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197"/>
        <w:gridCol w:w="4811"/>
      </w:tblGrid>
      <w:tr w:rsidR="000D6DA7" w:rsidRPr="002C2391" w14:paraId="430337B3" w14:textId="77777777" w:rsidTr="00767C25">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3013920E" w14:textId="77777777" w:rsidR="000D6DA7" w:rsidRPr="00460024" w:rsidRDefault="000D6DA7" w:rsidP="00767C25">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79D6DDAD" w14:textId="77777777" w:rsidR="000D6DA7" w:rsidRPr="002C2391" w:rsidRDefault="000D6DA7" w:rsidP="00767C25">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14:paraId="0703C036" w14:textId="77777777" w:rsidTr="00767C25">
        <w:trPr>
          <w:jc w:val="center"/>
        </w:trPr>
        <w:tc>
          <w:tcPr>
            <w:tcW w:w="4370" w:type="dxa"/>
            <w:tcBorders>
              <w:top w:val="single" w:sz="6" w:space="0" w:color="auto"/>
              <w:left w:val="double" w:sz="6" w:space="0" w:color="auto"/>
            </w:tcBorders>
          </w:tcPr>
          <w:p w14:paraId="6D7C9F9F" w14:textId="77777777" w:rsidR="000D6DA7" w:rsidRDefault="000D6DA7" w:rsidP="00767C25">
            <w:pPr>
              <w:spacing w:after="120"/>
              <w:ind w:left="900" w:right="144" w:hanging="756"/>
              <w:rPr>
                <w:rFonts w:ascii="Arial" w:hAnsi="Arial"/>
              </w:rPr>
            </w:pPr>
            <w:r>
              <w:rPr>
                <w:rFonts w:ascii="Arial" w:hAnsi="Arial"/>
                <w:b/>
              </w:rPr>
              <w:t>Working Party:</w:t>
            </w:r>
            <w:r>
              <w:rPr>
                <w:rFonts w:ascii="Arial" w:hAnsi="Arial"/>
              </w:rPr>
              <w:t xml:space="preserve">  ITU-R WP 5B</w:t>
            </w:r>
          </w:p>
        </w:tc>
        <w:tc>
          <w:tcPr>
            <w:tcW w:w="5008" w:type="dxa"/>
            <w:gridSpan w:val="2"/>
            <w:tcBorders>
              <w:top w:val="single" w:sz="6" w:space="0" w:color="auto"/>
              <w:right w:val="double" w:sz="6" w:space="0" w:color="auto"/>
            </w:tcBorders>
          </w:tcPr>
          <w:p w14:paraId="61048F8B" w14:textId="7BCB7A49" w:rsidR="000D6DA7" w:rsidRDefault="000D6DA7" w:rsidP="002B3DCA">
            <w:pPr>
              <w:spacing w:after="120"/>
              <w:ind w:left="144" w:right="144"/>
              <w:rPr>
                <w:rFonts w:ascii="Arial" w:hAnsi="Arial"/>
              </w:rPr>
            </w:pPr>
            <w:r>
              <w:rPr>
                <w:rFonts w:ascii="Arial" w:hAnsi="Arial"/>
                <w:b/>
              </w:rPr>
              <w:t>Document No:</w:t>
            </w:r>
            <w:r w:rsidR="00EA1409">
              <w:rPr>
                <w:rFonts w:ascii="Arial" w:hAnsi="Arial"/>
              </w:rPr>
              <w:t xml:space="preserve">  USWP5B</w:t>
            </w:r>
            <w:r w:rsidR="00D02A56">
              <w:rPr>
                <w:rFonts w:ascii="Arial" w:hAnsi="Arial"/>
              </w:rPr>
              <w:t>3</w:t>
            </w:r>
            <w:r w:rsidR="006D5EFE">
              <w:rPr>
                <w:rFonts w:ascii="Arial" w:hAnsi="Arial"/>
              </w:rPr>
              <w:t>2</w:t>
            </w:r>
            <w:r w:rsidR="00EA1409">
              <w:rPr>
                <w:rFonts w:ascii="Arial" w:hAnsi="Arial"/>
              </w:rPr>
              <w:t>-</w:t>
            </w:r>
            <w:r w:rsidR="00172E11">
              <w:rPr>
                <w:rFonts w:ascii="Arial" w:hAnsi="Arial"/>
              </w:rPr>
              <w:t>02</w:t>
            </w:r>
          </w:p>
        </w:tc>
      </w:tr>
      <w:tr w:rsidR="000D6DA7" w14:paraId="1FFDA5D2" w14:textId="77777777" w:rsidTr="00767C25">
        <w:trPr>
          <w:jc w:val="center"/>
        </w:trPr>
        <w:tc>
          <w:tcPr>
            <w:tcW w:w="4370" w:type="dxa"/>
            <w:tcBorders>
              <w:left w:val="double" w:sz="6" w:space="0" w:color="auto"/>
            </w:tcBorders>
          </w:tcPr>
          <w:p w14:paraId="35F17CA2" w14:textId="1B90E3B5" w:rsidR="000D6DA7" w:rsidRDefault="000D6DA7" w:rsidP="00767C25">
            <w:pPr>
              <w:spacing w:before="0"/>
              <w:ind w:left="144" w:right="144"/>
              <w:rPr>
                <w:rFonts w:ascii="Arial" w:hAnsi="Arial"/>
              </w:rPr>
            </w:pPr>
            <w:r>
              <w:rPr>
                <w:rFonts w:ascii="Arial" w:hAnsi="Arial"/>
                <w:b/>
              </w:rPr>
              <w:t>Ref:</w:t>
            </w:r>
            <w:r>
              <w:rPr>
                <w:rFonts w:ascii="Arial" w:hAnsi="Arial"/>
              </w:rPr>
              <w:t xml:space="preserve">  </w:t>
            </w:r>
            <w:r w:rsidR="006D5EFE">
              <w:rPr>
                <w:rFonts w:ascii="Arial" w:hAnsi="Arial"/>
              </w:rPr>
              <w:t>WRC-27</w:t>
            </w:r>
            <w:r w:rsidR="00DE7917">
              <w:rPr>
                <w:rFonts w:ascii="Arial" w:hAnsi="Arial"/>
              </w:rPr>
              <w:t xml:space="preserve"> AI 1.</w:t>
            </w:r>
            <w:r w:rsidR="00B630C5">
              <w:rPr>
                <w:rFonts w:ascii="Arial" w:hAnsi="Arial"/>
              </w:rPr>
              <w:t>7</w:t>
            </w:r>
          </w:p>
        </w:tc>
        <w:tc>
          <w:tcPr>
            <w:tcW w:w="5008" w:type="dxa"/>
            <w:gridSpan w:val="2"/>
            <w:tcBorders>
              <w:right w:val="double" w:sz="6" w:space="0" w:color="auto"/>
            </w:tcBorders>
          </w:tcPr>
          <w:p w14:paraId="0C47225B" w14:textId="3C11FB23" w:rsidR="000D6DA7" w:rsidRDefault="000D6DA7" w:rsidP="0017259F">
            <w:pPr>
              <w:tabs>
                <w:tab w:val="left" w:pos="162"/>
              </w:tabs>
              <w:spacing w:before="0"/>
              <w:ind w:left="612" w:right="144" w:hanging="468"/>
              <w:rPr>
                <w:rFonts w:ascii="Arial" w:hAnsi="Arial"/>
              </w:rPr>
            </w:pPr>
            <w:r>
              <w:rPr>
                <w:rFonts w:ascii="Arial" w:hAnsi="Arial"/>
                <w:b/>
              </w:rPr>
              <w:t>Date:</w:t>
            </w:r>
            <w:r w:rsidR="00650E47">
              <w:rPr>
                <w:rFonts w:ascii="Arial" w:hAnsi="Arial"/>
              </w:rPr>
              <w:t xml:space="preserve">  </w:t>
            </w:r>
            <w:r w:rsidR="00440F21">
              <w:rPr>
                <w:rFonts w:ascii="Arial" w:hAnsi="Arial"/>
              </w:rPr>
              <w:t>March 7</w:t>
            </w:r>
            <w:r w:rsidR="00CC035F">
              <w:rPr>
                <w:rFonts w:ascii="Arial" w:hAnsi="Arial"/>
              </w:rPr>
              <w:t>, 202</w:t>
            </w:r>
            <w:r w:rsidR="006D5EFE">
              <w:rPr>
                <w:rFonts w:ascii="Arial" w:hAnsi="Arial"/>
              </w:rPr>
              <w:t>4</w:t>
            </w:r>
          </w:p>
        </w:tc>
      </w:tr>
      <w:tr w:rsidR="000D6DA7" w:rsidRPr="007349A7" w14:paraId="093B2714" w14:textId="77777777" w:rsidTr="00767C25">
        <w:trPr>
          <w:jc w:val="center"/>
        </w:trPr>
        <w:tc>
          <w:tcPr>
            <w:tcW w:w="9378" w:type="dxa"/>
            <w:gridSpan w:val="3"/>
            <w:tcBorders>
              <w:left w:val="double" w:sz="6" w:space="0" w:color="auto"/>
              <w:right w:val="double" w:sz="6" w:space="0" w:color="auto"/>
            </w:tcBorders>
          </w:tcPr>
          <w:p w14:paraId="60CF3BEF" w14:textId="673E8195" w:rsidR="000D6DA7" w:rsidRPr="0083037A" w:rsidRDefault="000D6DA7" w:rsidP="0083037A">
            <w:pPr>
              <w:pStyle w:val="BodyTextIndent"/>
              <w:ind w:left="187"/>
              <w:rPr>
                <w:rFonts w:ascii="Arial" w:hAnsi="Arial" w:cs="Arial"/>
                <w:bCs/>
              </w:rPr>
            </w:pPr>
            <w:r>
              <w:rPr>
                <w:rFonts w:ascii="Arial" w:hAnsi="Arial" w:cs="Arial"/>
                <w:b/>
                <w:bCs/>
              </w:rPr>
              <w:t>Document Title:</w:t>
            </w:r>
            <w:r>
              <w:rPr>
                <w:rFonts w:ascii="Arial" w:hAnsi="Arial" w:cs="Arial"/>
                <w:bCs/>
              </w:rPr>
              <w:t xml:space="preserve">  </w:t>
            </w:r>
            <w:r w:rsidR="00D02A56">
              <w:rPr>
                <w:rFonts w:ascii="Arial" w:hAnsi="Arial" w:cs="Arial"/>
                <w:bCs/>
              </w:rPr>
              <w:t>P</w:t>
            </w:r>
            <w:r w:rsidR="006D5EFE">
              <w:rPr>
                <w:rFonts w:ascii="Arial" w:hAnsi="Arial" w:cs="Arial"/>
                <w:bCs/>
              </w:rPr>
              <w:t xml:space="preserve">roposed draft liaison statement to Working Party </w:t>
            </w:r>
            <w:r w:rsidR="00B630C5">
              <w:rPr>
                <w:rFonts w:ascii="Arial" w:hAnsi="Arial" w:cs="Arial"/>
                <w:bCs/>
              </w:rPr>
              <w:t>5D</w:t>
            </w:r>
          </w:p>
        </w:tc>
      </w:tr>
      <w:tr w:rsidR="000D6DA7" w:rsidRPr="000B3AC1" w14:paraId="588452E5" w14:textId="77777777" w:rsidTr="0048274B">
        <w:trPr>
          <w:jc w:val="center"/>
        </w:trPr>
        <w:tc>
          <w:tcPr>
            <w:tcW w:w="4567" w:type="dxa"/>
            <w:gridSpan w:val="2"/>
            <w:tcBorders>
              <w:left w:val="double" w:sz="6" w:space="0" w:color="auto"/>
            </w:tcBorders>
          </w:tcPr>
          <w:p w14:paraId="3D56E948" w14:textId="77777777" w:rsidR="000D6DA7" w:rsidRDefault="000D6DA7" w:rsidP="00767C25">
            <w:pPr>
              <w:ind w:left="144" w:right="144"/>
              <w:rPr>
                <w:rFonts w:ascii="Arial" w:hAnsi="Arial"/>
                <w:b/>
              </w:rPr>
            </w:pPr>
            <w:r>
              <w:rPr>
                <w:rFonts w:ascii="Arial" w:hAnsi="Arial"/>
                <w:b/>
              </w:rPr>
              <w:t>Author(s)/Contributors(s):</w:t>
            </w:r>
          </w:p>
          <w:p w14:paraId="4A403FC7" w14:textId="77777777" w:rsidR="000D6DA7" w:rsidRDefault="000D6DA7" w:rsidP="00767C25">
            <w:pPr>
              <w:spacing w:before="0"/>
              <w:ind w:left="144" w:right="144"/>
              <w:rPr>
                <w:rFonts w:ascii="Arial" w:hAnsi="Arial"/>
                <w:bCs/>
                <w:iCs/>
              </w:rPr>
            </w:pPr>
            <w:r>
              <w:rPr>
                <w:rFonts w:ascii="Arial" w:hAnsi="Arial"/>
                <w:bCs/>
                <w:iCs/>
              </w:rPr>
              <w:t>Chris Tourigny</w:t>
            </w:r>
          </w:p>
          <w:p w14:paraId="1DDBA038" w14:textId="77777777" w:rsidR="000D6DA7" w:rsidRDefault="000D6DA7" w:rsidP="00767C25">
            <w:pPr>
              <w:spacing w:before="0"/>
              <w:ind w:left="144" w:right="144"/>
              <w:rPr>
                <w:rFonts w:ascii="Arial" w:hAnsi="Arial"/>
                <w:bCs/>
                <w:iCs/>
              </w:rPr>
            </w:pPr>
            <w:r>
              <w:rPr>
                <w:rFonts w:ascii="Arial" w:hAnsi="Arial"/>
                <w:bCs/>
                <w:iCs/>
              </w:rPr>
              <w:t>FAA Spectrum Engineering Services</w:t>
            </w:r>
          </w:p>
          <w:p w14:paraId="0D9E3F8A" w14:textId="4FC9C8EB" w:rsidR="00220766" w:rsidRDefault="00220766" w:rsidP="00647CCB">
            <w:pPr>
              <w:spacing w:before="0"/>
              <w:ind w:right="144"/>
              <w:rPr>
                <w:rFonts w:ascii="Arial" w:hAnsi="Arial"/>
                <w:bCs/>
                <w:iCs/>
              </w:rPr>
            </w:pPr>
          </w:p>
          <w:p w14:paraId="66AA7C8B" w14:textId="65C05805" w:rsidR="004C757E" w:rsidRDefault="004C757E" w:rsidP="004C757E">
            <w:pPr>
              <w:spacing w:before="0"/>
              <w:ind w:left="144" w:right="144"/>
              <w:rPr>
                <w:rFonts w:ascii="Arial" w:hAnsi="Arial"/>
                <w:bCs/>
                <w:iCs/>
              </w:rPr>
            </w:pPr>
            <w:r>
              <w:rPr>
                <w:rFonts w:ascii="Arial" w:hAnsi="Arial"/>
                <w:bCs/>
                <w:iCs/>
              </w:rPr>
              <w:t>Sandra Wright</w:t>
            </w:r>
          </w:p>
          <w:p w14:paraId="02E28C04" w14:textId="77777777" w:rsidR="00B14872" w:rsidRDefault="004C757E" w:rsidP="00B14872">
            <w:pPr>
              <w:spacing w:before="0"/>
              <w:ind w:left="144" w:right="144"/>
              <w:rPr>
                <w:rFonts w:ascii="Arial" w:hAnsi="Arial"/>
                <w:bCs/>
                <w:iCs/>
              </w:rPr>
            </w:pPr>
            <w:r>
              <w:rPr>
                <w:rFonts w:ascii="Arial" w:hAnsi="Arial"/>
                <w:bCs/>
                <w:iCs/>
              </w:rPr>
              <w:t>FAA Spectrum Engineering Services</w:t>
            </w:r>
          </w:p>
          <w:p w14:paraId="64210642" w14:textId="77777777" w:rsidR="00B14872" w:rsidRDefault="00B14872" w:rsidP="00B14872">
            <w:pPr>
              <w:spacing w:before="0"/>
              <w:ind w:left="144" w:right="144"/>
              <w:rPr>
                <w:rFonts w:ascii="Arial" w:hAnsi="Arial"/>
                <w:bCs/>
                <w:iCs/>
              </w:rPr>
            </w:pPr>
          </w:p>
          <w:p w14:paraId="6E6A63EC" w14:textId="77777777" w:rsidR="0048274B" w:rsidRDefault="0048274B" w:rsidP="0048274B">
            <w:pPr>
              <w:spacing w:before="0"/>
              <w:ind w:left="144" w:right="144"/>
              <w:rPr>
                <w:rFonts w:ascii="Arial" w:hAnsi="Arial"/>
                <w:bCs/>
                <w:iCs/>
              </w:rPr>
            </w:pPr>
            <w:r>
              <w:rPr>
                <w:rFonts w:ascii="Arial" w:hAnsi="Arial"/>
                <w:bCs/>
                <w:iCs/>
              </w:rPr>
              <w:t>Kim Kolb</w:t>
            </w:r>
          </w:p>
          <w:p w14:paraId="028849A0" w14:textId="03F475CA" w:rsidR="0048274B" w:rsidRDefault="0048274B" w:rsidP="0048274B">
            <w:pPr>
              <w:spacing w:before="0"/>
              <w:ind w:left="144" w:right="144"/>
              <w:rPr>
                <w:rFonts w:ascii="Arial" w:hAnsi="Arial"/>
                <w:bCs/>
                <w:iCs/>
              </w:rPr>
            </w:pPr>
            <w:r>
              <w:rPr>
                <w:rFonts w:ascii="Arial" w:hAnsi="Arial"/>
                <w:bCs/>
                <w:iCs/>
              </w:rPr>
              <w:t xml:space="preserve">Boeing Global Spectrum </w:t>
            </w:r>
            <w:proofErr w:type="spellStart"/>
            <w:r>
              <w:rPr>
                <w:rFonts w:ascii="Arial" w:hAnsi="Arial"/>
                <w:bCs/>
                <w:iCs/>
              </w:rPr>
              <w:t>Mgnt</w:t>
            </w:r>
            <w:proofErr w:type="spellEnd"/>
          </w:p>
          <w:p w14:paraId="432E9DD9" w14:textId="77777777" w:rsidR="0048274B" w:rsidRDefault="0048274B" w:rsidP="0048274B">
            <w:pPr>
              <w:spacing w:before="0"/>
              <w:ind w:right="144"/>
              <w:rPr>
                <w:rFonts w:ascii="Arial" w:hAnsi="Arial"/>
                <w:bCs/>
                <w:iCs/>
              </w:rPr>
            </w:pPr>
          </w:p>
          <w:p w14:paraId="66AC1172" w14:textId="77777777" w:rsidR="00B14872" w:rsidRDefault="00B14872" w:rsidP="00B14872">
            <w:pPr>
              <w:spacing w:before="0"/>
              <w:ind w:left="144" w:right="144"/>
              <w:rPr>
                <w:rFonts w:ascii="Arial" w:hAnsi="Arial"/>
                <w:bCs/>
                <w:iCs/>
              </w:rPr>
            </w:pPr>
            <w:r w:rsidRPr="00B14872">
              <w:rPr>
                <w:rFonts w:ascii="Arial" w:hAnsi="Arial"/>
                <w:bCs/>
                <w:iCs/>
              </w:rPr>
              <w:t>Andrew Meadows</w:t>
            </w:r>
          </w:p>
          <w:p w14:paraId="3A4F2A62" w14:textId="7F850F99" w:rsidR="00B14872" w:rsidRPr="00B14872" w:rsidRDefault="00B14872" w:rsidP="004C2712">
            <w:pPr>
              <w:spacing w:before="0"/>
              <w:ind w:left="144" w:right="144"/>
              <w:rPr>
                <w:rFonts w:ascii="Arial" w:hAnsi="Arial"/>
                <w:bCs/>
                <w:iCs/>
              </w:rPr>
            </w:pPr>
            <w:r w:rsidRPr="00B14872">
              <w:rPr>
                <w:rFonts w:ascii="Arial" w:hAnsi="Arial"/>
                <w:bCs/>
                <w:iCs/>
              </w:rPr>
              <w:t>AFSMO</w:t>
            </w:r>
          </w:p>
          <w:p w14:paraId="1A50D756" w14:textId="6902A2F2" w:rsidR="00B14872" w:rsidRPr="00B14872" w:rsidRDefault="00B14872" w:rsidP="00B14872">
            <w:pPr>
              <w:spacing w:before="0"/>
              <w:ind w:right="144"/>
              <w:rPr>
                <w:rFonts w:ascii="Arial" w:hAnsi="Arial"/>
                <w:bCs/>
                <w:iCs/>
              </w:rPr>
            </w:pPr>
          </w:p>
          <w:p w14:paraId="44D554C9" w14:textId="77777777" w:rsidR="00B14872" w:rsidRDefault="00B14872" w:rsidP="00B14872">
            <w:pPr>
              <w:spacing w:before="0"/>
              <w:ind w:right="144"/>
              <w:rPr>
                <w:rFonts w:ascii="Arial" w:hAnsi="Arial"/>
                <w:bCs/>
                <w:iCs/>
              </w:rPr>
            </w:pPr>
            <w:r>
              <w:rPr>
                <w:rFonts w:ascii="Arial" w:hAnsi="Arial"/>
                <w:bCs/>
                <w:iCs/>
              </w:rPr>
              <w:t xml:space="preserve">  </w:t>
            </w:r>
            <w:r w:rsidRPr="00B14872">
              <w:rPr>
                <w:rFonts w:ascii="Arial" w:hAnsi="Arial"/>
                <w:bCs/>
                <w:iCs/>
              </w:rPr>
              <w:t>Dominic Nguyen</w:t>
            </w:r>
          </w:p>
          <w:p w14:paraId="2A61B4B7" w14:textId="290965D2" w:rsidR="00B14872" w:rsidRPr="00B14872" w:rsidRDefault="00B14872" w:rsidP="00B14872">
            <w:pPr>
              <w:spacing w:before="0"/>
              <w:ind w:right="144"/>
              <w:rPr>
                <w:rFonts w:ascii="Arial" w:hAnsi="Arial"/>
                <w:bCs/>
                <w:iCs/>
              </w:rPr>
            </w:pPr>
            <w:r>
              <w:rPr>
                <w:rFonts w:ascii="Arial" w:hAnsi="Arial"/>
                <w:bCs/>
                <w:iCs/>
              </w:rPr>
              <w:t xml:space="preserve">  </w:t>
            </w:r>
            <w:r w:rsidRPr="00B14872">
              <w:rPr>
                <w:rFonts w:ascii="Arial" w:hAnsi="Arial"/>
                <w:bCs/>
                <w:iCs/>
              </w:rPr>
              <w:t>eSimplicity support AFSMO</w:t>
            </w:r>
          </w:p>
          <w:p w14:paraId="192F54C9" w14:textId="77777777" w:rsidR="002338B8" w:rsidRDefault="002338B8" w:rsidP="00767C25">
            <w:pPr>
              <w:spacing w:before="0"/>
              <w:ind w:left="144" w:right="144"/>
              <w:rPr>
                <w:rFonts w:ascii="Arial" w:hAnsi="Arial"/>
                <w:bCs/>
                <w:iCs/>
              </w:rPr>
            </w:pPr>
          </w:p>
          <w:p w14:paraId="39742763" w14:textId="532A43AE" w:rsidR="002338B8" w:rsidRDefault="002338B8" w:rsidP="00767C25">
            <w:pPr>
              <w:spacing w:before="0"/>
              <w:ind w:left="144" w:right="144"/>
              <w:rPr>
                <w:rFonts w:ascii="Arial" w:hAnsi="Arial"/>
                <w:bCs/>
                <w:iCs/>
              </w:rPr>
            </w:pPr>
            <w:r>
              <w:rPr>
                <w:rFonts w:ascii="Arial" w:hAnsi="Arial"/>
                <w:bCs/>
                <w:iCs/>
              </w:rPr>
              <w:t>Taylor King</w:t>
            </w:r>
          </w:p>
          <w:p w14:paraId="3EB8595B" w14:textId="7ACE195D" w:rsidR="002338B8" w:rsidRDefault="002338B8" w:rsidP="00767C25">
            <w:pPr>
              <w:spacing w:before="0"/>
              <w:ind w:left="144" w:right="144"/>
              <w:rPr>
                <w:rFonts w:ascii="Arial" w:hAnsi="Arial"/>
                <w:bCs/>
                <w:iCs/>
              </w:rPr>
            </w:pPr>
            <w:r>
              <w:rPr>
                <w:rFonts w:ascii="Arial" w:hAnsi="Arial"/>
                <w:bCs/>
                <w:iCs/>
              </w:rPr>
              <w:t>ACES corporation</w:t>
            </w:r>
          </w:p>
          <w:p w14:paraId="2898F713" w14:textId="77777777" w:rsidR="002338B8" w:rsidRDefault="002338B8" w:rsidP="00767C25">
            <w:pPr>
              <w:spacing w:before="0"/>
              <w:ind w:left="144" w:right="144"/>
              <w:rPr>
                <w:rFonts w:ascii="Arial" w:hAnsi="Arial"/>
                <w:bCs/>
                <w:iCs/>
              </w:rPr>
            </w:pPr>
          </w:p>
          <w:p w14:paraId="0AF857A5" w14:textId="47D46003" w:rsidR="000D6DA7" w:rsidRDefault="000D6DA7" w:rsidP="00767C25">
            <w:pPr>
              <w:spacing w:before="0"/>
              <w:ind w:left="144" w:right="144"/>
              <w:rPr>
                <w:rFonts w:ascii="Arial" w:hAnsi="Arial"/>
                <w:bCs/>
                <w:iCs/>
              </w:rPr>
            </w:pPr>
            <w:r>
              <w:rPr>
                <w:rFonts w:ascii="Arial" w:hAnsi="Arial"/>
                <w:bCs/>
                <w:iCs/>
              </w:rPr>
              <w:t>Michael Tran</w:t>
            </w:r>
          </w:p>
          <w:p w14:paraId="63AAA796" w14:textId="5602D05B" w:rsidR="000D6DA7" w:rsidRPr="004C757E" w:rsidRDefault="000D6DA7" w:rsidP="004C757E">
            <w:pPr>
              <w:spacing w:before="0"/>
              <w:ind w:left="144" w:right="144"/>
              <w:rPr>
                <w:rFonts w:ascii="Arial" w:hAnsi="Arial"/>
                <w:bCs/>
                <w:iCs/>
              </w:rPr>
            </w:pPr>
            <w:r>
              <w:rPr>
                <w:rFonts w:ascii="Arial" w:hAnsi="Arial"/>
                <w:bCs/>
                <w:iCs/>
              </w:rPr>
              <w:t>MITRE</w:t>
            </w:r>
            <w:r w:rsidR="00B14872">
              <w:rPr>
                <w:rFonts w:ascii="Arial" w:hAnsi="Arial"/>
                <w:bCs/>
                <w:iCs/>
              </w:rPr>
              <w:t xml:space="preserve"> support FAA</w:t>
            </w:r>
          </w:p>
          <w:p w14:paraId="00DFCE18" w14:textId="2D02FC1D" w:rsidR="002D4A04" w:rsidRPr="00F954FD" w:rsidRDefault="002D4A04" w:rsidP="004C757E">
            <w:pPr>
              <w:spacing w:before="0"/>
              <w:ind w:left="144" w:right="144"/>
              <w:rPr>
                <w:rFonts w:ascii="Arial" w:hAnsi="Arial"/>
                <w:bCs/>
                <w:iCs/>
                <w:lang w:val="it-IT"/>
              </w:rPr>
            </w:pPr>
          </w:p>
        </w:tc>
        <w:tc>
          <w:tcPr>
            <w:tcW w:w="4811" w:type="dxa"/>
            <w:tcBorders>
              <w:right w:val="double" w:sz="6" w:space="0" w:color="auto"/>
            </w:tcBorders>
          </w:tcPr>
          <w:p w14:paraId="24F215C2" w14:textId="77777777" w:rsidR="000D6DA7" w:rsidRPr="00F954FD" w:rsidRDefault="000D6DA7" w:rsidP="00767C25">
            <w:pPr>
              <w:ind w:left="144" w:right="144"/>
              <w:rPr>
                <w:rFonts w:ascii="Arial" w:hAnsi="Arial"/>
                <w:bCs/>
                <w:lang w:val="it-IT"/>
              </w:rPr>
            </w:pPr>
          </w:p>
          <w:p w14:paraId="76397F4D" w14:textId="77777777" w:rsidR="000D6DA7" w:rsidRPr="00BC78F5" w:rsidRDefault="0056155A" w:rsidP="00767C25">
            <w:pPr>
              <w:spacing w:before="0"/>
              <w:ind w:left="144" w:right="144"/>
              <w:rPr>
                <w:rFonts w:ascii="Arial" w:hAnsi="Arial"/>
                <w:bCs/>
                <w:lang w:val="fr-FR"/>
              </w:rPr>
            </w:pPr>
            <w:proofErr w:type="gramStart"/>
            <w:r>
              <w:rPr>
                <w:rFonts w:ascii="Arial" w:hAnsi="Arial"/>
                <w:bCs/>
                <w:lang w:val="fr-FR"/>
              </w:rPr>
              <w:t>Phone:</w:t>
            </w:r>
            <w:proofErr w:type="gramEnd"/>
            <w:r>
              <w:rPr>
                <w:rFonts w:ascii="Arial" w:hAnsi="Arial"/>
                <w:bCs/>
                <w:lang w:val="fr-FR"/>
              </w:rPr>
              <w:t xml:space="preserve"> </w:t>
            </w:r>
            <w:r w:rsidR="000D6DA7" w:rsidRPr="00BC78F5">
              <w:rPr>
                <w:rFonts w:ascii="Arial" w:hAnsi="Arial"/>
                <w:bCs/>
                <w:lang w:val="fr-FR"/>
              </w:rPr>
              <w:t>202-</w:t>
            </w:r>
            <w:r w:rsidR="000D6DA7">
              <w:rPr>
                <w:rFonts w:ascii="Arial" w:hAnsi="Arial"/>
                <w:bCs/>
                <w:lang w:val="fr-FR"/>
              </w:rPr>
              <w:t>267-3071</w:t>
            </w:r>
          </w:p>
          <w:p w14:paraId="16D5B1C9" w14:textId="77777777" w:rsidR="000D6DA7" w:rsidRPr="002C24F7" w:rsidRDefault="0056155A" w:rsidP="00767C25">
            <w:pPr>
              <w:spacing w:before="0"/>
              <w:ind w:left="144" w:right="144"/>
              <w:rPr>
                <w:rFonts w:ascii="Arial" w:hAnsi="Arial"/>
                <w:bCs/>
                <w:color w:val="000000"/>
                <w:lang w:val="fr-FR"/>
              </w:rPr>
            </w:pPr>
            <w:proofErr w:type="gramStart"/>
            <w:r>
              <w:rPr>
                <w:rFonts w:ascii="Arial" w:hAnsi="Arial"/>
                <w:bCs/>
                <w:color w:val="000000"/>
                <w:lang w:val="fr-FR"/>
              </w:rPr>
              <w:t>Email:</w:t>
            </w:r>
            <w:proofErr w:type="gramEnd"/>
            <w:r>
              <w:rPr>
                <w:rFonts w:ascii="Arial" w:hAnsi="Arial"/>
                <w:bCs/>
                <w:color w:val="000000"/>
                <w:lang w:val="fr-FR"/>
              </w:rPr>
              <w:t xml:space="preserve"> </w:t>
            </w:r>
            <w:r w:rsidR="000D6DA7">
              <w:rPr>
                <w:rFonts w:ascii="Arial" w:hAnsi="Arial"/>
                <w:bCs/>
                <w:color w:val="000000"/>
                <w:lang w:val="fr-FR"/>
              </w:rPr>
              <w:t>chris.tourigny</w:t>
            </w:r>
            <w:r w:rsidR="000D6DA7" w:rsidRPr="00BC78F5">
              <w:rPr>
                <w:rFonts w:ascii="Arial" w:hAnsi="Arial"/>
                <w:bCs/>
                <w:color w:val="000000"/>
                <w:lang w:val="fr-FR"/>
              </w:rPr>
              <w:t>@faa.gov</w:t>
            </w:r>
          </w:p>
          <w:p w14:paraId="1F12312E" w14:textId="77777777" w:rsidR="00220766" w:rsidRDefault="00220766" w:rsidP="00220766">
            <w:pPr>
              <w:spacing w:before="0"/>
              <w:ind w:right="144"/>
              <w:rPr>
                <w:rFonts w:ascii="Arial" w:hAnsi="Arial"/>
                <w:bCs/>
                <w:lang w:val="fr-FR"/>
              </w:rPr>
            </w:pPr>
          </w:p>
          <w:p w14:paraId="17F57E4A" w14:textId="7DFC496A" w:rsidR="000D6DA7" w:rsidRPr="00C7252B" w:rsidRDefault="000D6DA7" w:rsidP="00767C25">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sidR="002A1330">
              <w:rPr>
                <w:rFonts w:ascii="Arial" w:hAnsi="Arial"/>
                <w:bCs/>
                <w:lang w:val="fr-FR"/>
              </w:rPr>
              <w:t>202-603-7094</w:t>
            </w:r>
          </w:p>
          <w:p w14:paraId="3FFAA8C9" w14:textId="4BDAFD75" w:rsidR="000D6DA7" w:rsidRDefault="0056155A" w:rsidP="00767C25">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w:t>
            </w:r>
            <w:r w:rsidR="00B14872">
              <w:rPr>
                <w:rFonts w:ascii="Arial" w:hAnsi="Arial"/>
                <w:bCs/>
                <w:lang w:val="fr-FR"/>
              </w:rPr>
              <w:t>sandra.a.wright@faa.gov</w:t>
            </w:r>
          </w:p>
          <w:p w14:paraId="02C4C8C8" w14:textId="77777777" w:rsidR="00B14872" w:rsidRDefault="00B14872" w:rsidP="00767C25">
            <w:pPr>
              <w:spacing w:before="0"/>
              <w:ind w:right="144"/>
              <w:rPr>
                <w:rFonts w:ascii="Arial" w:hAnsi="Arial"/>
                <w:bCs/>
                <w:lang w:val="fr-FR"/>
              </w:rPr>
            </w:pPr>
          </w:p>
          <w:p w14:paraId="1328815A" w14:textId="77777777" w:rsidR="0048274B" w:rsidRPr="00C7252B" w:rsidRDefault="0048274B" w:rsidP="0048274B">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703-220-2438</w:t>
            </w:r>
          </w:p>
          <w:p w14:paraId="13F71E1C" w14:textId="77777777" w:rsidR="0048274B" w:rsidRDefault="0048274B" w:rsidP="0048274B">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kim.l.kolb@boeing.com</w:t>
            </w:r>
          </w:p>
          <w:p w14:paraId="5E1F4686" w14:textId="77777777" w:rsidR="0048274B" w:rsidRDefault="0048274B" w:rsidP="00767C25">
            <w:pPr>
              <w:spacing w:before="0"/>
              <w:ind w:right="144"/>
              <w:rPr>
                <w:rFonts w:ascii="Arial" w:hAnsi="Arial"/>
                <w:bCs/>
                <w:lang w:val="fr-FR"/>
              </w:rPr>
            </w:pPr>
          </w:p>
          <w:p w14:paraId="71B48DF4" w14:textId="6D2C4039" w:rsidR="00B14872" w:rsidRPr="00B14872" w:rsidRDefault="00B14872" w:rsidP="00767C25">
            <w:pPr>
              <w:spacing w:before="0"/>
              <w:ind w:right="144"/>
              <w:rPr>
                <w:rFonts w:ascii="Arial" w:hAnsi="Arial"/>
                <w:bCs/>
                <w:iCs/>
              </w:rPr>
            </w:pPr>
            <w:r>
              <w:rPr>
                <w:rFonts w:ascii="Arial" w:hAnsi="Arial"/>
                <w:bCs/>
                <w:iCs/>
              </w:rPr>
              <w:t xml:space="preserve">  </w:t>
            </w:r>
            <w:r w:rsidRPr="00B14872">
              <w:rPr>
                <w:rFonts w:ascii="Arial" w:hAnsi="Arial"/>
                <w:bCs/>
                <w:iCs/>
              </w:rPr>
              <w:t>Phone: 334-467-4720</w:t>
            </w:r>
          </w:p>
          <w:p w14:paraId="1CA91CEB" w14:textId="3B8BCC8B" w:rsidR="00B14872" w:rsidRPr="00B14872" w:rsidRDefault="00B14872" w:rsidP="00B14872">
            <w:pPr>
              <w:spacing w:before="0"/>
              <w:ind w:right="144"/>
              <w:rPr>
                <w:rFonts w:ascii="Arial" w:hAnsi="Arial"/>
                <w:bCs/>
                <w:iCs/>
              </w:rPr>
            </w:pPr>
            <w:r>
              <w:rPr>
                <w:rFonts w:ascii="Arial" w:hAnsi="Arial"/>
                <w:bCs/>
                <w:iCs/>
              </w:rPr>
              <w:t xml:space="preserve">  </w:t>
            </w:r>
            <w:r w:rsidRPr="00B14872">
              <w:rPr>
                <w:rFonts w:ascii="Arial" w:hAnsi="Arial"/>
                <w:bCs/>
                <w:iCs/>
              </w:rPr>
              <w:t>Email: andrew.meadows.1@us.af.mil</w:t>
            </w:r>
          </w:p>
          <w:p w14:paraId="3C842C0F" w14:textId="77777777" w:rsidR="00781269" w:rsidRDefault="00781269" w:rsidP="004C757E">
            <w:pPr>
              <w:spacing w:before="0"/>
              <w:ind w:right="144"/>
              <w:rPr>
                <w:rFonts w:ascii="Arial" w:hAnsi="Arial"/>
                <w:bCs/>
                <w:iCs/>
              </w:rPr>
            </w:pPr>
            <w:r>
              <w:rPr>
                <w:rFonts w:ascii="Arial" w:hAnsi="Arial"/>
                <w:bCs/>
                <w:iCs/>
              </w:rPr>
              <w:t xml:space="preserve">  </w:t>
            </w:r>
          </w:p>
          <w:p w14:paraId="0E6F79F0" w14:textId="62CD0A61" w:rsidR="00B14872" w:rsidRDefault="00781269" w:rsidP="004C757E">
            <w:pPr>
              <w:spacing w:before="0"/>
              <w:ind w:right="144"/>
              <w:rPr>
                <w:rFonts w:ascii="Arial" w:hAnsi="Arial"/>
                <w:bCs/>
                <w:color w:val="000000"/>
                <w:lang w:val="fr-FR"/>
              </w:rPr>
            </w:pPr>
            <w:r>
              <w:rPr>
                <w:rFonts w:ascii="Arial" w:hAnsi="Arial"/>
                <w:bCs/>
                <w:iCs/>
              </w:rPr>
              <w:t xml:space="preserve">  </w:t>
            </w:r>
            <w:r w:rsidRPr="00B14872">
              <w:rPr>
                <w:rFonts w:ascii="Arial" w:hAnsi="Arial"/>
                <w:bCs/>
                <w:iCs/>
              </w:rPr>
              <w:t>Phone: 703-606-7394</w:t>
            </w:r>
          </w:p>
          <w:p w14:paraId="1E8A39D5" w14:textId="79489E64" w:rsidR="00B14872" w:rsidRPr="00B14872" w:rsidRDefault="00B14872" w:rsidP="00B14872">
            <w:pPr>
              <w:spacing w:before="0"/>
              <w:ind w:right="144"/>
              <w:rPr>
                <w:rFonts w:ascii="Arial" w:hAnsi="Arial"/>
                <w:bCs/>
                <w:iCs/>
              </w:rPr>
            </w:pPr>
            <w:r>
              <w:rPr>
                <w:rFonts w:ascii="Arial" w:hAnsi="Arial"/>
                <w:bCs/>
                <w:iCs/>
              </w:rPr>
              <w:t xml:space="preserve">  </w:t>
            </w:r>
            <w:r w:rsidRPr="00B14872">
              <w:rPr>
                <w:rFonts w:ascii="Arial" w:hAnsi="Arial"/>
                <w:bCs/>
                <w:iCs/>
              </w:rPr>
              <w:t>Email: dominic.nguyen@esimplicity.com</w:t>
            </w:r>
          </w:p>
          <w:p w14:paraId="26AB8E99" w14:textId="7EAEFB55" w:rsidR="00B14872" w:rsidRDefault="00B14872" w:rsidP="004C757E">
            <w:pPr>
              <w:spacing w:before="0"/>
              <w:ind w:right="144"/>
              <w:rPr>
                <w:rFonts w:ascii="Arial" w:hAnsi="Arial"/>
                <w:bCs/>
                <w:iCs/>
              </w:rPr>
            </w:pPr>
            <w:r>
              <w:rPr>
                <w:rFonts w:ascii="Arial" w:hAnsi="Arial"/>
                <w:bCs/>
                <w:iCs/>
              </w:rPr>
              <w:t xml:space="preserve">  </w:t>
            </w:r>
          </w:p>
          <w:p w14:paraId="2F2C4AB1" w14:textId="6ABE7E9F" w:rsidR="002338B8" w:rsidRDefault="002338B8" w:rsidP="004C757E">
            <w:pPr>
              <w:spacing w:before="0"/>
              <w:ind w:right="144"/>
              <w:rPr>
                <w:rFonts w:ascii="Arial" w:hAnsi="Arial"/>
                <w:bCs/>
                <w:iCs/>
              </w:rPr>
            </w:pPr>
            <w:r>
              <w:rPr>
                <w:rFonts w:ascii="Arial" w:hAnsi="Arial"/>
                <w:bCs/>
                <w:iCs/>
              </w:rPr>
              <w:t xml:space="preserve">  Phone: </w:t>
            </w:r>
            <w:r w:rsidRPr="002338B8">
              <w:rPr>
                <w:rFonts w:ascii="Arial" w:hAnsi="Arial"/>
                <w:bCs/>
                <w:iCs/>
              </w:rPr>
              <w:t>443-966-0550</w:t>
            </w:r>
          </w:p>
          <w:p w14:paraId="69CE8C5A" w14:textId="355605C4" w:rsidR="002338B8" w:rsidRDefault="002338B8" w:rsidP="004C757E">
            <w:pPr>
              <w:spacing w:before="0"/>
              <w:ind w:right="144"/>
              <w:rPr>
                <w:rFonts w:ascii="Arial" w:hAnsi="Arial"/>
                <w:bCs/>
                <w:iCs/>
              </w:rPr>
            </w:pPr>
            <w:r>
              <w:rPr>
                <w:rFonts w:ascii="Arial" w:hAnsi="Arial"/>
                <w:bCs/>
                <w:iCs/>
              </w:rPr>
              <w:t xml:space="preserve">  Email: taylor.king@ACES-INC.com</w:t>
            </w:r>
          </w:p>
          <w:p w14:paraId="3E37083B" w14:textId="77777777" w:rsidR="002338B8" w:rsidRPr="004C2712" w:rsidRDefault="002338B8" w:rsidP="004C757E">
            <w:pPr>
              <w:spacing w:before="0"/>
              <w:ind w:right="144"/>
              <w:rPr>
                <w:rFonts w:ascii="Arial" w:hAnsi="Arial"/>
                <w:bCs/>
                <w:iCs/>
              </w:rPr>
            </w:pPr>
          </w:p>
          <w:p w14:paraId="0A0233BD" w14:textId="2AADAFB7" w:rsidR="004C757E" w:rsidRPr="00C7252B" w:rsidRDefault="004C757E" w:rsidP="004C757E">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703-</w:t>
            </w:r>
            <w:r w:rsidR="00F85351">
              <w:rPr>
                <w:rFonts w:ascii="Arial" w:hAnsi="Arial"/>
                <w:bCs/>
                <w:lang w:val="fr-FR"/>
              </w:rPr>
              <w:t>593</w:t>
            </w:r>
            <w:r>
              <w:rPr>
                <w:rFonts w:ascii="Arial" w:hAnsi="Arial"/>
                <w:bCs/>
                <w:lang w:val="fr-FR"/>
              </w:rPr>
              <w:t>-</w:t>
            </w:r>
            <w:r w:rsidR="00F85351">
              <w:rPr>
                <w:rFonts w:ascii="Arial" w:hAnsi="Arial"/>
                <w:bCs/>
                <w:lang w:val="fr-FR"/>
              </w:rPr>
              <w:t>9969</w:t>
            </w:r>
          </w:p>
          <w:p w14:paraId="118797EE" w14:textId="0864F044" w:rsidR="004C757E" w:rsidRDefault="004C757E" w:rsidP="004C757E">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mtran@mitre.org</w:t>
            </w:r>
          </w:p>
          <w:p w14:paraId="729EFE07" w14:textId="3204E715" w:rsidR="004C757E" w:rsidRPr="00F954FD" w:rsidRDefault="004C757E" w:rsidP="004C757E">
            <w:pPr>
              <w:spacing w:before="0"/>
              <w:ind w:right="144"/>
              <w:rPr>
                <w:rFonts w:ascii="Arial" w:hAnsi="Arial"/>
                <w:bCs/>
                <w:color w:val="000000"/>
                <w:lang w:val="fr-FR"/>
              </w:rPr>
            </w:pPr>
          </w:p>
        </w:tc>
      </w:tr>
      <w:tr w:rsidR="000D6DA7" w:rsidRPr="00001E89" w14:paraId="5AE13B7D" w14:textId="77777777" w:rsidTr="00767C25">
        <w:trPr>
          <w:jc w:val="center"/>
        </w:trPr>
        <w:tc>
          <w:tcPr>
            <w:tcW w:w="9378" w:type="dxa"/>
            <w:gridSpan w:val="3"/>
            <w:tcBorders>
              <w:left w:val="double" w:sz="6" w:space="0" w:color="auto"/>
              <w:right w:val="double" w:sz="6" w:space="0" w:color="auto"/>
            </w:tcBorders>
          </w:tcPr>
          <w:p w14:paraId="676CFADF" w14:textId="158B295F" w:rsidR="000D6DA7" w:rsidRPr="00001E89" w:rsidRDefault="000D6DA7" w:rsidP="00647CCB">
            <w:pPr>
              <w:spacing w:after="120"/>
              <w:ind w:left="187" w:right="144"/>
              <w:rPr>
                <w:rFonts w:ascii="Arial" w:hAnsi="Arial"/>
                <w:bCs/>
              </w:rPr>
            </w:pPr>
            <w:r>
              <w:rPr>
                <w:rFonts w:ascii="Arial" w:hAnsi="Arial"/>
                <w:b/>
              </w:rPr>
              <w:t>Purpose/Objective:</w:t>
            </w:r>
            <w:r>
              <w:rPr>
                <w:rFonts w:ascii="Arial" w:hAnsi="Arial"/>
                <w:bCs/>
              </w:rPr>
              <w:t xml:space="preserve">  </w:t>
            </w:r>
            <w:bookmarkStart w:id="0" w:name="_Hlk30001984"/>
            <w:r w:rsidR="00647CCB">
              <w:rPr>
                <w:rFonts w:ascii="Arial" w:hAnsi="Arial"/>
                <w:bCs/>
              </w:rPr>
              <w:t>This contribution</w:t>
            </w:r>
            <w:r w:rsidR="006D5EFE">
              <w:rPr>
                <w:rFonts w:ascii="Arial" w:hAnsi="Arial"/>
                <w:bCs/>
              </w:rPr>
              <w:t xml:space="preserve"> proposes a draft liaison statement to WP </w:t>
            </w:r>
            <w:r w:rsidR="00B630C5">
              <w:rPr>
                <w:rFonts w:ascii="Arial" w:hAnsi="Arial"/>
                <w:bCs/>
              </w:rPr>
              <w:t>5D</w:t>
            </w:r>
            <w:r w:rsidR="006D5EFE">
              <w:rPr>
                <w:rFonts w:ascii="Arial" w:hAnsi="Arial"/>
                <w:bCs/>
              </w:rPr>
              <w:t xml:space="preserve"> regarding </w:t>
            </w:r>
            <w:bookmarkStart w:id="1" w:name="_Hlk157164661"/>
            <w:r w:rsidR="006D5EFE">
              <w:rPr>
                <w:rFonts w:ascii="Arial" w:hAnsi="Arial"/>
                <w:bCs/>
              </w:rPr>
              <w:t>AI 1.</w:t>
            </w:r>
            <w:r w:rsidR="00B630C5">
              <w:rPr>
                <w:rFonts w:ascii="Arial" w:hAnsi="Arial"/>
                <w:bCs/>
              </w:rPr>
              <w:t>7</w:t>
            </w:r>
            <w:r w:rsidR="000F1E16">
              <w:rPr>
                <w:rFonts w:ascii="Arial" w:hAnsi="Arial"/>
                <w:bCs/>
              </w:rPr>
              <w:t xml:space="preserve">, </w:t>
            </w:r>
            <w:r w:rsidR="00B630C5" w:rsidRPr="00B630C5">
              <w:rPr>
                <w:rFonts w:ascii="Arial" w:hAnsi="Arial"/>
                <w:bCs/>
              </w:rPr>
              <w:t xml:space="preserve">to consider </w:t>
            </w:r>
            <w:bookmarkStart w:id="2" w:name="_Hlk157177114"/>
            <w:r w:rsidR="00B630C5" w:rsidRPr="00B630C5">
              <w:rPr>
                <w:rFonts w:ascii="Arial" w:hAnsi="Arial"/>
                <w:bCs/>
              </w:rPr>
              <w:t xml:space="preserve">studies on sharing and compatibility and develop technical conditions for the use of International Mobile Telecommunications (IMT) in the frequency bands 4 400-4 800 MHz, 7 125-8 400 MHz (or parts thereof), and 14.8-15.35 GHz taking into account existing primary services operating in these, and adjacent, frequency bands, in accordance with Resolution </w:t>
            </w:r>
            <w:r w:rsidR="00B630C5" w:rsidRPr="00B630C5">
              <w:rPr>
                <w:rFonts w:ascii="Arial" w:hAnsi="Arial"/>
                <w:b/>
              </w:rPr>
              <w:t>256 (WRC-23)</w:t>
            </w:r>
            <w:bookmarkEnd w:id="2"/>
            <w:r w:rsidR="000F1E16">
              <w:rPr>
                <w:rFonts w:ascii="Arial" w:hAnsi="Arial"/>
                <w:bCs/>
              </w:rPr>
              <w:t>.</w:t>
            </w:r>
            <w:bookmarkEnd w:id="1"/>
            <w:r w:rsidR="00D55B52">
              <w:rPr>
                <w:rFonts w:ascii="Arial" w:hAnsi="Arial"/>
                <w:bCs/>
              </w:rPr>
              <w:t xml:space="preserve"> </w:t>
            </w:r>
            <w:r w:rsidR="000F1E16">
              <w:rPr>
                <w:rFonts w:ascii="Arial" w:hAnsi="Arial"/>
                <w:bCs/>
              </w:rPr>
              <w:t xml:space="preserve"> This contribution </w:t>
            </w:r>
            <w:r w:rsidR="00D55B52">
              <w:rPr>
                <w:rFonts w:ascii="Arial" w:hAnsi="Arial"/>
                <w:bCs/>
              </w:rPr>
              <w:t>provides</w:t>
            </w:r>
            <w:r w:rsidR="007F0EDA">
              <w:rPr>
                <w:rFonts w:ascii="Arial" w:hAnsi="Arial"/>
                <w:bCs/>
              </w:rPr>
              <w:t xml:space="preserve"> </w:t>
            </w:r>
            <w:r w:rsidR="000F1E16">
              <w:rPr>
                <w:rFonts w:ascii="Arial" w:hAnsi="Arial"/>
                <w:bCs/>
              </w:rPr>
              <w:t xml:space="preserve">an initial response which will allow WP </w:t>
            </w:r>
            <w:r w:rsidR="00B630C5">
              <w:rPr>
                <w:rFonts w:ascii="Arial" w:hAnsi="Arial"/>
                <w:bCs/>
              </w:rPr>
              <w:t>5D</w:t>
            </w:r>
            <w:r w:rsidR="000F1E16">
              <w:rPr>
                <w:rFonts w:ascii="Arial" w:hAnsi="Arial"/>
                <w:bCs/>
              </w:rPr>
              <w:t xml:space="preserve"> to proceed with its planning.</w:t>
            </w:r>
            <w:bookmarkEnd w:id="0"/>
          </w:p>
        </w:tc>
      </w:tr>
      <w:tr w:rsidR="000D6DA7" w:rsidRPr="000C4B2B" w14:paraId="5194B492" w14:textId="77777777" w:rsidTr="00767C25">
        <w:trPr>
          <w:trHeight w:val="1776"/>
          <w:jc w:val="center"/>
        </w:trPr>
        <w:tc>
          <w:tcPr>
            <w:tcW w:w="9378" w:type="dxa"/>
            <w:gridSpan w:val="3"/>
            <w:tcBorders>
              <w:left w:val="double" w:sz="6" w:space="0" w:color="auto"/>
              <w:right w:val="double" w:sz="6" w:space="0" w:color="auto"/>
            </w:tcBorders>
          </w:tcPr>
          <w:p w14:paraId="0DB41BA1" w14:textId="01C24A7A" w:rsidR="000D6DA7" w:rsidRPr="00DB736D" w:rsidRDefault="000D6DA7" w:rsidP="00DB736D">
            <w:pPr>
              <w:spacing w:after="120"/>
              <w:ind w:left="187" w:right="144"/>
              <w:rPr>
                <w:rFonts w:ascii="Arial" w:hAnsi="Arial"/>
                <w:bCs/>
                <w:lang w:val="en-US"/>
              </w:rPr>
            </w:pPr>
            <w:r>
              <w:rPr>
                <w:rFonts w:ascii="Arial" w:hAnsi="Arial"/>
                <w:b/>
              </w:rPr>
              <w:t>Abstract:</w:t>
            </w:r>
            <w:r w:rsidR="00D30DE8">
              <w:rPr>
                <w:rFonts w:ascii="Arial" w:hAnsi="Arial"/>
                <w:bCs/>
              </w:rPr>
              <w:t xml:space="preserve">  </w:t>
            </w:r>
            <w:bookmarkStart w:id="3" w:name="_Hlk62636986"/>
            <w:bookmarkStart w:id="4" w:name="_Hlk102440772"/>
            <w:r w:rsidR="00591F4D" w:rsidRPr="00591F4D">
              <w:rPr>
                <w:rFonts w:ascii="Arial" w:hAnsi="Arial"/>
                <w:bCs/>
              </w:rPr>
              <w:t xml:space="preserve">Pursuant to Resolution </w:t>
            </w:r>
            <w:r w:rsidR="00B630C5">
              <w:rPr>
                <w:rFonts w:ascii="Arial" w:hAnsi="Arial"/>
                <w:b/>
              </w:rPr>
              <w:t>256</w:t>
            </w:r>
            <w:r w:rsidR="00591F4D" w:rsidRPr="00591F4D">
              <w:rPr>
                <w:rFonts w:ascii="Arial" w:hAnsi="Arial"/>
                <w:b/>
              </w:rPr>
              <w:t xml:space="preserve"> (WRC-</w:t>
            </w:r>
            <w:r w:rsidR="000F1E16">
              <w:rPr>
                <w:rFonts w:ascii="Arial" w:hAnsi="Arial"/>
                <w:b/>
              </w:rPr>
              <w:t>23</w:t>
            </w:r>
            <w:r w:rsidR="00591F4D" w:rsidRPr="00591F4D">
              <w:rPr>
                <w:rFonts w:ascii="Arial" w:hAnsi="Arial"/>
                <w:b/>
              </w:rPr>
              <w:t>)</w:t>
            </w:r>
            <w:r w:rsidR="00591F4D" w:rsidRPr="00591F4D">
              <w:rPr>
                <w:rFonts w:ascii="Arial" w:hAnsi="Arial"/>
                <w:bCs/>
              </w:rPr>
              <w:t xml:space="preserve">, in preparation for </w:t>
            </w:r>
            <w:r w:rsidR="000F1E16">
              <w:rPr>
                <w:rFonts w:ascii="Arial" w:hAnsi="Arial"/>
                <w:bCs/>
              </w:rPr>
              <w:t>Agenda Item</w:t>
            </w:r>
            <w:r w:rsidR="00591F4D" w:rsidRPr="00591F4D">
              <w:rPr>
                <w:rFonts w:ascii="Arial" w:hAnsi="Arial"/>
                <w:bCs/>
              </w:rPr>
              <w:t xml:space="preserve"> 1.</w:t>
            </w:r>
            <w:r w:rsidR="00B630C5">
              <w:rPr>
                <w:rFonts w:ascii="Arial" w:hAnsi="Arial"/>
                <w:bCs/>
              </w:rPr>
              <w:t>7</w:t>
            </w:r>
            <w:r w:rsidR="00591F4D" w:rsidRPr="00591F4D">
              <w:rPr>
                <w:rFonts w:ascii="Arial" w:hAnsi="Arial"/>
                <w:bCs/>
              </w:rPr>
              <w:t xml:space="preserve"> (</w:t>
            </w:r>
            <w:r w:rsidR="00591F4D" w:rsidRPr="00591F4D">
              <w:rPr>
                <w:rFonts w:ascii="Arial" w:hAnsi="Arial"/>
                <w:b/>
              </w:rPr>
              <w:t>WRC-2</w:t>
            </w:r>
            <w:r w:rsidR="000F1E16">
              <w:rPr>
                <w:rFonts w:ascii="Arial" w:hAnsi="Arial"/>
                <w:b/>
              </w:rPr>
              <w:t>7</w:t>
            </w:r>
            <w:r w:rsidR="00591F4D" w:rsidRPr="00591F4D">
              <w:rPr>
                <w:rFonts w:ascii="Arial" w:hAnsi="Arial"/>
                <w:bCs/>
              </w:rPr>
              <w:t xml:space="preserve">), this contribution proposes </w:t>
            </w:r>
            <w:bookmarkEnd w:id="3"/>
            <w:bookmarkEnd w:id="4"/>
            <w:r w:rsidR="000F1E16">
              <w:rPr>
                <w:rFonts w:ascii="Arial" w:hAnsi="Arial"/>
                <w:bCs/>
              </w:rPr>
              <w:t xml:space="preserve">a draft </w:t>
            </w:r>
            <w:r w:rsidR="0010217F">
              <w:rPr>
                <w:rFonts w:ascii="Arial" w:hAnsi="Arial"/>
                <w:bCs/>
              </w:rPr>
              <w:t xml:space="preserve">reply </w:t>
            </w:r>
            <w:r w:rsidR="000F1E16">
              <w:rPr>
                <w:rFonts w:ascii="Arial" w:hAnsi="Arial"/>
                <w:bCs/>
              </w:rPr>
              <w:t xml:space="preserve">liaison statement to WP </w:t>
            </w:r>
            <w:r w:rsidR="00B630C5">
              <w:rPr>
                <w:rFonts w:ascii="Arial" w:hAnsi="Arial"/>
                <w:bCs/>
              </w:rPr>
              <w:t>5D</w:t>
            </w:r>
            <w:r w:rsidR="000F1E16">
              <w:rPr>
                <w:rFonts w:ascii="Arial" w:hAnsi="Arial"/>
                <w:bCs/>
              </w:rPr>
              <w:t xml:space="preserve"> with </w:t>
            </w:r>
            <w:r w:rsidR="00D72377">
              <w:rPr>
                <w:rFonts w:ascii="Arial" w:hAnsi="Arial"/>
                <w:bCs/>
              </w:rPr>
              <w:t>relevant</w:t>
            </w:r>
            <w:r w:rsidR="000F1E16">
              <w:rPr>
                <w:rFonts w:ascii="Arial" w:hAnsi="Arial"/>
                <w:bCs/>
              </w:rPr>
              <w:t xml:space="preserve"> </w:t>
            </w:r>
            <w:r w:rsidR="00E05C0C">
              <w:rPr>
                <w:rFonts w:ascii="Arial" w:hAnsi="Arial"/>
                <w:bCs/>
              </w:rPr>
              <w:t xml:space="preserve">technical </w:t>
            </w:r>
            <w:r w:rsidR="000F1E16">
              <w:rPr>
                <w:rFonts w:ascii="Arial" w:hAnsi="Arial"/>
                <w:bCs/>
              </w:rPr>
              <w:t xml:space="preserve">information of </w:t>
            </w:r>
            <w:bookmarkStart w:id="5" w:name="_Hlk157177192"/>
            <w:r w:rsidR="00B630C5" w:rsidRPr="00B630C5">
              <w:rPr>
                <w:rFonts w:ascii="Arial" w:hAnsi="Arial"/>
                <w:bCs/>
              </w:rPr>
              <w:t>the</w:t>
            </w:r>
            <w:del w:id="6" w:author="Michael Tran Ph.D." w:date="2024-03-25T12:42:00Z" w16du:dateUtc="2024-03-25T16:42:00Z">
              <w:r w:rsidR="00B630C5" w:rsidRPr="00B630C5" w:rsidDel="00BD1771">
                <w:rPr>
                  <w:rFonts w:ascii="Arial" w:hAnsi="Arial"/>
                  <w:bCs/>
                </w:rPr>
                <w:delText xml:space="preserve"> </w:delText>
              </w:r>
              <w:r w:rsidR="00B630C5" w:rsidDel="00BD1771">
                <w:rPr>
                  <w:rFonts w:ascii="Arial" w:hAnsi="Arial"/>
                  <w:bCs/>
                </w:rPr>
                <w:delText>a</w:delText>
              </w:r>
            </w:del>
            <w:del w:id="7" w:author="Michael Tran Ph.D." w:date="2024-03-25T12:35:00Z" w16du:dateUtc="2024-03-25T16:35:00Z">
              <w:r w:rsidR="00B630C5" w:rsidDel="00BD1771">
                <w:rPr>
                  <w:rFonts w:ascii="Arial" w:hAnsi="Arial"/>
                  <w:bCs/>
                </w:rPr>
                <w:delText>viation</w:delText>
              </w:r>
            </w:del>
            <w:r w:rsidR="00B630C5">
              <w:rPr>
                <w:rFonts w:ascii="Arial" w:hAnsi="Arial"/>
                <w:bCs/>
              </w:rPr>
              <w:t xml:space="preserve"> systems</w:t>
            </w:r>
            <w:ins w:id="8" w:author="Michael Tran Ph.D." w:date="2024-03-25T12:35:00Z" w16du:dateUtc="2024-03-25T16:35:00Z">
              <w:r w:rsidR="00BD1771">
                <w:rPr>
                  <w:rFonts w:ascii="Arial" w:hAnsi="Arial"/>
                  <w:bCs/>
                </w:rPr>
                <w:t xml:space="preserve"> operating in-b</w:t>
              </w:r>
            </w:ins>
            <w:ins w:id="9" w:author="Michael Tran Ph.D." w:date="2024-03-25T12:36:00Z" w16du:dateUtc="2024-03-25T16:36:00Z">
              <w:r w:rsidR="00BD1771">
                <w:rPr>
                  <w:rFonts w:ascii="Arial" w:hAnsi="Arial"/>
                  <w:bCs/>
                </w:rPr>
                <w:t>ands or adjacent bands</w:t>
              </w:r>
            </w:ins>
            <w:ins w:id="10" w:author="Michael Tran Ph.D." w:date="2024-03-26T12:55:00Z" w16du:dateUtc="2024-03-26T16:55:00Z">
              <w:r w:rsidR="00263121">
                <w:rPr>
                  <w:rFonts w:ascii="Arial" w:hAnsi="Arial"/>
                  <w:bCs/>
                </w:rPr>
                <w:t>, as appropriate,</w:t>
              </w:r>
            </w:ins>
            <w:ins w:id="11" w:author="Michael Tran Ph.D." w:date="2024-03-25T12:36:00Z" w16du:dateUtc="2024-03-25T16:36:00Z">
              <w:r w:rsidR="00BD1771">
                <w:rPr>
                  <w:rFonts w:ascii="Arial" w:hAnsi="Arial"/>
                  <w:bCs/>
                </w:rPr>
                <w:t xml:space="preserve"> to the proposed frequency bands under WRC-27 AI 1.7</w:t>
              </w:r>
            </w:ins>
            <w:del w:id="12" w:author="Michael Tran Ph.D." w:date="2024-03-25T12:37:00Z" w16du:dateUtc="2024-03-25T16:37:00Z">
              <w:r w:rsidR="00B630C5" w:rsidDel="00BD1771">
                <w:rPr>
                  <w:rFonts w:ascii="Arial" w:hAnsi="Arial"/>
                  <w:bCs/>
                </w:rPr>
                <w:delText xml:space="preserve"> (</w:delText>
              </w:r>
              <w:r w:rsidR="00B630C5" w:rsidRPr="00B630C5" w:rsidDel="00BD1771">
                <w:rPr>
                  <w:rFonts w:ascii="Arial" w:hAnsi="Arial"/>
                  <w:bCs/>
                </w:rPr>
                <w:delText>ARNS radio altimeters and AM(R)S wireless avionics intra-communication systems</w:delText>
              </w:r>
              <w:r w:rsidR="00B630C5" w:rsidDel="00BD1771">
                <w:rPr>
                  <w:rFonts w:ascii="Arial" w:hAnsi="Arial"/>
                  <w:bCs/>
                </w:rPr>
                <w:delText>) operating</w:delText>
              </w:r>
              <w:r w:rsidR="00B630C5" w:rsidRPr="00B630C5" w:rsidDel="00BD1771">
                <w:rPr>
                  <w:rFonts w:ascii="Arial" w:hAnsi="Arial"/>
                  <w:bCs/>
                </w:rPr>
                <w:delText xml:space="preserve"> in the adjacent fre</w:delText>
              </w:r>
            </w:del>
            <w:del w:id="13" w:author="Michael Tran Ph.D." w:date="2024-03-25T12:36:00Z" w16du:dateUtc="2024-03-25T16:36:00Z">
              <w:r w:rsidR="00B630C5" w:rsidRPr="00B630C5" w:rsidDel="00BD1771">
                <w:rPr>
                  <w:rFonts w:ascii="Arial" w:hAnsi="Arial"/>
                  <w:bCs/>
                </w:rPr>
                <w:delText xml:space="preserve">quency band 4 200-4 400 MHz and the </w:delText>
              </w:r>
              <w:r w:rsidR="00D1630E" w:rsidDel="00BD1771">
                <w:rPr>
                  <w:rFonts w:ascii="Arial" w:hAnsi="Arial"/>
                  <w:bCs/>
                </w:rPr>
                <w:delText xml:space="preserve">Detect and Avoid (DAA) systems and </w:delText>
              </w:r>
              <w:r w:rsidR="00B630C5" w:rsidRPr="00B630C5" w:rsidDel="00BD1771">
                <w:rPr>
                  <w:rFonts w:ascii="Arial" w:hAnsi="Arial"/>
                  <w:bCs/>
                </w:rPr>
                <w:delText>ai</w:delText>
              </w:r>
              <w:r w:rsidR="00D1630E" w:rsidDel="00BD1771">
                <w:rPr>
                  <w:rFonts w:ascii="Arial" w:hAnsi="Arial"/>
                  <w:bCs/>
                </w:rPr>
                <w:delText>rborne weather radar</w:delText>
              </w:r>
              <w:r w:rsidR="00B630C5" w:rsidRPr="00B630C5" w:rsidDel="00BD1771">
                <w:rPr>
                  <w:rFonts w:ascii="Arial" w:hAnsi="Arial"/>
                  <w:bCs/>
                </w:rPr>
                <w:delText xml:space="preserve"> in the </w:delText>
              </w:r>
              <w:r w:rsidR="001F1898" w:rsidDel="00BD1771">
                <w:rPr>
                  <w:rFonts w:ascii="Arial" w:hAnsi="Arial"/>
                  <w:bCs/>
                </w:rPr>
                <w:delText>near</w:delText>
              </w:r>
              <w:r w:rsidR="00CD053E" w:rsidDel="00BD1771">
                <w:rPr>
                  <w:rFonts w:ascii="Arial" w:hAnsi="Arial"/>
                  <w:bCs/>
                </w:rPr>
                <w:delText>by</w:delText>
              </w:r>
              <w:r w:rsidR="00271C3A" w:rsidRPr="00B630C5" w:rsidDel="00BD1771">
                <w:rPr>
                  <w:rFonts w:ascii="Arial" w:hAnsi="Arial"/>
                  <w:bCs/>
                </w:rPr>
                <w:delText xml:space="preserve"> </w:delText>
              </w:r>
              <w:r w:rsidR="003E031E" w:rsidDel="00BD1771">
                <w:rPr>
                  <w:rFonts w:ascii="Arial" w:hAnsi="Arial"/>
                  <w:bCs/>
                </w:rPr>
                <w:delText xml:space="preserve">ARNS </w:delText>
              </w:r>
              <w:r w:rsidR="00B630C5" w:rsidRPr="00B630C5" w:rsidDel="00BD1771">
                <w:rPr>
                  <w:rFonts w:ascii="Arial" w:hAnsi="Arial"/>
                  <w:bCs/>
                </w:rPr>
                <w:delText>frequency band 15.4-15.7 GHz</w:delText>
              </w:r>
            </w:del>
            <w:bookmarkEnd w:id="5"/>
            <w:r w:rsidR="0010217F">
              <w:rPr>
                <w:rFonts w:ascii="Arial" w:hAnsi="Arial"/>
                <w:bCs/>
              </w:rPr>
              <w:t>.</w:t>
            </w:r>
          </w:p>
        </w:tc>
      </w:tr>
    </w:tbl>
    <w:p w14:paraId="507A71CE" w14:textId="77777777" w:rsidR="009F2ED2" w:rsidRDefault="009F2ED2">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2ED2" w14:paraId="17434C18" w14:textId="77777777" w:rsidTr="00C2563C">
        <w:trPr>
          <w:cantSplit/>
        </w:trPr>
        <w:tc>
          <w:tcPr>
            <w:tcW w:w="6487" w:type="dxa"/>
            <w:vAlign w:val="center"/>
          </w:tcPr>
          <w:p w14:paraId="046CDAA9" w14:textId="77777777" w:rsidR="009F2ED2" w:rsidRPr="00D8032B" w:rsidRDefault="009F2ED2" w:rsidP="00C2563C">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5F0D2B4F" w14:textId="6CA5F1B3" w:rsidR="009F2ED2" w:rsidRDefault="002B1454" w:rsidP="00C2563C">
            <w:pPr>
              <w:shd w:val="solid" w:color="FFFFFF" w:fill="FFFFFF"/>
              <w:spacing w:before="0" w:line="240" w:lineRule="atLeast"/>
            </w:pPr>
            <w:bookmarkStart w:id="14" w:name="ditulogo"/>
            <w:bookmarkEnd w:id="14"/>
            <w:r>
              <w:rPr>
                <w:noProof/>
                <w:lang w:val="en-US"/>
              </w:rPr>
              <w:drawing>
                <wp:inline distT="0" distB="0" distL="0" distR="0" wp14:anchorId="35365F55" wp14:editId="6BD956CC">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9F2ED2" w:rsidRPr="0051782D" w14:paraId="4FA92FF8" w14:textId="77777777" w:rsidTr="00C2563C">
        <w:trPr>
          <w:cantSplit/>
        </w:trPr>
        <w:tc>
          <w:tcPr>
            <w:tcW w:w="6487" w:type="dxa"/>
            <w:tcBorders>
              <w:bottom w:val="single" w:sz="12" w:space="0" w:color="auto"/>
            </w:tcBorders>
          </w:tcPr>
          <w:p w14:paraId="0BCAF8C2" w14:textId="77777777" w:rsidR="009F2ED2" w:rsidRPr="00163271" w:rsidRDefault="009F2ED2" w:rsidP="00C256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4B5DB42" w14:textId="77777777" w:rsidR="009F2ED2" w:rsidRPr="0051782D" w:rsidRDefault="009F2ED2" w:rsidP="00C2563C">
            <w:pPr>
              <w:shd w:val="solid" w:color="FFFFFF" w:fill="FFFFFF"/>
              <w:spacing w:before="0" w:after="48" w:line="240" w:lineRule="atLeast"/>
              <w:rPr>
                <w:sz w:val="22"/>
                <w:szCs w:val="22"/>
                <w:lang w:val="en-US"/>
              </w:rPr>
            </w:pPr>
          </w:p>
        </w:tc>
      </w:tr>
      <w:tr w:rsidR="009F2ED2" w14:paraId="4EFD659E" w14:textId="77777777" w:rsidTr="00C2563C">
        <w:trPr>
          <w:cantSplit/>
        </w:trPr>
        <w:tc>
          <w:tcPr>
            <w:tcW w:w="6487" w:type="dxa"/>
            <w:tcBorders>
              <w:top w:val="single" w:sz="12" w:space="0" w:color="auto"/>
            </w:tcBorders>
          </w:tcPr>
          <w:p w14:paraId="28A21164" w14:textId="77777777" w:rsidR="009F2ED2" w:rsidRPr="0051782D" w:rsidRDefault="009F2ED2" w:rsidP="00C256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C81EA10" w14:textId="77777777" w:rsidR="009F2ED2" w:rsidRPr="00710D66" w:rsidRDefault="009F2ED2" w:rsidP="00C2563C">
            <w:pPr>
              <w:shd w:val="solid" w:color="FFFFFF" w:fill="FFFFFF"/>
              <w:spacing w:before="0" w:after="48" w:line="240" w:lineRule="atLeast"/>
              <w:rPr>
                <w:lang w:val="en-US"/>
              </w:rPr>
            </w:pPr>
          </w:p>
        </w:tc>
      </w:tr>
      <w:tr w:rsidR="009F2ED2" w14:paraId="23C13A5C" w14:textId="77777777" w:rsidTr="00C2563C">
        <w:trPr>
          <w:cantSplit/>
        </w:trPr>
        <w:tc>
          <w:tcPr>
            <w:tcW w:w="6487" w:type="dxa"/>
            <w:vMerge w:val="restart"/>
          </w:tcPr>
          <w:p w14:paraId="6A303756" w14:textId="620BA388" w:rsidR="009F2ED2" w:rsidRPr="00801BBD" w:rsidRDefault="00801BBD" w:rsidP="00C2563C">
            <w:pPr>
              <w:shd w:val="solid" w:color="FFFFFF" w:fill="FFFFFF"/>
              <w:tabs>
                <w:tab w:val="clear" w:pos="1134"/>
                <w:tab w:val="clear" w:pos="1871"/>
                <w:tab w:val="clear" w:pos="2268"/>
              </w:tabs>
              <w:spacing w:before="0" w:after="240"/>
              <w:ind w:left="1134" w:hanging="1134"/>
              <w:rPr>
                <w:rFonts w:ascii="Verdana" w:hAnsi="Verdana"/>
                <w:sz w:val="20"/>
              </w:rPr>
            </w:pPr>
            <w:bookmarkStart w:id="15" w:name="recibido"/>
            <w:bookmarkStart w:id="16" w:name="dnum" w:colFirst="1" w:colLast="1"/>
            <w:bookmarkEnd w:id="15"/>
            <w:r>
              <w:rPr>
                <w:rFonts w:ascii="Verdana" w:hAnsi="Verdana"/>
                <w:sz w:val="20"/>
              </w:rPr>
              <w:t>Source</w:t>
            </w:r>
            <w:r w:rsidR="009F2ED2">
              <w:rPr>
                <w:rFonts w:ascii="Verdana" w:hAnsi="Verdana"/>
                <w:sz w:val="20"/>
              </w:rPr>
              <w:t>:</w:t>
            </w:r>
            <w:r w:rsidR="009F2ED2">
              <w:rPr>
                <w:rFonts w:ascii="Verdana" w:hAnsi="Verdana"/>
                <w:sz w:val="20"/>
              </w:rPr>
              <w:tab/>
            </w:r>
            <w:r w:rsidR="0010217F">
              <w:rPr>
                <w:rFonts w:ascii="Verdana" w:hAnsi="Verdana"/>
                <w:sz w:val="20"/>
              </w:rPr>
              <w:t>None</w:t>
            </w:r>
          </w:p>
          <w:p w14:paraId="56C7CF62" w14:textId="011DA397" w:rsidR="009F2ED2" w:rsidRPr="00982084" w:rsidRDefault="009F2ED2" w:rsidP="00C2563C">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009F037B">
              <w:rPr>
                <w:rFonts w:ascii="Verdana" w:hAnsi="Verdana"/>
                <w:sz w:val="20"/>
              </w:rPr>
              <w:t>WRC-2</w:t>
            </w:r>
            <w:r w:rsidR="0010217F">
              <w:rPr>
                <w:rFonts w:ascii="Verdana" w:hAnsi="Verdana"/>
                <w:sz w:val="20"/>
              </w:rPr>
              <w:t>7</w:t>
            </w:r>
            <w:r w:rsidR="009F037B">
              <w:rPr>
                <w:rFonts w:ascii="Verdana" w:hAnsi="Verdana"/>
                <w:sz w:val="20"/>
              </w:rPr>
              <w:t xml:space="preserve"> A</w:t>
            </w:r>
            <w:r w:rsidR="002B0052">
              <w:rPr>
                <w:rFonts w:ascii="Verdana" w:hAnsi="Verdana"/>
                <w:sz w:val="20"/>
              </w:rPr>
              <w:t>genda Item</w:t>
            </w:r>
            <w:r w:rsidR="009F037B">
              <w:rPr>
                <w:rFonts w:ascii="Verdana" w:hAnsi="Verdana"/>
                <w:sz w:val="20"/>
              </w:rPr>
              <w:t xml:space="preserve"> 1.</w:t>
            </w:r>
            <w:r w:rsidR="00B630C5">
              <w:rPr>
                <w:rFonts w:ascii="Verdana" w:hAnsi="Verdana"/>
                <w:sz w:val="20"/>
              </w:rPr>
              <w:t>7</w:t>
            </w:r>
          </w:p>
        </w:tc>
        <w:tc>
          <w:tcPr>
            <w:tcW w:w="3402" w:type="dxa"/>
          </w:tcPr>
          <w:p w14:paraId="4A6BC715" w14:textId="77777777" w:rsidR="009F2ED2" w:rsidRPr="001D3C46" w:rsidRDefault="00801BBD" w:rsidP="00C2563C">
            <w:pPr>
              <w:shd w:val="solid" w:color="FFFFFF" w:fill="FFFFFF"/>
              <w:spacing w:before="0" w:line="240" w:lineRule="atLeast"/>
              <w:rPr>
                <w:rFonts w:ascii="Verdana" w:hAnsi="Verdana"/>
                <w:sz w:val="20"/>
                <w:lang w:eastAsia="zh-CN"/>
              </w:rPr>
            </w:pPr>
            <w:r>
              <w:rPr>
                <w:rFonts w:ascii="Verdana" w:hAnsi="Verdana"/>
                <w:b/>
                <w:sz w:val="20"/>
                <w:lang w:eastAsia="zh-CN"/>
              </w:rPr>
              <w:t>Document 5B/</w:t>
            </w:r>
          </w:p>
        </w:tc>
      </w:tr>
      <w:tr w:rsidR="009F2ED2" w14:paraId="46F21459" w14:textId="77777777" w:rsidTr="00C2563C">
        <w:trPr>
          <w:cantSplit/>
        </w:trPr>
        <w:tc>
          <w:tcPr>
            <w:tcW w:w="6487" w:type="dxa"/>
            <w:vMerge/>
          </w:tcPr>
          <w:p w14:paraId="46E8AB12" w14:textId="77777777" w:rsidR="009F2ED2" w:rsidRDefault="009F2ED2" w:rsidP="00C2563C">
            <w:pPr>
              <w:spacing w:before="60"/>
              <w:jc w:val="center"/>
              <w:rPr>
                <w:b/>
                <w:smallCaps/>
                <w:sz w:val="32"/>
                <w:lang w:eastAsia="zh-CN"/>
              </w:rPr>
            </w:pPr>
            <w:bookmarkStart w:id="17" w:name="ddate" w:colFirst="1" w:colLast="1"/>
            <w:bookmarkEnd w:id="16"/>
          </w:p>
        </w:tc>
        <w:tc>
          <w:tcPr>
            <w:tcW w:w="3402" w:type="dxa"/>
          </w:tcPr>
          <w:p w14:paraId="66F7AE99" w14:textId="55D3143F" w:rsidR="009F2ED2" w:rsidRPr="00801BBD" w:rsidRDefault="00E85BCE" w:rsidP="00C2563C">
            <w:pPr>
              <w:shd w:val="solid" w:color="FFFFFF" w:fill="FFFFFF"/>
              <w:spacing w:before="0" w:line="240" w:lineRule="atLeast"/>
              <w:rPr>
                <w:rFonts w:ascii="Verdana" w:hAnsi="Verdana"/>
                <w:sz w:val="20"/>
                <w:lang w:eastAsia="zh-CN"/>
              </w:rPr>
            </w:pPr>
            <w:r>
              <w:rPr>
                <w:rFonts w:ascii="Verdana" w:hAnsi="Verdana"/>
                <w:b/>
                <w:iCs/>
                <w:sz w:val="20"/>
                <w:lang w:eastAsia="zh-CN"/>
              </w:rPr>
              <w:t>1</w:t>
            </w:r>
            <w:r w:rsidR="0010217F">
              <w:rPr>
                <w:rFonts w:ascii="Verdana" w:hAnsi="Verdana"/>
                <w:b/>
                <w:iCs/>
                <w:sz w:val="20"/>
                <w:lang w:eastAsia="zh-CN"/>
              </w:rPr>
              <w:t>4</w:t>
            </w:r>
            <w:r w:rsidR="00623DED">
              <w:rPr>
                <w:rFonts w:ascii="Verdana" w:hAnsi="Verdana"/>
                <w:b/>
                <w:iCs/>
                <w:sz w:val="20"/>
                <w:lang w:eastAsia="zh-CN"/>
              </w:rPr>
              <w:t xml:space="preserve"> </w:t>
            </w:r>
            <w:r w:rsidR="0010217F">
              <w:rPr>
                <w:rFonts w:ascii="Verdana" w:hAnsi="Verdana"/>
                <w:b/>
                <w:iCs/>
                <w:sz w:val="20"/>
                <w:lang w:eastAsia="zh-CN"/>
              </w:rPr>
              <w:t>May</w:t>
            </w:r>
            <w:r w:rsidR="00801BBD">
              <w:rPr>
                <w:rFonts w:ascii="Verdana" w:hAnsi="Verdana"/>
                <w:b/>
                <w:iCs/>
                <w:sz w:val="20"/>
                <w:lang w:eastAsia="zh-CN"/>
              </w:rPr>
              <w:t xml:space="preserve"> 20</w:t>
            </w:r>
            <w:r w:rsidR="003831C4">
              <w:rPr>
                <w:rFonts w:ascii="Verdana" w:hAnsi="Verdana"/>
                <w:b/>
                <w:iCs/>
                <w:sz w:val="20"/>
                <w:lang w:eastAsia="zh-CN"/>
              </w:rPr>
              <w:t>2</w:t>
            </w:r>
            <w:r w:rsidR="0010217F">
              <w:rPr>
                <w:rFonts w:ascii="Verdana" w:hAnsi="Verdana"/>
                <w:b/>
                <w:iCs/>
                <w:sz w:val="20"/>
                <w:lang w:eastAsia="zh-CN"/>
              </w:rPr>
              <w:t>4</w:t>
            </w:r>
          </w:p>
        </w:tc>
      </w:tr>
      <w:tr w:rsidR="009F2ED2" w14:paraId="281F6CC2" w14:textId="77777777" w:rsidTr="00C2563C">
        <w:trPr>
          <w:cantSplit/>
        </w:trPr>
        <w:tc>
          <w:tcPr>
            <w:tcW w:w="6487" w:type="dxa"/>
            <w:vMerge/>
          </w:tcPr>
          <w:p w14:paraId="50038255" w14:textId="77777777" w:rsidR="009F2ED2" w:rsidRDefault="009F2ED2" w:rsidP="00C2563C">
            <w:pPr>
              <w:spacing w:before="60"/>
              <w:jc w:val="center"/>
              <w:rPr>
                <w:b/>
                <w:smallCaps/>
                <w:sz w:val="32"/>
                <w:lang w:eastAsia="zh-CN"/>
              </w:rPr>
            </w:pPr>
            <w:bookmarkStart w:id="18" w:name="dorlang" w:colFirst="1" w:colLast="1"/>
            <w:bookmarkEnd w:id="17"/>
          </w:p>
        </w:tc>
        <w:tc>
          <w:tcPr>
            <w:tcW w:w="3402" w:type="dxa"/>
          </w:tcPr>
          <w:p w14:paraId="31ABD537" w14:textId="77777777" w:rsidR="009F2ED2" w:rsidRPr="001D3C46" w:rsidRDefault="009F2ED2" w:rsidP="00C256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9F2ED2" w14:paraId="7722DB5B" w14:textId="77777777" w:rsidTr="00C2563C">
        <w:trPr>
          <w:cantSplit/>
        </w:trPr>
        <w:tc>
          <w:tcPr>
            <w:tcW w:w="9889" w:type="dxa"/>
            <w:gridSpan w:val="2"/>
          </w:tcPr>
          <w:p w14:paraId="589C16C8" w14:textId="77777777" w:rsidR="009F2ED2" w:rsidRDefault="009F2ED2" w:rsidP="00C2563C">
            <w:pPr>
              <w:pStyle w:val="Source"/>
              <w:rPr>
                <w:lang w:eastAsia="zh-CN"/>
              </w:rPr>
            </w:pPr>
            <w:bookmarkStart w:id="19" w:name="dsource" w:colFirst="0" w:colLast="0"/>
            <w:bookmarkEnd w:id="18"/>
            <w:r>
              <w:rPr>
                <w:lang w:eastAsia="zh-CN"/>
              </w:rPr>
              <w:t>United States of America</w:t>
            </w:r>
          </w:p>
        </w:tc>
      </w:tr>
      <w:tr w:rsidR="009F2ED2" w14:paraId="4C6405C7" w14:textId="77777777" w:rsidTr="00C2563C">
        <w:trPr>
          <w:cantSplit/>
        </w:trPr>
        <w:tc>
          <w:tcPr>
            <w:tcW w:w="9889" w:type="dxa"/>
            <w:gridSpan w:val="2"/>
          </w:tcPr>
          <w:p w14:paraId="0F46370F" w14:textId="5B058C11" w:rsidR="009F2ED2" w:rsidRDefault="0010217F" w:rsidP="00C2563C">
            <w:pPr>
              <w:pStyle w:val="Title1"/>
              <w:rPr>
                <w:lang w:val="en-US" w:eastAsia="zh-CN"/>
              </w:rPr>
            </w:pPr>
            <w:bookmarkStart w:id="20" w:name="drec" w:colFirst="0" w:colLast="0"/>
            <w:bookmarkEnd w:id="19"/>
            <w:r>
              <w:rPr>
                <w:lang w:val="en-US" w:eastAsia="zh-CN"/>
              </w:rPr>
              <w:t>proposed</w:t>
            </w:r>
            <w:r w:rsidR="003C35D1">
              <w:rPr>
                <w:lang w:val="en-US" w:eastAsia="zh-CN"/>
              </w:rPr>
              <w:t xml:space="preserve"> draft</w:t>
            </w:r>
            <w:r>
              <w:rPr>
                <w:lang w:val="en-US" w:eastAsia="zh-CN"/>
              </w:rPr>
              <w:t xml:space="preserve"> reply liaison statement to Working party </w:t>
            </w:r>
            <w:proofErr w:type="gramStart"/>
            <w:r w:rsidR="00B630C5">
              <w:rPr>
                <w:lang w:val="en-US" w:eastAsia="zh-CN"/>
              </w:rPr>
              <w:t>5D</w:t>
            </w:r>
            <w:proofErr w:type="gramEnd"/>
          </w:p>
          <w:p w14:paraId="13BAFDD0" w14:textId="77777777" w:rsidR="00801BBD" w:rsidRPr="00801BBD" w:rsidRDefault="00801BBD" w:rsidP="00801BBD">
            <w:pPr>
              <w:rPr>
                <w:lang w:val="en-US" w:eastAsia="zh-CN"/>
              </w:rPr>
            </w:pPr>
          </w:p>
          <w:p w14:paraId="07A7D35B" w14:textId="579CDD1B" w:rsidR="009F2ED2" w:rsidRPr="00647CCB" w:rsidRDefault="00640FF8" w:rsidP="009F2ED2">
            <w:pPr>
              <w:pStyle w:val="Title3"/>
              <w:rPr>
                <w:b/>
                <w:lang w:val="en-US" w:eastAsia="zh-CN"/>
              </w:rPr>
            </w:pPr>
            <w:r>
              <w:rPr>
                <w:b/>
                <w:lang w:val="en-US" w:eastAsia="zh-CN"/>
              </w:rPr>
              <w:t>R</w:t>
            </w:r>
            <w:r w:rsidR="00E05C0C">
              <w:rPr>
                <w:b/>
                <w:lang w:val="en-US" w:eastAsia="zh-CN"/>
              </w:rPr>
              <w:t>elevant technical information for sharing studies under WRC-27 A</w:t>
            </w:r>
            <w:r>
              <w:rPr>
                <w:b/>
                <w:lang w:val="en-US" w:eastAsia="zh-CN"/>
              </w:rPr>
              <w:t>genda Item</w:t>
            </w:r>
            <w:r w:rsidR="00E05C0C">
              <w:rPr>
                <w:b/>
                <w:lang w:val="en-US" w:eastAsia="zh-CN"/>
              </w:rPr>
              <w:t xml:space="preserve"> 1.</w:t>
            </w:r>
            <w:r w:rsidR="00B630C5">
              <w:rPr>
                <w:b/>
                <w:lang w:val="en-US" w:eastAsia="zh-CN"/>
              </w:rPr>
              <w:t>7</w:t>
            </w:r>
          </w:p>
        </w:tc>
      </w:tr>
      <w:tr w:rsidR="009F2ED2" w14:paraId="5AFD4269" w14:textId="77777777" w:rsidTr="00C2563C">
        <w:trPr>
          <w:cantSplit/>
        </w:trPr>
        <w:tc>
          <w:tcPr>
            <w:tcW w:w="9889" w:type="dxa"/>
            <w:gridSpan w:val="2"/>
          </w:tcPr>
          <w:p w14:paraId="343E7437" w14:textId="77777777" w:rsidR="009F2ED2" w:rsidRDefault="009F2ED2" w:rsidP="00C2563C">
            <w:pPr>
              <w:pStyle w:val="Title1"/>
              <w:rPr>
                <w:lang w:eastAsia="zh-CN"/>
              </w:rPr>
            </w:pPr>
            <w:bookmarkStart w:id="21" w:name="dtitle1" w:colFirst="0" w:colLast="0"/>
            <w:bookmarkEnd w:id="20"/>
          </w:p>
        </w:tc>
      </w:tr>
    </w:tbl>
    <w:p w14:paraId="40E9AD95" w14:textId="77777777" w:rsidR="009F2ED2" w:rsidRPr="00CF76AA" w:rsidRDefault="009F2ED2" w:rsidP="009F2ED2">
      <w:pPr>
        <w:rPr>
          <w:b/>
          <w:lang w:val="en-US" w:eastAsia="zh-CN"/>
        </w:rPr>
      </w:pPr>
      <w:bookmarkStart w:id="22" w:name="dbreak"/>
      <w:bookmarkEnd w:id="21"/>
      <w:bookmarkEnd w:id="22"/>
      <w:r w:rsidRPr="00CF76AA">
        <w:rPr>
          <w:b/>
          <w:lang w:val="en-US" w:eastAsia="zh-CN"/>
        </w:rPr>
        <w:t>Introduction</w:t>
      </w:r>
    </w:p>
    <w:p w14:paraId="3900758C" w14:textId="51BAF357" w:rsidR="000F022A" w:rsidRPr="00A74C6B" w:rsidRDefault="00640FF8" w:rsidP="009F2ED2">
      <w:pPr>
        <w:rPr>
          <w:bCs/>
          <w:lang w:eastAsia="zh-CN"/>
        </w:rPr>
      </w:pPr>
      <w:r>
        <w:rPr>
          <w:bCs/>
          <w:lang w:eastAsia="zh-CN"/>
        </w:rPr>
        <w:t xml:space="preserve">WRC-27 </w:t>
      </w:r>
      <w:r w:rsidRPr="00640FF8">
        <w:rPr>
          <w:bCs/>
          <w:lang w:eastAsia="zh-CN"/>
        </w:rPr>
        <w:t>A</w:t>
      </w:r>
      <w:r>
        <w:rPr>
          <w:bCs/>
          <w:lang w:eastAsia="zh-CN"/>
        </w:rPr>
        <w:t>genda Item</w:t>
      </w:r>
      <w:r w:rsidRPr="00640FF8">
        <w:rPr>
          <w:bCs/>
          <w:lang w:eastAsia="zh-CN"/>
        </w:rPr>
        <w:t xml:space="preserve"> 1.</w:t>
      </w:r>
      <w:r w:rsidR="00B630C5">
        <w:rPr>
          <w:bCs/>
          <w:lang w:eastAsia="zh-CN"/>
        </w:rPr>
        <w:t>7</w:t>
      </w:r>
      <w:r>
        <w:rPr>
          <w:bCs/>
          <w:lang w:eastAsia="zh-CN"/>
        </w:rPr>
        <w:t xml:space="preserve"> considers</w:t>
      </w:r>
      <w:r w:rsidRPr="00640FF8">
        <w:rPr>
          <w:bCs/>
          <w:lang w:eastAsia="zh-CN"/>
        </w:rPr>
        <w:t xml:space="preserve"> </w:t>
      </w:r>
      <w:r w:rsidR="00B630C5" w:rsidRPr="00B630C5">
        <w:rPr>
          <w:bCs/>
          <w:lang w:eastAsia="zh-CN"/>
        </w:rPr>
        <w:t xml:space="preserve">studies on sharing and compatibility and develop technical conditions for the use of International Mobile Telecommunications (IMT) in the frequency bands </w:t>
      </w:r>
      <w:bookmarkStart w:id="23" w:name="_Hlk160736334"/>
      <w:r w:rsidR="00B630C5" w:rsidRPr="00B630C5">
        <w:rPr>
          <w:bCs/>
          <w:lang w:eastAsia="zh-CN"/>
        </w:rPr>
        <w:t xml:space="preserve">4 400-4 800 MHz, 7 125-8 400 MHz (or parts thereof), and 14.8-15.35 GHz </w:t>
      </w:r>
      <w:proofErr w:type="gramStart"/>
      <w:r w:rsidR="00B630C5" w:rsidRPr="00B630C5">
        <w:rPr>
          <w:bCs/>
          <w:lang w:eastAsia="zh-CN"/>
        </w:rPr>
        <w:t>taking into account</w:t>
      </w:r>
      <w:proofErr w:type="gramEnd"/>
      <w:r w:rsidR="00B630C5" w:rsidRPr="00B630C5">
        <w:rPr>
          <w:bCs/>
          <w:lang w:eastAsia="zh-CN"/>
        </w:rPr>
        <w:t xml:space="preserve"> existing primary services operating in these, and adjacent, frequency bands, in accordance with Resolution </w:t>
      </w:r>
      <w:r w:rsidR="00B630C5" w:rsidRPr="00B630C5">
        <w:rPr>
          <w:b/>
          <w:lang w:eastAsia="zh-CN"/>
        </w:rPr>
        <w:t>256 (WRC-23)</w:t>
      </w:r>
      <w:bookmarkEnd w:id="23"/>
      <w:r w:rsidRPr="00640FF8">
        <w:rPr>
          <w:bCs/>
          <w:lang w:eastAsia="zh-CN"/>
        </w:rPr>
        <w:t>.</w:t>
      </w:r>
      <w:r>
        <w:rPr>
          <w:bCs/>
          <w:lang w:eastAsia="zh-CN"/>
        </w:rPr>
        <w:t xml:space="preserve">  T</w:t>
      </w:r>
      <w:r w:rsidR="0010217F" w:rsidRPr="0010217F">
        <w:rPr>
          <w:bCs/>
          <w:lang w:eastAsia="zh-CN"/>
        </w:rPr>
        <w:t xml:space="preserve">his contribution proposes a draft reply liaison statement to WP </w:t>
      </w:r>
      <w:r w:rsidR="00BA4019">
        <w:rPr>
          <w:bCs/>
          <w:lang w:eastAsia="zh-CN"/>
        </w:rPr>
        <w:t>5D</w:t>
      </w:r>
      <w:r w:rsidR="0010217F" w:rsidRPr="0010217F">
        <w:rPr>
          <w:bCs/>
          <w:lang w:eastAsia="zh-CN"/>
        </w:rPr>
        <w:t xml:space="preserve"> with </w:t>
      </w:r>
      <w:r>
        <w:rPr>
          <w:bCs/>
          <w:lang w:eastAsia="zh-CN"/>
        </w:rPr>
        <w:t>relevant</w:t>
      </w:r>
      <w:r w:rsidR="0010217F" w:rsidRPr="0010217F">
        <w:rPr>
          <w:bCs/>
          <w:lang w:eastAsia="zh-CN"/>
        </w:rPr>
        <w:t xml:space="preserve"> </w:t>
      </w:r>
      <w:r w:rsidR="00E05C0C">
        <w:rPr>
          <w:bCs/>
          <w:lang w:eastAsia="zh-CN"/>
        </w:rPr>
        <w:t xml:space="preserve">technical </w:t>
      </w:r>
      <w:r w:rsidR="0010217F" w:rsidRPr="0010217F">
        <w:rPr>
          <w:bCs/>
          <w:lang w:eastAsia="zh-CN"/>
        </w:rPr>
        <w:t xml:space="preserve">information of </w:t>
      </w:r>
      <w:r w:rsidR="00BA4019" w:rsidRPr="00BA4019">
        <w:rPr>
          <w:bCs/>
          <w:lang w:eastAsia="zh-CN"/>
        </w:rPr>
        <w:t>the</w:t>
      </w:r>
      <w:del w:id="24" w:author="Michael Tran Ph.D." w:date="2024-03-25T12:40:00Z" w16du:dateUtc="2024-03-25T16:40:00Z">
        <w:r w:rsidR="00BA4019" w:rsidRPr="00BA4019" w:rsidDel="00BD1771">
          <w:rPr>
            <w:bCs/>
            <w:lang w:eastAsia="zh-CN"/>
          </w:rPr>
          <w:delText xml:space="preserve"> a</w:delText>
        </w:r>
      </w:del>
      <w:del w:id="25" w:author="Michael Tran Ph.D." w:date="2024-03-25T12:39:00Z" w16du:dateUtc="2024-03-25T16:39:00Z">
        <w:r w:rsidR="00BA4019" w:rsidRPr="00BA4019" w:rsidDel="00BD1771">
          <w:rPr>
            <w:bCs/>
            <w:lang w:eastAsia="zh-CN"/>
          </w:rPr>
          <w:delText>viation</w:delText>
        </w:r>
      </w:del>
      <w:r w:rsidR="00BA4019" w:rsidRPr="00BA4019">
        <w:rPr>
          <w:bCs/>
          <w:lang w:eastAsia="zh-CN"/>
        </w:rPr>
        <w:t xml:space="preserve"> systems</w:t>
      </w:r>
      <w:ins w:id="26" w:author="Michael Tran Ph.D." w:date="2024-03-25T13:39:00Z" w16du:dateUtc="2024-03-25T17:39:00Z">
        <w:r w:rsidR="0092509C">
          <w:rPr>
            <w:bCs/>
            <w:lang w:eastAsia="zh-CN"/>
          </w:rPr>
          <w:t xml:space="preserve"> operating in-bands or adjacent bands</w:t>
        </w:r>
      </w:ins>
      <w:ins w:id="27" w:author="Michael Tran Ph.D." w:date="2024-03-26T12:56:00Z" w16du:dateUtc="2024-03-26T16:56:00Z">
        <w:r w:rsidR="00263121">
          <w:rPr>
            <w:bCs/>
            <w:lang w:eastAsia="zh-CN"/>
          </w:rPr>
          <w:t>, as appropriate,</w:t>
        </w:r>
      </w:ins>
      <w:ins w:id="28" w:author="Michael Tran Ph.D." w:date="2024-03-25T13:39:00Z" w16du:dateUtc="2024-03-25T17:39:00Z">
        <w:r w:rsidR="0092509C">
          <w:rPr>
            <w:bCs/>
            <w:lang w:eastAsia="zh-CN"/>
          </w:rPr>
          <w:t xml:space="preserve"> to the proposed frequency band</w:t>
        </w:r>
      </w:ins>
      <w:ins w:id="29" w:author="Michael Tran Ph.D." w:date="2024-03-25T13:40:00Z" w16du:dateUtc="2024-03-25T17:40:00Z">
        <w:r w:rsidR="0092509C">
          <w:rPr>
            <w:bCs/>
            <w:lang w:eastAsia="zh-CN"/>
          </w:rPr>
          <w:t>s under WRC-27 AI 1.7</w:t>
        </w:r>
      </w:ins>
      <w:del w:id="30" w:author="Michael Tran Ph.D." w:date="2024-03-25T13:40:00Z" w16du:dateUtc="2024-03-25T17:40:00Z">
        <w:r w:rsidR="00BA4019" w:rsidRPr="00BA4019" w:rsidDel="0092509C">
          <w:rPr>
            <w:bCs/>
            <w:lang w:eastAsia="zh-CN"/>
          </w:rPr>
          <w:delText xml:space="preserve"> (ARNS radio altimeters and AM(R)S wireless avionics intra-communication systems) operating in the adjacent frequency band 4 200-4 400 MHz and </w:delText>
        </w:r>
        <w:bookmarkStart w:id="31" w:name="_Hlk160736527"/>
        <w:r w:rsidR="00BA4019" w:rsidRPr="00BA4019" w:rsidDel="0092509C">
          <w:rPr>
            <w:bCs/>
            <w:lang w:eastAsia="zh-CN"/>
          </w:rPr>
          <w:delText xml:space="preserve">the </w:delText>
        </w:r>
        <w:r w:rsidR="00D1630E" w:rsidDel="0092509C">
          <w:rPr>
            <w:bCs/>
            <w:lang w:eastAsia="zh-CN"/>
          </w:rPr>
          <w:delText xml:space="preserve">Detect and Avoid (DAA) systems and </w:delText>
        </w:r>
        <w:r w:rsidR="00BA4019" w:rsidRPr="00BA4019" w:rsidDel="0092509C">
          <w:rPr>
            <w:bCs/>
            <w:lang w:eastAsia="zh-CN"/>
          </w:rPr>
          <w:delText>airborne weather radar</w:delText>
        </w:r>
        <w:r w:rsidR="00D1630E" w:rsidDel="0092509C">
          <w:rPr>
            <w:bCs/>
            <w:lang w:eastAsia="zh-CN"/>
          </w:rPr>
          <w:delText>s</w:delText>
        </w:r>
        <w:r w:rsidR="00BA4019" w:rsidRPr="00BA4019" w:rsidDel="0092509C">
          <w:rPr>
            <w:bCs/>
            <w:lang w:eastAsia="zh-CN"/>
          </w:rPr>
          <w:delText xml:space="preserve"> in the </w:delText>
        </w:r>
        <w:r w:rsidR="001F1898" w:rsidDel="0092509C">
          <w:rPr>
            <w:bCs/>
            <w:lang w:eastAsia="zh-CN"/>
          </w:rPr>
          <w:delText>near</w:delText>
        </w:r>
        <w:r w:rsidR="00CD053E" w:rsidDel="0092509C">
          <w:rPr>
            <w:bCs/>
            <w:lang w:eastAsia="zh-CN"/>
          </w:rPr>
          <w:delText>by</w:delText>
        </w:r>
        <w:r w:rsidR="00BA4019" w:rsidRPr="00BA4019" w:rsidDel="0092509C">
          <w:rPr>
            <w:bCs/>
            <w:lang w:eastAsia="zh-CN"/>
          </w:rPr>
          <w:delText xml:space="preserve"> </w:delText>
        </w:r>
        <w:r w:rsidR="003E031E" w:rsidDel="0092509C">
          <w:rPr>
            <w:bCs/>
            <w:lang w:eastAsia="zh-CN"/>
          </w:rPr>
          <w:delText xml:space="preserve">ARNS </w:delText>
        </w:r>
        <w:r w:rsidR="00BA4019" w:rsidRPr="00BA4019" w:rsidDel="0092509C">
          <w:rPr>
            <w:bCs/>
            <w:lang w:eastAsia="zh-CN"/>
          </w:rPr>
          <w:delText>frequency band 15.4-15.7 GHz</w:delText>
        </w:r>
      </w:del>
      <w:r w:rsidR="0010217F" w:rsidRPr="0010217F">
        <w:rPr>
          <w:bCs/>
          <w:lang w:eastAsia="zh-CN"/>
        </w:rPr>
        <w:t>.</w:t>
      </w:r>
      <w:bookmarkEnd w:id="31"/>
    </w:p>
    <w:p w14:paraId="30C0E4FA" w14:textId="6AC1CC51" w:rsidR="002B0052" w:rsidRDefault="009F2ED2" w:rsidP="00A8545E">
      <w:pPr>
        <w:pStyle w:val="Normalaftertitle"/>
        <w:rPr>
          <w:lang w:val="fr-FR" w:eastAsia="zh-CN"/>
        </w:rPr>
      </w:pPr>
      <w:r w:rsidRPr="00CF76AA">
        <w:rPr>
          <w:lang w:val="en-US" w:eastAsia="zh-CN"/>
        </w:rPr>
        <w:t>Attachment:  1</w:t>
      </w:r>
    </w:p>
    <w:p w14:paraId="26ADAB9E" w14:textId="72842EF9" w:rsidR="00E05C0C" w:rsidRDefault="00E05C0C">
      <w:pPr>
        <w:tabs>
          <w:tab w:val="clear" w:pos="1134"/>
          <w:tab w:val="clear" w:pos="1871"/>
          <w:tab w:val="clear" w:pos="2268"/>
        </w:tabs>
        <w:overflowPunct/>
        <w:autoSpaceDE/>
        <w:autoSpaceDN/>
        <w:adjustRightInd/>
        <w:spacing w:before="0"/>
        <w:textAlignment w:val="auto"/>
        <w:rPr>
          <w:lang w:val="fr-FR" w:eastAsia="zh-CN"/>
        </w:rPr>
      </w:pPr>
      <w:r>
        <w:rPr>
          <w:lang w:val="fr-FR" w:eastAsia="zh-CN"/>
        </w:rPr>
        <w:br w:type="page"/>
      </w:r>
    </w:p>
    <w:p w14:paraId="6F9D8E2F" w14:textId="670A0A96" w:rsidR="006400F6" w:rsidRDefault="006400F6" w:rsidP="009D7E2B">
      <w:pPr>
        <w:pStyle w:val="Title1"/>
        <w:spacing w:line="276" w:lineRule="auto"/>
        <w:rPr>
          <w:lang w:val="en-US"/>
        </w:rPr>
      </w:pPr>
      <w:r>
        <w:rPr>
          <w:lang w:val="en-US"/>
        </w:rPr>
        <w:lastRenderedPageBreak/>
        <w:t>ATTACHMENT</w:t>
      </w:r>
    </w:p>
    <w:p w14:paraId="55F05DF3" w14:textId="5353DD47" w:rsidR="00085E28" w:rsidRDefault="009521ED" w:rsidP="009D7E2B">
      <w:pPr>
        <w:pStyle w:val="Heading1"/>
        <w:spacing w:line="360" w:lineRule="auto"/>
        <w:jc w:val="center"/>
        <w:rPr>
          <w:lang w:val="en-US"/>
        </w:rPr>
      </w:pPr>
      <w:r>
        <w:rPr>
          <w:lang w:val="en-US"/>
        </w:rPr>
        <w:t>Working Party 5B</w:t>
      </w:r>
    </w:p>
    <w:p w14:paraId="694DFBFD" w14:textId="19F0E6CA" w:rsidR="00E05C0C" w:rsidRPr="00E05C0C" w:rsidRDefault="009521ED" w:rsidP="009D7E2B">
      <w:pPr>
        <w:pStyle w:val="Title3"/>
        <w:spacing w:line="360" w:lineRule="auto"/>
        <w:rPr>
          <w:lang w:val="en-US"/>
        </w:rPr>
      </w:pPr>
      <w:r>
        <w:rPr>
          <w:lang w:val="en-US"/>
        </w:rPr>
        <w:t xml:space="preserve">PROPOSAL DRAFT </w:t>
      </w:r>
      <w:r w:rsidR="00E05C0C">
        <w:rPr>
          <w:lang w:val="en-US"/>
        </w:rPr>
        <w:t>REPLY</w:t>
      </w:r>
      <w:r>
        <w:rPr>
          <w:lang w:val="en-US"/>
        </w:rPr>
        <w:t xml:space="preserve"> LIAISON STATEMENT TO WORKING PARTY </w:t>
      </w:r>
      <w:proofErr w:type="gramStart"/>
      <w:r w:rsidR="00BA4019">
        <w:rPr>
          <w:lang w:val="en-US"/>
        </w:rPr>
        <w:t>5D</w:t>
      </w:r>
      <w:proofErr w:type="gramEnd"/>
      <w:r w:rsidR="00E05C0C">
        <w:rPr>
          <w:lang w:val="en-US"/>
        </w:rPr>
        <w:t xml:space="preserve"> </w:t>
      </w:r>
    </w:p>
    <w:p w14:paraId="4E8F54F1" w14:textId="571AB9DF" w:rsidR="009F037B" w:rsidRDefault="009521ED" w:rsidP="009F037B">
      <w:pPr>
        <w:pStyle w:val="Title3"/>
        <w:rPr>
          <w:b/>
          <w:bCs/>
          <w:lang w:val="en-US"/>
        </w:rPr>
      </w:pPr>
      <w:r>
        <w:rPr>
          <w:b/>
          <w:bCs/>
          <w:lang w:val="en-US"/>
        </w:rPr>
        <w:t>Relevant technical information for sharing studies under WRC-27 Agenda Item 1.</w:t>
      </w:r>
      <w:r w:rsidR="00BA4019">
        <w:rPr>
          <w:b/>
          <w:bCs/>
          <w:lang w:val="en-US"/>
        </w:rPr>
        <w:t>7</w:t>
      </w:r>
    </w:p>
    <w:p w14:paraId="73ACC564" w14:textId="77777777" w:rsidR="004C74C9" w:rsidRPr="004C74C9" w:rsidRDefault="004C74C9" w:rsidP="004C74C9">
      <w:pPr>
        <w:rPr>
          <w:lang w:val="en-US"/>
        </w:rPr>
      </w:pPr>
    </w:p>
    <w:p w14:paraId="58173F0A" w14:textId="5604ACE3" w:rsidR="007C1EA6" w:rsidRDefault="000444CF" w:rsidP="00440F21">
      <w:pPr>
        <w:rPr>
          <w:lang w:val="en-US"/>
        </w:rPr>
      </w:pPr>
      <w:r w:rsidRPr="000444CF">
        <w:rPr>
          <w:lang w:val="en-US"/>
        </w:rPr>
        <w:t xml:space="preserve">Working Party (WP) </w:t>
      </w:r>
      <w:r>
        <w:rPr>
          <w:lang w:val="en-US"/>
        </w:rPr>
        <w:t>5B</w:t>
      </w:r>
      <w:r w:rsidRPr="000444CF">
        <w:rPr>
          <w:lang w:val="en-US"/>
        </w:rPr>
        <w:t xml:space="preserve"> thanks WP </w:t>
      </w:r>
      <w:r w:rsidR="00BA4019">
        <w:rPr>
          <w:lang w:val="en-US"/>
        </w:rPr>
        <w:t>5D</w:t>
      </w:r>
      <w:r w:rsidRPr="000444CF">
        <w:rPr>
          <w:lang w:val="en-US"/>
        </w:rPr>
        <w:t xml:space="preserve"> for its liaison statement in Doc</w:t>
      </w:r>
      <w:r>
        <w:rPr>
          <w:lang w:val="en-US"/>
        </w:rPr>
        <w:t>ument 5B</w:t>
      </w:r>
      <w:r w:rsidRPr="000444CF">
        <w:rPr>
          <w:lang w:val="en-US"/>
        </w:rPr>
        <w:t>/</w:t>
      </w:r>
      <w:r w:rsidR="00440F21">
        <w:rPr>
          <w:lang w:val="en-US"/>
        </w:rPr>
        <w:t>4</w:t>
      </w:r>
      <w:r w:rsidR="00440F21" w:rsidRPr="009B1455">
        <w:rPr>
          <w:lang w:val="en-US"/>
        </w:rPr>
        <w:t xml:space="preserve">, requesting the characteristics and protection criteria </w:t>
      </w:r>
      <w:r w:rsidR="00440F21">
        <w:rPr>
          <w:lang w:val="en-US"/>
        </w:rPr>
        <w:t>of the</w:t>
      </w:r>
      <w:r w:rsidR="00440F21" w:rsidRPr="009B1455">
        <w:rPr>
          <w:lang w:val="en-US"/>
        </w:rPr>
        <w:t xml:space="preserve"> systems operating in</w:t>
      </w:r>
      <w:ins w:id="32" w:author="Michael Tran Ph.D." w:date="2024-03-25T13:42:00Z" w16du:dateUtc="2024-03-25T17:42:00Z">
        <w:r w:rsidR="0092509C">
          <w:rPr>
            <w:lang w:val="en-US"/>
          </w:rPr>
          <w:t>-bands or adjacent bands, as appropriate, to</w:t>
        </w:r>
      </w:ins>
      <w:r w:rsidR="00440F21" w:rsidRPr="009B1455">
        <w:rPr>
          <w:lang w:val="en-US"/>
        </w:rPr>
        <w:t xml:space="preserve"> the</w:t>
      </w:r>
      <w:ins w:id="33" w:author="Michael Tran Ph.D." w:date="2024-03-25T13:42:00Z" w16du:dateUtc="2024-03-25T17:42:00Z">
        <w:r w:rsidR="0092509C">
          <w:rPr>
            <w:lang w:val="en-US"/>
          </w:rPr>
          <w:t xml:space="preserve"> proposed</w:t>
        </w:r>
      </w:ins>
      <w:r w:rsidR="00440F21">
        <w:rPr>
          <w:lang w:val="en-US"/>
        </w:rPr>
        <w:t xml:space="preserve"> frequency band</w:t>
      </w:r>
      <w:r w:rsidR="007C1EA6">
        <w:rPr>
          <w:lang w:val="en-US"/>
        </w:rPr>
        <w:t xml:space="preserve">s </w:t>
      </w:r>
      <w:r w:rsidR="007C1EA6" w:rsidRPr="00B630C5">
        <w:rPr>
          <w:bCs/>
          <w:lang w:eastAsia="zh-CN"/>
        </w:rPr>
        <w:t>4 400-4 800 MHz, 7 125-8 400 MHz (or parts thereof), and 14.8-15.35 GHz</w:t>
      </w:r>
      <w:ins w:id="34" w:author="Michael Tran Ph.D." w:date="2024-03-25T13:50:00Z" w16du:dateUtc="2024-03-25T17:50:00Z">
        <w:r w:rsidR="00421FED">
          <w:rPr>
            <w:bCs/>
            <w:lang w:eastAsia="zh-CN"/>
          </w:rPr>
          <w:t xml:space="preserve"> under WRC-27 AI 1.7</w:t>
        </w:r>
      </w:ins>
      <w:del w:id="35" w:author="Michael Tran Ph.D." w:date="2024-03-25T13:46:00Z" w16du:dateUtc="2024-03-25T17:46:00Z">
        <w:r w:rsidR="007C1EA6" w:rsidRPr="00B630C5" w:rsidDel="0092509C">
          <w:rPr>
            <w:bCs/>
            <w:lang w:eastAsia="zh-CN"/>
          </w:rPr>
          <w:delText xml:space="preserve"> taking into account existing primary services operating in these, and adjacent, frequency bands, in accordance with Resolution </w:delText>
        </w:r>
        <w:r w:rsidR="007C1EA6" w:rsidRPr="00B630C5" w:rsidDel="0092509C">
          <w:rPr>
            <w:b/>
            <w:lang w:eastAsia="zh-CN"/>
          </w:rPr>
          <w:delText>256 (WRC-23)</w:delText>
        </w:r>
      </w:del>
      <w:r w:rsidR="007C1EA6">
        <w:rPr>
          <w:lang w:val="en-US"/>
        </w:rPr>
        <w:t xml:space="preserve">, </w:t>
      </w:r>
      <w:r w:rsidR="00440F21" w:rsidRPr="009B1455">
        <w:rPr>
          <w:lang w:val="en-US"/>
        </w:rPr>
        <w:t>for sharing</w:t>
      </w:r>
      <w:del w:id="36" w:author="Michael Tran Ph.D." w:date="2024-03-25T13:47:00Z" w16du:dateUtc="2024-03-25T17:47:00Z">
        <w:r w:rsidR="00440F21" w:rsidRPr="009B1455" w:rsidDel="0092509C">
          <w:rPr>
            <w:lang w:val="en-US"/>
          </w:rPr>
          <w:delText>/</w:delText>
        </w:r>
      </w:del>
      <w:ins w:id="37" w:author="Michael Tran Ph.D." w:date="2024-03-25T13:48:00Z" w16du:dateUtc="2024-03-25T17:48:00Z">
        <w:r w:rsidR="0092509C">
          <w:rPr>
            <w:lang w:val="en-US"/>
          </w:rPr>
          <w:t xml:space="preserve"> and </w:t>
        </w:r>
      </w:ins>
      <w:r w:rsidR="00440F21" w:rsidRPr="009B1455">
        <w:rPr>
          <w:lang w:val="en-US"/>
        </w:rPr>
        <w:t>compatibility studies</w:t>
      </w:r>
      <w:del w:id="38" w:author="Michael Tran Ph.D." w:date="2024-03-25T13:50:00Z" w16du:dateUtc="2024-03-25T17:50:00Z">
        <w:r w:rsidR="00440F21" w:rsidRPr="009B1455" w:rsidDel="00421FED">
          <w:rPr>
            <w:lang w:val="en-US"/>
          </w:rPr>
          <w:delText xml:space="preserve"> under WRC-2</w:delText>
        </w:r>
        <w:r w:rsidR="00440F21" w:rsidDel="00421FED">
          <w:rPr>
            <w:lang w:val="en-US"/>
          </w:rPr>
          <w:delText>7</w:delText>
        </w:r>
        <w:r w:rsidR="00440F21" w:rsidRPr="009B1455" w:rsidDel="00421FED">
          <w:rPr>
            <w:lang w:val="en-US"/>
          </w:rPr>
          <w:delText xml:space="preserve"> agenda item 1.</w:delText>
        </w:r>
        <w:r w:rsidR="007C1EA6" w:rsidDel="00421FED">
          <w:rPr>
            <w:lang w:val="en-US"/>
          </w:rPr>
          <w:delText>7</w:delText>
        </w:r>
      </w:del>
      <w:r w:rsidR="00440F21" w:rsidRPr="009B1455">
        <w:rPr>
          <w:lang w:val="en-US"/>
        </w:rPr>
        <w:t>.</w:t>
      </w:r>
    </w:p>
    <w:p w14:paraId="01A60F52" w14:textId="65DB055D" w:rsidR="00440F21" w:rsidRDefault="00421FED" w:rsidP="00440F21">
      <w:pPr>
        <w:rPr>
          <w:lang w:val="en-US"/>
        </w:rPr>
      </w:pPr>
      <w:ins w:id="39" w:author="Michael Tran Ph.D." w:date="2024-03-25T13:51:00Z" w16du:dateUtc="2024-03-25T17:51:00Z">
        <w:r>
          <w:rPr>
            <w:lang w:val="en-US"/>
          </w:rPr>
          <w:t xml:space="preserve">WP 5B notes that </w:t>
        </w:r>
      </w:ins>
      <w:del w:id="40" w:author="Michael Tran Ph.D." w:date="2024-03-25T13:51:00Z" w16du:dateUtc="2024-03-25T17:51:00Z">
        <w:r w:rsidR="00440F21" w:rsidDel="00421FED">
          <w:rPr>
            <w:lang w:val="en-US"/>
          </w:rPr>
          <w:delText>T</w:delText>
        </w:r>
      </w:del>
      <w:del w:id="41" w:author="Michael Tran Ph.D." w:date="2024-03-25T13:56:00Z" w16du:dateUtc="2024-03-25T17:56:00Z">
        <w:r w:rsidR="00440F21" w:rsidDel="00421FED">
          <w:rPr>
            <w:lang w:val="en-US"/>
          </w:rPr>
          <w:delText>he</w:delText>
        </w:r>
      </w:del>
      <w:ins w:id="42" w:author="Michael Tran Ph.D." w:date="2024-03-25T13:56:00Z" w16du:dateUtc="2024-03-25T17:56:00Z">
        <w:r>
          <w:rPr>
            <w:lang w:val="en-US"/>
          </w:rPr>
          <w:t>the adjacent</w:t>
        </w:r>
      </w:ins>
      <w:r w:rsidR="00440F21">
        <w:rPr>
          <w:lang w:val="en-US"/>
        </w:rPr>
        <w:t xml:space="preserve"> frequency band 4 200-4 400 MHz is allocated to </w:t>
      </w:r>
      <w:r w:rsidR="00C654E1">
        <w:rPr>
          <w:lang w:val="en-US"/>
        </w:rPr>
        <w:t>the</w:t>
      </w:r>
      <w:r w:rsidR="00172E11">
        <w:rPr>
          <w:lang w:val="en-US"/>
        </w:rPr>
        <w:t xml:space="preserve"> primary</w:t>
      </w:r>
      <w:r w:rsidR="00C654E1">
        <w:rPr>
          <w:lang w:val="en-US"/>
        </w:rPr>
        <w:t xml:space="preserve"> </w:t>
      </w:r>
      <w:r w:rsidR="00440F21">
        <w:rPr>
          <w:lang w:val="en-US"/>
        </w:rPr>
        <w:t>aeronautical mobile (R) service (AM(R)S)</w:t>
      </w:r>
      <w:ins w:id="43" w:author="Michael Tran Ph.D." w:date="2024-03-25T13:51:00Z" w16du:dateUtc="2024-03-25T17:51:00Z">
        <w:r>
          <w:rPr>
            <w:lang w:val="en-US"/>
          </w:rPr>
          <w:t xml:space="preserve"> for</w:t>
        </w:r>
      </w:ins>
      <w:ins w:id="44" w:author="Michael Tran Ph.D." w:date="2024-03-25T13:56:00Z" w16du:dateUtc="2024-03-25T17:56:00Z">
        <w:r>
          <w:rPr>
            <w:lang w:val="en-US"/>
          </w:rPr>
          <w:t xml:space="preserve"> use of</w:t>
        </w:r>
      </w:ins>
      <w:ins w:id="45" w:author="Michael Tran Ph.D." w:date="2024-03-25T13:51:00Z" w16du:dateUtc="2024-03-25T17:51:00Z">
        <w:r>
          <w:rPr>
            <w:lang w:val="en-US"/>
          </w:rPr>
          <w:t xml:space="preserve"> wireless avionics intra-communication system </w:t>
        </w:r>
      </w:ins>
      <w:ins w:id="46" w:author="Michael Tran Ph.D." w:date="2024-03-25T13:52:00Z" w16du:dateUtc="2024-03-25T17:52:00Z">
        <w:r>
          <w:rPr>
            <w:lang w:val="en-US"/>
          </w:rPr>
          <w:t>(WAICS) under</w:t>
        </w:r>
      </w:ins>
      <w:ins w:id="47" w:author="Michael Tran Ph.D." w:date="2024-03-25T13:56:00Z" w16du:dateUtc="2024-03-25T17:56:00Z">
        <w:r>
          <w:rPr>
            <w:lang w:val="en-US"/>
          </w:rPr>
          <w:t xml:space="preserve"> RR No.</w:t>
        </w:r>
      </w:ins>
      <w:ins w:id="48" w:author="Michael Tran Ph.D." w:date="2024-03-25T13:57:00Z" w16du:dateUtc="2024-03-25T17:57:00Z">
        <w:r>
          <w:rPr>
            <w:lang w:val="en-US"/>
          </w:rPr>
          <w:t xml:space="preserve"> 5.436,</w:t>
        </w:r>
      </w:ins>
      <w:r w:rsidR="00440F21">
        <w:rPr>
          <w:lang w:val="en-US"/>
        </w:rPr>
        <w:t xml:space="preserve"> and </w:t>
      </w:r>
      <w:ins w:id="49" w:author="Michael Tran Ph.D." w:date="2024-03-25T13:57:00Z" w16du:dateUtc="2024-03-25T17:57:00Z">
        <w:r>
          <w:rPr>
            <w:lang w:val="en-US"/>
          </w:rPr>
          <w:t xml:space="preserve">to </w:t>
        </w:r>
      </w:ins>
      <w:r w:rsidR="00C654E1">
        <w:rPr>
          <w:lang w:val="en-US"/>
        </w:rPr>
        <w:t xml:space="preserve">the </w:t>
      </w:r>
      <w:r w:rsidR="00172E11">
        <w:rPr>
          <w:lang w:val="en-US"/>
        </w:rPr>
        <w:t xml:space="preserve">primary </w:t>
      </w:r>
      <w:r w:rsidR="00440F21">
        <w:rPr>
          <w:lang w:val="en-US"/>
        </w:rPr>
        <w:t>aeronautical radionavigation service (ARNS)</w:t>
      </w:r>
      <w:ins w:id="50" w:author="Michael Tran Ph.D." w:date="2024-03-25T13:57:00Z" w16du:dateUtc="2024-03-25T17:57:00Z">
        <w:r>
          <w:rPr>
            <w:lang w:val="en-US"/>
          </w:rPr>
          <w:t xml:space="preserve"> for use of radio altimeters onboard aircraft and associated tr</w:t>
        </w:r>
      </w:ins>
      <w:ins w:id="51" w:author="Michael Tran Ph.D." w:date="2024-03-25T13:58:00Z" w16du:dateUtc="2024-03-25T17:58:00Z">
        <w:r>
          <w:rPr>
            <w:lang w:val="en-US"/>
          </w:rPr>
          <w:t>ansponders on ground under RR No. 5.438</w:t>
        </w:r>
      </w:ins>
      <w:r w:rsidR="00440F21">
        <w:rPr>
          <w:lang w:val="en-US"/>
        </w:rPr>
        <w:t xml:space="preserve">.  </w:t>
      </w:r>
      <w:del w:id="52" w:author="Michael Tran Ph.D." w:date="2024-03-25T13:59:00Z" w16du:dateUtc="2024-03-25T17:59:00Z">
        <w:r w:rsidR="00440F21" w:rsidDel="00421FED">
          <w:rPr>
            <w:lang w:val="en-US"/>
          </w:rPr>
          <w:delText>Use of the frequency band 4 200-4 400 MHz by the aeronautical radionavigation service is reserved exclusively for radio altimeters installed on board aircraft and for the associated transponders on the ground. And use of t</w:delText>
        </w:r>
      </w:del>
      <w:del w:id="53" w:author="Michael Tran Ph.D." w:date="2024-03-25T13:58:00Z" w16du:dateUtc="2024-03-25T17:58:00Z">
        <w:r w:rsidR="00440F21" w:rsidDel="00421FED">
          <w:rPr>
            <w:lang w:val="en-US"/>
          </w:rPr>
          <w:delText>he frequency band 4 200-4 400 MHz by stations in the aeronautical mobile (R) service is reserved exclusively for wireless avionics intra-communication systems that operate in accordance with recognized international aeronautical standards.</w:delText>
        </w:r>
      </w:del>
      <w:ins w:id="54" w:author="Michael Tran Ph.D." w:date="2024-03-25T14:02:00Z" w16du:dateUtc="2024-03-25T18:02:00Z">
        <w:r w:rsidR="00A9228E">
          <w:rPr>
            <w:lang w:val="en-US"/>
          </w:rPr>
          <w:t xml:space="preserve"> The frequency band 4 4</w:t>
        </w:r>
      </w:ins>
      <w:ins w:id="55" w:author="Michael Tran Ph.D." w:date="2024-03-25T14:03:00Z" w16du:dateUtc="2024-03-25T18:03:00Z">
        <w:r w:rsidR="00A9228E">
          <w:rPr>
            <w:lang w:val="en-US"/>
          </w:rPr>
          <w:t>00-4 900 MHz is allocated to the primary aeronautical mobile service</w:t>
        </w:r>
      </w:ins>
      <w:ins w:id="56" w:author="Michael Tran Ph.D." w:date="2024-03-25T14:04:00Z" w16du:dateUtc="2024-03-25T18:04:00Z">
        <w:r w:rsidR="00A9228E">
          <w:rPr>
            <w:lang w:val="en-US"/>
          </w:rPr>
          <w:t>. The freq</w:t>
        </w:r>
      </w:ins>
      <w:ins w:id="57" w:author="Michael Tran Ph.D." w:date="2024-03-25T14:05:00Z" w16du:dateUtc="2024-03-25T18:05:00Z">
        <w:r w:rsidR="00A9228E">
          <w:rPr>
            <w:lang w:val="en-US"/>
          </w:rPr>
          <w:t>uency band 14.5-15.35 GHz is allocated to the primary aeronautical mobile service.</w:t>
        </w:r>
      </w:ins>
    </w:p>
    <w:p w14:paraId="4A061F2B" w14:textId="1F947D4D" w:rsidR="007C1EA6" w:rsidRDefault="00C654E1" w:rsidP="00440F21">
      <w:pPr>
        <w:rPr>
          <w:bCs/>
          <w:lang w:eastAsia="zh-CN"/>
        </w:rPr>
      </w:pPr>
      <w:del w:id="58" w:author="Michael Tran Ph.D." w:date="2024-03-25T12:23:00Z" w16du:dateUtc="2024-03-25T16:23:00Z">
        <w:r w:rsidDel="00307C8D">
          <w:rPr>
            <w:bCs/>
            <w:lang w:eastAsia="zh-CN"/>
          </w:rPr>
          <w:delText>The frequency band 15.4-15.7 GHz is allocated to the</w:delText>
        </w:r>
        <w:r w:rsidR="00E56773" w:rsidDel="00307C8D">
          <w:rPr>
            <w:bCs/>
            <w:lang w:eastAsia="zh-CN"/>
          </w:rPr>
          <w:delText xml:space="preserve"> primary</w:delText>
        </w:r>
        <w:r w:rsidDel="00307C8D">
          <w:rPr>
            <w:bCs/>
            <w:lang w:eastAsia="zh-CN"/>
          </w:rPr>
          <w:delText xml:space="preserve"> aeronautical radionavigation service (ARNS) </w:delText>
        </w:r>
        <w:r w:rsidR="00E56773" w:rsidDel="00307C8D">
          <w:rPr>
            <w:bCs/>
            <w:lang w:eastAsia="zh-CN"/>
          </w:rPr>
          <w:delText>and is used by the unmanned aircraft</w:delText>
        </w:r>
        <w:r w:rsidR="007C1EA6" w:rsidRPr="00BA4019" w:rsidDel="00307C8D">
          <w:rPr>
            <w:bCs/>
            <w:lang w:eastAsia="zh-CN"/>
          </w:rPr>
          <w:delText xml:space="preserve"> </w:delText>
        </w:r>
        <w:r w:rsidR="007C1EA6" w:rsidDel="00307C8D">
          <w:rPr>
            <w:bCs/>
            <w:lang w:eastAsia="zh-CN"/>
          </w:rPr>
          <w:delText>Detect and Avoid (DAA) systems</w:delText>
        </w:r>
        <w:r w:rsidR="00E56773" w:rsidDel="00307C8D">
          <w:rPr>
            <w:bCs/>
            <w:lang w:eastAsia="zh-CN"/>
          </w:rPr>
          <w:delText>, the airborne weather</w:delText>
        </w:r>
        <w:r w:rsidR="00C230E5" w:rsidDel="00307C8D">
          <w:rPr>
            <w:bCs/>
            <w:lang w:eastAsia="zh-CN"/>
          </w:rPr>
          <w:delText>/</w:delText>
        </w:r>
        <w:r w:rsidR="00E56773" w:rsidDel="00307C8D">
          <w:rPr>
            <w:bCs/>
            <w:lang w:eastAsia="zh-CN"/>
          </w:rPr>
          <w:delText>ground mapping radars</w:delText>
        </w:r>
        <w:r w:rsidR="00C230E5" w:rsidDel="00307C8D">
          <w:rPr>
            <w:bCs/>
            <w:lang w:eastAsia="zh-CN"/>
          </w:rPr>
          <w:delText>, and other ARNS systems</w:delText>
        </w:r>
        <w:r w:rsidR="00E56773" w:rsidDel="00307C8D">
          <w:rPr>
            <w:bCs/>
            <w:lang w:eastAsia="zh-CN"/>
          </w:rPr>
          <w:delText>.  This frequency band is</w:delText>
        </w:r>
        <w:r w:rsidDel="00307C8D">
          <w:rPr>
            <w:bCs/>
            <w:lang w:eastAsia="zh-CN"/>
          </w:rPr>
          <w:delText xml:space="preserve"> nearby to the IMT proposed frequency band 14.8-1</w:delText>
        </w:r>
      </w:del>
      <w:del w:id="59" w:author="Michael Tran Ph.D." w:date="2024-03-25T12:22:00Z" w16du:dateUtc="2024-03-25T16:22:00Z">
        <w:r w:rsidDel="00307C8D">
          <w:rPr>
            <w:bCs/>
            <w:lang w:eastAsia="zh-CN"/>
          </w:rPr>
          <w:delText>5.35 GHz.</w:delText>
        </w:r>
      </w:del>
    </w:p>
    <w:p w14:paraId="12C57E0F" w14:textId="6018DE2D" w:rsidR="00FC6C1B" w:rsidRPr="009B1455" w:rsidRDefault="00A9228E" w:rsidP="00440F21">
      <w:pPr>
        <w:rPr>
          <w:lang w:val="en-US"/>
        </w:rPr>
      </w:pPr>
      <w:ins w:id="60" w:author="Michael Tran Ph.D." w:date="2024-03-25T14:08:00Z" w16du:dateUtc="2024-03-25T18:08:00Z">
        <w:r>
          <w:rPr>
            <w:lang w:val="en-US"/>
          </w:rPr>
          <w:t>WP 5B also notes that the adjacent frequency band 1</w:t>
        </w:r>
      </w:ins>
      <w:ins w:id="61" w:author="Michael Tran Ph.D." w:date="2024-03-25T14:09:00Z" w16du:dateUtc="2024-03-25T18:09:00Z">
        <w:r>
          <w:rPr>
            <w:lang w:val="en-US"/>
          </w:rPr>
          <w:t xml:space="preserve">5.35-15.4 GHz is subject to RR </w:t>
        </w:r>
        <w:r w:rsidR="000B74CB">
          <w:rPr>
            <w:lang w:val="en-US"/>
          </w:rPr>
          <w:t>No. 5.</w:t>
        </w:r>
      </w:ins>
      <w:ins w:id="62" w:author="Michael Tran Ph.D." w:date="2024-03-25T14:10:00Z" w16du:dateUtc="2024-03-25T18:10:00Z">
        <w:r w:rsidR="000B74CB">
          <w:rPr>
            <w:lang w:val="en-US"/>
          </w:rPr>
          <w:t xml:space="preserve">340 where </w:t>
        </w:r>
      </w:ins>
      <w:ins w:id="63" w:author="Michael Tran Ph.D." w:date="2024-03-25T14:11:00Z" w16du:dateUtc="2024-03-25T18:11:00Z">
        <w:r w:rsidR="000B74CB">
          <w:rPr>
            <w:lang w:val="en-US"/>
          </w:rPr>
          <w:t>all emissions are prohibited.</w:t>
        </w:r>
      </w:ins>
    </w:p>
    <w:p w14:paraId="5AA66985" w14:textId="4358660F" w:rsidR="00440F21" w:rsidRPr="009B1455" w:rsidRDefault="00440F21" w:rsidP="00440F21">
      <w:pPr>
        <w:rPr>
          <w:lang w:val="en-US"/>
        </w:rPr>
      </w:pPr>
      <w:r w:rsidRPr="009B1455">
        <w:rPr>
          <w:lang w:val="en-US"/>
        </w:rPr>
        <w:t>WP 5</w:t>
      </w:r>
      <w:r>
        <w:rPr>
          <w:lang w:val="en-US"/>
        </w:rPr>
        <w:t>B</w:t>
      </w:r>
      <w:r w:rsidRPr="009B1455">
        <w:rPr>
          <w:lang w:val="en-US"/>
        </w:rPr>
        <w:t xml:space="preserve"> highlights the following ITU-R </w:t>
      </w:r>
      <w:ins w:id="64" w:author="USA" w:date="2024-03-18T15:51:00Z">
        <w:r w:rsidR="00DF2E3E">
          <w:rPr>
            <w:lang w:val="en-US"/>
          </w:rPr>
          <w:t>R</w:t>
        </w:r>
      </w:ins>
      <w:del w:id="65" w:author="USA" w:date="2024-03-18T15:51:00Z">
        <w:r w:rsidRPr="009B1455" w:rsidDel="00DF2E3E">
          <w:rPr>
            <w:lang w:val="en-US"/>
          </w:rPr>
          <w:delText>r</w:delText>
        </w:r>
      </w:del>
      <w:r w:rsidRPr="009B1455">
        <w:rPr>
          <w:lang w:val="en-US"/>
        </w:rPr>
        <w:t>ecommendations</w:t>
      </w:r>
      <w:r w:rsidR="001962D3">
        <w:rPr>
          <w:lang w:val="en-US"/>
        </w:rPr>
        <w:t xml:space="preserve"> and Reports</w:t>
      </w:r>
      <w:r w:rsidRPr="009B1455">
        <w:rPr>
          <w:lang w:val="en-US"/>
        </w:rPr>
        <w:t xml:space="preserve"> that provide</w:t>
      </w:r>
      <w:r>
        <w:rPr>
          <w:lang w:val="en-US"/>
        </w:rPr>
        <w:t xml:space="preserve"> relevant technical</w:t>
      </w:r>
      <w:r w:rsidRPr="009B1455">
        <w:rPr>
          <w:lang w:val="en-US"/>
        </w:rPr>
        <w:t xml:space="preserve"> information</w:t>
      </w:r>
      <w:ins w:id="66" w:author="USA" w:date="2024-03-18T15:51:00Z">
        <w:r w:rsidR="00DF2E3E">
          <w:rPr>
            <w:lang w:val="en-US"/>
          </w:rPr>
          <w:t xml:space="preserve"> to conduct the sharing and compatibility studies</w:t>
        </w:r>
      </w:ins>
      <w:del w:id="67" w:author="USA" w:date="2024-03-14T15:36:00Z">
        <w:r w:rsidRPr="009B1455" w:rsidDel="00EE03B7">
          <w:rPr>
            <w:lang w:val="en-US"/>
          </w:rPr>
          <w:delText xml:space="preserve"> </w:delText>
        </w:r>
        <w:r w:rsidDel="00EE03B7">
          <w:rPr>
            <w:lang w:val="en-US"/>
          </w:rPr>
          <w:delText>of</w:delText>
        </w:r>
        <w:r w:rsidRPr="009B1455" w:rsidDel="00EE03B7">
          <w:rPr>
            <w:lang w:val="en-US"/>
          </w:rPr>
          <w:delText xml:space="preserve"> </w:delText>
        </w:r>
        <w:r w:rsidDel="00EE03B7">
          <w:rPr>
            <w:lang w:val="en-US"/>
          </w:rPr>
          <w:delText>above aviation</w:delText>
        </w:r>
        <w:r w:rsidRPr="009B1455" w:rsidDel="00EE03B7">
          <w:rPr>
            <w:lang w:val="en-US"/>
          </w:rPr>
          <w:delText xml:space="preserve"> systems</w:delText>
        </w:r>
      </w:del>
      <w:r w:rsidRPr="009B1455">
        <w:rPr>
          <w:lang w:val="en-US"/>
        </w:rPr>
        <w:t>:</w:t>
      </w:r>
    </w:p>
    <w:p w14:paraId="3D2AFE04" w14:textId="77777777" w:rsidR="00440F21" w:rsidRDefault="00440F21" w:rsidP="00440F21">
      <w:pPr>
        <w:rPr>
          <w:lang w:val="en-US"/>
        </w:rPr>
      </w:pPr>
      <w:r>
        <w:rPr>
          <w:b/>
          <w:bCs/>
          <w:lang w:val="en-US"/>
        </w:rPr>
        <w:t xml:space="preserve">Recommendation </w:t>
      </w:r>
      <w:r w:rsidRPr="00E951BA">
        <w:rPr>
          <w:b/>
          <w:bCs/>
          <w:lang w:val="en-US"/>
        </w:rPr>
        <w:t xml:space="preserve">ITU-R </w:t>
      </w:r>
      <w:r>
        <w:rPr>
          <w:b/>
          <w:bCs/>
          <w:lang w:val="en-US"/>
        </w:rPr>
        <w:t xml:space="preserve">M.2059-0    </w:t>
      </w:r>
      <w:r w:rsidRPr="0023078F">
        <w:rPr>
          <w:lang w:val="en-US"/>
        </w:rPr>
        <w:t xml:space="preserve">Operational and technical characteristics and protection criteria of radio altimeters utilizing the band 4 200-4 400 MHz </w:t>
      </w:r>
      <w:r w:rsidRPr="009B1455">
        <w:rPr>
          <w:lang w:val="en-US"/>
        </w:rPr>
        <w:t>(</w:t>
      </w:r>
      <w:r>
        <w:rPr>
          <w:lang w:val="en-US"/>
        </w:rPr>
        <w:t>02</w:t>
      </w:r>
      <w:r w:rsidRPr="009B1455">
        <w:rPr>
          <w:lang w:val="en-US"/>
        </w:rPr>
        <w:t>/201</w:t>
      </w:r>
      <w:r>
        <w:rPr>
          <w:lang w:val="en-US"/>
        </w:rPr>
        <w:t>4</w:t>
      </w:r>
      <w:r w:rsidRPr="009B1455">
        <w:rPr>
          <w:lang w:val="en-US"/>
        </w:rPr>
        <w:t>)</w:t>
      </w:r>
    </w:p>
    <w:p w14:paraId="15D5D4A8" w14:textId="5CCFF67D" w:rsidR="00FA3E5E" w:rsidRDefault="00440F21" w:rsidP="00FA3E5E">
      <w:pPr>
        <w:ind w:left="720"/>
        <w:rPr>
          <w:ins w:id="68" w:author="USA" w:date="2024-03-14T15:37:00Z"/>
          <w:lang w:val="en-US"/>
        </w:rPr>
      </w:pPr>
      <w:del w:id="69" w:author="USA" w:date="2024-03-14T15:37:00Z">
        <w:r w:rsidDel="00FA3E5E">
          <w:rPr>
            <w:lang w:val="en-US"/>
          </w:rPr>
          <w:delText xml:space="preserve">This recommendation provides the technical and operational characteristics, and protection criteria of radio altimeters. </w:delText>
        </w:r>
        <w:r w:rsidRPr="00B607CE" w:rsidDel="00FA3E5E">
          <w:rPr>
            <w:lang w:val="en-US"/>
          </w:rPr>
          <w:delText>Representative</w:delText>
        </w:r>
        <w:r w:rsidDel="00FA3E5E">
          <w:rPr>
            <w:lang w:val="en-US"/>
          </w:rPr>
          <w:delText xml:space="preserve"> operational and</w:delText>
        </w:r>
        <w:r w:rsidRPr="00B607CE" w:rsidDel="00FA3E5E">
          <w:rPr>
            <w:lang w:val="en-US"/>
          </w:rPr>
          <w:delText xml:space="preserve"> technical characteristics of </w:delText>
        </w:r>
        <w:r w:rsidDel="00FA3E5E">
          <w:rPr>
            <w:lang w:val="en-US"/>
          </w:rPr>
          <w:delText>radio altimeters</w:delText>
        </w:r>
        <w:r w:rsidRPr="00B607CE" w:rsidDel="00FA3E5E">
          <w:rPr>
            <w:lang w:val="en-US"/>
          </w:rPr>
          <w:delText xml:space="preserve"> are in Annex </w:delText>
        </w:r>
        <w:r w:rsidDel="00FA3E5E">
          <w:rPr>
            <w:lang w:val="en-US"/>
          </w:rPr>
          <w:delText>1 and Annex 2 of this recommendation.</w:delText>
        </w:r>
        <w:r w:rsidRPr="00B607CE" w:rsidDel="00FA3E5E">
          <w:rPr>
            <w:lang w:val="en-US"/>
          </w:rPr>
          <w:delText xml:space="preserve"> </w:delText>
        </w:r>
        <w:r w:rsidDel="00FA3E5E">
          <w:rPr>
            <w:lang w:val="en-US"/>
          </w:rPr>
          <w:delText>The protection criteria of the radio altimeters are in Annex 3 of this recommendation. Radio altimeter antenna pattern can be found in Annex 2 Section 1.2 of this recommendation.</w:delText>
        </w:r>
      </w:del>
    </w:p>
    <w:p w14:paraId="355FB792" w14:textId="474BFFEE" w:rsidR="00440F21" w:rsidRDefault="00440F21" w:rsidP="00440F21">
      <w:pPr>
        <w:ind w:left="720"/>
        <w:rPr>
          <w:lang w:val="en-US"/>
        </w:rPr>
      </w:pPr>
    </w:p>
    <w:p w14:paraId="341226E5" w14:textId="77777777" w:rsidR="00440F21" w:rsidRDefault="00440F21" w:rsidP="00440F21">
      <w:pPr>
        <w:rPr>
          <w:lang w:val="en-US"/>
        </w:rPr>
      </w:pPr>
    </w:p>
    <w:p w14:paraId="376AE447" w14:textId="77777777" w:rsidR="00440F21" w:rsidRDefault="00440F21" w:rsidP="00440F21">
      <w:pPr>
        <w:rPr>
          <w:lang w:val="en-US"/>
        </w:rPr>
      </w:pPr>
      <w:r>
        <w:rPr>
          <w:b/>
          <w:bCs/>
          <w:lang w:val="en-US"/>
        </w:rPr>
        <w:lastRenderedPageBreak/>
        <w:t xml:space="preserve">Recommendation </w:t>
      </w:r>
      <w:r w:rsidRPr="00E951BA">
        <w:rPr>
          <w:b/>
          <w:bCs/>
          <w:lang w:val="en-US"/>
        </w:rPr>
        <w:t xml:space="preserve">ITU-R </w:t>
      </w:r>
      <w:r>
        <w:rPr>
          <w:b/>
          <w:bCs/>
          <w:lang w:val="en-US"/>
        </w:rPr>
        <w:t xml:space="preserve">M.2067-0    </w:t>
      </w:r>
      <w:r w:rsidRPr="0023078F">
        <w:rPr>
          <w:lang w:val="en-US"/>
        </w:rPr>
        <w:t xml:space="preserve">Technical characteristics and protection criteria for Wireless Avionics Intra-Communication systems </w:t>
      </w:r>
      <w:r w:rsidRPr="009B1455">
        <w:rPr>
          <w:lang w:val="en-US"/>
        </w:rPr>
        <w:t>(</w:t>
      </w:r>
      <w:r>
        <w:rPr>
          <w:lang w:val="en-US"/>
        </w:rPr>
        <w:t>02</w:t>
      </w:r>
      <w:r w:rsidRPr="009B1455">
        <w:rPr>
          <w:lang w:val="en-US"/>
        </w:rPr>
        <w:t>/201</w:t>
      </w:r>
      <w:r>
        <w:rPr>
          <w:lang w:val="en-US"/>
        </w:rPr>
        <w:t>5</w:t>
      </w:r>
      <w:r w:rsidRPr="009B1455">
        <w:rPr>
          <w:lang w:val="en-US"/>
        </w:rPr>
        <w:t>)</w:t>
      </w:r>
    </w:p>
    <w:p w14:paraId="75746870" w14:textId="0C15E274" w:rsidR="00440F21" w:rsidRDefault="00440F21" w:rsidP="00440F21">
      <w:pPr>
        <w:ind w:left="720"/>
        <w:rPr>
          <w:lang w:val="en-US"/>
        </w:rPr>
      </w:pPr>
      <w:r>
        <w:rPr>
          <w:lang w:val="en-US"/>
        </w:rPr>
        <w:t>This recommendation provides the technical and operational characteristics and protection criteria for wireless avionics intra-communication (WAIC) systems</w:t>
      </w:r>
      <w:ins w:id="70" w:author="Michael Tran Ph.D." w:date="2024-03-25T14:13:00Z" w16du:dateUtc="2024-03-25T18:13:00Z">
        <w:r w:rsidR="000B74CB">
          <w:rPr>
            <w:lang w:val="en-US"/>
          </w:rPr>
          <w:t xml:space="preserve"> operating in the frequency band 4 200-4 400 MHz</w:t>
        </w:r>
      </w:ins>
      <w:r>
        <w:rPr>
          <w:lang w:val="en-US"/>
        </w:rPr>
        <w:t>, as described in its Annex.</w:t>
      </w:r>
    </w:p>
    <w:p w14:paraId="5DA14DDD" w14:textId="77777777" w:rsidR="007C1EA6" w:rsidRDefault="007C1EA6" w:rsidP="00440F21">
      <w:pPr>
        <w:rPr>
          <w:lang w:val="en-US"/>
        </w:rPr>
      </w:pPr>
    </w:p>
    <w:p w14:paraId="27EB2647" w14:textId="77777777" w:rsidR="007C1EA6" w:rsidRDefault="007C1EA6" w:rsidP="007C1EA6">
      <w:pPr>
        <w:rPr>
          <w:lang w:val="en-US"/>
        </w:rPr>
      </w:pPr>
      <w:bookmarkStart w:id="71" w:name="_Hlk160740447"/>
      <w:r>
        <w:rPr>
          <w:b/>
          <w:bCs/>
          <w:lang w:val="en-US"/>
        </w:rPr>
        <w:t xml:space="preserve">Report </w:t>
      </w:r>
      <w:r w:rsidRPr="00E951BA">
        <w:rPr>
          <w:b/>
          <w:bCs/>
          <w:lang w:val="en-US"/>
        </w:rPr>
        <w:t xml:space="preserve">ITU-R </w:t>
      </w:r>
      <w:r>
        <w:rPr>
          <w:b/>
          <w:bCs/>
          <w:lang w:val="en-US"/>
        </w:rPr>
        <w:t xml:space="preserve">M.2319-0    </w:t>
      </w:r>
      <w:r>
        <w:rPr>
          <w:lang w:val="en-US"/>
        </w:rPr>
        <w:t>Compatibility analysis between wireless avionic intra-communication systems and systems in the existing services in the frequency band 4 200-4 400 MHz</w:t>
      </w:r>
      <w:r w:rsidRPr="0023078F">
        <w:rPr>
          <w:lang w:val="en-US"/>
        </w:rPr>
        <w:t xml:space="preserve"> </w:t>
      </w:r>
      <w:r w:rsidRPr="009B1455">
        <w:rPr>
          <w:lang w:val="en-US"/>
        </w:rPr>
        <w:t>(</w:t>
      </w:r>
      <w:r>
        <w:rPr>
          <w:lang w:val="en-US"/>
        </w:rPr>
        <w:t>11</w:t>
      </w:r>
      <w:r w:rsidRPr="009B1455">
        <w:rPr>
          <w:lang w:val="en-US"/>
        </w:rPr>
        <w:t>/201</w:t>
      </w:r>
      <w:r>
        <w:rPr>
          <w:lang w:val="en-US"/>
        </w:rPr>
        <w:t>4</w:t>
      </w:r>
      <w:r w:rsidRPr="009B1455">
        <w:rPr>
          <w:lang w:val="en-US"/>
        </w:rPr>
        <w:t>)</w:t>
      </w:r>
    </w:p>
    <w:p w14:paraId="032829EB" w14:textId="77777777" w:rsidR="007C1EA6" w:rsidRDefault="007C1EA6" w:rsidP="007C1EA6">
      <w:pPr>
        <w:ind w:left="720"/>
        <w:rPr>
          <w:lang w:val="en-US"/>
        </w:rPr>
      </w:pPr>
      <w:r>
        <w:rPr>
          <w:lang w:val="en-US"/>
        </w:rPr>
        <w:t>This report contains compatibility studies between radio altimeters and WAIC systems on board separate aircraft in the 4 200-4 400 MHz band.</w:t>
      </w:r>
    </w:p>
    <w:p w14:paraId="36DCD1B9" w14:textId="77777777" w:rsidR="007C1EA6" w:rsidRDefault="007C1EA6" w:rsidP="007C1EA6">
      <w:pPr>
        <w:rPr>
          <w:lang w:val="en-US"/>
        </w:rPr>
      </w:pPr>
    </w:p>
    <w:bookmarkEnd w:id="71"/>
    <w:p w14:paraId="4B64F400" w14:textId="17211BEB" w:rsidR="008D1222" w:rsidRDefault="008D1222" w:rsidP="008D1222">
      <w:pPr>
        <w:rPr>
          <w:ins w:id="72" w:author="USA" w:date="2024-03-14T15:32:00Z"/>
          <w:lang w:val="en-US"/>
        </w:rPr>
      </w:pPr>
      <w:ins w:id="73" w:author="USA" w:date="2024-03-14T15:32:00Z">
        <w:r>
          <w:rPr>
            <w:b/>
            <w:bCs/>
            <w:lang w:val="en-US"/>
          </w:rPr>
          <w:t xml:space="preserve">Recommendation </w:t>
        </w:r>
        <w:r w:rsidRPr="00E951BA">
          <w:rPr>
            <w:b/>
            <w:bCs/>
            <w:lang w:val="en-US"/>
          </w:rPr>
          <w:t xml:space="preserve">ITU-R </w:t>
        </w:r>
        <w:r>
          <w:rPr>
            <w:b/>
            <w:bCs/>
            <w:lang w:val="en-US"/>
          </w:rPr>
          <w:t xml:space="preserve">M.2116-0    </w:t>
        </w:r>
        <w:r w:rsidR="0082466E" w:rsidRPr="0082466E">
          <w:rPr>
            <w:lang w:val="en-US"/>
          </w:rPr>
          <w:t xml:space="preserve">Technical characteristics and protection criteria for the aeronautical mobile service systems operating within the 4 400-4 990 MHz frequency </w:t>
        </w:r>
        <w:proofErr w:type="gramStart"/>
        <w:r w:rsidR="0082466E" w:rsidRPr="0082466E">
          <w:rPr>
            <w:lang w:val="en-US"/>
          </w:rPr>
          <w:t>range</w:t>
        </w:r>
        <w:proofErr w:type="gramEnd"/>
        <w:r w:rsidR="0082466E" w:rsidRPr="0082466E">
          <w:rPr>
            <w:lang w:val="en-US"/>
          </w:rPr>
          <w:t xml:space="preserve"> </w:t>
        </w:r>
      </w:ins>
    </w:p>
    <w:p w14:paraId="30073FC9" w14:textId="3C5F54BC" w:rsidR="008E2CD2" w:rsidRPr="00B360B3" w:rsidRDefault="008D1222" w:rsidP="002C10A6">
      <w:pPr>
        <w:ind w:left="720"/>
        <w:rPr>
          <w:ins w:id="74" w:author="USA" w:date="2024-03-15T09:46:00Z"/>
          <w:lang w:val="en-US"/>
        </w:rPr>
      </w:pPr>
      <w:ins w:id="75" w:author="USA" w:date="2024-03-14T15:32:00Z">
        <w:r>
          <w:rPr>
            <w:lang w:val="en-US"/>
          </w:rPr>
          <w:t xml:space="preserve">This recommendation </w:t>
        </w:r>
        <w:r w:rsidR="0082466E">
          <w:rPr>
            <w:lang w:val="en-US"/>
          </w:rPr>
          <w:t xml:space="preserve">is being revised </w:t>
        </w:r>
      </w:ins>
      <w:ins w:id="76" w:author="USA" w:date="2024-03-18T10:17:00Z">
        <w:r w:rsidR="00245C59">
          <w:rPr>
            <w:lang w:val="en-US"/>
          </w:rPr>
          <w:t>in</w:t>
        </w:r>
      </w:ins>
      <w:ins w:id="77" w:author="USA" w:date="2024-03-14T15:32:00Z">
        <w:r w:rsidR="0082466E">
          <w:rPr>
            <w:lang w:val="en-US"/>
          </w:rPr>
          <w:t xml:space="preserve"> ITU-R WP 5B. </w:t>
        </w:r>
      </w:ins>
      <w:ins w:id="78" w:author="USA" w:date="2024-03-14T15:40:00Z">
        <w:r w:rsidR="0000316F">
          <w:rPr>
            <w:lang w:val="en-US"/>
          </w:rPr>
          <w:t>The latest information can be found in Annex XX of the Chairman’s Report (5B/XXX).</w:t>
        </w:r>
      </w:ins>
    </w:p>
    <w:p w14:paraId="38DE7698" w14:textId="77777777" w:rsidR="00602F9E" w:rsidRDefault="00602F9E" w:rsidP="00394B16">
      <w:pPr>
        <w:rPr>
          <w:ins w:id="79" w:author="USA" w:date="2024-03-14T15:34:00Z"/>
          <w:b/>
          <w:bCs/>
          <w:lang w:val="en-US"/>
        </w:rPr>
      </w:pPr>
    </w:p>
    <w:p w14:paraId="7DBF0222" w14:textId="3775AF9A" w:rsidR="00394B16" w:rsidRDefault="00394B16" w:rsidP="00394B16">
      <w:pPr>
        <w:rPr>
          <w:ins w:id="80" w:author="USA" w:date="2024-03-14T15:33:00Z"/>
          <w:lang w:val="en-US"/>
        </w:rPr>
      </w:pPr>
      <w:ins w:id="81" w:author="USA" w:date="2024-03-14T15:33:00Z">
        <w:r>
          <w:rPr>
            <w:b/>
            <w:bCs/>
            <w:lang w:val="en-US"/>
          </w:rPr>
          <w:t xml:space="preserve">Recommendation </w:t>
        </w:r>
        <w:r w:rsidRPr="00E951BA">
          <w:rPr>
            <w:b/>
            <w:bCs/>
            <w:lang w:val="en-US"/>
          </w:rPr>
          <w:t xml:space="preserve">ITU-R </w:t>
        </w:r>
        <w:r>
          <w:rPr>
            <w:b/>
            <w:bCs/>
            <w:lang w:val="en-US"/>
          </w:rPr>
          <w:t xml:space="preserve">M.2089-0    </w:t>
        </w:r>
      </w:ins>
      <w:ins w:id="82" w:author="USA" w:date="2024-03-14T15:34:00Z">
        <w:r w:rsidR="00602F9E" w:rsidRPr="00602F9E">
          <w:rPr>
            <w:lang w:val="en-US"/>
          </w:rPr>
          <w:t>Technical characteristics and protection criteria for aeronautical mobile service systems in the frequency range 14.5-15.35 GHz</w:t>
        </w:r>
      </w:ins>
    </w:p>
    <w:p w14:paraId="23C1C6B8" w14:textId="121841CD" w:rsidR="00394B16" w:rsidRDefault="00394B16" w:rsidP="00394B16">
      <w:pPr>
        <w:ind w:left="720"/>
        <w:rPr>
          <w:ins w:id="83" w:author="USA" w:date="2024-03-14T15:33:00Z"/>
          <w:lang w:val="en-US"/>
        </w:rPr>
      </w:pPr>
      <w:ins w:id="84" w:author="USA" w:date="2024-03-14T15:33:00Z">
        <w:r>
          <w:rPr>
            <w:lang w:val="en-US"/>
          </w:rPr>
          <w:t xml:space="preserve">This recommendation is being revised </w:t>
        </w:r>
      </w:ins>
      <w:ins w:id="85" w:author="USA" w:date="2024-03-18T10:17:00Z">
        <w:r w:rsidR="00245C59">
          <w:rPr>
            <w:lang w:val="en-US"/>
          </w:rPr>
          <w:t>in</w:t>
        </w:r>
      </w:ins>
      <w:ins w:id="86" w:author="USA" w:date="2024-03-14T15:33:00Z">
        <w:r>
          <w:rPr>
            <w:lang w:val="en-US"/>
          </w:rPr>
          <w:t xml:space="preserve"> ITU-R WP 5B. </w:t>
        </w:r>
      </w:ins>
      <w:ins w:id="87" w:author="USA" w:date="2024-03-14T15:40:00Z">
        <w:r w:rsidR="0000316F">
          <w:rPr>
            <w:lang w:val="en-US"/>
          </w:rPr>
          <w:t>The latest information can be found in Annex XX of the Chairman’s Report (5B/XXX).</w:t>
        </w:r>
      </w:ins>
    </w:p>
    <w:p w14:paraId="64F3E16E" w14:textId="77777777" w:rsidR="008D1222" w:rsidRDefault="008D1222" w:rsidP="00700C78">
      <w:pPr>
        <w:rPr>
          <w:ins w:id="88" w:author="USA" w:date="2024-03-14T15:31:00Z"/>
          <w:b/>
          <w:bCs/>
          <w:lang w:val="en-US"/>
        </w:rPr>
      </w:pPr>
    </w:p>
    <w:p w14:paraId="060C6C68" w14:textId="744CF8BC" w:rsidR="00700C78" w:rsidDel="00307C8D" w:rsidRDefault="00700C78" w:rsidP="00700C78">
      <w:pPr>
        <w:rPr>
          <w:del w:id="89" w:author="Michael Tran Ph.D." w:date="2024-03-25T12:22:00Z" w16du:dateUtc="2024-03-25T16:22:00Z"/>
          <w:lang w:val="en-US"/>
        </w:rPr>
      </w:pPr>
      <w:del w:id="90" w:author="Michael Tran Ph.D." w:date="2024-03-25T12:22:00Z" w16du:dateUtc="2024-03-25T16:22:00Z">
        <w:r w:rsidDel="00307C8D">
          <w:rPr>
            <w:b/>
            <w:bCs/>
            <w:lang w:val="en-US"/>
          </w:rPr>
          <w:delText xml:space="preserve">Document 5B/819 Annex 11    </w:delText>
        </w:r>
        <w:r w:rsidDel="00307C8D">
          <w:rPr>
            <w:lang w:val="en-US"/>
          </w:rPr>
          <w:delText>Characteristics of and protection criteria for radars operating in the aeronautical radionavigation service in the frequency band 15.4-15.7 GHz</w:delText>
        </w:r>
        <w:r w:rsidR="00E80121" w:rsidDel="00307C8D">
          <w:rPr>
            <w:lang w:val="en-US"/>
          </w:rPr>
          <w:delText>.</w:delText>
        </w:r>
      </w:del>
    </w:p>
    <w:p w14:paraId="5E75ED29" w14:textId="4F5D6A04" w:rsidR="00700C78" w:rsidDel="00307C8D" w:rsidRDefault="00700C78" w:rsidP="00700C78">
      <w:pPr>
        <w:ind w:left="720"/>
        <w:rPr>
          <w:del w:id="91" w:author="Michael Tran Ph.D." w:date="2024-03-25T12:22:00Z" w16du:dateUtc="2024-03-25T16:22:00Z"/>
          <w:lang w:val="en-US"/>
        </w:rPr>
      </w:pPr>
      <w:del w:id="92" w:author="Michael Tran Ph.D." w:date="2024-03-25T12:22:00Z" w16du:dateUtc="2024-03-25T16:22:00Z">
        <w:r w:rsidDel="00307C8D">
          <w:rPr>
            <w:lang w:val="en-US"/>
          </w:rPr>
          <w:delText xml:space="preserve">This </w:delText>
        </w:r>
        <w:r w:rsidR="00E80121" w:rsidDel="00307C8D">
          <w:rPr>
            <w:lang w:val="en-US"/>
          </w:rPr>
          <w:delText xml:space="preserve">document </w:delText>
        </w:r>
        <w:r w:rsidR="00E80121" w:rsidRPr="00E80121" w:rsidDel="00307C8D">
          <w:rPr>
            <w:lang w:val="en-US"/>
          </w:rPr>
          <w:delText>specifies the characteristics and protection criteria of radars operating in the aeronautical radionavigation service (ARNS) in the frequency band 15.4-15.7 GHz. The technical and operational characteristics should be used in analy</w:delText>
        </w:r>
        <w:r w:rsidR="00E80121" w:rsidDel="00307C8D">
          <w:rPr>
            <w:lang w:val="en-US"/>
          </w:rPr>
          <w:delText>z</w:delText>
        </w:r>
        <w:r w:rsidR="00E80121" w:rsidRPr="00E80121" w:rsidDel="00307C8D">
          <w:rPr>
            <w:lang w:val="en-US"/>
          </w:rPr>
          <w:delText>ing compatibility between radars operating in the aeronautical radionavigation service and systems in other services</w:delText>
        </w:r>
        <w:r w:rsidDel="00307C8D">
          <w:rPr>
            <w:lang w:val="en-US"/>
          </w:rPr>
          <w:delText>.</w:delText>
        </w:r>
      </w:del>
    </w:p>
    <w:p w14:paraId="6D1833C1" w14:textId="4DB8F571" w:rsidR="00700C78" w:rsidDel="00307C8D" w:rsidRDefault="00700C78" w:rsidP="00700C78">
      <w:pPr>
        <w:rPr>
          <w:del w:id="93" w:author="Michael Tran Ph.D." w:date="2024-03-25T12:22:00Z" w16du:dateUtc="2024-03-25T16:22:00Z"/>
          <w:lang w:val="en-US"/>
        </w:rPr>
      </w:pPr>
    </w:p>
    <w:p w14:paraId="66AF6261" w14:textId="5E89A523" w:rsidR="00385FA6" w:rsidDel="00307C8D" w:rsidRDefault="00385FA6" w:rsidP="00385FA6">
      <w:pPr>
        <w:rPr>
          <w:del w:id="94" w:author="Michael Tran Ph.D." w:date="2024-03-25T12:22:00Z" w16du:dateUtc="2024-03-25T16:22:00Z"/>
          <w:lang w:val="en-US"/>
        </w:rPr>
      </w:pPr>
      <w:del w:id="95" w:author="Michael Tran Ph.D." w:date="2024-03-25T12:22:00Z" w16du:dateUtc="2024-03-25T16:22:00Z">
        <w:r w:rsidDel="00307C8D">
          <w:rPr>
            <w:b/>
            <w:bCs/>
            <w:lang w:val="en-US"/>
          </w:rPr>
          <w:delText xml:space="preserve">Recommendation </w:delText>
        </w:r>
        <w:r w:rsidRPr="00E951BA" w:rsidDel="00307C8D">
          <w:rPr>
            <w:b/>
            <w:bCs/>
            <w:lang w:val="en-US"/>
          </w:rPr>
          <w:delText xml:space="preserve">ITU-R </w:delText>
        </w:r>
        <w:r w:rsidDel="00307C8D">
          <w:rPr>
            <w:b/>
            <w:bCs/>
            <w:lang w:val="en-US"/>
          </w:rPr>
          <w:delText xml:space="preserve">S.1340-0    </w:delText>
        </w:r>
        <w:r w:rsidDel="00307C8D">
          <w:rPr>
            <w:lang w:val="en-US"/>
          </w:rPr>
          <w:delText>Sharing between feeder links for the mobile-satellite service and the aeronautical radionavigation service in the Earth-to-space direction in the band 15.4-15.7 GHz</w:delText>
        </w:r>
        <w:r w:rsidRPr="0023078F" w:rsidDel="00307C8D">
          <w:rPr>
            <w:lang w:val="en-US"/>
          </w:rPr>
          <w:delText xml:space="preserve"> </w:delText>
        </w:r>
        <w:r w:rsidRPr="009B1455" w:rsidDel="00307C8D">
          <w:rPr>
            <w:lang w:val="en-US"/>
          </w:rPr>
          <w:delText>(</w:delText>
        </w:r>
        <w:r w:rsidDel="00307C8D">
          <w:rPr>
            <w:lang w:val="en-US"/>
          </w:rPr>
          <w:delText>1997</w:delText>
        </w:r>
        <w:r w:rsidRPr="009B1455" w:rsidDel="00307C8D">
          <w:rPr>
            <w:lang w:val="en-US"/>
          </w:rPr>
          <w:delText>)</w:delText>
        </w:r>
      </w:del>
    </w:p>
    <w:p w14:paraId="715E017F" w14:textId="104CA412" w:rsidR="00385FA6" w:rsidDel="00307C8D" w:rsidRDefault="00385FA6" w:rsidP="00385FA6">
      <w:pPr>
        <w:ind w:left="720"/>
        <w:rPr>
          <w:del w:id="96" w:author="Michael Tran Ph.D." w:date="2024-03-25T12:22:00Z" w16du:dateUtc="2024-03-25T16:22:00Z"/>
          <w:lang w:val="en-US"/>
        </w:rPr>
      </w:pPr>
      <w:del w:id="97" w:author="Michael Tran Ph.D." w:date="2024-03-25T12:22:00Z" w16du:dateUtc="2024-03-25T16:22:00Z">
        <w:r w:rsidDel="00307C8D">
          <w:rPr>
            <w:lang w:val="en-US"/>
          </w:rPr>
          <w:delText xml:space="preserve">This </w:delText>
        </w:r>
        <w:r w:rsidR="003E42C7" w:rsidDel="00307C8D">
          <w:rPr>
            <w:lang w:val="en-US"/>
          </w:rPr>
          <w:delText>recommendation</w:delText>
        </w:r>
        <w:r w:rsidDel="00307C8D">
          <w:rPr>
            <w:lang w:val="en-US"/>
          </w:rPr>
          <w:delText xml:space="preserve"> contains</w:delText>
        </w:r>
        <w:r w:rsidR="003E42C7" w:rsidDel="00307C8D">
          <w:rPr>
            <w:lang w:val="en-US"/>
          </w:rPr>
          <w:delText xml:space="preserve"> the characteristics of ARNS systems in the 15.4-15.7 GHz band in Annex 1, and the protection criteria in Annex 3 Table 2.</w:delText>
        </w:r>
      </w:del>
    </w:p>
    <w:p w14:paraId="3E6C524F" w14:textId="673F0F11" w:rsidR="00385FA6" w:rsidDel="00307C8D" w:rsidRDefault="00385FA6" w:rsidP="00385FA6">
      <w:pPr>
        <w:rPr>
          <w:del w:id="98" w:author="Michael Tran Ph.D." w:date="2024-03-25T12:22:00Z" w16du:dateUtc="2024-03-25T16:22:00Z"/>
          <w:lang w:val="en-US"/>
        </w:rPr>
      </w:pPr>
    </w:p>
    <w:p w14:paraId="1B0E23B9" w14:textId="5DB83D0C" w:rsidR="003E42C7" w:rsidDel="00307C8D" w:rsidRDefault="003E42C7" w:rsidP="003E42C7">
      <w:pPr>
        <w:rPr>
          <w:del w:id="99" w:author="Michael Tran Ph.D." w:date="2024-03-25T12:22:00Z" w16du:dateUtc="2024-03-25T16:22:00Z"/>
          <w:lang w:val="en-US"/>
        </w:rPr>
      </w:pPr>
      <w:del w:id="100" w:author="Michael Tran Ph.D." w:date="2024-03-25T12:22:00Z" w16du:dateUtc="2024-03-25T16:22:00Z">
        <w:r w:rsidDel="00307C8D">
          <w:rPr>
            <w:b/>
            <w:bCs/>
            <w:lang w:val="en-US"/>
          </w:rPr>
          <w:delText xml:space="preserve">Recommendation </w:delText>
        </w:r>
        <w:r w:rsidRPr="00E951BA" w:rsidDel="00307C8D">
          <w:rPr>
            <w:b/>
            <w:bCs/>
            <w:lang w:val="en-US"/>
          </w:rPr>
          <w:delText xml:space="preserve">ITU-R </w:delText>
        </w:r>
        <w:r w:rsidDel="00307C8D">
          <w:rPr>
            <w:b/>
            <w:bCs/>
            <w:lang w:val="en-US"/>
          </w:rPr>
          <w:delText xml:space="preserve">S.1341-0    </w:delText>
        </w:r>
        <w:r w:rsidDel="00307C8D">
          <w:rPr>
            <w:lang w:val="en-US"/>
          </w:rPr>
          <w:delText>Sharing between feeder links for the mobile-satellite service and the aeronautical radionavigation service in the space-to-Earth direction in the band 15.4-15.7 GHz and the protection of the radio astronomy service in the band 15.35-15.4 GHz</w:delText>
        </w:r>
        <w:r w:rsidRPr="0023078F" w:rsidDel="00307C8D">
          <w:rPr>
            <w:lang w:val="en-US"/>
          </w:rPr>
          <w:delText xml:space="preserve"> </w:delText>
        </w:r>
        <w:r w:rsidRPr="009B1455" w:rsidDel="00307C8D">
          <w:rPr>
            <w:lang w:val="en-US"/>
          </w:rPr>
          <w:delText>(</w:delText>
        </w:r>
        <w:r w:rsidDel="00307C8D">
          <w:rPr>
            <w:lang w:val="en-US"/>
          </w:rPr>
          <w:delText>1997</w:delText>
        </w:r>
        <w:r w:rsidRPr="009B1455" w:rsidDel="00307C8D">
          <w:rPr>
            <w:lang w:val="en-US"/>
          </w:rPr>
          <w:delText>)</w:delText>
        </w:r>
      </w:del>
    </w:p>
    <w:p w14:paraId="087D3C6A" w14:textId="3AA47EB9" w:rsidR="003E42C7" w:rsidDel="00307C8D" w:rsidRDefault="003E42C7" w:rsidP="003E42C7">
      <w:pPr>
        <w:ind w:left="720"/>
        <w:rPr>
          <w:del w:id="101" w:author="Michael Tran Ph.D." w:date="2024-03-25T12:22:00Z" w16du:dateUtc="2024-03-25T16:22:00Z"/>
          <w:lang w:val="en-US"/>
        </w:rPr>
      </w:pPr>
      <w:del w:id="102" w:author="Michael Tran Ph.D." w:date="2024-03-25T12:22:00Z" w16du:dateUtc="2024-03-25T16:22:00Z">
        <w:r w:rsidDel="00307C8D">
          <w:rPr>
            <w:lang w:val="en-US"/>
          </w:rPr>
          <w:delText>This recommendation contains the characteristics of ARNS systems in the 15.4-15.7 GHz band in Annex 1, and the protection criteria in Annex 3 Table 3.</w:delText>
        </w:r>
      </w:del>
    </w:p>
    <w:p w14:paraId="47835792" w14:textId="77777777" w:rsidR="003E42C7" w:rsidRDefault="003E42C7" w:rsidP="003E42C7">
      <w:pPr>
        <w:rPr>
          <w:lang w:val="en-US"/>
        </w:rPr>
      </w:pPr>
    </w:p>
    <w:p w14:paraId="0DD79098" w14:textId="5873035C" w:rsidR="00440F21" w:rsidRDefault="00440F21" w:rsidP="00440F21">
      <w:pPr>
        <w:rPr>
          <w:lang w:val="en-US"/>
        </w:rPr>
      </w:pPr>
      <w:r w:rsidRPr="009B1455">
        <w:rPr>
          <w:lang w:val="en-US"/>
        </w:rPr>
        <w:lastRenderedPageBreak/>
        <w:t>WP 5</w:t>
      </w:r>
      <w:r>
        <w:rPr>
          <w:lang w:val="en-US"/>
        </w:rPr>
        <w:t>B</w:t>
      </w:r>
      <w:r w:rsidRPr="009B1455">
        <w:rPr>
          <w:lang w:val="en-US"/>
        </w:rPr>
        <w:t xml:space="preserve"> requests to be kept informed on the progress of the studies under WRC-2</w:t>
      </w:r>
      <w:r>
        <w:rPr>
          <w:lang w:val="en-US"/>
        </w:rPr>
        <w:t>7</w:t>
      </w:r>
      <w:r w:rsidRPr="009B1455">
        <w:rPr>
          <w:lang w:val="en-US"/>
        </w:rPr>
        <w:t xml:space="preserve"> agenda item 1.</w:t>
      </w:r>
      <w:r w:rsidR="00D45CAF">
        <w:rPr>
          <w:lang w:val="en-US"/>
        </w:rPr>
        <w:t>7</w:t>
      </w:r>
      <w:r w:rsidRPr="009B1455">
        <w:rPr>
          <w:lang w:val="en-US"/>
        </w:rPr>
        <w:t xml:space="preserve"> and will provide to WP </w:t>
      </w:r>
      <w:r w:rsidR="00D45CAF">
        <w:rPr>
          <w:lang w:val="en-US"/>
        </w:rPr>
        <w:t>5D</w:t>
      </w:r>
      <w:r w:rsidRPr="009B1455">
        <w:rPr>
          <w:lang w:val="en-US"/>
        </w:rPr>
        <w:t xml:space="preserve"> any relevant updated</w:t>
      </w:r>
      <w:r w:rsidR="00D45CAF">
        <w:rPr>
          <w:lang w:val="en-US"/>
        </w:rPr>
        <w:t>/additional</w:t>
      </w:r>
      <w:r w:rsidRPr="009B1455">
        <w:rPr>
          <w:lang w:val="en-US"/>
        </w:rPr>
        <w:t xml:space="preserve"> information, before </w:t>
      </w:r>
      <w:r w:rsidRPr="00CA204F">
        <w:rPr>
          <w:lang w:val="en-US"/>
        </w:rPr>
        <w:t>31 December 2024 deadline, for studies under this WRC-27 agenda item.</w:t>
      </w:r>
    </w:p>
    <w:p w14:paraId="3E4359FE" w14:textId="77777777" w:rsidR="009D7E2B" w:rsidRDefault="009D7E2B" w:rsidP="004C74C9">
      <w:pPr>
        <w:rPr>
          <w:lang w:val="en-US"/>
        </w:rPr>
      </w:pPr>
    </w:p>
    <w:p w14:paraId="3812CF07" w14:textId="0639F586" w:rsidR="004C74C9" w:rsidRPr="004C74C9" w:rsidRDefault="004C74C9" w:rsidP="009D7E2B">
      <w:pPr>
        <w:tabs>
          <w:tab w:val="left" w:pos="5735"/>
        </w:tabs>
        <w:rPr>
          <w:lang w:val="en-US"/>
        </w:rPr>
      </w:pPr>
      <w:r w:rsidRPr="004C74C9">
        <w:rPr>
          <w:lang w:val="en-US"/>
        </w:rPr>
        <w:t>Status:</w:t>
      </w:r>
      <w:r w:rsidR="00F647B4">
        <w:rPr>
          <w:lang w:val="en-US"/>
        </w:rPr>
        <w:t xml:space="preserve">  </w:t>
      </w:r>
      <w:del w:id="103" w:author="Michael Tran Ph.D." w:date="2024-03-25T11:03:00Z" w16du:dateUtc="2024-03-25T15:03:00Z">
        <w:r w:rsidRPr="004C74C9" w:rsidDel="00607074">
          <w:rPr>
            <w:lang w:val="en-US"/>
          </w:rPr>
          <w:delText xml:space="preserve">For information and </w:delText>
        </w:r>
      </w:del>
      <w:r w:rsidRPr="004C74C9">
        <w:rPr>
          <w:lang w:val="en-US"/>
        </w:rPr>
        <w:t>action</w:t>
      </w:r>
      <w:del w:id="104" w:author="Michael Tran Ph.D." w:date="2024-03-25T11:03:00Z" w16du:dateUtc="2024-03-25T15:03:00Z">
        <w:r w:rsidRPr="004C74C9" w:rsidDel="00607074">
          <w:rPr>
            <w:lang w:val="en-US"/>
          </w:rPr>
          <w:delText>, as appropriate</w:delText>
        </w:r>
      </w:del>
      <w:r w:rsidR="009D7E2B">
        <w:rPr>
          <w:lang w:val="en-US"/>
        </w:rPr>
        <w:tab/>
      </w:r>
    </w:p>
    <w:p w14:paraId="449D060E" w14:textId="34E8EFB9" w:rsidR="004C74C9" w:rsidRPr="004C74C9" w:rsidRDefault="004C74C9" w:rsidP="004C74C9">
      <w:pPr>
        <w:rPr>
          <w:lang w:val="en-US"/>
        </w:rPr>
      </w:pPr>
    </w:p>
    <w:p w14:paraId="2D1300BF" w14:textId="788CC542" w:rsidR="004C74C9" w:rsidRPr="004C74C9" w:rsidRDefault="004C74C9" w:rsidP="004C74C9">
      <w:pPr>
        <w:rPr>
          <w:lang w:val="en-US"/>
        </w:rPr>
      </w:pPr>
      <w:r w:rsidRPr="004C74C9">
        <w:rPr>
          <w:lang w:val="en-US"/>
        </w:rPr>
        <w:t>Contact: TBD</w:t>
      </w:r>
      <w:r w:rsidRPr="004C74C9">
        <w:rPr>
          <w:lang w:val="en-US"/>
        </w:rPr>
        <w:tab/>
      </w:r>
      <w:r w:rsidR="009D7E2B">
        <w:rPr>
          <w:lang w:val="en-US"/>
        </w:rPr>
        <w:tab/>
      </w:r>
      <w:r w:rsidR="009D7E2B">
        <w:rPr>
          <w:lang w:val="en-US"/>
        </w:rPr>
        <w:tab/>
      </w:r>
      <w:r w:rsidR="009D7E2B">
        <w:rPr>
          <w:lang w:val="en-US"/>
        </w:rPr>
        <w:tab/>
      </w:r>
      <w:r w:rsidR="009D7E2B">
        <w:rPr>
          <w:lang w:val="en-US"/>
        </w:rPr>
        <w:tab/>
      </w:r>
      <w:r w:rsidR="009D7E2B">
        <w:rPr>
          <w:lang w:val="en-US"/>
        </w:rPr>
        <w:tab/>
      </w:r>
      <w:r w:rsidRPr="004C74C9">
        <w:rPr>
          <w:lang w:val="en-US"/>
        </w:rPr>
        <w:t>E-mail:</w:t>
      </w:r>
      <w:r w:rsidR="00F647B4">
        <w:rPr>
          <w:lang w:val="en-US"/>
        </w:rPr>
        <w:t xml:space="preserve"> </w:t>
      </w:r>
      <w:r w:rsidRPr="004C74C9">
        <w:rPr>
          <w:lang w:val="en-US"/>
        </w:rPr>
        <w:tab/>
        <w:t>TBD</w:t>
      </w:r>
    </w:p>
    <w:sectPr w:rsidR="004C74C9" w:rsidRPr="004C74C9" w:rsidSect="00F820A4">
      <w:headerReference w:type="first" r:id="rId12"/>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ED1773" w14:textId="77777777" w:rsidR="00F820A4" w:rsidRDefault="00F820A4">
      <w:pPr>
        <w:spacing w:before="0"/>
      </w:pPr>
      <w:r>
        <w:separator/>
      </w:r>
    </w:p>
  </w:endnote>
  <w:endnote w:type="continuationSeparator" w:id="0">
    <w:p w14:paraId="2AB13650" w14:textId="77777777" w:rsidR="00F820A4" w:rsidRDefault="00F820A4">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auto"/>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C37F63" w14:textId="77777777" w:rsidR="00F820A4" w:rsidRDefault="00F820A4">
      <w:pPr>
        <w:spacing w:before="0"/>
      </w:pPr>
      <w:r>
        <w:separator/>
      </w:r>
    </w:p>
  </w:footnote>
  <w:footnote w:type="continuationSeparator" w:id="0">
    <w:p w14:paraId="45FF9D48" w14:textId="77777777" w:rsidR="00F820A4" w:rsidRDefault="00F820A4">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1204E2" w14:textId="77777777" w:rsidR="00C34BCE" w:rsidRPr="003A2372" w:rsidRDefault="00C34BCE" w:rsidP="00C34BCE">
    <w:pPr>
      <w:pStyle w:val="Header"/>
      <w:rPr>
        <w:color w:val="FF0000"/>
      </w:rPr>
    </w:pPr>
    <w:r w:rsidRPr="006A41D4">
      <w:rPr>
        <w:color w:val="FF0000"/>
      </w:rPr>
      <w:t>THIS DOCUMENT IS NOT A U.S. POSITION AND IS SUBJECT TO CHANGE</w:t>
    </w:r>
  </w:p>
  <w:p w14:paraId="09523C34"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900580"/>
    <w:multiLevelType w:val="hybridMultilevel"/>
    <w:tmpl w:val="589E2CAA"/>
    <w:lvl w:ilvl="0" w:tplc="01CAF806">
      <w:start w:val="12"/>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1353"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50E77EC6"/>
    <w:multiLevelType w:val="multilevel"/>
    <w:tmpl w:val="948E86B0"/>
    <w:lvl w:ilvl="0">
      <w:start w:val="1"/>
      <w:numFmt w:val="decimal"/>
      <w:lvlText w:val="%1"/>
      <w:lvlJc w:val="left"/>
      <w:pPr>
        <w:ind w:left="1500" w:hanging="1140"/>
      </w:pPr>
      <w:rPr>
        <w:rFonts w:hint="default"/>
      </w:rPr>
    </w:lvl>
    <w:lvl w:ilvl="1">
      <w:start w:val="1"/>
      <w:numFmt w:val="decimal"/>
      <w:isLgl/>
      <w:lvlText w:val="%1.%2"/>
      <w:lvlJc w:val="left"/>
      <w:pPr>
        <w:ind w:left="1140" w:hanging="1140"/>
      </w:pPr>
      <w:rPr>
        <w:rFonts w:hint="default"/>
        <w:color w:val="auto"/>
      </w:rPr>
    </w:lvl>
    <w:lvl w:ilvl="2">
      <w:start w:val="1"/>
      <w:numFmt w:val="decimal"/>
      <w:isLgl/>
      <w:lvlText w:val="%1.%2.%3"/>
      <w:lvlJc w:val="left"/>
      <w:pPr>
        <w:ind w:left="1282" w:hanging="1140"/>
      </w:pPr>
      <w:rPr>
        <w:rFonts w:hint="default"/>
        <w:color w:val="auto"/>
      </w:rPr>
    </w:lvl>
    <w:lvl w:ilvl="3">
      <w:start w:val="1"/>
      <w:numFmt w:val="decimal"/>
      <w:isLgl/>
      <w:lvlText w:val="%1.%2.%3.%4"/>
      <w:lvlJc w:val="left"/>
      <w:pPr>
        <w:ind w:left="1500" w:hanging="1140"/>
      </w:pPr>
      <w:rPr>
        <w:rFonts w:hint="default"/>
      </w:rPr>
    </w:lvl>
    <w:lvl w:ilvl="4">
      <w:start w:val="1"/>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588804766">
    <w:abstractNumId w:val="1"/>
  </w:num>
  <w:num w:numId="2" w16cid:durableId="880940194">
    <w:abstractNumId w:val="0"/>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Michael Tran Ph.D.">
    <w15:presenceInfo w15:providerId="AD" w15:userId="S::MTRAN@MITRE.ORG::9df84b20-b531-4cda-a8ee-87e04c187143"/>
  </w15:person>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DateAndTime/>
  <w:embedSystemFonts/>
  <w:activeWritingStyle w:appName="MSWord" w:lang="fr-FR" w:vendorID="64" w:dllVersion="6" w:nlCheck="1" w:checkStyle="0"/>
  <w:activeWritingStyle w:appName="MSWord" w:lang="en-US" w:vendorID="64" w:dllVersion="6" w:nlCheck="1" w:checkStyle="0"/>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AU" w:vendorID="64" w:dllVersion="0" w:nlCheck="1" w:checkStyle="0"/>
  <w:activeWritingStyle w:appName="MSWord" w:lang="fr-FR" w:vendorID="64" w:dllVersion="4096" w:nlCheck="1" w:checkStyle="0"/>
  <w:activeWritingStyle w:appName="MSWord" w:lang="en-US" w:vendorID="64" w:dllVersion="4096" w:nlCheck="1" w:checkStyle="0"/>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E6E"/>
    <w:rsid w:val="00001E89"/>
    <w:rsid w:val="000023E9"/>
    <w:rsid w:val="0000316F"/>
    <w:rsid w:val="00004B8A"/>
    <w:rsid w:val="000073A8"/>
    <w:rsid w:val="00015AC1"/>
    <w:rsid w:val="00015B80"/>
    <w:rsid w:val="0002034C"/>
    <w:rsid w:val="00020576"/>
    <w:rsid w:val="00021E70"/>
    <w:rsid w:val="000241AD"/>
    <w:rsid w:val="00024699"/>
    <w:rsid w:val="00026A91"/>
    <w:rsid w:val="0002789D"/>
    <w:rsid w:val="00027ED3"/>
    <w:rsid w:val="00030C78"/>
    <w:rsid w:val="0003444E"/>
    <w:rsid w:val="00040B25"/>
    <w:rsid w:val="00042634"/>
    <w:rsid w:val="00043C57"/>
    <w:rsid w:val="000444CF"/>
    <w:rsid w:val="0004613C"/>
    <w:rsid w:val="000552DD"/>
    <w:rsid w:val="000563A7"/>
    <w:rsid w:val="000568C7"/>
    <w:rsid w:val="000634B2"/>
    <w:rsid w:val="00063D77"/>
    <w:rsid w:val="000641FD"/>
    <w:rsid w:val="00066CA1"/>
    <w:rsid w:val="00072535"/>
    <w:rsid w:val="000769EC"/>
    <w:rsid w:val="00077128"/>
    <w:rsid w:val="0007740B"/>
    <w:rsid w:val="00077D30"/>
    <w:rsid w:val="00077F30"/>
    <w:rsid w:val="00080D1E"/>
    <w:rsid w:val="00081475"/>
    <w:rsid w:val="00084229"/>
    <w:rsid w:val="00085E28"/>
    <w:rsid w:val="000A18FA"/>
    <w:rsid w:val="000A1C94"/>
    <w:rsid w:val="000A5EBB"/>
    <w:rsid w:val="000A60FD"/>
    <w:rsid w:val="000A62BB"/>
    <w:rsid w:val="000B3AC1"/>
    <w:rsid w:val="000B3E5B"/>
    <w:rsid w:val="000B46C8"/>
    <w:rsid w:val="000B49C5"/>
    <w:rsid w:val="000B73D0"/>
    <w:rsid w:val="000B74CB"/>
    <w:rsid w:val="000C3D51"/>
    <w:rsid w:val="000C4DA3"/>
    <w:rsid w:val="000C65DF"/>
    <w:rsid w:val="000C75EE"/>
    <w:rsid w:val="000C7FD4"/>
    <w:rsid w:val="000D0093"/>
    <w:rsid w:val="000D6DA7"/>
    <w:rsid w:val="000E4002"/>
    <w:rsid w:val="000E6C65"/>
    <w:rsid w:val="000F022A"/>
    <w:rsid w:val="000F1E16"/>
    <w:rsid w:val="0010217F"/>
    <w:rsid w:val="0010252A"/>
    <w:rsid w:val="00112096"/>
    <w:rsid w:val="00113304"/>
    <w:rsid w:val="0012231F"/>
    <w:rsid w:val="00127648"/>
    <w:rsid w:val="001307CF"/>
    <w:rsid w:val="00141AC1"/>
    <w:rsid w:val="00142CFD"/>
    <w:rsid w:val="001461A4"/>
    <w:rsid w:val="0015083E"/>
    <w:rsid w:val="00154DBA"/>
    <w:rsid w:val="00155E5B"/>
    <w:rsid w:val="00161DB2"/>
    <w:rsid w:val="0017259F"/>
    <w:rsid w:val="00172E11"/>
    <w:rsid w:val="00174EE9"/>
    <w:rsid w:val="00177272"/>
    <w:rsid w:val="001830FD"/>
    <w:rsid w:val="001844EC"/>
    <w:rsid w:val="00184B3D"/>
    <w:rsid w:val="00185383"/>
    <w:rsid w:val="00191794"/>
    <w:rsid w:val="00192627"/>
    <w:rsid w:val="001962D3"/>
    <w:rsid w:val="00196B53"/>
    <w:rsid w:val="001A3CAE"/>
    <w:rsid w:val="001A52F8"/>
    <w:rsid w:val="001A5572"/>
    <w:rsid w:val="001A6B03"/>
    <w:rsid w:val="001B22DE"/>
    <w:rsid w:val="001B4E65"/>
    <w:rsid w:val="001B7E13"/>
    <w:rsid w:val="001C693C"/>
    <w:rsid w:val="001C6C50"/>
    <w:rsid w:val="001C6CCA"/>
    <w:rsid w:val="001D3030"/>
    <w:rsid w:val="001D340A"/>
    <w:rsid w:val="001D3E09"/>
    <w:rsid w:val="001D4629"/>
    <w:rsid w:val="001D5A87"/>
    <w:rsid w:val="001E266E"/>
    <w:rsid w:val="001E26AF"/>
    <w:rsid w:val="001E622E"/>
    <w:rsid w:val="001F1898"/>
    <w:rsid w:val="001F2335"/>
    <w:rsid w:val="001F3B60"/>
    <w:rsid w:val="001F56E3"/>
    <w:rsid w:val="001F6968"/>
    <w:rsid w:val="001F7D07"/>
    <w:rsid w:val="002037D1"/>
    <w:rsid w:val="0021495D"/>
    <w:rsid w:val="0021502B"/>
    <w:rsid w:val="0021550A"/>
    <w:rsid w:val="002162DB"/>
    <w:rsid w:val="00220766"/>
    <w:rsid w:val="0022086C"/>
    <w:rsid w:val="00223136"/>
    <w:rsid w:val="002338B8"/>
    <w:rsid w:val="00234172"/>
    <w:rsid w:val="00235352"/>
    <w:rsid w:val="00236A43"/>
    <w:rsid w:val="002409D5"/>
    <w:rsid w:val="00244FEF"/>
    <w:rsid w:val="00245C59"/>
    <w:rsid w:val="002529E7"/>
    <w:rsid w:val="00254261"/>
    <w:rsid w:val="00255ED1"/>
    <w:rsid w:val="00256C38"/>
    <w:rsid w:val="00263121"/>
    <w:rsid w:val="00271C3A"/>
    <w:rsid w:val="00272245"/>
    <w:rsid w:val="00273D2C"/>
    <w:rsid w:val="00277903"/>
    <w:rsid w:val="00277E6A"/>
    <w:rsid w:val="00286AB4"/>
    <w:rsid w:val="00286D80"/>
    <w:rsid w:val="00286E48"/>
    <w:rsid w:val="002A0A0D"/>
    <w:rsid w:val="002A1330"/>
    <w:rsid w:val="002B0052"/>
    <w:rsid w:val="002B1454"/>
    <w:rsid w:val="002B2229"/>
    <w:rsid w:val="002B3DCA"/>
    <w:rsid w:val="002B5153"/>
    <w:rsid w:val="002B586F"/>
    <w:rsid w:val="002B6B62"/>
    <w:rsid w:val="002C10A6"/>
    <w:rsid w:val="002C13C9"/>
    <w:rsid w:val="002D21E9"/>
    <w:rsid w:val="002D2949"/>
    <w:rsid w:val="002D2AB7"/>
    <w:rsid w:val="002D4A04"/>
    <w:rsid w:val="002D6C5B"/>
    <w:rsid w:val="002D7A5F"/>
    <w:rsid w:val="002E0B54"/>
    <w:rsid w:val="002E0D34"/>
    <w:rsid w:val="002E4A47"/>
    <w:rsid w:val="002E6813"/>
    <w:rsid w:val="002F0D58"/>
    <w:rsid w:val="002F4E54"/>
    <w:rsid w:val="0030527A"/>
    <w:rsid w:val="00307401"/>
    <w:rsid w:val="00307C8D"/>
    <w:rsid w:val="0031401B"/>
    <w:rsid w:val="00314FBF"/>
    <w:rsid w:val="00320E3B"/>
    <w:rsid w:val="00324A59"/>
    <w:rsid w:val="00325E95"/>
    <w:rsid w:val="00337B04"/>
    <w:rsid w:val="00341991"/>
    <w:rsid w:val="00341ADA"/>
    <w:rsid w:val="00351D78"/>
    <w:rsid w:val="003529C0"/>
    <w:rsid w:val="00355F2D"/>
    <w:rsid w:val="00364DAD"/>
    <w:rsid w:val="0036713F"/>
    <w:rsid w:val="0037379E"/>
    <w:rsid w:val="0037399D"/>
    <w:rsid w:val="00374930"/>
    <w:rsid w:val="00381920"/>
    <w:rsid w:val="003831C4"/>
    <w:rsid w:val="00385FA6"/>
    <w:rsid w:val="0038728A"/>
    <w:rsid w:val="003934AB"/>
    <w:rsid w:val="00394B16"/>
    <w:rsid w:val="003A2372"/>
    <w:rsid w:val="003A65BF"/>
    <w:rsid w:val="003B0273"/>
    <w:rsid w:val="003B27E2"/>
    <w:rsid w:val="003B40A8"/>
    <w:rsid w:val="003B544B"/>
    <w:rsid w:val="003C35D1"/>
    <w:rsid w:val="003C41FE"/>
    <w:rsid w:val="003D1F2B"/>
    <w:rsid w:val="003D392D"/>
    <w:rsid w:val="003E031E"/>
    <w:rsid w:val="003E1111"/>
    <w:rsid w:val="003E1ABC"/>
    <w:rsid w:val="003E20B1"/>
    <w:rsid w:val="003E42C7"/>
    <w:rsid w:val="003E6D35"/>
    <w:rsid w:val="003E7A27"/>
    <w:rsid w:val="004001B2"/>
    <w:rsid w:val="004022B5"/>
    <w:rsid w:val="0040587A"/>
    <w:rsid w:val="004155CF"/>
    <w:rsid w:val="00416977"/>
    <w:rsid w:val="00421FED"/>
    <w:rsid w:val="00424028"/>
    <w:rsid w:val="0042410B"/>
    <w:rsid w:val="00425555"/>
    <w:rsid w:val="004368A3"/>
    <w:rsid w:val="00437A1A"/>
    <w:rsid w:val="00440F21"/>
    <w:rsid w:val="004449A7"/>
    <w:rsid w:val="00445F28"/>
    <w:rsid w:val="00446074"/>
    <w:rsid w:val="00450D17"/>
    <w:rsid w:val="004533DB"/>
    <w:rsid w:val="00456C5D"/>
    <w:rsid w:val="00460C77"/>
    <w:rsid w:val="0046543C"/>
    <w:rsid w:val="004669B6"/>
    <w:rsid w:val="00470E7F"/>
    <w:rsid w:val="00477110"/>
    <w:rsid w:val="004774C5"/>
    <w:rsid w:val="0048274B"/>
    <w:rsid w:val="00487086"/>
    <w:rsid w:val="00487476"/>
    <w:rsid w:val="00492536"/>
    <w:rsid w:val="00493226"/>
    <w:rsid w:val="004961CD"/>
    <w:rsid w:val="00497840"/>
    <w:rsid w:val="004A0CE4"/>
    <w:rsid w:val="004A2D74"/>
    <w:rsid w:val="004B0EEC"/>
    <w:rsid w:val="004B1C37"/>
    <w:rsid w:val="004B7A10"/>
    <w:rsid w:val="004C065B"/>
    <w:rsid w:val="004C0AE6"/>
    <w:rsid w:val="004C1586"/>
    <w:rsid w:val="004C2712"/>
    <w:rsid w:val="004C41B3"/>
    <w:rsid w:val="004C4257"/>
    <w:rsid w:val="004C74C9"/>
    <w:rsid w:val="004C757E"/>
    <w:rsid w:val="004D64F4"/>
    <w:rsid w:val="004D7C86"/>
    <w:rsid w:val="004E415B"/>
    <w:rsid w:val="004E5C22"/>
    <w:rsid w:val="004F445B"/>
    <w:rsid w:val="004F7341"/>
    <w:rsid w:val="005001AD"/>
    <w:rsid w:val="0050288E"/>
    <w:rsid w:val="0050619A"/>
    <w:rsid w:val="00510D4D"/>
    <w:rsid w:val="00514566"/>
    <w:rsid w:val="00523BD3"/>
    <w:rsid w:val="00524321"/>
    <w:rsid w:val="005326E0"/>
    <w:rsid w:val="00534129"/>
    <w:rsid w:val="005346B6"/>
    <w:rsid w:val="0053489A"/>
    <w:rsid w:val="00534995"/>
    <w:rsid w:val="0053556F"/>
    <w:rsid w:val="0054219C"/>
    <w:rsid w:val="005421F6"/>
    <w:rsid w:val="00543598"/>
    <w:rsid w:val="00544305"/>
    <w:rsid w:val="00545D6D"/>
    <w:rsid w:val="0054603A"/>
    <w:rsid w:val="0055247E"/>
    <w:rsid w:val="0056155A"/>
    <w:rsid w:val="00562687"/>
    <w:rsid w:val="00565074"/>
    <w:rsid w:val="00567B8B"/>
    <w:rsid w:val="005711E4"/>
    <w:rsid w:val="00573B37"/>
    <w:rsid w:val="005751B6"/>
    <w:rsid w:val="005821ED"/>
    <w:rsid w:val="00582F1B"/>
    <w:rsid w:val="00591F4D"/>
    <w:rsid w:val="0059588D"/>
    <w:rsid w:val="005978BA"/>
    <w:rsid w:val="005979C2"/>
    <w:rsid w:val="005A1E0E"/>
    <w:rsid w:val="005B0FF4"/>
    <w:rsid w:val="005B1A8A"/>
    <w:rsid w:val="005B1BF2"/>
    <w:rsid w:val="005B2C4E"/>
    <w:rsid w:val="005B3CBF"/>
    <w:rsid w:val="005B7536"/>
    <w:rsid w:val="005C1A5C"/>
    <w:rsid w:val="005C1C59"/>
    <w:rsid w:val="005C2ECF"/>
    <w:rsid w:val="005C42EB"/>
    <w:rsid w:val="005C5B74"/>
    <w:rsid w:val="005D7961"/>
    <w:rsid w:val="005E12A2"/>
    <w:rsid w:val="005E2BF1"/>
    <w:rsid w:val="005E2E64"/>
    <w:rsid w:val="005E667F"/>
    <w:rsid w:val="005F008A"/>
    <w:rsid w:val="005F3CA9"/>
    <w:rsid w:val="005F5ECA"/>
    <w:rsid w:val="006005BF"/>
    <w:rsid w:val="00600981"/>
    <w:rsid w:val="006015B5"/>
    <w:rsid w:val="006023E9"/>
    <w:rsid w:val="00602F9E"/>
    <w:rsid w:val="00604EDA"/>
    <w:rsid w:val="00605BC9"/>
    <w:rsid w:val="00607074"/>
    <w:rsid w:val="00607975"/>
    <w:rsid w:val="00613937"/>
    <w:rsid w:val="00613B4E"/>
    <w:rsid w:val="00621140"/>
    <w:rsid w:val="00623DED"/>
    <w:rsid w:val="006260DB"/>
    <w:rsid w:val="00630EAC"/>
    <w:rsid w:val="00631CC1"/>
    <w:rsid w:val="0063287F"/>
    <w:rsid w:val="006400F6"/>
    <w:rsid w:val="00640FF8"/>
    <w:rsid w:val="006410FA"/>
    <w:rsid w:val="00641212"/>
    <w:rsid w:val="00641FA1"/>
    <w:rsid w:val="00647CCB"/>
    <w:rsid w:val="00650E47"/>
    <w:rsid w:val="0065128A"/>
    <w:rsid w:val="006518AE"/>
    <w:rsid w:val="00655603"/>
    <w:rsid w:val="006567E4"/>
    <w:rsid w:val="00657D98"/>
    <w:rsid w:val="00667104"/>
    <w:rsid w:val="00667B53"/>
    <w:rsid w:val="00673E27"/>
    <w:rsid w:val="00685375"/>
    <w:rsid w:val="006873FD"/>
    <w:rsid w:val="0069375A"/>
    <w:rsid w:val="0069398C"/>
    <w:rsid w:val="00696704"/>
    <w:rsid w:val="00697647"/>
    <w:rsid w:val="006A1C25"/>
    <w:rsid w:val="006A2038"/>
    <w:rsid w:val="006A41D4"/>
    <w:rsid w:val="006A7215"/>
    <w:rsid w:val="006B49A2"/>
    <w:rsid w:val="006B7DD5"/>
    <w:rsid w:val="006C05ED"/>
    <w:rsid w:val="006C463C"/>
    <w:rsid w:val="006C4847"/>
    <w:rsid w:val="006C60B9"/>
    <w:rsid w:val="006D4893"/>
    <w:rsid w:val="006D5EFE"/>
    <w:rsid w:val="006D7CA5"/>
    <w:rsid w:val="006E4EC6"/>
    <w:rsid w:val="006E4FF3"/>
    <w:rsid w:val="006F2A86"/>
    <w:rsid w:val="00700C78"/>
    <w:rsid w:val="00702E74"/>
    <w:rsid w:val="00707EA4"/>
    <w:rsid w:val="00711BF9"/>
    <w:rsid w:val="00717FFD"/>
    <w:rsid w:val="007260C9"/>
    <w:rsid w:val="00733F80"/>
    <w:rsid w:val="007341F9"/>
    <w:rsid w:val="00747ADF"/>
    <w:rsid w:val="00751527"/>
    <w:rsid w:val="00753420"/>
    <w:rsid w:val="007575BD"/>
    <w:rsid w:val="00757939"/>
    <w:rsid w:val="00760574"/>
    <w:rsid w:val="00765DA1"/>
    <w:rsid w:val="007727BD"/>
    <w:rsid w:val="00773F03"/>
    <w:rsid w:val="00781269"/>
    <w:rsid w:val="00784DA0"/>
    <w:rsid w:val="007855BF"/>
    <w:rsid w:val="00785D4A"/>
    <w:rsid w:val="007920E8"/>
    <w:rsid w:val="00794A43"/>
    <w:rsid w:val="0079507C"/>
    <w:rsid w:val="0079704B"/>
    <w:rsid w:val="007A2F31"/>
    <w:rsid w:val="007B036F"/>
    <w:rsid w:val="007B151D"/>
    <w:rsid w:val="007B17F7"/>
    <w:rsid w:val="007B42CC"/>
    <w:rsid w:val="007B4610"/>
    <w:rsid w:val="007B5770"/>
    <w:rsid w:val="007C1EA6"/>
    <w:rsid w:val="007C1FB9"/>
    <w:rsid w:val="007C7417"/>
    <w:rsid w:val="007D1405"/>
    <w:rsid w:val="007D577F"/>
    <w:rsid w:val="007D7E82"/>
    <w:rsid w:val="007E1BED"/>
    <w:rsid w:val="007E2DF8"/>
    <w:rsid w:val="007F0EDA"/>
    <w:rsid w:val="007F4513"/>
    <w:rsid w:val="007F4940"/>
    <w:rsid w:val="007F4A91"/>
    <w:rsid w:val="007F4EC2"/>
    <w:rsid w:val="007F7EFC"/>
    <w:rsid w:val="00800CCB"/>
    <w:rsid w:val="00801BBD"/>
    <w:rsid w:val="00813813"/>
    <w:rsid w:val="00820B22"/>
    <w:rsid w:val="00822E16"/>
    <w:rsid w:val="00823585"/>
    <w:rsid w:val="0082466E"/>
    <w:rsid w:val="00826C9F"/>
    <w:rsid w:val="0083037A"/>
    <w:rsid w:val="00830953"/>
    <w:rsid w:val="008358DE"/>
    <w:rsid w:val="008370CD"/>
    <w:rsid w:val="0084109E"/>
    <w:rsid w:val="00841B4E"/>
    <w:rsid w:val="00841F90"/>
    <w:rsid w:val="0084240D"/>
    <w:rsid w:val="008473AA"/>
    <w:rsid w:val="008538A0"/>
    <w:rsid w:val="008600CE"/>
    <w:rsid w:val="00860DDB"/>
    <w:rsid w:val="0086282C"/>
    <w:rsid w:val="0086360B"/>
    <w:rsid w:val="00864C2D"/>
    <w:rsid w:val="008653F2"/>
    <w:rsid w:val="00875856"/>
    <w:rsid w:val="0089044C"/>
    <w:rsid w:val="00893925"/>
    <w:rsid w:val="00895C2D"/>
    <w:rsid w:val="00896F13"/>
    <w:rsid w:val="008A413C"/>
    <w:rsid w:val="008A41B1"/>
    <w:rsid w:val="008B658D"/>
    <w:rsid w:val="008B70BA"/>
    <w:rsid w:val="008B7348"/>
    <w:rsid w:val="008B7C41"/>
    <w:rsid w:val="008C0AD8"/>
    <w:rsid w:val="008C4E6E"/>
    <w:rsid w:val="008C5DF8"/>
    <w:rsid w:val="008D1222"/>
    <w:rsid w:val="008D5C7D"/>
    <w:rsid w:val="008E189E"/>
    <w:rsid w:val="008E2CD2"/>
    <w:rsid w:val="008F213E"/>
    <w:rsid w:val="008F2648"/>
    <w:rsid w:val="008F36D2"/>
    <w:rsid w:val="008F4D78"/>
    <w:rsid w:val="008F6D61"/>
    <w:rsid w:val="009013D3"/>
    <w:rsid w:val="00901C4D"/>
    <w:rsid w:val="009043D6"/>
    <w:rsid w:val="00912199"/>
    <w:rsid w:val="00914CB4"/>
    <w:rsid w:val="00921514"/>
    <w:rsid w:val="0092509C"/>
    <w:rsid w:val="00927B0A"/>
    <w:rsid w:val="00931E4F"/>
    <w:rsid w:val="0093755F"/>
    <w:rsid w:val="00941A46"/>
    <w:rsid w:val="00943976"/>
    <w:rsid w:val="00943E26"/>
    <w:rsid w:val="00951A03"/>
    <w:rsid w:val="009521ED"/>
    <w:rsid w:val="00954185"/>
    <w:rsid w:val="009562FA"/>
    <w:rsid w:val="00963A96"/>
    <w:rsid w:val="009663B9"/>
    <w:rsid w:val="00967C7F"/>
    <w:rsid w:val="00972666"/>
    <w:rsid w:val="009736B1"/>
    <w:rsid w:val="00973BCC"/>
    <w:rsid w:val="00982522"/>
    <w:rsid w:val="00995C96"/>
    <w:rsid w:val="00997176"/>
    <w:rsid w:val="009A1D90"/>
    <w:rsid w:val="009A1E66"/>
    <w:rsid w:val="009A5A43"/>
    <w:rsid w:val="009A5DE9"/>
    <w:rsid w:val="009B0429"/>
    <w:rsid w:val="009B0A6B"/>
    <w:rsid w:val="009B0AEB"/>
    <w:rsid w:val="009B0B10"/>
    <w:rsid w:val="009B1929"/>
    <w:rsid w:val="009B20FD"/>
    <w:rsid w:val="009B61C1"/>
    <w:rsid w:val="009B690E"/>
    <w:rsid w:val="009C5505"/>
    <w:rsid w:val="009C6DE8"/>
    <w:rsid w:val="009D005B"/>
    <w:rsid w:val="009D47F3"/>
    <w:rsid w:val="009D726C"/>
    <w:rsid w:val="009D7E2B"/>
    <w:rsid w:val="009E0597"/>
    <w:rsid w:val="009E0B06"/>
    <w:rsid w:val="009E2735"/>
    <w:rsid w:val="009F037B"/>
    <w:rsid w:val="009F13C7"/>
    <w:rsid w:val="009F2ED2"/>
    <w:rsid w:val="009F552C"/>
    <w:rsid w:val="009F6DFA"/>
    <w:rsid w:val="00A05221"/>
    <w:rsid w:val="00A13B02"/>
    <w:rsid w:val="00A14C59"/>
    <w:rsid w:val="00A177BB"/>
    <w:rsid w:val="00A22C18"/>
    <w:rsid w:val="00A27041"/>
    <w:rsid w:val="00A31AB5"/>
    <w:rsid w:val="00A36AD1"/>
    <w:rsid w:val="00A46CF0"/>
    <w:rsid w:val="00A47100"/>
    <w:rsid w:val="00A5190A"/>
    <w:rsid w:val="00A54B54"/>
    <w:rsid w:val="00A64CD1"/>
    <w:rsid w:val="00A66659"/>
    <w:rsid w:val="00A73ECD"/>
    <w:rsid w:val="00A74C6B"/>
    <w:rsid w:val="00A7673B"/>
    <w:rsid w:val="00A76D11"/>
    <w:rsid w:val="00A770B6"/>
    <w:rsid w:val="00A8545E"/>
    <w:rsid w:val="00A86200"/>
    <w:rsid w:val="00A9228E"/>
    <w:rsid w:val="00A931DA"/>
    <w:rsid w:val="00A93A91"/>
    <w:rsid w:val="00A94D3B"/>
    <w:rsid w:val="00AA004A"/>
    <w:rsid w:val="00AA1463"/>
    <w:rsid w:val="00AA666A"/>
    <w:rsid w:val="00AB1179"/>
    <w:rsid w:val="00AC4F04"/>
    <w:rsid w:val="00AC6D2C"/>
    <w:rsid w:val="00AE759B"/>
    <w:rsid w:val="00AF0B78"/>
    <w:rsid w:val="00AF1AF0"/>
    <w:rsid w:val="00AF2503"/>
    <w:rsid w:val="00AF79C3"/>
    <w:rsid w:val="00AF7D8A"/>
    <w:rsid w:val="00B034A7"/>
    <w:rsid w:val="00B04BA7"/>
    <w:rsid w:val="00B06485"/>
    <w:rsid w:val="00B14872"/>
    <w:rsid w:val="00B23168"/>
    <w:rsid w:val="00B30070"/>
    <w:rsid w:val="00B31187"/>
    <w:rsid w:val="00B33B99"/>
    <w:rsid w:val="00B360B3"/>
    <w:rsid w:val="00B40DF3"/>
    <w:rsid w:val="00B40FB2"/>
    <w:rsid w:val="00B534A3"/>
    <w:rsid w:val="00B54A64"/>
    <w:rsid w:val="00B55EEC"/>
    <w:rsid w:val="00B55F77"/>
    <w:rsid w:val="00B60DB8"/>
    <w:rsid w:val="00B630C5"/>
    <w:rsid w:val="00B64453"/>
    <w:rsid w:val="00B76DA7"/>
    <w:rsid w:val="00B82D2E"/>
    <w:rsid w:val="00B836FD"/>
    <w:rsid w:val="00B87B27"/>
    <w:rsid w:val="00B9369D"/>
    <w:rsid w:val="00B94CB1"/>
    <w:rsid w:val="00BA06FE"/>
    <w:rsid w:val="00BA2028"/>
    <w:rsid w:val="00BA353E"/>
    <w:rsid w:val="00BA4019"/>
    <w:rsid w:val="00BA46E6"/>
    <w:rsid w:val="00BB279C"/>
    <w:rsid w:val="00BB5E19"/>
    <w:rsid w:val="00BB6075"/>
    <w:rsid w:val="00BC3E2C"/>
    <w:rsid w:val="00BD1771"/>
    <w:rsid w:val="00BE395E"/>
    <w:rsid w:val="00BE76A1"/>
    <w:rsid w:val="00BE77E2"/>
    <w:rsid w:val="00BF0D3D"/>
    <w:rsid w:val="00BF1A99"/>
    <w:rsid w:val="00BF5C04"/>
    <w:rsid w:val="00C02F17"/>
    <w:rsid w:val="00C03B2F"/>
    <w:rsid w:val="00C070B0"/>
    <w:rsid w:val="00C07511"/>
    <w:rsid w:val="00C10A1F"/>
    <w:rsid w:val="00C205A8"/>
    <w:rsid w:val="00C230E5"/>
    <w:rsid w:val="00C32697"/>
    <w:rsid w:val="00C34BCE"/>
    <w:rsid w:val="00C360BB"/>
    <w:rsid w:val="00C4565D"/>
    <w:rsid w:val="00C50259"/>
    <w:rsid w:val="00C50F37"/>
    <w:rsid w:val="00C51C76"/>
    <w:rsid w:val="00C535EA"/>
    <w:rsid w:val="00C57C9F"/>
    <w:rsid w:val="00C6055E"/>
    <w:rsid w:val="00C64D0F"/>
    <w:rsid w:val="00C654E1"/>
    <w:rsid w:val="00C65881"/>
    <w:rsid w:val="00C66862"/>
    <w:rsid w:val="00C71C2D"/>
    <w:rsid w:val="00C71FB6"/>
    <w:rsid w:val="00C76C2D"/>
    <w:rsid w:val="00C811E0"/>
    <w:rsid w:val="00C8310E"/>
    <w:rsid w:val="00C8445F"/>
    <w:rsid w:val="00C864CC"/>
    <w:rsid w:val="00C95333"/>
    <w:rsid w:val="00C9550B"/>
    <w:rsid w:val="00C96287"/>
    <w:rsid w:val="00C972BE"/>
    <w:rsid w:val="00CA207A"/>
    <w:rsid w:val="00CA42A3"/>
    <w:rsid w:val="00CA61E4"/>
    <w:rsid w:val="00CA7DC7"/>
    <w:rsid w:val="00CB0A45"/>
    <w:rsid w:val="00CB330B"/>
    <w:rsid w:val="00CB3EA7"/>
    <w:rsid w:val="00CC035F"/>
    <w:rsid w:val="00CC0AC1"/>
    <w:rsid w:val="00CC4742"/>
    <w:rsid w:val="00CC7085"/>
    <w:rsid w:val="00CC7FA1"/>
    <w:rsid w:val="00CD053E"/>
    <w:rsid w:val="00CD5A31"/>
    <w:rsid w:val="00CE050B"/>
    <w:rsid w:val="00CE5AB9"/>
    <w:rsid w:val="00CE6BE3"/>
    <w:rsid w:val="00CF43B5"/>
    <w:rsid w:val="00CF556D"/>
    <w:rsid w:val="00CF63B4"/>
    <w:rsid w:val="00CF680E"/>
    <w:rsid w:val="00D0012D"/>
    <w:rsid w:val="00D001A2"/>
    <w:rsid w:val="00D02A56"/>
    <w:rsid w:val="00D1047E"/>
    <w:rsid w:val="00D10A8C"/>
    <w:rsid w:val="00D10F31"/>
    <w:rsid w:val="00D14550"/>
    <w:rsid w:val="00D1630E"/>
    <w:rsid w:val="00D17983"/>
    <w:rsid w:val="00D207A2"/>
    <w:rsid w:val="00D239FC"/>
    <w:rsid w:val="00D254E3"/>
    <w:rsid w:val="00D2686C"/>
    <w:rsid w:val="00D27421"/>
    <w:rsid w:val="00D30DE8"/>
    <w:rsid w:val="00D342B4"/>
    <w:rsid w:val="00D345EF"/>
    <w:rsid w:val="00D401D9"/>
    <w:rsid w:val="00D4122B"/>
    <w:rsid w:val="00D43ECF"/>
    <w:rsid w:val="00D450BE"/>
    <w:rsid w:val="00D45CAF"/>
    <w:rsid w:val="00D5012D"/>
    <w:rsid w:val="00D50482"/>
    <w:rsid w:val="00D55B52"/>
    <w:rsid w:val="00D56CD9"/>
    <w:rsid w:val="00D640E8"/>
    <w:rsid w:val="00D65880"/>
    <w:rsid w:val="00D72377"/>
    <w:rsid w:val="00D72EFA"/>
    <w:rsid w:val="00D766D2"/>
    <w:rsid w:val="00D9194C"/>
    <w:rsid w:val="00D91C1E"/>
    <w:rsid w:val="00D97409"/>
    <w:rsid w:val="00DA13AA"/>
    <w:rsid w:val="00DA3D9A"/>
    <w:rsid w:val="00DA4F3F"/>
    <w:rsid w:val="00DA74C0"/>
    <w:rsid w:val="00DB12C4"/>
    <w:rsid w:val="00DB1D03"/>
    <w:rsid w:val="00DB32B1"/>
    <w:rsid w:val="00DB6037"/>
    <w:rsid w:val="00DB736D"/>
    <w:rsid w:val="00DB7C4C"/>
    <w:rsid w:val="00DC129E"/>
    <w:rsid w:val="00DC2182"/>
    <w:rsid w:val="00DC3488"/>
    <w:rsid w:val="00DC4C44"/>
    <w:rsid w:val="00DD14C4"/>
    <w:rsid w:val="00DD18FE"/>
    <w:rsid w:val="00DE5B16"/>
    <w:rsid w:val="00DE62B3"/>
    <w:rsid w:val="00DE7917"/>
    <w:rsid w:val="00DF0287"/>
    <w:rsid w:val="00DF0C14"/>
    <w:rsid w:val="00DF2E3E"/>
    <w:rsid w:val="00DF41B1"/>
    <w:rsid w:val="00DF5A8D"/>
    <w:rsid w:val="00DF7F1E"/>
    <w:rsid w:val="00E023E5"/>
    <w:rsid w:val="00E05C0C"/>
    <w:rsid w:val="00E071B7"/>
    <w:rsid w:val="00E26674"/>
    <w:rsid w:val="00E27C39"/>
    <w:rsid w:val="00E33E9F"/>
    <w:rsid w:val="00E34100"/>
    <w:rsid w:val="00E4145A"/>
    <w:rsid w:val="00E43C14"/>
    <w:rsid w:val="00E46322"/>
    <w:rsid w:val="00E5130D"/>
    <w:rsid w:val="00E54568"/>
    <w:rsid w:val="00E56773"/>
    <w:rsid w:val="00E578A6"/>
    <w:rsid w:val="00E64215"/>
    <w:rsid w:val="00E66F16"/>
    <w:rsid w:val="00E7525A"/>
    <w:rsid w:val="00E80121"/>
    <w:rsid w:val="00E82765"/>
    <w:rsid w:val="00E84D0F"/>
    <w:rsid w:val="00E85BCE"/>
    <w:rsid w:val="00E87C18"/>
    <w:rsid w:val="00E87FB3"/>
    <w:rsid w:val="00E90E43"/>
    <w:rsid w:val="00E91E7A"/>
    <w:rsid w:val="00E965EA"/>
    <w:rsid w:val="00E96821"/>
    <w:rsid w:val="00E97A1E"/>
    <w:rsid w:val="00EA1408"/>
    <w:rsid w:val="00EA1409"/>
    <w:rsid w:val="00EA77CA"/>
    <w:rsid w:val="00EB355D"/>
    <w:rsid w:val="00EB63C9"/>
    <w:rsid w:val="00EB6B40"/>
    <w:rsid w:val="00EC2A2E"/>
    <w:rsid w:val="00EC63D7"/>
    <w:rsid w:val="00ED0532"/>
    <w:rsid w:val="00ED23B8"/>
    <w:rsid w:val="00ED270C"/>
    <w:rsid w:val="00ED634F"/>
    <w:rsid w:val="00EE0324"/>
    <w:rsid w:val="00EE03B7"/>
    <w:rsid w:val="00EE0AC9"/>
    <w:rsid w:val="00EE10BB"/>
    <w:rsid w:val="00EE2822"/>
    <w:rsid w:val="00EE6FA5"/>
    <w:rsid w:val="00EF24F9"/>
    <w:rsid w:val="00EF7702"/>
    <w:rsid w:val="00F125BF"/>
    <w:rsid w:val="00F16783"/>
    <w:rsid w:val="00F17B84"/>
    <w:rsid w:val="00F23AF1"/>
    <w:rsid w:val="00F26572"/>
    <w:rsid w:val="00F314EE"/>
    <w:rsid w:val="00F3430E"/>
    <w:rsid w:val="00F37DD1"/>
    <w:rsid w:val="00F40002"/>
    <w:rsid w:val="00F44EC9"/>
    <w:rsid w:val="00F46948"/>
    <w:rsid w:val="00F55403"/>
    <w:rsid w:val="00F562DD"/>
    <w:rsid w:val="00F566C1"/>
    <w:rsid w:val="00F608D0"/>
    <w:rsid w:val="00F64620"/>
    <w:rsid w:val="00F647B4"/>
    <w:rsid w:val="00F70CBE"/>
    <w:rsid w:val="00F729B6"/>
    <w:rsid w:val="00F72D02"/>
    <w:rsid w:val="00F810D9"/>
    <w:rsid w:val="00F81503"/>
    <w:rsid w:val="00F820A4"/>
    <w:rsid w:val="00F85351"/>
    <w:rsid w:val="00F86BB9"/>
    <w:rsid w:val="00F86C5B"/>
    <w:rsid w:val="00F92978"/>
    <w:rsid w:val="00F9766E"/>
    <w:rsid w:val="00FA3E5E"/>
    <w:rsid w:val="00FA436E"/>
    <w:rsid w:val="00FA70FF"/>
    <w:rsid w:val="00FB3A49"/>
    <w:rsid w:val="00FB4859"/>
    <w:rsid w:val="00FC009D"/>
    <w:rsid w:val="00FC0572"/>
    <w:rsid w:val="00FC6C1B"/>
    <w:rsid w:val="00FD34C2"/>
    <w:rsid w:val="00FD3AE3"/>
    <w:rsid w:val="00FD7905"/>
    <w:rsid w:val="00FE5FE9"/>
    <w:rsid w:val="00FF1A20"/>
    <w:rsid w:val="00FF4696"/>
    <w:rsid w:val="00FF4D37"/>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E6D262"/>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2697"/>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qFormat/>
    <w:rsid w:val="00696704"/>
    <w:pPr>
      <w:spacing w:before="200"/>
      <w:outlineLvl w:val="1"/>
    </w:pPr>
    <w:rPr>
      <w:sz w:val="24"/>
    </w:rPr>
  </w:style>
  <w:style w:type="paragraph" w:styleId="Heading3">
    <w:name w:val="heading 3"/>
    <w:aliases w:val="ECC Heading 3"/>
    <w:basedOn w:val="Heading1"/>
    <w:next w:val="Normal"/>
    <w:link w:val="Heading3Char"/>
    <w:qFormat/>
    <w:rsid w:val="00696704"/>
    <w:pPr>
      <w:tabs>
        <w:tab w:val="clear" w:pos="1134"/>
      </w:tabs>
      <w:spacing w:before="200"/>
      <w:outlineLvl w:val="2"/>
    </w:pPr>
    <w:rPr>
      <w:sz w:val="24"/>
    </w:rPr>
  </w:style>
  <w:style w:type="paragraph" w:styleId="Heading4">
    <w:name w:val="heading 4"/>
    <w:basedOn w:val="Heading3"/>
    <w:next w:val="Normal"/>
    <w:link w:val="Heading4Char"/>
    <w:qFormat/>
    <w:rsid w:val="00696704"/>
    <w:pPr>
      <w:outlineLvl w:val="3"/>
    </w:pPr>
  </w:style>
  <w:style w:type="paragraph" w:styleId="Heading5">
    <w:name w:val="heading 5"/>
    <w:basedOn w:val="Heading4"/>
    <w:next w:val="Normal"/>
    <w:link w:val="Heading5Char"/>
    <w:qFormat/>
    <w:rsid w:val="00696704"/>
    <w:pPr>
      <w:outlineLvl w:val="4"/>
    </w:pPr>
  </w:style>
  <w:style w:type="paragraph" w:styleId="Heading6">
    <w:name w:val="heading 6"/>
    <w:basedOn w:val="Heading4"/>
    <w:next w:val="Normal"/>
    <w:link w:val="Heading6Char"/>
    <w:qFormat/>
    <w:rsid w:val="00696704"/>
    <w:pPr>
      <w:outlineLvl w:val="5"/>
    </w:pPr>
  </w:style>
  <w:style w:type="paragraph" w:styleId="Heading7">
    <w:name w:val="heading 7"/>
    <w:basedOn w:val="Heading6"/>
    <w:next w:val="Normal"/>
    <w:link w:val="Heading7Char"/>
    <w:qFormat/>
    <w:rsid w:val="00696704"/>
    <w:pPr>
      <w:outlineLvl w:val="6"/>
    </w:pPr>
  </w:style>
  <w:style w:type="paragraph" w:styleId="Heading8">
    <w:name w:val="heading 8"/>
    <w:basedOn w:val="Heading6"/>
    <w:next w:val="Normal"/>
    <w:link w:val="Heading8Char"/>
    <w:qFormat/>
    <w:rsid w:val="00696704"/>
    <w:pPr>
      <w:outlineLvl w:val="7"/>
    </w:pPr>
  </w:style>
  <w:style w:type="paragraph" w:styleId="Heading9">
    <w:name w:val="heading 9"/>
    <w:basedOn w:val="Heading6"/>
    <w:next w:val="Normal"/>
    <w:link w:val="Heading9Char"/>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rsid w:val="00696704"/>
    <w:pPr>
      <w:spacing w:before="360"/>
    </w:pPr>
  </w:style>
  <w:style w:type="paragraph" w:customStyle="1" w:styleId="Artheading">
    <w:name w:val="Art_heading"/>
    <w:basedOn w:val="Normal"/>
    <w:next w:val="Normal"/>
    <w:rsid w:val="00696704"/>
    <w:pPr>
      <w:spacing w:before="480"/>
      <w:jc w:val="center"/>
    </w:pPr>
    <w:rPr>
      <w:rFonts w:ascii="Times New Roman Bold" w:hAnsi="Times New Roman Bold"/>
      <w:b/>
      <w:sz w:val="28"/>
    </w:rPr>
  </w:style>
  <w:style w:type="paragraph" w:customStyle="1" w:styleId="ArtNo">
    <w:name w:val="Art_No"/>
    <w:basedOn w:val="Normal"/>
    <w:next w:val="Arttitle"/>
    <w:rsid w:val="00696704"/>
    <w:pPr>
      <w:keepNext/>
      <w:keepLines/>
      <w:spacing w:before="480"/>
      <w:jc w:val="center"/>
    </w:pPr>
    <w:rPr>
      <w:caps/>
      <w:sz w:val="28"/>
    </w:rPr>
  </w:style>
  <w:style w:type="paragraph" w:customStyle="1" w:styleId="Arttitle">
    <w:name w:val="Art_title"/>
    <w:basedOn w:val="Normal"/>
    <w:next w:val="Normal"/>
    <w:rsid w:val="00696704"/>
    <w:pPr>
      <w:keepNext/>
      <w:keepLines/>
      <w:spacing w:before="240"/>
      <w:jc w:val="center"/>
    </w:pPr>
    <w:rPr>
      <w:b/>
      <w:sz w:val="28"/>
    </w:rPr>
  </w:style>
  <w:style w:type="paragraph" w:customStyle="1" w:styleId="ASN1">
    <w:name w:val="ASN.1"/>
    <w:basedOn w:val="Normal"/>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rsid w:val="00696704"/>
    <w:rPr>
      <w:rFonts w:ascii="Times New Roman Bold" w:hAnsi="Times New Roman Bold"/>
      <w:b/>
    </w:rPr>
  </w:style>
  <w:style w:type="paragraph" w:customStyle="1" w:styleId="Chaptitle">
    <w:name w:val="Chap_title"/>
    <w:basedOn w:val="Arttitle"/>
    <w:next w:val="Normal"/>
    <w:rsid w:val="00696704"/>
  </w:style>
  <w:style w:type="character" w:styleId="EndnoteReference">
    <w:name w:val="endnote reference"/>
    <w:rsid w:val="00696704"/>
    <w:rPr>
      <w:rFonts w:cs="Times New Roman"/>
      <w:vertAlign w:val="superscript"/>
    </w:rPr>
  </w:style>
  <w:style w:type="paragraph" w:customStyle="1" w:styleId="enumlev1">
    <w:name w:val="enumlev1"/>
    <w:basedOn w:val="Normal"/>
    <w:link w:val="enumlev1Char"/>
    <w:qFormat/>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rsid w:val="00696704"/>
    <w:pPr>
      <w:ind w:left="2268" w:hanging="397"/>
    </w:pPr>
  </w:style>
  <w:style w:type="paragraph" w:customStyle="1" w:styleId="Equationlegend">
    <w:name w:val="Equation_legend"/>
    <w:basedOn w:val="NormalIndent"/>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696704"/>
    <w:rPr>
      <w:rFonts w:cs="Times New Roman"/>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
    <w:basedOn w:val="Normal"/>
    <w:link w:val="FootnoteTextChar"/>
    <w:qFormat/>
    <w:rsid w:val="00696704"/>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 Char"/>
    <w:basedOn w:val="DefaultParagraphFont"/>
    <w:link w:val="FootnoteText"/>
    <w:qFormat/>
    <w:rsid w:val="00696704"/>
    <w:rPr>
      <w:sz w:val="24"/>
      <w:lang w:val="en-GB"/>
    </w:rPr>
  </w:style>
  <w:style w:type="paragraph" w:customStyle="1" w:styleId="Note">
    <w:name w:val="Note"/>
    <w:basedOn w:val="Normal"/>
    <w:link w:val="NoteChar"/>
    <w:rsid w:val="00696704"/>
    <w:pPr>
      <w:tabs>
        <w:tab w:val="left" w:pos="284"/>
      </w:tabs>
      <w:spacing w:before="80"/>
    </w:pPr>
  </w:style>
  <w:style w:type="paragraph" w:styleId="Header">
    <w:name w:val="header"/>
    <w:aliases w:val="ho"/>
    <w:basedOn w:val="Normal"/>
    <w:link w:val="HeaderChar"/>
    <w:rsid w:val="00696704"/>
    <w:pPr>
      <w:spacing w:before="0"/>
      <w:jc w:val="center"/>
    </w:pPr>
    <w:rPr>
      <w:sz w:val="18"/>
    </w:rPr>
  </w:style>
  <w:style w:type="character" w:customStyle="1" w:styleId="HeaderChar">
    <w:name w:val="Header Char"/>
    <w:aliases w:val="ho Char"/>
    <w:basedOn w:val="DefaultParagraphFont"/>
    <w:link w:val="Header"/>
    <w:rsid w:val="00696704"/>
    <w:rPr>
      <w:sz w:val="18"/>
      <w:lang w:val="en-GB"/>
    </w:rPr>
  </w:style>
  <w:style w:type="paragraph" w:styleId="Index1">
    <w:name w:val="index 1"/>
    <w:basedOn w:val="Normal"/>
    <w:next w:val="Normal"/>
    <w:rsid w:val="00696704"/>
  </w:style>
  <w:style w:type="paragraph" w:styleId="Index2">
    <w:name w:val="index 2"/>
    <w:basedOn w:val="Normal"/>
    <w:next w:val="Normal"/>
    <w:rsid w:val="00696704"/>
    <w:pPr>
      <w:ind w:left="283"/>
    </w:pPr>
  </w:style>
  <w:style w:type="paragraph" w:styleId="Index3">
    <w:name w:val="index 3"/>
    <w:basedOn w:val="Normal"/>
    <w:next w:val="Normal"/>
    <w:rsid w:val="00696704"/>
    <w:pPr>
      <w:ind w:left="566"/>
    </w:pPr>
  </w:style>
  <w:style w:type="paragraph" w:customStyle="1" w:styleId="PartNo">
    <w:name w:val="Part_No"/>
    <w:basedOn w:val="AnnexNo"/>
    <w:next w:val="Partref"/>
    <w:rsid w:val="00696704"/>
  </w:style>
  <w:style w:type="paragraph" w:customStyle="1" w:styleId="Partref">
    <w:name w:val="Part_ref"/>
    <w:basedOn w:val="Annexref"/>
    <w:next w:val="Parttitle"/>
    <w:rsid w:val="00696704"/>
  </w:style>
  <w:style w:type="paragraph" w:customStyle="1" w:styleId="Parttitle">
    <w:name w:val="Part_title"/>
    <w:basedOn w:val="Annextitle"/>
    <w:next w:val="Normalaftertitle0"/>
    <w:rsid w:val="00696704"/>
  </w:style>
  <w:style w:type="paragraph" w:customStyle="1" w:styleId="RecNo">
    <w:name w:val="Rec_No"/>
    <w:basedOn w:val="Normal"/>
    <w:next w:val="Rectitle"/>
    <w:rsid w:val="00696704"/>
    <w:pPr>
      <w:keepNext/>
      <w:keepLines/>
      <w:spacing w:before="480"/>
      <w:jc w:val="center"/>
    </w:pPr>
    <w:rPr>
      <w:caps/>
      <w:sz w:val="28"/>
    </w:rPr>
  </w:style>
  <w:style w:type="paragraph" w:customStyle="1" w:styleId="Rectitle">
    <w:name w:val="Rec_title"/>
    <w:basedOn w:val="RecNo"/>
    <w:next w:val="Recref"/>
    <w:rsid w:val="00696704"/>
    <w:pPr>
      <w:spacing w:before="240"/>
    </w:pPr>
    <w:rPr>
      <w:rFonts w:ascii="Times New Roman Bold" w:hAnsi="Times New Roman Bold"/>
      <w:b/>
      <w:caps w:val="0"/>
    </w:rPr>
  </w:style>
  <w:style w:type="paragraph" w:customStyle="1" w:styleId="Recref">
    <w:name w:val="Rec_ref"/>
    <w:basedOn w:val="Rectitle"/>
    <w:next w:val="Recdate"/>
    <w:rsid w:val="00696704"/>
    <w:pPr>
      <w:spacing w:before="120"/>
    </w:pPr>
    <w:rPr>
      <w:rFonts w:ascii="Times New Roman" w:hAnsi="Times New Roman"/>
      <w:b w:val="0"/>
      <w:sz w:val="24"/>
    </w:rPr>
  </w:style>
  <w:style w:type="paragraph" w:customStyle="1" w:styleId="Recdate">
    <w:name w:val="Rec_date"/>
    <w:basedOn w:val="Recref"/>
    <w:next w:val="Normalaftertitle0"/>
    <w:rsid w:val="00696704"/>
    <w:pPr>
      <w:jc w:val="right"/>
    </w:pPr>
    <w:rPr>
      <w:sz w:val="22"/>
    </w:rPr>
  </w:style>
  <w:style w:type="paragraph" w:customStyle="1" w:styleId="Questiondate">
    <w:name w:val="Question_date"/>
    <w:basedOn w:val="Recdate"/>
    <w:next w:val="Normalaftertitle0"/>
    <w:rsid w:val="00696704"/>
  </w:style>
  <w:style w:type="paragraph" w:customStyle="1" w:styleId="QuestionNo">
    <w:name w:val="Question_No"/>
    <w:basedOn w:val="RecNo"/>
    <w:next w:val="Questiontitle"/>
    <w:rsid w:val="00696704"/>
  </w:style>
  <w:style w:type="paragraph" w:customStyle="1" w:styleId="Questiontitle">
    <w:name w:val="Question_title"/>
    <w:basedOn w:val="Rectitle"/>
    <w:next w:val="Questionref"/>
    <w:rsid w:val="00696704"/>
  </w:style>
  <w:style w:type="paragraph" w:customStyle="1" w:styleId="Questionref">
    <w:name w:val="Question_ref"/>
    <w:basedOn w:val="Recref"/>
    <w:next w:val="Questiondate"/>
    <w:rsid w:val="00696704"/>
  </w:style>
  <w:style w:type="paragraph" w:customStyle="1" w:styleId="Reftext">
    <w:name w:val="Ref_text"/>
    <w:basedOn w:val="Normal"/>
    <w:rsid w:val="00696704"/>
    <w:pPr>
      <w:ind w:left="1134" w:hanging="1134"/>
    </w:pPr>
  </w:style>
  <w:style w:type="paragraph" w:customStyle="1" w:styleId="Reftitle">
    <w:name w:val="Ref_title"/>
    <w:basedOn w:val="Normal"/>
    <w:next w:val="Reftext"/>
    <w:rsid w:val="00696704"/>
    <w:pPr>
      <w:spacing w:before="480"/>
      <w:jc w:val="center"/>
    </w:pPr>
    <w:rPr>
      <w:caps/>
    </w:rPr>
  </w:style>
  <w:style w:type="paragraph" w:customStyle="1" w:styleId="Repdate">
    <w:name w:val="Rep_date"/>
    <w:basedOn w:val="Recdate"/>
    <w:next w:val="Normalaftertitle0"/>
    <w:rsid w:val="00696704"/>
  </w:style>
  <w:style w:type="paragraph" w:customStyle="1" w:styleId="RepNo">
    <w:name w:val="Rep_No"/>
    <w:basedOn w:val="RecNo"/>
    <w:next w:val="Reptitle"/>
    <w:rsid w:val="00696704"/>
  </w:style>
  <w:style w:type="paragraph" w:customStyle="1" w:styleId="Reptitle">
    <w:name w:val="Rep_title"/>
    <w:basedOn w:val="Rectitle"/>
    <w:next w:val="Repref"/>
    <w:rsid w:val="00696704"/>
  </w:style>
  <w:style w:type="paragraph" w:customStyle="1" w:styleId="Repref">
    <w:name w:val="Rep_ref"/>
    <w:basedOn w:val="Recref"/>
    <w:next w:val="Repdate"/>
    <w:rsid w:val="00696704"/>
  </w:style>
  <w:style w:type="paragraph" w:customStyle="1" w:styleId="Resdate">
    <w:name w:val="Res_date"/>
    <w:basedOn w:val="Recdate"/>
    <w:next w:val="Normalaftertitle0"/>
    <w:rsid w:val="00696704"/>
  </w:style>
  <w:style w:type="paragraph" w:customStyle="1" w:styleId="ResNo">
    <w:name w:val="Res_No"/>
    <w:basedOn w:val="RecNo"/>
    <w:next w:val="Restitle"/>
    <w:rsid w:val="00696704"/>
  </w:style>
  <w:style w:type="paragraph" w:customStyle="1" w:styleId="Restitle">
    <w:name w:val="Res_title"/>
    <w:basedOn w:val="Rectitle"/>
    <w:next w:val="Resref"/>
    <w:rsid w:val="00696704"/>
  </w:style>
  <w:style w:type="paragraph" w:customStyle="1" w:styleId="Resref">
    <w:name w:val="Res_ref"/>
    <w:basedOn w:val="Recref"/>
    <w:next w:val="Resdate"/>
    <w:rsid w:val="00696704"/>
  </w:style>
  <w:style w:type="paragraph" w:customStyle="1" w:styleId="SectionNo">
    <w:name w:val="Section_No"/>
    <w:basedOn w:val="AnnexNo"/>
    <w:next w:val="Sectiontitle"/>
    <w:rsid w:val="00696704"/>
  </w:style>
  <w:style w:type="paragraph" w:customStyle="1" w:styleId="Sectiontitle">
    <w:name w:val="Section_title"/>
    <w:basedOn w:val="Annextitle"/>
    <w:next w:val="Normalaftertitle0"/>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rsid w:val="00696704"/>
    <w:pPr>
      <w:tabs>
        <w:tab w:val="clear" w:pos="284"/>
      </w:tabs>
      <w:spacing w:before="120"/>
    </w:pPr>
  </w:style>
  <w:style w:type="paragraph" w:customStyle="1" w:styleId="TableNo">
    <w:name w:val="Table_No"/>
    <w:basedOn w:val="Normal"/>
    <w:next w:val="Tabletitle"/>
    <w:link w:val="TableNoChar"/>
    <w:rsid w:val="00696704"/>
    <w:pPr>
      <w:keepNext/>
      <w:spacing w:before="560" w:after="120"/>
      <w:jc w:val="center"/>
    </w:pPr>
    <w:rPr>
      <w:caps/>
      <w:sz w:val="20"/>
    </w:rPr>
  </w:style>
  <w:style w:type="paragraph" w:customStyle="1" w:styleId="Tabletitle">
    <w:name w:val="Table_title"/>
    <w:basedOn w:val="Normal"/>
    <w:next w:val="Tabletext"/>
    <w:link w:val="TabletitleChar"/>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rsid w:val="00696704"/>
    <w:pPr>
      <w:overflowPunct/>
      <w:autoSpaceDE/>
      <w:autoSpaceDN/>
      <w:adjustRightInd/>
      <w:spacing w:before="480"/>
      <w:textAlignment w:val="auto"/>
    </w:pPr>
    <w:rPr>
      <w:b w:val="0"/>
      <w:caps/>
    </w:rPr>
  </w:style>
  <w:style w:type="paragraph" w:customStyle="1" w:styleId="Title3">
    <w:name w:val="Title 3"/>
    <w:basedOn w:val="Title2"/>
    <w:next w:val="Title4"/>
    <w:rsid w:val="00696704"/>
    <w:pPr>
      <w:spacing w:before="240"/>
    </w:pPr>
    <w:rPr>
      <w:caps w:val="0"/>
    </w:rPr>
  </w:style>
  <w:style w:type="paragraph" w:customStyle="1" w:styleId="Title4">
    <w:name w:val="Title 4"/>
    <w:basedOn w:val="Title3"/>
    <w:next w:val="Heading1"/>
    <w:rsid w:val="00696704"/>
    <w:rPr>
      <w:b/>
    </w:rPr>
  </w:style>
  <w:style w:type="paragraph" w:customStyle="1" w:styleId="toc0">
    <w:name w:val="toc 0"/>
    <w:basedOn w:val="Normal"/>
    <w:next w:val="TOC1"/>
    <w:rsid w:val="00696704"/>
    <w:pPr>
      <w:tabs>
        <w:tab w:val="clear" w:pos="1134"/>
        <w:tab w:val="clear" w:pos="1871"/>
        <w:tab w:val="clear" w:pos="2268"/>
        <w:tab w:val="right" w:pos="9781"/>
      </w:tabs>
    </w:pPr>
    <w:rPr>
      <w:b/>
    </w:rPr>
  </w:style>
  <w:style w:type="paragraph" w:styleId="TOC1">
    <w:name w:val="toc 1"/>
    <w:basedOn w:val="Normal"/>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696704"/>
    <w:pPr>
      <w:spacing w:before="120"/>
    </w:pPr>
  </w:style>
  <w:style w:type="paragraph" w:styleId="TOC3">
    <w:name w:val="toc 3"/>
    <w:basedOn w:val="TOC2"/>
    <w:rsid w:val="00696704"/>
  </w:style>
  <w:style w:type="paragraph" w:styleId="TOC4">
    <w:name w:val="toc 4"/>
    <w:basedOn w:val="TOC3"/>
    <w:rsid w:val="00696704"/>
  </w:style>
  <w:style w:type="paragraph" w:styleId="TOC5">
    <w:name w:val="toc 5"/>
    <w:basedOn w:val="TOC4"/>
    <w:rsid w:val="00696704"/>
  </w:style>
  <w:style w:type="paragraph" w:styleId="TOC6">
    <w:name w:val="toc 6"/>
    <w:basedOn w:val="TOC4"/>
    <w:rsid w:val="00696704"/>
  </w:style>
  <w:style w:type="paragraph" w:styleId="TOC7">
    <w:name w:val="toc 7"/>
    <w:basedOn w:val="TOC4"/>
    <w:rsid w:val="00696704"/>
  </w:style>
  <w:style w:type="paragraph" w:styleId="TOC8">
    <w:name w:val="toc 8"/>
    <w:basedOn w:val="TOC4"/>
    <w:rsid w:val="00696704"/>
  </w:style>
  <w:style w:type="character" w:customStyle="1" w:styleId="Appdef">
    <w:name w:val="App_def"/>
    <w:rsid w:val="00696704"/>
    <w:rPr>
      <w:rFonts w:ascii="Times New Roman" w:hAnsi="Times New Roman" w:cs="Times New Roman"/>
      <w:b/>
    </w:rPr>
  </w:style>
  <w:style w:type="character" w:customStyle="1" w:styleId="Appref">
    <w:name w:val="App_ref"/>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rsid w:val="00696704"/>
    <w:rPr>
      <w:rFonts w:cs="Times New Roman"/>
      <w:b/>
      <w:color w:val="auto"/>
      <w:sz w:val="20"/>
    </w:rPr>
  </w:style>
  <w:style w:type="paragraph" w:customStyle="1" w:styleId="Formal">
    <w:name w:val="Formal"/>
    <w:basedOn w:val="ASN1"/>
    <w:rsid w:val="00696704"/>
    <w:rPr>
      <w:b w:val="0"/>
    </w:rPr>
  </w:style>
  <w:style w:type="paragraph" w:customStyle="1" w:styleId="Section1">
    <w:name w:val="Section_1"/>
    <w:basedOn w:val="Normal"/>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696704"/>
    <w:rPr>
      <w:b w:val="0"/>
      <w:i/>
    </w:rPr>
  </w:style>
  <w:style w:type="paragraph" w:customStyle="1" w:styleId="Headingi">
    <w:name w:val="Heading_i"/>
    <w:basedOn w:val="Normal"/>
    <w:next w:val="Normal"/>
    <w:qFormat/>
    <w:rsid w:val="00696704"/>
    <w:pPr>
      <w:keepNext/>
      <w:spacing w:before="160"/>
    </w:pPr>
    <w:rPr>
      <w:rFonts w:ascii="Times" w:hAnsi="Times"/>
      <w:i/>
    </w:rPr>
  </w:style>
  <w:style w:type="paragraph" w:customStyle="1" w:styleId="Headingb">
    <w:name w:val="Heading_b"/>
    <w:basedOn w:val="Normal"/>
    <w:next w:val="Normal"/>
    <w:link w:val="HeadingbChar"/>
    <w:qFormat/>
    <w:rsid w:val="00696704"/>
    <w:pPr>
      <w:keepNext/>
      <w:spacing w:before="160"/>
    </w:pPr>
    <w:rPr>
      <w:rFonts w:ascii="Times" w:hAnsi="Times"/>
      <w:b/>
    </w:rPr>
  </w:style>
  <w:style w:type="paragraph" w:customStyle="1" w:styleId="Figure">
    <w:name w:val="Figure"/>
    <w:aliases w:val="fig"/>
    <w:basedOn w:val="Normal"/>
    <w:next w:val="Figuretitle"/>
    <w:rsid w:val="00696704"/>
    <w:pPr>
      <w:keepNext/>
      <w:keepLines/>
      <w:jc w:val="center"/>
    </w:pPr>
  </w:style>
  <w:style w:type="character" w:styleId="PageNumber">
    <w:name w:val="page number"/>
    <w:rsid w:val="00696704"/>
    <w:rPr>
      <w:rFonts w:cs="Times New Roman"/>
    </w:rPr>
  </w:style>
  <w:style w:type="paragraph" w:customStyle="1" w:styleId="Figuretitle">
    <w:name w:val="Figure_title"/>
    <w:basedOn w:val="Tabletitle"/>
    <w:next w:val="Normal"/>
    <w:link w:val="FiguretitleChar"/>
    <w:rsid w:val="00696704"/>
    <w:pPr>
      <w:spacing w:after="480"/>
    </w:pPr>
  </w:style>
  <w:style w:type="paragraph" w:customStyle="1" w:styleId="FigureNo">
    <w:name w:val="Figure_No"/>
    <w:basedOn w:val="Normal"/>
    <w:next w:val="Figuretitle"/>
    <w:link w:val="FigureNoChar"/>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696704"/>
  </w:style>
  <w:style w:type="paragraph" w:customStyle="1" w:styleId="Appendixref">
    <w:name w:val="Appendix_ref"/>
    <w:basedOn w:val="Annexref"/>
    <w:next w:val="Annextitle"/>
    <w:rsid w:val="00696704"/>
  </w:style>
  <w:style w:type="paragraph" w:customStyle="1" w:styleId="Appendixtitle">
    <w:name w:val="Appendix_title"/>
    <w:basedOn w:val="Annextitle"/>
    <w:next w:val="Normal"/>
    <w:rsid w:val="00696704"/>
  </w:style>
  <w:style w:type="paragraph" w:customStyle="1" w:styleId="Border">
    <w:name w:val="Border"/>
    <w:basedOn w:val="Tabletext"/>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696704"/>
    <w:pPr>
      <w:ind w:left="1134"/>
    </w:pPr>
  </w:style>
  <w:style w:type="paragraph" w:styleId="Index4">
    <w:name w:val="index 4"/>
    <w:basedOn w:val="Normal"/>
    <w:next w:val="Normal"/>
    <w:rsid w:val="00696704"/>
    <w:pPr>
      <w:ind w:left="849"/>
    </w:pPr>
  </w:style>
  <w:style w:type="paragraph" w:styleId="Index5">
    <w:name w:val="index 5"/>
    <w:basedOn w:val="Normal"/>
    <w:next w:val="Normal"/>
    <w:rsid w:val="00696704"/>
    <w:pPr>
      <w:ind w:left="1132"/>
    </w:pPr>
  </w:style>
  <w:style w:type="paragraph" w:styleId="Index6">
    <w:name w:val="index 6"/>
    <w:basedOn w:val="Normal"/>
    <w:next w:val="Normal"/>
    <w:rsid w:val="00696704"/>
    <w:pPr>
      <w:ind w:left="1415"/>
    </w:pPr>
  </w:style>
  <w:style w:type="paragraph" w:styleId="Index7">
    <w:name w:val="index 7"/>
    <w:basedOn w:val="Normal"/>
    <w:next w:val="Normal"/>
    <w:rsid w:val="00696704"/>
    <w:pPr>
      <w:ind w:left="1698"/>
    </w:pPr>
  </w:style>
  <w:style w:type="paragraph" w:styleId="IndexHeading">
    <w:name w:val="index heading"/>
    <w:basedOn w:val="Normal"/>
    <w:next w:val="Index1"/>
    <w:rsid w:val="00696704"/>
  </w:style>
  <w:style w:type="character" w:styleId="LineNumber">
    <w:name w:val="line number"/>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rsid w:val="00696704"/>
    <w:rPr>
      <w:b w:val="0"/>
    </w:rPr>
  </w:style>
  <w:style w:type="paragraph" w:customStyle="1" w:styleId="TableTextS5">
    <w:name w:val="Table_TextS5"/>
    <w:basedOn w:val="Normal"/>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locked/>
    <w:rsid w:val="00696704"/>
    <w:rPr>
      <w:sz w:val="24"/>
      <w:lang w:val="en-GB"/>
    </w:rPr>
  </w:style>
  <w:style w:type="character" w:customStyle="1" w:styleId="TabletextChar">
    <w:name w:val="Table_text Char"/>
    <w:link w:val="Tabletext"/>
    <w:qFormat/>
    <w:locked/>
    <w:rsid w:val="00696704"/>
    <w:rPr>
      <w:lang w:val="en-GB"/>
    </w:rPr>
  </w:style>
  <w:style w:type="character" w:customStyle="1" w:styleId="TableheadChar">
    <w:name w:val="Table_head Char"/>
    <w:link w:val="Tablehead"/>
    <w:locked/>
    <w:rsid w:val="00696704"/>
    <w:rPr>
      <w:rFonts w:ascii="Times New Roman Bold" w:hAnsi="Times New Roman Bold"/>
      <w:b/>
      <w:lang w:val="en-GB"/>
    </w:rPr>
  </w:style>
  <w:style w:type="character" w:customStyle="1" w:styleId="HeadingbChar">
    <w:name w:val="Heading_b Char"/>
    <w:link w:val="Headingb"/>
    <w:locked/>
    <w:rsid w:val="00696704"/>
    <w:rPr>
      <w:rFonts w:ascii="Times" w:hAnsi="Times"/>
      <w:b/>
      <w:sz w:val="24"/>
      <w:lang w:val="en-GB"/>
    </w:rPr>
  </w:style>
  <w:style w:type="character" w:styleId="Hyperlink">
    <w:name w:val="Hyperlink"/>
    <w:qFormat/>
    <w:rsid w:val="00696704"/>
    <w:rPr>
      <w:rFonts w:cs="Times New Roman"/>
      <w:color w:val="0000FF"/>
      <w:u w:val="single"/>
    </w:rPr>
  </w:style>
  <w:style w:type="paragraph" w:styleId="BalloonText">
    <w:name w:val="Balloon Text"/>
    <w:basedOn w:val="Normal"/>
    <w:link w:val="BalloonTextChar"/>
    <w:rsid w:val="008B7C41"/>
    <w:rPr>
      <w:sz w:val="20"/>
    </w:rPr>
  </w:style>
  <w:style w:type="character" w:customStyle="1" w:styleId="BalloonTextChar">
    <w:name w:val="Balloon Text Char"/>
    <w:basedOn w:val="DefaultParagraphFont"/>
    <w:link w:val="BalloonText"/>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uiPriority w:val="99"/>
    <w:locked/>
    <w:rsid w:val="00696704"/>
    <w:rPr>
      <w:caps/>
      <w:lang w:val="en-GB"/>
    </w:rPr>
  </w:style>
  <w:style w:type="character" w:customStyle="1" w:styleId="TabletitleChar">
    <w:name w:val="Table_title Char"/>
    <w:link w:val="Tabletitle"/>
    <w:uiPriority w:val="99"/>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uiPriority w:val="39"/>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unhideWhenUsed/>
    <w:rsid w:val="000E4002"/>
    <w:rPr>
      <w:sz w:val="20"/>
    </w:rPr>
  </w:style>
  <w:style w:type="character" w:customStyle="1" w:styleId="CommentTextChar">
    <w:name w:val="Comment Text Char"/>
    <w:basedOn w:val="DefaultParagraphFont"/>
    <w:link w:val="CommentText"/>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uiPriority w:val="99"/>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Agendaitem">
    <w:name w:val="Agenda_item"/>
    <w:basedOn w:val="Normal"/>
    <w:next w:val="Normal"/>
    <w:qFormat/>
    <w:rsid w:val="001F56E3"/>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277903"/>
  </w:style>
  <w:style w:type="paragraph" w:customStyle="1" w:styleId="AppArttitle">
    <w:name w:val="App_Art_title"/>
    <w:basedOn w:val="Arttitle"/>
    <w:qFormat/>
    <w:rsid w:val="00277903"/>
  </w:style>
  <w:style w:type="paragraph" w:customStyle="1" w:styleId="ApptoAnnex">
    <w:name w:val="App_to_Annex"/>
    <w:basedOn w:val="AppendixNo"/>
    <w:next w:val="Normal"/>
    <w:qFormat/>
    <w:rsid w:val="00277903"/>
  </w:style>
  <w:style w:type="paragraph" w:customStyle="1" w:styleId="Committee">
    <w:name w:val="Committee"/>
    <w:basedOn w:val="Normal"/>
    <w:qFormat/>
    <w:rsid w:val="00277903"/>
    <w:pPr>
      <w:framePr w:hSpace="180" w:wrap="around" w:hAnchor="margin" w:y="-675"/>
      <w:tabs>
        <w:tab w:val="left" w:pos="851"/>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rsid w:val="00277903"/>
    <w:rPr>
      <w:lang w:val="en-US"/>
    </w:rPr>
  </w:style>
  <w:style w:type="paragraph" w:customStyle="1" w:styleId="Part1">
    <w:name w:val="Part_1"/>
    <w:basedOn w:val="Section1"/>
    <w:next w:val="Section1"/>
    <w:qFormat/>
    <w:rsid w:val="00277903"/>
    <w:pPr>
      <w:keepNext/>
      <w:keepLines/>
    </w:pPr>
  </w:style>
  <w:style w:type="paragraph" w:customStyle="1" w:styleId="Subsection1">
    <w:name w:val="Subsection_1"/>
    <w:basedOn w:val="Section1"/>
    <w:next w:val="Normalaftertitle0"/>
    <w:qFormat/>
    <w:rsid w:val="00277903"/>
  </w:style>
  <w:style w:type="paragraph" w:customStyle="1" w:styleId="Volumetitle">
    <w:name w:val="Volume_title"/>
    <w:basedOn w:val="Normal"/>
    <w:qFormat/>
    <w:rsid w:val="00277903"/>
    <w:pPr>
      <w:jc w:val="center"/>
    </w:pPr>
    <w:rPr>
      <w:b/>
      <w:bCs/>
      <w:sz w:val="28"/>
      <w:szCs w:val="28"/>
    </w:rPr>
  </w:style>
  <w:style w:type="paragraph" w:customStyle="1" w:styleId="Headingsplit">
    <w:name w:val="Heading_split"/>
    <w:basedOn w:val="Headingi"/>
    <w:qFormat/>
    <w:rsid w:val="00277903"/>
    <w:pPr>
      <w:keepLines/>
    </w:pPr>
    <w:rPr>
      <w:rFonts w:ascii="Times New Roman" w:hAnsi="Times New Roman"/>
      <w:lang w:val="en-US"/>
    </w:rPr>
  </w:style>
  <w:style w:type="paragraph" w:customStyle="1" w:styleId="Normalsplit">
    <w:name w:val="Normal_split"/>
    <w:basedOn w:val="Normal"/>
    <w:qFormat/>
    <w:rsid w:val="00277903"/>
  </w:style>
  <w:style w:type="character" w:customStyle="1" w:styleId="Provsplit">
    <w:name w:val="Prov_split"/>
    <w:basedOn w:val="DefaultParagraphFont"/>
    <w:qFormat/>
    <w:rsid w:val="00277903"/>
    <w:rPr>
      <w:rFonts w:ascii="Times New Roman" w:hAnsi="Times New Roman"/>
      <w:b w:val="0"/>
    </w:rPr>
  </w:style>
  <w:style w:type="paragraph" w:customStyle="1" w:styleId="Tablesplit">
    <w:name w:val="Table_split"/>
    <w:basedOn w:val="Tabletext"/>
    <w:qFormat/>
    <w:rsid w:val="00277903"/>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277903"/>
  </w:style>
  <w:style w:type="paragraph" w:customStyle="1" w:styleId="Methodheading2">
    <w:name w:val="Method_heading2"/>
    <w:basedOn w:val="Heading2"/>
    <w:next w:val="Normal"/>
    <w:qFormat/>
    <w:rsid w:val="00277903"/>
  </w:style>
  <w:style w:type="paragraph" w:customStyle="1" w:styleId="Methodheading3">
    <w:name w:val="Method_heading3"/>
    <w:basedOn w:val="Heading3"/>
    <w:next w:val="Normal"/>
    <w:qFormat/>
    <w:rsid w:val="00277903"/>
  </w:style>
  <w:style w:type="paragraph" w:customStyle="1" w:styleId="Methodheading4">
    <w:name w:val="Method_heading4"/>
    <w:basedOn w:val="Heading4"/>
    <w:next w:val="Normal"/>
    <w:qFormat/>
    <w:rsid w:val="00277903"/>
  </w:style>
  <w:style w:type="paragraph" w:customStyle="1" w:styleId="MethodHeadingb">
    <w:name w:val="Method_Headingb"/>
    <w:basedOn w:val="Headingb"/>
    <w:next w:val="Normal"/>
    <w:qFormat/>
    <w:rsid w:val="00277903"/>
    <w:pPr>
      <w:keepLines/>
      <w:tabs>
        <w:tab w:val="clear" w:pos="1134"/>
        <w:tab w:val="clear" w:pos="1871"/>
        <w:tab w:val="clear" w:pos="2268"/>
      </w:tabs>
      <w:overflowPunct/>
      <w:autoSpaceDE/>
      <w:autoSpaceDN/>
      <w:adjustRightInd/>
      <w:textAlignment w:val="auto"/>
    </w:pPr>
    <w:rPr>
      <w:rFonts w:ascii="Times New Roman Bold" w:hAnsi="Times New Roman Bold" w:cs="Times New Roman Bold"/>
      <w:lang w:eastAsia="zh-CN"/>
    </w:rPr>
  </w:style>
  <w:style w:type="paragraph" w:customStyle="1" w:styleId="EditorsNote">
    <w:name w:val="EditorsNote"/>
    <w:basedOn w:val="Normal"/>
    <w:rsid w:val="00277903"/>
    <w:pPr>
      <w:spacing w:before="240" w:after="240"/>
    </w:pPr>
    <w:rPr>
      <w:i/>
      <w:iCs/>
    </w:rPr>
  </w:style>
  <w:style w:type="paragraph" w:customStyle="1" w:styleId="Figurewithlegend">
    <w:name w:val="Figure_with_legend"/>
    <w:basedOn w:val="Figure"/>
    <w:rsid w:val="00277903"/>
    <w:pPr>
      <w:keepNext w:val="0"/>
      <w:keepLines w:val="0"/>
      <w:spacing w:after="240"/>
    </w:pPr>
    <w:rPr>
      <w:noProof/>
      <w:lang w:eastAsia="zh-CN"/>
    </w:rPr>
  </w:style>
  <w:style w:type="paragraph" w:styleId="Signature">
    <w:name w:val="Signature"/>
    <w:basedOn w:val="Normal"/>
    <w:link w:val="SignatureChar"/>
    <w:unhideWhenUsed/>
    <w:rsid w:val="00277903"/>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277903"/>
    <w:rPr>
      <w:sz w:val="24"/>
      <w:lang w:val="en-GB"/>
    </w:rPr>
  </w:style>
  <w:style w:type="character" w:customStyle="1" w:styleId="NoteChar">
    <w:name w:val="Note Char"/>
    <w:basedOn w:val="DefaultParagraphFont"/>
    <w:link w:val="Note"/>
    <w:locked/>
    <w:rsid w:val="00277903"/>
    <w:rPr>
      <w:sz w:val="24"/>
      <w:lang w:val="en-GB"/>
    </w:rPr>
  </w:style>
  <w:style w:type="character" w:customStyle="1" w:styleId="BalloonTextChar1">
    <w:name w:val="Balloon Text Char1"/>
    <w:basedOn w:val="DefaultParagraphFont"/>
    <w:semiHidden/>
    <w:rsid w:val="00277903"/>
    <w:rPr>
      <w:rFonts w:ascii="Segoe UI" w:hAnsi="Segoe UI" w:cs="Segoe UI"/>
      <w:sz w:val="18"/>
      <w:szCs w:val="18"/>
      <w:lang w:val="en-GB" w:eastAsia="en-US"/>
    </w:rPr>
  </w:style>
  <w:style w:type="character" w:customStyle="1" w:styleId="HTMLPreformattedChar">
    <w:name w:val="HTML Preformatted Char"/>
    <w:basedOn w:val="DefaultParagraphFont"/>
    <w:link w:val="HTMLPreformatted"/>
    <w:uiPriority w:val="99"/>
    <w:semiHidden/>
    <w:rsid w:val="00277903"/>
    <w:rPr>
      <w:rFonts w:ascii="Courier New" w:hAnsi="Courier New" w:cs="Courier New"/>
      <w:lang w:val="en-GB" w:eastAsia="en-GB"/>
    </w:rPr>
  </w:style>
  <w:style w:type="paragraph" w:styleId="HTMLPreformatted">
    <w:name w:val="HTML Preformatted"/>
    <w:basedOn w:val="Normal"/>
    <w:link w:val="HTMLPreformattedChar"/>
    <w:uiPriority w:val="99"/>
    <w:semiHidden/>
    <w:unhideWhenUsed/>
    <w:rsid w:val="00277903"/>
    <w:pPr>
      <w:tabs>
        <w:tab w:val="clear" w:pos="1134"/>
        <w:tab w:val="clear" w:pos="1871"/>
        <w:tab w:val="clear" w:pos="226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hAnsi="Courier New" w:cs="Courier New"/>
      <w:sz w:val="20"/>
      <w:lang w:eastAsia="en-GB"/>
    </w:rPr>
  </w:style>
  <w:style w:type="character" w:customStyle="1" w:styleId="HTMLPreformattedChar1">
    <w:name w:val="HTML Preformatted Char1"/>
    <w:basedOn w:val="DefaultParagraphFont"/>
    <w:semiHidden/>
    <w:rsid w:val="00277903"/>
    <w:rPr>
      <w:rFonts w:ascii="Consolas" w:hAnsi="Consolas"/>
      <w:lang w:val="en-GB"/>
    </w:rPr>
  </w:style>
  <w:style w:type="character" w:customStyle="1" w:styleId="CommentTextChar1">
    <w:name w:val="Comment Text Char1"/>
    <w:basedOn w:val="DefaultParagraphFont"/>
    <w:semiHidden/>
    <w:rsid w:val="00277903"/>
    <w:rPr>
      <w:rFonts w:ascii="Times New Roman" w:hAnsi="Times New Roman"/>
      <w:lang w:val="en-GB" w:eastAsia="en-US"/>
    </w:rPr>
  </w:style>
  <w:style w:type="character" w:customStyle="1" w:styleId="CommentSubjectChar1">
    <w:name w:val="Comment Subject Char1"/>
    <w:basedOn w:val="CommentTextChar1"/>
    <w:semiHidden/>
    <w:rsid w:val="00277903"/>
    <w:rPr>
      <w:rFonts w:ascii="Times New Roman" w:hAnsi="Times New Roman"/>
      <w:b/>
      <w:bCs/>
      <w:lang w:val="en-GB" w:eastAsia="en-US"/>
    </w:rPr>
  </w:style>
  <w:style w:type="character" w:customStyle="1" w:styleId="fontstyle01">
    <w:name w:val="fontstyle01"/>
    <w:basedOn w:val="DefaultParagraphFont"/>
    <w:rsid w:val="00277903"/>
    <w:rPr>
      <w:rFonts w:ascii="TimesNewRomanPS-BoldMT" w:hAnsi="TimesNewRomanPS-BoldMT" w:hint="default"/>
      <w:b/>
      <w:bCs/>
      <w:i w:val="0"/>
      <w:iCs w:val="0"/>
      <w:color w:val="000000"/>
      <w:sz w:val="20"/>
      <w:szCs w:val="20"/>
    </w:rPr>
  </w:style>
  <w:style w:type="character" w:customStyle="1" w:styleId="ArtrefBold">
    <w:name w:val="Art_ref + Bold"/>
    <w:basedOn w:val="Artref"/>
    <w:rsid w:val="00277903"/>
    <w:rPr>
      <w:rFonts w:cs="Times New Roman"/>
      <w:b/>
      <w:bCs/>
      <w:color w:val="auto"/>
    </w:rPr>
  </w:style>
  <w:style w:type="paragraph" w:styleId="BodyText">
    <w:name w:val="Body Text"/>
    <w:basedOn w:val="Normal"/>
    <w:link w:val="BodyTextChar"/>
    <w:qFormat/>
    <w:rsid w:val="00277903"/>
    <w:pPr>
      <w:widowControl w:val="0"/>
      <w:tabs>
        <w:tab w:val="clear" w:pos="1134"/>
        <w:tab w:val="clear" w:pos="1871"/>
        <w:tab w:val="clear" w:pos="2268"/>
      </w:tabs>
      <w:overflowPunct/>
      <w:autoSpaceDE/>
      <w:autoSpaceDN/>
      <w:adjustRightInd/>
      <w:spacing w:before="0"/>
      <w:textAlignment w:val="auto"/>
    </w:pPr>
    <w:rPr>
      <w:szCs w:val="24"/>
      <w:lang w:val="en-US" w:eastAsia="es-ES"/>
    </w:rPr>
  </w:style>
  <w:style w:type="character" w:customStyle="1" w:styleId="BodyTextChar">
    <w:name w:val="Body Text Char"/>
    <w:basedOn w:val="DefaultParagraphFont"/>
    <w:link w:val="BodyText"/>
    <w:rsid w:val="00277903"/>
    <w:rPr>
      <w:sz w:val="24"/>
      <w:szCs w:val="24"/>
      <w:lang w:eastAsia="es-ES"/>
    </w:rPr>
  </w:style>
  <w:style w:type="paragraph" w:customStyle="1" w:styleId="04Cuerpodetexto">
    <w:name w:val="04_Cuerpo de texto"/>
    <w:basedOn w:val="Normal"/>
    <w:link w:val="04CuerpodetextoCar"/>
    <w:qFormat/>
    <w:rsid w:val="00277903"/>
    <w:pPr>
      <w:tabs>
        <w:tab w:val="clear" w:pos="1134"/>
        <w:tab w:val="clear" w:pos="1871"/>
        <w:tab w:val="clear" w:pos="2268"/>
      </w:tabs>
      <w:overflowPunct/>
      <w:autoSpaceDE/>
      <w:autoSpaceDN/>
      <w:adjustRightInd/>
      <w:spacing w:before="0" w:after="120"/>
      <w:jc w:val="both"/>
      <w:textAlignment w:val="auto"/>
    </w:pPr>
    <w:rPr>
      <w:rFonts w:ascii="Arial" w:hAnsi="Arial" w:cs="Arial"/>
      <w:bCs/>
      <w:color w:val="004254"/>
      <w:kern w:val="32"/>
      <w:sz w:val="20"/>
      <w:szCs w:val="22"/>
      <w:lang w:val="es-ES" w:eastAsia="es-ES"/>
    </w:rPr>
  </w:style>
  <w:style w:type="character" w:customStyle="1" w:styleId="04CuerpodetextoCar">
    <w:name w:val="04_Cuerpo de texto Car"/>
    <w:basedOn w:val="DefaultParagraphFont"/>
    <w:link w:val="04Cuerpodetexto"/>
    <w:rsid w:val="00277903"/>
    <w:rPr>
      <w:rFonts w:ascii="Arial" w:hAnsi="Arial" w:cs="Arial"/>
      <w:bCs/>
      <w:color w:val="004254"/>
      <w:kern w:val="32"/>
      <w:szCs w:val="22"/>
      <w:lang w:val="es-ES" w:eastAsia="es-ES"/>
    </w:rPr>
  </w:style>
  <w:style w:type="table" w:customStyle="1" w:styleId="TableGrid1">
    <w:name w:val="Table Grid1"/>
    <w:basedOn w:val="TableNormal"/>
    <w:next w:val="TableGrid"/>
    <w:rsid w:val="00277903"/>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gkelc">
    <w:name w:val="hgkelc"/>
    <w:basedOn w:val="DefaultParagraphFont"/>
    <w:rsid w:val="00277903"/>
  </w:style>
  <w:style w:type="character" w:customStyle="1" w:styleId="Mentionnonrsolue1">
    <w:name w:val="Mention non résolue1"/>
    <w:basedOn w:val="DefaultParagraphFont"/>
    <w:uiPriority w:val="99"/>
    <w:semiHidden/>
    <w:unhideWhenUsed/>
    <w:rsid w:val="00277903"/>
    <w:rPr>
      <w:color w:val="605E5C"/>
      <w:shd w:val="clear" w:color="auto" w:fill="E1DFDD"/>
    </w:rPr>
  </w:style>
  <w:style w:type="character" w:styleId="PlaceholderText">
    <w:name w:val="Placeholder Text"/>
    <w:basedOn w:val="DefaultParagraphFont"/>
    <w:uiPriority w:val="99"/>
    <w:semiHidden/>
    <w:rsid w:val="00277903"/>
    <w:rPr>
      <w:color w:val="808080"/>
    </w:rPr>
  </w:style>
  <w:style w:type="character" w:customStyle="1" w:styleId="UnresolvedMention2">
    <w:name w:val="Unresolved Mention2"/>
    <w:basedOn w:val="DefaultParagraphFont"/>
    <w:uiPriority w:val="99"/>
    <w:semiHidden/>
    <w:unhideWhenUsed/>
    <w:rsid w:val="00277903"/>
    <w:rPr>
      <w:color w:val="605E5C"/>
      <w:shd w:val="clear" w:color="auto" w:fill="E1DFDD"/>
    </w:rPr>
  </w:style>
  <w:style w:type="character" w:customStyle="1" w:styleId="UnresolvedMention3">
    <w:name w:val="Unresolved Mention3"/>
    <w:basedOn w:val="DefaultParagraphFont"/>
    <w:uiPriority w:val="99"/>
    <w:semiHidden/>
    <w:unhideWhenUsed/>
    <w:rsid w:val="002779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021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722d38c-8275-4fcc-9c94-7c086973a67a">
      <Terms xmlns="http://schemas.microsoft.com/office/infopath/2007/PartnerControls"/>
    </lcf76f155ced4ddcb4097134ff3c332f>
    <TaxCatchAll xmlns="86a1fb3f-9c75-40ec-9503-2a6831dda64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3868BFFA1496A4894A312F1A1F7A669" ma:contentTypeVersion="17" ma:contentTypeDescription="Create a new document." ma:contentTypeScope="" ma:versionID="ea1205bd6439aedb797fd7a114ca3d49">
  <xsd:schema xmlns:xsd="http://www.w3.org/2001/XMLSchema" xmlns:xs="http://www.w3.org/2001/XMLSchema" xmlns:p="http://schemas.microsoft.com/office/2006/metadata/properties" xmlns:ns2="6722d38c-8275-4fcc-9c94-7c086973a67a" xmlns:ns3="86a1fb3f-9c75-40ec-9503-2a6831dda64b" targetNamespace="http://schemas.microsoft.com/office/2006/metadata/properties" ma:root="true" ma:fieldsID="a74ac067d15a58ca8017d1a24e209b2c" ns2:_="" ns3:_="">
    <xsd:import namespace="6722d38c-8275-4fcc-9c94-7c086973a67a"/>
    <xsd:import namespace="86a1fb3f-9c75-40ec-9503-2a6831dda6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2d38c-8275-4fcc-9c94-7c086973a6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dce25f-aa79-4d61-8713-2f26c9c4aab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6a1fb3f-9c75-40ec-9503-2a6831dda64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cc62167-5880-40ab-ba23-6dbc8a13266e}" ma:internalName="TaxCatchAll" ma:showField="CatchAllData" ma:web="86a1fb3f-9c75-40ec-9503-2a6831dda64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3D6A8A-8831-4DB6-AC86-D47E1E4B9049}">
  <ds:schemaRefs>
    <ds:schemaRef ds:uri="http://schemas.microsoft.com/office/2006/metadata/properties"/>
    <ds:schemaRef ds:uri="http://schemas.microsoft.com/office/infopath/2007/PartnerControls"/>
    <ds:schemaRef ds:uri="6722d38c-8275-4fcc-9c94-7c086973a67a"/>
    <ds:schemaRef ds:uri="86a1fb3f-9c75-40ec-9503-2a6831dda64b"/>
  </ds:schemaRefs>
</ds:datastoreItem>
</file>

<file path=customXml/itemProps2.xml><?xml version="1.0" encoding="utf-8"?>
<ds:datastoreItem xmlns:ds="http://schemas.openxmlformats.org/officeDocument/2006/customXml" ds:itemID="{CB138912-6C6B-4CDF-9D12-2DF89D925170}">
  <ds:schemaRefs>
    <ds:schemaRef ds:uri="http://schemas.microsoft.com/sharepoint/v3/contenttype/forms"/>
  </ds:schemaRefs>
</ds:datastoreItem>
</file>

<file path=customXml/itemProps3.xml><?xml version="1.0" encoding="utf-8"?>
<ds:datastoreItem xmlns:ds="http://schemas.openxmlformats.org/officeDocument/2006/customXml" ds:itemID="{7512917D-37B2-437D-BA05-5A517DEEFE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2d38c-8275-4fcc-9c94-7c086973a67a"/>
    <ds:schemaRef ds:uri="86a1fb3f-9c75-40ec-9503-2a6831dda6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111DBA6-C07E-47AA-80BB-E34D1C246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1375</Words>
  <Characters>7844</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USA</cp:lastModifiedBy>
  <cp:revision>4</cp:revision>
  <dcterms:created xsi:type="dcterms:W3CDTF">2024-03-26T19:36:00Z</dcterms:created>
  <dcterms:modified xsi:type="dcterms:W3CDTF">2024-03-26T19:38:00Z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0x010100FCC3FFBB2D66ED4EB6949DF71F814434</vt:lpwstr>
  </property>
  <property fmtid="{D5CDD505-2E9C-101B-9397-08002B2CF9AE}" pid="3" name="MediaServiceImageTags">
    <vt:lpwstr/>
  </property>
</Properties>
</file>