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04F90E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180DB1">
              <w:rPr>
                <w:rFonts w:ascii="Arial" w:hAnsi="Arial"/>
              </w:rPr>
              <w:t>05</w:t>
            </w:r>
          </w:p>
        </w:tc>
      </w:tr>
      <w:tr w:rsidR="000D6DA7" w14:paraId="1FFDA5D2" w14:textId="77777777" w:rsidTr="00767C25">
        <w:trPr>
          <w:jc w:val="center"/>
        </w:trPr>
        <w:tc>
          <w:tcPr>
            <w:tcW w:w="4370" w:type="dxa"/>
            <w:tcBorders>
              <w:left w:val="double" w:sz="6" w:space="0" w:color="auto"/>
            </w:tcBorders>
          </w:tcPr>
          <w:p w14:paraId="35F17CA2" w14:textId="359B163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CA5A37">
              <w:rPr>
                <w:rFonts w:ascii="Arial" w:hAnsi="Arial"/>
              </w:rPr>
              <w:t>5</w:t>
            </w:r>
          </w:p>
        </w:tc>
        <w:tc>
          <w:tcPr>
            <w:tcW w:w="5008" w:type="dxa"/>
            <w:gridSpan w:val="2"/>
            <w:tcBorders>
              <w:right w:val="double" w:sz="6" w:space="0" w:color="auto"/>
            </w:tcBorders>
          </w:tcPr>
          <w:p w14:paraId="0C47225B" w14:textId="27C29C1A"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180DB1">
              <w:rPr>
                <w:rFonts w:ascii="Arial" w:hAnsi="Arial"/>
              </w:rPr>
              <w:t xml:space="preserve">March </w:t>
            </w:r>
            <w:ins w:id="0" w:author="Michael Tran Ph.D." w:date="2024-03-25T10:56:00Z" w16du:dateUtc="2024-03-25T14:56:00Z">
              <w:r w:rsidR="00984068">
                <w:rPr>
                  <w:rFonts w:ascii="Arial" w:hAnsi="Arial"/>
                </w:rPr>
                <w:t>25</w:t>
              </w:r>
            </w:ins>
            <w:del w:id="1" w:author="Michael Tran Ph.D." w:date="2024-03-25T10:56:00Z" w16du:dateUtc="2024-03-25T14:56:00Z">
              <w:r w:rsidR="00180DB1" w:rsidDel="00984068">
                <w:rPr>
                  <w:rFonts w:ascii="Arial" w:hAnsi="Arial"/>
                </w:rPr>
                <w:delText>7</w:delText>
              </w:r>
            </w:del>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45625ED"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w:t>
            </w:r>
            <w:r w:rsidR="00CA5A37">
              <w:rPr>
                <w:rFonts w:ascii="Arial" w:hAnsi="Arial" w:cs="Arial"/>
                <w:bCs/>
              </w:rPr>
              <w:t>B</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0D9E3F8A" w14:textId="5EDFE91A" w:rsidR="00220766" w:rsidRDefault="000D6DA7" w:rsidP="0050434B">
            <w:pPr>
              <w:spacing w:before="0"/>
              <w:ind w:left="144" w:right="144"/>
              <w:rPr>
                <w:rFonts w:ascii="Arial" w:hAnsi="Arial"/>
                <w:bCs/>
                <w:iCs/>
              </w:rPr>
            </w:pPr>
            <w:r>
              <w:rPr>
                <w:rFonts w:ascii="Arial" w:hAnsi="Arial"/>
                <w:bCs/>
                <w:iCs/>
              </w:rPr>
              <w:t>FAA Spectrum Engineering Services</w:t>
            </w:r>
          </w:p>
          <w:p w14:paraId="34DD58E8" w14:textId="77777777" w:rsidR="00F85351" w:rsidRDefault="00F85351" w:rsidP="004C757E">
            <w:pPr>
              <w:spacing w:before="0"/>
              <w:ind w:left="144"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2766F52F"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6B5539B5" w:rsidR="000D6DA7" w:rsidRPr="00001E89" w:rsidRDefault="000D6DA7" w:rsidP="0050434B">
            <w:pPr>
              <w:spacing w:after="120"/>
              <w:ind w:left="187" w:right="144"/>
              <w:rPr>
                <w:rFonts w:ascii="Arial" w:hAnsi="Arial"/>
                <w:bCs/>
              </w:rPr>
            </w:pPr>
            <w:r>
              <w:rPr>
                <w:rFonts w:ascii="Arial" w:hAnsi="Arial"/>
                <w:b/>
              </w:rPr>
              <w:t>Purpose/Objective:</w:t>
            </w:r>
            <w:r>
              <w:rPr>
                <w:rFonts w:ascii="Arial" w:hAnsi="Arial"/>
                <w:bCs/>
              </w:rPr>
              <w:t xml:space="preserve">  </w:t>
            </w:r>
            <w:bookmarkStart w:id="2" w:name="_Hlk30001984"/>
            <w:r w:rsidR="00647CCB">
              <w:rPr>
                <w:rFonts w:ascii="Arial" w:hAnsi="Arial"/>
                <w:bCs/>
              </w:rPr>
              <w:t>This contribution</w:t>
            </w:r>
            <w:r w:rsidR="006D5EFE">
              <w:rPr>
                <w:rFonts w:ascii="Arial" w:hAnsi="Arial"/>
                <w:bCs/>
              </w:rPr>
              <w:t xml:space="preserve"> proposes a draft liaison statement to WP 7</w:t>
            </w:r>
            <w:r w:rsidR="00CA5A37">
              <w:rPr>
                <w:rFonts w:ascii="Arial" w:hAnsi="Arial"/>
                <w:bCs/>
              </w:rPr>
              <w:t>B</w:t>
            </w:r>
            <w:r w:rsidR="006D5EFE">
              <w:rPr>
                <w:rFonts w:ascii="Arial" w:hAnsi="Arial"/>
                <w:bCs/>
              </w:rPr>
              <w:t xml:space="preserve"> regarding </w:t>
            </w:r>
            <w:bookmarkStart w:id="3" w:name="_Hlk157164661"/>
            <w:r w:rsidR="006D5EFE">
              <w:rPr>
                <w:rFonts w:ascii="Arial" w:hAnsi="Arial"/>
                <w:bCs/>
              </w:rPr>
              <w:t>AI 1.1</w:t>
            </w:r>
            <w:r w:rsidR="00CA5A37">
              <w:rPr>
                <w:rFonts w:ascii="Arial" w:hAnsi="Arial"/>
                <w:bCs/>
              </w:rPr>
              <w:t>5</w:t>
            </w:r>
            <w:bookmarkEnd w:id="3"/>
            <w:r w:rsidR="0050434B">
              <w:rPr>
                <w:rFonts w:ascii="Arial" w:hAnsi="Arial"/>
                <w:bCs/>
              </w:rPr>
              <w:t xml:space="preserve"> to assist </w:t>
            </w:r>
            <w:r w:rsidR="000F1E16">
              <w:rPr>
                <w:rFonts w:ascii="Arial" w:hAnsi="Arial"/>
                <w:bCs/>
              </w:rPr>
              <w:t xml:space="preserve">WP </w:t>
            </w:r>
            <w:r w:rsidR="004449A7">
              <w:rPr>
                <w:rFonts w:ascii="Arial" w:hAnsi="Arial"/>
                <w:bCs/>
              </w:rPr>
              <w:t>7</w:t>
            </w:r>
            <w:r w:rsidR="00CA5A37">
              <w:rPr>
                <w:rFonts w:ascii="Arial" w:hAnsi="Arial"/>
                <w:bCs/>
              </w:rPr>
              <w:t>B</w:t>
            </w:r>
            <w:r w:rsidR="000F1E16">
              <w:rPr>
                <w:rFonts w:ascii="Arial" w:hAnsi="Arial"/>
                <w:bCs/>
              </w:rPr>
              <w:t xml:space="preserve"> with its planning</w:t>
            </w:r>
            <w:r w:rsidR="0050434B">
              <w:rPr>
                <w:rFonts w:ascii="Arial" w:hAnsi="Arial"/>
                <w:bCs/>
              </w:rPr>
              <w:t xml:space="preserve"> for sharing and compatibility studies</w:t>
            </w:r>
            <w:r w:rsidR="000F1E16">
              <w:rPr>
                <w:rFonts w:ascii="Arial" w:hAnsi="Arial"/>
                <w:bCs/>
              </w:rPr>
              <w:t>.</w:t>
            </w:r>
            <w:bookmarkEnd w:id="2"/>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FA02923"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4" w:name="_Hlk62636986"/>
            <w:bookmarkStart w:id="5" w:name="_Hlk102440772"/>
            <w:r w:rsidR="00591F4D" w:rsidRPr="00591F4D">
              <w:rPr>
                <w:rFonts w:ascii="Arial" w:hAnsi="Arial"/>
                <w:bCs/>
              </w:rPr>
              <w:t xml:space="preserve">Pursuant to Resolution </w:t>
            </w:r>
            <w:r w:rsidR="000F1E16">
              <w:rPr>
                <w:rFonts w:ascii="Arial" w:hAnsi="Arial"/>
                <w:b/>
              </w:rPr>
              <w:t>6</w:t>
            </w:r>
            <w:r w:rsidR="00CA5A37">
              <w:rPr>
                <w:rFonts w:ascii="Arial" w:hAnsi="Arial"/>
                <w:b/>
              </w:rPr>
              <w:t>80</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CA5A37">
              <w:rPr>
                <w:rFonts w:ascii="Arial" w:hAnsi="Arial"/>
                <w:bCs/>
              </w:rPr>
              <w:t>5</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4"/>
            <w:bookmarkEnd w:id="5"/>
            <w:r w:rsidR="000F1E16">
              <w:rPr>
                <w:rFonts w:ascii="Arial" w:hAnsi="Arial"/>
                <w:bCs/>
              </w:rPr>
              <w:t xml:space="preserve">a draft </w:t>
            </w:r>
            <w:r w:rsidR="0010217F">
              <w:rPr>
                <w:rFonts w:ascii="Arial" w:hAnsi="Arial"/>
                <w:bCs/>
              </w:rPr>
              <w:t xml:space="preserve">reply </w:t>
            </w:r>
            <w:r w:rsidR="000F1E16">
              <w:rPr>
                <w:rFonts w:ascii="Arial" w:hAnsi="Arial"/>
                <w:bCs/>
              </w:rPr>
              <w:t>liaison statement to WP 7</w:t>
            </w:r>
            <w:r w:rsidR="00CA5A37">
              <w:rPr>
                <w:rFonts w:ascii="Arial" w:hAnsi="Arial"/>
                <w:bCs/>
              </w:rPr>
              <w:t>B</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bookmarkStart w:id="6" w:name="_Hlk157172351"/>
            <w:r w:rsidR="008316E0">
              <w:rPr>
                <w:rFonts w:ascii="Arial" w:hAnsi="Arial"/>
                <w:bCs/>
              </w:rPr>
              <w:t>information of</w:t>
            </w:r>
            <w:r w:rsidR="0010217F" w:rsidRPr="0010217F">
              <w:rPr>
                <w:rFonts w:ascii="Arial" w:hAnsi="Arial"/>
                <w:bCs/>
              </w:rPr>
              <w:t xml:space="preserve"> </w:t>
            </w:r>
            <w:ins w:id="7" w:author="Michael Tran Ph.D." w:date="2024-03-26T11:07:00Z" w16du:dateUtc="2024-03-26T15:07:00Z">
              <w:r w:rsidR="0006295E">
                <w:rPr>
                  <w:rFonts w:ascii="Arial" w:hAnsi="Arial"/>
                  <w:bCs/>
                </w:rPr>
                <w:t>systems operating i</w:t>
              </w:r>
            </w:ins>
            <w:ins w:id="8" w:author="Michael Tran Ph.D." w:date="2024-03-26T11:08:00Z" w16du:dateUtc="2024-03-26T15:08:00Z">
              <w:r w:rsidR="0006295E">
                <w:rPr>
                  <w:rFonts w:ascii="Arial" w:hAnsi="Arial"/>
                  <w:bCs/>
                </w:rPr>
                <w:t>n-bands or adjacent bands, as appropriate, to the proposed frequency bands under WRC-27 AI 1.15</w:t>
              </w:r>
            </w:ins>
            <w:del w:id="9" w:author="Michael Tran Ph.D." w:date="2024-03-26T11:09:00Z" w16du:dateUtc="2024-03-26T15:09:00Z">
              <w:r w:rsidR="00CA5A37" w:rsidDel="0006295E">
                <w:rPr>
                  <w:rFonts w:ascii="Arial" w:hAnsi="Arial"/>
                  <w:bCs/>
                </w:rPr>
                <w:delText>airborne weather radar</w:delText>
              </w:r>
              <w:r w:rsidR="008316E0" w:rsidDel="0006295E">
                <w:rPr>
                  <w:rFonts w:ascii="Arial" w:hAnsi="Arial"/>
                  <w:bCs/>
                </w:rPr>
                <w:delText>s and</w:delText>
              </w:r>
              <w:r w:rsidR="00CA5A37" w:rsidDel="0006295E">
                <w:rPr>
                  <w:rFonts w:ascii="Arial" w:hAnsi="Arial"/>
                  <w:bCs/>
                </w:rPr>
                <w:delText xml:space="preserve"> airport surveillance radar</w:delText>
              </w:r>
              <w:r w:rsidR="008316E0" w:rsidDel="0006295E">
                <w:rPr>
                  <w:rFonts w:ascii="Arial" w:hAnsi="Arial"/>
                  <w:bCs/>
                </w:rPr>
                <w:delText>s</w:delText>
              </w:r>
              <w:r w:rsidR="0010217F" w:rsidDel="0006295E">
                <w:rPr>
                  <w:rFonts w:ascii="Arial" w:hAnsi="Arial"/>
                  <w:bCs/>
                </w:rPr>
                <w:delText xml:space="preserve"> operating</w:delText>
              </w:r>
              <w:r w:rsidR="0010217F" w:rsidRPr="0010217F" w:rsidDel="0006295E">
                <w:rPr>
                  <w:rFonts w:ascii="Arial" w:hAnsi="Arial"/>
                  <w:bCs/>
                </w:rPr>
                <w:delText xml:space="preserve"> in the frequency band</w:delText>
              </w:r>
              <w:r w:rsidR="003E0CDD" w:rsidDel="0006295E">
                <w:rPr>
                  <w:rFonts w:ascii="Arial" w:hAnsi="Arial"/>
                  <w:bCs/>
                </w:rPr>
                <w:delText>s</w:delText>
              </w:r>
              <w:r w:rsidR="0010217F" w:rsidRPr="0010217F" w:rsidDel="0006295E">
                <w:rPr>
                  <w:rFonts w:ascii="Arial" w:hAnsi="Arial"/>
                  <w:bCs/>
                </w:rPr>
                <w:delText xml:space="preserve"> </w:delText>
              </w:r>
              <w:r w:rsidR="00CA5A37" w:rsidDel="0006295E">
                <w:rPr>
                  <w:rFonts w:ascii="Arial" w:hAnsi="Arial"/>
                  <w:bCs/>
                </w:rPr>
                <w:delText>5 350-5 470</w:delText>
              </w:r>
              <w:r w:rsidR="0010217F" w:rsidRPr="0010217F" w:rsidDel="0006295E">
                <w:rPr>
                  <w:rFonts w:ascii="Arial" w:hAnsi="Arial"/>
                  <w:bCs/>
                </w:rPr>
                <w:delText xml:space="preserve"> MHz</w:delText>
              </w:r>
              <w:r w:rsidR="008316E0" w:rsidDel="0006295E">
                <w:rPr>
                  <w:rFonts w:ascii="Arial" w:hAnsi="Arial"/>
                  <w:bCs/>
                </w:rPr>
                <w:delText xml:space="preserve"> and</w:delText>
              </w:r>
              <w:r w:rsidR="00CA5A37" w:rsidDel="0006295E">
                <w:rPr>
                  <w:rFonts w:ascii="Arial" w:hAnsi="Arial"/>
                  <w:bCs/>
                </w:rPr>
                <w:delText xml:space="preserve"> </w:delText>
              </w:r>
              <w:r w:rsidR="001F275B" w:rsidDel="0006295E">
                <w:rPr>
                  <w:rFonts w:ascii="Arial" w:hAnsi="Arial"/>
                  <w:bCs/>
                </w:rPr>
                <w:delText xml:space="preserve">2 </w:delText>
              </w:r>
            </w:del>
            <w:del w:id="10" w:author="Michael Tran Ph.D." w:date="2024-03-26T11:08:00Z" w16du:dateUtc="2024-03-26T15:08:00Z">
              <w:r w:rsidR="001F275B" w:rsidDel="0006295E">
                <w:rPr>
                  <w:rFonts w:ascii="Arial" w:hAnsi="Arial"/>
                  <w:bCs/>
                </w:rPr>
                <w:delText>700-2 900 MHz, respectively</w:delText>
              </w:r>
            </w:del>
            <w:r w:rsidR="001F275B">
              <w:rPr>
                <w:rFonts w:ascii="Arial" w:hAnsi="Arial"/>
                <w:bCs/>
              </w:rPr>
              <w:t>.</w:t>
            </w:r>
            <w:bookmarkEnd w:id="6"/>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1" w:name="ditulogo"/>
            <w:bookmarkEnd w:id="11"/>
            <w:r>
              <w:rPr>
                <w:noProof/>
                <w:lang w:val="en-US"/>
              </w:rPr>
              <w:drawing>
                <wp:inline distT="0" distB="0" distL="0" distR="0" wp14:anchorId="35365F55" wp14:editId="7583877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12" w:name="recibido"/>
            <w:bookmarkStart w:id="13" w:name="dnum" w:colFirst="1" w:colLast="1"/>
            <w:bookmarkEnd w:id="12"/>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52219C3C"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1F275B">
              <w:rPr>
                <w:rFonts w:ascii="Verdana" w:hAnsi="Verdana"/>
                <w:sz w:val="20"/>
              </w:rPr>
              <w:t>5</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14" w:name="ddate" w:colFirst="1" w:colLast="1"/>
            <w:bookmarkEnd w:id="13"/>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5" w:name="dorlang" w:colFirst="1" w:colLast="1"/>
            <w:bookmarkEnd w:id="1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807227E" w:rsidR="009F2ED2" w:rsidRDefault="00FC4609" w:rsidP="00FC4609">
            <w:pPr>
              <w:pStyle w:val="Source"/>
              <w:tabs>
                <w:tab w:val="center" w:pos="4836"/>
                <w:tab w:val="left" w:pos="8428"/>
              </w:tabs>
              <w:jc w:val="left"/>
              <w:rPr>
                <w:lang w:eastAsia="zh-CN"/>
              </w:rPr>
            </w:pPr>
            <w:bookmarkStart w:id="16" w:name="dsource" w:colFirst="0" w:colLast="0"/>
            <w:bookmarkEnd w:id="15"/>
            <w:r>
              <w:rPr>
                <w:lang w:eastAsia="zh-CN"/>
              </w:rPr>
              <w:tab/>
            </w:r>
            <w:r>
              <w:rPr>
                <w:lang w:eastAsia="zh-CN"/>
              </w:rPr>
              <w:tab/>
            </w:r>
            <w:r>
              <w:rPr>
                <w:lang w:eastAsia="zh-CN"/>
              </w:rPr>
              <w:tab/>
            </w:r>
            <w:r>
              <w:rPr>
                <w:lang w:eastAsia="zh-CN"/>
              </w:rPr>
              <w:tab/>
            </w:r>
            <w:r w:rsidR="009F2ED2">
              <w:rPr>
                <w:lang w:eastAsia="zh-CN"/>
              </w:rPr>
              <w:t>United States of America</w:t>
            </w:r>
            <w:r>
              <w:rPr>
                <w:lang w:eastAsia="zh-CN"/>
              </w:rPr>
              <w:tab/>
            </w:r>
          </w:p>
        </w:tc>
      </w:tr>
      <w:tr w:rsidR="009F2ED2" w14:paraId="4C6405C7" w14:textId="77777777" w:rsidTr="00C2563C">
        <w:trPr>
          <w:cantSplit/>
        </w:trPr>
        <w:tc>
          <w:tcPr>
            <w:tcW w:w="9889" w:type="dxa"/>
            <w:gridSpan w:val="2"/>
          </w:tcPr>
          <w:p w14:paraId="0F46370F" w14:textId="5EF8881F" w:rsidR="009F2ED2" w:rsidRDefault="0010217F" w:rsidP="00C2563C">
            <w:pPr>
              <w:pStyle w:val="Title1"/>
              <w:rPr>
                <w:lang w:val="en-US" w:eastAsia="zh-CN"/>
              </w:rPr>
            </w:pPr>
            <w:bookmarkStart w:id="17" w:name="drec" w:colFirst="0" w:colLast="0"/>
            <w:bookmarkEnd w:id="16"/>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w:t>
            </w:r>
            <w:r w:rsidR="001F275B">
              <w:rPr>
                <w:lang w:val="en-US" w:eastAsia="zh-CN"/>
              </w:rPr>
              <w:t>B</w:t>
            </w:r>
            <w:proofErr w:type="gramEnd"/>
          </w:p>
          <w:p w14:paraId="13BAFDD0" w14:textId="77777777" w:rsidR="00801BBD" w:rsidRPr="00801BBD" w:rsidRDefault="00801BBD" w:rsidP="00801BBD">
            <w:pPr>
              <w:rPr>
                <w:lang w:val="en-US" w:eastAsia="zh-CN"/>
              </w:rPr>
            </w:pPr>
          </w:p>
          <w:p w14:paraId="07A7D35B" w14:textId="0F99D911"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1F275B">
              <w:rPr>
                <w:b/>
                <w:lang w:val="en-US" w:eastAsia="zh-CN"/>
              </w:rPr>
              <w:t>5</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8" w:name="dtitle1" w:colFirst="0" w:colLast="0"/>
            <w:bookmarkEnd w:id="17"/>
          </w:p>
        </w:tc>
      </w:tr>
    </w:tbl>
    <w:p w14:paraId="40E9AD95" w14:textId="77777777" w:rsidR="009F2ED2" w:rsidRPr="00CF76AA" w:rsidRDefault="009F2ED2" w:rsidP="009F2ED2">
      <w:pPr>
        <w:rPr>
          <w:b/>
          <w:lang w:val="en-US" w:eastAsia="zh-CN"/>
        </w:rPr>
      </w:pPr>
      <w:bookmarkStart w:id="19" w:name="dbreak"/>
      <w:bookmarkEnd w:id="18"/>
      <w:bookmarkEnd w:id="19"/>
      <w:r w:rsidRPr="00CF76AA">
        <w:rPr>
          <w:b/>
          <w:lang w:val="en-US" w:eastAsia="zh-CN"/>
        </w:rPr>
        <w:t>Introduction</w:t>
      </w:r>
    </w:p>
    <w:p w14:paraId="3900758C" w14:textId="13D398C9"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1F275B">
        <w:rPr>
          <w:bCs/>
          <w:lang w:eastAsia="zh-CN"/>
        </w:rPr>
        <w:t>5</w:t>
      </w:r>
      <w:r>
        <w:rPr>
          <w:bCs/>
          <w:lang w:eastAsia="zh-CN"/>
        </w:rPr>
        <w:t xml:space="preserve"> considers</w:t>
      </w:r>
      <w:r w:rsidRPr="00640FF8">
        <w:rPr>
          <w:bCs/>
          <w:lang w:eastAsia="zh-CN"/>
        </w:rPr>
        <w:t xml:space="preserve"> </w:t>
      </w:r>
      <w:r w:rsidR="001F275B" w:rsidRPr="001F275B">
        <w:rPr>
          <w:bCs/>
          <w:lang w:eastAsia="zh-CN"/>
        </w:rPr>
        <w:t xml:space="preserve">possible new or modified space research service (space-to-space) allocations, for future development of communications on the lunar surface and between lunar orbit and the lunar surface, in accordance with Resolution </w:t>
      </w:r>
      <w:r w:rsidR="001F275B" w:rsidRPr="001F275B">
        <w:rPr>
          <w:b/>
          <w:lang w:eastAsia="zh-CN"/>
        </w:rPr>
        <w:t>680 (WRC 23)</w:t>
      </w:r>
      <w:r w:rsidRPr="00640FF8">
        <w:rPr>
          <w:bCs/>
          <w:lang w:eastAsia="zh-CN"/>
        </w:rPr>
        <w:t>.</w:t>
      </w:r>
      <w:r>
        <w:rPr>
          <w:bCs/>
          <w:lang w:eastAsia="zh-CN"/>
        </w:rPr>
        <w:t xml:space="preserve">  T</w:t>
      </w:r>
      <w:r w:rsidR="0010217F" w:rsidRPr="0010217F">
        <w:rPr>
          <w:bCs/>
          <w:lang w:eastAsia="zh-CN"/>
        </w:rPr>
        <w:t>his contribution proposes a draft reply liaison statement to WP 7</w:t>
      </w:r>
      <w:r w:rsidR="001F275B">
        <w:rPr>
          <w:bCs/>
          <w:lang w:eastAsia="zh-CN"/>
        </w:rPr>
        <w:t>B</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information of</w:t>
      </w:r>
      <w:r w:rsidR="008316E0">
        <w:rPr>
          <w:bCs/>
          <w:lang w:eastAsia="zh-CN"/>
        </w:rPr>
        <w:t xml:space="preserve"> </w:t>
      </w:r>
      <w:ins w:id="20" w:author="Michael Tran Ph.D." w:date="2024-03-26T11:13:00Z" w16du:dateUtc="2024-03-26T15:13:00Z">
        <w:r w:rsidR="0006295E">
          <w:rPr>
            <w:bCs/>
            <w:lang w:eastAsia="zh-CN"/>
          </w:rPr>
          <w:t>systems operating</w:t>
        </w:r>
      </w:ins>
      <w:ins w:id="21" w:author="Michael Tran Ph.D." w:date="2024-03-26T11:14:00Z" w16du:dateUtc="2024-03-26T15:14:00Z">
        <w:r w:rsidR="0006295E">
          <w:rPr>
            <w:bCs/>
            <w:lang w:eastAsia="zh-CN"/>
          </w:rPr>
          <w:t xml:space="preserve"> in-bands and adjacent bands, as appropriate, to the proposed frequency bands under WRC-27 AI 1.15</w:t>
        </w:r>
      </w:ins>
      <w:del w:id="22" w:author="Michael Tran Ph.D." w:date="2024-03-26T11:15:00Z" w16du:dateUtc="2024-03-26T15:15:00Z">
        <w:r w:rsidR="008316E0" w:rsidDel="0006295E">
          <w:rPr>
            <w:bCs/>
            <w:lang w:eastAsia="zh-CN"/>
          </w:rPr>
          <w:delText>airborne weather</w:delText>
        </w:r>
      </w:del>
      <w:del w:id="23" w:author="Michael Tran Ph.D." w:date="2024-03-26T11:14:00Z" w16du:dateUtc="2024-03-26T15:14:00Z">
        <w:r w:rsidR="008316E0" w:rsidDel="0006295E">
          <w:rPr>
            <w:bCs/>
            <w:lang w:eastAsia="zh-CN"/>
          </w:rPr>
          <w:delText xml:space="preserve"> radars and</w:delText>
        </w:r>
        <w:r w:rsidR="001F275B" w:rsidRPr="001F275B" w:rsidDel="0006295E">
          <w:rPr>
            <w:bCs/>
            <w:lang w:eastAsia="zh-CN"/>
          </w:rPr>
          <w:delText xml:space="preserve"> airport surveillance radar</w:delText>
        </w:r>
        <w:r w:rsidR="008316E0" w:rsidDel="0006295E">
          <w:rPr>
            <w:bCs/>
            <w:lang w:eastAsia="zh-CN"/>
          </w:rPr>
          <w:delText>s</w:delText>
        </w:r>
        <w:r w:rsidR="001F275B" w:rsidRPr="001F275B" w:rsidDel="0006295E">
          <w:rPr>
            <w:bCs/>
            <w:lang w:eastAsia="zh-CN"/>
          </w:rPr>
          <w:delText xml:space="preserve"> operating in the frequency band</w:delText>
        </w:r>
        <w:r w:rsidR="008316E0" w:rsidDel="0006295E">
          <w:rPr>
            <w:bCs/>
            <w:lang w:eastAsia="zh-CN"/>
          </w:rPr>
          <w:delText>s</w:delText>
        </w:r>
        <w:r w:rsidR="001F275B" w:rsidRPr="001F275B" w:rsidDel="0006295E">
          <w:rPr>
            <w:bCs/>
            <w:lang w:eastAsia="zh-CN"/>
          </w:rPr>
          <w:delText xml:space="preserve"> 5 350-5 470 MHz and 2 700-2 900 MHz, respectively</w:delText>
        </w:r>
      </w:del>
      <w:r w:rsidR="001F275B" w:rsidRPr="001F275B">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7B3FBBF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w:t>
      </w:r>
      <w:r w:rsidR="001F275B">
        <w:rPr>
          <w:lang w:val="en-US"/>
        </w:rPr>
        <w:t>B</w:t>
      </w:r>
      <w:proofErr w:type="gramEnd"/>
      <w:r w:rsidR="00E05C0C">
        <w:rPr>
          <w:lang w:val="en-US"/>
        </w:rPr>
        <w:t xml:space="preserve"> </w:t>
      </w:r>
    </w:p>
    <w:p w14:paraId="4E8F54F1" w14:textId="289FB8BD" w:rsidR="009F037B" w:rsidRDefault="009521ED" w:rsidP="009F037B">
      <w:pPr>
        <w:pStyle w:val="Title3"/>
        <w:rPr>
          <w:b/>
          <w:bCs/>
          <w:lang w:val="en-US"/>
        </w:rPr>
      </w:pPr>
      <w:r>
        <w:rPr>
          <w:b/>
          <w:bCs/>
          <w:lang w:val="en-US"/>
        </w:rPr>
        <w:t>Relevant technical information for sharing studies under WRC-27 Agenda Item 1.1</w:t>
      </w:r>
      <w:r w:rsidR="001F275B">
        <w:rPr>
          <w:b/>
          <w:bCs/>
          <w:lang w:val="en-US"/>
        </w:rPr>
        <w:t>5</w:t>
      </w:r>
    </w:p>
    <w:p w14:paraId="73ACC564" w14:textId="77777777" w:rsidR="004C74C9" w:rsidRPr="004C74C9" w:rsidRDefault="004C74C9" w:rsidP="004C74C9">
      <w:pPr>
        <w:rPr>
          <w:lang w:val="en-US"/>
        </w:rPr>
      </w:pPr>
    </w:p>
    <w:p w14:paraId="4E3E635E" w14:textId="745B4650" w:rsidR="00180DB1" w:rsidRDefault="00180DB1" w:rsidP="00180DB1">
      <w:pPr>
        <w:rPr>
          <w:ins w:id="24" w:author="Michael Tran Ph.D." w:date="2024-03-26T13:13:00Z" w16du:dateUtc="2024-03-26T17:13:00Z"/>
          <w:lang w:val="en-US"/>
        </w:rPr>
      </w:pPr>
      <w:r w:rsidRPr="009B1455">
        <w:rPr>
          <w:lang w:val="en-US"/>
        </w:rPr>
        <w:t>Working Party (WP) 5</w:t>
      </w:r>
      <w:r>
        <w:rPr>
          <w:lang w:val="en-US"/>
        </w:rPr>
        <w:t>B</w:t>
      </w:r>
      <w:r w:rsidRPr="009B1455">
        <w:rPr>
          <w:lang w:val="en-US"/>
        </w:rPr>
        <w:t xml:space="preserve"> thanks WP 7</w:t>
      </w:r>
      <w:r>
        <w:rPr>
          <w:lang w:val="en-US"/>
        </w:rPr>
        <w:t>B</w:t>
      </w:r>
      <w:r w:rsidRPr="009B1455">
        <w:rPr>
          <w:lang w:val="en-US"/>
        </w:rPr>
        <w:t xml:space="preserve"> for its liaison statement (</w:t>
      </w:r>
      <w:r w:rsidRPr="00012385">
        <w:rPr>
          <w:lang w:val="en-US"/>
        </w:rPr>
        <w:t>Document 5B/</w:t>
      </w:r>
      <w:ins w:id="25" w:author="USA" w:date="2024-03-27T13:55:00Z" w16du:dateUtc="2024-03-27T17:55:00Z">
        <w:r w:rsidR="00211D78" w:rsidRPr="00012385">
          <w:rPr>
            <w:lang w:val="en-US"/>
          </w:rPr>
          <w:t>23</w:t>
        </w:r>
      </w:ins>
      <w:del w:id="26" w:author="USA" w:date="2024-03-27T13:55:00Z" w16du:dateUtc="2024-03-27T17:55:00Z">
        <w:r w:rsidRPr="00012385" w:rsidDel="00211D78">
          <w:rPr>
            <w:lang w:val="en-US"/>
          </w:rPr>
          <w:delText>XX</w:delText>
        </w:r>
      </w:del>
      <w:r w:rsidRPr="009B1455">
        <w:rPr>
          <w:lang w:val="en-US"/>
        </w:rPr>
        <w:t xml:space="preserve">), requesting the characteristics and protection criteria </w:t>
      </w:r>
      <w:r>
        <w:rPr>
          <w:lang w:val="en-US"/>
        </w:rPr>
        <w:t>of the</w:t>
      </w:r>
      <w:r w:rsidRPr="009B1455">
        <w:rPr>
          <w:lang w:val="en-US"/>
        </w:rPr>
        <w:t xml:space="preserve"> systems operating</w:t>
      </w:r>
      <w:r w:rsidR="0006295E">
        <w:rPr>
          <w:lang w:val="en-US"/>
        </w:rPr>
        <w:t xml:space="preserve"> </w:t>
      </w:r>
      <w:r w:rsidRPr="009B1455">
        <w:rPr>
          <w:lang w:val="en-US"/>
        </w:rPr>
        <w:t>in</w:t>
      </w:r>
      <w:ins w:id="27" w:author="Michael Tran Ph.D." w:date="2024-03-26T11:16:00Z" w16du:dateUtc="2024-03-26T15:16:00Z">
        <w:r w:rsidR="0006295E">
          <w:rPr>
            <w:lang w:val="en-US"/>
          </w:rPr>
          <w:t>-bands and adjacent bands, as appropriate, to</w:t>
        </w:r>
      </w:ins>
      <w:r w:rsidRPr="009B1455">
        <w:rPr>
          <w:lang w:val="en-US"/>
        </w:rPr>
        <w:t xml:space="preserve"> the</w:t>
      </w:r>
      <w:ins w:id="28" w:author="Michael Tran Ph.D." w:date="2024-03-26T11:17:00Z" w16du:dateUtc="2024-03-26T15:17:00Z">
        <w:r w:rsidR="0006295E">
          <w:rPr>
            <w:lang w:val="en-US"/>
          </w:rPr>
          <w:t xml:space="preserve"> proposed</w:t>
        </w:r>
      </w:ins>
      <w:r>
        <w:rPr>
          <w:lang w:val="en-US"/>
        </w:rPr>
        <w:t xml:space="preserve"> frequency band</w:t>
      </w:r>
      <w:r w:rsidR="00176E43">
        <w:rPr>
          <w:lang w:val="en-US"/>
        </w:rPr>
        <w:t>s</w:t>
      </w:r>
      <w:del w:id="29" w:author="Michael Tran Ph.D." w:date="2024-03-26T11:17:00Z" w16du:dateUtc="2024-03-26T15:17:00Z">
        <w:r w:rsidR="00176E43" w:rsidDel="0006295E">
          <w:rPr>
            <w:lang w:val="en-US"/>
          </w:rPr>
          <w:delText xml:space="preserve"> proposed</w:delText>
        </w:r>
      </w:del>
      <w:r w:rsidR="00176E43">
        <w:rPr>
          <w:lang w:val="en-US"/>
        </w:rPr>
        <w:t xml:space="preserve"> under </w:t>
      </w:r>
      <w:ins w:id="30" w:author="Michael Tran Ph.D." w:date="2024-03-26T11:17:00Z" w16du:dateUtc="2024-03-26T15:17:00Z">
        <w:r w:rsidR="0006295E">
          <w:rPr>
            <w:lang w:val="en-US"/>
          </w:rPr>
          <w:t xml:space="preserve">WRC-27 </w:t>
        </w:r>
      </w:ins>
      <w:r w:rsidR="00176E43">
        <w:rPr>
          <w:lang w:val="en-US"/>
        </w:rPr>
        <w:t>AI 1.15,</w:t>
      </w:r>
      <w:r w:rsidRPr="009B1455">
        <w:rPr>
          <w:lang w:val="en-US"/>
        </w:rPr>
        <w:t xml:space="preserve"> for sharing/compatibility studies</w:t>
      </w:r>
      <w:r w:rsidR="00176E43">
        <w:rPr>
          <w:lang w:val="en-US"/>
        </w:rPr>
        <w:t>.</w:t>
      </w:r>
      <w:r w:rsidRPr="009B1455">
        <w:rPr>
          <w:lang w:val="en-US"/>
        </w:rPr>
        <w:t xml:space="preserve"> </w:t>
      </w:r>
    </w:p>
    <w:p w14:paraId="676F2526" w14:textId="143D1B90" w:rsidR="00A07D25" w:rsidRPr="009B1455" w:rsidRDefault="00A07D25" w:rsidP="00180DB1">
      <w:pPr>
        <w:rPr>
          <w:lang w:val="en-US"/>
        </w:rPr>
      </w:pPr>
      <w:ins w:id="31" w:author="Michael Tran Ph.D." w:date="2024-03-26T13:13:00Z" w16du:dateUtc="2024-03-26T17:13:00Z">
        <w:r>
          <w:rPr>
            <w:lang w:val="en-US"/>
          </w:rPr>
          <w:t>WP 5B notes that the frequency band</w:t>
        </w:r>
      </w:ins>
      <w:ins w:id="32" w:author="Michael Tran Ph.D." w:date="2024-04-01T08:07:00Z" w16du:dateUtc="2024-04-01T12:07:00Z">
        <w:r w:rsidR="002734D9">
          <w:rPr>
            <w:lang w:val="en-US"/>
          </w:rPr>
          <w:t xml:space="preserve">s 5 150-5 </w:t>
        </w:r>
      </w:ins>
      <w:ins w:id="33" w:author="Michael Tran Ph.D." w:date="2024-04-01T08:08:00Z" w16du:dateUtc="2024-04-01T12:08:00Z">
        <w:r w:rsidR="002734D9">
          <w:rPr>
            <w:lang w:val="en-US"/>
          </w:rPr>
          <w:t>250 MHz and</w:t>
        </w:r>
      </w:ins>
      <w:ins w:id="34" w:author="Michael Tran Ph.D." w:date="2024-03-26T13:13:00Z" w16du:dateUtc="2024-03-26T17:13:00Z">
        <w:r>
          <w:rPr>
            <w:lang w:val="en-US"/>
          </w:rPr>
          <w:t xml:space="preserve"> </w:t>
        </w:r>
      </w:ins>
      <w:ins w:id="35" w:author="Michael Tran Ph.D." w:date="2024-03-26T13:14:00Z" w16du:dateUtc="2024-03-26T17:14:00Z">
        <w:r>
          <w:rPr>
            <w:lang w:val="en-US"/>
          </w:rPr>
          <w:t xml:space="preserve">5 350-5 460 MHz </w:t>
        </w:r>
      </w:ins>
      <w:ins w:id="36" w:author="Michael Tran Ph.D." w:date="2024-04-01T08:08:00Z" w16du:dateUtc="2024-04-01T12:08:00Z">
        <w:r w:rsidR="002734D9">
          <w:rPr>
            <w:lang w:val="en-US"/>
          </w:rPr>
          <w:t>are</w:t>
        </w:r>
      </w:ins>
      <w:ins w:id="37" w:author="Michael Tran Ph.D." w:date="2024-03-26T13:14:00Z" w16du:dateUtc="2024-03-26T17:14:00Z">
        <w:r>
          <w:rPr>
            <w:lang w:val="en-US"/>
          </w:rPr>
          <w:t xml:space="preserve"> allocated to the primary aeronautical radionavigation service (</w:t>
        </w:r>
      </w:ins>
      <w:ins w:id="38" w:author="Michael Tran Ph.D." w:date="2024-03-26T13:15:00Z" w16du:dateUtc="2024-03-26T17:15:00Z">
        <w:r>
          <w:rPr>
            <w:lang w:val="en-US"/>
          </w:rPr>
          <w:t xml:space="preserve">ARNS) and the frequency band 5 </w:t>
        </w:r>
      </w:ins>
      <w:ins w:id="39" w:author="Michael Tran Ph.D." w:date="2024-04-01T08:08:00Z" w16du:dateUtc="2024-04-01T12:08:00Z">
        <w:r w:rsidR="002734D9">
          <w:rPr>
            <w:lang w:val="en-US"/>
          </w:rPr>
          <w:t>2</w:t>
        </w:r>
      </w:ins>
      <w:ins w:id="40" w:author="Michael Tran Ph.D." w:date="2024-03-26T13:15:00Z" w16du:dateUtc="2024-03-26T17:15:00Z">
        <w:r>
          <w:rPr>
            <w:lang w:val="en-US"/>
          </w:rPr>
          <w:t>50-5 850 MHz is allocated to the</w:t>
        </w:r>
      </w:ins>
      <w:ins w:id="41" w:author="Michael Tran Ph.D." w:date="2024-04-01T08:08:00Z" w16du:dateUtc="2024-04-01T12:08:00Z">
        <w:r w:rsidR="002734D9">
          <w:rPr>
            <w:lang w:val="en-US"/>
          </w:rPr>
          <w:t xml:space="preserve"> primary</w:t>
        </w:r>
      </w:ins>
      <w:ins w:id="42" w:author="Michael Tran Ph.D." w:date="2024-03-26T13:15:00Z" w16du:dateUtc="2024-03-26T17:15:00Z">
        <w:r>
          <w:rPr>
            <w:lang w:val="en-US"/>
          </w:rPr>
          <w:t xml:space="preserve"> </w:t>
        </w:r>
      </w:ins>
      <w:ins w:id="43" w:author="Michael Tran Ph.D." w:date="2024-03-26T13:16:00Z" w16du:dateUtc="2024-03-26T17:16:00Z">
        <w:r>
          <w:rPr>
            <w:lang w:val="en-US"/>
          </w:rPr>
          <w:t>radiolocation service.  The near ad</w:t>
        </w:r>
      </w:ins>
      <w:ins w:id="44" w:author="Michael Tran Ph.D." w:date="2024-03-26T13:17:00Z" w16du:dateUtc="2024-03-26T17:17:00Z">
        <w:r>
          <w:rPr>
            <w:lang w:val="en-US"/>
          </w:rPr>
          <w:t xml:space="preserve">jacent frequency band 2 700-2 900 MHz is </w:t>
        </w:r>
      </w:ins>
      <w:ins w:id="45" w:author="Michael Tran Ph.D." w:date="2024-03-26T13:19:00Z" w16du:dateUtc="2024-03-26T17:19:00Z">
        <w:r>
          <w:rPr>
            <w:lang w:val="en-US"/>
          </w:rPr>
          <w:t>allocated to the primary ARNS.</w:t>
        </w:r>
      </w:ins>
    </w:p>
    <w:p w14:paraId="4A76E976" w14:textId="64113E60" w:rsidR="00180DB1" w:rsidRPr="009B1455" w:rsidRDefault="00180DB1" w:rsidP="00180DB1">
      <w:pPr>
        <w:rPr>
          <w:lang w:val="en-US"/>
        </w:rPr>
      </w:pPr>
      <w:r w:rsidRPr="009B1455">
        <w:rPr>
          <w:lang w:val="en-US"/>
        </w:rPr>
        <w:t>WP 5</w:t>
      </w:r>
      <w:r w:rsidR="00176E43">
        <w:rPr>
          <w:lang w:val="en-US"/>
        </w:rPr>
        <w:t>B</w:t>
      </w:r>
      <w:r w:rsidRPr="009B1455">
        <w:rPr>
          <w:lang w:val="en-US"/>
        </w:rPr>
        <w:t xml:space="preserve"> highlights the following ITU-R </w:t>
      </w:r>
      <w:r w:rsidR="0035678D">
        <w:rPr>
          <w:lang w:val="en-US"/>
        </w:rPr>
        <w:t>R</w:t>
      </w:r>
      <w:r w:rsidRPr="009B1455">
        <w:rPr>
          <w:lang w:val="en-US"/>
        </w:rPr>
        <w:t>ecommendations that provide</w:t>
      </w:r>
      <w:r>
        <w:rPr>
          <w:lang w:val="en-US"/>
        </w:rPr>
        <w:t xml:space="preserve"> relevant technical</w:t>
      </w:r>
      <w:r w:rsidRPr="009B1455">
        <w:rPr>
          <w:lang w:val="en-US"/>
        </w:rPr>
        <w:t xml:space="preserve"> information </w:t>
      </w:r>
      <w:r>
        <w:rPr>
          <w:lang w:val="en-US"/>
        </w:rPr>
        <w:t>of</w:t>
      </w:r>
      <w:r w:rsidRPr="009B1455">
        <w:rPr>
          <w:lang w:val="en-US"/>
        </w:rPr>
        <w:t xml:space="preserve"> </w:t>
      </w:r>
      <w:del w:id="46" w:author="Michael Tran Ph.D." w:date="2024-03-26T13:16:00Z" w16du:dateUtc="2024-03-26T17:16:00Z">
        <w:r w:rsidR="00176E43" w:rsidDel="00A07D25">
          <w:rPr>
            <w:bCs/>
            <w:lang w:eastAsia="zh-CN"/>
          </w:rPr>
          <w:delText>airborne weather radars and</w:delText>
        </w:r>
        <w:r w:rsidR="00176E43" w:rsidRPr="001F275B" w:rsidDel="00A07D25">
          <w:rPr>
            <w:bCs/>
            <w:lang w:eastAsia="zh-CN"/>
          </w:rPr>
          <w:delText xml:space="preserve"> airport surveillance radar</w:delText>
        </w:r>
        <w:r w:rsidR="00176E43" w:rsidDel="00A07D25">
          <w:rPr>
            <w:bCs/>
            <w:lang w:eastAsia="zh-CN"/>
          </w:rPr>
          <w:delText>s</w:delText>
        </w:r>
      </w:del>
      <w:r w:rsidR="00176E43" w:rsidRPr="001F275B">
        <w:rPr>
          <w:bCs/>
          <w:lang w:eastAsia="zh-CN"/>
        </w:rPr>
        <w:t xml:space="preserve"> </w:t>
      </w:r>
      <w:ins w:id="47" w:author="Michael Tran Ph.D." w:date="2024-03-26T13:20:00Z" w16du:dateUtc="2024-03-26T17:20:00Z">
        <w:r w:rsidR="00A07D25">
          <w:rPr>
            <w:bCs/>
            <w:lang w:eastAsia="zh-CN"/>
          </w:rPr>
          <w:t xml:space="preserve">systems </w:t>
        </w:r>
      </w:ins>
      <w:r w:rsidR="00176E43" w:rsidRPr="001F275B">
        <w:rPr>
          <w:bCs/>
          <w:lang w:eastAsia="zh-CN"/>
        </w:rPr>
        <w:t>operating in the frequency band</w:t>
      </w:r>
      <w:r w:rsidR="00176E43">
        <w:rPr>
          <w:bCs/>
          <w:lang w:eastAsia="zh-CN"/>
        </w:rPr>
        <w:t>s</w:t>
      </w:r>
      <w:r w:rsidR="00176E43" w:rsidRPr="001F275B">
        <w:rPr>
          <w:bCs/>
          <w:lang w:eastAsia="zh-CN"/>
        </w:rPr>
        <w:t xml:space="preserve"> 5 </w:t>
      </w:r>
      <w:ins w:id="48" w:author="USA" w:date="2024-03-26T15:52:00Z" w16du:dateUtc="2024-03-26T19:52:00Z">
        <w:r w:rsidR="00FC59E1">
          <w:rPr>
            <w:bCs/>
            <w:lang w:eastAsia="zh-CN"/>
          </w:rPr>
          <w:t>1</w:t>
        </w:r>
      </w:ins>
      <w:del w:id="49" w:author="USA" w:date="2024-03-26T15:52:00Z" w16du:dateUtc="2024-03-26T19:52:00Z">
        <w:r w:rsidR="00176E43" w:rsidRPr="001F275B" w:rsidDel="00FC59E1">
          <w:rPr>
            <w:bCs/>
            <w:lang w:eastAsia="zh-CN"/>
          </w:rPr>
          <w:delText>3</w:delText>
        </w:r>
      </w:del>
      <w:r w:rsidR="00176E43" w:rsidRPr="001F275B">
        <w:rPr>
          <w:bCs/>
          <w:lang w:eastAsia="zh-CN"/>
        </w:rPr>
        <w:t xml:space="preserve">50-5 </w:t>
      </w:r>
      <w:ins w:id="50" w:author="Michael Tran Ph.D." w:date="2024-03-26T13:22:00Z" w16du:dateUtc="2024-03-26T17:22:00Z">
        <w:r w:rsidR="00A07D25">
          <w:rPr>
            <w:bCs/>
            <w:lang w:eastAsia="zh-CN"/>
          </w:rPr>
          <w:t>850</w:t>
        </w:r>
      </w:ins>
      <w:del w:id="51" w:author="Michael Tran Ph.D." w:date="2024-03-26T13:21:00Z" w16du:dateUtc="2024-03-26T17:21:00Z">
        <w:r w:rsidR="00176E43" w:rsidRPr="001F275B" w:rsidDel="00A07D25">
          <w:rPr>
            <w:bCs/>
            <w:lang w:eastAsia="zh-CN"/>
          </w:rPr>
          <w:delText>4</w:delText>
        </w:r>
      </w:del>
      <w:del w:id="52" w:author="Michael Tran Ph.D." w:date="2024-03-26T13:20:00Z" w16du:dateUtc="2024-03-26T17:20:00Z">
        <w:r w:rsidR="00176E43" w:rsidRPr="001F275B" w:rsidDel="00A07D25">
          <w:rPr>
            <w:bCs/>
            <w:lang w:eastAsia="zh-CN"/>
          </w:rPr>
          <w:delText>7</w:delText>
        </w:r>
      </w:del>
      <w:del w:id="53" w:author="Michael Tran Ph.D." w:date="2024-03-26T13:22:00Z" w16du:dateUtc="2024-03-26T17:22:00Z">
        <w:r w:rsidR="00176E43" w:rsidRPr="001F275B" w:rsidDel="00A07D25">
          <w:rPr>
            <w:bCs/>
            <w:lang w:eastAsia="zh-CN"/>
          </w:rPr>
          <w:delText>0</w:delText>
        </w:r>
      </w:del>
      <w:r w:rsidR="00176E43" w:rsidRPr="001F275B">
        <w:rPr>
          <w:bCs/>
          <w:lang w:eastAsia="zh-CN"/>
        </w:rPr>
        <w:t xml:space="preserve"> MHz and 2 700-2 900 MHz, respectively</w:t>
      </w:r>
      <w:r w:rsidRPr="009B1455">
        <w:rPr>
          <w:lang w:val="en-US"/>
        </w:rPr>
        <w:t>:</w:t>
      </w:r>
    </w:p>
    <w:p w14:paraId="55F4D052" w14:textId="77777777" w:rsidR="006F768E" w:rsidRDefault="006F768E" w:rsidP="00180DB1">
      <w:pPr>
        <w:rPr>
          <w:b/>
          <w:bCs/>
          <w:lang w:val="en-US"/>
        </w:rPr>
      </w:pPr>
    </w:p>
    <w:p w14:paraId="4EE72550" w14:textId="2D831D4A" w:rsidR="00180DB1" w:rsidRDefault="00180DB1" w:rsidP="00180DB1">
      <w:pPr>
        <w:rPr>
          <w:lang w:val="en-US"/>
        </w:rPr>
      </w:pPr>
      <w:r>
        <w:rPr>
          <w:b/>
          <w:bCs/>
          <w:lang w:val="en-US"/>
        </w:rPr>
        <w:t xml:space="preserve">Recommendation </w:t>
      </w:r>
      <w:r w:rsidRPr="00E951BA">
        <w:rPr>
          <w:b/>
          <w:bCs/>
          <w:lang w:val="en-US"/>
        </w:rPr>
        <w:t xml:space="preserve">ITU-R </w:t>
      </w:r>
      <w:r w:rsidR="009149BF">
        <w:rPr>
          <w:b/>
          <w:bCs/>
          <w:lang w:val="en-US"/>
        </w:rPr>
        <w:t>M.1638-1</w:t>
      </w:r>
      <w:r w:rsidR="009149BF">
        <w:rPr>
          <w:b/>
          <w:bCs/>
          <w:lang w:val="en-US"/>
        </w:rPr>
        <w:tab/>
        <w:t xml:space="preserve">    </w:t>
      </w:r>
      <w:r w:rsidR="006E6B05">
        <w:rPr>
          <w:lang w:val="en-US"/>
        </w:rPr>
        <w:t>Characteristics of and protection criteria for sharing studies for radiolocation (except ground based meteorological radars) and aeronautical radionavigation radars operating in the frequency bands between 5 250 and 5 850 MHz (01/2015)</w:t>
      </w:r>
    </w:p>
    <w:p w14:paraId="5A52BD3B" w14:textId="062ABDDD" w:rsidR="00180DB1" w:rsidRDefault="00180DB1" w:rsidP="00180DB1">
      <w:pPr>
        <w:ind w:left="720"/>
        <w:rPr>
          <w:lang w:val="en-US"/>
        </w:rPr>
      </w:pPr>
      <w:r>
        <w:rPr>
          <w:lang w:val="en-US"/>
        </w:rPr>
        <w:t>R</w:t>
      </w:r>
      <w:r w:rsidRPr="009B1455">
        <w:rPr>
          <w:lang w:val="en-US"/>
        </w:rPr>
        <w:t>epresentative technical characteristics of</w:t>
      </w:r>
      <w:del w:id="54" w:author="Michael Tran Ph.D." w:date="2024-03-26T13:34:00Z" w16du:dateUtc="2024-03-26T17:34:00Z">
        <w:r w:rsidRPr="009B1455" w:rsidDel="002A6136">
          <w:rPr>
            <w:lang w:val="en-US"/>
          </w:rPr>
          <w:delText xml:space="preserve"> </w:delText>
        </w:r>
        <w:r w:rsidR="00E17B60" w:rsidDel="002A6136">
          <w:rPr>
            <w:lang w:val="en-US"/>
          </w:rPr>
          <w:delText>ARNS airborne weather</w:delText>
        </w:r>
      </w:del>
      <w:r w:rsidR="00E17B60">
        <w:rPr>
          <w:lang w:val="en-US"/>
        </w:rPr>
        <w:t xml:space="preserve"> radars</w:t>
      </w:r>
      <w:r w:rsidRPr="009B1455">
        <w:rPr>
          <w:lang w:val="en-US"/>
        </w:rPr>
        <w:t xml:space="preserve"> </w:t>
      </w:r>
      <w:r>
        <w:rPr>
          <w:lang w:val="en-US"/>
        </w:rPr>
        <w:t xml:space="preserve">are in Annex </w:t>
      </w:r>
      <w:r w:rsidR="00E17B60">
        <w:rPr>
          <w:lang w:val="en-US"/>
        </w:rPr>
        <w:t>1 Table 2</w:t>
      </w:r>
      <w:ins w:id="55" w:author="Michael Tran Ph.D." w:date="2024-03-26T13:36:00Z" w16du:dateUtc="2024-03-26T17:36:00Z">
        <w:r w:rsidR="002A6136">
          <w:rPr>
            <w:lang w:val="en-US"/>
          </w:rPr>
          <w:t xml:space="preserve"> for radiolocation radars</w:t>
        </w:r>
      </w:ins>
      <w:r w:rsidR="00E17B60">
        <w:rPr>
          <w:lang w:val="en-US"/>
        </w:rPr>
        <w:t xml:space="preserve"> </w:t>
      </w:r>
      <w:del w:id="56" w:author="Michael Tran Ph.D." w:date="2024-03-26T13:35:00Z" w16du:dateUtc="2024-03-26T17:35:00Z">
        <w:r w:rsidR="00E17B60" w:rsidDel="002A6136">
          <w:rPr>
            <w:lang w:val="en-US"/>
          </w:rPr>
          <w:delText>–</w:delText>
        </w:r>
      </w:del>
      <w:ins w:id="57" w:author="Michael Tran Ph.D." w:date="2024-03-26T13:35:00Z" w16du:dateUtc="2024-03-26T17:35:00Z">
        <w:r w:rsidR="002A6136">
          <w:rPr>
            <w:lang w:val="en-US"/>
          </w:rPr>
          <w:t>with</w:t>
        </w:r>
      </w:ins>
      <w:r w:rsidR="00E17B60">
        <w:rPr>
          <w:lang w:val="en-US"/>
        </w:rPr>
        <w:t xml:space="preserve"> radar 16</w:t>
      </w:r>
      <w:ins w:id="58" w:author="Michael Tran Ph.D." w:date="2024-03-26T13:35:00Z" w16du:dateUtc="2024-03-26T17:35:00Z">
        <w:r w:rsidR="002A6136">
          <w:rPr>
            <w:lang w:val="en-US"/>
          </w:rPr>
          <w:t xml:space="preserve"> for ARNS</w:t>
        </w:r>
      </w:ins>
      <w:ins w:id="59" w:author="Michael Tran Ph.D." w:date="2024-03-26T13:37:00Z" w16du:dateUtc="2024-03-26T17:37:00Z">
        <w:r w:rsidR="002A6136">
          <w:rPr>
            <w:lang w:val="en-US"/>
          </w:rPr>
          <w:t xml:space="preserve"> airborne weather</w:t>
        </w:r>
      </w:ins>
      <w:ins w:id="60" w:author="Michael Tran Ph.D." w:date="2024-03-26T13:35:00Z" w16du:dateUtc="2024-03-26T17:35:00Z">
        <w:r w:rsidR="002A6136">
          <w:rPr>
            <w:lang w:val="en-US"/>
          </w:rPr>
          <w:t xml:space="preserve"> radar</w:t>
        </w:r>
      </w:ins>
      <w:r w:rsidR="00E17B60">
        <w:rPr>
          <w:lang w:val="en-US"/>
        </w:rPr>
        <w:t>. Annex 1 section 3.1 has a description of the operational characteristics of ARNS radars.  Annex 1 section 4 provides the I/N protection criteria for</w:t>
      </w:r>
      <w:ins w:id="61" w:author="Michael Tran Ph.D." w:date="2024-03-26T13:38:00Z" w16du:dateUtc="2024-03-26T17:38:00Z">
        <w:r w:rsidR="002A6136">
          <w:rPr>
            <w:lang w:val="en-US"/>
          </w:rPr>
          <w:t xml:space="preserve"> radiolocation radars and</w:t>
        </w:r>
      </w:ins>
      <w:r w:rsidR="00E17B60">
        <w:rPr>
          <w:lang w:val="en-US"/>
        </w:rPr>
        <w:t xml:space="preserve"> ARNS radars.</w:t>
      </w:r>
    </w:p>
    <w:p w14:paraId="3332716D" w14:textId="77777777" w:rsidR="00180DB1" w:rsidRPr="009B1455" w:rsidRDefault="00180DB1" w:rsidP="00180DB1">
      <w:pPr>
        <w:rPr>
          <w:lang w:val="en-US"/>
        </w:rPr>
      </w:pPr>
    </w:p>
    <w:p w14:paraId="31363924" w14:textId="778401D4" w:rsidR="00180DB1" w:rsidRDefault="00180DB1" w:rsidP="00180DB1">
      <w:pPr>
        <w:rPr>
          <w:lang w:val="en-US"/>
        </w:rPr>
      </w:pPr>
      <w:r>
        <w:rPr>
          <w:b/>
          <w:bCs/>
          <w:lang w:val="en-US"/>
        </w:rPr>
        <w:t xml:space="preserve">Recommendation </w:t>
      </w:r>
      <w:r w:rsidRPr="00E951BA">
        <w:rPr>
          <w:b/>
          <w:bCs/>
          <w:lang w:val="en-US"/>
        </w:rPr>
        <w:t xml:space="preserve">ITU-R </w:t>
      </w:r>
      <w:r w:rsidR="00E17B60">
        <w:rPr>
          <w:b/>
          <w:bCs/>
          <w:lang w:val="en-US"/>
        </w:rPr>
        <w:t>M.1464-2</w:t>
      </w:r>
      <w:r w:rsidRPr="009B1455">
        <w:rPr>
          <w:lang w:val="en-US"/>
        </w:rPr>
        <w:t xml:space="preserve"> </w:t>
      </w:r>
      <w:r w:rsidR="00E17B60">
        <w:rPr>
          <w:lang w:val="en-US"/>
        </w:rPr>
        <w:t xml:space="preserve">   Characteristics of non-meteorological radiolocation radars, and characteristics and protection criteria for sharing studies for aeronautical radionavigation and radars in the radiodetermination service operating in the frequency band 2 700-2 900 MHz (02/2015)</w:t>
      </w:r>
    </w:p>
    <w:p w14:paraId="577E7D9F" w14:textId="0AD746CD" w:rsidR="00180DB1" w:rsidRDefault="00CB7DB4" w:rsidP="00180DB1">
      <w:pPr>
        <w:ind w:left="720"/>
        <w:rPr>
          <w:lang w:eastAsia="zh-CN"/>
        </w:rPr>
      </w:pPr>
      <w:r>
        <w:rPr>
          <w:lang w:val="en-US"/>
        </w:rPr>
        <w:t>Representative technical characteristics of</w:t>
      </w:r>
      <w:ins w:id="62" w:author="Michael Tran Ph.D." w:date="2024-03-26T13:40:00Z" w16du:dateUtc="2024-03-26T17:40:00Z">
        <w:r w:rsidR="002A6136">
          <w:rPr>
            <w:lang w:val="en-US"/>
          </w:rPr>
          <w:t xml:space="preserve"> RDS radars and</w:t>
        </w:r>
      </w:ins>
      <w:r>
        <w:rPr>
          <w:lang w:val="en-US"/>
        </w:rPr>
        <w:t xml:space="preserve"> ARNS radars in 2 700-2 900 MHz are in Annex 1 Table 1. </w:t>
      </w:r>
      <w:r w:rsidR="00081D20">
        <w:rPr>
          <w:lang w:val="en-US"/>
        </w:rPr>
        <w:t xml:space="preserve">Operational characteristics of ARNS radars are in Annex 1 section 4.1.  The I/N protection criteria of </w:t>
      </w:r>
      <w:ins w:id="63" w:author="Michael Tran Ph.D." w:date="2024-03-26T13:44:00Z" w16du:dateUtc="2024-03-26T17:44:00Z">
        <w:r w:rsidR="00045E48">
          <w:rPr>
            <w:lang w:val="en-US"/>
          </w:rPr>
          <w:t xml:space="preserve">RDS and </w:t>
        </w:r>
      </w:ins>
      <w:r w:rsidR="00081D20">
        <w:rPr>
          <w:lang w:val="en-US"/>
        </w:rPr>
        <w:t>ARNS radars can be found in Annex 2</w:t>
      </w:r>
      <w:del w:id="64" w:author="Michael Tran Ph.D." w:date="2024-03-26T13:44:00Z" w16du:dateUtc="2024-03-26T17:44:00Z">
        <w:r w:rsidR="00081D20" w:rsidDel="00045E48">
          <w:rPr>
            <w:lang w:val="en-US"/>
          </w:rPr>
          <w:delText xml:space="preserve"> sections 1 and 2</w:delText>
        </w:r>
      </w:del>
      <w:r w:rsidR="00081D20">
        <w:rPr>
          <w:lang w:val="en-US"/>
        </w:rPr>
        <w:t>.</w:t>
      </w:r>
    </w:p>
    <w:p w14:paraId="0C94F598" w14:textId="77777777" w:rsidR="00012385" w:rsidRDefault="00012385" w:rsidP="0031483A">
      <w:pPr>
        <w:rPr>
          <w:ins w:id="65" w:author="Michael Tran Ph.D." w:date="2024-03-27T15:47:00Z" w16du:dateUtc="2024-03-27T19:47:00Z"/>
          <w:b/>
          <w:bCs/>
          <w:lang w:val="en-US"/>
        </w:rPr>
      </w:pPr>
    </w:p>
    <w:p w14:paraId="2768EEE3" w14:textId="7105F500" w:rsidR="00211D78" w:rsidRDefault="00211D78" w:rsidP="0031483A">
      <w:pPr>
        <w:rPr>
          <w:ins w:id="66" w:author="USA" w:date="2024-03-27T13:56:00Z" w16du:dateUtc="2024-03-27T17:56:00Z"/>
          <w:b/>
          <w:bCs/>
          <w:lang w:val="en-US"/>
        </w:rPr>
      </w:pPr>
      <w:ins w:id="67" w:author="USA" w:date="2024-03-27T13:56:00Z" w16du:dateUtc="2024-03-27T17:56:00Z">
        <w:r>
          <w:rPr>
            <w:b/>
            <w:bCs/>
            <w:lang w:val="en-US"/>
          </w:rPr>
          <w:t>Recommendation</w:t>
        </w:r>
        <w:r>
          <w:rPr>
            <w:rStyle w:val="Strong"/>
            <w:rFonts w:ascii="Verdana" w:eastAsia="Batang" w:hAnsi="Verdana"/>
            <w:color w:val="004B96"/>
            <w:sz w:val="20"/>
          </w:rPr>
          <w:t xml:space="preserve"> ITU-R </w:t>
        </w:r>
        <w:r w:rsidRPr="00211D78">
          <w:rPr>
            <w:b/>
            <w:bCs/>
            <w:lang w:val="en-US"/>
          </w:rPr>
          <w:t>M.1465</w:t>
        </w:r>
      </w:ins>
      <w:ins w:id="68" w:author="USA" w:date="2024-03-27T13:57:00Z" w16du:dateUtc="2024-03-27T17:57:00Z">
        <w:r w:rsidR="00881931">
          <w:rPr>
            <w:b/>
            <w:bCs/>
            <w:lang w:val="en-US"/>
          </w:rPr>
          <w:t xml:space="preserve">-4 </w:t>
        </w:r>
      </w:ins>
      <w:ins w:id="69" w:author="USA" w:date="2024-03-27T13:56:00Z" w16du:dateUtc="2024-03-27T17:56:00Z">
        <w:r w:rsidRPr="00211D78">
          <w:rPr>
            <w:lang w:val="en-US"/>
          </w:rPr>
          <w:t xml:space="preserve">Characteristics of and protection criteria for radars operating in the radiodetermination service in the frequency range 3 100-3 700 </w:t>
        </w:r>
        <w:proofErr w:type="gramStart"/>
        <w:r w:rsidRPr="00211D78">
          <w:rPr>
            <w:lang w:val="en-US"/>
          </w:rPr>
          <w:t>MHz</w:t>
        </w:r>
        <w:proofErr w:type="gramEnd"/>
      </w:ins>
    </w:p>
    <w:p w14:paraId="57F99F99" w14:textId="77777777" w:rsidR="00012385" w:rsidRDefault="00012385" w:rsidP="0031483A">
      <w:pPr>
        <w:rPr>
          <w:ins w:id="70" w:author="Michael Tran Ph.D." w:date="2024-03-27T15:47:00Z" w16du:dateUtc="2024-03-27T19:47:00Z"/>
          <w:b/>
          <w:bCs/>
          <w:lang w:val="en-US"/>
        </w:rPr>
      </w:pPr>
    </w:p>
    <w:p w14:paraId="415F5D94" w14:textId="67919B24" w:rsidR="0031483A" w:rsidRPr="00F96C62" w:rsidRDefault="0031483A" w:rsidP="0031483A">
      <w:pPr>
        <w:rPr>
          <w:ins w:id="71" w:author="USA" w:date="2024-03-26T15:45:00Z" w16du:dateUtc="2024-03-26T19:45:00Z"/>
          <w:b/>
          <w:lang w:val="en-US"/>
        </w:rPr>
      </w:pPr>
      <w:ins w:id="72" w:author="USA" w:date="2024-03-26T15:45:00Z" w16du:dateUtc="2024-03-26T19:45:00Z">
        <w:r>
          <w:rPr>
            <w:b/>
            <w:bCs/>
            <w:lang w:val="en-US"/>
          </w:rPr>
          <w:lastRenderedPageBreak/>
          <w:t>Recommendation</w:t>
        </w:r>
        <w:r>
          <w:rPr>
            <w:rStyle w:val="Strong"/>
            <w:rFonts w:ascii="Verdana" w:eastAsia="Batang" w:hAnsi="Verdana"/>
            <w:color w:val="004B96"/>
            <w:sz w:val="20"/>
          </w:rPr>
          <w:t xml:space="preserve"> </w:t>
        </w:r>
      </w:ins>
      <w:ins w:id="73" w:author="USA" w:date="2024-03-26T15:47:00Z" w16du:dateUtc="2024-03-26T19:47:00Z">
        <w:r w:rsidR="00D64433">
          <w:rPr>
            <w:rStyle w:val="Strong"/>
            <w:rFonts w:ascii="Verdana" w:eastAsia="Batang" w:hAnsi="Verdana"/>
            <w:color w:val="004B96"/>
            <w:sz w:val="20"/>
          </w:rPr>
          <w:t xml:space="preserve">ITU-R </w:t>
        </w:r>
      </w:ins>
      <w:ins w:id="74" w:author="USA" w:date="2024-03-26T15:45:00Z" w16du:dateUtc="2024-03-26T19:45:00Z">
        <w:r>
          <w:rPr>
            <w:rStyle w:val="Strong"/>
            <w:rFonts w:ascii="Verdana" w:eastAsia="Batang" w:hAnsi="Verdana"/>
            <w:color w:val="004B96"/>
            <w:sz w:val="20"/>
          </w:rPr>
          <w:t>M.1849</w:t>
        </w:r>
      </w:ins>
      <w:ins w:id="75" w:author="USA" w:date="2024-03-26T15:47:00Z" w16du:dateUtc="2024-03-26T19:47:00Z">
        <w:r w:rsidR="00D64433">
          <w:rPr>
            <w:rStyle w:val="Strong"/>
            <w:rFonts w:ascii="Verdana" w:eastAsia="Batang" w:hAnsi="Verdana"/>
            <w:color w:val="004B96"/>
            <w:sz w:val="20"/>
          </w:rPr>
          <w:t>-3</w:t>
        </w:r>
      </w:ins>
      <w:ins w:id="76" w:author="USA" w:date="2024-03-26T15:45:00Z" w16du:dateUtc="2024-03-26T19:45:00Z">
        <w:r>
          <w:rPr>
            <w:rStyle w:val="Strong"/>
            <w:rFonts w:ascii="Verdana" w:eastAsia="Batang" w:hAnsi="Verdana"/>
            <w:color w:val="004B96"/>
            <w:sz w:val="20"/>
          </w:rPr>
          <w:tab/>
        </w:r>
        <w:r w:rsidRPr="00F96C62">
          <w:rPr>
            <w:rStyle w:val="Strong"/>
            <w:rFonts w:ascii="Verdana" w:eastAsia="Batang" w:hAnsi="Verdana"/>
            <w:b w:val="0"/>
            <w:bCs w:val="0"/>
            <w:color w:val="004B96"/>
            <w:sz w:val="20"/>
          </w:rPr>
          <w:t>Technical and operational aspects of ground-based meteorological radars</w:t>
        </w:r>
        <w:r>
          <w:rPr>
            <w:rStyle w:val="Strong"/>
            <w:rFonts w:ascii="Verdana" w:eastAsia="Batang" w:hAnsi="Verdana"/>
            <w:b w:val="0"/>
            <w:bCs w:val="0"/>
            <w:color w:val="004B96"/>
            <w:sz w:val="20"/>
          </w:rPr>
          <w:t xml:space="preserve"> (02/2023)</w:t>
        </w:r>
      </w:ins>
    </w:p>
    <w:p w14:paraId="59EC670F" w14:textId="77777777" w:rsidR="00012385" w:rsidRDefault="00012385" w:rsidP="00180DB1">
      <w:pPr>
        <w:rPr>
          <w:ins w:id="77" w:author="Michael Tran Ph.D." w:date="2024-03-27T15:47:00Z" w16du:dateUtc="2024-03-27T19:47:00Z"/>
          <w:b/>
          <w:bCs/>
          <w:lang w:val="en-US"/>
        </w:rPr>
      </w:pPr>
    </w:p>
    <w:p w14:paraId="4612DDF8" w14:textId="609BF3FF" w:rsidR="00CB7DB4" w:rsidRDefault="00605461" w:rsidP="00180DB1">
      <w:pPr>
        <w:rPr>
          <w:lang w:val="en-US"/>
        </w:rPr>
      </w:pPr>
      <w:ins w:id="78" w:author="USA" w:date="2024-03-26T15:47:00Z" w16du:dateUtc="2024-03-26T19:47:00Z">
        <w:r>
          <w:rPr>
            <w:b/>
            <w:bCs/>
            <w:lang w:val="en-US"/>
          </w:rPr>
          <w:t>Recommendation</w:t>
        </w:r>
        <w:r>
          <w:rPr>
            <w:rStyle w:val="Strong"/>
            <w:rFonts w:ascii="Verdana" w:eastAsia="Batang" w:hAnsi="Verdana"/>
            <w:color w:val="004B96"/>
            <w:sz w:val="20"/>
          </w:rPr>
          <w:t xml:space="preserve"> </w:t>
        </w:r>
        <w:r w:rsidR="00D64433">
          <w:rPr>
            <w:rStyle w:val="Strong"/>
            <w:rFonts w:ascii="Verdana" w:eastAsia="Batang" w:hAnsi="Verdana"/>
            <w:color w:val="004B96"/>
            <w:sz w:val="20"/>
          </w:rPr>
          <w:t xml:space="preserve">ITU-R </w:t>
        </w:r>
      </w:ins>
      <w:ins w:id="79" w:author="USA" w:date="2024-03-26T15:46:00Z" w16du:dateUtc="2024-03-26T19:46:00Z">
        <w:r>
          <w:rPr>
            <w:rStyle w:val="Strong"/>
            <w:rFonts w:ascii="Verdana" w:eastAsia="Batang" w:hAnsi="Verdana"/>
            <w:color w:val="004B96"/>
            <w:sz w:val="20"/>
          </w:rPr>
          <w:t>M.2007</w:t>
        </w:r>
      </w:ins>
      <w:ins w:id="80" w:author="USA" w:date="2024-03-26T15:47:00Z" w16du:dateUtc="2024-03-26T19:47:00Z">
        <w:r w:rsidR="00D64433">
          <w:rPr>
            <w:rStyle w:val="Strong"/>
            <w:rFonts w:ascii="Verdana" w:eastAsia="Batang" w:hAnsi="Verdana"/>
            <w:color w:val="004B96"/>
            <w:sz w:val="20"/>
          </w:rPr>
          <w:t>-0</w:t>
        </w:r>
        <w:r>
          <w:rPr>
            <w:rStyle w:val="Strong"/>
            <w:rFonts w:ascii="Verdana" w:eastAsia="Batang" w:hAnsi="Verdana"/>
            <w:b w:val="0"/>
            <w:bCs w:val="0"/>
            <w:color w:val="004B96"/>
            <w:sz w:val="20"/>
          </w:rPr>
          <w:tab/>
        </w:r>
      </w:ins>
      <w:ins w:id="81" w:author="USA" w:date="2024-03-26T15:46:00Z" w16du:dateUtc="2024-03-26T19:46:00Z">
        <w:r w:rsidRPr="00605461">
          <w:rPr>
            <w:rStyle w:val="Strong"/>
            <w:rFonts w:ascii="Verdana" w:eastAsia="Batang" w:hAnsi="Verdana"/>
            <w:b w:val="0"/>
            <w:bCs w:val="0"/>
            <w:color w:val="004B96"/>
            <w:sz w:val="20"/>
          </w:rPr>
          <w:t>Characteristics of and protection criteria for radars operating in the aeronautical radionavigation service in the frequency band 5 150-5 250 MHz</w:t>
        </w:r>
      </w:ins>
      <w:ins w:id="82" w:author="USA" w:date="2024-03-26T15:51:00Z" w16du:dateUtc="2024-03-26T19:51:00Z">
        <w:r w:rsidR="005F2C92">
          <w:rPr>
            <w:rStyle w:val="Strong"/>
            <w:rFonts w:ascii="Verdana" w:eastAsia="Batang" w:hAnsi="Verdana"/>
            <w:b w:val="0"/>
            <w:bCs w:val="0"/>
            <w:color w:val="004B96"/>
            <w:sz w:val="20"/>
          </w:rPr>
          <w:t xml:space="preserve"> (03/2012)</w:t>
        </w:r>
      </w:ins>
    </w:p>
    <w:p w14:paraId="4B44ECB7" w14:textId="77777777" w:rsidR="00012385" w:rsidRDefault="00012385" w:rsidP="00180DB1">
      <w:pPr>
        <w:rPr>
          <w:ins w:id="83" w:author="Michael Tran Ph.D." w:date="2024-03-27T15:47:00Z" w16du:dateUtc="2024-03-27T19:47:00Z"/>
          <w:lang w:val="en-US"/>
        </w:rPr>
      </w:pPr>
    </w:p>
    <w:p w14:paraId="6157F9FA" w14:textId="692BAAD0" w:rsidR="00180DB1" w:rsidRDefault="00180DB1" w:rsidP="00180DB1">
      <w:pPr>
        <w:rPr>
          <w:lang w:val="en-US"/>
        </w:rPr>
      </w:pPr>
      <w:r w:rsidRPr="009B1455">
        <w:rPr>
          <w:lang w:val="en-US"/>
        </w:rPr>
        <w:t>WP 5</w:t>
      </w:r>
      <w:r>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Pr>
          <w:lang w:val="en-US"/>
        </w:rPr>
        <w:t>15</w:t>
      </w:r>
      <w:r w:rsidRPr="009B1455">
        <w:rPr>
          <w:lang w:val="en-US"/>
        </w:rPr>
        <w:t xml:space="preserve"> and will provide to WP </w:t>
      </w:r>
      <w:r>
        <w:rPr>
          <w:lang w:val="en-US"/>
        </w:rPr>
        <w:t>7B</w:t>
      </w:r>
      <w:r w:rsidRPr="009B1455">
        <w:rPr>
          <w:lang w:val="en-US"/>
        </w:rPr>
        <w:t xml:space="preserve"> any relevant updated information, before </w:t>
      </w:r>
      <w:r w:rsidRPr="00CA204F">
        <w:rPr>
          <w:lang w:val="en-US"/>
        </w:rPr>
        <w:t>31 December 2024 deadline, for studies under this WRC-27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 xml:space="preserve">For </w:t>
      </w:r>
      <w:del w:id="84" w:author="Michael Tran Ph.D." w:date="2024-03-25T10:57:00Z" w16du:dateUtc="2024-03-25T14:57:00Z">
        <w:r w:rsidRPr="004C74C9" w:rsidDel="00984068">
          <w:rPr>
            <w:lang w:val="en-US"/>
          </w:rPr>
          <w:delText xml:space="preserve">information and </w:delText>
        </w:r>
      </w:del>
      <w:r w:rsidRPr="004C74C9">
        <w:rPr>
          <w:lang w:val="en-US"/>
        </w:rPr>
        <w:t>action</w:t>
      </w:r>
      <w:del w:id="85" w:author="Michael Tran Ph.D." w:date="2024-03-25T10:57:00Z" w16du:dateUtc="2024-03-25T14:57:00Z">
        <w:r w:rsidRPr="004C74C9" w:rsidDel="00984068">
          <w:rPr>
            <w:lang w:val="en-US"/>
          </w:rPr>
          <w:delText>, as appropriate</w:delText>
        </w:r>
      </w:del>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304DE9">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EF96E" w14:textId="77777777" w:rsidR="00304DE9" w:rsidRDefault="00304DE9">
      <w:pPr>
        <w:spacing w:before="0"/>
      </w:pPr>
      <w:r>
        <w:separator/>
      </w:r>
    </w:p>
  </w:endnote>
  <w:endnote w:type="continuationSeparator" w:id="0">
    <w:p w14:paraId="18C434A0" w14:textId="77777777" w:rsidR="00304DE9" w:rsidRDefault="00304DE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0047F" w14:textId="77777777" w:rsidR="00304DE9" w:rsidRDefault="00304DE9">
      <w:pPr>
        <w:spacing w:before="0"/>
      </w:pPr>
      <w:r>
        <w:separator/>
      </w:r>
    </w:p>
  </w:footnote>
  <w:footnote w:type="continuationSeparator" w:id="0">
    <w:p w14:paraId="24EAE825" w14:textId="77777777" w:rsidR="00304DE9" w:rsidRDefault="00304DE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2385"/>
    <w:rsid w:val="000142EE"/>
    <w:rsid w:val="00015AC1"/>
    <w:rsid w:val="00015B80"/>
    <w:rsid w:val="0002034C"/>
    <w:rsid w:val="00020576"/>
    <w:rsid w:val="000241AD"/>
    <w:rsid w:val="00024699"/>
    <w:rsid w:val="00026A91"/>
    <w:rsid w:val="0002789D"/>
    <w:rsid w:val="00027ED3"/>
    <w:rsid w:val="00034071"/>
    <w:rsid w:val="0003444E"/>
    <w:rsid w:val="00040B25"/>
    <w:rsid w:val="00042634"/>
    <w:rsid w:val="00043C57"/>
    <w:rsid w:val="000444CF"/>
    <w:rsid w:val="00045E48"/>
    <w:rsid w:val="0004613C"/>
    <w:rsid w:val="000552DD"/>
    <w:rsid w:val="000563A7"/>
    <w:rsid w:val="000568C7"/>
    <w:rsid w:val="0006295E"/>
    <w:rsid w:val="000641FD"/>
    <w:rsid w:val="00066CA1"/>
    <w:rsid w:val="00072535"/>
    <w:rsid w:val="000769EC"/>
    <w:rsid w:val="00077128"/>
    <w:rsid w:val="0007740B"/>
    <w:rsid w:val="00077D30"/>
    <w:rsid w:val="00077F30"/>
    <w:rsid w:val="00080D1E"/>
    <w:rsid w:val="00081475"/>
    <w:rsid w:val="00081D20"/>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275B"/>
    <w:rsid w:val="001F3B60"/>
    <w:rsid w:val="001F56E3"/>
    <w:rsid w:val="001F6968"/>
    <w:rsid w:val="001F7D07"/>
    <w:rsid w:val="002037D1"/>
    <w:rsid w:val="00211D78"/>
    <w:rsid w:val="002137FE"/>
    <w:rsid w:val="0021495D"/>
    <w:rsid w:val="0021502B"/>
    <w:rsid w:val="0021550A"/>
    <w:rsid w:val="002162DB"/>
    <w:rsid w:val="00220766"/>
    <w:rsid w:val="0022086C"/>
    <w:rsid w:val="00223136"/>
    <w:rsid w:val="00225233"/>
    <w:rsid w:val="00234172"/>
    <w:rsid w:val="00236A43"/>
    <w:rsid w:val="002409D5"/>
    <w:rsid w:val="00244FEF"/>
    <w:rsid w:val="00254261"/>
    <w:rsid w:val="00255ED1"/>
    <w:rsid w:val="00256C38"/>
    <w:rsid w:val="00272245"/>
    <w:rsid w:val="002734D9"/>
    <w:rsid w:val="00273D2C"/>
    <w:rsid w:val="00277903"/>
    <w:rsid w:val="00277E6A"/>
    <w:rsid w:val="00286AB4"/>
    <w:rsid w:val="00286D80"/>
    <w:rsid w:val="00286E48"/>
    <w:rsid w:val="002A0A0D"/>
    <w:rsid w:val="002A1330"/>
    <w:rsid w:val="002A6136"/>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4E54"/>
    <w:rsid w:val="00304DE9"/>
    <w:rsid w:val="0030527A"/>
    <w:rsid w:val="00307401"/>
    <w:rsid w:val="0031401B"/>
    <w:rsid w:val="0031483A"/>
    <w:rsid w:val="00314FBF"/>
    <w:rsid w:val="00320E3B"/>
    <w:rsid w:val="00324A59"/>
    <w:rsid w:val="00325E95"/>
    <w:rsid w:val="00337B04"/>
    <w:rsid w:val="00341991"/>
    <w:rsid w:val="00341ADA"/>
    <w:rsid w:val="00351D78"/>
    <w:rsid w:val="003529C0"/>
    <w:rsid w:val="00355F2D"/>
    <w:rsid w:val="0035678D"/>
    <w:rsid w:val="00364DAD"/>
    <w:rsid w:val="00371CDE"/>
    <w:rsid w:val="0037379E"/>
    <w:rsid w:val="0037399D"/>
    <w:rsid w:val="00374930"/>
    <w:rsid w:val="00381920"/>
    <w:rsid w:val="003831C4"/>
    <w:rsid w:val="0038728A"/>
    <w:rsid w:val="003934AB"/>
    <w:rsid w:val="003A2372"/>
    <w:rsid w:val="003B0273"/>
    <w:rsid w:val="003B0CE8"/>
    <w:rsid w:val="003B27E2"/>
    <w:rsid w:val="003B40A8"/>
    <w:rsid w:val="003B544B"/>
    <w:rsid w:val="003C35D1"/>
    <w:rsid w:val="003C41FE"/>
    <w:rsid w:val="003D1F2B"/>
    <w:rsid w:val="003D392D"/>
    <w:rsid w:val="003E0CD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434B"/>
    <w:rsid w:val="0050619A"/>
    <w:rsid w:val="00510D4D"/>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886"/>
    <w:rsid w:val="005C5B74"/>
    <w:rsid w:val="005D7961"/>
    <w:rsid w:val="005E12A2"/>
    <w:rsid w:val="005E2BF1"/>
    <w:rsid w:val="005E2E64"/>
    <w:rsid w:val="005E667F"/>
    <w:rsid w:val="005F008A"/>
    <w:rsid w:val="005F2C92"/>
    <w:rsid w:val="005F3CA9"/>
    <w:rsid w:val="006005BF"/>
    <w:rsid w:val="00600981"/>
    <w:rsid w:val="006015B5"/>
    <w:rsid w:val="006023E9"/>
    <w:rsid w:val="00605461"/>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1ED1"/>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E6B05"/>
    <w:rsid w:val="006F2A86"/>
    <w:rsid w:val="006F768E"/>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1FD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16E0"/>
    <w:rsid w:val="008358DE"/>
    <w:rsid w:val="008370CD"/>
    <w:rsid w:val="0084109E"/>
    <w:rsid w:val="00841B4E"/>
    <w:rsid w:val="00841F90"/>
    <w:rsid w:val="0084240D"/>
    <w:rsid w:val="008473AA"/>
    <w:rsid w:val="008538A0"/>
    <w:rsid w:val="008577FC"/>
    <w:rsid w:val="008600CE"/>
    <w:rsid w:val="00860DDB"/>
    <w:rsid w:val="0086282C"/>
    <w:rsid w:val="0086360B"/>
    <w:rsid w:val="00864C2D"/>
    <w:rsid w:val="008653F2"/>
    <w:rsid w:val="00875856"/>
    <w:rsid w:val="00881931"/>
    <w:rsid w:val="0089044C"/>
    <w:rsid w:val="00893925"/>
    <w:rsid w:val="00895C2D"/>
    <w:rsid w:val="00896F13"/>
    <w:rsid w:val="008A413C"/>
    <w:rsid w:val="008A41B1"/>
    <w:rsid w:val="008B658D"/>
    <w:rsid w:val="008B70BA"/>
    <w:rsid w:val="008B7348"/>
    <w:rsid w:val="008B7C41"/>
    <w:rsid w:val="008C0AD8"/>
    <w:rsid w:val="008C4E6E"/>
    <w:rsid w:val="008C5DF8"/>
    <w:rsid w:val="008D0988"/>
    <w:rsid w:val="008D5C7D"/>
    <w:rsid w:val="008E189E"/>
    <w:rsid w:val="008F213E"/>
    <w:rsid w:val="008F2648"/>
    <w:rsid w:val="008F36D2"/>
    <w:rsid w:val="008F6D61"/>
    <w:rsid w:val="009013D3"/>
    <w:rsid w:val="00901C4D"/>
    <w:rsid w:val="00912199"/>
    <w:rsid w:val="009149BF"/>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84068"/>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07D25"/>
    <w:rsid w:val="00A13B02"/>
    <w:rsid w:val="00A14975"/>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545E"/>
    <w:rsid w:val="00A85999"/>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26D11"/>
    <w:rsid w:val="00B30070"/>
    <w:rsid w:val="00B31187"/>
    <w:rsid w:val="00B33B99"/>
    <w:rsid w:val="00B40DF3"/>
    <w:rsid w:val="00B40FB2"/>
    <w:rsid w:val="00B534A3"/>
    <w:rsid w:val="00B55EEC"/>
    <w:rsid w:val="00B55F77"/>
    <w:rsid w:val="00B60DB8"/>
    <w:rsid w:val="00B64453"/>
    <w:rsid w:val="00B749A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1A"/>
    <w:rsid w:val="00C71C2D"/>
    <w:rsid w:val="00C71FB6"/>
    <w:rsid w:val="00C76C2D"/>
    <w:rsid w:val="00C811E0"/>
    <w:rsid w:val="00C8310E"/>
    <w:rsid w:val="00C8445F"/>
    <w:rsid w:val="00C864CC"/>
    <w:rsid w:val="00C95333"/>
    <w:rsid w:val="00C9550B"/>
    <w:rsid w:val="00C96287"/>
    <w:rsid w:val="00C972BE"/>
    <w:rsid w:val="00CA207A"/>
    <w:rsid w:val="00CA42A3"/>
    <w:rsid w:val="00CA5A37"/>
    <w:rsid w:val="00CA61E4"/>
    <w:rsid w:val="00CA7DC7"/>
    <w:rsid w:val="00CB0A45"/>
    <w:rsid w:val="00CB330B"/>
    <w:rsid w:val="00CB3EA7"/>
    <w:rsid w:val="00CB7DB4"/>
    <w:rsid w:val="00CC035F"/>
    <w:rsid w:val="00CC0AC1"/>
    <w:rsid w:val="00CC4742"/>
    <w:rsid w:val="00CC693C"/>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2E55"/>
    <w:rsid w:val="00D14550"/>
    <w:rsid w:val="00D17983"/>
    <w:rsid w:val="00D207A2"/>
    <w:rsid w:val="00D2686C"/>
    <w:rsid w:val="00D27421"/>
    <w:rsid w:val="00D30DE8"/>
    <w:rsid w:val="00D332CA"/>
    <w:rsid w:val="00D345EF"/>
    <w:rsid w:val="00D401D9"/>
    <w:rsid w:val="00D4122B"/>
    <w:rsid w:val="00D43ECF"/>
    <w:rsid w:val="00D450BE"/>
    <w:rsid w:val="00D5012D"/>
    <w:rsid w:val="00D50482"/>
    <w:rsid w:val="00D55B52"/>
    <w:rsid w:val="00D56CD9"/>
    <w:rsid w:val="00D640E8"/>
    <w:rsid w:val="00D64433"/>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1363"/>
    <w:rsid w:val="00DE5B16"/>
    <w:rsid w:val="00DE62B3"/>
    <w:rsid w:val="00DE7917"/>
    <w:rsid w:val="00DF0287"/>
    <w:rsid w:val="00DF0C14"/>
    <w:rsid w:val="00DF41B1"/>
    <w:rsid w:val="00DF5A8D"/>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246F"/>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C59E1"/>
    <w:rsid w:val="00FD2BCA"/>
    <w:rsid w:val="00FD34C2"/>
    <w:rsid w:val="00FD3AE3"/>
    <w:rsid w:val="00FD7905"/>
    <w:rsid w:val="00FE0C38"/>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10</cp:revision>
  <dcterms:created xsi:type="dcterms:W3CDTF">2024-03-26T19:45:00Z</dcterms:created>
  <dcterms:modified xsi:type="dcterms:W3CDTF">2024-04-01T12:10:00Z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