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E0EEA" w:rsidRPr="008A5AF1" w14:paraId="2A0FE044"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AA106DC" w14:textId="77777777" w:rsidR="00FE0EEA" w:rsidRPr="006F661E" w:rsidRDefault="00FE0EEA" w:rsidP="00FF4345">
            <w:pPr>
              <w:pStyle w:val="TabletitleBR"/>
              <w:keepNext w:val="0"/>
              <w:keepLines w:val="0"/>
              <w:tabs>
                <w:tab w:val="center" w:pos="4680"/>
              </w:tabs>
              <w:suppressAutoHyphens/>
              <w:spacing w:after="0"/>
              <w:rPr>
                <w:spacing w:val="-3"/>
                <w:szCs w:val="24"/>
              </w:rPr>
            </w:pPr>
            <w:bookmarkStart w:id="0" w:name="_GoBack"/>
            <w:bookmarkEnd w:id="0"/>
            <w:r w:rsidRPr="006F661E">
              <w:br w:type="page"/>
            </w:r>
            <w:r w:rsidRPr="006F661E">
              <w:rPr>
                <w:spacing w:val="-3"/>
                <w:szCs w:val="24"/>
              </w:rPr>
              <w:t>U.S. Radiocommunications Sector</w:t>
            </w:r>
          </w:p>
          <w:p w14:paraId="4E90F4E5"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7C629564" w14:textId="77777777" w:rsidTr="00445B52">
        <w:trPr>
          <w:trHeight w:val="723"/>
        </w:trPr>
        <w:tc>
          <w:tcPr>
            <w:tcW w:w="4207" w:type="dxa"/>
            <w:tcBorders>
              <w:left w:val="double" w:sz="6" w:space="0" w:color="auto"/>
            </w:tcBorders>
          </w:tcPr>
          <w:p w14:paraId="3E1B59D5" w14:textId="07F3E6B8" w:rsidR="00FE0EEA" w:rsidRPr="006F661E" w:rsidRDefault="00FE0EEA" w:rsidP="00F20AF5">
            <w:pPr>
              <w:spacing w:after="120"/>
              <w:ind w:left="900" w:right="144" w:hanging="756"/>
              <w:rPr>
                <w:szCs w:val="24"/>
              </w:rPr>
            </w:pPr>
            <w:r w:rsidRPr="006F661E">
              <w:rPr>
                <w:b/>
                <w:szCs w:val="24"/>
              </w:rPr>
              <w:t>Working Party:</w:t>
            </w:r>
            <w:r w:rsidR="004D45FD">
              <w:rPr>
                <w:szCs w:val="24"/>
              </w:rPr>
              <w:t xml:space="preserve">  ITU-R WP</w:t>
            </w:r>
            <w:r w:rsidR="006D76C1">
              <w:rPr>
                <w:szCs w:val="24"/>
              </w:rPr>
              <w:t xml:space="preserve"> </w:t>
            </w:r>
            <w:r w:rsidR="00E8018A">
              <w:rPr>
                <w:szCs w:val="24"/>
              </w:rPr>
              <w:t>5</w:t>
            </w:r>
            <w:r w:rsidR="00FA1708">
              <w:rPr>
                <w:szCs w:val="24"/>
              </w:rPr>
              <w:t>C</w:t>
            </w:r>
          </w:p>
        </w:tc>
        <w:tc>
          <w:tcPr>
            <w:tcW w:w="5186" w:type="dxa"/>
            <w:tcBorders>
              <w:right w:val="double" w:sz="6" w:space="0" w:color="auto"/>
            </w:tcBorders>
          </w:tcPr>
          <w:p w14:paraId="3A522502" w14:textId="2FDCD4CC" w:rsidR="00FE0EEA" w:rsidRPr="006F661E" w:rsidRDefault="00FE0EEA" w:rsidP="00E8018A">
            <w:pPr>
              <w:spacing w:after="120"/>
              <w:ind w:left="144" w:right="144"/>
              <w:rPr>
                <w:szCs w:val="24"/>
              </w:rPr>
            </w:pPr>
            <w:r w:rsidRPr="006F661E">
              <w:rPr>
                <w:b/>
                <w:szCs w:val="24"/>
              </w:rPr>
              <w:t>Document No:</w:t>
            </w:r>
            <w:r w:rsidR="00A9347D">
              <w:rPr>
                <w:szCs w:val="24"/>
              </w:rPr>
              <w:t xml:space="preserve">  USWP</w:t>
            </w:r>
            <w:r w:rsidR="00E8018A">
              <w:rPr>
                <w:szCs w:val="24"/>
              </w:rPr>
              <w:t>5</w:t>
            </w:r>
            <w:r w:rsidR="00FA1708">
              <w:rPr>
                <w:szCs w:val="24"/>
              </w:rPr>
              <w:t>C</w:t>
            </w:r>
            <w:r w:rsidR="005935CB">
              <w:rPr>
                <w:szCs w:val="24"/>
              </w:rPr>
              <w:t>-</w:t>
            </w:r>
            <w:r w:rsidR="0083257B">
              <w:rPr>
                <w:szCs w:val="24"/>
              </w:rPr>
              <w:t>0</w:t>
            </w:r>
            <w:r w:rsidR="00FA1708">
              <w:rPr>
                <w:szCs w:val="24"/>
              </w:rPr>
              <w:t>7</w:t>
            </w:r>
          </w:p>
        </w:tc>
      </w:tr>
      <w:tr w:rsidR="00FE0EEA" w:rsidRPr="008A5AF1" w14:paraId="23644380" w14:textId="77777777" w:rsidTr="00445B52">
        <w:trPr>
          <w:trHeight w:val="378"/>
        </w:trPr>
        <w:tc>
          <w:tcPr>
            <w:tcW w:w="4207" w:type="dxa"/>
            <w:tcBorders>
              <w:left w:val="double" w:sz="6" w:space="0" w:color="auto"/>
            </w:tcBorders>
          </w:tcPr>
          <w:p w14:paraId="6D0A0B18" w14:textId="25F96F92" w:rsidR="00FE0EEA" w:rsidRPr="0014430B" w:rsidRDefault="00FE0EEA" w:rsidP="00F20AF5">
            <w:pPr>
              <w:spacing w:before="0"/>
              <w:ind w:left="144" w:right="144"/>
              <w:rPr>
                <w:szCs w:val="24"/>
                <w:lang w:val="pt-BR"/>
              </w:rPr>
            </w:pPr>
            <w:r w:rsidRPr="006F661E">
              <w:rPr>
                <w:b/>
                <w:szCs w:val="24"/>
                <w:lang w:val="pt-BR"/>
              </w:rPr>
              <w:t>Ref:</w:t>
            </w:r>
            <w:r w:rsidR="004D45FD">
              <w:rPr>
                <w:szCs w:val="24"/>
                <w:lang w:val="pt-BR"/>
              </w:rPr>
              <w:tab/>
            </w:r>
            <w:r w:rsidR="00E8018A">
              <w:rPr>
                <w:szCs w:val="24"/>
                <w:lang w:val="pt-BR"/>
              </w:rPr>
              <w:t>WP</w:t>
            </w:r>
            <w:r w:rsidR="006D76C1">
              <w:rPr>
                <w:szCs w:val="24"/>
                <w:lang w:val="pt-BR"/>
              </w:rPr>
              <w:t xml:space="preserve"> </w:t>
            </w:r>
            <w:r w:rsidR="00E8018A">
              <w:rPr>
                <w:szCs w:val="24"/>
                <w:lang w:val="pt-BR"/>
              </w:rPr>
              <w:t>5</w:t>
            </w:r>
            <w:r w:rsidR="00FA1708">
              <w:rPr>
                <w:szCs w:val="24"/>
                <w:lang w:val="pt-BR"/>
              </w:rPr>
              <w:t>C</w:t>
            </w:r>
            <w:r w:rsidR="00E8018A">
              <w:rPr>
                <w:szCs w:val="24"/>
                <w:lang w:val="pt-BR"/>
              </w:rPr>
              <w:t xml:space="preserve"> Document 5</w:t>
            </w:r>
            <w:r w:rsidR="00FA1708">
              <w:rPr>
                <w:szCs w:val="24"/>
                <w:lang w:val="pt-BR"/>
              </w:rPr>
              <w:t>C</w:t>
            </w:r>
            <w:r w:rsidR="00E8018A">
              <w:rPr>
                <w:szCs w:val="24"/>
                <w:lang w:val="pt-BR"/>
              </w:rPr>
              <w:t>/</w:t>
            </w:r>
            <w:r w:rsidR="00FA1708">
              <w:rPr>
                <w:szCs w:val="24"/>
                <w:lang w:val="pt-BR"/>
              </w:rPr>
              <w:t>69</w:t>
            </w:r>
          </w:p>
        </w:tc>
        <w:tc>
          <w:tcPr>
            <w:tcW w:w="5186" w:type="dxa"/>
            <w:tcBorders>
              <w:right w:val="double" w:sz="6" w:space="0" w:color="auto"/>
            </w:tcBorders>
          </w:tcPr>
          <w:p w14:paraId="35589BF8" w14:textId="27F19F5D" w:rsidR="00FE0EEA" w:rsidRPr="006F661E" w:rsidRDefault="00FE0EEA" w:rsidP="00FA7B1A">
            <w:pPr>
              <w:tabs>
                <w:tab w:val="left" w:pos="162"/>
              </w:tabs>
              <w:spacing w:before="0"/>
              <w:ind w:left="612" w:right="144" w:hanging="468"/>
              <w:rPr>
                <w:szCs w:val="24"/>
              </w:rPr>
            </w:pPr>
            <w:r w:rsidRPr="006F661E">
              <w:rPr>
                <w:b/>
                <w:szCs w:val="24"/>
              </w:rPr>
              <w:t>Date:</w:t>
            </w:r>
            <w:r w:rsidR="00A703EC">
              <w:rPr>
                <w:szCs w:val="24"/>
              </w:rPr>
              <w:t xml:space="preserve">  </w:t>
            </w:r>
            <w:ins w:id="1" w:author="michael neale" w:date="2020-10-07T09:38:00Z">
              <w:r w:rsidR="00915611">
                <w:rPr>
                  <w:szCs w:val="24"/>
                </w:rPr>
                <w:t>7</w:t>
              </w:r>
            </w:ins>
            <w:del w:id="2" w:author="michael neale" w:date="2020-10-07T09:38:00Z">
              <w:r w:rsidR="00E8018A" w:rsidDel="00915611">
                <w:rPr>
                  <w:szCs w:val="24"/>
                </w:rPr>
                <w:delText>1</w:delText>
              </w:r>
              <w:r w:rsidR="00DF7096" w:rsidDel="00915611">
                <w:rPr>
                  <w:szCs w:val="24"/>
                </w:rPr>
                <w:delText>6</w:delText>
              </w:r>
            </w:del>
            <w:r w:rsidR="00E417ED">
              <w:rPr>
                <w:szCs w:val="24"/>
              </w:rPr>
              <w:t xml:space="preserve"> </w:t>
            </w:r>
            <w:ins w:id="3" w:author="michael neale" w:date="2020-10-07T09:38:00Z">
              <w:r w:rsidR="00915611">
                <w:rPr>
                  <w:szCs w:val="24"/>
                </w:rPr>
                <w:t>Octo</w:t>
              </w:r>
            </w:ins>
            <w:del w:id="4" w:author="michael neale" w:date="2020-10-07T09:38:00Z">
              <w:r w:rsidR="00E417ED" w:rsidDel="00915611">
                <w:rPr>
                  <w:szCs w:val="24"/>
                </w:rPr>
                <w:delText>Septem</w:delText>
              </w:r>
            </w:del>
            <w:r w:rsidR="00E417ED">
              <w:rPr>
                <w:szCs w:val="24"/>
              </w:rPr>
              <w:t xml:space="preserve">ber </w:t>
            </w:r>
            <w:r w:rsidR="00A703EC">
              <w:rPr>
                <w:szCs w:val="24"/>
              </w:rPr>
              <w:t>2020</w:t>
            </w:r>
          </w:p>
        </w:tc>
      </w:tr>
      <w:tr w:rsidR="00FE0EEA" w:rsidRPr="008A5AF1" w14:paraId="7F7BE80C" w14:textId="77777777" w:rsidTr="00272B66">
        <w:trPr>
          <w:trHeight w:val="459"/>
        </w:trPr>
        <w:tc>
          <w:tcPr>
            <w:tcW w:w="9393" w:type="dxa"/>
            <w:gridSpan w:val="2"/>
            <w:tcBorders>
              <w:left w:val="double" w:sz="6" w:space="0" w:color="auto"/>
              <w:right w:val="double" w:sz="6" w:space="0" w:color="auto"/>
            </w:tcBorders>
          </w:tcPr>
          <w:p w14:paraId="587E4723" w14:textId="31CE3870" w:rsidR="00FE0EEA" w:rsidRPr="00F636D5" w:rsidRDefault="00FE0EEA" w:rsidP="00E8018A">
            <w:pPr>
              <w:pStyle w:val="BodyTextIndent"/>
              <w:spacing w:before="0"/>
              <w:ind w:left="187"/>
              <w:rPr>
                <w:rFonts w:ascii="Times New Roman" w:hAnsi="Times New Roman"/>
                <w:szCs w:val="24"/>
              </w:rPr>
            </w:pPr>
            <w:r w:rsidRPr="00F636D5">
              <w:rPr>
                <w:rFonts w:ascii="Times New Roman" w:hAnsi="Times New Roman"/>
                <w:b/>
                <w:bCs/>
                <w:szCs w:val="24"/>
              </w:rPr>
              <w:t>Document Title:</w:t>
            </w:r>
            <w:r w:rsidR="0059695B">
              <w:rPr>
                <w:rFonts w:ascii="Times New Roman" w:hAnsi="Times New Roman"/>
                <w:bCs/>
                <w:szCs w:val="24"/>
              </w:rPr>
              <w:t xml:space="preserve"> </w:t>
            </w:r>
            <w:bookmarkStart w:id="5" w:name="_Hlk50105807"/>
            <w:r w:rsidR="00E417ED">
              <w:rPr>
                <w:rFonts w:ascii="Times New Roman" w:hAnsi="Times New Roman"/>
                <w:bCs/>
                <w:szCs w:val="24"/>
              </w:rPr>
              <w:t>WP</w:t>
            </w:r>
            <w:r w:rsidR="006D76C1">
              <w:rPr>
                <w:rFonts w:ascii="Times New Roman" w:hAnsi="Times New Roman"/>
                <w:bCs/>
                <w:szCs w:val="24"/>
              </w:rPr>
              <w:t xml:space="preserve"> </w:t>
            </w:r>
            <w:r w:rsidR="00F20AF5">
              <w:rPr>
                <w:rFonts w:ascii="Times New Roman" w:hAnsi="Times New Roman"/>
                <w:bCs/>
                <w:szCs w:val="24"/>
              </w:rPr>
              <w:t>5</w:t>
            </w:r>
            <w:r w:rsidR="00FA1708">
              <w:rPr>
                <w:rFonts w:ascii="Times New Roman" w:hAnsi="Times New Roman"/>
                <w:bCs/>
                <w:szCs w:val="24"/>
              </w:rPr>
              <w:t>C</w:t>
            </w:r>
            <w:r w:rsidR="00E417ED">
              <w:rPr>
                <w:rFonts w:ascii="Times New Roman" w:hAnsi="Times New Roman"/>
                <w:bCs/>
                <w:szCs w:val="24"/>
              </w:rPr>
              <w:t xml:space="preserve"> </w:t>
            </w:r>
            <w:r w:rsidR="00806FBC">
              <w:rPr>
                <w:rFonts w:ascii="Times New Roman" w:hAnsi="Times New Roman"/>
                <w:bCs/>
                <w:szCs w:val="24"/>
              </w:rPr>
              <w:t xml:space="preserve">REPLY TO </w:t>
            </w:r>
            <w:r w:rsidR="00E417ED">
              <w:rPr>
                <w:rFonts w:ascii="Times New Roman" w:hAnsi="Times New Roman"/>
                <w:bCs/>
                <w:szCs w:val="24"/>
              </w:rPr>
              <w:t>WP</w:t>
            </w:r>
            <w:r w:rsidR="006D76C1">
              <w:rPr>
                <w:rFonts w:ascii="Times New Roman" w:hAnsi="Times New Roman"/>
                <w:bCs/>
                <w:szCs w:val="24"/>
              </w:rPr>
              <w:t xml:space="preserve"> </w:t>
            </w:r>
            <w:r w:rsidR="00E417ED">
              <w:rPr>
                <w:rFonts w:ascii="Times New Roman" w:hAnsi="Times New Roman"/>
                <w:bCs/>
                <w:szCs w:val="24"/>
              </w:rPr>
              <w:t xml:space="preserve">5B </w:t>
            </w:r>
            <w:r w:rsidR="0048791B">
              <w:rPr>
                <w:rFonts w:ascii="Times New Roman" w:hAnsi="Times New Roman"/>
                <w:bCs/>
                <w:szCs w:val="24"/>
              </w:rPr>
              <w:t>LIAISON</w:t>
            </w:r>
            <w:r w:rsidR="00806FBC">
              <w:rPr>
                <w:rFonts w:ascii="Times New Roman" w:hAnsi="Times New Roman"/>
                <w:bCs/>
                <w:szCs w:val="24"/>
              </w:rPr>
              <w:t xml:space="preserve"> (</w:t>
            </w:r>
            <w:r w:rsidR="00E8018A">
              <w:rPr>
                <w:rFonts w:ascii="Times New Roman" w:hAnsi="Times New Roman"/>
                <w:bCs/>
                <w:szCs w:val="24"/>
              </w:rPr>
              <w:t>5</w:t>
            </w:r>
            <w:r w:rsidR="00FA1708">
              <w:rPr>
                <w:rFonts w:ascii="Times New Roman" w:hAnsi="Times New Roman"/>
                <w:bCs/>
                <w:szCs w:val="24"/>
              </w:rPr>
              <w:t>C</w:t>
            </w:r>
            <w:r w:rsidR="00FB60AA">
              <w:rPr>
                <w:rFonts w:ascii="Times New Roman" w:hAnsi="Times New Roman"/>
                <w:bCs/>
                <w:szCs w:val="24"/>
              </w:rPr>
              <w:t>/</w:t>
            </w:r>
            <w:r w:rsidR="00FA1708">
              <w:rPr>
                <w:rFonts w:ascii="Times New Roman" w:hAnsi="Times New Roman"/>
                <w:bCs/>
                <w:szCs w:val="24"/>
              </w:rPr>
              <w:t>69</w:t>
            </w:r>
            <w:r w:rsidR="00806FBC">
              <w:rPr>
                <w:rFonts w:ascii="Times New Roman" w:hAnsi="Times New Roman"/>
                <w:bCs/>
                <w:szCs w:val="24"/>
              </w:rPr>
              <w:t xml:space="preserve">) REQUESTING </w:t>
            </w:r>
            <w:r w:rsidR="00FB60AA">
              <w:rPr>
                <w:rFonts w:ascii="Times New Roman" w:hAnsi="Times New Roman"/>
                <w:bCs/>
                <w:szCs w:val="24"/>
              </w:rPr>
              <w:t xml:space="preserve">RELEVANT </w:t>
            </w:r>
            <w:r w:rsidR="0048791B">
              <w:rPr>
                <w:rFonts w:ascii="Times New Roman" w:hAnsi="Times New Roman"/>
                <w:bCs/>
                <w:szCs w:val="24"/>
              </w:rPr>
              <w:t>INFORMATION</w:t>
            </w:r>
            <w:r w:rsidR="00FB60AA">
              <w:rPr>
                <w:rFonts w:ascii="Times New Roman" w:hAnsi="Times New Roman"/>
                <w:bCs/>
                <w:szCs w:val="24"/>
              </w:rPr>
              <w:t xml:space="preserve"> IN</w:t>
            </w:r>
            <w:r w:rsidR="0048791B">
              <w:rPr>
                <w:rFonts w:ascii="Times New Roman" w:hAnsi="Times New Roman"/>
                <w:bCs/>
                <w:szCs w:val="24"/>
              </w:rPr>
              <w:t xml:space="preserve"> </w:t>
            </w:r>
            <w:r w:rsidR="00FB60AA">
              <w:rPr>
                <w:rFonts w:ascii="Times New Roman" w:hAnsi="Times New Roman"/>
                <w:bCs/>
                <w:szCs w:val="24"/>
              </w:rPr>
              <w:t>SUPPORT OF SH</w:t>
            </w:r>
            <w:r w:rsidR="0048791B">
              <w:rPr>
                <w:rFonts w:ascii="Times New Roman" w:hAnsi="Times New Roman"/>
                <w:bCs/>
                <w:szCs w:val="24"/>
              </w:rPr>
              <w:t>AR</w:t>
            </w:r>
            <w:r w:rsidR="00FB60AA">
              <w:rPr>
                <w:rFonts w:ascii="Times New Roman" w:hAnsi="Times New Roman"/>
                <w:bCs/>
                <w:szCs w:val="24"/>
              </w:rPr>
              <w:t xml:space="preserve">ING AND </w:t>
            </w:r>
            <w:r w:rsidR="0048791B">
              <w:rPr>
                <w:rFonts w:ascii="Times New Roman" w:hAnsi="Times New Roman"/>
                <w:bCs/>
                <w:szCs w:val="24"/>
              </w:rPr>
              <w:t>COMPATIBILITY</w:t>
            </w:r>
            <w:r w:rsidR="00FB60AA">
              <w:rPr>
                <w:rFonts w:ascii="Times New Roman" w:hAnsi="Times New Roman"/>
                <w:bCs/>
                <w:szCs w:val="24"/>
              </w:rPr>
              <w:t xml:space="preserve"> STUDIES</w:t>
            </w:r>
            <w:r w:rsidR="0048791B">
              <w:rPr>
                <w:rFonts w:ascii="Times New Roman" w:hAnsi="Times New Roman"/>
                <w:bCs/>
                <w:szCs w:val="24"/>
              </w:rPr>
              <w:t xml:space="preserve"> </w:t>
            </w:r>
            <w:r w:rsidR="00FB60AA">
              <w:rPr>
                <w:rFonts w:ascii="Times New Roman" w:hAnsi="Times New Roman"/>
                <w:bCs/>
                <w:szCs w:val="24"/>
              </w:rPr>
              <w:t>UNDER</w:t>
            </w:r>
            <w:r w:rsidR="00D35CAF">
              <w:rPr>
                <w:rFonts w:ascii="Times New Roman" w:hAnsi="Times New Roman"/>
                <w:bCs/>
                <w:szCs w:val="24"/>
              </w:rPr>
              <w:t xml:space="preserve"> </w:t>
            </w:r>
            <w:r w:rsidR="00FB60AA">
              <w:rPr>
                <w:rFonts w:ascii="Times New Roman" w:hAnsi="Times New Roman"/>
                <w:bCs/>
                <w:szCs w:val="24"/>
              </w:rPr>
              <w:t>WRC-23 AGENDA ITEM 1.8</w:t>
            </w:r>
            <w:bookmarkEnd w:id="5"/>
          </w:p>
        </w:tc>
      </w:tr>
      <w:tr w:rsidR="00FE0EEA" w:rsidRPr="00445B52" w14:paraId="741A38BF" w14:textId="77777777" w:rsidTr="00445B52">
        <w:trPr>
          <w:trHeight w:val="1960"/>
        </w:trPr>
        <w:tc>
          <w:tcPr>
            <w:tcW w:w="4207" w:type="dxa"/>
            <w:tcBorders>
              <w:left w:val="double" w:sz="6" w:space="0" w:color="auto"/>
            </w:tcBorders>
          </w:tcPr>
          <w:p w14:paraId="4F82087F" w14:textId="77777777" w:rsidR="00FE0EEA" w:rsidRPr="00445B52" w:rsidRDefault="00FE0EEA" w:rsidP="00FF4345">
            <w:pPr>
              <w:ind w:left="144" w:right="144"/>
              <w:rPr>
                <w:b/>
                <w:szCs w:val="24"/>
              </w:rPr>
            </w:pPr>
            <w:r w:rsidRPr="00445B52">
              <w:rPr>
                <w:b/>
                <w:szCs w:val="24"/>
              </w:rPr>
              <w:t>Author(s)/Contributors(s):</w:t>
            </w:r>
          </w:p>
          <w:p w14:paraId="4A8CDEF5" w14:textId="77777777" w:rsidR="00FE0EEA" w:rsidRPr="00445B52" w:rsidRDefault="00FE0EEA" w:rsidP="00FF4345">
            <w:pPr>
              <w:spacing w:before="0"/>
              <w:ind w:left="144" w:right="144"/>
              <w:rPr>
                <w:bCs/>
                <w:iCs/>
                <w:szCs w:val="24"/>
              </w:rPr>
            </w:pPr>
          </w:p>
          <w:p w14:paraId="19522949" w14:textId="77777777" w:rsidR="00DF3E2B" w:rsidRPr="00445B52" w:rsidRDefault="00037ABB" w:rsidP="00DF3E2B">
            <w:pPr>
              <w:overflowPunct/>
              <w:autoSpaceDE/>
              <w:autoSpaceDN/>
              <w:adjustRightInd/>
              <w:spacing w:before="0"/>
              <w:ind w:left="144" w:right="144"/>
              <w:textAlignment w:val="auto"/>
              <w:rPr>
                <w:rFonts w:eastAsia="Calibri"/>
                <w:bCs/>
                <w:iCs/>
                <w:szCs w:val="24"/>
              </w:rPr>
            </w:pPr>
            <w:r w:rsidRPr="00445B52">
              <w:rPr>
                <w:bCs/>
                <w:iCs/>
                <w:szCs w:val="24"/>
              </w:rPr>
              <w:t>Name</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Don Nellis</w:t>
            </w:r>
          </w:p>
          <w:p w14:paraId="0006858E" w14:textId="77777777" w:rsidR="00FE0EEA" w:rsidRPr="00445B52" w:rsidRDefault="00037ABB" w:rsidP="00FF4345">
            <w:pPr>
              <w:spacing w:before="0"/>
              <w:ind w:left="144" w:right="144"/>
              <w:rPr>
                <w:bCs/>
                <w:iCs/>
                <w:szCs w:val="24"/>
              </w:rPr>
            </w:pPr>
            <w:r w:rsidRPr="00445B52">
              <w:rPr>
                <w:bCs/>
                <w:iCs/>
                <w:szCs w:val="24"/>
              </w:rPr>
              <w:t>Org</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Federal Aviation Administration</w:t>
            </w:r>
          </w:p>
          <w:p w14:paraId="153E3643" w14:textId="77777777" w:rsidR="00037ABB" w:rsidRPr="00445B52" w:rsidRDefault="00037ABB" w:rsidP="00FF4345">
            <w:pPr>
              <w:spacing w:before="0"/>
              <w:ind w:left="144" w:right="144"/>
              <w:rPr>
                <w:bCs/>
                <w:iCs/>
                <w:szCs w:val="24"/>
              </w:rPr>
            </w:pPr>
          </w:p>
          <w:p w14:paraId="0EB4591F" w14:textId="77777777" w:rsidR="00037ABB" w:rsidRPr="00445B52" w:rsidRDefault="00037ABB" w:rsidP="00FF4345">
            <w:pPr>
              <w:spacing w:before="0"/>
              <w:ind w:left="144" w:right="144"/>
              <w:rPr>
                <w:bCs/>
                <w:iCs/>
                <w:szCs w:val="24"/>
              </w:rPr>
            </w:pPr>
            <w:r w:rsidRPr="00445B52">
              <w:rPr>
                <w:bCs/>
                <w:iCs/>
                <w:szCs w:val="24"/>
              </w:rPr>
              <w:t>Name</w:t>
            </w:r>
            <w:r w:rsidR="00DF3E2B" w:rsidRPr="00445B52">
              <w:rPr>
                <w:bCs/>
                <w:iCs/>
                <w:szCs w:val="24"/>
              </w:rPr>
              <w:t xml:space="preserve">: </w:t>
            </w:r>
            <w:r w:rsidR="001616A4" w:rsidRPr="00445B52">
              <w:rPr>
                <w:bCs/>
                <w:iCs/>
                <w:szCs w:val="24"/>
              </w:rPr>
              <w:t xml:space="preserve"> </w:t>
            </w:r>
            <w:r w:rsidR="00DF3E2B" w:rsidRPr="00445B52">
              <w:rPr>
                <w:bCs/>
                <w:iCs/>
                <w:szCs w:val="24"/>
              </w:rPr>
              <w:t>Michael Neale</w:t>
            </w:r>
          </w:p>
          <w:p w14:paraId="37CBC4E9" w14:textId="77777777" w:rsidR="00037ABB" w:rsidRPr="00445B52" w:rsidRDefault="00037ABB" w:rsidP="00DF3E2B">
            <w:pPr>
              <w:spacing w:before="0"/>
              <w:ind w:left="122" w:right="144"/>
              <w:rPr>
                <w:szCs w:val="24"/>
              </w:rPr>
            </w:pPr>
            <w:r w:rsidRPr="00445B52">
              <w:rPr>
                <w:bCs/>
                <w:iCs/>
                <w:szCs w:val="24"/>
              </w:rPr>
              <w:t>Org</w:t>
            </w:r>
            <w:r w:rsidR="00DF3E2B" w:rsidRPr="00445B52">
              <w:rPr>
                <w:bCs/>
                <w:iCs/>
                <w:szCs w:val="24"/>
              </w:rPr>
              <w:t>:</w:t>
            </w:r>
            <w:r w:rsidR="00DF3E2B" w:rsidRPr="00445B52">
              <w:rPr>
                <w:szCs w:val="24"/>
              </w:rPr>
              <w:t xml:space="preserve"> </w:t>
            </w:r>
            <w:r w:rsidR="001616A4" w:rsidRPr="00445B52">
              <w:rPr>
                <w:szCs w:val="24"/>
              </w:rPr>
              <w:t xml:space="preserve"> </w:t>
            </w:r>
            <w:r w:rsidR="00DF3E2B" w:rsidRPr="00445B52">
              <w:rPr>
                <w:szCs w:val="24"/>
              </w:rPr>
              <w:t>ACES Corporation for the FAA</w:t>
            </w:r>
          </w:p>
          <w:p w14:paraId="6B339AE8" w14:textId="02C7B6D3" w:rsidR="00A77B18" w:rsidRDefault="00A77B18" w:rsidP="00A77B18">
            <w:pPr>
              <w:spacing w:before="0"/>
              <w:ind w:left="122" w:right="144"/>
              <w:rPr>
                <w:bCs/>
                <w:iCs/>
                <w:szCs w:val="24"/>
              </w:rPr>
            </w:pPr>
          </w:p>
          <w:p w14:paraId="032C4FB4" w14:textId="77777777" w:rsidR="001E6B3B" w:rsidRDefault="001E6B3B" w:rsidP="001E6B3B">
            <w:pPr>
              <w:spacing w:before="0"/>
              <w:ind w:left="122" w:right="144"/>
              <w:rPr>
                <w:szCs w:val="24"/>
              </w:rPr>
            </w:pPr>
            <w:r>
              <w:rPr>
                <w:szCs w:val="24"/>
              </w:rPr>
              <w:t>Name:  Scott Kotler</w:t>
            </w:r>
          </w:p>
          <w:p w14:paraId="42BD6BA2" w14:textId="6A2EDE1F" w:rsidR="001E6B3B" w:rsidRPr="00445B52" w:rsidRDefault="001E6B3B" w:rsidP="00A77B18">
            <w:pPr>
              <w:spacing w:before="0"/>
              <w:ind w:left="122" w:right="144"/>
              <w:rPr>
                <w:szCs w:val="24"/>
              </w:rPr>
            </w:pPr>
            <w:r>
              <w:rPr>
                <w:szCs w:val="24"/>
              </w:rPr>
              <w:t>Org:  Lockheed Martin Corporation</w:t>
            </w:r>
          </w:p>
          <w:p w14:paraId="1F4DED57" w14:textId="71C764C5" w:rsidR="006E09AB" w:rsidRPr="00445B52" w:rsidRDefault="006E09AB" w:rsidP="00037ABB">
            <w:pPr>
              <w:spacing w:before="0"/>
              <w:ind w:right="144"/>
              <w:rPr>
                <w:bCs/>
                <w:iCs/>
                <w:szCs w:val="24"/>
              </w:rPr>
            </w:pPr>
          </w:p>
        </w:tc>
        <w:tc>
          <w:tcPr>
            <w:tcW w:w="5186" w:type="dxa"/>
            <w:tcBorders>
              <w:right w:val="double" w:sz="6" w:space="0" w:color="auto"/>
            </w:tcBorders>
          </w:tcPr>
          <w:p w14:paraId="0B96E9F1" w14:textId="77777777" w:rsidR="00FE0EEA" w:rsidRPr="00445B52" w:rsidRDefault="00FE0EEA" w:rsidP="00FF4345">
            <w:pPr>
              <w:ind w:left="144" w:right="144"/>
              <w:rPr>
                <w:bCs/>
                <w:szCs w:val="24"/>
                <w:lang w:val="fr-FR"/>
              </w:rPr>
            </w:pPr>
          </w:p>
          <w:p w14:paraId="37997308" w14:textId="77777777" w:rsidR="00FE0EEA" w:rsidRPr="00445B52" w:rsidRDefault="00FE0EEA" w:rsidP="00FF4345">
            <w:pPr>
              <w:spacing w:before="0"/>
              <w:ind w:left="144" w:right="144"/>
              <w:rPr>
                <w:bCs/>
                <w:szCs w:val="24"/>
                <w:lang w:val="fr-FR"/>
              </w:rPr>
            </w:pPr>
          </w:p>
          <w:p w14:paraId="14DEC164" w14:textId="77777777" w:rsidR="00FE0EEA" w:rsidRPr="00445B52" w:rsidRDefault="00FE0EEA" w:rsidP="00AB30FB">
            <w:pPr>
              <w:spacing w:before="0"/>
              <w:ind w:left="144" w:right="144"/>
              <w:rPr>
                <w:bCs/>
                <w:color w:val="000000"/>
                <w:szCs w:val="24"/>
                <w:lang w:val="fr-FR"/>
              </w:rPr>
            </w:pPr>
            <w:r w:rsidRPr="00445B52">
              <w:rPr>
                <w:bCs/>
                <w:color w:val="000000"/>
                <w:szCs w:val="24"/>
                <w:lang w:val="fr-FR"/>
              </w:rPr>
              <w:t xml:space="preserve">Phone: </w:t>
            </w:r>
            <w:r w:rsidR="001616A4" w:rsidRPr="00445B52">
              <w:rPr>
                <w:bCs/>
                <w:color w:val="000000"/>
                <w:szCs w:val="24"/>
                <w:lang w:val="fr-FR"/>
              </w:rPr>
              <w:t xml:space="preserve"> </w:t>
            </w:r>
            <w:r w:rsidR="00DF3E2B" w:rsidRPr="00445B52">
              <w:rPr>
                <w:szCs w:val="24"/>
              </w:rPr>
              <w:t>(202) 267-9779</w:t>
            </w:r>
          </w:p>
          <w:p w14:paraId="40ADD7BE" w14:textId="77777777" w:rsidR="00FE0EEA" w:rsidRPr="00445B52" w:rsidRDefault="00FE0EEA" w:rsidP="00AB30FB">
            <w:pPr>
              <w:spacing w:before="0"/>
              <w:ind w:left="144" w:right="144"/>
              <w:rPr>
                <w:bCs/>
                <w:color w:val="000000"/>
                <w:szCs w:val="24"/>
                <w:lang w:val="fr-FR"/>
              </w:rPr>
            </w:pPr>
            <w:r w:rsidRPr="00445B52">
              <w:rPr>
                <w:bCs/>
                <w:color w:val="000000"/>
                <w:szCs w:val="24"/>
                <w:lang w:val="fr-FR"/>
              </w:rPr>
              <w:t xml:space="preserve">Email: </w:t>
            </w:r>
            <w:r w:rsidR="001616A4" w:rsidRPr="00445B52">
              <w:rPr>
                <w:bCs/>
                <w:color w:val="000000"/>
                <w:szCs w:val="24"/>
                <w:lang w:val="fr-FR"/>
              </w:rPr>
              <w:t xml:space="preserve"> </w:t>
            </w:r>
            <w:hyperlink r:id="rId7" w:history="1">
              <w:r w:rsidR="001616A4" w:rsidRPr="00445B52">
                <w:rPr>
                  <w:rStyle w:val="Hyperlink"/>
                  <w:szCs w:val="24"/>
                </w:rPr>
                <w:t>Donald.Nellis@faa.gov</w:t>
              </w:r>
            </w:hyperlink>
          </w:p>
          <w:p w14:paraId="683A79A0" w14:textId="77777777" w:rsidR="00FE0EEA" w:rsidRPr="00445B52" w:rsidRDefault="00FE0EEA" w:rsidP="00AB30FB">
            <w:pPr>
              <w:spacing w:before="0"/>
              <w:ind w:left="144" w:right="144"/>
              <w:rPr>
                <w:bCs/>
                <w:color w:val="000000"/>
                <w:szCs w:val="24"/>
                <w:lang w:val="fr-FR"/>
              </w:rPr>
            </w:pPr>
          </w:p>
          <w:p w14:paraId="2658D4A8" w14:textId="77777777" w:rsidR="00037ABB" w:rsidRPr="00445B52" w:rsidRDefault="00037ABB" w:rsidP="00AB30FB">
            <w:pPr>
              <w:spacing w:before="0"/>
              <w:ind w:left="144"/>
              <w:rPr>
                <w:szCs w:val="24"/>
              </w:rPr>
            </w:pPr>
            <w:r w:rsidRPr="00445B52">
              <w:rPr>
                <w:bCs/>
                <w:color w:val="000000"/>
                <w:szCs w:val="24"/>
                <w:lang w:val="fr-FR"/>
              </w:rPr>
              <w:t xml:space="preserve">Phone: </w:t>
            </w:r>
            <w:r w:rsidR="001616A4" w:rsidRPr="00445B52">
              <w:rPr>
                <w:bCs/>
                <w:color w:val="000000"/>
                <w:szCs w:val="24"/>
                <w:lang w:val="fr-FR"/>
              </w:rPr>
              <w:t xml:space="preserve"> </w:t>
            </w:r>
            <w:r w:rsidR="00B748BA" w:rsidRPr="00445B52">
              <w:rPr>
                <w:szCs w:val="24"/>
              </w:rPr>
              <w:t>(858) 705-8978</w:t>
            </w:r>
          </w:p>
          <w:p w14:paraId="735BB76F" w14:textId="58DA384C" w:rsidR="00AB30FB" w:rsidRDefault="00037ABB" w:rsidP="00AB30FB">
            <w:pPr>
              <w:spacing w:before="0"/>
              <w:ind w:left="144" w:right="144"/>
              <w:rPr>
                <w:bCs/>
                <w:color w:val="000000"/>
                <w:szCs w:val="24"/>
                <w:lang w:val="fr-FR"/>
              </w:rPr>
            </w:pPr>
            <w:r w:rsidRPr="00445B52">
              <w:rPr>
                <w:bCs/>
                <w:color w:val="000000"/>
                <w:szCs w:val="24"/>
                <w:lang w:val="fr-FR"/>
              </w:rPr>
              <w:t xml:space="preserve">Email: </w:t>
            </w:r>
            <w:r w:rsidR="001616A4" w:rsidRPr="00445B52">
              <w:rPr>
                <w:bCs/>
                <w:color w:val="000000"/>
                <w:szCs w:val="24"/>
                <w:lang w:val="fr-FR"/>
              </w:rPr>
              <w:t xml:space="preserve"> </w:t>
            </w:r>
            <w:hyperlink r:id="rId8" w:history="1">
              <w:r w:rsidR="006E09AB" w:rsidRPr="009765AC">
                <w:rPr>
                  <w:rStyle w:val="Hyperlink"/>
                  <w:szCs w:val="24"/>
                  <w:lang w:val="fr-FR"/>
                </w:rPr>
                <w:t>michael.neale@aces-inc.com</w:t>
              </w:r>
            </w:hyperlink>
          </w:p>
          <w:p w14:paraId="2A9ED1EE" w14:textId="77777777" w:rsidR="00F20AF5" w:rsidRDefault="00F20AF5" w:rsidP="00AB30FB">
            <w:pPr>
              <w:spacing w:before="0"/>
              <w:ind w:left="144" w:right="144"/>
              <w:rPr>
                <w:bCs/>
                <w:color w:val="000000"/>
                <w:szCs w:val="24"/>
                <w:lang w:val="fr-FR"/>
              </w:rPr>
            </w:pPr>
          </w:p>
          <w:p w14:paraId="776E48E6" w14:textId="77777777" w:rsidR="001E6B3B" w:rsidRPr="00445B52" w:rsidRDefault="001E6B3B" w:rsidP="001E6B3B">
            <w:pPr>
              <w:spacing w:before="0"/>
              <w:ind w:left="144"/>
              <w:rPr>
                <w:szCs w:val="24"/>
              </w:rPr>
            </w:pPr>
            <w:r w:rsidRPr="00445B52">
              <w:rPr>
                <w:bCs/>
                <w:color w:val="000000"/>
                <w:szCs w:val="24"/>
                <w:lang w:val="fr-FR"/>
              </w:rPr>
              <w:t xml:space="preserve">Phone:  </w:t>
            </w:r>
            <w:r w:rsidRPr="00445B52">
              <w:rPr>
                <w:szCs w:val="24"/>
              </w:rPr>
              <w:t>(</w:t>
            </w:r>
            <w:r>
              <w:rPr>
                <w:szCs w:val="24"/>
              </w:rPr>
              <w:t>703</w:t>
            </w:r>
            <w:r w:rsidRPr="00445B52">
              <w:rPr>
                <w:szCs w:val="24"/>
              </w:rPr>
              <w:t xml:space="preserve">) </w:t>
            </w:r>
            <w:r>
              <w:rPr>
                <w:szCs w:val="24"/>
              </w:rPr>
              <w:t>789-3923</w:t>
            </w:r>
          </w:p>
          <w:p w14:paraId="535E1F04" w14:textId="494F644F" w:rsidR="00F20AF5" w:rsidRDefault="001E6B3B" w:rsidP="00AB30FB">
            <w:pPr>
              <w:spacing w:before="0"/>
              <w:ind w:left="144" w:right="144"/>
              <w:rPr>
                <w:bCs/>
                <w:color w:val="000000"/>
                <w:szCs w:val="24"/>
                <w:lang w:val="fr-FR"/>
              </w:rPr>
            </w:pPr>
            <w:r w:rsidRPr="00445B52">
              <w:rPr>
                <w:bCs/>
                <w:color w:val="000000"/>
                <w:szCs w:val="24"/>
                <w:lang w:val="fr-FR"/>
              </w:rPr>
              <w:t xml:space="preserve">Email:  </w:t>
            </w:r>
            <w:hyperlink r:id="rId9" w:history="1">
              <w:r w:rsidRPr="00E86461">
                <w:rPr>
                  <w:rStyle w:val="Hyperlink"/>
                  <w:bCs/>
                  <w:szCs w:val="24"/>
                  <w:lang w:val="fr-FR"/>
                </w:rPr>
                <w:t>scott.kotler@LMCO.com</w:t>
              </w:r>
            </w:hyperlink>
          </w:p>
          <w:p w14:paraId="38E2E93A" w14:textId="29E86457" w:rsidR="00F20AF5" w:rsidRPr="00445B52" w:rsidRDefault="00F20AF5" w:rsidP="00AB30FB">
            <w:pPr>
              <w:spacing w:before="0"/>
              <w:ind w:left="144" w:right="144"/>
              <w:rPr>
                <w:bCs/>
                <w:color w:val="000000"/>
                <w:szCs w:val="24"/>
                <w:lang w:val="fr-FR"/>
              </w:rPr>
            </w:pPr>
          </w:p>
        </w:tc>
      </w:tr>
      <w:tr w:rsidR="00FE0EEA" w:rsidRPr="008A5AF1" w14:paraId="7E562B13" w14:textId="77777777" w:rsidTr="00272B66">
        <w:trPr>
          <w:trHeight w:val="541"/>
        </w:trPr>
        <w:tc>
          <w:tcPr>
            <w:tcW w:w="9393" w:type="dxa"/>
            <w:gridSpan w:val="2"/>
            <w:tcBorders>
              <w:left w:val="double" w:sz="6" w:space="0" w:color="auto"/>
              <w:right w:val="double" w:sz="6" w:space="0" w:color="auto"/>
            </w:tcBorders>
          </w:tcPr>
          <w:p w14:paraId="538DEACB" w14:textId="1E76C6CC" w:rsidR="00445B52" w:rsidRDefault="00FE0EEA" w:rsidP="003C4879">
            <w:pPr>
              <w:jc w:val="both"/>
              <w:rPr>
                <w:szCs w:val="24"/>
              </w:rPr>
            </w:pPr>
            <w:r w:rsidRPr="00445B52">
              <w:rPr>
                <w:b/>
                <w:bCs/>
                <w:szCs w:val="24"/>
              </w:rPr>
              <w:t>Purpose/Objective:</w:t>
            </w:r>
            <w:r w:rsidRPr="00445B52">
              <w:rPr>
                <w:szCs w:val="24"/>
              </w:rPr>
              <w:t xml:space="preserve">  </w:t>
            </w:r>
            <w:r w:rsidR="001616A4" w:rsidRPr="00445B52">
              <w:rPr>
                <w:szCs w:val="24"/>
              </w:rPr>
              <w:t xml:space="preserve">The purpose of this contribution is to propose </w:t>
            </w:r>
            <w:r w:rsidR="00A71D9B" w:rsidRPr="00445B52">
              <w:rPr>
                <w:szCs w:val="24"/>
              </w:rPr>
              <w:t>a</w:t>
            </w:r>
            <w:r w:rsidR="0048791B" w:rsidRPr="00445B52">
              <w:rPr>
                <w:szCs w:val="24"/>
              </w:rPr>
              <w:t xml:space="preserve"> reply to the </w:t>
            </w:r>
            <w:r w:rsidR="00C24E69" w:rsidRPr="00445B52">
              <w:rPr>
                <w:szCs w:val="24"/>
              </w:rPr>
              <w:t>liaison</w:t>
            </w:r>
            <w:r w:rsidR="0048791B" w:rsidRPr="00445B52">
              <w:rPr>
                <w:szCs w:val="24"/>
              </w:rPr>
              <w:t xml:space="preserve"> </w:t>
            </w:r>
            <w:r w:rsidR="00C24E69" w:rsidRPr="00445B52">
              <w:rPr>
                <w:szCs w:val="24"/>
              </w:rPr>
              <w:t>from WP 5B</w:t>
            </w:r>
            <w:r w:rsidR="00D35CAF">
              <w:rPr>
                <w:szCs w:val="24"/>
              </w:rPr>
              <w:t>,</w:t>
            </w:r>
            <w:r w:rsidR="00C24E69" w:rsidRPr="00445B52">
              <w:rPr>
                <w:szCs w:val="24"/>
              </w:rPr>
              <w:t xml:space="preserve"> </w:t>
            </w:r>
            <w:r w:rsidR="00D35CAF">
              <w:rPr>
                <w:szCs w:val="24"/>
              </w:rPr>
              <w:t>which</w:t>
            </w:r>
            <w:r w:rsidR="00FA26B7">
              <w:rPr>
                <w:szCs w:val="24"/>
              </w:rPr>
              <w:t xml:space="preserve"> asked</w:t>
            </w:r>
            <w:r w:rsidR="00C24E69" w:rsidRPr="00445B52">
              <w:rPr>
                <w:szCs w:val="24"/>
              </w:rPr>
              <w:t xml:space="preserve"> </w:t>
            </w:r>
            <w:r w:rsidR="006F5394" w:rsidRPr="00C24E69">
              <w:rPr>
                <w:szCs w:val="24"/>
              </w:rPr>
              <w:t>Working Parties responsible for services</w:t>
            </w:r>
            <w:r w:rsidR="001302DB">
              <w:rPr>
                <w:szCs w:val="24"/>
              </w:rPr>
              <w:t xml:space="preserve"> </w:t>
            </w:r>
            <w:r w:rsidR="00177D0A">
              <w:rPr>
                <w:szCs w:val="24"/>
              </w:rPr>
              <w:t>potentially</w:t>
            </w:r>
            <w:r w:rsidR="001302DB">
              <w:rPr>
                <w:szCs w:val="24"/>
              </w:rPr>
              <w:t xml:space="preserve"> affected by WRC-23 Agenda Item 1.8</w:t>
            </w:r>
            <w:r w:rsidR="006F5394" w:rsidRPr="00445B52">
              <w:rPr>
                <w:szCs w:val="24"/>
              </w:rPr>
              <w:t>,</w:t>
            </w:r>
            <w:r w:rsidR="00C24E69" w:rsidRPr="00445B52">
              <w:rPr>
                <w:szCs w:val="24"/>
              </w:rPr>
              <w:t xml:space="preserve"> </w:t>
            </w:r>
            <w:r w:rsidR="00C24E69" w:rsidRPr="00C24E69">
              <w:rPr>
                <w:szCs w:val="24"/>
              </w:rPr>
              <w:t>to provide relevant information including technical and operational characteristics and protection criteria</w:t>
            </w:r>
            <w:r w:rsidR="007F33DB">
              <w:rPr>
                <w:szCs w:val="24"/>
              </w:rPr>
              <w:t>.</w:t>
            </w:r>
            <w:r w:rsidR="00C24E69" w:rsidRPr="00C24E69">
              <w:rPr>
                <w:szCs w:val="24"/>
              </w:rPr>
              <w:t xml:space="preserve"> </w:t>
            </w:r>
          </w:p>
          <w:p w14:paraId="740EFEE9" w14:textId="0465414B" w:rsidR="009B0F49" w:rsidRPr="00445B52" w:rsidRDefault="009B0F49" w:rsidP="003C4879">
            <w:pPr>
              <w:jc w:val="both"/>
              <w:rPr>
                <w:szCs w:val="24"/>
              </w:rPr>
            </w:pPr>
          </w:p>
        </w:tc>
      </w:tr>
      <w:tr w:rsidR="00FE0EEA" w:rsidRPr="008A5AF1" w14:paraId="717C4BE0" w14:textId="77777777" w:rsidTr="005915A7">
        <w:trPr>
          <w:trHeight w:val="1038"/>
        </w:trPr>
        <w:tc>
          <w:tcPr>
            <w:tcW w:w="9393" w:type="dxa"/>
            <w:gridSpan w:val="2"/>
            <w:tcBorders>
              <w:left w:val="double" w:sz="6" w:space="0" w:color="auto"/>
              <w:bottom w:val="single" w:sz="12" w:space="0" w:color="auto"/>
              <w:right w:val="double" w:sz="6" w:space="0" w:color="auto"/>
            </w:tcBorders>
          </w:tcPr>
          <w:p w14:paraId="65EA6DCC" w14:textId="410CBCAE" w:rsidR="00E526AF" w:rsidRDefault="00FE0EEA" w:rsidP="003C4879">
            <w:pPr>
              <w:pStyle w:val="enumlev2"/>
              <w:ind w:left="0" w:firstLine="0"/>
              <w:jc w:val="both"/>
              <w:rPr>
                <w:bCs/>
                <w:szCs w:val="24"/>
              </w:rPr>
            </w:pPr>
            <w:r w:rsidRPr="00445B52">
              <w:rPr>
                <w:b/>
                <w:bCs/>
                <w:szCs w:val="24"/>
              </w:rPr>
              <w:t>Abstract:</w:t>
            </w:r>
            <w:r w:rsidRPr="00445B52">
              <w:rPr>
                <w:bCs/>
                <w:szCs w:val="24"/>
              </w:rPr>
              <w:t xml:space="preserve">  </w:t>
            </w:r>
            <w:r w:rsidR="007F33DB">
              <w:rPr>
                <w:bCs/>
                <w:szCs w:val="24"/>
              </w:rPr>
              <w:t>Under WRC-23 Agenda Item 1.8</w:t>
            </w:r>
            <w:r w:rsidR="00E50932">
              <w:rPr>
                <w:bCs/>
                <w:szCs w:val="24"/>
              </w:rPr>
              <w:t>,</w:t>
            </w:r>
            <w:r w:rsidR="00F20AF5">
              <w:rPr>
                <w:bCs/>
                <w:szCs w:val="24"/>
              </w:rPr>
              <w:t xml:space="preserve"> WP</w:t>
            </w:r>
            <w:r w:rsidR="006D76C1">
              <w:rPr>
                <w:bCs/>
                <w:szCs w:val="24"/>
              </w:rPr>
              <w:t xml:space="preserve"> </w:t>
            </w:r>
            <w:r w:rsidR="007F33DB">
              <w:rPr>
                <w:bCs/>
                <w:szCs w:val="24"/>
              </w:rPr>
              <w:t xml:space="preserve">5B is required to perform sharing and compatibility studies for Unmanned </w:t>
            </w:r>
            <w:r w:rsidR="00E50932">
              <w:rPr>
                <w:bCs/>
                <w:szCs w:val="24"/>
              </w:rPr>
              <w:t>A</w:t>
            </w:r>
            <w:r w:rsidR="007F33DB">
              <w:rPr>
                <w:bCs/>
                <w:szCs w:val="24"/>
              </w:rPr>
              <w:t xml:space="preserve">ircraft Systems Control and Non Payload Communications </w:t>
            </w:r>
            <w:r w:rsidR="00177D0A">
              <w:rPr>
                <w:bCs/>
                <w:szCs w:val="24"/>
              </w:rPr>
              <w:t>use of</w:t>
            </w:r>
            <w:r w:rsidR="001302DB">
              <w:rPr>
                <w:bCs/>
                <w:szCs w:val="24"/>
              </w:rPr>
              <w:t xml:space="preserve"> the Fixed Satellite Service. The </w:t>
            </w:r>
            <w:r w:rsidR="00177D0A">
              <w:rPr>
                <w:bCs/>
                <w:szCs w:val="24"/>
              </w:rPr>
              <w:t xml:space="preserve">draft </w:t>
            </w:r>
            <w:r w:rsidR="001302DB">
              <w:rPr>
                <w:bCs/>
                <w:szCs w:val="24"/>
              </w:rPr>
              <w:t xml:space="preserve">reply </w:t>
            </w:r>
            <w:r w:rsidR="00177D0A">
              <w:rPr>
                <w:bCs/>
                <w:szCs w:val="24"/>
              </w:rPr>
              <w:t>from WP</w:t>
            </w:r>
            <w:r w:rsidR="006D76C1">
              <w:rPr>
                <w:bCs/>
                <w:szCs w:val="24"/>
              </w:rPr>
              <w:t xml:space="preserve"> </w:t>
            </w:r>
            <w:r w:rsidR="00F20AF5">
              <w:rPr>
                <w:bCs/>
                <w:szCs w:val="24"/>
              </w:rPr>
              <w:t>5</w:t>
            </w:r>
            <w:r w:rsidR="00FA1708">
              <w:rPr>
                <w:bCs/>
                <w:szCs w:val="24"/>
              </w:rPr>
              <w:t>C</w:t>
            </w:r>
            <w:r w:rsidR="00177D0A">
              <w:rPr>
                <w:bCs/>
                <w:szCs w:val="24"/>
              </w:rPr>
              <w:t>, proposed in the contribution from the USA,</w:t>
            </w:r>
            <w:r w:rsidR="001302DB">
              <w:rPr>
                <w:bCs/>
                <w:szCs w:val="24"/>
              </w:rPr>
              <w:t xml:space="preserve"> </w:t>
            </w:r>
            <w:r w:rsidR="00814CA3">
              <w:rPr>
                <w:bCs/>
                <w:szCs w:val="24"/>
              </w:rPr>
              <w:t>provides system and antenna characteristics as well as appropriate protection criteria that can be used by Working Part 5B in its considerations under</w:t>
            </w:r>
            <w:r w:rsidR="00E24004">
              <w:rPr>
                <w:bCs/>
                <w:szCs w:val="24"/>
              </w:rPr>
              <w:t xml:space="preserve"> </w:t>
            </w:r>
            <w:r w:rsidR="00177D0A">
              <w:rPr>
                <w:bCs/>
                <w:szCs w:val="24"/>
              </w:rPr>
              <w:t>WRC-23 AI 1.</w:t>
            </w:r>
            <w:r w:rsidR="00EE4EDC">
              <w:rPr>
                <w:bCs/>
                <w:szCs w:val="24"/>
              </w:rPr>
              <w:t>8</w:t>
            </w:r>
            <w:r w:rsidR="00E50932">
              <w:rPr>
                <w:bCs/>
                <w:szCs w:val="24"/>
              </w:rPr>
              <w:t>.</w:t>
            </w:r>
          </w:p>
          <w:p w14:paraId="2D50027D" w14:textId="667D09B6" w:rsidR="00EE4EDC" w:rsidRPr="00445B52" w:rsidRDefault="00EE4EDC" w:rsidP="003C4879">
            <w:pPr>
              <w:pStyle w:val="enumlev2"/>
              <w:ind w:left="0" w:firstLine="0"/>
              <w:jc w:val="both"/>
              <w:rPr>
                <w:bCs/>
                <w:szCs w:val="24"/>
              </w:rPr>
            </w:pPr>
          </w:p>
        </w:tc>
      </w:tr>
    </w:tbl>
    <w:p w14:paraId="4877C1BE" w14:textId="7816AC1C" w:rsidR="00E34FFC" w:rsidRDefault="00E34FFC" w:rsidP="0073325C">
      <w:pPr>
        <w:rPr>
          <w:szCs w:val="24"/>
        </w:rPr>
      </w:pPr>
    </w:p>
    <w:p w14:paraId="1E7656A7" w14:textId="3CE6F54C" w:rsidR="005915A7" w:rsidRDefault="005915A7" w:rsidP="0073325C">
      <w:pPr>
        <w:rPr>
          <w:szCs w:val="24"/>
        </w:rPr>
      </w:pPr>
    </w:p>
    <w:p w14:paraId="2A9462E9" w14:textId="3BB905C6" w:rsidR="00DF7096" w:rsidRDefault="00DF7096" w:rsidP="002F5377">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DF7096" w:rsidRPr="005915A7" w14:paraId="0AFFC3B0" w14:textId="77777777" w:rsidTr="008B3F58">
        <w:trPr>
          <w:cantSplit/>
        </w:trPr>
        <w:tc>
          <w:tcPr>
            <w:tcW w:w="6580" w:type="dxa"/>
            <w:vAlign w:val="center"/>
          </w:tcPr>
          <w:p w14:paraId="19A33DF8" w14:textId="77777777" w:rsidR="00DF7096" w:rsidRPr="005915A7" w:rsidRDefault="00DF7096" w:rsidP="008B3F58">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sidRPr="005915A7">
              <w:rPr>
                <w:rFonts w:ascii="Verdana" w:hAnsi="Verdana" w:cs="Times New Roman Bold"/>
                <w:b/>
                <w:bCs/>
                <w:sz w:val="26"/>
                <w:szCs w:val="26"/>
              </w:rPr>
              <w:lastRenderedPageBreak/>
              <w:t>Radiocommunication Study Groups</w:t>
            </w:r>
          </w:p>
        </w:tc>
        <w:tc>
          <w:tcPr>
            <w:tcW w:w="3451" w:type="dxa"/>
          </w:tcPr>
          <w:p w14:paraId="268D04D9" w14:textId="77777777" w:rsidR="00DF7096" w:rsidRPr="005915A7" w:rsidRDefault="00DF7096" w:rsidP="008B3F58">
            <w:pPr>
              <w:shd w:val="solid" w:color="FFFFFF" w:fill="FFFFFF"/>
              <w:tabs>
                <w:tab w:val="clear" w:pos="794"/>
                <w:tab w:val="clear" w:pos="1191"/>
                <w:tab w:val="clear" w:pos="1588"/>
                <w:tab w:val="clear" w:pos="1985"/>
                <w:tab w:val="left" w:pos="1134"/>
                <w:tab w:val="left" w:pos="1871"/>
                <w:tab w:val="left" w:pos="2268"/>
              </w:tabs>
              <w:spacing w:before="0" w:line="240" w:lineRule="atLeast"/>
            </w:pPr>
            <w:bookmarkStart w:id="6" w:name="ditulogo"/>
            <w:bookmarkEnd w:id="6"/>
            <w:r w:rsidRPr="005915A7">
              <w:rPr>
                <w:noProof/>
              </w:rPr>
              <w:drawing>
                <wp:inline distT="0" distB="0" distL="0" distR="0" wp14:anchorId="1D4DB5B8" wp14:editId="494118B4">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DF7096" w:rsidRPr="005915A7" w14:paraId="09E81069" w14:textId="77777777" w:rsidTr="008B3F58">
        <w:trPr>
          <w:cantSplit/>
        </w:trPr>
        <w:tc>
          <w:tcPr>
            <w:tcW w:w="6580" w:type="dxa"/>
            <w:tcBorders>
              <w:bottom w:val="single" w:sz="12" w:space="0" w:color="auto"/>
            </w:tcBorders>
          </w:tcPr>
          <w:p w14:paraId="1102FC06" w14:textId="77777777" w:rsidR="00DF7096" w:rsidRPr="005915A7" w:rsidRDefault="00DF7096" w:rsidP="008B3F58">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51" w:type="dxa"/>
            <w:tcBorders>
              <w:bottom w:val="single" w:sz="12" w:space="0" w:color="auto"/>
            </w:tcBorders>
          </w:tcPr>
          <w:p w14:paraId="3A8B37CA" w14:textId="77777777" w:rsidR="00DF7096" w:rsidRPr="005915A7" w:rsidRDefault="00DF7096" w:rsidP="008B3F58">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rPr>
            </w:pPr>
          </w:p>
        </w:tc>
      </w:tr>
      <w:tr w:rsidR="00DF7096" w:rsidRPr="005915A7" w14:paraId="75203C26" w14:textId="77777777" w:rsidTr="008B3F58">
        <w:trPr>
          <w:cantSplit/>
        </w:trPr>
        <w:tc>
          <w:tcPr>
            <w:tcW w:w="6580" w:type="dxa"/>
            <w:tcBorders>
              <w:top w:val="single" w:sz="12" w:space="0" w:color="auto"/>
            </w:tcBorders>
          </w:tcPr>
          <w:p w14:paraId="26CA3F53" w14:textId="77777777" w:rsidR="00DF7096" w:rsidRPr="005915A7" w:rsidRDefault="00DF7096" w:rsidP="008B3F58">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51" w:type="dxa"/>
            <w:tcBorders>
              <w:top w:val="single" w:sz="12" w:space="0" w:color="auto"/>
            </w:tcBorders>
          </w:tcPr>
          <w:p w14:paraId="37EC08F4" w14:textId="77777777" w:rsidR="00DF7096" w:rsidRPr="005915A7" w:rsidRDefault="00DF7096" w:rsidP="008B3F58">
            <w:pPr>
              <w:shd w:val="solid" w:color="FFFFFF" w:fill="FFFFFF"/>
              <w:tabs>
                <w:tab w:val="clear" w:pos="794"/>
                <w:tab w:val="clear" w:pos="1191"/>
                <w:tab w:val="clear" w:pos="1588"/>
                <w:tab w:val="clear" w:pos="1985"/>
                <w:tab w:val="left" w:pos="1134"/>
                <w:tab w:val="left" w:pos="1871"/>
                <w:tab w:val="left" w:pos="2268"/>
              </w:tabs>
              <w:spacing w:before="0" w:after="48" w:line="240" w:lineRule="atLeast"/>
            </w:pPr>
          </w:p>
        </w:tc>
      </w:tr>
      <w:tr w:rsidR="00DF7096" w:rsidRPr="005915A7" w14:paraId="7AB12CA5" w14:textId="77777777" w:rsidTr="008B3F58">
        <w:trPr>
          <w:cantSplit/>
        </w:trPr>
        <w:tc>
          <w:tcPr>
            <w:tcW w:w="6580" w:type="dxa"/>
            <w:vMerge w:val="restart"/>
          </w:tcPr>
          <w:p w14:paraId="70B070E4" w14:textId="7E12FC3B" w:rsidR="00DF7096" w:rsidRPr="005915A7" w:rsidRDefault="00DF7096" w:rsidP="008B3F58">
            <w:pPr>
              <w:tabs>
                <w:tab w:val="clear" w:pos="794"/>
                <w:tab w:val="clear" w:pos="1191"/>
                <w:tab w:val="clear" w:pos="1588"/>
                <w:tab w:val="clear" w:pos="1985"/>
                <w:tab w:val="left" w:pos="1134"/>
                <w:tab w:val="left" w:pos="1871"/>
                <w:tab w:val="left" w:pos="2268"/>
              </w:tabs>
              <w:ind w:left="1134" w:hanging="1134"/>
              <w:rPr>
                <w:rFonts w:ascii="Verdana" w:hAnsi="Verdana"/>
                <w:snapToGrid w:val="0"/>
                <w:sz w:val="20"/>
                <w:lang w:val="fr-CH"/>
              </w:rPr>
            </w:pPr>
            <w:bookmarkStart w:id="7" w:name="recibido"/>
            <w:bookmarkStart w:id="8" w:name="dnum" w:colFirst="1" w:colLast="1"/>
            <w:bookmarkEnd w:id="7"/>
            <w:r w:rsidRPr="005915A7">
              <w:rPr>
                <w:rFonts w:ascii="Verdana" w:hAnsi="Verdana"/>
                <w:snapToGrid w:val="0"/>
                <w:sz w:val="20"/>
                <w:lang w:val="fr-CH"/>
              </w:rPr>
              <w:t>Source:</w:t>
            </w:r>
            <w:r w:rsidRPr="005915A7">
              <w:rPr>
                <w:rFonts w:ascii="Verdana" w:hAnsi="Verdana"/>
                <w:snapToGrid w:val="0"/>
                <w:sz w:val="20"/>
                <w:lang w:val="fr-CH"/>
              </w:rPr>
              <w:tab/>
              <w:t xml:space="preserve">Document </w:t>
            </w:r>
            <w:r>
              <w:rPr>
                <w:rFonts w:ascii="Verdana" w:hAnsi="Verdana"/>
                <w:snapToGrid w:val="0"/>
                <w:sz w:val="20"/>
                <w:lang w:val="fr-CH"/>
              </w:rPr>
              <w:t>5</w:t>
            </w:r>
            <w:r w:rsidR="00E125DC">
              <w:rPr>
                <w:rFonts w:ascii="Verdana" w:hAnsi="Verdana"/>
                <w:snapToGrid w:val="0"/>
                <w:sz w:val="20"/>
                <w:lang w:val="fr-CH"/>
              </w:rPr>
              <w:t>C</w:t>
            </w:r>
            <w:r w:rsidRPr="005915A7">
              <w:rPr>
                <w:rFonts w:ascii="Verdana" w:hAnsi="Verdana"/>
                <w:snapToGrid w:val="0"/>
                <w:sz w:val="20"/>
                <w:lang w:val="fr-CH"/>
              </w:rPr>
              <w:t>/</w:t>
            </w:r>
            <w:r w:rsidR="00E125DC">
              <w:rPr>
                <w:rFonts w:ascii="Verdana" w:hAnsi="Verdana"/>
                <w:snapToGrid w:val="0"/>
                <w:sz w:val="20"/>
                <w:lang w:val="fr-CH"/>
              </w:rPr>
              <w:t>69</w:t>
            </w:r>
          </w:p>
          <w:p w14:paraId="3BE7DB08" w14:textId="77777777" w:rsidR="00DF7096" w:rsidRPr="005915A7" w:rsidRDefault="00DF7096" w:rsidP="008B3F58">
            <w:pPr>
              <w:tabs>
                <w:tab w:val="clear" w:pos="794"/>
                <w:tab w:val="clear" w:pos="1191"/>
                <w:tab w:val="clear" w:pos="1588"/>
                <w:tab w:val="clear" w:pos="1985"/>
                <w:tab w:val="left" w:pos="1134"/>
                <w:tab w:val="left" w:pos="1871"/>
                <w:tab w:val="left" w:pos="2268"/>
              </w:tabs>
              <w:ind w:left="1134" w:hanging="1134"/>
              <w:rPr>
                <w:rFonts w:ascii="Verdana" w:hAnsi="Verdana"/>
                <w:b/>
                <w:sz w:val="20"/>
                <w:lang w:eastAsia="zh-CN"/>
              </w:rPr>
            </w:pPr>
            <w:r w:rsidRPr="005915A7">
              <w:rPr>
                <w:rFonts w:ascii="Verdana" w:hAnsi="Verdana"/>
                <w:snapToGrid w:val="0"/>
                <w:sz w:val="20"/>
              </w:rPr>
              <w:t>Subject:</w:t>
            </w:r>
            <w:r w:rsidRPr="005915A7">
              <w:rPr>
                <w:rFonts w:ascii="Verdana" w:hAnsi="Verdana"/>
                <w:snapToGrid w:val="0"/>
                <w:sz w:val="20"/>
              </w:rPr>
              <w:tab/>
              <w:t>WRC-23 Agenda item 1.8,</w:t>
            </w:r>
            <w:r w:rsidRPr="005915A7">
              <w:rPr>
                <w:rFonts w:ascii="Verdana" w:hAnsi="Verdana"/>
                <w:snapToGrid w:val="0"/>
                <w:sz w:val="20"/>
              </w:rPr>
              <w:br/>
            </w:r>
            <w:r w:rsidRPr="005915A7">
              <w:rPr>
                <w:rFonts w:ascii="Verdana" w:hAnsi="Verdana"/>
                <w:sz w:val="20"/>
                <w:lang w:eastAsia="zh-CN"/>
              </w:rPr>
              <w:t xml:space="preserve">Resolution </w:t>
            </w:r>
            <w:r w:rsidRPr="005915A7">
              <w:rPr>
                <w:rFonts w:ascii="Verdana" w:hAnsi="Verdana"/>
                <w:b/>
                <w:sz w:val="20"/>
                <w:lang w:eastAsia="zh-CN"/>
              </w:rPr>
              <w:t>155 (Rev.WRC-19)</w:t>
            </w:r>
          </w:p>
          <w:p w14:paraId="48CA93A7" w14:textId="77777777" w:rsidR="00DF7096" w:rsidRPr="005915A7" w:rsidRDefault="00DF7096" w:rsidP="008B3F58">
            <w:pPr>
              <w:tabs>
                <w:tab w:val="clear" w:pos="794"/>
                <w:tab w:val="clear" w:pos="1191"/>
                <w:tab w:val="clear" w:pos="1588"/>
                <w:tab w:val="clear" w:pos="1985"/>
                <w:tab w:val="left" w:pos="1134"/>
                <w:tab w:val="left" w:pos="1871"/>
                <w:tab w:val="left" w:pos="2268"/>
              </w:tabs>
              <w:spacing w:before="0"/>
              <w:ind w:left="1138" w:hanging="1138"/>
              <w:rPr>
                <w:rFonts w:ascii="Verdana" w:hAnsi="Verdana"/>
                <w:sz w:val="20"/>
              </w:rPr>
            </w:pPr>
            <w:r w:rsidRPr="005915A7">
              <w:rPr>
                <w:rFonts w:ascii="Verdana" w:hAnsi="Verdana"/>
                <w:sz w:val="20"/>
                <w:lang w:eastAsia="zh-CN"/>
              </w:rPr>
              <w:t xml:space="preserve">                Resolution </w:t>
            </w:r>
            <w:r w:rsidRPr="005915A7">
              <w:rPr>
                <w:rFonts w:ascii="Verdana" w:hAnsi="Verdana"/>
                <w:b/>
                <w:bCs/>
                <w:sz w:val="20"/>
                <w:lang w:eastAsia="zh-CN"/>
              </w:rPr>
              <w:t>171 (WRC-19)</w:t>
            </w:r>
            <w:r w:rsidRPr="005915A7">
              <w:rPr>
                <w:b/>
                <w:lang w:eastAsia="zh-CN"/>
              </w:rPr>
              <w:t xml:space="preserve"> </w:t>
            </w:r>
          </w:p>
        </w:tc>
        <w:tc>
          <w:tcPr>
            <w:tcW w:w="3451" w:type="dxa"/>
          </w:tcPr>
          <w:p w14:paraId="1E8F4E07" w14:textId="445A509A" w:rsidR="00DF7096" w:rsidRPr="005915A7" w:rsidRDefault="00DF7096" w:rsidP="008B3F58">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5915A7">
              <w:rPr>
                <w:rFonts w:ascii="Verdana" w:hAnsi="Verdana"/>
                <w:b/>
                <w:sz w:val="20"/>
                <w:lang w:eastAsia="zh-CN"/>
              </w:rPr>
              <w:t xml:space="preserve">Document </w:t>
            </w:r>
            <w:r>
              <w:rPr>
                <w:rFonts w:ascii="Verdana" w:hAnsi="Verdana"/>
                <w:b/>
                <w:sz w:val="20"/>
                <w:lang w:eastAsia="zh-CN"/>
              </w:rPr>
              <w:t>5</w:t>
            </w:r>
            <w:r w:rsidRPr="005915A7">
              <w:rPr>
                <w:rFonts w:ascii="Verdana" w:hAnsi="Verdana"/>
                <w:b/>
                <w:sz w:val="20"/>
                <w:lang w:eastAsia="zh-CN"/>
              </w:rPr>
              <w:t>B/</w:t>
            </w:r>
            <w:r w:rsidRPr="005915A7">
              <w:rPr>
                <w:rFonts w:ascii="Verdana" w:hAnsi="Verdana"/>
                <w:b/>
                <w:sz w:val="20"/>
                <w:highlight w:val="yellow"/>
                <w:lang w:eastAsia="zh-CN"/>
              </w:rPr>
              <w:t>XX</w:t>
            </w:r>
            <w:r w:rsidRPr="005915A7">
              <w:rPr>
                <w:rFonts w:ascii="Verdana" w:hAnsi="Verdana"/>
                <w:b/>
                <w:sz w:val="20"/>
                <w:lang w:eastAsia="zh-CN"/>
              </w:rPr>
              <w:t>-E</w:t>
            </w:r>
          </w:p>
        </w:tc>
      </w:tr>
      <w:tr w:rsidR="00DF7096" w:rsidRPr="005915A7" w14:paraId="5AFC2F02" w14:textId="77777777" w:rsidTr="008B3F58">
        <w:trPr>
          <w:cantSplit/>
        </w:trPr>
        <w:tc>
          <w:tcPr>
            <w:tcW w:w="6580" w:type="dxa"/>
            <w:vMerge/>
          </w:tcPr>
          <w:p w14:paraId="7A0AA86E" w14:textId="77777777" w:rsidR="00DF7096" w:rsidRPr="005915A7" w:rsidRDefault="00DF7096" w:rsidP="008B3F58">
            <w:pPr>
              <w:tabs>
                <w:tab w:val="clear" w:pos="794"/>
                <w:tab w:val="clear" w:pos="1191"/>
                <w:tab w:val="clear" w:pos="1588"/>
                <w:tab w:val="clear" w:pos="1985"/>
                <w:tab w:val="left" w:pos="1134"/>
                <w:tab w:val="left" w:pos="1871"/>
                <w:tab w:val="left" w:pos="2268"/>
              </w:tabs>
              <w:spacing w:before="60"/>
              <w:jc w:val="center"/>
              <w:rPr>
                <w:rFonts w:ascii="Verdana" w:hAnsi="Verdana"/>
                <w:b/>
                <w:smallCaps/>
                <w:sz w:val="20"/>
                <w:lang w:eastAsia="zh-CN"/>
              </w:rPr>
            </w:pPr>
            <w:bookmarkStart w:id="9" w:name="ddate" w:colFirst="1" w:colLast="1"/>
            <w:bookmarkEnd w:id="8"/>
          </w:p>
        </w:tc>
        <w:tc>
          <w:tcPr>
            <w:tcW w:w="3451" w:type="dxa"/>
          </w:tcPr>
          <w:p w14:paraId="05EC72C9" w14:textId="45FAF5DA" w:rsidR="00DF7096" w:rsidRPr="005915A7" w:rsidRDefault="00F125FC" w:rsidP="008B3F58">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Pr>
                <w:rFonts w:ascii="Verdana" w:hAnsi="Verdana"/>
                <w:b/>
                <w:sz w:val="20"/>
                <w:lang w:eastAsia="zh-CN"/>
              </w:rPr>
              <w:t>Novembe</w:t>
            </w:r>
            <w:r w:rsidR="00DF7096" w:rsidRPr="005915A7">
              <w:rPr>
                <w:rFonts w:ascii="Verdana" w:hAnsi="Verdana"/>
                <w:b/>
                <w:sz w:val="20"/>
                <w:lang w:eastAsia="zh-CN"/>
              </w:rPr>
              <w:t>r 2020</w:t>
            </w:r>
          </w:p>
        </w:tc>
      </w:tr>
      <w:tr w:rsidR="00DF7096" w:rsidRPr="005915A7" w14:paraId="2B623D96" w14:textId="77777777" w:rsidTr="008B3F58">
        <w:trPr>
          <w:cantSplit/>
        </w:trPr>
        <w:tc>
          <w:tcPr>
            <w:tcW w:w="6580" w:type="dxa"/>
            <w:vMerge/>
          </w:tcPr>
          <w:p w14:paraId="17A43D17" w14:textId="77777777" w:rsidR="00DF7096" w:rsidRPr="005915A7" w:rsidRDefault="00DF7096" w:rsidP="008B3F58">
            <w:pPr>
              <w:tabs>
                <w:tab w:val="clear" w:pos="794"/>
                <w:tab w:val="clear" w:pos="1191"/>
                <w:tab w:val="clear" w:pos="1588"/>
                <w:tab w:val="clear" w:pos="1985"/>
                <w:tab w:val="left" w:pos="1134"/>
                <w:tab w:val="left" w:pos="1871"/>
                <w:tab w:val="left" w:pos="2268"/>
              </w:tabs>
              <w:spacing w:before="60"/>
              <w:jc w:val="center"/>
              <w:rPr>
                <w:rFonts w:ascii="Verdana" w:hAnsi="Verdana"/>
                <w:b/>
                <w:smallCaps/>
                <w:sz w:val="20"/>
                <w:lang w:eastAsia="zh-CN"/>
              </w:rPr>
            </w:pPr>
            <w:bookmarkStart w:id="10" w:name="dorlang" w:colFirst="1" w:colLast="1"/>
            <w:bookmarkEnd w:id="9"/>
          </w:p>
        </w:tc>
        <w:tc>
          <w:tcPr>
            <w:tcW w:w="3451" w:type="dxa"/>
          </w:tcPr>
          <w:p w14:paraId="12C85B46" w14:textId="77777777" w:rsidR="00DF7096" w:rsidRPr="005915A7" w:rsidRDefault="00DF7096" w:rsidP="008B3F58">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r w:rsidRPr="005915A7">
              <w:rPr>
                <w:rFonts w:ascii="Verdana" w:eastAsia="SimSun" w:hAnsi="Verdana"/>
                <w:b/>
                <w:sz w:val="20"/>
                <w:lang w:eastAsia="zh-CN"/>
              </w:rPr>
              <w:t>English only</w:t>
            </w:r>
          </w:p>
        </w:tc>
      </w:tr>
      <w:tr w:rsidR="00DF7096" w:rsidRPr="005915A7" w14:paraId="5CA0BBB3" w14:textId="77777777" w:rsidTr="008B3F58">
        <w:trPr>
          <w:cantSplit/>
        </w:trPr>
        <w:tc>
          <w:tcPr>
            <w:tcW w:w="10031" w:type="dxa"/>
            <w:gridSpan w:val="2"/>
          </w:tcPr>
          <w:tbl>
            <w:tblPr>
              <w:tblpPr w:leftFromText="180" w:rightFromText="180" w:horzAnchor="margin" w:tblpY="-687"/>
              <w:tblW w:w="10031" w:type="dxa"/>
              <w:tblLayout w:type="fixed"/>
              <w:tblLook w:val="0000" w:firstRow="0" w:lastRow="0" w:firstColumn="0" w:lastColumn="0" w:noHBand="0" w:noVBand="0"/>
            </w:tblPr>
            <w:tblGrid>
              <w:gridCol w:w="9540"/>
              <w:gridCol w:w="491"/>
            </w:tblGrid>
            <w:tr w:rsidR="00DF7096" w:rsidRPr="005915A7" w14:paraId="4AB82F6B" w14:textId="77777777" w:rsidTr="008B3F58">
              <w:trPr>
                <w:cantSplit/>
              </w:trPr>
              <w:tc>
                <w:tcPr>
                  <w:tcW w:w="10031" w:type="dxa"/>
                  <w:gridSpan w:val="2"/>
                </w:tcPr>
                <w:p w14:paraId="72E15CF6" w14:textId="77777777" w:rsidR="00DF7096" w:rsidRPr="005915A7" w:rsidRDefault="00DF7096" w:rsidP="008B3F58">
                  <w:pPr>
                    <w:tabs>
                      <w:tab w:val="clear" w:pos="794"/>
                      <w:tab w:val="clear" w:pos="1191"/>
                      <w:tab w:val="clear" w:pos="1588"/>
                      <w:tab w:val="clear" w:pos="1985"/>
                      <w:tab w:val="left" w:pos="1134"/>
                      <w:tab w:val="left" w:pos="1871"/>
                      <w:tab w:val="left" w:pos="2268"/>
                    </w:tabs>
                    <w:spacing w:before="840"/>
                    <w:jc w:val="center"/>
                    <w:rPr>
                      <w:b/>
                      <w:sz w:val="28"/>
                      <w:lang w:eastAsia="zh-CN"/>
                    </w:rPr>
                  </w:pPr>
                  <w:bookmarkStart w:id="11" w:name="dsource" w:colFirst="0" w:colLast="0"/>
                  <w:bookmarkEnd w:id="10"/>
                  <w:r>
                    <w:rPr>
                      <w:b/>
                      <w:sz w:val="28"/>
                      <w:lang w:eastAsia="zh-CN"/>
                    </w:rPr>
                    <w:t>United Stated of America</w:t>
                  </w:r>
                </w:p>
              </w:tc>
            </w:tr>
            <w:tr w:rsidR="00DF7096" w:rsidRPr="005915A7" w14:paraId="76CC7E67" w14:textId="77777777" w:rsidTr="008B3F58">
              <w:trPr>
                <w:cantSplit/>
              </w:trPr>
              <w:tc>
                <w:tcPr>
                  <w:tcW w:w="10031" w:type="dxa"/>
                  <w:gridSpan w:val="2"/>
                </w:tcPr>
                <w:p w14:paraId="17000500" w14:textId="77777777" w:rsidR="00DF7096" w:rsidRPr="005915A7" w:rsidRDefault="00DF7096" w:rsidP="00814CA3">
                  <w:pPr>
                    <w:tabs>
                      <w:tab w:val="clear" w:pos="794"/>
                      <w:tab w:val="clear" w:pos="1191"/>
                      <w:tab w:val="clear" w:pos="1588"/>
                      <w:tab w:val="clear" w:pos="1985"/>
                      <w:tab w:val="left" w:pos="567"/>
                      <w:tab w:val="left" w:pos="1134"/>
                      <w:tab w:val="left" w:pos="1701"/>
                      <w:tab w:val="left" w:pos="1871"/>
                      <w:tab w:val="left" w:pos="2268"/>
                      <w:tab w:val="left" w:pos="2835"/>
                    </w:tabs>
                    <w:spacing w:before="240"/>
                    <w:ind w:left="-15"/>
                    <w:jc w:val="center"/>
                    <w:rPr>
                      <w:caps/>
                      <w:sz w:val="28"/>
                      <w:lang w:eastAsia="zh-CN"/>
                    </w:rPr>
                  </w:pPr>
                  <w:r w:rsidRPr="005915A7">
                    <w:rPr>
                      <w:caps/>
                      <w:sz w:val="28"/>
                      <w:lang w:eastAsia="zh-CN"/>
                    </w:rPr>
                    <w:t>REPLY Liaison statement to Working Party 5B</w:t>
                  </w:r>
                </w:p>
              </w:tc>
            </w:tr>
            <w:tr w:rsidR="00DF7096" w:rsidRPr="005915A7" w14:paraId="5A8AF0A9" w14:textId="77777777" w:rsidTr="00395564">
              <w:trPr>
                <w:gridAfter w:val="1"/>
                <w:wAfter w:w="491" w:type="dxa"/>
                <w:cantSplit/>
              </w:trPr>
              <w:tc>
                <w:tcPr>
                  <w:tcW w:w="9540" w:type="dxa"/>
                </w:tcPr>
                <w:p w14:paraId="1E1A3878" w14:textId="7CB52109" w:rsidR="00DF7096" w:rsidRDefault="00DF7096" w:rsidP="00814CA3">
                  <w:pPr>
                    <w:tabs>
                      <w:tab w:val="clear" w:pos="794"/>
                      <w:tab w:val="clear" w:pos="1191"/>
                      <w:tab w:val="clear" w:pos="1588"/>
                      <w:tab w:val="clear" w:pos="1985"/>
                      <w:tab w:val="left" w:pos="1134"/>
                      <w:tab w:val="left" w:pos="1871"/>
                      <w:tab w:val="left" w:pos="2268"/>
                    </w:tabs>
                    <w:overflowPunct/>
                    <w:autoSpaceDE/>
                    <w:autoSpaceDN/>
                    <w:adjustRightInd/>
                    <w:spacing w:before="240"/>
                    <w:ind w:left="-15"/>
                    <w:jc w:val="center"/>
                    <w:textAlignment w:val="auto"/>
                    <w:rPr>
                      <w:b/>
                      <w:bCs/>
                      <w:sz w:val="28"/>
                    </w:rPr>
                  </w:pPr>
                  <w:r w:rsidRPr="005915A7">
                    <w:rPr>
                      <w:b/>
                      <w:bCs/>
                      <w:sz w:val="28"/>
                    </w:rPr>
                    <w:t xml:space="preserve">Technical and operational characteristics and protection </w:t>
                  </w:r>
                  <w:r>
                    <w:rPr>
                      <w:b/>
                      <w:bCs/>
                      <w:sz w:val="28"/>
                    </w:rPr>
                    <w:t>of</w:t>
                  </w:r>
                  <w:r w:rsidRPr="005915A7">
                    <w:rPr>
                      <w:b/>
                      <w:bCs/>
                      <w:sz w:val="28"/>
                    </w:rPr>
                    <w:t xml:space="preserve"> </w:t>
                  </w:r>
                  <w:r w:rsidR="00227444">
                    <w:rPr>
                      <w:b/>
                      <w:bCs/>
                      <w:sz w:val="28"/>
                    </w:rPr>
                    <w:t xml:space="preserve">the </w:t>
                  </w:r>
                  <w:r w:rsidR="00E125DC">
                    <w:rPr>
                      <w:b/>
                      <w:bCs/>
                      <w:sz w:val="28"/>
                    </w:rPr>
                    <w:t>Fixed Service</w:t>
                  </w:r>
                </w:p>
                <w:p w14:paraId="6EF52197" w14:textId="77777777" w:rsidR="00DF7096" w:rsidRPr="00CC0F78" w:rsidRDefault="00DF7096" w:rsidP="00814CA3">
                  <w:pPr>
                    <w:tabs>
                      <w:tab w:val="clear" w:pos="794"/>
                      <w:tab w:val="clear" w:pos="1191"/>
                      <w:tab w:val="clear" w:pos="1588"/>
                      <w:tab w:val="clear" w:pos="1985"/>
                      <w:tab w:val="left" w:pos="1134"/>
                      <w:tab w:val="left" w:pos="1871"/>
                      <w:tab w:val="left" w:pos="2268"/>
                    </w:tabs>
                    <w:spacing w:before="160"/>
                    <w:ind w:left="-15"/>
                    <w:jc w:val="both"/>
                    <w:rPr>
                      <w:rFonts w:ascii="Times New Roman Bold" w:eastAsia="SimSun" w:hAnsi="Times New Roman Bold" w:cs="Times New Roman Bold"/>
                      <w:b/>
                      <w:lang w:eastAsia="zh-CN"/>
                    </w:rPr>
                  </w:pPr>
                  <w:r w:rsidRPr="00020948">
                    <w:rPr>
                      <w:rFonts w:ascii="Times New Roman Bold" w:eastAsia="SimSun" w:hAnsi="Times New Roman Bold" w:cs="Times New Roman Bold"/>
                      <w:b/>
                      <w:lang w:eastAsia="zh-CN"/>
                    </w:rPr>
                    <w:t>Introduction</w:t>
                  </w:r>
                </w:p>
                <w:p w14:paraId="4D16A16E" w14:textId="77777777" w:rsidR="00DF7096" w:rsidRPr="00CC0F78" w:rsidRDefault="00DF7096" w:rsidP="00814CA3">
                  <w:pPr>
                    <w:tabs>
                      <w:tab w:val="clear" w:pos="794"/>
                      <w:tab w:val="clear" w:pos="1191"/>
                      <w:tab w:val="clear" w:pos="1588"/>
                      <w:tab w:val="clear" w:pos="1985"/>
                      <w:tab w:val="left" w:pos="1134"/>
                      <w:tab w:val="left" w:pos="1871"/>
                      <w:tab w:val="left" w:pos="2268"/>
                    </w:tabs>
                    <w:ind w:left="-15"/>
                    <w:jc w:val="both"/>
                    <w:rPr>
                      <w:lang w:val="en-GB" w:eastAsia="zh-CN"/>
                    </w:rPr>
                  </w:pPr>
                  <w:bookmarkStart w:id="12" w:name="_Hlk46035537"/>
                  <w:r w:rsidRPr="00CC0F78">
                    <w:rPr>
                      <w:lang w:val="en-GB" w:eastAsia="zh-CN"/>
                    </w:rPr>
                    <w:t xml:space="preserve">Resolution </w:t>
                  </w:r>
                  <w:r w:rsidRPr="00CC0F78">
                    <w:rPr>
                      <w:b/>
                      <w:lang w:val="en-GB" w:eastAsia="zh-CN"/>
                    </w:rPr>
                    <w:t xml:space="preserve">171 (WRC-19) </w:t>
                  </w:r>
                  <w:bookmarkStart w:id="13" w:name="_Hlk46035186"/>
                  <w:r w:rsidRPr="00CC0F78">
                    <w:rPr>
                      <w:i/>
                      <w:iCs/>
                      <w:lang w:val="en-GB" w:eastAsia="zh-CN"/>
                    </w:rPr>
                    <w:t>resolves to invite the ITU Radiocommunication Sector</w:t>
                  </w:r>
                  <w:bookmarkEnd w:id="13"/>
                  <w:r w:rsidRPr="00CC0F78">
                    <w:rPr>
                      <w:lang w:val="en-GB" w:eastAsia="zh-CN"/>
                    </w:rPr>
                    <w:t>:</w:t>
                  </w:r>
                </w:p>
                <w:p w14:paraId="783BD14C" w14:textId="529312D7" w:rsidR="00DF7096" w:rsidRPr="00C12D9E" w:rsidRDefault="00DF7096" w:rsidP="008639A8">
                  <w:pPr>
                    <w:pStyle w:val="ListParagraph"/>
                    <w:numPr>
                      <w:ilvl w:val="0"/>
                      <w:numId w:val="19"/>
                    </w:numPr>
                    <w:tabs>
                      <w:tab w:val="clear" w:pos="794"/>
                      <w:tab w:val="clear" w:pos="1191"/>
                      <w:tab w:val="clear" w:pos="1588"/>
                      <w:tab w:val="clear" w:pos="1985"/>
                      <w:tab w:val="left" w:pos="1134"/>
                      <w:tab w:val="left" w:pos="1871"/>
                      <w:tab w:val="left" w:pos="2608"/>
                      <w:tab w:val="left" w:pos="3345"/>
                    </w:tabs>
                    <w:ind w:left="518"/>
                    <w:contextualSpacing w:val="0"/>
                    <w:jc w:val="both"/>
                    <w:rPr>
                      <w:lang w:val="en-GB" w:eastAsia="zh-CN"/>
                    </w:rPr>
                  </w:pPr>
                  <w:r w:rsidRPr="00C12D9E">
                    <w:rPr>
                      <w:lang w:val="en-GB" w:eastAsia="zh-CN"/>
                    </w:rPr>
                    <w:t xml:space="preserve">to continue and complete in time for WRC-23 relevant studies of the technical, operational and regulatory aspects, based on the frequency bands mentioned in </w:t>
                  </w:r>
                  <w:r w:rsidRPr="00C12D9E">
                    <w:rPr>
                      <w:i/>
                      <w:lang w:val="en-GB" w:eastAsia="zh-CN"/>
                    </w:rPr>
                    <w:t>resolves 1</w:t>
                  </w:r>
                  <w:r w:rsidRPr="00C12D9E">
                    <w:rPr>
                      <w:lang w:val="en-GB" w:eastAsia="zh-CN"/>
                    </w:rPr>
                    <w:t xml:space="preserve"> of Resolution </w:t>
                  </w:r>
                  <w:r w:rsidRPr="00C12D9E">
                    <w:rPr>
                      <w:b/>
                      <w:lang w:val="en-GB" w:eastAsia="zh-CN"/>
                    </w:rPr>
                    <w:t>155 (Rev.WRC-19),</w:t>
                  </w:r>
                  <w:r w:rsidRPr="00C12D9E">
                    <w:rPr>
                      <w:lang w:val="en-GB" w:eastAsia="zh-CN"/>
                    </w:rPr>
                    <w:t xml:space="preserve"> in relation to the implementation of Resolution </w:t>
                  </w:r>
                  <w:r w:rsidRPr="00C12D9E">
                    <w:rPr>
                      <w:b/>
                      <w:lang w:val="en-GB" w:eastAsia="zh-CN"/>
                    </w:rPr>
                    <w:t>155 (Rev.WRC-19)</w:t>
                  </w:r>
                  <w:r w:rsidRPr="00C12D9E">
                    <w:rPr>
                      <w:lang w:val="en-GB" w:eastAsia="zh-CN"/>
                    </w:rPr>
                    <w:t>, taking into account the progress obtained by ICAO in the completion of SARPs on the use of FSS for the UAS CNPC links.</w:t>
                  </w:r>
                </w:p>
                <w:p w14:paraId="29D956BC" w14:textId="0D390A0E" w:rsidR="00DF7096" w:rsidRPr="00C12D9E" w:rsidRDefault="00DF7096" w:rsidP="008639A8">
                  <w:pPr>
                    <w:pStyle w:val="ListParagraph"/>
                    <w:numPr>
                      <w:ilvl w:val="0"/>
                      <w:numId w:val="19"/>
                    </w:numPr>
                    <w:tabs>
                      <w:tab w:val="clear" w:pos="794"/>
                      <w:tab w:val="clear" w:pos="1191"/>
                      <w:tab w:val="clear" w:pos="1588"/>
                      <w:tab w:val="clear" w:pos="1985"/>
                      <w:tab w:val="left" w:pos="1134"/>
                      <w:tab w:val="left" w:pos="1871"/>
                      <w:tab w:val="left" w:pos="2608"/>
                      <w:tab w:val="left" w:pos="3345"/>
                    </w:tabs>
                    <w:ind w:left="518"/>
                    <w:contextualSpacing w:val="0"/>
                    <w:jc w:val="both"/>
                    <w:rPr>
                      <w:lang w:val="en-GB" w:eastAsia="zh-CN"/>
                    </w:rPr>
                  </w:pPr>
                  <w:r w:rsidRPr="00C12D9E">
                    <w:rPr>
                      <w:lang w:val="en-GB" w:eastAsia="zh-CN"/>
                    </w:rPr>
                    <w:t xml:space="preserve">to review No. </w:t>
                  </w:r>
                  <w:r w:rsidRPr="00C12D9E">
                    <w:rPr>
                      <w:b/>
                      <w:bCs/>
                      <w:lang w:val="en-GB" w:eastAsia="zh-CN"/>
                    </w:rPr>
                    <w:t>5.484B</w:t>
                  </w:r>
                  <w:r w:rsidRPr="00C12D9E">
                    <w:rPr>
                      <w:lang w:val="en-GB" w:eastAsia="zh-CN"/>
                    </w:rPr>
                    <w:t xml:space="preserve"> and Resolution </w:t>
                  </w:r>
                  <w:r w:rsidRPr="00C12D9E">
                    <w:rPr>
                      <w:b/>
                      <w:bCs/>
                      <w:lang w:val="en-GB" w:eastAsia="zh-CN"/>
                    </w:rPr>
                    <w:t>155 (Rev.WRC-19)</w:t>
                  </w:r>
                  <w:r w:rsidRPr="00C12D9E">
                    <w:rPr>
                      <w:lang w:val="en-GB" w:eastAsia="zh-CN"/>
                    </w:rPr>
                    <w:t xml:space="preserve"> taking into account the results of the above studies</w:t>
                  </w:r>
                </w:p>
                <w:bookmarkEnd w:id="12"/>
                <w:p w14:paraId="11E1232C" w14:textId="263F4C99" w:rsidR="00DF7096" w:rsidRDefault="00DF7096" w:rsidP="00814CA3">
                  <w:pPr>
                    <w:tabs>
                      <w:tab w:val="clear" w:pos="794"/>
                      <w:tab w:val="clear" w:pos="1191"/>
                      <w:tab w:val="clear" w:pos="1588"/>
                      <w:tab w:val="clear" w:pos="1985"/>
                      <w:tab w:val="left" w:pos="1134"/>
                      <w:tab w:val="left" w:pos="1871"/>
                      <w:tab w:val="left" w:pos="2268"/>
                    </w:tabs>
                    <w:ind w:left="-15"/>
                    <w:jc w:val="both"/>
                    <w:rPr>
                      <w:rFonts w:eastAsia="SimSun"/>
                    </w:rPr>
                  </w:pPr>
                  <w:r w:rsidRPr="00CC0F78">
                    <w:rPr>
                      <w:lang w:val="en-GB"/>
                    </w:rPr>
                    <w:t>To support the required sharing and compatibility studies to be carried out within W</w:t>
                  </w:r>
                  <w:r w:rsidR="008639A8">
                    <w:rPr>
                      <w:lang w:val="en-GB"/>
                    </w:rPr>
                    <w:t xml:space="preserve">orking </w:t>
                  </w:r>
                  <w:r w:rsidRPr="00CC0F78">
                    <w:rPr>
                      <w:lang w:val="en-GB"/>
                    </w:rPr>
                    <w:t>P</w:t>
                  </w:r>
                  <w:r w:rsidR="008639A8">
                    <w:rPr>
                      <w:lang w:val="en-GB"/>
                    </w:rPr>
                    <w:t>arty</w:t>
                  </w:r>
                  <w:r w:rsidRPr="00CC0F78">
                    <w:rPr>
                      <w:lang w:val="en-GB"/>
                    </w:rPr>
                    <w:t xml:space="preserve"> 5B, </w:t>
                  </w:r>
                  <w:r>
                    <w:rPr>
                      <w:lang w:val="en-GB"/>
                    </w:rPr>
                    <w:t>W</w:t>
                  </w:r>
                  <w:r w:rsidR="008639A8">
                    <w:rPr>
                      <w:lang w:val="en-GB"/>
                    </w:rPr>
                    <w:t xml:space="preserve">orking </w:t>
                  </w:r>
                  <w:r>
                    <w:rPr>
                      <w:lang w:val="en-GB"/>
                    </w:rPr>
                    <w:t>P</w:t>
                  </w:r>
                  <w:r w:rsidR="008639A8">
                    <w:rPr>
                      <w:lang w:val="en-GB"/>
                    </w:rPr>
                    <w:t>arty</w:t>
                  </w:r>
                  <w:r>
                    <w:rPr>
                      <w:lang w:val="en-GB"/>
                    </w:rPr>
                    <w:t xml:space="preserve"> 5B contacted </w:t>
                  </w:r>
                  <w:r w:rsidRPr="00CC0F78">
                    <w:rPr>
                      <w:lang w:val="en-GB"/>
                    </w:rPr>
                    <w:t>Working Parties responsible for potentially affected services a</w:t>
                  </w:r>
                  <w:r>
                    <w:rPr>
                      <w:lang w:val="en-GB"/>
                    </w:rPr>
                    <w:t>nd</w:t>
                  </w:r>
                  <w:r w:rsidRPr="00CC0F78">
                    <w:rPr>
                      <w:lang w:val="en-GB"/>
                    </w:rPr>
                    <w:t xml:space="preserve"> requested </w:t>
                  </w:r>
                  <w:r>
                    <w:rPr>
                      <w:lang w:val="en-GB"/>
                    </w:rPr>
                    <w:t xml:space="preserve">them </w:t>
                  </w:r>
                  <w:r w:rsidRPr="00CC0F78">
                    <w:rPr>
                      <w:lang w:val="en-GB"/>
                    </w:rPr>
                    <w:t xml:space="preserve">to provide relevant information, including technical and operational characteristics and protection criteria for the respective services allocated in, the frequency bands </w:t>
                  </w:r>
                  <w:r w:rsidRPr="00CC0F78">
                    <w:rPr>
                      <w:lang w:val="en-GB" w:eastAsia="zh-CN"/>
                    </w:rPr>
                    <w:t xml:space="preserve">in </w:t>
                  </w:r>
                  <w:r w:rsidRPr="00CC0F78">
                    <w:rPr>
                      <w:i/>
                      <w:lang w:val="en-GB" w:eastAsia="zh-CN"/>
                    </w:rPr>
                    <w:t>resolves 1</w:t>
                  </w:r>
                  <w:r w:rsidRPr="00CC0F78">
                    <w:rPr>
                      <w:lang w:val="en-GB" w:eastAsia="zh-CN"/>
                    </w:rPr>
                    <w:t xml:space="preserve"> of Resolution </w:t>
                  </w:r>
                  <w:r w:rsidRPr="00CC0F78">
                    <w:rPr>
                      <w:b/>
                      <w:lang w:val="en-GB" w:eastAsia="zh-CN"/>
                    </w:rPr>
                    <w:t>155 (Rev.WRC-</w:t>
                  </w:r>
                  <w:r>
                    <w:rPr>
                      <w:b/>
                      <w:lang w:val="en-GB" w:eastAsia="zh-CN"/>
                    </w:rPr>
                    <w:t>19)</w:t>
                  </w:r>
                  <w:r w:rsidRPr="005A187D">
                    <w:rPr>
                      <w:bCs/>
                      <w:lang w:val="en-GB" w:eastAsia="zh-CN"/>
                    </w:rPr>
                    <w:t>.</w:t>
                  </w:r>
                  <w:r>
                    <w:rPr>
                      <w:b/>
                      <w:lang w:val="en-GB" w:eastAsia="zh-CN"/>
                    </w:rPr>
                    <w:t xml:space="preserve"> </w:t>
                  </w:r>
                  <w:r>
                    <w:rPr>
                      <w:rFonts w:eastAsia="SimSun"/>
                    </w:rPr>
                    <w:t>W</w:t>
                  </w:r>
                  <w:r w:rsidR="008639A8">
                    <w:rPr>
                      <w:rFonts w:eastAsia="SimSun"/>
                    </w:rPr>
                    <w:t xml:space="preserve">orking </w:t>
                  </w:r>
                  <w:r>
                    <w:rPr>
                      <w:rFonts w:eastAsia="SimSun"/>
                    </w:rPr>
                    <w:t>P</w:t>
                  </w:r>
                  <w:r w:rsidR="008639A8">
                    <w:rPr>
                      <w:rFonts w:eastAsia="SimSun"/>
                    </w:rPr>
                    <w:t>arty</w:t>
                  </w:r>
                  <w:r>
                    <w:rPr>
                      <w:rFonts w:eastAsia="SimSun"/>
                    </w:rPr>
                    <w:t xml:space="preserve"> </w:t>
                  </w:r>
                  <w:r w:rsidR="00F125FC">
                    <w:rPr>
                      <w:rFonts w:eastAsia="SimSun"/>
                    </w:rPr>
                    <w:t>5</w:t>
                  </w:r>
                  <w:r w:rsidR="00E125DC">
                    <w:rPr>
                      <w:rFonts w:eastAsia="SimSun"/>
                    </w:rPr>
                    <w:t>C</w:t>
                  </w:r>
                  <w:r>
                    <w:rPr>
                      <w:rFonts w:eastAsia="SimSun"/>
                    </w:rPr>
                    <w:t xml:space="preserve"> is one such responsible Working Party and received </w:t>
                  </w:r>
                  <w:r w:rsidR="00F125FC">
                    <w:rPr>
                      <w:rFonts w:eastAsia="SimSun"/>
                    </w:rPr>
                    <w:t>5</w:t>
                  </w:r>
                  <w:r w:rsidR="00E125DC">
                    <w:rPr>
                      <w:rFonts w:eastAsia="SimSun"/>
                    </w:rPr>
                    <w:t>C</w:t>
                  </w:r>
                  <w:r w:rsidR="00E24004">
                    <w:rPr>
                      <w:rFonts w:eastAsia="SimSun"/>
                    </w:rPr>
                    <w:t>/</w:t>
                  </w:r>
                  <w:r w:rsidR="00E125DC">
                    <w:rPr>
                      <w:rFonts w:eastAsia="SimSun"/>
                    </w:rPr>
                    <w:t>69</w:t>
                  </w:r>
                  <w:r>
                    <w:rPr>
                      <w:rFonts w:eastAsia="SimSun"/>
                    </w:rPr>
                    <w:t xml:space="preserve"> from W</w:t>
                  </w:r>
                  <w:r w:rsidR="008639A8">
                    <w:rPr>
                      <w:rFonts w:eastAsia="SimSun"/>
                    </w:rPr>
                    <w:t xml:space="preserve">orking </w:t>
                  </w:r>
                  <w:r>
                    <w:rPr>
                      <w:rFonts w:eastAsia="SimSun"/>
                    </w:rPr>
                    <w:t>P</w:t>
                  </w:r>
                  <w:r w:rsidR="008639A8">
                    <w:rPr>
                      <w:rFonts w:eastAsia="SimSun"/>
                    </w:rPr>
                    <w:t>arty</w:t>
                  </w:r>
                  <w:r>
                    <w:rPr>
                      <w:rFonts w:eastAsia="SimSun"/>
                    </w:rPr>
                    <w:t xml:space="preserve"> 5B following its July 2020 meeting.</w:t>
                  </w:r>
                </w:p>
                <w:p w14:paraId="050EFD4B" w14:textId="77777777" w:rsidR="00DF7096" w:rsidRDefault="00DF7096" w:rsidP="00814CA3">
                  <w:pPr>
                    <w:ind w:left="-15"/>
                    <w:jc w:val="both"/>
                    <w:rPr>
                      <w:rFonts w:ascii="Times New Roman Bold" w:hAnsi="Times New Roman Bold" w:cs="Times New Roman Bold"/>
                      <w:b/>
                    </w:rPr>
                  </w:pPr>
                  <w:r w:rsidRPr="00020948">
                    <w:rPr>
                      <w:rFonts w:ascii="Times New Roman Bold" w:hAnsi="Times New Roman Bold" w:cs="Times New Roman Bold"/>
                      <w:b/>
                    </w:rPr>
                    <w:t>Proposal</w:t>
                  </w:r>
                </w:p>
                <w:p w14:paraId="096879CC" w14:textId="6C4B4D86" w:rsidR="00395564" w:rsidRDefault="00DF7096" w:rsidP="00814CA3">
                  <w:pPr>
                    <w:ind w:left="-15"/>
                    <w:jc w:val="both"/>
                  </w:pPr>
                  <w:r w:rsidRPr="00922D68">
                    <w:t xml:space="preserve">The United States of America proposes to </w:t>
                  </w:r>
                  <w:r>
                    <w:t>assist in answering the above liaison request with the attached contribution, which provides a draft reply from W</w:t>
                  </w:r>
                  <w:r w:rsidR="008639A8">
                    <w:t xml:space="preserve">orking </w:t>
                  </w:r>
                  <w:r>
                    <w:t>P</w:t>
                  </w:r>
                  <w:r w:rsidR="008639A8">
                    <w:t>arty</w:t>
                  </w:r>
                  <w:r>
                    <w:t xml:space="preserve"> </w:t>
                  </w:r>
                  <w:r w:rsidR="00F125FC">
                    <w:t>5</w:t>
                  </w:r>
                  <w:r w:rsidR="00E125DC">
                    <w:t>C</w:t>
                  </w:r>
                  <w:r>
                    <w:t xml:space="preserve"> that </w:t>
                  </w:r>
                  <w:r w:rsidR="008727D5">
                    <w:t>includes information regarding the</w:t>
                  </w:r>
                  <w:r w:rsidR="00E125DC">
                    <w:t xml:space="preserve"> fixed service</w:t>
                  </w:r>
                  <w:r>
                    <w:t xml:space="preserve"> for which W</w:t>
                  </w:r>
                  <w:r w:rsidR="008639A8">
                    <w:t xml:space="preserve">orking </w:t>
                  </w:r>
                  <w:r>
                    <w:t>P</w:t>
                  </w:r>
                  <w:r w:rsidR="008639A8">
                    <w:t>arty</w:t>
                  </w:r>
                  <w:r>
                    <w:t xml:space="preserve"> </w:t>
                  </w:r>
                  <w:r w:rsidR="00F125FC">
                    <w:t>5</w:t>
                  </w:r>
                  <w:r w:rsidR="00E125DC">
                    <w:t>C</w:t>
                  </w:r>
                  <w:r>
                    <w:t xml:space="preserve"> is the expert group.</w:t>
                  </w:r>
                </w:p>
                <w:p w14:paraId="191A4CDB" w14:textId="77777777" w:rsidR="008727D5" w:rsidRDefault="008727D5" w:rsidP="00814CA3">
                  <w:pPr>
                    <w:ind w:left="-15"/>
                    <w:jc w:val="both"/>
                  </w:pPr>
                </w:p>
                <w:p w14:paraId="4E7E0F11" w14:textId="6994B81F" w:rsidR="00DF7096" w:rsidRPr="00720666" w:rsidRDefault="00DF7096" w:rsidP="00814CA3">
                  <w:pPr>
                    <w:ind w:left="-15"/>
                    <w:jc w:val="both"/>
                    <w:rPr>
                      <w:lang w:val="en-GB"/>
                    </w:rPr>
                  </w:pPr>
                  <w:r w:rsidRPr="00720666">
                    <w:rPr>
                      <w:rFonts w:hAnsi="Times"/>
                      <w:b/>
                      <w:lang w:val="en-GB"/>
                    </w:rPr>
                    <w:t>Attachment:</w:t>
                  </w:r>
                  <w:r w:rsidRPr="00720666">
                    <w:rPr>
                      <w:rFonts w:hAnsi="Times"/>
                      <w:bCs/>
                      <w:lang w:val="en-GB"/>
                    </w:rPr>
                    <w:tab/>
                    <w:t>1</w:t>
                  </w:r>
                  <w:r w:rsidRPr="00720666">
                    <w:rPr>
                      <w:b/>
                      <w:lang w:val="en-GB"/>
                    </w:rPr>
                    <w:br w:type="page"/>
                  </w:r>
                </w:p>
                <w:p w14:paraId="2582752A" w14:textId="77777777" w:rsidR="00E536DD" w:rsidRDefault="00E536DD" w:rsidP="00814CA3">
                  <w:pPr>
                    <w:tabs>
                      <w:tab w:val="clear" w:pos="794"/>
                      <w:tab w:val="clear" w:pos="1191"/>
                      <w:tab w:val="clear" w:pos="1588"/>
                      <w:tab w:val="clear" w:pos="1985"/>
                      <w:tab w:val="left" w:pos="1134"/>
                      <w:tab w:val="left" w:pos="1871"/>
                      <w:tab w:val="left" w:pos="2268"/>
                    </w:tabs>
                    <w:overflowPunct/>
                    <w:autoSpaceDE/>
                    <w:autoSpaceDN/>
                    <w:adjustRightInd/>
                    <w:spacing w:before="240"/>
                    <w:ind w:left="-15"/>
                    <w:jc w:val="center"/>
                    <w:textAlignment w:val="auto"/>
                    <w:rPr>
                      <w:b/>
                      <w:bCs/>
                      <w:sz w:val="28"/>
                    </w:rPr>
                  </w:pPr>
                </w:p>
                <w:p w14:paraId="5514D9EA" w14:textId="07C4D740" w:rsidR="00DF7096" w:rsidRDefault="00DF7096" w:rsidP="00814CA3">
                  <w:pPr>
                    <w:tabs>
                      <w:tab w:val="clear" w:pos="794"/>
                      <w:tab w:val="clear" w:pos="1191"/>
                      <w:tab w:val="clear" w:pos="1588"/>
                      <w:tab w:val="clear" w:pos="1985"/>
                      <w:tab w:val="left" w:pos="1134"/>
                      <w:tab w:val="left" w:pos="1871"/>
                      <w:tab w:val="left" w:pos="2268"/>
                    </w:tabs>
                    <w:overflowPunct/>
                    <w:autoSpaceDE/>
                    <w:autoSpaceDN/>
                    <w:adjustRightInd/>
                    <w:spacing w:before="240"/>
                    <w:ind w:left="-15"/>
                    <w:jc w:val="center"/>
                    <w:textAlignment w:val="auto"/>
                    <w:rPr>
                      <w:b/>
                      <w:bCs/>
                      <w:sz w:val="28"/>
                    </w:rPr>
                  </w:pPr>
                  <w:r>
                    <w:rPr>
                      <w:b/>
                      <w:bCs/>
                      <w:sz w:val="28"/>
                    </w:rPr>
                    <w:lastRenderedPageBreak/>
                    <w:t>ATTACHMENT</w:t>
                  </w:r>
                </w:p>
                <w:p w14:paraId="1BF8BE93" w14:textId="77777777" w:rsidR="00DF7096" w:rsidRDefault="00DF7096" w:rsidP="00814CA3">
                  <w:pPr>
                    <w:tabs>
                      <w:tab w:val="clear" w:pos="794"/>
                      <w:tab w:val="clear" w:pos="1191"/>
                      <w:tab w:val="clear" w:pos="1588"/>
                      <w:tab w:val="clear" w:pos="1985"/>
                      <w:tab w:val="left" w:pos="1134"/>
                      <w:tab w:val="left" w:pos="1871"/>
                      <w:tab w:val="left" w:pos="2268"/>
                    </w:tabs>
                    <w:overflowPunct/>
                    <w:autoSpaceDE/>
                    <w:autoSpaceDN/>
                    <w:adjustRightInd/>
                    <w:spacing w:before="240"/>
                    <w:ind w:left="-15"/>
                    <w:jc w:val="center"/>
                    <w:textAlignment w:val="auto"/>
                    <w:rPr>
                      <w:b/>
                      <w:bCs/>
                      <w:sz w:val="28"/>
                    </w:rPr>
                  </w:pPr>
                </w:p>
                <w:p w14:paraId="30B3DBB4" w14:textId="77777777" w:rsidR="00DF7096" w:rsidRDefault="00DF7096" w:rsidP="00814CA3">
                  <w:pPr>
                    <w:tabs>
                      <w:tab w:val="clear" w:pos="794"/>
                      <w:tab w:val="clear" w:pos="1191"/>
                      <w:tab w:val="clear" w:pos="1588"/>
                      <w:tab w:val="clear" w:pos="1985"/>
                      <w:tab w:val="left" w:pos="1134"/>
                      <w:tab w:val="left" w:pos="1871"/>
                      <w:tab w:val="left" w:pos="2268"/>
                    </w:tabs>
                    <w:overflowPunct/>
                    <w:autoSpaceDE/>
                    <w:autoSpaceDN/>
                    <w:adjustRightInd/>
                    <w:spacing w:before="240"/>
                    <w:ind w:left="-15"/>
                    <w:jc w:val="center"/>
                    <w:textAlignment w:val="auto"/>
                    <w:rPr>
                      <w:caps/>
                      <w:sz w:val="28"/>
                      <w:lang w:eastAsia="zh-CN"/>
                    </w:rPr>
                  </w:pPr>
                  <w:r w:rsidRPr="005915A7">
                    <w:rPr>
                      <w:caps/>
                      <w:sz w:val="28"/>
                      <w:lang w:eastAsia="zh-CN"/>
                    </w:rPr>
                    <w:t>REPLY Liaison statement to Working Party 5B</w:t>
                  </w:r>
                </w:p>
                <w:p w14:paraId="7F005B1C" w14:textId="3A7B32E1" w:rsidR="00DF7096" w:rsidRDefault="00DF7096" w:rsidP="00814CA3">
                  <w:pPr>
                    <w:tabs>
                      <w:tab w:val="clear" w:pos="794"/>
                      <w:tab w:val="clear" w:pos="1191"/>
                      <w:tab w:val="clear" w:pos="1588"/>
                      <w:tab w:val="clear" w:pos="1985"/>
                      <w:tab w:val="left" w:pos="1134"/>
                      <w:tab w:val="left" w:pos="1871"/>
                      <w:tab w:val="left" w:pos="2268"/>
                    </w:tabs>
                    <w:overflowPunct/>
                    <w:autoSpaceDE/>
                    <w:autoSpaceDN/>
                    <w:adjustRightInd/>
                    <w:spacing w:before="240"/>
                    <w:ind w:left="-15"/>
                    <w:jc w:val="center"/>
                    <w:textAlignment w:val="auto"/>
                    <w:rPr>
                      <w:b/>
                      <w:bCs/>
                      <w:sz w:val="28"/>
                    </w:rPr>
                  </w:pPr>
                  <w:r w:rsidRPr="005915A7">
                    <w:rPr>
                      <w:b/>
                      <w:bCs/>
                      <w:sz w:val="28"/>
                    </w:rPr>
                    <w:t xml:space="preserve">Technical and operational characteristics and protection </w:t>
                  </w:r>
                  <w:r>
                    <w:rPr>
                      <w:b/>
                      <w:bCs/>
                      <w:sz w:val="28"/>
                    </w:rPr>
                    <w:t>of</w:t>
                  </w:r>
                  <w:r w:rsidRPr="005915A7">
                    <w:rPr>
                      <w:b/>
                      <w:bCs/>
                      <w:sz w:val="28"/>
                    </w:rPr>
                    <w:t xml:space="preserve"> the </w:t>
                  </w:r>
                  <w:r w:rsidR="00E536DD">
                    <w:rPr>
                      <w:b/>
                      <w:bCs/>
                      <w:sz w:val="28"/>
                    </w:rPr>
                    <w:t>Fixed</w:t>
                  </w:r>
                  <w:r w:rsidR="000E2DA4">
                    <w:rPr>
                      <w:b/>
                      <w:bCs/>
                      <w:sz w:val="28"/>
                    </w:rPr>
                    <w:t xml:space="preserve"> Service</w:t>
                  </w:r>
                </w:p>
                <w:p w14:paraId="4BB42F64" w14:textId="77777777" w:rsidR="00DF7096" w:rsidRPr="005915A7" w:rsidRDefault="00DF7096" w:rsidP="00814CA3">
                  <w:pPr>
                    <w:tabs>
                      <w:tab w:val="clear" w:pos="794"/>
                      <w:tab w:val="clear" w:pos="1191"/>
                      <w:tab w:val="clear" w:pos="1588"/>
                      <w:tab w:val="clear" w:pos="1985"/>
                      <w:tab w:val="left" w:pos="1134"/>
                      <w:tab w:val="left" w:pos="1871"/>
                      <w:tab w:val="left" w:pos="2268"/>
                    </w:tabs>
                    <w:overflowPunct/>
                    <w:autoSpaceDE/>
                    <w:autoSpaceDN/>
                    <w:adjustRightInd/>
                    <w:spacing w:before="240"/>
                    <w:ind w:left="-15"/>
                    <w:jc w:val="both"/>
                    <w:textAlignment w:val="auto"/>
                    <w:rPr>
                      <w:sz w:val="28"/>
                    </w:rPr>
                  </w:pPr>
                </w:p>
              </w:tc>
            </w:tr>
          </w:tbl>
          <w:p w14:paraId="1F3F5B5D" w14:textId="77777777" w:rsidR="00DF7096" w:rsidRPr="005915A7" w:rsidRDefault="00DF7096" w:rsidP="008B3F58">
            <w:pPr>
              <w:tabs>
                <w:tab w:val="clear" w:pos="794"/>
                <w:tab w:val="clear" w:pos="1191"/>
                <w:tab w:val="clear" w:pos="1588"/>
                <w:tab w:val="clear" w:pos="1985"/>
                <w:tab w:val="left" w:pos="1134"/>
                <w:tab w:val="left" w:pos="1871"/>
                <w:tab w:val="left" w:pos="2268"/>
              </w:tabs>
              <w:spacing w:before="840"/>
              <w:jc w:val="center"/>
              <w:rPr>
                <w:b/>
                <w:sz w:val="28"/>
                <w:lang w:eastAsia="zh-CN"/>
              </w:rPr>
            </w:pPr>
          </w:p>
        </w:tc>
      </w:tr>
    </w:tbl>
    <w:bookmarkEnd w:id="11"/>
    <w:p w14:paraId="418BB864" w14:textId="77777777" w:rsidR="00964C98" w:rsidRPr="005915A7" w:rsidRDefault="00964C98" w:rsidP="00964C98">
      <w:pPr>
        <w:keepNext/>
        <w:keepLines/>
        <w:numPr>
          <w:ilvl w:val="0"/>
          <w:numId w:val="8"/>
        </w:numPr>
        <w:tabs>
          <w:tab w:val="clear" w:pos="794"/>
          <w:tab w:val="clear" w:pos="1191"/>
          <w:tab w:val="clear" w:pos="1588"/>
          <w:tab w:val="clear" w:pos="1985"/>
          <w:tab w:val="left" w:pos="1134"/>
          <w:tab w:val="left" w:pos="1871"/>
          <w:tab w:val="left" w:pos="2268"/>
        </w:tabs>
        <w:spacing w:before="280"/>
        <w:ind w:left="1138" w:hanging="1138"/>
        <w:outlineLvl w:val="0"/>
        <w:rPr>
          <w:b/>
          <w:sz w:val="28"/>
        </w:rPr>
      </w:pPr>
      <w:r w:rsidRPr="005915A7">
        <w:rPr>
          <w:b/>
          <w:sz w:val="28"/>
        </w:rPr>
        <w:lastRenderedPageBreak/>
        <w:t>Introduction</w:t>
      </w:r>
    </w:p>
    <w:p w14:paraId="51F818CF" w14:textId="48547371" w:rsidR="008C28B6" w:rsidRPr="005915A7" w:rsidRDefault="008C28B6" w:rsidP="009924C3">
      <w:pPr>
        <w:tabs>
          <w:tab w:val="clear" w:pos="794"/>
          <w:tab w:val="clear" w:pos="1191"/>
          <w:tab w:val="clear" w:pos="1588"/>
          <w:tab w:val="clear" w:pos="1985"/>
          <w:tab w:val="left" w:pos="1134"/>
          <w:tab w:val="left" w:pos="1871"/>
          <w:tab w:val="left" w:pos="2268"/>
          <w:tab w:val="left" w:pos="9360"/>
        </w:tabs>
        <w:jc w:val="both"/>
      </w:pPr>
      <w:r w:rsidRPr="005915A7">
        <w:t xml:space="preserve">Working Party </w:t>
      </w:r>
      <w:r>
        <w:t>5</w:t>
      </w:r>
      <w:r w:rsidR="00B90DD8">
        <w:t>C</w:t>
      </w:r>
      <w:r w:rsidRPr="005915A7">
        <w:t xml:space="preserve"> thanks Working Party 5B for its liaison statement in Document </w:t>
      </w:r>
      <w:r>
        <w:t>5</w:t>
      </w:r>
      <w:r w:rsidR="00B90DD8">
        <w:t>C</w:t>
      </w:r>
      <w:r w:rsidRPr="005915A7">
        <w:t>/</w:t>
      </w:r>
      <w:r w:rsidR="00B90DD8">
        <w:t>69</w:t>
      </w:r>
      <w:r w:rsidRPr="005915A7">
        <w:t xml:space="preserve"> in which it indicates that it has initiated development of material for WRC-23 Agenda Item 1.8 in accordance with the provisions of Resolution </w:t>
      </w:r>
      <w:r w:rsidRPr="005915A7">
        <w:rPr>
          <w:b/>
          <w:bCs/>
        </w:rPr>
        <w:t>171 (WRC-19)</w:t>
      </w:r>
      <w:r w:rsidRPr="005915A7">
        <w:t>.</w:t>
      </w:r>
    </w:p>
    <w:p w14:paraId="05B3CE80" w14:textId="3DFE72EE" w:rsidR="00494C3D" w:rsidRPr="00494C3D" w:rsidRDefault="00494C3D" w:rsidP="00494C3D">
      <w:pPr>
        <w:tabs>
          <w:tab w:val="clear" w:pos="794"/>
          <w:tab w:val="clear" w:pos="1191"/>
          <w:tab w:val="clear" w:pos="1588"/>
          <w:tab w:val="clear" w:pos="1985"/>
          <w:tab w:val="left" w:pos="1134"/>
          <w:tab w:val="left" w:pos="1871"/>
          <w:tab w:val="left" w:pos="2268"/>
        </w:tabs>
        <w:jc w:val="both"/>
      </w:pPr>
      <w:r w:rsidRPr="00494C3D">
        <w:t xml:space="preserve">Working Party </w:t>
      </w:r>
      <w:r>
        <w:t>5C</w:t>
      </w:r>
      <w:r w:rsidRPr="00494C3D">
        <w:t xml:space="preserve"> notes Working Party 5B’s request to provide relevant information, including technical and operational characteristics and protection criteria for the respective services allocated in, the frequency bands </w:t>
      </w:r>
      <w:r w:rsidRPr="00494C3D">
        <w:rPr>
          <w:lang w:eastAsia="zh-CN"/>
        </w:rPr>
        <w:t xml:space="preserve">in </w:t>
      </w:r>
      <w:r w:rsidRPr="00494C3D">
        <w:rPr>
          <w:i/>
          <w:lang w:eastAsia="zh-CN"/>
        </w:rPr>
        <w:t>resolves 1</w:t>
      </w:r>
      <w:r w:rsidRPr="00494C3D">
        <w:rPr>
          <w:lang w:eastAsia="zh-CN"/>
        </w:rPr>
        <w:t xml:space="preserve"> of Resolution </w:t>
      </w:r>
      <w:r w:rsidRPr="00494C3D">
        <w:rPr>
          <w:b/>
          <w:lang w:eastAsia="zh-CN"/>
        </w:rPr>
        <w:t>155 (Rev.WRC-19)</w:t>
      </w:r>
      <w:r w:rsidRPr="00494C3D">
        <w:rPr>
          <w:b/>
          <w:position w:val="6"/>
          <w:sz w:val="18"/>
          <w:lang w:eastAsia="zh-CN"/>
        </w:rPr>
        <w:footnoteReference w:id="1"/>
      </w:r>
      <w:r w:rsidRPr="00494C3D">
        <w:t xml:space="preserve"> and hopes that the following information will help WP 5B in its sharing and compatibility studies under WRC-23 Agenda Item 1.8.</w:t>
      </w:r>
    </w:p>
    <w:p w14:paraId="3BBE973C" w14:textId="641E3E2E" w:rsidR="00D07AD1" w:rsidRDefault="00D07AD1" w:rsidP="009924C3">
      <w:pPr>
        <w:tabs>
          <w:tab w:val="clear" w:pos="794"/>
          <w:tab w:val="clear" w:pos="1191"/>
          <w:tab w:val="clear" w:pos="1588"/>
          <w:tab w:val="clear" w:pos="1985"/>
          <w:tab w:val="left" w:pos="1134"/>
          <w:tab w:val="left" w:pos="1871"/>
          <w:tab w:val="left" w:pos="2268"/>
        </w:tabs>
        <w:jc w:val="both"/>
        <w:rPr>
          <w:lang w:val="en-GB"/>
        </w:rPr>
      </w:pPr>
      <w:bookmarkStart w:id="14" w:name="_Hlk51155287"/>
      <w:r w:rsidRPr="00D07AD1">
        <w:rPr>
          <w:lang w:val="en-GB"/>
        </w:rPr>
        <w:t>W</w:t>
      </w:r>
      <w:r w:rsidR="00AF71F8">
        <w:rPr>
          <w:lang w:val="en-GB"/>
        </w:rPr>
        <w:t xml:space="preserve">orking </w:t>
      </w:r>
      <w:r w:rsidRPr="00D07AD1">
        <w:rPr>
          <w:lang w:val="en-GB"/>
        </w:rPr>
        <w:t>P</w:t>
      </w:r>
      <w:r w:rsidR="00AF71F8">
        <w:rPr>
          <w:lang w:val="en-GB"/>
        </w:rPr>
        <w:t xml:space="preserve">arty </w:t>
      </w:r>
      <w:bookmarkEnd w:id="14"/>
      <w:r w:rsidRPr="00D07AD1">
        <w:rPr>
          <w:lang w:val="en-GB"/>
        </w:rPr>
        <w:t xml:space="preserve">5C provides the following replies based on its understanding that UAS CNPC Links shall comply with Resolution </w:t>
      </w:r>
      <w:r w:rsidRPr="00D07AD1">
        <w:rPr>
          <w:b/>
          <w:bCs/>
          <w:lang w:val="en-GB"/>
        </w:rPr>
        <w:t>155 (</w:t>
      </w:r>
      <w:r>
        <w:rPr>
          <w:b/>
          <w:bCs/>
          <w:lang w:val="en-GB"/>
        </w:rPr>
        <w:t>Rev.</w:t>
      </w:r>
      <w:r w:rsidRPr="00D07AD1">
        <w:rPr>
          <w:b/>
          <w:bCs/>
          <w:lang w:val="en-GB"/>
        </w:rPr>
        <w:t>WRC-1</w:t>
      </w:r>
      <w:r>
        <w:rPr>
          <w:b/>
          <w:bCs/>
          <w:lang w:val="en-GB"/>
        </w:rPr>
        <w:t>9</w:t>
      </w:r>
      <w:r w:rsidRPr="00D07AD1">
        <w:rPr>
          <w:b/>
          <w:bCs/>
          <w:lang w:val="en-GB"/>
        </w:rPr>
        <w:t>)</w:t>
      </w:r>
      <w:r w:rsidRPr="00D07AD1">
        <w:rPr>
          <w:lang w:val="en-GB"/>
        </w:rPr>
        <w:t xml:space="preserve"> in particular those resolves relating to </w:t>
      </w:r>
      <w:r w:rsidR="00055ADB">
        <w:rPr>
          <w:lang w:val="en-GB"/>
        </w:rPr>
        <w:t xml:space="preserve">the </w:t>
      </w:r>
      <w:r w:rsidRPr="00D07AD1">
        <w:rPr>
          <w:lang w:val="en-GB"/>
        </w:rPr>
        <w:t xml:space="preserve">fixed service including </w:t>
      </w:r>
      <w:r w:rsidRPr="00D07AD1">
        <w:rPr>
          <w:i/>
          <w:iCs/>
          <w:lang w:val="en-GB"/>
        </w:rPr>
        <w:t>resolves 8, 10, 11, 14, 15 and 16</w:t>
      </w:r>
      <w:r w:rsidRPr="00D07AD1">
        <w:rPr>
          <w:lang w:val="en-GB"/>
        </w:rPr>
        <w:t xml:space="preserve"> of that Resolution</w:t>
      </w:r>
      <w:r>
        <w:rPr>
          <w:lang w:val="en-GB"/>
        </w:rPr>
        <w:t>.</w:t>
      </w:r>
    </w:p>
    <w:p w14:paraId="3BCE6581" w14:textId="42F7FC17" w:rsidR="00964C98" w:rsidRDefault="00964C98" w:rsidP="00964C98">
      <w:pPr>
        <w:tabs>
          <w:tab w:val="clear" w:pos="794"/>
          <w:tab w:val="clear" w:pos="1191"/>
          <w:tab w:val="clear" w:pos="1588"/>
          <w:tab w:val="clear" w:pos="1985"/>
          <w:tab w:val="left" w:pos="1134"/>
          <w:tab w:val="left" w:pos="1871"/>
          <w:tab w:val="left" w:pos="2268"/>
        </w:tabs>
        <w:spacing w:before="280"/>
        <w:jc w:val="both"/>
        <w:rPr>
          <w:lang w:val="en-GB"/>
        </w:rPr>
      </w:pPr>
      <w:r>
        <w:rPr>
          <w:b/>
          <w:sz w:val="28"/>
        </w:rPr>
        <w:t>2</w:t>
      </w:r>
      <w:r>
        <w:rPr>
          <w:b/>
          <w:sz w:val="28"/>
        </w:rPr>
        <w:tab/>
      </w:r>
      <w:r w:rsidRPr="005915A7">
        <w:rPr>
          <w:b/>
          <w:sz w:val="28"/>
        </w:rPr>
        <w:t>Fixed Service Technical and Operational Characteristics</w:t>
      </w:r>
    </w:p>
    <w:p w14:paraId="67A03D5E" w14:textId="200300D5" w:rsidR="00D07AD1" w:rsidRDefault="00D07AD1" w:rsidP="00205813">
      <w:pPr>
        <w:tabs>
          <w:tab w:val="clear" w:pos="794"/>
          <w:tab w:val="clear" w:pos="1191"/>
          <w:tab w:val="clear" w:pos="1588"/>
          <w:tab w:val="clear" w:pos="1985"/>
          <w:tab w:val="left" w:pos="1134"/>
          <w:tab w:val="left" w:pos="1871"/>
          <w:tab w:val="left" w:pos="2608"/>
          <w:tab w:val="left" w:pos="3345"/>
        </w:tabs>
        <w:jc w:val="both"/>
        <w:rPr>
          <w:spacing w:val="-2"/>
          <w:lang w:val="en-GB" w:eastAsia="ja-JP"/>
        </w:rPr>
      </w:pPr>
      <w:r w:rsidRPr="00D07AD1">
        <w:rPr>
          <w:spacing w:val="-2"/>
          <w:lang w:val="en-GB" w:eastAsia="ja-JP"/>
        </w:rPr>
        <w:t>Recommendation ITU-R F.758</w:t>
      </w:r>
      <w:r w:rsidR="00391559">
        <w:rPr>
          <w:spacing w:val="-2"/>
          <w:lang w:val="en-GB" w:eastAsia="ja-JP"/>
        </w:rPr>
        <w:t xml:space="preserve"> was recently updated (November 2019)</w:t>
      </w:r>
      <w:r w:rsidR="0033065E">
        <w:rPr>
          <w:spacing w:val="-2"/>
          <w:lang w:val="en-GB" w:eastAsia="ja-JP"/>
        </w:rPr>
        <w:t xml:space="preserve"> and</w:t>
      </w:r>
      <w:r w:rsidR="00391559">
        <w:rPr>
          <w:spacing w:val="-2"/>
          <w:lang w:val="en-GB" w:eastAsia="ja-JP"/>
        </w:rPr>
        <w:t xml:space="preserve">, as </w:t>
      </w:r>
      <w:bookmarkStart w:id="15" w:name="_Hlk51155257"/>
      <w:r w:rsidR="00391559">
        <w:rPr>
          <w:spacing w:val="-2"/>
          <w:lang w:val="en-GB" w:eastAsia="ja-JP"/>
        </w:rPr>
        <w:t>before</w:t>
      </w:r>
      <w:r w:rsidR="0033065E">
        <w:rPr>
          <w:spacing w:val="-2"/>
          <w:lang w:val="en-GB" w:eastAsia="ja-JP"/>
        </w:rPr>
        <w:t xml:space="preserve"> in its previous reply on the same topic</w:t>
      </w:r>
      <w:bookmarkEnd w:id="15"/>
      <w:r w:rsidR="00391559">
        <w:rPr>
          <w:spacing w:val="-2"/>
          <w:lang w:val="en-GB" w:eastAsia="ja-JP"/>
        </w:rPr>
        <w:t xml:space="preserve">, </w:t>
      </w:r>
      <w:r w:rsidRPr="00D07AD1">
        <w:rPr>
          <w:spacing w:val="-2"/>
          <w:lang w:val="en-GB" w:eastAsia="ja-JP"/>
        </w:rPr>
        <w:t>W</w:t>
      </w:r>
      <w:r w:rsidR="00055ADB">
        <w:rPr>
          <w:spacing w:val="-2"/>
          <w:lang w:val="en-GB" w:eastAsia="ja-JP"/>
        </w:rPr>
        <w:t xml:space="preserve">orking </w:t>
      </w:r>
      <w:r w:rsidRPr="00D07AD1">
        <w:rPr>
          <w:spacing w:val="-2"/>
          <w:lang w:val="en-GB" w:eastAsia="ja-JP"/>
        </w:rPr>
        <w:t>P</w:t>
      </w:r>
      <w:r w:rsidR="00055ADB">
        <w:rPr>
          <w:spacing w:val="-2"/>
          <w:lang w:val="en-GB" w:eastAsia="ja-JP"/>
        </w:rPr>
        <w:t>arty</w:t>
      </w:r>
      <w:r w:rsidRPr="00D07AD1">
        <w:rPr>
          <w:spacing w:val="-2"/>
          <w:lang w:val="en-GB" w:eastAsia="ja-JP"/>
        </w:rPr>
        <w:t xml:space="preserve"> 5C can confirm that the system parameters in the frequency band 10.7</w:t>
      </w:r>
      <w:r w:rsidRPr="00D07AD1">
        <w:rPr>
          <w:spacing w:val="-2"/>
          <w:lang w:val="en-GB" w:eastAsia="ja-JP"/>
        </w:rPr>
        <w:noBreakHyphen/>
        <w:t>11.7</w:t>
      </w:r>
      <w:r w:rsidR="00ED3CAA">
        <w:rPr>
          <w:spacing w:val="-2"/>
          <w:lang w:val="en-GB" w:eastAsia="ja-JP"/>
        </w:rPr>
        <w:t xml:space="preserve"> </w:t>
      </w:r>
      <w:r w:rsidRPr="00D07AD1">
        <w:rPr>
          <w:spacing w:val="-2"/>
          <w:lang w:val="en-GB" w:eastAsia="ja-JP"/>
        </w:rPr>
        <w:t xml:space="preserve">GHz of Table </w:t>
      </w:r>
      <w:r w:rsidR="0033065E">
        <w:rPr>
          <w:spacing w:val="-2"/>
          <w:lang w:val="en-GB" w:eastAsia="ja-JP"/>
        </w:rPr>
        <w:t>8</w:t>
      </w:r>
      <w:r w:rsidRPr="00D07AD1">
        <w:rPr>
          <w:spacing w:val="-2"/>
          <w:lang w:val="en-GB" w:eastAsia="ja-JP"/>
        </w:rPr>
        <w:t xml:space="preserve"> of Recommendation ITU-R F.758-</w:t>
      </w:r>
      <w:r w:rsidR="0033065E">
        <w:rPr>
          <w:spacing w:val="-2"/>
          <w:lang w:val="en-GB" w:eastAsia="ja-JP"/>
        </w:rPr>
        <w:t>7</w:t>
      </w:r>
      <w:r w:rsidRPr="00D07AD1">
        <w:rPr>
          <w:spacing w:val="-2"/>
          <w:lang w:val="en-GB" w:eastAsia="ja-JP"/>
        </w:rPr>
        <w:t xml:space="preserve"> should be used in the compatibility studies for the 10.95-12.75</w:t>
      </w:r>
      <w:r w:rsidR="00ED3CAA">
        <w:rPr>
          <w:spacing w:val="-2"/>
          <w:lang w:val="en-GB" w:eastAsia="ja-JP"/>
        </w:rPr>
        <w:t xml:space="preserve"> </w:t>
      </w:r>
      <w:r w:rsidRPr="00D07AD1">
        <w:rPr>
          <w:spacing w:val="-2"/>
          <w:lang w:val="en-GB" w:eastAsia="ja-JP"/>
        </w:rPr>
        <w:t xml:space="preserve">GHz frequency band of interest to </w:t>
      </w:r>
      <w:r w:rsidR="00AF71F8" w:rsidRPr="00D07AD1">
        <w:rPr>
          <w:lang w:val="en-GB"/>
        </w:rPr>
        <w:t>W</w:t>
      </w:r>
      <w:r w:rsidR="00AF71F8">
        <w:rPr>
          <w:lang w:val="en-GB"/>
        </w:rPr>
        <w:t xml:space="preserve">orking </w:t>
      </w:r>
      <w:r w:rsidR="00AF71F8" w:rsidRPr="00D07AD1">
        <w:rPr>
          <w:lang w:val="en-GB"/>
        </w:rPr>
        <w:t>P</w:t>
      </w:r>
      <w:r w:rsidR="00AF71F8">
        <w:rPr>
          <w:lang w:val="en-GB"/>
        </w:rPr>
        <w:t xml:space="preserve">arty </w:t>
      </w:r>
      <w:r w:rsidRPr="00D07AD1">
        <w:rPr>
          <w:spacing w:val="-2"/>
          <w:lang w:val="en-GB" w:eastAsia="ja-JP"/>
        </w:rPr>
        <w:t xml:space="preserve">5B and that the system parameters in the frequency band </w:t>
      </w:r>
      <w:bookmarkStart w:id="16" w:name="_Hlk483711732"/>
      <w:r w:rsidRPr="00D07AD1">
        <w:rPr>
          <w:spacing w:val="-2"/>
          <w:lang w:val="en-GB" w:eastAsia="ja-JP"/>
        </w:rPr>
        <w:t>14.4-15.35</w:t>
      </w:r>
      <w:r w:rsidR="00ED3CAA">
        <w:rPr>
          <w:spacing w:val="-2"/>
          <w:lang w:val="en-GB" w:eastAsia="ja-JP"/>
        </w:rPr>
        <w:t xml:space="preserve"> </w:t>
      </w:r>
      <w:r w:rsidRPr="00D07AD1">
        <w:rPr>
          <w:spacing w:val="-2"/>
          <w:lang w:val="en-GB" w:eastAsia="ja-JP"/>
        </w:rPr>
        <w:t xml:space="preserve">GHz of Table </w:t>
      </w:r>
      <w:r w:rsidR="0033065E">
        <w:rPr>
          <w:spacing w:val="-2"/>
          <w:lang w:val="en-GB" w:eastAsia="ja-JP"/>
        </w:rPr>
        <w:t>9</w:t>
      </w:r>
      <w:r w:rsidRPr="00D07AD1">
        <w:rPr>
          <w:spacing w:val="-2"/>
          <w:lang w:val="en-GB" w:eastAsia="ja-JP"/>
        </w:rPr>
        <w:t xml:space="preserve"> of Recommendation ITU-R F.758-</w:t>
      </w:r>
      <w:r w:rsidR="0033065E">
        <w:rPr>
          <w:spacing w:val="-2"/>
          <w:lang w:val="en-GB" w:eastAsia="ja-JP"/>
        </w:rPr>
        <w:t>7</w:t>
      </w:r>
      <w:r w:rsidRPr="00D07AD1">
        <w:rPr>
          <w:spacing w:val="-2"/>
          <w:lang w:val="en-GB" w:eastAsia="ja-JP"/>
        </w:rPr>
        <w:t xml:space="preserve"> </w:t>
      </w:r>
      <w:bookmarkEnd w:id="16"/>
      <w:r w:rsidRPr="00D07AD1">
        <w:rPr>
          <w:spacing w:val="-2"/>
          <w:lang w:val="en-GB" w:eastAsia="ja-JP"/>
        </w:rPr>
        <w:t>should be used in compatibility studies for the 14</w:t>
      </w:r>
      <w:r w:rsidRPr="00D07AD1">
        <w:rPr>
          <w:spacing w:val="-2"/>
          <w:lang w:val="en-GB" w:eastAsia="ja-JP"/>
        </w:rPr>
        <w:noBreakHyphen/>
        <w:t>14.</w:t>
      </w:r>
      <w:r w:rsidR="00205813">
        <w:rPr>
          <w:spacing w:val="-2"/>
          <w:lang w:val="en-GB" w:eastAsia="ja-JP"/>
        </w:rPr>
        <w:t>47</w:t>
      </w:r>
      <w:r w:rsidR="00ED3CAA">
        <w:rPr>
          <w:spacing w:val="-2"/>
          <w:lang w:val="en-GB" w:eastAsia="ja-JP"/>
        </w:rPr>
        <w:t xml:space="preserve"> </w:t>
      </w:r>
      <w:r w:rsidRPr="00D07AD1">
        <w:rPr>
          <w:spacing w:val="-2"/>
          <w:lang w:val="en-GB" w:eastAsia="ja-JP"/>
        </w:rPr>
        <w:t xml:space="preserve">GHz band of interest to </w:t>
      </w:r>
      <w:r w:rsidR="00AF71F8" w:rsidRPr="00D07AD1">
        <w:rPr>
          <w:lang w:val="en-GB"/>
        </w:rPr>
        <w:t>W</w:t>
      </w:r>
      <w:r w:rsidR="00AF71F8">
        <w:rPr>
          <w:lang w:val="en-GB"/>
        </w:rPr>
        <w:t xml:space="preserve">orking </w:t>
      </w:r>
      <w:r w:rsidR="00AF71F8" w:rsidRPr="00D07AD1">
        <w:rPr>
          <w:lang w:val="en-GB"/>
        </w:rPr>
        <w:t>P</w:t>
      </w:r>
      <w:r w:rsidR="00AF71F8">
        <w:rPr>
          <w:lang w:val="en-GB"/>
        </w:rPr>
        <w:t xml:space="preserve">arty </w:t>
      </w:r>
      <w:r w:rsidRPr="00D07AD1">
        <w:rPr>
          <w:spacing w:val="-2"/>
          <w:lang w:val="en-GB" w:eastAsia="ja-JP"/>
        </w:rPr>
        <w:t>5B.</w:t>
      </w:r>
    </w:p>
    <w:p w14:paraId="5A7BFE55" w14:textId="3D798B38" w:rsidR="00DD604E" w:rsidRDefault="00AF71F8" w:rsidP="0009101D">
      <w:pPr>
        <w:tabs>
          <w:tab w:val="clear" w:pos="794"/>
          <w:tab w:val="clear" w:pos="1191"/>
          <w:tab w:val="clear" w:pos="1588"/>
          <w:tab w:val="clear" w:pos="1985"/>
          <w:tab w:val="left" w:pos="1134"/>
          <w:tab w:val="left" w:pos="1871"/>
          <w:tab w:val="left" w:pos="2608"/>
          <w:tab w:val="left" w:pos="3345"/>
        </w:tabs>
        <w:jc w:val="both"/>
        <w:rPr>
          <w:spacing w:val="-2"/>
          <w:lang w:val="en-GB" w:eastAsia="ja-JP"/>
        </w:rPr>
      </w:pPr>
      <w:r>
        <w:rPr>
          <w:spacing w:val="-2"/>
          <w:lang w:val="en-GB" w:eastAsia="ja-JP"/>
        </w:rPr>
        <w:t xml:space="preserve">Additionally, again as before in its previous reply on the same topic, </w:t>
      </w:r>
      <w:r w:rsidRPr="00D07AD1">
        <w:rPr>
          <w:lang w:val="en-GB"/>
        </w:rPr>
        <w:t>W</w:t>
      </w:r>
      <w:r>
        <w:rPr>
          <w:lang w:val="en-GB"/>
        </w:rPr>
        <w:t xml:space="preserve">orking </w:t>
      </w:r>
      <w:r w:rsidRPr="00D07AD1">
        <w:rPr>
          <w:lang w:val="en-GB"/>
        </w:rPr>
        <w:t>P</w:t>
      </w:r>
      <w:r>
        <w:rPr>
          <w:lang w:val="en-GB"/>
        </w:rPr>
        <w:t>arty 5C confirms that the s</w:t>
      </w:r>
      <w:r w:rsidR="00D07AD1" w:rsidRPr="00D07AD1">
        <w:rPr>
          <w:spacing w:val="-2"/>
          <w:lang w:val="en-GB" w:eastAsia="ja-JP"/>
        </w:rPr>
        <w:t xml:space="preserve">tatistical antenna </w:t>
      </w:r>
      <w:r w:rsidR="002804F8">
        <w:rPr>
          <w:spacing w:val="-2"/>
          <w:lang w:val="en-GB" w:eastAsia="ja-JP"/>
        </w:rPr>
        <w:t>elevation</w:t>
      </w:r>
      <w:r w:rsidR="000A2D56">
        <w:rPr>
          <w:spacing w:val="-2"/>
          <w:lang w:val="en-GB" w:eastAsia="ja-JP"/>
        </w:rPr>
        <w:t xml:space="preserve"> and </w:t>
      </w:r>
      <w:r w:rsidR="002804F8">
        <w:rPr>
          <w:spacing w:val="-2"/>
          <w:lang w:val="en-GB" w:eastAsia="ja-JP"/>
        </w:rPr>
        <w:t xml:space="preserve">height </w:t>
      </w:r>
      <w:r w:rsidR="00D07AD1" w:rsidRPr="00D07AD1">
        <w:rPr>
          <w:spacing w:val="-2"/>
          <w:lang w:val="en-GB" w:eastAsia="ja-JP"/>
        </w:rPr>
        <w:t>information found in Recommendation ITU-R F.2086</w:t>
      </w:r>
      <w:r w:rsidR="002804F8">
        <w:rPr>
          <w:spacing w:val="-2"/>
          <w:lang w:val="en-GB" w:eastAsia="ja-JP"/>
        </w:rPr>
        <w:t>-0</w:t>
      </w:r>
      <w:r w:rsidR="00D07AD1" w:rsidRPr="00D07AD1">
        <w:rPr>
          <w:spacing w:val="-2"/>
          <w:lang w:val="en-GB" w:eastAsia="ja-JP"/>
        </w:rPr>
        <w:t>;</w:t>
      </w:r>
      <w:r w:rsidR="004D4546">
        <w:rPr>
          <w:spacing w:val="-2"/>
          <w:lang w:val="en-GB" w:eastAsia="ja-JP"/>
        </w:rPr>
        <w:t xml:space="preserve"> </w:t>
      </w:r>
      <w:r w:rsidR="00D07AD1" w:rsidRPr="00D07AD1">
        <w:rPr>
          <w:spacing w:val="-2"/>
          <w:lang w:val="en-GB" w:eastAsia="ja-JP"/>
        </w:rPr>
        <w:t>tables</w:t>
      </w:r>
      <w:r w:rsidR="004D4546">
        <w:rPr>
          <w:spacing w:val="-2"/>
          <w:lang w:val="en-GB" w:eastAsia="ja-JP"/>
        </w:rPr>
        <w:t xml:space="preserve"> </w:t>
      </w:r>
      <w:r w:rsidR="00D07AD1" w:rsidRPr="00D07AD1">
        <w:rPr>
          <w:spacing w:val="-2"/>
          <w:lang w:val="en-GB" w:eastAsia="ja-JP"/>
        </w:rPr>
        <w:t>A2-2 (10.7 11.7</w:t>
      </w:r>
      <w:r w:rsidR="00ED3CAA">
        <w:rPr>
          <w:spacing w:val="-2"/>
          <w:lang w:val="en-GB" w:eastAsia="ja-JP"/>
        </w:rPr>
        <w:t xml:space="preserve"> </w:t>
      </w:r>
      <w:r w:rsidR="00D07AD1" w:rsidRPr="00D07AD1">
        <w:rPr>
          <w:spacing w:val="-2"/>
          <w:lang w:val="en-GB" w:eastAsia="ja-JP"/>
        </w:rPr>
        <w:t>GHz) and A2-3 (14.25-14.5</w:t>
      </w:r>
      <w:r w:rsidR="00ED3CAA">
        <w:rPr>
          <w:spacing w:val="-2"/>
          <w:lang w:val="en-GB" w:eastAsia="ja-JP"/>
        </w:rPr>
        <w:t xml:space="preserve"> </w:t>
      </w:r>
      <w:r w:rsidR="00D07AD1" w:rsidRPr="00D07AD1">
        <w:rPr>
          <w:spacing w:val="-2"/>
          <w:lang w:val="en-GB" w:eastAsia="ja-JP"/>
        </w:rPr>
        <w:t>GHz)</w:t>
      </w:r>
      <w:r w:rsidR="002804F8">
        <w:rPr>
          <w:spacing w:val="-2"/>
          <w:lang w:val="en-GB" w:eastAsia="ja-JP"/>
        </w:rPr>
        <w:t xml:space="preserve"> </w:t>
      </w:r>
      <w:r w:rsidR="00406D6D">
        <w:rPr>
          <w:spacing w:val="-2"/>
          <w:lang w:val="en-GB" w:eastAsia="ja-JP"/>
        </w:rPr>
        <w:t xml:space="preserve">should </w:t>
      </w:r>
      <w:r w:rsidR="00911813">
        <w:rPr>
          <w:spacing w:val="-2"/>
          <w:lang w:val="en-GB" w:eastAsia="ja-JP"/>
        </w:rPr>
        <w:t>be</w:t>
      </w:r>
      <w:r w:rsidR="00406D6D">
        <w:rPr>
          <w:spacing w:val="-2"/>
          <w:lang w:val="en-GB" w:eastAsia="ja-JP"/>
        </w:rPr>
        <w:t xml:space="preserve"> used by Working Part 5B in its studies under Agenda Item 1.8</w:t>
      </w:r>
      <w:r w:rsidR="00D07AD1" w:rsidRPr="00D07AD1">
        <w:rPr>
          <w:spacing w:val="-2"/>
          <w:lang w:val="en-GB" w:eastAsia="ja-JP"/>
        </w:rPr>
        <w:t xml:space="preserve">. </w:t>
      </w:r>
      <w:r w:rsidR="00406D6D">
        <w:rPr>
          <w:spacing w:val="-2"/>
          <w:lang w:val="en-GB" w:eastAsia="ja-JP"/>
        </w:rPr>
        <w:t>Working Part 5C notes that t</w:t>
      </w:r>
      <w:r w:rsidR="00D07AD1" w:rsidRPr="00D07AD1">
        <w:rPr>
          <w:spacing w:val="-2"/>
          <w:lang w:val="en-GB" w:eastAsia="ja-JP"/>
        </w:rPr>
        <w:t>his Recommendation is not currently being considered for revision</w:t>
      </w:r>
      <w:r w:rsidR="00055ADB">
        <w:rPr>
          <w:spacing w:val="-2"/>
          <w:lang w:val="en-GB" w:eastAsia="ja-JP"/>
        </w:rPr>
        <w:t xml:space="preserve">. </w:t>
      </w:r>
      <w:r w:rsidR="00DD604E" w:rsidRPr="00D07AD1">
        <w:rPr>
          <w:spacing w:val="-2"/>
          <w:lang w:val="en-GB" w:eastAsia="ja-JP"/>
        </w:rPr>
        <w:t>For the 14-14.47</w:t>
      </w:r>
      <w:r w:rsidR="0009101D">
        <w:rPr>
          <w:spacing w:val="-2"/>
          <w:lang w:val="en-GB" w:eastAsia="ja-JP"/>
        </w:rPr>
        <w:t xml:space="preserve"> </w:t>
      </w:r>
      <w:r w:rsidR="00DD604E" w:rsidRPr="00D07AD1">
        <w:rPr>
          <w:spacing w:val="-2"/>
          <w:lang w:val="en-GB" w:eastAsia="ja-JP"/>
        </w:rPr>
        <w:t xml:space="preserve">GHz frequency band of interest, </w:t>
      </w:r>
      <w:r w:rsidR="00DD604E" w:rsidRPr="00D07AD1">
        <w:rPr>
          <w:spacing w:val="-2"/>
          <w:lang w:val="en-GB" w:eastAsia="ja-JP"/>
        </w:rPr>
        <w:lastRenderedPageBreak/>
        <w:t>W</w:t>
      </w:r>
      <w:r w:rsidR="00DD604E">
        <w:rPr>
          <w:spacing w:val="-2"/>
          <w:lang w:val="en-GB" w:eastAsia="ja-JP"/>
        </w:rPr>
        <w:t xml:space="preserve">orking </w:t>
      </w:r>
      <w:r w:rsidR="00DD604E" w:rsidRPr="00D07AD1">
        <w:rPr>
          <w:spacing w:val="-2"/>
          <w:lang w:val="en-GB" w:eastAsia="ja-JP"/>
        </w:rPr>
        <w:t>P</w:t>
      </w:r>
      <w:r w:rsidR="00DD604E">
        <w:rPr>
          <w:spacing w:val="-2"/>
          <w:lang w:val="en-GB" w:eastAsia="ja-JP"/>
        </w:rPr>
        <w:t>arty</w:t>
      </w:r>
      <w:r w:rsidR="00DD604E" w:rsidRPr="00D07AD1">
        <w:rPr>
          <w:spacing w:val="-2"/>
          <w:lang w:val="en-GB" w:eastAsia="ja-JP"/>
        </w:rPr>
        <w:t xml:space="preserve"> 5C recommends a maximum antenna elevation angles of 5 degrees associated to the maximum antenna gain.</w:t>
      </w:r>
    </w:p>
    <w:p w14:paraId="2769CEB4" w14:textId="7334D6B1" w:rsidR="00872380" w:rsidRPr="00D07AD1" w:rsidRDefault="00872380" w:rsidP="0009101D">
      <w:pPr>
        <w:tabs>
          <w:tab w:val="clear" w:pos="794"/>
          <w:tab w:val="clear" w:pos="1191"/>
          <w:tab w:val="clear" w:pos="1588"/>
          <w:tab w:val="clear" w:pos="1985"/>
        </w:tabs>
        <w:spacing w:after="120"/>
        <w:jc w:val="both"/>
        <w:rPr>
          <w:spacing w:val="-2"/>
          <w:lang w:val="en-GB" w:eastAsia="ja-JP"/>
        </w:rPr>
      </w:pPr>
      <w:r w:rsidRPr="00D07AD1">
        <w:rPr>
          <w:spacing w:val="-2"/>
          <w:lang w:val="en-GB" w:eastAsia="ja-JP"/>
        </w:rPr>
        <w:t>W</w:t>
      </w:r>
      <w:r>
        <w:rPr>
          <w:spacing w:val="-2"/>
          <w:lang w:val="en-GB" w:eastAsia="ja-JP"/>
        </w:rPr>
        <w:t xml:space="preserve">orking </w:t>
      </w:r>
      <w:r w:rsidRPr="00D07AD1">
        <w:rPr>
          <w:spacing w:val="-2"/>
          <w:lang w:val="en-GB" w:eastAsia="ja-JP"/>
        </w:rPr>
        <w:t>P</w:t>
      </w:r>
      <w:r>
        <w:rPr>
          <w:spacing w:val="-2"/>
          <w:lang w:val="en-GB" w:eastAsia="ja-JP"/>
        </w:rPr>
        <w:t>arty</w:t>
      </w:r>
      <w:r w:rsidRPr="00D07AD1">
        <w:rPr>
          <w:spacing w:val="-2"/>
          <w:lang w:val="en-GB" w:eastAsia="ja-JP"/>
        </w:rPr>
        <w:t xml:space="preserve"> 5C </w:t>
      </w:r>
      <w:r>
        <w:rPr>
          <w:spacing w:val="-2"/>
          <w:lang w:val="en-GB" w:eastAsia="ja-JP"/>
        </w:rPr>
        <w:t xml:space="preserve">also </w:t>
      </w:r>
      <w:r w:rsidRPr="00D07AD1">
        <w:rPr>
          <w:spacing w:val="-2"/>
          <w:lang w:val="en-GB" w:eastAsia="ja-JP"/>
        </w:rPr>
        <w:t>advises W</w:t>
      </w:r>
      <w:r>
        <w:rPr>
          <w:spacing w:val="-2"/>
          <w:lang w:val="en-GB" w:eastAsia="ja-JP"/>
        </w:rPr>
        <w:t xml:space="preserve">orking </w:t>
      </w:r>
      <w:r w:rsidRPr="00D07AD1">
        <w:rPr>
          <w:spacing w:val="-2"/>
          <w:lang w:val="en-GB" w:eastAsia="ja-JP"/>
        </w:rPr>
        <w:t>P</w:t>
      </w:r>
      <w:r>
        <w:rPr>
          <w:spacing w:val="-2"/>
          <w:lang w:val="en-GB" w:eastAsia="ja-JP"/>
        </w:rPr>
        <w:t>art</w:t>
      </w:r>
      <w:r w:rsidRPr="00D07AD1">
        <w:rPr>
          <w:spacing w:val="-2"/>
          <w:lang w:val="en-GB" w:eastAsia="ja-JP"/>
        </w:rPr>
        <w:t xml:space="preserve"> 5B that the following recommendations are still the relevant source of antenna patterns for studies with the fixed service</w:t>
      </w:r>
      <w:r w:rsidR="0002085A">
        <w:rPr>
          <w:spacing w:val="-2"/>
          <w:lang w:val="en-GB" w:eastAsia="ja-JP"/>
        </w:rPr>
        <w:t xml:space="preserve"> and </w:t>
      </w:r>
      <w:r w:rsidR="0009101D">
        <w:rPr>
          <w:spacing w:val="-2"/>
          <w:lang w:val="en-GB" w:eastAsia="ja-JP"/>
        </w:rPr>
        <w:t xml:space="preserve">that they all </w:t>
      </w:r>
      <w:r w:rsidR="0002085A">
        <w:rPr>
          <w:spacing w:val="-2"/>
          <w:lang w:val="en-GB" w:eastAsia="ja-JP"/>
        </w:rPr>
        <w:t>have been recently updated</w:t>
      </w:r>
      <w:r w:rsidRPr="00D07AD1">
        <w:rPr>
          <w:spacing w:val="-2"/>
          <w:lang w:val="en-GB" w:eastAsia="ja-JP"/>
        </w:rPr>
        <w:t>:</w:t>
      </w:r>
    </w:p>
    <w:p w14:paraId="212B924E" w14:textId="4A1E4F1E" w:rsidR="00872380" w:rsidRPr="00D07AD1" w:rsidRDefault="00872380" w:rsidP="00872380">
      <w:pPr>
        <w:tabs>
          <w:tab w:val="clear" w:pos="794"/>
          <w:tab w:val="clear" w:pos="1191"/>
          <w:tab w:val="clear" w:pos="1588"/>
          <w:tab w:val="clear" w:pos="1985"/>
        </w:tabs>
        <w:spacing w:before="0" w:after="120"/>
        <w:rPr>
          <w:spacing w:val="-2"/>
          <w:lang w:val="en-GB" w:eastAsia="ja-JP"/>
        </w:rPr>
      </w:pPr>
      <w:r w:rsidRPr="00D07AD1">
        <w:rPr>
          <w:spacing w:val="-2"/>
          <w:lang w:val="en-GB" w:eastAsia="ja-JP"/>
        </w:rPr>
        <w:t>For point-</w:t>
      </w:r>
      <w:r w:rsidR="0009101D">
        <w:rPr>
          <w:spacing w:val="-2"/>
          <w:lang w:val="en-GB" w:eastAsia="ja-JP"/>
        </w:rPr>
        <w:t>to-</w:t>
      </w:r>
      <w:r w:rsidRPr="00D07AD1">
        <w:rPr>
          <w:spacing w:val="-2"/>
          <w:lang w:val="en-GB" w:eastAsia="ja-JP"/>
        </w:rPr>
        <w:t>point links:</w:t>
      </w:r>
    </w:p>
    <w:p w14:paraId="1F9875AE" w14:textId="699ED30F" w:rsidR="00872380" w:rsidRPr="005819B9" w:rsidRDefault="002615E8" w:rsidP="005819B9">
      <w:pPr>
        <w:pStyle w:val="ListParagraph"/>
        <w:numPr>
          <w:ilvl w:val="0"/>
          <w:numId w:val="15"/>
        </w:numPr>
        <w:tabs>
          <w:tab w:val="clear" w:pos="794"/>
          <w:tab w:val="clear" w:pos="1191"/>
          <w:tab w:val="clear" w:pos="1588"/>
          <w:tab w:val="clear" w:pos="1985"/>
        </w:tabs>
        <w:spacing w:before="80"/>
        <w:jc w:val="both"/>
        <w:rPr>
          <w:lang w:val="en-GB" w:eastAsia="ja-JP"/>
        </w:rPr>
      </w:pPr>
      <w:bookmarkStart w:id="17" w:name="_Hlk51157984"/>
      <w:r w:rsidRPr="005819B9">
        <w:rPr>
          <w:lang w:val="en-GB" w:eastAsia="ja-JP"/>
        </w:rPr>
        <w:t>Recommendation</w:t>
      </w:r>
      <w:bookmarkEnd w:id="17"/>
      <w:r w:rsidRPr="005819B9">
        <w:rPr>
          <w:lang w:val="en-GB" w:eastAsia="ja-JP"/>
        </w:rPr>
        <w:t xml:space="preserve"> </w:t>
      </w:r>
      <w:r w:rsidR="00872380" w:rsidRPr="005819B9">
        <w:rPr>
          <w:lang w:val="en-GB" w:eastAsia="ja-JP"/>
        </w:rPr>
        <w:t>ITU-R F.699-</w:t>
      </w:r>
      <w:r w:rsidR="00E46982" w:rsidRPr="005819B9">
        <w:rPr>
          <w:lang w:val="en-GB" w:eastAsia="ja-JP"/>
        </w:rPr>
        <w:t>8</w:t>
      </w:r>
      <w:r w:rsidR="00872380" w:rsidRPr="005819B9">
        <w:rPr>
          <w:lang w:val="en-GB" w:eastAsia="ja-JP"/>
        </w:rPr>
        <w:t xml:space="preserve">: Reference radiation patterns for fixed wireless system antennas for use in coordination studies and interference assessment in the frequency range from 100 MHz to </w:t>
      </w:r>
      <w:r w:rsidR="00175D4B" w:rsidRPr="005819B9">
        <w:rPr>
          <w:lang w:val="en-GB" w:eastAsia="ja-JP"/>
        </w:rPr>
        <w:t>86</w:t>
      </w:r>
      <w:r w:rsidR="00872380" w:rsidRPr="005819B9">
        <w:rPr>
          <w:lang w:val="en-GB" w:eastAsia="ja-JP"/>
        </w:rPr>
        <w:t xml:space="preserve"> GHz.</w:t>
      </w:r>
    </w:p>
    <w:p w14:paraId="36E768A8" w14:textId="4B851461" w:rsidR="00872380" w:rsidRPr="005819B9" w:rsidRDefault="002615E8" w:rsidP="005819B9">
      <w:pPr>
        <w:pStyle w:val="ListParagraph"/>
        <w:numPr>
          <w:ilvl w:val="0"/>
          <w:numId w:val="15"/>
        </w:numPr>
        <w:tabs>
          <w:tab w:val="clear" w:pos="794"/>
          <w:tab w:val="clear" w:pos="1191"/>
          <w:tab w:val="clear" w:pos="1588"/>
          <w:tab w:val="clear" w:pos="1985"/>
        </w:tabs>
        <w:spacing w:before="80"/>
        <w:jc w:val="both"/>
        <w:rPr>
          <w:lang w:val="en-GB" w:eastAsia="ja-JP"/>
        </w:rPr>
      </w:pPr>
      <w:r w:rsidRPr="005819B9">
        <w:rPr>
          <w:lang w:val="en-GB" w:eastAsia="ja-JP"/>
        </w:rPr>
        <w:t xml:space="preserve">Recommendation </w:t>
      </w:r>
      <w:r w:rsidR="00872380" w:rsidRPr="005819B9">
        <w:rPr>
          <w:lang w:val="en-GB" w:eastAsia="ja-JP"/>
        </w:rPr>
        <w:t>ITU-R F.1245-</w:t>
      </w:r>
      <w:r w:rsidR="00E679C2" w:rsidRPr="005819B9">
        <w:rPr>
          <w:lang w:val="en-GB" w:eastAsia="ja-JP"/>
        </w:rPr>
        <w:t>3</w:t>
      </w:r>
      <w:r w:rsidR="00872380" w:rsidRPr="005819B9">
        <w:rPr>
          <w:lang w:val="en-GB" w:eastAsia="ja-JP"/>
        </w:rPr>
        <w:t xml:space="preserve">: Mathematical model of average and related radiation patterns for line-of-sight point-to-point fixed wireless system antennas for use in certain coordination studies and interference assessment in the frequency range from 1 GHz to about </w:t>
      </w:r>
      <w:r w:rsidR="00175D4B" w:rsidRPr="005819B9">
        <w:rPr>
          <w:lang w:val="en-GB" w:eastAsia="ja-JP"/>
        </w:rPr>
        <w:t>86</w:t>
      </w:r>
      <w:r w:rsidR="00872380" w:rsidRPr="005819B9">
        <w:rPr>
          <w:lang w:val="en-GB" w:eastAsia="ja-JP"/>
        </w:rPr>
        <w:t xml:space="preserve"> GHz.</w:t>
      </w:r>
    </w:p>
    <w:p w14:paraId="66A6C3B4" w14:textId="262979B8" w:rsidR="00872380" w:rsidRDefault="00872380" w:rsidP="00E63B35">
      <w:pPr>
        <w:tabs>
          <w:tab w:val="clear" w:pos="794"/>
          <w:tab w:val="clear" w:pos="1191"/>
          <w:tab w:val="clear" w:pos="1588"/>
          <w:tab w:val="clear" w:pos="1985"/>
          <w:tab w:val="left" w:pos="1134"/>
          <w:tab w:val="left" w:pos="1871"/>
          <w:tab w:val="left" w:pos="2608"/>
          <w:tab w:val="left" w:pos="3345"/>
        </w:tabs>
        <w:spacing w:before="240" w:after="120"/>
        <w:jc w:val="both"/>
        <w:rPr>
          <w:spacing w:val="-2"/>
          <w:lang w:val="en-GB" w:eastAsia="ja-JP"/>
        </w:rPr>
      </w:pPr>
      <w:r w:rsidRPr="00D07AD1">
        <w:rPr>
          <w:spacing w:val="-2"/>
          <w:lang w:val="en-GB" w:eastAsia="ja-JP"/>
        </w:rPr>
        <w:t>WP 5C would like to bring to the attention of WP</w:t>
      </w:r>
      <w:r w:rsidR="00915611">
        <w:rPr>
          <w:spacing w:val="-2"/>
          <w:lang w:val="en-GB" w:eastAsia="ja-JP"/>
        </w:rPr>
        <w:t xml:space="preserve"> </w:t>
      </w:r>
      <w:r w:rsidRPr="00D07AD1">
        <w:rPr>
          <w:spacing w:val="-2"/>
          <w:lang w:val="en-GB" w:eastAsia="ja-JP"/>
        </w:rPr>
        <w:t>5B that for the protection of the fixed service sharing studies, ITU-R F.1245 is more appropriate for aggregated interference and for cases when the interferer is moving.</w:t>
      </w:r>
    </w:p>
    <w:p w14:paraId="748A8E74" w14:textId="7A7C9C64" w:rsidR="00E46982" w:rsidRPr="00E46982" w:rsidRDefault="00E46982" w:rsidP="00E63B35">
      <w:pPr>
        <w:tabs>
          <w:tab w:val="clear" w:pos="794"/>
          <w:tab w:val="clear" w:pos="1191"/>
          <w:tab w:val="clear" w:pos="1588"/>
          <w:tab w:val="clear" w:pos="1985"/>
          <w:tab w:val="left" w:pos="1134"/>
          <w:tab w:val="left" w:pos="1871"/>
          <w:tab w:val="left" w:pos="2608"/>
          <w:tab w:val="left" w:pos="3345"/>
        </w:tabs>
        <w:spacing w:before="0" w:after="120"/>
        <w:jc w:val="both"/>
        <w:rPr>
          <w:spacing w:val="-2"/>
          <w:lang w:val="en-GB" w:eastAsia="ja-JP"/>
        </w:rPr>
      </w:pPr>
      <w:r w:rsidRPr="00E46982">
        <w:rPr>
          <w:spacing w:val="-2"/>
          <w:lang w:val="en-GB" w:eastAsia="ja-JP"/>
        </w:rPr>
        <w:t>For point-</w:t>
      </w:r>
      <w:r w:rsidR="0009101D">
        <w:rPr>
          <w:spacing w:val="-2"/>
          <w:lang w:val="en-GB" w:eastAsia="ja-JP"/>
        </w:rPr>
        <w:t>to-</w:t>
      </w:r>
      <w:r w:rsidRPr="00E46982">
        <w:rPr>
          <w:spacing w:val="-2"/>
          <w:lang w:val="en-GB" w:eastAsia="ja-JP"/>
        </w:rPr>
        <w:t>multi point links:</w:t>
      </w:r>
    </w:p>
    <w:p w14:paraId="624FB89A" w14:textId="0170ADF6" w:rsidR="00872380" w:rsidRDefault="00683931" w:rsidP="00E63B35">
      <w:pPr>
        <w:tabs>
          <w:tab w:val="clear" w:pos="794"/>
          <w:tab w:val="clear" w:pos="1191"/>
          <w:tab w:val="clear" w:pos="1588"/>
          <w:tab w:val="clear" w:pos="1985"/>
          <w:tab w:val="left" w:pos="1134"/>
          <w:tab w:val="left" w:pos="1871"/>
          <w:tab w:val="left" w:pos="2608"/>
          <w:tab w:val="left" w:pos="3345"/>
        </w:tabs>
        <w:ind w:left="1170" w:hanging="1170"/>
        <w:jc w:val="both"/>
        <w:rPr>
          <w:spacing w:val="-2"/>
          <w:lang w:val="en-GB" w:eastAsia="ja-JP"/>
        </w:rPr>
      </w:pPr>
      <w:r w:rsidRPr="00D07AD1">
        <w:rPr>
          <w:lang w:val="en-GB" w:eastAsia="ja-JP"/>
        </w:rPr>
        <w:t>–</w:t>
      </w:r>
      <w:r>
        <w:rPr>
          <w:spacing w:val="-2"/>
          <w:lang w:val="en-GB" w:eastAsia="ja-JP"/>
        </w:rPr>
        <w:tab/>
      </w:r>
      <w:r w:rsidR="002615E8">
        <w:rPr>
          <w:lang w:val="en-GB" w:eastAsia="ja-JP"/>
        </w:rPr>
        <w:t xml:space="preserve">Recommendation </w:t>
      </w:r>
      <w:r w:rsidR="00E46982" w:rsidRPr="00E46982">
        <w:rPr>
          <w:spacing w:val="-2"/>
          <w:lang w:val="en-GB" w:eastAsia="ja-JP"/>
        </w:rPr>
        <w:t>ITU-R F.1336-</w:t>
      </w:r>
      <w:r w:rsidR="0002085A">
        <w:rPr>
          <w:spacing w:val="-2"/>
          <w:lang w:val="en-GB" w:eastAsia="ja-JP"/>
        </w:rPr>
        <w:t>5</w:t>
      </w:r>
      <w:r w:rsidR="00E46982" w:rsidRPr="00E46982">
        <w:rPr>
          <w:spacing w:val="-2"/>
          <w:lang w:val="en-GB" w:eastAsia="ja-JP"/>
        </w:rPr>
        <w:t>: Reference radiation patterns of omnidirectional, sectoral and other antennas for the fixed and mobile services for use in sharing studies in the frequency range from 400 MHz to about 70 GHz.</w:t>
      </w:r>
    </w:p>
    <w:p w14:paraId="3822827B" w14:textId="58E5301F" w:rsidR="002E0B3B" w:rsidRDefault="00ED3CAA" w:rsidP="00E63B35">
      <w:pPr>
        <w:tabs>
          <w:tab w:val="clear" w:pos="794"/>
          <w:tab w:val="clear" w:pos="1191"/>
          <w:tab w:val="clear" w:pos="1588"/>
          <w:tab w:val="clear" w:pos="1985"/>
          <w:tab w:val="left" w:pos="1134"/>
          <w:tab w:val="left" w:pos="1871"/>
          <w:tab w:val="left" w:pos="2608"/>
          <w:tab w:val="left" w:pos="3345"/>
        </w:tabs>
        <w:spacing w:before="280"/>
        <w:jc w:val="both"/>
        <w:rPr>
          <w:b/>
          <w:sz w:val="28"/>
        </w:rPr>
      </w:pPr>
      <w:r>
        <w:rPr>
          <w:b/>
          <w:sz w:val="28"/>
        </w:rPr>
        <w:t>3</w:t>
      </w:r>
      <w:r w:rsidR="002E0B3B">
        <w:rPr>
          <w:b/>
          <w:sz w:val="28"/>
        </w:rPr>
        <w:tab/>
      </w:r>
      <w:r w:rsidR="002E0B3B" w:rsidRPr="005915A7">
        <w:rPr>
          <w:b/>
          <w:sz w:val="28"/>
        </w:rPr>
        <w:t>Protection</w:t>
      </w:r>
      <w:r w:rsidR="002E0B3B">
        <w:rPr>
          <w:b/>
          <w:sz w:val="28"/>
        </w:rPr>
        <w:t xml:space="preserve"> of the</w:t>
      </w:r>
      <w:r w:rsidR="002E0B3B" w:rsidRPr="005915A7">
        <w:rPr>
          <w:b/>
          <w:sz w:val="28"/>
        </w:rPr>
        <w:t xml:space="preserve"> Fixed Service </w:t>
      </w:r>
    </w:p>
    <w:p w14:paraId="3FB8F7F0" w14:textId="7D95FF1D" w:rsidR="00D07AD1" w:rsidRDefault="00A55810" w:rsidP="00E63B35">
      <w:pPr>
        <w:tabs>
          <w:tab w:val="clear" w:pos="794"/>
          <w:tab w:val="clear" w:pos="1191"/>
          <w:tab w:val="clear" w:pos="1588"/>
          <w:tab w:val="clear" w:pos="1985"/>
          <w:tab w:val="left" w:pos="1134"/>
          <w:tab w:val="left" w:pos="1871"/>
          <w:tab w:val="left" w:pos="2608"/>
          <w:tab w:val="left" w:pos="3345"/>
        </w:tabs>
        <w:jc w:val="both"/>
        <w:rPr>
          <w:spacing w:val="-3"/>
          <w:lang w:val="en-GB" w:eastAsia="ja-JP"/>
        </w:rPr>
      </w:pPr>
      <w:r>
        <w:rPr>
          <w:spacing w:val="-3"/>
          <w:lang w:val="en-GB" w:eastAsia="ja-JP"/>
        </w:rPr>
        <w:t xml:space="preserve">Working Party 5C notes </w:t>
      </w:r>
      <w:ins w:id="18" w:author="michael neale" w:date="2020-10-07T10:29:00Z">
        <w:r w:rsidR="00ED0965">
          <w:rPr>
            <w:spacing w:val="-3"/>
            <w:lang w:val="en-GB" w:eastAsia="ja-JP"/>
          </w:rPr>
          <w:t>that Recommendation ITU-R F.</w:t>
        </w:r>
      </w:ins>
      <w:ins w:id="19" w:author="michael neale" w:date="2020-10-07T10:30:00Z">
        <w:r w:rsidR="00ED0965">
          <w:rPr>
            <w:spacing w:val="-3"/>
            <w:lang w:val="en-GB" w:eastAsia="ja-JP"/>
          </w:rPr>
          <w:t xml:space="preserve">758 provides guidance on the protection criteria </w:t>
        </w:r>
      </w:ins>
      <w:ins w:id="20" w:author="michael neale" w:date="2020-10-07T10:31:00Z">
        <w:r w:rsidR="00477CC9">
          <w:rPr>
            <w:spacing w:val="-3"/>
            <w:lang w:val="en-GB" w:eastAsia="ja-JP"/>
          </w:rPr>
          <w:t>that</w:t>
        </w:r>
      </w:ins>
      <w:ins w:id="21" w:author="michael neale" w:date="2020-10-07T10:30:00Z">
        <w:r w:rsidR="00ED0965">
          <w:rPr>
            <w:spacing w:val="-3"/>
            <w:lang w:val="en-GB" w:eastAsia="ja-JP"/>
          </w:rPr>
          <w:t xml:space="preserve"> </w:t>
        </w:r>
      </w:ins>
      <w:ins w:id="22" w:author="michael neale" w:date="2020-10-07T10:31:00Z">
        <w:r w:rsidR="00477CC9">
          <w:rPr>
            <w:spacing w:val="-3"/>
            <w:lang w:val="en-GB" w:eastAsia="ja-JP"/>
          </w:rPr>
          <w:t>should</w:t>
        </w:r>
      </w:ins>
      <w:ins w:id="23" w:author="michael neale" w:date="2020-10-07T10:30:00Z">
        <w:r w:rsidR="00ED0965">
          <w:rPr>
            <w:spacing w:val="-3"/>
            <w:lang w:val="en-GB" w:eastAsia="ja-JP"/>
          </w:rPr>
          <w:t xml:space="preserve"> be taken </w:t>
        </w:r>
      </w:ins>
      <w:ins w:id="24" w:author="michael neale" w:date="2020-10-07T10:31:00Z">
        <w:r w:rsidR="00477CC9">
          <w:rPr>
            <w:spacing w:val="-3"/>
            <w:lang w:val="en-GB" w:eastAsia="ja-JP"/>
          </w:rPr>
          <w:t>into</w:t>
        </w:r>
      </w:ins>
      <w:ins w:id="25" w:author="michael neale" w:date="2020-10-07T10:30:00Z">
        <w:r w:rsidR="00ED0965">
          <w:rPr>
            <w:spacing w:val="-3"/>
            <w:lang w:val="en-GB" w:eastAsia="ja-JP"/>
          </w:rPr>
          <w:t xml:space="preserve"> account in any stu</w:t>
        </w:r>
      </w:ins>
      <w:ins w:id="26" w:author="michael neale" w:date="2020-10-07T10:31:00Z">
        <w:r w:rsidR="00ED0965">
          <w:rPr>
            <w:spacing w:val="-3"/>
            <w:lang w:val="en-GB" w:eastAsia="ja-JP"/>
          </w:rPr>
          <w:t xml:space="preserve">dies of </w:t>
        </w:r>
        <w:r w:rsidR="00477CC9">
          <w:rPr>
            <w:spacing w:val="-3"/>
            <w:lang w:val="en-GB" w:eastAsia="ja-JP"/>
          </w:rPr>
          <w:t>sharing</w:t>
        </w:r>
        <w:r w:rsidR="00ED0965">
          <w:rPr>
            <w:spacing w:val="-3"/>
            <w:lang w:val="en-GB" w:eastAsia="ja-JP"/>
          </w:rPr>
          <w:t xml:space="preserve"> </w:t>
        </w:r>
        <w:r w:rsidR="00477CC9">
          <w:rPr>
            <w:spacing w:val="-3"/>
            <w:lang w:val="en-GB" w:eastAsia="ja-JP"/>
          </w:rPr>
          <w:t>w</w:t>
        </w:r>
        <w:r w:rsidR="00ED0965">
          <w:rPr>
            <w:spacing w:val="-3"/>
            <w:lang w:val="en-GB" w:eastAsia="ja-JP"/>
          </w:rPr>
          <w:t>i</w:t>
        </w:r>
        <w:r w:rsidR="00477CC9">
          <w:rPr>
            <w:spacing w:val="-3"/>
            <w:lang w:val="en-GB" w:eastAsia="ja-JP"/>
          </w:rPr>
          <w:t>t</w:t>
        </w:r>
        <w:r w:rsidR="00ED0965">
          <w:rPr>
            <w:spacing w:val="-3"/>
            <w:lang w:val="en-GB" w:eastAsia="ja-JP"/>
          </w:rPr>
          <w:t xml:space="preserve">h the </w:t>
        </w:r>
      </w:ins>
      <w:ins w:id="27" w:author="michael neale" w:date="2020-10-07T10:32:00Z">
        <w:r w:rsidR="00477CC9">
          <w:rPr>
            <w:spacing w:val="-3"/>
            <w:lang w:val="en-GB" w:eastAsia="ja-JP"/>
          </w:rPr>
          <w:t>f</w:t>
        </w:r>
      </w:ins>
      <w:ins w:id="28" w:author="michael neale" w:date="2020-10-07T10:31:00Z">
        <w:r w:rsidR="00ED0965">
          <w:rPr>
            <w:spacing w:val="-3"/>
            <w:lang w:val="en-GB" w:eastAsia="ja-JP"/>
          </w:rPr>
          <w:t xml:space="preserve">ixed </w:t>
        </w:r>
      </w:ins>
      <w:ins w:id="29" w:author="michael neale" w:date="2020-10-07T10:32:00Z">
        <w:r w:rsidR="00477CC9">
          <w:rPr>
            <w:spacing w:val="-3"/>
            <w:lang w:val="en-GB" w:eastAsia="ja-JP"/>
          </w:rPr>
          <w:t>s</w:t>
        </w:r>
      </w:ins>
      <w:ins w:id="30" w:author="michael neale" w:date="2020-10-07T10:31:00Z">
        <w:r w:rsidR="00ED0965">
          <w:rPr>
            <w:spacing w:val="-3"/>
            <w:lang w:val="en-GB" w:eastAsia="ja-JP"/>
          </w:rPr>
          <w:t xml:space="preserve">ervice. </w:t>
        </w:r>
        <w:r w:rsidR="00477CC9">
          <w:rPr>
            <w:spacing w:val="-3"/>
            <w:lang w:val="en-GB" w:eastAsia="ja-JP"/>
          </w:rPr>
          <w:t xml:space="preserve">The Recommendation identifies </w:t>
        </w:r>
      </w:ins>
      <w:r>
        <w:rPr>
          <w:spacing w:val="-3"/>
          <w:lang w:val="en-GB" w:eastAsia="ja-JP"/>
        </w:rPr>
        <w:t>t</w:t>
      </w:r>
      <w:r w:rsidR="00D07AD1" w:rsidRPr="00D07AD1">
        <w:rPr>
          <w:spacing w:val="-3"/>
          <w:lang w:val="en-GB" w:eastAsia="ja-JP"/>
        </w:rPr>
        <w:t>he following</w:t>
      </w:r>
      <w:r w:rsidR="00ED3CAA">
        <w:rPr>
          <w:spacing w:val="-3"/>
          <w:lang w:val="en-GB" w:eastAsia="ja-JP"/>
        </w:rPr>
        <w:t xml:space="preserve"> </w:t>
      </w:r>
      <w:r w:rsidR="00D07AD1" w:rsidRPr="00D07AD1">
        <w:rPr>
          <w:spacing w:val="-3"/>
          <w:lang w:val="en-GB" w:eastAsia="ja-JP"/>
        </w:rPr>
        <w:t xml:space="preserve">three </w:t>
      </w:r>
      <w:r w:rsidR="002615E8">
        <w:rPr>
          <w:spacing w:val="-3"/>
          <w:lang w:val="en-GB" w:eastAsia="ja-JP"/>
        </w:rPr>
        <w:t>effects</w:t>
      </w:r>
      <w:r w:rsidR="009A5682">
        <w:rPr>
          <w:spacing w:val="-3"/>
          <w:lang w:val="en-GB" w:eastAsia="ja-JP"/>
        </w:rPr>
        <w:t xml:space="preserve"> of interference,</w:t>
      </w:r>
      <w:r>
        <w:rPr>
          <w:spacing w:val="-3"/>
          <w:lang w:val="en-GB" w:eastAsia="ja-JP"/>
        </w:rPr>
        <w:t xml:space="preserve"> short</w:t>
      </w:r>
      <w:r w:rsidR="00E20329">
        <w:rPr>
          <w:spacing w:val="-3"/>
          <w:lang w:val="en-GB" w:eastAsia="ja-JP"/>
        </w:rPr>
        <w:t>-</w:t>
      </w:r>
      <w:r>
        <w:rPr>
          <w:spacing w:val="-3"/>
          <w:lang w:val="en-GB" w:eastAsia="ja-JP"/>
        </w:rPr>
        <w:t>term, long</w:t>
      </w:r>
      <w:r w:rsidR="00E20329">
        <w:rPr>
          <w:spacing w:val="-3"/>
          <w:lang w:val="en-GB" w:eastAsia="ja-JP"/>
        </w:rPr>
        <w:t>-</w:t>
      </w:r>
      <w:r>
        <w:rPr>
          <w:spacing w:val="-3"/>
          <w:lang w:val="en-GB" w:eastAsia="ja-JP"/>
        </w:rPr>
        <w:t xml:space="preserve">term, and </w:t>
      </w:r>
      <w:r w:rsidRPr="00D07AD1">
        <w:rPr>
          <w:spacing w:val="-3"/>
          <w:lang w:val="en-GB" w:eastAsia="ja-JP"/>
        </w:rPr>
        <w:t>fractional degradation performance (FDP)</w:t>
      </w:r>
      <w:r w:rsidR="006247B4">
        <w:rPr>
          <w:spacing w:val="-3"/>
          <w:lang w:val="en-GB" w:eastAsia="ja-JP"/>
        </w:rPr>
        <w:t xml:space="preserve">, which all </w:t>
      </w:r>
      <w:r w:rsidR="00D07AD1" w:rsidRPr="00D07AD1">
        <w:rPr>
          <w:spacing w:val="-3"/>
          <w:lang w:val="en-GB" w:eastAsia="ja-JP"/>
        </w:rPr>
        <w:t xml:space="preserve">need to be taken into account in the protection of the fixed service </w:t>
      </w:r>
      <w:r w:rsidR="002615E8">
        <w:rPr>
          <w:spacing w:val="-3"/>
          <w:lang w:val="en-GB" w:eastAsia="ja-JP"/>
        </w:rPr>
        <w:t xml:space="preserve">in </w:t>
      </w:r>
      <w:r w:rsidR="00D07AD1" w:rsidRPr="00D07AD1">
        <w:rPr>
          <w:spacing w:val="-3"/>
          <w:lang w:val="en-GB" w:eastAsia="ja-JP"/>
        </w:rPr>
        <w:t>sharing studies:</w:t>
      </w:r>
    </w:p>
    <w:p w14:paraId="4BC51CAC" w14:textId="2ACD7D2B" w:rsidR="00A55810" w:rsidRPr="005819B9" w:rsidRDefault="00A55810" w:rsidP="005819B9">
      <w:pPr>
        <w:pStyle w:val="ListParagraph"/>
        <w:numPr>
          <w:ilvl w:val="0"/>
          <w:numId w:val="16"/>
        </w:numPr>
        <w:tabs>
          <w:tab w:val="clear" w:pos="794"/>
          <w:tab w:val="clear" w:pos="1191"/>
          <w:tab w:val="clear" w:pos="1588"/>
          <w:tab w:val="clear" w:pos="1985"/>
        </w:tabs>
        <w:spacing w:before="80"/>
        <w:ind w:left="720"/>
        <w:jc w:val="both"/>
        <w:rPr>
          <w:lang w:val="en-GB" w:eastAsia="ja-JP"/>
        </w:rPr>
      </w:pPr>
      <w:r w:rsidRPr="005819B9">
        <w:rPr>
          <w:lang w:val="en-GB" w:eastAsia="ja-JP"/>
        </w:rPr>
        <w:t>short term;</w:t>
      </w:r>
    </w:p>
    <w:p w14:paraId="63E9CA7B" w14:textId="414E21D8" w:rsidR="00A55810" w:rsidRPr="00D07AD1" w:rsidRDefault="00A55810" w:rsidP="00E63B35">
      <w:pPr>
        <w:tabs>
          <w:tab w:val="clear" w:pos="794"/>
          <w:tab w:val="clear" w:pos="1191"/>
          <w:tab w:val="clear" w:pos="1588"/>
          <w:tab w:val="clear" w:pos="1985"/>
        </w:tabs>
        <w:spacing w:before="80"/>
        <w:ind w:left="720"/>
        <w:jc w:val="both"/>
        <w:rPr>
          <w:lang w:val="en-GB" w:eastAsia="ja-JP"/>
        </w:rPr>
      </w:pPr>
      <w:r w:rsidRPr="00D07AD1">
        <w:rPr>
          <w:lang w:val="en-GB" w:eastAsia="ja-JP"/>
        </w:rPr>
        <w:t xml:space="preserve">An I/N of </w:t>
      </w:r>
      <w:ins w:id="31" w:author="michael neale" w:date="2020-10-07T09:44:00Z">
        <w:r w:rsidR="00AD6F16">
          <w:rPr>
            <w:lang w:val="en-GB" w:eastAsia="ja-JP"/>
          </w:rPr>
          <w:t>+</w:t>
        </w:r>
      </w:ins>
      <w:r w:rsidRPr="00D07AD1">
        <w:rPr>
          <w:lang w:val="en-GB" w:eastAsia="ja-JP"/>
        </w:rPr>
        <w:t>19 dB not to be exceeded for more than 2.7 x</w:t>
      </w:r>
      <w:r w:rsidR="00355533">
        <w:rPr>
          <w:lang w:val="en-GB" w:eastAsia="ja-JP"/>
        </w:rPr>
        <w:t xml:space="preserve"> </w:t>
      </w:r>
      <w:r w:rsidRPr="00D07AD1">
        <w:rPr>
          <w:lang w:val="en-GB" w:eastAsia="ja-JP"/>
        </w:rPr>
        <w:t>10</w:t>
      </w:r>
      <w:del w:id="32" w:author="michael neale" w:date="2020-10-07T10:35:00Z">
        <w:r w:rsidR="005D1AE9" w:rsidDel="005D1AE9">
          <w:rPr>
            <w:lang w:val="en-GB" w:eastAsia="ja-JP"/>
          </w:rPr>
          <w:delText>-4</w:delText>
        </w:r>
      </w:del>
      <w:ins w:id="33" w:author="michael neale" w:date="2020-10-07T10:38:00Z">
        <w:r w:rsidR="008A6971" w:rsidRPr="008A6971">
          <w:rPr>
            <w:vertAlign w:val="superscript"/>
            <w:lang w:val="en-GB" w:eastAsia="ja-JP"/>
          </w:rPr>
          <w:t>-4</w:t>
        </w:r>
      </w:ins>
      <w:ins w:id="34" w:author="michael neale" w:date="2020-10-07T10:39:00Z">
        <w:r w:rsidR="008A6971">
          <w:rPr>
            <w:vertAlign w:val="superscript"/>
            <w:lang w:val="en-GB" w:eastAsia="ja-JP"/>
          </w:rPr>
          <w:t xml:space="preserve"> </w:t>
        </w:r>
      </w:ins>
      <w:r w:rsidRPr="00D07AD1">
        <w:rPr>
          <w:lang w:val="en-GB" w:eastAsia="ja-JP"/>
        </w:rPr>
        <w:t>% of the time</w:t>
      </w:r>
      <w:ins w:id="35" w:author="michael neale" w:date="2020-10-07T10:23:00Z">
        <w:r w:rsidR="00266FD4">
          <w:rPr>
            <w:lang w:val="en-GB" w:eastAsia="ja-JP"/>
          </w:rPr>
          <w:t xml:space="preserve"> </w:t>
        </w:r>
        <w:r w:rsidR="00266FD4" w:rsidRPr="00D07AD1">
          <w:rPr>
            <w:lang w:val="en-GB" w:eastAsia="ja-JP"/>
          </w:rPr>
          <w:t>as described in Recommendation ITU-R F.758-</w:t>
        </w:r>
        <w:r w:rsidR="00266FD4" w:rsidRPr="00E63B35">
          <w:rPr>
            <w:lang w:val="en-GB" w:eastAsia="ja-JP"/>
          </w:rPr>
          <w:t>7</w:t>
        </w:r>
        <w:r w:rsidR="00266FD4" w:rsidRPr="00D07AD1">
          <w:rPr>
            <w:lang w:val="en-GB" w:eastAsia="ja-JP"/>
          </w:rPr>
          <w:t xml:space="preserve"> (</w:t>
        </w:r>
      </w:ins>
      <w:ins w:id="36" w:author="michael neale" w:date="2020-10-07T10:24:00Z">
        <w:r w:rsidR="00266FD4">
          <w:rPr>
            <w:lang w:val="en-GB" w:eastAsia="ja-JP"/>
          </w:rPr>
          <w:t xml:space="preserve">Annex 1 </w:t>
        </w:r>
      </w:ins>
      <w:ins w:id="37" w:author="michael neale" w:date="2020-10-07T10:23:00Z">
        <w:r w:rsidR="00266FD4">
          <w:rPr>
            <w:lang w:val="en-GB" w:eastAsia="ja-JP"/>
          </w:rPr>
          <w:t xml:space="preserve">Section 4.2) and </w:t>
        </w:r>
        <w:r w:rsidR="00266FD4" w:rsidRPr="00D07AD1">
          <w:rPr>
            <w:lang w:val="en-GB" w:eastAsia="ja-JP"/>
          </w:rPr>
          <w:t>Recommendation ITU-R F.</w:t>
        </w:r>
      </w:ins>
      <w:ins w:id="38" w:author="michael neale" w:date="2020-10-07T10:25:00Z">
        <w:r w:rsidR="002D7A23">
          <w:rPr>
            <w:lang w:val="en-GB" w:eastAsia="ja-JP"/>
          </w:rPr>
          <w:t>1494</w:t>
        </w:r>
      </w:ins>
      <w:ins w:id="39" w:author="michael neale" w:date="2020-10-07T10:23:00Z">
        <w:r w:rsidR="00266FD4" w:rsidRPr="00D07AD1">
          <w:rPr>
            <w:lang w:val="en-GB" w:eastAsia="ja-JP"/>
          </w:rPr>
          <w:t xml:space="preserve"> (</w:t>
        </w:r>
      </w:ins>
      <w:ins w:id="40" w:author="michael neale" w:date="2020-10-07T10:26:00Z">
        <w:r w:rsidR="002D7A23">
          <w:rPr>
            <w:lang w:val="en-GB" w:eastAsia="ja-JP"/>
          </w:rPr>
          <w:t>Annex 1</w:t>
        </w:r>
      </w:ins>
      <w:ins w:id="41" w:author="michael neale" w:date="2020-10-07T10:23:00Z">
        <w:r w:rsidR="00266FD4">
          <w:rPr>
            <w:lang w:val="en-GB" w:eastAsia="ja-JP"/>
          </w:rPr>
          <w:t>)</w:t>
        </w:r>
      </w:ins>
      <w:r w:rsidRPr="00D07AD1">
        <w:rPr>
          <w:lang w:val="en-GB" w:eastAsia="ja-JP"/>
        </w:rPr>
        <w:t>.</w:t>
      </w:r>
    </w:p>
    <w:p w14:paraId="360C83C9" w14:textId="18E4D55F" w:rsidR="00D07AD1" w:rsidRPr="005819B9" w:rsidRDefault="00D07AD1" w:rsidP="005819B9">
      <w:pPr>
        <w:pStyle w:val="ListParagraph"/>
        <w:numPr>
          <w:ilvl w:val="0"/>
          <w:numId w:val="16"/>
        </w:numPr>
        <w:tabs>
          <w:tab w:val="clear" w:pos="794"/>
          <w:tab w:val="clear" w:pos="1191"/>
          <w:tab w:val="clear" w:pos="1588"/>
          <w:tab w:val="clear" w:pos="1985"/>
        </w:tabs>
        <w:spacing w:before="80"/>
        <w:ind w:left="720"/>
        <w:jc w:val="both"/>
        <w:rPr>
          <w:lang w:val="en-GB" w:eastAsia="ja-JP"/>
        </w:rPr>
      </w:pPr>
      <w:r w:rsidRPr="005819B9">
        <w:rPr>
          <w:lang w:val="en-GB" w:eastAsia="ja-JP"/>
        </w:rPr>
        <w:t>long term:</w:t>
      </w:r>
    </w:p>
    <w:p w14:paraId="19288871" w14:textId="3D489E00" w:rsidR="00D07AD1" w:rsidRPr="00D07AD1" w:rsidRDefault="00D07AD1" w:rsidP="00E63B35">
      <w:pPr>
        <w:tabs>
          <w:tab w:val="clear" w:pos="794"/>
          <w:tab w:val="clear" w:pos="1191"/>
          <w:tab w:val="clear" w:pos="1588"/>
          <w:tab w:val="clear" w:pos="1985"/>
        </w:tabs>
        <w:spacing w:before="80"/>
        <w:ind w:left="720"/>
        <w:jc w:val="both"/>
        <w:rPr>
          <w:lang w:val="en-GB" w:eastAsia="ja-JP"/>
        </w:rPr>
      </w:pPr>
      <w:r w:rsidRPr="00D07AD1">
        <w:rPr>
          <w:lang w:val="en-GB" w:eastAsia="ja-JP"/>
        </w:rPr>
        <w:t>An I/N of -10 dB not to be exceeded for more than 20% of the time as described in Recommendation ITU-R F.758-</w:t>
      </w:r>
      <w:r w:rsidR="00E20329" w:rsidRPr="00E63B35">
        <w:rPr>
          <w:lang w:val="en-GB" w:eastAsia="ja-JP"/>
        </w:rPr>
        <w:t>7</w:t>
      </w:r>
      <w:r w:rsidRPr="00D07AD1">
        <w:rPr>
          <w:lang w:val="en-GB" w:eastAsia="ja-JP"/>
        </w:rPr>
        <w:t xml:space="preserve"> (</w:t>
      </w:r>
      <w:ins w:id="42" w:author="michael neale" w:date="2020-10-07T09:44:00Z">
        <w:r w:rsidR="00AD6F16">
          <w:rPr>
            <w:lang w:val="en-GB" w:eastAsia="ja-JP"/>
          </w:rPr>
          <w:t>Annex 2 T</w:t>
        </w:r>
      </w:ins>
      <w:del w:id="43" w:author="michael neale" w:date="2020-10-07T09:44:00Z">
        <w:r w:rsidRPr="00D07AD1" w:rsidDel="00AD6F16">
          <w:rPr>
            <w:lang w:val="en-GB" w:eastAsia="ja-JP"/>
          </w:rPr>
          <w:delText>t</w:delText>
        </w:r>
      </w:del>
      <w:r w:rsidRPr="00D07AD1">
        <w:rPr>
          <w:lang w:val="en-GB" w:eastAsia="ja-JP"/>
        </w:rPr>
        <w:t xml:space="preserve">able </w:t>
      </w:r>
      <w:r w:rsidR="009A5682" w:rsidRPr="00E63B35">
        <w:rPr>
          <w:lang w:val="en-GB" w:eastAsia="ja-JP"/>
        </w:rPr>
        <w:t>5</w:t>
      </w:r>
      <w:r w:rsidRPr="00D07AD1">
        <w:rPr>
          <w:lang w:val="en-GB" w:eastAsia="ja-JP"/>
        </w:rPr>
        <w:t>).</w:t>
      </w:r>
    </w:p>
    <w:p w14:paraId="43072966" w14:textId="6EE2E4E5" w:rsidR="00D07AD1" w:rsidRPr="005819B9" w:rsidRDefault="00D07AD1" w:rsidP="005819B9">
      <w:pPr>
        <w:pStyle w:val="ListParagraph"/>
        <w:numPr>
          <w:ilvl w:val="0"/>
          <w:numId w:val="16"/>
        </w:numPr>
        <w:tabs>
          <w:tab w:val="clear" w:pos="794"/>
          <w:tab w:val="clear" w:pos="1191"/>
          <w:tab w:val="clear" w:pos="1588"/>
          <w:tab w:val="clear" w:pos="1985"/>
        </w:tabs>
        <w:spacing w:before="80"/>
        <w:ind w:left="720"/>
        <w:jc w:val="both"/>
        <w:rPr>
          <w:lang w:val="en-GB" w:eastAsia="ja-JP"/>
        </w:rPr>
      </w:pPr>
      <w:r w:rsidRPr="005819B9">
        <w:rPr>
          <w:lang w:val="en-GB" w:eastAsia="ja-JP"/>
        </w:rPr>
        <w:t>fractional degradation performance (FDP);</w:t>
      </w:r>
    </w:p>
    <w:p w14:paraId="04CBF970" w14:textId="1BAC7965" w:rsidR="00D07AD1" w:rsidRDefault="00D07AD1" w:rsidP="00E63B35">
      <w:pPr>
        <w:tabs>
          <w:tab w:val="clear" w:pos="794"/>
          <w:tab w:val="clear" w:pos="1191"/>
          <w:tab w:val="clear" w:pos="1588"/>
          <w:tab w:val="clear" w:pos="1985"/>
        </w:tabs>
        <w:spacing w:before="80"/>
        <w:ind w:left="720"/>
        <w:jc w:val="both"/>
        <w:rPr>
          <w:lang w:val="en-GB" w:eastAsia="ja-JP"/>
        </w:rPr>
      </w:pPr>
      <w:r w:rsidRPr="00D07AD1">
        <w:rPr>
          <w:lang w:val="en-GB" w:eastAsia="ja-JP"/>
        </w:rPr>
        <w:t>The Fractional Degradation in Performance (FDP)</w:t>
      </w:r>
      <w:r w:rsidR="002615E8" w:rsidRPr="00E63B35">
        <w:rPr>
          <w:lang w:val="en-GB" w:eastAsia="ja-JP"/>
        </w:rPr>
        <w:t xml:space="preserve"> is</w:t>
      </w:r>
      <w:r w:rsidRPr="00D07AD1">
        <w:rPr>
          <w:lang w:val="en-GB" w:eastAsia="ja-JP"/>
        </w:rPr>
        <w:t xml:space="preserve"> not to exceed 10%. W</w:t>
      </w:r>
      <w:r w:rsidR="002615E8" w:rsidRPr="00E63B35">
        <w:rPr>
          <w:lang w:val="en-GB" w:eastAsia="ja-JP"/>
        </w:rPr>
        <w:t xml:space="preserve">orking </w:t>
      </w:r>
      <w:r w:rsidRPr="00D07AD1">
        <w:rPr>
          <w:lang w:val="en-GB" w:eastAsia="ja-JP"/>
        </w:rPr>
        <w:t>P</w:t>
      </w:r>
      <w:r w:rsidR="002615E8" w:rsidRPr="00E63B35">
        <w:rPr>
          <w:lang w:val="en-GB" w:eastAsia="ja-JP"/>
        </w:rPr>
        <w:t>arty</w:t>
      </w:r>
      <w:r w:rsidRPr="00D07AD1">
        <w:rPr>
          <w:lang w:val="en-GB" w:eastAsia="ja-JP"/>
        </w:rPr>
        <w:t xml:space="preserve"> 5C would like to inform W</w:t>
      </w:r>
      <w:r w:rsidR="002615E8" w:rsidRPr="00E63B35">
        <w:rPr>
          <w:lang w:val="en-GB" w:eastAsia="ja-JP"/>
        </w:rPr>
        <w:t xml:space="preserve">orking </w:t>
      </w:r>
      <w:r w:rsidRPr="00D07AD1">
        <w:rPr>
          <w:lang w:val="en-GB" w:eastAsia="ja-JP"/>
        </w:rPr>
        <w:t>P</w:t>
      </w:r>
      <w:r w:rsidR="002615E8" w:rsidRPr="00E63B35">
        <w:rPr>
          <w:lang w:val="en-GB" w:eastAsia="ja-JP"/>
        </w:rPr>
        <w:t>arty</w:t>
      </w:r>
      <w:r w:rsidRPr="00D07AD1">
        <w:rPr>
          <w:lang w:val="en-GB" w:eastAsia="ja-JP"/>
        </w:rPr>
        <w:t xml:space="preserve"> 5B that Recommendation ITU-R F.1108 introduced the Fractional Degradation in Performance (FDP) method</w:t>
      </w:r>
      <w:r w:rsidR="00AF053B" w:rsidRPr="00E63B35">
        <w:rPr>
          <w:lang w:val="en-GB" w:eastAsia="ja-JP"/>
        </w:rPr>
        <w:t>.</w:t>
      </w:r>
    </w:p>
    <w:p w14:paraId="158AD3F1" w14:textId="6A66482F" w:rsidR="00D07AD1" w:rsidRPr="00D07AD1" w:rsidRDefault="00D07AD1" w:rsidP="009C7995">
      <w:pPr>
        <w:tabs>
          <w:tab w:val="clear" w:pos="794"/>
          <w:tab w:val="clear" w:pos="1191"/>
          <w:tab w:val="clear" w:pos="1588"/>
          <w:tab w:val="clear" w:pos="1985"/>
          <w:tab w:val="left" w:pos="1134"/>
          <w:tab w:val="left" w:pos="1871"/>
          <w:tab w:val="left" w:pos="2608"/>
          <w:tab w:val="left" w:pos="3345"/>
        </w:tabs>
        <w:jc w:val="both"/>
        <w:rPr>
          <w:spacing w:val="-2"/>
          <w:lang w:val="en-GB" w:eastAsia="ja-JP"/>
        </w:rPr>
      </w:pPr>
      <w:r w:rsidRPr="00D07AD1">
        <w:rPr>
          <w:spacing w:val="-2"/>
          <w:lang w:val="en-GB" w:eastAsia="ja-JP"/>
        </w:rPr>
        <w:t>W</w:t>
      </w:r>
      <w:r w:rsidR="009D7974">
        <w:rPr>
          <w:spacing w:val="-2"/>
          <w:lang w:val="en-GB" w:eastAsia="ja-JP"/>
        </w:rPr>
        <w:t xml:space="preserve">orking </w:t>
      </w:r>
      <w:r w:rsidRPr="00D07AD1">
        <w:rPr>
          <w:spacing w:val="-2"/>
          <w:lang w:val="en-GB" w:eastAsia="ja-JP"/>
        </w:rPr>
        <w:t>P</w:t>
      </w:r>
      <w:r w:rsidR="009D7974">
        <w:rPr>
          <w:spacing w:val="-2"/>
          <w:lang w:val="en-GB" w:eastAsia="ja-JP"/>
        </w:rPr>
        <w:t>arty</w:t>
      </w:r>
      <w:r w:rsidRPr="00D07AD1">
        <w:rPr>
          <w:spacing w:val="-2"/>
          <w:lang w:val="en-GB" w:eastAsia="ja-JP"/>
        </w:rPr>
        <w:t xml:space="preserve"> 5C would </w:t>
      </w:r>
      <w:r w:rsidR="006247B4">
        <w:rPr>
          <w:spacing w:val="-2"/>
          <w:lang w:val="en-GB" w:eastAsia="ja-JP"/>
        </w:rPr>
        <w:t xml:space="preserve">also </w:t>
      </w:r>
      <w:r w:rsidRPr="00D07AD1">
        <w:rPr>
          <w:spacing w:val="-2"/>
          <w:lang w:val="en-GB" w:eastAsia="ja-JP"/>
        </w:rPr>
        <w:t xml:space="preserve">like to bring to the attention </w:t>
      </w:r>
      <w:r w:rsidR="009D7974">
        <w:rPr>
          <w:spacing w:val="-2"/>
          <w:lang w:val="en-GB" w:eastAsia="ja-JP"/>
        </w:rPr>
        <w:t xml:space="preserve">of </w:t>
      </w:r>
      <w:r w:rsidRPr="00D07AD1">
        <w:rPr>
          <w:spacing w:val="-2"/>
          <w:lang w:val="en-GB" w:eastAsia="ja-JP"/>
        </w:rPr>
        <w:t>W</w:t>
      </w:r>
      <w:r w:rsidR="009D7974">
        <w:rPr>
          <w:spacing w:val="-2"/>
          <w:lang w:val="en-GB" w:eastAsia="ja-JP"/>
        </w:rPr>
        <w:t xml:space="preserve">orking </w:t>
      </w:r>
      <w:r w:rsidRPr="00D07AD1">
        <w:rPr>
          <w:spacing w:val="-2"/>
          <w:lang w:val="en-GB" w:eastAsia="ja-JP"/>
        </w:rPr>
        <w:t>P</w:t>
      </w:r>
      <w:r w:rsidR="009D7974">
        <w:rPr>
          <w:spacing w:val="-2"/>
          <w:lang w:val="en-GB" w:eastAsia="ja-JP"/>
        </w:rPr>
        <w:t>arty</w:t>
      </w:r>
      <w:r w:rsidRPr="00D07AD1">
        <w:rPr>
          <w:spacing w:val="-2"/>
          <w:lang w:val="en-GB" w:eastAsia="ja-JP"/>
        </w:rPr>
        <w:t xml:space="preserve"> 5B that the </w:t>
      </w:r>
      <w:r w:rsidR="003B724C">
        <w:rPr>
          <w:spacing w:val="-2"/>
          <w:lang w:val="en-GB" w:eastAsia="ja-JP"/>
        </w:rPr>
        <w:t>fixed service</w:t>
      </w:r>
      <w:r w:rsidR="009C7995">
        <w:rPr>
          <w:spacing w:val="-2"/>
          <w:lang w:val="en-GB" w:eastAsia="ja-JP"/>
        </w:rPr>
        <w:t xml:space="preserve"> is</w:t>
      </w:r>
      <w:r w:rsidRPr="00D07AD1">
        <w:rPr>
          <w:spacing w:val="-2"/>
          <w:lang w:val="en-GB" w:eastAsia="ja-JP"/>
        </w:rPr>
        <w:t xml:space="preserve"> allocated on a primary basis</w:t>
      </w:r>
      <w:r w:rsidR="009C7995">
        <w:rPr>
          <w:spacing w:val="-2"/>
          <w:lang w:val="en-GB" w:eastAsia="ja-JP"/>
        </w:rPr>
        <w:t xml:space="preserve"> in the</w:t>
      </w:r>
      <w:r w:rsidRPr="00D07AD1">
        <w:rPr>
          <w:spacing w:val="-2"/>
          <w:lang w:val="en-GB" w:eastAsia="ja-JP"/>
        </w:rPr>
        <w:t>:</w:t>
      </w:r>
    </w:p>
    <w:p w14:paraId="09F18584" w14:textId="55C126F0" w:rsidR="00D07AD1" w:rsidRPr="009C7995" w:rsidRDefault="00D07AD1" w:rsidP="009C7995">
      <w:pPr>
        <w:pStyle w:val="ListParagraph"/>
        <w:numPr>
          <w:ilvl w:val="0"/>
          <w:numId w:val="17"/>
        </w:numPr>
        <w:tabs>
          <w:tab w:val="clear" w:pos="794"/>
          <w:tab w:val="clear" w:pos="1191"/>
          <w:tab w:val="clear" w:pos="1588"/>
          <w:tab w:val="clear" w:pos="1985"/>
          <w:tab w:val="left" w:pos="1134"/>
          <w:tab w:val="left" w:pos="1871"/>
          <w:tab w:val="left" w:pos="2608"/>
          <w:tab w:val="left" w:pos="3345"/>
        </w:tabs>
        <w:contextualSpacing w:val="0"/>
        <w:rPr>
          <w:spacing w:val="-2"/>
          <w:lang w:val="en-GB" w:eastAsia="ja-JP"/>
        </w:rPr>
      </w:pPr>
      <w:r w:rsidRPr="009C7995">
        <w:rPr>
          <w:spacing w:val="-2"/>
          <w:lang w:val="en-GB" w:eastAsia="ja-JP"/>
        </w:rPr>
        <w:t>14.0-14.3</w:t>
      </w:r>
      <w:r w:rsidR="0009590B">
        <w:rPr>
          <w:spacing w:val="-2"/>
          <w:lang w:val="en-GB" w:eastAsia="ja-JP"/>
        </w:rPr>
        <w:t xml:space="preserve"> </w:t>
      </w:r>
      <w:r w:rsidRPr="009C7995">
        <w:rPr>
          <w:spacing w:val="-2"/>
          <w:lang w:val="en-GB" w:eastAsia="ja-JP"/>
        </w:rPr>
        <w:t xml:space="preserve">GHz frequency band, in the countries listed in </w:t>
      </w:r>
      <w:r w:rsidR="00DD7014" w:rsidRPr="00DD7014">
        <w:rPr>
          <w:b/>
          <w:bCs/>
          <w:spacing w:val="-2"/>
          <w:lang w:val="en-GB" w:eastAsia="ja-JP"/>
        </w:rPr>
        <w:t xml:space="preserve">No. </w:t>
      </w:r>
      <w:r w:rsidRPr="00DD7014">
        <w:rPr>
          <w:b/>
          <w:bCs/>
          <w:spacing w:val="-2"/>
          <w:lang w:val="en-GB" w:eastAsia="ja-JP"/>
        </w:rPr>
        <w:t>5.505</w:t>
      </w:r>
      <w:r w:rsidRPr="009C7995">
        <w:rPr>
          <w:spacing w:val="-2"/>
          <w:lang w:val="en-GB" w:eastAsia="ja-JP"/>
        </w:rPr>
        <w:t>;</w:t>
      </w:r>
    </w:p>
    <w:p w14:paraId="119BDEF0" w14:textId="6DFF97C2" w:rsidR="00D07AD1" w:rsidRPr="009C7995" w:rsidRDefault="00D07AD1" w:rsidP="009C7995">
      <w:pPr>
        <w:pStyle w:val="ListParagraph"/>
        <w:numPr>
          <w:ilvl w:val="0"/>
          <w:numId w:val="17"/>
        </w:numPr>
        <w:tabs>
          <w:tab w:val="clear" w:pos="794"/>
          <w:tab w:val="clear" w:pos="1191"/>
          <w:tab w:val="clear" w:pos="1588"/>
          <w:tab w:val="clear" w:pos="1985"/>
          <w:tab w:val="left" w:pos="1134"/>
          <w:tab w:val="left" w:pos="1871"/>
          <w:tab w:val="left" w:pos="2608"/>
          <w:tab w:val="left" w:pos="3345"/>
        </w:tabs>
        <w:contextualSpacing w:val="0"/>
        <w:rPr>
          <w:spacing w:val="-2"/>
          <w:lang w:val="en-GB" w:eastAsia="ja-JP"/>
        </w:rPr>
      </w:pPr>
      <w:r w:rsidRPr="009C7995">
        <w:rPr>
          <w:spacing w:val="-2"/>
          <w:lang w:val="en-GB" w:eastAsia="ja-JP"/>
        </w:rPr>
        <w:lastRenderedPageBreak/>
        <w:t>14.25-14.3</w:t>
      </w:r>
      <w:r w:rsidR="0009590B">
        <w:rPr>
          <w:spacing w:val="-2"/>
          <w:lang w:val="en-GB" w:eastAsia="ja-JP"/>
        </w:rPr>
        <w:t xml:space="preserve"> </w:t>
      </w:r>
      <w:r w:rsidRPr="009C7995">
        <w:rPr>
          <w:spacing w:val="-2"/>
          <w:lang w:val="en-GB" w:eastAsia="ja-JP"/>
        </w:rPr>
        <w:t xml:space="preserve">GHz frequency band in the countries listed in </w:t>
      </w:r>
      <w:r w:rsidR="00DD7014" w:rsidRPr="00DD7014">
        <w:rPr>
          <w:b/>
          <w:bCs/>
          <w:spacing w:val="-2"/>
          <w:lang w:val="en-GB" w:eastAsia="ja-JP"/>
        </w:rPr>
        <w:t xml:space="preserve">No. </w:t>
      </w:r>
      <w:r w:rsidRPr="00DD7014">
        <w:rPr>
          <w:b/>
          <w:bCs/>
          <w:spacing w:val="-2"/>
          <w:lang w:val="en-GB" w:eastAsia="ja-JP"/>
        </w:rPr>
        <w:t>5.508</w:t>
      </w:r>
      <w:r w:rsidRPr="009C7995">
        <w:rPr>
          <w:spacing w:val="-2"/>
          <w:lang w:val="en-GB" w:eastAsia="ja-JP"/>
        </w:rPr>
        <w:t>;</w:t>
      </w:r>
    </w:p>
    <w:p w14:paraId="23C469B1" w14:textId="016DCDC3" w:rsidR="00D07AD1" w:rsidRPr="009C7995" w:rsidRDefault="00D07AD1" w:rsidP="009C7995">
      <w:pPr>
        <w:pStyle w:val="ListParagraph"/>
        <w:numPr>
          <w:ilvl w:val="0"/>
          <w:numId w:val="17"/>
        </w:numPr>
        <w:tabs>
          <w:tab w:val="clear" w:pos="794"/>
          <w:tab w:val="clear" w:pos="1191"/>
          <w:tab w:val="clear" w:pos="1588"/>
          <w:tab w:val="clear" w:pos="1985"/>
          <w:tab w:val="left" w:pos="1134"/>
          <w:tab w:val="left" w:pos="1871"/>
          <w:tab w:val="left" w:pos="2608"/>
          <w:tab w:val="left" w:pos="3345"/>
        </w:tabs>
        <w:contextualSpacing w:val="0"/>
        <w:rPr>
          <w:spacing w:val="-2"/>
          <w:lang w:val="en-GB" w:eastAsia="ja-JP"/>
        </w:rPr>
      </w:pPr>
      <w:r w:rsidRPr="009C7995">
        <w:rPr>
          <w:spacing w:val="-2"/>
          <w:lang w:val="en-GB" w:eastAsia="ja-JP"/>
        </w:rPr>
        <w:t>14.3-14.4</w:t>
      </w:r>
      <w:r w:rsidR="0009590B">
        <w:rPr>
          <w:spacing w:val="-2"/>
          <w:lang w:val="en-GB" w:eastAsia="ja-JP"/>
        </w:rPr>
        <w:t xml:space="preserve"> </w:t>
      </w:r>
      <w:r w:rsidRPr="009C7995">
        <w:rPr>
          <w:spacing w:val="-2"/>
          <w:lang w:val="en-GB" w:eastAsia="ja-JP"/>
        </w:rPr>
        <w:t>GHz frequency band in Regions 1 and 3;</w:t>
      </w:r>
    </w:p>
    <w:p w14:paraId="4117703C" w14:textId="57464AF0" w:rsidR="00D07AD1" w:rsidRDefault="00D07AD1" w:rsidP="009C7995">
      <w:pPr>
        <w:pStyle w:val="ListParagraph"/>
        <w:numPr>
          <w:ilvl w:val="0"/>
          <w:numId w:val="18"/>
        </w:numPr>
        <w:tabs>
          <w:tab w:val="clear" w:pos="794"/>
          <w:tab w:val="clear" w:pos="1191"/>
          <w:tab w:val="clear" w:pos="1588"/>
          <w:tab w:val="clear" w:pos="1985"/>
          <w:tab w:val="left" w:pos="1134"/>
          <w:tab w:val="left" w:pos="1871"/>
          <w:tab w:val="left" w:pos="2608"/>
          <w:tab w:val="left" w:pos="3345"/>
        </w:tabs>
        <w:contextualSpacing w:val="0"/>
        <w:rPr>
          <w:spacing w:val="-2"/>
          <w:lang w:val="en-GB" w:eastAsia="ja-JP"/>
        </w:rPr>
      </w:pPr>
      <w:r w:rsidRPr="009C7995">
        <w:rPr>
          <w:spacing w:val="-2"/>
          <w:lang w:val="en-GB" w:eastAsia="ja-JP"/>
        </w:rPr>
        <w:t>14.4-14.47</w:t>
      </w:r>
      <w:r w:rsidR="0009590B">
        <w:rPr>
          <w:spacing w:val="-2"/>
          <w:lang w:val="en-GB" w:eastAsia="ja-JP"/>
        </w:rPr>
        <w:t xml:space="preserve"> </w:t>
      </w:r>
      <w:r w:rsidRPr="009C7995">
        <w:rPr>
          <w:spacing w:val="-2"/>
          <w:lang w:val="en-GB" w:eastAsia="ja-JP"/>
        </w:rPr>
        <w:t>GHz frequency band in the all three ITU-R Regions;</w:t>
      </w:r>
    </w:p>
    <w:p w14:paraId="3B398BD5" w14:textId="10519272" w:rsidR="00D07AD1" w:rsidRDefault="0009590B" w:rsidP="0009590B">
      <w:pPr>
        <w:tabs>
          <w:tab w:val="clear" w:pos="794"/>
          <w:tab w:val="clear" w:pos="1191"/>
          <w:tab w:val="clear" w:pos="1588"/>
          <w:tab w:val="clear" w:pos="1985"/>
          <w:tab w:val="left" w:pos="1134"/>
          <w:tab w:val="left" w:pos="1871"/>
          <w:tab w:val="left" w:pos="2608"/>
          <w:tab w:val="left" w:pos="3345"/>
        </w:tabs>
        <w:rPr>
          <w:spacing w:val="-2"/>
          <w:lang w:val="en-GB" w:eastAsia="ja-JP"/>
        </w:rPr>
      </w:pPr>
      <w:r>
        <w:rPr>
          <w:spacing w:val="-2"/>
          <w:lang w:val="en-GB" w:eastAsia="ja-JP"/>
        </w:rPr>
        <w:t xml:space="preserve">And that </w:t>
      </w:r>
      <w:r w:rsidRPr="00D07AD1">
        <w:rPr>
          <w:spacing w:val="-2"/>
          <w:lang w:val="en-GB" w:eastAsia="ja-JP"/>
        </w:rPr>
        <w:t xml:space="preserve">the </w:t>
      </w:r>
      <w:r>
        <w:rPr>
          <w:spacing w:val="-2"/>
          <w:lang w:val="en-GB" w:eastAsia="ja-JP"/>
        </w:rPr>
        <w:t>fixed service is</w:t>
      </w:r>
      <w:r w:rsidRPr="00D07AD1">
        <w:rPr>
          <w:spacing w:val="-2"/>
          <w:lang w:val="en-GB" w:eastAsia="ja-JP"/>
        </w:rPr>
        <w:t xml:space="preserve"> allocated </w:t>
      </w:r>
      <w:r>
        <w:rPr>
          <w:spacing w:val="-2"/>
          <w:lang w:val="en-GB" w:eastAsia="ja-JP"/>
        </w:rPr>
        <w:t xml:space="preserve">on a secondary basis in the </w:t>
      </w:r>
      <w:r w:rsidR="00D07AD1" w:rsidRPr="009C7995">
        <w:rPr>
          <w:spacing w:val="-2"/>
          <w:lang w:val="en-GB" w:eastAsia="ja-JP"/>
        </w:rPr>
        <w:t xml:space="preserve">29.5-30 GHz frequency band, in the countries listed in </w:t>
      </w:r>
      <w:r w:rsidR="00DD7014" w:rsidRPr="00DD7014">
        <w:rPr>
          <w:b/>
          <w:bCs/>
          <w:spacing w:val="-2"/>
          <w:lang w:val="en-GB" w:eastAsia="ja-JP"/>
        </w:rPr>
        <w:t xml:space="preserve">No. </w:t>
      </w:r>
      <w:r w:rsidR="00D07AD1" w:rsidRPr="00DD7014">
        <w:rPr>
          <w:b/>
          <w:bCs/>
          <w:spacing w:val="-2"/>
          <w:lang w:val="en-GB" w:eastAsia="ja-JP"/>
        </w:rPr>
        <w:t>5.542</w:t>
      </w:r>
      <w:r w:rsidR="00D07AD1" w:rsidRPr="009C7995">
        <w:rPr>
          <w:spacing w:val="-2"/>
          <w:lang w:val="en-GB" w:eastAsia="ja-JP"/>
        </w:rPr>
        <w:t>.</w:t>
      </w:r>
    </w:p>
    <w:p w14:paraId="5DA75F77" w14:textId="3DC9D406" w:rsidR="00A56800" w:rsidRDefault="00A56800" w:rsidP="00A56800">
      <w:pPr>
        <w:tabs>
          <w:tab w:val="clear" w:pos="794"/>
          <w:tab w:val="clear" w:pos="1191"/>
          <w:tab w:val="clear" w:pos="1588"/>
          <w:tab w:val="clear" w:pos="1985"/>
          <w:tab w:val="left" w:pos="1134"/>
          <w:tab w:val="left" w:pos="1871"/>
          <w:tab w:val="left" w:pos="2608"/>
          <w:tab w:val="left" w:pos="3345"/>
        </w:tabs>
        <w:spacing w:before="280"/>
        <w:jc w:val="both"/>
        <w:rPr>
          <w:b/>
          <w:sz w:val="28"/>
        </w:rPr>
      </w:pPr>
      <w:r>
        <w:rPr>
          <w:b/>
          <w:sz w:val="28"/>
        </w:rPr>
        <w:t>4</w:t>
      </w:r>
      <w:r>
        <w:rPr>
          <w:b/>
          <w:sz w:val="28"/>
        </w:rPr>
        <w:tab/>
        <w:t>Summary</w:t>
      </w:r>
    </w:p>
    <w:p w14:paraId="7C9C6CF8" w14:textId="76DBC759" w:rsidR="00742EE1" w:rsidRDefault="00D07AD1" w:rsidP="009C7995">
      <w:pPr>
        <w:tabs>
          <w:tab w:val="clear" w:pos="794"/>
          <w:tab w:val="clear" w:pos="1191"/>
          <w:tab w:val="clear" w:pos="1588"/>
          <w:tab w:val="clear" w:pos="1985"/>
          <w:tab w:val="left" w:pos="1134"/>
          <w:tab w:val="left" w:pos="1871"/>
          <w:tab w:val="left" w:pos="2608"/>
          <w:tab w:val="left" w:pos="3345"/>
        </w:tabs>
        <w:jc w:val="both"/>
        <w:rPr>
          <w:spacing w:val="-2"/>
          <w:lang w:val="en-GB" w:eastAsia="ja-JP"/>
        </w:rPr>
      </w:pPr>
      <w:r w:rsidRPr="00D07AD1">
        <w:rPr>
          <w:spacing w:val="-2"/>
          <w:lang w:val="en-GB" w:eastAsia="ja-JP"/>
        </w:rPr>
        <w:t>W</w:t>
      </w:r>
      <w:r w:rsidR="00A56800">
        <w:rPr>
          <w:spacing w:val="-2"/>
          <w:lang w:val="en-GB" w:eastAsia="ja-JP"/>
        </w:rPr>
        <w:t>orking Part 5C invites Working Party</w:t>
      </w:r>
      <w:r w:rsidRPr="00D07AD1">
        <w:rPr>
          <w:spacing w:val="-2"/>
          <w:lang w:val="en-GB" w:eastAsia="ja-JP"/>
        </w:rPr>
        <w:t xml:space="preserve"> 5B to take into account th</w:t>
      </w:r>
      <w:r w:rsidR="00A56800">
        <w:rPr>
          <w:spacing w:val="-2"/>
          <w:lang w:val="en-GB" w:eastAsia="ja-JP"/>
        </w:rPr>
        <w:t>e</w:t>
      </w:r>
      <w:r w:rsidRPr="00D07AD1">
        <w:rPr>
          <w:spacing w:val="-2"/>
          <w:lang w:val="en-GB" w:eastAsia="ja-JP"/>
        </w:rPr>
        <w:t xml:space="preserve"> information </w:t>
      </w:r>
      <w:r w:rsidR="00A56800">
        <w:rPr>
          <w:spacing w:val="-2"/>
          <w:lang w:val="en-GB" w:eastAsia="ja-JP"/>
        </w:rPr>
        <w:t>given in this reply to their liaison during</w:t>
      </w:r>
      <w:r w:rsidRPr="00D07AD1">
        <w:rPr>
          <w:spacing w:val="-2"/>
          <w:lang w:val="en-GB" w:eastAsia="ja-JP"/>
        </w:rPr>
        <w:t xml:space="preserve"> its consideration of ensuring the protection of systems operating in the </w:t>
      </w:r>
      <w:r w:rsidR="009C7995">
        <w:rPr>
          <w:spacing w:val="-2"/>
          <w:lang w:val="en-GB" w:eastAsia="ja-JP"/>
        </w:rPr>
        <w:t>f</w:t>
      </w:r>
      <w:r w:rsidRPr="00D07AD1">
        <w:rPr>
          <w:spacing w:val="-2"/>
          <w:lang w:val="en-GB" w:eastAsia="ja-JP"/>
        </w:rPr>
        <w:t xml:space="preserve">ixed </w:t>
      </w:r>
      <w:r w:rsidR="009C7995">
        <w:rPr>
          <w:spacing w:val="-2"/>
          <w:lang w:val="en-GB" w:eastAsia="ja-JP"/>
        </w:rPr>
        <w:t>s</w:t>
      </w:r>
      <w:r w:rsidRPr="00D07AD1">
        <w:rPr>
          <w:spacing w:val="-2"/>
          <w:lang w:val="en-GB" w:eastAsia="ja-JP"/>
        </w:rPr>
        <w:t>ervice.</w:t>
      </w:r>
    </w:p>
    <w:p w14:paraId="2416F7AB" w14:textId="76F86696" w:rsidR="00A56800" w:rsidRDefault="00D07AD1" w:rsidP="009C7995">
      <w:pPr>
        <w:tabs>
          <w:tab w:val="clear" w:pos="794"/>
          <w:tab w:val="clear" w:pos="1191"/>
          <w:tab w:val="clear" w:pos="1588"/>
          <w:tab w:val="clear" w:pos="1985"/>
          <w:tab w:val="left" w:pos="1134"/>
          <w:tab w:val="left" w:pos="1871"/>
          <w:tab w:val="left" w:pos="2608"/>
          <w:tab w:val="left" w:pos="3345"/>
        </w:tabs>
        <w:jc w:val="both"/>
        <w:rPr>
          <w:spacing w:val="-2"/>
          <w:lang w:val="en-GB" w:eastAsia="ja-JP"/>
        </w:rPr>
      </w:pPr>
      <w:r w:rsidRPr="00D07AD1">
        <w:rPr>
          <w:spacing w:val="-2"/>
          <w:lang w:val="en-GB" w:eastAsia="ja-JP"/>
        </w:rPr>
        <w:t>In particular, the power flux-density</w:t>
      </w:r>
      <w:r w:rsidR="00E60047">
        <w:rPr>
          <w:spacing w:val="-2"/>
          <w:lang w:val="en-GB" w:eastAsia="ja-JP"/>
        </w:rPr>
        <w:t>,</w:t>
      </w:r>
      <w:r w:rsidRPr="00D07AD1">
        <w:rPr>
          <w:spacing w:val="-2"/>
          <w:lang w:val="en-GB" w:eastAsia="ja-JP"/>
        </w:rPr>
        <w:t xml:space="preserve"> produced on the territory of the countries which have an allocation </w:t>
      </w:r>
      <w:r w:rsidR="00ED3CAA">
        <w:rPr>
          <w:spacing w:val="-2"/>
          <w:lang w:val="en-GB" w:eastAsia="ja-JP"/>
        </w:rPr>
        <w:t>in</w:t>
      </w:r>
      <w:r w:rsidRPr="00D07AD1">
        <w:rPr>
          <w:spacing w:val="-2"/>
          <w:lang w:val="en-GB" w:eastAsia="ja-JP"/>
        </w:rPr>
        <w:t xml:space="preserve"> the </w:t>
      </w:r>
      <w:r w:rsidR="00ED3CAA">
        <w:rPr>
          <w:spacing w:val="-2"/>
          <w:lang w:val="en-GB" w:eastAsia="ja-JP"/>
        </w:rPr>
        <w:t>f</w:t>
      </w:r>
      <w:r w:rsidRPr="00D07AD1">
        <w:rPr>
          <w:spacing w:val="-2"/>
          <w:lang w:val="en-GB" w:eastAsia="ja-JP"/>
        </w:rPr>
        <w:t xml:space="preserve">ixed </w:t>
      </w:r>
      <w:r w:rsidR="00ED3CAA">
        <w:rPr>
          <w:spacing w:val="-2"/>
          <w:lang w:val="en-GB" w:eastAsia="ja-JP"/>
        </w:rPr>
        <w:t>s</w:t>
      </w:r>
      <w:r w:rsidR="00ED3CAA" w:rsidRPr="00D07AD1">
        <w:rPr>
          <w:spacing w:val="-2"/>
          <w:lang w:val="en-GB" w:eastAsia="ja-JP"/>
        </w:rPr>
        <w:t>ervice</w:t>
      </w:r>
      <w:r w:rsidR="00E60047">
        <w:rPr>
          <w:spacing w:val="-2"/>
          <w:lang w:val="en-GB" w:eastAsia="ja-JP"/>
        </w:rPr>
        <w:t xml:space="preserve"> </w:t>
      </w:r>
      <w:r w:rsidRPr="00D07AD1">
        <w:rPr>
          <w:spacing w:val="-2"/>
          <w:lang w:val="en-GB" w:eastAsia="ja-JP"/>
        </w:rPr>
        <w:t>by any earth station aboard an unmanned aircraft operating under the fixed satellite service</w:t>
      </w:r>
      <w:r w:rsidR="001B2568">
        <w:rPr>
          <w:spacing w:val="-2"/>
          <w:lang w:val="en-GB" w:eastAsia="ja-JP"/>
        </w:rPr>
        <w:t>,</w:t>
      </w:r>
      <w:r w:rsidRPr="00D07AD1">
        <w:rPr>
          <w:spacing w:val="-2"/>
          <w:lang w:val="en-GB" w:eastAsia="ja-JP"/>
        </w:rPr>
        <w:t xml:space="preserve"> shall not exceed the limits to be developed by W</w:t>
      </w:r>
      <w:r w:rsidR="004A19D9">
        <w:rPr>
          <w:spacing w:val="-2"/>
          <w:lang w:val="en-GB" w:eastAsia="ja-JP"/>
        </w:rPr>
        <w:t xml:space="preserve">orking </w:t>
      </w:r>
      <w:r w:rsidRPr="00D07AD1">
        <w:rPr>
          <w:spacing w:val="-2"/>
          <w:lang w:val="en-GB" w:eastAsia="ja-JP"/>
        </w:rPr>
        <w:t>P</w:t>
      </w:r>
      <w:r w:rsidR="004A19D9">
        <w:rPr>
          <w:spacing w:val="-2"/>
          <w:lang w:val="en-GB" w:eastAsia="ja-JP"/>
        </w:rPr>
        <w:t>arty</w:t>
      </w:r>
      <w:r w:rsidRPr="00D07AD1">
        <w:rPr>
          <w:spacing w:val="-2"/>
          <w:lang w:val="en-GB" w:eastAsia="ja-JP"/>
        </w:rPr>
        <w:t xml:space="preserve"> 5B in cooperation </w:t>
      </w:r>
      <w:r w:rsidR="00742EE1">
        <w:rPr>
          <w:spacing w:val="-2"/>
          <w:lang w:val="en-GB" w:eastAsia="ja-JP"/>
        </w:rPr>
        <w:t xml:space="preserve">with </w:t>
      </w:r>
      <w:r w:rsidRPr="00D07AD1">
        <w:rPr>
          <w:spacing w:val="-2"/>
          <w:lang w:val="en-GB" w:eastAsia="ja-JP"/>
        </w:rPr>
        <w:t>W</w:t>
      </w:r>
      <w:r w:rsidR="004A19D9">
        <w:rPr>
          <w:spacing w:val="-2"/>
          <w:lang w:val="en-GB" w:eastAsia="ja-JP"/>
        </w:rPr>
        <w:t xml:space="preserve">orking </w:t>
      </w:r>
      <w:r w:rsidRPr="00D07AD1">
        <w:rPr>
          <w:spacing w:val="-2"/>
          <w:lang w:val="en-GB" w:eastAsia="ja-JP"/>
        </w:rPr>
        <w:t>P</w:t>
      </w:r>
      <w:r w:rsidR="004A19D9">
        <w:rPr>
          <w:spacing w:val="-2"/>
          <w:lang w:val="en-GB" w:eastAsia="ja-JP"/>
        </w:rPr>
        <w:t xml:space="preserve">arty </w:t>
      </w:r>
      <w:r w:rsidRPr="00D07AD1">
        <w:rPr>
          <w:spacing w:val="-2"/>
          <w:lang w:val="en-GB" w:eastAsia="ja-JP"/>
        </w:rPr>
        <w:t>5C.</w:t>
      </w:r>
    </w:p>
    <w:p w14:paraId="1A530AA8" w14:textId="4EA57B7F" w:rsidR="000E2DA4" w:rsidRDefault="000E2DA4" w:rsidP="00395564">
      <w:pPr>
        <w:tabs>
          <w:tab w:val="clear" w:pos="794"/>
          <w:tab w:val="clear" w:pos="1191"/>
          <w:tab w:val="clear" w:pos="1588"/>
          <w:tab w:val="clear" w:pos="1985"/>
          <w:tab w:val="left" w:pos="1134"/>
          <w:tab w:val="left" w:pos="1871"/>
          <w:tab w:val="left" w:pos="2268"/>
          <w:tab w:val="left" w:pos="9360"/>
        </w:tabs>
        <w:jc w:val="both"/>
        <w:rPr>
          <w:lang w:val="en-GB"/>
        </w:rPr>
      </w:pPr>
      <w:r w:rsidRPr="000E2DA4">
        <w:rPr>
          <w:lang w:val="en-GB"/>
        </w:rPr>
        <w:t>WP 5</w:t>
      </w:r>
      <w:r w:rsidR="00B90DD8">
        <w:rPr>
          <w:lang w:val="en-GB"/>
        </w:rPr>
        <w:t>C</w:t>
      </w:r>
      <w:r w:rsidRPr="000E2DA4">
        <w:rPr>
          <w:lang w:val="en-GB"/>
        </w:rPr>
        <w:t xml:space="preserve"> looks forward to continued collaboration with WP 5B.</w:t>
      </w:r>
    </w:p>
    <w:p w14:paraId="39ADE9BF" w14:textId="77777777" w:rsidR="007C3071" w:rsidRDefault="007C3071" w:rsidP="00395564">
      <w:pPr>
        <w:tabs>
          <w:tab w:val="clear" w:pos="794"/>
          <w:tab w:val="clear" w:pos="1191"/>
          <w:tab w:val="clear" w:pos="1588"/>
          <w:tab w:val="clear" w:pos="1985"/>
          <w:tab w:val="left" w:pos="1134"/>
          <w:tab w:val="left" w:pos="1871"/>
          <w:tab w:val="left" w:pos="2268"/>
          <w:tab w:val="left" w:pos="9360"/>
        </w:tabs>
        <w:jc w:val="both"/>
        <w:rPr>
          <w:lang w:val="en-GB"/>
        </w:rPr>
      </w:pPr>
    </w:p>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27"/>
      </w:tblGrid>
      <w:tr w:rsidR="000E2DA4" w:rsidRPr="000E2DA4" w14:paraId="0894C870" w14:textId="77777777" w:rsidTr="00DC7BB3">
        <w:tc>
          <w:tcPr>
            <w:tcW w:w="9270" w:type="dxa"/>
            <w:gridSpan w:val="2"/>
          </w:tcPr>
          <w:p w14:paraId="7ECC8EF2" w14:textId="38ACE5BE" w:rsidR="000E2DA4" w:rsidRPr="000E2DA4" w:rsidRDefault="000E2DA4" w:rsidP="00395564">
            <w:pPr>
              <w:tabs>
                <w:tab w:val="clear" w:pos="794"/>
                <w:tab w:val="clear" w:pos="1191"/>
                <w:tab w:val="clear" w:pos="1588"/>
                <w:tab w:val="clear" w:pos="1985"/>
                <w:tab w:val="left" w:pos="1134"/>
                <w:tab w:val="left" w:pos="1871"/>
                <w:tab w:val="left" w:pos="2268"/>
                <w:tab w:val="left" w:pos="9360"/>
              </w:tabs>
              <w:spacing w:after="240"/>
            </w:pPr>
            <w:r w:rsidRPr="000E2DA4">
              <w:rPr>
                <w:b/>
                <w:bCs/>
              </w:rPr>
              <w:t>Status:</w:t>
            </w:r>
            <w:r w:rsidRPr="000E2DA4">
              <w:rPr>
                <w:b/>
                <w:bCs/>
              </w:rPr>
              <w:tab/>
            </w:r>
            <w:r w:rsidRPr="000E2DA4">
              <w:rPr>
                <w:lang w:val="en-GB"/>
              </w:rPr>
              <w:t xml:space="preserve">For </w:t>
            </w:r>
            <w:r w:rsidRPr="000E2DA4">
              <w:rPr>
                <w:rFonts w:hint="eastAsia"/>
                <w:lang w:val="en-GB" w:eastAsia="ko-KR"/>
              </w:rPr>
              <w:t>information</w:t>
            </w:r>
          </w:p>
        </w:tc>
      </w:tr>
      <w:tr w:rsidR="000E2DA4" w:rsidRPr="000E2DA4" w14:paraId="5E236839" w14:textId="77777777" w:rsidTr="00DC7BB3">
        <w:trPr>
          <w:trHeight w:val="151"/>
        </w:trPr>
        <w:tc>
          <w:tcPr>
            <w:tcW w:w="4643" w:type="dxa"/>
          </w:tcPr>
          <w:p w14:paraId="4EDA212A" w14:textId="6A3B608E" w:rsidR="000E2DA4" w:rsidRPr="000E2DA4" w:rsidRDefault="000E2DA4" w:rsidP="00395564">
            <w:pPr>
              <w:tabs>
                <w:tab w:val="clear" w:pos="794"/>
                <w:tab w:val="clear" w:pos="1191"/>
                <w:tab w:val="clear" w:pos="1588"/>
                <w:tab w:val="clear" w:pos="1985"/>
                <w:tab w:val="left" w:pos="1134"/>
                <w:tab w:val="left" w:pos="1871"/>
                <w:tab w:val="left" w:pos="2268"/>
                <w:tab w:val="left" w:pos="9360"/>
              </w:tabs>
            </w:pPr>
            <w:r w:rsidRPr="000E2DA4">
              <w:rPr>
                <w:b/>
                <w:bCs/>
              </w:rPr>
              <w:t>Contact:</w:t>
            </w:r>
            <w:r w:rsidRPr="000E2DA4">
              <w:rPr>
                <w:b/>
                <w:bCs/>
              </w:rPr>
              <w:tab/>
            </w:r>
          </w:p>
        </w:tc>
        <w:tc>
          <w:tcPr>
            <w:tcW w:w="4627" w:type="dxa"/>
          </w:tcPr>
          <w:p w14:paraId="2137361B" w14:textId="67D03CAB" w:rsidR="000E2DA4" w:rsidRPr="000E2DA4" w:rsidRDefault="000E2DA4" w:rsidP="00395564">
            <w:pPr>
              <w:tabs>
                <w:tab w:val="clear" w:pos="794"/>
                <w:tab w:val="clear" w:pos="1191"/>
                <w:tab w:val="clear" w:pos="1588"/>
                <w:tab w:val="clear" w:pos="1985"/>
                <w:tab w:val="left" w:pos="1134"/>
                <w:tab w:val="left" w:pos="1871"/>
                <w:tab w:val="left" w:pos="2268"/>
                <w:tab w:val="left" w:pos="9360"/>
              </w:tabs>
              <w:rPr>
                <w:lang w:val="en-GB"/>
              </w:rPr>
            </w:pPr>
            <w:r w:rsidRPr="000E2DA4">
              <w:rPr>
                <w:b/>
                <w:bCs/>
              </w:rPr>
              <w:t>E-mail:</w:t>
            </w:r>
            <w:r w:rsidRPr="000E2DA4">
              <w:tab/>
            </w:r>
          </w:p>
        </w:tc>
      </w:tr>
    </w:tbl>
    <w:p w14:paraId="3DB8149E" w14:textId="59FBCFE2" w:rsidR="005915A7" w:rsidRDefault="005915A7" w:rsidP="00DC7BB3">
      <w:pPr>
        <w:tabs>
          <w:tab w:val="left" w:pos="9360"/>
        </w:tabs>
        <w:rPr>
          <w:szCs w:val="24"/>
        </w:rPr>
      </w:pPr>
    </w:p>
    <w:sectPr w:rsidR="005915A7" w:rsidSect="00DC7BB3">
      <w:headerReference w:type="even" r:id="rId11"/>
      <w:headerReference w:type="default" r:id="rId12"/>
      <w:footerReference w:type="even" r:id="rId13"/>
      <w:footerReference w:type="default" r:id="rId14"/>
      <w:headerReference w:type="first" r:id="rId15"/>
      <w:footerReference w:type="first" r:id="rId16"/>
      <w:pgSz w:w="12240" w:h="15840" w:code="1"/>
      <w:pgMar w:top="1350" w:right="153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31AE9" w14:textId="77777777" w:rsidR="003C09DA" w:rsidRDefault="003C09DA">
      <w:r>
        <w:separator/>
      </w:r>
    </w:p>
  </w:endnote>
  <w:endnote w:type="continuationSeparator" w:id="0">
    <w:p w14:paraId="57F8167E" w14:textId="77777777" w:rsidR="003C09DA" w:rsidRDefault="003C0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Arial Unicode MS"/>
    <w:panose1 w:val="00000000000000000000"/>
    <w:charset w:val="00"/>
    <w:family w:val="swiss"/>
    <w:notTrueType/>
    <w:pitch w:val="default"/>
    <w:sig w:usb0="00000000" w:usb1="09060000" w:usb2="00000010" w:usb3="00000000" w:csb0="00080001" w:csb1="00000000"/>
  </w:font>
  <w:font w:name="Times">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31B06" w14:textId="77777777" w:rsidR="009E5F93" w:rsidRDefault="009E5F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F6785" w14:textId="77777777" w:rsidR="009E5F93" w:rsidRDefault="009E5F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893AD" w14:textId="77777777" w:rsidR="009E5F93" w:rsidRDefault="009E5F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3A37C" w14:textId="77777777" w:rsidR="003C09DA" w:rsidRDefault="003C09DA">
      <w:r>
        <w:t>____________________</w:t>
      </w:r>
    </w:p>
  </w:footnote>
  <w:footnote w:type="continuationSeparator" w:id="0">
    <w:p w14:paraId="3919E830" w14:textId="77777777" w:rsidR="003C09DA" w:rsidRDefault="003C09DA">
      <w:r>
        <w:continuationSeparator/>
      </w:r>
    </w:p>
  </w:footnote>
  <w:footnote w:id="1">
    <w:p w14:paraId="5E05A65E" w14:textId="77777777" w:rsidR="00494C3D" w:rsidRPr="00443A34" w:rsidRDefault="00494C3D" w:rsidP="00494C3D">
      <w:pPr>
        <w:pStyle w:val="FootnoteText"/>
        <w:spacing w:after="120"/>
      </w:pPr>
      <w:r>
        <w:rPr>
          <w:rStyle w:val="FootnoteReference"/>
        </w:rPr>
        <w:footnoteRef/>
      </w:r>
      <w:r>
        <w:t xml:space="preserve"> </w:t>
      </w:r>
      <w:r w:rsidRPr="00443A34">
        <w:rPr>
          <w:i/>
        </w:rPr>
        <w:t>10.95-11.2 GHz (space-to-Earth), 11.45-11.7 GHz (space-to-Earth), 11.7-12.2 GHz (space-to-Earth) in Region 2, 12.2-12.5 GHz (space-to-Earth) in Region 3, 12.5-12.75 GHz (space-to-Earth) in Regions 1 and 3 and 19.7-20.2 GHz (space-to-Earth), and in the frequency bands 14-14.47 GHz (Earth-to-space) and 29.5-30.0 GHz (Earth-to-space).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AA602" w14:textId="77777777" w:rsidR="009E5F93" w:rsidRDefault="009E5F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2AC7A" w14:textId="77777777" w:rsidR="00461607" w:rsidRPr="0012658E" w:rsidRDefault="00461607">
    <w:pPr>
      <w:pStyle w:val="Header"/>
      <w:rPr>
        <w:lang w:val="pt-PT"/>
      </w:rPr>
    </w:pPr>
    <w:r>
      <w:rPr>
        <w:lang w:val="pt-PT"/>
      </w:rPr>
      <w:b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11C1F" w14:textId="77777777" w:rsidR="009E5F93" w:rsidRDefault="009E5F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2CD024A"/>
    <w:multiLevelType w:val="hybridMultilevel"/>
    <w:tmpl w:val="0B2877FE"/>
    <w:lvl w:ilvl="0" w:tplc="AEBAB0F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FC7CB2"/>
    <w:multiLevelType w:val="hybridMultilevel"/>
    <w:tmpl w:val="C53E7852"/>
    <w:lvl w:ilvl="0" w:tplc="AEBAB0F4">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91D29F0"/>
    <w:multiLevelType w:val="hybridMultilevel"/>
    <w:tmpl w:val="0F16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0E3294"/>
    <w:multiLevelType w:val="hybridMultilevel"/>
    <w:tmpl w:val="882A1BC6"/>
    <w:lvl w:ilvl="0" w:tplc="7F7077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831DD"/>
    <w:multiLevelType w:val="hybridMultilevel"/>
    <w:tmpl w:val="6E98450E"/>
    <w:lvl w:ilvl="0" w:tplc="0409000F">
      <w:start w:val="1"/>
      <w:numFmt w:val="decimal"/>
      <w:lvlText w:val="%1."/>
      <w:lvlJc w:val="left"/>
      <w:pPr>
        <w:ind w:left="-429" w:hanging="360"/>
      </w:pPr>
    </w:lvl>
    <w:lvl w:ilvl="1" w:tplc="04090019" w:tentative="1">
      <w:start w:val="1"/>
      <w:numFmt w:val="lowerLetter"/>
      <w:lvlText w:val="%2."/>
      <w:lvlJc w:val="left"/>
      <w:pPr>
        <w:ind w:left="291" w:hanging="360"/>
      </w:pPr>
    </w:lvl>
    <w:lvl w:ilvl="2" w:tplc="0409001B" w:tentative="1">
      <w:start w:val="1"/>
      <w:numFmt w:val="lowerRoman"/>
      <w:lvlText w:val="%3."/>
      <w:lvlJc w:val="right"/>
      <w:pPr>
        <w:ind w:left="1011" w:hanging="180"/>
      </w:pPr>
    </w:lvl>
    <w:lvl w:ilvl="3" w:tplc="0409000F" w:tentative="1">
      <w:start w:val="1"/>
      <w:numFmt w:val="decimal"/>
      <w:lvlText w:val="%4."/>
      <w:lvlJc w:val="left"/>
      <w:pPr>
        <w:ind w:left="1731" w:hanging="360"/>
      </w:pPr>
    </w:lvl>
    <w:lvl w:ilvl="4" w:tplc="04090019" w:tentative="1">
      <w:start w:val="1"/>
      <w:numFmt w:val="lowerLetter"/>
      <w:lvlText w:val="%5."/>
      <w:lvlJc w:val="left"/>
      <w:pPr>
        <w:ind w:left="2451" w:hanging="360"/>
      </w:pPr>
    </w:lvl>
    <w:lvl w:ilvl="5" w:tplc="0409001B" w:tentative="1">
      <w:start w:val="1"/>
      <w:numFmt w:val="lowerRoman"/>
      <w:lvlText w:val="%6."/>
      <w:lvlJc w:val="right"/>
      <w:pPr>
        <w:ind w:left="3171" w:hanging="180"/>
      </w:pPr>
    </w:lvl>
    <w:lvl w:ilvl="6" w:tplc="0409000F" w:tentative="1">
      <w:start w:val="1"/>
      <w:numFmt w:val="decimal"/>
      <w:lvlText w:val="%7."/>
      <w:lvlJc w:val="left"/>
      <w:pPr>
        <w:ind w:left="3891" w:hanging="360"/>
      </w:pPr>
    </w:lvl>
    <w:lvl w:ilvl="7" w:tplc="04090019" w:tentative="1">
      <w:start w:val="1"/>
      <w:numFmt w:val="lowerLetter"/>
      <w:lvlText w:val="%8."/>
      <w:lvlJc w:val="left"/>
      <w:pPr>
        <w:ind w:left="4611" w:hanging="360"/>
      </w:pPr>
    </w:lvl>
    <w:lvl w:ilvl="8" w:tplc="0409001B" w:tentative="1">
      <w:start w:val="1"/>
      <w:numFmt w:val="lowerRoman"/>
      <w:lvlText w:val="%9."/>
      <w:lvlJc w:val="right"/>
      <w:pPr>
        <w:ind w:left="5331" w:hanging="180"/>
      </w:pPr>
    </w:lvl>
  </w:abstractNum>
  <w:abstractNum w:abstractNumId="6"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7" w15:restartNumberingAfterBreak="0">
    <w:nsid w:val="284761F0"/>
    <w:multiLevelType w:val="hybridMultilevel"/>
    <w:tmpl w:val="F8E2A4C4"/>
    <w:lvl w:ilvl="0" w:tplc="AEBAB0F4">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9" w15:restartNumberingAfterBreak="0">
    <w:nsid w:val="59CA6A40"/>
    <w:multiLevelType w:val="hybridMultilevel"/>
    <w:tmpl w:val="A17A5AB0"/>
    <w:lvl w:ilvl="0" w:tplc="044065A4">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3AD28DE"/>
    <w:multiLevelType w:val="hybridMultilevel"/>
    <w:tmpl w:val="3408A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F4148E"/>
    <w:multiLevelType w:val="hybridMultilevel"/>
    <w:tmpl w:val="A0F6A74E"/>
    <w:lvl w:ilvl="0" w:tplc="AEBAB0F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450377"/>
    <w:multiLevelType w:val="hybridMultilevel"/>
    <w:tmpl w:val="7A78D13C"/>
    <w:lvl w:ilvl="0" w:tplc="C7967C00">
      <w:start w:val="1"/>
      <w:numFmt w:val="decimal"/>
      <w:lvlText w:val="%1"/>
      <w:lvlJc w:val="left"/>
      <w:pPr>
        <w:ind w:left="-9" w:hanging="1140"/>
      </w:pPr>
      <w:rPr>
        <w:rFonts w:hint="default"/>
      </w:rPr>
    </w:lvl>
    <w:lvl w:ilvl="1" w:tplc="04090019" w:tentative="1">
      <w:start w:val="1"/>
      <w:numFmt w:val="lowerLetter"/>
      <w:lvlText w:val="%2."/>
      <w:lvlJc w:val="left"/>
      <w:pPr>
        <w:ind w:left="-69" w:hanging="360"/>
      </w:pPr>
    </w:lvl>
    <w:lvl w:ilvl="2" w:tplc="0409001B" w:tentative="1">
      <w:start w:val="1"/>
      <w:numFmt w:val="lowerRoman"/>
      <w:lvlText w:val="%3."/>
      <w:lvlJc w:val="right"/>
      <w:pPr>
        <w:ind w:left="651" w:hanging="180"/>
      </w:pPr>
    </w:lvl>
    <w:lvl w:ilvl="3" w:tplc="0409000F" w:tentative="1">
      <w:start w:val="1"/>
      <w:numFmt w:val="decimal"/>
      <w:lvlText w:val="%4."/>
      <w:lvlJc w:val="left"/>
      <w:pPr>
        <w:ind w:left="1371" w:hanging="360"/>
      </w:pPr>
    </w:lvl>
    <w:lvl w:ilvl="4" w:tplc="04090019" w:tentative="1">
      <w:start w:val="1"/>
      <w:numFmt w:val="lowerLetter"/>
      <w:lvlText w:val="%5."/>
      <w:lvlJc w:val="left"/>
      <w:pPr>
        <w:ind w:left="2091" w:hanging="360"/>
      </w:pPr>
    </w:lvl>
    <w:lvl w:ilvl="5" w:tplc="0409001B" w:tentative="1">
      <w:start w:val="1"/>
      <w:numFmt w:val="lowerRoman"/>
      <w:lvlText w:val="%6."/>
      <w:lvlJc w:val="right"/>
      <w:pPr>
        <w:ind w:left="2811" w:hanging="180"/>
      </w:pPr>
    </w:lvl>
    <w:lvl w:ilvl="6" w:tplc="0409000F" w:tentative="1">
      <w:start w:val="1"/>
      <w:numFmt w:val="decimal"/>
      <w:lvlText w:val="%7."/>
      <w:lvlJc w:val="left"/>
      <w:pPr>
        <w:ind w:left="3531" w:hanging="360"/>
      </w:pPr>
    </w:lvl>
    <w:lvl w:ilvl="7" w:tplc="04090019" w:tentative="1">
      <w:start w:val="1"/>
      <w:numFmt w:val="lowerLetter"/>
      <w:lvlText w:val="%8."/>
      <w:lvlJc w:val="left"/>
      <w:pPr>
        <w:ind w:left="4251" w:hanging="360"/>
      </w:pPr>
    </w:lvl>
    <w:lvl w:ilvl="8" w:tplc="0409001B" w:tentative="1">
      <w:start w:val="1"/>
      <w:numFmt w:val="lowerRoman"/>
      <w:lvlText w:val="%9."/>
      <w:lvlJc w:val="right"/>
      <w:pPr>
        <w:ind w:left="4971" w:hanging="180"/>
      </w:pPr>
    </w:lvl>
  </w:abstractNum>
  <w:abstractNum w:abstractNumId="14" w15:restartNumberingAfterBreak="0">
    <w:nsid w:val="7045528E"/>
    <w:multiLevelType w:val="hybridMultilevel"/>
    <w:tmpl w:val="A4C0C58C"/>
    <w:lvl w:ilvl="0" w:tplc="637C0388">
      <w:start w:val="1"/>
      <w:numFmt w:val="decimal"/>
      <w:lvlText w:val="%1"/>
      <w:lvlJc w:val="left"/>
      <w:pPr>
        <w:tabs>
          <w:tab w:val="num" w:pos="1500"/>
        </w:tabs>
        <w:ind w:left="1500" w:hanging="114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5" w15:restartNumberingAfterBreak="0">
    <w:nsid w:val="71D53DD5"/>
    <w:multiLevelType w:val="hybridMultilevel"/>
    <w:tmpl w:val="CDA0217A"/>
    <w:lvl w:ilvl="0" w:tplc="AEBAB0F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E2C41D2"/>
    <w:multiLevelType w:val="hybridMultilevel"/>
    <w:tmpl w:val="C2E8C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6"/>
  </w:num>
  <w:num w:numId="4">
    <w:abstractNumId w:val="16"/>
  </w:num>
  <w:num w:numId="5">
    <w:abstractNumId w:val="10"/>
  </w:num>
  <w:num w:numId="6">
    <w:abstractNumId w:val="18"/>
  </w:num>
  <w:num w:numId="7">
    <w:abstractNumId w:val="0"/>
  </w:num>
  <w:num w:numId="8">
    <w:abstractNumId w:val="14"/>
  </w:num>
  <w:num w:numId="9">
    <w:abstractNumId w:val="3"/>
  </w:num>
  <w:num w:numId="10">
    <w:abstractNumId w:val="19"/>
  </w:num>
  <w:num w:numId="11">
    <w:abstractNumId w:val="9"/>
  </w:num>
  <w:num w:numId="12">
    <w:abstractNumId w:val="4"/>
  </w:num>
  <w:num w:numId="13">
    <w:abstractNumId w:val="11"/>
  </w:num>
  <w:num w:numId="14">
    <w:abstractNumId w:val="7"/>
  </w:num>
  <w:num w:numId="15">
    <w:abstractNumId w:val="12"/>
  </w:num>
  <w:num w:numId="16">
    <w:abstractNumId w:val="2"/>
  </w:num>
  <w:num w:numId="17">
    <w:abstractNumId w:val="1"/>
  </w:num>
  <w:num w:numId="18">
    <w:abstractNumId w:val="15"/>
  </w:num>
  <w:num w:numId="19">
    <w:abstractNumId w:val="5"/>
  </w:num>
  <w:num w:numId="20">
    <w:abstractNumId w:val="1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el neale">
    <w15:presenceInfo w15:providerId="None" w15:userId="michael nea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fr-CH" w:vendorID="64" w:dllVersion="6" w:nlCheck="1" w:checkStyle="0"/>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activeWritingStyle w:appName="MSWord" w:lang="en-GB"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235"/>
    <w:rsid w:val="00001FCF"/>
    <w:rsid w:val="00013E52"/>
    <w:rsid w:val="000146EE"/>
    <w:rsid w:val="000156BD"/>
    <w:rsid w:val="0002085A"/>
    <w:rsid w:val="00026C62"/>
    <w:rsid w:val="00030C30"/>
    <w:rsid w:val="000328A7"/>
    <w:rsid w:val="000337A6"/>
    <w:rsid w:val="00037ABB"/>
    <w:rsid w:val="000423A9"/>
    <w:rsid w:val="00050894"/>
    <w:rsid w:val="00051FEC"/>
    <w:rsid w:val="00055ADB"/>
    <w:rsid w:val="00056E05"/>
    <w:rsid w:val="00074F49"/>
    <w:rsid w:val="0009101D"/>
    <w:rsid w:val="0009590B"/>
    <w:rsid w:val="000A2D56"/>
    <w:rsid w:val="000B1040"/>
    <w:rsid w:val="000B6B0C"/>
    <w:rsid w:val="000C3C3C"/>
    <w:rsid w:val="000D24F6"/>
    <w:rsid w:val="000E2DA4"/>
    <w:rsid w:val="000F5349"/>
    <w:rsid w:val="00103467"/>
    <w:rsid w:val="00115AB5"/>
    <w:rsid w:val="00122D13"/>
    <w:rsid w:val="001302DB"/>
    <w:rsid w:val="00142A9C"/>
    <w:rsid w:val="0014430B"/>
    <w:rsid w:val="00155EAF"/>
    <w:rsid w:val="001616A4"/>
    <w:rsid w:val="00170C40"/>
    <w:rsid w:val="00175D4B"/>
    <w:rsid w:val="00176055"/>
    <w:rsid w:val="001762AC"/>
    <w:rsid w:val="00177D0A"/>
    <w:rsid w:val="00180768"/>
    <w:rsid w:val="00181569"/>
    <w:rsid w:val="001A2611"/>
    <w:rsid w:val="001A2B81"/>
    <w:rsid w:val="001A3DE6"/>
    <w:rsid w:val="001B2568"/>
    <w:rsid w:val="001C6BCC"/>
    <w:rsid w:val="001D3303"/>
    <w:rsid w:val="001D76B5"/>
    <w:rsid w:val="001E6B3B"/>
    <w:rsid w:val="001F287F"/>
    <w:rsid w:val="001F392C"/>
    <w:rsid w:val="00202192"/>
    <w:rsid w:val="00205813"/>
    <w:rsid w:val="002071BD"/>
    <w:rsid w:val="00211DE2"/>
    <w:rsid w:val="002221FA"/>
    <w:rsid w:val="00225C85"/>
    <w:rsid w:val="00227444"/>
    <w:rsid w:val="00233664"/>
    <w:rsid w:val="00246858"/>
    <w:rsid w:val="0025651B"/>
    <w:rsid w:val="002615E8"/>
    <w:rsid w:val="00261BCA"/>
    <w:rsid w:val="00264358"/>
    <w:rsid w:val="00266FD4"/>
    <w:rsid w:val="00272B66"/>
    <w:rsid w:val="002751E3"/>
    <w:rsid w:val="00276B8B"/>
    <w:rsid w:val="002804F8"/>
    <w:rsid w:val="002827F0"/>
    <w:rsid w:val="00286F87"/>
    <w:rsid w:val="002968C7"/>
    <w:rsid w:val="00297CAC"/>
    <w:rsid w:val="002C3E6D"/>
    <w:rsid w:val="002C44F8"/>
    <w:rsid w:val="002C6D77"/>
    <w:rsid w:val="002D7A23"/>
    <w:rsid w:val="002E0B3B"/>
    <w:rsid w:val="002F14AF"/>
    <w:rsid w:val="002F41B5"/>
    <w:rsid w:val="002F5377"/>
    <w:rsid w:val="002F5E8A"/>
    <w:rsid w:val="0030335D"/>
    <w:rsid w:val="00322B57"/>
    <w:rsid w:val="00323743"/>
    <w:rsid w:val="00326A16"/>
    <w:rsid w:val="0033065E"/>
    <w:rsid w:val="003307DB"/>
    <w:rsid w:val="00355533"/>
    <w:rsid w:val="003808B6"/>
    <w:rsid w:val="00391559"/>
    <w:rsid w:val="00395564"/>
    <w:rsid w:val="003A0C3D"/>
    <w:rsid w:val="003B6663"/>
    <w:rsid w:val="003B724C"/>
    <w:rsid w:val="003C09DA"/>
    <w:rsid w:val="003C13DB"/>
    <w:rsid w:val="003C2531"/>
    <w:rsid w:val="003C4879"/>
    <w:rsid w:val="003D2487"/>
    <w:rsid w:val="003D34C9"/>
    <w:rsid w:val="003E116B"/>
    <w:rsid w:val="003F7D34"/>
    <w:rsid w:val="00406D6D"/>
    <w:rsid w:val="00406EE2"/>
    <w:rsid w:val="00412607"/>
    <w:rsid w:val="004126E3"/>
    <w:rsid w:val="00424E04"/>
    <w:rsid w:val="004356FA"/>
    <w:rsid w:val="00435B13"/>
    <w:rsid w:val="00441294"/>
    <w:rsid w:val="00445123"/>
    <w:rsid w:val="00445B52"/>
    <w:rsid w:val="00454D0F"/>
    <w:rsid w:val="004556C6"/>
    <w:rsid w:val="0045693E"/>
    <w:rsid w:val="00461607"/>
    <w:rsid w:val="0047247F"/>
    <w:rsid w:val="00474F5F"/>
    <w:rsid w:val="004758EF"/>
    <w:rsid w:val="00477CC9"/>
    <w:rsid w:val="0048791B"/>
    <w:rsid w:val="00490665"/>
    <w:rsid w:val="00493EE0"/>
    <w:rsid w:val="00494C3D"/>
    <w:rsid w:val="004A19D9"/>
    <w:rsid w:val="004C1800"/>
    <w:rsid w:val="004C1A6F"/>
    <w:rsid w:val="004C6A62"/>
    <w:rsid w:val="004C6BA5"/>
    <w:rsid w:val="004D1E6B"/>
    <w:rsid w:val="004D4546"/>
    <w:rsid w:val="004D45FD"/>
    <w:rsid w:val="004D6137"/>
    <w:rsid w:val="004D7068"/>
    <w:rsid w:val="004E1EBE"/>
    <w:rsid w:val="004E1EDF"/>
    <w:rsid w:val="004F7121"/>
    <w:rsid w:val="005011AE"/>
    <w:rsid w:val="00502661"/>
    <w:rsid w:val="005056D1"/>
    <w:rsid w:val="00511793"/>
    <w:rsid w:val="00514A3F"/>
    <w:rsid w:val="0052226F"/>
    <w:rsid w:val="00527A25"/>
    <w:rsid w:val="00545C87"/>
    <w:rsid w:val="005464F5"/>
    <w:rsid w:val="00573D1D"/>
    <w:rsid w:val="005819B9"/>
    <w:rsid w:val="00582985"/>
    <w:rsid w:val="00586524"/>
    <w:rsid w:val="005915A7"/>
    <w:rsid w:val="005935CB"/>
    <w:rsid w:val="00595208"/>
    <w:rsid w:val="0059695B"/>
    <w:rsid w:val="005A0308"/>
    <w:rsid w:val="005B52E9"/>
    <w:rsid w:val="005B77F5"/>
    <w:rsid w:val="005B7A09"/>
    <w:rsid w:val="005C3350"/>
    <w:rsid w:val="005C7A15"/>
    <w:rsid w:val="005D1AE9"/>
    <w:rsid w:val="005D2BD7"/>
    <w:rsid w:val="005E5C1A"/>
    <w:rsid w:val="006247B4"/>
    <w:rsid w:val="00640ACB"/>
    <w:rsid w:val="00646B80"/>
    <w:rsid w:val="00663DFB"/>
    <w:rsid w:val="00664890"/>
    <w:rsid w:val="00683931"/>
    <w:rsid w:val="006C6080"/>
    <w:rsid w:val="006D53DE"/>
    <w:rsid w:val="006D76C1"/>
    <w:rsid w:val="006D7B37"/>
    <w:rsid w:val="006E09AB"/>
    <w:rsid w:val="006E14E0"/>
    <w:rsid w:val="006E6BFC"/>
    <w:rsid w:val="006F5394"/>
    <w:rsid w:val="006F661E"/>
    <w:rsid w:val="00701806"/>
    <w:rsid w:val="007154D0"/>
    <w:rsid w:val="00721944"/>
    <w:rsid w:val="00723BA8"/>
    <w:rsid w:val="00727E7C"/>
    <w:rsid w:val="0073325C"/>
    <w:rsid w:val="007408A4"/>
    <w:rsid w:val="007423FE"/>
    <w:rsid w:val="00742EE1"/>
    <w:rsid w:val="007512D4"/>
    <w:rsid w:val="00764EB5"/>
    <w:rsid w:val="00765AFA"/>
    <w:rsid w:val="00775DCC"/>
    <w:rsid w:val="00783304"/>
    <w:rsid w:val="00784DF7"/>
    <w:rsid w:val="00785ADD"/>
    <w:rsid w:val="007869BE"/>
    <w:rsid w:val="007A269F"/>
    <w:rsid w:val="007A7E9C"/>
    <w:rsid w:val="007B3FE2"/>
    <w:rsid w:val="007C25B7"/>
    <w:rsid w:val="007C3071"/>
    <w:rsid w:val="007C6132"/>
    <w:rsid w:val="007D1516"/>
    <w:rsid w:val="007E29F6"/>
    <w:rsid w:val="007F33DB"/>
    <w:rsid w:val="00806FBC"/>
    <w:rsid w:val="00807158"/>
    <w:rsid w:val="008116F0"/>
    <w:rsid w:val="00814CA3"/>
    <w:rsid w:val="00822DE6"/>
    <w:rsid w:val="0083257B"/>
    <w:rsid w:val="00836B3E"/>
    <w:rsid w:val="008639A8"/>
    <w:rsid w:val="008642E5"/>
    <w:rsid w:val="00872380"/>
    <w:rsid w:val="008727D5"/>
    <w:rsid w:val="0088632A"/>
    <w:rsid w:val="00892A9D"/>
    <w:rsid w:val="008A00EC"/>
    <w:rsid w:val="008A6971"/>
    <w:rsid w:val="008A7C67"/>
    <w:rsid w:val="008B23AE"/>
    <w:rsid w:val="008B42DB"/>
    <w:rsid w:val="008B59E4"/>
    <w:rsid w:val="008C26E8"/>
    <w:rsid w:val="008C28B6"/>
    <w:rsid w:val="008C370C"/>
    <w:rsid w:val="008C3CDE"/>
    <w:rsid w:val="008D1CCD"/>
    <w:rsid w:val="008D1E9D"/>
    <w:rsid w:val="008D5F44"/>
    <w:rsid w:val="008E4709"/>
    <w:rsid w:val="008E5CCE"/>
    <w:rsid w:val="009076BE"/>
    <w:rsid w:val="00911813"/>
    <w:rsid w:val="00915611"/>
    <w:rsid w:val="00925636"/>
    <w:rsid w:val="00927E5E"/>
    <w:rsid w:val="009318E1"/>
    <w:rsid w:val="00943AB7"/>
    <w:rsid w:val="009465A2"/>
    <w:rsid w:val="00946EC6"/>
    <w:rsid w:val="00964C98"/>
    <w:rsid w:val="00967DEA"/>
    <w:rsid w:val="00970E30"/>
    <w:rsid w:val="00973D61"/>
    <w:rsid w:val="00980998"/>
    <w:rsid w:val="00986D8C"/>
    <w:rsid w:val="009924C3"/>
    <w:rsid w:val="009A43B1"/>
    <w:rsid w:val="009A5682"/>
    <w:rsid w:val="009B0F49"/>
    <w:rsid w:val="009B746E"/>
    <w:rsid w:val="009C187E"/>
    <w:rsid w:val="009C6126"/>
    <w:rsid w:val="009C7995"/>
    <w:rsid w:val="009D18DA"/>
    <w:rsid w:val="009D7974"/>
    <w:rsid w:val="009E2C93"/>
    <w:rsid w:val="009E3088"/>
    <w:rsid w:val="009E5F93"/>
    <w:rsid w:val="009E7823"/>
    <w:rsid w:val="00A14235"/>
    <w:rsid w:val="00A15A16"/>
    <w:rsid w:val="00A20242"/>
    <w:rsid w:val="00A234D6"/>
    <w:rsid w:val="00A33283"/>
    <w:rsid w:val="00A54C8A"/>
    <w:rsid w:val="00A55810"/>
    <w:rsid w:val="00A56800"/>
    <w:rsid w:val="00A600CB"/>
    <w:rsid w:val="00A6548F"/>
    <w:rsid w:val="00A703EC"/>
    <w:rsid w:val="00A71BFB"/>
    <w:rsid w:val="00A71D9B"/>
    <w:rsid w:val="00A72792"/>
    <w:rsid w:val="00A77B18"/>
    <w:rsid w:val="00A82078"/>
    <w:rsid w:val="00A9004C"/>
    <w:rsid w:val="00A9347D"/>
    <w:rsid w:val="00AB30FB"/>
    <w:rsid w:val="00AB5F43"/>
    <w:rsid w:val="00AC3A8F"/>
    <w:rsid w:val="00AC5F43"/>
    <w:rsid w:val="00AD6F16"/>
    <w:rsid w:val="00AD7219"/>
    <w:rsid w:val="00AF053B"/>
    <w:rsid w:val="00AF71F8"/>
    <w:rsid w:val="00B21BB3"/>
    <w:rsid w:val="00B252A6"/>
    <w:rsid w:val="00B46C37"/>
    <w:rsid w:val="00B56EB8"/>
    <w:rsid w:val="00B622CB"/>
    <w:rsid w:val="00B72F4F"/>
    <w:rsid w:val="00B748BA"/>
    <w:rsid w:val="00B90DD8"/>
    <w:rsid w:val="00BB302F"/>
    <w:rsid w:val="00BC4F4B"/>
    <w:rsid w:val="00BC688C"/>
    <w:rsid w:val="00BC6AE7"/>
    <w:rsid w:val="00BE4F28"/>
    <w:rsid w:val="00BF0224"/>
    <w:rsid w:val="00BF4F6D"/>
    <w:rsid w:val="00C07A57"/>
    <w:rsid w:val="00C12D9E"/>
    <w:rsid w:val="00C202E5"/>
    <w:rsid w:val="00C23AB8"/>
    <w:rsid w:val="00C24E69"/>
    <w:rsid w:val="00C33A8B"/>
    <w:rsid w:val="00C373C4"/>
    <w:rsid w:val="00C42293"/>
    <w:rsid w:val="00C437F2"/>
    <w:rsid w:val="00C549B9"/>
    <w:rsid w:val="00C74E3E"/>
    <w:rsid w:val="00C827E8"/>
    <w:rsid w:val="00C85328"/>
    <w:rsid w:val="00C95DB0"/>
    <w:rsid w:val="00CD470B"/>
    <w:rsid w:val="00CD617B"/>
    <w:rsid w:val="00CD7BFA"/>
    <w:rsid w:val="00CE2F80"/>
    <w:rsid w:val="00CE305B"/>
    <w:rsid w:val="00CF47CE"/>
    <w:rsid w:val="00CF78CB"/>
    <w:rsid w:val="00D05A1E"/>
    <w:rsid w:val="00D07AD1"/>
    <w:rsid w:val="00D1260D"/>
    <w:rsid w:val="00D2324C"/>
    <w:rsid w:val="00D35CAF"/>
    <w:rsid w:val="00D4196A"/>
    <w:rsid w:val="00D52A2C"/>
    <w:rsid w:val="00D638F9"/>
    <w:rsid w:val="00D6573F"/>
    <w:rsid w:val="00D67024"/>
    <w:rsid w:val="00D67554"/>
    <w:rsid w:val="00D71648"/>
    <w:rsid w:val="00D742F3"/>
    <w:rsid w:val="00D80403"/>
    <w:rsid w:val="00DA44BA"/>
    <w:rsid w:val="00DB4701"/>
    <w:rsid w:val="00DC1AD5"/>
    <w:rsid w:val="00DC4289"/>
    <w:rsid w:val="00DC7BB3"/>
    <w:rsid w:val="00DD604E"/>
    <w:rsid w:val="00DD7014"/>
    <w:rsid w:val="00DE0AFE"/>
    <w:rsid w:val="00DE5034"/>
    <w:rsid w:val="00DF3E2B"/>
    <w:rsid w:val="00DF6A76"/>
    <w:rsid w:val="00DF7096"/>
    <w:rsid w:val="00E00E7F"/>
    <w:rsid w:val="00E016F0"/>
    <w:rsid w:val="00E125DC"/>
    <w:rsid w:val="00E16280"/>
    <w:rsid w:val="00E165EF"/>
    <w:rsid w:val="00E20329"/>
    <w:rsid w:val="00E24004"/>
    <w:rsid w:val="00E25712"/>
    <w:rsid w:val="00E32D1C"/>
    <w:rsid w:val="00E34FFC"/>
    <w:rsid w:val="00E417ED"/>
    <w:rsid w:val="00E43937"/>
    <w:rsid w:val="00E46982"/>
    <w:rsid w:val="00E5054A"/>
    <w:rsid w:val="00E50932"/>
    <w:rsid w:val="00E526AF"/>
    <w:rsid w:val="00E536DD"/>
    <w:rsid w:val="00E60047"/>
    <w:rsid w:val="00E62779"/>
    <w:rsid w:val="00E63B35"/>
    <w:rsid w:val="00E679C2"/>
    <w:rsid w:val="00E70D54"/>
    <w:rsid w:val="00E8018A"/>
    <w:rsid w:val="00E818F3"/>
    <w:rsid w:val="00E81B8A"/>
    <w:rsid w:val="00EA0E56"/>
    <w:rsid w:val="00EA363F"/>
    <w:rsid w:val="00EB3701"/>
    <w:rsid w:val="00EB44D2"/>
    <w:rsid w:val="00EB7F8B"/>
    <w:rsid w:val="00EC5F08"/>
    <w:rsid w:val="00ED0965"/>
    <w:rsid w:val="00ED3CAA"/>
    <w:rsid w:val="00ED59F2"/>
    <w:rsid w:val="00ED7D3A"/>
    <w:rsid w:val="00EE37A4"/>
    <w:rsid w:val="00EE4E5A"/>
    <w:rsid w:val="00EE4EDC"/>
    <w:rsid w:val="00F055F5"/>
    <w:rsid w:val="00F125FC"/>
    <w:rsid w:val="00F20AF5"/>
    <w:rsid w:val="00F27B38"/>
    <w:rsid w:val="00F27F61"/>
    <w:rsid w:val="00F32507"/>
    <w:rsid w:val="00F350A1"/>
    <w:rsid w:val="00F47B25"/>
    <w:rsid w:val="00F636D5"/>
    <w:rsid w:val="00F668CB"/>
    <w:rsid w:val="00F675E3"/>
    <w:rsid w:val="00F73E6F"/>
    <w:rsid w:val="00F82CAD"/>
    <w:rsid w:val="00F82FCC"/>
    <w:rsid w:val="00F8415A"/>
    <w:rsid w:val="00F92F07"/>
    <w:rsid w:val="00FA122C"/>
    <w:rsid w:val="00FA1708"/>
    <w:rsid w:val="00FA26B7"/>
    <w:rsid w:val="00FA7B1A"/>
    <w:rsid w:val="00FB60AA"/>
    <w:rsid w:val="00FE0EEA"/>
    <w:rsid w:val="00FF38D5"/>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91CD25D"/>
  <w15:docId w15:val="{5DF29EDF-8F16-4F93-9C93-D55611A42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uiPriority w:val="99"/>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uiPriority w:val="99"/>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uiPriority w:val="99"/>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character" w:customStyle="1" w:styleId="UnresolvedMention2">
    <w:name w:val="Unresolved Mention2"/>
    <w:basedOn w:val="DefaultParagraphFont"/>
    <w:uiPriority w:val="99"/>
    <w:semiHidden/>
    <w:unhideWhenUsed/>
    <w:rsid w:val="006E09AB"/>
    <w:rPr>
      <w:color w:val="605E5C"/>
      <w:shd w:val="clear" w:color="auto" w:fill="E1DFDD"/>
    </w:rPr>
  </w:style>
  <w:style w:type="table" w:customStyle="1" w:styleId="TableGrid3">
    <w:name w:val="Table Grid3"/>
    <w:basedOn w:val="TableNormal"/>
    <w:next w:val="TableGrid"/>
    <w:rsid w:val="000E2DA4"/>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 w:id="15262892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ichael.neale@aces-inc.com" TargetMode="Externa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mailto:Donald.Nellis@faa.gov"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scott.kotler@LMCO.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1358</Words>
  <Characters>7741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9081</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Scott</dc:creator>
  <cp:keywords>Unrestricted</cp:keywords>
  <cp:lastModifiedBy>USA</cp:lastModifiedBy>
  <cp:revision>2</cp:revision>
  <dcterms:created xsi:type="dcterms:W3CDTF">2020-10-07T20:23:00Z</dcterms:created>
  <dcterms:modified xsi:type="dcterms:W3CDTF">2020-10-07T20:23:00Z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_x000d_
_x000d_
</vt:lpwstr>
  </property>
  <property fmtid="{D5CDD505-2E9C-101B-9397-08002B2CF9AE}" pid="12" name="ExpCountry">
    <vt:lpwstr/>
  </property>
</Properties>
</file>