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107"/>
        <w:gridCol w:w="4901"/>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2BE74D3"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8C0E3A">
              <w:rPr>
                <w:rFonts w:ascii="Arial" w:hAnsi="Arial"/>
              </w:rPr>
              <w:t>06</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71EDE662"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C0E3A">
              <w:rPr>
                <w:rFonts w:ascii="Arial" w:hAnsi="Arial"/>
              </w:rPr>
              <w:t xml:space="preserve">March </w:t>
            </w:r>
            <w:ins w:id="0" w:author="Michael Tran Ph.D." w:date="2024-03-25T10:48:00Z" w16du:dateUtc="2024-03-25T14:48:00Z">
              <w:r w:rsidR="00E321A7">
                <w:rPr>
                  <w:rFonts w:ascii="Arial" w:hAnsi="Arial"/>
                </w:rPr>
                <w:t>25</w:t>
              </w:r>
            </w:ins>
            <w:del w:id="1" w:author="Michael Tran Ph.D." w:date="2024-03-25T10:48:00Z" w16du:dateUtc="2024-03-25T14:48:00Z">
              <w:r w:rsidR="008C0E3A" w:rsidDel="00E321A7">
                <w:rPr>
                  <w:rFonts w:ascii="Arial" w:hAnsi="Arial"/>
                </w:rPr>
                <w:delText>7</w:delText>
              </w:r>
            </w:del>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333BD2">
        <w:trPr>
          <w:jc w:val="center"/>
        </w:trPr>
        <w:tc>
          <w:tcPr>
            <w:tcW w:w="4477"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B6FEA25" w:rsidR="00F85351" w:rsidRDefault="00F85351" w:rsidP="00F41CC6">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118D6A25" w14:textId="132E3832" w:rsidR="008C0E3A" w:rsidRDefault="008C0E3A" w:rsidP="008C0E3A">
            <w:pPr>
              <w:spacing w:before="0"/>
              <w:ind w:left="144" w:right="144"/>
              <w:rPr>
                <w:rFonts w:ascii="Arial" w:hAnsi="Arial"/>
                <w:bCs/>
                <w:iCs/>
              </w:rPr>
            </w:pPr>
            <w:r>
              <w:rPr>
                <w:rFonts w:ascii="Arial" w:hAnsi="Arial"/>
                <w:bCs/>
                <w:iCs/>
              </w:rPr>
              <w:t>Kim Kolb</w:t>
            </w:r>
          </w:p>
          <w:p w14:paraId="409D210A" w14:textId="180AF27E" w:rsidR="008C0E3A" w:rsidDel="00333BD2" w:rsidRDefault="00FE3B80" w:rsidP="008C0E3A">
            <w:pPr>
              <w:spacing w:before="0"/>
              <w:ind w:left="144" w:right="144"/>
              <w:rPr>
                <w:del w:id="2" w:author="Michael Tran Ph.D." w:date="2024-03-25T11:13:00Z" w16du:dateUtc="2024-03-25T15:13:00Z"/>
                <w:rFonts w:ascii="Arial" w:hAnsi="Arial"/>
                <w:bCs/>
                <w:iCs/>
              </w:rPr>
            </w:pPr>
            <w:r>
              <w:rPr>
                <w:rFonts w:ascii="Arial" w:hAnsi="Arial"/>
                <w:bCs/>
                <w:iCs/>
              </w:rPr>
              <w:t xml:space="preserve">Boeing Global Spectrum </w:t>
            </w:r>
            <w:proofErr w:type="spellStart"/>
            <w:r>
              <w:rPr>
                <w:rFonts w:ascii="Arial" w:hAnsi="Arial"/>
                <w:bCs/>
                <w:iCs/>
              </w:rPr>
              <w:t>M</w:t>
            </w:r>
            <w:r w:rsidR="00333BD2">
              <w:rPr>
                <w:rFonts w:ascii="Arial" w:hAnsi="Arial"/>
                <w:bCs/>
                <w:iCs/>
              </w:rPr>
              <w:t>gn</w:t>
            </w:r>
            <w:r>
              <w:rPr>
                <w:rFonts w:ascii="Arial" w:hAnsi="Arial"/>
                <w:bCs/>
                <w:iCs/>
              </w:rPr>
              <w:t>t</w:t>
            </w:r>
            <w:proofErr w:type="spellEnd"/>
          </w:p>
          <w:p w14:paraId="611D7533" w14:textId="3C4E30B8" w:rsidR="00333BD2" w:rsidRDefault="00333BD2" w:rsidP="00333BD2">
            <w:pPr>
              <w:spacing w:before="0"/>
              <w:ind w:left="144" w:right="144"/>
              <w:rPr>
                <w:ins w:id="3" w:author="Michael Tran Ph.D." w:date="2024-03-25T11:13:00Z" w16du:dateUtc="2024-03-25T15:13:00Z"/>
                <w:rFonts w:ascii="Arial" w:hAnsi="Arial"/>
                <w:bCs/>
                <w:iCs/>
              </w:rPr>
            </w:pPr>
          </w:p>
          <w:p w14:paraId="4812DBB0" w14:textId="4ED884E0" w:rsidR="00333BD2" w:rsidRDefault="00333BD2" w:rsidP="00DE2A22">
            <w:pPr>
              <w:spacing w:before="0"/>
              <w:ind w:right="144"/>
              <w:rPr>
                <w:ins w:id="4" w:author="Michael Tran Ph.D." w:date="2024-03-25T11:13:00Z" w16du:dateUtc="2024-03-25T15:13:00Z"/>
                <w:rFonts w:ascii="Arial" w:hAnsi="Arial"/>
                <w:bCs/>
                <w:iCs/>
              </w:rPr>
            </w:pPr>
            <w:ins w:id="5" w:author="Michael Tran Ph.D." w:date="2024-03-25T11:14:00Z" w16du:dateUtc="2024-03-25T15:14:00Z">
              <w:r>
                <w:rPr>
                  <w:rFonts w:ascii="Arial" w:hAnsi="Arial"/>
                  <w:bCs/>
                  <w:iCs/>
                </w:rPr>
                <w:t xml:space="preserve">  </w:t>
              </w:r>
            </w:ins>
            <w:ins w:id="6" w:author="Michael Tran Ph.D." w:date="2024-03-25T11:13:00Z" w16du:dateUtc="2024-03-25T15:13:00Z">
              <w:r w:rsidRPr="00B14872">
                <w:rPr>
                  <w:rFonts w:ascii="Arial" w:hAnsi="Arial"/>
                  <w:bCs/>
                  <w:iCs/>
                </w:rPr>
                <w:t>Andrew Meadows</w:t>
              </w:r>
            </w:ins>
          </w:p>
          <w:p w14:paraId="1682D8E4" w14:textId="77777777" w:rsidR="00333BD2" w:rsidRPr="00B14872" w:rsidRDefault="00333BD2" w:rsidP="00333BD2">
            <w:pPr>
              <w:spacing w:before="0"/>
              <w:ind w:left="144" w:right="144"/>
              <w:rPr>
                <w:ins w:id="7" w:author="Michael Tran Ph.D." w:date="2024-03-25T11:13:00Z" w16du:dateUtc="2024-03-25T15:13:00Z"/>
                <w:rFonts w:ascii="Arial" w:hAnsi="Arial"/>
                <w:bCs/>
                <w:iCs/>
              </w:rPr>
            </w:pPr>
            <w:ins w:id="8" w:author="Michael Tran Ph.D." w:date="2024-03-25T11:13:00Z" w16du:dateUtc="2024-03-25T15:13:00Z">
              <w:r w:rsidRPr="00B14872">
                <w:rPr>
                  <w:rFonts w:ascii="Arial" w:hAnsi="Arial"/>
                  <w:bCs/>
                  <w:iCs/>
                </w:rPr>
                <w:t>AFSMO</w:t>
              </w:r>
            </w:ins>
          </w:p>
          <w:p w14:paraId="34C75029" w14:textId="77777777" w:rsidR="00333BD2" w:rsidRPr="00B14872" w:rsidRDefault="00333BD2" w:rsidP="00333BD2">
            <w:pPr>
              <w:spacing w:before="0"/>
              <w:ind w:right="144"/>
              <w:rPr>
                <w:ins w:id="9" w:author="Michael Tran Ph.D." w:date="2024-03-25T11:13:00Z" w16du:dateUtc="2024-03-25T15:13:00Z"/>
                <w:rFonts w:ascii="Arial" w:hAnsi="Arial"/>
                <w:bCs/>
                <w:iCs/>
              </w:rPr>
            </w:pPr>
          </w:p>
          <w:p w14:paraId="5D5B0A9C" w14:textId="77777777" w:rsidR="00333BD2" w:rsidRDefault="00333BD2" w:rsidP="00333BD2">
            <w:pPr>
              <w:spacing w:before="0"/>
              <w:ind w:right="144"/>
              <w:rPr>
                <w:ins w:id="10" w:author="Michael Tran Ph.D." w:date="2024-03-25T11:13:00Z" w16du:dateUtc="2024-03-25T15:13:00Z"/>
                <w:rFonts w:ascii="Arial" w:hAnsi="Arial"/>
                <w:bCs/>
                <w:iCs/>
              </w:rPr>
            </w:pPr>
            <w:ins w:id="11" w:author="Michael Tran Ph.D." w:date="2024-03-25T11:13:00Z" w16du:dateUtc="2024-03-25T15:13:00Z">
              <w:r>
                <w:rPr>
                  <w:rFonts w:ascii="Arial" w:hAnsi="Arial"/>
                  <w:bCs/>
                  <w:iCs/>
                </w:rPr>
                <w:t xml:space="preserve">  </w:t>
              </w:r>
              <w:r w:rsidRPr="00B14872">
                <w:rPr>
                  <w:rFonts w:ascii="Arial" w:hAnsi="Arial"/>
                  <w:bCs/>
                  <w:iCs/>
                </w:rPr>
                <w:t>Dominic Nguyen</w:t>
              </w:r>
            </w:ins>
          </w:p>
          <w:p w14:paraId="08B2FB16" w14:textId="77777777" w:rsidR="00333BD2" w:rsidRPr="00B14872" w:rsidRDefault="00333BD2" w:rsidP="00333BD2">
            <w:pPr>
              <w:spacing w:before="0"/>
              <w:ind w:right="144"/>
              <w:rPr>
                <w:ins w:id="12" w:author="Michael Tran Ph.D." w:date="2024-03-25T11:13:00Z" w16du:dateUtc="2024-03-25T15:13:00Z"/>
                <w:rFonts w:ascii="Arial" w:hAnsi="Arial"/>
                <w:bCs/>
                <w:iCs/>
              </w:rPr>
            </w:pPr>
            <w:ins w:id="13" w:author="Michael Tran Ph.D." w:date="2024-03-25T11:13:00Z" w16du:dateUtc="2024-03-25T15:13:00Z">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ins>
          </w:p>
          <w:p w14:paraId="6E079D74" w14:textId="77777777" w:rsidR="008C0E3A" w:rsidRDefault="008C0E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01"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6CBFC11"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4879CB3" w14:textId="7795274B" w:rsidR="008C0E3A" w:rsidRPr="00C7252B" w:rsidRDefault="008C0E3A" w:rsidP="008C0E3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FE3B80">
              <w:rPr>
                <w:rFonts w:ascii="Arial" w:hAnsi="Arial"/>
                <w:bCs/>
                <w:lang w:val="fr-FR"/>
              </w:rPr>
              <w:t>703-220-2438</w:t>
            </w:r>
          </w:p>
          <w:p w14:paraId="61933FD7" w14:textId="0EEB1752" w:rsidR="008C0E3A" w:rsidRDefault="008C0E3A" w:rsidP="008C0E3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kim.l.kolb@boeing.com</w:t>
            </w:r>
          </w:p>
          <w:p w14:paraId="0BEF758F" w14:textId="77777777" w:rsidR="008C0E3A" w:rsidRDefault="008C0E3A" w:rsidP="004C757E">
            <w:pPr>
              <w:spacing w:before="0"/>
              <w:ind w:right="144"/>
              <w:rPr>
                <w:ins w:id="14" w:author="Michael Tran Ph.D." w:date="2024-03-25T11:15:00Z" w16du:dateUtc="2024-03-25T15:15:00Z"/>
                <w:rFonts w:ascii="Arial" w:hAnsi="Arial"/>
                <w:bCs/>
                <w:color w:val="000000"/>
                <w:lang w:val="fr-FR"/>
              </w:rPr>
            </w:pPr>
          </w:p>
          <w:p w14:paraId="3DC2ABB5" w14:textId="19DA835A" w:rsidR="00333BD2" w:rsidRPr="00B14872" w:rsidRDefault="00333BD2" w:rsidP="00333BD2">
            <w:pPr>
              <w:spacing w:before="0"/>
              <w:ind w:right="144"/>
              <w:rPr>
                <w:ins w:id="15" w:author="Michael Tran Ph.D." w:date="2024-03-25T11:15:00Z" w16du:dateUtc="2024-03-25T15:15:00Z"/>
                <w:rFonts w:ascii="Arial" w:hAnsi="Arial"/>
                <w:bCs/>
                <w:iCs/>
              </w:rPr>
            </w:pPr>
            <w:ins w:id="16" w:author="Michael Tran Ph.D." w:date="2024-03-25T11:15:00Z" w16du:dateUtc="2024-03-25T15:15:00Z">
              <w:r>
                <w:rPr>
                  <w:rFonts w:ascii="Arial" w:hAnsi="Arial"/>
                  <w:bCs/>
                  <w:iCs/>
                </w:rPr>
                <w:t xml:space="preserve">  </w:t>
              </w:r>
              <w:r w:rsidRPr="00B14872">
                <w:rPr>
                  <w:rFonts w:ascii="Arial" w:hAnsi="Arial"/>
                  <w:bCs/>
                  <w:iCs/>
                </w:rPr>
                <w:t>Phone: 334-467-4720</w:t>
              </w:r>
            </w:ins>
          </w:p>
          <w:p w14:paraId="704216B8" w14:textId="77777777" w:rsidR="00333BD2" w:rsidRPr="00B14872" w:rsidRDefault="00333BD2" w:rsidP="00333BD2">
            <w:pPr>
              <w:spacing w:before="0"/>
              <w:ind w:right="144"/>
              <w:rPr>
                <w:ins w:id="17" w:author="Michael Tran Ph.D." w:date="2024-03-25T11:15:00Z" w16du:dateUtc="2024-03-25T15:15:00Z"/>
                <w:rFonts w:ascii="Arial" w:hAnsi="Arial"/>
                <w:bCs/>
                <w:iCs/>
              </w:rPr>
            </w:pPr>
            <w:ins w:id="18" w:author="Michael Tran Ph.D." w:date="2024-03-25T11:15:00Z" w16du:dateUtc="2024-03-25T15:15:00Z">
              <w:r>
                <w:rPr>
                  <w:rFonts w:ascii="Arial" w:hAnsi="Arial"/>
                  <w:bCs/>
                  <w:iCs/>
                </w:rPr>
                <w:t xml:space="preserve">  </w:t>
              </w:r>
              <w:r w:rsidRPr="00B14872">
                <w:rPr>
                  <w:rFonts w:ascii="Arial" w:hAnsi="Arial"/>
                  <w:bCs/>
                  <w:iCs/>
                </w:rPr>
                <w:t>Email: andrew.meadows.1@us.af.mil</w:t>
              </w:r>
            </w:ins>
          </w:p>
          <w:p w14:paraId="326E7420" w14:textId="77777777" w:rsidR="00333BD2" w:rsidRDefault="00333BD2" w:rsidP="00333BD2">
            <w:pPr>
              <w:spacing w:before="0"/>
              <w:ind w:right="144"/>
              <w:rPr>
                <w:ins w:id="19" w:author="Michael Tran Ph.D." w:date="2024-03-25T11:15:00Z" w16du:dateUtc="2024-03-25T15:15:00Z"/>
                <w:rFonts w:ascii="Arial" w:hAnsi="Arial"/>
                <w:bCs/>
                <w:iCs/>
              </w:rPr>
            </w:pPr>
            <w:ins w:id="20" w:author="Michael Tran Ph.D." w:date="2024-03-25T11:15:00Z" w16du:dateUtc="2024-03-25T15:15:00Z">
              <w:r>
                <w:rPr>
                  <w:rFonts w:ascii="Arial" w:hAnsi="Arial"/>
                  <w:bCs/>
                  <w:iCs/>
                </w:rPr>
                <w:t xml:space="preserve">  </w:t>
              </w:r>
            </w:ins>
          </w:p>
          <w:p w14:paraId="5269BD06" w14:textId="77777777" w:rsidR="00333BD2" w:rsidRDefault="00333BD2" w:rsidP="00333BD2">
            <w:pPr>
              <w:spacing w:before="0"/>
              <w:ind w:right="144"/>
              <w:rPr>
                <w:ins w:id="21" w:author="Michael Tran Ph.D." w:date="2024-03-25T11:15:00Z" w16du:dateUtc="2024-03-25T15:15:00Z"/>
                <w:rFonts w:ascii="Arial" w:hAnsi="Arial"/>
                <w:bCs/>
                <w:color w:val="000000"/>
                <w:lang w:val="fr-FR"/>
              </w:rPr>
            </w:pPr>
            <w:ins w:id="22" w:author="Michael Tran Ph.D." w:date="2024-03-25T11:15:00Z" w16du:dateUtc="2024-03-25T15:15:00Z">
              <w:r>
                <w:rPr>
                  <w:rFonts w:ascii="Arial" w:hAnsi="Arial"/>
                  <w:bCs/>
                  <w:iCs/>
                </w:rPr>
                <w:t xml:space="preserve">  </w:t>
              </w:r>
              <w:r w:rsidRPr="00B14872">
                <w:rPr>
                  <w:rFonts w:ascii="Arial" w:hAnsi="Arial"/>
                  <w:bCs/>
                  <w:iCs/>
                </w:rPr>
                <w:t>Phone: 703-606-7394</w:t>
              </w:r>
            </w:ins>
          </w:p>
          <w:p w14:paraId="3D85815F" w14:textId="77777777" w:rsidR="00333BD2" w:rsidRPr="00B14872" w:rsidRDefault="00333BD2" w:rsidP="00333BD2">
            <w:pPr>
              <w:spacing w:before="0"/>
              <w:ind w:right="144"/>
              <w:rPr>
                <w:ins w:id="23" w:author="Michael Tran Ph.D." w:date="2024-03-25T11:15:00Z" w16du:dateUtc="2024-03-25T15:15:00Z"/>
                <w:rFonts w:ascii="Arial" w:hAnsi="Arial"/>
                <w:bCs/>
                <w:iCs/>
              </w:rPr>
            </w:pPr>
            <w:ins w:id="24" w:author="Michael Tran Ph.D." w:date="2024-03-25T11:15:00Z" w16du:dateUtc="2024-03-25T15:15:00Z">
              <w:r>
                <w:rPr>
                  <w:rFonts w:ascii="Arial" w:hAnsi="Arial"/>
                  <w:bCs/>
                  <w:iCs/>
                </w:rPr>
                <w:t xml:space="preserve">  </w:t>
              </w:r>
              <w:r w:rsidRPr="00B14872">
                <w:rPr>
                  <w:rFonts w:ascii="Arial" w:hAnsi="Arial"/>
                  <w:bCs/>
                  <w:iCs/>
                </w:rPr>
                <w:t>Email: dominic.nguyen@esimplicity.com</w:t>
              </w:r>
            </w:ins>
          </w:p>
          <w:p w14:paraId="0E869EB1" w14:textId="77777777" w:rsidR="00333BD2" w:rsidRDefault="00333BD2"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11FD55" w:rsidR="000D6DA7" w:rsidRPr="00001E89" w:rsidRDefault="000D6DA7" w:rsidP="00F41CC6">
            <w:pPr>
              <w:spacing w:after="120"/>
              <w:ind w:left="187" w:right="144"/>
              <w:rPr>
                <w:rFonts w:ascii="Arial" w:hAnsi="Arial"/>
                <w:bCs/>
              </w:rPr>
            </w:pPr>
            <w:r>
              <w:rPr>
                <w:rFonts w:ascii="Arial" w:hAnsi="Arial"/>
                <w:b/>
              </w:rPr>
              <w:t>Purpose/Objective:</w:t>
            </w:r>
            <w:r>
              <w:rPr>
                <w:rFonts w:ascii="Arial" w:hAnsi="Arial"/>
                <w:bCs/>
              </w:rPr>
              <w:t xml:space="preserve">  </w:t>
            </w:r>
            <w:bookmarkStart w:id="25" w:name="_Hlk30001984"/>
            <w:r w:rsidR="00647CCB">
              <w:rPr>
                <w:rFonts w:ascii="Arial" w:hAnsi="Arial"/>
                <w:bCs/>
              </w:rPr>
              <w:t>This contribution</w:t>
            </w:r>
            <w:r w:rsidR="006D5EFE">
              <w:rPr>
                <w:rFonts w:ascii="Arial" w:hAnsi="Arial"/>
                <w:bCs/>
              </w:rPr>
              <w:t xml:space="preserve"> proposes a draft liaison statement to WP 7C regarding </w:t>
            </w:r>
            <w:bookmarkStart w:id="26" w:name="_Hlk157164661"/>
            <w:r w:rsidR="006D5EFE">
              <w:rPr>
                <w:rFonts w:ascii="Arial" w:hAnsi="Arial"/>
                <w:bCs/>
              </w:rPr>
              <w:t>AI 1.19</w:t>
            </w:r>
            <w:bookmarkEnd w:id="26"/>
            <w:r w:rsidR="00F41CC6">
              <w:rPr>
                <w:rFonts w:ascii="Arial" w:hAnsi="Arial"/>
                <w:bCs/>
              </w:rPr>
              <w:t xml:space="preserve"> to </w:t>
            </w:r>
            <w:r w:rsidR="000F1E16">
              <w:rPr>
                <w:rFonts w:ascii="Arial" w:hAnsi="Arial"/>
                <w:bCs/>
              </w:rPr>
              <w:t xml:space="preserve">allow WP </w:t>
            </w:r>
            <w:r w:rsidR="004449A7">
              <w:rPr>
                <w:rFonts w:ascii="Arial" w:hAnsi="Arial"/>
                <w:bCs/>
              </w:rPr>
              <w:t>7C</w:t>
            </w:r>
            <w:r w:rsidR="000F1E16">
              <w:rPr>
                <w:rFonts w:ascii="Arial" w:hAnsi="Arial"/>
                <w:bCs/>
              </w:rPr>
              <w:t xml:space="preserve"> to proceed with its planning</w:t>
            </w:r>
            <w:r w:rsidR="00F41CC6">
              <w:rPr>
                <w:rFonts w:ascii="Arial" w:hAnsi="Arial"/>
                <w:bCs/>
              </w:rPr>
              <w:t xml:space="preserve"> for sharing and compatibility studies</w:t>
            </w:r>
            <w:r w:rsidR="000F1E16">
              <w:rPr>
                <w:rFonts w:ascii="Arial" w:hAnsi="Arial"/>
                <w:bCs/>
              </w:rPr>
              <w:t>.</w:t>
            </w:r>
            <w:bookmarkEnd w:id="25"/>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649DD40F"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7" w:name="_Hlk62636986"/>
            <w:bookmarkStart w:id="28"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7"/>
            <w:bookmarkEnd w:id="28"/>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del w:id="29" w:author="Michael Tran Ph.D." w:date="2024-03-25T12:41:00Z" w16du:dateUtc="2024-03-25T16:41:00Z">
              <w:r w:rsidR="0010217F" w:rsidRPr="0010217F" w:rsidDel="00470BFB">
                <w:rPr>
                  <w:rFonts w:ascii="Arial" w:hAnsi="Arial"/>
                  <w:bCs/>
                </w:rPr>
                <w:delText>a</w:delText>
              </w:r>
            </w:del>
            <w:del w:id="30" w:author="Michael Tran Ph.D." w:date="2024-03-25T10:49:00Z" w16du:dateUtc="2024-03-25T14:49:00Z">
              <w:r w:rsidR="0010217F" w:rsidRPr="0010217F" w:rsidDel="00E321A7">
                <w:rPr>
                  <w:rFonts w:ascii="Arial" w:hAnsi="Arial"/>
                  <w:bCs/>
                </w:rPr>
                <w:delText>viation</w:delText>
              </w:r>
            </w:del>
            <w:r w:rsidR="0010217F" w:rsidRPr="0010217F">
              <w:rPr>
                <w:rFonts w:ascii="Arial" w:hAnsi="Arial"/>
                <w:bCs/>
              </w:rPr>
              <w:t xml:space="preserve"> systems</w:t>
            </w:r>
            <w:ins w:id="31" w:author="Michael Tran Ph.D." w:date="2024-03-25T11:12:00Z" w16du:dateUtc="2024-03-25T15:12:00Z">
              <w:r w:rsidR="00333BD2">
                <w:rPr>
                  <w:rFonts w:ascii="Arial" w:hAnsi="Arial"/>
                  <w:bCs/>
                </w:rPr>
                <w:t xml:space="preserve"> operating in-bands or adjacent bands</w:t>
              </w:r>
            </w:ins>
            <w:ins w:id="32" w:author="Michael Tran Ph.D." w:date="2024-03-26T11:01:00Z" w16du:dateUtc="2024-03-26T15:01:00Z">
              <w:r w:rsidR="00C7617D">
                <w:rPr>
                  <w:rFonts w:ascii="Arial" w:hAnsi="Arial"/>
                  <w:bCs/>
                </w:rPr>
                <w:t>, as appropriate,</w:t>
              </w:r>
            </w:ins>
            <w:ins w:id="33" w:author="Michael Tran Ph.D." w:date="2024-03-25T11:12:00Z" w16du:dateUtc="2024-03-25T15:12:00Z">
              <w:r w:rsidR="00333BD2">
                <w:rPr>
                  <w:rFonts w:ascii="Arial" w:hAnsi="Arial"/>
                  <w:bCs/>
                </w:rPr>
                <w:t xml:space="preserve"> to the proposed frequency bands under WRC-27</w:t>
              </w:r>
            </w:ins>
            <w:ins w:id="34" w:author="Michael Tran Ph.D." w:date="2024-03-25T11:13:00Z" w16du:dateUtc="2024-03-25T15:13:00Z">
              <w:r w:rsidR="00333BD2">
                <w:rPr>
                  <w:rFonts w:ascii="Arial" w:hAnsi="Arial"/>
                  <w:bCs/>
                </w:rPr>
                <w:t xml:space="preserve"> AI 1.19</w:t>
              </w:r>
            </w:ins>
            <w:del w:id="35" w:author="Michael Tran Ph.D." w:date="2024-03-25T11:13:00Z" w16du:dateUtc="2024-03-25T15:13:00Z">
              <w:r w:rsidR="00F41CC6" w:rsidDel="00333BD2">
                <w:rPr>
                  <w:rFonts w:ascii="Arial" w:hAnsi="Arial"/>
                  <w:bCs/>
                </w:rPr>
                <w:delText>, including</w:delText>
              </w:r>
              <w:r w:rsidR="0010217F" w:rsidRPr="0010217F" w:rsidDel="00333BD2">
                <w:rPr>
                  <w:rFonts w:ascii="Arial" w:hAnsi="Arial"/>
                  <w:bCs/>
                </w:rPr>
                <w:delText xml:space="preserve"> radio altimeters and wireless avion</w:delText>
              </w:r>
              <w:r w:rsidR="00F41CC6" w:rsidDel="00333BD2">
                <w:rPr>
                  <w:rFonts w:ascii="Arial" w:hAnsi="Arial"/>
                  <w:bCs/>
                </w:rPr>
                <w:delText>ics intra-communication systems</w:delText>
              </w:r>
              <w:r w:rsidR="0010217F" w:rsidDel="00333BD2">
                <w:rPr>
                  <w:rFonts w:ascii="Arial" w:hAnsi="Arial"/>
                  <w:bCs/>
                </w:rPr>
                <w:delText xml:space="preserve"> operating</w:delText>
              </w:r>
              <w:r w:rsidR="0010217F" w:rsidRPr="0010217F" w:rsidDel="00333BD2">
                <w:rPr>
                  <w:rFonts w:ascii="Arial" w:hAnsi="Arial"/>
                  <w:bCs/>
                </w:rPr>
                <w:delText xml:space="preserve"> in the frequency band 4 200-4 400 MHz</w:delText>
              </w:r>
            </w:del>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36" w:name="ditulogo"/>
            <w:bookmarkEnd w:id="36"/>
            <w:r>
              <w:rPr>
                <w:noProof/>
                <w:lang w:val="en-US"/>
              </w:rPr>
              <w:drawing>
                <wp:inline distT="0" distB="0" distL="0" distR="0" wp14:anchorId="35365F55" wp14:editId="63F18CA7">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7" w:name="recibido"/>
            <w:bookmarkStart w:id="38" w:name="dnum" w:colFirst="1" w:colLast="1"/>
            <w:bookmarkEnd w:id="3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39" w:name="ddate" w:colFirst="1" w:colLast="1"/>
            <w:bookmarkEnd w:id="3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40" w:name="dorlang" w:colFirst="1" w:colLast="1"/>
            <w:bookmarkEnd w:id="3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41" w:name="dsource" w:colFirst="0" w:colLast="0"/>
            <w:bookmarkEnd w:id="40"/>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42" w:name="drec" w:colFirst="0" w:colLast="0"/>
            <w:bookmarkEnd w:id="4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7c</w:t>
            </w:r>
            <w:proofErr w:type="gramEnd"/>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43" w:name="dtitle1" w:colFirst="0" w:colLast="0"/>
            <w:bookmarkEnd w:id="42"/>
          </w:p>
        </w:tc>
      </w:tr>
    </w:tbl>
    <w:p w14:paraId="40E9AD95" w14:textId="77777777" w:rsidR="009F2ED2" w:rsidRPr="00CF76AA" w:rsidRDefault="009F2ED2" w:rsidP="009F2ED2">
      <w:pPr>
        <w:rPr>
          <w:b/>
          <w:lang w:val="en-US" w:eastAsia="zh-CN"/>
        </w:rPr>
      </w:pPr>
      <w:bookmarkStart w:id="44" w:name="dbreak"/>
      <w:bookmarkEnd w:id="43"/>
      <w:bookmarkEnd w:id="44"/>
      <w:r w:rsidRPr="00CF76AA">
        <w:rPr>
          <w:b/>
          <w:lang w:val="en-US" w:eastAsia="zh-CN"/>
        </w:rPr>
        <w:t>Introduction</w:t>
      </w:r>
    </w:p>
    <w:p w14:paraId="3900758C" w14:textId="3A6EE8ED"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 </w:t>
      </w:r>
      <w:r w:rsidRPr="00604EDA">
        <w:rPr>
          <w:b/>
          <w:lang w:eastAsia="zh-CN"/>
        </w:rPr>
        <w:t>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w:t>
      </w:r>
      <w:del w:id="45" w:author="Michael Tran Ph.D." w:date="2024-03-25T11:56:00Z" w16du:dateUtc="2024-03-25T15:56:00Z">
        <w:r w:rsidR="0010217F" w:rsidRPr="0010217F" w:rsidDel="00EA06E6">
          <w:rPr>
            <w:bCs/>
            <w:lang w:eastAsia="zh-CN"/>
          </w:rPr>
          <w:delText xml:space="preserve"> a</w:delText>
        </w:r>
      </w:del>
      <w:del w:id="46" w:author="Michael Tran Ph.D." w:date="2024-03-25T10:49:00Z" w16du:dateUtc="2024-03-25T14:49:00Z">
        <w:r w:rsidR="0010217F" w:rsidRPr="0010217F" w:rsidDel="00E321A7">
          <w:rPr>
            <w:bCs/>
            <w:lang w:eastAsia="zh-CN"/>
          </w:rPr>
          <w:delText>viation</w:delText>
        </w:r>
      </w:del>
      <w:r w:rsidR="0010217F" w:rsidRPr="0010217F">
        <w:rPr>
          <w:bCs/>
          <w:lang w:eastAsia="zh-CN"/>
        </w:rPr>
        <w:t xml:space="preserve"> syste</w:t>
      </w:r>
      <w:r w:rsidR="00F41CC6">
        <w:rPr>
          <w:bCs/>
          <w:lang w:eastAsia="zh-CN"/>
        </w:rPr>
        <w:t>ms</w:t>
      </w:r>
      <w:ins w:id="47" w:author="Michael Tran Ph.D." w:date="2024-03-25T11:18:00Z" w16du:dateUtc="2024-03-25T15:18:00Z">
        <w:r w:rsidR="00984A37">
          <w:rPr>
            <w:bCs/>
            <w:lang w:eastAsia="zh-CN"/>
          </w:rPr>
          <w:t xml:space="preserve"> operating in-bands or a</w:t>
        </w:r>
      </w:ins>
      <w:ins w:id="48" w:author="Michael Tran Ph.D." w:date="2024-03-25T11:19:00Z" w16du:dateUtc="2024-03-25T15:19:00Z">
        <w:r w:rsidR="00984A37">
          <w:rPr>
            <w:bCs/>
            <w:lang w:eastAsia="zh-CN"/>
          </w:rPr>
          <w:t>djacent bands</w:t>
        </w:r>
      </w:ins>
      <w:ins w:id="49" w:author="Michael Tran Ph.D." w:date="2024-03-26T11:01:00Z" w16du:dateUtc="2024-03-26T15:01:00Z">
        <w:r w:rsidR="00C7617D">
          <w:rPr>
            <w:bCs/>
            <w:lang w:eastAsia="zh-CN"/>
          </w:rPr>
          <w:t>, as appropriate,</w:t>
        </w:r>
      </w:ins>
      <w:ins w:id="50" w:author="Michael Tran Ph.D." w:date="2024-03-25T11:19:00Z" w16du:dateUtc="2024-03-25T15:19:00Z">
        <w:r w:rsidR="00984A37">
          <w:rPr>
            <w:bCs/>
            <w:lang w:eastAsia="zh-CN"/>
          </w:rPr>
          <w:t xml:space="preserve"> to the proposed frequency bands under WRC-27 AI 1.19</w:t>
        </w:r>
      </w:ins>
      <w:del w:id="51" w:author="Michael Tran Ph.D." w:date="2024-03-25T11:19:00Z" w16du:dateUtc="2024-03-25T15:19:00Z">
        <w:r w:rsidR="00F41CC6" w:rsidDel="00984A37">
          <w:rPr>
            <w:bCs/>
            <w:lang w:eastAsia="zh-CN"/>
          </w:rPr>
          <w:delText>, including radio altimeters and</w:delText>
        </w:r>
        <w:r w:rsidR="0010217F" w:rsidRPr="0010217F" w:rsidDel="00984A37">
          <w:rPr>
            <w:bCs/>
            <w:lang w:eastAsia="zh-CN"/>
          </w:rPr>
          <w:delText xml:space="preserve"> wireless avion</w:delText>
        </w:r>
        <w:r w:rsidR="00F41CC6" w:rsidDel="00984A37">
          <w:rPr>
            <w:bCs/>
            <w:lang w:eastAsia="zh-CN"/>
          </w:rPr>
          <w:delText>ics intra-communication systems</w:delText>
        </w:r>
        <w:r w:rsidR="0010217F" w:rsidRPr="0010217F" w:rsidDel="00984A37">
          <w:rPr>
            <w:bCs/>
            <w:lang w:eastAsia="zh-CN"/>
          </w:rPr>
          <w:delText xml:space="preserve"> operating in the frequency band 4 200-4 400 MHz</w:delText>
        </w:r>
      </w:del>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7C</w:t>
      </w:r>
      <w:proofErr w:type="gramEnd"/>
      <w:r w:rsidR="00E05C0C">
        <w:rPr>
          <w:lang w:val="en-US"/>
        </w:rPr>
        <w:t xml:space="preserve"> </w:t>
      </w:r>
    </w:p>
    <w:p w14:paraId="4E8F54F1" w14:textId="2868268F" w:rsidR="009F037B" w:rsidRDefault="009521ED" w:rsidP="009F037B">
      <w:pPr>
        <w:pStyle w:val="Title3"/>
        <w:rPr>
          <w:b/>
          <w:bCs/>
          <w:lang w:val="en-US"/>
        </w:rPr>
      </w:pPr>
      <w:r>
        <w:rPr>
          <w:b/>
          <w:bCs/>
          <w:lang w:val="en-US"/>
        </w:rPr>
        <w:t>Relevant technical information for sharing studies under WRC-27 Agenda Item 1.19</w:t>
      </w:r>
    </w:p>
    <w:p w14:paraId="73ACC564" w14:textId="77777777" w:rsidR="004C74C9" w:rsidRPr="004C74C9" w:rsidRDefault="004C74C9" w:rsidP="004C74C9">
      <w:pPr>
        <w:rPr>
          <w:lang w:val="en-US"/>
        </w:rPr>
      </w:pPr>
    </w:p>
    <w:p w14:paraId="0138C5D4" w14:textId="5191854B" w:rsidR="00FF526F" w:rsidRDefault="004D441D" w:rsidP="004D441D">
      <w:pPr>
        <w:rPr>
          <w:ins w:id="52" w:author="Michael Tran Ph.D." w:date="2024-03-25T11:28:00Z" w16du:dateUtc="2024-03-25T15:28:00Z"/>
          <w:lang w:val="en-US"/>
        </w:rPr>
      </w:pPr>
      <w:r w:rsidRPr="009B1455">
        <w:rPr>
          <w:lang w:val="en-US"/>
        </w:rPr>
        <w:t>Working Party (WP) 5</w:t>
      </w:r>
      <w:r>
        <w:rPr>
          <w:lang w:val="en-US"/>
        </w:rPr>
        <w:t>B</w:t>
      </w:r>
      <w:r w:rsidRPr="009B1455">
        <w:rPr>
          <w:lang w:val="en-US"/>
        </w:rPr>
        <w:t xml:space="preserve"> thanks WP 7</w:t>
      </w:r>
      <w:r>
        <w:rPr>
          <w:lang w:val="en-US"/>
        </w:rPr>
        <w:t>C</w:t>
      </w:r>
      <w:r w:rsidRPr="009B1455">
        <w:rPr>
          <w:lang w:val="en-US"/>
        </w:rPr>
        <w:t xml:space="preserve"> for its liaison statement (</w:t>
      </w:r>
      <w:r w:rsidRPr="00CF11CA">
        <w:rPr>
          <w:lang w:val="en-US"/>
        </w:rPr>
        <w:t>Document 5B/</w:t>
      </w:r>
      <w:ins w:id="53" w:author="USA" w:date="2024-03-26T15:49:00Z" w16du:dateUtc="2024-03-26T19:49:00Z">
        <w:r w:rsidR="003552AE" w:rsidRPr="00CF11CA">
          <w:rPr>
            <w:lang w:val="en-US"/>
          </w:rPr>
          <w:t>18</w:t>
        </w:r>
      </w:ins>
      <w:del w:id="54" w:author="USA" w:date="2024-03-26T15:49:00Z" w16du:dateUtc="2024-03-26T19:49:00Z">
        <w:r w:rsidRPr="00CF11CA" w:rsidDel="003552AE">
          <w:rPr>
            <w:lang w:val="en-US"/>
          </w:rPr>
          <w:delText>XX</w:delText>
        </w:r>
      </w:del>
      <w:r w:rsidRPr="009B1455">
        <w:rPr>
          <w:lang w:val="en-US"/>
        </w:rPr>
        <w:t xml:space="preserve">), requesting the characteristics and protection criteria </w:t>
      </w:r>
      <w:r>
        <w:rPr>
          <w:lang w:val="en-US"/>
        </w:rPr>
        <w:t>of the</w:t>
      </w:r>
      <w:r w:rsidRPr="009B1455">
        <w:rPr>
          <w:lang w:val="en-US"/>
        </w:rPr>
        <w:t xml:space="preserve"> systems operating in</w:t>
      </w:r>
      <w:ins w:id="55" w:author="Michael Tran Ph.D." w:date="2024-03-25T11:21:00Z" w16du:dateUtc="2024-03-25T15:21:00Z">
        <w:r w:rsidR="00984A37">
          <w:rPr>
            <w:lang w:val="en-US"/>
          </w:rPr>
          <w:t>-bands or adjacent bands</w:t>
        </w:r>
      </w:ins>
      <w:ins w:id="56" w:author="Michael Tran Ph.D." w:date="2024-03-26T11:01:00Z" w16du:dateUtc="2024-03-26T15:01:00Z">
        <w:r w:rsidR="00C7617D">
          <w:rPr>
            <w:lang w:val="en-US"/>
          </w:rPr>
          <w:t>, as appropriate,</w:t>
        </w:r>
      </w:ins>
      <w:ins w:id="57" w:author="Michael Tran Ph.D." w:date="2024-03-25T11:21:00Z" w16du:dateUtc="2024-03-25T15:21:00Z">
        <w:r w:rsidR="00984A37">
          <w:rPr>
            <w:lang w:val="en-US"/>
          </w:rPr>
          <w:t xml:space="preserve"> to</w:t>
        </w:r>
      </w:ins>
      <w:r w:rsidRPr="009B1455">
        <w:rPr>
          <w:lang w:val="en-US"/>
        </w:rPr>
        <w:t xml:space="preserve"> the</w:t>
      </w:r>
      <w:r>
        <w:rPr>
          <w:lang w:val="en-US"/>
        </w:rPr>
        <w:t xml:space="preserve"> </w:t>
      </w:r>
      <w:ins w:id="58" w:author="Michael Tran Ph.D." w:date="2024-03-25T11:22:00Z" w16du:dateUtc="2024-03-25T15:22:00Z">
        <w:r w:rsidR="00984A37">
          <w:rPr>
            <w:lang w:val="en-US"/>
          </w:rPr>
          <w:t xml:space="preserve">proposed </w:t>
        </w:r>
      </w:ins>
      <w:r>
        <w:rPr>
          <w:lang w:val="en-US"/>
        </w:rPr>
        <w:t>frequency band</w:t>
      </w:r>
      <w:ins w:id="59" w:author="Michael Tran Ph.D." w:date="2024-03-25T11:22:00Z" w16du:dateUtc="2024-03-25T15:22:00Z">
        <w:r w:rsidR="00984A37">
          <w:rPr>
            <w:lang w:val="en-US"/>
          </w:rPr>
          <w:t>s</w:t>
        </w:r>
      </w:ins>
      <w:r w:rsidRPr="009B1455">
        <w:rPr>
          <w:lang w:val="en-US"/>
        </w:rPr>
        <w:t xml:space="preserve"> </w:t>
      </w:r>
      <w:r>
        <w:rPr>
          <w:lang w:val="en-US"/>
        </w:rPr>
        <w:t>4 200-4 400 MHz</w:t>
      </w:r>
      <w:ins w:id="60" w:author="Michael Tran Ph.D." w:date="2024-03-25T11:22:00Z" w16du:dateUtc="2024-03-25T15:22:00Z">
        <w:r w:rsidR="00984A37">
          <w:rPr>
            <w:lang w:val="en-US"/>
          </w:rPr>
          <w:t xml:space="preserve"> and 8 400-8 500 MHz</w:t>
        </w:r>
      </w:ins>
      <w:ins w:id="61" w:author="Michael Tran Ph.D." w:date="2024-03-25T11:36:00Z" w16du:dateUtc="2024-03-25T15:36:00Z">
        <w:r w:rsidR="00FF526F">
          <w:rPr>
            <w:lang w:val="en-US"/>
          </w:rPr>
          <w:t xml:space="preserve"> </w:t>
        </w:r>
      </w:ins>
      <w:ins w:id="62" w:author="Michael Tran Ph.D." w:date="2024-03-25T11:37:00Z" w16du:dateUtc="2024-03-25T15:37:00Z">
        <w:r w:rsidR="00FF526F">
          <w:rPr>
            <w:lang w:val="en-US"/>
          </w:rPr>
          <w:t>under WRC-27 AI 1.19</w:t>
        </w:r>
      </w:ins>
      <w:r w:rsidRPr="009B1455">
        <w:rPr>
          <w:lang w:val="en-US"/>
        </w:rPr>
        <w:t>, for sharing/compatibility studies</w:t>
      </w:r>
      <w:del w:id="63" w:author="Michael Tran Ph.D." w:date="2024-03-25T11:23:00Z" w16du:dateUtc="2024-03-25T15:23:00Z">
        <w:r w:rsidRPr="009B1455" w:rsidDel="00984A37">
          <w:rPr>
            <w:lang w:val="en-US"/>
          </w:rPr>
          <w:delText xml:space="preserve"> under WRC-2</w:delText>
        </w:r>
        <w:r w:rsidDel="00984A37">
          <w:rPr>
            <w:lang w:val="en-US"/>
          </w:rPr>
          <w:delText>7</w:delText>
        </w:r>
        <w:r w:rsidRPr="009B1455" w:rsidDel="00984A37">
          <w:rPr>
            <w:lang w:val="en-US"/>
          </w:rPr>
          <w:delText xml:space="preserve"> agenda item 1.</w:delText>
        </w:r>
        <w:r w:rsidDel="00984A37">
          <w:rPr>
            <w:lang w:val="en-US"/>
          </w:rPr>
          <w:delText>19</w:delText>
        </w:r>
      </w:del>
      <w:r w:rsidRPr="009B1455">
        <w:rPr>
          <w:lang w:val="en-US"/>
        </w:rPr>
        <w:t xml:space="preserve">. </w:t>
      </w:r>
    </w:p>
    <w:p w14:paraId="6EEA0C06" w14:textId="4D4DCBCE" w:rsidR="004D441D" w:rsidRPr="009B1455" w:rsidDel="00EA06E6" w:rsidRDefault="00FF526F" w:rsidP="004D441D">
      <w:pPr>
        <w:rPr>
          <w:del w:id="64" w:author="Michael Tran Ph.D." w:date="2024-03-25T11:49:00Z" w16du:dateUtc="2024-03-25T15:49:00Z"/>
          <w:lang w:val="en-US"/>
        </w:rPr>
      </w:pPr>
      <w:ins w:id="65" w:author="Michael Tran Ph.D." w:date="2024-03-25T11:28:00Z" w16du:dateUtc="2024-03-25T15:28:00Z">
        <w:r>
          <w:rPr>
            <w:lang w:val="en-US"/>
          </w:rPr>
          <w:t xml:space="preserve">WP 5B notes that </w:t>
        </w:r>
      </w:ins>
      <w:del w:id="66" w:author="Michael Tran Ph.D." w:date="2024-03-25T11:28:00Z" w16du:dateUtc="2024-03-25T15:28:00Z">
        <w:r w:rsidR="00E76698" w:rsidDel="00FF526F">
          <w:rPr>
            <w:lang w:val="en-US"/>
          </w:rPr>
          <w:delText>T</w:delText>
        </w:r>
      </w:del>
      <w:ins w:id="67" w:author="Michael Tran Ph.D." w:date="2024-03-25T11:28:00Z" w16du:dateUtc="2024-03-25T15:28:00Z">
        <w:r>
          <w:rPr>
            <w:lang w:val="en-US"/>
          </w:rPr>
          <w:t>t</w:t>
        </w:r>
      </w:ins>
      <w:r w:rsidR="00E76698">
        <w:rPr>
          <w:lang w:val="en-US"/>
        </w:rPr>
        <w:t>he frequency band 4 200-4 400 MHz is allocated to</w:t>
      </w:r>
      <w:r w:rsidR="00856019">
        <w:rPr>
          <w:lang w:val="en-US"/>
        </w:rPr>
        <w:t xml:space="preserve"> the</w:t>
      </w:r>
      <w:ins w:id="68" w:author="Michael Tran Ph.D." w:date="2024-03-25T11:32:00Z" w16du:dateUtc="2024-03-25T15:32:00Z">
        <w:r>
          <w:rPr>
            <w:lang w:val="en-US"/>
          </w:rPr>
          <w:t xml:space="preserve"> primary</w:t>
        </w:r>
      </w:ins>
      <w:r w:rsidR="00E76698">
        <w:rPr>
          <w:lang w:val="en-US"/>
        </w:rPr>
        <w:t xml:space="preserve"> aeronautical mobile (R) service (AM(R)S)</w:t>
      </w:r>
      <w:ins w:id="69" w:author="Michael Tran Ph.D." w:date="2024-03-25T11:30:00Z" w16du:dateUtc="2024-03-25T15:30:00Z">
        <w:r>
          <w:rPr>
            <w:lang w:val="en-US"/>
          </w:rPr>
          <w:t xml:space="preserve"> for</w:t>
        </w:r>
      </w:ins>
      <w:ins w:id="70" w:author="Michael Tran Ph.D." w:date="2024-03-25T13:54:00Z" w16du:dateUtc="2024-03-25T17:54:00Z">
        <w:r w:rsidR="00284125">
          <w:rPr>
            <w:lang w:val="en-US"/>
          </w:rPr>
          <w:t xml:space="preserve"> use of</w:t>
        </w:r>
      </w:ins>
      <w:ins w:id="71" w:author="Michael Tran Ph.D." w:date="2024-03-25T11:30:00Z" w16du:dateUtc="2024-03-25T15:30:00Z">
        <w:r>
          <w:rPr>
            <w:lang w:val="en-US"/>
          </w:rPr>
          <w:t xml:space="preserve"> wireless avionics intra-communication systems (WAICS) </w:t>
        </w:r>
      </w:ins>
      <w:ins w:id="72" w:author="Michael Tran Ph.D." w:date="2024-03-25T11:31:00Z" w16du:dateUtc="2024-03-25T15:31:00Z">
        <w:r>
          <w:rPr>
            <w:lang w:val="en-US"/>
          </w:rPr>
          <w:t>under RR No. 5.436,</w:t>
        </w:r>
      </w:ins>
      <w:r w:rsidR="00E76698">
        <w:rPr>
          <w:lang w:val="en-US"/>
        </w:rPr>
        <w:t xml:space="preserve"> and </w:t>
      </w:r>
      <w:ins w:id="73" w:author="Michael Tran Ph.D." w:date="2024-03-25T11:31:00Z" w16du:dateUtc="2024-03-25T15:31:00Z">
        <w:r>
          <w:rPr>
            <w:lang w:val="en-US"/>
          </w:rPr>
          <w:t xml:space="preserve">to </w:t>
        </w:r>
      </w:ins>
      <w:r w:rsidR="00856019">
        <w:rPr>
          <w:lang w:val="en-US"/>
        </w:rPr>
        <w:t xml:space="preserve">the </w:t>
      </w:r>
      <w:ins w:id="74" w:author="Michael Tran Ph.D." w:date="2024-03-25T11:32:00Z" w16du:dateUtc="2024-03-25T15:32:00Z">
        <w:r>
          <w:rPr>
            <w:lang w:val="en-US"/>
          </w:rPr>
          <w:t xml:space="preserve">primary </w:t>
        </w:r>
      </w:ins>
      <w:r w:rsidR="00E76698">
        <w:rPr>
          <w:lang w:val="en-US"/>
        </w:rPr>
        <w:t>aeronautical radionavigation service (ARNS)</w:t>
      </w:r>
      <w:ins w:id="75" w:author="Michael Tran Ph.D." w:date="2024-03-25T11:32:00Z" w16du:dateUtc="2024-03-25T15:32:00Z">
        <w:r>
          <w:rPr>
            <w:lang w:val="en-US"/>
          </w:rPr>
          <w:t xml:space="preserve"> for</w:t>
        </w:r>
      </w:ins>
      <w:ins w:id="76" w:author="Michael Tran Ph.D." w:date="2024-03-25T13:55:00Z" w16du:dateUtc="2024-03-25T17:55:00Z">
        <w:r w:rsidR="00284125">
          <w:rPr>
            <w:lang w:val="en-US"/>
          </w:rPr>
          <w:t xml:space="preserve"> use of</w:t>
        </w:r>
      </w:ins>
      <w:ins w:id="77" w:author="Michael Tran Ph.D." w:date="2024-03-25T11:32:00Z" w16du:dateUtc="2024-03-25T15:32:00Z">
        <w:r>
          <w:rPr>
            <w:lang w:val="en-US"/>
          </w:rPr>
          <w:t xml:space="preserve"> radio altimeters onboard aircraft</w:t>
        </w:r>
      </w:ins>
      <w:ins w:id="78" w:author="Michael Tran Ph.D." w:date="2024-03-25T11:33:00Z" w16du:dateUtc="2024-03-25T15:33:00Z">
        <w:r>
          <w:rPr>
            <w:lang w:val="en-US"/>
          </w:rPr>
          <w:t xml:space="preserve"> and associated transponders on ground under RR No. 5.438</w:t>
        </w:r>
      </w:ins>
      <w:del w:id="79" w:author="Michael Tran Ph.D." w:date="2024-03-25T11:33:00Z" w16du:dateUtc="2024-03-25T15:33:00Z">
        <w:r w:rsidR="00E76698" w:rsidDel="00FF526F">
          <w:rPr>
            <w:lang w:val="en-US"/>
          </w:rPr>
          <w:delText xml:space="preserve"> on the primary basis</w:delText>
        </w:r>
      </w:del>
      <w:r w:rsidR="00E76698">
        <w:rPr>
          <w:lang w:val="en-US"/>
        </w:rPr>
        <w:t>.</w:t>
      </w:r>
      <w:del w:id="80" w:author="Michael Tran Ph.D." w:date="2024-03-25T11:34:00Z" w16du:dateUtc="2024-03-25T15:34:00Z">
        <w:r w:rsidR="00E76698" w:rsidDel="00FF526F">
          <w:rPr>
            <w:lang w:val="en-US"/>
          </w:rPr>
          <w:delText xml:space="preserve">  Use of the frequency band 4 200-4 400 MHz by the aeronautical radionavigation service is reserved exclusively for radio altimeters installed on board aircraft and for the associated transponders on the ground. And use of the frequency band 4 200-4 400 MHz by stations in the aeronautical mobile (R) service is reserved exclusively for wireless avionics intra-communication systems that operate in accordance with recognized international aeronautical standards</w:delText>
        </w:r>
      </w:del>
      <w:del w:id="81" w:author="Michael Tran Ph.D." w:date="2024-03-25T11:33:00Z" w16du:dateUtc="2024-03-25T15:33:00Z">
        <w:r w:rsidR="00E76698" w:rsidDel="00FF526F">
          <w:rPr>
            <w:lang w:val="en-US"/>
          </w:rPr>
          <w:delText>.</w:delText>
        </w:r>
      </w:del>
      <w:ins w:id="82" w:author="Michael Tran Ph.D." w:date="2024-03-25T11:41:00Z" w16du:dateUtc="2024-03-25T15:41:00Z">
        <w:r w:rsidR="002B7F62">
          <w:rPr>
            <w:lang w:val="en-US"/>
          </w:rPr>
          <w:t xml:space="preserve"> The adjacent frequency band 4 400-4 500 MHz is allocated to the p</w:t>
        </w:r>
      </w:ins>
      <w:ins w:id="83" w:author="Michael Tran Ph.D." w:date="2024-03-25T11:42:00Z" w16du:dateUtc="2024-03-25T15:42:00Z">
        <w:r w:rsidR="002B7F62">
          <w:rPr>
            <w:lang w:val="en-US"/>
          </w:rPr>
          <w:t>rimary</w:t>
        </w:r>
      </w:ins>
      <w:ins w:id="84" w:author="Michael Tran Ph.D." w:date="2024-03-25T11:44:00Z" w16du:dateUtc="2024-03-25T15:44:00Z">
        <w:r w:rsidR="002B7F62">
          <w:rPr>
            <w:lang w:val="en-US"/>
          </w:rPr>
          <w:t xml:space="preserve"> aeronautical</w:t>
        </w:r>
      </w:ins>
      <w:ins w:id="85" w:author="Michael Tran Ph.D." w:date="2024-03-25T11:42:00Z" w16du:dateUtc="2024-03-25T15:42:00Z">
        <w:r w:rsidR="002B7F62">
          <w:rPr>
            <w:lang w:val="en-US"/>
          </w:rPr>
          <w:t xml:space="preserve"> mobile service.</w:t>
        </w:r>
      </w:ins>
      <w:ins w:id="86" w:author="Michael Tran Ph.D." w:date="2024-03-25T11:48:00Z" w16du:dateUtc="2024-03-25T15:48:00Z">
        <w:r w:rsidR="00EA06E6">
          <w:rPr>
            <w:lang w:val="en-US"/>
          </w:rPr>
          <w:t xml:space="preserve"> The adjacent frequency band </w:t>
        </w:r>
      </w:ins>
      <w:ins w:id="87" w:author="Michael Tran Ph.D." w:date="2024-03-25T11:49:00Z" w16du:dateUtc="2024-03-25T15:49:00Z">
        <w:r w:rsidR="00EA06E6">
          <w:rPr>
            <w:lang w:val="en-US"/>
          </w:rPr>
          <w:t xml:space="preserve">8 500-8 550 MHz is allocated to the primary radiolocation </w:t>
        </w:r>
        <w:proofErr w:type="spellStart"/>
        <w:r w:rsidR="00EA06E6">
          <w:rPr>
            <w:lang w:val="en-US"/>
          </w:rPr>
          <w:t>service.</w:t>
        </w:r>
      </w:ins>
    </w:p>
    <w:p w14:paraId="23DC4588" w14:textId="75D4887F" w:rsidR="004D441D" w:rsidRDefault="004D441D" w:rsidP="004D441D">
      <w:pPr>
        <w:rPr>
          <w:lang w:val="en-US"/>
        </w:rPr>
      </w:pPr>
      <w:r w:rsidRPr="009B1455">
        <w:rPr>
          <w:lang w:val="en-US"/>
        </w:rPr>
        <w:t>WP</w:t>
      </w:r>
      <w:proofErr w:type="spellEnd"/>
      <w:r w:rsidRPr="009B1455">
        <w:rPr>
          <w:lang w:val="en-US"/>
        </w:rPr>
        <w:t xml:space="preserve"> 5</w:t>
      </w:r>
      <w:r w:rsidR="00E76698">
        <w:rPr>
          <w:lang w:val="en-US"/>
        </w:rPr>
        <w:t>B</w:t>
      </w:r>
      <w:r w:rsidRPr="009B1455">
        <w:rPr>
          <w:lang w:val="en-US"/>
        </w:rPr>
        <w:t xml:space="preserve"> highlights the following ITU-R </w:t>
      </w:r>
      <w:del w:id="88" w:author="Michael Tran Ph.D." w:date="2024-03-25T11:55:00Z" w16du:dateUtc="2024-03-25T15:55:00Z">
        <w:r w:rsidR="00EA06E6" w:rsidDel="00EA06E6">
          <w:rPr>
            <w:lang w:val="en-US"/>
          </w:rPr>
          <w:delText>r</w:delText>
        </w:r>
      </w:del>
      <w:ins w:id="89" w:author="Michael Tran Ph.D." w:date="2024-03-25T11:54:00Z" w16du:dateUtc="2024-03-25T15:54:00Z">
        <w:r w:rsidR="00EA06E6">
          <w:rPr>
            <w:lang w:val="en-US"/>
          </w:rPr>
          <w:t>R</w:t>
        </w:r>
      </w:ins>
      <w:r w:rsidRPr="009B1455">
        <w:rPr>
          <w:lang w:val="en-US"/>
        </w:rPr>
        <w:t>ecommendations</w:t>
      </w:r>
      <w:r w:rsidR="00332955">
        <w:rPr>
          <w:lang w:val="en-US"/>
        </w:rPr>
        <w:t xml:space="preserve"> and Reports</w:t>
      </w:r>
      <w:r w:rsidRPr="009B1455">
        <w:rPr>
          <w:lang w:val="en-US"/>
        </w:rPr>
        <w:t xml:space="preserve"> that provide</w:t>
      </w:r>
      <w:r>
        <w:rPr>
          <w:lang w:val="en-US"/>
        </w:rPr>
        <w:t xml:space="preserve"> relevant technical</w:t>
      </w:r>
      <w:r w:rsidRPr="009B1455">
        <w:rPr>
          <w:lang w:val="en-US"/>
        </w:rPr>
        <w:t xml:space="preserve"> information</w:t>
      </w:r>
      <w:ins w:id="90" w:author="USA" w:date="2024-03-18T15:53:00Z">
        <w:r w:rsidR="00DA4908">
          <w:rPr>
            <w:lang w:val="en-US"/>
          </w:rPr>
          <w:t xml:space="preserve"> to conduct sharing and compatibility studies</w:t>
        </w:r>
      </w:ins>
      <w:del w:id="91" w:author="USA" w:date="2024-03-15T11:12:00Z">
        <w:r w:rsidRPr="009B1455" w:rsidDel="00B43763">
          <w:rPr>
            <w:lang w:val="en-US"/>
          </w:rPr>
          <w:delText xml:space="preserve"> </w:delText>
        </w:r>
        <w:r w:rsidDel="00B43763">
          <w:rPr>
            <w:lang w:val="en-US"/>
          </w:rPr>
          <w:delText>of</w:delText>
        </w:r>
        <w:r w:rsidRPr="009B1455" w:rsidDel="00B43763">
          <w:rPr>
            <w:lang w:val="en-US"/>
          </w:rPr>
          <w:delText xml:space="preserve"> </w:delText>
        </w:r>
        <w:r w:rsidR="00E76698" w:rsidDel="00B43763">
          <w:rPr>
            <w:lang w:val="en-US"/>
          </w:rPr>
          <w:delText>above aviation</w:delText>
        </w:r>
        <w:r w:rsidRPr="009B1455" w:rsidDel="00B43763">
          <w:rPr>
            <w:lang w:val="en-US"/>
          </w:rPr>
          <w:delText xml:space="preserve"> systems</w:delText>
        </w:r>
      </w:del>
      <w:r w:rsidRPr="009B1455">
        <w:rPr>
          <w:lang w:val="en-US"/>
        </w:rPr>
        <w:t>:</w:t>
      </w:r>
    </w:p>
    <w:p w14:paraId="7E9E9DE2" w14:textId="77777777" w:rsidR="00EA06E6" w:rsidRPr="009B1455" w:rsidRDefault="00EA06E6" w:rsidP="004D441D">
      <w:pPr>
        <w:rPr>
          <w:lang w:val="en-US"/>
        </w:rPr>
      </w:pPr>
    </w:p>
    <w:p w14:paraId="546435EA" w14:textId="1EF0D0B5" w:rsidR="004D441D" w:rsidRDefault="004D441D" w:rsidP="004D441D">
      <w:pPr>
        <w:rPr>
          <w:lang w:val="en-US"/>
        </w:rPr>
      </w:pPr>
      <w:r>
        <w:rPr>
          <w:b/>
          <w:bCs/>
          <w:lang w:val="en-US"/>
        </w:rPr>
        <w:t xml:space="preserve">Recommendation </w:t>
      </w:r>
      <w:r w:rsidRPr="00E951BA">
        <w:rPr>
          <w:b/>
          <w:bCs/>
          <w:lang w:val="en-US"/>
        </w:rPr>
        <w:t xml:space="preserve">ITU-R </w:t>
      </w:r>
      <w:r w:rsidR="0023078F">
        <w:rPr>
          <w:b/>
          <w:bCs/>
          <w:lang w:val="en-US"/>
        </w:rPr>
        <w:t xml:space="preserve">M.2059-0    </w:t>
      </w:r>
      <w:r w:rsidR="0023078F" w:rsidRPr="0023078F">
        <w:rPr>
          <w:lang w:val="en-US"/>
        </w:rPr>
        <w:t xml:space="preserve">Operational and technical characteristics and protection criteria of radio altimeters utilizing the band 4 200-4 400 MHz </w:t>
      </w:r>
      <w:r w:rsidRPr="009B1455">
        <w:rPr>
          <w:lang w:val="en-US"/>
        </w:rPr>
        <w:t>(</w:t>
      </w:r>
      <w:r w:rsidR="0023078F">
        <w:rPr>
          <w:lang w:val="en-US"/>
        </w:rPr>
        <w:t>02</w:t>
      </w:r>
      <w:r w:rsidRPr="009B1455">
        <w:rPr>
          <w:lang w:val="en-US"/>
        </w:rPr>
        <w:t>/201</w:t>
      </w:r>
      <w:r w:rsidR="0023078F">
        <w:rPr>
          <w:lang w:val="en-US"/>
        </w:rPr>
        <w:t>4</w:t>
      </w:r>
      <w:r w:rsidRPr="009B1455">
        <w:rPr>
          <w:lang w:val="en-US"/>
        </w:rPr>
        <w:t>)</w:t>
      </w:r>
    </w:p>
    <w:p w14:paraId="5792C844" w14:textId="2CE92421" w:rsidR="00B607CE" w:rsidDel="00B54192" w:rsidRDefault="00B607CE" w:rsidP="007E5FAB">
      <w:pPr>
        <w:ind w:left="720"/>
        <w:rPr>
          <w:del w:id="92" w:author="USA" w:date="2024-03-18T15:53:00Z"/>
          <w:lang w:val="en-US"/>
        </w:rPr>
      </w:pPr>
      <w:del w:id="93" w:author="USA" w:date="2024-03-18T15:53:00Z">
        <w:r w:rsidDel="00B54192">
          <w:rPr>
            <w:lang w:val="en-US"/>
          </w:rPr>
          <w:delText xml:space="preserve">This recommendation provides the technical and operational characteristics, and protection criteria of radio altimeters. </w:delText>
        </w:r>
        <w:r w:rsidRPr="00B607CE" w:rsidDel="00B54192">
          <w:rPr>
            <w:lang w:val="en-US"/>
          </w:rPr>
          <w:delText>Representative</w:delText>
        </w:r>
        <w:r w:rsidDel="00B54192">
          <w:rPr>
            <w:lang w:val="en-US"/>
          </w:rPr>
          <w:delText xml:space="preserve"> operational and</w:delText>
        </w:r>
        <w:r w:rsidRPr="00B607CE" w:rsidDel="00B54192">
          <w:rPr>
            <w:lang w:val="en-US"/>
          </w:rPr>
          <w:delText xml:space="preserve"> technical characteristics of </w:delText>
        </w:r>
        <w:r w:rsidDel="00B54192">
          <w:rPr>
            <w:lang w:val="en-US"/>
          </w:rPr>
          <w:delText>radio altimeters</w:delText>
        </w:r>
        <w:r w:rsidRPr="00B607CE" w:rsidDel="00B54192">
          <w:rPr>
            <w:lang w:val="en-US"/>
          </w:rPr>
          <w:delText xml:space="preserve"> are in Annex </w:delText>
        </w:r>
        <w:r w:rsidDel="00B54192">
          <w:rPr>
            <w:lang w:val="en-US"/>
          </w:rPr>
          <w:delText>1 and Annex 2 of this recommendation.</w:delText>
        </w:r>
        <w:r w:rsidRPr="00B607CE" w:rsidDel="00B54192">
          <w:rPr>
            <w:lang w:val="en-US"/>
          </w:rPr>
          <w:delText xml:space="preserve"> </w:delText>
        </w:r>
        <w:r w:rsidDel="00B54192">
          <w:rPr>
            <w:lang w:val="en-US"/>
          </w:rPr>
          <w:delText xml:space="preserve">The protection criteria of the radio altimeters </w:delText>
        </w:r>
        <w:r w:rsidR="007E5FAB" w:rsidDel="00B54192">
          <w:rPr>
            <w:lang w:val="en-US"/>
          </w:rPr>
          <w:delText>are</w:delText>
        </w:r>
        <w:r w:rsidDel="00B54192">
          <w:rPr>
            <w:lang w:val="en-US"/>
          </w:rPr>
          <w:delText xml:space="preserve"> in Annex 3 of this recommendation. Radio altimeter antenna pattern can be found in Annex 2 Section 1.2 of this recommendation.</w:delText>
        </w:r>
      </w:del>
    </w:p>
    <w:p w14:paraId="516199EE" w14:textId="77777777" w:rsidR="009D7E2B" w:rsidRDefault="009D7E2B" w:rsidP="004C74C9">
      <w:pPr>
        <w:rPr>
          <w:lang w:val="en-US"/>
        </w:rPr>
      </w:pPr>
    </w:p>
    <w:p w14:paraId="2B6308AE" w14:textId="27F28F8E" w:rsidR="0023078F" w:rsidRDefault="0023078F" w:rsidP="0023078F">
      <w:pPr>
        <w:rPr>
          <w:lang w:val="en-US"/>
        </w:rPr>
      </w:pPr>
      <w:r>
        <w:rPr>
          <w:b/>
          <w:bCs/>
          <w:lang w:val="en-US"/>
        </w:rPr>
        <w:t xml:space="preserve">Recommendation </w:t>
      </w:r>
      <w:r w:rsidRPr="00E951BA">
        <w:rPr>
          <w:b/>
          <w:bCs/>
          <w:lang w:val="en-US"/>
        </w:rPr>
        <w:t xml:space="preserve">ITU-R </w:t>
      </w:r>
      <w:r>
        <w:rPr>
          <w:b/>
          <w:bCs/>
          <w:lang w:val="en-US"/>
        </w:rPr>
        <w:t xml:space="preserve">M.2067-0    </w:t>
      </w:r>
      <w:r w:rsidRPr="0023078F">
        <w:rPr>
          <w:lang w:val="en-US"/>
        </w:rPr>
        <w:t xml:space="preserve">Technical characteristics and protection criteria for Wireless Avionics Intra-Communication systems </w:t>
      </w:r>
      <w:r w:rsidRPr="009B1455">
        <w:rPr>
          <w:lang w:val="en-US"/>
        </w:rPr>
        <w:t>(</w:t>
      </w:r>
      <w:r>
        <w:rPr>
          <w:lang w:val="en-US"/>
        </w:rPr>
        <w:t>02</w:t>
      </w:r>
      <w:r w:rsidRPr="009B1455">
        <w:rPr>
          <w:lang w:val="en-US"/>
        </w:rPr>
        <w:t>/201</w:t>
      </w:r>
      <w:r>
        <w:rPr>
          <w:lang w:val="en-US"/>
        </w:rPr>
        <w:t>5</w:t>
      </w:r>
      <w:r w:rsidRPr="009B1455">
        <w:rPr>
          <w:lang w:val="en-US"/>
        </w:rPr>
        <w:t>)</w:t>
      </w:r>
    </w:p>
    <w:p w14:paraId="286E5296" w14:textId="168EF216" w:rsidR="0023078F" w:rsidRDefault="007E5FAB" w:rsidP="007E5FAB">
      <w:pPr>
        <w:ind w:left="720"/>
        <w:rPr>
          <w:lang w:val="en-US"/>
        </w:rPr>
      </w:pPr>
      <w:r>
        <w:rPr>
          <w:lang w:val="en-US"/>
        </w:rPr>
        <w:t>This recommendation provides the technical and operational characteristics and protection criteria for wireless avionics intra-communication (WAIC) systems</w:t>
      </w:r>
      <w:ins w:id="94" w:author="Michael Tran Ph.D." w:date="2024-03-25T11:50:00Z" w16du:dateUtc="2024-03-25T15:50:00Z">
        <w:r w:rsidR="00EA06E6">
          <w:rPr>
            <w:lang w:val="en-US"/>
          </w:rPr>
          <w:t xml:space="preserve"> operating</w:t>
        </w:r>
      </w:ins>
      <w:ins w:id="95" w:author="Michael Tran Ph.D." w:date="2024-03-25T11:51:00Z" w16du:dateUtc="2024-03-25T15:51:00Z">
        <w:r w:rsidR="00EA06E6">
          <w:rPr>
            <w:lang w:val="en-US"/>
          </w:rPr>
          <w:t xml:space="preserve"> in the </w:t>
        </w:r>
      </w:ins>
      <w:ins w:id="96" w:author="Michael Tran Ph.D." w:date="2024-03-25T14:14:00Z" w16du:dateUtc="2024-03-25T18:14:00Z">
        <w:r w:rsidR="000B10A4">
          <w:rPr>
            <w:lang w:val="en-US"/>
          </w:rPr>
          <w:t xml:space="preserve">frequency </w:t>
        </w:r>
      </w:ins>
      <w:ins w:id="97" w:author="Michael Tran Ph.D." w:date="2024-03-25T11:51:00Z" w16du:dateUtc="2024-03-25T15:51:00Z">
        <w:r w:rsidR="00EA06E6">
          <w:rPr>
            <w:lang w:val="en-US"/>
          </w:rPr>
          <w:t>band 4 200-4 400 MHz</w:t>
        </w:r>
      </w:ins>
      <w:r>
        <w:rPr>
          <w:lang w:val="en-US"/>
        </w:rPr>
        <w:t>, as described in its Annex.</w:t>
      </w:r>
    </w:p>
    <w:p w14:paraId="4BB6E7F3" w14:textId="1EA2F5AE" w:rsidR="00284602" w:rsidRDefault="00284602" w:rsidP="007E5FAB">
      <w:pPr>
        <w:rPr>
          <w:lang w:val="en-US"/>
        </w:rPr>
      </w:pPr>
    </w:p>
    <w:p w14:paraId="595CBBA2" w14:textId="613CD84D" w:rsidR="00284602" w:rsidRDefault="00284602" w:rsidP="00284602">
      <w:pPr>
        <w:rPr>
          <w:lang w:val="en-US"/>
        </w:rPr>
      </w:pPr>
      <w:r>
        <w:rPr>
          <w:b/>
          <w:bCs/>
          <w:lang w:val="en-US"/>
        </w:rPr>
        <w:t xml:space="preserve">Report </w:t>
      </w:r>
      <w:r w:rsidRPr="00E951BA">
        <w:rPr>
          <w:b/>
          <w:bCs/>
          <w:lang w:val="en-US"/>
        </w:rPr>
        <w:t xml:space="preserve">ITU-R </w:t>
      </w:r>
      <w:r>
        <w:rPr>
          <w:b/>
          <w:bCs/>
          <w:lang w:val="en-US"/>
        </w:rPr>
        <w:t xml:space="preserve">M.2319-0    </w:t>
      </w:r>
      <w:r>
        <w:rPr>
          <w:lang w:val="en-US"/>
        </w:rPr>
        <w:t>Compatibility analysis between wireless avionic intra-communication systems and systems in the existing services in the frequency band 4 200-4 400 MHz</w:t>
      </w:r>
      <w:r w:rsidRPr="0023078F">
        <w:rPr>
          <w:lang w:val="en-US"/>
        </w:rPr>
        <w:t xml:space="preserve"> </w:t>
      </w:r>
      <w:r w:rsidRPr="009B1455">
        <w:rPr>
          <w:lang w:val="en-US"/>
        </w:rPr>
        <w:t>(</w:t>
      </w:r>
      <w:r>
        <w:rPr>
          <w:lang w:val="en-US"/>
        </w:rPr>
        <w:t>11</w:t>
      </w:r>
      <w:r w:rsidRPr="009B1455">
        <w:rPr>
          <w:lang w:val="en-US"/>
        </w:rPr>
        <w:t>/201</w:t>
      </w:r>
      <w:r>
        <w:rPr>
          <w:lang w:val="en-US"/>
        </w:rPr>
        <w:t>4</w:t>
      </w:r>
      <w:r w:rsidRPr="009B1455">
        <w:rPr>
          <w:lang w:val="en-US"/>
        </w:rPr>
        <w:t>)</w:t>
      </w:r>
    </w:p>
    <w:p w14:paraId="55970A98" w14:textId="79FEC70B" w:rsidR="00284602" w:rsidRDefault="00284602" w:rsidP="00284602">
      <w:pPr>
        <w:ind w:left="720"/>
        <w:rPr>
          <w:lang w:val="en-US"/>
        </w:rPr>
      </w:pPr>
      <w:r>
        <w:rPr>
          <w:lang w:val="en-US"/>
        </w:rPr>
        <w:lastRenderedPageBreak/>
        <w:t>This report contains compatibility studies between radio altimeters and WAIC systems on board separate aircraft in the 4 200-4 400 MHz band.</w:t>
      </w:r>
    </w:p>
    <w:p w14:paraId="43F55260" w14:textId="77777777" w:rsidR="00EA06E6" w:rsidRDefault="00EA06E6" w:rsidP="002911EB">
      <w:pPr>
        <w:rPr>
          <w:b/>
          <w:bCs/>
          <w:lang w:val="en-US"/>
        </w:rPr>
      </w:pPr>
    </w:p>
    <w:p w14:paraId="535FBB46" w14:textId="7E0FEC9E" w:rsidR="002911EB" w:rsidRDefault="002911EB" w:rsidP="002911EB">
      <w:pPr>
        <w:rPr>
          <w:ins w:id="98" w:author="USA" w:date="2024-03-14T15:41:00Z"/>
          <w:lang w:val="en-US"/>
        </w:rPr>
      </w:pPr>
      <w:ins w:id="99" w:author="USA" w:date="2024-03-14T15:41:00Z">
        <w:r>
          <w:rPr>
            <w:b/>
            <w:bCs/>
            <w:lang w:val="en-US"/>
          </w:rPr>
          <w:t xml:space="preserve">Recommendation </w:t>
        </w:r>
        <w:r w:rsidRPr="00E951BA">
          <w:rPr>
            <w:b/>
            <w:bCs/>
            <w:lang w:val="en-US"/>
          </w:rPr>
          <w:t xml:space="preserve">ITU-R </w:t>
        </w:r>
        <w:r>
          <w:rPr>
            <w:b/>
            <w:bCs/>
            <w:lang w:val="en-US"/>
          </w:rPr>
          <w:t xml:space="preserve">M.2116-0    </w:t>
        </w:r>
        <w:r w:rsidRPr="0082466E">
          <w:rPr>
            <w:lang w:val="en-US"/>
          </w:rPr>
          <w:t xml:space="preserve">Technical characteristics and protection criteria for the aeronautical mobile service systems operating within the 4 400-4 990 MHz frequency </w:t>
        </w:r>
        <w:proofErr w:type="gramStart"/>
        <w:r w:rsidRPr="0082466E">
          <w:rPr>
            <w:lang w:val="en-US"/>
          </w:rPr>
          <w:t>range</w:t>
        </w:r>
        <w:proofErr w:type="gramEnd"/>
        <w:r w:rsidRPr="0082466E">
          <w:rPr>
            <w:lang w:val="en-US"/>
          </w:rPr>
          <w:t xml:space="preserve"> </w:t>
        </w:r>
      </w:ins>
    </w:p>
    <w:p w14:paraId="1AA05974" w14:textId="2DBB351A" w:rsidR="002911EB" w:rsidRDefault="002911EB" w:rsidP="002911EB">
      <w:pPr>
        <w:ind w:left="720"/>
        <w:rPr>
          <w:ins w:id="100" w:author="USA" w:date="2024-03-14T15:41:00Z"/>
          <w:lang w:val="en-US"/>
        </w:rPr>
      </w:pPr>
      <w:ins w:id="101" w:author="USA" w:date="2024-03-14T15:41:00Z">
        <w:r>
          <w:rPr>
            <w:lang w:val="en-US"/>
          </w:rPr>
          <w:t xml:space="preserve">This recommendation is being revised </w:t>
        </w:r>
      </w:ins>
      <w:ins w:id="102" w:author="USA" w:date="2024-03-18T10:17:00Z">
        <w:r w:rsidR="001304AF">
          <w:rPr>
            <w:lang w:val="en-US"/>
          </w:rPr>
          <w:t>in</w:t>
        </w:r>
      </w:ins>
      <w:ins w:id="103" w:author="USA" w:date="2024-03-14T15:41:00Z">
        <w:r>
          <w:rPr>
            <w:lang w:val="en-US"/>
          </w:rPr>
          <w:t xml:space="preserve"> ITU-R WP 5B. The latest information can be found in Annex XX of the Chairman’s Report (5B/XXX).</w:t>
        </w:r>
      </w:ins>
    </w:p>
    <w:p w14:paraId="16C382F6" w14:textId="77777777" w:rsidR="00EA06E6" w:rsidRDefault="00EA06E6" w:rsidP="00335234">
      <w:pPr>
        <w:rPr>
          <w:b/>
          <w:bCs/>
          <w:lang w:val="en-US"/>
        </w:rPr>
      </w:pPr>
    </w:p>
    <w:p w14:paraId="09EC2D67" w14:textId="3ADBA130" w:rsidR="00335234" w:rsidDel="001304AF" w:rsidRDefault="0095310E" w:rsidP="00335234">
      <w:pPr>
        <w:rPr>
          <w:del w:id="104" w:author="USA" w:date="2024-03-18T10:17:00Z"/>
          <w:lang w:val="en-US"/>
        </w:rPr>
      </w:pPr>
      <w:ins w:id="105" w:author="USA" w:date="2024-03-14T15:41:00Z">
        <w:r>
          <w:rPr>
            <w:b/>
            <w:bCs/>
            <w:lang w:val="en-US"/>
          </w:rPr>
          <w:t xml:space="preserve">Recommendation </w:t>
        </w:r>
        <w:r w:rsidRPr="00E951BA">
          <w:rPr>
            <w:b/>
            <w:bCs/>
            <w:lang w:val="en-US"/>
          </w:rPr>
          <w:t xml:space="preserve">ITU-R </w:t>
        </w:r>
        <w:r>
          <w:rPr>
            <w:b/>
            <w:bCs/>
            <w:lang w:val="en-US"/>
          </w:rPr>
          <w:t>M.</w:t>
        </w:r>
      </w:ins>
      <w:ins w:id="106" w:author="USA" w:date="2024-03-14T15:42:00Z">
        <w:r>
          <w:rPr>
            <w:b/>
            <w:bCs/>
            <w:lang w:val="en-US"/>
          </w:rPr>
          <w:t>1796</w:t>
        </w:r>
      </w:ins>
      <w:ins w:id="107" w:author="USA" w:date="2024-03-14T15:41:00Z">
        <w:r>
          <w:rPr>
            <w:b/>
            <w:bCs/>
            <w:lang w:val="en-US"/>
          </w:rPr>
          <w:t>-</w:t>
        </w:r>
      </w:ins>
      <w:ins w:id="108" w:author="USA" w:date="2024-03-14T15:42:00Z">
        <w:r>
          <w:rPr>
            <w:b/>
            <w:bCs/>
            <w:lang w:val="en-US"/>
          </w:rPr>
          <w:t>3</w:t>
        </w:r>
      </w:ins>
      <w:ins w:id="109" w:author="USA" w:date="2024-03-14T15:41:00Z">
        <w:r>
          <w:rPr>
            <w:b/>
            <w:bCs/>
            <w:lang w:val="en-US"/>
          </w:rPr>
          <w:t xml:space="preserve">    </w:t>
        </w:r>
      </w:ins>
      <w:ins w:id="110" w:author="USA" w:date="2024-03-14T15:42:00Z">
        <w:r w:rsidRPr="0095310E">
          <w:rPr>
            <w:lang w:val="en-US"/>
          </w:rPr>
          <w:t>Characteristics of and protection criteria for radars operating in the radiodetermination service in the frequency band 8 500-10 680 MHz</w:t>
        </w:r>
        <w:r>
          <w:rPr>
            <w:lang w:val="en-US"/>
          </w:rPr>
          <w:t xml:space="preserve"> (02/2022)</w:t>
        </w:r>
      </w:ins>
    </w:p>
    <w:p w14:paraId="77FE6A93" w14:textId="77777777" w:rsidR="00284602" w:rsidRDefault="00284602" w:rsidP="007E5FAB">
      <w:pPr>
        <w:rPr>
          <w:lang w:val="en-US"/>
        </w:rPr>
      </w:pPr>
    </w:p>
    <w:p w14:paraId="497375D1" w14:textId="57952D01" w:rsidR="009D7E2B" w:rsidRDefault="0023078F" w:rsidP="004C74C9">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provide to WP </w:t>
      </w:r>
      <w:r>
        <w:rPr>
          <w:lang w:val="en-US"/>
        </w:rPr>
        <w:t>7C</w:t>
      </w:r>
      <w:r w:rsidRPr="009B1455">
        <w:rPr>
          <w:lang w:val="en-US"/>
        </w:rPr>
        <w:t xml:space="preserve"> any relevant updated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111" w:author="Michael Tran Ph.D." w:date="2024-03-25T10:53:00Z" w16du:dateUtc="2024-03-25T14:53:00Z">
        <w:r w:rsidRPr="004C74C9" w:rsidDel="00E321A7">
          <w:rPr>
            <w:lang w:val="en-US"/>
          </w:rPr>
          <w:delText xml:space="preserve">information and </w:delText>
        </w:r>
      </w:del>
      <w:r w:rsidRPr="004C74C9">
        <w:rPr>
          <w:lang w:val="en-US"/>
        </w:rPr>
        <w:t>action</w:t>
      </w:r>
      <w:del w:id="112" w:author="Michael Tran Ph.D." w:date="2024-03-25T10:53:00Z" w16du:dateUtc="2024-03-25T14:53:00Z">
        <w:r w:rsidRPr="004C74C9" w:rsidDel="00E321A7">
          <w:rPr>
            <w:lang w:val="en-US"/>
          </w:rPr>
          <w:delText>, as appropriate</w:delText>
        </w:r>
      </w:del>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EE6BE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43C85" w14:textId="77777777" w:rsidR="00EE6BE1" w:rsidRDefault="00EE6BE1">
      <w:pPr>
        <w:spacing w:before="0"/>
      </w:pPr>
      <w:r>
        <w:separator/>
      </w:r>
    </w:p>
  </w:endnote>
  <w:endnote w:type="continuationSeparator" w:id="0">
    <w:p w14:paraId="29BD8061" w14:textId="77777777" w:rsidR="00EE6BE1" w:rsidRDefault="00EE6B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7383E" w14:textId="77777777" w:rsidR="00EE6BE1" w:rsidRDefault="00EE6BE1">
      <w:pPr>
        <w:spacing w:before="0"/>
      </w:pPr>
      <w:r>
        <w:separator/>
      </w:r>
    </w:p>
  </w:footnote>
  <w:footnote w:type="continuationSeparator" w:id="0">
    <w:p w14:paraId="7C585D9A" w14:textId="77777777" w:rsidR="00EE6BE1" w:rsidRDefault="00EE6B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90585749">
    <w:abstractNumId w:val="1"/>
  </w:num>
  <w:num w:numId="2" w16cid:durableId="335152729">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10A4"/>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4AF"/>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078F"/>
    <w:rsid w:val="00234172"/>
    <w:rsid w:val="00236A43"/>
    <w:rsid w:val="002409D5"/>
    <w:rsid w:val="00244FEF"/>
    <w:rsid w:val="00254261"/>
    <w:rsid w:val="00255ED1"/>
    <w:rsid w:val="00256C38"/>
    <w:rsid w:val="00272245"/>
    <w:rsid w:val="00273D2C"/>
    <w:rsid w:val="00277903"/>
    <w:rsid w:val="00277E6A"/>
    <w:rsid w:val="00284125"/>
    <w:rsid w:val="00284602"/>
    <w:rsid w:val="00286AB4"/>
    <w:rsid w:val="00286D80"/>
    <w:rsid w:val="00286E48"/>
    <w:rsid w:val="002911EB"/>
    <w:rsid w:val="002A0A0D"/>
    <w:rsid w:val="002A1330"/>
    <w:rsid w:val="002B0052"/>
    <w:rsid w:val="002B1454"/>
    <w:rsid w:val="002B2229"/>
    <w:rsid w:val="002B3DCA"/>
    <w:rsid w:val="002B5153"/>
    <w:rsid w:val="002B586F"/>
    <w:rsid w:val="002B6B62"/>
    <w:rsid w:val="002B7F62"/>
    <w:rsid w:val="002C13C9"/>
    <w:rsid w:val="002D2949"/>
    <w:rsid w:val="002D2AB7"/>
    <w:rsid w:val="002D3396"/>
    <w:rsid w:val="002D4A04"/>
    <w:rsid w:val="002D6C5B"/>
    <w:rsid w:val="002D7A5F"/>
    <w:rsid w:val="002E0B54"/>
    <w:rsid w:val="002E0D34"/>
    <w:rsid w:val="002E4A47"/>
    <w:rsid w:val="002E5382"/>
    <w:rsid w:val="002E6813"/>
    <w:rsid w:val="002F0D58"/>
    <w:rsid w:val="002F4E54"/>
    <w:rsid w:val="0030527A"/>
    <w:rsid w:val="00307401"/>
    <w:rsid w:val="0031401B"/>
    <w:rsid w:val="00314FBF"/>
    <w:rsid w:val="00320E3B"/>
    <w:rsid w:val="00324A59"/>
    <w:rsid w:val="00325E95"/>
    <w:rsid w:val="00332955"/>
    <w:rsid w:val="00333BD2"/>
    <w:rsid w:val="00335234"/>
    <w:rsid w:val="00337B04"/>
    <w:rsid w:val="00341991"/>
    <w:rsid w:val="00341ADA"/>
    <w:rsid w:val="00351D78"/>
    <w:rsid w:val="003529C0"/>
    <w:rsid w:val="003552AE"/>
    <w:rsid w:val="00355F2D"/>
    <w:rsid w:val="00364DAD"/>
    <w:rsid w:val="0037379E"/>
    <w:rsid w:val="0037399D"/>
    <w:rsid w:val="00374930"/>
    <w:rsid w:val="00381920"/>
    <w:rsid w:val="003831C4"/>
    <w:rsid w:val="0038728A"/>
    <w:rsid w:val="003934AB"/>
    <w:rsid w:val="003944AE"/>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BFB"/>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441D"/>
    <w:rsid w:val="004D64F4"/>
    <w:rsid w:val="004D7C86"/>
    <w:rsid w:val="004E415B"/>
    <w:rsid w:val="004E5C22"/>
    <w:rsid w:val="004F445B"/>
    <w:rsid w:val="004F7341"/>
    <w:rsid w:val="005001AD"/>
    <w:rsid w:val="0050288E"/>
    <w:rsid w:val="0050619A"/>
    <w:rsid w:val="00510D4D"/>
    <w:rsid w:val="00514566"/>
    <w:rsid w:val="00523BD3"/>
    <w:rsid w:val="00524321"/>
    <w:rsid w:val="00526736"/>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14984"/>
    <w:rsid w:val="00621140"/>
    <w:rsid w:val="00623DED"/>
    <w:rsid w:val="006260DB"/>
    <w:rsid w:val="00630EAC"/>
    <w:rsid w:val="00631CC1"/>
    <w:rsid w:val="0063287F"/>
    <w:rsid w:val="006400F6"/>
    <w:rsid w:val="00640FF8"/>
    <w:rsid w:val="006410FA"/>
    <w:rsid w:val="00641212"/>
    <w:rsid w:val="00641FA1"/>
    <w:rsid w:val="006447F6"/>
    <w:rsid w:val="00647CCB"/>
    <w:rsid w:val="00650E47"/>
    <w:rsid w:val="0065128A"/>
    <w:rsid w:val="006518AE"/>
    <w:rsid w:val="00655603"/>
    <w:rsid w:val="006567E4"/>
    <w:rsid w:val="00657D98"/>
    <w:rsid w:val="0066535D"/>
    <w:rsid w:val="00667104"/>
    <w:rsid w:val="00667B53"/>
    <w:rsid w:val="00673E27"/>
    <w:rsid w:val="00685375"/>
    <w:rsid w:val="006873FD"/>
    <w:rsid w:val="0069372A"/>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52C6"/>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E5FAB"/>
    <w:rsid w:val="007F0EDA"/>
    <w:rsid w:val="007F4513"/>
    <w:rsid w:val="007F4940"/>
    <w:rsid w:val="007F4A91"/>
    <w:rsid w:val="007F4EC2"/>
    <w:rsid w:val="00800CCB"/>
    <w:rsid w:val="00801BBD"/>
    <w:rsid w:val="00813813"/>
    <w:rsid w:val="00820B22"/>
    <w:rsid w:val="00822E16"/>
    <w:rsid w:val="00823585"/>
    <w:rsid w:val="0082567C"/>
    <w:rsid w:val="00826C9F"/>
    <w:rsid w:val="0083037A"/>
    <w:rsid w:val="00830953"/>
    <w:rsid w:val="008358DE"/>
    <w:rsid w:val="008370CD"/>
    <w:rsid w:val="0084109E"/>
    <w:rsid w:val="00841B4E"/>
    <w:rsid w:val="00841F90"/>
    <w:rsid w:val="0084240D"/>
    <w:rsid w:val="008473AA"/>
    <w:rsid w:val="008538A0"/>
    <w:rsid w:val="00856019"/>
    <w:rsid w:val="008600CE"/>
    <w:rsid w:val="00860DDB"/>
    <w:rsid w:val="0086282C"/>
    <w:rsid w:val="0086360B"/>
    <w:rsid w:val="00864C2D"/>
    <w:rsid w:val="008653F2"/>
    <w:rsid w:val="00875856"/>
    <w:rsid w:val="00877E07"/>
    <w:rsid w:val="0089044C"/>
    <w:rsid w:val="00893925"/>
    <w:rsid w:val="00895C2D"/>
    <w:rsid w:val="00896F13"/>
    <w:rsid w:val="008A413C"/>
    <w:rsid w:val="008A41B1"/>
    <w:rsid w:val="008B658D"/>
    <w:rsid w:val="008B70BA"/>
    <w:rsid w:val="008B7348"/>
    <w:rsid w:val="008B7C41"/>
    <w:rsid w:val="008C0AD8"/>
    <w:rsid w:val="008C0E3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310E"/>
    <w:rsid w:val="00954185"/>
    <w:rsid w:val="009562FA"/>
    <w:rsid w:val="00963A96"/>
    <w:rsid w:val="009663B9"/>
    <w:rsid w:val="00967C7F"/>
    <w:rsid w:val="00972666"/>
    <w:rsid w:val="009736B1"/>
    <w:rsid w:val="00973BCC"/>
    <w:rsid w:val="00982522"/>
    <w:rsid w:val="00984A37"/>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07B6"/>
    <w:rsid w:val="00A46CF0"/>
    <w:rsid w:val="00A5190A"/>
    <w:rsid w:val="00A54B54"/>
    <w:rsid w:val="00A64CD1"/>
    <w:rsid w:val="00A66659"/>
    <w:rsid w:val="00A73ECD"/>
    <w:rsid w:val="00A74C6B"/>
    <w:rsid w:val="00A7673B"/>
    <w:rsid w:val="00A76D11"/>
    <w:rsid w:val="00A770B6"/>
    <w:rsid w:val="00A83867"/>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43763"/>
    <w:rsid w:val="00B534A3"/>
    <w:rsid w:val="00B54192"/>
    <w:rsid w:val="00B55EEC"/>
    <w:rsid w:val="00B55F77"/>
    <w:rsid w:val="00B607CE"/>
    <w:rsid w:val="00B60DB8"/>
    <w:rsid w:val="00B64453"/>
    <w:rsid w:val="00B76DA7"/>
    <w:rsid w:val="00B82D2E"/>
    <w:rsid w:val="00B836FD"/>
    <w:rsid w:val="00B87B27"/>
    <w:rsid w:val="00B9369D"/>
    <w:rsid w:val="00B94CB1"/>
    <w:rsid w:val="00BA06FE"/>
    <w:rsid w:val="00BA353E"/>
    <w:rsid w:val="00BA46E6"/>
    <w:rsid w:val="00BA68A9"/>
    <w:rsid w:val="00BB279C"/>
    <w:rsid w:val="00BB5E19"/>
    <w:rsid w:val="00BB6075"/>
    <w:rsid w:val="00BC3E2C"/>
    <w:rsid w:val="00BE3453"/>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17D"/>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48A8"/>
    <w:rsid w:val="00CD5A31"/>
    <w:rsid w:val="00CE050B"/>
    <w:rsid w:val="00CE0E7F"/>
    <w:rsid w:val="00CE5AB9"/>
    <w:rsid w:val="00CE6BE3"/>
    <w:rsid w:val="00CF11CA"/>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76C77"/>
    <w:rsid w:val="00D9194C"/>
    <w:rsid w:val="00D91C1E"/>
    <w:rsid w:val="00D97409"/>
    <w:rsid w:val="00DA13AA"/>
    <w:rsid w:val="00DA4908"/>
    <w:rsid w:val="00DA4F3F"/>
    <w:rsid w:val="00DA74C0"/>
    <w:rsid w:val="00DB12C4"/>
    <w:rsid w:val="00DB1D03"/>
    <w:rsid w:val="00DB32B1"/>
    <w:rsid w:val="00DB6037"/>
    <w:rsid w:val="00DB736D"/>
    <w:rsid w:val="00DB7C4C"/>
    <w:rsid w:val="00DC129E"/>
    <w:rsid w:val="00DC2182"/>
    <w:rsid w:val="00DC3488"/>
    <w:rsid w:val="00DE2A22"/>
    <w:rsid w:val="00DE5B16"/>
    <w:rsid w:val="00DE62B3"/>
    <w:rsid w:val="00DE7917"/>
    <w:rsid w:val="00DF0287"/>
    <w:rsid w:val="00DF0C14"/>
    <w:rsid w:val="00DF41B1"/>
    <w:rsid w:val="00DF5A8D"/>
    <w:rsid w:val="00DF7F1E"/>
    <w:rsid w:val="00E023E5"/>
    <w:rsid w:val="00E05C0C"/>
    <w:rsid w:val="00E071B7"/>
    <w:rsid w:val="00E26674"/>
    <w:rsid w:val="00E27C39"/>
    <w:rsid w:val="00E321A7"/>
    <w:rsid w:val="00E33E9F"/>
    <w:rsid w:val="00E34100"/>
    <w:rsid w:val="00E35E74"/>
    <w:rsid w:val="00E4145A"/>
    <w:rsid w:val="00E43C14"/>
    <w:rsid w:val="00E46322"/>
    <w:rsid w:val="00E5130D"/>
    <w:rsid w:val="00E54568"/>
    <w:rsid w:val="00E578A6"/>
    <w:rsid w:val="00E64215"/>
    <w:rsid w:val="00E66F16"/>
    <w:rsid w:val="00E7525A"/>
    <w:rsid w:val="00E76698"/>
    <w:rsid w:val="00E82765"/>
    <w:rsid w:val="00E84D0F"/>
    <w:rsid w:val="00E85BCE"/>
    <w:rsid w:val="00E87C18"/>
    <w:rsid w:val="00E87FB3"/>
    <w:rsid w:val="00E90E43"/>
    <w:rsid w:val="00E91E7A"/>
    <w:rsid w:val="00E965EA"/>
    <w:rsid w:val="00E96821"/>
    <w:rsid w:val="00E97A1E"/>
    <w:rsid w:val="00EA06E6"/>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BE1"/>
    <w:rsid w:val="00EE6FA5"/>
    <w:rsid w:val="00EF24F9"/>
    <w:rsid w:val="00EF7702"/>
    <w:rsid w:val="00F125BF"/>
    <w:rsid w:val="00F16783"/>
    <w:rsid w:val="00F17B84"/>
    <w:rsid w:val="00F23AF1"/>
    <w:rsid w:val="00F26572"/>
    <w:rsid w:val="00F314EE"/>
    <w:rsid w:val="00F3430E"/>
    <w:rsid w:val="00F37DD1"/>
    <w:rsid w:val="00F40002"/>
    <w:rsid w:val="00F40831"/>
    <w:rsid w:val="00F41CC6"/>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B7FDB"/>
    <w:rsid w:val="00FC009D"/>
    <w:rsid w:val="00FC0572"/>
    <w:rsid w:val="00FD34C2"/>
    <w:rsid w:val="00FD3AE3"/>
    <w:rsid w:val="00FD7905"/>
    <w:rsid w:val="00FE3B80"/>
    <w:rsid w:val="00FE5FE9"/>
    <w:rsid w:val="00FF4696"/>
    <w:rsid w:val="00FF4D37"/>
    <w:rsid w:val="00FF526F"/>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15743933-BF80-43D6-A5AF-1B004B4EE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B06279-B4C0-4932-BA50-D9ADFC948A2C}">
  <ds:schemaRefs>
    <ds:schemaRef ds:uri="http://schemas.openxmlformats.org/officeDocument/2006/bibliography"/>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7</cp:revision>
  <dcterms:created xsi:type="dcterms:W3CDTF">2024-03-26T19:48:00Z</dcterms:created>
  <dcterms:modified xsi:type="dcterms:W3CDTF">2024-04-01T11:48:00Z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ies>
</file>