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0D6DA7" w:rsidRPr="002C2391" w14:paraId="132ABE1D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5C7EDC24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09D0326A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6400674" w14:textId="77777777" w:rsidTr="00BD4CF8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69CC1B73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5645FE77" w14:textId="2CA33ED7" w:rsidR="000D6DA7" w:rsidRDefault="000D6DA7" w:rsidP="00972666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</w:t>
            </w:r>
            <w:r w:rsidR="00F94E6D">
              <w:rPr>
                <w:rFonts w:ascii="Arial" w:hAnsi="Arial"/>
              </w:rPr>
              <w:t>3</w:t>
            </w:r>
            <w:r w:rsidR="008A3371">
              <w:rPr>
                <w:rFonts w:ascii="Arial" w:hAnsi="Arial"/>
              </w:rPr>
              <w:t>2</w:t>
            </w:r>
            <w:r w:rsidR="00EA1409">
              <w:rPr>
                <w:rFonts w:ascii="Arial" w:hAnsi="Arial"/>
              </w:rPr>
              <w:t>-</w:t>
            </w:r>
            <w:r w:rsidR="003E65F1">
              <w:rPr>
                <w:rFonts w:ascii="Arial" w:hAnsi="Arial"/>
              </w:rPr>
              <w:t>08</w:t>
            </w:r>
            <w:ins w:id="0" w:author="Michael Tran Ph.D." w:date="2024-03-25T14:24:00Z" w16du:dateUtc="2024-03-25T13:24:00Z">
              <w:r w:rsidR="00410709">
                <w:rPr>
                  <w:rFonts w:ascii="Arial" w:hAnsi="Arial"/>
                </w:rPr>
                <w:t>-finalDraft</w:t>
              </w:r>
            </w:ins>
          </w:p>
        </w:tc>
      </w:tr>
      <w:tr w:rsidR="000D6DA7" w14:paraId="4FE1C411" w14:textId="77777777" w:rsidTr="00BD4CF8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71446734" w14:textId="606A611A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466A51">
              <w:rPr>
                <w:rFonts w:ascii="Arial" w:hAnsi="Arial"/>
              </w:rPr>
              <w:t>5B/</w:t>
            </w:r>
            <w:r w:rsidR="008A3371">
              <w:rPr>
                <w:rFonts w:ascii="Arial" w:hAnsi="Arial"/>
              </w:rPr>
              <w:t>819</w:t>
            </w:r>
            <w:r w:rsidR="00466A51">
              <w:rPr>
                <w:rFonts w:ascii="Arial" w:hAnsi="Arial"/>
              </w:rPr>
              <w:t xml:space="preserve">-E Annex </w:t>
            </w:r>
            <w:r w:rsidR="008A3371">
              <w:rPr>
                <w:rFonts w:ascii="Arial" w:hAnsi="Arial"/>
              </w:rPr>
              <w:t>8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683838A3" w14:textId="4EFC7937" w:rsidR="000D6DA7" w:rsidRDefault="000D6DA7" w:rsidP="00767C25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</w:t>
            </w:r>
            <w:r w:rsidR="003E65F1">
              <w:rPr>
                <w:rFonts w:ascii="Arial" w:hAnsi="Arial"/>
              </w:rPr>
              <w:t xml:space="preserve">March </w:t>
            </w:r>
            <w:r w:rsidR="00AE0EE3">
              <w:rPr>
                <w:rFonts w:ascii="Arial" w:hAnsi="Arial"/>
              </w:rPr>
              <w:t>25</w:t>
            </w:r>
            <w:r w:rsidR="006E3122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84068C">
              <w:rPr>
                <w:rFonts w:ascii="Arial" w:hAnsi="Arial"/>
              </w:rPr>
              <w:t>4</w:t>
            </w:r>
          </w:p>
        </w:tc>
      </w:tr>
      <w:tr w:rsidR="000D6DA7" w:rsidRPr="007349A7" w14:paraId="5DBA1ADA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232BADDF" w14:textId="52F1EDF4" w:rsidR="000D6DA7" w:rsidRPr="007349A7" w:rsidRDefault="000D6DA7" w:rsidP="008A3371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8A3371">
              <w:rPr>
                <w:rFonts w:ascii="Arial" w:hAnsi="Arial" w:cs="Arial"/>
                <w:bCs/>
              </w:rPr>
              <w:t xml:space="preserve">PDN </w:t>
            </w:r>
            <w:r w:rsidR="008A3371" w:rsidRPr="008A3371">
              <w:rPr>
                <w:rFonts w:ascii="Arial" w:hAnsi="Arial" w:cs="Arial"/>
                <w:bCs/>
              </w:rPr>
              <w:t>R</w:t>
            </w:r>
            <w:r w:rsidR="008A3371">
              <w:rPr>
                <w:rFonts w:ascii="Arial" w:hAnsi="Arial" w:cs="Arial"/>
                <w:bCs/>
              </w:rPr>
              <w:t>eport</w:t>
            </w:r>
            <w:r w:rsidR="008A3371" w:rsidRPr="008A3371">
              <w:rPr>
                <w:rFonts w:ascii="Arial" w:hAnsi="Arial" w:cs="Arial"/>
                <w:bCs/>
              </w:rPr>
              <w:t xml:space="preserve"> ITU-R M.[SPACE-VHF]</w:t>
            </w:r>
            <w:r w:rsidR="008A3371">
              <w:rPr>
                <w:rFonts w:ascii="Arial" w:hAnsi="Arial" w:cs="Arial"/>
                <w:bCs/>
              </w:rPr>
              <w:t xml:space="preserve">, </w:t>
            </w:r>
            <w:r w:rsidR="008A3371" w:rsidRPr="008A3371">
              <w:rPr>
                <w:rFonts w:ascii="Arial" w:hAnsi="Arial" w:cs="Arial"/>
                <w:bCs/>
              </w:rPr>
              <w:t>Space-based aeronautical VHF communications in the frequency band 117.975-137 MHz</w:t>
            </w:r>
          </w:p>
        </w:tc>
      </w:tr>
      <w:tr w:rsidR="000D6DA7" w:rsidRPr="000B3AC1" w14:paraId="21B60F30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47A50B0A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1A5636A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60E398BF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5F7E15E" w14:textId="0E5367BA" w:rsidR="0056155A" w:rsidRDefault="0056155A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1BDCEC9F" w14:textId="77777777" w:rsidR="008A3371" w:rsidRDefault="008A3371" w:rsidP="008A3371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Sandra Wright</w:t>
            </w:r>
          </w:p>
          <w:p w14:paraId="056E4C15" w14:textId="77777777" w:rsidR="008A3371" w:rsidRDefault="008A3371" w:rsidP="008A3371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B6F675C" w14:textId="77777777" w:rsidR="008A3371" w:rsidRDefault="008A3371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618D929C" w14:textId="749B8030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0F3E651C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7B98F01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54AFFD2B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E90325C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7CE8E828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 xml:space="preserve">Email: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0E1F46BD" w14:textId="7BE5161A" w:rsidR="000D6DA7" w:rsidRDefault="000D6DA7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07F2215" w14:textId="77777777" w:rsidR="008A3371" w:rsidRPr="00C7252B" w:rsidRDefault="008A3371" w:rsidP="008A3371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202-603-7094</w:t>
            </w:r>
          </w:p>
          <w:p w14:paraId="384B5C64" w14:textId="77777777" w:rsidR="008A3371" w:rsidRDefault="008A3371" w:rsidP="008A3371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sandra.a.wright@faa.gov</w:t>
            </w:r>
          </w:p>
          <w:p w14:paraId="3B79F37F" w14:textId="77777777" w:rsidR="008A3371" w:rsidRDefault="008A3371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61F0276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3EAE384B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 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3CB25D67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793AA72C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7164F3" w14:textId="41B5D6CC" w:rsidR="000D6DA7" w:rsidRPr="00001E89" w:rsidRDefault="000D6DA7" w:rsidP="00DF0287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 xml:space="preserve">The purpose of this contribution is to </w:t>
            </w:r>
            <w:bookmarkStart w:id="1" w:name="_Hlk518309834"/>
            <w:r w:rsidR="00466A51">
              <w:rPr>
                <w:rFonts w:ascii="Arial" w:hAnsi="Arial"/>
                <w:bCs/>
              </w:rPr>
              <w:t xml:space="preserve">provide updates to </w:t>
            </w:r>
            <w:r w:rsidR="00F455BB">
              <w:rPr>
                <w:rFonts w:ascii="Arial" w:hAnsi="Arial"/>
                <w:bCs/>
              </w:rPr>
              <w:t>D</w:t>
            </w:r>
            <w:r w:rsidR="00466A51">
              <w:rPr>
                <w:rFonts w:ascii="Arial" w:hAnsi="Arial"/>
                <w:bCs/>
              </w:rPr>
              <w:t>ocument 5B/</w:t>
            </w:r>
            <w:r w:rsidR="008A3371">
              <w:rPr>
                <w:rFonts w:ascii="Arial" w:hAnsi="Arial"/>
                <w:bCs/>
              </w:rPr>
              <w:t>819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8A3371">
              <w:rPr>
                <w:rFonts w:ascii="Arial" w:hAnsi="Arial"/>
                <w:bCs/>
              </w:rPr>
              <w:t>8</w:t>
            </w:r>
            <w:r w:rsidR="00466A51">
              <w:rPr>
                <w:rFonts w:ascii="Arial" w:hAnsi="Arial"/>
                <w:bCs/>
              </w:rPr>
              <w:t>.</w:t>
            </w:r>
            <w:bookmarkEnd w:id="1"/>
          </w:p>
        </w:tc>
      </w:tr>
      <w:tr w:rsidR="000D6DA7" w:rsidRPr="000C4B2B" w14:paraId="70CF4686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5A2C4E93" w14:textId="011669B7" w:rsidR="000D6DA7" w:rsidRPr="00C65881" w:rsidRDefault="000D6DA7" w:rsidP="00DF0287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>This contribution pro</w:t>
            </w:r>
            <w:ins w:id="2" w:author="Michael Tran Ph.D." w:date="2024-03-25T13:34:00Z" w16du:dateUtc="2024-03-25T12:34:00Z">
              <w:r w:rsidR="00AE0EE3">
                <w:rPr>
                  <w:rFonts w:ascii="Arial" w:hAnsi="Arial"/>
                  <w:bCs/>
                </w:rPr>
                <w:t>poses</w:t>
              </w:r>
            </w:ins>
            <w:del w:id="3" w:author="Michael Tran Ph.D." w:date="2024-03-25T13:34:00Z" w16du:dateUtc="2024-03-25T12:34:00Z">
              <w:r w:rsidR="00466A51" w:rsidDel="00AE0EE3">
                <w:rPr>
                  <w:rFonts w:ascii="Arial" w:hAnsi="Arial"/>
                  <w:bCs/>
                </w:rPr>
                <w:delText>vides updates</w:delText>
              </w:r>
            </w:del>
            <w:r w:rsidR="00466A51">
              <w:rPr>
                <w:rFonts w:ascii="Arial" w:hAnsi="Arial"/>
                <w:bCs/>
              </w:rPr>
              <w:t xml:space="preserve"> to</w:t>
            </w:r>
            <w:ins w:id="4" w:author="Michael Tran Ph.D." w:date="2024-03-25T13:34:00Z" w16du:dateUtc="2024-03-25T12:34:00Z">
              <w:r w:rsidR="00AE0EE3">
                <w:rPr>
                  <w:rFonts w:ascii="Arial" w:hAnsi="Arial"/>
                  <w:bCs/>
                </w:rPr>
                <w:t xml:space="preserve"> delete section 11.4</w:t>
              </w:r>
            </w:ins>
            <w:ins w:id="5" w:author="Michael Tran Ph.D." w:date="2024-04-01T07:39:00Z" w16du:dateUtc="2024-04-01T11:39:00Z">
              <w:r w:rsidR="0052481E">
                <w:rPr>
                  <w:rFonts w:ascii="Arial" w:hAnsi="Arial"/>
                  <w:bCs/>
                </w:rPr>
                <w:t xml:space="preserve"> and the editor’s note in s</w:t>
              </w:r>
            </w:ins>
            <w:ins w:id="6" w:author="Michael Tran Ph.D." w:date="2024-04-01T07:40:00Z" w16du:dateUtc="2024-04-01T11:40:00Z">
              <w:r w:rsidR="0052481E">
                <w:rPr>
                  <w:rFonts w:ascii="Arial" w:hAnsi="Arial"/>
                  <w:bCs/>
                </w:rPr>
                <w:t>ection 8.1</w:t>
              </w:r>
            </w:ins>
            <w:ins w:id="7" w:author="Michael Tran Ph.D." w:date="2024-03-25T13:34:00Z" w16du:dateUtc="2024-03-25T12:34:00Z">
              <w:r w:rsidR="00AE0EE3">
                <w:rPr>
                  <w:rFonts w:ascii="Arial" w:hAnsi="Arial"/>
                  <w:bCs/>
                </w:rPr>
                <w:t xml:space="preserve"> of</w:t>
              </w:r>
            </w:ins>
            <w:r w:rsidR="00466A51">
              <w:rPr>
                <w:rFonts w:ascii="Arial" w:hAnsi="Arial"/>
                <w:bCs/>
              </w:rPr>
              <w:t xml:space="preserve"> document 5B/</w:t>
            </w:r>
            <w:r w:rsidR="008A3371">
              <w:rPr>
                <w:rFonts w:ascii="Arial" w:hAnsi="Arial"/>
                <w:bCs/>
              </w:rPr>
              <w:t>819</w:t>
            </w:r>
            <w:r w:rsidR="00466A51">
              <w:rPr>
                <w:rFonts w:ascii="Arial" w:hAnsi="Arial"/>
                <w:bCs/>
              </w:rPr>
              <w:t xml:space="preserve"> Annex </w:t>
            </w:r>
            <w:r w:rsidR="008A3371">
              <w:rPr>
                <w:rFonts w:ascii="Arial" w:hAnsi="Arial"/>
                <w:bCs/>
              </w:rPr>
              <w:t xml:space="preserve">8, </w:t>
            </w:r>
            <w:bookmarkStart w:id="8" w:name="_Hlk158801025"/>
            <w:r w:rsidR="008A3371" w:rsidRPr="008A3371">
              <w:rPr>
                <w:rFonts w:ascii="Arial" w:hAnsi="Arial" w:cs="Arial"/>
                <w:bCs/>
              </w:rPr>
              <w:t>Space-based aeronautical VHF communications in the frequency band 117.975-137 MHz</w:t>
            </w:r>
            <w:r w:rsidR="008A3371">
              <w:rPr>
                <w:rFonts w:ascii="Arial" w:hAnsi="Arial" w:cs="Arial"/>
                <w:bCs/>
              </w:rPr>
              <w:t>.</w:t>
            </w:r>
            <w:bookmarkEnd w:id="8"/>
          </w:p>
        </w:tc>
      </w:tr>
    </w:tbl>
    <w:p w14:paraId="5AD17CD0" w14:textId="77777777" w:rsidR="00EF7702" w:rsidRDefault="00EF7702" w:rsidP="00192627"/>
    <w:p w14:paraId="31AE1466" w14:textId="77777777" w:rsidR="00EF7702" w:rsidRDefault="00EF7702" w:rsidP="00192627"/>
    <w:p w14:paraId="7E5168EA" w14:textId="77777777" w:rsidR="00EF7702" w:rsidRDefault="00EF7702" w:rsidP="00192627"/>
    <w:p w14:paraId="1432CD60" w14:textId="77777777" w:rsidR="004D7C86" w:rsidRDefault="004D7C86" w:rsidP="00192627"/>
    <w:p w14:paraId="7BFD92CB" w14:textId="77777777" w:rsidR="004D7C86" w:rsidRDefault="004D7C86" w:rsidP="00192627"/>
    <w:p w14:paraId="49F57B6B" w14:textId="77777777" w:rsidR="004D7C86" w:rsidRDefault="004D7C86" w:rsidP="00192627"/>
    <w:p w14:paraId="698C9382" w14:textId="77777777" w:rsidR="004D7C86" w:rsidRDefault="004D7C86" w:rsidP="00192627"/>
    <w:p w14:paraId="5103C1AF" w14:textId="77777777" w:rsidR="009B61C1" w:rsidRDefault="009B61C1" w:rsidP="00192627"/>
    <w:p w14:paraId="182A4027" w14:textId="77777777" w:rsidR="009B61C1" w:rsidRDefault="009B61C1" w:rsidP="00192627"/>
    <w:p w14:paraId="27EBC906" w14:textId="77777777" w:rsidR="009B61C1" w:rsidRDefault="009B61C1" w:rsidP="00192627"/>
    <w:p w14:paraId="1B8BAF24" w14:textId="77777777" w:rsidR="009B61C1" w:rsidRDefault="009B61C1" w:rsidP="00192627"/>
    <w:p w14:paraId="58CAC840" w14:textId="77777777" w:rsidR="009B61C1" w:rsidRDefault="009B61C1" w:rsidP="00192627"/>
    <w:p w14:paraId="767126B9" w14:textId="77777777" w:rsidR="009B61C1" w:rsidRDefault="009B61C1" w:rsidP="00192627"/>
    <w:p w14:paraId="655F8308" w14:textId="47D4FF48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5E190E29" w14:textId="77777777" w:rsidTr="00C2563C">
        <w:trPr>
          <w:cantSplit/>
        </w:trPr>
        <w:tc>
          <w:tcPr>
            <w:tcW w:w="6487" w:type="dxa"/>
            <w:vAlign w:val="center"/>
          </w:tcPr>
          <w:p w14:paraId="1C32B608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07E0880" w14:textId="3B52825E" w:rsidR="009F2ED2" w:rsidRDefault="00D0291B" w:rsidP="00C2563C">
            <w:pPr>
              <w:shd w:val="solid" w:color="FFFFFF" w:fill="FFFFFF"/>
              <w:spacing w:before="0" w:line="240" w:lineRule="atLeast"/>
            </w:pPr>
            <w:bookmarkStart w:id="9" w:name="ditulogo"/>
            <w:bookmarkEnd w:id="9"/>
            <w:r>
              <w:rPr>
                <w:noProof/>
                <w:lang w:eastAsia="en-GB"/>
              </w:rPr>
              <w:drawing>
                <wp:inline distT="0" distB="0" distL="0" distR="0" wp14:anchorId="67601D53" wp14:editId="7CDDDBD1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74C79600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24117CF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63B1CAB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696FEAA6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7D27297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F82D69B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115F4363" w14:textId="77777777" w:rsidTr="00C2563C">
        <w:trPr>
          <w:cantSplit/>
        </w:trPr>
        <w:tc>
          <w:tcPr>
            <w:tcW w:w="6487" w:type="dxa"/>
            <w:vMerge w:val="restart"/>
          </w:tcPr>
          <w:p w14:paraId="0589C331" w14:textId="622F0375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0" w:name="recibido"/>
            <w:bookmarkStart w:id="11" w:name="dnum" w:colFirst="1" w:colLast="1"/>
            <w:bookmarkEnd w:id="10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466A51">
              <w:rPr>
                <w:rFonts w:ascii="Verdana" w:hAnsi="Verdana"/>
                <w:sz w:val="20"/>
              </w:rPr>
              <w:t>5B/</w:t>
            </w:r>
            <w:r w:rsidR="00D3434A">
              <w:rPr>
                <w:rFonts w:ascii="Verdana" w:hAnsi="Verdana"/>
                <w:sz w:val="20"/>
              </w:rPr>
              <w:t>819</w:t>
            </w:r>
            <w:r w:rsidR="00466A51">
              <w:rPr>
                <w:rFonts w:ascii="Verdana" w:hAnsi="Verdana"/>
                <w:sz w:val="20"/>
              </w:rPr>
              <w:t xml:space="preserve">-E Annex </w:t>
            </w:r>
            <w:r w:rsidR="00D3434A">
              <w:rPr>
                <w:rFonts w:ascii="Verdana" w:hAnsi="Verdana"/>
                <w:sz w:val="20"/>
              </w:rPr>
              <w:t>8</w:t>
            </w:r>
          </w:p>
          <w:p w14:paraId="1111DCF6" w14:textId="3F6E268B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D3434A">
              <w:rPr>
                <w:rFonts w:ascii="Verdana" w:hAnsi="Verdana"/>
                <w:sz w:val="20"/>
              </w:rPr>
              <w:t>PDN Report</w:t>
            </w:r>
            <w:r w:rsidR="00F94E6D">
              <w:rPr>
                <w:rFonts w:ascii="Verdana" w:hAnsi="Verdana"/>
                <w:sz w:val="20"/>
              </w:rPr>
              <w:t xml:space="preserve"> ITU-R M.[</w:t>
            </w:r>
            <w:r w:rsidR="00D3434A">
              <w:rPr>
                <w:rFonts w:ascii="Verdana" w:hAnsi="Verdana"/>
                <w:sz w:val="20"/>
              </w:rPr>
              <w:t>SPACE-VHF</w:t>
            </w:r>
            <w:r w:rsidR="00F94E6D">
              <w:rPr>
                <w:rFonts w:ascii="Verdana" w:hAnsi="Verdana"/>
                <w:sz w:val="20"/>
              </w:rPr>
              <w:t>]</w:t>
            </w:r>
          </w:p>
        </w:tc>
        <w:tc>
          <w:tcPr>
            <w:tcW w:w="3402" w:type="dxa"/>
          </w:tcPr>
          <w:p w14:paraId="755678A5" w14:textId="017312B0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6888DA28" w14:textId="77777777" w:rsidTr="00C2563C">
        <w:trPr>
          <w:cantSplit/>
        </w:trPr>
        <w:tc>
          <w:tcPr>
            <w:tcW w:w="6487" w:type="dxa"/>
            <w:vMerge/>
          </w:tcPr>
          <w:p w14:paraId="0EA8E0BE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12" w:name="ddate" w:colFirst="1" w:colLast="1"/>
            <w:bookmarkEnd w:id="11"/>
          </w:p>
        </w:tc>
        <w:tc>
          <w:tcPr>
            <w:tcW w:w="3402" w:type="dxa"/>
          </w:tcPr>
          <w:p w14:paraId="7FC2A034" w14:textId="428E0FC9" w:rsidR="009F2ED2" w:rsidRPr="00801BBD" w:rsidRDefault="00743089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14</w:t>
            </w:r>
            <w:r w:rsidR="00ED6EBA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84068C">
              <w:rPr>
                <w:rFonts w:ascii="Verdana" w:hAnsi="Verdana"/>
                <w:b/>
                <w:iCs/>
                <w:sz w:val="20"/>
                <w:lang w:eastAsia="zh-CN"/>
              </w:rPr>
              <w:t>May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84068C">
              <w:rPr>
                <w:rFonts w:ascii="Verdana" w:hAnsi="Verdana"/>
                <w:b/>
                <w:iCs/>
                <w:sz w:val="20"/>
                <w:lang w:eastAsia="zh-CN"/>
              </w:rPr>
              <w:t>4</w:t>
            </w:r>
          </w:p>
        </w:tc>
      </w:tr>
      <w:tr w:rsidR="009F2ED2" w14:paraId="42342F22" w14:textId="77777777" w:rsidTr="00C2563C">
        <w:trPr>
          <w:cantSplit/>
        </w:trPr>
        <w:tc>
          <w:tcPr>
            <w:tcW w:w="6487" w:type="dxa"/>
            <w:vMerge/>
          </w:tcPr>
          <w:p w14:paraId="652626B1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13" w:name="dorlang" w:colFirst="1" w:colLast="1"/>
            <w:bookmarkEnd w:id="12"/>
          </w:p>
        </w:tc>
        <w:tc>
          <w:tcPr>
            <w:tcW w:w="3402" w:type="dxa"/>
          </w:tcPr>
          <w:p w14:paraId="03A73F4D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2F6D00BD" w14:textId="77777777" w:rsidTr="00C2563C">
        <w:trPr>
          <w:cantSplit/>
        </w:trPr>
        <w:tc>
          <w:tcPr>
            <w:tcW w:w="9889" w:type="dxa"/>
            <w:gridSpan w:val="2"/>
          </w:tcPr>
          <w:p w14:paraId="67011419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14" w:name="dsource" w:colFirst="0" w:colLast="0"/>
            <w:bookmarkEnd w:id="13"/>
            <w:r>
              <w:rPr>
                <w:lang w:eastAsia="zh-CN"/>
              </w:rPr>
              <w:t>United States of America</w:t>
            </w:r>
          </w:p>
        </w:tc>
      </w:tr>
      <w:tr w:rsidR="009F2ED2" w14:paraId="38E9C1C0" w14:textId="77777777" w:rsidTr="00C2563C">
        <w:trPr>
          <w:cantSplit/>
        </w:trPr>
        <w:tc>
          <w:tcPr>
            <w:tcW w:w="9889" w:type="dxa"/>
            <w:gridSpan w:val="2"/>
          </w:tcPr>
          <w:p w14:paraId="03C21D98" w14:textId="3AC3814B" w:rsidR="009F2ED2" w:rsidRDefault="00F455BB" w:rsidP="00C2563C">
            <w:pPr>
              <w:pStyle w:val="Title1"/>
              <w:rPr>
                <w:lang w:val="en-US" w:eastAsia="zh-CN"/>
              </w:rPr>
            </w:pPr>
            <w:bookmarkStart w:id="15" w:name="drec" w:colFirst="0" w:colLast="0"/>
            <w:bookmarkEnd w:id="14"/>
            <w:r>
              <w:rPr>
                <w:lang w:val="en-US" w:eastAsia="zh-CN"/>
              </w:rPr>
              <w:t xml:space="preserve">preliminary draft neW </w:t>
            </w:r>
            <w:r w:rsidR="00EA1409">
              <w:rPr>
                <w:lang w:val="en-US" w:eastAsia="zh-CN"/>
              </w:rPr>
              <w:t>re</w:t>
            </w:r>
            <w:r w:rsidR="00D3434A">
              <w:rPr>
                <w:lang w:val="en-US" w:eastAsia="zh-CN"/>
              </w:rPr>
              <w:t>port</w:t>
            </w:r>
            <w:r>
              <w:rPr>
                <w:lang w:val="en-US" w:eastAsia="zh-CN"/>
              </w:rPr>
              <w:t xml:space="preserve"> </w:t>
            </w:r>
            <w:r w:rsidR="00EA1409">
              <w:rPr>
                <w:lang w:val="en-US" w:eastAsia="zh-CN"/>
              </w:rPr>
              <w:t>itu-r m.[</w:t>
            </w:r>
            <w:r w:rsidR="00D3434A">
              <w:rPr>
                <w:lang w:val="en-US" w:eastAsia="zh-CN"/>
              </w:rPr>
              <w:t>space-vhf</w:t>
            </w:r>
            <w:r w:rsidR="00F608D0">
              <w:rPr>
                <w:lang w:val="en-US" w:eastAsia="zh-CN"/>
              </w:rPr>
              <w:t>]</w:t>
            </w:r>
          </w:p>
          <w:p w14:paraId="09FA0006" w14:textId="56DF94DC" w:rsidR="00801BBD" w:rsidRPr="00801BBD" w:rsidRDefault="00801BBD" w:rsidP="00801BBD">
            <w:pPr>
              <w:rPr>
                <w:lang w:val="en-US" w:eastAsia="zh-CN"/>
              </w:rPr>
            </w:pPr>
          </w:p>
          <w:p w14:paraId="368696B7" w14:textId="41624F04" w:rsidR="00801BBD" w:rsidRPr="00765DA1" w:rsidRDefault="00D3434A" w:rsidP="00801BB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 xml:space="preserve">Space-based aeronautical VHF communications in the </w:t>
            </w:r>
            <w:r w:rsidR="00F67CD5"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br/>
            </w:r>
            <w:r>
              <w:rPr>
                <w:rFonts w:ascii="Times New Roman Bold" w:hAnsi="Times New Roman Bold"/>
                <w:b/>
                <w:sz w:val="28"/>
                <w:szCs w:val="28"/>
                <w:lang w:val="en-US"/>
              </w:rPr>
              <w:t>frequency band 117.975-137 MHz</w:t>
            </w:r>
          </w:p>
          <w:p w14:paraId="1EE7AD22" w14:textId="77777777" w:rsidR="009F2ED2" w:rsidRPr="009F2ED2" w:rsidRDefault="009F2ED2" w:rsidP="009F2ED2">
            <w:pPr>
              <w:pStyle w:val="Title3"/>
              <w:rPr>
                <w:lang w:val="en-US" w:eastAsia="zh-CN"/>
              </w:rPr>
            </w:pPr>
          </w:p>
        </w:tc>
      </w:tr>
      <w:tr w:rsidR="009F2ED2" w14:paraId="684F251F" w14:textId="77777777" w:rsidTr="00C2563C">
        <w:trPr>
          <w:cantSplit/>
        </w:trPr>
        <w:tc>
          <w:tcPr>
            <w:tcW w:w="9889" w:type="dxa"/>
            <w:gridSpan w:val="2"/>
          </w:tcPr>
          <w:p w14:paraId="7ABAB8C4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16" w:name="dtitle1" w:colFirst="0" w:colLast="0"/>
            <w:bookmarkEnd w:id="15"/>
          </w:p>
        </w:tc>
      </w:tr>
    </w:tbl>
    <w:p w14:paraId="3F500215" w14:textId="77777777" w:rsidR="009F2ED2" w:rsidRPr="00CF76AA" w:rsidRDefault="009F2ED2" w:rsidP="009F2ED2">
      <w:pPr>
        <w:rPr>
          <w:b/>
          <w:lang w:val="en-US" w:eastAsia="zh-CN"/>
        </w:rPr>
      </w:pPr>
      <w:bookmarkStart w:id="17" w:name="dbreak"/>
      <w:bookmarkEnd w:id="16"/>
      <w:bookmarkEnd w:id="17"/>
      <w:r w:rsidRPr="00CF76AA">
        <w:rPr>
          <w:b/>
          <w:lang w:val="en-US" w:eastAsia="zh-CN"/>
        </w:rPr>
        <w:t>Introduction</w:t>
      </w:r>
    </w:p>
    <w:p w14:paraId="693AF540" w14:textId="4EBB64EB" w:rsidR="006400F6" w:rsidRDefault="00466A51" w:rsidP="008732F0">
      <w:pPr>
        <w:rPr>
          <w:lang w:val="en-US" w:eastAsia="zh-CN"/>
        </w:rPr>
      </w:pPr>
      <w:r w:rsidRPr="00CF76AA">
        <w:rPr>
          <w:bCs/>
          <w:lang w:eastAsia="zh-CN"/>
        </w:rPr>
        <w:t>This contribution</w:t>
      </w:r>
      <w:r>
        <w:rPr>
          <w:bCs/>
          <w:lang w:eastAsia="zh-CN"/>
        </w:rPr>
        <w:t xml:space="preserve"> p</w:t>
      </w:r>
      <w:r w:rsidR="008732F0">
        <w:rPr>
          <w:bCs/>
          <w:lang w:eastAsia="zh-CN"/>
        </w:rPr>
        <w:t>roposes to delete section 11.4</w:t>
      </w:r>
      <w:ins w:id="18" w:author="Michael Tran Ph.D." w:date="2024-04-01T07:41:00Z" w16du:dateUtc="2024-04-01T11:41:00Z">
        <w:r w:rsidR="0052481E">
          <w:rPr>
            <w:bCs/>
            <w:lang w:eastAsia="zh-CN"/>
          </w:rPr>
          <w:t xml:space="preserve"> and the Editor’s note in section 8.1</w:t>
        </w:r>
      </w:ins>
      <w:r w:rsidR="008732F0">
        <w:rPr>
          <w:bCs/>
          <w:lang w:eastAsia="zh-CN"/>
        </w:rPr>
        <w:t xml:space="preserve"> of</w:t>
      </w:r>
      <w:r>
        <w:rPr>
          <w:bCs/>
          <w:lang w:eastAsia="zh-CN"/>
        </w:rPr>
        <w:t xml:space="preserve"> </w:t>
      </w:r>
      <w:r w:rsidR="007A5238">
        <w:rPr>
          <w:bCs/>
          <w:lang w:eastAsia="zh-CN"/>
        </w:rPr>
        <w:t>D</w:t>
      </w:r>
      <w:r>
        <w:rPr>
          <w:bCs/>
          <w:lang w:eastAsia="zh-CN"/>
        </w:rPr>
        <w:t>ocument 5B/</w:t>
      </w:r>
      <w:r w:rsidR="00F67CD5">
        <w:rPr>
          <w:bCs/>
          <w:lang w:eastAsia="zh-CN"/>
        </w:rPr>
        <w:t>819</w:t>
      </w:r>
      <w:r>
        <w:rPr>
          <w:bCs/>
          <w:lang w:eastAsia="zh-CN"/>
        </w:rPr>
        <w:t xml:space="preserve"> Annex </w:t>
      </w:r>
      <w:r w:rsidR="00F67CD5">
        <w:rPr>
          <w:bCs/>
          <w:lang w:eastAsia="zh-CN"/>
        </w:rPr>
        <w:t>8</w:t>
      </w:r>
      <w:r>
        <w:rPr>
          <w:bCs/>
          <w:lang w:eastAsia="zh-CN"/>
        </w:rPr>
        <w:t xml:space="preserve">, </w:t>
      </w:r>
      <w:r w:rsidR="00F67CD5" w:rsidRPr="00F67CD5">
        <w:rPr>
          <w:bCs/>
          <w:lang w:eastAsia="zh-CN"/>
        </w:rPr>
        <w:t>Space-based aeronautical VHF communications in the frequency band 117.975-137 MHz</w:t>
      </w:r>
      <w:r>
        <w:rPr>
          <w:bCs/>
          <w:lang w:eastAsia="zh-CN"/>
        </w:rPr>
        <w:t>.</w:t>
      </w:r>
      <w:r w:rsidR="008732F0">
        <w:rPr>
          <w:bCs/>
          <w:lang w:eastAsia="zh-CN"/>
        </w:rPr>
        <w:t xml:space="preserve">  Rationale</w:t>
      </w:r>
      <w:ins w:id="19" w:author="Michael Tran Ph.D." w:date="2024-04-01T07:42:00Z" w16du:dateUtc="2024-04-01T11:42:00Z">
        <w:r w:rsidR="0052481E">
          <w:rPr>
            <w:bCs/>
            <w:lang w:eastAsia="zh-CN"/>
          </w:rPr>
          <w:t xml:space="preserve"> to delete section 11.4</w:t>
        </w:r>
      </w:ins>
      <w:r w:rsidR="008732F0">
        <w:rPr>
          <w:bCs/>
          <w:lang w:eastAsia="zh-CN"/>
        </w:rPr>
        <w:t>: the OOB masks of SOS, MetSat, and MSS (Annex 5 of Recommendation SM.1541) used in this section only apply to the frequency band 1-20 GHz, not 137-138 MHz.  Hence, the OOB emissions would interfere with adjacent channels of services in 137-138 MHz band, as well as with adjacent band terrestrial AM(R)S VDL-M2 at 136.975 MHz.</w:t>
      </w:r>
      <w:del w:id="20" w:author="Michael Tran Ph.D." w:date="2024-03-25T13:31:00Z" w16du:dateUtc="2024-03-25T12:31:00Z">
        <w:r w:rsidR="008569BD" w:rsidDel="00AE0EE3">
          <w:rPr>
            <w:bCs/>
            <w:lang w:eastAsia="zh-CN"/>
          </w:rPr>
          <w:delText xml:space="preserve">  It is proposed to not elevate this document to allow additional review of new information.</w:delText>
        </w:r>
      </w:del>
    </w:p>
    <w:sectPr w:rsidR="006400F6" w:rsidSect="00D2573D">
      <w:headerReference w:type="first" r:id="rId9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E8C66" w14:textId="77777777" w:rsidR="00D2573D" w:rsidRDefault="00D2573D">
      <w:pPr>
        <w:spacing w:before="0"/>
      </w:pPr>
      <w:r>
        <w:separator/>
      </w:r>
    </w:p>
  </w:endnote>
  <w:endnote w:type="continuationSeparator" w:id="0">
    <w:p w14:paraId="28928D30" w14:textId="77777777" w:rsidR="00D2573D" w:rsidRDefault="00D2573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E8809" w14:textId="77777777" w:rsidR="00D2573D" w:rsidRDefault="00D2573D">
      <w:pPr>
        <w:spacing w:before="0"/>
      </w:pPr>
      <w:r>
        <w:separator/>
      </w:r>
    </w:p>
  </w:footnote>
  <w:footnote w:type="continuationSeparator" w:id="0">
    <w:p w14:paraId="670435C2" w14:textId="77777777" w:rsidR="00D2573D" w:rsidRDefault="00D2573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3DA5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CEB425E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6713750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5160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0537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6287697">
    <w:abstractNumId w:val="12"/>
  </w:num>
  <w:num w:numId="5" w16cid:durableId="1535268034">
    <w:abstractNumId w:val="4"/>
  </w:num>
  <w:num w:numId="6" w16cid:durableId="736827779">
    <w:abstractNumId w:val="6"/>
  </w:num>
  <w:num w:numId="7" w16cid:durableId="827787037">
    <w:abstractNumId w:val="7"/>
  </w:num>
  <w:num w:numId="8" w16cid:durableId="197620784">
    <w:abstractNumId w:val="1"/>
  </w:num>
  <w:num w:numId="9" w16cid:durableId="1626042479">
    <w:abstractNumId w:val="11"/>
  </w:num>
  <w:num w:numId="10" w16cid:durableId="618756554">
    <w:abstractNumId w:val="8"/>
  </w:num>
  <w:num w:numId="11" w16cid:durableId="1198158527">
    <w:abstractNumId w:val="13"/>
  </w:num>
  <w:num w:numId="12" w16cid:durableId="291640796">
    <w:abstractNumId w:val="17"/>
  </w:num>
  <w:num w:numId="13" w16cid:durableId="384836504">
    <w:abstractNumId w:val="21"/>
  </w:num>
  <w:num w:numId="14" w16cid:durableId="2020083125">
    <w:abstractNumId w:val="10"/>
  </w:num>
  <w:num w:numId="15" w16cid:durableId="1126508654">
    <w:abstractNumId w:val="16"/>
  </w:num>
  <w:num w:numId="16" w16cid:durableId="2011179846">
    <w:abstractNumId w:val="15"/>
  </w:num>
  <w:num w:numId="17" w16cid:durableId="862549785">
    <w:abstractNumId w:val="14"/>
  </w:num>
  <w:num w:numId="18" w16cid:durableId="1781804434">
    <w:abstractNumId w:val="18"/>
  </w:num>
  <w:num w:numId="19" w16cid:durableId="718629494">
    <w:abstractNumId w:val="19"/>
  </w:num>
  <w:num w:numId="20" w16cid:durableId="1086149034">
    <w:abstractNumId w:val="0"/>
  </w:num>
  <w:num w:numId="21" w16cid:durableId="800927931">
    <w:abstractNumId w:val="20"/>
  </w:num>
  <w:num w:numId="22" w16cid:durableId="1979412928">
    <w:abstractNumId w:val="3"/>
  </w:num>
  <w:num w:numId="23" w16cid:durableId="147995624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ichael Tran Ph.D.">
    <w15:presenceInfo w15:providerId="AD" w15:userId="S::MTRAN@MITRE.ORG::9df84b20-b531-4cda-a8ee-87e04c1871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4B8A"/>
    <w:rsid w:val="000073A8"/>
    <w:rsid w:val="00015B80"/>
    <w:rsid w:val="0002034C"/>
    <w:rsid w:val="00020576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641FD"/>
    <w:rsid w:val="00066CA1"/>
    <w:rsid w:val="000769EC"/>
    <w:rsid w:val="0007740B"/>
    <w:rsid w:val="00077D30"/>
    <w:rsid w:val="00080D1E"/>
    <w:rsid w:val="00081475"/>
    <w:rsid w:val="00084229"/>
    <w:rsid w:val="000A18FA"/>
    <w:rsid w:val="000A1C94"/>
    <w:rsid w:val="000A5EBB"/>
    <w:rsid w:val="000A62BB"/>
    <w:rsid w:val="000B3AC1"/>
    <w:rsid w:val="000B3E5B"/>
    <w:rsid w:val="000B46C8"/>
    <w:rsid w:val="000B49C5"/>
    <w:rsid w:val="000C3D51"/>
    <w:rsid w:val="000C4DA3"/>
    <w:rsid w:val="000C65DF"/>
    <w:rsid w:val="000C7FD4"/>
    <w:rsid w:val="000D0093"/>
    <w:rsid w:val="000D6DA7"/>
    <w:rsid w:val="000E4002"/>
    <w:rsid w:val="0010252A"/>
    <w:rsid w:val="00106D0B"/>
    <w:rsid w:val="00112096"/>
    <w:rsid w:val="00113304"/>
    <w:rsid w:val="00127648"/>
    <w:rsid w:val="001307CF"/>
    <w:rsid w:val="00141AC1"/>
    <w:rsid w:val="00142CFD"/>
    <w:rsid w:val="001461A4"/>
    <w:rsid w:val="0015083E"/>
    <w:rsid w:val="00154DBA"/>
    <w:rsid w:val="00156B07"/>
    <w:rsid w:val="00161DB2"/>
    <w:rsid w:val="00174EE9"/>
    <w:rsid w:val="001830FD"/>
    <w:rsid w:val="001844EC"/>
    <w:rsid w:val="00184B3D"/>
    <w:rsid w:val="00185383"/>
    <w:rsid w:val="00192627"/>
    <w:rsid w:val="001A2579"/>
    <w:rsid w:val="001A3CAE"/>
    <w:rsid w:val="001B22DE"/>
    <w:rsid w:val="001B4E65"/>
    <w:rsid w:val="001B7E13"/>
    <w:rsid w:val="001C6C50"/>
    <w:rsid w:val="001C6CCA"/>
    <w:rsid w:val="001D340A"/>
    <w:rsid w:val="001D3E09"/>
    <w:rsid w:val="001E129B"/>
    <w:rsid w:val="001E622E"/>
    <w:rsid w:val="001F3B60"/>
    <w:rsid w:val="001F7D07"/>
    <w:rsid w:val="002037D1"/>
    <w:rsid w:val="0021495D"/>
    <w:rsid w:val="0021502B"/>
    <w:rsid w:val="0021550A"/>
    <w:rsid w:val="002162DB"/>
    <w:rsid w:val="0022086C"/>
    <w:rsid w:val="00223136"/>
    <w:rsid w:val="00236A43"/>
    <w:rsid w:val="002409D5"/>
    <w:rsid w:val="00244FEF"/>
    <w:rsid w:val="00254261"/>
    <w:rsid w:val="00255ED1"/>
    <w:rsid w:val="00273D2C"/>
    <w:rsid w:val="00277E6A"/>
    <w:rsid w:val="00286AB4"/>
    <w:rsid w:val="00286D80"/>
    <w:rsid w:val="00286E48"/>
    <w:rsid w:val="002A0A0D"/>
    <w:rsid w:val="002B2229"/>
    <w:rsid w:val="002B5153"/>
    <w:rsid w:val="002B586F"/>
    <w:rsid w:val="002B6B62"/>
    <w:rsid w:val="002C13C9"/>
    <w:rsid w:val="002D2949"/>
    <w:rsid w:val="002D2AB7"/>
    <w:rsid w:val="002E0D34"/>
    <w:rsid w:val="002E4A47"/>
    <w:rsid w:val="002E6813"/>
    <w:rsid w:val="00307401"/>
    <w:rsid w:val="00312258"/>
    <w:rsid w:val="00320E3B"/>
    <w:rsid w:val="00324A59"/>
    <w:rsid w:val="00325E95"/>
    <w:rsid w:val="00341991"/>
    <w:rsid w:val="00347DEB"/>
    <w:rsid w:val="00351D78"/>
    <w:rsid w:val="003529C0"/>
    <w:rsid w:val="00355F2D"/>
    <w:rsid w:val="00372CA6"/>
    <w:rsid w:val="003732EA"/>
    <w:rsid w:val="0037379E"/>
    <w:rsid w:val="0037399D"/>
    <w:rsid w:val="00381920"/>
    <w:rsid w:val="003831C4"/>
    <w:rsid w:val="003934AB"/>
    <w:rsid w:val="003A2372"/>
    <w:rsid w:val="003B0273"/>
    <w:rsid w:val="003B27E2"/>
    <w:rsid w:val="003B544B"/>
    <w:rsid w:val="003C41FE"/>
    <w:rsid w:val="003D392D"/>
    <w:rsid w:val="003E1ABC"/>
    <w:rsid w:val="003E20B1"/>
    <w:rsid w:val="003E65F1"/>
    <w:rsid w:val="003E7A27"/>
    <w:rsid w:val="003F7DD1"/>
    <w:rsid w:val="004001B2"/>
    <w:rsid w:val="0040587A"/>
    <w:rsid w:val="00410709"/>
    <w:rsid w:val="004155CF"/>
    <w:rsid w:val="00416977"/>
    <w:rsid w:val="00424028"/>
    <w:rsid w:val="00425555"/>
    <w:rsid w:val="00427606"/>
    <w:rsid w:val="004368A3"/>
    <w:rsid w:val="00437A1A"/>
    <w:rsid w:val="00446074"/>
    <w:rsid w:val="00450D17"/>
    <w:rsid w:val="00456C5D"/>
    <w:rsid w:val="00460C77"/>
    <w:rsid w:val="004669B6"/>
    <w:rsid w:val="00466A51"/>
    <w:rsid w:val="00470E7F"/>
    <w:rsid w:val="004774C5"/>
    <w:rsid w:val="00487086"/>
    <w:rsid w:val="00487476"/>
    <w:rsid w:val="00493226"/>
    <w:rsid w:val="004961CD"/>
    <w:rsid w:val="00497840"/>
    <w:rsid w:val="004B1C37"/>
    <w:rsid w:val="004C1586"/>
    <w:rsid w:val="004C41B3"/>
    <w:rsid w:val="004C4257"/>
    <w:rsid w:val="004C6265"/>
    <w:rsid w:val="004D7C86"/>
    <w:rsid w:val="004F7341"/>
    <w:rsid w:val="005001AD"/>
    <w:rsid w:val="0050288E"/>
    <w:rsid w:val="00514566"/>
    <w:rsid w:val="00514B40"/>
    <w:rsid w:val="0052481E"/>
    <w:rsid w:val="005326E0"/>
    <w:rsid w:val="00534129"/>
    <w:rsid w:val="005346B6"/>
    <w:rsid w:val="0053489A"/>
    <w:rsid w:val="00534995"/>
    <w:rsid w:val="0053556F"/>
    <w:rsid w:val="0054219C"/>
    <w:rsid w:val="005421F6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832F1"/>
    <w:rsid w:val="005978BA"/>
    <w:rsid w:val="005A1E0E"/>
    <w:rsid w:val="005B0FF4"/>
    <w:rsid w:val="005B1BF2"/>
    <w:rsid w:val="005B2C4E"/>
    <w:rsid w:val="005C1A5C"/>
    <w:rsid w:val="005C1C59"/>
    <w:rsid w:val="005C2ECF"/>
    <w:rsid w:val="005D7961"/>
    <w:rsid w:val="005E12A2"/>
    <w:rsid w:val="005E2E64"/>
    <w:rsid w:val="005E667F"/>
    <w:rsid w:val="005F008A"/>
    <w:rsid w:val="005F3CA9"/>
    <w:rsid w:val="006005BF"/>
    <w:rsid w:val="00600981"/>
    <w:rsid w:val="006015B5"/>
    <w:rsid w:val="006023E9"/>
    <w:rsid w:val="00613B4E"/>
    <w:rsid w:val="006260DB"/>
    <w:rsid w:val="00630EAC"/>
    <w:rsid w:val="00631CC1"/>
    <w:rsid w:val="006400F6"/>
    <w:rsid w:val="00641212"/>
    <w:rsid w:val="00641FA1"/>
    <w:rsid w:val="00650E47"/>
    <w:rsid w:val="0065128A"/>
    <w:rsid w:val="00655603"/>
    <w:rsid w:val="006567E4"/>
    <w:rsid w:val="006662DA"/>
    <w:rsid w:val="00667104"/>
    <w:rsid w:val="00673E27"/>
    <w:rsid w:val="00685375"/>
    <w:rsid w:val="006873FD"/>
    <w:rsid w:val="0069375A"/>
    <w:rsid w:val="00696704"/>
    <w:rsid w:val="00697647"/>
    <w:rsid w:val="006A1C25"/>
    <w:rsid w:val="006A2038"/>
    <w:rsid w:val="006A41D4"/>
    <w:rsid w:val="006B49A2"/>
    <w:rsid w:val="006B7DD5"/>
    <w:rsid w:val="006C05ED"/>
    <w:rsid w:val="006C463C"/>
    <w:rsid w:val="006C4847"/>
    <w:rsid w:val="006C60B9"/>
    <w:rsid w:val="006D4893"/>
    <w:rsid w:val="006D7CA5"/>
    <w:rsid w:val="006E3122"/>
    <w:rsid w:val="006E4EC6"/>
    <w:rsid w:val="006E4FF3"/>
    <w:rsid w:val="006F2A86"/>
    <w:rsid w:val="00702E74"/>
    <w:rsid w:val="00707EA4"/>
    <w:rsid w:val="00711BF9"/>
    <w:rsid w:val="007260C9"/>
    <w:rsid w:val="00733F80"/>
    <w:rsid w:val="007341F9"/>
    <w:rsid w:val="00743089"/>
    <w:rsid w:val="007575BD"/>
    <w:rsid w:val="00757939"/>
    <w:rsid w:val="00765DA1"/>
    <w:rsid w:val="007727BD"/>
    <w:rsid w:val="00773F03"/>
    <w:rsid w:val="00785D4A"/>
    <w:rsid w:val="007920E8"/>
    <w:rsid w:val="00794A43"/>
    <w:rsid w:val="007A2F31"/>
    <w:rsid w:val="007A5238"/>
    <w:rsid w:val="007B17F7"/>
    <w:rsid w:val="007B42CC"/>
    <w:rsid w:val="007B4610"/>
    <w:rsid w:val="007C7417"/>
    <w:rsid w:val="007D1405"/>
    <w:rsid w:val="007D7E82"/>
    <w:rsid w:val="007E1BED"/>
    <w:rsid w:val="007F4513"/>
    <w:rsid w:val="007F4940"/>
    <w:rsid w:val="007F4A91"/>
    <w:rsid w:val="007F4EC2"/>
    <w:rsid w:val="007F6011"/>
    <w:rsid w:val="00800CCB"/>
    <w:rsid w:val="00801BBD"/>
    <w:rsid w:val="00813813"/>
    <w:rsid w:val="00820B22"/>
    <w:rsid w:val="00830953"/>
    <w:rsid w:val="00833549"/>
    <w:rsid w:val="008358DE"/>
    <w:rsid w:val="008370CD"/>
    <w:rsid w:val="0084068C"/>
    <w:rsid w:val="00841B4E"/>
    <w:rsid w:val="00841F90"/>
    <w:rsid w:val="008538A0"/>
    <w:rsid w:val="008569BD"/>
    <w:rsid w:val="008600CE"/>
    <w:rsid w:val="0086282C"/>
    <w:rsid w:val="00864C2D"/>
    <w:rsid w:val="008653F2"/>
    <w:rsid w:val="00870F77"/>
    <w:rsid w:val="008732F0"/>
    <w:rsid w:val="0089044C"/>
    <w:rsid w:val="00895C2D"/>
    <w:rsid w:val="00896F13"/>
    <w:rsid w:val="008A3371"/>
    <w:rsid w:val="008A413C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36D2"/>
    <w:rsid w:val="008F6D61"/>
    <w:rsid w:val="009013D3"/>
    <w:rsid w:val="00901C4D"/>
    <w:rsid w:val="00914CB4"/>
    <w:rsid w:val="00921514"/>
    <w:rsid w:val="00927B0A"/>
    <w:rsid w:val="00931796"/>
    <w:rsid w:val="00931E4F"/>
    <w:rsid w:val="0093755F"/>
    <w:rsid w:val="00943976"/>
    <w:rsid w:val="00943E26"/>
    <w:rsid w:val="00951A03"/>
    <w:rsid w:val="00954185"/>
    <w:rsid w:val="009562FA"/>
    <w:rsid w:val="00967C7F"/>
    <w:rsid w:val="00972666"/>
    <w:rsid w:val="009736B1"/>
    <w:rsid w:val="00973BCC"/>
    <w:rsid w:val="00982522"/>
    <w:rsid w:val="00995C96"/>
    <w:rsid w:val="009A2852"/>
    <w:rsid w:val="009A5A43"/>
    <w:rsid w:val="009A5DE9"/>
    <w:rsid w:val="009B0A6B"/>
    <w:rsid w:val="009B0AEB"/>
    <w:rsid w:val="009B61C1"/>
    <w:rsid w:val="009B690E"/>
    <w:rsid w:val="009C6DE8"/>
    <w:rsid w:val="009D005B"/>
    <w:rsid w:val="009D47F3"/>
    <w:rsid w:val="009D726C"/>
    <w:rsid w:val="009E0B06"/>
    <w:rsid w:val="009F2ED2"/>
    <w:rsid w:val="00A05221"/>
    <w:rsid w:val="00A063EC"/>
    <w:rsid w:val="00A14C59"/>
    <w:rsid w:val="00A177BB"/>
    <w:rsid w:val="00A22C18"/>
    <w:rsid w:val="00A27041"/>
    <w:rsid w:val="00A36AD1"/>
    <w:rsid w:val="00A46CF0"/>
    <w:rsid w:val="00A5190A"/>
    <w:rsid w:val="00A54B54"/>
    <w:rsid w:val="00A61F0D"/>
    <w:rsid w:val="00A66659"/>
    <w:rsid w:val="00A73ECD"/>
    <w:rsid w:val="00A75D82"/>
    <w:rsid w:val="00A7673B"/>
    <w:rsid w:val="00A76D11"/>
    <w:rsid w:val="00A770B6"/>
    <w:rsid w:val="00A931DA"/>
    <w:rsid w:val="00A94D3B"/>
    <w:rsid w:val="00AA004A"/>
    <w:rsid w:val="00AA666A"/>
    <w:rsid w:val="00AC4F04"/>
    <w:rsid w:val="00AE0EE3"/>
    <w:rsid w:val="00AF0B78"/>
    <w:rsid w:val="00AF1AF0"/>
    <w:rsid w:val="00AF2503"/>
    <w:rsid w:val="00AF79C3"/>
    <w:rsid w:val="00AF7D8A"/>
    <w:rsid w:val="00B034A7"/>
    <w:rsid w:val="00B04BA7"/>
    <w:rsid w:val="00B0581A"/>
    <w:rsid w:val="00B06485"/>
    <w:rsid w:val="00B23168"/>
    <w:rsid w:val="00B30070"/>
    <w:rsid w:val="00B40DF3"/>
    <w:rsid w:val="00B40FB2"/>
    <w:rsid w:val="00B534A3"/>
    <w:rsid w:val="00B55EEC"/>
    <w:rsid w:val="00B60DB8"/>
    <w:rsid w:val="00B76DA7"/>
    <w:rsid w:val="00B836FD"/>
    <w:rsid w:val="00B87B27"/>
    <w:rsid w:val="00B9369D"/>
    <w:rsid w:val="00B94CB1"/>
    <w:rsid w:val="00BA06FE"/>
    <w:rsid w:val="00BA31E4"/>
    <w:rsid w:val="00BA353E"/>
    <w:rsid w:val="00BA46E6"/>
    <w:rsid w:val="00BB279C"/>
    <w:rsid w:val="00BB5E19"/>
    <w:rsid w:val="00BB6075"/>
    <w:rsid w:val="00BD4CF8"/>
    <w:rsid w:val="00BE76A1"/>
    <w:rsid w:val="00BE77E2"/>
    <w:rsid w:val="00BF0D3D"/>
    <w:rsid w:val="00BF5C04"/>
    <w:rsid w:val="00C02F17"/>
    <w:rsid w:val="00C03B2F"/>
    <w:rsid w:val="00C07511"/>
    <w:rsid w:val="00C10A1F"/>
    <w:rsid w:val="00C205A8"/>
    <w:rsid w:val="00C34BCE"/>
    <w:rsid w:val="00C360BB"/>
    <w:rsid w:val="00C46E5D"/>
    <w:rsid w:val="00C50259"/>
    <w:rsid w:val="00C50F37"/>
    <w:rsid w:val="00C57C9F"/>
    <w:rsid w:val="00C6055E"/>
    <w:rsid w:val="00C64D0F"/>
    <w:rsid w:val="00C65881"/>
    <w:rsid w:val="00C66862"/>
    <w:rsid w:val="00C71C2D"/>
    <w:rsid w:val="00C71FB6"/>
    <w:rsid w:val="00C7311E"/>
    <w:rsid w:val="00C76C2D"/>
    <w:rsid w:val="00C811E0"/>
    <w:rsid w:val="00C8310E"/>
    <w:rsid w:val="00C864CC"/>
    <w:rsid w:val="00C92638"/>
    <w:rsid w:val="00C95333"/>
    <w:rsid w:val="00C9550B"/>
    <w:rsid w:val="00C96287"/>
    <w:rsid w:val="00CA207A"/>
    <w:rsid w:val="00CA42A3"/>
    <w:rsid w:val="00CA61E4"/>
    <w:rsid w:val="00CA7DC7"/>
    <w:rsid w:val="00CB0A45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3AA4"/>
    <w:rsid w:val="00CF43B5"/>
    <w:rsid w:val="00CF556D"/>
    <w:rsid w:val="00CF63B4"/>
    <w:rsid w:val="00CF680E"/>
    <w:rsid w:val="00D0012D"/>
    <w:rsid w:val="00D001A2"/>
    <w:rsid w:val="00D0291B"/>
    <w:rsid w:val="00D1047E"/>
    <w:rsid w:val="00D10A8C"/>
    <w:rsid w:val="00D10F31"/>
    <w:rsid w:val="00D17983"/>
    <w:rsid w:val="00D207A2"/>
    <w:rsid w:val="00D2573D"/>
    <w:rsid w:val="00D2686C"/>
    <w:rsid w:val="00D30B05"/>
    <w:rsid w:val="00D30DE8"/>
    <w:rsid w:val="00D319AB"/>
    <w:rsid w:val="00D3434A"/>
    <w:rsid w:val="00D4122B"/>
    <w:rsid w:val="00D43ECF"/>
    <w:rsid w:val="00D5012D"/>
    <w:rsid w:val="00D50482"/>
    <w:rsid w:val="00D56644"/>
    <w:rsid w:val="00D56CD9"/>
    <w:rsid w:val="00D635C2"/>
    <w:rsid w:val="00D640E8"/>
    <w:rsid w:val="00D65880"/>
    <w:rsid w:val="00D9194C"/>
    <w:rsid w:val="00D97409"/>
    <w:rsid w:val="00DA4F3F"/>
    <w:rsid w:val="00DB12C4"/>
    <w:rsid w:val="00DB1D03"/>
    <w:rsid w:val="00DC129E"/>
    <w:rsid w:val="00DC2182"/>
    <w:rsid w:val="00DE5B16"/>
    <w:rsid w:val="00DE62B3"/>
    <w:rsid w:val="00DF0287"/>
    <w:rsid w:val="00DF0C14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6322"/>
    <w:rsid w:val="00E5130D"/>
    <w:rsid w:val="00E54568"/>
    <w:rsid w:val="00E64215"/>
    <w:rsid w:val="00E66F16"/>
    <w:rsid w:val="00E76206"/>
    <w:rsid w:val="00E84D0F"/>
    <w:rsid w:val="00E87FB3"/>
    <w:rsid w:val="00E90E43"/>
    <w:rsid w:val="00E91E7A"/>
    <w:rsid w:val="00E965EA"/>
    <w:rsid w:val="00E96CB8"/>
    <w:rsid w:val="00E97A1E"/>
    <w:rsid w:val="00EA0A0B"/>
    <w:rsid w:val="00EA1408"/>
    <w:rsid w:val="00EA1409"/>
    <w:rsid w:val="00EA77CA"/>
    <w:rsid w:val="00EB355D"/>
    <w:rsid w:val="00EB63C9"/>
    <w:rsid w:val="00EC2A2E"/>
    <w:rsid w:val="00ED0532"/>
    <w:rsid w:val="00ED270C"/>
    <w:rsid w:val="00ED6EBA"/>
    <w:rsid w:val="00EE0324"/>
    <w:rsid w:val="00EE10BB"/>
    <w:rsid w:val="00EE6FA5"/>
    <w:rsid w:val="00EF0EF0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55BB"/>
    <w:rsid w:val="00F46948"/>
    <w:rsid w:val="00F566C1"/>
    <w:rsid w:val="00F608D0"/>
    <w:rsid w:val="00F64620"/>
    <w:rsid w:val="00F67CD5"/>
    <w:rsid w:val="00F70CBE"/>
    <w:rsid w:val="00F729B6"/>
    <w:rsid w:val="00F72D02"/>
    <w:rsid w:val="00F810D9"/>
    <w:rsid w:val="00F81503"/>
    <w:rsid w:val="00F84646"/>
    <w:rsid w:val="00F86BB9"/>
    <w:rsid w:val="00F86C5B"/>
    <w:rsid w:val="00F92978"/>
    <w:rsid w:val="00F94E6D"/>
    <w:rsid w:val="00F9766E"/>
    <w:rsid w:val="00FA3A21"/>
    <w:rsid w:val="00FA70FF"/>
    <w:rsid w:val="00FB3A49"/>
    <w:rsid w:val="00FB4859"/>
    <w:rsid w:val="00FC009D"/>
    <w:rsid w:val="00FC0572"/>
    <w:rsid w:val="00FD34C2"/>
    <w:rsid w:val="00FD3AE3"/>
    <w:rsid w:val="00FD7905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7323E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qFormat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  <w:style w:type="paragraph" w:customStyle="1" w:styleId="EditorsNote">
    <w:name w:val="EditorsNote"/>
    <w:basedOn w:val="Normal"/>
    <w:rsid w:val="00C46E5D"/>
    <w:pPr>
      <w:spacing w:before="240" w:after="24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7742-C8CF-4C9D-B74A-520FB743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Michael Tran Ph.D.</cp:lastModifiedBy>
  <cp:revision>35</cp:revision>
  <dcterms:created xsi:type="dcterms:W3CDTF">2018-07-17T19:19:00Z</dcterms:created>
  <dcterms:modified xsi:type="dcterms:W3CDTF">2024-04-01T11:43:00Z</dcterms:modified>
</cp:coreProperties>
</file>