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8885" w:type="dxa"/>
        <w:tblInd w:w="-5" w:type="dxa"/>
        <w:tblLook w:val="04A0" w:firstRow="1" w:lastRow="0" w:firstColumn="1" w:lastColumn="0" w:noHBand="0" w:noVBand="1"/>
      </w:tblPr>
      <w:tblGrid>
        <w:gridCol w:w="3955"/>
        <w:gridCol w:w="4930"/>
      </w:tblGrid>
      <w:tr w:rsidR="00081DBD" w:rsidRPr="00C30E40" w14:paraId="0F173ACA" w14:textId="77777777" w:rsidTr="500967A7">
        <w:tc>
          <w:tcPr>
            <w:tcW w:w="8885" w:type="dxa"/>
            <w:gridSpan w:val="2"/>
            <w:shd w:val="clear" w:color="auto" w:fill="D9D9D9" w:themeFill="background1" w:themeFillShade="D9"/>
          </w:tcPr>
          <w:p w14:paraId="5F478380" w14:textId="77777777" w:rsidR="00081DBD" w:rsidRPr="00C30E40" w:rsidRDefault="00081DBD" w:rsidP="00081DBD">
            <w:pPr>
              <w:spacing w:before="120"/>
              <w:rPr>
                <w:rFonts w:ascii="Times New Roman" w:hAnsi="Times New Roman" w:cs="Times New Roman"/>
                <w:b/>
                <w:sz w:val="24"/>
                <w:szCs w:val="24"/>
              </w:rPr>
            </w:pPr>
            <w:r w:rsidRPr="00C30E40">
              <w:rPr>
                <w:rFonts w:ascii="Times New Roman" w:hAnsi="Times New Roman" w:cs="Times New Roman"/>
                <w:b/>
                <w:sz w:val="24"/>
                <w:szCs w:val="24"/>
              </w:rPr>
              <w:t>US Radiocommunication Sector</w:t>
            </w:r>
          </w:p>
          <w:p w14:paraId="558CA15C" w14:textId="77777777" w:rsidR="00081DBD" w:rsidRPr="00C30E40" w:rsidRDefault="00081DBD" w:rsidP="00081DBD">
            <w:pPr>
              <w:spacing w:before="120"/>
              <w:rPr>
                <w:rFonts w:ascii="Times New Roman" w:hAnsi="Times New Roman" w:cs="Times New Roman"/>
                <w:sz w:val="24"/>
                <w:szCs w:val="24"/>
              </w:rPr>
            </w:pPr>
            <w:r w:rsidRPr="00C30E40">
              <w:rPr>
                <w:rFonts w:ascii="Times New Roman" w:hAnsi="Times New Roman" w:cs="Times New Roman"/>
                <w:b/>
                <w:sz w:val="24"/>
                <w:szCs w:val="24"/>
              </w:rPr>
              <w:t>FACT SHEET</w:t>
            </w:r>
          </w:p>
        </w:tc>
      </w:tr>
      <w:tr w:rsidR="00081DBD" w:rsidRPr="00C30E40" w14:paraId="7D951CAF" w14:textId="77777777" w:rsidTr="500967A7">
        <w:trPr>
          <w:trHeight w:val="566"/>
        </w:trPr>
        <w:tc>
          <w:tcPr>
            <w:tcW w:w="3955" w:type="dxa"/>
          </w:tcPr>
          <w:p w14:paraId="09370E3C" w14:textId="56ECC84A" w:rsidR="00081DBD" w:rsidRPr="00C30E40" w:rsidRDefault="002F60B4" w:rsidP="00081DBD">
            <w:pPr>
              <w:jc w:val="both"/>
              <w:rPr>
                <w:rFonts w:ascii="Times New Roman" w:hAnsi="Times New Roman" w:cs="Times New Roman"/>
                <w:sz w:val="24"/>
                <w:szCs w:val="24"/>
              </w:rPr>
            </w:pPr>
            <w:r w:rsidRPr="00C30E40">
              <w:rPr>
                <w:rFonts w:ascii="Times New Roman" w:hAnsi="Times New Roman" w:cs="Times New Roman"/>
                <w:b/>
                <w:sz w:val="24"/>
                <w:szCs w:val="24"/>
              </w:rPr>
              <w:t xml:space="preserve">Working Party: </w:t>
            </w:r>
            <w:r w:rsidRPr="00C30E40">
              <w:rPr>
                <w:rFonts w:ascii="Times New Roman" w:hAnsi="Times New Roman" w:cs="Times New Roman"/>
                <w:bCs/>
                <w:sz w:val="24"/>
                <w:szCs w:val="24"/>
              </w:rPr>
              <w:t>ITU-R WP 5B</w:t>
            </w:r>
          </w:p>
        </w:tc>
        <w:tc>
          <w:tcPr>
            <w:tcW w:w="4930" w:type="dxa"/>
          </w:tcPr>
          <w:p w14:paraId="2029C5C7" w14:textId="2CB443EC" w:rsidR="00081DBD" w:rsidRPr="00C30E40" w:rsidRDefault="00081DBD" w:rsidP="00190631">
            <w:pPr>
              <w:jc w:val="left"/>
              <w:rPr>
                <w:rFonts w:ascii="Times New Roman" w:hAnsi="Times New Roman" w:cs="Times New Roman"/>
                <w:sz w:val="24"/>
                <w:szCs w:val="24"/>
              </w:rPr>
            </w:pPr>
            <w:r w:rsidRPr="00C30E40">
              <w:rPr>
                <w:rFonts w:ascii="Times New Roman" w:hAnsi="Times New Roman" w:cs="Times New Roman"/>
                <w:b/>
                <w:sz w:val="24"/>
                <w:szCs w:val="24"/>
              </w:rPr>
              <w:t>Document No:</w:t>
            </w:r>
            <w:r w:rsidR="00092DC8" w:rsidRPr="00C30E40">
              <w:rPr>
                <w:rFonts w:ascii="Times New Roman" w:hAnsi="Times New Roman" w:cs="Times New Roman"/>
                <w:sz w:val="24"/>
                <w:szCs w:val="24"/>
              </w:rPr>
              <w:t xml:space="preserve"> USWP</w:t>
            </w:r>
            <w:r w:rsidR="007117CD" w:rsidRPr="00C30E40">
              <w:rPr>
                <w:rFonts w:ascii="Times New Roman" w:hAnsi="Times New Roman" w:cs="Times New Roman"/>
                <w:sz w:val="24"/>
                <w:szCs w:val="24"/>
              </w:rPr>
              <w:t>5</w:t>
            </w:r>
            <w:r w:rsidR="00092DC8" w:rsidRPr="00C30E40">
              <w:rPr>
                <w:rFonts w:ascii="Times New Roman" w:hAnsi="Times New Roman" w:cs="Times New Roman"/>
                <w:sz w:val="24"/>
                <w:szCs w:val="24"/>
              </w:rPr>
              <w:t>B</w:t>
            </w:r>
            <w:r w:rsidR="00C4410A" w:rsidRPr="00C30E40">
              <w:rPr>
                <w:rFonts w:ascii="Times New Roman" w:hAnsi="Times New Roman" w:cs="Times New Roman"/>
                <w:sz w:val="24"/>
                <w:szCs w:val="24"/>
              </w:rPr>
              <w:t>3</w:t>
            </w:r>
            <w:r w:rsidR="00CE69BC">
              <w:rPr>
                <w:rFonts w:ascii="Times New Roman" w:hAnsi="Times New Roman" w:cs="Times New Roman"/>
                <w:sz w:val="24"/>
                <w:szCs w:val="24"/>
              </w:rPr>
              <w:t>2</w:t>
            </w:r>
            <w:r w:rsidR="00C4410A" w:rsidRPr="00C30E40">
              <w:rPr>
                <w:rFonts w:ascii="Times New Roman" w:hAnsi="Times New Roman" w:cs="Times New Roman"/>
                <w:sz w:val="24"/>
                <w:szCs w:val="24"/>
              </w:rPr>
              <w:t>-</w:t>
            </w:r>
            <w:r w:rsidR="007E10A1">
              <w:rPr>
                <w:rFonts w:ascii="Times New Roman" w:hAnsi="Times New Roman" w:cs="Times New Roman"/>
                <w:sz w:val="24"/>
                <w:szCs w:val="24"/>
              </w:rPr>
              <w:t>17</w:t>
            </w:r>
          </w:p>
        </w:tc>
      </w:tr>
      <w:tr w:rsidR="00081DBD" w:rsidRPr="00C30E40" w14:paraId="48CF3556" w14:textId="77777777" w:rsidTr="500967A7">
        <w:trPr>
          <w:trHeight w:val="539"/>
        </w:trPr>
        <w:tc>
          <w:tcPr>
            <w:tcW w:w="3955" w:type="dxa"/>
          </w:tcPr>
          <w:p w14:paraId="5C7A6B05" w14:textId="281BCDFD" w:rsidR="00081DBD" w:rsidRPr="00C30E40" w:rsidRDefault="00081DBD" w:rsidP="00081DBD">
            <w:pPr>
              <w:jc w:val="left"/>
              <w:rPr>
                <w:rFonts w:ascii="Times New Roman" w:hAnsi="Times New Roman" w:cs="Times New Roman"/>
                <w:b/>
                <w:sz w:val="24"/>
                <w:szCs w:val="24"/>
              </w:rPr>
            </w:pPr>
            <w:r w:rsidRPr="00C30E40">
              <w:rPr>
                <w:rFonts w:ascii="Times New Roman" w:hAnsi="Times New Roman" w:cs="Times New Roman"/>
                <w:b/>
                <w:sz w:val="24"/>
                <w:szCs w:val="24"/>
              </w:rPr>
              <w:t>Reference:</w:t>
            </w:r>
            <w:r w:rsidR="00F90E74" w:rsidRPr="00C30E40">
              <w:rPr>
                <w:rFonts w:ascii="Times New Roman" w:hAnsi="Times New Roman" w:cs="Times New Roman"/>
                <w:b/>
                <w:sz w:val="24"/>
                <w:szCs w:val="24"/>
              </w:rPr>
              <w:t xml:space="preserve"> </w:t>
            </w:r>
            <w:hyperlink r:id="rId11" w:history="1">
              <w:r w:rsidR="00F177A4" w:rsidRPr="00C649AF">
                <w:rPr>
                  <w:rStyle w:val="Hyperlink"/>
                  <w:rFonts w:ascii="Times New Roman" w:hAnsi="Times New Roman" w:cs="Times New Roman"/>
                  <w:bCs/>
                  <w:sz w:val="24"/>
                  <w:szCs w:val="24"/>
                </w:rPr>
                <w:t xml:space="preserve">WP 5B Doc 819 Annex </w:t>
              </w:r>
              <w:r w:rsidR="00CD68F0" w:rsidRPr="00C649AF">
                <w:rPr>
                  <w:rStyle w:val="Hyperlink"/>
                  <w:rFonts w:ascii="Times New Roman" w:hAnsi="Times New Roman" w:cs="Times New Roman"/>
                  <w:bCs/>
                  <w:sz w:val="24"/>
                  <w:szCs w:val="24"/>
                </w:rPr>
                <w:t>5</w:t>
              </w:r>
            </w:hyperlink>
          </w:p>
        </w:tc>
        <w:tc>
          <w:tcPr>
            <w:tcW w:w="4930" w:type="dxa"/>
          </w:tcPr>
          <w:p w14:paraId="5F688BFC" w14:textId="1B476C3C" w:rsidR="00081DBD" w:rsidRPr="00C30E40" w:rsidRDefault="00081DBD" w:rsidP="76397241">
            <w:pPr>
              <w:jc w:val="left"/>
              <w:rPr>
                <w:rFonts w:ascii="Times New Roman" w:eastAsia="Times New Roman" w:hAnsi="Times New Roman" w:cs="Times New Roman"/>
                <w:sz w:val="24"/>
                <w:szCs w:val="24"/>
              </w:rPr>
            </w:pPr>
            <w:r w:rsidRPr="00C30E40">
              <w:rPr>
                <w:rFonts w:ascii="Times New Roman" w:hAnsi="Times New Roman" w:cs="Times New Roman"/>
                <w:b/>
                <w:bCs/>
                <w:sz w:val="24"/>
                <w:szCs w:val="24"/>
              </w:rPr>
              <w:t>Date:</w:t>
            </w:r>
            <w:r w:rsidRPr="00C30E40">
              <w:rPr>
                <w:rFonts w:ascii="Times New Roman" w:hAnsi="Times New Roman" w:cs="Times New Roman"/>
                <w:sz w:val="24"/>
                <w:szCs w:val="24"/>
              </w:rPr>
              <w:t xml:space="preserve"> </w:t>
            </w:r>
            <w:ins w:id="0" w:author="USA" w:date="2024-03-15T13:54:00Z">
              <w:r w:rsidR="00BC4184">
                <w:rPr>
                  <w:rFonts w:ascii="Times New Roman" w:hAnsi="Times New Roman" w:cs="Times New Roman"/>
                  <w:sz w:val="24"/>
                  <w:szCs w:val="24"/>
                </w:rPr>
                <w:t>4 April</w:t>
              </w:r>
            </w:ins>
            <w:del w:id="1" w:author="USA" w:date="2024-03-15T13:54:00Z">
              <w:r w:rsidR="002D17B1" w:rsidDel="00BC4184">
                <w:rPr>
                  <w:rFonts w:ascii="Times New Roman" w:hAnsi="Times New Roman" w:cs="Times New Roman"/>
                  <w:sz w:val="24"/>
                  <w:szCs w:val="24"/>
                </w:rPr>
                <w:delText>14</w:delText>
              </w:r>
              <w:r w:rsidR="00844DED" w:rsidRPr="00C30E40" w:rsidDel="00BC4184">
                <w:rPr>
                  <w:rFonts w:ascii="Times New Roman" w:hAnsi="Times New Roman" w:cs="Times New Roman"/>
                  <w:sz w:val="24"/>
                  <w:szCs w:val="24"/>
                </w:rPr>
                <w:delText xml:space="preserve"> </w:delText>
              </w:r>
              <w:r w:rsidR="002D17B1" w:rsidDel="00BC4184">
                <w:rPr>
                  <w:rFonts w:ascii="Times New Roman" w:hAnsi="Times New Roman" w:cs="Times New Roman"/>
                  <w:sz w:val="24"/>
                  <w:szCs w:val="24"/>
                </w:rPr>
                <w:delText>March</w:delText>
              </w:r>
            </w:del>
            <w:r w:rsidR="000A79DC" w:rsidRPr="00C30E40">
              <w:rPr>
                <w:rFonts w:ascii="Times New Roman" w:eastAsia="Times New Roman" w:hAnsi="Times New Roman" w:cs="Times New Roman"/>
                <w:sz w:val="24"/>
                <w:szCs w:val="24"/>
                <w:lang w:val="fr"/>
              </w:rPr>
              <w:t xml:space="preserve"> 202</w:t>
            </w:r>
            <w:r w:rsidR="00CE69BC">
              <w:rPr>
                <w:rFonts w:ascii="Times New Roman" w:eastAsia="Times New Roman" w:hAnsi="Times New Roman" w:cs="Times New Roman"/>
                <w:sz w:val="24"/>
                <w:szCs w:val="24"/>
                <w:lang w:val="fr"/>
              </w:rPr>
              <w:t>4</w:t>
            </w:r>
          </w:p>
        </w:tc>
      </w:tr>
      <w:tr w:rsidR="00081DBD" w:rsidRPr="00C30E40" w14:paraId="76DBAB31" w14:textId="77777777" w:rsidTr="500967A7">
        <w:trPr>
          <w:trHeight w:val="890"/>
        </w:trPr>
        <w:tc>
          <w:tcPr>
            <w:tcW w:w="8885" w:type="dxa"/>
            <w:gridSpan w:val="2"/>
            <w:tcBorders>
              <w:bottom w:val="single" w:sz="4" w:space="0" w:color="auto"/>
            </w:tcBorders>
          </w:tcPr>
          <w:p w14:paraId="503E0892" w14:textId="3B5DAE3D" w:rsidR="00081DBD" w:rsidRPr="00C30E40" w:rsidRDefault="00081DBD" w:rsidP="00081DBD">
            <w:pPr>
              <w:jc w:val="left"/>
              <w:rPr>
                <w:rFonts w:ascii="Times New Roman" w:hAnsi="Times New Roman" w:cs="Times New Roman"/>
                <w:b/>
                <w:sz w:val="24"/>
                <w:szCs w:val="24"/>
              </w:rPr>
            </w:pPr>
            <w:r w:rsidRPr="00C30E40">
              <w:rPr>
                <w:rFonts w:ascii="Times New Roman" w:hAnsi="Times New Roman" w:cs="Times New Roman"/>
                <w:b/>
                <w:sz w:val="24"/>
                <w:szCs w:val="24"/>
              </w:rPr>
              <w:t xml:space="preserve">Document Title: </w:t>
            </w:r>
            <w:r w:rsidR="00135D9C">
              <w:rPr>
                <w:rFonts w:ascii="Times New Roman" w:hAnsi="Times New Roman" w:cs="Times New Roman"/>
                <w:sz w:val="24"/>
                <w:szCs w:val="24"/>
              </w:rPr>
              <w:t>Draft</w:t>
            </w:r>
            <w:r w:rsidR="00135D9C" w:rsidRPr="00135D9C">
              <w:rPr>
                <w:rFonts w:ascii="Times New Roman" w:hAnsi="Times New Roman" w:cs="Times New Roman"/>
                <w:sz w:val="24"/>
                <w:szCs w:val="24"/>
              </w:rPr>
              <w:t xml:space="preserve"> new Recommendation ITU-R M.[AMS CHARACTERISTICS_1 780-1 850 MHz] - Technical characteristics and protection criteria for systems operating in the aeronautical mobile service within the frequency range 1 780-1 850 MHz</w:t>
            </w:r>
          </w:p>
        </w:tc>
      </w:tr>
      <w:tr w:rsidR="007117CD" w:rsidRPr="00C30E40" w14:paraId="49C6EF8C" w14:textId="77777777" w:rsidTr="500967A7">
        <w:trPr>
          <w:trHeight w:val="890"/>
        </w:trPr>
        <w:tc>
          <w:tcPr>
            <w:tcW w:w="3955" w:type="dxa"/>
            <w:tcBorders>
              <w:bottom w:val="single" w:sz="4" w:space="0" w:color="auto"/>
            </w:tcBorders>
          </w:tcPr>
          <w:p w14:paraId="61D6400C" w14:textId="77777777" w:rsidR="007117CD" w:rsidRPr="00C30E40" w:rsidRDefault="007117CD" w:rsidP="00081DBD">
            <w:pPr>
              <w:jc w:val="left"/>
              <w:rPr>
                <w:rFonts w:ascii="Times New Roman" w:hAnsi="Times New Roman" w:cs="Times New Roman"/>
                <w:b/>
                <w:sz w:val="24"/>
                <w:szCs w:val="24"/>
              </w:rPr>
            </w:pPr>
            <w:r w:rsidRPr="00C30E40">
              <w:rPr>
                <w:rFonts w:ascii="Times New Roman" w:hAnsi="Times New Roman" w:cs="Times New Roman"/>
                <w:b/>
                <w:sz w:val="24"/>
                <w:szCs w:val="24"/>
              </w:rPr>
              <w:t>Author(s)/Contributor(s):</w:t>
            </w:r>
          </w:p>
          <w:p w14:paraId="78BEAD70" w14:textId="77777777" w:rsidR="000303BC" w:rsidRPr="00C30E40" w:rsidRDefault="000303BC" w:rsidP="000303BC">
            <w:pPr>
              <w:jc w:val="left"/>
              <w:rPr>
                <w:rFonts w:ascii="Times New Roman" w:hAnsi="Times New Roman" w:cs="Times New Roman"/>
                <w:bCs/>
                <w:sz w:val="24"/>
                <w:szCs w:val="24"/>
              </w:rPr>
            </w:pPr>
          </w:p>
          <w:p w14:paraId="76FC2E48" w14:textId="77777777" w:rsidR="00EC180B" w:rsidRPr="00EC180B" w:rsidRDefault="00EC180B" w:rsidP="00EC180B">
            <w:pPr>
              <w:tabs>
                <w:tab w:val="left" w:pos="1134"/>
                <w:tab w:val="left" w:pos="1871"/>
                <w:tab w:val="left" w:pos="2268"/>
              </w:tabs>
              <w:overflowPunct w:val="0"/>
              <w:autoSpaceDE w:val="0"/>
              <w:autoSpaceDN w:val="0"/>
              <w:adjustRightInd w:val="0"/>
              <w:ind w:right="-1757"/>
              <w:jc w:val="left"/>
              <w:textAlignment w:val="baseline"/>
              <w:rPr>
                <w:rFonts w:ascii="Times New Roman" w:eastAsia="Times New Roman" w:hAnsi="Times New Roman" w:cs="Times New Roman"/>
                <w:sz w:val="24"/>
                <w:szCs w:val="20"/>
                <w:lang w:val="en-GB"/>
              </w:rPr>
            </w:pPr>
            <w:r w:rsidRPr="00EC180B">
              <w:rPr>
                <w:rFonts w:ascii="Times New Roman" w:eastAsia="Times New Roman" w:hAnsi="Times New Roman" w:cs="Times New Roman"/>
                <w:sz w:val="24"/>
                <w:szCs w:val="20"/>
                <w:lang w:val="en-GB"/>
              </w:rPr>
              <w:t>Andrew Meadows</w:t>
            </w:r>
          </w:p>
          <w:p w14:paraId="438872A6" w14:textId="77777777" w:rsidR="00EC180B" w:rsidRPr="00EC180B" w:rsidRDefault="00EC180B" w:rsidP="00EC180B">
            <w:pPr>
              <w:tabs>
                <w:tab w:val="left" w:pos="1134"/>
                <w:tab w:val="left" w:pos="1871"/>
                <w:tab w:val="left" w:pos="2268"/>
              </w:tabs>
              <w:overflowPunct w:val="0"/>
              <w:autoSpaceDE w:val="0"/>
              <w:autoSpaceDN w:val="0"/>
              <w:adjustRightInd w:val="0"/>
              <w:ind w:right="-1757"/>
              <w:jc w:val="left"/>
              <w:textAlignment w:val="baseline"/>
              <w:rPr>
                <w:rFonts w:ascii="Times New Roman" w:eastAsia="Times New Roman" w:hAnsi="Times New Roman" w:cs="Times New Roman"/>
                <w:sz w:val="24"/>
                <w:szCs w:val="20"/>
                <w:lang w:val="en-GB"/>
              </w:rPr>
            </w:pPr>
            <w:r w:rsidRPr="00EC180B">
              <w:rPr>
                <w:rFonts w:ascii="Times New Roman" w:eastAsia="Times New Roman" w:hAnsi="Times New Roman" w:cs="Times New Roman"/>
                <w:sz w:val="24"/>
                <w:szCs w:val="20"/>
                <w:lang w:val="en-GB"/>
              </w:rPr>
              <w:t>AFSMO</w:t>
            </w:r>
          </w:p>
          <w:p w14:paraId="64A312C2" w14:textId="77777777" w:rsidR="00EC180B" w:rsidRPr="00EC180B" w:rsidRDefault="00EC180B" w:rsidP="00EC180B">
            <w:pPr>
              <w:tabs>
                <w:tab w:val="left" w:pos="1134"/>
                <w:tab w:val="left" w:pos="1871"/>
                <w:tab w:val="left" w:pos="2268"/>
              </w:tabs>
              <w:overflowPunct w:val="0"/>
              <w:autoSpaceDE w:val="0"/>
              <w:autoSpaceDN w:val="0"/>
              <w:adjustRightInd w:val="0"/>
              <w:ind w:right="-1757"/>
              <w:jc w:val="left"/>
              <w:textAlignment w:val="baseline"/>
              <w:rPr>
                <w:rFonts w:ascii="Times New Roman" w:eastAsia="Times New Roman" w:hAnsi="Times New Roman" w:cs="Times New Roman"/>
                <w:bCs/>
                <w:iCs/>
                <w:sz w:val="24"/>
                <w:szCs w:val="24"/>
              </w:rPr>
            </w:pPr>
            <w:r w:rsidRPr="00EC180B">
              <w:rPr>
                <w:rFonts w:ascii="Times New Roman" w:eastAsia="Times New Roman" w:hAnsi="Times New Roman" w:cs="Times New Roman"/>
                <w:sz w:val="24"/>
                <w:szCs w:val="20"/>
                <w:lang w:val="en-GB"/>
              </w:rPr>
              <w:t xml:space="preserve">   </w:t>
            </w:r>
          </w:p>
          <w:p w14:paraId="5F138F1E" w14:textId="77777777" w:rsidR="00EC180B" w:rsidRPr="00EC180B" w:rsidRDefault="00EC180B" w:rsidP="00EC180B">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bCs/>
                <w:iCs/>
                <w:sz w:val="24"/>
                <w:szCs w:val="24"/>
              </w:rPr>
            </w:pPr>
            <w:r w:rsidRPr="00EC180B">
              <w:rPr>
                <w:rFonts w:ascii="Times New Roman" w:eastAsia="Times New Roman" w:hAnsi="Times New Roman" w:cs="Times New Roman"/>
                <w:bCs/>
                <w:iCs/>
                <w:sz w:val="24"/>
                <w:szCs w:val="24"/>
              </w:rPr>
              <w:t>Dominic Nguyen</w:t>
            </w:r>
          </w:p>
          <w:p w14:paraId="5D68B6E7" w14:textId="77777777" w:rsidR="007117CD" w:rsidRDefault="00EC180B" w:rsidP="00C76607">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hAnsi="Times New Roman" w:cs="Times New Roman"/>
                <w:b/>
                <w:sz w:val="24"/>
                <w:szCs w:val="24"/>
              </w:rPr>
            </w:pPr>
            <w:r w:rsidRPr="00EC180B">
              <w:rPr>
                <w:rFonts w:ascii="Times New Roman" w:eastAsia="Times New Roman" w:hAnsi="Times New Roman" w:cs="Times New Roman"/>
                <w:bCs/>
                <w:iCs/>
                <w:sz w:val="24"/>
                <w:szCs w:val="24"/>
              </w:rPr>
              <w:t>eSimplicity for AFSMO</w:t>
            </w:r>
            <w:r w:rsidRPr="00C30E40">
              <w:rPr>
                <w:rFonts w:ascii="Times New Roman" w:hAnsi="Times New Roman" w:cs="Times New Roman"/>
                <w:b/>
                <w:sz w:val="24"/>
                <w:szCs w:val="24"/>
              </w:rPr>
              <w:t xml:space="preserve"> </w:t>
            </w:r>
          </w:p>
          <w:p w14:paraId="7925286F" w14:textId="77777777" w:rsidR="0007690E" w:rsidRDefault="0007690E" w:rsidP="00C76607">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bCs/>
                <w:iCs/>
                <w:sz w:val="24"/>
                <w:szCs w:val="24"/>
              </w:rPr>
            </w:pPr>
          </w:p>
          <w:p w14:paraId="218D2FEC" w14:textId="77777777" w:rsidR="0007690E" w:rsidRPr="000E74B6" w:rsidRDefault="0007690E" w:rsidP="0007690E">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bCs/>
                <w:iCs/>
                <w:sz w:val="24"/>
                <w:szCs w:val="24"/>
              </w:rPr>
            </w:pPr>
            <w:r w:rsidRPr="000E74B6">
              <w:rPr>
                <w:rFonts w:ascii="Times New Roman" w:eastAsia="Times New Roman" w:hAnsi="Times New Roman" w:cs="Times New Roman"/>
                <w:bCs/>
                <w:iCs/>
                <w:sz w:val="24"/>
                <w:szCs w:val="24"/>
              </w:rPr>
              <w:t>Fumie Wingo</w:t>
            </w:r>
          </w:p>
          <w:p w14:paraId="4074457B" w14:textId="77777777" w:rsidR="0007690E" w:rsidRPr="000E74B6" w:rsidRDefault="0007690E" w:rsidP="0007690E">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bCs/>
                <w:iCs/>
                <w:sz w:val="24"/>
                <w:szCs w:val="24"/>
              </w:rPr>
            </w:pPr>
            <w:r w:rsidRPr="000E74B6">
              <w:rPr>
                <w:rFonts w:ascii="Times New Roman" w:eastAsia="Times New Roman" w:hAnsi="Times New Roman" w:cs="Times New Roman"/>
                <w:bCs/>
                <w:iCs/>
                <w:sz w:val="24"/>
                <w:szCs w:val="24"/>
              </w:rPr>
              <w:t xml:space="preserve">DON CIO </w:t>
            </w:r>
          </w:p>
          <w:p w14:paraId="479A43DE" w14:textId="77777777" w:rsidR="0007690E" w:rsidRPr="000E74B6" w:rsidRDefault="0007690E" w:rsidP="0007690E">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bCs/>
                <w:iCs/>
                <w:sz w:val="24"/>
                <w:szCs w:val="24"/>
              </w:rPr>
            </w:pPr>
          </w:p>
          <w:p w14:paraId="042A80BB" w14:textId="77777777" w:rsidR="0007690E" w:rsidRPr="000E74B6" w:rsidRDefault="0007690E" w:rsidP="0007690E">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bCs/>
                <w:iCs/>
                <w:sz w:val="24"/>
                <w:szCs w:val="24"/>
              </w:rPr>
            </w:pPr>
            <w:r w:rsidRPr="000E74B6">
              <w:rPr>
                <w:rFonts w:ascii="Times New Roman" w:eastAsia="Times New Roman" w:hAnsi="Times New Roman" w:cs="Times New Roman"/>
                <w:bCs/>
                <w:iCs/>
                <w:sz w:val="24"/>
                <w:szCs w:val="24"/>
              </w:rPr>
              <w:t xml:space="preserve">Taylor King </w:t>
            </w:r>
          </w:p>
          <w:p w14:paraId="7D9C4B64" w14:textId="77777777" w:rsidR="0007690E" w:rsidRDefault="0007690E" w:rsidP="0007690E">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bCs/>
                <w:iCs/>
                <w:sz w:val="24"/>
                <w:szCs w:val="24"/>
              </w:rPr>
            </w:pPr>
            <w:r w:rsidRPr="000E74B6">
              <w:rPr>
                <w:rFonts w:ascii="Times New Roman" w:eastAsia="Times New Roman" w:hAnsi="Times New Roman" w:cs="Times New Roman"/>
                <w:bCs/>
                <w:iCs/>
                <w:sz w:val="24"/>
                <w:szCs w:val="24"/>
              </w:rPr>
              <w:t>ACES for DON CIO</w:t>
            </w:r>
          </w:p>
          <w:p w14:paraId="1530F1EA" w14:textId="77777777" w:rsidR="000C2430" w:rsidRDefault="000C2430" w:rsidP="0007690E">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bCs/>
                <w:iCs/>
                <w:sz w:val="24"/>
                <w:szCs w:val="24"/>
              </w:rPr>
            </w:pPr>
          </w:p>
          <w:p w14:paraId="11BD6711" w14:textId="77777777" w:rsidR="000C2430" w:rsidRPr="00EC180B" w:rsidRDefault="000C2430" w:rsidP="000C2430">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sz w:val="24"/>
                <w:szCs w:val="20"/>
                <w:lang w:val="en-GB"/>
              </w:rPr>
            </w:pPr>
            <w:r w:rsidRPr="00EC180B">
              <w:rPr>
                <w:rFonts w:ascii="Times New Roman" w:eastAsia="Times New Roman" w:hAnsi="Times New Roman" w:cs="Times New Roman"/>
                <w:sz w:val="24"/>
                <w:szCs w:val="20"/>
                <w:lang w:val="en-GB"/>
              </w:rPr>
              <w:t>Dan Jablonski</w:t>
            </w:r>
          </w:p>
          <w:p w14:paraId="78C8B2F8" w14:textId="77777777" w:rsidR="000C2430" w:rsidRDefault="000C2430" w:rsidP="000C2430">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sz w:val="24"/>
                <w:szCs w:val="20"/>
                <w:lang w:val="en-GB"/>
              </w:rPr>
            </w:pPr>
            <w:r w:rsidRPr="00EC180B">
              <w:rPr>
                <w:rFonts w:ascii="Times New Roman" w:eastAsia="Times New Roman" w:hAnsi="Times New Roman" w:cs="Times New Roman"/>
                <w:sz w:val="24"/>
                <w:szCs w:val="20"/>
                <w:lang w:val="en-GB"/>
              </w:rPr>
              <w:t>Johns Hopkins Applied Physics Lab</w:t>
            </w:r>
          </w:p>
          <w:p w14:paraId="3D68BAE9" w14:textId="77777777" w:rsidR="00706418" w:rsidRDefault="00706418" w:rsidP="000C2430">
            <w:pPr>
              <w:tabs>
                <w:tab w:val="left" w:pos="794"/>
                <w:tab w:val="left" w:pos="1191"/>
                <w:tab w:val="left" w:pos="1588"/>
                <w:tab w:val="left" w:pos="1985"/>
              </w:tabs>
              <w:overflowPunct w:val="0"/>
              <w:autoSpaceDE w:val="0"/>
              <w:autoSpaceDN w:val="0"/>
              <w:adjustRightInd w:val="0"/>
              <w:ind w:right="144"/>
              <w:jc w:val="left"/>
              <w:textAlignment w:val="baseline"/>
              <w:rPr>
                <w:rFonts w:eastAsia="Times New Roman"/>
                <w:szCs w:val="20"/>
                <w:lang w:val="en-GB"/>
              </w:rPr>
            </w:pPr>
          </w:p>
          <w:p w14:paraId="2E056CC3" w14:textId="77777777" w:rsidR="00E51E8F" w:rsidRDefault="00E51E8F" w:rsidP="00E51E8F">
            <w:pPr>
              <w:jc w:val="left"/>
              <w:rPr>
                <w:rFonts w:ascii="Times New Roman" w:hAnsi="Times New Roman" w:cs="Times New Roman"/>
                <w:bCs/>
                <w:sz w:val="24"/>
                <w:szCs w:val="24"/>
              </w:rPr>
            </w:pPr>
            <w:r w:rsidRPr="00E100E9">
              <w:rPr>
                <w:rFonts w:ascii="Times New Roman" w:hAnsi="Times New Roman" w:cs="Times New Roman"/>
                <w:bCs/>
                <w:sz w:val="24"/>
                <w:szCs w:val="24"/>
              </w:rPr>
              <w:t>Ken Keane</w:t>
            </w:r>
          </w:p>
          <w:p w14:paraId="4ED80C19" w14:textId="599C5EF2" w:rsidR="00706418" w:rsidRPr="00E51E8F" w:rsidRDefault="00E51E8F" w:rsidP="00E51E8F">
            <w:pPr>
              <w:jc w:val="left"/>
              <w:rPr>
                <w:rFonts w:ascii="Times New Roman" w:hAnsi="Times New Roman" w:cs="Times New Roman"/>
                <w:bCs/>
                <w:sz w:val="24"/>
                <w:szCs w:val="24"/>
              </w:rPr>
            </w:pPr>
            <w:r>
              <w:rPr>
                <w:rFonts w:ascii="Times New Roman" w:hAnsi="Times New Roman" w:cs="Times New Roman"/>
                <w:bCs/>
                <w:sz w:val="24"/>
                <w:szCs w:val="24"/>
              </w:rPr>
              <w:t>TRMC</w:t>
            </w:r>
          </w:p>
        </w:tc>
        <w:tc>
          <w:tcPr>
            <w:tcW w:w="4930" w:type="dxa"/>
            <w:tcBorders>
              <w:bottom w:val="single" w:sz="4" w:space="0" w:color="auto"/>
            </w:tcBorders>
          </w:tcPr>
          <w:p w14:paraId="2E3BAA8A" w14:textId="77777777" w:rsidR="007117CD" w:rsidRPr="00C30E40" w:rsidRDefault="007117CD" w:rsidP="00081DBD">
            <w:pPr>
              <w:jc w:val="left"/>
              <w:rPr>
                <w:rFonts w:ascii="Times New Roman" w:hAnsi="Times New Roman" w:cs="Times New Roman"/>
                <w:b/>
                <w:sz w:val="24"/>
                <w:szCs w:val="24"/>
              </w:rPr>
            </w:pPr>
          </w:p>
          <w:p w14:paraId="1C0A5211" w14:textId="68357AB2" w:rsidR="007117CD" w:rsidRPr="00C30E40" w:rsidRDefault="007117CD" w:rsidP="00081DBD">
            <w:pPr>
              <w:jc w:val="left"/>
              <w:rPr>
                <w:rFonts w:ascii="Times New Roman" w:hAnsi="Times New Roman" w:cs="Times New Roman"/>
                <w:b/>
                <w:sz w:val="24"/>
                <w:szCs w:val="24"/>
              </w:rPr>
            </w:pPr>
          </w:p>
          <w:p w14:paraId="2ACC2871" w14:textId="77777777" w:rsidR="007F738A" w:rsidRPr="007F738A" w:rsidRDefault="007F738A" w:rsidP="007F738A">
            <w:pPr>
              <w:tabs>
                <w:tab w:val="left" w:pos="1134"/>
                <w:tab w:val="left" w:pos="1871"/>
                <w:tab w:val="left" w:pos="2268"/>
              </w:tabs>
              <w:overflowPunct w:val="0"/>
              <w:autoSpaceDE w:val="0"/>
              <w:autoSpaceDN w:val="0"/>
              <w:adjustRightInd w:val="0"/>
              <w:ind w:right="-1195"/>
              <w:jc w:val="left"/>
              <w:textAlignment w:val="baseline"/>
              <w:rPr>
                <w:rFonts w:ascii="Times New Roman" w:eastAsia="Times New Roman" w:hAnsi="Times New Roman" w:cs="Times New Roman"/>
                <w:szCs w:val="20"/>
              </w:rPr>
            </w:pPr>
            <w:r w:rsidRPr="007F738A">
              <w:rPr>
                <w:rFonts w:ascii="Times New Roman" w:eastAsia="Times New Roman" w:hAnsi="Times New Roman" w:cs="Times New Roman"/>
                <w:bCs/>
                <w:color w:val="000000"/>
                <w:sz w:val="24"/>
                <w:szCs w:val="24"/>
                <w:lang w:val="fr-FR"/>
              </w:rPr>
              <w:t xml:space="preserve">Phone: </w:t>
            </w:r>
            <w:r w:rsidRPr="007F738A">
              <w:rPr>
                <w:rFonts w:ascii="Times New Roman" w:eastAsia="Times New Roman" w:hAnsi="Times New Roman" w:cs="Times New Roman"/>
                <w:sz w:val="24"/>
                <w:szCs w:val="20"/>
                <w:lang w:val="en-GB"/>
              </w:rPr>
              <w:t>334-467-4720</w:t>
            </w:r>
          </w:p>
          <w:p w14:paraId="75383B88" w14:textId="77777777" w:rsidR="007F738A" w:rsidRPr="007F738A" w:rsidRDefault="007F738A" w:rsidP="007F738A">
            <w:pPr>
              <w:tabs>
                <w:tab w:val="left" w:pos="1134"/>
                <w:tab w:val="left" w:pos="1871"/>
                <w:tab w:val="left" w:pos="2268"/>
              </w:tabs>
              <w:overflowPunct w:val="0"/>
              <w:autoSpaceDE w:val="0"/>
              <w:autoSpaceDN w:val="0"/>
              <w:adjustRightInd w:val="0"/>
              <w:ind w:right="-1195"/>
              <w:jc w:val="left"/>
              <w:textAlignment w:val="baseline"/>
              <w:rPr>
                <w:rFonts w:ascii="Times New Roman" w:eastAsia="Times New Roman" w:hAnsi="Times New Roman" w:cs="Times New Roman"/>
                <w:color w:val="0000FF"/>
                <w:sz w:val="24"/>
                <w:szCs w:val="24"/>
                <w:u w:val="single"/>
                <w:lang w:val="en-GB"/>
              </w:rPr>
            </w:pPr>
            <w:r w:rsidRPr="007F738A">
              <w:rPr>
                <w:rFonts w:ascii="Times New Roman" w:eastAsia="Times New Roman" w:hAnsi="Times New Roman" w:cs="Times New Roman"/>
                <w:bCs/>
                <w:color w:val="000000"/>
                <w:sz w:val="24"/>
                <w:szCs w:val="24"/>
                <w:lang w:val="fr-FR"/>
              </w:rPr>
              <w:t xml:space="preserve">E-mail: </w:t>
            </w:r>
            <w:r w:rsidRPr="007F738A">
              <w:rPr>
                <w:rFonts w:ascii="Times New Roman" w:eastAsia="Times New Roman" w:hAnsi="Times New Roman" w:cs="Times New Roman"/>
                <w:color w:val="0000FF"/>
                <w:sz w:val="24"/>
                <w:szCs w:val="24"/>
                <w:u w:val="single"/>
                <w:lang w:val="en-GB"/>
              </w:rPr>
              <w:t>andrew.meadows.1@us.af.mil</w:t>
            </w:r>
          </w:p>
          <w:p w14:paraId="0950D15D" w14:textId="77777777" w:rsidR="007F738A" w:rsidRPr="007F738A" w:rsidRDefault="007F738A" w:rsidP="007F738A">
            <w:pPr>
              <w:tabs>
                <w:tab w:val="left" w:pos="1134"/>
                <w:tab w:val="left" w:pos="1871"/>
                <w:tab w:val="left" w:pos="2268"/>
              </w:tabs>
              <w:overflowPunct w:val="0"/>
              <w:autoSpaceDE w:val="0"/>
              <w:autoSpaceDN w:val="0"/>
              <w:adjustRightInd w:val="0"/>
              <w:jc w:val="left"/>
              <w:textAlignment w:val="baseline"/>
              <w:rPr>
                <w:rFonts w:ascii="Times New Roman" w:eastAsia="Times New Roman" w:hAnsi="Times New Roman" w:cs="Times New Roman"/>
                <w:bCs/>
                <w:sz w:val="24"/>
                <w:szCs w:val="24"/>
                <w:lang w:val="en-GB"/>
              </w:rPr>
            </w:pPr>
          </w:p>
          <w:p w14:paraId="7C7C811F" w14:textId="77777777" w:rsidR="007F738A" w:rsidRPr="007F738A" w:rsidRDefault="007F738A" w:rsidP="007F738A">
            <w:pPr>
              <w:tabs>
                <w:tab w:val="left" w:pos="1134"/>
                <w:tab w:val="left" w:pos="1871"/>
                <w:tab w:val="left" w:pos="2268"/>
              </w:tabs>
              <w:overflowPunct w:val="0"/>
              <w:autoSpaceDE w:val="0"/>
              <w:autoSpaceDN w:val="0"/>
              <w:adjustRightInd w:val="0"/>
              <w:jc w:val="left"/>
              <w:textAlignment w:val="baseline"/>
              <w:rPr>
                <w:rFonts w:ascii="Times New Roman" w:eastAsia="Times New Roman" w:hAnsi="Times New Roman" w:cs="Times New Roman"/>
                <w:bCs/>
                <w:sz w:val="24"/>
                <w:szCs w:val="24"/>
              </w:rPr>
            </w:pPr>
            <w:r w:rsidRPr="007F738A">
              <w:rPr>
                <w:rFonts w:ascii="Times New Roman" w:eastAsia="Times New Roman" w:hAnsi="Times New Roman" w:cs="Times New Roman"/>
                <w:bCs/>
                <w:sz w:val="24"/>
                <w:szCs w:val="24"/>
                <w:lang w:val="en-GB"/>
              </w:rPr>
              <w:t>Phone: 703-606-7394</w:t>
            </w:r>
          </w:p>
          <w:p w14:paraId="4F728623" w14:textId="77777777" w:rsidR="007F738A" w:rsidRDefault="007F738A" w:rsidP="007F738A">
            <w:pPr>
              <w:tabs>
                <w:tab w:val="left" w:pos="1134"/>
                <w:tab w:val="left" w:pos="1871"/>
                <w:tab w:val="left" w:pos="2268"/>
              </w:tabs>
              <w:overflowPunct w:val="0"/>
              <w:autoSpaceDE w:val="0"/>
              <w:autoSpaceDN w:val="0"/>
              <w:adjustRightInd w:val="0"/>
              <w:ind w:right="144"/>
              <w:jc w:val="left"/>
              <w:textAlignment w:val="baseline"/>
              <w:rPr>
                <w:rFonts w:ascii="Times New Roman" w:eastAsia="Times New Roman" w:hAnsi="Times New Roman" w:cs="Times New Roman"/>
                <w:bCs/>
                <w:color w:val="0000FF"/>
                <w:sz w:val="24"/>
                <w:szCs w:val="24"/>
                <w:u w:val="single"/>
                <w:lang w:val="en-GB"/>
              </w:rPr>
            </w:pPr>
            <w:r w:rsidRPr="007F738A">
              <w:rPr>
                <w:rFonts w:ascii="Times New Roman" w:eastAsia="Times New Roman" w:hAnsi="Times New Roman" w:cs="Times New Roman"/>
                <w:bCs/>
                <w:sz w:val="24"/>
                <w:szCs w:val="24"/>
                <w:lang w:val="en-GB"/>
              </w:rPr>
              <w:t xml:space="preserve">E-mail: </w:t>
            </w:r>
            <w:hyperlink r:id="rId12" w:history="1">
              <w:r w:rsidRPr="007F738A">
                <w:rPr>
                  <w:rFonts w:ascii="Times New Roman" w:eastAsia="Times New Roman" w:hAnsi="Times New Roman" w:cs="Times New Roman"/>
                  <w:bCs/>
                  <w:color w:val="0000FF"/>
                  <w:sz w:val="24"/>
                  <w:szCs w:val="24"/>
                  <w:u w:val="single"/>
                  <w:lang w:val="en-GB"/>
                </w:rPr>
                <w:t>dominic.nguyen@esimplicity.com</w:t>
              </w:r>
            </w:hyperlink>
          </w:p>
          <w:p w14:paraId="02035589" w14:textId="77777777" w:rsidR="00B35DFC" w:rsidRDefault="00B35DFC" w:rsidP="007F738A">
            <w:pPr>
              <w:tabs>
                <w:tab w:val="left" w:pos="1134"/>
                <w:tab w:val="left" w:pos="1871"/>
                <w:tab w:val="left" w:pos="2268"/>
              </w:tabs>
              <w:overflowPunct w:val="0"/>
              <w:autoSpaceDE w:val="0"/>
              <w:autoSpaceDN w:val="0"/>
              <w:adjustRightInd w:val="0"/>
              <w:ind w:right="144"/>
              <w:jc w:val="left"/>
              <w:textAlignment w:val="baseline"/>
              <w:rPr>
                <w:rFonts w:ascii="Times New Roman" w:eastAsia="Times New Roman" w:hAnsi="Times New Roman" w:cs="Times New Roman"/>
                <w:bCs/>
                <w:color w:val="0000FF"/>
                <w:sz w:val="24"/>
                <w:szCs w:val="20"/>
                <w:u w:val="single"/>
                <w:lang w:val="en-GB"/>
              </w:rPr>
            </w:pPr>
          </w:p>
          <w:p w14:paraId="22982371" w14:textId="77777777" w:rsidR="00B35DFC" w:rsidRPr="003871C2" w:rsidRDefault="00B35DFC" w:rsidP="00B35DFC">
            <w:pPr>
              <w:jc w:val="left"/>
              <w:rPr>
                <w:rFonts w:ascii="Times New Roman" w:hAnsi="Times New Roman" w:cs="Times New Roman"/>
                <w:bCs/>
                <w:sz w:val="24"/>
                <w:szCs w:val="24"/>
              </w:rPr>
            </w:pPr>
            <w:r w:rsidRPr="003871C2">
              <w:rPr>
                <w:rFonts w:ascii="Times New Roman" w:hAnsi="Times New Roman" w:cs="Times New Roman"/>
                <w:bCs/>
                <w:sz w:val="24"/>
                <w:szCs w:val="24"/>
              </w:rPr>
              <w:t>Phone: 703-697-0066</w:t>
            </w:r>
          </w:p>
          <w:p w14:paraId="4194710E" w14:textId="77777777" w:rsidR="00B35DFC" w:rsidRPr="003871C2" w:rsidRDefault="00B35DFC" w:rsidP="00B35DFC">
            <w:pPr>
              <w:jc w:val="left"/>
              <w:rPr>
                <w:rFonts w:ascii="Times New Roman" w:hAnsi="Times New Roman" w:cs="Times New Roman"/>
                <w:bCs/>
                <w:sz w:val="24"/>
                <w:szCs w:val="24"/>
              </w:rPr>
            </w:pPr>
            <w:r w:rsidRPr="003871C2">
              <w:rPr>
                <w:rFonts w:ascii="Times New Roman" w:hAnsi="Times New Roman" w:cs="Times New Roman"/>
                <w:bCs/>
                <w:sz w:val="24"/>
                <w:szCs w:val="24"/>
              </w:rPr>
              <w:t xml:space="preserve">E-mail: </w:t>
            </w:r>
            <w:hyperlink r:id="rId13" w:history="1">
              <w:r w:rsidRPr="003871C2">
                <w:rPr>
                  <w:rStyle w:val="Hyperlink"/>
                  <w:rFonts w:ascii="Times New Roman" w:hAnsi="Times New Roman" w:cs="Times New Roman"/>
                  <w:bCs/>
                  <w:sz w:val="24"/>
                  <w:szCs w:val="24"/>
                </w:rPr>
                <w:t>fumie.n.wingo.civ@us.navy.mil</w:t>
              </w:r>
            </w:hyperlink>
          </w:p>
          <w:p w14:paraId="76C1F91A" w14:textId="77777777" w:rsidR="00B35DFC" w:rsidRPr="003871C2" w:rsidRDefault="00B35DFC" w:rsidP="00B35DFC">
            <w:pPr>
              <w:jc w:val="left"/>
              <w:rPr>
                <w:rFonts w:ascii="Times New Roman" w:hAnsi="Times New Roman" w:cs="Times New Roman"/>
                <w:bCs/>
                <w:sz w:val="24"/>
                <w:szCs w:val="24"/>
              </w:rPr>
            </w:pPr>
          </w:p>
          <w:p w14:paraId="0A7E648B" w14:textId="77777777" w:rsidR="00B35DFC" w:rsidRPr="003871C2" w:rsidRDefault="00B35DFC" w:rsidP="00B35DFC">
            <w:pPr>
              <w:jc w:val="left"/>
              <w:rPr>
                <w:rFonts w:ascii="Times New Roman" w:hAnsi="Times New Roman" w:cs="Times New Roman"/>
                <w:bCs/>
                <w:sz w:val="24"/>
                <w:szCs w:val="24"/>
              </w:rPr>
            </w:pPr>
            <w:r w:rsidRPr="003871C2">
              <w:rPr>
                <w:rFonts w:ascii="Times New Roman" w:hAnsi="Times New Roman" w:cs="Times New Roman"/>
                <w:bCs/>
                <w:sz w:val="24"/>
                <w:szCs w:val="24"/>
              </w:rPr>
              <w:t>Phone: 443-966-0550</w:t>
            </w:r>
          </w:p>
          <w:p w14:paraId="5B9C9F4D" w14:textId="2DE3D2FB" w:rsidR="00B35DFC" w:rsidRPr="007F738A" w:rsidRDefault="00B35DFC" w:rsidP="00B35DFC">
            <w:pPr>
              <w:tabs>
                <w:tab w:val="left" w:pos="1134"/>
                <w:tab w:val="left" w:pos="1871"/>
                <w:tab w:val="left" w:pos="2268"/>
              </w:tabs>
              <w:overflowPunct w:val="0"/>
              <w:autoSpaceDE w:val="0"/>
              <w:autoSpaceDN w:val="0"/>
              <w:adjustRightInd w:val="0"/>
              <w:ind w:right="144"/>
              <w:jc w:val="left"/>
              <w:textAlignment w:val="baseline"/>
              <w:rPr>
                <w:rFonts w:ascii="Times New Roman" w:eastAsia="Times New Roman" w:hAnsi="Times New Roman" w:cs="Times New Roman"/>
                <w:color w:val="000000"/>
                <w:sz w:val="24"/>
                <w:szCs w:val="20"/>
                <w:lang w:val="fr-FR"/>
              </w:rPr>
            </w:pPr>
            <w:r w:rsidRPr="003871C2">
              <w:rPr>
                <w:rFonts w:ascii="Times New Roman" w:hAnsi="Times New Roman" w:cs="Times New Roman"/>
                <w:bCs/>
                <w:sz w:val="24"/>
                <w:szCs w:val="24"/>
              </w:rPr>
              <w:t xml:space="preserve">E-mail: </w:t>
            </w:r>
            <w:hyperlink r:id="rId14" w:history="1">
              <w:r w:rsidRPr="003871C2">
                <w:rPr>
                  <w:rStyle w:val="Hyperlink"/>
                  <w:rFonts w:ascii="Times New Roman" w:hAnsi="Times New Roman" w:cs="Times New Roman"/>
                  <w:bCs/>
                  <w:sz w:val="24"/>
                  <w:szCs w:val="24"/>
                </w:rPr>
                <w:t>taylor.king@aces-inc.com</w:t>
              </w:r>
            </w:hyperlink>
          </w:p>
          <w:p w14:paraId="3A141D26" w14:textId="77777777" w:rsidR="004C0822" w:rsidRDefault="004C0822" w:rsidP="00C76607">
            <w:pPr>
              <w:jc w:val="left"/>
              <w:rPr>
                <w:rFonts w:ascii="Times New Roman" w:hAnsi="Times New Roman" w:cs="Times New Roman"/>
                <w:b/>
                <w:sz w:val="24"/>
                <w:szCs w:val="24"/>
              </w:rPr>
            </w:pPr>
          </w:p>
          <w:p w14:paraId="30AF208F" w14:textId="77777777" w:rsidR="00706418" w:rsidRPr="007F738A" w:rsidRDefault="00706418" w:rsidP="00706418">
            <w:pPr>
              <w:tabs>
                <w:tab w:val="left" w:pos="1134"/>
                <w:tab w:val="left" w:pos="1871"/>
                <w:tab w:val="left" w:pos="2268"/>
              </w:tabs>
              <w:overflowPunct w:val="0"/>
              <w:autoSpaceDE w:val="0"/>
              <w:autoSpaceDN w:val="0"/>
              <w:adjustRightInd w:val="0"/>
              <w:ind w:right="144"/>
              <w:jc w:val="left"/>
              <w:rPr>
                <w:rFonts w:ascii="Times New Roman" w:eastAsia="Times New Roman" w:hAnsi="Times New Roman" w:cs="Times New Roman"/>
                <w:sz w:val="24"/>
                <w:szCs w:val="24"/>
                <w:lang w:val="en-GB" w:eastAsia="zh-CN"/>
              </w:rPr>
            </w:pPr>
            <w:r w:rsidRPr="007F738A">
              <w:rPr>
                <w:rFonts w:ascii="Times New Roman" w:eastAsia="Times New Roman" w:hAnsi="Times New Roman" w:cs="Times New Roman"/>
                <w:sz w:val="24"/>
                <w:szCs w:val="24"/>
                <w:lang w:val="en-GB" w:eastAsia="zh-CN"/>
              </w:rPr>
              <w:t>Phone: 301-335-6192</w:t>
            </w:r>
          </w:p>
          <w:p w14:paraId="6D478566" w14:textId="77777777" w:rsidR="00706418" w:rsidRDefault="00706418" w:rsidP="00C76607">
            <w:pPr>
              <w:jc w:val="left"/>
              <w:rPr>
                <w:rFonts w:ascii="Times New Roman" w:eastAsia="Times New Roman" w:hAnsi="Times New Roman" w:cs="Times New Roman"/>
                <w:color w:val="0000FF"/>
                <w:sz w:val="24"/>
                <w:szCs w:val="24"/>
                <w:u w:val="single"/>
                <w:lang w:val="en-GB" w:eastAsia="zh-CN"/>
              </w:rPr>
            </w:pPr>
            <w:r w:rsidRPr="007F738A">
              <w:rPr>
                <w:rFonts w:ascii="Times New Roman" w:eastAsia="Times New Roman" w:hAnsi="Times New Roman" w:cs="Times New Roman"/>
                <w:sz w:val="24"/>
                <w:szCs w:val="24"/>
                <w:lang w:val="en-GB" w:eastAsia="zh-CN"/>
              </w:rPr>
              <w:t xml:space="preserve">Email: </w:t>
            </w:r>
            <w:hyperlink r:id="rId15" w:history="1">
              <w:r w:rsidRPr="007F738A">
                <w:rPr>
                  <w:rFonts w:ascii="Times New Roman" w:eastAsia="Times New Roman" w:hAnsi="Times New Roman" w:cs="Times New Roman"/>
                  <w:color w:val="0000FF"/>
                  <w:sz w:val="24"/>
                  <w:szCs w:val="24"/>
                  <w:u w:val="single"/>
                  <w:lang w:val="en-GB" w:eastAsia="zh-CN"/>
                </w:rPr>
                <w:t>Dan.Jablonski@jhuapl.edu</w:t>
              </w:r>
            </w:hyperlink>
          </w:p>
          <w:p w14:paraId="7387012D" w14:textId="77777777" w:rsidR="00706418" w:rsidRDefault="00706418" w:rsidP="00C76607">
            <w:pPr>
              <w:jc w:val="left"/>
              <w:rPr>
                <w:rFonts w:ascii="Times New Roman" w:hAnsi="Times New Roman" w:cs="Times New Roman"/>
                <w:color w:val="0000FF" w:themeColor="hyperlink"/>
                <w:sz w:val="24"/>
                <w:szCs w:val="24"/>
                <w:u w:val="single"/>
              </w:rPr>
            </w:pPr>
          </w:p>
          <w:p w14:paraId="1D451AA7" w14:textId="77777777" w:rsidR="00E85C74" w:rsidRPr="007F738A" w:rsidRDefault="00E85C74" w:rsidP="00E85C74">
            <w:pPr>
              <w:tabs>
                <w:tab w:val="left" w:pos="1134"/>
                <w:tab w:val="left" w:pos="1871"/>
                <w:tab w:val="left" w:pos="2268"/>
              </w:tabs>
              <w:overflowPunct w:val="0"/>
              <w:autoSpaceDE w:val="0"/>
              <w:autoSpaceDN w:val="0"/>
              <w:adjustRightInd w:val="0"/>
              <w:ind w:right="-1195"/>
              <w:jc w:val="left"/>
              <w:textAlignment w:val="baseline"/>
              <w:rPr>
                <w:rFonts w:ascii="Times New Roman" w:eastAsia="Times New Roman" w:hAnsi="Times New Roman" w:cs="Times New Roman"/>
                <w:szCs w:val="20"/>
              </w:rPr>
            </w:pPr>
            <w:r w:rsidRPr="007F738A">
              <w:rPr>
                <w:rFonts w:ascii="Times New Roman" w:eastAsia="Times New Roman" w:hAnsi="Times New Roman" w:cs="Times New Roman"/>
                <w:bCs/>
                <w:color w:val="000000"/>
                <w:sz w:val="24"/>
                <w:szCs w:val="24"/>
                <w:lang w:val="fr-FR"/>
              </w:rPr>
              <w:t xml:space="preserve">Phone: </w:t>
            </w:r>
            <w:r w:rsidRPr="00DB775B">
              <w:rPr>
                <w:rFonts w:ascii="Times New Roman" w:eastAsia="Times New Roman" w:hAnsi="Times New Roman" w:cs="Times New Roman"/>
                <w:bCs/>
                <w:color w:val="000000"/>
                <w:sz w:val="24"/>
                <w:szCs w:val="24"/>
                <w:lang w:val="fr-FR"/>
              </w:rPr>
              <w:t>703-966-2268</w:t>
            </w:r>
          </w:p>
          <w:p w14:paraId="173AE745" w14:textId="58161A0D" w:rsidR="00E85C74" w:rsidRPr="00E85C74" w:rsidRDefault="00E85C74" w:rsidP="00E85C74">
            <w:pPr>
              <w:tabs>
                <w:tab w:val="left" w:pos="1134"/>
                <w:tab w:val="left" w:pos="1871"/>
                <w:tab w:val="left" w:pos="2268"/>
              </w:tabs>
              <w:overflowPunct w:val="0"/>
              <w:autoSpaceDE w:val="0"/>
              <w:autoSpaceDN w:val="0"/>
              <w:adjustRightInd w:val="0"/>
              <w:ind w:right="-1195"/>
              <w:jc w:val="left"/>
              <w:textAlignment w:val="baseline"/>
              <w:rPr>
                <w:rFonts w:ascii="Times New Roman" w:eastAsia="Times New Roman" w:hAnsi="Times New Roman" w:cs="Times New Roman"/>
                <w:color w:val="0000FF"/>
                <w:sz w:val="24"/>
                <w:szCs w:val="24"/>
                <w:u w:val="single"/>
                <w:lang w:val="en-GB"/>
              </w:rPr>
            </w:pPr>
            <w:r w:rsidRPr="007F738A">
              <w:rPr>
                <w:rFonts w:ascii="Times New Roman" w:eastAsia="Times New Roman" w:hAnsi="Times New Roman" w:cs="Times New Roman"/>
                <w:bCs/>
                <w:color w:val="000000"/>
                <w:sz w:val="24"/>
                <w:szCs w:val="24"/>
                <w:lang w:val="fr-FR"/>
              </w:rPr>
              <w:t xml:space="preserve">E-mail: </w:t>
            </w:r>
            <w:r w:rsidRPr="00FC2B47">
              <w:rPr>
                <w:rFonts w:ascii="Times New Roman" w:eastAsia="Times New Roman" w:hAnsi="Times New Roman" w:cs="Times New Roman"/>
                <w:color w:val="0000FF"/>
                <w:sz w:val="24"/>
                <w:szCs w:val="24"/>
                <w:u w:val="single"/>
                <w:lang w:val="en-GB"/>
              </w:rPr>
              <w:t>kkeane@duanemorris.com</w:t>
            </w:r>
          </w:p>
        </w:tc>
      </w:tr>
      <w:tr w:rsidR="00081DBD" w:rsidRPr="00C30E40" w14:paraId="2D62C14F" w14:textId="77777777" w:rsidTr="500967A7">
        <w:trPr>
          <w:trHeight w:val="818"/>
        </w:trPr>
        <w:tc>
          <w:tcPr>
            <w:tcW w:w="8885" w:type="dxa"/>
            <w:gridSpan w:val="2"/>
          </w:tcPr>
          <w:p w14:paraId="004ABA53" w14:textId="601EBC96" w:rsidR="006C6499" w:rsidRPr="00C30E40" w:rsidRDefault="00081DBD" w:rsidP="00081DBD">
            <w:pPr>
              <w:jc w:val="left"/>
              <w:rPr>
                <w:rFonts w:ascii="Times New Roman" w:hAnsi="Times New Roman" w:cs="Times New Roman"/>
                <w:sz w:val="24"/>
                <w:szCs w:val="24"/>
              </w:rPr>
            </w:pPr>
            <w:r w:rsidRPr="00C30E40">
              <w:rPr>
                <w:rFonts w:ascii="Times New Roman" w:hAnsi="Times New Roman" w:cs="Times New Roman"/>
                <w:b/>
                <w:bCs/>
                <w:sz w:val="24"/>
                <w:szCs w:val="24"/>
              </w:rPr>
              <w:t>Purpose</w:t>
            </w:r>
            <w:r w:rsidR="006C6499" w:rsidRPr="00C30E40">
              <w:rPr>
                <w:rFonts w:ascii="Times New Roman" w:hAnsi="Times New Roman" w:cs="Times New Roman"/>
                <w:b/>
                <w:bCs/>
                <w:sz w:val="24"/>
                <w:szCs w:val="24"/>
              </w:rPr>
              <w:t>/</w:t>
            </w:r>
            <w:r w:rsidRPr="00C30E40">
              <w:rPr>
                <w:rFonts w:ascii="Times New Roman" w:hAnsi="Times New Roman" w:cs="Times New Roman"/>
                <w:b/>
                <w:bCs/>
                <w:sz w:val="24"/>
                <w:szCs w:val="24"/>
              </w:rPr>
              <w:t>Objective:</w:t>
            </w:r>
            <w:r w:rsidR="003B6390" w:rsidRPr="00C30E40">
              <w:rPr>
                <w:rFonts w:ascii="Times New Roman" w:hAnsi="Times New Roman" w:cs="Times New Roman"/>
                <w:b/>
                <w:bCs/>
                <w:sz w:val="24"/>
                <w:szCs w:val="24"/>
              </w:rPr>
              <w:t xml:space="preserve"> </w:t>
            </w:r>
            <w:r w:rsidR="006633C4" w:rsidRPr="00C30E40">
              <w:rPr>
                <w:rFonts w:ascii="Times New Roman" w:hAnsi="Times New Roman" w:cs="Times New Roman"/>
                <w:sz w:val="24"/>
                <w:szCs w:val="24"/>
              </w:rPr>
              <w:t>The purpose of this document is to</w:t>
            </w:r>
            <w:r w:rsidR="00276959">
              <w:t xml:space="preserve"> </w:t>
            </w:r>
            <w:r w:rsidR="00276959" w:rsidRPr="00276959">
              <w:rPr>
                <w:rFonts w:ascii="Times New Roman" w:hAnsi="Times New Roman" w:cs="Times New Roman"/>
                <w:sz w:val="24"/>
                <w:szCs w:val="24"/>
              </w:rPr>
              <w:t>finalize a new Recommendation ITU-R M.[AMS-CHARACTERISTICS_1 780-1 850 MHz].</w:t>
            </w:r>
          </w:p>
          <w:p w14:paraId="52C01141" w14:textId="77777777" w:rsidR="00081DBD" w:rsidRPr="00C30E40" w:rsidRDefault="00081DBD" w:rsidP="00081DBD">
            <w:pPr>
              <w:jc w:val="left"/>
              <w:rPr>
                <w:rFonts w:ascii="Times New Roman" w:hAnsi="Times New Roman" w:cs="Times New Roman"/>
                <w:b/>
                <w:sz w:val="24"/>
                <w:szCs w:val="24"/>
              </w:rPr>
            </w:pPr>
          </w:p>
        </w:tc>
      </w:tr>
      <w:tr w:rsidR="00CE02A7" w:rsidRPr="00C30E40" w14:paraId="33AC895A" w14:textId="77777777" w:rsidTr="500967A7">
        <w:trPr>
          <w:trHeight w:val="2015"/>
        </w:trPr>
        <w:tc>
          <w:tcPr>
            <w:tcW w:w="8885" w:type="dxa"/>
            <w:gridSpan w:val="2"/>
          </w:tcPr>
          <w:p w14:paraId="2269108C" w14:textId="42DB4B63" w:rsidR="00CE02A7" w:rsidRPr="00C30E40" w:rsidRDefault="00CE02A7" w:rsidP="003F7EF3">
            <w:pPr>
              <w:jc w:val="left"/>
              <w:rPr>
                <w:rFonts w:ascii="Times New Roman" w:hAnsi="Times New Roman" w:cs="Times New Roman"/>
                <w:sz w:val="24"/>
                <w:szCs w:val="24"/>
              </w:rPr>
            </w:pPr>
            <w:r w:rsidRPr="00C30E40">
              <w:rPr>
                <w:rFonts w:ascii="Times New Roman" w:hAnsi="Times New Roman" w:cs="Times New Roman"/>
                <w:b/>
                <w:bCs/>
                <w:sz w:val="24"/>
                <w:szCs w:val="24"/>
              </w:rPr>
              <w:t>Abstract:</w:t>
            </w:r>
            <w:r w:rsidR="00C76607">
              <w:rPr>
                <w:rFonts w:ascii="Times New Roman" w:hAnsi="Times New Roman" w:cs="Times New Roman"/>
                <w:sz w:val="24"/>
                <w:szCs w:val="24"/>
              </w:rPr>
              <w:t xml:space="preserve"> Among the frequency bands and services under study for WRC-27 AI 1.13, there are no ITU-R Recommendations available providing the characteristics of systems in the Aeronautical Mobile Service for the band 1 780-1 850 MHz. During the WP 5B meeting in July 2023, Russia insisted on adding statistical considerations to the preamble of the preliminary draft new Recommendation or adding time percentage language to the protection criteria section. This contribution provides a response to the Russian concern and proposes to elevate the status to Draft New Recommendation.</w:t>
            </w:r>
          </w:p>
        </w:tc>
      </w:tr>
      <w:tr w:rsidR="00CE02A7" w:rsidRPr="00C30E40" w14:paraId="28F2F117" w14:textId="77777777" w:rsidTr="500967A7">
        <w:tc>
          <w:tcPr>
            <w:tcW w:w="8885" w:type="dxa"/>
            <w:gridSpan w:val="2"/>
          </w:tcPr>
          <w:p w14:paraId="7D1E07E6" w14:textId="686A9395" w:rsidR="00CE02A7" w:rsidRPr="00C30E40" w:rsidRDefault="00CE02A7" w:rsidP="00CE02A7">
            <w:pPr>
              <w:jc w:val="left"/>
              <w:rPr>
                <w:rFonts w:ascii="Times New Roman" w:hAnsi="Times New Roman" w:cs="Times New Roman"/>
                <w:sz w:val="24"/>
                <w:szCs w:val="24"/>
              </w:rPr>
            </w:pPr>
            <w:r w:rsidRPr="00C30E40">
              <w:rPr>
                <w:rFonts w:ascii="Times New Roman" w:hAnsi="Times New Roman" w:cs="Times New Roman"/>
                <w:b/>
                <w:sz w:val="24"/>
                <w:szCs w:val="24"/>
              </w:rPr>
              <w:t>Fact Sheet Preparer:</w:t>
            </w:r>
            <w:r w:rsidR="009D0ECF" w:rsidRPr="00C30E40">
              <w:rPr>
                <w:rFonts w:ascii="Times New Roman" w:hAnsi="Times New Roman" w:cs="Times New Roman"/>
                <w:b/>
                <w:sz w:val="24"/>
                <w:szCs w:val="24"/>
              </w:rPr>
              <w:t xml:space="preserve"> </w:t>
            </w:r>
            <w:r w:rsidR="007117CD" w:rsidRPr="00C30E40">
              <w:rPr>
                <w:rFonts w:ascii="Times New Roman" w:hAnsi="Times New Roman" w:cs="Times New Roman"/>
                <w:sz w:val="24"/>
                <w:szCs w:val="24"/>
              </w:rPr>
              <w:t>Dominic Nguyen</w:t>
            </w:r>
          </w:p>
          <w:p w14:paraId="04220A54" w14:textId="77777777" w:rsidR="003B6390" w:rsidRPr="00C30E40" w:rsidRDefault="003B6390" w:rsidP="00CE02A7">
            <w:pPr>
              <w:jc w:val="left"/>
              <w:rPr>
                <w:rFonts w:ascii="Times New Roman" w:hAnsi="Times New Roman" w:cs="Times New Roman"/>
                <w:b/>
                <w:sz w:val="24"/>
                <w:szCs w:val="24"/>
              </w:rPr>
            </w:pPr>
          </w:p>
        </w:tc>
      </w:tr>
    </w:tbl>
    <w:p w14:paraId="0B17B828" w14:textId="34B487CF" w:rsidR="00E43BCF" w:rsidRPr="00C30E40" w:rsidRDefault="00E43BCF" w:rsidP="003A3320">
      <w:pPr>
        <w:spacing w:line="240" w:lineRule="auto"/>
        <w:jc w:val="both"/>
        <w:rPr>
          <w:rFonts w:ascii="Times New Roman" w:hAnsi="Times New Roman" w:cs="Times New Roman"/>
          <w:sz w:val="24"/>
          <w:szCs w:val="24"/>
        </w:rPr>
      </w:pPr>
    </w:p>
    <w:p w14:paraId="3DD67929" w14:textId="65F5EC69" w:rsidR="00B86DBD" w:rsidRDefault="00B86DBD">
      <w:pPr>
        <w:rPr>
          <w:rFonts w:ascii="Times New Roman" w:hAnsi="Times New Roman" w:cs="Times New Roman"/>
          <w:sz w:val="24"/>
          <w:szCs w:val="24"/>
          <w:lang w:eastAsia="zh-CN"/>
        </w:rPr>
      </w:pPr>
      <w:r>
        <w:rPr>
          <w:rFonts w:ascii="Times New Roman" w:hAnsi="Times New Roman" w:cs="Times New Roman"/>
          <w:sz w:val="24"/>
          <w:szCs w:val="24"/>
          <w:lang w:eastAsia="zh-CN"/>
        </w:rP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7A1534" w14:paraId="1CEB9857" w14:textId="77777777" w:rsidTr="004920B1">
        <w:trPr>
          <w:cantSplit/>
        </w:trPr>
        <w:tc>
          <w:tcPr>
            <w:tcW w:w="6487" w:type="dxa"/>
            <w:vAlign w:val="center"/>
          </w:tcPr>
          <w:p w14:paraId="6270A9E8" w14:textId="77777777" w:rsidR="007A1534" w:rsidRPr="00D8032B" w:rsidRDefault="007A1534" w:rsidP="004920B1">
            <w:pPr>
              <w:shd w:val="solid" w:color="FFFFFF" w:fill="FFFFFF"/>
              <w:jc w:val="left"/>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17330FA3" w14:textId="77777777" w:rsidR="007A1534" w:rsidRDefault="007A1534" w:rsidP="004920B1">
            <w:pPr>
              <w:shd w:val="solid" w:color="FFFFFF" w:fill="FFFFFF"/>
              <w:spacing w:line="240" w:lineRule="atLeast"/>
            </w:pPr>
            <w:r>
              <w:rPr>
                <w:b/>
                <w:noProof/>
                <w:sz w:val="20"/>
              </w:rPr>
              <w:drawing>
                <wp:inline distT="0" distB="0" distL="0" distR="0" wp14:anchorId="2C685174" wp14:editId="39098936">
                  <wp:extent cx="581025" cy="657225"/>
                  <wp:effectExtent l="0" t="0" r="0" b="0"/>
                  <wp:docPr id="151666032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81025" cy="657225"/>
                          </a:xfrm>
                          <a:prstGeom prst="rect">
                            <a:avLst/>
                          </a:prstGeom>
                          <a:noFill/>
                          <a:ln>
                            <a:noFill/>
                          </a:ln>
                        </pic:spPr>
                      </pic:pic>
                    </a:graphicData>
                  </a:graphic>
                </wp:inline>
              </w:drawing>
            </w:r>
          </w:p>
        </w:tc>
      </w:tr>
      <w:tr w:rsidR="007A1534" w:rsidRPr="0051782D" w14:paraId="4587D2A1" w14:textId="77777777" w:rsidTr="004920B1">
        <w:trPr>
          <w:cantSplit/>
        </w:trPr>
        <w:tc>
          <w:tcPr>
            <w:tcW w:w="6487" w:type="dxa"/>
            <w:tcBorders>
              <w:bottom w:val="single" w:sz="12" w:space="0" w:color="auto"/>
            </w:tcBorders>
          </w:tcPr>
          <w:p w14:paraId="153FF6F5" w14:textId="77777777" w:rsidR="007A1534" w:rsidRPr="00163271" w:rsidRDefault="007A1534" w:rsidP="004920B1">
            <w:pPr>
              <w:shd w:val="solid" w:color="FFFFFF" w:fill="FFFFFF"/>
              <w:spacing w:after="48"/>
              <w:rPr>
                <w:rFonts w:ascii="Verdana" w:hAnsi="Verdana" w:cs="Times New Roman Bold"/>
                <w:b/>
              </w:rPr>
            </w:pPr>
          </w:p>
        </w:tc>
        <w:tc>
          <w:tcPr>
            <w:tcW w:w="3402" w:type="dxa"/>
            <w:tcBorders>
              <w:bottom w:val="single" w:sz="12" w:space="0" w:color="auto"/>
            </w:tcBorders>
          </w:tcPr>
          <w:p w14:paraId="51F1D511" w14:textId="77777777" w:rsidR="007A1534" w:rsidRPr="0051782D" w:rsidRDefault="007A1534" w:rsidP="004920B1">
            <w:pPr>
              <w:shd w:val="solid" w:color="FFFFFF" w:fill="FFFFFF"/>
              <w:spacing w:after="48" w:line="240" w:lineRule="atLeast"/>
            </w:pPr>
          </w:p>
        </w:tc>
      </w:tr>
      <w:tr w:rsidR="007A1534" w:rsidRPr="00710D66" w14:paraId="7CCFCE1B" w14:textId="77777777" w:rsidTr="004920B1">
        <w:trPr>
          <w:cantSplit/>
        </w:trPr>
        <w:tc>
          <w:tcPr>
            <w:tcW w:w="6487" w:type="dxa"/>
            <w:tcBorders>
              <w:top w:val="single" w:sz="12" w:space="0" w:color="auto"/>
            </w:tcBorders>
          </w:tcPr>
          <w:p w14:paraId="06A84215" w14:textId="77777777" w:rsidR="007A1534" w:rsidRPr="0051782D" w:rsidRDefault="007A1534" w:rsidP="004920B1">
            <w:pPr>
              <w:shd w:val="solid" w:color="FFFFFF" w:fill="FFFFFF"/>
              <w:spacing w:after="48"/>
              <w:jc w:val="left"/>
              <w:rPr>
                <w:rFonts w:ascii="Verdana" w:hAnsi="Verdana" w:cs="Times New Roman Bold"/>
                <w:bCs/>
              </w:rPr>
            </w:pPr>
          </w:p>
        </w:tc>
        <w:tc>
          <w:tcPr>
            <w:tcW w:w="3402" w:type="dxa"/>
            <w:tcBorders>
              <w:top w:val="single" w:sz="12" w:space="0" w:color="auto"/>
            </w:tcBorders>
          </w:tcPr>
          <w:p w14:paraId="7FFBE010" w14:textId="77777777" w:rsidR="007A1534" w:rsidRPr="00710D66" w:rsidRDefault="007A1534" w:rsidP="004920B1">
            <w:pPr>
              <w:shd w:val="solid" w:color="FFFFFF" w:fill="FFFFFF"/>
              <w:spacing w:after="48" w:line="240" w:lineRule="atLeast"/>
              <w:jc w:val="left"/>
            </w:pPr>
          </w:p>
        </w:tc>
      </w:tr>
      <w:tr w:rsidR="007A1534" w:rsidRPr="005F32D4" w14:paraId="7E8E29E8" w14:textId="77777777" w:rsidTr="004920B1">
        <w:trPr>
          <w:cantSplit/>
        </w:trPr>
        <w:tc>
          <w:tcPr>
            <w:tcW w:w="6487" w:type="dxa"/>
            <w:vMerge w:val="restart"/>
          </w:tcPr>
          <w:p w14:paraId="4B22CB3B" w14:textId="77777777" w:rsidR="007A1534" w:rsidRPr="0037275C" w:rsidRDefault="007A1534" w:rsidP="004920B1">
            <w:pPr>
              <w:shd w:val="solid" w:color="FFFFFF" w:fill="FFFFFF"/>
              <w:spacing w:after="240"/>
              <w:ind w:left="1134" w:hanging="1134"/>
              <w:jc w:val="left"/>
              <w:rPr>
                <w:rFonts w:ascii="Verdana" w:hAnsi="Verdana"/>
                <w:sz w:val="20"/>
              </w:rPr>
            </w:pPr>
            <w:r w:rsidRPr="0037275C">
              <w:rPr>
                <w:rFonts w:ascii="Verdana" w:hAnsi="Verdana"/>
                <w:sz w:val="20"/>
              </w:rPr>
              <w:t>Received:</w:t>
            </w:r>
            <w:r w:rsidRPr="0037275C">
              <w:rPr>
                <w:rFonts w:ascii="Verdana" w:hAnsi="Verdana"/>
                <w:sz w:val="20"/>
              </w:rPr>
              <w:tab/>
            </w:r>
            <w:r>
              <w:rPr>
                <w:rFonts w:ascii="Verdana" w:hAnsi="Verdana"/>
                <w:sz w:val="20"/>
              </w:rPr>
              <w:t>XX May</w:t>
            </w:r>
            <w:r w:rsidRPr="0037275C">
              <w:rPr>
                <w:rFonts w:ascii="Verdana" w:hAnsi="Verdana"/>
                <w:sz w:val="20"/>
              </w:rPr>
              <w:t xml:space="preserve"> 20</w:t>
            </w:r>
            <w:r>
              <w:rPr>
                <w:rFonts w:ascii="Verdana" w:hAnsi="Verdana"/>
                <w:sz w:val="20"/>
              </w:rPr>
              <w:t>24</w:t>
            </w:r>
          </w:p>
          <w:p w14:paraId="10DB8628" w14:textId="6CA9463A" w:rsidR="007A1534" w:rsidRPr="0037275C" w:rsidRDefault="007A1534" w:rsidP="004920B1">
            <w:pPr>
              <w:shd w:val="solid" w:color="FFFFFF" w:fill="FFFFFF"/>
              <w:spacing w:after="240"/>
              <w:ind w:left="1134" w:hanging="1134"/>
              <w:jc w:val="left"/>
              <w:rPr>
                <w:rFonts w:ascii="Verdana" w:hAnsi="Verdana"/>
                <w:sz w:val="20"/>
              </w:rPr>
            </w:pPr>
            <w:r w:rsidRPr="0037275C">
              <w:rPr>
                <w:rFonts w:ascii="Verdana" w:hAnsi="Verdana"/>
                <w:sz w:val="20"/>
              </w:rPr>
              <w:t>Subject:</w:t>
            </w:r>
            <w:r w:rsidRPr="0037275C">
              <w:rPr>
                <w:rFonts w:ascii="Verdana" w:hAnsi="Verdana"/>
                <w:sz w:val="20"/>
              </w:rPr>
              <w:tab/>
              <w:t>ITU-R M.</w:t>
            </w:r>
            <w:r w:rsidR="00E06F5D" w:rsidRPr="00E06F5D">
              <w:rPr>
                <w:rFonts w:ascii="Verdana" w:hAnsi="Verdana"/>
                <w:sz w:val="20"/>
              </w:rPr>
              <w:t>[AMS CHARACTERISTICS_1 780-1 850 MHz]</w:t>
            </w:r>
          </w:p>
        </w:tc>
        <w:tc>
          <w:tcPr>
            <w:tcW w:w="3402" w:type="dxa"/>
          </w:tcPr>
          <w:p w14:paraId="50B65956" w14:textId="77777777" w:rsidR="007A1534" w:rsidRPr="005F32D4" w:rsidRDefault="007A1534" w:rsidP="004920B1">
            <w:pPr>
              <w:shd w:val="solid" w:color="FFFFFF" w:fill="FFFFFF"/>
              <w:spacing w:line="240" w:lineRule="atLeast"/>
              <w:jc w:val="left"/>
              <w:rPr>
                <w:rFonts w:ascii="Verdana" w:hAnsi="Verdana"/>
                <w:sz w:val="20"/>
                <w:lang w:eastAsia="zh-CN"/>
              </w:rPr>
            </w:pPr>
            <w:r>
              <w:rPr>
                <w:rFonts w:ascii="Verdana" w:hAnsi="Verdana"/>
                <w:b/>
                <w:sz w:val="20"/>
                <w:lang w:eastAsia="zh-CN"/>
              </w:rPr>
              <w:t>Document -E</w:t>
            </w:r>
          </w:p>
        </w:tc>
      </w:tr>
      <w:tr w:rsidR="007A1534" w:rsidRPr="005F32D4" w14:paraId="492E9E7D" w14:textId="77777777" w:rsidTr="004920B1">
        <w:trPr>
          <w:cantSplit/>
        </w:trPr>
        <w:tc>
          <w:tcPr>
            <w:tcW w:w="6487" w:type="dxa"/>
            <w:vMerge/>
          </w:tcPr>
          <w:p w14:paraId="2EEA982D" w14:textId="77777777" w:rsidR="007A1534" w:rsidRDefault="007A1534" w:rsidP="004920B1">
            <w:pPr>
              <w:spacing w:before="60"/>
              <w:jc w:val="left"/>
              <w:rPr>
                <w:b/>
                <w:smallCaps/>
                <w:sz w:val="32"/>
                <w:lang w:eastAsia="zh-CN"/>
              </w:rPr>
            </w:pPr>
          </w:p>
        </w:tc>
        <w:tc>
          <w:tcPr>
            <w:tcW w:w="3402" w:type="dxa"/>
          </w:tcPr>
          <w:p w14:paraId="78DCC997" w14:textId="77777777" w:rsidR="007A1534" w:rsidRPr="005F32D4" w:rsidRDefault="007A1534" w:rsidP="004920B1">
            <w:pPr>
              <w:shd w:val="solid" w:color="FFFFFF" w:fill="FFFFFF"/>
              <w:spacing w:line="240" w:lineRule="atLeast"/>
              <w:jc w:val="left"/>
              <w:rPr>
                <w:rFonts w:ascii="Verdana" w:hAnsi="Verdana"/>
                <w:sz w:val="20"/>
                <w:lang w:eastAsia="zh-CN"/>
              </w:rPr>
            </w:pPr>
            <w:r>
              <w:rPr>
                <w:rFonts w:ascii="Verdana" w:hAnsi="Verdana"/>
                <w:b/>
                <w:sz w:val="20"/>
                <w:lang w:eastAsia="zh-CN"/>
              </w:rPr>
              <w:t>XX May 2024</w:t>
            </w:r>
          </w:p>
        </w:tc>
      </w:tr>
      <w:tr w:rsidR="007A1534" w:rsidRPr="005F32D4" w14:paraId="57A06132" w14:textId="77777777" w:rsidTr="004920B1">
        <w:trPr>
          <w:cantSplit/>
        </w:trPr>
        <w:tc>
          <w:tcPr>
            <w:tcW w:w="6487" w:type="dxa"/>
            <w:vMerge/>
          </w:tcPr>
          <w:p w14:paraId="1C830C56" w14:textId="77777777" w:rsidR="007A1534" w:rsidRDefault="007A1534" w:rsidP="004920B1">
            <w:pPr>
              <w:spacing w:before="60"/>
              <w:jc w:val="left"/>
              <w:rPr>
                <w:b/>
                <w:smallCaps/>
                <w:sz w:val="32"/>
                <w:lang w:eastAsia="zh-CN"/>
              </w:rPr>
            </w:pPr>
          </w:p>
        </w:tc>
        <w:tc>
          <w:tcPr>
            <w:tcW w:w="3402" w:type="dxa"/>
          </w:tcPr>
          <w:p w14:paraId="6A7CFA6F" w14:textId="77777777" w:rsidR="007A1534" w:rsidRPr="005F32D4" w:rsidRDefault="007A1534" w:rsidP="004920B1">
            <w:pPr>
              <w:shd w:val="solid" w:color="FFFFFF" w:fill="FFFFFF"/>
              <w:spacing w:line="240" w:lineRule="atLeast"/>
              <w:jc w:val="left"/>
              <w:rPr>
                <w:rFonts w:ascii="Verdana" w:eastAsia="SimSun" w:hAnsi="Verdana"/>
                <w:sz w:val="20"/>
                <w:lang w:eastAsia="zh-CN"/>
              </w:rPr>
            </w:pPr>
            <w:r>
              <w:rPr>
                <w:rFonts w:ascii="Verdana" w:eastAsia="SimSun" w:hAnsi="Verdana"/>
                <w:b/>
                <w:sz w:val="20"/>
                <w:lang w:eastAsia="zh-CN"/>
              </w:rPr>
              <w:t>English only</w:t>
            </w:r>
          </w:p>
        </w:tc>
      </w:tr>
      <w:tr w:rsidR="007A1534" w14:paraId="0999FE15" w14:textId="77777777" w:rsidTr="004920B1">
        <w:trPr>
          <w:cantSplit/>
        </w:trPr>
        <w:tc>
          <w:tcPr>
            <w:tcW w:w="9889" w:type="dxa"/>
            <w:gridSpan w:val="2"/>
          </w:tcPr>
          <w:p w14:paraId="3EBD9215" w14:textId="77777777" w:rsidR="007A1534" w:rsidRDefault="007A1534" w:rsidP="004920B1">
            <w:pPr>
              <w:pStyle w:val="Source"/>
              <w:rPr>
                <w:lang w:eastAsia="zh-CN"/>
              </w:rPr>
            </w:pPr>
            <w:r>
              <w:rPr>
                <w:lang w:eastAsia="zh-CN"/>
              </w:rPr>
              <w:t>United States of America</w:t>
            </w:r>
          </w:p>
        </w:tc>
      </w:tr>
      <w:tr w:rsidR="007A1534" w14:paraId="077CB4B7" w14:textId="77777777" w:rsidTr="004920B1">
        <w:trPr>
          <w:cantSplit/>
          <w:trHeight w:val="1968"/>
        </w:trPr>
        <w:tc>
          <w:tcPr>
            <w:tcW w:w="9889" w:type="dxa"/>
            <w:gridSpan w:val="2"/>
          </w:tcPr>
          <w:p w14:paraId="73B525EC" w14:textId="56090073" w:rsidR="007A1534" w:rsidRDefault="00E06F5D" w:rsidP="004920B1">
            <w:pPr>
              <w:pStyle w:val="Title1"/>
              <w:rPr>
                <w:lang w:eastAsia="zh-CN"/>
              </w:rPr>
            </w:pPr>
            <w:r w:rsidRPr="00E06F5D">
              <w:rPr>
                <w:lang w:eastAsia="zh-CN"/>
              </w:rPr>
              <w:t>Draft new Recommendation ITU-R M.[AMS CHARACTERISTICS_1 780-1 850 MHz]</w:t>
            </w:r>
          </w:p>
        </w:tc>
      </w:tr>
    </w:tbl>
    <w:p w14:paraId="6A466CD3" w14:textId="3B0D2DE0" w:rsidR="00BF6BCD" w:rsidRDefault="00AF0F83" w:rsidP="007A1534">
      <w:pPr>
        <w:jc w:val="left"/>
        <w:rPr>
          <w:rFonts w:ascii="Times New Roman" w:hAnsi="Times New Roman" w:cs="Times New Roman"/>
          <w:sz w:val="24"/>
          <w:szCs w:val="24"/>
        </w:rPr>
      </w:pPr>
      <w:r w:rsidRPr="00AF0F83">
        <w:rPr>
          <w:rFonts w:ascii="Times New Roman" w:hAnsi="Times New Roman" w:cs="Times New Roman"/>
          <w:sz w:val="24"/>
          <w:szCs w:val="24"/>
        </w:rPr>
        <w:t xml:space="preserve">The United States of America </w:t>
      </w:r>
      <w:r w:rsidR="00B15B96" w:rsidRPr="00B15B96">
        <w:rPr>
          <w:rFonts w:ascii="Times New Roman" w:hAnsi="Times New Roman" w:cs="Times New Roman"/>
          <w:sz w:val="24"/>
          <w:szCs w:val="24"/>
        </w:rPr>
        <w:t>suggests removing the editor's note</w:t>
      </w:r>
      <w:r w:rsidR="001C5014">
        <w:rPr>
          <w:rFonts w:ascii="Times New Roman" w:hAnsi="Times New Roman" w:cs="Times New Roman"/>
          <w:sz w:val="24"/>
          <w:szCs w:val="24"/>
        </w:rPr>
        <w:t xml:space="preserve"> </w:t>
      </w:r>
      <w:r w:rsidR="009D4E59">
        <w:rPr>
          <w:rFonts w:ascii="Times New Roman" w:hAnsi="Times New Roman" w:cs="Times New Roman"/>
          <w:sz w:val="24"/>
          <w:szCs w:val="24"/>
        </w:rPr>
        <w:t>added during</w:t>
      </w:r>
      <w:r w:rsidR="001C5014">
        <w:rPr>
          <w:rFonts w:ascii="Times New Roman" w:hAnsi="Times New Roman" w:cs="Times New Roman"/>
          <w:sz w:val="24"/>
          <w:szCs w:val="24"/>
        </w:rPr>
        <w:t xml:space="preserve"> the July 2023 WP 5B </w:t>
      </w:r>
      <w:r w:rsidR="009D4E59">
        <w:rPr>
          <w:rFonts w:ascii="Times New Roman" w:hAnsi="Times New Roman" w:cs="Times New Roman"/>
          <w:sz w:val="24"/>
          <w:szCs w:val="24"/>
        </w:rPr>
        <w:t>meeting</w:t>
      </w:r>
      <w:r w:rsidR="00B15B96" w:rsidRPr="00B15B96">
        <w:rPr>
          <w:rFonts w:ascii="Times New Roman" w:hAnsi="Times New Roman" w:cs="Times New Roman"/>
          <w:sz w:val="24"/>
          <w:szCs w:val="24"/>
        </w:rPr>
        <w:t xml:space="preserve"> and </w:t>
      </w:r>
      <w:r w:rsidR="00BC4184">
        <w:rPr>
          <w:rFonts w:ascii="Times New Roman" w:hAnsi="Times New Roman" w:cs="Times New Roman"/>
          <w:sz w:val="24"/>
          <w:szCs w:val="24"/>
        </w:rPr>
        <w:t xml:space="preserve">elevating this document </w:t>
      </w:r>
      <w:r w:rsidRPr="00AF0F83">
        <w:rPr>
          <w:rFonts w:ascii="Times New Roman" w:hAnsi="Times New Roman" w:cs="Times New Roman"/>
          <w:sz w:val="24"/>
          <w:szCs w:val="24"/>
        </w:rPr>
        <w:t xml:space="preserve">to </w:t>
      </w:r>
      <w:r w:rsidR="00057B93">
        <w:rPr>
          <w:rFonts w:ascii="Times New Roman" w:hAnsi="Times New Roman" w:cs="Times New Roman"/>
          <w:sz w:val="24"/>
          <w:szCs w:val="24"/>
        </w:rPr>
        <w:t>Draft New Recomme</w:t>
      </w:r>
      <w:r w:rsidR="009E4EEA">
        <w:rPr>
          <w:rFonts w:ascii="Times New Roman" w:hAnsi="Times New Roman" w:cs="Times New Roman"/>
          <w:sz w:val="24"/>
          <w:szCs w:val="24"/>
        </w:rPr>
        <w:t>nd</w:t>
      </w:r>
      <w:r w:rsidR="00057B93">
        <w:rPr>
          <w:rFonts w:ascii="Times New Roman" w:hAnsi="Times New Roman" w:cs="Times New Roman"/>
          <w:sz w:val="24"/>
          <w:szCs w:val="24"/>
        </w:rPr>
        <w:t>ation</w:t>
      </w:r>
      <w:r w:rsidR="007A4CA3">
        <w:rPr>
          <w:rFonts w:ascii="Times New Roman" w:hAnsi="Times New Roman" w:cs="Times New Roman"/>
          <w:sz w:val="24"/>
          <w:szCs w:val="24"/>
        </w:rPr>
        <w:t>.</w:t>
      </w:r>
      <w:r w:rsidR="00DB2F02">
        <w:rPr>
          <w:rFonts w:ascii="Times New Roman" w:hAnsi="Times New Roman" w:cs="Times New Roman"/>
          <w:sz w:val="24"/>
          <w:szCs w:val="24"/>
        </w:rPr>
        <w:t xml:space="preserve"> </w:t>
      </w:r>
    </w:p>
    <w:p w14:paraId="1BC701C7" w14:textId="77777777" w:rsidR="00BF6BCD" w:rsidRDefault="00BF6BCD" w:rsidP="007A1534">
      <w:pPr>
        <w:jc w:val="left"/>
        <w:rPr>
          <w:rFonts w:ascii="Times New Roman" w:hAnsi="Times New Roman" w:cs="Times New Roman"/>
          <w:sz w:val="24"/>
          <w:szCs w:val="24"/>
        </w:rPr>
      </w:pPr>
    </w:p>
    <w:p w14:paraId="562D8C33" w14:textId="2AC9D397" w:rsidR="007A1534" w:rsidRDefault="007A4CA3" w:rsidP="007A1534">
      <w:pPr>
        <w:jc w:val="left"/>
        <w:rPr>
          <w:rFonts w:ascii="Times New Roman" w:hAnsi="Times New Roman" w:cs="Times New Roman"/>
          <w:sz w:val="24"/>
          <w:szCs w:val="24"/>
        </w:rPr>
      </w:pPr>
      <w:r>
        <w:rPr>
          <w:rFonts w:ascii="Times New Roman" w:hAnsi="Times New Roman" w:cs="Times New Roman"/>
          <w:sz w:val="24"/>
          <w:szCs w:val="24"/>
        </w:rPr>
        <w:t>T</w:t>
      </w:r>
      <w:r w:rsidR="00A24BBC">
        <w:rPr>
          <w:rFonts w:ascii="Times New Roman" w:hAnsi="Times New Roman" w:cs="Times New Roman"/>
          <w:sz w:val="24"/>
          <w:szCs w:val="24"/>
        </w:rPr>
        <w:t>he United States</w:t>
      </w:r>
      <w:r w:rsidR="002726BD">
        <w:rPr>
          <w:rFonts w:ascii="Times New Roman" w:hAnsi="Times New Roman" w:cs="Times New Roman"/>
          <w:sz w:val="24"/>
          <w:szCs w:val="24"/>
        </w:rPr>
        <w:t xml:space="preserve"> of America</w:t>
      </w:r>
      <w:r w:rsidR="00A24BBC">
        <w:rPr>
          <w:rFonts w:ascii="Times New Roman" w:hAnsi="Times New Roman" w:cs="Times New Roman"/>
          <w:sz w:val="24"/>
          <w:szCs w:val="24"/>
        </w:rPr>
        <w:t xml:space="preserve"> proposes</w:t>
      </w:r>
      <w:r w:rsidR="00955AD4">
        <w:rPr>
          <w:rFonts w:ascii="Times New Roman" w:hAnsi="Times New Roman" w:cs="Times New Roman"/>
          <w:sz w:val="24"/>
          <w:szCs w:val="24"/>
        </w:rPr>
        <w:t xml:space="preserve"> sending Draft New </w:t>
      </w:r>
      <w:r w:rsidR="00AF0F83" w:rsidRPr="00AF0F83">
        <w:rPr>
          <w:rFonts w:ascii="Times New Roman" w:hAnsi="Times New Roman" w:cs="Times New Roman"/>
          <w:sz w:val="24"/>
          <w:szCs w:val="24"/>
        </w:rPr>
        <w:t>Recommendation ITU-R M.[AMS CHARACTERISTICS_1 780-1 850 MHZ] to S</w:t>
      </w:r>
      <w:r w:rsidR="006A0EF1">
        <w:rPr>
          <w:rFonts w:ascii="Times New Roman" w:hAnsi="Times New Roman" w:cs="Times New Roman"/>
          <w:sz w:val="24"/>
          <w:szCs w:val="24"/>
        </w:rPr>
        <w:t xml:space="preserve">tudy </w:t>
      </w:r>
      <w:r w:rsidR="00AF0F83" w:rsidRPr="00AF0F83">
        <w:rPr>
          <w:rFonts w:ascii="Times New Roman" w:hAnsi="Times New Roman" w:cs="Times New Roman"/>
          <w:sz w:val="24"/>
          <w:szCs w:val="24"/>
        </w:rPr>
        <w:t>G</w:t>
      </w:r>
      <w:r w:rsidR="006A0EF1">
        <w:rPr>
          <w:rFonts w:ascii="Times New Roman" w:hAnsi="Times New Roman" w:cs="Times New Roman"/>
          <w:sz w:val="24"/>
          <w:szCs w:val="24"/>
        </w:rPr>
        <w:t>roup</w:t>
      </w:r>
      <w:r w:rsidR="00AF0F83" w:rsidRPr="00AF0F83">
        <w:rPr>
          <w:rFonts w:ascii="Times New Roman" w:hAnsi="Times New Roman" w:cs="Times New Roman"/>
          <w:sz w:val="24"/>
          <w:szCs w:val="24"/>
        </w:rPr>
        <w:t xml:space="preserve"> 5 for approval.</w:t>
      </w:r>
    </w:p>
    <w:p w14:paraId="267B75CD" w14:textId="5022C666" w:rsidR="000F7A1C" w:rsidRDefault="000F7A1C" w:rsidP="001E03C0">
      <w:pPr>
        <w:jc w:val="both"/>
        <w:rPr>
          <w:rFonts w:ascii="Times New Roman" w:hAnsi="Times New Roman" w:cs="Times New Roman"/>
          <w:sz w:val="24"/>
          <w:szCs w:val="24"/>
          <w:lang w:eastAsia="zh-CN"/>
        </w:rPr>
      </w:pPr>
    </w:p>
    <w:sectPr w:rsidR="000F7A1C" w:rsidSect="005006B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063C6F" w14:textId="77777777" w:rsidR="005006BB" w:rsidRDefault="005006BB" w:rsidP="00CE02A7">
      <w:pPr>
        <w:spacing w:line="240" w:lineRule="auto"/>
      </w:pPr>
      <w:r>
        <w:separator/>
      </w:r>
    </w:p>
  </w:endnote>
  <w:endnote w:type="continuationSeparator" w:id="0">
    <w:p w14:paraId="572F60CE" w14:textId="77777777" w:rsidR="005006BB" w:rsidRDefault="005006BB" w:rsidP="00CE02A7">
      <w:pPr>
        <w:spacing w:line="240" w:lineRule="auto"/>
      </w:pPr>
      <w:r>
        <w:continuationSeparator/>
      </w:r>
    </w:p>
  </w:endnote>
  <w:endnote w:type="continuationNotice" w:id="1">
    <w:p w14:paraId="0998466A" w14:textId="77777777" w:rsidR="005006BB" w:rsidRDefault="005006B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867F7E" w14:textId="77777777" w:rsidR="005006BB" w:rsidRDefault="005006BB" w:rsidP="00CE02A7">
      <w:pPr>
        <w:spacing w:line="240" w:lineRule="auto"/>
      </w:pPr>
      <w:r>
        <w:separator/>
      </w:r>
    </w:p>
  </w:footnote>
  <w:footnote w:type="continuationSeparator" w:id="0">
    <w:p w14:paraId="6FC43EF7" w14:textId="77777777" w:rsidR="005006BB" w:rsidRDefault="005006BB" w:rsidP="00CE02A7">
      <w:pPr>
        <w:spacing w:line="240" w:lineRule="auto"/>
      </w:pPr>
      <w:r>
        <w:continuationSeparator/>
      </w:r>
    </w:p>
  </w:footnote>
  <w:footnote w:type="continuationNotice" w:id="1">
    <w:p w14:paraId="49139C56" w14:textId="77777777" w:rsidR="005006BB" w:rsidRDefault="005006B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634DBF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94CF93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BFCB4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EB0C34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65C572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D54BCC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2A077A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CF4539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54ACF6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30A93E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A214B4"/>
    <w:multiLevelType w:val="hybridMultilevel"/>
    <w:tmpl w:val="67BACDCC"/>
    <w:lvl w:ilvl="0" w:tplc="EDE2B6B2">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8FE1CBA"/>
    <w:multiLevelType w:val="hybridMultilevel"/>
    <w:tmpl w:val="A484E2E4"/>
    <w:lvl w:ilvl="0" w:tplc="5B46E5BE">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DC56154"/>
    <w:multiLevelType w:val="hybridMultilevel"/>
    <w:tmpl w:val="5CC8C4A2"/>
    <w:lvl w:ilvl="0" w:tplc="CDDE7080">
      <w:numFmt w:val="bullet"/>
      <w:lvlText w:val=""/>
      <w:lvlJc w:val="left"/>
      <w:pPr>
        <w:ind w:left="720" w:hanging="360"/>
      </w:pPr>
      <w:rPr>
        <w:rFonts w:ascii="Symbol" w:eastAsiaTheme="minorEastAsia"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1A227EA"/>
    <w:multiLevelType w:val="hybridMultilevel"/>
    <w:tmpl w:val="0C821E7E"/>
    <w:lvl w:ilvl="0" w:tplc="A52859EC">
      <w:start w:val="4"/>
      <w:numFmt w:val="bullet"/>
      <w:lvlText w:val="-"/>
      <w:lvlJc w:val="left"/>
      <w:pPr>
        <w:ind w:left="720" w:hanging="360"/>
      </w:pPr>
      <w:rPr>
        <w:rFonts w:ascii="Times New Roman" w:eastAsia="Times New Roman"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3722C06"/>
    <w:multiLevelType w:val="hybridMultilevel"/>
    <w:tmpl w:val="F5240A62"/>
    <w:lvl w:ilvl="0" w:tplc="43603B42">
      <w:start w:val="1"/>
      <w:numFmt w:val="decimal"/>
      <w:lvlText w:val="%1."/>
      <w:lvlJc w:val="left"/>
      <w:pPr>
        <w:ind w:left="1494" w:hanging="1134"/>
      </w:pPr>
      <w:rPr>
        <w:rFonts w:hint="default"/>
      </w:rPr>
    </w:lvl>
    <w:lvl w:ilvl="1" w:tplc="96E2C2A8">
      <w:start w:val="1"/>
      <w:numFmt w:val="lowerLetter"/>
      <w:lvlText w:val="%2."/>
      <w:lvlJc w:val="left"/>
      <w:pPr>
        <w:ind w:left="1818" w:hanging="738"/>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4AA5F98"/>
    <w:multiLevelType w:val="hybridMultilevel"/>
    <w:tmpl w:val="9BE42436"/>
    <w:lvl w:ilvl="0" w:tplc="0E309FBC">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1526179A"/>
    <w:multiLevelType w:val="hybridMultilevel"/>
    <w:tmpl w:val="3ADA4210"/>
    <w:lvl w:ilvl="0" w:tplc="BA34EF4E">
      <w:start w:val="5"/>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59B16B7"/>
    <w:multiLevelType w:val="hybridMultilevel"/>
    <w:tmpl w:val="11F2E50E"/>
    <w:lvl w:ilvl="0" w:tplc="8110DF16">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78C0907"/>
    <w:multiLevelType w:val="hybridMultilevel"/>
    <w:tmpl w:val="5A5CE014"/>
    <w:lvl w:ilvl="0" w:tplc="5B46E5BE">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C7A381A"/>
    <w:multiLevelType w:val="hybridMultilevel"/>
    <w:tmpl w:val="F536D0BE"/>
    <w:lvl w:ilvl="0" w:tplc="04070001">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217B248D"/>
    <w:multiLevelType w:val="hybridMultilevel"/>
    <w:tmpl w:val="AE00A0E6"/>
    <w:lvl w:ilvl="0" w:tplc="A7E8E390">
      <w:start w:val="3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25503386"/>
    <w:multiLevelType w:val="hybridMultilevel"/>
    <w:tmpl w:val="3DFC5130"/>
    <w:lvl w:ilvl="0" w:tplc="FA8EE658">
      <w:start w:val="47"/>
      <w:numFmt w:val="bullet"/>
      <w:lvlText w:val="–"/>
      <w:lvlJc w:val="left"/>
      <w:pPr>
        <w:ind w:left="360" w:hanging="360"/>
      </w:pPr>
      <w:rPr>
        <w:rFonts w:ascii="Times New Roman" w:eastAsia="SimSun" w:hAnsi="Times New Roman" w:cs="Times New Roman"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start w:val="1"/>
      <w:numFmt w:val="bullet"/>
      <w:lvlText w:val=""/>
      <w:lvlJc w:val="left"/>
      <w:pPr>
        <w:ind w:left="2100" w:hanging="420"/>
      </w:pPr>
      <w:rPr>
        <w:rFonts w:ascii="Wingdings" w:hAnsi="Wingdings" w:hint="default"/>
      </w:rPr>
    </w:lvl>
    <w:lvl w:ilvl="5" w:tplc="04090005">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3">
      <w:start w:val="1"/>
      <w:numFmt w:val="bullet"/>
      <w:lvlText w:val=""/>
      <w:lvlJc w:val="left"/>
      <w:pPr>
        <w:ind w:left="3360" w:hanging="420"/>
      </w:pPr>
      <w:rPr>
        <w:rFonts w:ascii="Wingdings" w:hAnsi="Wingdings" w:hint="default"/>
      </w:rPr>
    </w:lvl>
    <w:lvl w:ilvl="8" w:tplc="04090005">
      <w:start w:val="1"/>
      <w:numFmt w:val="bullet"/>
      <w:lvlText w:val=""/>
      <w:lvlJc w:val="left"/>
      <w:pPr>
        <w:ind w:left="3780" w:hanging="420"/>
      </w:pPr>
      <w:rPr>
        <w:rFonts w:ascii="Wingdings" w:hAnsi="Wingdings" w:hint="default"/>
      </w:rPr>
    </w:lvl>
  </w:abstractNum>
  <w:abstractNum w:abstractNumId="22" w15:restartNumberingAfterBreak="0">
    <w:nsid w:val="2A7457C0"/>
    <w:multiLevelType w:val="hybridMultilevel"/>
    <w:tmpl w:val="2132FFC8"/>
    <w:lvl w:ilvl="0" w:tplc="43603B42">
      <w:start w:val="1"/>
      <w:numFmt w:val="decimal"/>
      <w:lvlText w:val="%1."/>
      <w:lvlJc w:val="left"/>
      <w:pPr>
        <w:ind w:left="1494" w:hanging="1134"/>
      </w:pPr>
      <w:rPr>
        <w:rFonts w:hint="default"/>
      </w:rPr>
    </w:lvl>
    <w:lvl w:ilvl="1" w:tplc="2364FE68">
      <w:start w:val="1"/>
      <w:numFmt w:val="lowerLetter"/>
      <w:lvlText w:val="%2."/>
      <w:lvlJc w:val="left"/>
      <w:pPr>
        <w:ind w:left="1818" w:hanging="738"/>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D6E0EE6"/>
    <w:multiLevelType w:val="hybridMultilevel"/>
    <w:tmpl w:val="D536FA42"/>
    <w:lvl w:ilvl="0" w:tplc="4EE04EF8">
      <w:numFmt w:val="bullet"/>
      <w:lvlText w:val=""/>
      <w:lvlJc w:val="left"/>
      <w:pPr>
        <w:ind w:left="1080" w:hanging="360"/>
      </w:pPr>
      <w:rPr>
        <w:rFonts w:ascii="Symbol" w:eastAsia="Times New Roman" w:hAnsi="Symbol"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4" w15:restartNumberingAfterBreak="0">
    <w:nsid w:val="2DB82805"/>
    <w:multiLevelType w:val="hybridMultilevel"/>
    <w:tmpl w:val="30CA1056"/>
    <w:lvl w:ilvl="0" w:tplc="04090001">
      <w:start w:val="1"/>
      <w:numFmt w:val="bullet"/>
      <w:lvlText w:val=""/>
      <w:lvlJc w:val="left"/>
      <w:pPr>
        <w:ind w:left="360" w:hanging="360"/>
      </w:pPr>
      <w:rPr>
        <w:rFonts w:ascii="Symbol" w:hAnsi="Symbol" w:hint="default"/>
      </w:rPr>
    </w:lvl>
    <w:lvl w:ilvl="1" w:tplc="CCC8B418">
      <w:numFmt w:val="bullet"/>
      <w:lvlText w:val="•"/>
      <w:lvlJc w:val="left"/>
      <w:pPr>
        <w:ind w:left="1080" w:hanging="360"/>
      </w:pPr>
      <w:rPr>
        <w:rFonts w:ascii="Times New Roman" w:eastAsiaTheme="minorEastAsia" w:hAnsi="Times New Roman"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2F686F5C"/>
    <w:multiLevelType w:val="hybridMultilevel"/>
    <w:tmpl w:val="E632982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301B275A"/>
    <w:multiLevelType w:val="hybridMultilevel"/>
    <w:tmpl w:val="C38AF8C0"/>
    <w:lvl w:ilvl="0" w:tplc="04070001">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31B34A2D"/>
    <w:multiLevelType w:val="hybridMultilevel"/>
    <w:tmpl w:val="62584DA4"/>
    <w:lvl w:ilvl="0" w:tplc="E4367EA8">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8" w15:restartNumberingAfterBreak="0">
    <w:nsid w:val="31D27E42"/>
    <w:multiLevelType w:val="hybridMultilevel"/>
    <w:tmpl w:val="E85EF72E"/>
    <w:lvl w:ilvl="0" w:tplc="9D86AD96">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57D4559"/>
    <w:multiLevelType w:val="hybridMultilevel"/>
    <w:tmpl w:val="CBC02B00"/>
    <w:lvl w:ilvl="0" w:tplc="A0A0CA70">
      <w:start w:val="3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3EB970F9"/>
    <w:multiLevelType w:val="hybridMultilevel"/>
    <w:tmpl w:val="4722781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42283E79"/>
    <w:multiLevelType w:val="hybridMultilevel"/>
    <w:tmpl w:val="4E80D374"/>
    <w:lvl w:ilvl="0" w:tplc="04070001">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2846024"/>
    <w:multiLevelType w:val="hybridMultilevel"/>
    <w:tmpl w:val="9AA2D84C"/>
    <w:lvl w:ilvl="0" w:tplc="76CC1270">
      <w:start w:val="22"/>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2CA638B"/>
    <w:multiLevelType w:val="hybridMultilevel"/>
    <w:tmpl w:val="5FC80D92"/>
    <w:lvl w:ilvl="0" w:tplc="5C92BBAC">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57D978CD"/>
    <w:multiLevelType w:val="hybridMultilevel"/>
    <w:tmpl w:val="359898F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594F63FB"/>
    <w:multiLevelType w:val="hybridMultilevel"/>
    <w:tmpl w:val="E21ABEE2"/>
    <w:lvl w:ilvl="0" w:tplc="B1E8BC50">
      <w:start w:val="20"/>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97774F7"/>
    <w:multiLevelType w:val="hybridMultilevel"/>
    <w:tmpl w:val="652CC188"/>
    <w:lvl w:ilvl="0" w:tplc="35D0CABE">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7" w15:restartNumberingAfterBreak="0">
    <w:nsid w:val="5A4C574E"/>
    <w:multiLevelType w:val="hybridMultilevel"/>
    <w:tmpl w:val="0D0E306E"/>
    <w:lvl w:ilvl="0" w:tplc="44389100">
      <w:start w:val="1"/>
      <w:numFmt w:val="decimal"/>
      <w:lvlText w:val="%1."/>
      <w:lvlJc w:val="left"/>
      <w:pPr>
        <w:ind w:left="360" w:hanging="360"/>
      </w:pPr>
      <w:rPr>
        <w:rFonts w:ascii="Times New Roman" w:eastAsiaTheme="minorHAnsi" w:hAnsi="Times New Roman" w:cs="Times New Roman"/>
        <w:b w:val="0"/>
        <w:bCs/>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5E4E3061"/>
    <w:multiLevelType w:val="hybridMultilevel"/>
    <w:tmpl w:val="4E84A082"/>
    <w:lvl w:ilvl="0" w:tplc="A52859EC">
      <w:start w:val="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6B1C588F"/>
    <w:multiLevelType w:val="hybridMultilevel"/>
    <w:tmpl w:val="4BB0377E"/>
    <w:lvl w:ilvl="0" w:tplc="5B46E5BE">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C10646D"/>
    <w:multiLevelType w:val="hybridMultilevel"/>
    <w:tmpl w:val="68981834"/>
    <w:lvl w:ilvl="0" w:tplc="43603B42">
      <w:start w:val="1"/>
      <w:numFmt w:val="decimal"/>
      <w:lvlText w:val="%1."/>
      <w:lvlJc w:val="left"/>
      <w:pPr>
        <w:ind w:left="1494" w:hanging="1134"/>
      </w:pPr>
      <w:rPr>
        <w:rFonts w:hint="default"/>
      </w:rPr>
    </w:lvl>
    <w:lvl w:ilvl="1" w:tplc="E8664A7E">
      <w:start w:val="1"/>
      <w:numFmt w:val="lowerLetter"/>
      <w:lvlText w:val="%2."/>
      <w:lvlJc w:val="left"/>
      <w:pPr>
        <w:ind w:left="1818" w:hanging="738"/>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D3E34D6"/>
    <w:multiLevelType w:val="hybridMultilevel"/>
    <w:tmpl w:val="C138141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6EEF1ADE"/>
    <w:multiLevelType w:val="hybridMultilevel"/>
    <w:tmpl w:val="8FCE37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1E707AD"/>
    <w:multiLevelType w:val="hybridMultilevel"/>
    <w:tmpl w:val="6A18B8E2"/>
    <w:lvl w:ilvl="0" w:tplc="E076AF88">
      <w:start w:val="4"/>
      <w:numFmt w:val="bullet"/>
      <w:lvlText w:val="•"/>
      <w:lvlJc w:val="left"/>
      <w:pPr>
        <w:ind w:left="1800" w:hanging="360"/>
      </w:pPr>
      <w:rPr>
        <w:rFonts w:ascii="Times New Roman" w:eastAsia="Times New Roman" w:hAnsi="Times New Roman" w:cs="Times New Roman"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44" w15:restartNumberingAfterBreak="0">
    <w:nsid w:val="724211BC"/>
    <w:multiLevelType w:val="hybridMultilevel"/>
    <w:tmpl w:val="C7A46E46"/>
    <w:lvl w:ilvl="0" w:tplc="46A0FB78">
      <w:start w:val="20"/>
      <w:numFmt w:val="bullet"/>
      <w:lvlText w:val=""/>
      <w:lvlJc w:val="left"/>
      <w:pPr>
        <w:ind w:left="720" w:hanging="360"/>
      </w:pPr>
      <w:rPr>
        <w:rFonts w:ascii="Wingdings" w:eastAsiaTheme="minorEastAsia"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495423C"/>
    <w:multiLevelType w:val="hybridMultilevel"/>
    <w:tmpl w:val="A69C1A80"/>
    <w:lvl w:ilvl="0" w:tplc="0409000F">
      <w:start w:val="1"/>
      <w:numFmt w:val="decimal"/>
      <w:lvlText w:val="%1."/>
      <w:lvlJc w:val="left"/>
      <w:pPr>
        <w:ind w:left="360" w:hanging="360"/>
      </w:pPr>
    </w:lvl>
    <w:lvl w:ilvl="1" w:tplc="F4DE6C66">
      <w:start w:val="1"/>
      <w:numFmt w:val="lowerLetter"/>
      <w:lvlText w:val="%2."/>
      <w:lvlJc w:val="left"/>
      <w:pPr>
        <w:ind w:left="1458" w:hanging="738"/>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7B757F30"/>
    <w:multiLevelType w:val="hybridMultilevel"/>
    <w:tmpl w:val="E9EEE9E6"/>
    <w:lvl w:ilvl="0" w:tplc="0E309FBC">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7" w15:restartNumberingAfterBreak="0">
    <w:nsid w:val="7EB12D6B"/>
    <w:multiLevelType w:val="hybridMultilevel"/>
    <w:tmpl w:val="19345B64"/>
    <w:lvl w:ilvl="0" w:tplc="2550F0F2">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EB54D0D"/>
    <w:multiLevelType w:val="hybridMultilevel"/>
    <w:tmpl w:val="3F064614"/>
    <w:lvl w:ilvl="0" w:tplc="04070001">
      <w:start w:val="1"/>
      <w:numFmt w:val="bullet"/>
      <w:lvlText w:val=""/>
      <w:lvlJc w:val="left"/>
      <w:pPr>
        <w:ind w:left="1800" w:hanging="360"/>
      </w:pPr>
      <w:rPr>
        <w:rFonts w:ascii="Symbol" w:hAnsi="Symbol"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49" w15:restartNumberingAfterBreak="0">
    <w:nsid w:val="7F827F1E"/>
    <w:multiLevelType w:val="hybridMultilevel"/>
    <w:tmpl w:val="B186F74A"/>
    <w:lvl w:ilvl="0" w:tplc="704ED444">
      <w:numFmt w:val="bullet"/>
      <w:lvlText w:val="-"/>
      <w:lvlJc w:val="left"/>
      <w:pPr>
        <w:ind w:left="720" w:hanging="360"/>
      </w:pPr>
      <w:rPr>
        <w:rFonts w:ascii="Times New Roman" w:eastAsiaTheme="minorHAns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92832561">
    <w:abstractNumId w:val="18"/>
  </w:num>
  <w:num w:numId="2" w16cid:durableId="551114450">
    <w:abstractNumId w:val="39"/>
  </w:num>
  <w:num w:numId="3" w16cid:durableId="1700934415">
    <w:abstractNumId w:val="11"/>
  </w:num>
  <w:num w:numId="4" w16cid:durableId="596672435">
    <w:abstractNumId w:val="16"/>
  </w:num>
  <w:num w:numId="5" w16cid:durableId="1114518866">
    <w:abstractNumId w:val="10"/>
  </w:num>
  <w:num w:numId="6" w16cid:durableId="1586449581">
    <w:abstractNumId w:val="21"/>
  </w:num>
  <w:num w:numId="7" w16cid:durableId="1956475179">
    <w:abstractNumId w:val="24"/>
  </w:num>
  <w:num w:numId="8" w16cid:durableId="863176250">
    <w:abstractNumId w:val="44"/>
  </w:num>
  <w:num w:numId="9" w16cid:durableId="1684740161">
    <w:abstractNumId w:val="35"/>
  </w:num>
  <w:num w:numId="10" w16cid:durableId="1278490868">
    <w:abstractNumId w:val="17"/>
  </w:num>
  <w:num w:numId="11" w16cid:durableId="87584307">
    <w:abstractNumId w:val="28"/>
  </w:num>
  <w:num w:numId="12" w16cid:durableId="2020308552">
    <w:abstractNumId w:val="37"/>
  </w:num>
  <w:num w:numId="13" w16cid:durableId="1014263800">
    <w:abstractNumId w:val="30"/>
  </w:num>
  <w:num w:numId="14" w16cid:durableId="1732119030">
    <w:abstractNumId w:val="34"/>
  </w:num>
  <w:num w:numId="15" w16cid:durableId="548155441">
    <w:abstractNumId w:val="42"/>
  </w:num>
  <w:num w:numId="16" w16cid:durableId="612517651">
    <w:abstractNumId w:val="25"/>
  </w:num>
  <w:num w:numId="17" w16cid:durableId="472529788">
    <w:abstractNumId w:val="20"/>
  </w:num>
  <w:num w:numId="18" w16cid:durableId="2046128627">
    <w:abstractNumId w:val="45"/>
  </w:num>
  <w:num w:numId="19" w16cid:durableId="1366177931">
    <w:abstractNumId w:val="40"/>
  </w:num>
  <w:num w:numId="20" w16cid:durableId="1696728289">
    <w:abstractNumId w:val="22"/>
  </w:num>
  <w:num w:numId="21" w16cid:durableId="1726954669">
    <w:abstractNumId w:val="14"/>
  </w:num>
  <w:num w:numId="22" w16cid:durableId="1813715876">
    <w:abstractNumId w:val="47"/>
  </w:num>
  <w:num w:numId="23" w16cid:durableId="459610483">
    <w:abstractNumId w:val="13"/>
  </w:num>
  <w:num w:numId="24" w16cid:durableId="277301640">
    <w:abstractNumId w:val="36"/>
  </w:num>
  <w:num w:numId="25" w16cid:durableId="695276519">
    <w:abstractNumId w:val="33"/>
  </w:num>
  <w:num w:numId="26" w16cid:durableId="645163922">
    <w:abstractNumId w:val="29"/>
  </w:num>
  <w:num w:numId="27" w16cid:durableId="187644461">
    <w:abstractNumId w:val="15"/>
  </w:num>
  <w:num w:numId="28" w16cid:durableId="434133429">
    <w:abstractNumId w:val="46"/>
  </w:num>
  <w:num w:numId="29" w16cid:durableId="749812512">
    <w:abstractNumId w:val="38"/>
  </w:num>
  <w:num w:numId="30" w16cid:durableId="199171467">
    <w:abstractNumId w:val="9"/>
  </w:num>
  <w:num w:numId="31" w16cid:durableId="310908179">
    <w:abstractNumId w:val="7"/>
  </w:num>
  <w:num w:numId="32" w16cid:durableId="1001080035">
    <w:abstractNumId w:val="6"/>
  </w:num>
  <w:num w:numId="33" w16cid:durableId="23528178">
    <w:abstractNumId w:val="5"/>
  </w:num>
  <w:num w:numId="34" w16cid:durableId="1052465002">
    <w:abstractNumId w:val="4"/>
  </w:num>
  <w:num w:numId="35" w16cid:durableId="1172136844">
    <w:abstractNumId w:val="8"/>
  </w:num>
  <w:num w:numId="36" w16cid:durableId="1268658525">
    <w:abstractNumId w:val="3"/>
  </w:num>
  <w:num w:numId="37" w16cid:durableId="178324678">
    <w:abstractNumId w:val="2"/>
  </w:num>
  <w:num w:numId="38" w16cid:durableId="1298727063">
    <w:abstractNumId w:val="1"/>
  </w:num>
  <w:num w:numId="39" w16cid:durableId="1448815059">
    <w:abstractNumId w:val="0"/>
  </w:num>
  <w:num w:numId="40" w16cid:durableId="1217668008">
    <w:abstractNumId w:val="27"/>
  </w:num>
  <w:num w:numId="41" w16cid:durableId="326134791">
    <w:abstractNumId w:val="26"/>
  </w:num>
  <w:num w:numId="42" w16cid:durableId="539245372">
    <w:abstractNumId w:val="23"/>
  </w:num>
  <w:num w:numId="43" w16cid:durableId="672804376">
    <w:abstractNumId w:val="12"/>
  </w:num>
  <w:num w:numId="44" w16cid:durableId="2098164987">
    <w:abstractNumId w:val="48"/>
  </w:num>
  <w:num w:numId="45" w16cid:durableId="234508865">
    <w:abstractNumId w:val="43"/>
  </w:num>
  <w:num w:numId="46" w16cid:durableId="1197156603">
    <w:abstractNumId w:val="31"/>
  </w:num>
  <w:num w:numId="47" w16cid:durableId="1418671456">
    <w:abstractNumId w:val="19"/>
  </w:num>
  <w:num w:numId="48" w16cid:durableId="1581938473">
    <w:abstractNumId w:val="41"/>
  </w:num>
  <w:num w:numId="49" w16cid:durableId="762382556">
    <w:abstractNumId w:val="32"/>
  </w:num>
  <w:num w:numId="50" w16cid:durableId="461117736">
    <w:abstractNumId w:val="4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1DBD"/>
    <w:rsid w:val="00006005"/>
    <w:rsid w:val="000119D0"/>
    <w:rsid w:val="000303BC"/>
    <w:rsid w:val="0003298A"/>
    <w:rsid w:val="00033207"/>
    <w:rsid w:val="0004009F"/>
    <w:rsid w:val="0004313B"/>
    <w:rsid w:val="00044AE5"/>
    <w:rsid w:val="0005266F"/>
    <w:rsid w:val="000546FE"/>
    <w:rsid w:val="00057B93"/>
    <w:rsid w:val="00066976"/>
    <w:rsid w:val="00067510"/>
    <w:rsid w:val="0007182B"/>
    <w:rsid w:val="00074749"/>
    <w:rsid w:val="0007544C"/>
    <w:rsid w:val="00076727"/>
    <w:rsid w:val="0007690E"/>
    <w:rsid w:val="000802C0"/>
    <w:rsid w:val="00081DBD"/>
    <w:rsid w:val="00081EBD"/>
    <w:rsid w:val="00090EB2"/>
    <w:rsid w:val="00092DC8"/>
    <w:rsid w:val="00096594"/>
    <w:rsid w:val="000A0CE5"/>
    <w:rsid w:val="000A1794"/>
    <w:rsid w:val="000A79DC"/>
    <w:rsid w:val="000B14D7"/>
    <w:rsid w:val="000C1978"/>
    <w:rsid w:val="000C2430"/>
    <w:rsid w:val="000C282D"/>
    <w:rsid w:val="000C3016"/>
    <w:rsid w:val="000D02A6"/>
    <w:rsid w:val="000D414D"/>
    <w:rsid w:val="000E0E58"/>
    <w:rsid w:val="000E234E"/>
    <w:rsid w:val="000F7A1C"/>
    <w:rsid w:val="00130D09"/>
    <w:rsid w:val="0013157B"/>
    <w:rsid w:val="00135D9C"/>
    <w:rsid w:val="00147401"/>
    <w:rsid w:val="00155D73"/>
    <w:rsid w:val="00165DB9"/>
    <w:rsid w:val="001671F2"/>
    <w:rsid w:val="00167398"/>
    <w:rsid w:val="001712EF"/>
    <w:rsid w:val="001845C2"/>
    <w:rsid w:val="00186153"/>
    <w:rsid w:val="001873D6"/>
    <w:rsid w:val="00190631"/>
    <w:rsid w:val="001949DA"/>
    <w:rsid w:val="0019601F"/>
    <w:rsid w:val="001A37C2"/>
    <w:rsid w:val="001B0607"/>
    <w:rsid w:val="001C2711"/>
    <w:rsid w:val="001C5014"/>
    <w:rsid w:val="001D381C"/>
    <w:rsid w:val="001D3ECC"/>
    <w:rsid w:val="001E03C0"/>
    <w:rsid w:val="001E4CEA"/>
    <w:rsid w:val="001E7FFB"/>
    <w:rsid w:val="001F0BAF"/>
    <w:rsid w:val="001F44F4"/>
    <w:rsid w:val="001F787A"/>
    <w:rsid w:val="00201672"/>
    <w:rsid w:val="002118A7"/>
    <w:rsid w:val="002265F0"/>
    <w:rsid w:val="00231295"/>
    <w:rsid w:val="00232BE1"/>
    <w:rsid w:val="00232E1B"/>
    <w:rsid w:val="0023469A"/>
    <w:rsid w:val="0023654C"/>
    <w:rsid w:val="00242421"/>
    <w:rsid w:val="00244194"/>
    <w:rsid w:val="00246CC5"/>
    <w:rsid w:val="002507F1"/>
    <w:rsid w:val="00251EC5"/>
    <w:rsid w:val="00254D88"/>
    <w:rsid w:val="002576A8"/>
    <w:rsid w:val="002645D3"/>
    <w:rsid w:val="002678B4"/>
    <w:rsid w:val="00271159"/>
    <w:rsid w:val="002726BD"/>
    <w:rsid w:val="00272F70"/>
    <w:rsid w:val="00276959"/>
    <w:rsid w:val="00292C5E"/>
    <w:rsid w:val="00297E2E"/>
    <w:rsid w:val="002A729D"/>
    <w:rsid w:val="002B0B53"/>
    <w:rsid w:val="002B607E"/>
    <w:rsid w:val="002B69A4"/>
    <w:rsid w:val="002C0A6E"/>
    <w:rsid w:val="002C189F"/>
    <w:rsid w:val="002C21C4"/>
    <w:rsid w:val="002D17B1"/>
    <w:rsid w:val="002E1540"/>
    <w:rsid w:val="002E3413"/>
    <w:rsid w:val="002E6C62"/>
    <w:rsid w:val="002F2C4F"/>
    <w:rsid w:val="002F3223"/>
    <w:rsid w:val="002F60B4"/>
    <w:rsid w:val="00302E44"/>
    <w:rsid w:val="00303422"/>
    <w:rsid w:val="0030646C"/>
    <w:rsid w:val="003146F0"/>
    <w:rsid w:val="0032081B"/>
    <w:rsid w:val="00324551"/>
    <w:rsid w:val="00325A62"/>
    <w:rsid w:val="00327469"/>
    <w:rsid w:val="00331C3D"/>
    <w:rsid w:val="003338E1"/>
    <w:rsid w:val="0033428E"/>
    <w:rsid w:val="00334329"/>
    <w:rsid w:val="00336D7D"/>
    <w:rsid w:val="00341A71"/>
    <w:rsid w:val="0035243F"/>
    <w:rsid w:val="0035606F"/>
    <w:rsid w:val="003671F8"/>
    <w:rsid w:val="00372372"/>
    <w:rsid w:val="00373EE6"/>
    <w:rsid w:val="00377B7C"/>
    <w:rsid w:val="00383BFA"/>
    <w:rsid w:val="00385C97"/>
    <w:rsid w:val="00392078"/>
    <w:rsid w:val="00392315"/>
    <w:rsid w:val="003930BE"/>
    <w:rsid w:val="0039708C"/>
    <w:rsid w:val="003A3320"/>
    <w:rsid w:val="003B3355"/>
    <w:rsid w:val="003B5F16"/>
    <w:rsid w:val="003B6390"/>
    <w:rsid w:val="003B70E5"/>
    <w:rsid w:val="003C5736"/>
    <w:rsid w:val="003C631B"/>
    <w:rsid w:val="003D0184"/>
    <w:rsid w:val="003D5B1E"/>
    <w:rsid w:val="003E4604"/>
    <w:rsid w:val="003F04A1"/>
    <w:rsid w:val="003F0C0D"/>
    <w:rsid w:val="003F430B"/>
    <w:rsid w:val="003F647A"/>
    <w:rsid w:val="003F7EF3"/>
    <w:rsid w:val="004150A9"/>
    <w:rsid w:val="00415520"/>
    <w:rsid w:val="0042528B"/>
    <w:rsid w:val="00432606"/>
    <w:rsid w:val="00433253"/>
    <w:rsid w:val="00437043"/>
    <w:rsid w:val="0044620C"/>
    <w:rsid w:val="00447A54"/>
    <w:rsid w:val="00447B41"/>
    <w:rsid w:val="004543F9"/>
    <w:rsid w:val="00455691"/>
    <w:rsid w:val="00465B50"/>
    <w:rsid w:val="00476FD5"/>
    <w:rsid w:val="004811AE"/>
    <w:rsid w:val="0048727D"/>
    <w:rsid w:val="00491BD4"/>
    <w:rsid w:val="0049429C"/>
    <w:rsid w:val="004945BF"/>
    <w:rsid w:val="004945E4"/>
    <w:rsid w:val="004A6950"/>
    <w:rsid w:val="004A7F0C"/>
    <w:rsid w:val="004B3A74"/>
    <w:rsid w:val="004B73F2"/>
    <w:rsid w:val="004C0494"/>
    <w:rsid w:val="004C0822"/>
    <w:rsid w:val="004C0D41"/>
    <w:rsid w:val="004D2482"/>
    <w:rsid w:val="004D373A"/>
    <w:rsid w:val="004E1D4A"/>
    <w:rsid w:val="004E3840"/>
    <w:rsid w:val="004E7499"/>
    <w:rsid w:val="004E7DC6"/>
    <w:rsid w:val="004F0235"/>
    <w:rsid w:val="004F1EBA"/>
    <w:rsid w:val="004F7E67"/>
    <w:rsid w:val="005006BB"/>
    <w:rsid w:val="00501B23"/>
    <w:rsid w:val="00513E9D"/>
    <w:rsid w:val="00515E5C"/>
    <w:rsid w:val="00517D46"/>
    <w:rsid w:val="0052087B"/>
    <w:rsid w:val="0052158B"/>
    <w:rsid w:val="005251AD"/>
    <w:rsid w:val="00531352"/>
    <w:rsid w:val="00532A2C"/>
    <w:rsid w:val="00533B78"/>
    <w:rsid w:val="00542E03"/>
    <w:rsid w:val="00542EBD"/>
    <w:rsid w:val="00545160"/>
    <w:rsid w:val="00551112"/>
    <w:rsid w:val="00554C87"/>
    <w:rsid w:val="00584968"/>
    <w:rsid w:val="005B641E"/>
    <w:rsid w:val="005C2331"/>
    <w:rsid w:val="005C76C5"/>
    <w:rsid w:val="005D38E6"/>
    <w:rsid w:val="005D4079"/>
    <w:rsid w:val="005D4AC7"/>
    <w:rsid w:val="005F118D"/>
    <w:rsid w:val="005F4124"/>
    <w:rsid w:val="00601772"/>
    <w:rsid w:val="00601D60"/>
    <w:rsid w:val="006021A3"/>
    <w:rsid w:val="00603701"/>
    <w:rsid w:val="00611BF1"/>
    <w:rsid w:val="00633FBD"/>
    <w:rsid w:val="00642CAF"/>
    <w:rsid w:val="00644EC7"/>
    <w:rsid w:val="00647465"/>
    <w:rsid w:val="00651393"/>
    <w:rsid w:val="00662769"/>
    <w:rsid w:val="006633C4"/>
    <w:rsid w:val="00664766"/>
    <w:rsid w:val="00667233"/>
    <w:rsid w:val="00670188"/>
    <w:rsid w:val="0067528D"/>
    <w:rsid w:val="006823AC"/>
    <w:rsid w:val="006829D2"/>
    <w:rsid w:val="00692CEE"/>
    <w:rsid w:val="00694F48"/>
    <w:rsid w:val="006978B3"/>
    <w:rsid w:val="006A0EF1"/>
    <w:rsid w:val="006B0EE7"/>
    <w:rsid w:val="006B46BF"/>
    <w:rsid w:val="006C6499"/>
    <w:rsid w:val="006D0CE3"/>
    <w:rsid w:val="006E05E7"/>
    <w:rsid w:val="006E68F9"/>
    <w:rsid w:val="006F12BC"/>
    <w:rsid w:val="006F2360"/>
    <w:rsid w:val="006F3065"/>
    <w:rsid w:val="006F60BC"/>
    <w:rsid w:val="00701C78"/>
    <w:rsid w:val="00706418"/>
    <w:rsid w:val="00707529"/>
    <w:rsid w:val="007111EA"/>
    <w:rsid w:val="007117CD"/>
    <w:rsid w:val="007135D6"/>
    <w:rsid w:val="00715E38"/>
    <w:rsid w:val="007231D5"/>
    <w:rsid w:val="007244F0"/>
    <w:rsid w:val="00730A3B"/>
    <w:rsid w:val="00735221"/>
    <w:rsid w:val="00737C5D"/>
    <w:rsid w:val="00742C40"/>
    <w:rsid w:val="00745267"/>
    <w:rsid w:val="007543EC"/>
    <w:rsid w:val="00764706"/>
    <w:rsid w:val="007666A7"/>
    <w:rsid w:val="00782776"/>
    <w:rsid w:val="00797368"/>
    <w:rsid w:val="007A1534"/>
    <w:rsid w:val="007A4CA3"/>
    <w:rsid w:val="007A636B"/>
    <w:rsid w:val="007B2FCD"/>
    <w:rsid w:val="007C07AB"/>
    <w:rsid w:val="007C3AA9"/>
    <w:rsid w:val="007D1A8A"/>
    <w:rsid w:val="007D3EF4"/>
    <w:rsid w:val="007D69CC"/>
    <w:rsid w:val="007D719F"/>
    <w:rsid w:val="007E0FF7"/>
    <w:rsid w:val="007E10A1"/>
    <w:rsid w:val="007E1940"/>
    <w:rsid w:val="007E5963"/>
    <w:rsid w:val="007F2530"/>
    <w:rsid w:val="007F738A"/>
    <w:rsid w:val="00802310"/>
    <w:rsid w:val="00813DEA"/>
    <w:rsid w:val="00816689"/>
    <w:rsid w:val="0082646D"/>
    <w:rsid w:val="00827CFE"/>
    <w:rsid w:val="008320C3"/>
    <w:rsid w:val="00835825"/>
    <w:rsid w:val="00842102"/>
    <w:rsid w:val="00843A1D"/>
    <w:rsid w:val="00844DED"/>
    <w:rsid w:val="00847217"/>
    <w:rsid w:val="00847A83"/>
    <w:rsid w:val="008564E7"/>
    <w:rsid w:val="00856799"/>
    <w:rsid w:val="0086316C"/>
    <w:rsid w:val="008651A1"/>
    <w:rsid w:val="00874266"/>
    <w:rsid w:val="0087680C"/>
    <w:rsid w:val="0088275D"/>
    <w:rsid w:val="00882D96"/>
    <w:rsid w:val="0088422D"/>
    <w:rsid w:val="00887038"/>
    <w:rsid w:val="008913B1"/>
    <w:rsid w:val="00895198"/>
    <w:rsid w:val="00895837"/>
    <w:rsid w:val="008A1662"/>
    <w:rsid w:val="008A326B"/>
    <w:rsid w:val="008A47DC"/>
    <w:rsid w:val="008B3A6D"/>
    <w:rsid w:val="008B6444"/>
    <w:rsid w:val="008B6CA3"/>
    <w:rsid w:val="008D2F4E"/>
    <w:rsid w:val="008F3281"/>
    <w:rsid w:val="008F494D"/>
    <w:rsid w:val="009144A4"/>
    <w:rsid w:val="00916182"/>
    <w:rsid w:val="009168AA"/>
    <w:rsid w:val="009202AF"/>
    <w:rsid w:val="00922210"/>
    <w:rsid w:val="00922417"/>
    <w:rsid w:val="0092295B"/>
    <w:rsid w:val="00923011"/>
    <w:rsid w:val="009267A7"/>
    <w:rsid w:val="00931D02"/>
    <w:rsid w:val="00936A00"/>
    <w:rsid w:val="009421B8"/>
    <w:rsid w:val="009427B5"/>
    <w:rsid w:val="0094626C"/>
    <w:rsid w:val="00955AD4"/>
    <w:rsid w:val="0095613C"/>
    <w:rsid w:val="00956BEB"/>
    <w:rsid w:val="0095728F"/>
    <w:rsid w:val="00962F3B"/>
    <w:rsid w:val="00970822"/>
    <w:rsid w:val="00973EB6"/>
    <w:rsid w:val="0097614A"/>
    <w:rsid w:val="00981CE7"/>
    <w:rsid w:val="00986DC1"/>
    <w:rsid w:val="00987C43"/>
    <w:rsid w:val="009936D3"/>
    <w:rsid w:val="00997DF5"/>
    <w:rsid w:val="009A47E1"/>
    <w:rsid w:val="009B156C"/>
    <w:rsid w:val="009B6F2F"/>
    <w:rsid w:val="009C7EA0"/>
    <w:rsid w:val="009D0ECF"/>
    <w:rsid w:val="009D3532"/>
    <w:rsid w:val="009D4E59"/>
    <w:rsid w:val="009E3212"/>
    <w:rsid w:val="009E44CC"/>
    <w:rsid w:val="009E4EEA"/>
    <w:rsid w:val="009E5B0D"/>
    <w:rsid w:val="00A130F5"/>
    <w:rsid w:val="00A1436C"/>
    <w:rsid w:val="00A16460"/>
    <w:rsid w:val="00A2368F"/>
    <w:rsid w:val="00A24BBC"/>
    <w:rsid w:val="00A26DE9"/>
    <w:rsid w:val="00A279DF"/>
    <w:rsid w:val="00A27C53"/>
    <w:rsid w:val="00A33CB0"/>
    <w:rsid w:val="00A34D8D"/>
    <w:rsid w:val="00A36DA7"/>
    <w:rsid w:val="00A4776E"/>
    <w:rsid w:val="00A47B7B"/>
    <w:rsid w:val="00A53AE5"/>
    <w:rsid w:val="00A54DB7"/>
    <w:rsid w:val="00A62930"/>
    <w:rsid w:val="00A64894"/>
    <w:rsid w:val="00A745D5"/>
    <w:rsid w:val="00A74CF4"/>
    <w:rsid w:val="00A77576"/>
    <w:rsid w:val="00A8686A"/>
    <w:rsid w:val="00A913DF"/>
    <w:rsid w:val="00A91509"/>
    <w:rsid w:val="00A921A4"/>
    <w:rsid w:val="00A9225A"/>
    <w:rsid w:val="00A93BFB"/>
    <w:rsid w:val="00A94B4C"/>
    <w:rsid w:val="00AA4A53"/>
    <w:rsid w:val="00AB114D"/>
    <w:rsid w:val="00AB209A"/>
    <w:rsid w:val="00AB2819"/>
    <w:rsid w:val="00AC29A6"/>
    <w:rsid w:val="00AD6822"/>
    <w:rsid w:val="00AD70B1"/>
    <w:rsid w:val="00AE6F5F"/>
    <w:rsid w:val="00AF0F83"/>
    <w:rsid w:val="00AF36FD"/>
    <w:rsid w:val="00B0519C"/>
    <w:rsid w:val="00B12BE4"/>
    <w:rsid w:val="00B15B96"/>
    <w:rsid w:val="00B17525"/>
    <w:rsid w:val="00B32104"/>
    <w:rsid w:val="00B35DFC"/>
    <w:rsid w:val="00B35E6E"/>
    <w:rsid w:val="00B403A2"/>
    <w:rsid w:val="00B66191"/>
    <w:rsid w:val="00B70D21"/>
    <w:rsid w:val="00B7314F"/>
    <w:rsid w:val="00B7316E"/>
    <w:rsid w:val="00B74AAE"/>
    <w:rsid w:val="00B76B8C"/>
    <w:rsid w:val="00B81BD1"/>
    <w:rsid w:val="00B86DBD"/>
    <w:rsid w:val="00B96689"/>
    <w:rsid w:val="00BA0910"/>
    <w:rsid w:val="00BA0FD4"/>
    <w:rsid w:val="00BA228F"/>
    <w:rsid w:val="00BA307C"/>
    <w:rsid w:val="00BB05B2"/>
    <w:rsid w:val="00BB3E81"/>
    <w:rsid w:val="00BB49BA"/>
    <w:rsid w:val="00BB6C1F"/>
    <w:rsid w:val="00BC122A"/>
    <w:rsid w:val="00BC4184"/>
    <w:rsid w:val="00BD2BFC"/>
    <w:rsid w:val="00BD55CC"/>
    <w:rsid w:val="00BE18BA"/>
    <w:rsid w:val="00BE1F98"/>
    <w:rsid w:val="00BF313A"/>
    <w:rsid w:val="00BF6BCD"/>
    <w:rsid w:val="00C0537E"/>
    <w:rsid w:val="00C07BE3"/>
    <w:rsid w:val="00C154B7"/>
    <w:rsid w:val="00C2003C"/>
    <w:rsid w:val="00C2262C"/>
    <w:rsid w:val="00C22B8B"/>
    <w:rsid w:val="00C258BD"/>
    <w:rsid w:val="00C27F91"/>
    <w:rsid w:val="00C30E40"/>
    <w:rsid w:val="00C31397"/>
    <w:rsid w:val="00C33CEC"/>
    <w:rsid w:val="00C43B6E"/>
    <w:rsid w:val="00C4410A"/>
    <w:rsid w:val="00C453C5"/>
    <w:rsid w:val="00C4795D"/>
    <w:rsid w:val="00C52AF3"/>
    <w:rsid w:val="00C5392F"/>
    <w:rsid w:val="00C56DFF"/>
    <w:rsid w:val="00C57FF2"/>
    <w:rsid w:val="00C611A6"/>
    <w:rsid w:val="00C649AF"/>
    <w:rsid w:val="00C715A9"/>
    <w:rsid w:val="00C73EED"/>
    <w:rsid w:val="00C7432C"/>
    <w:rsid w:val="00C76607"/>
    <w:rsid w:val="00C82D0B"/>
    <w:rsid w:val="00C83634"/>
    <w:rsid w:val="00C937EA"/>
    <w:rsid w:val="00C93903"/>
    <w:rsid w:val="00C9798B"/>
    <w:rsid w:val="00CA1BC4"/>
    <w:rsid w:val="00CA56B5"/>
    <w:rsid w:val="00CB393D"/>
    <w:rsid w:val="00CC565E"/>
    <w:rsid w:val="00CC64D4"/>
    <w:rsid w:val="00CC70CF"/>
    <w:rsid w:val="00CC735B"/>
    <w:rsid w:val="00CD68F0"/>
    <w:rsid w:val="00CE02A7"/>
    <w:rsid w:val="00CE0A6A"/>
    <w:rsid w:val="00CE69BC"/>
    <w:rsid w:val="00CF07BB"/>
    <w:rsid w:val="00CF5BEF"/>
    <w:rsid w:val="00D00901"/>
    <w:rsid w:val="00D00F4D"/>
    <w:rsid w:val="00D300EB"/>
    <w:rsid w:val="00D316E3"/>
    <w:rsid w:val="00D3315D"/>
    <w:rsid w:val="00D3545B"/>
    <w:rsid w:val="00D409C0"/>
    <w:rsid w:val="00D477F1"/>
    <w:rsid w:val="00D57DF5"/>
    <w:rsid w:val="00D64312"/>
    <w:rsid w:val="00D6491E"/>
    <w:rsid w:val="00D70C26"/>
    <w:rsid w:val="00D76B8B"/>
    <w:rsid w:val="00D776F2"/>
    <w:rsid w:val="00D804A5"/>
    <w:rsid w:val="00D81AEB"/>
    <w:rsid w:val="00D8470B"/>
    <w:rsid w:val="00D8500A"/>
    <w:rsid w:val="00D8525A"/>
    <w:rsid w:val="00D923E2"/>
    <w:rsid w:val="00DA0589"/>
    <w:rsid w:val="00DA2AE2"/>
    <w:rsid w:val="00DB2F02"/>
    <w:rsid w:val="00DB394B"/>
    <w:rsid w:val="00DC02C6"/>
    <w:rsid w:val="00DC270A"/>
    <w:rsid w:val="00DD1A44"/>
    <w:rsid w:val="00DD3E19"/>
    <w:rsid w:val="00DE2450"/>
    <w:rsid w:val="00DE31EB"/>
    <w:rsid w:val="00DE6382"/>
    <w:rsid w:val="00DE64D1"/>
    <w:rsid w:val="00DF2160"/>
    <w:rsid w:val="00DF4123"/>
    <w:rsid w:val="00DF416C"/>
    <w:rsid w:val="00DF68A3"/>
    <w:rsid w:val="00E06F5D"/>
    <w:rsid w:val="00E2145B"/>
    <w:rsid w:val="00E32683"/>
    <w:rsid w:val="00E3344D"/>
    <w:rsid w:val="00E33B67"/>
    <w:rsid w:val="00E36B65"/>
    <w:rsid w:val="00E4138C"/>
    <w:rsid w:val="00E41B11"/>
    <w:rsid w:val="00E4397B"/>
    <w:rsid w:val="00E43BCF"/>
    <w:rsid w:val="00E47E14"/>
    <w:rsid w:val="00E5023F"/>
    <w:rsid w:val="00E51E8F"/>
    <w:rsid w:val="00E53482"/>
    <w:rsid w:val="00E53CE8"/>
    <w:rsid w:val="00E53FA0"/>
    <w:rsid w:val="00E5653F"/>
    <w:rsid w:val="00E56A26"/>
    <w:rsid w:val="00E67F92"/>
    <w:rsid w:val="00E7149C"/>
    <w:rsid w:val="00E85C74"/>
    <w:rsid w:val="00E94C8D"/>
    <w:rsid w:val="00EA10BB"/>
    <w:rsid w:val="00EA2787"/>
    <w:rsid w:val="00EC180B"/>
    <w:rsid w:val="00EC53C0"/>
    <w:rsid w:val="00ED1E96"/>
    <w:rsid w:val="00ED5C0C"/>
    <w:rsid w:val="00EE2A73"/>
    <w:rsid w:val="00EE4B90"/>
    <w:rsid w:val="00EF03FC"/>
    <w:rsid w:val="00EF1555"/>
    <w:rsid w:val="00EF2D34"/>
    <w:rsid w:val="00EF72D9"/>
    <w:rsid w:val="00F177A4"/>
    <w:rsid w:val="00F217DB"/>
    <w:rsid w:val="00F50471"/>
    <w:rsid w:val="00F51268"/>
    <w:rsid w:val="00F531B1"/>
    <w:rsid w:val="00F53456"/>
    <w:rsid w:val="00F66493"/>
    <w:rsid w:val="00F66F22"/>
    <w:rsid w:val="00F67FC6"/>
    <w:rsid w:val="00F700FA"/>
    <w:rsid w:val="00F704C7"/>
    <w:rsid w:val="00F71F2A"/>
    <w:rsid w:val="00F77EF1"/>
    <w:rsid w:val="00F8080D"/>
    <w:rsid w:val="00F90E74"/>
    <w:rsid w:val="00F96E6C"/>
    <w:rsid w:val="00FA6275"/>
    <w:rsid w:val="00FB6EE7"/>
    <w:rsid w:val="00FC19D6"/>
    <w:rsid w:val="00FC7476"/>
    <w:rsid w:val="00FE1860"/>
    <w:rsid w:val="00FE320D"/>
    <w:rsid w:val="00FF0F7D"/>
    <w:rsid w:val="00FF2CC2"/>
    <w:rsid w:val="00FF59AF"/>
    <w:rsid w:val="00FF7831"/>
    <w:rsid w:val="212596FC"/>
    <w:rsid w:val="3C3C4E7D"/>
    <w:rsid w:val="470EA8E4"/>
    <w:rsid w:val="4E04AB9F"/>
    <w:rsid w:val="500967A7"/>
    <w:rsid w:val="763972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7D7FCF"/>
  <w15:docId w15:val="{290FB05D-6B19-4E98-BC81-E37730776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line="276" w:lineRule="auto"/>
        <w:jc w:val="cente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4766"/>
  </w:style>
  <w:style w:type="paragraph" w:styleId="Heading1">
    <w:name w:val="heading 1"/>
    <w:basedOn w:val="Normal"/>
    <w:next w:val="Normal"/>
    <w:link w:val="Heading1Char"/>
    <w:qFormat/>
    <w:rsid w:val="00B403A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30342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nhideWhenUsed/>
    <w:qFormat/>
    <w:rsid w:val="00ED5C0C"/>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Heading3"/>
    <w:next w:val="Normal"/>
    <w:link w:val="Heading4Char"/>
    <w:qFormat/>
    <w:rsid w:val="000546FE"/>
    <w:pPr>
      <w:tabs>
        <w:tab w:val="left" w:pos="1871"/>
        <w:tab w:val="left" w:pos="2268"/>
      </w:tabs>
      <w:overflowPunct w:val="0"/>
      <w:autoSpaceDE w:val="0"/>
      <w:autoSpaceDN w:val="0"/>
      <w:adjustRightInd w:val="0"/>
      <w:spacing w:before="200" w:line="240" w:lineRule="auto"/>
      <w:ind w:left="1134" w:hanging="1134"/>
      <w:jc w:val="left"/>
      <w:textAlignment w:val="baseline"/>
      <w:outlineLvl w:val="3"/>
    </w:pPr>
    <w:rPr>
      <w:rFonts w:ascii="Times New Roman" w:eastAsia="Times New Roman" w:hAnsi="Times New Roman" w:cs="Times New Roman"/>
      <w:b/>
      <w:color w:val="auto"/>
      <w:szCs w:val="20"/>
      <w:lang w:val="en-GB"/>
    </w:rPr>
  </w:style>
  <w:style w:type="paragraph" w:styleId="Heading5">
    <w:name w:val="heading 5"/>
    <w:basedOn w:val="Heading4"/>
    <w:next w:val="Normal"/>
    <w:link w:val="Heading5Char"/>
    <w:qFormat/>
    <w:rsid w:val="000546FE"/>
    <w:pPr>
      <w:outlineLvl w:val="4"/>
    </w:pPr>
  </w:style>
  <w:style w:type="paragraph" w:styleId="Heading6">
    <w:name w:val="heading 6"/>
    <w:basedOn w:val="Heading4"/>
    <w:next w:val="Normal"/>
    <w:link w:val="Heading6Char"/>
    <w:qFormat/>
    <w:rsid w:val="000546FE"/>
    <w:pPr>
      <w:outlineLvl w:val="5"/>
    </w:pPr>
  </w:style>
  <w:style w:type="paragraph" w:styleId="Heading7">
    <w:name w:val="heading 7"/>
    <w:basedOn w:val="Heading6"/>
    <w:next w:val="Normal"/>
    <w:link w:val="Heading7Char"/>
    <w:qFormat/>
    <w:rsid w:val="000546FE"/>
    <w:pPr>
      <w:outlineLvl w:val="6"/>
    </w:pPr>
  </w:style>
  <w:style w:type="paragraph" w:styleId="Heading8">
    <w:name w:val="heading 8"/>
    <w:basedOn w:val="Heading6"/>
    <w:next w:val="Normal"/>
    <w:link w:val="Heading8Char"/>
    <w:qFormat/>
    <w:rsid w:val="000546FE"/>
    <w:pPr>
      <w:outlineLvl w:val="7"/>
    </w:pPr>
  </w:style>
  <w:style w:type="paragraph" w:styleId="Heading9">
    <w:name w:val="heading 9"/>
    <w:basedOn w:val="Heading6"/>
    <w:next w:val="Normal"/>
    <w:link w:val="Heading9Char"/>
    <w:qFormat/>
    <w:rsid w:val="000546FE"/>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qFormat/>
    <w:rsid w:val="00081DB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ho"/>
    <w:basedOn w:val="Normal"/>
    <w:link w:val="HeaderChar"/>
    <w:uiPriority w:val="99"/>
    <w:unhideWhenUsed/>
    <w:rsid w:val="00CE02A7"/>
    <w:pPr>
      <w:tabs>
        <w:tab w:val="center" w:pos="4680"/>
        <w:tab w:val="right" w:pos="9360"/>
      </w:tabs>
      <w:spacing w:line="240" w:lineRule="auto"/>
    </w:pPr>
  </w:style>
  <w:style w:type="character" w:customStyle="1" w:styleId="HeaderChar">
    <w:name w:val="Header Char"/>
    <w:aliases w:val="ho Char"/>
    <w:basedOn w:val="DefaultParagraphFont"/>
    <w:link w:val="Header"/>
    <w:uiPriority w:val="99"/>
    <w:rsid w:val="00CE02A7"/>
  </w:style>
  <w:style w:type="paragraph" w:styleId="Footer">
    <w:name w:val="footer"/>
    <w:basedOn w:val="Normal"/>
    <w:link w:val="FooterChar"/>
    <w:unhideWhenUsed/>
    <w:rsid w:val="00CE02A7"/>
    <w:pPr>
      <w:tabs>
        <w:tab w:val="center" w:pos="4680"/>
        <w:tab w:val="right" w:pos="9360"/>
      </w:tabs>
      <w:spacing w:line="240" w:lineRule="auto"/>
    </w:pPr>
  </w:style>
  <w:style w:type="character" w:customStyle="1" w:styleId="FooterChar">
    <w:name w:val="Footer Char"/>
    <w:basedOn w:val="DefaultParagraphFont"/>
    <w:link w:val="Footer"/>
    <w:rsid w:val="00CE02A7"/>
  </w:style>
  <w:style w:type="character" w:customStyle="1" w:styleId="Heading1Char">
    <w:name w:val="Heading 1 Char"/>
    <w:basedOn w:val="DefaultParagraphFont"/>
    <w:link w:val="Heading1"/>
    <w:rsid w:val="00B403A2"/>
    <w:rPr>
      <w:rFonts w:asciiTheme="majorHAnsi" w:eastAsiaTheme="majorEastAsia" w:hAnsiTheme="majorHAnsi" w:cstheme="majorBidi"/>
      <w:b/>
      <w:bCs/>
      <w:color w:val="365F91" w:themeColor="accent1" w:themeShade="BF"/>
      <w:sz w:val="28"/>
      <w:szCs w:val="28"/>
    </w:rPr>
  </w:style>
  <w:style w:type="paragraph" w:customStyle="1" w:styleId="TableNo">
    <w:name w:val="Table_No"/>
    <w:basedOn w:val="Normal"/>
    <w:next w:val="Normal"/>
    <w:link w:val="TableNoChar"/>
    <w:qFormat/>
    <w:rsid w:val="00E43BCF"/>
    <w:pPr>
      <w:keepNext/>
      <w:tabs>
        <w:tab w:val="left" w:pos="794"/>
        <w:tab w:val="left" w:pos="1191"/>
        <w:tab w:val="left" w:pos="1588"/>
        <w:tab w:val="left" w:pos="1985"/>
      </w:tabs>
      <w:overflowPunct w:val="0"/>
      <w:autoSpaceDE w:val="0"/>
      <w:autoSpaceDN w:val="0"/>
      <w:adjustRightInd w:val="0"/>
      <w:spacing w:before="360" w:after="120" w:line="240" w:lineRule="auto"/>
      <w:textAlignment w:val="baseline"/>
    </w:pPr>
    <w:rPr>
      <w:rFonts w:ascii="Times New Roman" w:eastAsia="Times New Roman" w:hAnsi="Times New Roman" w:cs="Times New Roman"/>
      <w:sz w:val="24"/>
      <w:szCs w:val="20"/>
      <w:lang w:val="fr-FR"/>
    </w:rPr>
  </w:style>
  <w:style w:type="character" w:customStyle="1" w:styleId="TableNoChar">
    <w:name w:val="Table_No Char"/>
    <w:link w:val="TableNo"/>
    <w:qFormat/>
    <w:rsid w:val="00E43BCF"/>
    <w:rPr>
      <w:rFonts w:ascii="Times New Roman" w:eastAsia="Times New Roman" w:hAnsi="Times New Roman" w:cs="Times New Roman"/>
      <w:sz w:val="24"/>
      <w:szCs w:val="20"/>
      <w:lang w:val="fr-FR"/>
    </w:rPr>
  </w:style>
  <w:style w:type="paragraph" w:customStyle="1" w:styleId="Tablehead">
    <w:name w:val="Table_head"/>
    <w:basedOn w:val="Normal"/>
    <w:next w:val="Normal"/>
    <w:link w:val="TableheadChar"/>
    <w:qFormat/>
    <w:rsid w:val="00E43BCF"/>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pPr>
    <w:rPr>
      <w:rFonts w:ascii="Times New Roman" w:eastAsia="Times New Roman" w:hAnsi="Times New Roman" w:cs="Times New Roman"/>
      <w:b/>
      <w:szCs w:val="20"/>
      <w:lang w:val="fr-FR"/>
    </w:rPr>
  </w:style>
  <w:style w:type="paragraph" w:customStyle="1" w:styleId="Tabletitle">
    <w:name w:val="Table_title"/>
    <w:basedOn w:val="Normal"/>
    <w:next w:val="Tablehead"/>
    <w:link w:val="TabletitleChar"/>
    <w:qFormat/>
    <w:rsid w:val="00E43BCF"/>
    <w:pPr>
      <w:keepNext/>
      <w:tabs>
        <w:tab w:val="left" w:pos="794"/>
        <w:tab w:val="left" w:pos="1191"/>
        <w:tab w:val="left" w:pos="1588"/>
        <w:tab w:val="left" w:pos="1985"/>
      </w:tabs>
      <w:overflowPunct w:val="0"/>
      <w:autoSpaceDE w:val="0"/>
      <w:autoSpaceDN w:val="0"/>
      <w:adjustRightInd w:val="0"/>
      <w:spacing w:after="120" w:line="240" w:lineRule="auto"/>
      <w:textAlignment w:val="baseline"/>
    </w:pPr>
    <w:rPr>
      <w:rFonts w:ascii="Times New Roman" w:eastAsia="Times New Roman" w:hAnsi="Times New Roman" w:cs="Times New Roman"/>
      <w:b/>
      <w:sz w:val="24"/>
      <w:szCs w:val="20"/>
      <w:lang w:val="fr-FR"/>
    </w:rPr>
  </w:style>
  <w:style w:type="character" w:customStyle="1" w:styleId="TabletitleChar">
    <w:name w:val="Table_title Char"/>
    <w:link w:val="Tabletitle"/>
    <w:qFormat/>
    <w:rsid w:val="00E43BCF"/>
    <w:rPr>
      <w:rFonts w:ascii="Times New Roman" w:eastAsia="Times New Roman" w:hAnsi="Times New Roman" w:cs="Times New Roman"/>
      <w:b/>
      <w:sz w:val="24"/>
      <w:szCs w:val="20"/>
      <w:lang w:val="fr-FR"/>
    </w:rPr>
  </w:style>
  <w:style w:type="character" w:customStyle="1" w:styleId="TableheadChar">
    <w:name w:val="Table_head Char"/>
    <w:basedOn w:val="DefaultParagraphFont"/>
    <w:link w:val="Tablehead"/>
    <w:qFormat/>
    <w:locked/>
    <w:rsid w:val="00E43BCF"/>
    <w:rPr>
      <w:rFonts w:ascii="Times New Roman" w:eastAsia="Times New Roman" w:hAnsi="Times New Roman" w:cs="Times New Roman"/>
      <w:b/>
      <w:szCs w:val="20"/>
      <w:lang w:val="fr-FR"/>
    </w:rPr>
  </w:style>
  <w:style w:type="paragraph" w:styleId="ListParagraph">
    <w:name w:val="List Paragraph"/>
    <w:basedOn w:val="Normal"/>
    <w:uiPriority w:val="34"/>
    <w:qFormat/>
    <w:rsid w:val="00E43BCF"/>
    <w:pPr>
      <w:ind w:left="720"/>
      <w:contextualSpacing/>
    </w:pPr>
  </w:style>
  <w:style w:type="paragraph" w:customStyle="1" w:styleId="Source">
    <w:name w:val="Source"/>
    <w:basedOn w:val="Normal"/>
    <w:next w:val="Normal"/>
    <w:link w:val="SourceChar"/>
    <w:qFormat/>
    <w:rsid w:val="00E36B65"/>
    <w:pPr>
      <w:tabs>
        <w:tab w:val="left" w:pos="1134"/>
        <w:tab w:val="left" w:pos="1871"/>
        <w:tab w:val="left" w:pos="2268"/>
      </w:tabs>
      <w:overflowPunct w:val="0"/>
      <w:autoSpaceDE w:val="0"/>
      <w:autoSpaceDN w:val="0"/>
      <w:adjustRightInd w:val="0"/>
      <w:spacing w:before="840" w:line="240" w:lineRule="auto"/>
      <w:textAlignment w:val="baseline"/>
    </w:pPr>
    <w:rPr>
      <w:rFonts w:ascii="Times New Roman" w:eastAsia="Times New Roman" w:hAnsi="Times New Roman" w:cs="Times New Roman"/>
      <w:b/>
      <w:sz w:val="28"/>
      <w:szCs w:val="20"/>
      <w:lang w:val="en-GB"/>
    </w:rPr>
  </w:style>
  <w:style w:type="paragraph" w:customStyle="1" w:styleId="Title1">
    <w:name w:val="Title 1"/>
    <w:basedOn w:val="Source"/>
    <w:next w:val="Normal"/>
    <w:link w:val="Title1Char"/>
    <w:qFormat/>
    <w:rsid w:val="00E36B65"/>
    <w:pPr>
      <w:tabs>
        <w:tab w:val="left" w:pos="567"/>
        <w:tab w:val="left" w:pos="1701"/>
        <w:tab w:val="left" w:pos="2835"/>
      </w:tabs>
      <w:spacing w:before="240"/>
    </w:pPr>
    <w:rPr>
      <w:b w:val="0"/>
      <w:caps/>
    </w:rPr>
  </w:style>
  <w:style w:type="paragraph" w:styleId="BalloonText">
    <w:name w:val="Balloon Text"/>
    <w:basedOn w:val="Normal"/>
    <w:link w:val="BalloonTextChar"/>
    <w:semiHidden/>
    <w:unhideWhenUsed/>
    <w:rsid w:val="00BE1F98"/>
    <w:pPr>
      <w:spacing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BE1F98"/>
    <w:rPr>
      <w:rFonts w:ascii="Segoe UI" w:hAnsi="Segoe UI" w:cs="Segoe UI"/>
      <w:sz w:val="18"/>
      <w:szCs w:val="18"/>
    </w:rPr>
  </w:style>
  <w:style w:type="character" w:styleId="Hyperlink">
    <w:name w:val="Hyperlink"/>
    <w:aliases w:val="CEO_Hyperlink,超级链接,ECC Hyperlink"/>
    <w:basedOn w:val="DefaultParagraphFont"/>
    <w:uiPriority w:val="99"/>
    <w:unhideWhenUsed/>
    <w:qFormat/>
    <w:rsid w:val="003B6390"/>
    <w:rPr>
      <w:color w:val="0000FF" w:themeColor="hyperlink"/>
      <w:u w:val="single"/>
    </w:rPr>
  </w:style>
  <w:style w:type="character" w:customStyle="1" w:styleId="UnresolvedMention1">
    <w:name w:val="Unresolved Mention1"/>
    <w:basedOn w:val="DefaultParagraphFont"/>
    <w:uiPriority w:val="99"/>
    <w:semiHidden/>
    <w:unhideWhenUsed/>
    <w:rsid w:val="003B6390"/>
    <w:rPr>
      <w:color w:val="605E5C"/>
      <w:shd w:val="clear" w:color="auto" w:fill="E1DFDD"/>
    </w:rPr>
  </w:style>
  <w:style w:type="paragraph" w:customStyle="1" w:styleId="Normalaftertitle">
    <w:name w:val="Normal_after_title"/>
    <w:basedOn w:val="Normal"/>
    <w:next w:val="Normal"/>
    <w:link w:val="NormalaftertitleChar"/>
    <w:rsid w:val="00782776"/>
    <w:pPr>
      <w:tabs>
        <w:tab w:val="left" w:pos="1134"/>
        <w:tab w:val="left" w:pos="1871"/>
        <w:tab w:val="left" w:pos="2268"/>
      </w:tabs>
      <w:overflowPunct w:val="0"/>
      <w:autoSpaceDE w:val="0"/>
      <w:autoSpaceDN w:val="0"/>
      <w:adjustRightInd w:val="0"/>
      <w:spacing w:before="360" w:line="240" w:lineRule="auto"/>
      <w:jc w:val="left"/>
      <w:textAlignment w:val="baseline"/>
    </w:pPr>
    <w:rPr>
      <w:rFonts w:ascii="Times New Roman" w:eastAsia="Times New Roman" w:hAnsi="Times New Roman" w:cs="Times New Roman"/>
      <w:sz w:val="24"/>
      <w:szCs w:val="20"/>
      <w:lang w:val="en-GB"/>
    </w:rPr>
  </w:style>
  <w:style w:type="paragraph" w:customStyle="1" w:styleId="Call">
    <w:name w:val="Call"/>
    <w:basedOn w:val="Normal"/>
    <w:next w:val="Normal"/>
    <w:link w:val="CallChar"/>
    <w:rsid w:val="00782776"/>
    <w:pPr>
      <w:keepNext/>
      <w:keepLines/>
      <w:tabs>
        <w:tab w:val="left" w:pos="1134"/>
        <w:tab w:val="left" w:pos="1871"/>
        <w:tab w:val="left" w:pos="2268"/>
      </w:tabs>
      <w:overflowPunct w:val="0"/>
      <w:autoSpaceDE w:val="0"/>
      <w:autoSpaceDN w:val="0"/>
      <w:adjustRightInd w:val="0"/>
      <w:spacing w:before="160" w:line="240" w:lineRule="auto"/>
      <w:ind w:left="1134"/>
      <w:jc w:val="left"/>
      <w:textAlignment w:val="baseline"/>
    </w:pPr>
    <w:rPr>
      <w:rFonts w:ascii="Times New Roman" w:eastAsia="Times New Roman" w:hAnsi="Times New Roman" w:cs="Times New Roman"/>
      <w:i/>
      <w:sz w:val="24"/>
      <w:szCs w:val="20"/>
      <w:lang w:val="en-GB"/>
    </w:rPr>
  </w:style>
  <w:style w:type="paragraph" w:customStyle="1" w:styleId="RecNo">
    <w:name w:val="Rec_No"/>
    <w:basedOn w:val="Normal"/>
    <w:next w:val="Normal"/>
    <w:link w:val="RecNoChar"/>
    <w:rsid w:val="00782776"/>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8"/>
      <w:szCs w:val="20"/>
      <w:lang w:val="en-GB"/>
    </w:rPr>
  </w:style>
  <w:style w:type="paragraph" w:customStyle="1" w:styleId="Rectitle">
    <w:name w:val="Rec_title"/>
    <w:basedOn w:val="RecNo"/>
    <w:next w:val="Normal"/>
    <w:rsid w:val="00782776"/>
    <w:pPr>
      <w:spacing w:before="240"/>
    </w:pPr>
    <w:rPr>
      <w:rFonts w:ascii="Times New Roman Bold" w:hAnsi="Times New Roman Bold"/>
      <w:b/>
      <w:caps w:val="0"/>
    </w:rPr>
  </w:style>
  <w:style w:type="character" w:customStyle="1" w:styleId="Artref">
    <w:name w:val="Art_ref"/>
    <w:basedOn w:val="DefaultParagraphFont"/>
    <w:rsid w:val="00782776"/>
  </w:style>
  <w:style w:type="paragraph" w:customStyle="1" w:styleId="Headingb">
    <w:name w:val="Heading_b"/>
    <w:basedOn w:val="Normal"/>
    <w:next w:val="Normal"/>
    <w:qFormat/>
    <w:rsid w:val="00782776"/>
    <w:pPr>
      <w:tabs>
        <w:tab w:val="left" w:pos="1134"/>
        <w:tab w:val="left" w:pos="1871"/>
        <w:tab w:val="left" w:pos="2268"/>
      </w:tabs>
      <w:overflowPunct w:val="0"/>
      <w:autoSpaceDE w:val="0"/>
      <w:autoSpaceDN w:val="0"/>
      <w:adjustRightInd w:val="0"/>
      <w:spacing w:before="160" w:line="240" w:lineRule="auto"/>
      <w:jc w:val="left"/>
      <w:textAlignment w:val="baseline"/>
    </w:pPr>
    <w:rPr>
      <w:rFonts w:ascii="Times New Roman Bold" w:eastAsia="Times New Roman" w:hAnsi="Times New Roman Bold" w:cs="Times New Roman Bold"/>
      <w:b/>
      <w:sz w:val="24"/>
      <w:szCs w:val="20"/>
      <w:lang w:val="fr-CH"/>
    </w:rPr>
  </w:style>
  <w:style w:type="paragraph" w:customStyle="1" w:styleId="AnnexNo">
    <w:name w:val="Annex_No"/>
    <w:basedOn w:val="Normal"/>
    <w:next w:val="Normal"/>
    <w:rsid w:val="00782776"/>
    <w:pPr>
      <w:keepNext/>
      <w:keepLines/>
      <w:tabs>
        <w:tab w:val="left" w:pos="1134"/>
        <w:tab w:val="left" w:pos="1871"/>
        <w:tab w:val="left" w:pos="2268"/>
      </w:tabs>
      <w:overflowPunct w:val="0"/>
      <w:autoSpaceDE w:val="0"/>
      <w:autoSpaceDN w:val="0"/>
      <w:adjustRightInd w:val="0"/>
      <w:spacing w:before="480" w:after="80" w:line="240" w:lineRule="auto"/>
      <w:textAlignment w:val="baseline"/>
    </w:pPr>
    <w:rPr>
      <w:rFonts w:ascii="Times New Roman" w:eastAsia="Times New Roman" w:hAnsi="Times New Roman" w:cs="Times New Roman"/>
      <w:caps/>
      <w:sz w:val="28"/>
      <w:szCs w:val="20"/>
      <w:lang w:val="en-GB"/>
    </w:rPr>
  </w:style>
  <w:style w:type="paragraph" w:customStyle="1" w:styleId="HeadingSum">
    <w:name w:val="Heading_Sum"/>
    <w:basedOn w:val="Normal"/>
    <w:next w:val="Normal"/>
    <w:rsid w:val="00782776"/>
    <w:pPr>
      <w:keepNext/>
      <w:keepLines/>
      <w:tabs>
        <w:tab w:val="left" w:pos="794"/>
        <w:tab w:val="left" w:pos="1191"/>
        <w:tab w:val="left" w:pos="1588"/>
        <w:tab w:val="left" w:pos="1985"/>
      </w:tabs>
      <w:overflowPunct w:val="0"/>
      <w:autoSpaceDE w:val="0"/>
      <w:autoSpaceDN w:val="0"/>
      <w:adjustRightInd w:val="0"/>
      <w:spacing w:before="240" w:line="240" w:lineRule="auto"/>
      <w:jc w:val="both"/>
      <w:textAlignment w:val="baseline"/>
    </w:pPr>
    <w:rPr>
      <w:rFonts w:ascii="Times New Roman" w:eastAsia="Times New Roman" w:hAnsi="Times New Roman" w:cs="Times New Roman"/>
      <w:b/>
      <w:szCs w:val="20"/>
      <w:lang w:val="es-ES_tradnl"/>
    </w:rPr>
  </w:style>
  <w:style w:type="paragraph" w:customStyle="1" w:styleId="Summary">
    <w:name w:val="Summary"/>
    <w:basedOn w:val="Normal"/>
    <w:next w:val="Normalaftertitle"/>
    <w:rsid w:val="00782776"/>
    <w:pPr>
      <w:tabs>
        <w:tab w:val="left" w:pos="794"/>
        <w:tab w:val="left" w:pos="1191"/>
        <w:tab w:val="left" w:pos="1588"/>
        <w:tab w:val="left" w:pos="1985"/>
      </w:tabs>
      <w:overflowPunct w:val="0"/>
      <w:autoSpaceDE w:val="0"/>
      <w:autoSpaceDN w:val="0"/>
      <w:adjustRightInd w:val="0"/>
      <w:spacing w:before="120" w:after="480" w:line="240" w:lineRule="auto"/>
      <w:jc w:val="both"/>
      <w:textAlignment w:val="baseline"/>
    </w:pPr>
    <w:rPr>
      <w:rFonts w:ascii="Times New Roman" w:eastAsia="Times New Roman" w:hAnsi="Times New Roman" w:cs="Times New Roman"/>
      <w:szCs w:val="20"/>
      <w:lang w:val="es-ES_tradnl"/>
    </w:rPr>
  </w:style>
  <w:style w:type="character" w:customStyle="1" w:styleId="href">
    <w:name w:val="href"/>
    <w:basedOn w:val="DefaultParagraphFont"/>
    <w:rsid w:val="00782776"/>
  </w:style>
  <w:style w:type="character" w:customStyle="1" w:styleId="Heading2Char">
    <w:name w:val="Heading 2 Char"/>
    <w:basedOn w:val="DefaultParagraphFont"/>
    <w:link w:val="Heading2"/>
    <w:rsid w:val="00303422"/>
    <w:rPr>
      <w:rFonts w:asciiTheme="majorHAnsi" w:eastAsiaTheme="majorEastAsia" w:hAnsiTheme="majorHAnsi" w:cstheme="majorBidi"/>
      <w:color w:val="365F91" w:themeColor="accent1" w:themeShade="BF"/>
      <w:sz w:val="26"/>
      <w:szCs w:val="26"/>
    </w:rPr>
  </w:style>
  <w:style w:type="paragraph" w:customStyle="1" w:styleId="enumlev1">
    <w:name w:val="enumlev1"/>
    <w:basedOn w:val="Normal"/>
    <w:link w:val="enumlev1Char"/>
    <w:rsid w:val="00303422"/>
    <w:pPr>
      <w:tabs>
        <w:tab w:val="left" w:pos="1134"/>
        <w:tab w:val="left" w:pos="1871"/>
        <w:tab w:val="left" w:pos="2608"/>
        <w:tab w:val="left" w:pos="3345"/>
      </w:tabs>
      <w:overflowPunct w:val="0"/>
      <w:autoSpaceDE w:val="0"/>
      <w:autoSpaceDN w:val="0"/>
      <w:adjustRightInd w:val="0"/>
      <w:spacing w:before="80" w:line="240" w:lineRule="auto"/>
      <w:ind w:left="1134" w:hanging="1134"/>
      <w:jc w:val="left"/>
      <w:textAlignment w:val="baseline"/>
    </w:pPr>
    <w:rPr>
      <w:rFonts w:ascii="Times New Roman" w:eastAsia="Times New Roman" w:hAnsi="Times New Roman" w:cs="Times New Roman"/>
      <w:sz w:val="24"/>
      <w:szCs w:val="20"/>
      <w:lang w:val="en-GB"/>
    </w:rPr>
  </w:style>
  <w:style w:type="paragraph" w:customStyle="1" w:styleId="AppendixNo">
    <w:name w:val="Appendix_No"/>
    <w:basedOn w:val="AnnexNo"/>
    <w:next w:val="Normal"/>
    <w:rsid w:val="00303422"/>
  </w:style>
  <w:style w:type="paragraph" w:customStyle="1" w:styleId="AppArtNo">
    <w:name w:val="App_Art_No"/>
    <w:basedOn w:val="Normal"/>
    <w:qFormat/>
    <w:rsid w:val="00303422"/>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8"/>
      <w:szCs w:val="20"/>
      <w:lang w:val="en-GB"/>
    </w:rPr>
  </w:style>
  <w:style w:type="character" w:customStyle="1" w:styleId="RecNoChar">
    <w:name w:val="Rec_No Char"/>
    <w:link w:val="RecNo"/>
    <w:locked/>
    <w:rsid w:val="00303422"/>
    <w:rPr>
      <w:rFonts w:ascii="Times New Roman" w:eastAsia="Times New Roman" w:hAnsi="Times New Roman" w:cs="Times New Roman"/>
      <w:caps/>
      <w:sz w:val="28"/>
      <w:szCs w:val="20"/>
      <w:lang w:val="en-GB"/>
    </w:rPr>
  </w:style>
  <w:style w:type="paragraph" w:customStyle="1" w:styleId="Tablefin">
    <w:name w:val="Table_fin"/>
    <w:basedOn w:val="Normal"/>
    <w:next w:val="Normal"/>
    <w:rsid w:val="007D1A8A"/>
    <w:pPr>
      <w:tabs>
        <w:tab w:val="left" w:pos="794"/>
        <w:tab w:val="left" w:pos="1191"/>
        <w:tab w:val="left" w:pos="1588"/>
        <w:tab w:val="left" w:pos="1985"/>
      </w:tabs>
      <w:overflowPunct w:val="0"/>
      <w:autoSpaceDE w:val="0"/>
      <w:autoSpaceDN w:val="0"/>
      <w:adjustRightInd w:val="0"/>
      <w:spacing w:line="240" w:lineRule="auto"/>
      <w:jc w:val="both"/>
      <w:textAlignment w:val="baseline"/>
    </w:pPr>
    <w:rPr>
      <w:rFonts w:ascii="Times New Roman" w:eastAsia="Times New Roman" w:hAnsi="Times New Roman" w:cs="Times New Roman"/>
      <w:sz w:val="20"/>
      <w:szCs w:val="20"/>
      <w:lang w:val="en-GB"/>
    </w:rPr>
  </w:style>
  <w:style w:type="paragraph" w:customStyle="1" w:styleId="Tabletext">
    <w:name w:val="Table_text"/>
    <w:basedOn w:val="Normal"/>
    <w:link w:val="TabletextChar"/>
    <w:qFormat/>
    <w:rsid w:val="007D1A8A"/>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pPr>
    <w:rPr>
      <w:rFonts w:ascii="Times New Roman" w:eastAsia="Times New Roman" w:hAnsi="Times New Roman" w:cs="Times New Roman"/>
      <w:szCs w:val="20"/>
      <w:lang w:val="fr-FR"/>
    </w:rPr>
  </w:style>
  <w:style w:type="character" w:customStyle="1" w:styleId="Tabletitle0">
    <w:name w:val="Table_title Знак"/>
    <w:locked/>
    <w:rsid w:val="007D1A8A"/>
    <w:rPr>
      <w:b/>
      <w:sz w:val="24"/>
      <w:lang w:val="fr-FR" w:eastAsia="en-US"/>
    </w:rPr>
  </w:style>
  <w:style w:type="character" w:customStyle="1" w:styleId="TableNo0">
    <w:name w:val="Table_No Знак"/>
    <w:locked/>
    <w:rsid w:val="007D1A8A"/>
    <w:rPr>
      <w:sz w:val="24"/>
      <w:lang w:val="fr-FR" w:eastAsia="en-US"/>
    </w:rPr>
  </w:style>
  <w:style w:type="character" w:customStyle="1" w:styleId="TabletextChar">
    <w:name w:val="Table_text Char"/>
    <w:link w:val="Tabletext"/>
    <w:qFormat/>
    <w:locked/>
    <w:rsid w:val="007D1A8A"/>
    <w:rPr>
      <w:rFonts w:ascii="Times New Roman" w:eastAsia="Times New Roman" w:hAnsi="Times New Roman" w:cs="Times New Roman"/>
      <w:szCs w:val="20"/>
      <w:lang w:val="fr-FR"/>
    </w:rPr>
  </w:style>
  <w:style w:type="paragraph" w:customStyle="1" w:styleId="Tablelegend">
    <w:name w:val="Table_legend"/>
    <w:basedOn w:val="Normal"/>
    <w:rsid w:val="00D409C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284" w:right="-85" w:hanging="369"/>
      <w:jc w:val="both"/>
      <w:textAlignment w:val="baseline"/>
    </w:pPr>
    <w:rPr>
      <w:rFonts w:ascii="Times New Roman" w:eastAsia="Times New Roman" w:hAnsi="Times New Roman" w:cs="Times New Roman"/>
      <w:szCs w:val="20"/>
      <w:lang w:val="fr-FR"/>
    </w:rPr>
  </w:style>
  <w:style w:type="character" w:customStyle="1" w:styleId="CallChar">
    <w:name w:val="Call Char"/>
    <w:link w:val="Call"/>
    <w:uiPriority w:val="99"/>
    <w:locked/>
    <w:rsid w:val="00D409C0"/>
    <w:rPr>
      <w:rFonts w:ascii="Times New Roman" w:eastAsia="Times New Roman" w:hAnsi="Times New Roman" w:cs="Times New Roman"/>
      <w:i/>
      <w:sz w:val="24"/>
      <w:szCs w:val="20"/>
      <w:lang w:val="en-GB"/>
    </w:rPr>
  </w:style>
  <w:style w:type="character" w:customStyle="1" w:styleId="UnresolvedMention2">
    <w:name w:val="Unresolved Mention2"/>
    <w:basedOn w:val="DefaultParagraphFont"/>
    <w:uiPriority w:val="99"/>
    <w:unhideWhenUsed/>
    <w:rsid w:val="004945E4"/>
    <w:rPr>
      <w:color w:val="605E5C"/>
      <w:shd w:val="clear" w:color="auto" w:fill="E1DFDD"/>
    </w:rPr>
  </w:style>
  <w:style w:type="character" w:styleId="FollowedHyperlink">
    <w:name w:val="FollowedHyperlink"/>
    <w:basedOn w:val="DefaultParagraphFont"/>
    <w:semiHidden/>
    <w:unhideWhenUsed/>
    <w:rsid w:val="008320C3"/>
    <w:rPr>
      <w:color w:val="800080" w:themeColor="followedHyperlink"/>
      <w:u w:val="single"/>
    </w:rPr>
  </w:style>
  <w:style w:type="paragraph" w:customStyle="1" w:styleId="Chaptitle">
    <w:name w:val="Chap_title"/>
    <w:basedOn w:val="Normal"/>
    <w:next w:val="Normal"/>
    <w:rsid w:val="003C631B"/>
    <w:pPr>
      <w:keepNext/>
      <w:keepLines/>
      <w:tabs>
        <w:tab w:val="left" w:pos="1134"/>
        <w:tab w:val="left" w:pos="1871"/>
        <w:tab w:val="left" w:pos="2268"/>
      </w:tabs>
      <w:overflowPunct w:val="0"/>
      <w:autoSpaceDE w:val="0"/>
      <w:autoSpaceDN w:val="0"/>
      <w:adjustRightInd w:val="0"/>
      <w:spacing w:before="240" w:after="160" w:line="259" w:lineRule="auto"/>
      <w:textAlignment w:val="baseline"/>
    </w:pPr>
    <w:rPr>
      <w:rFonts w:ascii="Times New Roman" w:eastAsia="Times New Roman" w:hAnsi="Times New Roman" w:cs="Times New Roman"/>
      <w:b/>
      <w:sz w:val="28"/>
      <w:szCs w:val="20"/>
      <w:lang w:val="en-GB"/>
    </w:rPr>
  </w:style>
  <w:style w:type="paragraph" w:customStyle="1" w:styleId="Questiontitle">
    <w:name w:val="Question_title"/>
    <w:basedOn w:val="Normal"/>
    <w:next w:val="Normal"/>
    <w:rsid w:val="0003298A"/>
    <w:pPr>
      <w:keepNext/>
      <w:keepLines/>
      <w:tabs>
        <w:tab w:val="left" w:pos="1134"/>
        <w:tab w:val="left" w:pos="1871"/>
        <w:tab w:val="left" w:pos="2268"/>
      </w:tabs>
      <w:overflowPunct w:val="0"/>
      <w:autoSpaceDE w:val="0"/>
      <w:autoSpaceDN w:val="0"/>
      <w:adjustRightInd w:val="0"/>
      <w:spacing w:before="240" w:line="240" w:lineRule="auto"/>
      <w:textAlignment w:val="baseline"/>
    </w:pPr>
    <w:rPr>
      <w:rFonts w:ascii="Times New Roman Bold" w:eastAsia="Times New Roman" w:hAnsi="Times New Roman Bold" w:cs="Times New Roman"/>
      <w:b/>
      <w:sz w:val="28"/>
      <w:szCs w:val="20"/>
      <w:lang w:val="en-GB"/>
    </w:rPr>
  </w:style>
  <w:style w:type="character" w:customStyle="1" w:styleId="UnresolvedMention3">
    <w:name w:val="Unresolved Mention3"/>
    <w:basedOn w:val="DefaultParagraphFont"/>
    <w:uiPriority w:val="99"/>
    <w:semiHidden/>
    <w:unhideWhenUsed/>
    <w:rsid w:val="004C0822"/>
    <w:rPr>
      <w:color w:val="605E5C"/>
      <w:shd w:val="clear" w:color="auto" w:fill="E1DFDD"/>
    </w:rPr>
  </w:style>
  <w:style w:type="paragraph" w:styleId="Revision">
    <w:name w:val="Revision"/>
    <w:hidden/>
    <w:uiPriority w:val="99"/>
    <w:semiHidden/>
    <w:rsid w:val="000A79DC"/>
    <w:pPr>
      <w:spacing w:line="240" w:lineRule="auto"/>
      <w:jc w:val="left"/>
    </w:pPr>
  </w:style>
  <w:style w:type="character" w:customStyle="1" w:styleId="SourceChar">
    <w:name w:val="Source Char"/>
    <w:link w:val="Source"/>
    <w:locked/>
    <w:rsid w:val="005251AD"/>
    <w:rPr>
      <w:rFonts w:ascii="Times New Roman" w:eastAsia="Times New Roman" w:hAnsi="Times New Roman" w:cs="Times New Roman"/>
      <w:b/>
      <w:sz w:val="28"/>
      <w:szCs w:val="20"/>
      <w:lang w:val="en-GB"/>
    </w:rPr>
  </w:style>
  <w:style w:type="character" w:customStyle="1" w:styleId="Title1Char">
    <w:name w:val="Title 1 Char"/>
    <w:link w:val="Title1"/>
    <w:locked/>
    <w:rsid w:val="005251AD"/>
    <w:rPr>
      <w:rFonts w:ascii="Times New Roman" w:eastAsia="Times New Roman" w:hAnsi="Times New Roman" w:cs="Times New Roman"/>
      <w:caps/>
      <w:sz w:val="28"/>
      <w:szCs w:val="20"/>
      <w:lang w:val="en-GB"/>
    </w:rPr>
  </w:style>
  <w:style w:type="table" w:customStyle="1" w:styleId="TableGrid1">
    <w:name w:val="Table Grid1"/>
    <w:basedOn w:val="TableNormal"/>
    <w:next w:val="TableGrid"/>
    <w:uiPriority w:val="39"/>
    <w:qFormat/>
    <w:rsid w:val="00385C97"/>
    <w:pPr>
      <w:spacing w:line="240" w:lineRule="auto"/>
      <w:jc w:val="left"/>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ED5C0C"/>
    <w:rPr>
      <w:rFonts w:asciiTheme="majorHAnsi" w:eastAsiaTheme="majorEastAsia" w:hAnsiTheme="majorHAnsi" w:cstheme="majorBidi"/>
      <w:color w:val="243F60" w:themeColor="accent1" w:themeShade="7F"/>
      <w:sz w:val="24"/>
      <w:szCs w:val="24"/>
    </w:rPr>
  </w:style>
  <w:style w:type="table" w:customStyle="1" w:styleId="TableGrid2">
    <w:name w:val="Table Grid2"/>
    <w:basedOn w:val="TableNormal"/>
    <w:next w:val="TableGrid"/>
    <w:uiPriority w:val="39"/>
    <w:qFormat/>
    <w:rsid w:val="00ED5C0C"/>
    <w:pPr>
      <w:spacing w:line="240" w:lineRule="auto"/>
      <w:jc w:val="left"/>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qFormat/>
    <w:rsid w:val="00E53CE8"/>
    <w:pPr>
      <w:spacing w:before="120" w:after="120" w:line="240" w:lineRule="auto"/>
      <w:jc w:val="left"/>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qFormat/>
    <w:rsid w:val="00C43B6E"/>
    <w:pPr>
      <w:spacing w:line="240" w:lineRule="auto"/>
      <w:jc w:val="left"/>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umlev2">
    <w:name w:val="enumlev2"/>
    <w:basedOn w:val="enumlev1"/>
    <w:rsid w:val="00FC7476"/>
    <w:pPr>
      <w:tabs>
        <w:tab w:val="clear" w:pos="1134"/>
        <w:tab w:val="clear" w:pos="1871"/>
      </w:tabs>
      <w:overflowPunct/>
      <w:autoSpaceDE/>
      <w:autoSpaceDN/>
      <w:adjustRightInd/>
      <w:spacing w:after="120"/>
      <w:ind w:left="1871" w:hanging="737"/>
      <w:textAlignment w:val="auto"/>
    </w:pPr>
  </w:style>
  <w:style w:type="paragraph" w:customStyle="1" w:styleId="Figure">
    <w:name w:val="Figure"/>
    <w:basedOn w:val="Normal"/>
    <w:next w:val="Normal"/>
    <w:link w:val="FigureChar"/>
    <w:rsid w:val="00FC7476"/>
    <w:pPr>
      <w:spacing w:before="120" w:after="240" w:line="240" w:lineRule="auto"/>
    </w:pPr>
    <w:rPr>
      <w:rFonts w:ascii="Times New Roman" w:eastAsia="Times New Roman" w:hAnsi="Times New Roman" w:cs="Times New Roman"/>
      <w:noProof/>
      <w:sz w:val="24"/>
      <w:szCs w:val="20"/>
      <w:lang w:val="en-GB" w:eastAsia="zh-CN"/>
    </w:rPr>
  </w:style>
  <w:style w:type="paragraph" w:customStyle="1" w:styleId="Figuretitle">
    <w:name w:val="Figure_title"/>
    <w:basedOn w:val="Normal"/>
    <w:next w:val="Normal"/>
    <w:link w:val="FiguretitleChar"/>
    <w:rsid w:val="00FC7476"/>
    <w:pPr>
      <w:keepNext/>
      <w:keepLines/>
      <w:spacing w:after="120" w:line="240" w:lineRule="auto"/>
    </w:pPr>
    <w:rPr>
      <w:rFonts w:ascii="Times New Roman Bold" w:eastAsia="Times New Roman" w:hAnsi="Times New Roman Bold" w:cs="Times New Roman"/>
      <w:b/>
      <w:sz w:val="20"/>
      <w:szCs w:val="20"/>
      <w:lang w:val="en-GB"/>
    </w:rPr>
  </w:style>
  <w:style w:type="paragraph" w:customStyle="1" w:styleId="FigureNo">
    <w:name w:val="Figure_No"/>
    <w:basedOn w:val="Normal"/>
    <w:next w:val="Normal"/>
    <w:link w:val="FigureNoChar"/>
    <w:rsid w:val="00FC7476"/>
    <w:pPr>
      <w:keepNext/>
      <w:keepLines/>
      <w:spacing w:before="480" w:after="120" w:line="240" w:lineRule="auto"/>
    </w:pPr>
    <w:rPr>
      <w:rFonts w:ascii="Times New Roman" w:eastAsia="Times New Roman" w:hAnsi="Times New Roman" w:cs="Times New Roman"/>
      <w:caps/>
      <w:sz w:val="20"/>
      <w:szCs w:val="20"/>
      <w:lang w:val="en-GB"/>
    </w:rPr>
  </w:style>
  <w:style w:type="character" w:customStyle="1" w:styleId="FiguretitleChar">
    <w:name w:val="Figure_title Char"/>
    <w:basedOn w:val="DefaultParagraphFont"/>
    <w:link w:val="Figuretitle"/>
    <w:rsid w:val="00FC7476"/>
    <w:rPr>
      <w:rFonts w:ascii="Times New Roman Bold" w:eastAsia="Times New Roman" w:hAnsi="Times New Roman Bold" w:cs="Times New Roman"/>
      <w:b/>
      <w:sz w:val="20"/>
      <w:szCs w:val="20"/>
      <w:lang w:val="en-GB"/>
    </w:rPr>
  </w:style>
  <w:style w:type="character" w:customStyle="1" w:styleId="enumlev1Char">
    <w:name w:val="enumlev1 Char"/>
    <w:link w:val="enumlev1"/>
    <w:rsid w:val="00FC7476"/>
    <w:rPr>
      <w:rFonts w:ascii="Times New Roman" w:eastAsia="Times New Roman" w:hAnsi="Times New Roman" w:cs="Times New Roman"/>
      <w:sz w:val="24"/>
      <w:szCs w:val="20"/>
      <w:lang w:val="en-GB"/>
    </w:rPr>
  </w:style>
  <w:style w:type="character" w:customStyle="1" w:styleId="FigureNoChar">
    <w:name w:val="Figure_No Char"/>
    <w:link w:val="FigureNo"/>
    <w:locked/>
    <w:rsid w:val="00FC7476"/>
    <w:rPr>
      <w:rFonts w:ascii="Times New Roman" w:eastAsia="Times New Roman" w:hAnsi="Times New Roman" w:cs="Times New Roman"/>
      <w:caps/>
      <w:sz w:val="20"/>
      <w:szCs w:val="20"/>
      <w:lang w:val="en-GB"/>
    </w:rPr>
  </w:style>
  <w:style w:type="character" w:customStyle="1" w:styleId="FigureChar">
    <w:name w:val="Figure Char"/>
    <w:basedOn w:val="DefaultParagraphFont"/>
    <w:link w:val="Figure"/>
    <w:locked/>
    <w:rsid w:val="00FC7476"/>
    <w:rPr>
      <w:rFonts w:ascii="Times New Roman" w:eastAsia="Times New Roman" w:hAnsi="Times New Roman" w:cs="Times New Roman"/>
      <w:noProof/>
      <w:sz w:val="24"/>
      <w:szCs w:val="20"/>
      <w:lang w:val="en-GB" w:eastAsia="zh-CN"/>
    </w:rPr>
  </w:style>
  <w:style w:type="character" w:styleId="CommentReference">
    <w:name w:val="annotation reference"/>
    <w:basedOn w:val="DefaultParagraphFont"/>
    <w:semiHidden/>
    <w:unhideWhenUsed/>
    <w:rsid w:val="002F2C4F"/>
    <w:rPr>
      <w:sz w:val="16"/>
      <w:szCs w:val="16"/>
    </w:rPr>
  </w:style>
  <w:style w:type="paragraph" w:styleId="CommentText">
    <w:name w:val="annotation text"/>
    <w:basedOn w:val="Normal"/>
    <w:link w:val="CommentTextChar"/>
    <w:unhideWhenUsed/>
    <w:rsid w:val="002F2C4F"/>
    <w:pPr>
      <w:spacing w:line="240" w:lineRule="auto"/>
    </w:pPr>
    <w:rPr>
      <w:sz w:val="20"/>
      <w:szCs w:val="20"/>
    </w:rPr>
  </w:style>
  <w:style w:type="character" w:customStyle="1" w:styleId="CommentTextChar">
    <w:name w:val="Comment Text Char"/>
    <w:basedOn w:val="DefaultParagraphFont"/>
    <w:link w:val="CommentText"/>
    <w:rsid w:val="002F2C4F"/>
    <w:rPr>
      <w:sz w:val="20"/>
      <w:szCs w:val="20"/>
    </w:rPr>
  </w:style>
  <w:style w:type="paragraph" w:styleId="CommentSubject">
    <w:name w:val="annotation subject"/>
    <w:basedOn w:val="CommentText"/>
    <w:next w:val="CommentText"/>
    <w:link w:val="CommentSubjectChar"/>
    <w:semiHidden/>
    <w:unhideWhenUsed/>
    <w:rsid w:val="002F2C4F"/>
    <w:rPr>
      <w:b/>
      <w:bCs/>
    </w:rPr>
  </w:style>
  <w:style w:type="character" w:customStyle="1" w:styleId="CommentSubjectChar">
    <w:name w:val="Comment Subject Char"/>
    <w:basedOn w:val="CommentTextChar"/>
    <w:link w:val="CommentSubject"/>
    <w:semiHidden/>
    <w:rsid w:val="002F2C4F"/>
    <w:rPr>
      <w:b/>
      <w:bCs/>
      <w:sz w:val="20"/>
      <w:szCs w:val="20"/>
    </w:rPr>
  </w:style>
  <w:style w:type="paragraph" w:customStyle="1" w:styleId="Title4">
    <w:name w:val="Title 4"/>
    <w:basedOn w:val="Normal"/>
    <w:next w:val="Heading1"/>
    <w:rsid w:val="00642CAF"/>
    <w:pPr>
      <w:tabs>
        <w:tab w:val="left" w:pos="1134"/>
        <w:tab w:val="left" w:pos="1871"/>
        <w:tab w:val="left" w:pos="2268"/>
      </w:tabs>
      <w:spacing w:before="240" w:line="240" w:lineRule="auto"/>
    </w:pPr>
    <w:rPr>
      <w:rFonts w:ascii="Times New Roman" w:eastAsia="Times New Roman" w:hAnsi="Times New Roman" w:cs="Times New Roman"/>
      <w:b/>
      <w:sz w:val="28"/>
      <w:szCs w:val="20"/>
      <w:lang w:val="en-GB"/>
    </w:rPr>
  </w:style>
  <w:style w:type="character" w:customStyle="1" w:styleId="Heading4Char">
    <w:name w:val="Heading 4 Char"/>
    <w:basedOn w:val="DefaultParagraphFont"/>
    <w:link w:val="Heading4"/>
    <w:rsid w:val="000546FE"/>
    <w:rPr>
      <w:rFonts w:ascii="Times New Roman" w:eastAsia="Times New Roman" w:hAnsi="Times New Roman" w:cs="Times New Roman"/>
      <w:b/>
      <w:sz w:val="24"/>
      <w:szCs w:val="20"/>
      <w:lang w:val="en-GB"/>
    </w:rPr>
  </w:style>
  <w:style w:type="character" w:customStyle="1" w:styleId="Heading5Char">
    <w:name w:val="Heading 5 Char"/>
    <w:basedOn w:val="DefaultParagraphFont"/>
    <w:link w:val="Heading5"/>
    <w:rsid w:val="000546FE"/>
    <w:rPr>
      <w:rFonts w:ascii="Times New Roman" w:eastAsia="Times New Roman" w:hAnsi="Times New Roman" w:cs="Times New Roman"/>
      <w:b/>
      <w:sz w:val="24"/>
      <w:szCs w:val="20"/>
      <w:lang w:val="en-GB"/>
    </w:rPr>
  </w:style>
  <w:style w:type="character" w:customStyle="1" w:styleId="Heading6Char">
    <w:name w:val="Heading 6 Char"/>
    <w:basedOn w:val="DefaultParagraphFont"/>
    <w:link w:val="Heading6"/>
    <w:rsid w:val="000546FE"/>
    <w:rPr>
      <w:rFonts w:ascii="Times New Roman" w:eastAsia="Times New Roman" w:hAnsi="Times New Roman" w:cs="Times New Roman"/>
      <w:b/>
      <w:sz w:val="24"/>
      <w:szCs w:val="20"/>
      <w:lang w:val="en-GB"/>
    </w:rPr>
  </w:style>
  <w:style w:type="character" w:customStyle="1" w:styleId="Heading7Char">
    <w:name w:val="Heading 7 Char"/>
    <w:basedOn w:val="DefaultParagraphFont"/>
    <w:link w:val="Heading7"/>
    <w:rsid w:val="000546FE"/>
    <w:rPr>
      <w:rFonts w:ascii="Times New Roman" w:eastAsia="Times New Roman" w:hAnsi="Times New Roman" w:cs="Times New Roman"/>
      <w:b/>
      <w:sz w:val="24"/>
      <w:szCs w:val="20"/>
      <w:lang w:val="en-GB"/>
    </w:rPr>
  </w:style>
  <w:style w:type="character" w:customStyle="1" w:styleId="Heading8Char">
    <w:name w:val="Heading 8 Char"/>
    <w:basedOn w:val="DefaultParagraphFont"/>
    <w:link w:val="Heading8"/>
    <w:rsid w:val="000546FE"/>
    <w:rPr>
      <w:rFonts w:ascii="Times New Roman" w:eastAsia="Times New Roman" w:hAnsi="Times New Roman" w:cs="Times New Roman"/>
      <w:b/>
      <w:sz w:val="24"/>
      <w:szCs w:val="20"/>
      <w:lang w:val="en-GB"/>
    </w:rPr>
  </w:style>
  <w:style w:type="character" w:customStyle="1" w:styleId="Heading9Char">
    <w:name w:val="Heading 9 Char"/>
    <w:basedOn w:val="DefaultParagraphFont"/>
    <w:link w:val="Heading9"/>
    <w:rsid w:val="000546FE"/>
    <w:rPr>
      <w:rFonts w:ascii="Times New Roman" w:eastAsia="Times New Roman" w:hAnsi="Times New Roman" w:cs="Times New Roman"/>
      <w:b/>
      <w:sz w:val="24"/>
      <w:szCs w:val="20"/>
      <w:lang w:val="en-GB"/>
    </w:rPr>
  </w:style>
  <w:style w:type="numbering" w:customStyle="1" w:styleId="NoList1">
    <w:name w:val="No List1"/>
    <w:next w:val="NoList"/>
    <w:uiPriority w:val="99"/>
    <w:semiHidden/>
    <w:unhideWhenUsed/>
    <w:rsid w:val="000546FE"/>
  </w:style>
  <w:style w:type="character" w:customStyle="1" w:styleId="NormalaftertitleChar">
    <w:name w:val="Normal_after_title Char"/>
    <w:basedOn w:val="DefaultParagraphFont"/>
    <w:link w:val="Normalaftertitle"/>
    <w:locked/>
    <w:rsid w:val="000546FE"/>
    <w:rPr>
      <w:rFonts w:ascii="Times New Roman" w:eastAsia="Times New Roman" w:hAnsi="Times New Roman" w:cs="Times New Roman"/>
      <w:sz w:val="24"/>
      <w:szCs w:val="20"/>
      <w:lang w:val="en-GB"/>
    </w:rPr>
  </w:style>
  <w:style w:type="paragraph" w:customStyle="1" w:styleId="Artheading">
    <w:name w:val="Art_heading"/>
    <w:basedOn w:val="Normal"/>
    <w:next w:val="Normal"/>
    <w:rsid w:val="000546FE"/>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Bold" w:eastAsia="Times New Roman" w:hAnsi="Times New Roman Bold" w:cs="Times New Roman"/>
      <w:b/>
      <w:sz w:val="28"/>
      <w:szCs w:val="20"/>
      <w:lang w:val="en-GB"/>
    </w:rPr>
  </w:style>
  <w:style w:type="paragraph" w:customStyle="1" w:styleId="ArtNo">
    <w:name w:val="Art_No"/>
    <w:basedOn w:val="Normal"/>
    <w:next w:val="Normal"/>
    <w:rsid w:val="000546FE"/>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8"/>
      <w:szCs w:val="20"/>
      <w:lang w:val="en-GB"/>
    </w:rPr>
  </w:style>
  <w:style w:type="paragraph" w:customStyle="1" w:styleId="Arttitle">
    <w:name w:val="Art_title"/>
    <w:basedOn w:val="Normal"/>
    <w:next w:val="Normal"/>
    <w:rsid w:val="000546FE"/>
    <w:pPr>
      <w:keepNext/>
      <w:keepLines/>
      <w:tabs>
        <w:tab w:val="left" w:pos="1134"/>
        <w:tab w:val="left" w:pos="1871"/>
        <w:tab w:val="left" w:pos="2268"/>
      </w:tabs>
      <w:overflowPunct w:val="0"/>
      <w:autoSpaceDE w:val="0"/>
      <w:autoSpaceDN w:val="0"/>
      <w:adjustRightInd w:val="0"/>
      <w:spacing w:before="240" w:line="240" w:lineRule="auto"/>
      <w:textAlignment w:val="baseline"/>
    </w:pPr>
    <w:rPr>
      <w:rFonts w:ascii="Times New Roman" w:eastAsia="Times New Roman" w:hAnsi="Times New Roman" w:cs="Times New Roman"/>
      <w:b/>
      <w:sz w:val="28"/>
      <w:szCs w:val="20"/>
      <w:lang w:val="en-GB"/>
    </w:rPr>
  </w:style>
  <w:style w:type="paragraph" w:customStyle="1" w:styleId="ASN1">
    <w:name w:val="ASN.1"/>
    <w:basedOn w:val="Normal"/>
    <w:rsid w:val="000546FE"/>
    <w:pPr>
      <w:tabs>
        <w:tab w:val="left" w:pos="567"/>
        <w:tab w:val="left" w:pos="1134"/>
        <w:tab w:val="left" w:pos="1701"/>
        <w:tab w:val="left" w:pos="1871"/>
        <w:tab w:val="left" w:pos="2268"/>
        <w:tab w:val="left" w:pos="2835"/>
        <w:tab w:val="left" w:pos="3402"/>
        <w:tab w:val="left" w:pos="3969"/>
        <w:tab w:val="left" w:pos="4536"/>
        <w:tab w:val="left" w:pos="5103"/>
        <w:tab w:val="left" w:pos="5670"/>
      </w:tabs>
      <w:overflowPunct w:val="0"/>
      <w:autoSpaceDE w:val="0"/>
      <w:autoSpaceDN w:val="0"/>
      <w:adjustRightInd w:val="0"/>
      <w:spacing w:line="240" w:lineRule="auto"/>
      <w:jc w:val="left"/>
      <w:textAlignment w:val="baseline"/>
    </w:pPr>
    <w:rPr>
      <w:rFonts w:ascii="Times New Roman Bold" w:eastAsia="Times New Roman" w:hAnsi="Times New Roman Bold" w:cs="Times New Roman"/>
      <w:b/>
      <w:noProof/>
      <w:sz w:val="20"/>
      <w:szCs w:val="20"/>
      <w:lang w:val="en-GB"/>
    </w:rPr>
  </w:style>
  <w:style w:type="paragraph" w:customStyle="1" w:styleId="ChapNo">
    <w:name w:val="Chap_No"/>
    <w:basedOn w:val="ArtNo"/>
    <w:next w:val="Normal"/>
    <w:rsid w:val="000546FE"/>
    <w:rPr>
      <w:rFonts w:ascii="Times New Roman Bold" w:hAnsi="Times New Roman Bold"/>
      <w:b/>
    </w:rPr>
  </w:style>
  <w:style w:type="character" w:styleId="EndnoteReference">
    <w:name w:val="endnote reference"/>
    <w:basedOn w:val="DefaultParagraphFont"/>
    <w:rsid w:val="000546FE"/>
    <w:rPr>
      <w:vertAlign w:val="superscript"/>
    </w:rPr>
  </w:style>
  <w:style w:type="paragraph" w:customStyle="1" w:styleId="enumlev3">
    <w:name w:val="enumlev3"/>
    <w:basedOn w:val="enumlev2"/>
    <w:rsid w:val="000546FE"/>
    <w:pPr>
      <w:tabs>
        <w:tab w:val="left" w:pos="1134"/>
        <w:tab w:val="left" w:pos="1871"/>
      </w:tabs>
      <w:overflowPunct w:val="0"/>
      <w:autoSpaceDE w:val="0"/>
      <w:autoSpaceDN w:val="0"/>
      <w:adjustRightInd w:val="0"/>
      <w:spacing w:after="0"/>
      <w:ind w:left="2268" w:hanging="397"/>
      <w:textAlignment w:val="baseline"/>
    </w:pPr>
  </w:style>
  <w:style w:type="paragraph" w:customStyle="1" w:styleId="Equation">
    <w:name w:val="Equation"/>
    <w:basedOn w:val="Normal"/>
    <w:rsid w:val="000546FE"/>
    <w:pPr>
      <w:tabs>
        <w:tab w:val="left" w:pos="1134"/>
        <w:tab w:val="center" w:pos="4820"/>
        <w:tab w:val="right" w:pos="9639"/>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paragraph" w:customStyle="1" w:styleId="Equationlegend">
    <w:name w:val="Equation_legend"/>
    <w:basedOn w:val="NormalIndent"/>
    <w:rsid w:val="000546FE"/>
    <w:pPr>
      <w:tabs>
        <w:tab w:val="clear" w:pos="1134"/>
        <w:tab w:val="clear" w:pos="2268"/>
        <w:tab w:val="right" w:pos="1871"/>
        <w:tab w:val="left" w:pos="2041"/>
      </w:tabs>
      <w:spacing w:before="80"/>
      <w:ind w:left="2041" w:hanging="2041"/>
    </w:pPr>
  </w:style>
  <w:style w:type="paragraph" w:styleId="NormalIndent">
    <w:name w:val="Normal Indent"/>
    <w:basedOn w:val="Normal"/>
    <w:rsid w:val="000546FE"/>
    <w:pPr>
      <w:tabs>
        <w:tab w:val="left" w:pos="1134"/>
        <w:tab w:val="left" w:pos="1871"/>
        <w:tab w:val="left" w:pos="2268"/>
      </w:tabs>
      <w:overflowPunct w:val="0"/>
      <w:autoSpaceDE w:val="0"/>
      <w:autoSpaceDN w:val="0"/>
      <w:adjustRightInd w:val="0"/>
      <w:spacing w:before="120" w:line="240" w:lineRule="auto"/>
      <w:ind w:left="1134"/>
      <w:jc w:val="left"/>
      <w:textAlignment w:val="baseline"/>
    </w:pPr>
    <w:rPr>
      <w:rFonts w:ascii="Times New Roman" w:eastAsia="Times New Roman" w:hAnsi="Times New Roman" w:cs="Times New Roman"/>
      <w:sz w:val="24"/>
      <w:szCs w:val="20"/>
      <w:lang w:val="en-GB"/>
    </w:rPr>
  </w:style>
  <w:style w:type="paragraph" w:customStyle="1" w:styleId="Figurelegend">
    <w:name w:val="Figure_legend"/>
    <w:basedOn w:val="Normal"/>
    <w:rsid w:val="000546FE"/>
    <w:pPr>
      <w:tabs>
        <w:tab w:val="left" w:pos="1134"/>
        <w:tab w:val="left" w:pos="1871"/>
        <w:tab w:val="left" w:pos="2268"/>
      </w:tabs>
      <w:overflowPunct w:val="0"/>
      <w:autoSpaceDE w:val="0"/>
      <w:autoSpaceDN w:val="0"/>
      <w:adjustRightInd w:val="0"/>
      <w:spacing w:before="20" w:after="240" w:line="240" w:lineRule="auto"/>
      <w:jc w:val="left"/>
      <w:textAlignment w:val="baseline"/>
    </w:pPr>
    <w:rPr>
      <w:rFonts w:ascii="Times New Roman" w:eastAsia="Times New Roman" w:hAnsi="Times New Roman" w:cs="Times New Roman"/>
      <w:sz w:val="18"/>
      <w:szCs w:val="20"/>
      <w:lang w:val="en-GB"/>
    </w:rPr>
  </w:style>
  <w:style w:type="paragraph" w:customStyle="1" w:styleId="Figurewithouttitle">
    <w:name w:val="Figure_without_title"/>
    <w:basedOn w:val="FigureNo"/>
    <w:next w:val="Normal"/>
    <w:rsid w:val="000546FE"/>
    <w:pPr>
      <w:keepNext w:val="0"/>
      <w:tabs>
        <w:tab w:val="left" w:pos="1134"/>
        <w:tab w:val="left" w:pos="1871"/>
        <w:tab w:val="left" w:pos="2268"/>
      </w:tabs>
      <w:overflowPunct w:val="0"/>
      <w:autoSpaceDE w:val="0"/>
      <w:autoSpaceDN w:val="0"/>
      <w:adjustRightInd w:val="0"/>
      <w:textAlignment w:val="baseline"/>
    </w:pPr>
  </w:style>
  <w:style w:type="paragraph" w:customStyle="1" w:styleId="FirstFooter">
    <w:name w:val="FirstFooter"/>
    <w:basedOn w:val="Footer"/>
    <w:rsid w:val="000546FE"/>
    <w:pPr>
      <w:tabs>
        <w:tab w:val="clear" w:pos="4680"/>
        <w:tab w:val="clear" w:pos="9360"/>
      </w:tabs>
      <w:spacing w:before="40"/>
      <w:jc w:val="left"/>
    </w:pPr>
    <w:rPr>
      <w:rFonts w:ascii="Times New Roman" w:eastAsia="Times New Roman" w:hAnsi="Times New Roman" w:cs="Times New Roman"/>
      <w:sz w:val="16"/>
      <w:szCs w:val="20"/>
      <w:lang w:val="en-GB"/>
    </w:rPr>
  </w:style>
  <w:style w:type="character" w:styleId="FootnoteReference">
    <w:name w:val="footnote reference"/>
    <w:basedOn w:val="DefaultParagraphFont"/>
    <w:uiPriority w:val="99"/>
    <w:rsid w:val="000546FE"/>
    <w:rPr>
      <w:position w:val="6"/>
      <w:sz w:val="18"/>
    </w:rPr>
  </w:style>
  <w:style w:type="paragraph" w:styleId="FootnoteText">
    <w:name w:val="footnote text"/>
    <w:basedOn w:val="Normal"/>
    <w:link w:val="FootnoteTextChar"/>
    <w:uiPriority w:val="99"/>
    <w:rsid w:val="000546FE"/>
    <w:pPr>
      <w:keepLines/>
      <w:tabs>
        <w:tab w:val="left" w:pos="255"/>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character" w:customStyle="1" w:styleId="FootnoteTextChar">
    <w:name w:val="Footnote Text Char"/>
    <w:basedOn w:val="DefaultParagraphFont"/>
    <w:link w:val="FootnoteText"/>
    <w:uiPriority w:val="99"/>
    <w:rsid w:val="000546FE"/>
    <w:rPr>
      <w:rFonts w:ascii="Times New Roman" w:eastAsia="Times New Roman" w:hAnsi="Times New Roman" w:cs="Times New Roman"/>
      <w:sz w:val="24"/>
      <w:szCs w:val="20"/>
      <w:lang w:val="en-GB"/>
    </w:rPr>
  </w:style>
  <w:style w:type="paragraph" w:customStyle="1" w:styleId="Note">
    <w:name w:val="Note"/>
    <w:basedOn w:val="Normal"/>
    <w:next w:val="Normal"/>
    <w:rsid w:val="000546FE"/>
    <w:pPr>
      <w:tabs>
        <w:tab w:val="left" w:pos="284"/>
        <w:tab w:val="left" w:pos="1134"/>
        <w:tab w:val="left" w:pos="1871"/>
        <w:tab w:val="left" w:pos="2268"/>
      </w:tabs>
      <w:overflowPunct w:val="0"/>
      <w:autoSpaceDE w:val="0"/>
      <w:autoSpaceDN w:val="0"/>
      <w:adjustRightInd w:val="0"/>
      <w:spacing w:before="80" w:line="240" w:lineRule="auto"/>
      <w:jc w:val="left"/>
      <w:textAlignment w:val="baseline"/>
    </w:pPr>
    <w:rPr>
      <w:rFonts w:ascii="Times New Roman" w:eastAsia="Times New Roman" w:hAnsi="Times New Roman" w:cs="Times New Roman"/>
      <w:szCs w:val="20"/>
      <w:lang w:val="en-GB"/>
    </w:rPr>
  </w:style>
  <w:style w:type="paragraph" w:styleId="Index1">
    <w:name w:val="index 1"/>
    <w:basedOn w:val="Normal"/>
    <w:next w:val="Normal"/>
    <w:semiHidden/>
    <w:rsid w:val="000546FE"/>
    <w:pPr>
      <w:tabs>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paragraph" w:styleId="Index2">
    <w:name w:val="index 2"/>
    <w:basedOn w:val="Normal"/>
    <w:next w:val="Normal"/>
    <w:semiHidden/>
    <w:rsid w:val="000546FE"/>
    <w:pPr>
      <w:tabs>
        <w:tab w:val="left" w:pos="1134"/>
        <w:tab w:val="left" w:pos="1871"/>
        <w:tab w:val="left" w:pos="2268"/>
      </w:tabs>
      <w:overflowPunct w:val="0"/>
      <w:autoSpaceDE w:val="0"/>
      <w:autoSpaceDN w:val="0"/>
      <w:adjustRightInd w:val="0"/>
      <w:spacing w:before="120" w:line="240" w:lineRule="auto"/>
      <w:ind w:left="283"/>
      <w:jc w:val="left"/>
      <w:textAlignment w:val="baseline"/>
    </w:pPr>
    <w:rPr>
      <w:rFonts w:ascii="Times New Roman" w:eastAsia="Times New Roman" w:hAnsi="Times New Roman" w:cs="Times New Roman"/>
      <w:sz w:val="24"/>
      <w:szCs w:val="20"/>
      <w:lang w:val="en-GB"/>
    </w:rPr>
  </w:style>
  <w:style w:type="paragraph" w:styleId="Index3">
    <w:name w:val="index 3"/>
    <w:basedOn w:val="Normal"/>
    <w:next w:val="Normal"/>
    <w:semiHidden/>
    <w:rsid w:val="000546FE"/>
    <w:pPr>
      <w:tabs>
        <w:tab w:val="left" w:pos="1134"/>
        <w:tab w:val="left" w:pos="1871"/>
        <w:tab w:val="left" w:pos="2268"/>
      </w:tabs>
      <w:overflowPunct w:val="0"/>
      <w:autoSpaceDE w:val="0"/>
      <w:autoSpaceDN w:val="0"/>
      <w:adjustRightInd w:val="0"/>
      <w:spacing w:before="120" w:line="240" w:lineRule="auto"/>
      <w:ind w:left="566"/>
      <w:jc w:val="left"/>
      <w:textAlignment w:val="baseline"/>
    </w:pPr>
    <w:rPr>
      <w:rFonts w:ascii="Times New Roman" w:eastAsia="Times New Roman" w:hAnsi="Times New Roman" w:cs="Times New Roman"/>
      <w:sz w:val="24"/>
      <w:szCs w:val="20"/>
      <w:lang w:val="en-GB"/>
    </w:rPr>
  </w:style>
  <w:style w:type="paragraph" w:customStyle="1" w:styleId="PartNo">
    <w:name w:val="Part_No"/>
    <w:basedOn w:val="AnnexNo"/>
    <w:next w:val="Normal"/>
    <w:rsid w:val="000546FE"/>
  </w:style>
  <w:style w:type="paragraph" w:customStyle="1" w:styleId="Partref">
    <w:name w:val="Part_ref"/>
    <w:basedOn w:val="Annexref"/>
    <w:next w:val="Normal"/>
    <w:rsid w:val="000546FE"/>
  </w:style>
  <w:style w:type="paragraph" w:customStyle="1" w:styleId="Annexref">
    <w:name w:val="Annex_ref"/>
    <w:basedOn w:val="Normal"/>
    <w:next w:val="Normal"/>
    <w:rsid w:val="000546FE"/>
    <w:pPr>
      <w:keepNext/>
      <w:keepLines/>
      <w:tabs>
        <w:tab w:val="left" w:pos="1134"/>
        <w:tab w:val="left" w:pos="1871"/>
        <w:tab w:val="left" w:pos="2268"/>
      </w:tabs>
      <w:overflowPunct w:val="0"/>
      <w:autoSpaceDE w:val="0"/>
      <w:autoSpaceDN w:val="0"/>
      <w:adjustRightInd w:val="0"/>
      <w:spacing w:before="120" w:after="280" w:line="240" w:lineRule="auto"/>
      <w:textAlignment w:val="baseline"/>
    </w:pPr>
    <w:rPr>
      <w:rFonts w:ascii="Times New Roman" w:eastAsia="Times New Roman" w:hAnsi="Times New Roman" w:cs="Times New Roman"/>
      <w:sz w:val="24"/>
      <w:szCs w:val="20"/>
      <w:lang w:val="en-GB"/>
    </w:rPr>
  </w:style>
  <w:style w:type="paragraph" w:customStyle="1" w:styleId="Parttitle">
    <w:name w:val="Part_title"/>
    <w:basedOn w:val="Annextitle"/>
    <w:next w:val="Normalaftertitle0"/>
    <w:rsid w:val="000546FE"/>
  </w:style>
  <w:style w:type="paragraph" w:customStyle="1" w:styleId="Annextitle">
    <w:name w:val="Annex_title"/>
    <w:basedOn w:val="Normal"/>
    <w:next w:val="Normal"/>
    <w:rsid w:val="000546FE"/>
    <w:pPr>
      <w:keepNext/>
      <w:keepLines/>
      <w:tabs>
        <w:tab w:val="left" w:pos="1134"/>
        <w:tab w:val="left" w:pos="1871"/>
        <w:tab w:val="left" w:pos="2268"/>
      </w:tabs>
      <w:overflowPunct w:val="0"/>
      <w:autoSpaceDE w:val="0"/>
      <w:autoSpaceDN w:val="0"/>
      <w:adjustRightInd w:val="0"/>
      <w:spacing w:before="240" w:after="280" w:line="240" w:lineRule="auto"/>
      <w:textAlignment w:val="baseline"/>
    </w:pPr>
    <w:rPr>
      <w:rFonts w:ascii="Times New Roman Bold" w:eastAsia="Times New Roman" w:hAnsi="Times New Roman Bold" w:cs="Times New Roman"/>
      <w:b/>
      <w:sz w:val="28"/>
      <w:szCs w:val="20"/>
      <w:lang w:val="en-GB"/>
    </w:rPr>
  </w:style>
  <w:style w:type="paragraph" w:customStyle="1" w:styleId="Normalaftertitle0">
    <w:name w:val="Normal after title"/>
    <w:basedOn w:val="Normal"/>
    <w:next w:val="Normal"/>
    <w:rsid w:val="000546FE"/>
    <w:pPr>
      <w:tabs>
        <w:tab w:val="left" w:pos="1134"/>
        <w:tab w:val="left" w:pos="1871"/>
        <w:tab w:val="left" w:pos="2268"/>
      </w:tabs>
      <w:overflowPunct w:val="0"/>
      <w:autoSpaceDE w:val="0"/>
      <w:autoSpaceDN w:val="0"/>
      <w:adjustRightInd w:val="0"/>
      <w:spacing w:before="280" w:line="240" w:lineRule="auto"/>
      <w:jc w:val="left"/>
      <w:textAlignment w:val="baseline"/>
    </w:pPr>
    <w:rPr>
      <w:rFonts w:ascii="Times New Roman" w:eastAsia="Times New Roman" w:hAnsi="Times New Roman" w:cs="Times New Roman"/>
      <w:sz w:val="24"/>
      <w:szCs w:val="20"/>
      <w:lang w:val="en-GB"/>
    </w:rPr>
  </w:style>
  <w:style w:type="paragraph" w:customStyle="1" w:styleId="Recref">
    <w:name w:val="Rec_ref"/>
    <w:basedOn w:val="Rectitle"/>
    <w:next w:val="Recdate"/>
    <w:rsid w:val="000546FE"/>
    <w:pPr>
      <w:spacing w:before="120"/>
    </w:pPr>
    <w:rPr>
      <w:rFonts w:ascii="Times New Roman" w:hAnsi="Times New Roman"/>
      <w:b w:val="0"/>
      <w:sz w:val="24"/>
    </w:rPr>
  </w:style>
  <w:style w:type="paragraph" w:customStyle="1" w:styleId="Recdate">
    <w:name w:val="Rec_date"/>
    <w:basedOn w:val="Normal"/>
    <w:next w:val="Normalaftertitle0"/>
    <w:rsid w:val="000546FE"/>
    <w:pPr>
      <w:keepNext/>
      <w:keepLines/>
      <w:tabs>
        <w:tab w:val="left" w:pos="1134"/>
        <w:tab w:val="left" w:pos="1871"/>
        <w:tab w:val="left" w:pos="2268"/>
      </w:tabs>
      <w:overflowPunct w:val="0"/>
      <w:autoSpaceDE w:val="0"/>
      <w:autoSpaceDN w:val="0"/>
      <w:adjustRightInd w:val="0"/>
      <w:spacing w:before="120" w:line="240" w:lineRule="auto"/>
      <w:jc w:val="right"/>
      <w:textAlignment w:val="baseline"/>
    </w:pPr>
    <w:rPr>
      <w:rFonts w:ascii="Times New Roman" w:eastAsia="Times New Roman" w:hAnsi="Times New Roman" w:cs="Times New Roman"/>
      <w:szCs w:val="20"/>
      <w:lang w:val="en-GB"/>
    </w:rPr>
  </w:style>
  <w:style w:type="paragraph" w:customStyle="1" w:styleId="Questiondate">
    <w:name w:val="Question_date"/>
    <w:basedOn w:val="Normal"/>
    <w:next w:val="Normalaftertitle0"/>
    <w:rsid w:val="000546FE"/>
    <w:pPr>
      <w:keepNext/>
      <w:keepLines/>
      <w:tabs>
        <w:tab w:val="left" w:pos="1134"/>
        <w:tab w:val="left" w:pos="1871"/>
        <w:tab w:val="left" w:pos="2268"/>
      </w:tabs>
      <w:overflowPunct w:val="0"/>
      <w:autoSpaceDE w:val="0"/>
      <w:autoSpaceDN w:val="0"/>
      <w:adjustRightInd w:val="0"/>
      <w:spacing w:before="120" w:line="240" w:lineRule="auto"/>
      <w:jc w:val="right"/>
      <w:textAlignment w:val="baseline"/>
    </w:pPr>
    <w:rPr>
      <w:rFonts w:ascii="Times New Roman" w:eastAsia="Times New Roman" w:hAnsi="Times New Roman" w:cs="Times New Roman"/>
      <w:szCs w:val="20"/>
      <w:lang w:val="en-GB"/>
    </w:rPr>
  </w:style>
  <w:style w:type="paragraph" w:customStyle="1" w:styleId="QuestionNo">
    <w:name w:val="Question_No"/>
    <w:basedOn w:val="Normal"/>
    <w:next w:val="Normal"/>
    <w:rsid w:val="000546FE"/>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8"/>
      <w:szCs w:val="20"/>
      <w:lang w:val="en-GB"/>
    </w:rPr>
  </w:style>
  <w:style w:type="paragraph" w:customStyle="1" w:styleId="Questionref">
    <w:name w:val="Question_ref"/>
    <w:basedOn w:val="Recref"/>
    <w:next w:val="Questiondate"/>
    <w:rsid w:val="000546FE"/>
  </w:style>
  <w:style w:type="paragraph" w:customStyle="1" w:styleId="Reftext">
    <w:name w:val="Ref_text"/>
    <w:basedOn w:val="Normal"/>
    <w:rsid w:val="000546FE"/>
    <w:pPr>
      <w:tabs>
        <w:tab w:val="left" w:pos="1134"/>
        <w:tab w:val="left" w:pos="1871"/>
        <w:tab w:val="left" w:pos="2268"/>
      </w:tabs>
      <w:overflowPunct w:val="0"/>
      <w:autoSpaceDE w:val="0"/>
      <w:autoSpaceDN w:val="0"/>
      <w:adjustRightInd w:val="0"/>
      <w:spacing w:before="120" w:line="240" w:lineRule="auto"/>
      <w:ind w:left="1134" w:hanging="1134"/>
      <w:jc w:val="left"/>
      <w:textAlignment w:val="baseline"/>
    </w:pPr>
    <w:rPr>
      <w:rFonts w:ascii="Times New Roman" w:eastAsia="Times New Roman" w:hAnsi="Times New Roman" w:cs="Times New Roman"/>
      <w:sz w:val="24"/>
      <w:szCs w:val="20"/>
      <w:lang w:val="en-GB"/>
    </w:rPr>
  </w:style>
  <w:style w:type="paragraph" w:customStyle="1" w:styleId="Reftitle">
    <w:name w:val="Ref_title"/>
    <w:basedOn w:val="Normal"/>
    <w:next w:val="Reftext"/>
    <w:rsid w:val="000546FE"/>
    <w:pPr>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4"/>
      <w:szCs w:val="20"/>
      <w:lang w:val="en-GB"/>
    </w:rPr>
  </w:style>
  <w:style w:type="paragraph" w:customStyle="1" w:styleId="Repdate">
    <w:name w:val="Rep_date"/>
    <w:basedOn w:val="Recdate"/>
    <w:next w:val="Normalaftertitle0"/>
    <w:rsid w:val="000546FE"/>
  </w:style>
  <w:style w:type="paragraph" w:customStyle="1" w:styleId="RepNo">
    <w:name w:val="Rep_No"/>
    <w:basedOn w:val="RecNo"/>
    <w:next w:val="Reptitle"/>
    <w:rsid w:val="000546FE"/>
  </w:style>
  <w:style w:type="paragraph" w:customStyle="1" w:styleId="Reptitle">
    <w:name w:val="Rep_title"/>
    <w:basedOn w:val="Rectitle"/>
    <w:next w:val="Repref"/>
    <w:rsid w:val="000546FE"/>
  </w:style>
  <w:style w:type="paragraph" w:customStyle="1" w:styleId="Repref">
    <w:name w:val="Rep_ref"/>
    <w:basedOn w:val="Recref"/>
    <w:next w:val="Repdate"/>
    <w:rsid w:val="000546FE"/>
  </w:style>
  <w:style w:type="paragraph" w:customStyle="1" w:styleId="Resdate">
    <w:name w:val="Res_date"/>
    <w:basedOn w:val="Recdate"/>
    <w:next w:val="Normalaftertitle0"/>
    <w:rsid w:val="000546FE"/>
  </w:style>
  <w:style w:type="paragraph" w:customStyle="1" w:styleId="ResNo">
    <w:name w:val="Res_No"/>
    <w:basedOn w:val="RecNo"/>
    <w:next w:val="Normal"/>
    <w:rsid w:val="000546FE"/>
  </w:style>
  <w:style w:type="paragraph" w:customStyle="1" w:styleId="Restitle">
    <w:name w:val="Res_title"/>
    <w:basedOn w:val="Rectitle"/>
    <w:next w:val="Normal"/>
    <w:rsid w:val="000546FE"/>
  </w:style>
  <w:style w:type="paragraph" w:customStyle="1" w:styleId="Resref">
    <w:name w:val="Res_ref"/>
    <w:basedOn w:val="Recref"/>
    <w:next w:val="Resdate"/>
    <w:rsid w:val="000546FE"/>
  </w:style>
  <w:style w:type="paragraph" w:customStyle="1" w:styleId="SectionNo">
    <w:name w:val="Section_No"/>
    <w:basedOn w:val="AnnexNo"/>
    <w:next w:val="Normal"/>
    <w:rsid w:val="000546FE"/>
  </w:style>
  <w:style w:type="paragraph" w:customStyle="1" w:styleId="Sectiontitle">
    <w:name w:val="Section_title"/>
    <w:basedOn w:val="Annextitle"/>
    <w:next w:val="Normalaftertitle0"/>
    <w:rsid w:val="000546FE"/>
  </w:style>
  <w:style w:type="paragraph" w:customStyle="1" w:styleId="SpecialFooter">
    <w:name w:val="Special Footer"/>
    <w:basedOn w:val="Footer"/>
    <w:rsid w:val="000546FE"/>
    <w:pPr>
      <w:tabs>
        <w:tab w:val="clear" w:pos="4680"/>
        <w:tab w:val="clear" w:pos="9360"/>
        <w:tab w:val="left" w:pos="567"/>
        <w:tab w:val="left" w:pos="1134"/>
        <w:tab w:val="left" w:pos="1701"/>
        <w:tab w:val="left" w:pos="2268"/>
        <w:tab w:val="left" w:pos="2835"/>
        <w:tab w:val="left" w:pos="5954"/>
        <w:tab w:val="right" w:pos="9639"/>
      </w:tabs>
      <w:overflowPunct w:val="0"/>
      <w:autoSpaceDE w:val="0"/>
      <w:autoSpaceDN w:val="0"/>
      <w:adjustRightInd w:val="0"/>
      <w:jc w:val="both"/>
      <w:textAlignment w:val="baseline"/>
    </w:pPr>
    <w:rPr>
      <w:rFonts w:ascii="Times New Roman" w:eastAsia="Times New Roman" w:hAnsi="Times New Roman" w:cs="Times New Roman"/>
      <w:sz w:val="16"/>
      <w:szCs w:val="20"/>
      <w:lang w:val="en-GB"/>
    </w:rPr>
  </w:style>
  <w:style w:type="paragraph" w:customStyle="1" w:styleId="Tableref">
    <w:name w:val="Table_ref"/>
    <w:basedOn w:val="Normal"/>
    <w:next w:val="Normal"/>
    <w:rsid w:val="000546FE"/>
    <w:pPr>
      <w:keepNext/>
      <w:tabs>
        <w:tab w:val="left" w:pos="1134"/>
        <w:tab w:val="left" w:pos="1871"/>
        <w:tab w:val="left" w:pos="2268"/>
      </w:tabs>
      <w:overflowPunct w:val="0"/>
      <w:autoSpaceDE w:val="0"/>
      <w:autoSpaceDN w:val="0"/>
      <w:adjustRightInd w:val="0"/>
      <w:spacing w:before="560" w:line="240" w:lineRule="auto"/>
      <w:textAlignment w:val="baseline"/>
    </w:pPr>
    <w:rPr>
      <w:rFonts w:ascii="Times New Roman" w:eastAsia="Times New Roman" w:hAnsi="Times New Roman" w:cs="Times New Roman"/>
      <w:sz w:val="20"/>
      <w:szCs w:val="20"/>
      <w:lang w:val="en-GB"/>
    </w:rPr>
  </w:style>
  <w:style w:type="paragraph" w:customStyle="1" w:styleId="Title2">
    <w:name w:val="Title 2"/>
    <w:basedOn w:val="Source"/>
    <w:next w:val="Normal"/>
    <w:rsid w:val="000546FE"/>
    <w:pPr>
      <w:overflowPunct/>
      <w:autoSpaceDE/>
      <w:autoSpaceDN/>
      <w:adjustRightInd/>
      <w:spacing w:before="480"/>
      <w:textAlignment w:val="auto"/>
    </w:pPr>
    <w:rPr>
      <w:b w:val="0"/>
      <w:caps/>
    </w:rPr>
  </w:style>
  <w:style w:type="paragraph" w:customStyle="1" w:styleId="Title3">
    <w:name w:val="Title 3"/>
    <w:basedOn w:val="Title2"/>
    <w:next w:val="Normal"/>
    <w:rsid w:val="000546FE"/>
    <w:pPr>
      <w:spacing w:before="240"/>
    </w:pPr>
    <w:rPr>
      <w:caps w:val="0"/>
    </w:rPr>
  </w:style>
  <w:style w:type="paragraph" w:customStyle="1" w:styleId="toc0">
    <w:name w:val="toc 0"/>
    <w:basedOn w:val="Normal"/>
    <w:next w:val="TOC1"/>
    <w:rsid w:val="000546FE"/>
    <w:pPr>
      <w:tabs>
        <w:tab w:val="right" w:pos="9781"/>
      </w:tabs>
      <w:overflowPunct w:val="0"/>
      <w:autoSpaceDE w:val="0"/>
      <w:autoSpaceDN w:val="0"/>
      <w:adjustRightInd w:val="0"/>
      <w:spacing w:before="120" w:line="240" w:lineRule="auto"/>
      <w:jc w:val="left"/>
      <w:textAlignment w:val="baseline"/>
    </w:pPr>
    <w:rPr>
      <w:rFonts w:ascii="Times New Roman" w:eastAsia="Times New Roman" w:hAnsi="Times New Roman" w:cs="Times New Roman"/>
      <w:b/>
      <w:sz w:val="24"/>
      <w:szCs w:val="20"/>
      <w:lang w:val="en-GB"/>
    </w:rPr>
  </w:style>
  <w:style w:type="paragraph" w:styleId="TOC1">
    <w:name w:val="toc 1"/>
    <w:basedOn w:val="Normal"/>
    <w:uiPriority w:val="39"/>
    <w:rsid w:val="000546FE"/>
    <w:pPr>
      <w:keepLines/>
      <w:tabs>
        <w:tab w:val="left" w:pos="567"/>
        <w:tab w:val="left" w:leader="dot" w:pos="7938"/>
        <w:tab w:val="center" w:pos="9526"/>
      </w:tabs>
      <w:overflowPunct w:val="0"/>
      <w:autoSpaceDE w:val="0"/>
      <w:autoSpaceDN w:val="0"/>
      <w:adjustRightInd w:val="0"/>
      <w:spacing w:before="240" w:line="240" w:lineRule="auto"/>
      <w:ind w:left="567" w:hanging="567"/>
      <w:jc w:val="left"/>
      <w:textAlignment w:val="baseline"/>
    </w:pPr>
    <w:rPr>
      <w:rFonts w:ascii="Times New Roman" w:eastAsia="Times New Roman" w:hAnsi="Times New Roman" w:cs="Times New Roman"/>
      <w:sz w:val="24"/>
      <w:szCs w:val="20"/>
      <w:lang w:val="en-GB"/>
    </w:rPr>
  </w:style>
  <w:style w:type="paragraph" w:styleId="TOC2">
    <w:name w:val="toc 2"/>
    <w:basedOn w:val="TOC1"/>
    <w:uiPriority w:val="39"/>
    <w:rsid w:val="000546FE"/>
    <w:pPr>
      <w:spacing w:before="120"/>
    </w:pPr>
  </w:style>
  <w:style w:type="paragraph" w:styleId="TOC3">
    <w:name w:val="toc 3"/>
    <w:basedOn w:val="TOC2"/>
    <w:uiPriority w:val="39"/>
    <w:rsid w:val="000546FE"/>
  </w:style>
  <w:style w:type="paragraph" w:styleId="TOC4">
    <w:name w:val="toc 4"/>
    <w:basedOn w:val="TOC3"/>
    <w:uiPriority w:val="39"/>
    <w:rsid w:val="000546FE"/>
  </w:style>
  <w:style w:type="paragraph" w:styleId="TOC5">
    <w:name w:val="toc 5"/>
    <w:basedOn w:val="TOC4"/>
    <w:uiPriority w:val="39"/>
    <w:rsid w:val="000546FE"/>
  </w:style>
  <w:style w:type="paragraph" w:styleId="TOC6">
    <w:name w:val="toc 6"/>
    <w:basedOn w:val="TOC4"/>
    <w:uiPriority w:val="39"/>
    <w:rsid w:val="000546FE"/>
  </w:style>
  <w:style w:type="paragraph" w:styleId="TOC7">
    <w:name w:val="toc 7"/>
    <w:basedOn w:val="TOC4"/>
    <w:uiPriority w:val="39"/>
    <w:rsid w:val="000546FE"/>
  </w:style>
  <w:style w:type="paragraph" w:styleId="TOC8">
    <w:name w:val="toc 8"/>
    <w:basedOn w:val="TOC4"/>
    <w:uiPriority w:val="39"/>
    <w:rsid w:val="000546FE"/>
  </w:style>
  <w:style w:type="character" w:customStyle="1" w:styleId="Appdef">
    <w:name w:val="App_def"/>
    <w:basedOn w:val="DefaultParagraphFont"/>
    <w:rsid w:val="000546FE"/>
    <w:rPr>
      <w:rFonts w:ascii="Times New Roman" w:hAnsi="Times New Roman"/>
      <w:b/>
    </w:rPr>
  </w:style>
  <w:style w:type="character" w:customStyle="1" w:styleId="Appref">
    <w:name w:val="App_ref"/>
    <w:basedOn w:val="DefaultParagraphFont"/>
    <w:rsid w:val="000546FE"/>
  </w:style>
  <w:style w:type="character" w:customStyle="1" w:styleId="Artdef">
    <w:name w:val="Art_def"/>
    <w:basedOn w:val="DefaultParagraphFont"/>
    <w:rsid w:val="000546FE"/>
    <w:rPr>
      <w:rFonts w:ascii="Times New Roman" w:hAnsi="Times New Roman"/>
      <w:b/>
    </w:rPr>
  </w:style>
  <w:style w:type="character" w:customStyle="1" w:styleId="Tablefreq">
    <w:name w:val="Table_freq"/>
    <w:basedOn w:val="DefaultParagraphFont"/>
    <w:rsid w:val="000546FE"/>
    <w:rPr>
      <w:b/>
      <w:color w:val="auto"/>
      <w:sz w:val="20"/>
    </w:rPr>
  </w:style>
  <w:style w:type="paragraph" w:customStyle="1" w:styleId="Formal">
    <w:name w:val="Formal"/>
    <w:basedOn w:val="ASN1"/>
    <w:rsid w:val="000546FE"/>
    <w:rPr>
      <w:b w:val="0"/>
    </w:rPr>
  </w:style>
  <w:style w:type="paragraph" w:customStyle="1" w:styleId="Section1">
    <w:name w:val="Section_1"/>
    <w:basedOn w:val="Normal"/>
    <w:rsid w:val="000546FE"/>
    <w:pPr>
      <w:tabs>
        <w:tab w:val="center" w:pos="4820"/>
      </w:tabs>
      <w:overflowPunct w:val="0"/>
      <w:autoSpaceDE w:val="0"/>
      <w:autoSpaceDN w:val="0"/>
      <w:adjustRightInd w:val="0"/>
      <w:spacing w:before="360" w:line="240" w:lineRule="auto"/>
      <w:textAlignment w:val="baseline"/>
    </w:pPr>
    <w:rPr>
      <w:rFonts w:ascii="Times New Roman" w:eastAsia="Times New Roman" w:hAnsi="Times New Roman" w:cs="Times New Roman"/>
      <w:b/>
      <w:sz w:val="24"/>
      <w:szCs w:val="20"/>
      <w:lang w:val="en-GB"/>
    </w:rPr>
  </w:style>
  <w:style w:type="paragraph" w:customStyle="1" w:styleId="Section2">
    <w:name w:val="Section_2"/>
    <w:basedOn w:val="Section1"/>
    <w:rsid w:val="000546FE"/>
    <w:rPr>
      <w:b w:val="0"/>
      <w:i/>
    </w:rPr>
  </w:style>
  <w:style w:type="paragraph" w:customStyle="1" w:styleId="Headingi">
    <w:name w:val="Heading_i"/>
    <w:basedOn w:val="Normal"/>
    <w:next w:val="Normal"/>
    <w:qFormat/>
    <w:rsid w:val="000546FE"/>
    <w:pPr>
      <w:keepNext/>
      <w:keepLines/>
      <w:tabs>
        <w:tab w:val="left" w:pos="1134"/>
        <w:tab w:val="left" w:pos="1871"/>
        <w:tab w:val="left" w:pos="2268"/>
      </w:tabs>
      <w:overflowPunct w:val="0"/>
      <w:autoSpaceDE w:val="0"/>
      <w:autoSpaceDN w:val="0"/>
      <w:adjustRightInd w:val="0"/>
      <w:spacing w:before="160" w:line="240" w:lineRule="auto"/>
      <w:jc w:val="left"/>
      <w:textAlignment w:val="baseline"/>
    </w:pPr>
    <w:rPr>
      <w:rFonts w:ascii="Times New Roman" w:eastAsia="Times New Roman" w:hAnsi="Times New Roman" w:cs="Times New Roman"/>
      <w:i/>
      <w:sz w:val="24"/>
      <w:szCs w:val="20"/>
      <w:lang w:val="en-GB"/>
    </w:rPr>
  </w:style>
  <w:style w:type="character" w:styleId="PageNumber">
    <w:name w:val="page number"/>
    <w:basedOn w:val="DefaultParagraphFont"/>
    <w:rsid w:val="000546FE"/>
  </w:style>
  <w:style w:type="paragraph" w:customStyle="1" w:styleId="Appendixref">
    <w:name w:val="Appendix_ref"/>
    <w:basedOn w:val="Annexref"/>
    <w:next w:val="Annextitle"/>
    <w:rsid w:val="000546FE"/>
  </w:style>
  <w:style w:type="paragraph" w:customStyle="1" w:styleId="Appendixtitle">
    <w:name w:val="Appendix_title"/>
    <w:basedOn w:val="Annextitle"/>
    <w:next w:val="Normal"/>
    <w:rsid w:val="000546FE"/>
  </w:style>
  <w:style w:type="paragraph" w:customStyle="1" w:styleId="Border">
    <w:name w:val="Border"/>
    <w:basedOn w:val="Normal"/>
    <w:rsid w:val="000546FE"/>
    <w:pPr>
      <w:pBdr>
        <w:bottom w:val="single" w:sz="6" w:space="0" w:color="auto"/>
      </w:pBdr>
      <w:tabs>
        <w:tab w:val="left" w:pos="170"/>
        <w:tab w:val="left" w:pos="567"/>
        <w:tab w:val="left" w:pos="737"/>
        <w:tab w:val="left" w:pos="1871"/>
        <w:tab w:val="left" w:pos="2977"/>
        <w:tab w:val="left" w:pos="3266"/>
      </w:tabs>
      <w:overflowPunct w:val="0"/>
      <w:autoSpaceDE w:val="0"/>
      <w:autoSpaceDN w:val="0"/>
      <w:adjustRightInd w:val="0"/>
      <w:spacing w:line="10" w:lineRule="exact"/>
      <w:ind w:left="28" w:right="28"/>
      <w:textAlignment w:val="baseline"/>
    </w:pPr>
    <w:rPr>
      <w:rFonts w:ascii="Times New Roman" w:eastAsia="Times New Roman" w:hAnsi="Times New Roman" w:cs="Times New Roman"/>
      <w:b/>
      <w:noProof/>
      <w:sz w:val="20"/>
      <w:szCs w:val="20"/>
      <w:lang w:val="en-GB"/>
    </w:rPr>
  </w:style>
  <w:style w:type="paragraph" w:styleId="Index4">
    <w:name w:val="index 4"/>
    <w:basedOn w:val="Normal"/>
    <w:next w:val="Normal"/>
    <w:rsid w:val="000546FE"/>
    <w:pPr>
      <w:tabs>
        <w:tab w:val="left" w:pos="1134"/>
        <w:tab w:val="left" w:pos="1871"/>
        <w:tab w:val="left" w:pos="2268"/>
      </w:tabs>
      <w:overflowPunct w:val="0"/>
      <w:autoSpaceDE w:val="0"/>
      <w:autoSpaceDN w:val="0"/>
      <w:adjustRightInd w:val="0"/>
      <w:spacing w:before="120" w:line="240" w:lineRule="auto"/>
      <w:ind w:left="849"/>
      <w:jc w:val="left"/>
      <w:textAlignment w:val="baseline"/>
    </w:pPr>
    <w:rPr>
      <w:rFonts w:ascii="Times New Roman" w:eastAsia="Times New Roman" w:hAnsi="Times New Roman" w:cs="Times New Roman"/>
      <w:sz w:val="24"/>
      <w:szCs w:val="20"/>
      <w:lang w:val="en-GB"/>
    </w:rPr>
  </w:style>
  <w:style w:type="paragraph" w:styleId="Index5">
    <w:name w:val="index 5"/>
    <w:basedOn w:val="Normal"/>
    <w:next w:val="Normal"/>
    <w:rsid w:val="000546FE"/>
    <w:pPr>
      <w:tabs>
        <w:tab w:val="left" w:pos="1134"/>
        <w:tab w:val="left" w:pos="1871"/>
        <w:tab w:val="left" w:pos="2268"/>
      </w:tabs>
      <w:overflowPunct w:val="0"/>
      <w:autoSpaceDE w:val="0"/>
      <w:autoSpaceDN w:val="0"/>
      <w:adjustRightInd w:val="0"/>
      <w:spacing w:before="120" w:line="240" w:lineRule="auto"/>
      <w:ind w:left="1132"/>
      <w:jc w:val="left"/>
      <w:textAlignment w:val="baseline"/>
    </w:pPr>
    <w:rPr>
      <w:rFonts w:ascii="Times New Roman" w:eastAsia="Times New Roman" w:hAnsi="Times New Roman" w:cs="Times New Roman"/>
      <w:sz w:val="24"/>
      <w:szCs w:val="20"/>
      <w:lang w:val="en-GB"/>
    </w:rPr>
  </w:style>
  <w:style w:type="paragraph" w:styleId="Index6">
    <w:name w:val="index 6"/>
    <w:basedOn w:val="Normal"/>
    <w:next w:val="Normal"/>
    <w:rsid w:val="000546FE"/>
    <w:pPr>
      <w:tabs>
        <w:tab w:val="left" w:pos="1134"/>
        <w:tab w:val="left" w:pos="1871"/>
        <w:tab w:val="left" w:pos="2268"/>
      </w:tabs>
      <w:overflowPunct w:val="0"/>
      <w:autoSpaceDE w:val="0"/>
      <w:autoSpaceDN w:val="0"/>
      <w:adjustRightInd w:val="0"/>
      <w:spacing w:before="120" w:line="240" w:lineRule="auto"/>
      <w:ind w:left="1415"/>
      <w:jc w:val="left"/>
      <w:textAlignment w:val="baseline"/>
    </w:pPr>
    <w:rPr>
      <w:rFonts w:ascii="Times New Roman" w:eastAsia="Times New Roman" w:hAnsi="Times New Roman" w:cs="Times New Roman"/>
      <w:sz w:val="24"/>
      <w:szCs w:val="20"/>
      <w:lang w:val="en-GB"/>
    </w:rPr>
  </w:style>
  <w:style w:type="paragraph" w:styleId="Index7">
    <w:name w:val="index 7"/>
    <w:basedOn w:val="Normal"/>
    <w:next w:val="Normal"/>
    <w:rsid w:val="000546FE"/>
    <w:pPr>
      <w:tabs>
        <w:tab w:val="left" w:pos="1134"/>
        <w:tab w:val="left" w:pos="1871"/>
        <w:tab w:val="left" w:pos="2268"/>
      </w:tabs>
      <w:overflowPunct w:val="0"/>
      <w:autoSpaceDE w:val="0"/>
      <w:autoSpaceDN w:val="0"/>
      <w:adjustRightInd w:val="0"/>
      <w:spacing w:before="120" w:line="240" w:lineRule="auto"/>
      <w:ind w:left="1698"/>
      <w:jc w:val="left"/>
      <w:textAlignment w:val="baseline"/>
    </w:pPr>
    <w:rPr>
      <w:rFonts w:ascii="Times New Roman" w:eastAsia="Times New Roman" w:hAnsi="Times New Roman" w:cs="Times New Roman"/>
      <w:sz w:val="24"/>
      <w:szCs w:val="20"/>
      <w:lang w:val="en-GB"/>
    </w:rPr>
  </w:style>
  <w:style w:type="paragraph" w:styleId="IndexHeading">
    <w:name w:val="index heading"/>
    <w:basedOn w:val="Normal"/>
    <w:next w:val="Index1"/>
    <w:rsid w:val="000546FE"/>
    <w:pPr>
      <w:tabs>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character" w:styleId="LineNumber">
    <w:name w:val="line number"/>
    <w:basedOn w:val="DefaultParagraphFont"/>
    <w:rsid w:val="000546FE"/>
  </w:style>
  <w:style w:type="paragraph" w:customStyle="1" w:styleId="Proposal">
    <w:name w:val="Proposal"/>
    <w:basedOn w:val="Normal"/>
    <w:next w:val="Normal"/>
    <w:rsid w:val="000546FE"/>
    <w:pPr>
      <w:keepNext/>
      <w:tabs>
        <w:tab w:val="left" w:pos="1134"/>
        <w:tab w:val="left" w:pos="1871"/>
        <w:tab w:val="left" w:pos="2268"/>
      </w:tabs>
      <w:overflowPunct w:val="0"/>
      <w:autoSpaceDE w:val="0"/>
      <w:autoSpaceDN w:val="0"/>
      <w:adjustRightInd w:val="0"/>
      <w:spacing w:before="240" w:line="240" w:lineRule="auto"/>
      <w:jc w:val="left"/>
      <w:textAlignment w:val="baseline"/>
    </w:pPr>
    <w:rPr>
      <w:rFonts w:ascii="Times New Roman" w:eastAsia="Times New Roman" w:hAnsi="Times New Roman Bold" w:cs="Times New Roman"/>
      <w:b/>
      <w:sz w:val="24"/>
      <w:szCs w:val="20"/>
      <w:lang w:val="en-GB"/>
    </w:rPr>
  </w:style>
  <w:style w:type="paragraph" w:customStyle="1" w:styleId="Reasons">
    <w:name w:val="Reasons"/>
    <w:basedOn w:val="Normal"/>
    <w:qFormat/>
    <w:rsid w:val="000546FE"/>
    <w:pPr>
      <w:tabs>
        <w:tab w:val="left" w:pos="1134"/>
        <w:tab w:val="left" w:pos="1588"/>
        <w:tab w:val="left" w:pos="1985"/>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paragraph" w:customStyle="1" w:styleId="Section3">
    <w:name w:val="Section_3"/>
    <w:basedOn w:val="Section1"/>
    <w:rsid w:val="000546FE"/>
    <w:rPr>
      <w:b w:val="0"/>
    </w:rPr>
  </w:style>
  <w:style w:type="paragraph" w:customStyle="1" w:styleId="TableTextS5">
    <w:name w:val="Table_TextS5"/>
    <w:basedOn w:val="Normal"/>
    <w:rsid w:val="000546FE"/>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textAlignment w:val="baseline"/>
    </w:pPr>
    <w:rPr>
      <w:rFonts w:ascii="Times New Roman" w:eastAsia="Times New Roman" w:hAnsi="Times New Roman" w:cs="Times New Roman"/>
      <w:sz w:val="20"/>
      <w:szCs w:val="20"/>
      <w:lang w:val="en-GB"/>
    </w:rPr>
  </w:style>
  <w:style w:type="paragraph" w:customStyle="1" w:styleId="Agendaitem">
    <w:name w:val="Agenda_item"/>
    <w:basedOn w:val="Normal"/>
    <w:next w:val="Normal"/>
    <w:qFormat/>
    <w:rsid w:val="000546FE"/>
    <w:pPr>
      <w:tabs>
        <w:tab w:val="left" w:pos="1134"/>
        <w:tab w:val="left" w:pos="1871"/>
        <w:tab w:val="left" w:pos="2268"/>
      </w:tabs>
      <w:spacing w:before="240" w:line="240" w:lineRule="auto"/>
    </w:pPr>
    <w:rPr>
      <w:rFonts w:ascii="Times New Roman" w:eastAsia="Times New Roman" w:hAnsi="Times New Roman" w:cs="Times New Roman"/>
      <w:sz w:val="28"/>
      <w:szCs w:val="20"/>
      <w:lang w:val="en-GB"/>
    </w:rPr>
  </w:style>
  <w:style w:type="paragraph" w:customStyle="1" w:styleId="AppArttitle">
    <w:name w:val="App_Art_title"/>
    <w:basedOn w:val="Arttitle"/>
    <w:qFormat/>
    <w:rsid w:val="000546FE"/>
  </w:style>
  <w:style w:type="paragraph" w:customStyle="1" w:styleId="ApptoAnnex">
    <w:name w:val="App_to_Annex"/>
    <w:basedOn w:val="AppendixNo"/>
    <w:next w:val="Normal"/>
    <w:qFormat/>
    <w:rsid w:val="000546FE"/>
  </w:style>
  <w:style w:type="paragraph" w:customStyle="1" w:styleId="Committee">
    <w:name w:val="Committee"/>
    <w:basedOn w:val="Normal"/>
    <w:qFormat/>
    <w:rsid w:val="000546FE"/>
    <w:pPr>
      <w:framePr w:hSpace="180" w:wrap="around" w:hAnchor="margin" w:y="-675"/>
      <w:tabs>
        <w:tab w:val="left" w:pos="851"/>
        <w:tab w:val="left" w:pos="1134"/>
        <w:tab w:val="left" w:pos="1871"/>
        <w:tab w:val="left" w:pos="2268"/>
      </w:tabs>
      <w:overflowPunct w:val="0"/>
      <w:autoSpaceDE w:val="0"/>
      <w:autoSpaceDN w:val="0"/>
      <w:adjustRightInd w:val="0"/>
      <w:spacing w:line="240" w:lineRule="atLeast"/>
      <w:jc w:val="left"/>
      <w:textAlignment w:val="baseline"/>
    </w:pPr>
    <w:rPr>
      <w:rFonts w:eastAsia="Times New Roman" w:cstheme="minorHAnsi"/>
      <w:b/>
      <w:sz w:val="24"/>
      <w:szCs w:val="24"/>
      <w:lang w:val="en-GB"/>
    </w:rPr>
  </w:style>
  <w:style w:type="paragraph" w:customStyle="1" w:styleId="Normalend">
    <w:name w:val="Normal_end"/>
    <w:basedOn w:val="Normal"/>
    <w:next w:val="Normal"/>
    <w:qFormat/>
    <w:rsid w:val="000546FE"/>
    <w:pPr>
      <w:tabs>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rPr>
  </w:style>
  <w:style w:type="paragraph" w:customStyle="1" w:styleId="Part1">
    <w:name w:val="Part_1"/>
    <w:basedOn w:val="Section1"/>
    <w:next w:val="Section1"/>
    <w:qFormat/>
    <w:rsid w:val="000546FE"/>
    <w:pPr>
      <w:keepNext/>
      <w:keepLines/>
    </w:pPr>
  </w:style>
  <w:style w:type="paragraph" w:customStyle="1" w:styleId="Subsection1">
    <w:name w:val="Subsection_1"/>
    <w:basedOn w:val="Section1"/>
    <w:next w:val="Normalaftertitle0"/>
    <w:qFormat/>
    <w:rsid w:val="000546FE"/>
  </w:style>
  <w:style w:type="paragraph" w:customStyle="1" w:styleId="Volumetitle">
    <w:name w:val="Volume_title"/>
    <w:basedOn w:val="Normal"/>
    <w:qFormat/>
    <w:rsid w:val="000546FE"/>
    <w:pPr>
      <w:tabs>
        <w:tab w:val="left" w:pos="1134"/>
        <w:tab w:val="left" w:pos="1871"/>
        <w:tab w:val="left" w:pos="2268"/>
      </w:tabs>
      <w:overflowPunct w:val="0"/>
      <w:autoSpaceDE w:val="0"/>
      <w:autoSpaceDN w:val="0"/>
      <w:adjustRightInd w:val="0"/>
      <w:spacing w:before="120" w:line="240" w:lineRule="auto"/>
      <w:textAlignment w:val="baseline"/>
    </w:pPr>
    <w:rPr>
      <w:rFonts w:ascii="Times New Roman" w:eastAsia="Times New Roman" w:hAnsi="Times New Roman" w:cs="Times New Roman"/>
      <w:b/>
      <w:bCs/>
      <w:sz w:val="28"/>
      <w:szCs w:val="28"/>
      <w:lang w:val="en-GB"/>
    </w:rPr>
  </w:style>
  <w:style w:type="paragraph" w:customStyle="1" w:styleId="Headingsplit">
    <w:name w:val="Heading_split"/>
    <w:basedOn w:val="Headingi"/>
    <w:qFormat/>
    <w:rsid w:val="000546FE"/>
    <w:rPr>
      <w:lang w:val="en-US"/>
    </w:rPr>
  </w:style>
  <w:style w:type="paragraph" w:customStyle="1" w:styleId="Normalsplit">
    <w:name w:val="Normal_split"/>
    <w:basedOn w:val="Normal"/>
    <w:qFormat/>
    <w:rsid w:val="000546FE"/>
    <w:pPr>
      <w:tabs>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character" w:customStyle="1" w:styleId="Provsplit">
    <w:name w:val="Prov_split"/>
    <w:basedOn w:val="DefaultParagraphFont"/>
    <w:qFormat/>
    <w:rsid w:val="000546FE"/>
    <w:rPr>
      <w:rFonts w:ascii="Times New Roman" w:hAnsi="Times New Roman"/>
      <w:b w:val="0"/>
    </w:rPr>
  </w:style>
  <w:style w:type="paragraph" w:customStyle="1" w:styleId="Tablesplit">
    <w:name w:val="Table_split"/>
    <w:basedOn w:val="Tabletext"/>
    <w:qFormat/>
    <w:rsid w:val="000546FE"/>
    <w:pPr>
      <w:keepN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jc w:val="left"/>
    </w:pPr>
    <w:rPr>
      <w:b/>
      <w:sz w:val="20"/>
      <w:lang w:val="en-GB"/>
    </w:rPr>
  </w:style>
  <w:style w:type="paragraph" w:customStyle="1" w:styleId="Methodheading1">
    <w:name w:val="Method_heading1"/>
    <w:basedOn w:val="Heading1"/>
    <w:next w:val="Normal"/>
    <w:qFormat/>
    <w:rsid w:val="000546FE"/>
    <w:pPr>
      <w:tabs>
        <w:tab w:val="left" w:pos="1134"/>
        <w:tab w:val="left" w:pos="1871"/>
        <w:tab w:val="left" w:pos="2268"/>
      </w:tabs>
      <w:overflowPunct w:val="0"/>
      <w:autoSpaceDE w:val="0"/>
      <w:autoSpaceDN w:val="0"/>
      <w:adjustRightInd w:val="0"/>
      <w:spacing w:before="280" w:line="240" w:lineRule="auto"/>
      <w:ind w:left="1134" w:hanging="1134"/>
      <w:jc w:val="left"/>
      <w:textAlignment w:val="baseline"/>
    </w:pPr>
    <w:rPr>
      <w:rFonts w:ascii="Times New Roman" w:eastAsia="Times New Roman" w:hAnsi="Times New Roman" w:cs="Times New Roman"/>
      <w:bCs w:val="0"/>
      <w:color w:val="auto"/>
      <w:szCs w:val="20"/>
      <w:lang w:val="en-GB"/>
    </w:rPr>
  </w:style>
  <w:style w:type="paragraph" w:customStyle="1" w:styleId="Methodheading2">
    <w:name w:val="Method_heading2"/>
    <w:basedOn w:val="Heading2"/>
    <w:next w:val="Normal"/>
    <w:qFormat/>
    <w:rsid w:val="000546FE"/>
    <w:pPr>
      <w:tabs>
        <w:tab w:val="left" w:pos="1134"/>
        <w:tab w:val="left" w:pos="1871"/>
        <w:tab w:val="left" w:pos="2268"/>
      </w:tabs>
      <w:overflowPunct w:val="0"/>
      <w:autoSpaceDE w:val="0"/>
      <w:autoSpaceDN w:val="0"/>
      <w:adjustRightInd w:val="0"/>
      <w:spacing w:before="200" w:line="240" w:lineRule="auto"/>
      <w:ind w:left="1134" w:hanging="1134"/>
      <w:jc w:val="left"/>
      <w:textAlignment w:val="baseline"/>
    </w:pPr>
    <w:rPr>
      <w:rFonts w:ascii="Times New Roman" w:eastAsia="Times New Roman" w:hAnsi="Times New Roman" w:cs="Times New Roman"/>
      <w:b/>
      <w:color w:val="auto"/>
      <w:sz w:val="24"/>
      <w:szCs w:val="20"/>
      <w:lang w:val="en-GB"/>
    </w:rPr>
  </w:style>
  <w:style w:type="paragraph" w:customStyle="1" w:styleId="Methodheading3">
    <w:name w:val="Method_heading3"/>
    <w:basedOn w:val="Heading3"/>
    <w:next w:val="Normal"/>
    <w:qFormat/>
    <w:rsid w:val="000546FE"/>
    <w:pPr>
      <w:tabs>
        <w:tab w:val="left" w:pos="1871"/>
        <w:tab w:val="left" w:pos="2268"/>
      </w:tabs>
      <w:overflowPunct w:val="0"/>
      <w:autoSpaceDE w:val="0"/>
      <w:autoSpaceDN w:val="0"/>
      <w:adjustRightInd w:val="0"/>
      <w:spacing w:before="200" w:line="240" w:lineRule="auto"/>
      <w:ind w:left="1134" w:hanging="1134"/>
      <w:jc w:val="left"/>
      <w:textAlignment w:val="baseline"/>
    </w:pPr>
    <w:rPr>
      <w:rFonts w:ascii="Times New Roman" w:eastAsia="Times New Roman" w:hAnsi="Times New Roman" w:cs="Times New Roman"/>
      <w:b/>
      <w:color w:val="auto"/>
      <w:szCs w:val="20"/>
      <w:lang w:val="en-GB"/>
    </w:rPr>
  </w:style>
  <w:style w:type="paragraph" w:customStyle="1" w:styleId="Methodheading4">
    <w:name w:val="Method_heading4"/>
    <w:basedOn w:val="Heading4"/>
    <w:next w:val="Normal"/>
    <w:qFormat/>
    <w:rsid w:val="000546FE"/>
  </w:style>
  <w:style w:type="paragraph" w:customStyle="1" w:styleId="MethodHeadingb">
    <w:name w:val="Method_Headingb"/>
    <w:basedOn w:val="Headingb"/>
    <w:next w:val="Normal"/>
    <w:qFormat/>
    <w:rsid w:val="000546FE"/>
    <w:pPr>
      <w:keepNext/>
      <w:keepLines/>
      <w:tabs>
        <w:tab w:val="clear" w:pos="1134"/>
        <w:tab w:val="clear" w:pos="1871"/>
        <w:tab w:val="clear" w:pos="2268"/>
      </w:tabs>
      <w:overflowPunct/>
      <w:autoSpaceDE/>
      <w:autoSpaceDN/>
      <w:adjustRightInd/>
      <w:textAlignment w:val="auto"/>
    </w:pPr>
    <w:rPr>
      <w:lang w:val="en-GB" w:eastAsia="zh-CN"/>
    </w:rPr>
  </w:style>
  <w:style w:type="paragraph" w:customStyle="1" w:styleId="EditorsNote">
    <w:name w:val="EditorsNote"/>
    <w:basedOn w:val="Normal"/>
    <w:rsid w:val="000546FE"/>
    <w:pPr>
      <w:tabs>
        <w:tab w:val="left" w:pos="1134"/>
        <w:tab w:val="left" w:pos="1871"/>
        <w:tab w:val="left" w:pos="2268"/>
      </w:tabs>
      <w:overflowPunct w:val="0"/>
      <w:autoSpaceDE w:val="0"/>
      <w:autoSpaceDN w:val="0"/>
      <w:adjustRightInd w:val="0"/>
      <w:spacing w:before="240" w:after="240" w:line="240" w:lineRule="auto"/>
      <w:jc w:val="left"/>
      <w:textAlignment w:val="baseline"/>
    </w:pPr>
    <w:rPr>
      <w:rFonts w:ascii="Times New Roman" w:eastAsia="Times New Roman" w:hAnsi="Times New Roman" w:cs="Times New Roman"/>
      <w:i/>
      <w:iCs/>
      <w:sz w:val="24"/>
      <w:szCs w:val="20"/>
      <w:lang w:val="en-GB"/>
    </w:rPr>
  </w:style>
  <w:style w:type="paragraph" w:customStyle="1" w:styleId="Figurewithlegend">
    <w:name w:val="Figure_with_legend"/>
    <w:basedOn w:val="Figure"/>
    <w:rsid w:val="000546FE"/>
    <w:pPr>
      <w:keepNext/>
      <w:keepLines/>
      <w:tabs>
        <w:tab w:val="left" w:pos="1134"/>
        <w:tab w:val="left" w:pos="1871"/>
        <w:tab w:val="left" w:pos="2268"/>
      </w:tabs>
      <w:overflowPunct w:val="0"/>
      <w:autoSpaceDE w:val="0"/>
      <w:autoSpaceDN w:val="0"/>
      <w:adjustRightInd w:val="0"/>
      <w:spacing w:after="0"/>
      <w:textAlignment w:val="baseline"/>
    </w:pPr>
    <w:rPr>
      <w:noProof w:val="0"/>
    </w:rPr>
  </w:style>
  <w:style w:type="paragraph" w:styleId="Signature">
    <w:name w:val="Signature"/>
    <w:basedOn w:val="Normal"/>
    <w:link w:val="SignatureChar"/>
    <w:unhideWhenUsed/>
    <w:rsid w:val="000546FE"/>
    <w:pPr>
      <w:tabs>
        <w:tab w:val="center" w:pos="7371"/>
      </w:tabs>
      <w:overflowPunct w:val="0"/>
      <w:autoSpaceDE w:val="0"/>
      <w:autoSpaceDN w:val="0"/>
      <w:adjustRightInd w:val="0"/>
      <w:spacing w:before="600" w:line="240" w:lineRule="auto"/>
      <w:jc w:val="left"/>
      <w:textAlignment w:val="baseline"/>
    </w:pPr>
    <w:rPr>
      <w:rFonts w:ascii="Times New Roman" w:eastAsia="Times New Roman" w:hAnsi="Times New Roman" w:cs="Times New Roman"/>
      <w:sz w:val="24"/>
      <w:szCs w:val="20"/>
      <w:lang w:val="en-GB"/>
    </w:rPr>
  </w:style>
  <w:style w:type="character" w:customStyle="1" w:styleId="SignatureChar">
    <w:name w:val="Signature Char"/>
    <w:basedOn w:val="DefaultParagraphFont"/>
    <w:link w:val="Signature"/>
    <w:rsid w:val="000546FE"/>
    <w:rPr>
      <w:rFonts w:ascii="Times New Roman" w:eastAsia="Times New Roman" w:hAnsi="Times New Roman" w:cs="Times New Roman"/>
      <w:sz w:val="24"/>
      <w:szCs w:val="20"/>
      <w:lang w:val="en-GB"/>
    </w:rPr>
  </w:style>
  <w:style w:type="character" w:customStyle="1" w:styleId="Recdef">
    <w:name w:val="Rec_def"/>
    <w:basedOn w:val="DefaultParagraphFont"/>
    <w:rsid w:val="000546FE"/>
    <w:rPr>
      <w:b/>
    </w:rPr>
  </w:style>
  <w:style w:type="character" w:customStyle="1" w:styleId="Resdef">
    <w:name w:val="Res_def"/>
    <w:basedOn w:val="DefaultParagraphFont"/>
    <w:rsid w:val="000546FE"/>
    <w:rPr>
      <w:rFonts w:ascii="Times New Roman" w:hAnsi="Times New Roman"/>
      <w:b/>
    </w:rPr>
  </w:style>
  <w:style w:type="table" w:customStyle="1" w:styleId="TableGrid4">
    <w:name w:val="Table Grid4"/>
    <w:basedOn w:val="TableNormal"/>
    <w:next w:val="TableGrid"/>
    <w:uiPriority w:val="39"/>
    <w:qFormat/>
    <w:rsid w:val="000546FE"/>
    <w:pPr>
      <w:spacing w:before="120" w:after="120" w:line="240" w:lineRule="auto"/>
      <w:jc w:val="left"/>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ntenseReference">
    <w:name w:val="Intense Reference"/>
    <w:basedOn w:val="DefaultParagraphFont"/>
    <w:uiPriority w:val="32"/>
    <w:qFormat/>
    <w:rsid w:val="000546FE"/>
    <w:rPr>
      <w:b/>
      <w:bCs/>
      <w:smallCaps/>
      <w:color w:val="4F81BD" w:themeColor="accent1"/>
      <w:spacing w:val="5"/>
    </w:rPr>
  </w:style>
  <w:style w:type="paragraph" w:styleId="Caption">
    <w:name w:val="caption"/>
    <w:basedOn w:val="Normal"/>
    <w:next w:val="Normal"/>
    <w:uiPriority w:val="35"/>
    <w:unhideWhenUsed/>
    <w:qFormat/>
    <w:rsid w:val="000546FE"/>
    <w:pPr>
      <w:spacing w:after="200" w:line="240" w:lineRule="auto"/>
      <w:jc w:val="left"/>
    </w:pPr>
    <w:rPr>
      <w:rFonts w:ascii="Times New Roman" w:eastAsia="Times New Roman" w:hAnsi="Times New Roman" w:cs="Times New Roman"/>
      <w:i/>
      <w:iCs/>
      <w:color w:val="1F497D" w:themeColor="text2"/>
      <w:sz w:val="18"/>
      <w:szCs w:val="18"/>
      <w:lang w:val="en-GB"/>
    </w:rPr>
  </w:style>
  <w:style w:type="character" w:customStyle="1" w:styleId="NichtaufgelsteErwhnung1">
    <w:name w:val="Nicht aufgelöste Erwähnung1"/>
    <w:basedOn w:val="DefaultParagraphFont"/>
    <w:uiPriority w:val="99"/>
    <w:semiHidden/>
    <w:unhideWhenUsed/>
    <w:rsid w:val="000546FE"/>
    <w:rPr>
      <w:color w:val="605E5C"/>
      <w:shd w:val="clear" w:color="auto" w:fill="E1DFDD"/>
    </w:rPr>
  </w:style>
  <w:style w:type="character" w:styleId="PlaceholderText">
    <w:name w:val="Placeholder Text"/>
    <w:basedOn w:val="DefaultParagraphFont"/>
    <w:uiPriority w:val="99"/>
    <w:semiHidden/>
    <w:rsid w:val="000546FE"/>
    <w:rPr>
      <w:color w:val="808080"/>
    </w:rPr>
  </w:style>
  <w:style w:type="paragraph" w:customStyle="1" w:styleId="Default">
    <w:name w:val="Default"/>
    <w:rsid w:val="000546FE"/>
    <w:pPr>
      <w:autoSpaceDE w:val="0"/>
      <w:autoSpaceDN w:val="0"/>
      <w:adjustRightInd w:val="0"/>
      <w:spacing w:before="120" w:after="120" w:line="240" w:lineRule="auto"/>
      <w:jc w:val="left"/>
    </w:pPr>
    <w:rPr>
      <w:rFonts w:ascii="Times New Roman" w:eastAsia="Times New Roman" w:hAnsi="Times New Roman" w:cs="Times New Roman"/>
      <w:color w:val="000000"/>
      <w:sz w:val="24"/>
      <w:szCs w:val="24"/>
      <w:lang w:val="fr-FR" w:eastAsia="zh-CN"/>
    </w:rPr>
  </w:style>
  <w:style w:type="paragraph" w:styleId="PlainText">
    <w:name w:val="Plain Text"/>
    <w:basedOn w:val="Normal"/>
    <w:link w:val="PlainTextChar"/>
    <w:uiPriority w:val="99"/>
    <w:semiHidden/>
    <w:unhideWhenUsed/>
    <w:rsid w:val="000546FE"/>
    <w:pPr>
      <w:spacing w:after="120" w:line="240" w:lineRule="auto"/>
      <w:jc w:val="left"/>
    </w:pPr>
    <w:rPr>
      <w:rFonts w:ascii="Calibri" w:hAnsi="Calibri"/>
      <w:szCs w:val="21"/>
      <w:lang w:val="de-DE"/>
    </w:rPr>
  </w:style>
  <w:style w:type="character" w:customStyle="1" w:styleId="PlainTextChar">
    <w:name w:val="Plain Text Char"/>
    <w:basedOn w:val="DefaultParagraphFont"/>
    <w:link w:val="PlainText"/>
    <w:uiPriority w:val="99"/>
    <w:semiHidden/>
    <w:rsid w:val="000546FE"/>
    <w:rPr>
      <w:rFonts w:ascii="Calibri" w:hAnsi="Calibri"/>
      <w:szCs w:val="21"/>
      <w:lang w:val="de-DE"/>
    </w:rPr>
  </w:style>
  <w:style w:type="paragraph" w:customStyle="1" w:styleId="xmsonormal">
    <w:name w:val="x_msonormal"/>
    <w:basedOn w:val="Normal"/>
    <w:rsid w:val="000546FE"/>
    <w:pPr>
      <w:spacing w:before="100" w:beforeAutospacing="1" w:after="100" w:afterAutospacing="1" w:line="240" w:lineRule="auto"/>
      <w:jc w:val="left"/>
    </w:pPr>
    <w:rPr>
      <w:rFonts w:ascii="Times New Roman" w:eastAsia="Times New Roman" w:hAnsi="Times New Roman" w:cs="Times New Roman"/>
      <w:sz w:val="24"/>
      <w:szCs w:val="24"/>
    </w:rPr>
  </w:style>
  <w:style w:type="paragraph" w:styleId="TOC9">
    <w:name w:val="toc 9"/>
    <w:basedOn w:val="Normal"/>
    <w:next w:val="Normal"/>
    <w:autoRedefine/>
    <w:uiPriority w:val="39"/>
    <w:unhideWhenUsed/>
    <w:rsid w:val="000546FE"/>
    <w:pPr>
      <w:spacing w:after="120" w:line="240" w:lineRule="auto"/>
      <w:ind w:left="1920"/>
      <w:jc w:val="left"/>
    </w:pPr>
    <w:rPr>
      <w:rFonts w:eastAsia="Times New Roman" w:cstheme="minorHAnsi"/>
      <w:sz w:val="18"/>
      <w:szCs w:val="18"/>
      <w:lang w:val="en-GB"/>
    </w:rPr>
  </w:style>
  <w:style w:type="character" w:customStyle="1" w:styleId="NichtaufgelsteErwhnung2">
    <w:name w:val="Nicht aufgelöste Erwähnung2"/>
    <w:basedOn w:val="DefaultParagraphFont"/>
    <w:uiPriority w:val="99"/>
    <w:semiHidden/>
    <w:unhideWhenUsed/>
    <w:rsid w:val="000546FE"/>
    <w:rPr>
      <w:color w:val="605E5C"/>
      <w:shd w:val="clear" w:color="auto" w:fill="E1DFDD"/>
    </w:rPr>
  </w:style>
  <w:style w:type="character" w:customStyle="1" w:styleId="NichtaufgelsteErwhnung3">
    <w:name w:val="Nicht aufgelöste Erwähnung3"/>
    <w:basedOn w:val="DefaultParagraphFont"/>
    <w:uiPriority w:val="99"/>
    <w:semiHidden/>
    <w:unhideWhenUsed/>
    <w:rsid w:val="000546FE"/>
    <w:rPr>
      <w:color w:val="605E5C"/>
      <w:shd w:val="clear" w:color="auto" w:fill="E1DFDD"/>
    </w:rPr>
  </w:style>
  <w:style w:type="character" w:customStyle="1" w:styleId="NichtaufgelsteErwhnung4">
    <w:name w:val="Nicht aufgelöste Erwähnung4"/>
    <w:basedOn w:val="DefaultParagraphFont"/>
    <w:uiPriority w:val="99"/>
    <w:semiHidden/>
    <w:unhideWhenUsed/>
    <w:rsid w:val="000546FE"/>
    <w:rPr>
      <w:color w:val="605E5C"/>
      <w:shd w:val="clear" w:color="auto" w:fill="E1DFDD"/>
    </w:rPr>
  </w:style>
  <w:style w:type="character" w:customStyle="1" w:styleId="NichtaufgelsteErwhnung5">
    <w:name w:val="Nicht aufgelöste Erwähnung5"/>
    <w:basedOn w:val="DefaultParagraphFont"/>
    <w:uiPriority w:val="99"/>
    <w:semiHidden/>
    <w:unhideWhenUsed/>
    <w:rsid w:val="000546FE"/>
    <w:rPr>
      <w:color w:val="605E5C"/>
      <w:shd w:val="clear" w:color="auto" w:fill="E1DFDD"/>
    </w:rPr>
  </w:style>
  <w:style w:type="character" w:customStyle="1" w:styleId="NichtaufgelsteErwhnung6">
    <w:name w:val="Nicht aufgelöste Erwähnung6"/>
    <w:basedOn w:val="DefaultParagraphFont"/>
    <w:uiPriority w:val="99"/>
    <w:semiHidden/>
    <w:unhideWhenUsed/>
    <w:rsid w:val="000546FE"/>
    <w:rPr>
      <w:color w:val="605E5C"/>
      <w:shd w:val="clear" w:color="auto" w:fill="E1DFDD"/>
    </w:rPr>
  </w:style>
  <w:style w:type="paragraph" w:styleId="ListBullet">
    <w:name w:val="List Bullet"/>
    <w:basedOn w:val="Normal"/>
    <w:unhideWhenUsed/>
    <w:rsid w:val="000546FE"/>
    <w:pPr>
      <w:numPr>
        <w:numId w:val="30"/>
      </w:numPr>
      <w:tabs>
        <w:tab w:val="left" w:pos="1134"/>
        <w:tab w:val="left" w:pos="1871"/>
        <w:tab w:val="left" w:pos="2268"/>
      </w:tabs>
      <w:overflowPunct w:val="0"/>
      <w:autoSpaceDE w:val="0"/>
      <w:autoSpaceDN w:val="0"/>
      <w:adjustRightInd w:val="0"/>
      <w:spacing w:before="120" w:line="240" w:lineRule="auto"/>
      <w:contextualSpacing/>
      <w:jc w:val="left"/>
      <w:textAlignment w:val="baseline"/>
    </w:pPr>
    <w:rPr>
      <w:rFonts w:ascii="Times New Roman" w:eastAsia="Times New Roman" w:hAnsi="Times New Roman" w:cs="Times New Roman"/>
      <w:sz w:val="24"/>
      <w:szCs w:val="20"/>
      <w:lang w:val="en-GB"/>
    </w:rPr>
  </w:style>
  <w:style w:type="character" w:customStyle="1" w:styleId="Mentionnonrsolue1">
    <w:name w:val="Mention non résolue1"/>
    <w:basedOn w:val="DefaultParagraphFont"/>
    <w:uiPriority w:val="99"/>
    <w:semiHidden/>
    <w:unhideWhenUsed/>
    <w:rsid w:val="000546FE"/>
    <w:rPr>
      <w:color w:val="605E5C"/>
      <w:shd w:val="clear" w:color="auto" w:fill="E1DFDD"/>
    </w:rPr>
  </w:style>
  <w:style w:type="character" w:customStyle="1" w:styleId="Mentionnonrsolue2">
    <w:name w:val="Mention non résolue2"/>
    <w:basedOn w:val="DefaultParagraphFont"/>
    <w:uiPriority w:val="99"/>
    <w:semiHidden/>
    <w:unhideWhenUsed/>
    <w:rsid w:val="000546FE"/>
    <w:rPr>
      <w:color w:val="605E5C"/>
      <w:shd w:val="clear" w:color="auto" w:fill="E1DFDD"/>
    </w:rPr>
  </w:style>
  <w:style w:type="paragraph" w:customStyle="1" w:styleId="qn">
    <w:name w:val="qn"/>
    <w:rsid w:val="000546FE"/>
    <w:pPr>
      <w:tabs>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character" w:customStyle="1" w:styleId="NichtaufgelsteErwhnung7">
    <w:name w:val="Nicht aufgelöste Erwähnung7"/>
    <w:basedOn w:val="DefaultParagraphFont"/>
    <w:uiPriority w:val="99"/>
    <w:semiHidden/>
    <w:unhideWhenUsed/>
    <w:rsid w:val="000546FE"/>
    <w:rPr>
      <w:color w:val="605E5C"/>
      <w:shd w:val="clear" w:color="auto" w:fill="E1DFDD"/>
    </w:rPr>
  </w:style>
  <w:style w:type="paragraph" w:styleId="NoteHeading">
    <w:name w:val="Note Heading"/>
    <w:basedOn w:val="FootnoteText"/>
    <w:next w:val="Normal"/>
    <w:link w:val="NoteHeadingChar"/>
    <w:unhideWhenUsed/>
    <w:rsid w:val="000546FE"/>
    <w:rPr>
      <w:noProof/>
      <w:lang w:val="en-US"/>
    </w:rPr>
  </w:style>
  <w:style w:type="character" w:customStyle="1" w:styleId="NoteHeadingChar">
    <w:name w:val="Note Heading Char"/>
    <w:basedOn w:val="DefaultParagraphFont"/>
    <w:link w:val="NoteHeading"/>
    <w:rsid w:val="000546FE"/>
    <w:rPr>
      <w:rFonts w:ascii="Times New Roman" w:eastAsia="Times New Roman" w:hAnsi="Times New Roman" w:cs="Times New Roman"/>
      <w:noProof/>
      <w:sz w:val="24"/>
      <w:szCs w:val="20"/>
    </w:rPr>
  </w:style>
  <w:style w:type="character" w:customStyle="1" w:styleId="NichtaufgelsteErwhnung8">
    <w:name w:val="Nicht aufgelöste Erwähnung8"/>
    <w:basedOn w:val="DefaultParagraphFont"/>
    <w:uiPriority w:val="99"/>
    <w:semiHidden/>
    <w:unhideWhenUsed/>
    <w:rsid w:val="000546FE"/>
    <w:rPr>
      <w:color w:val="605E5C"/>
      <w:shd w:val="clear" w:color="auto" w:fill="E1DFDD"/>
    </w:rPr>
  </w:style>
  <w:style w:type="paragraph" w:styleId="TOCHeading">
    <w:name w:val="TOC Heading"/>
    <w:basedOn w:val="Heading1"/>
    <w:next w:val="Normal"/>
    <w:uiPriority w:val="39"/>
    <w:unhideWhenUsed/>
    <w:qFormat/>
    <w:rsid w:val="000546FE"/>
    <w:pPr>
      <w:spacing w:before="240" w:line="259" w:lineRule="auto"/>
      <w:jc w:val="left"/>
      <w:outlineLvl w:val="9"/>
    </w:pPr>
    <w:rPr>
      <w:b w:val="0"/>
      <w:bCs w:val="0"/>
      <w:noProof/>
      <w:sz w:val="32"/>
      <w:szCs w:val="32"/>
      <w:lang w:val="de-DE" w:eastAsia="de-DE"/>
    </w:rPr>
  </w:style>
  <w:style w:type="character" w:customStyle="1" w:styleId="NichtaufgelsteErwhnung9">
    <w:name w:val="Nicht aufgelöste Erwähnung9"/>
    <w:basedOn w:val="DefaultParagraphFont"/>
    <w:uiPriority w:val="99"/>
    <w:semiHidden/>
    <w:unhideWhenUsed/>
    <w:rsid w:val="000546FE"/>
    <w:rPr>
      <w:color w:val="605E5C"/>
      <w:shd w:val="clear" w:color="auto" w:fill="E1DFDD"/>
    </w:rPr>
  </w:style>
  <w:style w:type="character" w:customStyle="1" w:styleId="berschrift2Zchn1">
    <w:name w:val="Überschrift 2 Zchn1"/>
    <w:aliases w:val="Sub-section Zchn1,H2 Zchn1,h2 Zchn1,h21 Zchn1,Heading Two Zchn1,R2 Zchn1,l2 Zchn1,UNDERRUBRIK 1-2 Zchn1,Head 2 Zchn1,List level 2 Zchn1,Sub-Heading Zchn1,A Zchn1,1st level heading Zchn1,level 2 no toc Zchn1,2nd level Zchn1,h:2 Zchn1"/>
    <w:basedOn w:val="DefaultParagraphFont"/>
    <w:semiHidden/>
    <w:rsid w:val="000546FE"/>
    <w:rPr>
      <w:rFonts w:asciiTheme="majorHAnsi" w:eastAsiaTheme="majorEastAsia" w:hAnsiTheme="majorHAnsi" w:cstheme="majorBidi"/>
      <w:noProof/>
      <w:color w:val="365F91" w:themeColor="accent1" w:themeShade="BF"/>
      <w:sz w:val="26"/>
      <w:szCs w:val="26"/>
      <w:lang w:val="en-GB" w:eastAsia="en-US"/>
    </w:rPr>
  </w:style>
  <w:style w:type="character" w:styleId="UnresolvedMention">
    <w:name w:val="Unresolved Mention"/>
    <w:basedOn w:val="DefaultParagraphFont"/>
    <w:uiPriority w:val="99"/>
    <w:semiHidden/>
    <w:unhideWhenUsed/>
    <w:rsid w:val="000546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007441">
      <w:bodyDiv w:val="1"/>
      <w:marLeft w:val="0"/>
      <w:marRight w:val="0"/>
      <w:marTop w:val="0"/>
      <w:marBottom w:val="0"/>
      <w:divBdr>
        <w:top w:val="none" w:sz="0" w:space="0" w:color="auto"/>
        <w:left w:val="none" w:sz="0" w:space="0" w:color="auto"/>
        <w:bottom w:val="none" w:sz="0" w:space="0" w:color="auto"/>
        <w:right w:val="none" w:sz="0" w:space="0" w:color="auto"/>
      </w:divBdr>
    </w:div>
    <w:div w:id="513737120">
      <w:bodyDiv w:val="1"/>
      <w:marLeft w:val="0"/>
      <w:marRight w:val="0"/>
      <w:marTop w:val="0"/>
      <w:marBottom w:val="0"/>
      <w:divBdr>
        <w:top w:val="none" w:sz="0" w:space="0" w:color="auto"/>
        <w:left w:val="none" w:sz="0" w:space="0" w:color="auto"/>
        <w:bottom w:val="none" w:sz="0" w:space="0" w:color="auto"/>
        <w:right w:val="none" w:sz="0" w:space="0" w:color="auto"/>
      </w:divBdr>
    </w:div>
    <w:div w:id="849486232">
      <w:bodyDiv w:val="1"/>
      <w:marLeft w:val="0"/>
      <w:marRight w:val="0"/>
      <w:marTop w:val="0"/>
      <w:marBottom w:val="0"/>
      <w:divBdr>
        <w:top w:val="none" w:sz="0" w:space="0" w:color="auto"/>
        <w:left w:val="none" w:sz="0" w:space="0" w:color="auto"/>
        <w:bottom w:val="none" w:sz="0" w:space="0" w:color="auto"/>
        <w:right w:val="none" w:sz="0" w:space="0" w:color="auto"/>
      </w:divBdr>
    </w:div>
    <w:div w:id="1319454981">
      <w:bodyDiv w:val="1"/>
      <w:marLeft w:val="0"/>
      <w:marRight w:val="0"/>
      <w:marTop w:val="0"/>
      <w:marBottom w:val="0"/>
      <w:divBdr>
        <w:top w:val="none" w:sz="0" w:space="0" w:color="auto"/>
        <w:left w:val="none" w:sz="0" w:space="0" w:color="auto"/>
        <w:bottom w:val="none" w:sz="0" w:space="0" w:color="auto"/>
        <w:right w:val="none" w:sz="0" w:space="0" w:color="auto"/>
      </w:divBdr>
    </w:div>
    <w:div w:id="1496339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umie.n.wingo.civ@us.navy.mil"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ominic.nguyen@esimplicity.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tu.int/md/R19-WP5B-C-0819/en" TargetMode="External"/><Relationship Id="rId5" Type="http://schemas.openxmlformats.org/officeDocument/2006/relationships/numbering" Target="numbering.xml"/><Relationship Id="rId15" Type="http://schemas.openxmlformats.org/officeDocument/2006/relationships/hyperlink" Target="Dan.Jablonski@jhuapl.edu"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taylor.king@aces-inc.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3868BFFA1496A4894A312F1A1F7A669" ma:contentTypeVersion="17" ma:contentTypeDescription="Create a new document." ma:contentTypeScope="" ma:versionID="ea1205bd6439aedb797fd7a114ca3d49">
  <xsd:schema xmlns:xsd="http://www.w3.org/2001/XMLSchema" xmlns:xs="http://www.w3.org/2001/XMLSchema" xmlns:p="http://schemas.microsoft.com/office/2006/metadata/properties" xmlns:ns2="6722d38c-8275-4fcc-9c94-7c086973a67a" xmlns:ns3="86a1fb3f-9c75-40ec-9503-2a6831dda64b" targetNamespace="http://schemas.microsoft.com/office/2006/metadata/properties" ma:root="true" ma:fieldsID="a74ac067d15a58ca8017d1a24e209b2c" ns2:_="" ns3:_="">
    <xsd:import namespace="6722d38c-8275-4fcc-9c94-7c086973a67a"/>
    <xsd:import namespace="86a1fb3f-9c75-40ec-9503-2a6831dda6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2d38c-8275-4fcc-9c94-7c086973a6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dce25f-aa79-4d61-8713-2f26c9c4aab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6a1fb3f-9c75-40ec-9503-2a6831dda64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cc62167-5880-40ab-ba23-6dbc8a13266e}" ma:internalName="TaxCatchAll" ma:showField="CatchAllData" ma:web="86a1fb3f-9c75-40ec-9503-2a6831dda64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lcf76f155ced4ddcb4097134ff3c332f xmlns="6722d38c-8275-4fcc-9c94-7c086973a67a">
      <Terms xmlns="http://schemas.microsoft.com/office/infopath/2007/PartnerControls"/>
    </lcf76f155ced4ddcb4097134ff3c332f>
    <TaxCatchAll xmlns="86a1fb3f-9c75-40ec-9503-2a6831dda64b" xsi:nil="true"/>
  </documentManagement>
</p:properties>
</file>

<file path=customXml/itemProps1.xml><?xml version="1.0" encoding="utf-8"?>
<ds:datastoreItem xmlns:ds="http://schemas.openxmlformats.org/officeDocument/2006/customXml" ds:itemID="{3151F9D3-B25E-45ED-9118-589E387BBF6F}">
  <ds:schemaRefs>
    <ds:schemaRef ds:uri="http://schemas.microsoft.com/sharepoint/v3/contenttype/forms"/>
  </ds:schemaRefs>
</ds:datastoreItem>
</file>

<file path=customXml/itemProps2.xml><?xml version="1.0" encoding="utf-8"?>
<ds:datastoreItem xmlns:ds="http://schemas.openxmlformats.org/officeDocument/2006/customXml" ds:itemID="{9DEC565A-7F7F-4413-8747-9A3D915C28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2d38c-8275-4fcc-9c94-7c086973a67a"/>
    <ds:schemaRef ds:uri="86a1fb3f-9c75-40ec-9503-2a6831dda6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0A1FD05-8EFB-44D8-85BE-6FB17F463A58}">
  <ds:schemaRefs>
    <ds:schemaRef ds:uri="http://schemas.openxmlformats.org/officeDocument/2006/bibliography"/>
  </ds:schemaRefs>
</ds:datastoreItem>
</file>

<file path=customXml/itemProps4.xml><?xml version="1.0" encoding="utf-8"?>
<ds:datastoreItem xmlns:ds="http://schemas.openxmlformats.org/officeDocument/2006/customXml" ds:itemID="{673D9219-701E-4803-A95A-344ED4A0F772}">
  <ds:schemaRefs>
    <ds:schemaRef ds:uri="http://schemas.microsoft.com/office/2006/metadata/properties"/>
    <ds:schemaRef ds:uri="6722d38c-8275-4fcc-9c94-7c086973a67a"/>
    <ds:schemaRef ds:uri="http://schemas.microsoft.com/office/infopath/2007/PartnerControls"/>
    <ds:schemaRef ds:uri="86a1fb3f-9c75-40ec-9503-2a6831dda64b"/>
  </ds:schemaRefs>
</ds:datastoreItem>
</file>

<file path=docMetadata/LabelInfo.xml><?xml version="1.0" encoding="utf-8"?>
<clbl:labelList xmlns:clbl="http://schemas.microsoft.com/office/2020/mipLabelMetadata">
  <clbl:label id="{8331b18d-2d87-48ef-a35f-ac8818ebf9b4}" enabled="0" method="" siteId="{8331b18d-2d87-48ef-a35f-ac8818ebf9b4}" removed="1"/>
  <clbl:label id="{d6cff1bd-67dd-4ce8-945d-d07dc775672f}" enabled="0" method="" siteId="{d6cff1bd-67dd-4ce8-945d-d07dc775672f}" removed="1"/>
</clbl:labelList>
</file>

<file path=docProps/app.xml><?xml version="1.0" encoding="utf-8"?>
<Properties xmlns="http://schemas.openxmlformats.org/officeDocument/2006/extended-properties" xmlns:vt="http://schemas.openxmlformats.org/officeDocument/2006/docPropsVTypes">
  <Template>Normal.dotm</Template>
  <TotalTime>10</TotalTime>
  <Pages>2</Pages>
  <Words>373</Words>
  <Characters>2128</Characters>
  <Application>Microsoft Office Word</Application>
  <DocSecurity>0</DocSecurity>
  <Lines>17</Lines>
  <Paragraphs>4</Paragraphs>
  <ScaleCrop>false</ScaleCrop>
  <Company>NASA/ODIN</Company>
  <LinksUpToDate>false</LinksUpToDate>
  <CharactersWithSpaces>2497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US7B011FS</dc:title>
  <dc:subject/>
  <dc:creator>LMIT-ODIN</dc:creator>
  <cp:keywords/>
  <dc:description/>
  <cp:lastModifiedBy>Andrew Meadows DAF A2/6LS</cp:lastModifiedBy>
  <cp:revision>14</cp:revision>
  <cp:lastPrinted>2020-09-11T16:56:00Z</cp:lastPrinted>
  <dcterms:created xsi:type="dcterms:W3CDTF">2024-03-18T15:51:00Z</dcterms:created>
  <dcterms:modified xsi:type="dcterms:W3CDTF">2024-03-18T16:00:00Z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0x01010033868BFFA1496A4894A312F1A1F7A669</vt:lpwstr>
  </property>
  <property fmtid="{D5CDD505-2E9C-101B-9397-08002B2CF9AE}" pid="3" name="Author Test">
    <vt:lpwstr>368;#</vt:lpwstr>
  </property>
  <property fmtid="{D5CDD505-2E9C-101B-9397-08002B2CF9AE}" pid="4" name="MSIP_Label_e6b0ad23-84db-440d-b659-8bee5234175e_Enabled">
    <vt:lpwstr>True</vt:lpwstr>
  </property>
  <property fmtid="{D5CDD505-2E9C-101B-9397-08002B2CF9AE}" pid="5" name="MSIP_Label_e6b0ad23-84db-440d-b659-8bee5234175e_SiteId">
    <vt:lpwstr>1c625846-2b0a-4483-83dd-e024820875b3</vt:lpwstr>
  </property>
  <property fmtid="{D5CDD505-2E9C-101B-9397-08002B2CF9AE}" pid="6" name="MSIP_Label_e6b0ad23-84db-440d-b659-8bee5234175e_Owner">
    <vt:lpwstr>tberman@peraton.com</vt:lpwstr>
  </property>
  <property fmtid="{D5CDD505-2E9C-101B-9397-08002B2CF9AE}" pid="7" name="MSIP_Label_e6b0ad23-84db-440d-b659-8bee5234175e_SetDate">
    <vt:lpwstr>2019-12-30T14:19:01.7364721Z</vt:lpwstr>
  </property>
  <property fmtid="{D5CDD505-2E9C-101B-9397-08002B2CF9AE}" pid="8" name="MSIP_Label_e6b0ad23-84db-440d-b659-8bee5234175e_Name">
    <vt:lpwstr>Unrestricted</vt:lpwstr>
  </property>
  <property fmtid="{D5CDD505-2E9C-101B-9397-08002B2CF9AE}" pid="9" name="MSIP_Label_e6b0ad23-84db-440d-b659-8bee5234175e_Application">
    <vt:lpwstr>Microsoft Azure Information Protection</vt:lpwstr>
  </property>
  <property fmtid="{D5CDD505-2E9C-101B-9397-08002B2CF9AE}" pid="10" name="MSIP_Label_e6b0ad23-84db-440d-b659-8bee5234175e_ActionId">
    <vt:lpwstr>3c8088d9-0898-4777-b028-c585f4288072</vt:lpwstr>
  </property>
  <property fmtid="{D5CDD505-2E9C-101B-9397-08002B2CF9AE}" pid="11" name="MSIP_Label_e6b0ad23-84db-440d-b659-8bee5234175e_Extended_MSFT_Method">
    <vt:lpwstr>Automatic</vt:lpwstr>
  </property>
  <property fmtid="{D5CDD505-2E9C-101B-9397-08002B2CF9AE}" pid="12" name="Sensitivity">
    <vt:lpwstr>Unrestricted</vt:lpwstr>
  </property>
  <property fmtid="{D5CDD505-2E9C-101B-9397-08002B2CF9AE}" pid="13" name="MediaServiceImageTags">
    <vt:lpwstr/>
  </property>
</Properties>
</file>