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66AE44FD"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5144BF">
              <w:rPr>
                <w:rFonts w:ascii="Times New Roman" w:hAnsi="Times New Roman" w:cs="Times New Roman"/>
                <w:sz w:val="24"/>
                <w:szCs w:val="24"/>
              </w:rPr>
              <w:t>2</w:t>
            </w:r>
            <w:r w:rsidR="00390AD4">
              <w:rPr>
                <w:rFonts w:ascii="Times New Roman" w:hAnsi="Times New Roman" w:cs="Times New Roman"/>
                <w:sz w:val="24"/>
                <w:szCs w:val="24"/>
              </w:rPr>
              <w:t>-</w:t>
            </w:r>
            <w:r w:rsidR="005144BF">
              <w:rPr>
                <w:rFonts w:ascii="Times New Roman" w:hAnsi="Times New Roman" w:cs="Times New Roman"/>
                <w:sz w:val="24"/>
                <w:szCs w:val="24"/>
              </w:rPr>
              <w:t>XX</w:t>
            </w:r>
          </w:p>
        </w:tc>
      </w:tr>
      <w:tr w:rsidR="00081DBD" w:rsidRPr="00C30E40" w14:paraId="48CF3556" w14:textId="77777777" w:rsidTr="500967A7">
        <w:trPr>
          <w:trHeight w:val="539"/>
        </w:trPr>
        <w:tc>
          <w:tcPr>
            <w:tcW w:w="3955" w:type="dxa"/>
          </w:tcPr>
          <w:p w14:paraId="5C7A6B05" w14:textId="77B5C48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1C0A09" w:rsidRPr="001C0A09">
                <w:rPr>
                  <w:rStyle w:val="Hyperlink"/>
                  <w:rFonts w:ascii="Times New Roman" w:hAnsi="Times New Roman" w:cs="Times New Roman"/>
                  <w:bCs/>
                  <w:sz w:val="24"/>
                  <w:szCs w:val="24"/>
                </w:rPr>
                <w:t xml:space="preserve">Recommendation </w:t>
              </w:r>
              <w:r w:rsidR="00BB363B" w:rsidRPr="001C0A09">
                <w:rPr>
                  <w:rStyle w:val="Hyperlink"/>
                  <w:rFonts w:ascii="Times New Roman" w:hAnsi="Times New Roman" w:cs="Times New Roman"/>
                  <w:bCs/>
                  <w:sz w:val="24"/>
                  <w:szCs w:val="24"/>
                </w:rPr>
                <w:t>ITU-R M.</w:t>
              </w:r>
              <w:r w:rsidR="00C74EBB">
                <w:rPr>
                  <w:rStyle w:val="Hyperlink"/>
                  <w:rFonts w:ascii="Times New Roman" w:hAnsi="Times New Roman" w:cs="Times New Roman"/>
                  <w:bCs/>
                  <w:sz w:val="24"/>
                  <w:szCs w:val="24"/>
                </w:rPr>
                <w:t>2</w:t>
              </w:r>
              <w:r w:rsidR="00C74EBB" w:rsidRPr="00B67B8B">
                <w:rPr>
                  <w:rStyle w:val="Hyperlink"/>
                  <w:rFonts w:ascii="Times New Roman" w:hAnsi="Times New Roman" w:cs="Times New Roman"/>
                  <w:bCs/>
                  <w:sz w:val="24"/>
                  <w:szCs w:val="24"/>
                </w:rPr>
                <w:t>0</w:t>
              </w:r>
              <w:r w:rsidR="00AD201D">
                <w:rPr>
                  <w:rStyle w:val="Hyperlink"/>
                  <w:rFonts w:ascii="Times New Roman" w:hAnsi="Times New Roman" w:cs="Times New Roman"/>
                  <w:bCs/>
                  <w:sz w:val="24"/>
                  <w:szCs w:val="24"/>
                </w:rPr>
                <w:t>8</w:t>
              </w:r>
              <w:r w:rsidR="00C74EBB" w:rsidRPr="00B67B8B">
                <w:rPr>
                  <w:rStyle w:val="Hyperlink"/>
                  <w:rFonts w:ascii="Times New Roman" w:hAnsi="Times New Roman" w:cs="Times New Roman"/>
                  <w:bCs/>
                  <w:sz w:val="24"/>
                  <w:szCs w:val="24"/>
                </w:rPr>
                <w:t>9</w:t>
              </w:r>
            </w:hyperlink>
            <w:r w:rsidR="00B67B8B">
              <w:rPr>
                <w:rStyle w:val="Hyperlink"/>
                <w:rFonts w:ascii="Times New Roman" w:hAnsi="Times New Roman" w:cs="Times New Roman"/>
                <w:bCs/>
                <w:sz w:val="24"/>
                <w:szCs w:val="24"/>
              </w:rPr>
              <w:t>-</w:t>
            </w:r>
            <w:r w:rsidR="00B67B8B" w:rsidRPr="00B67B8B">
              <w:rPr>
                <w:rStyle w:val="Hyperlink"/>
                <w:rFonts w:ascii="Times New Roman" w:hAnsi="Times New Roman" w:cs="Times New Roman"/>
                <w:bCs/>
                <w:sz w:val="24"/>
                <w:szCs w:val="24"/>
              </w:rPr>
              <w:t>0</w:t>
            </w:r>
          </w:p>
        </w:tc>
        <w:tc>
          <w:tcPr>
            <w:tcW w:w="4930" w:type="dxa"/>
          </w:tcPr>
          <w:p w14:paraId="5F688BFC" w14:textId="3513FAA7"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F70F44">
              <w:rPr>
                <w:rFonts w:ascii="Times New Roman" w:hAnsi="Times New Roman" w:cs="Times New Roman"/>
                <w:sz w:val="24"/>
                <w:szCs w:val="24"/>
              </w:rPr>
              <w:t xml:space="preserve">4 April </w:t>
            </w:r>
            <w:r w:rsidR="000A79DC" w:rsidRPr="00C30E40">
              <w:rPr>
                <w:rFonts w:ascii="Times New Roman" w:eastAsia="Times New Roman" w:hAnsi="Times New Roman" w:cs="Times New Roman"/>
                <w:sz w:val="24"/>
                <w:szCs w:val="24"/>
                <w:lang w:val="fr"/>
              </w:rPr>
              <w:t>202</w:t>
            </w:r>
            <w:r w:rsidR="005144BF">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4690C62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C0A09" w:rsidRPr="001C0A09">
              <w:rPr>
                <w:rFonts w:ascii="Times New Roman" w:hAnsi="Times New Roman" w:cs="Times New Roman"/>
                <w:sz w:val="24"/>
                <w:szCs w:val="24"/>
              </w:rPr>
              <w:t>Working Document Towards a Preliminary Draft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1C0A09" w:rsidRPr="001C0A09">
              <w:rPr>
                <w:rFonts w:ascii="Times New Roman" w:hAnsi="Times New Roman" w:cs="Times New Roman"/>
                <w:sz w:val="24"/>
                <w:szCs w:val="24"/>
              </w:rPr>
              <w:t>-</w:t>
            </w:r>
            <w:r w:rsidR="001C0A09">
              <w:rPr>
                <w:rFonts w:ascii="Times New Roman" w:hAnsi="Times New Roman" w:cs="Times New Roman"/>
                <w:sz w:val="24"/>
                <w:szCs w:val="24"/>
              </w:rPr>
              <w:t>0</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14DC509A" w14:textId="77777777" w:rsidR="0067203C" w:rsidRDefault="0067203C"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16D223C"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52C6F7A4"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36172FFD"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3298C0F2"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4CABF0" w14:textId="292EDB0F" w:rsidR="0067203C" w:rsidRPr="00EC180B"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4ED80C19" w14:textId="7A1E7A4F" w:rsidR="007117CD" w:rsidRPr="00C30E40" w:rsidRDefault="00EC180B" w:rsidP="00EC180B">
            <w:pPr>
              <w:jc w:val="left"/>
              <w:rPr>
                <w:rFonts w:ascii="Times New Roman" w:hAnsi="Times New Roman" w:cs="Times New Roman"/>
                <w:b/>
                <w:sz w:val="24"/>
                <w:szCs w:val="24"/>
              </w:rPr>
            </w:pP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proofErr w:type="gramStart"/>
            <w:r w:rsidRPr="007F738A">
              <w:rPr>
                <w:rFonts w:ascii="Times New Roman" w:eastAsia="Times New Roman" w:hAnsi="Times New Roman" w:cs="Times New Roman"/>
                <w:bCs/>
                <w:color w:val="000000"/>
                <w:sz w:val="24"/>
                <w:szCs w:val="24"/>
                <w:lang w:val="fr-FR"/>
              </w:rPr>
              <w:t>Phone:</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proofErr w:type="gramStart"/>
            <w:r w:rsidRPr="007F738A">
              <w:rPr>
                <w:rFonts w:ascii="Times New Roman" w:eastAsia="Times New Roman" w:hAnsi="Times New Roman" w:cs="Times New Roman"/>
                <w:bCs/>
                <w:color w:val="000000"/>
                <w:sz w:val="24"/>
                <w:szCs w:val="24"/>
                <w:lang w:val="fr-FR"/>
              </w:rPr>
              <w:t>E-mail:</w:t>
            </w:r>
            <w:proofErr w:type="gramEnd"/>
            <w:r w:rsidRPr="007F738A">
              <w:rPr>
                <w:rFonts w:ascii="Times New Roman" w:eastAsia="Times New Roman" w:hAnsi="Times New Roman" w:cs="Times New Roman"/>
                <w:bCs/>
                <w:color w:val="000000"/>
                <w:sz w:val="24"/>
                <w:szCs w:val="24"/>
                <w:lang w:val="fr-FR"/>
              </w:rPr>
              <w:t xml:space="preserve">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3757B2A0"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3A6C6B02"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6C51FF1F" w14:textId="77777777" w:rsidR="002D1CD8" w:rsidRPr="003871C2" w:rsidRDefault="002D1CD8" w:rsidP="002D1CD8">
            <w:pPr>
              <w:jc w:val="left"/>
              <w:rPr>
                <w:rFonts w:ascii="Times New Roman" w:hAnsi="Times New Roman" w:cs="Times New Roman"/>
                <w:bCs/>
                <w:sz w:val="24"/>
                <w:szCs w:val="24"/>
              </w:rPr>
            </w:pPr>
          </w:p>
          <w:p w14:paraId="20B52879"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173AE745" w14:textId="60DE661F" w:rsidR="004C0822" w:rsidRPr="00C30E40" w:rsidRDefault="002D1CD8" w:rsidP="002D1CD8">
            <w:pPr>
              <w:jc w:val="left"/>
              <w:rPr>
                <w:rFonts w:ascii="Times New Roman" w:hAnsi="Times New Roman" w:cs="Times New Roman"/>
                <w:b/>
                <w:sz w:val="24"/>
                <w:szCs w:val="24"/>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tc>
      </w:tr>
      <w:tr w:rsidR="00081DBD" w:rsidRPr="00C30E40" w14:paraId="2D62C14F" w14:textId="77777777" w:rsidTr="500967A7">
        <w:trPr>
          <w:trHeight w:val="818"/>
        </w:trPr>
        <w:tc>
          <w:tcPr>
            <w:tcW w:w="8885" w:type="dxa"/>
            <w:gridSpan w:val="2"/>
          </w:tcPr>
          <w:p w14:paraId="004ABA53" w14:textId="33387951"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0B5561" w:rsidRPr="000B5561">
              <w:rPr>
                <w:rFonts w:ascii="Times New Roman" w:hAnsi="Times New Roman" w:cs="Times New Roman"/>
                <w:sz w:val="24"/>
                <w:szCs w:val="24"/>
              </w:rPr>
              <w:t>The purpose of this document is to propose a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0B5561" w:rsidRPr="000B5561">
              <w:rPr>
                <w:rFonts w:ascii="Times New Roman" w:hAnsi="Times New Roman" w:cs="Times New Roman"/>
                <w:sz w:val="24"/>
                <w:szCs w:val="24"/>
              </w:rPr>
              <w:t>-</w:t>
            </w:r>
            <w:r w:rsidR="000B5561">
              <w:rPr>
                <w:rFonts w:ascii="Times New Roman" w:hAnsi="Times New Roman" w:cs="Times New Roman"/>
                <w:sz w:val="24"/>
                <w:szCs w:val="24"/>
              </w:rPr>
              <w:t>0</w:t>
            </w:r>
            <w:r w:rsidR="00276959" w:rsidRPr="00276959">
              <w:rPr>
                <w:rFonts w:ascii="Times New Roman" w:hAnsi="Times New Roman" w:cs="Times New Roman"/>
                <w:sz w:val="24"/>
                <w:szCs w:val="24"/>
              </w:rPr>
              <w:t>.</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53AE6CEA"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r w:rsidR="00A27C5F" w:rsidRPr="00A27C5F">
              <w:rPr>
                <w:rFonts w:ascii="Times New Roman" w:hAnsi="Times New Roman" w:cs="Times New Roman"/>
                <w:sz w:val="24"/>
                <w:szCs w:val="24"/>
              </w:rPr>
              <w:t xml:space="preserve"> </w:t>
            </w:r>
            <w:r w:rsidR="00747022" w:rsidRPr="002A76B9">
              <w:rPr>
                <w:rFonts w:ascii="Times New Roman" w:hAnsi="Times New Roman" w:cs="Times New Roman"/>
                <w:sz w:val="24"/>
                <w:szCs w:val="24"/>
              </w:rPr>
              <w:t>ITU-R Recommendation M.</w:t>
            </w:r>
            <w:r w:rsidR="00747022">
              <w:rPr>
                <w:rFonts w:ascii="Times New Roman" w:hAnsi="Times New Roman" w:cs="Times New Roman"/>
                <w:sz w:val="24"/>
                <w:szCs w:val="24"/>
              </w:rPr>
              <w:t>2089</w:t>
            </w:r>
            <w:r w:rsidR="00747022" w:rsidRPr="002A76B9">
              <w:rPr>
                <w:rFonts w:ascii="Times New Roman" w:hAnsi="Times New Roman" w:cs="Times New Roman"/>
                <w:sz w:val="24"/>
                <w:szCs w:val="24"/>
              </w:rPr>
              <w:t>-</w:t>
            </w:r>
            <w:r w:rsidR="00747022">
              <w:rPr>
                <w:rFonts w:ascii="Times New Roman" w:hAnsi="Times New Roman" w:cs="Times New Roman"/>
                <w:sz w:val="24"/>
                <w:szCs w:val="24"/>
              </w:rPr>
              <w:t>0</w:t>
            </w:r>
            <w:r w:rsidR="00747022" w:rsidRPr="002A76B9">
              <w:rPr>
                <w:rFonts w:ascii="Times New Roman" w:hAnsi="Times New Roman" w:cs="Times New Roman"/>
                <w:sz w:val="24"/>
                <w:szCs w:val="24"/>
              </w:rPr>
              <w:t xml:space="preserve"> contains characteristics of </w:t>
            </w:r>
            <w:r w:rsidR="00747022" w:rsidRPr="00B4254D">
              <w:rPr>
                <w:rFonts w:ascii="Times New Roman" w:hAnsi="Times New Roman" w:cs="Times New Roman"/>
                <w:sz w:val="24"/>
                <w:szCs w:val="24"/>
              </w:rPr>
              <w:t>aeronautical mobile service</w:t>
            </w:r>
            <w:r w:rsidR="00747022">
              <w:rPr>
                <w:rFonts w:ascii="Times New Roman" w:hAnsi="Times New Roman" w:cs="Times New Roman"/>
                <w:sz w:val="24"/>
                <w:szCs w:val="24"/>
              </w:rPr>
              <w:t xml:space="preserve"> (AMS) </w:t>
            </w:r>
            <w:r w:rsidR="00747022" w:rsidRPr="002A76B9">
              <w:rPr>
                <w:rFonts w:ascii="Times New Roman" w:hAnsi="Times New Roman" w:cs="Times New Roman"/>
                <w:sz w:val="24"/>
                <w:szCs w:val="24"/>
              </w:rPr>
              <w:t xml:space="preserve">in the frequency band </w:t>
            </w:r>
            <w:r w:rsidR="00747022" w:rsidRPr="00014765">
              <w:rPr>
                <w:rFonts w:ascii="Times New Roman" w:hAnsi="Times New Roman" w:cs="Times New Roman"/>
                <w:sz w:val="24"/>
                <w:szCs w:val="24"/>
              </w:rPr>
              <w:t>14.5-15.35 GHz</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It</w:t>
            </w:r>
            <w:r w:rsidR="00747022" w:rsidRPr="002A76B9">
              <w:rPr>
                <w:rFonts w:ascii="Times New Roman" w:hAnsi="Times New Roman" w:cs="Times New Roman"/>
                <w:sz w:val="24"/>
                <w:szCs w:val="24"/>
              </w:rPr>
              <w:t xml:space="preserve"> was last revised in 20</w:t>
            </w:r>
            <w:r w:rsidR="00747022">
              <w:rPr>
                <w:rFonts w:ascii="Times New Roman" w:hAnsi="Times New Roman" w:cs="Times New Roman"/>
                <w:sz w:val="24"/>
                <w:szCs w:val="24"/>
              </w:rPr>
              <w:t>15</w:t>
            </w:r>
            <w:r w:rsidR="00747022" w:rsidRPr="002A76B9">
              <w:rPr>
                <w:rFonts w:ascii="Times New Roman" w:hAnsi="Times New Roman" w:cs="Times New Roman"/>
                <w:sz w:val="24"/>
                <w:szCs w:val="24"/>
              </w:rPr>
              <w:t xml:space="preserve">. </w:t>
            </w:r>
            <w:r w:rsidR="00747022" w:rsidRPr="008729A5">
              <w:rPr>
                <w:rFonts w:ascii="Times New Roman" w:hAnsi="Times New Roman" w:cs="Times New Roman"/>
                <w:sz w:val="24"/>
                <w:szCs w:val="24"/>
              </w:rPr>
              <w:t xml:space="preserve">This contribution begins the process of </w:t>
            </w:r>
            <w:r w:rsidR="00747022">
              <w:rPr>
                <w:rFonts w:ascii="Times New Roman" w:hAnsi="Times New Roman" w:cs="Times New Roman"/>
                <w:sz w:val="24"/>
                <w:szCs w:val="24"/>
              </w:rPr>
              <w:t>revising</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R</w:t>
            </w:r>
            <w:r w:rsidR="00747022" w:rsidRPr="008729A5">
              <w:rPr>
                <w:rFonts w:ascii="Times New Roman" w:hAnsi="Times New Roman" w:cs="Times New Roman"/>
                <w:sz w:val="24"/>
                <w:szCs w:val="24"/>
              </w:rPr>
              <w:t xml:space="preserve">ecommendation to document </w:t>
            </w:r>
            <w:r w:rsidR="00747022">
              <w:rPr>
                <w:rFonts w:ascii="Times New Roman" w:hAnsi="Times New Roman" w:cs="Times New Roman"/>
                <w:sz w:val="24"/>
                <w:szCs w:val="24"/>
              </w:rPr>
              <w:t>AMS</w:t>
            </w:r>
            <w:r w:rsidR="00747022" w:rsidRPr="008729A5">
              <w:rPr>
                <w:rFonts w:ascii="Times New Roman" w:hAnsi="Times New Roman" w:cs="Times New Roman"/>
                <w:sz w:val="24"/>
                <w:szCs w:val="24"/>
              </w:rPr>
              <w:t xml:space="preserve"> characteristics for use in the studies under </w:t>
            </w:r>
            <w:r w:rsidR="00747022">
              <w:rPr>
                <w:rFonts w:ascii="Times New Roman" w:hAnsi="Times New Roman" w:cs="Times New Roman"/>
                <w:sz w:val="24"/>
                <w:szCs w:val="24"/>
              </w:rPr>
              <w:t xml:space="preserve">WRC-27 </w:t>
            </w:r>
            <w:r w:rsidR="00747022" w:rsidRPr="008729A5">
              <w:rPr>
                <w:rFonts w:ascii="Times New Roman" w:hAnsi="Times New Roman" w:cs="Times New Roman"/>
                <w:sz w:val="24"/>
                <w:szCs w:val="24"/>
              </w:rPr>
              <w:t>agenda item 1.</w:t>
            </w:r>
            <w:r w:rsidR="00747022">
              <w:rPr>
                <w:rFonts w:ascii="Times New Roman" w:hAnsi="Times New Roman" w:cs="Times New Roman"/>
                <w:sz w:val="24"/>
                <w:szCs w:val="24"/>
              </w:rPr>
              <w:t>7</w:t>
            </w:r>
            <w:r w:rsidR="00747022" w:rsidRPr="008729A5">
              <w:rPr>
                <w:rFonts w:ascii="Times New Roman" w:hAnsi="Times New Roman" w:cs="Times New Roman"/>
                <w:sz w:val="24"/>
                <w:szCs w:val="24"/>
              </w:rPr>
              <w:t>.</w:t>
            </w:r>
            <w:r w:rsidR="00747022">
              <w:rPr>
                <w:rFonts w:ascii="Times New Roman" w:hAnsi="Times New Roman" w:cs="Times New Roman"/>
                <w:sz w:val="24"/>
                <w:szCs w:val="24"/>
              </w:rPr>
              <w:t xml:space="preserve"> </w:t>
            </w:r>
            <w:proofErr w:type="gramStart"/>
            <w:r w:rsidR="00747022" w:rsidRPr="006A00F7">
              <w:rPr>
                <w:rFonts w:ascii="Times New Roman" w:hAnsi="Times New Roman" w:cs="Times New Roman"/>
                <w:sz w:val="24"/>
                <w:szCs w:val="24"/>
              </w:rPr>
              <w:t>In particular, this</w:t>
            </w:r>
            <w:proofErr w:type="gramEnd"/>
            <w:r w:rsidR="00747022">
              <w:rPr>
                <w:rFonts w:ascii="Times New Roman" w:hAnsi="Times New Roman" w:cs="Times New Roman"/>
                <w:sz w:val="24"/>
                <w:szCs w:val="24"/>
              </w:rPr>
              <w:t xml:space="preserve"> document </w:t>
            </w:r>
            <w:r w:rsidR="00747022" w:rsidRPr="002A76B9">
              <w:rPr>
                <w:rFonts w:ascii="Times New Roman" w:hAnsi="Times New Roman" w:cs="Times New Roman"/>
                <w:sz w:val="24"/>
                <w:szCs w:val="24"/>
              </w:rPr>
              <w:t>propose</w:t>
            </w:r>
            <w:r w:rsidR="00747022">
              <w:rPr>
                <w:rFonts w:ascii="Times New Roman" w:hAnsi="Times New Roman" w:cs="Times New Roman"/>
                <w:sz w:val="24"/>
                <w:szCs w:val="24"/>
              </w:rPr>
              <w:t>s</w:t>
            </w:r>
            <w:r w:rsidR="00747022" w:rsidRPr="002A76B9">
              <w:rPr>
                <w:rFonts w:ascii="Times New Roman" w:hAnsi="Times New Roman" w:cs="Times New Roman"/>
                <w:sz w:val="24"/>
                <w:szCs w:val="24"/>
              </w:rPr>
              <w:t xml:space="preserve"> update</w:t>
            </w:r>
            <w:r w:rsidR="00747022">
              <w:rPr>
                <w:rFonts w:ascii="Times New Roman" w:hAnsi="Times New Roman" w:cs="Times New Roman"/>
                <w:sz w:val="24"/>
                <w:szCs w:val="24"/>
              </w:rPr>
              <w:t>s to</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2A76B9">
              <w:rPr>
                <w:rFonts w:ascii="Times New Roman" w:hAnsi="Times New Roman" w:cs="Times New Roman"/>
                <w:sz w:val="24"/>
                <w:szCs w:val="24"/>
              </w:rPr>
              <w:t xml:space="preserve"> characteristics to reflect the current operational parameters of </w:t>
            </w:r>
            <w:r w:rsidR="00747022">
              <w:rPr>
                <w:rFonts w:ascii="Times New Roman" w:hAnsi="Times New Roman" w:cs="Times New Roman"/>
                <w:sz w:val="24"/>
                <w:szCs w:val="24"/>
              </w:rPr>
              <w:t>airborne, and ground</w:t>
            </w:r>
            <w:r w:rsidR="00747022" w:rsidRPr="002A76B9">
              <w:rPr>
                <w:rFonts w:ascii="Times New Roman" w:hAnsi="Times New Roman" w:cs="Times New Roman"/>
                <w:sz w:val="24"/>
                <w:szCs w:val="24"/>
              </w:rPr>
              <w:t xml:space="preserve"> systems.</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135AD5F" w14:textId="20DFD03A" w:rsidR="00C14503" w:rsidRDefault="00C14503">
      <w:pPr>
        <w:rPr>
          <w:rFonts w:ascii="Times New Roman" w:hAnsi="Times New Roman" w:cs="Times New Roman"/>
          <w:sz w:val="24"/>
          <w:szCs w:val="24"/>
          <w:lang w:eastAsia="zh-CN"/>
        </w:rPr>
      </w:pPr>
      <w:bookmarkStart w:id="0" w:name="ditulogo"/>
      <w:bookmarkEnd w:id="0"/>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E1173" w14:paraId="5773871D" w14:textId="77777777" w:rsidTr="000C4EFA">
        <w:trPr>
          <w:cantSplit/>
        </w:trPr>
        <w:tc>
          <w:tcPr>
            <w:tcW w:w="6487" w:type="dxa"/>
            <w:vAlign w:val="center"/>
          </w:tcPr>
          <w:p w14:paraId="6B94C3BB" w14:textId="77777777" w:rsidR="00DE1173" w:rsidRPr="00D8032B" w:rsidRDefault="00DE1173" w:rsidP="000C4EFA">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25D545" w14:textId="77777777" w:rsidR="00DE1173" w:rsidRDefault="00DE1173" w:rsidP="000C4EFA">
            <w:pPr>
              <w:shd w:val="solid" w:color="FFFFFF" w:fill="FFFFFF"/>
              <w:spacing w:line="240" w:lineRule="atLeast"/>
            </w:pPr>
            <w:r>
              <w:rPr>
                <w:b/>
                <w:noProof/>
                <w:sz w:val="20"/>
              </w:rPr>
              <w:drawing>
                <wp:inline distT="0" distB="0" distL="0" distR="0" wp14:anchorId="2C35E639" wp14:editId="2ACDED3A">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DE1173" w:rsidRPr="0051782D" w14:paraId="1CB737EF" w14:textId="77777777" w:rsidTr="000C4EFA">
        <w:trPr>
          <w:cantSplit/>
        </w:trPr>
        <w:tc>
          <w:tcPr>
            <w:tcW w:w="6487" w:type="dxa"/>
            <w:tcBorders>
              <w:bottom w:val="single" w:sz="12" w:space="0" w:color="auto"/>
            </w:tcBorders>
          </w:tcPr>
          <w:p w14:paraId="06135594" w14:textId="77777777" w:rsidR="00DE1173" w:rsidRPr="00163271" w:rsidRDefault="00DE1173" w:rsidP="000C4EFA">
            <w:pPr>
              <w:shd w:val="solid" w:color="FFFFFF" w:fill="FFFFFF"/>
              <w:spacing w:after="48"/>
              <w:rPr>
                <w:rFonts w:ascii="Verdana" w:hAnsi="Verdana" w:cs="Times New Roman Bold"/>
                <w:b/>
              </w:rPr>
            </w:pPr>
          </w:p>
        </w:tc>
        <w:tc>
          <w:tcPr>
            <w:tcW w:w="3402" w:type="dxa"/>
            <w:tcBorders>
              <w:bottom w:val="single" w:sz="12" w:space="0" w:color="auto"/>
            </w:tcBorders>
          </w:tcPr>
          <w:p w14:paraId="2EC6D3C7" w14:textId="77777777" w:rsidR="00DE1173" w:rsidRPr="0051782D" w:rsidRDefault="00DE1173" w:rsidP="000C4EFA">
            <w:pPr>
              <w:shd w:val="solid" w:color="FFFFFF" w:fill="FFFFFF"/>
              <w:spacing w:after="48" w:line="240" w:lineRule="atLeast"/>
            </w:pPr>
          </w:p>
        </w:tc>
      </w:tr>
      <w:tr w:rsidR="00DE1173" w:rsidRPr="00710D66" w14:paraId="0E84B1AA" w14:textId="77777777" w:rsidTr="000C4EFA">
        <w:trPr>
          <w:cantSplit/>
        </w:trPr>
        <w:tc>
          <w:tcPr>
            <w:tcW w:w="6487" w:type="dxa"/>
            <w:tcBorders>
              <w:top w:val="single" w:sz="12" w:space="0" w:color="auto"/>
            </w:tcBorders>
          </w:tcPr>
          <w:p w14:paraId="3BE99FF8" w14:textId="77777777" w:rsidR="00DE1173" w:rsidRPr="0051782D" w:rsidRDefault="00DE1173" w:rsidP="000C4EFA">
            <w:pPr>
              <w:shd w:val="solid" w:color="FFFFFF" w:fill="FFFFFF"/>
              <w:spacing w:after="48"/>
              <w:jc w:val="left"/>
              <w:rPr>
                <w:rFonts w:ascii="Verdana" w:hAnsi="Verdana" w:cs="Times New Roman Bold"/>
                <w:bCs/>
              </w:rPr>
            </w:pPr>
          </w:p>
        </w:tc>
        <w:tc>
          <w:tcPr>
            <w:tcW w:w="3402" w:type="dxa"/>
            <w:tcBorders>
              <w:top w:val="single" w:sz="12" w:space="0" w:color="auto"/>
            </w:tcBorders>
          </w:tcPr>
          <w:p w14:paraId="0CAAC643" w14:textId="77777777" w:rsidR="00DE1173" w:rsidRPr="00710D66" w:rsidRDefault="00DE1173" w:rsidP="000C4EFA">
            <w:pPr>
              <w:shd w:val="solid" w:color="FFFFFF" w:fill="FFFFFF"/>
              <w:spacing w:after="48" w:line="240" w:lineRule="atLeast"/>
              <w:jc w:val="left"/>
            </w:pPr>
          </w:p>
        </w:tc>
      </w:tr>
      <w:tr w:rsidR="00DE1173" w:rsidRPr="005F32D4" w14:paraId="5B674A1B" w14:textId="77777777" w:rsidTr="000C4EFA">
        <w:trPr>
          <w:cantSplit/>
        </w:trPr>
        <w:tc>
          <w:tcPr>
            <w:tcW w:w="6487" w:type="dxa"/>
            <w:vMerge w:val="restart"/>
          </w:tcPr>
          <w:p w14:paraId="13A07883" w14:textId="77777777"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0E3C0472" w14:textId="3F76BF31"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Pr>
                <w:rFonts w:ascii="Verdana" w:hAnsi="Verdana"/>
                <w:sz w:val="20"/>
              </w:rPr>
              <w:t>2089</w:t>
            </w:r>
          </w:p>
        </w:tc>
        <w:tc>
          <w:tcPr>
            <w:tcW w:w="3402" w:type="dxa"/>
          </w:tcPr>
          <w:p w14:paraId="2F834E80"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DE1173" w:rsidRPr="005F32D4" w14:paraId="3C1E748E" w14:textId="77777777" w:rsidTr="000C4EFA">
        <w:trPr>
          <w:cantSplit/>
        </w:trPr>
        <w:tc>
          <w:tcPr>
            <w:tcW w:w="6487" w:type="dxa"/>
            <w:vMerge/>
          </w:tcPr>
          <w:p w14:paraId="2492E433" w14:textId="77777777" w:rsidR="00DE1173" w:rsidRDefault="00DE1173" w:rsidP="000C4EFA">
            <w:pPr>
              <w:spacing w:before="60"/>
              <w:jc w:val="left"/>
              <w:rPr>
                <w:b/>
                <w:smallCaps/>
                <w:sz w:val="32"/>
                <w:lang w:eastAsia="zh-CN"/>
              </w:rPr>
            </w:pPr>
          </w:p>
        </w:tc>
        <w:tc>
          <w:tcPr>
            <w:tcW w:w="3402" w:type="dxa"/>
          </w:tcPr>
          <w:p w14:paraId="32492BB4"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DE1173" w:rsidRPr="005F32D4" w14:paraId="1CE2450A" w14:textId="77777777" w:rsidTr="000C4EFA">
        <w:trPr>
          <w:cantSplit/>
        </w:trPr>
        <w:tc>
          <w:tcPr>
            <w:tcW w:w="6487" w:type="dxa"/>
            <w:vMerge/>
          </w:tcPr>
          <w:p w14:paraId="776A2F18" w14:textId="77777777" w:rsidR="00DE1173" w:rsidRDefault="00DE1173" w:rsidP="000C4EFA">
            <w:pPr>
              <w:spacing w:before="60"/>
              <w:jc w:val="left"/>
              <w:rPr>
                <w:b/>
                <w:smallCaps/>
                <w:sz w:val="32"/>
                <w:lang w:eastAsia="zh-CN"/>
              </w:rPr>
            </w:pPr>
          </w:p>
        </w:tc>
        <w:tc>
          <w:tcPr>
            <w:tcW w:w="3402" w:type="dxa"/>
          </w:tcPr>
          <w:p w14:paraId="3F9D9ECF" w14:textId="77777777" w:rsidR="00DE1173" w:rsidRPr="005F32D4" w:rsidRDefault="00DE1173" w:rsidP="000C4EFA">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DE1173" w14:paraId="44EB23BA" w14:textId="77777777" w:rsidTr="000C4EFA">
        <w:trPr>
          <w:cantSplit/>
        </w:trPr>
        <w:tc>
          <w:tcPr>
            <w:tcW w:w="9889" w:type="dxa"/>
            <w:gridSpan w:val="2"/>
          </w:tcPr>
          <w:p w14:paraId="2F7F624E" w14:textId="77777777" w:rsidR="00DE1173" w:rsidRDefault="00DE1173" w:rsidP="000C4EFA">
            <w:pPr>
              <w:pStyle w:val="Source"/>
              <w:rPr>
                <w:lang w:eastAsia="zh-CN"/>
              </w:rPr>
            </w:pPr>
            <w:r>
              <w:rPr>
                <w:lang w:eastAsia="zh-CN"/>
              </w:rPr>
              <w:t>United States of America</w:t>
            </w:r>
          </w:p>
        </w:tc>
      </w:tr>
      <w:tr w:rsidR="00DE1173" w14:paraId="5515B1DC" w14:textId="77777777" w:rsidTr="000C4EFA">
        <w:trPr>
          <w:cantSplit/>
          <w:trHeight w:val="1968"/>
        </w:trPr>
        <w:tc>
          <w:tcPr>
            <w:tcW w:w="9889" w:type="dxa"/>
            <w:gridSpan w:val="2"/>
          </w:tcPr>
          <w:p w14:paraId="0BC664CD" w14:textId="5A6C4427" w:rsidR="00DE1173" w:rsidRDefault="00DE1173" w:rsidP="000C4EFA">
            <w:pPr>
              <w:pStyle w:val="Title1"/>
              <w:rPr>
                <w:lang w:eastAsia="zh-CN"/>
              </w:rPr>
            </w:pPr>
            <w:r>
              <w:rPr>
                <w:lang w:eastAsia="zh-CN"/>
              </w:rPr>
              <w:t xml:space="preserve">Working document towards a </w:t>
            </w:r>
            <w:r w:rsidRPr="00EB07C6">
              <w:rPr>
                <w:lang w:eastAsia="zh-CN"/>
              </w:rPr>
              <w:t>Preliminary draft revision of Recommendation ITU-R M.</w:t>
            </w:r>
            <w:r>
              <w:rPr>
                <w:lang w:eastAsia="zh-CN"/>
              </w:rPr>
              <w:t>2089-0</w:t>
            </w:r>
          </w:p>
        </w:tc>
      </w:tr>
    </w:tbl>
    <w:p w14:paraId="3C553743" w14:textId="01448B39" w:rsidR="00DE1173" w:rsidRDefault="00DE1173" w:rsidP="00DE1173">
      <w:pPr>
        <w:jc w:val="left"/>
        <w:rPr>
          <w:rFonts w:ascii="Times New Roman" w:hAnsi="Times New Roman" w:cs="Times New Roman"/>
          <w:sz w:val="24"/>
          <w:szCs w:val="24"/>
        </w:rPr>
      </w:pPr>
      <w:r w:rsidRPr="00537E68">
        <w:rPr>
          <w:rFonts w:ascii="Times New Roman" w:hAnsi="Times New Roman" w:cs="Times New Roman"/>
          <w:sz w:val="24"/>
          <w:szCs w:val="24"/>
        </w:rPr>
        <w:t>The United States of America would like to propose the attached revision of ITU-R Recommendation M.</w:t>
      </w:r>
      <w:r>
        <w:rPr>
          <w:rFonts w:ascii="Times New Roman" w:hAnsi="Times New Roman" w:cs="Times New Roman"/>
          <w:sz w:val="24"/>
          <w:szCs w:val="24"/>
        </w:rPr>
        <w:t>2089-0</w:t>
      </w:r>
      <w:r w:rsidRPr="00537E68">
        <w:rPr>
          <w:rFonts w:ascii="Times New Roman" w:hAnsi="Times New Roman" w:cs="Times New Roman"/>
          <w:sz w:val="24"/>
          <w:szCs w:val="24"/>
        </w:rPr>
        <w:t>, ‘</w:t>
      </w:r>
      <w:r w:rsidRPr="00DE1173">
        <w:rPr>
          <w:rFonts w:ascii="Times New Roman" w:hAnsi="Times New Roman" w:cs="Times New Roman"/>
          <w:sz w:val="24"/>
          <w:szCs w:val="24"/>
        </w:rPr>
        <w:t>Technical characteristics and protection criteria for aeronautical mobile service systems in the frequency range 14.5-15.35 GHz</w:t>
      </w:r>
      <w:r w:rsidRPr="00537E68">
        <w:rPr>
          <w:rFonts w:ascii="Times New Roman" w:hAnsi="Times New Roman" w:cs="Times New Roman"/>
          <w:sz w:val="24"/>
          <w:szCs w:val="24"/>
        </w:rPr>
        <w:t xml:space="preserve">’, </w:t>
      </w:r>
      <w:proofErr w:type="gramStart"/>
      <w:r w:rsidRPr="00537E68">
        <w:rPr>
          <w:rFonts w:ascii="Times New Roman" w:hAnsi="Times New Roman" w:cs="Times New Roman"/>
          <w:sz w:val="24"/>
          <w:szCs w:val="24"/>
        </w:rPr>
        <w:t>in order to</w:t>
      </w:r>
      <w:proofErr w:type="gramEnd"/>
      <w:r w:rsidRPr="00537E68">
        <w:rPr>
          <w:rFonts w:ascii="Times New Roman" w:hAnsi="Times New Roman" w:cs="Times New Roman"/>
          <w:sz w:val="24"/>
          <w:szCs w:val="24"/>
        </w:rPr>
        <w:t xml:space="preserve"> provide </w:t>
      </w:r>
      <w:r>
        <w:rPr>
          <w:rFonts w:ascii="Times New Roman" w:hAnsi="Times New Roman" w:cs="Times New Roman"/>
          <w:sz w:val="24"/>
          <w:szCs w:val="24"/>
        </w:rPr>
        <w:t>updated</w:t>
      </w:r>
      <w:r w:rsidRPr="00537E68">
        <w:rPr>
          <w:rFonts w:ascii="Times New Roman" w:hAnsi="Times New Roman" w:cs="Times New Roman"/>
          <w:sz w:val="24"/>
          <w:szCs w:val="24"/>
        </w:rPr>
        <w:t xml:space="preserve"> parameters of currently operating </w:t>
      </w:r>
      <w:r w:rsidR="006A7A56">
        <w:rPr>
          <w:rFonts w:ascii="Times New Roman" w:hAnsi="Times New Roman" w:cs="Times New Roman"/>
          <w:sz w:val="24"/>
          <w:szCs w:val="24"/>
        </w:rPr>
        <w:t>aeronautical mobile systems</w:t>
      </w:r>
      <w:r w:rsidRPr="00537E68">
        <w:rPr>
          <w:rFonts w:ascii="Times New Roman" w:hAnsi="Times New Roman" w:cs="Times New Roman"/>
          <w:sz w:val="24"/>
          <w:szCs w:val="24"/>
        </w:rPr>
        <w:t>.</w:t>
      </w:r>
    </w:p>
    <w:p w14:paraId="4544166A" w14:textId="4E30349D" w:rsidR="00DE1173" w:rsidRDefault="00DE1173">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02BDCE81" w14:textId="0E8FE92D" w:rsidR="00951A65" w:rsidRPr="00951A65" w:rsidRDefault="00951A65" w:rsidP="00951A65">
      <w:pPr>
        <w:keepNext/>
        <w:keepLines/>
        <w:overflowPunct w:val="0"/>
        <w:autoSpaceDE w:val="0"/>
        <w:autoSpaceDN w:val="0"/>
        <w:adjustRightInd w:val="0"/>
        <w:spacing w:line="240" w:lineRule="auto"/>
        <w:textAlignment w:val="baseline"/>
        <w:rPr>
          <w:rFonts w:ascii="Times New Roman" w:eastAsia="Times New Roman" w:hAnsi="Times New Roman" w:cs="Times New Roman"/>
          <w:sz w:val="28"/>
          <w:szCs w:val="20"/>
        </w:rPr>
      </w:pPr>
      <w:r w:rsidRPr="00951A65">
        <w:rPr>
          <w:rFonts w:ascii="Times New Roman" w:eastAsia="Times New Roman" w:hAnsi="Times New Roman" w:cs="Times New Roman"/>
          <w:sz w:val="28"/>
          <w:szCs w:val="20"/>
        </w:rPr>
        <w:lastRenderedPageBreak/>
        <w:t>RECOMMENDATION ITU-R M.2089-0</w:t>
      </w:r>
    </w:p>
    <w:p w14:paraId="46A7C9E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951A65">
        <w:rPr>
          <w:rFonts w:ascii="Times New Roman" w:eastAsia="Times New Roman" w:hAnsi="Times New Roman" w:cs="Times New Roman"/>
          <w:b/>
          <w:sz w:val="28"/>
          <w:szCs w:val="20"/>
          <w:lang w:val="en-GB"/>
        </w:rPr>
        <w:t>Technical characteristics and protection criteria for aeronautical mobile service systems in the frequency range 14.5</w:t>
      </w:r>
      <w:r w:rsidRPr="00951A65">
        <w:rPr>
          <w:rFonts w:ascii="Times New Roman" w:eastAsia="Times New Roman" w:hAnsi="Times New Roman" w:cs="Times New Roman"/>
          <w:b/>
          <w:sz w:val="28"/>
          <w:szCs w:val="20"/>
          <w:lang w:val="en-GB"/>
        </w:rPr>
        <w:noBreakHyphen/>
        <w:t>15.35 GHz</w:t>
      </w:r>
    </w:p>
    <w:p w14:paraId="2DF8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(2015)</w:t>
      </w:r>
    </w:p>
    <w:p w14:paraId="3B9A8509"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Scope</w:t>
      </w:r>
    </w:p>
    <w:p w14:paraId="31EE7C3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 xml:space="preserve">This Recommendation provides information on the technical characteristics and protection criteria for systems operating in the aeronautical mobile service (AMS), planned </w:t>
      </w:r>
      <w:proofErr w:type="gramStart"/>
      <w:r w:rsidRPr="00951A65">
        <w:rPr>
          <w:rFonts w:ascii="Times New Roman" w:eastAsia="Times New Roman" w:hAnsi="Times New Roman" w:cs="Times New Roman"/>
          <w:szCs w:val="20"/>
        </w:rPr>
        <w:t>to</w:t>
      </w:r>
      <w:proofErr w:type="gramEnd"/>
      <w:r w:rsidRPr="00951A65">
        <w:rPr>
          <w:rFonts w:ascii="Times New Roman" w:eastAsia="Times New Roman" w:hAnsi="Times New Roman" w:cs="Times New Roman"/>
          <w:szCs w:val="20"/>
        </w:rPr>
        <w:t xml:space="preserve"> or currently operating in the frequency range 14.5</w:t>
      </w:r>
      <w:r w:rsidRPr="00951A65">
        <w:rPr>
          <w:rFonts w:ascii="Times New Roman" w:eastAsia="Times New Roman" w:hAnsi="Times New Roman" w:cs="Times New Roman"/>
          <w:szCs w:val="20"/>
        </w:rPr>
        <w:noBreakHyphen/>
        <w:t>15.35 GHz for use in sharing and compatibility studies as needed.</w:t>
      </w:r>
    </w:p>
    <w:p w14:paraId="2521256D"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Keywords</w:t>
      </w:r>
    </w:p>
    <w:p w14:paraId="03A5845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Aeronautical Mobile Service, Technical Characteristics, Protection Criteria, Ku</w:t>
      </w:r>
      <w:r w:rsidRPr="00951A65">
        <w:rPr>
          <w:rFonts w:ascii="Times New Roman" w:eastAsia="Times New Roman" w:hAnsi="Times New Roman" w:cs="Times New Roman"/>
          <w:sz w:val="24"/>
          <w:szCs w:val="20"/>
        </w:rPr>
        <w:noBreakHyphen/>
        <w:t xml:space="preserve">band </w:t>
      </w:r>
    </w:p>
    <w:p w14:paraId="7FD2CADA"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Abbreviations/Glossary</w:t>
      </w:r>
    </w:p>
    <w:p w14:paraId="54BD17D0"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ADL</w:t>
      </w:r>
      <w:r w:rsidRPr="00951A65">
        <w:rPr>
          <w:rFonts w:ascii="Times New Roman" w:eastAsia="Times New Roman" w:hAnsi="Times New Roman" w:cs="Times New Roman"/>
          <w:sz w:val="24"/>
          <w:szCs w:val="20"/>
        </w:rPr>
        <w:tab/>
        <w:t>AMS data link</w:t>
      </w:r>
    </w:p>
    <w:p w14:paraId="754761E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ADT</w:t>
      </w:r>
      <w:r w:rsidRPr="00951A65">
        <w:rPr>
          <w:rFonts w:ascii="Times New Roman" w:eastAsia="Times New Roman" w:hAnsi="Times New Roman" w:cs="Times New Roman"/>
          <w:sz w:val="24"/>
          <w:szCs w:val="20"/>
        </w:rPr>
        <w:tab/>
        <w:t>Airborne data terminal</w:t>
      </w:r>
    </w:p>
    <w:p w14:paraId="4E839E81"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AMS</w:t>
      </w:r>
      <w:r w:rsidRPr="00951A65">
        <w:rPr>
          <w:rFonts w:ascii="Times New Roman" w:eastAsia="Times New Roman" w:hAnsi="Times New Roman" w:cs="Times New Roman"/>
          <w:sz w:val="24"/>
          <w:szCs w:val="20"/>
        </w:rPr>
        <w:tab/>
        <w:t>Aeronautical mobile service</w:t>
      </w:r>
    </w:p>
    <w:p w14:paraId="2A648EB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GDT</w:t>
      </w:r>
      <w:r w:rsidRPr="00951A65">
        <w:rPr>
          <w:rFonts w:ascii="Times New Roman" w:eastAsia="Times New Roman" w:hAnsi="Times New Roman" w:cs="Times New Roman"/>
          <w:sz w:val="24"/>
          <w:szCs w:val="20"/>
        </w:rPr>
        <w:tab/>
        <w:t>Ground data terminal</w:t>
      </w:r>
    </w:p>
    <w:p w14:paraId="6EC39968"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RLOS</w:t>
      </w:r>
      <w:r w:rsidRPr="00951A65">
        <w:rPr>
          <w:rFonts w:ascii="Times New Roman" w:eastAsia="Times New Roman" w:hAnsi="Times New Roman" w:cs="Times New Roman"/>
          <w:sz w:val="24"/>
          <w:szCs w:val="20"/>
        </w:rPr>
        <w:tab/>
        <w:t>Radio line</w:t>
      </w:r>
      <w:r w:rsidRPr="00951A65">
        <w:rPr>
          <w:rFonts w:ascii="Times New Roman" w:eastAsia="Times New Roman" w:hAnsi="Times New Roman" w:cs="Times New Roman"/>
          <w:sz w:val="24"/>
          <w:szCs w:val="20"/>
        </w:rPr>
        <w:noBreakHyphen/>
        <w:t>of</w:t>
      </w:r>
      <w:r w:rsidRPr="00951A65">
        <w:rPr>
          <w:rFonts w:ascii="Times New Roman" w:eastAsia="Times New Roman" w:hAnsi="Times New Roman" w:cs="Times New Roman"/>
          <w:sz w:val="24"/>
          <w:szCs w:val="20"/>
        </w:rPr>
        <w:noBreakHyphen/>
        <w:t>sight</w:t>
      </w:r>
    </w:p>
    <w:p w14:paraId="60E11AF2"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UAS</w:t>
      </w:r>
      <w:r w:rsidRPr="00951A65">
        <w:rPr>
          <w:rFonts w:ascii="Times New Roman" w:eastAsia="Times New Roman" w:hAnsi="Times New Roman" w:cs="Times New Roman"/>
          <w:sz w:val="24"/>
          <w:szCs w:val="20"/>
        </w:rPr>
        <w:tab/>
        <w:t>Unmanned aircraft system</w:t>
      </w:r>
    </w:p>
    <w:p w14:paraId="36D3B2F8" w14:textId="77777777" w:rsidR="00951A65" w:rsidRPr="00951A65" w:rsidRDefault="00951A65" w:rsidP="00951A65">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The ITU Radiocommunication Assembly,</w:t>
      </w:r>
    </w:p>
    <w:p w14:paraId="7285B40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considering</w:t>
      </w:r>
    </w:p>
    <w:p w14:paraId="0E57510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 xml:space="preserve">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w:t>
      </w:r>
      <w:proofErr w:type="gramStart"/>
      <w:r w:rsidRPr="00951A65">
        <w:rPr>
          <w:rFonts w:ascii="Times New Roman" w:eastAsia="Times New Roman" w:hAnsi="Times New Roman" w:cs="Times New Roman"/>
          <w:sz w:val="24"/>
          <w:szCs w:val="20"/>
        </w:rPr>
        <w:t>use</w:t>
      </w:r>
      <w:proofErr w:type="gramEnd"/>
      <w:r w:rsidRPr="00951A65">
        <w:rPr>
          <w:rFonts w:ascii="Times New Roman" w:eastAsia="Times New Roman" w:hAnsi="Times New Roman" w:cs="Times New Roman"/>
          <w:sz w:val="24"/>
          <w:szCs w:val="20"/>
        </w:rPr>
        <w:t xml:space="preserve"> and natural resource surveys;</w:t>
      </w:r>
    </w:p>
    <w:p w14:paraId="46CC11B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b)</w:t>
      </w:r>
      <w:r w:rsidRPr="00951A65">
        <w:rPr>
          <w:rFonts w:ascii="Times New Roman" w:eastAsia="Times New Roman" w:hAnsi="Times New Roman" w:cs="Times New Roman"/>
          <w:sz w:val="24"/>
          <w:szCs w:val="24"/>
        </w:rPr>
        <w:tab/>
        <w:t>that systems and networks operating in the AMS are used for narrow</w:t>
      </w:r>
      <w:r w:rsidRPr="00951A65">
        <w:rPr>
          <w:rFonts w:ascii="Times New Roman" w:eastAsia="Times New Roman" w:hAnsi="Times New Roman" w:cs="Times New Roman"/>
          <w:sz w:val="24"/>
          <w:szCs w:val="24"/>
        </w:rPr>
        <w:noBreakHyphen/>
        <w:t xml:space="preserve">band, airborne </w:t>
      </w:r>
      <w:proofErr w:type="gramStart"/>
      <w:r w:rsidRPr="00951A65">
        <w:rPr>
          <w:rFonts w:ascii="Times New Roman" w:eastAsia="Times New Roman" w:hAnsi="Times New Roman" w:cs="Times New Roman"/>
          <w:sz w:val="24"/>
          <w:szCs w:val="24"/>
        </w:rPr>
        <w:t>command</w:t>
      </w:r>
      <w:proofErr w:type="gramEnd"/>
      <w:r w:rsidRPr="00951A65">
        <w:rPr>
          <w:rFonts w:ascii="Times New Roman" w:eastAsia="Times New Roman" w:hAnsi="Times New Roman" w:cs="Times New Roman"/>
          <w:sz w:val="24"/>
          <w:szCs w:val="24"/>
        </w:rPr>
        <w:t xml:space="preserve"> and control data links;</w:t>
      </w:r>
    </w:p>
    <w:p w14:paraId="1DD199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c)</w:t>
      </w:r>
      <w:r w:rsidRPr="00951A65">
        <w:rPr>
          <w:rFonts w:ascii="Times New Roman" w:eastAsia="Times New Roman" w:hAnsi="Times New Roman" w:cs="Times New Roman"/>
          <w:sz w:val="24"/>
          <w:szCs w:val="24"/>
        </w:rPr>
        <w:tab/>
        <w:t>that there are increasing numbers of various planned and operating systems and networks in the AMS;</w:t>
      </w:r>
    </w:p>
    <w:p w14:paraId="0CFD069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d)</w:t>
      </w:r>
      <w:r w:rsidRPr="00951A65">
        <w:rPr>
          <w:rFonts w:ascii="Times New Roman" w:eastAsia="Times New Roman" w:hAnsi="Times New Roman" w:cs="Times New Roman"/>
          <w:sz w:val="24"/>
          <w:szCs w:val="24"/>
        </w:rPr>
        <w:tab/>
        <w:t>that administrations conducting ITU</w:t>
      </w:r>
      <w:r w:rsidRPr="00951A65">
        <w:rPr>
          <w:rFonts w:ascii="Times New Roman" w:eastAsia="Times New Roman" w:hAnsi="Times New Roman" w:cs="Times New Roman"/>
          <w:sz w:val="24"/>
          <w:szCs w:val="24"/>
        </w:rPr>
        <w:noBreakHyphen/>
        <w:t xml:space="preserve">R sharing or compatibility studies addressing new allocation proposals in any part of the frequency range 14.5-15.35 GHz should </w:t>
      </w:r>
      <w:proofErr w:type="gramStart"/>
      <w:r w:rsidRPr="00951A65">
        <w:rPr>
          <w:rFonts w:ascii="Times New Roman" w:eastAsia="Times New Roman" w:hAnsi="Times New Roman" w:cs="Times New Roman"/>
          <w:sz w:val="24"/>
          <w:szCs w:val="24"/>
        </w:rPr>
        <w:t>take into account</w:t>
      </w:r>
      <w:proofErr w:type="gramEnd"/>
      <w:r w:rsidRPr="00951A65">
        <w:rPr>
          <w:rFonts w:ascii="Times New Roman" w:eastAsia="Times New Roman" w:hAnsi="Times New Roman" w:cs="Times New Roman"/>
          <w:sz w:val="24"/>
          <w:szCs w:val="24"/>
        </w:rPr>
        <w:t xml:space="preserve"> operations of incumbent services in the band, including aeronautical mobile service,</w:t>
      </w:r>
    </w:p>
    <w:p w14:paraId="61F2FAE4"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w:t>
      </w:r>
    </w:p>
    <w:p w14:paraId="418FD8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i/>
          <w:iCs/>
          <w:sz w:val="24"/>
          <w:szCs w:val="20"/>
        </w:rPr>
        <w:tab/>
      </w:r>
      <w:r w:rsidRPr="00951A65">
        <w:rPr>
          <w:rFonts w:ascii="Times New Roman" w:eastAsia="Times New Roman" w:hAnsi="Times New Roman" w:cs="Times New Roman"/>
          <w:sz w:val="24"/>
          <w:szCs w:val="20"/>
        </w:rPr>
        <w:t>that the frequency range 14.5-15.35 GHz is globally allocated on a primary basis to the mobile service;</w:t>
      </w:r>
    </w:p>
    <w:p w14:paraId="46702CB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that the aeronautical mobile service is a mobile service between aeronautical stations and aircraft stations, or between aircraft stations;</w:t>
      </w:r>
    </w:p>
    <w:p w14:paraId="586F458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ab/>
        <w:t>that the frequency range 14.5-15.35 GHz is also globally allocated on a primary basis to fixed service;</w:t>
      </w:r>
    </w:p>
    <w:p w14:paraId="3FCA89C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lastRenderedPageBreak/>
        <w:t>d)</w:t>
      </w:r>
      <w:r w:rsidRPr="00951A65">
        <w:rPr>
          <w:rFonts w:ascii="Times New Roman" w:eastAsia="Times New Roman" w:hAnsi="Times New Roman" w:cs="Times New Roman"/>
          <w:sz w:val="24"/>
          <w:szCs w:val="20"/>
        </w:rPr>
        <w:tab/>
        <w:t>that the frequency range 14.5-14.8 GHz is also globally allocated on a primary basis to the fixed</w:t>
      </w:r>
      <w:r w:rsidRPr="00951A65">
        <w:rPr>
          <w:rFonts w:ascii="Times New Roman" w:eastAsia="Times New Roman" w:hAnsi="Times New Roman" w:cs="Times New Roman"/>
          <w:sz w:val="24"/>
          <w:szCs w:val="20"/>
        </w:rPr>
        <w:noBreakHyphen/>
        <w:t>satellite service (Earth-to-space) under the provisions of RR No.</w:t>
      </w:r>
      <w:r w:rsidRPr="00951A65">
        <w:rPr>
          <w:rFonts w:ascii="Times New Roman" w:eastAsia="Times New Roman" w:hAnsi="Times New Roman" w:cs="Times New Roman"/>
          <w:b/>
          <w:bCs/>
          <w:sz w:val="24"/>
          <w:szCs w:val="20"/>
        </w:rPr>
        <w:t> 5.510</w:t>
      </w:r>
      <w:r w:rsidRPr="00951A65">
        <w:rPr>
          <w:rFonts w:ascii="Times New Roman" w:eastAsia="Times New Roman" w:hAnsi="Times New Roman" w:cs="Times New Roman"/>
          <w:sz w:val="24"/>
          <w:szCs w:val="20"/>
        </w:rPr>
        <w:t>,</w:t>
      </w:r>
    </w:p>
    <w:p w14:paraId="58158E28"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 further</w:t>
      </w:r>
    </w:p>
    <w:p w14:paraId="4DFB8B1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 xml:space="preserve">that in </w:t>
      </w:r>
      <w:proofErr w:type="gramStart"/>
      <w:r w:rsidRPr="00951A65">
        <w:rPr>
          <w:rFonts w:ascii="Times New Roman" w:eastAsia="Times New Roman" w:hAnsi="Times New Roman" w:cs="Times New Roman"/>
          <w:sz w:val="24"/>
          <w:szCs w:val="20"/>
        </w:rPr>
        <w:t>Regions</w:t>
      </w:r>
      <w:proofErr w:type="gramEnd"/>
      <w:r w:rsidRPr="00951A65">
        <w:rPr>
          <w:rFonts w:ascii="Times New Roman" w:eastAsia="Times New Roman" w:hAnsi="Times New Roman" w:cs="Times New Roman"/>
          <w:sz w:val="24"/>
          <w:szCs w:val="20"/>
        </w:rPr>
        <w:t> 1 and 3, the use of the frequency range 14.5-14.8 GHz by the broadcasting satellite service for feeder links (Earth-to-space), is reserved for countries outside Europe operating under the provisions and associated plans of Appendix </w:t>
      </w:r>
      <w:r w:rsidRPr="00951A65">
        <w:rPr>
          <w:rFonts w:ascii="Times New Roman" w:eastAsia="Times New Roman" w:hAnsi="Times New Roman" w:cs="Times New Roman"/>
          <w:b/>
          <w:bCs/>
          <w:sz w:val="24"/>
          <w:szCs w:val="20"/>
        </w:rPr>
        <w:t>30A</w:t>
      </w:r>
      <w:r w:rsidRPr="00951A65">
        <w:rPr>
          <w:rFonts w:ascii="Times New Roman" w:eastAsia="Times New Roman" w:hAnsi="Times New Roman" w:cs="Times New Roman"/>
          <w:sz w:val="24"/>
          <w:szCs w:val="20"/>
        </w:rPr>
        <w:t xml:space="preserve"> to the Radio Regulations;</w:t>
      </w:r>
    </w:p>
    <w:p w14:paraId="4612F2A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 xml:space="preserve">that the use of the frequency range 14.5-14.8 GHz by the AMS in no way restricts or limits the operation of feeder link to broadcasting satellite service referred to in </w:t>
      </w:r>
      <w:r w:rsidRPr="00951A65">
        <w:rPr>
          <w:rFonts w:ascii="Times New Roman" w:eastAsia="Times New Roman" w:hAnsi="Times New Roman" w:cs="Times New Roman"/>
          <w:i/>
          <w:sz w:val="24"/>
          <w:szCs w:val="20"/>
        </w:rPr>
        <w:t>recognizing further a)</w:t>
      </w:r>
      <w:r w:rsidRPr="00951A65">
        <w:rPr>
          <w:rFonts w:ascii="Times New Roman" w:eastAsia="Times New Roman" w:hAnsi="Times New Roman" w:cs="Times New Roman"/>
          <w:sz w:val="24"/>
          <w:szCs w:val="20"/>
        </w:rPr>
        <w:t xml:space="preserve"> above;</w:t>
      </w:r>
    </w:p>
    <w:p w14:paraId="5FF3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 xml:space="preserve"> </w:t>
      </w:r>
      <w:r w:rsidRPr="00951A65">
        <w:rPr>
          <w:rFonts w:ascii="Times New Roman" w:eastAsia="Times New Roman" w:hAnsi="Times New Roman" w:cs="Times New Roman"/>
          <w:sz w:val="24"/>
          <w:szCs w:val="20"/>
        </w:rPr>
        <w:tab/>
        <w:t xml:space="preserve">that the use of the frequency range 14.5-15.35 GHz by the AMS must </w:t>
      </w:r>
      <w:proofErr w:type="gramStart"/>
      <w:r w:rsidRPr="00951A65">
        <w:rPr>
          <w:rFonts w:ascii="Times New Roman" w:eastAsia="Times New Roman" w:hAnsi="Times New Roman" w:cs="Times New Roman"/>
          <w:sz w:val="24"/>
          <w:szCs w:val="20"/>
        </w:rPr>
        <w:t>take into account</w:t>
      </w:r>
      <w:proofErr w:type="gramEnd"/>
      <w:r w:rsidRPr="00951A65">
        <w:rPr>
          <w:rFonts w:ascii="Times New Roman" w:eastAsia="Times New Roman" w:hAnsi="Times New Roman" w:cs="Times New Roman"/>
          <w:sz w:val="24"/>
          <w:szCs w:val="20"/>
        </w:rPr>
        <w:t xml:space="preserve"> the operation of the fixed service referred to in </w:t>
      </w:r>
      <w:r w:rsidRPr="00951A65">
        <w:rPr>
          <w:rFonts w:ascii="Times New Roman" w:eastAsia="Times New Roman" w:hAnsi="Times New Roman" w:cs="Times New Roman"/>
          <w:i/>
          <w:sz w:val="24"/>
          <w:szCs w:val="20"/>
        </w:rPr>
        <w:t>recognizing c)</w:t>
      </w:r>
      <w:r w:rsidRPr="00951A65">
        <w:rPr>
          <w:rFonts w:ascii="Times New Roman" w:eastAsia="Times New Roman" w:hAnsi="Times New Roman" w:cs="Times New Roman"/>
          <w:sz w:val="24"/>
          <w:szCs w:val="20"/>
        </w:rPr>
        <w:t xml:space="preserve"> above,</w:t>
      </w:r>
    </w:p>
    <w:p w14:paraId="25C9991E"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recommends</w:t>
      </w:r>
    </w:p>
    <w:p w14:paraId="4203D99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1</w:t>
      </w:r>
      <w:r w:rsidRPr="00951A65">
        <w:rPr>
          <w:rFonts w:ascii="Times New Roman" w:eastAsia="Times New Roman" w:hAnsi="Times New Roman" w:cs="Times New Roman"/>
          <w:sz w:val="24"/>
          <w:szCs w:val="20"/>
        </w:rPr>
        <w:tab/>
        <w:t>that the technical and operational characteristics of the systems operating in the AMS described in the Annex should be considered representative of those operating in the frequency range 14.5-15.35 GHz;</w:t>
      </w:r>
    </w:p>
    <w:p w14:paraId="28BF001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2</w:t>
      </w:r>
      <w:r w:rsidRPr="00951A65">
        <w:rPr>
          <w:rFonts w:ascii="Times New Roman" w:eastAsia="Times New Roman" w:hAnsi="Times New Roman" w:cs="Times New Roman"/>
          <w:sz w:val="24"/>
          <w:szCs w:val="20"/>
        </w:rPr>
        <w:tab/>
        <w:t>that the technical characteristics and protection criteria for AMS receiving and transmitting stations given in the Annex should be used in performing sharing and compatibility analyses as needed.</w:t>
      </w:r>
    </w:p>
    <w:p w14:paraId="42747AA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099341C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951A65">
        <w:rPr>
          <w:rFonts w:ascii="Times New Roman" w:eastAsia="Times New Roman" w:hAnsi="Times New Roman" w:cs="Times New Roman"/>
          <w:b/>
          <w:sz w:val="28"/>
          <w:szCs w:val="20"/>
        </w:rPr>
        <w:t>Annex</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b/>
          <w:sz w:val="28"/>
          <w:szCs w:val="20"/>
        </w:rPr>
        <w:br/>
        <w:t xml:space="preserve">Technical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haracteristics and </w:t>
      </w:r>
      <w:r w:rsidRPr="00951A65">
        <w:rPr>
          <w:rFonts w:ascii="Times New Roman" w:eastAsia="Times New Roman" w:hAnsi="Times New Roman" w:cs="Times New Roman" w:hint="eastAsia"/>
          <w:b/>
          <w:sz w:val="28"/>
          <w:szCs w:val="20"/>
        </w:rPr>
        <w:t>p</w:t>
      </w:r>
      <w:r w:rsidRPr="00951A65">
        <w:rPr>
          <w:rFonts w:ascii="Times New Roman" w:eastAsia="Times New Roman" w:hAnsi="Times New Roman" w:cs="Times New Roman"/>
          <w:b/>
          <w:sz w:val="28"/>
          <w:szCs w:val="20"/>
        </w:rPr>
        <w:t xml:space="preserve">rotection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riteria for </w:t>
      </w:r>
      <w:r w:rsidRPr="00951A65">
        <w:rPr>
          <w:rFonts w:ascii="Times New Roman" w:eastAsia="Times New Roman" w:hAnsi="Times New Roman" w:cs="Times New Roman" w:hint="eastAsia"/>
          <w:b/>
          <w:sz w:val="28"/>
          <w:szCs w:val="20"/>
        </w:rPr>
        <w:t>a</w:t>
      </w:r>
      <w:r w:rsidRPr="00951A65">
        <w:rPr>
          <w:rFonts w:ascii="Times New Roman" w:eastAsia="Times New Roman" w:hAnsi="Times New Roman" w:cs="Times New Roman"/>
          <w:b/>
          <w:sz w:val="28"/>
          <w:szCs w:val="20"/>
        </w:rPr>
        <w:t xml:space="preserve">eronautical </w:t>
      </w:r>
      <w:r w:rsidRPr="00951A65">
        <w:rPr>
          <w:rFonts w:ascii="Times New Roman" w:eastAsia="Times New Roman" w:hAnsi="Times New Roman" w:cs="Times New Roman" w:hint="eastAsia"/>
          <w:b/>
          <w:sz w:val="28"/>
          <w:szCs w:val="20"/>
        </w:rPr>
        <w:t>m</w:t>
      </w:r>
      <w:r w:rsidRPr="00951A65">
        <w:rPr>
          <w:rFonts w:ascii="Times New Roman" w:eastAsia="Times New Roman" w:hAnsi="Times New Roman" w:cs="Times New Roman"/>
          <w:b/>
          <w:sz w:val="28"/>
          <w:szCs w:val="20"/>
        </w:rPr>
        <w:t>obile</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ervice </w:t>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ystems in the </w:t>
      </w:r>
      <w:r w:rsidRPr="00951A65">
        <w:rPr>
          <w:rFonts w:ascii="Times New Roman" w:eastAsia="Times New Roman" w:hAnsi="Times New Roman" w:cs="Times New Roman" w:hint="eastAsia"/>
          <w:b/>
          <w:sz w:val="28"/>
          <w:szCs w:val="20"/>
        </w:rPr>
        <w:t>f</w:t>
      </w:r>
      <w:r w:rsidRPr="00951A65">
        <w:rPr>
          <w:rFonts w:ascii="Times New Roman" w:eastAsia="Times New Roman" w:hAnsi="Times New Roman" w:cs="Times New Roman"/>
          <w:b/>
          <w:sz w:val="28"/>
          <w:szCs w:val="20"/>
        </w:rPr>
        <w:t>requency range 14.5</w:t>
      </w:r>
      <w:r w:rsidRPr="00951A65">
        <w:rPr>
          <w:rFonts w:ascii="Times New Roman" w:eastAsia="Times New Roman" w:hAnsi="Times New Roman" w:cs="Times New Roman"/>
          <w:b/>
          <w:sz w:val="28"/>
          <w:szCs w:val="20"/>
        </w:rPr>
        <w:noBreakHyphen/>
        <w:t>15.35 </w:t>
      </w:r>
      <w:proofErr w:type="gramStart"/>
      <w:r w:rsidRPr="00951A65">
        <w:rPr>
          <w:rFonts w:ascii="Times New Roman" w:eastAsia="Times New Roman" w:hAnsi="Times New Roman" w:cs="Times New Roman"/>
          <w:b/>
          <w:sz w:val="28"/>
          <w:szCs w:val="20"/>
        </w:rPr>
        <w:t>GHz</w:t>
      </w:r>
      <w:proofErr w:type="gramEnd"/>
    </w:p>
    <w:p w14:paraId="714E22BC"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1</w:t>
      </w:r>
      <w:r w:rsidRPr="00951A65">
        <w:rPr>
          <w:rFonts w:ascii="Times New Roman" w:eastAsia="Times New Roman" w:hAnsi="Times New Roman" w:cs="Times New Roman"/>
          <w:b/>
          <w:sz w:val="24"/>
          <w:szCs w:val="20"/>
        </w:rPr>
        <w:tab/>
        <w:t>Introduction</w:t>
      </w:r>
    </w:p>
    <w:p w14:paraId="5D978B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Arctic sea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951A65">
        <w:rPr>
          <w:rFonts w:ascii="Times New Roman" w:eastAsia="Times New Roman" w:hAnsi="Times New Roman" w:cs="Times New Roman"/>
          <w:sz w:val="24"/>
          <w:szCs w:val="20"/>
        </w:rPr>
        <w:noBreakHyphen/>
        <w:t xml:space="preserve">band, airborne </w:t>
      </w:r>
      <w:proofErr w:type="gramStart"/>
      <w:r w:rsidRPr="00951A65">
        <w:rPr>
          <w:rFonts w:ascii="Times New Roman" w:eastAsia="Times New Roman" w:hAnsi="Times New Roman" w:cs="Times New Roman"/>
          <w:sz w:val="24"/>
          <w:szCs w:val="20"/>
        </w:rPr>
        <w:t>command</w:t>
      </w:r>
      <w:proofErr w:type="gramEnd"/>
      <w:r w:rsidRPr="00951A65">
        <w:rPr>
          <w:rFonts w:ascii="Times New Roman" w:eastAsia="Times New Roman" w:hAnsi="Times New Roman" w:cs="Times New Roman"/>
          <w:sz w:val="24"/>
          <w:szCs w:val="20"/>
        </w:rPr>
        <w:t xml:space="preserve"> and control data links. These narrow</w:t>
      </w:r>
      <w:r w:rsidRPr="00951A65">
        <w:rPr>
          <w:rFonts w:ascii="Times New Roman" w:eastAsia="Times New Roman" w:hAnsi="Times New Roman" w:cs="Times New Roman"/>
          <w:sz w:val="24"/>
          <w:szCs w:val="20"/>
        </w:rPr>
        <w:noBreakHyphen/>
        <w:t>band data links may be used to command and control either or both the remote sensor equipment and the UAS.</w:t>
      </w:r>
    </w:p>
    <w:p w14:paraId="19C1E63B"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2</w:t>
      </w:r>
      <w:r w:rsidRPr="00951A65">
        <w:rPr>
          <w:rFonts w:ascii="Times New Roman" w:eastAsia="Times New Roman" w:hAnsi="Times New Roman" w:cs="Times New Roman"/>
          <w:b/>
          <w:sz w:val="24"/>
          <w:szCs w:val="20"/>
        </w:rPr>
        <w:tab/>
        <w:t xml:space="preserve">Operational </w:t>
      </w:r>
      <w:proofErr w:type="gramStart"/>
      <w:r w:rsidRPr="00951A65">
        <w:rPr>
          <w:rFonts w:ascii="Times New Roman" w:eastAsia="Times New Roman" w:hAnsi="Times New Roman" w:cs="Times New Roman"/>
          <w:b/>
          <w:sz w:val="24"/>
          <w:szCs w:val="20"/>
        </w:rPr>
        <w:t>deployment</w:t>
      </w:r>
      <w:proofErr w:type="gramEnd"/>
    </w:p>
    <w:p w14:paraId="3EAA2C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In the frequency range 14.5-15.35 GHz, the mobile service is allocated on a primary basis in all three ITU</w:t>
      </w:r>
      <w:r w:rsidRPr="00951A65">
        <w:rPr>
          <w:rFonts w:ascii="Times New Roman" w:eastAsia="Times New Roman" w:hAnsi="Times New Roman" w:cs="Times New Roman"/>
          <w:sz w:val="24"/>
          <w:szCs w:val="20"/>
        </w:rPr>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2178B2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An ADL may exist between an airborne data terminal (ADT), which is an aircraft station, and a ground data terminal (GDT), which is an aeronautical station, or between two ADTs. ADLs are bidirectional by design and may operate in either a narrow</w:t>
      </w:r>
      <w:r w:rsidRPr="00951A65">
        <w:rPr>
          <w:rFonts w:ascii="Times New Roman" w:eastAsia="Times New Roman" w:hAnsi="Times New Roman" w:cs="Times New Roman"/>
          <w:sz w:val="24"/>
          <w:szCs w:val="20"/>
        </w:rPr>
        <w:noBreakHyphen/>
        <w:t xml:space="preserve">band or wideband mode in one or both directions depending upon operational requirements. </w:t>
      </w:r>
    </w:p>
    <w:p w14:paraId="2E67164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The GDT may be at a single permanent </w:t>
      </w:r>
      <w:proofErr w:type="gramStart"/>
      <w:r w:rsidRPr="00951A65">
        <w:rPr>
          <w:rFonts w:ascii="Times New Roman" w:eastAsia="Times New Roman" w:hAnsi="Times New Roman" w:cs="Times New Roman"/>
          <w:sz w:val="24"/>
          <w:szCs w:val="20"/>
        </w:rPr>
        <w:t>location</w:t>
      </w:r>
      <w:proofErr w:type="gramEnd"/>
      <w:r w:rsidRPr="00951A65">
        <w:rPr>
          <w:rFonts w:ascii="Times New Roman" w:eastAsia="Times New Roman" w:hAnsi="Times New Roman" w:cs="Times New Roman"/>
          <w:sz w:val="24"/>
          <w:szCs w:val="20"/>
        </w:rPr>
        <w:t xml:space="preserve"> or they may be transportable. Transportable GDTs can be moved to meet operational needs. The duration that a transportable GDT remains at a particular location is dependent upon operational requirements. </w:t>
      </w:r>
    </w:p>
    <w:p w14:paraId="43CE851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link distance for the ADL is generally limited by the radio-line-of-sight (</w:t>
      </w:r>
      <w:proofErr w:type="spellStart"/>
      <w:r w:rsidRPr="00951A65">
        <w:rPr>
          <w:rFonts w:ascii="Times New Roman" w:eastAsia="Times New Roman" w:hAnsi="Times New Roman" w:cs="Times New Roman"/>
          <w:sz w:val="24"/>
          <w:szCs w:val="20"/>
        </w:rPr>
        <w:t>RLoS</w:t>
      </w:r>
      <w:proofErr w:type="spellEnd"/>
      <w:r w:rsidRPr="00951A65">
        <w:rPr>
          <w:rFonts w:ascii="Times New Roman" w:eastAsia="Times New Roman" w:hAnsi="Times New Roman" w:cs="Times New Roman"/>
          <w:sz w:val="24"/>
          <w:szCs w:val="20"/>
        </w:rPr>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proofErr w:type="gramStart"/>
      <w:r w:rsidRPr="00951A65">
        <w:rPr>
          <w:rFonts w:ascii="Times New Roman" w:eastAsia="Times New Roman" w:hAnsi="Times New Roman" w:cs="Times New Roman"/>
          <w:sz w:val="24"/>
          <w:szCs w:val="20"/>
        </w:rPr>
        <w:t>RLoS</w:t>
      </w:r>
      <w:proofErr w:type="spellEnd"/>
      <w:proofErr w:type="gramEnd"/>
      <w:r w:rsidRPr="00951A65">
        <w:rPr>
          <w:rFonts w:ascii="Times New Roman" w:eastAsia="Times New Roman" w:hAnsi="Times New Roman" w:cs="Times New Roman"/>
          <w:sz w:val="24"/>
          <w:szCs w:val="20"/>
        </w:rPr>
        <w:t xml:space="preserve"> horizon distance. For an air-to-ground link, this link distance may be approximately 450 km for an AMS data link at an altitude of approximately 20 km. </w:t>
      </w:r>
    </w:p>
    <w:p w14:paraId="64D3F73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951A65">
        <w:rPr>
          <w:rFonts w:ascii="Times New Roman" w:eastAsia="Times New Roman" w:hAnsi="Times New Roman" w:cs="Times New Roman"/>
          <w:sz w:val="24"/>
          <w:szCs w:val="20"/>
        </w:rPr>
        <w:noBreakHyphen/>
        <w:t>R Recommendations P</w:t>
      </w:r>
      <w:r w:rsidRPr="00951A65">
        <w:rPr>
          <w:rFonts w:ascii="Times New Roman" w:eastAsia="Times New Roman" w:hAnsi="Times New Roman" w:cs="Times New Roman"/>
          <w:sz w:val="24"/>
          <w:szCs w:val="20"/>
        </w:rPr>
        <w:noBreakHyphen/>
        <w:t>series, could reduce the maximum distance of the link between two aircraft. Depending on the environmental conditions and locations of the aircraft, the crosslink distance might be shorter than 900 km.</w:t>
      </w:r>
    </w:p>
    <w:p w14:paraId="32C0574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17E1AF5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480F6C7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During the flight, tracking of directional AMS antennas (both GDT and ADT) are maintained using information exchanged through the link. In case of link loss, antenna tracking information is also lost, and due to aircraft movement, the correct </w:t>
      </w:r>
      <w:proofErr w:type="gramStart"/>
      <w:r w:rsidRPr="00951A65">
        <w:rPr>
          <w:rFonts w:ascii="Times New Roman" w:eastAsia="Times New Roman" w:hAnsi="Times New Roman" w:cs="Times New Roman"/>
          <w:sz w:val="24"/>
          <w:szCs w:val="20"/>
        </w:rPr>
        <w:t>antennas</w:t>
      </w:r>
      <w:proofErr w:type="gramEnd"/>
      <w:r w:rsidRPr="00951A65">
        <w:rPr>
          <w:rFonts w:ascii="Times New Roman" w:eastAsia="Times New Roman" w:hAnsi="Times New Roman" w:cs="Times New Roman"/>
          <w:sz w:val="24"/>
          <w:szCs w:val="20"/>
        </w:rPr>
        <w:t xml:space="preserve"> pointing could be no longer maintained. In this case, a full link recovery procedure must be initiated, and the duration of that interruption of service depends on the aircraft speed and the position of the pre</w:t>
      </w:r>
      <w:r w:rsidRPr="00951A65">
        <w:rPr>
          <w:rFonts w:ascii="Times New Roman" w:eastAsia="Times New Roman" w:hAnsi="Times New Roman" w:cs="Times New Roman"/>
          <w:sz w:val="24"/>
          <w:szCs w:val="20"/>
        </w:rPr>
        <w:noBreakHyphen/>
        <w:t>planned rendezvous point that the aircraft must reach to resume the communication.</w:t>
      </w:r>
    </w:p>
    <w:p w14:paraId="12C0503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w:t>
      </w:r>
      <w:r w:rsidRPr="00951A65">
        <w:rPr>
          <w:rFonts w:ascii="Times New Roman" w:eastAsia="Times New Roman" w:hAnsi="Times New Roman" w:cs="Times New Roman"/>
          <w:b/>
          <w:sz w:val="24"/>
          <w:szCs w:val="20"/>
        </w:rPr>
        <w:tab/>
        <w:t>Technical characteristics of aeronautical mobile systems</w:t>
      </w:r>
    </w:p>
    <w:p w14:paraId="76D14E8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sz w:val="24"/>
          <w:szCs w:val="24"/>
        </w:rPr>
        <w:t>Representative technical characteristics for airborne data links in the AMS for the frequency range 14.5-15.35 GHz are provided in Table 1.</w:t>
      </w:r>
    </w:p>
    <w:p w14:paraId="56BE6C01"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3.1</w:t>
      </w:r>
      <w:r w:rsidRPr="00951A65">
        <w:rPr>
          <w:rFonts w:ascii="Times New Roman" w:eastAsia="Times New Roman" w:hAnsi="Times New Roman" w:cs="Times New Roman"/>
          <w:b/>
          <w:sz w:val="24"/>
          <w:szCs w:val="20"/>
        </w:rPr>
        <w:tab/>
        <w:t>Transmitter characteristics</w:t>
      </w:r>
    </w:p>
    <w:p w14:paraId="62424FF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aeronautical mobile systems operating or planned to operate in the frequency band 14.5</w:t>
      </w:r>
      <w:r w:rsidRPr="00951A65">
        <w:rPr>
          <w:rFonts w:ascii="Times New Roman" w:eastAsia="Times New Roman" w:hAnsi="Times New Roman" w:cs="Times New Roman"/>
          <w:sz w:val="24"/>
          <w:szCs w:val="20"/>
        </w:rPr>
        <w:noBreakHyphen/>
        <w:t xml:space="preserve">15.35 GHz typically use digital modulations. A given transmitter may be capable of radiating more than one waveform. Solid-state power amplifier output devices are typically used in </w:t>
      </w:r>
      <w:proofErr w:type="gramStart"/>
      <w:r w:rsidRPr="00951A65">
        <w:rPr>
          <w:rFonts w:ascii="Times New Roman" w:eastAsia="Times New Roman" w:hAnsi="Times New Roman" w:cs="Times New Roman"/>
          <w:sz w:val="24"/>
          <w:szCs w:val="20"/>
        </w:rPr>
        <w:t>the transmitters</w:t>
      </w:r>
      <w:proofErr w:type="gramEnd"/>
      <w:r w:rsidRPr="00951A65">
        <w:rPr>
          <w:rFonts w:ascii="Times New Roman" w:eastAsia="Times New Roman" w:hAnsi="Times New Roman" w:cs="Times New Roman"/>
          <w:sz w:val="24"/>
          <w:szCs w:val="20"/>
        </w:rPr>
        <w:t>. The trend towards use of solid-state transmitters in new mobile systems will continue for the foreseeable future due to the wide bandwidth, low level of generated spurious emissions, low power consumption, and reliability of these devices.</w:t>
      </w:r>
    </w:p>
    <w:p w14:paraId="2503466C"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Typical transmitter RF emission (3 dB) bandwidths of mobile systems operating or planned to operate in the frequency band 14.5-15.35 GHz range from about 0.3-120 </w:t>
      </w:r>
      <w:proofErr w:type="spellStart"/>
      <w:r w:rsidRPr="00951A65">
        <w:rPr>
          <w:rFonts w:ascii="Times New Roman" w:eastAsia="Times New Roman" w:hAnsi="Times New Roman" w:cs="Times New Roman"/>
          <w:sz w:val="24"/>
          <w:szCs w:val="20"/>
        </w:rPr>
        <w:t>MHz.</w:t>
      </w:r>
      <w:proofErr w:type="spellEnd"/>
      <w:r w:rsidRPr="00951A65">
        <w:rPr>
          <w:rFonts w:ascii="Times New Roman" w:eastAsia="Times New Roman" w:hAnsi="Times New Roman" w:cs="Times New Roman"/>
          <w:sz w:val="24"/>
          <w:szCs w:val="20"/>
        </w:rPr>
        <w:t xml:space="preserve"> Transmitter peak output powers range from 0.001 W (0 dBm) to 100 W (50 dBm) and are adjustable. However, the maximum power level at the input to the antenna is limited to 10 dBW in the 14.5-14.8 GHz frequency range by RR Article </w:t>
      </w:r>
      <w:r w:rsidRPr="00951A65">
        <w:rPr>
          <w:rFonts w:ascii="Times New Roman" w:eastAsia="Times New Roman" w:hAnsi="Times New Roman" w:cs="Times New Roman"/>
          <w:b/>
          <w:bCs/>
          <w:sz w:val="24"/>
          <w:szCs w:val="20"/>
        </w:rPr>
        <w:t>21.5</w:t>
      </w:r>
      <w:r w:rsidRPr="00951A65">
        <w:rPr>
          <w:rFonts w:ascii="Times New Roman" w:eastAsia="Times New Roman" w:hAnsi="Times New Roman" w:cs="Times New Roman"/>
          <w:sz w:val="24"/>
          <w:szCs w:val="20"/>
        </w:rPr>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951A65">
        <w:rPr>
          <w:rFonts w:ascii="Times New Roman" w:eastAsia="Times New Roman" w:hAnsi="Times New Roman" w:cs="Times New Roman"/>
          <w:b/>
          <w:bCs/>
          <w:sz w:val="24"/>
          <w:szCs w:val="20"/>
        </w:rPr>
        <w:t>21.2</w:t>
      </w:r>
      <w:r w:rsidRPr="00951A65">
        <w:rPr>
          <w:rFonts w:ascii="Times New Roman" w:eastAsia="Times New Roman" w:hAnsi="Times New Roman" w:cs="Times New Roman"/>
          <w:sz w:val="24"/>
          <w:szCs w:val="20"/>
        </w:rPr>
        <w:t>.</w:t>
      </w:r>
    </w:p>
    <w:p w14:paraId="09B168D7"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3.2</w:t>
      </w:r>
      <w:r w:rsidRPr="00951A65">
        <w:rPr>
          <w:rFonts w:ascii="Times New Roman" w:eastAsia="Times New Roman" w:hAnsi="Times New Roman" w:cs="Times New Roman"/>
          <w:b/>
          <w:sz w:val="24"/>
          <w:szCs w:val="20"/>
        </w:rPr>
        <w:tab/>
        <w:t>Receiver characteristics</w:t>
      </w:r>
    </w:p>
    <w:p w14:paraId="760FBE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newer generation of aeronautical mobile systems in the frequency range 14.5-15.35 GHz use digital signal processing to enhance system performance.</w:t>
      </w:r>
    </w:p>
    <w:p w14:paraId="54FE7A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signal processing in the newer generation of aeronautical mobile systems may use direct sequence spread spectrum or other advanced techniques to produce a processing gain for the desired signal and may also provide suppression of undesired signals.</w:t>
      </w:r>
    </w:p>
    <w:p w14:paraId="41B0E085"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3.3</w:t>
      </w:r>
      <w:r w:rsidRPr="00951A65">
        <w:rPr>
          <w:rFonts w:ascii="Times New Roman" w:eastAsia="Times New Roman" w:hAnsi="Times New Roman" w:cs="Times New Roman"/>
          <w:b/>
          <w:sz w:val="24"/>
          <w:szCs w:val="20"/>
        </w:rPr>
        <w:tab/>
        <w:t>Antenna characteristics</w:t>
      </w:r>
    </w:p>
    <w:p w14:paraId="39A231F9"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A variety of different types of antennas are used by systems in the frequency range 14.5-15.35 GHz. Antennas in this band are generally of a variety of sizes and vary between the airborne component of the link and the </w:t>
      </w:r>
      <w:proofErr w:type="gramStart"/>
      <w:r w:rsidRPr="00951A65">
        <w:rPr>
          <w:rFonts w:ascii="Times New Roman" w:eastAsia="Times New Roman" w:hAnsi="Times New Roman" w:cs="Times New Roman"/>
          <w:sz w:val="24"/>
          <w:szCs w:val="20"/>
        </w:rPr>
        <w:t>ground based</w:t>
      </w:r>
      <w:proofErr w:type="gramEnd"/>
      <w:r w:rsidRPr="00951A65">
        <w:rPr>
          <w:rFonts w:ascii="Times New Roman" w:eastAsia="Times New Roman" w:hAnsi="Times New Roman" w:cs="Times New Roman"/>
          <w:sz w:val="24"/>
          <w:szCs w:val="20"/>
        </w:rPr>
        <w:t xml:space="preserve"> component of the link. The airborne antennas gain is typically in the range −3 to 27.5 dBi. The ground-based antenna gain is typically in the range 0</w:t>
      </w:r>
      <w:r w:rsidRPr="00951A65">
        <w:rPr>
          <w:rFonts w:ascii="Times New Roman" w:eastAsia="Times New Roman" w:hAnsi="Times New Roman" w:cs="Times New Roman"/>
          <w:sz w:val="24"/>
          <w:szCs w:val="20"/>
        </w:rPr>
        <w:noBreakHyphen/>
        <w:t xml:space="preserve">45 dBi. Horizontal, </w:t>
      </w:r>
      <w:proofErr w:type="gramStart"/>
      <w:r w:rsidRPr="00951A65">
        <w:rPr>
          <w:rFonts w:ascii="Times New Roman" w:eastAsia="Times New Roman" w:hAnsi="Times New Roman" w:cs="Times New Roman"/>
          <w:sz w:val="24"/>
          <w:szCs w:val="20"/>
        </w:rPr>
        <w:t>vertical</w:t>
      </w:r>
      <w:proofErr w:type="gramEnd"/>
      <w:r w:rsidRPr="00951A65">
        <w:rPr>
          <w:rFonts w:ascii="Times New Roman" w:eastAsia="Times New Roman" w:hAnsi="Times New Roman" w:cs="Times New Roman"/>
          <w:sz w:val="24"/>
          <w:szCs w:val="20"/>
        </w:rPr>
        <w:t xml:space="preserve"> and circular polarizations are used.</w:t>
      </w:r>
    </w:p>
    <w:p w14:paraId="1E63E744"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If antenna characteristics provided in Table 1 are sufficient, these characteristics should be used in sharing analyses. If additional characteristics are required, the first source of the data should be measured antenna characteristics. </w:t>
      </w:r>
      <w:proofErr w:type="gramStart"/>
      <w:r w:rsidRPr="00951A65">
        <w:rPr>
          <w:rFonts w:ascii="Times New Roman" w:eastAsia="Times New Roman" w:hAnsi="Times New Roman" w:cs="Times New Roman"/>
          <w:sz w:val="24"/>
          <w:szCs w:val="20"/>
        </w:rPr>
        <w:t>Otherwise</w:t>
      </w:r>
      <w:proofErr w:type="gramEnd"/>
      <w:r w:rsidRPr="00951A65">
        <w:rPr>
          <w:rFonts w:ascii="Times New Roman" w:eastAsia="Times New Roman" w:hAnsi="Times New Roman" w:cs="Times New Roman"/>
          <w:sz w:val="24"/>
          <w:szCs w:val="20"/>
        </w:rPr>
        <w:t xml:space="preserve"> the antenna data in Table 1 in conjunction with Recommendation ITU</w:t>
      </w:r>
      <w:r w:rsidRPr="00951A65">
        <w:rPr>
          <w:rFonts w:ascii="Times New Roman" w:eastAsia="Times New Roman" w:hAnsi="Times New Roman" w:cs="Times New Roman"/>
          <w:sz w:val="24"/>
          <w:szCs w:val="20"/>
        </w:rPr>
        <w:noBreakHyphen/>
        <w:t>R M.1851 should be used.</w:t>
      </w:r>
    </w:p>
    <w:p w14:paraId="79ABCBF4" w14:textId="77777777" w:rsidR="00951A65" w:rsidRPr="00951A65" w:rsidRDefault="00951A65" w:rsidP="00951A65">
      <w:pPr>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4</w:t>
      </w:r>
      <w:r w:rsidRPr="00951A65">
        <w:rPr>
          <w:rFonts w:ascii="Times New Roman" w:eastAsia="Times New Roman" w:hAnsi="Times New Roman" w:cs="Times New Roman"/>
          <w:b/>
          <w:sz w:val="24"/>
          <w:szCs w:val="20"/>
        </w:rPr>
        <w:tab/>
        <w:t>Protection criteria for the aeronautical mobile service in the frequency range 14.5</w:t>
      </w:r>
      <w:r w:rsidRPr="00951A65">
        <w:rPr>
          <w:rFonts w:ascii="Times New Roman" w:eastAsia="Times New Roman" w:hAnsi="Times New Roman" w:cs="Times New Roman"/>
          <w:b/>
          <w:sz w:val="24"/>
          <w:szCs w:val="20"/>
        </w:rPr>
        <w:noBreakHyphen/>
        <w:t>15.35 GHz</w:t>
      </w:r>
    </w:p>
    <w:p w14:paraId="4EBC4EF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When operating near the maximum radio line-of-sight distance separation between the transmitter and receiver, the performance of the communication link is often noise limited. An increase in receiver effective noise of 1 dB would constitute significant </w:t>
      </w:r>
      <w:proofErr w:type="gramStart"/>
      <w:r w:rsidRPr="00951A65">
        <w:rPr>
          <w:rFonts w:ascii="Times New Roman" w:eastAsia="Times New Roman" w:hAnsi="Times New Roman" w:cs="Times New Roman"/>
          <w:sz w:val="24"/>
          <w:szCs w:val="20"/>
        </w:rPr>
        <w:t>degradation</w:t>
      </w:r>
      <w:proofErr w:type="gramEnd"/>
      <w:r w:rsidRPr="00951A65">
        <w:rPr>
          <w:rFonts w:ascii="Times New Roman" w:eastAsia="Times New Roman" w:hAnsi="Times New Roman" w:cs="Times New Roman"/>
          <w:sz w:val="24"/>
          <w:szCs w:val="20"/>
        </w:rPr>
        <w:t xml:space="preserve"> communication range, equivalent to a reduction in communication range of approximately 10% in a free</w:t>
      </w:r>
      <w:r w:rsidRPr="00951A65">
        <w:rPr>
          <w:rFonts w:ascii="Times New Roman" w:eastAsia="Times New Roman" w:hAnsi="Times New Roman" w:cs="Times New Roman"/>
          <w:sz w:val="24"/>
          <w:szCs w:val="20"/>
        </w:rPr>
        <w:noBreakHyphen/>
        <w:t>space propagation environment.</w:t>
      </w:r>
    </w:p>
    <w:p w14:paraId="292D64C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Such an increase effective receiver noise corresponds to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 + </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1.26, or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about −6 </w:t>
      </w:r>
      <w:proofErr w:type="spellStart"/>
      <w:r w:rsidRPr="00951A65">
        <w:rPr>
          <w:rFonts w:ascii="Times New Roman" w:eastAsia="Times New Roman" w:hAnsi="Times New Roman" w:cs="Times New Roman"/>
          <w:sz w:val="24"/>
          <w:szCs w:val="20"/>
        </w:rPr>
        <w:t>dB.</w:t>
      </w:r>
      <w:proofErr w:type="spellEnd"/>
      <w:r w:rsidRPr="00951A65">
        <w:rPr>
          <w:rFonts w:ascii="Times New Roman" w:eastAsia="Times New Roman" w:hAnsi="Times New Roman" w:cs="Times New Roman"/>
          <w:sz w:val="24"/>
          <w:szCs w:val="20"/>
        </w:rPr>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4D7F9EA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33F6324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pPr>
    </w:p>
    <w:p w14:paraId="06F39DD2"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sectPr w:rsidR="00951A65" w:rsidRPr="00951A65" w:rsidSect="0029728F">
          <w:headerReference w:type="even" r:id="rId16"/>
          <w:headerReference w:type="default" r:id="rId17"/>
          <w:headerReference w:type="first" r:id="rId18"/>
          <w:pgSz w:w="11907" w:h="16834" w:code="9"/>
          <w:pgMar w:top="1418" w:right="1134" w:bottom="1418" w:left="1134" w:header="720" w:footer="720" w:gutter="0"/>
          <w:paperSrc w:first="15" w:other="15"/>
          <w:pgNumType w:start="1"/>
          <w:cols w:space="708"/>
          <w:titlePg/>
        </w:sectPr>
      </w:pPr>
    </w:p>
    <w:p w14:paraId="4AFA3477"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w:t>
      </w:r>
    </w:p>
    <w:p w14:paraId="7BBB9564"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Representative technical characteristics of the aeronautical mobile service systems in the frequency range 14.5</w:t>
      </w:r>
      <w:r w:rsidRPr="00951A65">
        <w:rPr>
          <w:rFonts w:ascii="Times New Roman" w:eastAsia="Times New Roman" w:hAnsi="Times New Roman" w:cs="Times New Roman"/>
          <w:b/>
          <w:sz w:val="24"/>
          <w:szCs w:val="20"/>
        </w:rPr>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51A65" w:rsidRPr="00951A65" w14:paraId="2D07BF39" w14:textId="77777777" w:rsidTr="000C4EFA">
        <w:tc>
          <w:tcPr>
            <w:tcW w:w="2235" w:type="dxa"/>
            <w:gridSpan w:val="2"/>
            <w:shd w:val="clear" w:color="auto" w:fill="D9D9D9" w:themeFill="background1" w:themeFillShade="D9"/>
            <w:vAlign w:val="center"/>
          </w:tcPr>
          <w:p w14:paraId="665F073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Parameter</w:t>
            </w:r>
            <w:proofErr w:type="spellEnd"/>
          </w:p>
        </w:tc>
        <w:tc>
          <w:tcPr>
            <w:tcW w:w="1134" w:type="dxa"/>
            <w:shd w:val="clear" w:color="auto" w:fill="D9D9D9" w:themeFill="background1" w:themeFillShade="D9"/>
            <w:vAlign w:val="center"/>
          </w:tcPr>
          <w:p w14:paraId="66A422B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2693" w:type="dxa"/>
            <w:shd w:val="clear" w:color="auto" w:fill="D9D9D9" w:themeFill="background1" w:themeFillShade="D9"/>
          </w:tcPr>
          <w:p w14:paraId="41D3C1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2551" w:type="dxa"/>
            <w:shd w:val="clear" w:color="auto" w:fill="D9D9D9" w:themeFill="background1" w:themeFillShade="D9"/>
          </w:tcPr>
          <w:p w14:paraId="73A41CB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2410" w:type="dxa"/>
            <w:shd w:val="clear" w:color="auto" w:fill="D9D9D9" w:themeFill="background1" w:themeFillShade="D9"/>
          </w:tcPr>
          <w:p w14:paraId="79EEBEF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2693" w:type="dxa"/>
            <w:shd w:val="clear" w:color="auto" w:fill="D9D9D9" w:themeFill="background1" w:themeFillShade="D9"/>
          </w:tcPr>
          <w:p w14:paraId="5721214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30DA4E6C" w14:textId="77777777" w:rsidTr="000C4EFA">
        <w:tc>
          <w:tcPr>
            <w:tcW w:w="13716" w:type="dxa"/>
            <w:gridSpan w:val="7"/>
            <w:shd w:val="clear" w:color="auto" w:fill="D9D9D9" w:themeFill="background1" w:themeFillShade="D9"/>
          </w:tcPr>
          <w:p w14:paraId="1D3FBA4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Transmitter</w:t>
            </w:r>
            <w:proofErr w:type="spellEnd"/>
          </w:p>
        </w:tc>
      </w:tr>
      <w:tr w:rsidR="00951A65" w:rsidRPr="00951A65" w14:paraId="13D58BB4" w14:textId="77777777" w:rsidTr="000C4EFA">
        <w:tc>
          <w:tcPr>
            <w:tcW w:w="2235" w:type="dxa"/>
            <w:gridSpan w:val="2"/>
          </w:tcPr>
          <w:p w14:paraId="41FF5F2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7CF20D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6CFAA3A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551" w:type="dxa"/>
            <w:vAlign w:val="center"/>
          </w:tcPr>
          <w:p w14:paraId="66663F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10" w:type="dxa"/>
            <w:vAlign w:val="center"/>
          </w:tcPr>
          <w:p w14:paraId="7B9829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693" w:type="dxa"/>
            <w:vAlign w:val="center"/>
          </w:tcPr>
          <w:p w14:paraId="1778E4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6EFA4DF9" w14:textId="77777777" w:rsidTr="000C4EFA">
        <w:tc>
          <w:tcPr>
            <w:tcW w:w="2235" w:type="dxa"/>
            <w:gridSpan w:val="2"/>
          </w:tcPr>
          <w:p w14:paraId="025D42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Power output </w:t>
            </w:r>
            <w:r w:rsidRPr="00951A65">
              <w:rPr>
                <w:rFonts w:ascii="Times New Roman" w:eastAsia="Times New Roman" w:hAnsi="Times New Roman" w:cs="Times New Roman"/>
                <w:szCs w:val="20"/>
                <w:vertAlign w:val="superscript"/>
                <w:lang w:val="fr-FR"/>
              </w:rPr>
              <w:t>1</w:t>
            </w:r>
          </w:p>
        </w:tc>
        <w:tc>
          <w:tcPr>
            <w:tcW w:w="1134" w:type="dxa"/>
          </w:tcPr>
          <w:p w14:paraId="4ECFAE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2693" w:type="dxa"/>
            <w:vAlign w:val="center"/>
          </w:tcPr>
          <w:p w14:paraId="105839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551" w:type="dxa"/>
            <w:vAlign w:val="center"/>
          </w:tcPr>
          <w:p w14:paraId="23918B6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c>
          <w:tcPr>
            <w:tcW w:w="2410" w:type="dxa"/>
            <w:vAlign w:val="center"/>
          </w:tcPr>
          <w:p w14:paraId="219CD20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2693" w:type="dxa"/>
            <w:vAlign w:val="center"/>
          </w:tcPr>
          <w:p w14:paraId="1832C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r>
      <w:tr w:rsidR="00951A65" w:rsidRPr="00951A65" w14:paraId="49B21A09" w14:textId="77777777" w:rsidTr="000C4EFA">
        <w:tc>
          <w:tcPr>
            <w:tcW w:w="1384" w:type="dxa"/>
            <w:vMerge w:val="restart"/>
          </w:tcPr>
          <w:p w14:paraId="138E3A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Bandwidth</w:t>
            </w:r>
            <w:proofErr w:type="spellEnd"/>
            <w:r w:rsidRPr="00951A65">
              <w:rPr>
                <w:rFonts w:ascii="Times New Roman" w:eastAsia="Times New Roman" w:hAnsi="Times New Roman" w:cs="Times New Roman"/>
                <w:szCs w:val="20"/>
                <w:lang w:val="fr-FR"/>
              </w:rPr>
              <w:t xml:space="preserve"> </w:t>
            </w:r>
          </w:p>
        </w:tc>
        <w:tc>
          <w:tcPr>
            <w:tcW w:w="851" w:type="dxa"/>
          </w:tcPr>
          <w:p w14:paraId="526AE4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69C1C3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96D8E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c>
          <w:tcPr>
            <w:tcW w:w="2551" w:type="dxa"/>
            <w:vAlign w:val="center"/>
          </w:tcPr>
          <w:p w14:paraId="0B10F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410" w:type="dxa"/>
            <w:vAlign w:val="center"/>
          </w:tcPr>
          <w:p w14:paraId="250369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693" w:type="dxa"/>
            <w:vAlign w:val="center"/>
          </w:tcPr>
          <w:p w14:paraId="0EE0308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r>
      <w:tr w:rsidR="00951A65" w:rsidRPr="00951A65" w14:paraId="341BB4F3" w14:textId="77777777" w:rsidTr="000C4EFA">
        <w:tc>
          <w:tcPr>
            <w:tcW w:w="1384" w:type="dxa"/>
            <w:vMerge/>
          </w:tcPr>
          <w:p w14:paraId="509D9C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97DE4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DA9A2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6FDA0D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c>
          <w:tcPr>
            <w:tcW w:w="2551" w:type="dxa"/>
            <w:vAlign w:val="center"/>
          </w:tcPr>
          <w:p w14:paraId="1B3241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410" w:type="dxa"/>
            <w:vAlign w:val="center"/>
          </w:tcPr>
          <w:p w14:paraId="7210260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693" w:type="dxa"/>
            <w:vAlign w:val="center"/>
          </w:tcPr>
          <w:p w14:paraId="708EDF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r>
      <w:tr w:rsidR="00951A65" w:rsidRPr="00951A65" w14:paraId="6AD25160" w14:textId="77777777" w:rsidTr="000C4EFA">
        <w:tc>
          <w:tcPr>
            <w:tcW w:w="1384" w:type="dxa"/>
            <w:vMerge/>
          </w:tcPr>
          <w:p w14:paraId="25F990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23280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88A4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131D35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c>
          <w:tcPr>
            <w:tcW w:w="2551" w:type="dxa"/>
            <w:vAlign w:val="center"/>
          </w:tcPr>
          <w:p w14:paraId="628705E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410" w:type="dxa"/>
            <w:vAlign w:val="center"/>
          </w:tcPr>
          <w:p w14:paraId="70FB7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693" w:type="dxa"/>
            <w:vAlign w:val="center"/>
          </w:tcPr>
          <w:p w14:paraId="7B64F3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r>
      <w:tr w:rsidR="00951A65" w:rsidRPr="00951A65" w14:paraId="45D3BE37" w14:textId="77777777" w:rsidTr="000C4EFA">
        <w:tc>
          <w:tcPr>
            <w:tcW w:w="2235" w:type="dxa"/>
            <w:gridSpan w:val="2"/>
          </w:tcPr>
          <w:p w14:paraId="2188C1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Harmonic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134" w:type="dxa"/>
          </w:tcPr>
          <w:p w14:paraId="16647A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693" w:type="dxa"/>
            <w:vAlign w:val="center"/>
          </w:tcPr>
          <w:p w14:paraId="27CAD6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551" w:type="dxa"/>
            <w:vAlign w:val="center"/>
          </w:tcPr>
          <w:p w14:paraId="2B8CAD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10" w:type="dxa"/>
            <w:vAlign w:val="center"/>
          </w:tcPr>
          <w:p w14:paraId="4EE249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693" w:type="dxa"/>
            <w:vAlign w:val="center"/>
          </w:tcPr>
          <w:p w14:paraId="5A27D9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37B4ACA" w14:textId="77777777" w:rsidTr="000C4EFA">
        <w:tc>
          <w:tcPr>
            <w:tcW w:w="2235" w:type="dxa"/>
            <w:gridSpan w:val="2"/>
          </w:tcPr>
          <w:p w14:paraId="6735129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134" w:type="dxa"/>
          </w:tcPr>
          <w:p w14:paraId="7A16A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693" w:type="dxa"/>
            <w:vAlign w:val="center"/>
          </w:tcPr>
          <w:p w14:paraId="51F8F5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56E1E2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410" w:type="dxa"/>
            <w:vAlign w:val="center"/>
          </w:tcPr>
          <w:p w14:paraId="32B5D3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693" w:type="dxa"/>
            <w:vAlign w:val="center"/>
          </w:tcPr>
          <w:p w14:paraId="0485FE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2BA712A2" w14:textId="77777777" w:rsidTr="000C4EFA">
        <w:tc>
          <w:tcPr>
            <w:tcW w:w="2235" w:type="dxa"/>
            <w:gridSpan w:val="2"/>
          </w:tcPr>
          <w:p w14:paraId="4BF0F28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59552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7C9385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551" w:type="dxa"/>
            <w:vAlign w:val="center"/>
          </w:tcPr>
          <w:p w14:paraId="426462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10" w:type="dxa"/>
            <w:vAlign w:val="center"/>
          </w:tcPr>
          <w:p w14:paraId="20123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693" w:type="dxa"/>
            <w:vAlign w:val="center"/>
          </w:tcPr>
          <w:p w14:paraId="761C02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055FAB0C" w14:textId="77777777" w:rsidTr="000C4EFA">
        <w:tc>
          <w:tcPr>
            <w:tcW w:w="13716" w:type="dxa"/>
            <w:gridSpan w:val="7"/>
            <w:shd w:val="clear" w:color="auto" w:fill="D9D9D9" w:themeFill="background1" w:themeFillShade="D9"/>
          </w:tcPr>
          <w:p w14:paraId="4382A0C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Receiver</w:t>
            </w:r>
            <w:proofErr w:type="spellEnd"/>
          </w:p>
        </w:tc>
      </w:tr>
      <w:tr w:rsidR="00951A65" w:rsidRPr="00951A65" w14:paraId="59E2D84C" w14:textId="77777777" w:rsidTr="000C4EFA">
        <w:tc>
          <w:tcPr>
            <w:tcW w:w="2235" w:type="dxa"/>
            <w:gridSpan w:val="2"/>
          </w:tcPr>
          <w:p w14:paraId="4231A54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059E7E4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2C5FD3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551" w:type="dxa"/>
            <w:vAlign w:val="center"/>
          </w:tcPr>
          <w:p w14:paraId="7341773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10" w:type="dxa"/>
            <w:vAlign w:val="center"/>
          </w:tcPr>
          <w:p w14:paraId="31876F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693" w:type="dxa"/>
            <w:vAlign w:val="center"/>
          </w:tcPr>
          <w:p w14:paraId="33BFA3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1EB5795" w14:textId="77777777" w:rsidTr="000C4EFA">
        <w:tc>
          <w:tcPr>
            <w:tcW w:w="1384" w:type="dxa"/>
            <w:vMerge w:val="restart"/>
          </w:tcPr>
          <w:p w14:paraId="6E90C0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851" w:type="dxa"/>
          </w:tcPr>
          <w:p w14:paraId="422BBB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2D17B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597E7B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551" w:type="dxa"/>
            <w:vAlign w:val="center"/>
          </w:tcPr>
          <w:p w14:paraId="645FAF8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10" w:type="dxa"/>
            <w:vAlign w:val="center"/>
          </w:tcPr>
          <w:p w14:paraId="45DC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693" w:type="dxa"/>
            <w:vAlign w:val="center"/>
          </w:tcPr>
          <w:p w14:paraId="3D0EF5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r>
      <w:tr w:rsidR="00951A65" w:rsidRPr="00951A65" w14:paraId="5227CCC9" w14:textId="77777777" w:rsidTr="000C4EFA">
        <w:tc>
          <w:tcPr>
            <w:tcW w:w="1384" w:type="dxa"/>
            <w:vMerge/>
          </w:tcPr>
          <w:p w14:paraId="3C8BACF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57694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11DD37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304734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551" w:type="dxa"/>
            <w:vAlign w:val="center"/>
          </w:tcPr>
          <w:p w14:paraId="36C581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10" w:type="dxa"/>
            <w:vAlign w:val="center"/>
          </w:tcPr>
          <w:p w14:paraId="520991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693" w:type="dxa"/>
            <w:vAlign w:val="center"/>
          </w:tcPr>
          <w:p w14:paraId="542CB4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r>
      <w:tr w:rsidR="00951A65" w:rsidRPr="00951A65" w14:paraId="149A048E" w14:textId="77777777" w:rsidTr="000C4EFA">
        <w:tc>
          <w:tcPr>
            <w:tcW w:w="1384" w:type="dxa"/>
            <w:vMerge/>
          </w:tcPr>
          <w:p w14:paraId="5BE81F6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30A5B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6F5FAC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45DB0A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551" w:type="dxa"/>
            <w:vAlign w:val="center"/>
          </w:tcPr>
          <w:p w14:paraId="594E3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10" w:type="dxa"/>
            <w:vAlign w:val="center"/>
          </w:tcPr>
          <w:p w14:paraId="28F362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693" w:type="dxa"/>
            <w:vAlign w:val="center"/>
          </w:tcPr>
          <w:p w14:paraId="1C08B1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r>
      <w:tr w:rsidR="00951A65" w:rsidRPr="00951A65" w14:paraId="67325D25" w14:textId="77777777" w:rsidTr="000C4EFA">
        <w:tc>
          <w:tcPr>
            <w:tcW w:w="1384" w:type="dxa"/>
            <w:vMerge w:val="restart"/>
          </w:tcPr>
          <w:p w14:paraId="73AD71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851" w:type="dxa"/>
          </w:tcPr>
          <w:p w14:paraId="5FE686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9BCCD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B14AD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 / 140</w:t>
            </w:r>
          </w:p>
        </w:tc>
        <w:tc>
          <w:tcPr>
            <w:tcW w:w="2551" w:type="dxa"/>
            <w:vAlign w:val="center"/>
          </w:tcPr>
          <w:p w14:paraId="73432A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410" w:type="dxa"/>
            <w:vAlign w:val="center"/>
          </w:tcPr>
          <w:p w14:paraId="72BC84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693" w:type="dxa"/>
            <w:vAlign w:val="center"/>
          </w:tcPr>
          <w:p w14:paraId="4529947D" w14:textId="0C314CE0" w:rsidR="00951A65" w:rsidRPr="00951A65" w:rsidRDefault="00261F69"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ins w:id="1" w:author="USA" w:date="2024-03-18T13:28:00Z">
              <w:r w:rsidRPr="00E376BB">
                <w:rPr>
                  <w:rFonts w:ascii="Times New Roman" w:eastAsia="Times New Roman" w:hAnsi="Times New Roman" w:cs="Times New Roman"/>
                  <w:szCs w:val="20"/>
                  <w:highlight w:val="yellow"/>
                  <w:lang w:val="fr-FR"/>
                </w:rPr>
                <w:t xml:space="preserve">12 / </w:t>
              </w:r>
            </w:ins>
            <w:r w:rsidR="00951A65" w:rsidRPr="00E376BB">
              <w:rPr>
                <w:rFonts w:ascii="Times New Roman" w:eastAsia="Times New Roman" w:hAnsi="Times New Roman" w:cs="Times New Roman"/>
                <w:szCs w:val="20"/>
                <w:highlight w:val="yellow"/>
                <w:lang w:val="fr-FR"/>
              </w:rPr>
              <w:t>36 / 140</w:t>
            </w:r>
          </w:p>
        </w:tc>
      </w:tr>
      <w:tr w:rsidR="00951A65" w:rsidRPr="00951A65" w14:paraId="0D73A31C" w14:textId="77777777" w:rsidTr="000C4EFA">
        <w:tc>
          <w:tcPr>
            <w:tcW w:w="1384" w:type="dxa"/>
            <w:vMerge/>
          </w:tcPr>
          <w:p w14:paraId="122C37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54E62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6B2344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303A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67 / 400</w:t>
            </w:r>
          </w:p>
        </w:tc>
        <w:tc>
          <w:tcPr>
            <w:tcW w:w="2551" w:type="dxa"/>
            <w:vAlign w:val="center"/>
          </w:tcPr>
          <w:p w14:paraId="7EC92C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410" w:type="dxa"/>
            <w:vAlign w:val="center"/>
          </w:tcPr>
          <w:p w14:paraId="06BB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693" w:type="dxa"/>
            <w:vAlign w:val="center"/>
          </w:tcPr>
          <w:p w14:paraId="6811C9B2" w14:textId="2A80465B" w:rsidR="00951A65" w:rsidRPr="008466B6" w:rsidRDefault="00C63542"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highlight w:val="yellow"/>
                <w:lang w:val="fr-FR"/>
              </w:rPr>
            </w:pPr>
            <w:ins w:id="2" w:author="USA" w:date="2024-03-18T13:56:00Z">
              <w:r>
                <w:rPr>
                  <w:rFonts w:ascii="Times New Roman" w:eastAsia="Times New Roman" w:hAnsi="Times New Roman" w:cs="Times New Roman"/>
                  <w:szCs w:val="20"/>
                  <w:highlight w:val="yellow"/>
                  <w:lang w:val="fr-FR"/>
                </w:rPr>
                <w:t>40</w:t>
              </w:r>
            </w:ins>
            <w:ins w:id="3" w:author="USA" w:date="2024-03-18T13:53:00Z">
              <w:r w:rsidR="00F22EF3" w:rsidRPr="008466B6">
                <w:rPr>
                  <w:rFonts w:ascii="Times New Roman" w:eastAsia="Times New Roman" w:hAnsi="Times New Roman" w:cs="Times New Roman"/>
                  <w:szCs w:val="20"/>
                  <w:highlight w:val="yellow"/>
                  <w:lang w:val="fr-FR"/>
                </w:rPr>
                <w:t xml:space="preserve"> / </w:t>
              </w:r>
            </w:ins>
            <w:r w:rsidR="00951A65" w:rsidRPr="008466B6">
              <w:rPr>
                <w:rFonts w:ascii="Times New Roman" w:eastAsia="Times New Roman" w:hAnsi="Times New Roman" w:cs="Times New Roman"/>
                <w:szCs w:val="20"/>
                <w:highlight w:val="yellow"/>
                <w:lang w:val="fr-FR"/>
              </w:rPr>
              <w:t>67 / 400</w:t>
            </w:r>
          </w:p>
        </w:tc>
      </w:tr>
      <w:tr w:rsidR="00951A65" w:rsidRPr="00951A65" w14:paraId="047F4272" w14:textId="77777777" w:rsidTr="000C4EFA">
        <w:tc>
          <w:tcPr>
            <w:tcW w:w="1384" w:type="dxa"/>
            <w:vMerge/>
          </w:tcPr>
          <w:p w14:paraId="28451C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E6E9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74A56CF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09531B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173 / 850</w:t>
            </w:r>
          </w:p>
        </w:tc>
        <w:tc>
          <w:tcPr>
            <w:tcW w:w="2551" w:type="dxa"/>
            <w:vAlign w:val="center"/>
          </w:tcPr>
          <w:p w14:paraId="544C0A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410" w:type="dxa"/>
            <w:vAlign w:val="center"/>
          </w:tcPr>
          <w:p w14:paraId="044B32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693" w:type="dxa"/>
            <w:vAlign w:val="center"/>
          </w:tcPr>
          <w:p w14:paraId="53D3EEDC" w14:textId="0089EBC0" w:rsidR="00951A65" w:rsidRPr="008466B6" w:rsidRDefault="002C7B3A"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highlight w:val="yellow"/>
                <w:lang w:val="fr-FR"/>
              </w:rPr>
            </w:pPr>
            <w:ins w:id="4" w:author="USA" w:date="2024-03-18T13:57:00Z">
              <w:r>
                <w:rPr>
                  <w:rFonts w:ascii="Times New Roman" w:eastAsia="Times New Roman" w:hAnsi="Times New Roman" w:cs="Times New Roman"/>
                  <w:szCs w:val="20"/>
                  <w:highlight w:val="yellow"/>
                  <w:lang w:val="fr-FR"/>
                </w:rPr>
                <w:t>60</w:t>
              </w:r>
            </w:ins>
            <w:ins w:id="5" w:author="USA" w:date="2024-03-18T13:53:00Z">
              <w:r w:rsidR="008466B6" w:rsidRPr="008466B6">
                <w:rPr>
                  <w:rFonts w:ascii="Times New Roman" w:eastAsia="Times New Roman" w:hAnsi="Times New Roman" w:cs="Times New Roman"/>
                  <w:szCs w:val="20"/>
                  <w:highlight w:val="yellow"/>
                  <w:lang w:val="fr-FR"/>
                </w:rPr>
                <w:t xml:space="preserve"> / </w:t>
              </w:r>
            </w:ins>
            <w:r w:rsidR="00951A65" w:rsidRPr="008466B6">
              <w:rPr>
                <w:rFonts w:ascii="Times New Roman" w:eastAsia="Times New Roman" w:hAnsi="Times New Roman" w:cs="Times New Roman"/>
                <w:szCs w:val="20"/>
                <w:highlight w:val="yellow"/>
                <w:lang w:val="fr-FR"/>
              </w:rPr>
              <w:t>173 / 850</w:t>
            </w:r>
          </w:p>
        </w:tc>
      </w:tr>
      <w:tr w:rsidR="00951A65" w:rsidRPr="00951A65" w14:paraId="4AAD47DC" w14:textId="77777777" w:rsidTr="000C4EFA">
        <w:tc>
          <w:tcPr>
            <w:tcW w:w="2235" w:type="dxa"/>
            <w:gridSpan w:val="2"/>
          </w:tcPr>
          <w:p w14:paraId="2124BEB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9B47D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693" w:type="dxa"/>
            <w:vAlign w:val="center"/>
          </w:tcPr>
          <w:p w14:paraId="3C48BC0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551" w:type="dxa"/>
            <w:vAlign w:val="center"/>
          </w:tcPr>
          <w:p w14:paraId="4D619E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10" w:type="dxa"/>
            <w:vAlign w:val="center"/>
          </w:tcPr>
          <w:p w14:paraId="35120A2D" w14:textId="3E89666B" w:rsidR="00951A65" w:rsidRPr="00951A65" w:rsidRDefault="00261F69"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ins w:id="6" w:author="USA" w:date="2024-03-18T13:28:00Z">
              <w:r w:rsidRPr="00E376BB">
                <w:rPr>
                  <w:rFonts w:ascii="Times New Roman" w:eastAsia="Times New Roman" w:hAnsi="Times New Roman" w:cs="Times New Roman"/>
                  <w:szCs w:val="20"/>
                  <w:highlight w:val="yellow"/>
                  <w:lang w:val="fr-FR"/>
                </w:rPr>
                <w:t>3</w:t>
              </w:r>
            </w:ins>
            <w:del w:id="7" w:author="USA" w:date="2024-03-18T13:28:00Z">
              <w:r w:rsidR="00951A65" w:rsidRPr="00E376BB" w:rsidDel="00261F69">
                <w:rPr>
                  <w:rFonts w:ascii="Times New Roman" w:eastAsia="Times New Roman" w:hAnsi="Times New Roman" w:cs="Times New Roman"/>
                  <w:szCs w:val="20"/>
                  <w:highlight w:val="yellow"/>
                  <w:lang w:val="fr-FR"/>
                </w:rPr>
                <w:delText>5</w:delText>
              </w:r>
            </w:del>
          </w:p>
        </w:tc>
        <w:tc>
          <w:tcPr>
            <w:tcW w:w="2693" w:type="dxa"/>
            <w:vAlign w:val="center"/>
          </w:tcPr>
          <w:p w14:paraId="101D2F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r>
      <w:tr w:rsidR="00951A65" w:rsidRPr="00951A65" w14:paraId="7E3A6B2A" w14:textId="77777777" w:rsidTr="000C4EFA">
        <w:tc>
          <w:tcPr>
            <w:tcW w:w="2235" w:type="dxa"/>
            <w:gridSpan w:val="2"/>
          </w:tcPr>
          <w:p w14:paraId="74AAB2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Sensitivity</w:t>
            </w:r>
            <w:proofErr w:type="spellEnd"/>
            <w:r w:rsidRPr="00951A65">
              <w:rPr>
                <w:rFonts w:ascii="Times New Roman" w:eastAsia="Times New Roman" w:hAnsi="Times New Roman" w:cs="Times New Roman"/>
                <w:szCs w:val="20"/>
                <w:lang w:val="fr-FR"/>
              </w:rPr>
              <w:t xml:space="preserve"> </w:t>
            </w:r>
          </w:p>
        </w:tc>
        <w:tc>
          <w:tcPr>
            <w:tcW w:w="1134" w:type="dxa"/>
          </w:tcPr>
          <w:p w14:paraId="538B71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2693" w:type="dxa"/>
            <w:vAlign w:val="center"/>
          </w:tcPr>
          <w:p w14:paraId="278023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c>
          <w:tcPr>
            <w:tcW w:w="2551" w:type="dxa"/>
            <w:vAlign w:val="center"/>
          </w:tcPr>
          <w:p w14:paraId="79DD0D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10" w:type="dxa"/>
            <w:vAlign w:val="center"/>
          </w:tcPr>
          <w:p w14:paraId="306A4A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693" w:type="dxa"/>
            <w:vAlign w:val="center"/>
          </w:tcPr>
          <w:p w14:paraId="78B621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r>
      <w:tr w:rsidR="00951A65" w:rsidRPr="00951A65" w14:paraId="0CFA9897" w14:textId="77777777" w:rsidTr="000C4EFA">
        <w:tc>
          <w:tcPr>
            <w:tcW w:w="2235" w:type="dxa"/>
            <w:gridSpan w:val="2"/>
          </w:tcPr>
          <w:p w14:paraId="222E19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5DA75F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693" w:type="dxa"/>
            <w:vAlign w:val="center"/>
          </w:tcPr>
          <w:p w14:paraId="78F6E1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3233B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10" w:type="dxa"/>
            <w:vAlign w:val="center"/>
          </w:tcPr>
          <w:p w14:paraId="05EDAE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693" w:type="dxa"/>
            <w:vAlign w:val="center"/>
          </w:tcPr>
          <w:p w14:paraId="0A3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7D1F045B" w14:textId="77777777" w:rsidTr="000C4EFA">
        <w:tc>
          <w:tcPr>
            <w:tcW w:w="2235" w:type="dxa"/>
            <w:gridSpan w:val="2"/>
          </w:tcPr>
          <w:p w14:paraId="04BC88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rejection </w:t>
            </w:r>
          </w:p>
        </w:tc>
        <w:tc>
          <w:tcPr>
            <w:tcW w:w="1134" w:type="dxa"/>
          </w:tcPr>
          <w:p w14:paraId="4FC811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693" w:type="dxa"/>
            <w:vAlign w:val="center"/>
          </w:tcPr>
          <w:p w14:paraId="495090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551" w:type="dxa"/>
            <w:vAlign w:val="center"/>
          </w:tcPr>
          <w:p w14:paraId="32C0C6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10" w:type="dxa"/>
            <w:vAlign w:val="center"/>
          </w:tcPr>
          <w:p w14:paraId="288C7C8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693" w:type="dxa"/>
            <w:vAlign w:val="center"/>
          </w:tcPr>
          <w:p w14:paraId="309271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29F71E75"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08582AAD"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1056"/>
        <w:gridCol w:w="17"/>
        <w:gridCol w:w="1794"/>
        <w:gridCol w:w="10"/>
        <w:gridCol w:w="1953"/>
        <w:gridCol w:w="1811"/>
        <w:gridCol w:w="1811"/>
        <w:gridCol w:w="1961"/>
        <w:gridCol w:w="2005"/>
      </w:tblGrid>
      <w:tr w:rsidR="00951A65" w:rsidRPr="00951A65" w14:paraId="6F41C726" w14:textId="77777777" w:rsidTr="000C4EFA">
        <w:trPr>
          <w:jc w:val="center"/>
        </w:trPr>
        <w:tc>
          <w:tcPr>
            <w:tcW w:w="2041" w:type="dxa"/>
            <w:shd w:val="clear" w:color="auto" w:fill="D9D9D9" w:themeFill="background1" w:themeFillShade="D9"/>
            <w:vAlign w:val="center"/>
          </w:tcPr>
          <w:p w14:paraId="3969DC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Parameter</w:t>
            </w:r>
            <w:proofErr w:type="spellEnd"/>
          </w:p>
        </w:tc>
        <w:tc>
          <w:tcPr>
            <w:tcW w:w="1073" w:type="dxa"/>
            <w:gridSpan w:val="2"/>
            <w:shd w:val="clear" w:color="auto" w:fill="D9D9D9" w:themeFill="background1" w:themeFillShade="D9"/>
            <w:vAlign w:val="center"/>
          </w:tcPr>
          <w:p w14:paraId="2D4A8544"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1804" w:type="dxa"/>
            <w:gridSpan w:val="2"/>
            <w:shd w:val="clear" w:color="auto" w:fill="D9D9D9" w:themeFill="background1" w:themeFillShade="D9"/>
          </w:tcPr>
          <w:p w14:paraId="1EE7550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1953" w:type="dxa"/>
            <w:shd w:val="clear" w:color="auto" w:fill="D9D9D9" w:themeFill="background1" w:themeFillShade="D9"/>
          </w:tcPr>
          <w:p w14:paraId="2BB5A06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3622" w:type="dxa"/>
            <w:gridSpan w:val="2"/>
            <w:shd w:val="clear" w:color="auto" w:fill="D9D9D9" w:themeFill="background1" w:themeFillShade="D9"/>
          </w:tcPr>
          <w:p w14:paraId="71D80F8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3966" w:type="dxa"/>
            <w:gridSpan w:val="2"/>
            <w:shd w:val="clear" w:color="auto" w:fill="D9D9D9" w:themeFill="background1" w:themeFillShade="D9"/>
          </w:tcPr>
          <w:p w14:paraId="08D85BA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183C0547" w14:textId="77777777" w:rsidTr="000C4EFA">
        <w:trPr>
          <w:jc w:val="center"/>
        </w:trPr>
        <w:tc>
          <w:tcPr>
            <w:tcW w:w="14459" w:type="dxa"/>
            <w:gridSpan w:val="10"/>
            <w:shd w:val="clear" w:color="auto" w:fill="D9D9D9" w:themeFill="background1" w:themeFillShade="D9"/>
          </w:tcPr>
          <w:p w14:paraId="4981EBB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Antenna</w:t>
            </w:r>
            <w:proofErr w:type="spellEnd"/>
          </w:p>
        </w:tc>
      </w:tr>
      <w:tr w:rsidR="00951A65" w:rsidRPr="00951A65" w14:paraId="1C3E1022" w14:textId="77777777" w:rsidTr="000C4EFA">
        <w:trPr>
          <w:jc w:val="center"/>
        </w:trPr>
        <w:tc>
          <w:tcPr>
            <w:tcW w:w="2041" w:type="dxa"/>
          </w:tcPr>
          <w:p w14:paraId="51A320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gain </w:t>
            </w:r>
          </w:p>
        </w:tc>
        <w:tc>
          <w:tcPr>
            <w:tcW w:w="1056" w:type="dxa"/>
          </w:tcPr>
          <w:p w14:paraId="7A2A5D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1811" w:type="dxa"/>
            <w:gridSpan w:val="2"/>
            <w:vAlign w:val="center"/>
          </w:tcPr>
          <w:p w14:paraId="465D55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963" w:type="dxa"/>
            <w:gridSpan w:val="2"/>
            <w:vAlign w:val="center"/>
          </w:tcPr>
          <w:p w14:paraId="059648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11" w:type="dxa"/>
            <w:vAlign w:val="center"/>
          </w:tcPr>
          <w:p w14:paraId="7166F9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27 </w:t>
            </w:r>
          </w:p>
        </w:tc>
        <w:tc>
          <w:tcPr>
            <w:tcW w:w="1811" w:type="dxa"/>
            <w:vAlign w:val="center"/>
          </w:tcPr>
          <w:p w14:paraId="16888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w:t>
            </w:r>
          </w:p>
        </w:tc>
        <w:tc>
          <w:tcPr>
            <w:tcW w:w="1961" w:type="dxa"/>
            <w:vAlign w:val="center"/>
          </w:tcPr>
          <w:p w14:paraId="0E2337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005" w:type="dxa"/>
            <w:vAlign w:val="center"/>
          </w:tcPr>
          <w:p w14:paraId="78136C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r>
      <w:tr w:rsidR="00951A65" w:rsidRPr="00951A65" w14:paraId="41CC8E45" w14:textId="77777777" w:rsidTr="000C4EFA">
        <w:trPr>
          <w:jc w:val="center"/>
        </w:trPr>
        <w:tc>
          <w:tcPr>
            <w:tcW w:w="2041" w:type="dxa"/>
          </w:tcPr>
          <w:p w14:paraId="13FD9AA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 xml:space="preserve">st </w:t>
            </w:r>
            <w:proofErr w:type="spellStart"/>
            <w:r w:rsidRPr="00951A65">
              <w:rPr>
                <w:rFonts w:ascii="Times New Roman" w:eastAsia="Times New Roman" w:hAnsi="Times New Roman" w:cs="Times New Roman"/>
                <w:szCs w:val="20"/>
                <w:lang w:val="fr-FR"/>
              </w:rPr>
              <w:t>sidelobe</w:t>
            </w:r>
            <w:proofErr w:type="spellEnd"/>
          </w:p>
        </w:tc>
        <w:tc>
          <w:tcPr>
            <w:tcW w:w="1056" w:type="dxa"/>
          </w:tcPr>
          <w:p w14:paraId="0321E7C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1811" w:type="dxa"/>
            <w:gridSpan w:val="2"/>
            <w:vAlign w:val="center"/>
          </w:tcPr>
          <w:p w14:paraId="46C4C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963" w:type="dxa"/>
            <w:gridSpan w:val="2"/>
            <w:vAlign w:val="center"/>
          </w:tcPr>
          <w:p w14:paraId="06D5E3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2.5°</w:t>
            </w:r>
          </w:p>
        </w:tc>
        <w:tc>
          <w:tcPr>
            <w:tcW w:w="1811" w:type="dxa"/>
            <w:vAlign w:val="center"/>
          </w:tcPr>
          <w:p w14:paraId="568573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9.7 @ 12°  </w:t>
            </w:r>
          </w:p>
        </w:tc>
        <w:tc>
          <w:tcPr>
            <w:tcW w:w="1811" w:type="dxa"/>
            <w:vAlign w:val="center"/>
          </w:tcPr>
          <w:p w14:paraId="58BB32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961" w:type="dxa"/>
            <w:vAlign w:val="center"/>
          </w:tcPr>
          <w:p w14:paraId="207C79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2.3°</w:t>
            </w:r>
          </w:p>
        </w:tc>
        <w:tc>
          <w:tcPr>
            <w:tcW w:w="2005" w:type="dxa"/>
            <w:vAlign w:val="center"/>
          </w:tcPr>
          <w:p w14:paraId="625DC1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951A65" w:rsidRPr="00951A65" w14:paraId="5189415B" w14:textId="77777777" w:rsidTr="000C4EFA">
        <w:trPr>
          <w:jc w:val="center"/>
        </w:trPr>
        <w:tc>
          <w:tcPr>
            <w:tcW w:w="2041" w:type="dxa"/>
          </w:tcPr>
          <w:p w14:paraId="5F7ABF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Polarization</w:t>
            </w:r>
            <w:proofErr w:type="spellEnd"/>
          </w:p>
        </w:tc>
        <w:tc>
          <w:tcPr>
            <w:tcW w:w="1056" w:type="dxa"/>
          </w:tcPr>
          <w:p w14:paraId="031F50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63511F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963" w:type="dxa"/>
            <w:gridSpan w:val="2"/>
            <w:vAlign w:val="center"/>
          </w:tcPr>
          <w:p w14:paraId="3A2AEB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p>
        </w:tc>
        <w:tc>
          <w:tcPr>
            <w:tcW w:w="1811" w:type="dxa"/>
            <w:vAlign w:val="center"/>
          </w:tcPr>
          <w:p w14:paraId="1B890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r w:rsidRPr="00951A65">
              <w:rPr>
                <w:rFonts w:ascii="Times New Roman" w:eastAsia="Times New Roman" w:hAnsi="Times New Roman" w:cs="Times New Roman"/>
                <w:szCs w:val="20"/>
                <w:lang w:val="fr-FR"/>
              </w:rPr>
              <w:t xml:space="preserve"> </w:t>
            </w:r>
          </w:p>
        </w:tc>
        <w:tc>
          <w:tcPr>
            <w:tcW w:w="1811" w:type="dxa"/>
            <w:vAlign w:val="center"/>
          </w:tcPr>
          <w:p w14:paraId="73AE60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1961" w:type="dxa"/>
            <w:vAlign w:val="center"/>
          </w:tcPr>
          <w:p w14:paraId="03C762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005" w:type="dxa"/>
            <w:vAlign w:val="center"/>
          </w:tcPr>
          <w:p w14:paraId="1326C6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Vertical</w:t>
            </w:r>
          </w:p>
        </w:tc>
      </w:tr>
      <w:tr w:rsidR="00951A65" w:rsidRPr="00951A65" w14:paraId="37B286FE" w14:textId="77777777" w:rsidTr="000C4EFA">
        <w:trPr>
          <w:jc w:val="center"/>
        </w:trPr>
        <w:tc>
          <w:tcPr>
            <w:tcW w:w="2041" w:type="dxa"/>
          </w:tcPr>
          <w:p w14:paraId="199D2F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pattern/type</w:t>
            </w:r>
          </w:p>
        </w:tc>
        <w:tc>
          <w:tcPr>
            <w:tcW w:w="1056" w:type="dxa"/>
          </w:tcPr>
          <w:p w14:paraId="3E2D79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7190F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lens</w:t>
            </w:r>
            <w:proofErr w:type="spellEnd"/>
          </w:p>
        </w:tc>
        <w:tc>
          <w:tcPr>
            <w:tcW w:w="1963" w:type="dxa"/>
            <w:gridSpan w:val="2"/>
            <w:vAlign w:val="center"/>
          </w:tcPr>
          <w:p w14:paraId="624E07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c>
          <w:tcPr>
            <w:tcW w:w="1811" w:type="dxa"/>
            <w:vAlign w:val="center"/>
          </w:tcPr>
          <w:p w14:paraId="66729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c>
          <w:tcPr>
            <w:tcW w:w="1811" w:type="dxa"/>
            <w:vAlign w:val="center"/>
          </w:tcPr>
          <w:p w14:paraId="556A55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Biconical</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dipole</w:t>
            </w:r>
            <w:proofErr w:type="spellEnd"/>
          </w:p>
        </w:tc>
        <w:tc>
          <w:tcPr>
            <w:tcW w:w="1961" w:type="dxa"/>
            <w:vAlign w:val="center"/>
          </w:tcPr>
          <w:p w14:paraId="6B6EEF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c>
          <w:tcPr>
            <w:tcW w:w="2005" w:type="dxa"/>
            <w:vAlign w:val="center"/>
          </w:tcPr>
          <w:p w14:paraId="19ED17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Dipole</w:t>
            </w:r>
            <w:proofErr w:type="spellEnd"/>
          </w:p>
        </w:tc>
      </w:tr>
      <w:tr w:rsidR="00951A65" w:rsidRPr="00951A65" w14:paraId="6B792A5E" w14:textId="77777777" w:rsidTr="000C4EFA">
        <w:trPr>
          <w:jc w:val="center"/>
        </w:trPr>
        <w:tc>
          <w:tcPr>
            <w:tcW w:w="2041" w:type="dxa"/>
          </w:tcPr>
          <w:p w14:paraId="56F17F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1056" w:type="dxa"/>
          </w:tcPr>
          <w:p w14:paraId="09BF2C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proofErr w:type="gramStart"/>
            <w:r w:rsidRPr="00951A65">
              <w:rPr>
                <w:rFonts w:ascii="Times New Roman" w:eastAsia="Times New Roman" w:hAnsi="Times New Roman" w:cs="Times New Roman"/>
                <w:szCs w:val="20"/>
                <w:lang w:val="fr-FR"/>
              </w:rPr>
              <w:t>degrees</w:t>
            </w:r>
            <w:proofErr w:type="spellEnd"/>
            <w:proofErr w:type="gramEnd"/>
          </w:p>
        </w:tc>
        <w:tc>
          <w:tcPr>
            <w:tcW w:w="1811" w:type="dxa"/>
            <w:gridSpan w:val="2"/>
            <w:vAlign w:val="center"/>
          </w:tcPr>
          <w:p w14:paraId="0610F6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53C10A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2FB3BE7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1D9E23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961" w:type="dxa"/>
            <w:vAlign w:val="center"/>
          </w:tcPr>
          <w:p w14:paraId="56BB80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724C12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r>
      <w:tr w:rsidR="00951A65" w:rsidRPr="00951A65" w14:paraId="0BAE4EEC" w14:textId="77777777" w:rsidTr="000C4EFA">
        <w:trPr>
          <w:jc w:val="center"/>
        </w:trPr>
        <w:tc>
          <w:tcPr>
            <w:tcW w:w="2041" w:type="dxa"/>
          </w:tcPr>
          <w:p w14:paraId="225B3C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1056" w:type="dxa"/>
          </w:tcPr>
          <w:p w14:paraId="212BF6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proofErr w:type="gramStart"/>
            <w:r w:rsidRPr="00951A65">
              <w:rPr>
                <w:rFonts w:ascii="Times New Roman" w:eastAsia="Times New Roman" w:hAnsi="Times New Roman" w:cs="Times New Roman"/>
                <w:szCs w:val="20"/>
                <w:lang w:val="fr-FR"/>
              </w:rPr>
              <w:t>degrees</w:t>
            </w:r>
            <w:proofErr w:type="spellEnd"/>
            <w:proofErr w:type="gramEnd"/>
          </w:p>
        </w:tc>
        <w:tc>
          <w:tcPr>
            <w:tcW w:w="1811" w:type="dxa"/>
            <w:gridSpan w:val="2"/>
            <w:vAlign w:val="center"/>
          </w:tcPr>
          <w:p w14:paraId="2E9E5E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0C8C23D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7747011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7A0276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w:t>
            </w:r>
          </w:p>
        </w:tc>
        <w:tc>
          <w:tcPr>
            <w:tcW w:w="1961" w:type="dxa"/>
            <w:vAlign w:val="center"/>
          </w:tcPr>
          <w:p w14:paraId="4B88D28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5B028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r>
      <w:tr w:rsidR="00951A65" w:rsidRPr="00951A65" w14:paraId="6289D51F" w14:textId="77777777" w:rsidTr="000C4EFA">
        <w:trPr>
          <w:jc w:val="center"/>
        </w:trPr>
        <w:tc>
          <w:tcPr>
            <w:tcW w:w="2041" w:type="dxa"/>
            <w:tcBorders>
              <w:bottom w:val="single" w:sz="4" w:space="0" w:color="auto"/>
            </w:tcBorders>
            <w:vAlign w:val="center"/>
          </w:tcPr>
          <w:p w14:paraId="391667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model</w:t>
            </w:r>
          </w:p>
        </w:tc>
        <w:tc>
          <w:tcPr>
            <w:tcW w:w="1056" w:type="dxa"/>
            <w:tcBorders>
              <w:bottom w:val="single" w:sz="4" w:space="0" w:color="auto"/>
            </w:tcBorders>
          </w:tcPr>
          <w:p w14:paraId="2B9393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11" w:type="dxa"/>
            <w:gridSpan w:val="2"/>
            <w:tcBorders>
              <w:bottom w:val="single" w:sz="4" w:space="0" w:color="auto"/>
            </w:tcBorders>
            <w:vAlign w:val="center"/>
          </w:tcPr>
          <w:p w14:paraId="578EEF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218B50E0" w14:textId="77777777" w:rsidR="00951A65" w:rsidRPr="00951A65" w:rsidRDefault="00690341"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19"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8AA57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963" w:type="dxa"/>
            <w:gridSpan w:val="2"/>
            <w:tcBorders>
              <w:bottom w:val="single" w:sz="4" w:space="0" w:color="auto"/>
            </w:tcBorders>
            <w:vAlign w:val="center"/>
          </w:tcPr>
          <w:p w14:paraId="39FEBB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7C697D71" w14:textId="77777777" w:rsidR="00951A65" w:rsidRPr="00951A65" w:rsidRDefault="00690341"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0"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5FE5C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spellStart"/>
            <w:r w:rsidRPr="00951A65">
              <w:rPr>
                <w:rFonts w:ascii="Times New Roman" w:eastAsia="Times New Roman" w:hAnsi="Times New Roman" w:cs="Times New Roman"/>
                <w:szCs w:val="20"/>
                <w:lang w:val="fr-FR"/>
              </w:rPr>
              <w:t>Cosine</w:t>
            </w:r>
            <w:proofErr w:type="spellEnd"/>
            <w:r w:rsidRPr="00951A65">
              <w:rPr>
                <w:rFonts w:ascii="Times New Roman" w:eastAsia="Times New Roman" w:hAnsi="Times New Roman" w:cs="Times New Roman"/>
                <w:szCs w:val="20"/>
                <w:lang w:val="fr-FR"/>
              </w:rPr>
              <w:t xml:space="preserve"> distribution)</w:t>
            </w:r>
          </w:p>
        </w:tc>
        <w:tc>
          <w:tcPr>
            <w:tcW w:w="1811" w:type="dxa"/>
            <w:tcBorders>
              <w:bottom w:val="single" w:sz="4" w:space="0" w:color="auto"/>
            </w:tcBorders>
            <w:vAlign w:val="center"/>
          </w:tcPr>
          <w:p w14:paraId="3A2AA0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105554B7" w14:textId="77777777" w:rsidR="00951A65" w:rsidRPr="00951A65" w:rsidRDefault="00690341"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1"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349FAB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(Uniform distribution) </w:t>
            </w:r>
          </w:p>
        </w:tc>
        <w:tc>
          <w:tcPr>
            <w:tcW w:w="1811" w:type="dxa"/>
            <w:tcBorders>
              <w:bottom w:val="single" w:sz="4" w:space="0" w:color="auto"/>
            </w:tcBorders>
            <w:vAlign w:val="center"/>
          </w:tcPr>
          <w:p w14:paraId="6C89D25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Omnidirectional</w:t>
            </w:r>
            <w:proofErr w:type="spellEnd"/>
          </w:p>
        </w:tc>
        <w:tc>
          <w:tcPr>
            <w:tcW w:w="1961" w:type="dxa"/>
            <w:tcBorders>
              <w:bottom w:val="single" w:sz="4" w:space="0" w:color="auto"/>
            </w:tcBorders>
            <w:vAlign w:val="center"/>
          </w:tcPr>
          <w:p w14:paraId="7E57C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08061C46" w14:textId="77777777" w:rsidR="00951A65" w:rsidRPr="00951A65" w:rsidRDefault="00690341"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hyperlink r:id="rId22"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6D7763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spellStart"/>
            <w:r w:rsidRPr="00951A65">
              <w:rPr>
                <w:rFonts w:ascii="Times New Roman" w:eastAsia="Times New Roman" w:hAnsi="Times New Roman" w:cs="Times New Roman"/>
                <w:szCs w:val="20"/>
                <w:lang w:val="fr-FR"/>
              </w:rPr>
              <w:t>Cosine</w:t>
            </w:r>
            <w:proofErr w:type="spellEnd"/>
            <w:r w:rsidRPr="00951A65">
              <w:rPr>
                <w:rFonts w:ascii="Times New Roman" w:eastAsia="Times New Roman" w:hAnsi="Times New Roman" w:cs="Times New Roman"/>
                <w:szCs w:val="20"/>
                <w:lang w:val="fr-FR"/>
              </w:rPr>
              <w:t xml:space="preserve"> distribution)</w:t>
            </w:r>
          </w:p>
        </w:tc>
        <w:tc>
          <w:tcPr>
            <w:tcW w:w="2005" w:type="dxa"/>
            <w:tcBorders>
              <w:bottom w:val="single" w:sz="4" w:space="0" w:color="auto"/>
            </w:tcBorders>
            <w:vAlign w:val="center"/>
          </w:tcPr>
          <w:p w14:paraId="183C760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Omnidirectional</w:t>
            </w:r>
            <w:proofErr w:type="spellEnd"/>
          </w:p>
        </w:tc>
      </w:tr>
      <w:tr w:rsidR="00951A65" w:rsidRPr="00951A65" w14:paraId="3BEBB16F" w14:textId="77777777" w:rsidTr="000C4EFA">
        <w:trPr>
          <w:jc w:val="center"/>
        </w:trPr>
        <w:tc>
          <w:tcPr>
            <w:tcW w:w="14459" w:type="dxa"/>
            <w:gridSpan w:val="10"/>
            <w:tcBorders>
              <w:left w:val="nil"/>
              <w:bottom w:val="nil"/>
              <w:right w:val="nil"/>
            </w:tcBorders>
          </w:tcPr>
          <w:p w14:paraId="5CC1DE8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1482B9D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rPr>
              <w:tab/>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76200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rPr>
              <w:tab/>
              <w:t>N/A – Not applicable.</w:t>
            </w:r>
          </w:p>
          <w:p w14:paraId="453657D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rPr>
              <w:tab/>
              <w:t>RHCP – Right Hand Circularly Polarized.</w:t>
            </w:r>
          </w:p>
          <w:p w14:paraId="50D50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rPr>
              <w:tab/>
              <w:t>LHCP – Left Hand Circularly Polarized.</w:t>
            </w:r>
          </w:p>
          <w:p w14:paraId="18B6E7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after="12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rPr>
              <w:tab/>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5C02B65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6F1AA263"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51A65" w:rsidRPr="00951A65" w14:paraId="5F78C5C3" w14:textId="77777777" w:rsidTr="000C4EFA">
        <w:trPr>
          <w:jc w:val="center"/>
        </w:trPr>
        <w:tc>
          <w:tcPr>
            <w:tcW w:w="2805" w:type="dxa"/>
            <w:gridSpan w:val="2"/>
            <w:shd w:val="clear" w:color="auto" w:fill="BFBFBF" w:themeFill="background1" w:themeFillShade="BF"/>
            <w:vAlign w:val="center"/>
          </w:tcPr>
          <w:p w14:paraId="6BD4AE4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Parameter</w:t>
            </w:r>
            <w:proofErr w:type="spellEnd"/>
          </w:p>
        </w:tc>
        <w:tc>
          <w:tcPr>
            <w:tcW w:w="1134" w:type="dxa"/>
            <w:shd w:val="clear" w:color="auto" w:fill="BFBFBF" w:themeFill="background1" w:themeFillShade="BF"/>
            <w:vAlign w:val="center"/>
          </w:tcPr>
          <w:p w14:paraId="592F56A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2497" w:type="dxa"/>
            <w:shd w:val="clear" w:color="auto" w:fill="BFBFBF" w:themeFill="background1" w:themeFillShade="BF"/>
          </w:tcPr>
          <w:p w14:paraId="081D063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2498" w:type="dxa"/>
            <w:shd w:val="clear" w:color="auto" w:fill="BFBFBF" w:themeFill="background1" w:themeFillShade="BF"/>
          </w:tcPr>
          <w:p w14:paraId="5C8323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2497" w:type="dxa"/>
            <w:shd w:val="clear" w:color="auto" w:fill="BFBFBF" w:themeFill="background1" w:themeFillShade="BF"/>
          </w:tcPr>
          <w:p w14:paraId="2DE370E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2498" w:type="dxa"/>
            <w:shd w:val="clear" w:color="auto" w:fill="BFBFBF" w:themeFill="background1" w:themeFillShade="BF"/>
          </w:tcPr>
          <w:p w14:paraId="096E171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t>Ground</w:t>
            </w:r>
          </w:p>
        </w:tc>
      </w:tr>
      <w:tr w:rsidR="00951A65" w:rsidRPr="00951A65" w14:paraId="57868085" w14:textId="77777777" w:rsidTr="000C4EFA">
        <w:trPr>
          <w:jc w:val="center"/>
        </w:trPr>
        <w:tc>
          <w:tcPr>
            <w:tcW w:w="13929" w:type="dxa"/>
            <w:gridSpan w:val="7"/>
            <w:shd w:val="clear" w:color="auto" w:fill="BFBFBF" w:themeFill="background1" w:themeFillShade="BF"/>
          </w:tcPr>
          <w:p w14:paraId="3747C6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Transmitter</w:t>
            </w:r>
            <w:proofErr w:type="spellEnd"/>
          </w:p>
        </w:tc>
      </w:tr>
      <w:tr w:rsidR="00951A65" w:rsidRPr="00951A65" w14:paraId="4C418A0F" w14:textId="77777777" w:rsidTr="000C4EFA">
        <w:trPr>
          <w:jc w:val="center"/>
        </w:trPr>
        <w:tc>
          <w:tcPr>
            <w:tcW w:w="2805" w:type="dxa"/>
            <w:gridSpan w:val="2"/>
          </w:tcPr>
          <w:p w14:paraId="5DFD62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5CB12B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13CE18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8" w:type="dxa"/>
            <w:vAlign w:val="center"/>
          </w:tcPr>
          <w:p w14:paraId="64803B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7" w:type="dxa"/>
            <w:vAlign w:val="center"/>
          </w:tcPr>
          <w:p w14:paraId="2669E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98" w:type="dxa"/>
            <w:vAlign w:val="center"/>
          </w:tcPr>
          <w:p w14:paraId="486E58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38592C9D" w14:textId="77777777" w:rsidTr="000C4EFA">
        <w:trPr>
          <w:jc w:val="center"/>
        </w:trPr>
        <w:tc>
          <w:tcPr>
            <w:tcW w:w="2805" w:type="dxa"/>
            <w:gridSpan w:val="2"/>
          </w:tcPr>
          <w:p w14:paraId="095A2E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r w:rsidRPr="00951A65">
              <w:rPr>
                <w:rFonts w:ascii="Times New Roman" w:eastAsia="Times New Roman" w:hAnsi="Times New Roman" w:cs="Times New Roman"/>
                <w:szCs w:val="20"/>
                <w:vertAlign w:val="superscript"/>
                <w:lang w:val="fr-FR"/>
              </w:rPr>
              <w:t>1</w:t>
            </w:r>
          </w:p>
        </w:tc>
        <w:tc>
          <w:tcPr>
            <w:tcW w:w="1134" w:type="dxa"/>
          </w:tcPr>
          <w:p w14:paraId="63C42D0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2497" w:type="dxa"/>
            <w:vAlign w:val="center"/>
          </w:tcPr>
          <w:p w14:paraId="780012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498" w:type="dxa"/>
            <w:vAlign w:val="center"/>
          </w:tcPr>
          <w:p w14:paraId="35C4326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7" w:type="dxa"/>
            <w:vAlign w:val="center"/>
          </w:tcPr>
          <w:p w14:paraId="42CDD5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8" w:type="dxa"/>
            <w:vAlign w:val="center"/>
          </w:tcPr>
          <w:p w14:paraId="6D718D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r>
      <w:tr w:rsidR="00951A65" w:rsidRPr="00951A65" w14:paraId="3D12BC0B" w14:textId="77777777" w:rsidTr="000C4EFA">
        <w:trPr>
          <w:jc w:val="center"/>
        </w:trPr>
        <w:tc>
          <w:tcPr>
            <w:tcW w:w="1954" w:type="dxa"/>
            <w:vMerge w:val="restart"/>
          </w:tcPr>
          <w:p w14:paraId="50115F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Bandwidth</w:t>
            </w:r>
            <w:proofErr w:type="spellEnd"/>
            <w:r w:rsidRPr="00951A65">
              <w:rPr>
                <w:rFonts w:ascii="Times New Roman" w:eastAsia="Times New Roman" w:hAnsi="Times New Roman" w:cs="Times New Roman"/>
                <w:szCs w:val="20"/>
                <w:lang w:val="fr-FR"/>
              </w:rPr>
              <w:t xml:space="preserve"> </w:t>
            </w:r>
          </w:p>
        </w:tc>
        <w:tc>
          <w:tcPr>
            <w:tcW w:w="851" w:type="dxa"/>
          </w:tcPr>
          <w:p w14:paraId="45920A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E9B90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0106F3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40</w:t>
            </w:r>
          </w:p>
        </w:tc>
        <w:tc>
          <w:tcPr>
            <w:tcW w:w="2498" w:type="dxa"/>
            <w:vAlign w:val="center"/>
          </w:tcPr>
          <w:p w14:paraId="02BF39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w:t>
            </w:r>
          </w:p>
        </w:tc>
        <w:tc>
          <w:tcPr>
            <w:tcW w:w="2497" w:type="dxa"/>
            <w:vAlign w:val="center"/>
          </w:tcPr>
          <w:p w14:paraId="7D115E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 / 10.3 / 20.6 / 27.8 / 42.9</w:t>
            </w:r>
          </w:p>
        </w:tc>
        <w:tc>
          <w:tcPr>
            <w:tcW w:w="2498" w:type="dxa"/>
            <w:vAlign w:val="center"/>
          </w:tcPr>
          <w:p w14:paraId="1E6FA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9.15</w:t>
            </w:r>
          </w:p>
        </w:tc>
      </w:tr>
      <w:tr w:rsidR="00951A65" w:rsidRPr="00951A65" w14:paraId="6EE17BA5" w14:textId="77777777" w:rsidTr="000C4EFA">
        <w:trPr>
          <w:jc w:val="center"/>
        </w:trPr>
        <w:tc>
          <w:tcPr>
            <w:tcW w:w="1954" w:type="dxa"/>
            <w:vMerge/>
          </w:tcPr>
          <w:p w14:paraId="12C4B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0F257C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0C1D55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76B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85</w:t>
            </w:r>
          </w:p>
        </w:tc>
        <w:tc>
          <w:tcPr>
            <w:tcW w:w="2498" w:type="dxa"/>
            <w:vAlign w:val="center"/>
          </w:tcPr>
          <w:p w14:paraId="511702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497" w:type="dxa"/>
            <w:vAlign w:val="center"/>
          </w:tcPr>
          <w:p w14:paraId="7AC8B2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 / 18.8 / 37.6 / 78.5 / 112</w:t>
            </w:r>
          </w:p>
        </w:tc>
        <w:tc>
          <w:tcPr>
            <w:tcW w:w="2498" w:type="dxa"/>
            <w:vAlign w:val="center"/>
          </w:tcPr>
          <w:p w14:paraId="0076F6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36.6</w:t>
            </w:r>
          </w:p>
        </w:tc>
      </w:tr>
      <w:tr w:rsidR="00951A65" w:rsidRPr="00951A65" w14:paraId="623AD6FF" w14:textId="77777777" w:rsidTr="000C4EFA">
        <w:trPr>
          <w:jc w:val="center"/>
        </w:trPr>
        <w:tc>
          <w:tcPr>
            <w:tcW w:w="1954" w:type="dxa"/>
            <w:vMerge/>
          </w:tcPr>
          <w:p w14:paraId="5B5169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D442D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B8955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EA8D5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190</w:t>
            </w:r>
          </w:p>
        </w:tc>
        <w:tc>
          <w:tcPr>
            <w:tcW w:w="2498" w:type="dxa"/>
            <w:vAlign w:val="center"/>
          </w:tcPr>
          <w:p w14:paraId="2E03CE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45.6</w:t>
            </w:r>
          </w:p>
        </w:tc>
        <w:tc>
          <w:tcPr>
            <w:tcW w:w="2497" w:type="dxa"/>
            <w:vAlign w:val="center"/>
          </w:tcPr>
          <w:p w14:paraId="630BCF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67.2 / 134 / 281 / 320</w:t>
            </w:r>
          </w:p>
        </w:tc>
        <w:tc>
          <w:tcPr>
            <w:tcW w:w="2498" w:type="dxa"/>
            <w:vAlign w:val="center"/>
          </w:tcPr>
          <w:p w14:paraId="572FDC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76.6</w:t>
            </w:r>
          </w:p>
        </w:tc>
      </w:tr>
      <w:tr w:rsidR="00951A65" w:rsidRPr="00951A65" w14:paraId="56695A33" w14:textId="77777777" w:rsidTr="000C4EFA">
        <w:trPr>
          <w:jc w:val="center"/>
        </w:trPr>
        <w:tc>
          <w:tcPr>
            <w:tcW w:w="2805" w:type="dxa"/>
            <w:gridSpan w:val="2"/>
          </w:tcPr>
          <w:p w14:paraId="0656D4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Harmonic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134" w:type="dxa"/>
          </w:tcPr>
          <w:p w14:paraId="4C1946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497" w:type="dxa"/>
            <w:vAlign w:val="center"/>
          </w:tcPr>
          <w:p w14:paraId="00A096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2BB0B3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7" w:type="dxa"/>
            <w:vAlign w:val="center"/>
          </w:tcPr>
          <w:p w14:paraId="34E6B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1308D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901E099" w14:textId="77777777" w:rsidTr="000C4EFA">
        <w:trPr>
          <w:jc w:val="center"/>
        </w:trPr>
        <w:tc>
          <w:tcPr>
            <w:tcW w:w="2805" w:type="dxa"/>
            <w:gridSpan w:val="2"/>
          </w:tcPr>
          <w:p w14:paraId="22B644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134" w:type="dxa"/>
          </w:tcPr>
          <w:p w14:paraId="4576C4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497" w:type="dxa"/>
            <w:vAlign w:val="center"/>
          </w:tcPr>
          <w:p w14:paraId="7866A9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1591E1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7" w:type="dxa"/>
            <w:vAlign w:val="center"/>
          </w:tcPr>
          <w:p w14:paraId="18822E6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5539E4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6F2F3405" w14:textId="77777777" w:rsidTr="000C4EFA">
        <w:trPr>
          <w:jc w:val="center"/>
        </w:trPr>
        <w:tc>
          <w:tcPr>
            <w:tcW w:w="2805" w:type="dxa"/>
            <w:gridSpan w:val="2"/>
          </w:tcPr>
          <w:p w14:paraId="48120C3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76BBA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497" w:type="dxa"/>
            <w:vAlign w:val="center"/>
          </w:tcPr>
          <w:p w14:paraId="7AEC1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98" w:type="dxa"/>
            <w:vAlign w:val="center"/>
          </w:tcPr>
          <w:p w14:paraId="4E22A7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 APSK</w:t>
            </w:r>
          </w:p>
        </w:tc>
        <w:tc>
          <w:tcPr>
            <w:tcW w:w="2497" w:type="dxa"/>
            <w:vAlign w:val="center"/>
          </w:tcPr>
          <w:p w14:paraId="22774E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 OQPSK</w:t>
            </w:r>
          </w:p>
        </w:tc>
        <w:tc>
          <w:tcPr>
            <w:tcW w:w="2498" w:type="dxa"/>
            <w:vAlign w:val="center"/>
          </w:tcPr>
          <w:p w14:paraId="561498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66F833EA" w14:textId="77777777" w:rsidTr="000C4EFA">
        <w:trPr>
          <w:jc w:val="center"/>
        </w:trPr>
        <w:tc>
          <w:tcPr>
            <w:tcW w:w="13929" w:type="dxa"/>
            <w:gridSpan w:val="7"/>
            <w:shd w:val="clear" w:color="auto" w:fill="D9D9D9" w:themeFill="background1" w:themeFillShade="D9"/>
          </w:tcPr>
          <w:p w14:paraId="00EB892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Receiver</w:t>
            </w:r>
            <w:proofErr w:type="spellEnd"/>
          </w:p>
        </w:tc>
      </w:tr>
      <w:tr w:rsidR="00951A65" w:rsidRPr="00951A65" w14:paraId="1035DED6" w14:textId="77777777" w:rsidTr="000C4EFA">
        <w:trPr>
          <w:jc w:val="center"/>
        </w:trPr>
        <w:tc>
          <w:tcPr>
            <w:tcW w:w="2805" w:type="dxa"/>
            <w:gridSpan w:val="2"/>
          </w:tcPr>
          <w:p w14:paraId="5AEC870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3F05EA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60FD00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8" w:type="dxa"/>
            <w:vAlign w:val="center"/>
          </w:tcPr>
          <w:p w14:paraId="6509EF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7" w:type="dxa"/>
            <w:vAlign w:val="center"/>
          </w:tcPr>
          <w:p w14:paraId="4935944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98" w:type="dxa"/>
            <w:vAlign w:val="center"/>
          </w:tcPr>
          <w:p w14:paraId="278764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DD67FAF" w14:textId="77777777" w:rsidTr="000C4EFA">
        <w:trPr>
          <w:jc w:val="center"/>
        </w:trPr>
        <w:tc>
          <w:tcPr>
            <w:tcW w:w="1954" w:type="dxa"/>
            <w:vMerge w:val="restart"/>
          </w:tcPr>
          <w:p w14:paraId="7DB27C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851" w:type="dxa"/>
          </w:tcPr>
          <w:p w14:paraId="434ED7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42BE25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13AA71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498" w:type="dxa"/>
            <w:vAlign w:val="center"/>
          </w:tcPr>
          <w:p w14:paraId="0CC51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97" w:type="dxa"/>
            <w:vAlign w:val="center"/>
          </w:tcPr>
          <w:p w14:paraId="7F8375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307</w:t>
            </w:r>
          </w:p>
        </w:tc>
        <w:tc>
          <w:tcPr>
            <w:tcW w:w="2498" w:type="dxa"/>
            <w:vAlign w:val="center"/>
          </w:tcPr>
          <w:p w14:paraId="7152BAD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340</w:t>
            </w:r>
          </w:p>
        </w:tc>
      </w:tr>
      <w:tr w:rsidR="00951A65" w:rsidRPr="00951A65" w14:paraId="4A96D681" w14:textId="77777777" w:rsidTr="000C4EFA">
        <w:trPr>
          <w:jc w:val="center"/>
        </w:trPr>
        <w:tc>
          <w:tcPr>
            <w:tcW w:w="1954" w:type="dxa"/>
            <w:vMerge/>
          </w:tcPr>
          <w:p w14:paraId="78ED0B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8D59CA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5E847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B016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498" w:type="dxa"/>
            <w:vAlign w:val="center"/>
          </w:tcPr>
          <w:p w14:paraId="2FCAA0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97" w:type="dxa"/>
            <w:vAlign w:val="center"/>
          </w:tcPr>
          <w:p w14:paraId="0B8103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325</w:t>
            </w:r>
          </w:p>
        </w:tc>
        <w:tc>
          <w:tcPr>
            <w:tcW w:w="2498" w:type="dxa"/>
            <w:vAlign w:val="center"/>
          </w:tcPr>
          <w:p w14:paraId="6F6682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r>
      <w:tr w:rsidR="00951A65" w:rsidRPr="00951A65" w14:paraId="6FBD6A52" w14:textId="77777777" w:rsidTr="000C4EFA">
        <w:trPr>
          <w:jc w:val="center"/>
        </w:trPr>
        <w:tc>
          <w:tcPr>
            <w:tcW w:w="1954" w:type="dxa"/>
            <w:vMerge/>
          </w:tcPr>
          <w:p w14:paraId="17AFE0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1525B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 dB</w:t>
            </w:r>
          </w:p>
        </w:tc>
        <w:tc>
          <w:tcPr>
            <w:tcW w:w="1134" w:type="dxa"/>
          </w:tcPr>
          <w:p w14:paraId="5F8CE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497" w:type="dxa"/>
            <w:vAlign w:val="center"/>
          </w:tcPr>
          <w:p w14:paraId="3CCBFB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786C0D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7" w:type="dxa"/>
            <w:vAlign w:val="center"/>
          </w:tcPr>
          <w:p w14:paraId="6448F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399</w:t>
            </w:r>
          </w:p>
        </w:tc>
        <w:tc>
          <w:tcPr>
            <w:tcW w:w="2498" w:type="dxa"/>
            <w:vAlign w:val="center"/>
          </w:tcPr>
          <w:p w14:paraId="5F08CD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540</w:t>
            </w:r>
          </w:p>
        </w:tc>
      </w:tr>
      <w:tr w:rsidR="00951A65" w:rsidRPr="00951A65" w14:paraId="6FA0CC9D" w14:textId="77777777" w:rsidTr="000C4EFA">
        <w:trPr>
          <w:jc w:val="center"/>
        </w:trPr>
        <w:tc>
          <w:tcPr>
            <w:tcW w:w="1954" w:type="dxa"/>
            <w:vMerge/>
          </w:tcPr>
          <w:p w14:paraId="50A4AD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8A395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AC2D9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65CDF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498" w:type="dxa"/>
            <w:vAlign w:val="center"/>
          </w:tcPr>
          <w:p w14:paraId="13E8CB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97" w:type="dxa"/>
            <w:vAlign w:val="center"/>
          </w:tcPr>
          <w:p w14:paraId="64D212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6A1CD8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951A65" w:rsidRPr="00951A65" w14:paraId="126DD7C4" w14:textId="77777777" w:rsidTr="000C4EFA">
        <w:trPr>
          <w:jc w:val="center"/>
        </w:trPr>
        <w:tc>
          <w:tcPr>
            <w:tcW w:w="1954" w:type="dxa"/>
            <w:vMerge w:val="restart"/>
          </w:tcPr>
          <w:p w14:paraId="06D69A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851" w:type="dxa"/>
          </w:tcPr>
          <w:p w14:paraId="71E55C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71F73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A7FF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33F5B3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73E0C3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130</w:t>
            </w:r>
          </w:p>
        </w:tc>
        <w:tc>
          <w:tcPr>
            <w:tcW w:w="2498" w:type="dxa"/>
            <w:vAlign w:val="center"/>
          </w:tcPr>
          <w:p w14:paraId="10B1DCB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36.5</w:t>
            </w:r>
          </w:p>
        </w:tc>
      </w:tr>
      <w:tr w:rsidR="00951A65" w:rsidRPr="00951A65" w14:paraId="34EC9B9A" w14:textId="77777777" w:rsidTr="000C4EFA">
        <w:trPr>
          <w:jc w:val="center"/>
        </w:trPr>
        <w:tc>
          <w:tcPr>
            <w:tcW w:w="1954" w:type="dxa"/>
            <w:vMerge/>
          </w:tcPr>
          <w:p w14:paraId="1AFB2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036E7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56906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93AF0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c>
          <w:tcPr>
            <w:tcW w:w="2498" w:type="dxa"/>
            <w:vAlign w:val="center"/>
          </w:tcPr>
          <w:p w14:paraId="1524D4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2497" w:type="dxa"/>
            <w:vAlign w:val="center"/>
          </w:tcPr>
          <w:p w14:paraId="40F2E7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c>
          <w:tcPr>
            <w:tcW w:w="2498" w:type="dxa"/>
            <w:vAlign w:val="center"/>
          </w:tcPr>
          <w:p w14:paraId="41A012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59.1</w:t>
            </w:r>
          </w:p>
        </w:tc>
      </w:tr>
      <w:tr w:rsidR="00951A65" w:rsidRPr="00951A65" w14:paraId="63EE493F" w14:textId="77777777" w:rsidTr="000C4EFA">
        <w:trPr>
          <w:jc w:val="center"/>
        </w:trPr>
        <w:tc>
          <w:tcPr>
            <w:tcW w:w="1954" w:type="dxa"/>
            <w:vMerge/>
          </w:tcPr>
          <w:p w14:paraId="741A30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BC0720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0E36B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FABA1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135</w:t>
            </w:r>
          </w:p>
        </w:tc>
        <w:tc>
          <w:tcPr>
            <w:tcW w:w="2498" w:type="dxa"/>
            <w:vAlign w:val="center"/>
          </w:tcPr>
          <w:p w14:paraId="76706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c>
          <w:tcPr>
            <w:tcW w:w="2497" w:type="dxa"/>
            <w:vAlign w:val="center"/>
          </w:tcPr>
          <w:p w14:paraId="514B0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1 200</w:t>
            </w:r>
          </w:p>
        </w:tc>
        <w:tc>
          <w:tcPr>
            <w:tcW w:w="2498" w:type="dxa"/>
            <w:vAlign w:val="center"/>
          </w:tcPr>
          <w:p w14:paraId="467725B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103.7</w:t>
            </w:r>
          </w:p>
        </w:tc>
      </w:tr>
      <w:tr w:rsidR="00951A65" w:rsidRPr="00951A65" w14:paraId="49271CF7" w14:textId="77777777" w:rsidTr="000C4EFA">
        <w:trPr>
          <w:jc w:val="center"/>
        </w:trPr>
        <w:tc>
          <w:tcPr>
            <w:tcW w:w="2805" w:type="dxa"/>
            <w:gridSpan w:val="2"/>
          </w:tcPr>
          <w:p w14:paraId="477CF4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FBA64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2497" w:type="dxa"/>
            <w:vAlign w:val="center"/>
          </w:tcPr>
          <w:p w14:paraId="4CBCA6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98" w:type="dxa"/>
            <w:vAlign w:val="center"/>
          </w:tcPr>
          <w:p w14:paraId="7C461D9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497" w:type="dxa"/>
            <w:vAlign w:val="center"/>
          </w:tcPr>
          <w:p w14:paraId="28E9F6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2498" w:type="dxa"/>
            <w:vAlign w:val="center"/>
          </w:tcPr>
          <w:p w14:paraId="329CEC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w:t>
            </w:r>
          </w:p>
        </w:tc>
      </w:tr>
      <w:tr w:rsidR="00951A65" w:rsidRPr="00951A65" w14:paraId="3E110E6F" w14:textId="77777777" w:rsidTr="000C4EFA">
        <w:trPr>
          <w:jc w:val="center"/>
        </w:trPr>
        <w:tc>
          <w:tcPr>
            <w:tcW w:w="2805" w:type="dxa"/>
            <w:gridSpan w:val="2"/>
          </w:tcPr>
          <w:p w14:paraId="7C8F03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Sensitivity</w:t>
            </w:r>
            <w:proofErr w:type="spellEnd"/>
            <w:r w:rsidRPr="00951A65">
              <w:rPr>
                <w:rFonts w:ascii="Times New Roman" w:eastAsia="Times New Roman" w:hAnsi="Times New Roman" w:cs="Times New Roman"/>
                <w:szCs w:val="20"/>
                <w:lang w:val="fr-FR"/>
              </w:rPr>
              <w:t xml:space="preserve"> </w:t>
            </w:r>
          </w:p>
        </w:tc>
        <w:tc>
          <w:tcPr>
            <w:tcW w:w="1134" w:type="dxa"/>
          </w:tcPr>
          <w:p w14:paraId="159481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2497" w:type="dxa"/>
            <w:vAlign w:val="center"/>
          </w:tcPr>
          <w:p w14:paraId="7D3A6AF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w:t>
            </w:r>
          </w:p>
        </w:tc>
        <w:tc>
          <w:tcPr>
            <w:tcW w:w="2498" w:type="dxa"/>
            <w:vAlign w:val="center"/>
          </w:tcPr>
          <w:p w14:paraId="45266B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97" w:type="dxa"/>
            <w:vAlign w:val="center"/>
          </w:tcPr>
          <w:p w14:paraId="6E01C0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−106</w:t>
            </w:r>
          </w:p>
        </w:tc>
        <w:tc>
          <w:tcPr>
            <w:tcW w:w="2498" w:type="dxa"/>
            <w:vAlign w:val="center"/>
          </w:tcPr>
          <w:p w14:paraId="544D8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−92</w:t>
            </w:r>
          </w:p>
        </w:tc>
      </w:tr>
      <w:tr w:rsidR="00951A65" w:rsidRPr="00951A65" w14:paraId="1650B285" w14:textId="77777777" w:rsidTr="000C4EFA">
        <w:trPr>
          <w:jc w:val="center"/>
        </w:trPr>
        <w:tc>
          <w:tcPr>
            <w:tcW w:w="2805" w:type="dxa"/>
            <w:gridSpan w:val="2"/>
          </w:tcPr>
          <w:p w14:paraId="2F6394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1A38C3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gramStart"/>
            <w:r w:rsidRPr="00951A65">
              <w:rPr>
                <w:rFonts w:ascii="Times New Roman" w:eastAsia="Times New Roman" w:hAnsi="Times New Roman" w:cs="Times New Roman"/>
                <w:szCs w:val="20"/>
                <w:lang w:val="fr-FR"/>
              </w:rPr>
              <w:t>dB</w:t>
            </w:r>
            <w:proofErr w:type="gramEnd"/>
            <w:r w:rsidRPr="00951A65">
              <w:rPr>
                <w:rFonts w:ascii="Times New Roman" w:eastAsia="Times New Roman" w:hAnsi="Times New Roman" w:cs="Times New Roman"/>
                <w:szCs w:val="20"/>
                <w:lang w:val="fr-FR"/>
              </w:rPr>
              <w:t>)</w:t>
            </w:r>
          </w:p>
        </w:tc>
        <w:tc>
          <w:tcPr>
            <w:tcW w:w="2497" w:type="dxa"/>
            <w:vAlign w:val="center"/>
          </w:tcPr>
          <w:p w14:paraId="0EAE7C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8" w:type="dxa"/>
            <w:vAlign w:val="center"/>
          </w:tcPr>
          <w:p w14:paraId="56FA5B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7" w:type="dxa"/>
            <w:vAlign w:val="center"/>
          </w:tcPr>
          <w:p w14:paraId="5DA43FF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01362C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r w:rsidR="00951A65" w:rsidRPr="00951A65" w14:paraId="4E739E29" w14:textId="77777777" w:rsidTr="000C4EFA">
        <w:trPr>
          <w:jc w:val="center"/>
        </w:trPr>
        <w:tc>
          <w:tcPr>
            <w:tcW w:w="2805" w:type="dxa"/>
            <w:gridSpan w:val="2"/>
          </w:tcPr>
          <w:p w14:paraId="30DD5D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rejection </w:t>
            </w:r>
          </w:p>
        </w:tc>
        <w:tc>
          <w:tcPr>
            <w:tcW w:w="1134" w:type="dxa"/>
          </w:tcPr>
          <w:p w14:paraId="376368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gramStart"/>
            <w:r w:rsidRPr="00951A65">
              <w:rPr>
                <w:rFonts w:ascii="Times New Roman" w:eastAsia="Times New Roman" w:hAnsi="Times New Roman" w:cs="Times New Roman"/>
                <w:szCs w:val="20"/>
                <w:lang w:val="fr-FR"/>
              </w:rPr>
              <w:t>dB</w:t>
            </w:r>
            <w:proofErr w:type="gramEnd"/>
            <w:r w:rsidRPr="00951A65">
              <w:rPr>
                <w:rFonts w:ascii="Times New Roman" w:eastAsia="Times New Roman" w:hAnsi="Times New Roman" w:cs="Times New Roman"/>
                <w:szCs w:val="20"/>
                <w:lang w:val="fr-FR"/>
              </w:rPr>
              <w:t>)</w:t>
            </w:r>
          </w:p>
        </w:tc>
        <w:tc>
          <w:tcPr>
            <w:tcW w:w="2497" w:type="dxa"/>
            <w:vAlign w:val="center"/>
          </w:tcPr>
          <w:p w14:paraId="7BBB70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60CAFD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666B4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98" w:type="dxa"/>
            <w:vAlign w:val="center"/>
          </w:tcPr>
          <w:p w14:paraId="3D5705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bl>
    <w:p w14:paraId="44876B67"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p>
    <w:p w14:paraId="1A302676"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444040C1" w14:textId="18C9BB7A" w:rsidR="00951A65" w:rsidRPr="00951A65" w:rsidRDefault="00010BDB" w:rsidP="00010BDB">
      <w:pPr>
        <w:keepNext/>
        <w:tabs>
          <w:tab w:val="left" w:pos="794"/>
          <w:tab w:val="left" w:pos="1191"/>
          <w:tab w:val="left" w:pos="1588"/>
          <w:tab w:val="left" w:pos="1985"/>
          <w:tab w:val="center" w:pos="6999"/>
          <w:tab w:val="left" w:pos="8856"/>
        </w:tabs>
        <w:overflowPunct w:val="0"/>
        <w:autoSpaceDE w:val="0"/>
        <w:autoSpaceDN w:val="0"/>
        <w:adjustRightInd w:val="0"/>
        <w:spacing w:before="360" w:after="120" w:line="240" w:lineRule="auto"/>
        <w:jc w:val="left"/>
        <w:textAlignment w:val="baseline"/>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sidR="00951A65" w:rsidRPr="00951A65">
        <w:rPr>
          <w:rFonts w:ascii="Times New Roman" w:eastAsia="Times New Roman" w:hAnsi="Times New Roman" w:cs="Times New Roman"/>
          <w:sz w:val="24"/>
          <w:szCs w:val="20"/>
        </w:rPr>
        <w:t>TABLE 1 (</w:t>
      </w:r>
      <w:r w:rsidR="00951A65" w:rsidRPr="00951A65">
        <w:rPr>
          <w:rFonts w:ascii="Times New Roman" w:eastAsia="Times New Roman" w:hAnsi="Times New Roman" w:cs="Times New Roman"/>
          <w:i/>
          <w:iCs/>
          <w:sz w:val="24"/>
          <w:szCs w:val="20"/>
        </w:rPr>
        <w:t>continued</w:t>
      </w:r>
      <w:r w:rsidR="00951A65" w:rsidRPr="00951A65">
        <w:rPr>
          <w:rFonts w:ascii="Times New Roman" w:eastAsia="Times New Roman" w:hAnsi="Times New Roman" w:cs="Times New Roman"/>
          <w:sz w:val="24"/>
          <w:szCs w:val="20"/>
        </w:rPr>
        <w:t>)</w:t>
      </w:r>
      <w:r>
        <w:rPr>
          <w:rFonts w:ascii="Times New Roman" w:eastAsia="Times New Roman" w:hAnsi="Times New Roman" w:cs="Times New Roman"/>
          <w:sz w:val="24"/>
          <w:szCs w:val="20"/>
        </w:rPr>
        <w:tab/>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6"/>
        <w:gridCol w:w="31"/>
        <w:gridCol w:w="1000"/>
        <w:gridCol w:w="30"/>
        <w:gridCol w:w="1870"/>
        <w:gridCol w:w="1888"/>
        <w:gridCol w:w="12"/>
        <w:gridCol w:w="1901"/>
        <w:gridCol w:w="1900"/>
        <w:gridCol w:w="7"/>
        <w:gridCol w:w="1893"/>
        <w:gridCol w:w="1901"/>
      </w:tblGrid>
      <w:tr w:rsidR="00951A65" w:rsidRPr="00951A65" w14:paraId="3FD48AFD" w14:textId="77777777" w:rsidTr="000C4EFA">
        <w:trPr>
          <w:jc w:val="center"/>
        </w:trPr>
        <w:tc>
          <w:tcPr>
            <w:tcW w:w="1980" w:type="dxa"/>
            <w:gridSpan w:val="2"/>
            <w:shd w:val="clear" w:color="auto" w:fill="D9D9D9" w:themeFill="background1" w:themeFillShade="D9"/>
            <w:vAlign w:val="center"/>
          </w:tcPr>
          <w:p w14:paraId="7000F55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Parameter</w:t>
            </w:r>
            <w:proofErr w:type="spellEnd"/>
          </w:p>
        </w:tc>
        <w:tc>
          <w:tcPr>
            <w:tcW w:w="992" w:type="dxa"/>
            <w:gridSpan w:val="2"/>
            <w:shd w:val="clear" w:color="auto" w:fill="D9D9D9" w:themeFill="background1" w:themeFillShade="D9"/>
            <w:vAlign w:val="center"/>
          </w:tcPr>
          <w:p w14:paraId="6FD010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1802" w:type="dxa"/>
            <w:shd w:val="clear" w:color="auto" w:fill="D9D9D9" w:themeFill="background1" w:themeFillShade="D9"/>
          </w:tcPr>
          <w:p w14:paraId="1C0389B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3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1819" w:type="dxa"/>
            <w:shd w:val="clear" w:color="auto" w:fill="D9D9D9" w:themeFill="background1" w:themeFillShade="D9"/>
          </w:tcPr>
          <w:p w14:paraId="4EC76C6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3682" w:type="dxa"/>
            <w:gridSpan w:val="4"/>
            <w:shd w:val="clear" w:color="auto" w:fill="D9D9D9" w:themeFill="background1" w:themeFillShade="D9"/>
          </w:tcPr>
          <w:p w14:paraId="539772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3656" w:type="dxa"/>
            <w:gridSpan w:val="2"/>
            <w:shd w:val="clear" w:color="auto" w:fill="D9D9D9" w:themeFill="background1" w:themeFillShade="D9"/>
          </w:tcPr>
          <w:p w14:paraId="741E0C8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t>Ground</w:t>
            </w:r>
          </w:p>
        </w:tc>
      </w:tr>
      <w:tr w:rsidR="00951A65" w:rsidRPr="00951A65" w14:paraId="01605EAC" w14:textId="77777777" w:rsidTr="000C4EFA">
        <w:trPr>
          <w:jc w:val="center"/>
        </w:trPr>
        <w:tc>
          <w:tcPr>
            <w:tcW w:w="13931" w:type="dxa"/>
            <w:gridSpan w:val="12"/>
            <w:shd w:val="clear" w:color="auto" w:fill="D9D9D9" w:themeFill="background1" w:themeFillShade="D9"/>
          </w:tcPr>
          <w:p w14:paraId="57E4D8D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Antenna</w:t>
            </w:r>
            <w:proofErr w:type="spellEnd"/>
          </w:p>
        </w:tc>
      </w:tr>
      <w:tr w:rsidR="00951A65" w:rsidRPr="00951A65" w14:paraId="1281D12A" w14:textId="77777777" w:rsidTr="000C4EFA">
        <w:trPr>
          <w:jc w:val="center"/>
        </w:trPr>
        <w:tc>
          <w:tcPr>
            <w:tcW w:w="1951" w:type="dxa"/>
          </w:tcPr>
          <w:p w14:paraId="691C8B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gain </w:t>
            </w:r>
          </w:p>
        </w:tc>
        <w:tc>
          <w:tcPr>
            <w:tcW w:w="992" w:type="dxa"/>
            <w:gridSpan w:val="2"/>
          </w:tcPr>
          <w:p w14:paraId="071DD5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1831" w:type="dxa"/>
            <w:gridSpan w:val="2"/>
            <w:vAlign w:val="center"/>
          </w:tcPr>
          <w:p w14:paraId="1E937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831" w:type="dxa"/>
            <w:gridSpan w:val="2"/>
            <w:vAlign w:val="center"/>
          </w:tcPr>
          <w:p w14:paraId="1A8080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1832" w:type="dxa"/>
            <w:vAlign w:val="center"/>
          </w:tcPr>
          <w:p w14:paraId="4EBDA6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3.7</w:t>
            </w:r>
          </w:p>
        </w:tc>
        <w:tc>
          <w:tcPr>
            <w:tcW w:w="1831" w:type="dxa"/>
            <w:vAlign w:val="center"/>
          </w:tcPr>
          <w:p w14:paraId="5CB106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19.5</w:t>
            </w:r>
          </w:p>
        </w:tc>
        <w:tc>
          <w:tcPr>
            <w:tcW w:w="1831" w:type="dxa"/>
            <w:gridSpan w:val="2"/>
            <w:vAlign w:val="center"/>
          </w:tcPr>
          <w:p w14:paraId="0E4F94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c>
          <w:tcPr>
            <w:tcW w:w="1832" w:type="dxa"/>
            <w:vAlign w:val="center"/>
          </w:tcPr>
          <w:p w14:paraId="1DFD1E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r>
      <w:tr w:rsidR="00951A65" w:rsidRPr="00951A65" w14:paraId="53F1862D" w14:textId="77777777" w:rsidTr="000C4EFA">
        <w:trPr>
          <w:jc w:val="center"/>
        </w:trPr>
        <w:tc>
          <w:tcPr>
            <w:tcW w:w="1951" w:type="dxa"/>
          </w:tcPr>
          <w:p w14:paraId="1941FE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sidelobe</w:t>
            </w:r>
            <w:proofErr w:type="spellEnd"/>
          </w:p>
        </w:tc>
        <w:tc>
          <w:tcPr>
            <w:tcW w:w="992" w:type="dxa"/>
            <w:gridSpan w:val="2"/>
          </w:tcPr>
          <w:p w14:paraId="13D77C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1831" w:type="dxa"/>
            <w:gridSpan w:val="2"/>
            <w:vAlign w:val="center"/>
          </w:tcPr>
          <w:p w14:paraId="4CC17F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831" w:type="dxa"/>
            <w:gridSpan w:val="2"/>
            <w:vAlign w:val="center"/>
          </w:tcPr>
          <w:p w14:paraId="364D49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1832" w:type="dxa"/>
            <w:vAlign w:val="center"/>
          </w:tcPr>
          <w:p w14:paraId="4E1416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831" w:type="dxa"/>
            <w:vAlign w:val="center"/>
          </w:tcPr>
          <w:p w14:paraId="73BFA44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 @ 20° (</w:t>
            </w:r>
            <w:proofErr w:type="spellStart"/>
            <w:r w:rsidRPr="00951A65">
              <w:rPr>
                <w:rFonts w:ascii="Times New Roman" w:eastAsia="Times New Roman" w:hAnsi="Times New Roman" w:cs="Times New Roman"/>
                <w:szCs w:val="20"/>
                <w:lang w:val="fr-FR"/>
              </w:rPr>
              <w:t>azimuth</w:t>
            </w:r>
            <w:proofErr w:type="spellEnd"/>
            <w:r w:rsidRPr="00951A65">
              <w:rPr>
                <w:rFonts w:ascii="Times New Roman" w:eastAsia="Times New Roman" w:hAnsi="Times New Roman" w:cs="Times New Roman"/>
                <w:szCs w:val="20"/>
                <w:lang w:val="fr-FR"/>
              </w:rPr>
              <w:t>)</w:t>
            </w:r>
            <w:r w:rsidRPr="00951A65">
              <w:rPr>
                <w:rFonts w:ascii="Times New Roman" w:eastAsia="Times New Roman" w:hAnsi="Times New Roman" w:cs="Times New Roman"/>
                <w:szCs w:val="20"/>
                <w:lang w:val="fr-FR"/>
              </w:rPr>
              <w:br/>
              <w:t>4.0 @ 23° (</w:t>
            </w:r>
            <w:proofErr w:type="spellStart"/>
            <w:r w:rsidRPr="00951A65">
              <w:rPr>
                <w:rFonts w:ascii="Times New Roman" w:eastAsia="Times New Roman" w:hAnsi="Times New Roman" w:cs="Times New Roman"/>
                <w:szCs w:val="20"/>
                <w:lang w:val="fr-FR"/>
              </w:rPr>
              <w:t>elevation</w:t>
            </w:r>
            <w:proofErr w:type="spellEnd"/>
            <w:r w:rsidRPr="00951A65">
              <w:rPr>
                <w:rFonts w:ascii="Times New Roman" w:eastAsia="Times New Roman" w:hAnsi="Times New Roman" w:cs="Times New Roman"/>
                <w:szCs w:val="20"/>
                <w:lang w:val="fr-FR"/>
              </w:rPr>
              <w:t>)</w:t>
            </w:r>
          </w:p>
        </w:tc>
        <w:tc>
          <w:tcPr>
            <w:tcW w:w="1831" w:type="dxa"/>
            <w:gridSpan w:val="2"/>
            <w:vAlign w:val="center"/>
          </w:tcPr>
          <w:p w14:paraId="1A0E74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1</w:t>
            </w:r>
          </w:p>
        </w:tc>
        <w:tc>
          <w:tcPr>
            <w:tcW w:w="1832" w:type="dxa"/>
            <w:vAlign w:val="center"/>
          </w:tcPr>
          <w:p w14:paraId="37A51A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22</w:t>
            </w:r>
          </w:p>
        </w:tc>
      </w:tr>
      <w:tr w:rsidR="00951A65" w:rsidRPr="00951A65" w14:paraId="2D7B2ED6" w14:textId="77777777" w:rsidTr="000C4EFA">
        <w:trPr>
          <w:jc w:val="center"/>
        </w:trPr>
        <w:tc>
          <w:tcPr>
            <w:tcW w:w="1951" w:type="dxa"/>
          </w:tcPr>
          <w:p w14:paraId="73B55A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Polarization</w:t>
            </w:r>
            <w:proofErr w:type="spellEnd"/>
          </w:p>
        </w:tc>
        <w:tc>
          <w:tcPr>
            <w:tcW w:w="992" w:type="dxa"/>
            <w:gridSpan w:val="2"/>
          </w:tcPr>
          <w:p w14:paraId="0F4F0E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66F41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RHCP </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3E6870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47AFB40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vAlign w:val="center"/>
          </w:tcPr>
          <w:p w14:paraId="3A9AB4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5C0D8C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0EC16CE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r>
      <w:tr w:rsidR="00951A65" w:rsidRPr="00951A65" w14:paraId="15F35707" w14:textId="77777777" w:rsidTr="000C4EFA">
        <w:trPr>
          <w:jc w:val="center"/>
        </w:trPr>
        <w:tc>
          <w:tcPr>
            <w:tcW w:w="1951" w:type="dxa"/>
          </w:tcPr>
          <w:p w14:paraId="69C090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pattern/type</w:t>
            </w:r>
          </w:p>
        </w:tc>
        <w:tc>
          <w:tcPr>
            <w:tcW w:w="992" w:type="dxa"/>
            <w:gridSpan w:val="2"/>
          </w:tcPr>
          <w:p w14:paraId="1B77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441986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lens</w:t>
            </w:r>
            <w:proofErr w:type="spellEnd"/>
          </w:p>
        </w:tc>
        <w:tc>
          <w:tcPr>
            <w:tcW w:w="1831" w:type="dxa"/>
            <w:gridSpan w:val="2"/>
            <w:vAlign w:val="center"/>
          </w:tcPr>
          <w:p w14:paraId="2250AD7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c>
          <w:tcPr>
            <w:tcW w:w="1832" w:type="dxa"/>
            <w:vAlign w:val="center"/>
          </w:tcPr>
          <w:p w14:paraId="0C1C3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Biconical</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dipole</w:t>
            </w:r>
            <w:proofErr w:type="spellEnd"/>
          </w:p>
        </w:tc>
        <w:tc>
          <w:tcPr>
            <w:tcW w:w="1831" w:type="dxa"/>
            <w:vAlign w:val="center"/>
          </w:tcPr>
          <w:p w14:paraId="30F3A4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lens</w:t>
            </w:r>
            <w:proofErr w:type="spellEnd"/>
          </w:p>
        </w:tc>
        <w:tc>
          <w:tcPr>
            <w:tcW w:w="1831" w:type="dxa"/>
            <w:gridSpan w:val="2"/>
            <w:vAlign w:val="center"/>
          </w:tcPr>
          <w:p w14:paraId="0DEE7C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Biconical</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dipole</w:t>
            </w:r>
            <w:proofErr w:type="spellEnd"/>
          </w:p>
        </w:tc>
        <w:tc>
          <w:tcPr>
            <w:tcW w:w="1832" w:type="dxa"/>
            <w:vAlign w:val="center"/>
          </w:tcPr>
          <w:p w14:paraId="1134141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r>
      <w:tr w:rsidR="00951A65" w:rsidRPr="00951A65" w14:paraId="79C1D221" w14:textId="77777777" w:rsidTr="000C4EFA">
        <w:trPr>
          <w:jc w:val="center"/>
        </w:trPr>
        <w:tc>
          <w:tcPr>
            <w:tcW w:w="1951" w:type="dxa"/>
          </w:tcPr>
          <w:p w14:paraId="335E62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92" w:type="dxa"/>
            <w:gridSpan w:val="2"/>
          </w:tcPr>
          <w:p w14:paraId="46F613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Degrees</w:t>
            </w:r>
            <w:proofErr w:type="spellEnd"/>
          </w:p>
        </w:tc>
        <w:tc>
          <w:tcPr>
            <w:tcW w:w="1831" w:type="dxa"/>
            <w:gridSpan w:val="2"/>
            <w:vAlign w:val="center"/>
          </w:tcPr>
          <w:p w14:paraId="695911D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90F3E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78EFC1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1" w:type="dxa"/>
            <w:vAlign w:val="center"/>
          </w:tcPr>
          <w:p w14:paraId="20E607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33B20B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2" w:type="dxa"/>
            <w:vAlign w:val="center"/>
          </w:tcPr>
          <w:p w14:paraId="50697B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3AE8EE00" w14:textId="77777777" w:rsidTr="000C4EFA">
        <w:trPr>
          <w:jc w:val="center"/>
        </w:trPr>
        <w:tc>
          <w:tcPr>
            <w:tcW w:w="1951" w:type="dxa"/>
          </w:tcPr>
          <w:p w14:paraId="1BA73E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92" w:type="dxa"/>
            <w:gridSpan w:val="2"/>
          </w:tcPr>
          <w:p w14:paraId="7A04D2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Degrees</w:t>
            </w:r>
            <w:proofErr w:type="spellEnd"/>
          </w:p>
        </w:tc>
        <w:tc>
          <w:tcPr>
            <w:tcW w:w="1831" w:type="dxa"/>
            <w:gridSpan w:val="2"/>
            <w:vAlign w:val="center"/>
          </w:tcPr>
          <w:p w14:paraId="260253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424E85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596EF1A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31" w:type="dxa"/>
            <w:vAlign w:val="center"/>
          </w:tcPr>
          <w:p w14:paraId="103A06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D241D4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c>
          <w:tcPr>
            <w:tcW w:w="1832" w:type="dxa"/>
            <w:vAlign w:val="center"/>
          </w:tcPr>
          <w:p w14:paraId="0D84CE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5CFF9CD5" w14:textId="77777777" w:rsidTr="000C4EFA">
        <w:trPr>
          <w:jc w:val="center"/>
        </w:trPr>
        <w:tc>
          <w:tcPr>
            <w:tcW w:w="1951" w:type="dxa"/>
            <w:tcBorders>
              <w:bottom w:val="single" w:sz="4" w:space="0" w:color="auto"/>
            </w:tcBorders>
            <w:shd w:val="clear" w:color="auto" w:fill="FFFFFF" w:themeFill="background1"/>
          </w:tcPr>
          <w:p w14:paraId="14FF48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model</w:t>
            </w:r>
          </w:p>
        </w:tc>
        <w:tc>
          <w:tcPr>
            <w:tcW w:w="992" w:type="dxa"/>
            <w:gridSpan w:val="2"/>
            <w:tcBorders>
              <w:bottom w:val="single" w:sz="4" w:space="0" w:color="auto"/>
            </w:tcBorders>
            <w:shd w:val="clear" w:color="auto" w:fill="FFFFFF" w:themeFill="background1"/>
          </w:tcPr>
          <w:p w14:paraId="209888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31" w:type="dxa"/>
            <w:gridSpan w:val="2"/>
            <w:tcBorders>
              <w:bottom w:val="single" w:sz="4" w:space="0" w:color="auto"/>
            </w:tcBorders>
            <w:shd w:val="clear" w:color="auto" w:fill="FFFFFF" w:themeFill="background1"/>
            <w:vAlign w:val="center"/>
          </w:tcPr>
          <w:p w14:paraId="16CA15F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3"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61B94F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1D34E9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4"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11F031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spellStart"/>
            <w:r w:rsidRPr="00951A65">
              <w:rPr>
                <w:rFonts w:ascii="Times New Roman" w:eastAsia="Times New Roman" w:hAnsi="Times New Roman" w:cs="Times New Roman"/>
                <w:szCs w:val="20"/>
                <w:lang w:val="fr-FR"/>
              </w:rPr>
              <w:t>Cosine</w:t>
            </w:r>
            <w:proofErr w:type="spellEnd"/>
            <w:r w:rsidRPr="00951A65">
              <w:rPr>
                <w:rFonts w:ascii="Times New Roman" w:eastAsia="Times New Roman" w:hAnsi="Times New Roman" w:cs="Times New Roman"/>
                <w:szCs w:val="20"/>
                <w:lang w:val="fr-FR"/>
              </w:rPr>
              <w:t xml:space="preserve"> distribution)</w:t>
            </w:r>
          </w:p>
        </w:tc>
        <w:tc>
          <w:tcPr>
            <w:tcW w:w="1832" w:type="dxa"/>
            <w:tcBorders>
              <w:bottom w:val="single" w:sz="4" w:space="0" w:color="auto"/>
            </w:tcBorders>
            <w:shd w:val="clear" w:color="auto" w:fill="FFFFFF" w:themeFill="background1"/>
            <w:vAlign w:val="center"/>
          </w:tcPr>
          <w:p w14:paraId="46B4F5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Omnidirectional</w:t>
            </w:r>
            <w:proofErr w:type="spellEnd"/>
          </w:p>
        </w:tc>
        <w:tc>
          <w:tcPr>
            <w:tcW w:w="1831" w:type="dxa"/>
            <w:tcBorders>
              <w:bottom w:val="single" w:sz="4" w:space="0" w:color="auto"/>
            </w:tcBorders>
            <w:shd w:val="clear" w:color="auto" w:fill="FFFFFF" w:themeFill="background1"/>
            <w:vAlign w:val="center"/>
          </w:tcPr>
          <w:p w14:paraId="274394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69C01A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09F7E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Omnidirectional</w:t>
            </w:r>
            <w:proofErr w:type="spellEnd"/>
          </w:p>
        </w:tc>
        <w:tc>
          <w:tcPr>
            <w:tcW w:w="1832" w:type="dxa"/>
            <w:tcBorders>
              <w:bottom w:val="single" w:sz="4" w:space="0" w:color="auto"/>
            </w:tcBorders>
            <w:shd w:val="clear" w:color="auto" w:fill="FFFFFF" w:themeFill="background1"/>
            <w:vAlign w:val="center"/>
          </w:tcPr>
          <w:p w14:paraId="05F170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A73869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r>
      <w:tr w:rsidR="00951A65" w:rsidRPr="00951A65" w14:paraId="0C5670D2" w14:textId="77777777" w:rsidTr="000C4EFA">
        <w:trPr>
          <w:jc w:val="center"/>
        </w:trPr>
        <w:tc>
          <w:tcPr>
            <w:tcW w:w="13931" w:type="dxa"/>
            <w:gridSpan w:val="12"/>
            <w:tcBorders>
              <w:left w:val="nil"/>
              <w:bottom w:val="nil"/>
              <w:right w:val="nil"/>
            </w:tcBorders>
          </w:tcPr>
          <w:p w14:paraId="55307D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405A0D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59B7B1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771C23F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0D9C72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45EC11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 xml:space="preserve">Recommendation </w:t>
            </w:r>
            <w:hyperlink r:id="rId25"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 xml:space="preserve"> provides several patterns based on the field distribution across the aperture of the antenna. The suggested distribution for modelling the antennas is shown in the parenthetical text based on guidance in Recommendation </w:t>
            </w:r>
            <w:hyperlink r:id="rId26"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w:t>
            </w:r>
          </w:p>
        </w:tc>
      </w:tr>
    </w:tbl>
    <w:p w14:paraId="6B32E700"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1AD4EC7B"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51A65" w:rsidRPr="00951A65" w14:paraId="0CFC0D40" w14:textId="77777777" w:rsidTr="000C4EFA">
        <w:trPr>
          <w:jc w:val="center"/>
        </w:trPr>
        <w:tc>
          <w:tcPr>
            <w:tcW w:w="3500" w:type="dxa"/>
            <w:gridSpan w:val="2"/>
            <w:shd w:val="clear" w:color="auto" w:fill="BFBFBF" w:themeFill="background1" w:themeFillShade="BF"/>
            <w:vAlign w:val="center"/>
          </w:tcPr>
          <w:p w14:paraId="7580D95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bookmarkStart w:id="8" w:name="_Hlk163198127"/>
            <w:proofErr w:type="spellStart"/>
            <w:r w:rsidRPr="00951A65">
              <w:rPr>
                <w:rFonts w:ascii="Times New Roman" w:eastAsia="Times New Roman" w:hAnsi="Times New Roman" w:cs="Times New Roman"/>
                <w:b/>
                <w:szCs w:val="20"/>
                <w:lang w:val="fr-FR"/>
              </w:rPr>
              <w:t>Parameter</w:t>
            </w:r>
            <w:proofErr w:type="spellEnd"/>
          </w:p>
        </w:tc>
        <w:tc>
          <w:tcPr>
            <w:tcW w:w="1415" w:type="dxa"/>
            <w:shd w:val="clear" w:color="auto" w:fill="BFBFBF" w:themeFill="background1" w:themeFillShade="BF"/>
            <w:vAlign w:val="center"/>
          </w:tcPr>
          <w:p w14:paraId="6B1FA4D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3181" w:type="dxa"/>
            <w:shd w:val="clear" w:color="auto" w:fill="BFBFBF" w:themeFill="background1" w:themeFillShade="BF"/>
          </w:tcPr>
          <w:p w14:paraId="3803C73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3181" w:type="dxa"/>
            <w:shd w:val="clear" w:color="auto" w:fill="BFBFBF" w:themeFill="background1" w:themeFillShade="BF"/>
          </w:tcPr>
          <w:p w14:paraId="03FE4D3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Ground</w:t>
            </w:r>
          </w:p>
        </w:tc>
        <w:tc>
          <w:tcPr>
            <w:tcW w:w="3182" w:type="dxa"/>
            <w:shd w:val="clear" w:color="auto" w:fill="BFBFBF" w:themeFill="background1" w:themeFillShade="BF"/>
          </w:tcPr>
          <w:p w14:paraId="4DE6093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System 6</w:t>
            </w:r>
            <w:r w:rsidRPr="00951A65">
              <w:rPr>
                <w:rFonts w:ascii="Times New Roman" w:eastAsia="Times New Roman" w:hAnsi="Times New Roman" w:cs="Times New Roman"/>
                <w:b/>
                <w:szCs w:val="20"/>
              </w:rPr>
              <w:br/>
              <w:t>Airborne / Ground / Shipboard terminals</w:t>
            </w:r>
          </w:p>
        </w:tc>
      </w:tr>
      <w:bookmarkEnd w:id="8"/>
      <w:tr w:rsidR="00951A65" w:rsidRPr="00951A65" w14:paraId="3B132FDF" w14:textId="77777777" w:rsidTr="000C4EFA">
        <w:trPr>
          <w:jc w:val="center"/>
        </w:trPr>
        <w:tc>
          <w:tcPr>
            <w:tcW w:w="14459" w:type="dxa"/>
            <w:gridSpan w:val="6"/>
            <w:shd w:val="clear" w:color="auto" w:fill="BFBFBF" w:themeFill="background1" w:themeFillShade="BF"/>
          </w:tcPr>
          <w:p w14:paraId="3C94FF4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Transmitter</w:t>
            </w:r>
            <w:proofErr w:type="spellEnd"/>
          </w:p>
        </w:tc>
      </w:tr>
      <w:tr w:rsidR="00951A65" w:rsidRPr="00951A65" w14:paraId="28B3075A" w14:textId="77777777" w:rsidTr="000C4EFA">
        <w:trPr>
          <w:jc w:val="center"/>
        </w:trPr>
        <w:tc>
          <w:tcPr>
            <w:tcW w:w="3500" w:type="dxa"/>
            <w:gridSpan w:val="2"/>
          </w:tcPr>
          <w:p w14:paraId="6A2064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77B722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47AA8CC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r w:rsidRPr="00951A65">
              <w:rPr>
                <w:rFonts w:ascii="Times New Roman" w:eastAsia="Times New Roman" w:hAnsi="Times New Roman" w:cs="Times New Roman"/>
                <w:szCs w:val="20"/>
                <w:highlight w:val="green"/>
                <w:lang w:val="fr-FR"/>
              </w:rPr>
              <w:t xml:space="preserve"> </w:t>
            </w:r>
          </w:p>
        </w:tc>
        <w:tc>
          <w:tcPr>
            <w:tcW w:w="3181" w:type="dxa"/>
            <w:vAlign w:val="center"/>
          </w:tcPr>
          <w:p w14:paraId="74E794B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3413C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02754378" w14:textId="77777777" w:rsidTr="000C4EFA">
        <w:trPr>
          <w:jc w:val="center"/>
        </w:trPr>
        <w:tc>
          <w:tcPr>
            <w:tcW w:w="3500" w:type="dxa"/>
            <w:gridSpan w:val="2"/>
          </w:tcPr>
          <w:p w14:paraId="772DD6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p>
        </w:tc>
        <w:tc>
          <w:tcPr>
            <w:tcW w:w="1415" w:type="dxa"/>
          </w:tcPr>
          <w:p w14:paraId="347D2A1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3181" w:type="dxa"/>
            <w:vAlign w:val="center"/>
          </w:tcPr>
          <w:p w14:paraId="40C4E7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 to 50</w:t>
            </w:r>
          </w:p>
        </w:tc>
        <w:tc>
          <w:tcPr>
            <w:tcW w:w="3181" w:type="dxa"/>
            <w:vAlign w:val="center"/>
          </w:tcPr>
          <w:p w14:paraId="5CE6C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1D3482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to 43</w:t>
            </w:r>
          </w:p>
        </w:tc>
      </w:tr>
      <w:tr w:rsidR="00951A65" w:rsidRPr="00951A65" w14:paraId="091664ED" w14:textId="77777777" w:rsidTr="000C4EFA">
        <w:trPr>
          <w:jc w:val="center"/>
        </w:trPr>
        <w:tc>
          <w:tcPr>
            <w:tcW w:w="2438" w:type="dxa"/>
            <w:vMerge w:val="restart"/>
          </w:tcPr>
          <w:p w14:paraId="67A9F5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Bandwidth</w:t>
            </w:r>
            <w:proofErr w:type="spellEnd"/>
            <w:r w:rsidRPr="00951A65">
              <w:rPr>
                <w:rFonts w:ascii="Times New Roman" w:eastAsia="Times New Roman" w:hAnsi="Times New Roman" w:cs="Times New Roman"/>
                <w:szCs w:val="20"/>
                <w:lang w:val="fr-FR"/>
              </w:rPr>
              <w:t xml:space="preserve"> </w:t>
            </w:r>
          </w:p>
        </w:tc>
        <w:tc>
          <w:tcPr>
            <w:tcW w:w="1062" w:type="dxa"/>
          </w:tcPr>
          <w:p w14:paraId="7E4ACE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16D359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522367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 8.6 / 11.6 / 40.6 / 43.6</w:t>
            </w:r>
          </w:p>
        </w:tc>
        <w:tc>
          <w:tcPr>
            <w:tcW w:w="3181" w:type="dxa"/>
            <w:vAlign w:val="center"/>
          </w:tcPr>
          <w:p w14:paraId="4C8FC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42B08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to 100</w:t>
            </w:r>
          </w:p>
        </w:tc>
      </w:tr>
      <w:tr w:rsidR="00951A65" w:rsidRPr="00951A65" w14:paraId="1B977275" w14:textId="77777777" w:rsidTr="000C4EFA">
        <w:trPr>
          <w:jc w:val="center"/>
        </w:trPr>
        <w:tc>
          <w:tcPr>
            <w:tcW w:w="2438" w:type="dxa"/>
            <w:vMerge/>
          </w:tcPr>
          <w:p w14:paraId="3B2A8F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6ADA50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545BD42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1E758E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1.2 / 12.1 / 16.1 / 57 / 61.2</w:t>
            </w:r>
          </w:p>
        </w:tc>
        <w:tc>
          <w:tcPr>
            <w:tcW w:w="3181" w:type="dxa"/>
            <w:vAlign w:val="center"/>
          </w:tcPr>
          <w:p w14:paraId="034A63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57CE2C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 to 120</w:t>
            </w:r>
          </w:p>
        </w:tc>
      </w:tr>
      <w:tr w:rsidR="00951A65" w:rsidRPr="00951A65" w14:paraId="08C0C2D6" w14:textId="77777777" w:rsidTr="000C4EFA">
        <w:trPr>
          <w:jc w:val="center"/>
        </w:trPr>
        <w:tc>
          <w:tcPr>
            <w:tcW w:w="2438" w:type="dxa"/>
            <w:vMerge/>
          </w:tcPr>
          <w:p w14:paraId="1C0EBF8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7CD693C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4EEF3A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AAA66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9.8 / 24.4 / 32.6 / 114 / 122</w:t>
            </w:r>
          </w:p>
        </w:tc>
        <w:tc>
          <w:tcPr>
            <w:tcW w:w="3181" w:type="dxa"/>
            <w:vAlign w:val="center"/>
          </w:tcPr>
          <w:p w14:paraId="06366E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12DE5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9.8 to 160</w:t>
            </w:r>
          </w:p>
        </w:tc>
      </w:tr>
      <w:tr w:rsidR="00951A65" w:rsidRPr="00951A65" w14:paraId="2EB48FFE" w14:textId="77777777" w:rsidTr="000C4EFA">
        <w:trPr>
          <w:jc w:val="center"/>
        </w:trPr>
        <w:tc>
          <w:tcPr>
            <w:tcW w:w="3500" w:type="dxa"/>
            <w:gridSpan w:val="2"/>
          </w:tcPr>
          <w:p w14:paraId="65FF45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Harmonic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415" w:type="dxa"/>
          </w:tcPr>
          <w:p w14:paraId="0D1A8E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3181" w:type="dxa"/>
            <w:vAlign w:val="center"/>
          </w:tcPr>
          <w:p w14:paraId="4ECC46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65</w:t>
            </w:r>
          </w:p>
        </w:tc>
        <w:tc>
          <w:tcPr>
            <w:tcW w:w="3181" w:type="dxa"/>
            <w:vAlign w:val="center"/>
          </w:tcPr>
          <w:p w14:paraId="0DBF88B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07ED1E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8C04D18" w14:textId="77777777" w:rsidTr="000C4EFA">
        <w:trPr>
          <w:jc w:val="center"/>
        </w:trPr>
        <w:tc>
          <w:tcPr>
            <w:tcW w:w="3500" w:type="dxa"/>
            <w:gridSpan w:val="2"/>
          </w:tcPr>
          <w:p w14:paraId="6004C1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attenuation</w:t>
            </w:r>
            <w:proofErr w:type="spellEnd"/>
            <w:r w:rsidRPr="00951A65">
              <w:rPr>
                <w:rFonts w:ascii="Times New Roman" w:eastAsia="Times New Roman" w:hAnsi="Times New Roman" w:cs="Times New Roman"/>
                <w:szCs w:val="20"/>
                <w:lang w:val="fr-FR"/>
              </w:rPr>
              <w:t xml:space="preserve"> </w:t>
            </w:r>
          </w:p>
        </w:tc>
        <w:tc>
          <w:tcPr>
            <w:tcW w:w="1415" w:type="dxa"/>
          </w:tcPr>
          <w:p w14:paraId="318762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3181" w:type="dxa"/>
            <w:vAlign w:val="center"/>
          </w:tcPr>
          <w:p w14:paraId="31DC2D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3181" w:type="dxa"/>
            <w:vAlign w:val="center"/>
          </w:tcPr>
          <w:p w14:paraId="66D08A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696F9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CCE14A8" w14:textId="77777777" w:rsidTr="000C4EFA">
        <w:trPr>
          <w:jc w:val="center"/>
        </w:trPr>
        <w:tc>
          <w:tcPr>
            <w:tcW w:w="3500" w:type="dxa"/>
            <w:gridSpan w:val="2"/>
          </w:tcPr>
          <w:p w14:paraId="045A77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415" w:type="dxa"/>
          </w:tcPr>
          <w:p w14:paraId="1DA90A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3181" w:type="dxa"/>
            <w:vAlign w:val="center"/>
          </w:tcPr>
          <w:p w14:paraId="78F1A1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QPSK/8PSK</w:t>
            </w:r>
          </w:p>
        </w:tc>
        <w:tc>
          <w:tcPr>
            <w:tcW w:w="3181" w:type="dxa"/>
            <w:vAlign w:val="center"/>
          </w:tcPr>
          <w:p w14:paraId="68CE97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r w:rsidRPr="00951A65">
              <w:rPr>
                <w:rFonts w:ascii="Times New Roman" w:eastAsia="Times New Roman" w:hAnsi="Times New Roman" w:cs="Times New Roman"/>
                <w:szCs w:val="20"/>
                <w:lang w:val="fr-FR"/>
              </w:rPr>
              <w:t xml:space="preserve"> </w:t>
            </w:r>
          </w:p>
        </w:tc>
        <w:tc>
          <w:tcPr>
            <w:tcW w:w="3182" w:type="dxa"/>
            <w:vAlign w:val="center"/>
          </w:tcPr>
          <w:p w14:paraId="589F92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PSK/QPSK/8PSK</w:t>
            </w:r>
          </w:p>
        </w:tc>
      </w:tr>
      <w:tr w:rsidR="00951A65" w:rsidRPr="00951A65" w14:paraId="33394544" w14:textId="77777777" w:rsidTr="000C4EFA">
        <w:trPr>
          <w:jc w:val="center"/>
        </w:trPr>
        <w:tc>
          <w:tcPr>
            <w:tcW w:w="14459" w:type="dxa"/>
            <w:gridSpan w:val="6"/>
            <w:shd w:val="clear" w:color="auto" w:fill="D9D9D9" w:themeFill="background1" w:themeFillShade="D9"/>
          </w:tcPr>
          <w:p w14:paraId="08FB7EB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Receiver</w:t>
            </w:r>
            <w:proofErr w:type="spellEnd"/>
          </w:p>
        </w:tc>
      </w:tr>
      <w:tr w:rsidR="00951A65" w:rsidRPr="00951A65" w14:paraId="2A9C51CB" w14:textId="77777777" w:rsidTr="000C4EFA">
        <w:trPr>
          <w:jc w:val="center"/>
        </w:trPr>
        <w:tc>
          <w:tcPr>
            <w:tcW w:w="3500" w:type="dxa"/>
            <w:gridSpan w:val="2"/>
          </w:tcPr>
          <w:p w14:paraId="372315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57F0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320EA3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69BB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c>
          <w:tcPr>
            <w:tcW w:w="3182" w:type="dxa"/>
            <w:vAlign w:val="center"/>
          </w:tcPr>
          <w:p w14:paraId="4F8B35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564A692A" w14:textId="77777777" w:rsidTr="000C4EFA">
        <w:trPr>
          <w:jc w:val="center"/>
        </w:trPr>
        <w:tc>
          <w:tcPr>
            <w:tcW w:w="2438" w:type="dxa"/>
            <w:vMerge w:val="restart"/>
          </w:tcPr>
          <w:p w14:paraId="49FA9B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1062" w:type="dxa"/>
          </w:tcPr>
          <w:p w14:paraId="2E29BE2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vAlign w:val="center"/>
          </w:tcPr>
          <w:p w14:paraId="126FB2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21D19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117680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800</w:t>
            </w:r>
          </w:p>
        </w:tc>
        <w:tc>
          <w:tcPr>
            <w:tcW w:w="3182" w:type="dxa"/>
            <w:vAlign w:val="center"/>
          </w:tcPr>
          <w:p w14:paraId="0A1EAF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r>
      <w:tr w:rsidR="00951A65" w:rsidRPr="00951A65" w14:paraId="651E79CB" w14:textId="77777777" w:rsidTr="000C4EFA">
        <w:trPr>
          <w:jc w:val="center"/>
        </w:trPr>
        <w:tc>
          <w:tcPr>
            <w:tcW w:w="2438" w:type="dxa"/>
            <w:vMerge/>
          </w:tcPr>
          <w:p w14:paraId="7FB1647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5368453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6234C9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1E163D3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5636D1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830</w:t>
            </w:r>
          </w:p>
        </w:tc>
        <w:tc>
          <w:tcPr>
            <w:tcW w:w="3182" w:type="dxa"/>
            <w:vAlign w:val="center"/>
          </w:tcPr>
          <w:p w14:paraId="101A89A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r>
      <w:tr w:rsidR="00951A65" w:rsidRPr="00951A65" w14:paraId="2B234AE7" w14:textId="77777777" w:rsidTr="000C4EFA">
        <w:trPr>
          <w:jc w:val="center"/>
        </w:trPr>
        <w:tc>
          <w:tcPr>
            <w:tcW w:w="2438" w:type="dxa"/>
            <w:vMerge/>
          </w:tcPr>
          <w:p w14:paraId="5D3343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12A5EF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02D9D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ADC97D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BBA3C9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990</w:t>
            </w:r>
          </w:p>
        </w:tc>
        <w:tc>
          <w:tcPr>
            <w:tcW w:w="3182" w:type="dxa"/>
            <w:vAlign w:val="center"/>
          </w:tcPr>
          <w:p w14:paraId="32B37F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160</w:t>
            </w:r>
          </w:p>
        </w:tc>
      </w:tr>
      <w:tr w:rsidR="00951A65" w:rsidRPr="00951A65" w14:paraId="42FEEADB" w14:textId="77777777" w:rsidTr="000C4EFA">
        <w:trPr>
          <w:jc w:val="center"/>
        </w:trPr>
        <w:tc>
          <w:tcPr>
            <w:tcW w:w="2438" w:type="dxa"/>
            <w:vMerge w:val="restart"/>
          </w:tcPr>
          <w:p w14:paraId="03FD3A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w:t>
            </w:r>
            <w:proofErr w:type="spellStart"/>
            <w:r w:rsidRPr="00951A65">
              <w:rPr>
                <w:rFonts w:ascii="Times New Roman" w:eastAsia="Times New Roman" w:hAnsi="Times New Roman" w:cs="Times New Roman"/>
                <w:szCs w:val="20"/>
                <w:lang w:val="fr-FR"/>
              </w:rPr>
              <w:t>selectivity</w:t>
            </w:r>
            <w:proofErr w:type="spellEnd"/>
            <w:r w:rsidRPr="00951A65">
              <w:rPr>
                <w:rFonts w:ascii="Times New Roman" w:eastAsia="Times New Roman" w:hAnsi="Times New Roman" w:cs="Times New Roman"/>
                <w:szCs w:val="20"/>
                <w:lang w:val="fr-FR"/>
              </w:rPr>
              <w:t xml:space="preserve"> </w:t>
            </w:r>
          </w:p>
        </w:tc>
        <w:tc>
          <w:tcPr>
            <w:tcW w:w="1062" w:type="dxa"/>
          </w:tcPr>
          <w:p w14:paraId="24A94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0E694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80D069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6C3C6F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 8.8 / 11.7 / 40.7 / 43.7</w:t>
            </w:r>
          </w:p>
        </w:tc>
        <w:tc>
          <w:tcPr>
            <w:tcW w:w="3182" w:type="dxa"/>
            <w:vAlign w:val="center"/>
          </w:tcPr>
          <w:p w14:paraId="3FB5F8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to 120</w:t>
            </w:r>
          </w:p>
        </w:tc>
      </w:tr>
      <w:tr w:rsidR="00951A65" w:rsidRPr="00951A65" w14:paraId="4E255822" w14:textId="77777777" w:rsidTr="000C4EFA">
        <w:trPr>
          <w:jc w:val="center"/>
        </w:trPr>
        <w:tc>
          <w:tcPr>
            <w:tcW w:w="2438" w:type="dxa"/>
            <w:vMerge/>
          </w:tcPr>
          <w:p w14:paraId="4884AD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250E32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2CC57B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2F182FC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4DEEF52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1.3 / 18 / 23 / 90 / 90</w:t>
            </w:r>
          </w:p>
        </w:tc>
        <w:tc>
          <w:tcPr>
            <w:tcW w:w="3182" w:type="dxa"/>
            <w:vAlign w:val="center"/>
          </w:tcPr>
          <w:p w14:paraId="6340F5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 to 120</w:t>
            </w:r>
          </w:p>
        </w:tc>
      </w:tr>
      <w:tr w:rsidR="00951A65" w:rsidRPr="00951A65" w14:paraId="13C46992" w14:textId="77777777" w:rsidTr="000C4EFA">
        <w:trPr>
          <w:jc w:val="center"/>
        </w:trPr>
        <w:tc>
          <w:tcPr>
            <w:tcW w:w="2438" w:type="dxa"/>
            <w:vMerge/>
          </w:tcPr>
          <w:p w14:paraId="09B2EE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306D44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6AE45A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556A51B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6ACD7D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3;2 / 61; 81; 320 / 320</w:t>
            </w:r>
          </w:p>
        </w:tc>
        <w:tc>
          <w:tcPr>
            <w:tcW w:w="3182" w:type="dxa"/>
            <w:vAlign w:val="center"/>
          </w:tcPr>
          <w:p w14:paraId="684400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 to 160</w:t>
            </w:r>
          </w:p>
        </w:tc>
      </w:tr>
      <w:tr w:rsidR="00951A65" w:rsidRPr="00951A65" w14:paraId="6F3A0FC4" w14:textId="77777777" w:rsidTr="000C4EFA">
        <w:trPr>
          <w:jc w:val="center"/>
        </w:trPr>
        <w:tc>
          <w:tcPr>
            <w:tcW w:w="3500" w:type="dxa"/>
            <w:gridSpan w:val="2"/>
          </w:tcPr>
          <w:p w14:paraId="7112B9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415" w:type="dxa"/>
          </w:tcPr>
          <w:p w14:paraId="76556F4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w:t>
            </w:r>
            <w:proofErr w:type="gramEnd"/>
          </w:p>
        </w:tc>
        <w:tc>
          <w:tcPr>
            <w:tcW w:w="3181" w:type="dxa"/>
            <w:vAlign w:val="center"/>
          </w:tcPr>
          <w:p w14:paraId="469A982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33CB4A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3.5</w:t>
            </w:r>
          </w:p>
        </w:tc>
        <w:tc>
          <w:tcPr>
            <w:tcW w:w="3182" w:type="dxa"/>
            <w:vAlign w:val="center"/>
          </w:tcPr>
          <w:p w14:paraId="18E6F4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w:t>
            </w:r>
          </w:p>
        </w:tc>
      </w:tr>
      <w:tr w:rsidR="00951A65" w:rsidRPr="00951A65" w14:paraId="1E4AB9DB" w14:textId="77777777" w:rsidTr="000C4EFA">
        <w:trPr>
          <w:jc w:val="center"/>
        </w:trPr>
        <w:tc>
          <w:tcPr>
            <w:tcW w:w="3500" w:type="dxa"/>
            <w:gridSpan w:val="2"/>
          </w:tcPr>
          <w:p w14:paraId="217BCC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Sensitivity</w:t>
            </w:r>
            <w:proofErr w:type="spellEnd"/>
            <w:r w:rsidRPr="00951A65">
              <w:rPr>
                <w:rFonts w:ascii="Times New Roman" w:eastAsia="Times New Roman" w:hAnsi="Times New Roman" w:cs="Times New Roman"/>
                <w:szCs w:val="20"/>
                <w:lang w:val="fr-FR"/>
              </w:rPr>
              <w:t xml:space="preserve"> </w:t>
            </w:r>
          </w:p>
        </w:tc>
        <w:tc>
          <w:tcPr>
            <w:tcW w:w="1415" w:type="dxa"/>
          </w:tcPr>
          <w:p w14:paraId="2571DB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dBm</w:t>
            </w:r>
            <w:proofErr w:type="gramEnd"/>
          </w:p>
        </w:tc>
        <w:tc>
          <w:tcPr>
            <w:tcW w:w="3181" w:type="dxa"/>
            <w:vAlign w:val="center"/>
          </w:tcPr>
          <w:p w14:paraId="1BED164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17B8C9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Up to −111</w:t>
            </w:r>
          </w:p>
        </w:tc>
        <w:tc>
          <w:tcPr>
            <w:tcW w:w="3182" w:type="dxa"/>
            <w:vAlign w:val="center"/>
          </w:tcPr>
          <w:p w14:paraId="2BC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Up to −108</w:t>
            </w:r>
          </w:p>
        </w:tc>
      </w:tr>
      <w:tr w:rsidR="00951A65" w:rsidRPr="00951A65" w14:paraId="595FB63B" w14:textId="77777777" w:rsidTr="000C4EFA">
        <w:trPr>
          <w:jc w:val="center"/>
        </w:trPr>
        <w:tc>
          <w:tcPr>
            <w:tcW w:w="3500" w:type="dxa"/>
            <w:gridSpan w:val="2"/>
          </w:tcPr>
          <w:p w14:paraId="33C8CE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415" w:type="dxa"/>
          </w:tcPr>
          <w:p w14:paraId="39B7B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gramStart"/>
            <w:r w:rsidRPr="00951A65">
              <w:rPr>
                <w:rFonts w:ascii="Times New Roman" w:eastAsia="Times New Roman" w:hAnsi="Times New Roman" w:cs="Times New Roman"/>
                <w:szCs w:val="20"/>
                <w:lang w:val="fr-FR"/>
              </w:rPr>
              <w:t>dB</w:t>
            </w:r>
            <w:proofErr w:type="gramEnd"/>
            <w:r w:rsidRPr="00951A65">
              <w:rPr>
                <w:rFonts w:ascii="Times New Roman" w:eastAsia="Times New Roman" w:hAnsi="Times New Roman" w:cs="Times New Roman"/>
                <w:szCs w:val="20"/>
                <w:lang w:val="fr-FR"/>
              </w:rPr>
              <w:t>)</w:t>
            </w:r>
          </w:p>
        </w:tc>
        <w:tc>
          <w:tcPr>
            <w:tcW w:w="3181" w:type="dxa"/>
            <w:vAlign w:val="center"/>
          </w:tcPr>
          <w:p w14:paraId="583BAA6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04064E5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80</w:t>
            </w:r>
          </w:p>
        </w:tc>
        <w:tc>
          <w:tcPr>
            <w:tcW w:w="3182" w:type="dxa"/>
            <w:vAlign w:val="center"/>
          </w:tcPr>
          <w:p w14:paraId="00F887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7187E89F" w14:textId="77777777" w:rsidTr="000C4EFA">
        <w:trPr>
          <w:jc w:val="center"/>
        </w:trPr>
        <w:tc>
          <w:tcPr>
            <w:tcW w:w="3500" w:type="dxa"/>
            <w:gridSpan w:val="2"/>
          </w:tcPr>
          <w:p w14:paraId="47DEEE3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Spurious</w:t>
            </w:r>
            <w:proofErr w:type="spellEnd"/>
            <w:r w:rsidRPr="00951A65">
              <w:rPr>
                <w:rFonts w:ascii="Times New Roman" w:eastAsia="Times New Roman" w:hAnsi="Times New Roman" w:cs="Times New Roman"/>
                <w:szCs w:val="20"/>
                <w:lang w:val="fr-FR"/>
              </w:rPr>
              <w:t xml:space="preserve"> rejection </w:t>
            </w:r>
          </w:p>
        </w:tc>
        <w:tc>
          <w:tcPr>
            <w:tcW w:w="1415" w:type="dxa"/>
          </w:tcPr>
          <w:p w14:paraId="4E65B8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gramStart"/>
            <w:r w:rsidRPr="00951A65">
              <w:rPr>
                <w:rFonts w:ascii="Times New Roman" w:eastAsia="Times New Roman" w:hAnsi="Times New Roman" w:cs="Times New Roman"/>
                <w:szCs w:val="20"/>
                <w:lang w:val="fr-FR"/>
              </w:rPr>
              <w:t>dB</w:t>
            </w:r>
            <w:proofErr w:type="gramEnd"/>
            <w:r w:rsidRPr="00951A65">
              <w:rPr>
                <w:rFonts w:ascii="Times New Roman" w:eastAsia="Times New Roman" w:hAnsi="Times New Roman" w:cs="Times New Roman"/>
                <w:szCs w:val="20"/>
                <w:lang w:val="fr-FR"/>
              </w:rPr>
              <w:t>)</w:t>
            </w:r>
          </w:p>
        </w:tc>
        <w:tc>
          <w:tcPr>
            <w:tcW w:w="3181" w:type="dxa"/>
            <w:vAlign w:val="center"/>
          </w:tcPr>
          <w:p w14:paraId="2F5699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85AA4F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3182" w:type="dxa"/>
            <w:vAlign w:val="center"/>
          </w:tcPr>
          <w:p w14:paraId="387813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05F4229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sectPr w:rsidR="00951A65" w:rsidRPr="00951A65" w:rsidSect="0029728F">
          <w:headerReference w:type="even" r:id="rId27"/>
          <w:headerReference w:type="default" r:id="rId28"/>
          <w:headerReference w:type="first" r:id="rId29"/>
          <w:pgSz w:w="16834" w:h="11907" w:orient="landscape" w:code="9"/>
          <w:pgMar w:top="1134" w:right="1418" w:bottom="1134" w:left="1418" w:header="720" w:footer="720" w:gutter="0"/>
          <w:paperSrc w:first="15" w:other="15"/>
          <w:cols w:space="720"/>
          <w:docGrid w:linePitch="326"/>
        </w:sectPr>
      </w:pPr>
    </w:p>
    <w:p w14:paraId="01DE991A"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end</w:t>
      </w:r>
      <w:r w:rsidRPr="00951A65">
        <w:rPr>
          <w:rFonts w:ascii="Times New Roman" w:eastAsia="Times New Roman" w:hAnsi="Times New Roman" w:cs="Times New Roman"/>
          <w:sz w:val="24"/>
          <w:szCs w:val="20"/>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945"/>
        <w:gridCol w:w="2539"/>
        <w:gridCol w:w="2109"/>
        <w:gridCol w:w="2038"/>
      </w:tblGrid>
      <w:tr w:rsidR="002E43A7" w:rsidRPr="00951A65" w14:paraId="5AE1BB29" w14:textId="77777777" w:rsidTr="002E43A7">
        <w:trPr>
          <w:jc w:val="center"/>
        </w:trPr>
        <w:tc>
          <w:tcPr>
            <w:tcW w:w="2008" w:type="dxa"/>
            <w:shd w:val="clear" w:color="auto" w:fill="D9D9D9" w:themeFill="background1" w:themeFillShade="D9"/>
            <w:vAlign w:val="center"/>
          </w:tcPr>
          <w:p w14:paraId="0F77492F" w14:textId="3E3283D3"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Parameter</w:t>
            </w:r>
            <w:proofErr w:type="spellEnd"/>
          </w:p>
        </w:tc>
        <w:tc>
          <w:tcPr>
            <w:tcW w:w="945" w:type="dxa"/>
            <w:shd w:val="clear" w:color="auto" w:fill="D9D9D9" w:themeFill="background1" w:themeFillShade="D9"/>
            <w:vAlign w:val="center"/>
          </w:tcPr>
          <w:p w14:paraId="6E3F4F76" w14:textId="32F81650"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sidRPr="00951A65">
              <w:rPr>
                <w:rFonts w:ascii="Times New Roman" w:eastAsia="Times New Roman" w:hAnsi="Times New Roman" w:cs="Times New Roman"/>
                <w:b/>
                <w:szCs w:val="20"/>
                <w:lang w:val="fr-FR"/>
              </w:rPr>
              <w:t>Units</w:t>
            </w:r>
            <w:proofErr w:type="spellEnd"/>
          </w:p>
        </w:tc>
        <w:tc>
          <w:tcPr>
            <w:tcW w:w="2539" w:type="dxa"/>
            <w:shd w:val="clear" w:color="auto" w:fill="D9D9D9" w:themeFill="background1" w:themeFillShade="D9"/>
          </w:tcPr>
          <w:p w14:paraId="0DD85556" w14:textId="727CBAAD"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r>
            <w:proofErr w:type="spellStart"/>
            <w:r w:rsidRPr="00951A65">
              <w:rPr>
                <w:rFonts w:ascii="Times New Roman" w:eastAsia="Times New Roman" w:hAnsi="Times New Roman" w:cs="Times New Roman"/>
                <w:b/>
                <w:szCs w:val="20"/>
                <w:lang w:val="fr-FR"/>
              </w:rPr>
              <w:t>Airborne</w:t>
            </w:r>
            <w:proofErr w:type="spellEnd"/>
          </w:p>
        </w:tc>
        <w:tc>
          <w:tcPr>
            <w:tcW w:w="2109" w:type="dxa"/>
            <w:shd w:val="clear" w:color="auto" w:fill="D9D9D9" w:themeFill="background1" w:themeFillShade="D9"/>
          </w:tcPr>
          <w:p w14:paraId="3F4E7446" w14:textId="361260DB"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Ground</w:t>
            </w:r>
          </w:p>
        </w:tc>
        <w:tc>
          <w:tcPr>
            <w:tcW w:w="2038" w:type="dxa"/>
            <w:shd w:val="clear" w:color="auto" w:fill="D9D9D9" w:themeFill="background1" w:themeFillShade="D9"/>
          </w:tcPr>
          <w:p w14:paraId="53A4230E" w14:textId="7A1A7B82"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rPr>
              <w:t>System 6</w:t>
            </w:r>
            <w:r w:rsidRPr="00951A65">
              <w:rPr>
                <w:rFonts w:ascii="Times New Roman" w:eastAsia="Times New Roman" w:hAnsi="Times New Roman" w:cs="Times New Roman"/>
                <w:b/>
                <w:szCs w:val="20"/>
              </w:rPr>
              <w:br/>
              <w:t>Airborne / Ground / Shipboard terminals</w:t>
            </w:r>
          </w:p>
        </w:tc>
      </w:tr>
      <w:tr w:rsidR="002E43A7" w:rsidRPr="00951A65" w14:paraId="529811C9" w14:textId="77777777" w:rsidTr="0020099B">
        <w:trPr>
          <w:jc w:val="center"/>
        </w:trPr>
        <w:tc>
          <w:tcPr>
            <w:tcW w:w="9639" w:type="dxa"/>
            <w:gridSpan w:val="5"/>
            <w:shd w:val="clear" w:color="auto" w:fill="D9D9D9" w:themeFill="background1" w:themeFillShade="D9"/>
          </w:tcPr>
          <w:p w14:paraId="4D9119D0" w14:textId="25F8A8B3" w:rsidR="002E43A7" w:rsidRPr="00951A65" w:rsidRDefault="002E43A7" w:rsidP="002E43A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proofErr w:type="spellStart"/>
            <w:r>
              <w:rPr>
                <w:rFonts w:ascii="Times New Roman" w:eastAsia="Times New Roman" w:hAnsi="Times New Roman" w:cs="Times New Roman"/>
                <w:b/>
                <w:szCs w:val="20"/>
                <w:lang w:val="fr-FR"/>
              </w:rPr>
              <w:t>Antenna</w:t>
            </w:r>
            <w:proofErr w:type="spellEnd"/>
          </w:p>
        </w:tc>
      </w:tr>
      <w:tr w:rsidR="002E43A7" w:rsidRPr="00951A65" w14:paraId="71551044" w14:textId="77777777" w:rsidTr="0020099B">
        <w:trPr>
          <w:jc w:val="center"/>
        </w:trPr>
        <w:tc>
          <w:tcPr>
            <w:tcW w:w="2008" w:type="dxa"/>
          </w:tcPr>
          <w:p w14:paraId="20D5F408"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gain </w:t>
            </w:r>
          </w:p>
        </w:tc>
        <w:tc>
          <w:tcPr>
            <w:tcW w:w="945" w:type="dxa"/>
          </w:tcPr>
          <w:p w14:paraId="4AFF8C1B"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2539" w:type="dxa"/>
            <w:vAlign w:val="center"/>
          </w:tcPr>
          <w:p w14:paraId="48AEC04C"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to 27.5</w:t>
            </w:r>
          </w:p>
        </w:tc>
        <w:tc>
          <w:tcPr>
            <w:tcW w:w="2109" w:type="dxa"/>
            <w:vAlign w:val="center"/>
          </w:tcPr>
          <w:p w14:paraId="7314114D"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42.5</w:t>
            </w:r>
          </w:p>
        </w:tc>
        <w:tc>
          <w:tcPr>
            <w:tcW w:w="2038" w:type="dxa"/>
            <w:vAlign w:val="center"/>
          </w:tcPr>
          <w:p w14:paraId="63E8B42D"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12</w:t>
            </w:r>
          </w:p>
        </w:tc>
      </w:tr>
      <w:tr w:rsidR="002E43A7" w:rsidRPr="00951A65" w14:paraId="75F18C87" w14:textId="77777777" w:rsidTr="0020099B">
        <w:trPr>
          <w:jc w:val="center"/>
        </w:trPr>
        <w:tc>
          <w:tcPr>
            <w:tcW w:w="2008" w:type="dxa"/>
          </w:tcPr>
          <w:p w14:paraId="675DEC73"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sidelobe</w:t>
            </w:r>
            <w:proofErr w:type="spellEnd"/>
          </w:p>
        </w:tc>
        <w:tc>
          <w:tcPr>
            <w:tcW w:w="945" w:type="dxa"/>
          </w:tcPr>
          <w:p w14:paraId="1944D969"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gramStart"/>
            <w:r w:rsidRPr="00951A65">
              <w:rPr>
                <w:rFonts w:ascii="Times New Roman" w:eastAsia="Times New Roman" w:hAnsi="Times New Roman" w:cs="Times New Roman"/>
                <w:szCs w:val="20"/>
                <w:lang w:val="fr-FR"/>
              </w:rPr>
              <w:t>dBi</w:t>
            </w:r>
            <w:proofErr w:type="gramEnd"/>
          </w:p>
        </w:tc>
        <w:tc>
          <w:tcPr>
            <w:tcW w:w="2539" w:type="dxa"/>
            <w:vAlign w:val="center"/>
          </w:tcPr>
          <w:p w14:paraId="01555EA0"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color w:val="FF0000"/>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2109" w:type="dxa"/>
            <w:vAlign w:val="center"/>
          </w:tcPr>
          <w:p w14:paraId="431BCC8F" w14:textId="77777777" w:rsidR="002E43A7" w:rsidRPr="00951A65" w:rsidRDefault="002E43A7" w:rsidP="002E43A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22.5</w:t>
            </w:r>
          </w:p>
        </w:tc>
        <w:tc>
          <w:tcPr>
            <w:tcW w:w="2038" w:type="dxa"/>
            <w:vAlign w:val="center"/>
          </w:tcPr>
          <w:p w14:paraId="1C8358C7" w14:textId="77777777" w:rsidR="002E43A7" w:rsidRPr="00951A65" w:rsidRDefault="002E43A7" w:rsidP="002E43A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2E43A7" w:rsidRPr="00951A65" w14:paraId="778A1647" w14:textId="77777777" w:rsidTr="0020099B">
        <w:trPr>
          <w:jc w:val="center"/>
        </w:trPr>
        <w:tc>
          <w:tcPr>
            <w:tcW w:w="2008" w:type="dxa"/>
          </w:tcPr>
          <w:p w14:paraId="4EA906C3"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Polarization</w:t>
            </w:r>
            <w:proofErr w:type="spellEnd"/>
          </w:p>
        </w:tc>
        <w:tc>
          <w:tcPr>
            <w:tcW w:w="945" w:type="dxa"/>
          </w:tcPr>
          <w:p w14:paraId="45753A16"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539" w:type="dxa"/>
            <w:vAlign w:val="center"/>
          </w:tcPr>
          <w:p w14:paraId="3D423044"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109" w:type="dxa"/>
            <w:vAlign w:val="center"/>
          </w:tcPr>
          <w:p w14:paraId="2F42651D"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038" w:type="dxa"/>
            <w:vAlign w:val="center"/>
          </w:tcPr>
          <w:p w14:paraId="212DDD28"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Vertical / RHCP</w:t>
            </w:r>
            <w:r w:rsidRPr="00951A65">
              <w:rPr>
                <w:rFonts w:ascii="Times New Roman" w:eastAsia="Times New Roman" w:hAnsi="Times New Roman" w:cs="Times New Roman"/>
                <w:szCs w:val="20"/>
                <w:vertAlign w:val="superscript"/>
                <w:lang w:val="fr-FR"/>
              </w:rPr>
              <w:t>3</w:t>
            </w:r>
          </w:p>
        </w:tc>
      </w:tr>
      <w:tr w:rsidR="002E43A7" w:rsidRPr="00951A65" w14:paraId="030B1268" w14:textId="77777777" w:rsidTr="0020099B">
        <w:trPr>
          <w:jc w:val="center"/>
        </w:trPr>
        <w:tc>
          <w:tcPr>
            <w:tcW w:w="2008" w:type="dxa"/>
          </w:tcPr>
          <w:p w14:paraId="07859E54"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pattern/type</w:t>
            </w:r>
          </w:p>
        </w:tc>
        <w:tc>
          <w:tcPr>
            <w:tcW w:w="945" w:type="dxa"/>
          </w:tcPr>
          <w:p w14:paraId="2C17ABCC"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539" w:type="dxa"/>
            <w:vAlign w:val="center"/>
          </w:tcPr>
          <w:p w14:paraId="23267C31"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Dipole</w:t>
            </w:r>
            <w:proofErr w:type="spellEnd"/>
            <w:r w:rsidRPr="00951A65">
              <w:rPr>
                <w:rFonts w:ascii="Times New Roman" w:eastAsia="Times New Roman" w:hAnsi="Times New Roman" w:cs="Times New Roman"/>
                <w:szCs w:val="20"/>
                <w:lang w:val="fr-FR"/>
              </w:rPr>
              <w:t xml:space="preserve"> / </w:t>
            </w: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r w:rsidRPr="00951A65">
              <w:rPr>
                <w:rFonts w:ascii="Times New Roman" w:eastAsia="Times New Roman" w:hAnsi="Times New Roman" w:cs="Times New Roman"/>
                <w:szCs w:val="20"/>
                <w:lang w:val="fr-FR"/>
              </w:rPr>
              <w:t xml:space="preserve"> </w:t>
            </w:r>
          </w:p>
        </w:tc>
        <w:tc>
          <w:tcPr>
            <w:tcW w:w="2109" w:type="dxa"/>
            <w:vAlign w:val="center"/>
          </w:tcPr>
          <w:p w14:paraId="1677176E"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Parabolic</w:t>
            </w:r>
            <w:proofErr w:type="spellEnd"/>
            <w:r w:rsidRPr="00951A65">
              <w:rPr>
                <w:rFonts w:ascii="Times New Roman" w:eastAsia="Times New Roman" w:hAnsi="Times New Roman" w:cs="Times New Roman"/>
                <w:szCs w:val="20"/>
                <w:lang w:val="fr-FR"/>
              </w:rPr>
              <w:t xml:space="preserve"> </w:t>
            </w:r>
            <w:proofErr w:type="spellStart"/>
            <w:r w:rsidRPr="00951A65">
              <w:rPr>
                <w:rFonts w:ascii="Times New Roman" w:eastAsia="Times New Roman" w:hAnsi="Times New Roman" w:cs="Times New Roman"/>
                <w:szCs w:val="20"/>
                <w:lang w:val="fr-FR"/>
              </w:rPr>
              <w:t>reflector</w:t>
            </w:r>
            <w:proofErr w:type="spellEnd"/>
          </w:p>
        </w:tc>
        <w:tc>
          <w:tcPr>
            <w:tcW w:w="2038" w:type="dxa"/>
            <w:vAlign w:val="center"/>
          </w:tcPr>
          <w:p w14:paraId="71CA9034"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Dipole</w:t>
            </w:r>
            <w:proofErr w:type="spellEnd"/>
            <w:r w:rsidRPr="00951A65">
              <w:rPr>
                <w:rFonts w:ascii="Times New Roman" w:eastAsia="Times New Roman" w:hAnsi="Times New Roman" w:cs="Times New Roman"/>
                <w:szCs w:val="20"/>
                <w:lang w:val="fr-FR"/>
              </w:rPr>
              <w:t xml:space="preserve"> / Phase </w:t>
            </w:r>
            <w:proofErr w:type="spellStart"/>
            <w:r w:rsidRPr="00951A65">
              <w:rPr>
                <w:rFonts w:ascii="Times New Roman" w:eastAsia="Times New Roman" w:hAnsi="Times New Roman" w:cs="Times New Roman"/>
                <w:szCs w:val="20"/>
                <w:lang w:val="fr-FR"/>
              </w:rPr>
              <w:t>array</w:t>
            </w:r>
            <w:proofErr w:type="spellEnd"/>
          </w:p>
        </w:tc>
      </w:tr>
      <w:tr w:rsidR="002E43A7" w:rsidRPr="00951A65" w14:paraId="28EA6CB3" w14:textId="77777777" w:rsidTr="0020099B">
        <w:trPr>
          <w:jc w:val="center"/>
        </w:trPr>
        <w:tc>
          <w:tcPr>
            <w:tcW w:w="2008" w:type="dxa"/>
          </w:tcPr>
          <w:p w14:paraId="5ACDC877"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45" w:type="dxa"/>
          </w:tcPr>
          <w:p w14:paraId="23906F47"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Degrees</w:t>
            </w:r>
            <w:proofErr w:type="spellEnd"/>
          </w:p>
        </w:tc>
        <w:tc>
          <w:tcPr>
            <w:tcW w:w="2539" w:type="dxa"/>
            <w:vAlign w:val="center"/>
          </w:tcPr>
          <w:p w14:paraId="7709AC70"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7</w:t>
            </w:r>
          </w:p>
        </w:tc>
        <w:tc>
          <w:tcPr>
            <w:tcW w:w="2109" w:type="dxa"/>
            <w:vAlign w:val="center"/>
          </w:tcPr>
          <w:p w14:paraId="492946FD"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038" w:type="dxa"/>
            <w:vAlign w:val="center"/>
          </w:tcPr>
          <w:p w14:paraId="4F952CF4"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45</w:t>
            </w:r>
          </w:p>
        </w:tc>
      </w:tr>
      <w:tr w:rsidR="002E43A7" w:rsidRPr="00951A65" w14:paraId="479C4714" w14:textId="77777777" w:rsidTr="0020099B">
        <w:trPr>
          <w:jc w:val="center"/>
        </w:trPr>
        <w:tc>
          <w:tcPr>
            <w:tcW w:w="2008" w:type="dxa"/>
          </w:tcPr>
          <w:p w14:paraId="4458E39F"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45" w:type="dxa"/>
          </w:tcPr>
          <w:p w14:paraId="21212760"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Degrees</w:t>
            </w:r>
            <w:proofErr w:type="spellEnd"/>
          </w:p>
        </w:tc>
        <w:tc>
          <w:tcPr>
            <w:tcW w:w="2539" w:type="dxa"/>
            <w:vAlign w:val="center"/>
          </w:tcPr>
          <w:p w14:paraId="0FF054D6"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7</w:t>
            </w:r>
          </w:p>
        </w:tc>
        <w:tc>
          <w:tcPr>
            <w:tcW w:w="2109" w:type="dxa"/>
            <w:vAlign w:val="center"/>
          </w:tcPr>
          <w:p w14:paraId="11F349BF"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038" w:type="dxa"/>
            <w:vAlign w:val="center"/>
          </w:tcPr>
          <w:p w14:paraId="3D60DA1C"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45</w:t>
            </w:r>
          </w:p>
        </w:tc>
      </w:tr>
      <w:tr w:rsidR="002E43A7" w:rsidRPr="00951A65" w14:paraId="3B93E9D9" w14:textId="77777777" w:rsidTr="0020099B">
        <w:trPr>
          <w:jc w:val="center"/>
        </w:trPr>
        <w:tc>
          <w:tcPr>
            <w:tcW w:w="2008" w:type="dxa"/>
            <w:tcBorders>
              <w:bottom w:val="single" w:sz="4" w:space="0" w:color="auto"/>
            </w:tcBorders>
            <w:shd w:val="clear" w:color="auto" w:fill="FFFFFF" w:themeFill="background1"/>
          </w:tcPr>
          <w:p w14:paraId="515F9B1D"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Antenna</w:t>
            </w:r>
            <w:proofErr w:type="spellEnd"/>
            <w:r w:rsidRPr="00951A65">
              <w:rPr>
                <w:rFonts w:ascii="Times New Roman" w:eastAsia="Times New Roman" w:hAnsi="Times New Roman" w:cs="Times New Roman"/>
                <w:szCs w:val="20"/>
                <w:lang w:val="fr-FR"/>
              </w:rPr>
              <w:t xml:space="preserve"> model</w:t>
            </w:r>
          </w:p>
        </w:tc>
        <w:tc>
          <w:tcPr>
            <w:tcW w:w="945" w:type="dxa"/>
            <w:tcBorders>
              <w:bottom w:val="single" w:sz="4" w:space="0" w:color="auto"/>
            </w:tcBorders>
            <w:shd w:val="clear" w:color="auto" w:fill="FFFFFF" w:themeFill="background1"/>
          </w:tcPr>
          <w:p w14:paraId="5BCE8100"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539" w:type="dxa"/>
            <w:tcBorders>
              <w:bottom w:val="single" w:sz="4" w:space="0" w:color="auto"/>
            </w:tcBorders>
            <w:shd w:val="clear" w:color="auto" w:fill="FFFFFF" w:themeFill="background1"/>
            <w:vAlign w:val="center"/>
          </w:tcPr>
          <w:p w14:paraId="1C37B232"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roofErr w:type="spellStart"/>
            <w:r w:rsidRPr="00951A65">
              <w:rPr>
                <w:rFonts w:ascii="Times New Roman" w:eastAsia="Times New Roman" w:hAnsi="Times New Roman" w:cs="Times New Roman"/>
                <w:szCs w:val="20"/>
                <w:lang w:val="fr-FR"/>
              </w:rPr>
              <w:t>Omnidirectional</w:t>
            </w:r>
            <w:proofErr w:type="spellEnd"/>
            <w:r w:rsidRPr="00951A65">
              <w:rPr>
                <w:rFonts w:ascii="Times New Roman" w:eastAsia="Times New Roman" w:hAnsi="Times New Roman" w:cs="Times New Roman"/>
                <w:szCs w:val="20"/>
                <w:lang w:val="fr-FR"/>
              </w:rPr>
              <w:t xml:space="preserve"> or </w:t>
            </w:r>
            <w:proofErr w:type="spellStart"/>
            <w:r w:rsidRPr="00951A65">
              <w:rPr>
                <w:rFonts w:ascii="Times New Roman" w:eastAsia="Times New Roman" w:hAnsi="Times New Roman" w:cs="Times New Roman"/>
                <w:szCs w:val="20"/>
                <w:lang w:val="fr-FR"/>
              </w:rPr>
              <w:t>Recommendation</w:t>
            </w:r>
            <w:proofErr w:type="spellEnd"/>
            <w:r w:rsidRPr="00951A65">
              <w:rPr>
                <w:rFonts w:ascii="Times New Roman" w:eastAsia="Times New Roman" w:hAnsi="Times New Roman" w:cs="Times New Roman"/>
                <w:szCs w:val="20"/>
                <w:lang w:val="fr-FR"/>
              </w:rPr>
              <w:t xml:space="preserve">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FBBEFCC"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2109" w:type="dxa"/>
            <w:tcBorders>
              <w:bottom w:val="single" w:sz="4" w:space="0" w:color="auto"/>
            </w:tcBorders>
            <w:shd w:val="clear" w:color="auto" w:fill="FFFFFF" w:themeFill="background1"/>
            <w:vAlign w:val="center"/>
          </w:tcPr>
          <w:p w14:paraId="07EB3177"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4D5593A"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w:t>
            </w:r>
            <w:proofErr w:type="spellStart"/>
            <w:r w:rsidRPr="00951A65">
              <w:rPr>
                <w:rFonts w:ascii="Times New Roman" w:eastAsia="Times New Roman" w:hAnsi="Times New Roman" w:cs="Times New Roman"/>
                <w:szCs w:val="20"/>
                <w:lang w:val="fr-FR"/>
              </w:rPr>
              <w:t>Cosine</w:t>
            </w:r>
            <w:proofErr w:type="spellEnd"/>
            <w:r w:rsidRPr="00951A65">
              <w:rPr>
                <w:rFonts w:ascii="Times New Roman" w:eastAsia="Times New Roman" w:hAnsi="Times New Roman" w:cs="Times New Roman"/>
                <w:szCs w:val="20"/>
                <w:lang w:val="fr-FR"/>
              </w:rPr>
              <w:t xml:space="preserve"> distribution)</w:t>
            </w:r>
          </w:p>
        </w:tc>
        <w:tc>
          <w:tcPr>
            <w:tcW w:w="2038" w:type="dxa"/>
            <w:tcBorders>
              <w:bottom w:val="single" w:sz="4" w:space="0" w:color="auto"/>
            </w:tcBorders>
            <w:shd w:val="clear" w:color="auto" w:fill="FFFFFF" w:themeFill="background1"/>
            <w:vAlign w:val="center"/>
          </w:tcPr>
          <w:p w14:paraId="67CCEC58"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2E43A7" w:rsidRPr="00951A65" w14:paraId="6E0E3066" w14:textId="77777777" w:rsidTr="0020099B">
        <w:trPr>
          <w:jc w:val="center"/>
        </w:trPr>
        <w:tc>
          <w:tcPr>
            <w:tcW w:w="9639" w:type="dxa"/>
            <w:gridSpan w:val="5"/>
            <w:tcBorders>
              <w:left w:val="nil"/>
              <w:bottom w:val="nil"/>
              <w:right w:val="nil"/>
            </w:tcBorders>
          </w:tcPr>
          <w:p w14:paraId="347F09AB"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08A2A4D0"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6299822C"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3623BE2F"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1443CFA4"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088193C2" w14:textId="77777777" w:rsidR="002E43A7" w:rsidRPr="00951A65" w:rsidRDefault="002E43A7" w:rsidP="002E43A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color w:val="0000FF"/>
                <w:szCs w:val="20"/>
                <w:u w:val="single"/>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3163985D" w14:textId="77777777" w:rsidR="00951A65" w:rsidRPr="00951A65" w:rsidRDefault="00951A65" w:rsidP="00951A65">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4D9036C" w14:textId="77777777" w:rsidR="00951A65" w:rsidRPr="00951A65" w:rsidRDefault="00951A65" w:rsidP="00951A65">
      <w:pPr>
        <w:pBdr>
          <w:top w:val="single" w:sz="6" w:space="1" w:color="auto"/>
        </w:pBd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2A5F37B0" w14:textId="77777777" w:rsidR="009202AF" w:rsidRPr="00C30E40" w:rsidRDefault="009202AF" w:rsidP="00DE5F8F">
      <w:pPr>
        <w:jc w:val="both"/>
        <w:rPr>
          <w:rFonts w:ascii="Times New Roman" w:hAnsi="Times New Roman" w:cs="Times New Roman"/>
          <w:sz w:val="24"/>
          <w:szCs w:val="24"/>
          <w:lang w:eastAsia="zh-CN"/>
        </w:rPr>
      </w:pPr>
    </w:p>
    <w:sectPr w:rsidR="009202AF" w:rsidRPr="00C30E40" w:rsidSect="002972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D9BA8" w14:textId="77777777" w:rsidR="0029728F" w:rsidRDefault="0029728F" w:rsidP="00CE02A7">
      <w:pPr>
        <w:spacing w:line="240" w:lineRule="auto"/>
      </w:pPr>
      <w:r>
        <w:separator/>
      </w:r>
    </w:p>
  </w:endnote>
  <w:endnote w:type="continuationSeparator" w:id="0">
    <w:p w14:paraId="7E6F653D" w14:textId="77777777" w:rsidR="0029728F" w:rsidRDefault="0029728F" w:rsidP="00CE02A7">
      <w:pPr>
        <w:spacing w:line="240" w:lineRule="auto"/>
      </w:pPr>
      <w:r>
        <w:continuationSeparator/>
      </w:r>
    </w:p>
  </w:endnote>
  <w:endnote w:type="continuationNotice" w:id="1">
    <w:p w14:paraId="17B9373A" w14:textId="77777777" w:rsidR="0029728F" w:rsidRDefault="002972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2D191" w14:textId="77777777" w:rsidR="0029728F" w:rsidRDefault="0029728F" w:rsidP="00CE02A7">
      <w:pPr>
        <w:spacing w:line="240" w:lineRule="auto"/>
      </w:pPr>
      <w:r>
        <w:separator/>
      </w:r>
    </w:p>
  </w:footnote>
  <w:footnote w:type="continuationSeparator" w:id="0">
    <w:p w14:paraId="664F8B51" w14:textId="77777777" w:rsidR="0029728F" w:rsidRDefault="0029728F" w:rsidP="00CE02A7">
      <w:pPr>
        <w:spacing w:line="240" w:lineRule="auto"/>
      </w:pPr>
      <w:r>
        <w:continuationSeparator/>
      </w:r>
    </w:p>
  </w:footnote>
  <w:footnote w:type="continuationNotice" w:id="1">
    <w:p w14:paraId="6CD48279" w14:textId="77777777" w:rsidR="0029728F" w:rsidRDefault="002972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525B2" w14:textId="77777777" w:rsidR="00951A65" w:rsidRDefault="00951A65" w:rsidP="00184F11">
    <w:pPr>
      <w:tabs>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690341">
      <w:fldChar w:fldCharType="begin"/>
    </w:r>
    <w:r w:rsidR="00690341">
      <w:instrText xml:space="preserve"> DOCPROPERTY "Header" \* MERGEFORMAT </w:instrText>
    </w:r>
    <w:r w:rsidR="00690341">
      <w:fldChar w:fldCharType="separate"/>
    </w:r>
    <w:r w:rsidRPr="00A72EE7">
      <w:rPr>
        <w:b/>
        <w:bCs/>
      </w:rPr>
      <w:t xml:space="preserve">Rec. </w:t>
    </w:r>
    <w:r w:rsidR="00690341">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6C898" w14:textId="2B545395" w:rsidR="00951A65" w:rsidRPr="00184F11" w:rsidRDefault="00951A65" w:rsidP="00184F11">
    <w:pPr>
      <w:tabs>
        <w:tab w:val="center" w:pos="4848"/>
        <w:tab w:val="center" w:pos="9696"/>
      </w:tabs>
      <w:jc w:val="left"/>
    </w:pP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64B36" w14:textId="0C99C529" w:rsidR="00951A65" w:rsidRDefault="00951A65" w:rsidP="00184F11">
    <w:pPr>
      <w:tabs>
        <w:tab w:val="center" w:pos="4848"/>
        <w:tab w:val="center" w:pos="9696"/>
      </w:tabs>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4AE2E" w14:textId="77777777" w:rsidR="00951A65" w:rsidRDefault="00951A65" w:rsidP="00184F11">
    <w:pPr>
      <w:tabs>
        <w:tab w:val="center" w:pos="708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8</w:t>
    </w:r>
    <w:r>
      <w:rPr>
        <w:rStyle w:val="PageNumber"/>
        <w:b/>
        <w:bCs/>
      </w:rPr>
      <w:fldChar w:fldCharType="end"/>
    </w:r>
    <w:r w:rsidRPr="00FC42AF">
      <w:tab/>
    </w:r>
    <w:r w:rsidR="00690341">
      <w:fldChar w:fldCharType="begin"/>
    </w:r>
    <w:r w:rsidR="00690341">
      <w:instrText xml:space="preserve"> DOCPROPERTY "Header" \* MERGEFORMAT </w:instrText>
    </w:r>
    <w:r w:rsidR="00690341">
      <w:fldChar w:fldCharType="separate"/>
    </w:r>
    <w:r w:rsidRPr="00A72EE7">
      <w:rPr>
        <w:b/>
        <w:bCs/>
      </w:rPr>
      <w:t xml:space="preserve">Rec. </w:t>
    </w:r>
    <w:r w:rsidR="00690341">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6CEE0" w14:textId="3167E3E3" w:rsidR="00951A65" w:rsidRPr="00184F11" w:rsidRDefault="00951A65" w:rsidP="00184F11">
    <w:pPr>
      <w:tabs>
        <w:tab w:val="center" w:pos="7088"/>
        <w:tab w:val="center" w:pos="13750"/>
      </w:tabs>
      <w:jc w:val="left"/>
    </w:pPr>
    <w:r w:rsidRPr="00FC42AF">
      <w:tab/>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5</w:t>
    </w:r>
    <w:r>
      <w:rPr>
        <w:rStyle w:val="PageNumbe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96ED" w14:textId="77777777" w:rsidR="00951A65" w:rsidRDefault="00951A65" w:rsidP="005B643F">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14:paraId="66EED9B0" w14:textId="77777777" w:rsidR="00951A65" w:rsidRDefault="00951A65" w:rsidP="00F602C2">
    <w:pPr>
      <w:pStyle w:val="Header"/>
    </w:pPr>
    <w:r>
      <w:t>RA15/PLEN/62</w:t>
    </w:r>
    <w:r>
      <w:noBreakHyphen/>
      <w:t>E</w:t>
    </w:r>
  </w:p>
  <w:p w14:paraId="74221BBC" w14:textId="77777777" w:rsidR="00951A65" w:rsidRDefault="00951A65" w:rsidP="005B6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num w:numId="1" w16cid:durableId="199171467">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0BDB"/>
    <w:rsid w:val="000119D0"/>
    <w:rsid w:val="00014765"/>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B5561"/>
    <w:rsid w:val="000B6836"/>
    <w:rsid w:val="000C1978"/>
    <w:rsid w:val="000C282D"/>
    <w:rsid w:val="000C3016"/>
    <w:rsid w:val="000D02A6"/>
    <w:rsid w:val="000D414D"/>
    <w:rsid w:val="000E0E58"/>
    <w:rsid w:val="000E234E"/>
    <w:rsid w:val="00105C14"/>
    <w:rsid w:val="00112612"/>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0A09"/>
    <w:rsid w:val="001C2711"/>
    <w:rsid w:val="001D381C"/>
    <w:rsid w:val="001D3ECC"/>
    <w:rsid w:val="001E7FFB"/>
    <w:rsid w:val="001F0BAF"/>
    <w:rsid w:val="001F44F4"/>
    <w:rsid w:val="001F787A"/>
    <w:rsid w:val="0020099B"/>
    <w:rsid w:val="00201672"/>
    <w:rsid w:val="002118A7"/>
    <w:rsid w:val="002265F0"/>
    <w:rsid w:val="00231295"/>
    <w:rsid w:val="0023198E"/>
    <w:rsid w:val="00232BE1"/>
    <w:rsid w:val="00232E1B"/>
    <w:rsid w:val="0023469A"/>
    <w:rsid w:val="0023654C"/>
    <w:rsid w:val="00242421"/>
    <w:rsid w:val="00244194"/>
    <w:rsid w:val="00246CC5"/>
    <w:rsid w:val="002507F1"/>
    <w:rsid w:val="00251EC5"/>
    <w:rsid w:val="00254D88"/>
    <w:rsid w:val="002576A8"/>
    <w:rsid w:val="00261F69"/>
    <w:rsid w:val="002645D3"/>
    <w:rsid w:val="002678B4"/>
    <w:rsid w:val="00271159"/>
    <w:rsid w:val="00272F70"/>
    <w:rsid w:val="00276959"/>
    <w:rsid w:val="00292C5E"/>
    <w:rsid w:val="0029728F"/>
    <w:rsid w:val="00297E2E"/>
    <w:rsid w:val="002A729D"/>
    <w:rsid w:val="002A76B9"/>
    <w:rsid w:val="002B0B53"/>
    <w:rsid w:val="002B607E"/>
    <w:rsid w:val="002B69A4"/>
    <w:rsid w:val="002C0A6E"/>
    <w:rsid w:val="002C21C4"/>
    <w:rsid w:val="002C7B3A"/>
    <w:rsid w:val="002D1CD8"/>
    <w:rsid w:val="002E1540"/>
    <w:rsid w:val="002E3413"/>
    <w:rsid w:val="002E43A7"/>
    <w:rsid w:val="002E6C62"/>
    <w:rsid w:val="002F2C4F"/>
    <w:rsid w:val="002F3223"/>
    <w:rsid w:val="002F60B4"/>
    <w:rsid w:val="00302E44"/>
    <w:rsid w:val="00303422"/>
    <w:rsid w:val="0030646C"/>
    <w:rsid w:val="003146F0"/>
    <w:rsid w:val="0032081B"/>
    <w:rsid w:val="00324551"/>
    <w:rsid w:val="00325A62"/>
    <w:rsid w:val="00326ABF"/>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0DF4"/>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44BF"/>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5B6D"/>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5575C"/>
    <w:rsid w:val="00662769"/>
    <w:rsid w:val="006633C4"/>
    <w:rsid w:val="00664766"/>
    <w:rsid w:val="00667233"/>
    <w:rsid w:val="00670188"/>
    <w:rsid w:val="006704A2"/>
    <w:rsid w:val="0067203C"/>
    <w:rsid w:val="0067528D"/>
    <w:rsid w:val="006823AC"/>
    <w:rsid w:val="006829D2"/>
    <w:rsid w:val="00690341"/>
    <w:rsid w:val="00692CEE"/>
    <w:rsid w:val="00694F48"/>
    <w:rsid w:val="006978B3"/>
    <w:rsid w:val="006A7A56"/>
    <w:rsid w:val="006B0EE7"/>
    <w:rsid w:val="006B46BF"/>
    <w:rsid w:val="006C6499"/>
    <w:rsid w:val="006D0CE3"/>
    <w:rsid w:val="006E05E7"/>
    <w:rsid w:val="006E68F9"/>
    <w:rsid w:val="006F12BC"/>
    <w:rsid w:val="006F2360"/>
    <w:rsid w:val="006F3065"/>
    <w:rsid w:val="006F60BC"/>
    <w:rsid w:val="0070111B"/>
    <w:rsid w:val="00701C78"/>
    <w:rsid w:val="00707529"/>
    <w:rsid w:val="007111EA"/>
    <w:rsid w:val="007117CD"/>
    <w:rsid w:val="007135D6"/>
    <w:rsid w:val="00715E38"/>
    <w:rsid w:val="0072204B"/>
    <w:rsid w:val="007231D5"/>
    <w:rsid w:val="007244F0"/>
    <w:rsid w:val="00730A3B"/>
    <w:rsid w:val="00735221"/>
    <w:rsid w:val="00737C5D"/>
    <w:rsid w:val="00742C40"/>
    <w:rsid w:val="00745267"/>
    <w:rsid w:val="00747022"/>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05709"/>
    <w:rsid w:val="00813DEA"/>
    <w:rsid w:val="00816689"/>
    <w:rsid w:val="0082646D"/>
    <w:rsid w:val="00827CFE"/>
    <w:rsid w:val="008320C3"/>
    <w:rsid w:val="00835825"/>
    <w:rsid w:val="00842102"/>
    <w:rsid w:val="00843A1D"/>
    <w:rsid w:val="00844DED"/>
    <w:rsid w:val="008466B6"/>
    <w:rsid w:val="00847217"/>
    <w:rsid w:val="00847A83"/>
    <w:rsid w:val="008564E7"/>
    <w:rsid w:val="00856799"/>
    <w:rsid w:val="0086316C"/>
    <w:rsid w:val="008651A1"/>
    <w:rsid w:val="008729A5"/>
    <w:rsid w:val="00874266"/>
    <w:rsid w:val="0087680C"/>
    <w:rsid w:val="0088228F"/>
    <w:rsid w:val="0088275D"/>
    <w:rsid w:val="00882D96"/>
    <w:rsid w:val="0088422D"/>
    <w:rsid w:val="00887038"/>
    <w:rsid w:val="008913B1"/>
    <w:rsid w:val="00895198"/>
    <w:rsid w:val="00895837"/>
    <w:rsid w:val="008A1662"/>
    <w:rsid w:val="008A326B"/>
    <w:rsid w:val="008A47DC"/>
    <w:rsid w:val="008B3A6D"/>
    <w:rsid w:val="008B6444"/>
    <w:rsid w:val="008B6CA3"/>
    <w:rsid w:val="008C68DA"/>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1A65"/>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4546"/>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201D"/>
    <w:rsid w:val="00AD6822"/>
    <w:rsid w:val="00AD70B1"/>
    <w:rsid w:val="00AE6F5F"/>
    <w:rsid w:val="00AF36FD"/>
    <w:rsid w:val="00B0519C"/>
    <w:rsid w:val="00B12BE4"/>
    <w:rsid w:val="00B17525"/>
    <w:rsid w:val="00B32104"/>
    <w:rsid w:val="00B35E6E"/>
    <w:rsid w:val="00B403A2"/>
    <w:rsid w:val="00B4254D"/>
    <w:rsid w:val="00B62AFD"/>
    <w:rsid w:val="00B66191"/>
    <w:rsid w:val="00B67B8B"/>
    <w:rsid w:val="00B70D21"/>
    <w:rsid w:val="00B7314F"/>
    <w:rsid w:val="00B7316E"/>
    <w:rsid w:val="00B74AAE"/>
    <w:rsid w:val="00B76B8C"/>
    <w:rsid w:val="00B81BD1"/>
    <w:rsid w:val="00B911D5"/>
    <w:rsid w:val="00B96689"/>
    <w:rsid w:val="00BA0910"/>
    <w:rsid w:val="00BA0FD4"/>
    <w:rsid w:val="00BA228F"/>
    <w:rsid w:val="00BB05B2"/>
    <w:rsid w:val="00BB363B"/>
    <w:rsid w:val="00BB3E81"/>
    <w:rsid w:val="00BB49BA"/>
    <w:rsid w:val="00BB6C1F"/>
    <w:rsid w:val="00BC122A"/>
    <w:rsid w:val="00BD1E0A"/>
    <w:rsid w:val="00BD2BFC"/>
    <w:rsid w:val="00BD55CC"/>
    <w:rsid w:val="00BE18BA"/>
    <w:rsid w:val="00BE1F98"/>
    <w:rsid w:val="00BF313A"/>
    <w:rsid w:val="00C0537E"/>
    <w:rsid w:val="00C07BE3"/>
    <w:rsid w:val="00C1450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63542"/>
    <w:rsid w:val="00C715A9"/>
    <w:rsid w:val="00C73EED"/>
    <w:rsid w:val="00C7432C"/>
    <w:rsid w:val="00C74EBB"/>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0B25"/>
    <w:rsid w:val="00D923E2"/>
    <w:rsid w:val="00DA0589"/>
    <w:rsid w:val="00DA2AE2"/>
    <w:rsid w:val="00DA4A7F"/>
    <w:rsid w:val="00DA72CA"/>
    <w:rsid w:val="00DB394B"/>
    <w:rsid w:val="00DC02C6"/>
    <w:rsid w:val="00DC270A"/>
    <w:rsid w:val="00DC5F97"/>
    <w:rsid w:val="00DD1A44"/>
    <w:rsid w:val="00DD3E19"/>
    <w:rsid w:val="00DE1173"/>
    <w:rsid w:val="00DE2450"/>
    <w:rsid w:val="00DE31EB"/>
    <w:rsid w:val="00DE5F8F"/>
    <w:rsid w:val="00DE6382"/>
    <w:rsid w:val="00DE64D1"/>
    <w:rsid w:val="00DF1F21"/>
    <w:rsid w:val="00DF2160"/>
    <w:rsid w:val="00DF4123"/>
    <w:rsid w:val="00DF416C"/>
    <w:rsid w:val="00DF68A3"/>
    <w:rsid w:val="00E1532F"/>
    <w:rsid w:val="00E2145B"/>
    <w:rsid w:val="00E32683"/>
    <w:rsid w:val="00E3344D"/>
    <w:rsid w:val="00E33B67"/>
    <w:rsid w:val="00E36B65"/>
    <w:rsid w:val="00E376BB"/>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B56D5"/>
    <w:rsid w:val="00EC180B"/>
    <w:rsid w:val="00EC53C0"/>
    <w:rsid w:val="00ED1E96"/>
    <w:rsid w:val="00ED5C0C"/>
    <w:rsid w:val="00EE2A73"/>
    <w:rsid w:val="00EE4B90"/>
    <w:rsid w:val="00EF03FC"/>
    <w:rsid w:val="00EF1555"/>
    <w:rsid w:val="00EF2D34"/>
    <w:rsid w:val="00EF72D9"/>
    <w:rsid w:val="00F217DB"/>
    <w:rsid w:val="00F22EF3"/>
    <w:rsid w:val="00F50471"/>
    <w:rsid w:val="00F51268"/>
    <w:rsid w:val="00F531B1"/>
    <w:rsid w:val="00F554EF"/>
    <w:rsid w:val="00F66493"/>
    <w:rsid w:val="00F66F22"/>
    <w:rsid w:val="00F67FC6"/>
    <w:rsid w:val="00F700FA"/>
    <w:rsid w:val="00F704C7"/>
    <w:rsid w:val="00F70F44"/>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99B"/>
  </w:style>
  <w:style w:type="paragraph" w:styleId="Heading1">
    <w:name w:val="heading 1"/>
    <w:basedOn w:val="Normal"/>
    <w:next w:val="Normal"/>
    <w:link w:val="Heading1Char"/>
    <w:uiPriority w:val="9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uiPriority w:val="9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BE1F98"/>
    <w:rPr>
      <w:rFonts w:ascii="Segoe UI" w:hAnsi="Segoe UI" w:cs="Segoe UI"/>
      <w:sz w:val="18"/>
      <w:szCs w:val="18"/>
    </w:rPr>
  </w:style>
  <w:style w:type="character" w:styleId="Hyperlink">
    <w:name w:val="Hyperlink"/>
    <w:aliases w:val="CEO_Hyperlink,超级链接,ECC Hyperlink"/>
    <w:basedOn w:val="DefaultParagraphFont"/>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link w:val="HeadingbChar"/>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link w:val="AnnexNoChar"/>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uiPriority w:val="99"/>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uiPriority w:val="99"/>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uiPriority w:val="99"/>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uiPriority w:val="99"/>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uiPriority w:val="99"/>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rsid w:val="000546F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0546FE"/>
    <w:pPr>
      <w:spacing w:before="120"/>
    </w:pPr>
  </w:style>
  <w:style w:type="paragraph" w:styleId="TOC3">
    <w:name w:val="toc 3"/>
    <w:basedOn w:val="TOC2"/>
    <w:rsid w:val="000546FE"/>
  </w:style>
  <w:style w:type="paragraph" w:styleId="TOC4">
    <w:name w:val="toc 4"/>
    <w:basedOn w:val="TOC3"/>
    <w:rsid w:val="000546FE"/>
  </w:style>
  <w:style w:type="paragraph" w:styleId="TOC5">
    <w:name w:val="toc 5"/>
    <w:basedOn w:val="TOC4"/>
    <w:rsid w:val="000546FE"/>
  </w:style>
  <w:style w:type="paragraph" w:styleId="TOC6">
    <w:name w:val="toc 6"/>
    <w:basedOn w:val="TOC4"/>
    <w:rsid w:val="000546FE"/>
  </w:style>
  <w:style w:type="paragraph" w:styleId="TOC7">
    <w:name w:val="toc 7"/>
    <w:basedOn w:val="TOC4"/>
    <w:rsid w:val="000546FE"/>
  </w:style>
  <w:style w:type="paragraph" w:styleId="TOC8">
    <w:name w:val="toc 8"/>
    <w:basedOn w:val="TOC4"/>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1"/>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 w:type="numbering" w:customStyle="1" w:styleId="NoList2">
    <w:name w:val="No List2"/>
    <w:next w:val="NoList"/>
    <w:uiPriority w:val="99"/>
    <w:semiHidden/>
    <w:unhideWhenUsed/>
    <w:rsid w:val="00951A65"/>
  </w:style>
  <w:style w:type="paragraph" w:customStyle="1" w:styleId="AnnexNoTitle">
    <w:name w:val="Annex_NoTitle"/>
    <w:basedOn w:val="Normal"/>
    <w:next w:val="Normalaftertitle"/>
    <w:uiPriority w:val="99"/>
    <w:rsid w:val="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951A65"/>
  </w:style>
  <w:style w:type="paragraph" w:customStyle="1" w:styleId="tocpart">
    <w:name w:val="tocpart"/>
    <w:basedOn w:val="Normal"/>
    <w:rsid w:val="00951A65"/>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951A65"/>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paragraph" w:customStyle="1" w:styleId="Line">
    <w:name w:val="Line"/>
    <w:basedOn w:val="Normal"/>
    <w:next w:val="Normal"/>
    <w:rsid w:val="00951A65"/>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951A65"/>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951A65"/>
    <w:pPr>
      <w:ind w:left="-85" w:firstLine="0"/>
    </w:pPr>
    <w:rPr>
      <w:lang w:val="en-US"/>
    </w:rPr>
  </w:style>
  <w:style w:type="character" w:customStyle="1" w:styleId="AnnexNoChar">
    <w:name w:val="Annex_No Char"/>
    <w:link w:val="AnnexNo"/>
    <w:locked/>
    <w:rsid w:val="00951A65"/>
    <w:rPr>
      <w:rFonts w:ascii="Times New Roman" w:eastAsia="Times New Roman" w:hAnsi="Times New Roman" w:cs="Times New Roman"/>
      <w:caps/>
      <w:sz w:val="28"/>
      <w:szCs w:val="20"/>
      <w:lang w:val="en-GB"/>
    </w:rPr>
  </w:style>
  <w:style w:type="character" w:customStyle="1" w:styleId="HeadingbChar">
    <w:name w:val="Heading_b Char"/>
    <w:link w:val="Headingb"/>
    <w:locked/>
    <w:rsid w:val="00951A65"/>
    <w:rPr>
      <w:rFonts w:ascii="Times New Roman Bold" w:eastAsia="Times New Roman" w:hAnsi="Times New Roman Bold" w:cs="Times New Roman Bold"/>
      <w:b/>
      <w:sz w:val="24"/>
      <w:szCs w:val="20"/>
      <w:lang w:val="fr-CH"/>
    </w:rPr>
  </w:style>
  <w:style w:type="character" w:customStyle="1" w:styleId="CommentTextChar1">
    <w:name w:val="Comment Text Char1"/>
    <w:basedOn w:val="DefaultParagraphFont"/>
    <w:semiHidden/>
    <w:rsid w:val="00951A65"/>
    <w:rPr>
      <w:lang w:val="fr-FR" w:eastAsia="en-US"/>
    </w:rPr>
  </w:style>
  <w:style w:type="character" w:customStyle="1" w:styleId="CommentSubjectChar1">
    <w:name w:val="Comment Subject Char1"/>
    <w:basedOn w:val="CommentTextChar1"/>
    <w:semiHidden/>
    <w:rsid w:val="00951A65"/>
    <w:rPr>
      <w:b/>
      <w:bCs/>
      <w:lang w:val="fr-FR" w:eastAsia="en-US"/>
    </w:rPr>
  </w:style>
  <w:style w:type="character" w:customStyle="1" w:styleId="EndnoteTextChar">
    <w:name w:val="Endnote Text Char"/>
    <w:basedOn w:val="DefaultParagraphFont"/>
    <w:link w:val="EndnoteText"/>
    <w:semiHidden/>
    <w:rsid w:val="00951A65"/>
    <w:rPr>
      <w:lang w:val="fr-FR"/>
    </w:rPr>
  </w:style>
  <w:style w:type="paragraph" w:styleId="EndnoteText">
    <w:name w:val="endnote text"/>
    <w:basedOn w:val="Normal"/>
    <w:link w:val="EndnoteTextChar"/>
    <w:semiHidden/>
    <w:unhideWhenUsed/>
    <w:rsid w:val="00951A65"/>
    <w:pPr>
      <w:tabs>
        <w:tab w:val="left" w:pos="794"/>
        <w:tab w:val="left" w:pos="1191"/>
        <w:tab w:val="left" w:pos="1588"/>
        <w:tab w:val="left" w:pos="1985"/>
      </w:tabs>
      <w:overflowPunct w:val="0"/>
      <w:autoSpaceDE w:val="0"/>
      <w:autoSpaceDN w:val="0"/>
      <w:adjustRightInd w:val="0"/>
      <w:spacing w:line="240" w:lineRule="auto"/>
      <w:jc w:val="both"/>
      <w:textAlignment w:val="baseline"/>
    </w:pPr>
    <w:rPr>
      <w:lang w:val="fr-FR"/>
    </w:rPr>
  </w:style>
  <w:style w:type="character" w:customStyle="1" w:styleId="EndnoteTextChar1">
    <w:name w:val="Endnote Text Char1"/>
    <w:basedOn w:val="DefaultParagraphFont"/>
    <w:semiHidden/>
    <w:rsid w:val="00951A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header" Target="header3.xml"/><Relationship Id="rId26"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header" Target="header2.xml"/><Relationship Id="rId25" Type="http://schemas.openxmlformats.org/officeDocument/2006/relationships/hyperlink" Target="http://www.itu.int/rec/R-REC-M.1851/en"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itu.int/rec/R-REC-M.1851/e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rec/R-REC-M.2089/en" TargetMode="External"/><Relationship Id="rId24" Type="http://schemas.openxmlformats.org/officeDocument/2006/relationships/hyperlink" Target="http://www.itu.int/rec/R-REC-M.1851/en"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www.itu.int/rec/R-REC-M.1851/en"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itu.int/rec/R-REC-M.1851/en"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 Id="rId22" Type="http://schemas.openxmlformats.org/officeDocument/2006/relationships/hyperlink" Target="http://www.itu.int/rec/R-REC-M.1851/en" TargetMode="Externa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6317D860-B149-4C24-AFFA-9A66FD00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12</Pages>
  <Words>3148</Words>
  <Characters>17948</Characters>
  <Application>Microsoft Office Word</Application>
  <DocSecurity>0</DocSecurity>
  <Lines>149</Lines>
  <Paragraphs>42</Paragraphs>
  <ScaleCrop>false</ScaleCrop>
  <Company>NASA/ODIN</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244</cp:revision>
  <cp:lastPrinted>2020-09-11T16:56:00Z</cp:lastPrinted>
  <dcterms:created xsi:type="dcterms:W3CDTF">2021-07-26T14:22:00Z</dcterms:created>
  <dcterms:modified xsi:type="dcterms:W3CDTF">2024-04-08T14:23:00Z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