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F9405" w14:textId="40F6C1A8" w:rsidR="001D5255" w:rsidRDefault="004F0296">
      <w:ins w:id="0" w:author="Nellis, Donald (FAA)" w:date="2020-10-07T11:27:00Z">
        <w:r>
          <w:t xml:space="preserve">Revision 1 changes are highlighted in </w:t>
        </w:r>
        <w:r w:rsidRPr="00B363F4">
          <w:rPr>
            <w:highlight w:val="cyan"/>
          </w:rPr>
          <w:t>Turquoise</w:t>
        </w:r>
      </w:ins>
      <w:bookmarkStart w:id="1" w:name="_GoBack"/>
      <w:bookmarkEnd w:id="1"/>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D5255" w:rsidRPr="001D5255" w14:paraId="4FE4DF52" w14:textId="77777777" w:rsidTr="000E0D0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44B4295" w14:textId="77777777" w:rsidR="001D5255" w:rsidRPr="001D5255" w:rsidRDefault="001D5255" w:rsidP="001D5255">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 xml:space="preserve">U.S. </w:t>
            </w:r>
            <w:proofErr w:type="spellStart"/>
            <w:r w:rsidRPr="001D5255">
              <w:rPr>
                <w:b/>
                <w:spacing w:val="-3"/>
                <w:szCs w:val="24"/>
              </w:rPr>
              <w:t>Radiocommunications</w:t>
            </w:r>
            <w:proofErr w:type="spellEnd"/>
            <w:r w:rsidRPr="001D5255">
              <w:rPr>
                <w:b/>
                <w:spacing w:val="-3"/>
                <w:szCs w:val="24"/>
              </w:rPr>
              <w:t xml:space="preserve"> Sector</w:t>
            </w:r>
          </w:p>
          <w:p w14:paraId="06463ED3" w14:textId="77777777" w:rsidR="001D5255" w:rsidRPr="001D5255" w:rsidRDefault="001D5255" w:rsidP="001D5255">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1D5255" w:rsidRPr="001D5255" w14:paraId="1A504FB6" w14:textId="77777777" w:rsidTr="000E0D08">
        <w:trPr>
          <w:trHeight w:val="348"/>
        </w:trPr>
        <w:tc>
          <w:tcPr>
            <w:tcW w:w="4387" w:type="dxa"/>
            <w:tcBorders>
              <w:left w:val="double" w:sz="6" w:space="0" w:color="auto"/>
            </w:tcBorders>
          </w:tcPr>
          <w:p w14:paraId="1A582F3F"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4419514A" w14:textId="6F429159"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sidRPr="001D5255">
              <w:rPr>
                <w:szCs w:val="24"/>
              </w:rPr>
              <w:t xml:space="preserve">  USWP5B25-02</w:t>
            </w:r>
            <w:r w:rsidR="00FA2B2B">
              <w:rPr>
                <w:szCs w:val="24"/>
              </w:rPr>
              <w:t xml:space="preserve"> (Rev 1)</w:t>
            </w:r>
          </w:p>
        </w:tc>
      </w:tr>
      <w:tr w:rsidR="001D5255" w:rsidRPr="001D5255" w14:paraId="25B4024C" w14:textId="77777777" w:rsidTr="000E0D08">
        <w:trPr>
          <w:trHeight w:val="378"/>
        </w:trPr>
        <w:tc>
          <w:tcPr>
            <w:tcW w:w="4387" w:type="dxa"/>
            <w:tcBorders>
              <w:left w:val="double" w:sz="6" w:space="0" w:color="auto"/>
            </w:tcBorders>
          </w:tcPr>
          <w:p w14:paraId="160ECC1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t>WRC-23 AI 1.8/Res 171</w:t>
            </w:r>
          </w:p>
        </w:tc>
        <w:tc>
          <w:tcPr>
            <w:tcW w:w="5006" w:type="dxa"/>
            <w:tcBorders>
              <w:right w:val="double" w:sz="6" w:space="0" w:color="auto"/>
            </w:tcBorders>
          </w:tcPr>
          <w:p w14:paraId="50B75E93" w14:textId="4F964EBA" w:rsidR="001D5255" w:rsidRPr="001D5255" w:rsidRDefault="001D5255" w:rsidP="00FA2B2B">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sidR="00FA2B2B">
              <w:rPr>
                <w:szCs w:val="24"/>
              </w:rPr>
              <w:t xml:space="preserve">7 October </w:t>
            </w:r>
            <w:r w:rsidRPr="001D5255">
              <w:rPr>
                <w:szCs w:val="24"/>
              </w:rPr>
              <w:t>2020</w:t>
            </w:r>
          </w:p>
        </w:tc>
      </w:tr>
      <w:tr w:rsidR="001D5255" w:rsidRPr="001D5255" w14:paraId="08A1B5C6" w14:textId="77777777" w:rsidTr="000E0D08">
        <w:trPr>
          <w:trHeight w:val="459"/>
        </w:trPr>
        <w:tc>
          <w:tcPr>
            <w:tcW w:w="9393" w:type="dxa"/>
            <w:gridSpan w:val="2"/>
            <w:tcBorders>
              <w:left w:val="double" w:sz="6" w:space="0" w:color="auto"/>
              <w:right w:val="double" w:sz="6" w:space="0" w:color="auto"/>
            </w:tcBorders>
          </w:tcPr>
          <w:p w14:paraId="05C8EFBC" w14:textId="780220F7" w:rsidR="001D5255" w:rsidRPr="001D5255" w:rsidRDefault="001D5255" w:rsidP="00766CD5">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sidR="00766CD5">
              <w:rPr>
                <w:rFonts w:ascii="CG Times" w:hAnsi="CG Times"/>
                <w:lang w:eastAsia="zh-CN"/>
              </w:rPr>
              <w:t xml:space="preserve">REPORT Chapter 2 </w:t>
            </w:r>
            <w:r w:rsidRPr="001D5255">
              <w:rPr>
                <w:rFonts w:ascii="CG Times" w:hAnsi="CG Times"/>
                <w:lang w:eastAsia="zh-CN"/>
              </w:rPr>
              <w:t>AGENDA ITEM 1.8</w:t>
            </w:r>
            <w:r w:rsidR="00766CD5">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1D5255" w:rsidRPr="001D5255" w14:paraId="7423E859" w14:textId="77777777" w:rsidTr="000E0D08">
        <w:trPr>
          <w:trHeight w:val="1960"/>
        </w:trPr>
        <w:tc>
          <w:tcPr>
            <w:tcW w:w="4387" w:type="dxa"/>
            <w:tcBorders>
              <w:left w:val="double" w:sz="6" w:space="0" w:color="auto"/>
            </w:tcBorders>
          </w:tcPr>
          <w:p w14:paraId="3EC7226E"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7880A3F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A1EF193"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1026931C"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32E652A5"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48FD43A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3718607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D397B1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6132F9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7BA3BB32"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35170D0"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22" w:right="144"/>
              <w:rPr>
                <w:szCs w:val="24"/>
                <w:lang w:val="en-US"/>
              </w:rPr>
            </w:pPr>
            <w:r w:rsidRPr="001D5255">
              <w:rPr>
                <w:szCs w:val="24"/>
              </w:rPr>
              <w:t xml:space="preserve">Scott </w:t>
            </w:r>
            <w:proofErr w:type="spellStart"/>
            <w:r w:rsidRPr="001D5255">
              <w:rPr>
                <w:szCs w:val="24"/>
              </w:rPr>
              <w:t>KotlerLockheed</w:t>
            </w:r>
            <w:proofErr w:type="spellEnd"/>
            <w:r w:rsidRPr="001D5255">
              <w:rPr>
                <w:szCs w:val="24"/>
              </w:rPr>
              <w:t xml:space="preserve"> Martin Corporation</w:t>
            </w:r>
          </w:p>
          <w:p w14:paraId="7661BAF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pPr>
          </w:p>
          <w:p w14:paraId="1E4DB886"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6ACA1A8" w14:textId="77777777" w:rsidR="001D5255" w:rsidRPr="001D5255" w:rsidRDefault="001D5255" w:rsidP="001D5255">
            <w:pPr>
              <w:tabs>
                <w:tab w:val="clear" w:pos="1134"/>
                <w:tab w:val="clear" w:pos="1871"/>
                <w:tab w:val="clear" w:pos="2268"/>
                <w:tab w:val="left" w:pos="794"/>
                <w:tab w:val="left" w:pos="1191"/>
                <w:tab w:val="left" w:pos="1588"/>
                <w:tab w:val="left" w:pos="1985"/>
              </w:tabs>
              <w:ind w:left="144" w:right="144"/>
              <w:rPr>
                <w:bCs/>
                <w:szCs w:val="24"/>
                <w:lang w:val="fr-FR"/>
              </w:rPr>
            </w:pPr>
          </w:p>
          <w:p w14:paraId="47C26D9E"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08F41A1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202) 267-9779</w:t>
            </w:r>
          </w:p>
          <w:p w14:paraId="1799E071"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Donald.Nellis@faa.gov</w:t>
            </w:r>
          </w:p>
          <w:p w14:paraId="0543FAB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BF6D42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7362F3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4BF2B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858) 705-8978</w:t>
            </w:r>
          </w:p>
          <w:p w14:paraId="54E73189"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michael.neale@ACES-INC.COM</w:t>
            </w:r>
          </w:p>
          <w:p w14:paraId="446441B7"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539E75D"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703) 789-3923</w:t>
            </w:r>
          </w:p>
          <w:p w14:paraId="296DCB7B" w14:textId="77777777" w:rsidR="001D5255" w:rsidRPr="001D5255" w:rsidRDefault="001D5255" w:rsidP="001D5255">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 xml:space="preserve"> Email:  scott.kotler@LMCO.com</w:t>
            </w:r>
          </w:p>
        </w:tc>
      </w:tr>
      <w:tr w:rsidR="001D5255" w:rsidRPr="001D5255" w14:paraId="283A50B8" w14:textId="77777777" w:rsidTr="000E0D08">
        <w:trPr>
          <w:trHeight w:val="541"/>
        </w:trPr>
        <w:tc>
          <w:tcPr>
            <w:tcW w:w="9393" w:type="dxa"/>
            <w:gridSpan w:val="2"/>
            <w:tcBorders>
              <w:left w:val="double" w:sz="6" w:space="0" w:color="auto"/>
              <w:right w:val="double" w:sz="6" w:space="0" w:color="auto"/>
            </w:tcBorders>
          </w:tcPr>
          <w:p w14:paraId="2095A727" w14:textId="77777777" w:rsidR="001D5255" w:rsidRPr="001D5255" w:rsidRDefault="001D5255" w:rsidP="001D5255">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develop an initial draft of CPM Text for Agenda Item 1.8 (WRC-23).</w:t>
            </w:r>
          </w:p>
        </w:tc>
      </w:tr>
      <w:tr w:rsidR="001D5255" w:rsidRPr="001D5255" w14:paraId="5BBD3B62" w14:textId="77777777" w:rsidTr="000E0D08">
        <w:trPr>
          <w:trHeight w:val="1380"/>
        </w:trPr>
        <w:tc>
          <w:tcPr>
            <w:tcW w:w="9393" w:type="dxa"/>
            <w:gridSpan w:val="2"/>
            <w:tcBorders>
              <w:left w:val="double" w:sz="6" w:space="0" w:color="auto"/>
              <w:bottom w:val="single" w:sz="12" w:space="0" w:color="auto"/>
              <w:right w:val="double" w:sz="6" w:space="0" w:color="auto"/>
            </w:tcBorders>
          </w:tcPr>
          <w:p w14:paraId="60377C9B"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an initial draft of CPM Text for Agenda Item 1.8 (WRC-23).  The initial draft CPM Text will identify key elements that need to be included and will begin to develop some of those elements.</w:t>
            </w:r>
          </w:p>
          <w:p w14:paraId="4BB43760" w14:textId="77777777" w:rsidR="001D5255" w:rsidRPr="001D5255" w:rsidRDefault="001D5255" w:rsidP="001D5255">
            <w:pPr>
              <w:tabs>
                <w:tab w:val="clear" w:pos="1134"/>
                <w:tab w:val="clear" w:pos="1871"/>
                <w:tab w:val="clear" w:pos="2268"/>
                <w:tab w:val="left" w:pos="794"/>
                <w:tab w:val="left" w:pos="1191"/>
                <w:tab w:val="left" w:pos="1588"/>
                <w:tab w:val="left" w:pos="1985"/>
              </w:tabs>
              <w:ind w:left="180" w:right="144"/>
              <w:rPr>
                <w:bCs/>
                <w:szCs w:val="24"/>
              </w:rPr>
            </w:pPr>
          </w:p>
        </w:tc>
      </w:tr>
    </w:tbl>
    <w:p w14:paraId="53D12C32" w14:textId="77777777" w:rsidR="001D5255" w:rsidRDefault="001D5255"/>
    <w:p w14:paraId="332AA996" w14:textId="77777777" w:rsidR="001D5255" w:rsidRDefault="001D5255"/>
    <w:p w14:paraId="6BF61BD0" w14:textId="56486A81" w:rsidR="001D5255" w:rsidRDefault="001D5255">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C5EB79B" w14:textId="77777777" w:rsidTr="00876A8A">
        <w:trPr>
          <w:cantSplit/>
        </w:trPr>
        <w:tc>
          <w:tcPr>
            <w:tcW w:w="6487" w:type="dxa"/>
            <w:vAlign w:val="center"/>
          </w:tcPr>
          <w:p w14:paraId="56DCB04E" w14:textId="7D6377C1"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6B6492C0" w14:textId="6D6FA35A" w:rsidR="009F6520" w:rsidRDefault="003E46DE" w:rsidP="003E46DE">
            <w:pPr>
              <w:shd w:val="solid" w:color="FFFFFF" w:fill="FFFFFF"/>
              <w:spacing w:before="0" w:line="240" w:lineRule="atLeast"/>
            </w:pPr>
            <w:bookmarkStart w:id="2" w:name="ditulogo"/>
            <w:bookmarkEnd w:id="2"/>
            <w:r>
              <w:rPr>
                <w:noProof/>
                <w:lang w:val="en-US"/>
              </w:rPr>
              <w:drawing>
                <wp:inline distT="0" distB="0" distL="0" distR="0" wp14:anchorId="6EDA9387" wp14:editId="525A882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944ED40" w14:textId="77777777" w:rsidTr="00876A8A">
        <w:trPr>
          <w:cantSplit/>
        </w:trPr>
        <w:tc>
          <w:tcPr>
            <w:tcW w:w="6487" w:type="dxa"/>
            <w:tcBorders>
              <w:bottom w:val="single" w:sz="12" w:space="0" w:color="auto"/>
            </w:tcBorders>
          </w:tcPr>
          <w:p w14:paraId="28B65F7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77A48B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18A9495" w14:textId="77777777" w:rsidTr="00876A8A">
        <w:trPr>
          <w:cantSplit/>
        </w:trPr>
        <w:tc>
          <w:tcPr>
            <w:tcW w:w="6487" w:type="dxa"/>
            <w:tcBorders>
              <w:top w:val="single" w:sz="12" w:space="0" w:color="auto"/>
            </w:tcBorders>
          </w:tcPr>
          <w:p w14:paraId="544E767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12347E9" w14:textId="77777777" w:rsidR="000069D4" w:rsidRPr="00710D66" w:rsidRDefault="000069D4" w:rsidP="00A5173C">
            <w:pPr>
              <w:shd w:val="solid" w:color="FFFFFF" w:fill="FFFFFF"/>
              <w:spacing w:before="0" w:after="48" w:line="240" w:lineRule="atLeast"/>
              <w:rPr>
                <w:lang w:val="en-US"/>
              </w:rPr>
            </w:pPr>
          </w:p>
        </w:tc>
      </w:tr>
      <w:tr w:rsidR="000069D4" w14:paraId="317436D0" w14:textId="77777777" w:rsidTr="00876A8A">
        <w:trPr>
          <w:cantSplit/>
        </w:trPr>
        <w:tc>
          <w:tcPr>
            <w:tcW w:w="6487" w:type="dxa"/>
            <w:vMerge w:val="restart"/>
          </w:tcPr>
          <w:p w14:paraId="5C72D0EC" w14:textId="5B89E9CE" w:rsidR="003E46DE" w:rsidRPr="00982084" w:rsidRDefault="001D5255" w:rsidP="001D5255">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Subject:</w:t>
            </w:r>
            <w:r>
              <w:rPr>
                <w:rFonts w:ascii="Verdana" w:hAnsi="Verdana"/>
                <w:sz w:val="20"/>
              </w:rPr>
              <w:tab/>
            </w:r>
            <w:r>
              <w:rPr>
                <w:rFonts w:ascii="Verdana" w:hAnsi="Verdana"/>
                <w:sz w:val="20"/>
              </w:rPr>
              <w:tab/>
              <w:t>WRC-23</w:t>
            </w:r>
            <w:r w:rsidRPr="00877BA4">
              <w:rPr>
                <w:rFonts w:ascii="Verdana" w:hAnsi="Verdana"/>
                <w:sz w:val="20"/>
              </w:rPr>
              <w:t xml:space="preserve"> agenda item 1.</w:t>
            </w:r>
            <w:r>
              <w:rPr>
                <w:rFonts w:ascii="Verdana" w:hAnsi="Verdana"/>
                <w:sz w:val="20"/>
              </w:rPr>
              <w:t>8</w:t>
            </w:r>
            <w:r>
              <w:rPr>
                <w:rFonts w:ascii="Verdana" w:hAnsi="Verdana"/>
                <w:sz w:val="20"/>
              </w:rPr>
              <w:tab/>
            </w:r>
            <w:r>
              <w:rPr>
                <w:rFonts w:ascii="Verdana" w:hAnsi="Verdana"/>
                <w:sz w:val="20"/>
              </w:rPr>
              <w:tab/>
            </w:r>
            <w:r>
              <w:rPr>
                <w:rFonts w:ascii="Verdana" w:hAnsi="Verdana"/>
                <w:sz w:val="20"/>
              </w:rPr>
              <w:tab/>
            </w:r>
            <w:r w:rsidRPr="00877BA4">
              <w:rPr>
                <w:rFonts w:ascii="Verdana" w:hAnsi="Verdana"/>
                <w:sz w:val="20"/>
              </w:rPr>
              <w:t xml:space="preserve">Resolution </w:t>
            </w:r>
            <w:r w:rsidRPr="00007B5D">
              <w:rPr>
                <w:rFonts w:ascii="Verdana" w:hAnsi="Verdana"/>
                <w:b/>
                <w:sz w:val="20"/>
              </w:rPr>
              <w:t>1</w:t>
            </w:r>
            <w:r>
              <w:rPr>
                <w:rFonts w:ascii="Verdana" w:hAnsi="Verdana"/>
                <w:b/>
                <w:sz w:val="20"/>
              </w:rPr>
              <w:t>71</w:t>
            </w:r>
            <w:r w:rsidRPr="00007B5D">
              <w:rPr>
                <w:rFonts w:ascii="Verdana" w:hAnsi="Verdana"/>
                <w:b/>
                <w:sz w:val="20"/>
              </w:rPr>
              <w:t xml:space="preserve"> (WRC-1</w:t>
            </w:r>
            <w:r>
              <w:rPr>
                <w:rFonts w:ascii="Verdana" w:hAnsi="Verdana"/>
                <w:b/>
                <w:sz w:val="20"/>
              </w:rPr>
              <w:t>9</w:t>
            </w:r>
            <w:r w:rsidRPr="00007B5D">
              <w:rPr>
                <w:rFonts w:ascii="Verdana" w:hAnsi="Verdana"/>
                <w:b/>
                <w:sz w:val="20"/>
              </w:rPr>
              <w:t>)</w:t>
            </w:r>
          </w:p>
        </w:tc>
        <w:tc>
          <w:tcPr>
            <w:tcW w:w="3402" w:type="dxa"/>
          </w:tcPr>
          <w:p w14:paraId="3BC5E1CD" w14:textId="381E85AC" w:rsidR="000069D4" w:rsidRPr="003E46DE" w:rsidRDefault="003E46DE" w:rsidP="001D5255">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D5255">
              <w:rPr>
                <w:rFonts w:ascii="Verdana" w:hAnsi="Verdana"/>
                <w:b/>
                <w:sz w:val="20"/>
                <w:lang w:eastAsia="zh-CN"/>
              </w:rPr>
              <w:t>XXX</w:t>
            </w:r>
            <w:r>
              <w:rPr>
                <w:rFonts w:ascii="Verdana" w:hAnsi="Verdana"/>
                <w:b/>
                <w:sz w:val="20"/>
                <w:lang w:eastAsia="zh-CN"/>
              </w:rPr>
              <w:t>-E</w:t>
            </w:r>
          </w:p>
        </w:tc>
      </w:tr>
      <w:tr w:rsidR="000069D4" w14:paraId="13DED5DC" w14:textId="77777777" w:rsidTr="00876A8A">
        <w:trPr>
          <w:cantSplit/>
        </w:trPr>
        <w:tc>
          <w:tcPr>
            <w:tcW w:w="6487" w:type="dxa"/>
            <w:vMerge/>
          </w:tcPr>
          <w:p w14:paraId="52678C06" w14:textId="77777777" w:rsidR="000069D4" w:rsidRDefault="000069D4" w:rsidP="00A5173C">
            <w:pPr>
              <w:spacing w:before="60"/>
              <w:jc w:val="center"/>
              <w:rPr>
                <w:b/>
                <w:smallCaps/>
                <w:sz w:val="32"/>
                <w:lang w:eastAsia="zh-CN"/>
              </w:rPr>
            </w:pPr>
            <w:bookmarkStart w:id="5" w:name="ddate" w:colFirst="1" w:colLast="1"/>
            <w:bookmarkEnd w:id="4"/>
          </w:p>
        </w:tc>
        <w:tc>
          <w:tcPr>
            <w:tcW w:w="3402" w:type="dxa"/>
          </w:tcPr>
          <w:p w14:paraId="6973A070" w14:textId="168D18C0" w:rsidR="000069D4" w:rsidRPr="003E46DE" w:rsidRDefault="00FA2B2B" w:rsidP="00FA2B2B">
            <w:pPr>
              <w:shd w:val="solid" w:color="FFFFFF" w:fill="FFFFFF"/>
              <w:spacing w:before="0" w:line="240" w:lineRule="atLeast"/>
              <w:rPr>
                <w:rFonts w:ascii="Verdana" w:hAnsi="Verdana"/>
                <w:sz w:val="20"/>
                <w:lang w:eastAsia="zh-CN"/>
              </w:rPr>
            </w:pPr>
            <w:r>
              <w:rPr>
                <w:rFonts w:ascii="Verdana" w:hAnsi="Verdana"/>
                <w:b/>
                <w:sz w:val="20"/>
                <w:lang w:eastAsia="zh-CN"/>
              </w:rPr>
              <w:t>7 October</w:t>
            </w:r>
            <w:r w:rsidR="003E46DE">
              <w:rPr>
                <w:rFonts w:ascii="Verdana" w:hAnsi="Verdana"/>
                <w:b/>
                <w:sz w:val="20"/>
                <w:lang w:eastAsia="zh-CN"/>
              </w:rPr>
              <w:t xml:space="preserve"> 2020</w:t>
            </w:r>
          </w:p>
        </w:tc>
      </w:tr>
      <w:tr w:rsidR="000069D4" w14:paraId="3DAE548D" w14:textId="77777777" w:rsidTr="00876A8A">
        <w:trPr>
          <w:cantSplit/>
        </w:trPr>
        <w:tc>
          <w:tcPr>
            <w:tcW w:w="6487" w:type="dxa"/>
            <w:vMerge/>
          </w:tcPr>
          <w:p w14:paraId="66BF2559"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4E08ABA9" w14:textId="612A024F" w:rsidR="000069D4" w:rsidRPr="003E46DE" w:rsidRDefault="003E46D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44201" w14:paraId="4F429DD9" w14:textId="77777777" w:rsidTr="00D046A7">
        <w:trPr>
          <w:cantSplit/>
        </w:trPr>
        <w:tc>
          <w:tcPr>
            <w:tcW w:w="9889" w:type="dxa"/>
            <w:gridSpan w:val="2"/>
          </w:tcPr>
          <w:p w14:paraId="63EE7D1D" w14:textId="261393A6" w:rsidR="00444201" w:rsidRDefault="00CF3110" w:rsidP="00444201">
            <w:pPr>
              <w:pStyle w:val="Source"/>
              <w:rPr>
                <w:lang w:eastAsia="zh-CN"/>
              </w:rPr>
            </w:pPr>
            <w:bookmarkStart w:id="7" w:name="dsource" w:colFirst="0" w:colLast="0"/>
            <w:bookmarkEnd w:id="6"/>
            <w:r w:rsidRPr="00896FC5">
              <w:t>United States of America</w:t>
            </w:r>
          </w:p>
        </w:tc>
      </w:tr>
      <w:tr w:rsidR="00444201" w14:paraId="418A11A4" w14:textId="77777777" w:rsidTr="00D046A7">
        <w:trPr>
          <w:cantSplit/>
        </w:trPr>
        <w:tc>
          <w:tcPr>
            <w:tcW w:w="9889" w:type="dxa"/>
            <w:gridSpan w:val="2"/>
          </w:tcPr>
          <w:p w14:paraId="49AE5F47" w14:textId="398553D0" w:rsidR="00444201" w:rsidRDefault="00CF3110" w:rsidP="00CF3110">
            <w:pPr>
              <w:pStyle w:val="Title1"/>
              <w:rPr>
                <w:lang w:eastAsia="zh-CN"/>
              </w:rPr>
            </w:pPr>
            <w:bookmarkStart w:id="8" w:name="drec" w:colFirst="0" w:colLast="0"/>
            <w:bookmarkEnd w:id="7"/>
            <w:r>
              <w:rPr>
                <w:lang w:val="en-US"/>
              </w:rPr>
              <w:t xml:space="preserve">Working Document twords draft CPM Report </w:t>
            </w:r>
            <w:r>
              <w:rPr>
                <w:lang w:val="en-US"/>
              </w:rPr>
              <w:br/>
              <w:t xml:space="preserve">Chapter 2 </w:t>
            </w:r>
            <w:r>
              <w:rPr>
                <w:lang w:val="en-US"/>
              </w:rPr>
              <w:br/>
              <w:t>agenda item 1.8 (WRC-23)</w:t>
            </w:r>
          </w:p>
        </w:tc>
      </w:tr>
      <w:tr w:rsidR="00444201" w14:paraId="18F48B41" w14:textId="77777777" w:rsidTr="00D046A7">
        <w:trPr>
          <w:cantSplit/>
        </w:trPr>
        <w:tc>
          <w:tcPr>
            <w:tcW w:w="9889" w:type="dxa"/>
            <w:gridSpan w:val="2"/>
          </w:tcPr>
          <w:p w14:paraId="68D39B2A" w14:textId="27FD1869" w:rsidR="00444201" w:rsidRDefault="00444201" w:rsidP="00444201">
            <w:pPr>
              <w:pStyle w:val="Title1"/>
              <w:rPr>
                <w:lang w:eastAsia="zh-CN"/>
              </w:rPr>
            </w:pPr>
            <w:bookmarkStart w:id="9" w:name="dtitle1" w:colFirst="0" w:colLast="0"/>
            <w:bookmarkEnd w:id="8"/>
          </w:p>
        </w:tc>
      </w:tr>
    </w:tbl>
    <w:p w14:paraId="30E32389" w14:textId="77777777" w:rsidR="00CF3110" w:rsidRPr="009477F6" w:rsidRDefault="00CF3110" w:rsidP="00CF3110">
      <w:pPr>
        <w:pStyle w:val="ChapNo"/>
      </w:pPr>
      <w:bookmarkStart w:id="10" w:name="dbreak"/>
      <w:bookmarkEnd w:id="9"/>
      <w:bookmarkEnd w:id="10"/>
      <w:r w:rsidRPr="009477F6">
        <w:t xml:space="preserve">CHAPTER </w:t>
      </w:r>
      <w:r>
        <w:t>2</w:t>
      </w:r>
    </w:p>
    <w:p w14:paraId="14D70A9A" w14:textId="77777777" w:rsidR="00CF3110" w:rsidRPr="008909A0" w:rsidRDefault="00CF3110" w:rsidP="00CF3110">
      <w:pPr>
        <w:pStyle w:val="Chaptitle"/>
      </w:pPr>
      <w:r w:rsidRPr="00457645">
        <w:rPr>
          <w:rFonts w:asciiTheme="minorHAnsi" w:hAnsiTheme="minorHAnsi" w:cs="Times New Roman Bold"/>
          <w:bCs/>
        </w:rPr>
        <w:t>Aeronautical and maritime issues</w:t>
      </w:r>
    </w:p>
    <w:p w14:paraId="18BE6288" w14:textId="77777777" w:rsidR="00CF3110" w:rsidRPr="009477F6" w:rsidRDefault="00CF3110" w:rsidP="00CF3110">
      <w:pPr>
        <w:spacing w:before="0"/>
        <w:jc w:val="center"/>
      </w:pPr>
      <w:r w:rsidRPr="009477F6">
        <w:t xml:space="preserve">(Agenda items </w:t>
      </w:r>
      <w:r>
        <w:t xml:space="preserve">1.6, 1.7, 1.8, 1.9, 1.10, </w:t>
      </w:r>
      <w:proofErr w:type="gramStart"/>
      <w:r>
        <w:t>1.11</w:t>
      </w:r>
      <w:proofErr w:type="gramEnd"/>
      <w:r w:rsidRPr="009477F6">
        <w:t>)</w:t>
      </w:r>
    </w:p>
    <w:p w14:paraId="4CA12409" w14:textId="77777777" w:rsidR="00CF3110" w:rsidRPr="00EF49C7" w:rsidRDefault="00CF3110" w:rsidP="00CF3110">
      <w:pPr>
        <w:pStyle w:val="Agendaitem"/>
        <w:rPr>
          <w:lang w:val="en-US"/>
        </w:rPr>
      </w:pPr>
      <w:r w:rsidRPr="00EF49C7">
        <w:rPr>
          <w:lang w:val="en-US"/>
        </w:rPr>
        <w:t xml:space="preserve">Agenda </w:t>
      </w:r>
      <w:r>
        <w:rPr>
          <w:lang w:val="en-US"/>
        </w:rPr>
        <w:t>i</w:t>
      </w:r>
      <w:r w:rsidRPr="00EF49C7">
        <w:rPr>
          <w:lang w:val="en-US"/>
        </w:rPr>
        <w:t>tem 1.</w:t>
      </w:r>
      <w:r>
        <w:rPr>
          <w:lang w:val="en-US"/>
        </w:rPr>
        <w:t>8</w:t>
      </w:r>
    </w:p>
    <w:p w14:paraId="5CF05D70" w14:textId="77777777" w:rsidR="00CF3110" w:rsidRPr="003358F0" w:rsidRDefault="00CF3110" w:rsidP="00CF3110">
      <w:pPr>
        <w:pStyle w:val="Title3"/>
      </w:pPr>
      <w:r w:rsidRPr="003358F0">
        <w:t>(</w:t>
      </w:r>
      <w:r w:rsidRPr="0028234E">
        <w:rPr>
          <w:b/>
          <w:bCs/>
        </w:rPr>
        <w:t>WP 5B</w:t>
      </w:r>
      <w:r>
        <w:rPr>
          <w:rStyle w:val="FootnoteReference"/>
          <w:b/>
          <w:bCs/>
        </w:rPr>
        <w:footnoteReference w:customMarkFollows="1" w:id="1"/>
        <w:t>*</w:t>
      </w:r>
      <w:r>
        <w:rPr>
          <w:b/>
          <w:bCs/>
        </w:rPr>
        <w:t xml:space="preserve"> </w:t>
      </w:r>
      <w:r w:rsidRPr="003358F0">
        <w:t xml:space="preserve">/ </w:t>
      </w:r>
      <w:r w:rsidRPr="00922032">
        <w:rPr>
          <w:b/>
          <w:bCs/>
        </w:rPr>
        <w:t>WP 4A, WP 4B</w:t>
      </w:r>
      <w:r>
        <w:t>)</w:t>
      </w:r>
    </w:p>
    <w:p w14:paraId="0C3D684F" w14:textId="77777777" w:rsidR="00CF3110" w:rsidRDefault="00CF3110" w:rsidP="00CF3110">
      <w:pPr>
        <w:pStyle w:val="Normalaftertitle"/>
        <w:spacing w:before="240"/>
        <w:rPr>
          <w:b/>
          <w:i/>
          <w:iCs/>
        </w:rPr>
      </w:pPr>
      <w:r w:rsidRPr="00EF707E">
        <w:rPr>
          <w:i/>
          <w:iCs/>
        </w:rPr>
        <w:t>1.8</w:t>
      </w:r>
      <w:r w:rsidRPr="00EF707E">
        <w:rPr>
          <w:i/>
          <w:iCs/>
        </w:rPr>
        <w:tab/>
        <w:t xml:space="preserve">to consider, on the basis of ITU R studies in accordance with Resolution </w:t>
      </w:r>
      <w:r w:rsidRPr="00EF707E">
        <w:rPr>
          <w:b/>
          <w:bCs/>
          <w:i/>
          <w:iCs/>
        </w:rPr>
        <w:t>171 (WRC</w:t>
      </w:r>
      <w:r>
        <w:rPr>
          <w:b/>
          <w:bCs/>
          <w:i/>
          <w:iCs/>
        </w:rPr>
        <w:t>-</w:t>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2AD75147" w14:textId="77777777" w:rsidR="00CF3110" w:rsidRDefault="00CF3110" w:rsidP="00CF3110">
      <w:pPr>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Review and possible revision of Resolution 155 (Rev.WRC</w:t>
      </w:r>
      <w:r>
        <w:rPr>
          <w:rFonts w:eastAsia="SimSun"/>
          <w:i/>
          <w:iCs/>
        </w:rPr>
        <w:t>-</w:t>
      </w:r>
      <w:r w:rsidRPr="00901CC0">
        <w:rPr>
          <w:rFonts w:eastAsia="SimSun"/>
          <w:i/>
          <w:iCs/>
        </w:rPr>
        <w:t xml:space="preserve">19) and No. </w:t>
      </w:r>
      <w:r w:rsidRPr="008D6B8F">
        <w:rPr>
          <w:rFonts w:eastAsia="SimSun"/>
          <w:b/>
          <w:bCs/>
          <w:i/>
          <w:iCs/>
        </w:rPr>
        <w:t>5.484B</w:t>
      </w:r>
      <w:r w:rsidRPr="00901CC0">
        <w:rPr>
          <w:rFonts w:eastAsia="SimSun"/>
          <w:i/>
          <w:iCs/>
        </w:rPr>
        <w:t xml:space="preserve"> in the frequency bands to which they apply</w:t>
      </w:r>
    </w:p>
    <w:p w14:paraId="2155DB93" w14:textId="77777777" w:rsidR="00CF3110" w:rsidRPr="00F351A3" w:rsidRDefault="00CF3110" w:rsidP="00CF3110">
      <w:pPr>
        <w:pStyle w:val="Heading1"/>
      </w:pPr>
      <w:r>
        <w:t>2</w:t>
      </w:r>
      <w:r w:rsidRPr="00F351A3">
        <w:t>/1.</w:t>
      </w:r>
      <w:r>
        <w:t>8</w:t>
      </w:r>
      <w:r w:rsidRPr="00F351A3">
        <w:t>/1</w:t>
      </w:r>
      <w:r w:rsidRPr="00F351A3">
        <w:tab/>
      </w:r>
      <w:r w:rsidRPr="00F351A3">
        <w:tab/>
        <w:t>Executive summary</w:t>
      </w:r>
    </w:p>
    <w:p w14:paraId="75D55484" w14:textId="77777777" w:rsidR="00CF3110" w:rsidRPr="00F351A3" w:rsidRDefault="00CF3110" w:rsidP="00CF3110">
      <w:pPr>
        <w:rPr>
          <w:i/>
          <w:iCs/>
        </w:rPr>
      </w:pPr>
      <w:r w:rsidRPr="00FC05CA">
        <w:rPr>
          <w:i/>
          <w:iCs/>
          <w:highlight w:val="yellow"/>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FC05CA">
        <w:rPr>
          <w:i/>
          <w:iCs/>
          <w:highlight w:val="yellow"/>
          <w:lang w:val="en-US"/>
        </w:rPr>
        <w:t>§A</w:t>
      </w:r>
      <w:r w:rsidRPr="00FC05CA">
        <w:rPr>
          <w:i/>
          <w:iCs/>
          <w:highlight w:val="yellow"/>
        </w:rPr>
        <w:t xml:space="preserve">2.1 of Annex 2 to </w:t>
      </w:r>
      <w:hyperlink r:id="rId9" w:history="1">
        <w:r w:rsidRPr="00FC05CA">
          <w:rPr>
            <w:rStyle w:val="Hyperlink"/>
            <w:i/>
            <w:iCs/>
            <w:highlight w:val="yellow"/>
          </w:rPr>
          <w:t>Resolution ITU-R 2-8</w:t>
        </w:r>
      </w:hyperlink>
      <w:r w:rsidRPr="00FC05CA">
        <w:rPr>
          <w:i/>
          <w:iCs/>
          <w:highlight w:val="yellow"/>
        </w:rPr>
        <w:t>]</w:t>
      </w:r>
    </w:p>
    <w:p w14:paraId="0C08923F" w14:textId="41111E63" w:rsidR="002E0118" w:rsidRPr="004F0296" w:rsidRDefault="002E0118" w:rsidP="002E0118">
      <w:pPr>
        <w:rPr>
          <w:ins w:id="11" w:author="Nellis, Donald (FAA)" w:date="2020-10-07T11:11:00Z"/>
          <w:rFonts w:asciiTheme="majorBidi" w:hAnsiTheme="majorBidi" w:cstheme="majorBidi"/>
          <w:szCs w:val="24"/>
          <w:highlight w:val="cyan"/>
        </w:rPr>
      </w:pPr>
      <w:ins w:id="12" w:author="Nellis, Donald (FAA)" w:date="2020-10-07T11:09:00Z">
        <w:r w:rsidRPr="004F0296">
          <w:rPr>
            <w:rFonts w:asciiTheme="majorBidi" w:hAnsiTheme="majorBidi" w:cstheme="majorBidi"/>
            <w:szCs w:val="24"/>
            <w:highlight w:val="cyan"/>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w:t>
        </w:r>
        <w:proofErr w:type="spellStart"/>
        <w:r w:rsidRPr="004F0296">
          <w:rPr>
            <w:rFonts w:asciiTheme="majorBidi" w:hAnsiTheme="majorBidi" w:cstheme="majorBidi"/>
            <w:szCs w:val="24"/>
            <w:highlight w:val="cyan"/>
          </w:rPr>
          <w:lastRenderedPageBreak/>
          <w:t>Radiocommunication</w:t>
        </w:r>
        <w:proofErr w:type="spellEnd"/>
        <w:r w:rsidRPr="004F0296">
          <w:rPr>
            <w:rFonts w:asciiTheme="majorBidi" w:hAnsiTheme="majorBidi" w:cstheme="majorBidi"/>
            <w:szCs w:val="24"/>
            <w:highlight w:val="cyan"/>
          </w:rPr>
          <w:t xml:space="preserve"> Conference held in 2012 the BLOS requirements were only partially addressed</w:t>
        </w:r>
        <w:r w:rsidRPr="004F0296">
          <w:rPr>
            <w:rFonts w:asciiTheme="majorBidi" w:hAnsiTheme="majorBidi" w:cstheme="majorBidi"/>
            <w:szCs w:val="24"/>
            <w:highlight w:val="cyan"/>
          </w:rPr>
          <w:t xml:space="preserve"> at the World </w:t>
        </w:r>
        <w:proofErr w:type="spellStart"/>
        <w:r w:rsidRPr="004F0296">
          <w:rPr>
            <w:rFonts w:asciiTheme="majorBidi" w:hAnsiTheme="majorBidi" w:cstheme="majorBidi"/>
            <w:szCs w:val="24"/>
            <w:highlight w:val="cyan"/>
          </w:rPr>
          <w:t>Radiocommunications</w:t>
        </w:r>
        <w:proofErr w:type="spellEnd"/>
        <w:r w:rsidRPr="004F0296">
          <w:rPr>
            <w:rFonts w:asciiTheme="majorBidi" w:hAnsiTheme="majorBidi" w:cstheme="majorBidi"/>
            <w:szCs w:val="24"/>
            <w:highlight w:val="cyan"/>
          </w:rPr>
          <w:t xml:space="preserve"> </w:t>
        </w:r>
      </w:ins>
      <w:ins w:id="13" w:author="Nellis, Donald (FAA)" w:date="2020-10-07T11:10:00Z">
        <w:r w:rsidRPr="004F0296">
          <w:rPr>
            <w:rFonts w:asciiTheme="majorBidi" w:hAnsiTheme="majorBidi" w:cstheme="majorBidi"/>
            <w:szCs w:val="24"/>
            <w:highlight w:val="cyan"/>
          </w:rPr>
          <w:t>Conference held in 2015</w:t>
        </w:r>
      </w:ins>
      <w:ins w:id="14" w:author="Nellis, Donald (FAA)" w:date="2020-10-07T11:09:00Z">
        <w:r w:rsidRPr="004F0296">
          <w:rPr>
            <w:rFonts w:asciiTheme="majorBidi" w:hAnsiTheme="majorBidi" w:cstheme="majorBidi"/>
            <w:szCs w:val="24"/>
            <w:highlight w:val="cyan"/>
          </w:rPr>
          <w:t>.</w:t>
        </w:r>
      </w:ins>
    </w:p>
    <w:p w14:paraId="54BA4F8F" w14:textId="14D3946F" w:rsidR="003D6830" w:rsidRPr="004F0296" w:rsidRDefault="003D6830" w:rsidP="003D6830">
      <w:pPr>
        <w:rPr>
          <w:ins w:id="15" w:author="Nellis, Donald (FAA)" w:date="2020-10-07T11:15:00Z"/>
          <w:rFonts w:asciiTheme="majorBidi" w:hAnsiTheme="majorBidi" w:cstheme="majorBidi"/>
          <w:szCs w:val="24"/>
          <w:highlight w:val="cyan"/>
        </w:rPr>
      </w:pPr>
      <w:ins w:id="16" w:author="Nellis, Donald (FAA)" w:date="2020-10-07T11:11:00Z">
        <w:r w:rsidRPr="004F0296">
          <w:rPr>
            <w:rFonts w:asciiTheme="majorBidi" w:hAnsiTheme="majorBidi" w:cstheme="majorBidi"/>
            <w:szCs w:val="24"/>
            <w:highlight w:val="cyan"/>
          </w:rPr>
          <w:t>Agenda item 1.</w:t>
        </w:r>
        <w:r w:rsidRPr="004F0296">
          <w:rPr>
            <w:rFonts w:asciiTheme="majorBidi" w:hAnsiTheme="majorBidi" w:cstheme="majorBidi"/>
            <w:szCs w:val="24"/>
            <w:highlight w:val="cyan"/>
          </w:rPr>
          <w:t>8</w:t>
        </w:r>
        <w:r w:rsidRPr="004F0296">
          <w:rPr>
            <w:rFonts w:asciiTheme="majorBidi" w:hAnsiTheme="majorBidi" w:cstheme="majorBidi"/>
            <w:szCs w:val="24"/>
            <w:highlight w:val="cyan"/>
          </w:rPr>
          <w:t xml:space="preserve"> was therefore established to </w:t>
        </w:r>
      </w:ins>
      <w:ins w:id="17" w:author="Nellis, Donald (FAA)" w:date="2020-10-07T11:12:00Z">
        <w:r w:rsidRPr="004F0296">
          <w:rPr>
            <w:rFonts w:asciiTheme="majorBidi" w:hAnsiTheme="majorBidi" w:cstheme="majorBidi"/>
            <w:szCs w:val="24"/>
            <w:highlight w:val="cyan"/>
          </w:rPr>
          <w:t>c</w:t>
        </w:r>
      </w:ins>
      <w:ins w:id="18" w:author="Nellis, Donald (FAA)" w:date="2020-10-07T11:11:00Z">
        <w:r w:rsidRPr="004F0296">
          <w:rPr>
            <w:rFonts w:asciiTheme="majorBidi" w:hAnsiTheme="majorBidi" w:cstheme="majorBidi"/>
            <w:szCs w:val="24"/>
            <w:highlight w:val="cyan"/>
          </w:rPr>
          <w:t xml:space="preserve">ontinue the BLOS work </w:t>
        </w:r>
      </w:ins>
      <w:ins w:id="19" w:author="Nellis, Donald (FAA)" w:date="2020-10-07T11:13:00Z">
        <w:r w:rsidRPr="004F0296">
          <w:rPr>
            <w:rFonts w:asciiTheme="majorBidi" w:hAnsiTheme="majorBidi" w:cstheme="majorBidi"/>
            <w:szCs w:val="24"/>
            <w:highlight w:val="cyan"/>
          </w:rPr>
          <w:t xml:space="preserve">and </w:t>
        </w:r>
      </w:ins>
      <w:ins w:id="20" w:author="Nellis, Donald (FAA)" w:date="2020-10-07T11:15:00Z">
        <w:r w:rsidRPr="004F0296">
          <w:rPr>
            <w:rFonts w:asciiTheme="majorBidi" w:hAnsiTheme="majorBidi" w:cstheme="majorBidi"/>
            <w:szCs w:val="24"/>
            <w:highlight w:val="cyan"/>
          </w:rPr>
          <w:t xml:space="preserve">take action, if necessary, </w:t>
        </w:r>
      </w:ins>
      <w:ins w:id="21" w:author="Nellis, Donald (FAA)" w:date="2020-10-07T11:16:00Z">
        <w:r w:rsidRPr="004F0296">
          <w:rPr>
            <w:rFonts w:asciiTheme="majorBidi" w:hAnsiTheme="majorBidi" w:cstheme="majorBidi"/>
            <w:szCs w:val="24"/>
            <w:highlight w:val="cyan"/>
          </w:rPr>
          <w:t xml:space="preserve">to </w:t>
        </w:r>
      </w:ins>
      <w:ins w:id="22" w:author="Nellis, Donald (FAA)" w:date="2020-10-07T11:15:00Z">
        <w:r w:rsidRPr="004F0296">
          <w:rPr>
            <w:rFonts w:asciiTheme="majorBidi" w:hAnsiTheme="majorBidi" w:cstheme="majorBidi"/>
            <w:szCs w:val="24"/>
            <w:highlight w:val="cyan"/>
          </w:rPr>
          <w:t xml:space="preserve">accommodate the use of fixed-satellite service (FSS) networks by </w:t>
        </w:r>
      </w:ins>
      <w:ins w:id="23" w:author="Nellis, Donald (FAA)" w:date="2020-10-07T11:16:00Z">
        <w:r w:rsidRPr="004F0296">
          <w:rPr>
            <w:rFonts w:asciiTheme="majorBidi" w:hAnsiTheme="majorBidi" w:cstheme="majorBidi"/>
            <w:szCs w:val="24"/>
            <w:highlight w:val="cyan"/>
          </w:rPr>
          <w:t>UA CNPC Links.</w:t>
        </w:r>
      </w:ins>
    </w:p>
    <w:p w14:paraId="20D2E135" w14:textId="5A160706" w:rsidR="003D6830" w:rsidRPr="004F0296" w:rsidRDefault="003D6830" w:rsidP="003D6830">
      <w:pPr>
        <w:rPr>
          <w:ins w:id="24" w:author="Nellis, Donald (FAA)" w:date="2020-10-07T11:15:00Z"/>
          <w:rFonts w:asciiTheme="majorBidi" w:hAnsiTheme="majorBidi" w:cstheme="majorBidi"/>
          <w:i/>
          <w:szCs w:val="24"/>
        </w:rPr>
      </w:pPr>
      <w:ins w:id="25" w:author="Nellis, Donald (FAA)" w:date="2020-10-07T11:18:00Z">
        <w:r w:rsidRPr="004F0296">
          <w:rPr>
            <w:rFonts w:asciiTheme="majorBidi" w:hAnsiTheme="majorBidi" w:cstheme="majorBidi"/>
            <w:i/>
            <w:szCs w:val="24"/>
            <w:highlight w:val="cyan"/>
          </w:rPr>
          <w:t xml:space="preserve">[Editor’s Note:  </w:t>
        </w:r>
      </w:ins>
      <w:ins w:id="26" w:author="Nellis, Donald (FAA)" w:date="2020-10-07T11:20:00Z">
        <w:r w:rsidRPr="004F0296">
          <w:rPr>
            <w:rFonts w:asciiTheme="majorBidi" w:hAnsiTheme="majorBidi" w:cstheme="majorBidi"/>
            <w:i/>
            <w:szCs w:val="24"/>
            <w:highlight w:val="cyan"/>
          </w:rPr>
          <w:t xml:space="preserve">a summary of the results of the studies and </w:t>
        </w:r>
      </w:ins>
      <w:ins w:id="27" w:author="Nellis, Donald (FAA)" w:date="2020-10-07T11:18:00Z">
        <w:r w:rsidRPr="004F0296">
          <w:rPr>
            <w:rFonts w:asciiTheme="majorBidi" w:hAnsiTheme="majorBidi" w:cstheme="majorBidi"/>
            <w:i/>
            <w:szCs w:val="24"/>
            <w:highlight w:val="cyan"/>
          </w:rPr>
          <w:t xml:space="preserve">a </w:t>
        </w:r>
      </w:ins>
      <w:ins w:id="28" w:author="Nellis, Donald (FAA)" w:date="2020-10-07T11:19:00Z">
        <w:r w:rsidRPr="004F0296">
          <w:rPr>
            <w:rFonts w:asciiTheme="majorBidi" w:hAnsiTheme="majorBidi" w:cstheme="majorBidi"/>
            <w:i/>
            <w:szCs w:val="24"/>
            <w:highlight w:val="cyan"/>
          </w:rPr>
          <w:t>brief description of the method(s) is still needed</w:t>
        </w:r>
      </w:ins>
      <w:ins w:id="29" w:author="Nellis, Donald (FAA)" w:date="2020-10-07T11:20:00Z">
        <w:r w:rsidR="004F0296" w:rsidRPr="004F0296">
          <w:rPr>
            <w:rFonts w:asciiTheme="majorBidi" w:hAnsiTheme="majorBidi" w:cstheme="majorBidi"/>
            <w:i/>
            <w:szCs w:val="24"/>
            <w:highlight w:val="cyan"/>
          </w:rPr>
          <w:t xml:space="preserve"> in the Executive Summary</w:t>
        </w:r>
      </w:ins>
      <w:ins w:id="30" w:author="Nellis, Donald (FAA)" w:date="2020-10-07T11:19:00Z">
        <w:r w:rsidRPr="004F0296">
          <w:rPr>
            <w:rFonts w:asciiTheme="majorBidi" w:hAnsiTheme="majorBidi" w:cstheme="majorBidi"/>
            <w:i/>
            <w:szCs w:val="24"/>
            <w:highlight w:val="cyan"/>
          </w:rPr>
          <w:t>.]</w:t>
        </w:r>
      </w:ins>
    </w:p>
    <w:p w14:paraId="14183C0D" w14:textId="77777777" w:rsidR="00CF3110" w:rsidRPr="00837D9C" w:rsidRDefault="00CF3110" w:rsidP="00CF3110">
      <w:pPr>
        <w:pStyle w:val="Heading1"/>
        <w:rPr>
          <w:lang w:eastAsia="ja-JP"/>
        </w:rPr>
      </w:pPr>
      <w:r>
        <w:t>2</w:t>
      </w:r>
      <w:r w:rsidRPr="00837D9C">
        <w:t>/1.</w:t>
      </w:r>
      <w:r>
        <w:t>8</w:t>
      </w:r>
      <w:r w:rsidRPr="00837D9C">
        <w:t>/</w:t>
      </w:r>
      <w:r>
        <w:t>2</w:t>
      </w:r>
      <w:r w:rsidRPr="00837D9C">
        <w:tab/>
      </w:r>
      <w:r>
        <w:tab/>
        <w:t>Background</w:t>
      </w:r>
    </w:p>
    <w:p w14:paraId="00C46803" w14:textId="77777777" w:rsidR="00CF3110" w:rsidRPr="00F351A3" w:rsidRDefault="00CF3110" w:rsidP="00CF3110">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0" w:history="1">
        <w:r w:rsidRPr="00FC05CA">
          <w:rPr>
            <w:rStyle w:val="Hyperlink"/>
            <w:i/>
            <w:iCs/>
            <w:highlight w:val="yellow"/>
          </w:rPr>
          <w:t>Resolution ITU-R 2-8</w:t>
        </w:r>
      </w:hyperlink>
      <w:r w:rsidRPr="00FC05CA">
        <w:rPr>
          <w:i/>
          <w:iCs/>
          <w:highlight w:val="yellow"/>
        </w:rPr>
        <w:t>]</w:t>
      </w:r>
    </w:p>
    <w:p w14:paraId="5A0B0C49" w14:textId="624E3A89" w:rsidR="00FC05CA" w:rsidRPr="007A596F" w:rsidRDefault="00FC05CA" w:rsidP="00FC05CA">
      <w:pPr>
        <w:rPr>
          <w:rFonts w:asciiTheme="majorBidi" w:eastAsia="Calibri" w:hAnsiTheme="majorBidi" w:cstheme="majorBidi"/>
          <w:szCs w:val="24"/>
        </w:rPr>
      </w:pPr>
      <w:r w:rsidRPr="007A596F">
        <w:rPr>
          <w:rFonts w:asciiTheme="majorBidi" w:eastAsia="Calibri" w:hAnsiTheme="majorBidi" w:cstheme="majorBidi"/>
          <w:szCs w:val="24"/>
        </w:rPr>
        <w:t>In the context of this agenda item, an unmanned aircraft system (UAS) consist of a geost</w:t>
      </w:r>
      <w:r>
        <w:rPr>
          <w:rFonts w:asciiTheme="majorBidi" w:eastAsia="Calibri" w:hAnsiTheme="majorBidi" w:cstheme="majorBidi"/>
          <w:szCs w:val="24"/>
        </w:rPr>
        <w:t>ationary satellite operating under a fixed-satellite service (</w:t>
      </w:r>
      <w:r w:rsidRPr="007A596F">
        <w:rPr>
          <w:rFonts w:asciiTheme="majorBidi" w:eastAsia="Calibri" w:hAnsiTheme="majorBidi" w:cstheme="majorBidi"/>
          <w:szCs w:val="24"/>
        </w:rPr>
        <w:t>FSS</w:t>
      </w:r>
      <w:r>
        <w:rPr>
          <w:rFonts w:asciiTheme="majorBidi" w:eastAsia="Calibri" w:hAnsiTheme="majorBidi" w:cstheme="majorBidi"/>
          <w:szCs w:val="24"/>
        </w:rPr>
        <w:t>) allocation</w:t>
      </w:r>
      <w:r w:rsidRPr="007A596F">
        <w:rPr>
          <w:rFonts w:asciiTheme="majorBidi" w:eastAsia="Calibri" w:hAnsiTheme="majorBidi" w:cstheme="majorBidi"/>
          <w:szCs w:val="24"/>
        </w:rPr>
        <w:t xml:space="preserve">, an </w:t>
      </w:r>
      <w:r>
        <w:rPr>
          <w:rFonts w:asciiTheme="majorBidi" w:eastAsia="Calibri" w:hAnsiTheme="majorBidi" w:cstheme="majorBidi"/>
          <w:szCs w:val="24"/>
        </w:rPr>
        <w:t>unmanned aircraft (</w:t>
      </w:r>
      <w:r w:rsidRPr="007A596F">
        <w:rPr>
          <w:rFonts w:asciiTheme="majorBidi" w:eastAsia="Calibri" w:hAnsiTheme="majorBidi" w:cstheme="majorBidi"/>
          <w:szCs w:val="24"/>
        </w:rPr>
        <w:t>UA</w:t>
      </w:r>
      <w:r>
        <w:rPr>
          <w:rFonts w:asciiTheme="majorBidi" w:eastAsia="Calibri" w:hAnsiTheme="majorBidi" w:cstheme="majorBidi"/>
          <w:szCs w:val="24"/>
        </w:rPr>
        <w:t>)</w:t>
      </w:r>
      <w:r w:rsidRPr="007A596F">
        <w:rPr>
          <w:rFonts w:asciiTheme="majorBidi" w:eastAsia="Calibri" w:hAnsiTheme="majorBidi" w:cstheme="majorBidi"/>
          <w:szCs w:val="24"/>
        </w:rPr>
        <w:t xml:space="preserve"> with a</w:t>
      </w:r>
      <w:r>
        <w:rPr>
          <w:rFonts w:asciiTheme="majorBidi" w:eastAsia="Calibri" w:hAnsiTheme="majorBidi" w:cstheme="majorBidi"/>
          <w:szCs w:val="24"/>
        </w:rPr>
        <w:t>n</w:t>
      </w:r>
      <w:r w:rsidRPr="007A596F">
        <w:rPr>
          <w:rFonts w:asciiTheme="majorBidi" w:eastAsia="Calibri" w:hAnsiTheme="majorBidi" w:cstheme="majorBidi"/>
          <w:szCs w:val="24"/>
        </w:rPr>
        <w:t xml:space="preserve"> </w:t>
      </w:r>
      <w:r w:rsidRPr="007A596F">
        <w:rPr>
          <w:rFonts w:asciiTheme="majorBidi" w:hAnsiTheme="majorBidi" w:cstheme="majorBidi"/>
          <w:szCs w:val="24"/>
        </w:rPr>
        <w:t xml:space="preserve">Earth stations on-board </w:t>
      </w:r>
      <w:r w:rsidRPr="007A596F">
        <w:rPr>
          <w:rFonts w:asciiTheme="majorBidi" w:eastAsia="Calibri" w:hAnsiTheme="majorBidi" w:cstheme="majorBidi"/>
          <w:szCs w:val="24"/>
        </w:rPr>
        <w:t xml:space="preserve">to interconnect the communication link between </w:t>
      </w:r>
      <w:r>
        <w:rPr>
          <w:rFonts w:asciiTheme="majorBidi" w:eastAsia="Calibri" w:hAnsiTheme="majorBidi" w:cstheme="majorBidi"/>
          <w:szCs w:val="24"/>
        </w:rPr>
        <w:t>this</w:t>
      </w:r>
      <w:r w:rsidRPr="007A596F">
        <w:rPr>
          <w:rFonts w:asciiTheme="majorBidi" w:eastAsia="Calibri" w:hAnsiTheme="majorBidi" w:cstheme="majorBidi"/>
          <w:szCs w:val="24"/>
        </w:rPr>
        <w:t xml:space="preserve"> UA and associated </w:t>
      </w:r>
      <w:r>
        <w:rPr>
          <w:rFonts w:asciiTheme="majorBidi" w:eastAsia="Calibri" w:hAnsiTheme="majorBidi" w:cstheme="majorBidi"/>
          <w:szCs w:val="24"/>
        </w:rPr>
        <w:t xml:space="preserve">remote </w:t>
      </w:r>
      <w:r w:rsidRPr="007A596F">
        <w:rPr>
          <w:rFonts w:asciiTheme="majorBidi" w:eastAsia="Calibri" w:hAnsiTheme="majorBidi" w:cstheme="majorBidi"/>
          <w:szCs w:val="24"/>
        </w:rPr>
        <w:t>Earth station, called "unmanned aircraft control station”</w:t>
      </w:r>
      <w:r>
        <w:rPr>
          <w:rFonts w:asciiTheme="majorBidi" w:eastAsia="Calibri" w:hAnsiTheme="majorBidi" w:cstheme="majorBidi"/>
          <w:szCs w:val="24"/>
        </w:rPr>
        <w:t xml:space="preserve"> </w:t>
      </w:r>
      <w:r w:rsidRPr="007A596F">
        <w:rPr>
          <w:rFonts w:asciiTheme="majorBidi" w:eastAsia="Calibri" w:hAnsiTheme="majorBidi" w:cstheme="majorBidi"/>
          <w:szCs w:val="24"/>
        </w:rPr>
        <w:t>(UACS). UA are aircraft that do not carry a human pilot but that are piloted remotely, i.e. through a reliable communication link from outside the aircraft.</w:t>
      </w:r>
    </w:p>
    <w:p w14:paraId="74E32CCD" w14:textId="3E2072B9" w:rsidR="00FC05CA" w:rsidRPr="007E1AD1" w:rsidRDefault="00FC05CA" w:rsidP="00FC05CA">
      <w:pPr>
        <w:rPr>
          <w:rFonts w:asciiTheme="majorBidi" w:hAnsiTheme="majorBidi" w:cstheme="majorBidi"/>
          <w:szCs w:val="24"/>
        </w:rPr>
      </w:pPr>
      <w:r w:rsidRPr="007A596F">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w:t>
      </w:r>
      <w:r w:rsidRPr="007E1AD1">
        <w:rPr>
          <w:rFonts w:asciiTheme="majorBidi" w:eastAsia="Calibri" w:hAnsiTheme="majorBidi" w:cstheme="majorBidi"/>
          <w:szCs w:val="24"/>
        </w:rPr>
        <w:t>2171. The operation of UA requires addressing the same issues as manned aircraft, namely safe and efficient integration into the air traffic control system.</w:t>
      </w:r>
    </w:p>
    <w:p w14:paraId="09D6F1CB" w14:textId="77777777" w:rsidR="00CF3110" w:rsidRPr="00837D9C" w:rsidRDefault="00CF3110" w:rsidP="00CF3110">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16069CCA" w14:textId="77777777" w:rsidR="00CF3110" w:rsidRPr="00F351A3" w:rsidRDefault="00CF3110" w:rsidP="00CF3110">
      <w:pPr>
        <w:rPr>
          <w:i/>
          <w:iCs/>
        </w:rPr>
      </w:pPr>
      <w:r w:rsidRPr="00FC05CA">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23AD964F" w14:textId="584E3391" w:rsidR="00A50A38" w:rsidRDefault="00A50A38" w:rsidP="00A50A38">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062A9E1B" w14:textId="764DF4AB" w:rsidR="00A50A38" w:rsidRDefault="00A50A38" w:rsidP="00A50A38">
      <w:r w:rsidRPr="00A50A38">
        <w:rPr>
          <w:rFonts w:asciiTheme="majorBidi" w:hAnsiTheme="majorBidi" w:cstheme="majorBidi"/>
          <w:szCs w:val="24"/>
          <w:highlight w:val="yellow"/>
          <w:lang w:val="fr-FR" w:eastAsia="fr-FR"/>
        </w:rPr>
        <w:t>[TBD]</w:t>
      </w:r>
    </w:p>
    <w:p w14:paraId="07952784" w14:textId="2A44CFF3" w:rsidR="00A50A38" w:rsidRPr="007A596F" w:rsidRDefault="00A50A38" w:rsidP="00A50A38">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51BDDF92" w14:textId="4C387BDB" w:rsidR="00A50A38" w:rsidRPr="007A596F" w:rsidRDefault="00A50A38" w:rsidP="00A50A38">
      <w:r w:rsidRPr="007A596F">
        <w:t>ITU-R Recommendations, relevant for studies under WRC-</w:t>
      </w:r>
      <w:r>
        <w:t>23</w:t>
      </w:r>
      <w:r w:rsidRPr="007A596F">
        <w:t xml:space="preserve"> agenda item 1.</w:t>
      </w:r>
      <w:r>
        <w:t>8</w:t>
      </w:r>
      <w:r w:rsidRPr="007A596F">
        <w:t xml:space="preserve">, </w:t>
      </w:r>
      <w:r>
        <w:t xml:space="preserve">as appropriate, </w:t>
      </w:r>
      <w:r w:rsidRPr="007A596F">
        <w:t>are:</w:t>
      </w:r>
    </w:p>
    <w:p w14:paraId="3BAACAED" w14:textId="77777777" w:rsidR="002E0118" w:rsidRPr="004F0296" w:rsidRDefault="00A50A38" w:rsidP="002E0118">
      <w:pPr>
        <w:pStyle w:val="enumlev1"/>
        <w:rPr>
          <w:ins w:id="31" w:author="Nellis, Donald (FAA)" w:date="2020-10-07T11:03:00Z"/>
          <w:rFonts w:asciiTheme="majorBidi" w:hAnsiTheme="majorBidi" w:cstheme="majorBidi"/>
          <w:szCs w:val="24"/>
          <w:highlight w:val="cyan"/>
        </w:rPr>
      </w:pPr>
      <w:r w:rsidRPr="007A596F">
        <w:rPr>
          <w:rFonts w:asciiTheme="majorBidi" w:hAnsiTheme="majorBidi" w:cstheme="majorBidi"/>
          <w:szCs w:val="24"/>
        </w:rPr>
        <w:t>–</w:t>
      </w:r>
      <w:r w:rsidRPr="007A596F">
        <w:rPr>
          <w:rFonts w:asciiTheme="majorBidi" w:hAnsiTheme="majorBidi" w:cstheme="majorBidi"/>
          <w:szCs w:val="24"/>
        </w:rPr>
        <w:tab/>
        <w:t>ITU-R</w:t>
      </w:r>
      <w:r>
        <w:rPr>
          <w:rFonts w:asciiTheme="majorBidi" w:hAnsiTheme="majorBidi" w:cstheme="majorBidi"/>
          <w:szCs w:val="24"/>
        </w:rPr>
        <w:t xml:space="preserve"> </w:t>
      </w:r>
      <w:r w:rsidR="002E0118" w:rsidRPr="004F0296">
        <w:rPr>
          <w:highlight w:val="cyan"/>
        </w:rPr>
        <w:fldChar w:fldCharType="begin"/>
      </w:r>
      <w:r w:rsidR="002E0118" w:rsidRPr="004F0296">
        <w:rPr>
          <w:highlight w:val="cyan"/>
        </w:rPr>
        <w:instrText xml:space="preserve"> HYPERLINK "http://www.itu.int/rec/R-REC-F.758/en" </w:instrText>
      </w:r>
      <w:r w:rsidR="002E0118" w:rsidRPr="004F0296">
        <w:rPr>
          <w:highlight w:val="cyan"/>
        </w:rPr>
        <w:fldChar w:fldCharType="separate"/>
      </w:r>
      <w:ins w:id="32" w:author="Nellis, Donald (FAA)" w:date="2020-10-07T11:03:00Z">
        <w:r w:rsidR="002E0118" w:rsidRPr="004F0296">
          <w:rPr>
            <w:rFonts w:asciiTheme="majorBidi" w:hAnsiTheme="majorBidi" w:cstheme="majorBidi"/>
            <w:color w:val="0000FF"/>
            <w:szCs w:val="24"/>
            <w:highlight w:val="cyan"/>
            <w:u w:val="single"/>
          </w:rPr>
          <w:t>F.758-5</w:t>
        </w:r>
        <w:r w:rsidR="002E0118" w:rsidRPr="004F0296">
          <w:rPr>
            <w:rFonts w:asciiTheme="majorBidi" w:hAnsiTheme="majorBidi" w:cstheme="majorBidi"/>
            <w:color w:val="0000FF"/>
            <w:szCs w:val="24"/>
            <w:highlight w:val="cyan"/>
            <w:u w:val="single"/>
          </w:rPr>
          <w:fldChar w:fldCharType="end"/>
        </w:r>
        <w:r w:rsidR="002E0118" w:rsidRPr="004F0296">
          <w:rPr>
            <w:rFonts w:asciiTheme="majorBidi" w:hAnsiTheme="majorBidi" w:cstheme="majorBidi"/>
            <w:szCs w:val="24"/>
            <w:highlight w:val="cyan"/>
          </w:rPr>
          <w:t xml:space="preserve">, ITU-R </w:t>
        </w:r>
        <w:r w:rsidR="002E0118" w:rsidRPr="004F0296">
          <w:rPr>
            <w:highlight w:val="cyan"/>
          </w:rPr>
          <w:fldChar w:fldCharType="begin"/>
        </w:r>
        <w:r w:rsidR="002E0118" w:rsidRPr="004F0296">
          <w:rPr>
            <w:highlight w:val="cyan"/>
          </w:rPr>
          <w:instrText xml:space="preserve"> HYPERLINK "http://www.itu.int/rec/R-REC-F.1494/en" </w:instrText>
        </w:r>
        <w:r w:rsidR="002E0118" w:rsidRPr="004F0296">
          <w:rPr>
            <w:highlight w:val="cyan"/>
          </w:rPr>
          <w:fldChar w:fldCharType="separate"/>
        </w:r>
        <w:r w:rsidR="002E0118" w:rsidRPr="004F0296">
          <w:rPr>
            <w:rFonts w:asciiTheme="majorBidi" w:hAnsiTheme="majorBidi" w:cstheme="majorBidi"/>
            <w:color w:val="0000FF"/>
            <w:szCs w:val="24"/>
            <w:highlight w:val="cyan"/>
            <w:u w:val="single"/>
          </w:rPr>
          <w:t>F.1494</w:t>
        </w:r>
        <w:r w:rsidR="002E0118" w:rsidRPr="004F0296">
          <w:rPr>
            <w:rFonts w:asciiTheme="majorBidi" w:hAnsiTheme="majorBidi" w:cstheme="majorBidi"/>
            <w:color w:val="0000FF"/>
            <w:szCs w:val="24"/>
            <w:highlight w:val="cyan"/>
            <w:u w:val="single"/>
          </w:rPr>
          <w:fldChar w:fldCharType="end"/>
        </w:r>
        <w:r w:rsidR="002E0118" w:rsidRPr="004F0296">
          <w:rPr>
            <w:rFonts w:asciiTheme="majorBidi" w:hAnsiTheme="majorBidi" w:cstheme="majorBidi"/>
            <w:szCs w:val="24"/>
            <w:highlight w:val="cyan"/>
          </w:rPr>
          <w:t xml:space="preserve">, ITU-R </w:t>
        </w:r>
      </w:ins>
      <w:r w:rsidR="002E0118" w:rsidRPr="004F0296">
        <w:rPr>
          <w:highlight w:val="cyan"/>
        </w:rPr>
        <w:fldChar w:fldCharType="begin"/>
      </w:r>
      <w:r w:rsidR="002E0118" w:rsidRPr="004F0296">
        <w:rPr>
          <w:highlight w:val="cyan"/>
        </w:rPr>
        <w:instrText xml:space="preserve"> HYPERLINK "http://www.itu.int/rec/R-REC-F.1495/en" </w:instrText>
      </w:r>
      <w:r w:rsidR="002E0118" w:rsidRPr="004F0296">
        <w:rPr>
          <w:highlight w:val="cyan"/>
        </w:rPr>
        <w:fldChar w:fldCharType="separate"/>
      </w:r>
      <w:ins w:id="33" w:author="Nellis, Donald (FAA)" w:date="2020-10-07T11:03:00Z">
        <w:r w:rsidR="002E0118" w:rsidRPr="004F0296">
          <w:rPr>
            <w:rFonts w:asciiTheme="majorBidi" w:hAnsiTheme="majorBidi" w:cstheme="majorBidi"/>
            <w:color w:val="0000FF"/>
            <w:szCs w:val="24"/>
            <w:highlight w:val="cyan"/>
            <w:u w:val="single"/>
          </w:rPr>
          <w:t>F.1495</w:t>
        </w:r>
        <w:r w:rsidR="002E0118" w:rsidRPr="004F0296">
          <w:rPr>
            <w:rFonts w:asciiTheme="majorBidi" w:hAnsiTheme="majorBidi" w:cstheme="majorBidi"/>
            <w:color w:val="0000FF"/>
            <w:szCs w:val="24"/>
            <w:highlight w:val="cyan"/>
            <w:u w:val="single"/>
          </w:rPr>
          <w:fldChar w:fldCharType="end"/>
        </w:r>
        <w:r w:rsidR="002E0118" w:rsidRPr="004F0296">
          <w:rPr>
            <w:rFonts w:asciiTheme="majorBidi" w:hAnsiTheme="majorBidi" w:cstheme="majorBidi"/>
            <w:szCs w:val="24"/>
            <w:highlight w:val="cyan"/>
          </w:rPr>
          <w:t xml:space="preserve">, ITU-R </w:t>
        </w:r>
        <w:r w:rsidR="002E0118" w:rsidRPr="004F0296">
          <w:rPr>
            <w:highlight w:val="cyan"/>
          </w:rPr>
          <w:fldChar w:fldCharType="begin"/>
        </w:r>
        <w:r w:rsidR="002E0118" w:rsidRPr="004F0296">
          <w:rPr>
            <w:highlight w:val="cyan"/>
          </w:rPr>
          <w:instrText xml:space="preserve"> HYPERLINK "http://www.itu.int/rec/R-REC-F.1565/en" </w:instrText>
        </w:r>
        <w:r w:rsidR="002E0118" w:rsidRPr="004F0296">
          <w:rPr>
            <w:highlight w:val="cyan"/>
          </w:rPr>
          <w:fldChar w:fldCharType="separate"/>
        </w:r>
        <w:r w:rsidR="002E0118" w:rsidRPr="004F0296">
          <w:rPr>
            <w:rFonts w:asciiTheme="majorBidi" w:hAnsiTheme="majorBidi" w:cstheme="majorBidi"/>
            <w:color w:val="0000FF"/>
            <w:szCs w:val="24"/>
            <w:highlight w:val="cyan"/>
            <w:u w:val="single"/>
          </w:rPr>
          <w:t>F.1565</w:t>
        </w:r>
        <w:r w:rsidR="002E0118" w:rsidRPr="004F0296">
          <w:rPr>
            <w:rFonts w:asciiTheme="majorBidi" w:hAnsiTheme="majorBidi" w:cstheme="majorBidi"/>
            <w:color w:val="0000FF"/>
            <w:szCs w:val="24"/>
            <w:highlight w:val="cyan"/>
            <w:u w:val="single"/>
          </w:rPr>
          <w:fldChar w:fldCharType="end"/>
        </w:r>
        <w:r w:rsidR="002E0118" w:rsidRPr="004F0296">
          <w:rPr>
            <w:rFonts w:asciiTheme="majorBidi" w:hAnsiTheme="majorBidi" w:cstheme="majorBidi"/>
            <w:szCs w:val="24"/>
            <w:highlight w:val="cyan"/>
          </w:rPr>
          <w:t>;</w:t>
        </w:r>
      </w:ins>
    </w:p>
    <w:p w14:paraId="2237CBA1" w14:textId="77777777" w:rsidR="002E0118" w:rsidRPr="004F0296" w:rsidRDefault="002E0118" w:rsidP="002E0118">
      <w:pPr>
        <w:tabs>
          <w:tab w:val="clear" w:pos="2268"/>
          <w:tab w:val="left" w:pos="2608"/>
          <w:tab w:val="left" w:pos="3345"/>
        </w:tabs>
        <w:spacing w:before="80"/>
        <w:ind w:left="1134" w:hanging="1134"/>
        <w:rPr>
          <w:ins w:id="34" w:author="Nellis, Donald (FAA)" w:date="2020-10-07T11:03:00Z"/>
          <w:rFonts w:asciiTheme="majorBidi" w:hAnsiTheme="majorBidi" w:cstheme="majorBidi"/>
          <w:szCs w:val="24"/>
          <w:highlight w:val="cyan"/>
        </w:rPr>
      </w:pPr>
      <w:ins w:id="35" w:author="Nellis, Donald (FAA)" w:date="2020-10-07T11:03:00Z">
        <w:r w:rsidRPr="004F0296">
          <w:rPr>
            <w:rFonts w:asciiTheme="majorBidi" w:hAnsiTheme="majorBidi" w:cstheme="majorBidi"/>
            <w:szCs w:val="24"/>
            <w:highlight w:val="cyan"/>
          </w:rPr>
          <w:t>–</w:t>
        </w:r>
        <w:r w:rsidRPr="004F0296">
          <w:rPr>
            <w:rFonts w:asciiTheme="majorBidi" w:hAnsiTheme="majorBidi" w:cstheme="majorBidi"/>
            <w:szCs w:val="24"/>
            <w:highlight w:val="cyan"/>
          </w:rPr>
          <w:tab/>
          <w:t xml:space="preserve">ITU-R </w:t>
        </w:r>
      </w:ins>
      <w:r w:rsidRPr="004F0296">
        <w:rPr>
          <w:highlight w:val="cyan"/>
        </w:rPr>
        <w:fldChar w:fldCharType="begin"/>
      </w:r>
      <w:r w:rsidRPr="004F0296">
        <w:rPr>
          <w:highlight w:val="cyan"/>
        </w:rPr>
        <w:instrText xml:space="preserve"> HYPERLINK "http://www.itu.int/rec/R-REC-M.1180/en" </w:instrText>
      </w:r>
      <w:r w:rsidRPr="004F0296">
        <w:rPr>
          <w:highlight w:val="cyan"/>
        </w:rPr>
        <w:fldChar w:fldCharType="separate"/>
      </w:r>
      <w:ins w:id="36" w:author="Nellis, Donald (FAA)" w:date="2020-10-07T11:03:00Z">
        <w:r w:rsidRPr="004F0296">
          <w:rPr>
            <w:rFonts w:asciiTheme="majorBidi" w:hAnsiTheme="majorBidi" w:cstheme="majorBidi"/>
            <w:color w:val="0000FF"/>
            <w:szCs w:val="24"/>
            <w:highlight w:val="cyan"/>
            <w:u w:val="single"/>
          </w:rPr>
          <w:t>M.1180</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r w:rsidRPr="004F0296">
          <w:rPr>
            <w:highlight w:val="cyan"/>
          </w:rPr>
          <w:fldChar w:fldCharType="begin"/>
        </w:r>
        <w:r w:rsidRPr="004F0296">
          <w:rPr>
            <w:highlight w:val="cyan"/>
          </w:rPr>
          <w:instrText xml:space="preserve"> HYPERLINK "http://www.itu.int/rec/R-REC-M.1233/en" </w:instrText>
        </w:r>
        <w:r w:rsidRPr="004F0296">
          <w:rPr>
            <w:highlight w:val="cyan"/>
          </w:rPr>
          <w:fldChar w:fldCharType="separate"/>
        </w:r>
        <w:r w:rsidRPr="004F0296">
          <w:rPr>
            <w:rFonts w:asciiTheme="majorBidi" w:hAnsiTheme="majorBidi" w:cstheme="majorBidi"/>
            <w:color w:val="0000FF"/>
            <w:szCs w:val="24"/>
            <w:highlight w:val="cyan"/>
            <w:u w:val="single"/>
          </w:rPr>
          <w:t>M.1233</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r w:rsidRPr="004F0296">
          <w:rPr>
            <w:highlight w:val="cyan"/>
          </w:rPr>
          <w:fldChar w:fldCharType="begin"/>
        </w:r>
        <w:r w:rsidRPr="004F0296">
          <w:rPr>
            <w:highlight w:val="cyan"/>
          </w:rPr>
          <w:instrText xml:space="preserve"> HYPERLINK "http://www.itu.int/rec/R-REC-M.1372/en" </w:instrText>
        </w:r>
        <w:r w:rsidRPr="004F0296">
          <w:rPr>
            <w:highlight w:val="cyan"/>
          </w:rPr>
          <w:fldChar w:fldCharType="separate"/>
        </w:r>
        <w:r w:rsidRPr="004F0296">
          <w:rPr>
            <w:rFonts w:asciiTheme="majorBidi" w:hAnsiTheme="majorBidi" w:cstheme="majorBidi"/>
            <w:color w:val="0000FF"/>
            <w:szCs w:val="24"/>
            <w:highlight w:val="cyan"/>
            <w:u w:val="single"/>
          </w:rPr>
          <w:t>M.1372</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ITU-</w:t>
        </w:r>
        <w:r w:rsidRPr="004F0296">
          <w:rPr>
            <w:highlight w:val="cyan"/>
          </w:rPr>
          <w:fldChar w:fldCharType="begin"/>
        </w:r>
        <w:r w:rsidRPr="004F0296">
          <w:rPr>
            <w:highlight w:val="cyan"/>
          </w:rPr>
          <w:instrText xml:space="preserve"> HYPERLINK "http://www.itu.int/rec/R-REC-M.1643/en" </w:instrText>
        </w:r>
        <w:r w:rsidRPr="004F0296">
          <w:rPr>
            <w:highlight w:val="cyan"/>
          </w:rPr>
          <w:fldChar w:fldCharType="separate"/>
        </w:r>
        <w:r w:rsidRPr="004F0296">
          <w:rPr>
            <w:rFonts w:asciiTheme="majorBidi" w:hAnsiTheme="majorBidi" w:cstheme="majorBidi"/>
            <w:color w:val="0000FF"/>
            <w:szCs w:val="24"/>
            <w:highlight w:val="cyan"/>
            <w:u w:val="single"/>
          </w:rPr>
          <w:t>R M.1643</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r w:rsidRPr="004F0296">
          <w:rPr>
            <w:highlight w:val="cyan"/>
          </w:rPr>
          <w:fldChar w:fldCharType="begin"/>
        </w:r>
        <w:r w:rsidRPr="004F0296">
          <w:rPr>
            <w:highlight w:val="cyan"/>
          </w:rPr>
          <w:instrText xml:space="preserve"> HYPERLINK "http://www.itu.int/rec/R-REC-M.1644/en" </w:instrText>
        </w:r>
        <w:r w:rsidRPr="004F0296">
          <w:rPr>
            <w:highlight w:val="cyan"/>
          </w:rPr>
          <w:fldChar w:fldCharType="separate"/>
        </w:r>
        <w:r w:rsidRPr="004F0296">
          <w:rPr>
            <w:rFonts w:asciiTheme="majorBidi" w:hAnsiTheme="majorBidi" w:cstheme="majorBidi"/>
            <w:color w:val="0000FF"/>
            <w:szCs w:val="24"/>
            <w:highlight w:val="cyan"/>
            <w:u w:val="single"/>
          </w:rPr>
          <w:t>M.1644</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ITU</w:t>
        </w:r>
        <w:r w:rsidRPr="004F0296">
          <w:rPr>
            <w:rFonts w:asciiTheme="majorBidi" w:hAnsiTheme="majorBidi" w:cstheme="majorBidi"/>
            <w:szCs w:val="24"/>
            <w:highlight w:val="cyan"/>
          </w:rPr>
          <w:noBreakHyphen/>
          <w:t xml:space="preserve">R </w:t>
        </w:r>
        <w:r w:rsidRPr="004F0296">
          <w:rPr>
            <w:highlight w:val="cyan"/>
          </w:rPr>
          <w:fldChar w:fldCharType="begin"/>
        </w:r>
        <w:r w:rsidRPr="004F0296">
          <w:rPr>
            <w:highlight w:val="cyan"/>
          </w:rPr>
          <w:instrText xml:space="preserve"> HYPERLINK "http://www.itu.int/rec/R-REC-M.1730/en" </w:instrText>
        </w:r>
        <w:r w:rsidRPr="004F0296">
          <w:rPr>
            <w:highlight w:val="cyan"/>
          </w:rPr>
          <w:fldChar w:fldCharType="separate"/>
        </w:r>
        <w:r w:rsidRPr="004F0296">
          <w:rPr>
            <w:rFonts w:asciiTheme="majorBidi" w:hAnsiTheme="majorBidi" w:cstheme="majorBidi"/>
            <w:color w:val="0000FF"/>
            <w:szCs w:val="24"/>
            <w:highlight w:val="cyan"/>
            <w:u w:val="single"/>
          </w:rPr>
          <w:t>M.1730</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r w:rsidRPr="004F0296">
          <w:rPr>
            <w:highlight w:val="cyan"/>
          </w:rPr>
          <w:fldChar w:fldCharType="begin"/>
        </w:r>
        <w:r w:rsidRPr="004F0296">
          <w:rPr>
            <w:highlight w:val="cyan"/>
          </w:rPr>
          <w:instrText xml:space="preserve"> HYPERLINK "http://www.itu.int/rec/R-REC-M.2008/en" </w:instrText>
        </w:r>
        <w:r w:rsidRPr="004F0296">
          <w:rPr>
            <w:highlight w:val="cyan"/>
          </w:rPr>
          <w:fldChar w:fldCharType="separate"/>
        </w:r>
        <w:r w:rsidRPr="004F0296">
          <w:rPr>
            <w:rFonts w:asciiTheme="majorBidi" w:hAnsiTheme="majorBidi" w:cstheme="majorBidi"/>
            <w:color w:val="0000FF"/>
            <w:szCs w:val="24"/>
            <w:highlight w:val="cyan"/>
            <w:u w:val="single"/>
          </w:rPr>
          <w:t>M.2008</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w:t>
        </w:r>
      </w:ins>
    </w:p>
    <w:p w14:paraId="36B38067" w14:textId="32EA911E" w:rsidR="00A50A38" w:rsidRDefault="002E0118" w:rsidP="004F0296">
      <w:pPr>
        <w:tabs>
          <w:tab w:val="clear" w:pos="2268"/>
          <w:tab w:val="left" w:pos="2608"/>
          <w:tab w:val="left" w:pos="3345"/>
        </w:tabs>
        <w:spacing w:before="80"/>
        <w:ind w:left="1134" w:hanging="1134"/>
      </w:pPr>
      <w:ins w:id="37" w:author="Nellis, Donald (FAA)" w:date="2020-10-07T11:03:00Z">
        <w:r w:rsidRPr="004F0296">
          <w:rPr>
            <w:rFonts w:asciiTheme="majorBidi" w:hAnsiTheme="majorBidi" w:cstheme="majorBidi"/>
            <w:szCs w:val="24"/>
            <w:highlight w:val="cyan"/>
          </w:rPr>
          <w:t>–</w:t>
        </w:r>
        <w:r w:rsidRPr="004F0296">
          <w:rPr>
            <w:rFonts w:asciiTheme="majorBidi" w:hAnsiTheme="majorBidi" w:cstheme="majorBidi"/>
            <w:szCs w:val="24"/>
            <w:highlight w:val="cyan"/>
          </w:rPr>
          <w:tab/>
          <w:t xml:space="preserve">ITU-R </w:t>
        </w:r>
      </w:ins>
      <w:r w:rsidRPr="004F0296">
        <w:rPr>
          <w:highlight w:val="cyan"/>
        </w:rPr>
        <w:fldChar w:fldCharType="begin"/>
      </w:r>
      <w:r w:rsidRPr="004F0296">
        <w:rPr>
          <w:highlight w:val="cyan"/>
        </w:rPr>
        <w:instrText xml:space="preserve"> HYPERLINK "http://www.itu.int/rec/R-REC-SF.1650/en" </w:instrText>
      </w:r>
      <w:r w:rsidRPr="004F0296">
        <w:rPr>
          <w:highlight w:val="cyan"/>
        </w:rPr>
        <w:fldChar w:fldCharType="separate"/>
      </w:r>
      <w:ins w:id="38" w:author="Nellis, Donald (FAA)" w:date="2020-10-07T11:03:00Z">
        <w:r w:rsidRPr="004F0296">
          <w:rPr>
            <w:rFonts w:asciiTheme="majorBidi" w:hAnsiTheme="majorBidi" w:cstheme="majorBidi"/>
            <w:color w:val="0000FF"/>
            <w:szCs w:val="24"/>
            <w:highlight w:val="cyan"/>
            <w:u w:val="single"/>
          </w:rPr>
          <w:t>SF.1650</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ins>
      <w:hyperlink r:id="rId11" w:history="1">
        <w:r w:rsidRPr="004F0296">
          <w:rPr>
            <w:rFonts w:asciiTheme="majorBidi" w:hAnsiTheme="majorBidi" w:cstheme="majorBidi"/>
            <w:color w:val="0000FF"/>
            <w:szCs w:val="24"/>
            <w:highlight w:val="cyan"/>
            <w:u w:val="single"/>
          </w:rPr>
          <w:t>S.524-9</w:t>
        </w:r>
      </w:hyperlink>
      <w:r w:rsidRPr="004F0296">
        <w:rPr>
          <w:rFonts w:asciiTheme="majorBidi" w:hAnsiTheme="majorBidi" w:cstheme="majorBidi"/>
          <w:szCs w:val="24"/>
          <w:highlight w:val="cyan"/>
        </w:rPr>
        <w:t xml:space="preserve">, ITU-R </w:t>
      </w:r>
      <w:r w:rsidRPr="004F0296">
        <w:rPr>
          <w:highlight w:val="cyan"/>
        </w:rPr>
        <w:fldChar w:fldCharType="begin"/>
      </w:r>
      <w:r w:rsidRPr="004F0296">
        <w:rPr>
          <w:highlight w:val="cyan"/>
        </w:rPr>
        <w:instrText xml:space="preserve"> HYPERLINK "http://www.itu.int/rec/R-REC-SF.1006/en" </w:instrText>
      </w:r>
      <w:r w:rsidRPr="004F0296">
        <w:rPr>
          <w:highlight w:val="cyan"/>
        </w:rPr>
        <w:fldChar w:fldCharType="separate"/>
      </w:r>
      <w:ins w:id="39" w:author="Nellis, Donald (FAA)" w:date="2020-10-07T11:03:00Z">
        <w:r w:rsidRPr="004F0296">
          <w:rPr>
            <w:rFonts w:asciiTheme="majorBidi" w:hAnsiTheme="majorBidi" w:cstheme="majorBidi"/>
            <w:color w:val="0000FF"/>
            <w:szCs w:val="24"/>
            <w:highlight w:val="cyan"/>
            <w:u w:val="single"/>
          </w:rPr>
          <w:t>SF.1006</w:t>
        </w:r>
        <w:r w:rsidRPr="004F0296">
          <w:rPr>
            <w:rFonts w:asciiTheme="majorBidi" w:hAnsiTheme="majorBidi" w:cstheme="majorBidi"/>
            <w:color w:val="0000FF"/>
            <w:szCs w:val="24"/>
            <w:highlight w:val="cyan"/>
            <w:u w:val="single"/>
          </w:rPr>
          <w:fldChar w:fldCharType="end"/>
        </w:r>
        <w:r w:rsidRPr="004F0296">
          <w:rPr>
            <w:rFonts w:asciiTheme="majorBidi" w:hAnsiTheme="majorBidi" w:cstheme="majorBidi"/>
            <w:szCs w:val="24"/>
            <w:highlight w:val="cyan"/>
          </w:rPr>
          <w:t xml:space="preserve">, ITU-R </w:t>
        </w:r>
      </w:ins>
      <w:hyperlink r:id="rId12" w:history="1">
        <w:r w:rsidRPr="004F0296">
          <w:rPr>
            <w:rFonts w:asciiTheme="majorBidi" w:hAnsiTheme="majorBidi" w:cstheme="majorBidi"/>
            <w:color w:val="0000FF"/>
            <w:szCs w:val="24"/>
            <w:highlight w:val="cyan"/>
            <w:u w:val="single"/>
          </w:rPr>
          <w:t>S.1432</w:t>
        </w:r>
      </w:hyperlink>
      <w:r w:rsidRPr="004F0296">
        <w:rPr>
          <w:rFonts w:asciiTheme="majorBidi" w:hAnsiTheme="majorBidi" w:cstheme="majorBidi"/>
          <w:color w:val="0000FF"/>
          <w:szCs w:val="24"/>
          <w:highlight w:val="cyan"/>
          <w:u w:val="single"/>
        </w:rPr>
        <w:t>.</w:t>
      </w:r>
    </w:p>
    <w:p w14:paraId="0F3BB1D2" w14:textId="49C1624E" w:rsidR="00A50A38" w:rsidRPr="007A596F" w:rsidRDefault="00A50A38" w:rsidP="00A50A38">
      <w:pPr>
        <w:rPr>
          <w:rFonts w:asciiTheme="majorBidi" w:hAnsiTheme="majorBidi" w:cstheme="majorBidi"/>
          <w:szCs w:val="24"/>
          <w:lang w:eastAsia="fr-FR"/>
        </w:rPr>
      </w:pPr>
      <w:r w:rsidRPr="007A596F">
        <w:rPr>
          <w:rFonts w:asciiTheme="majorBidi" w:hAnsiTheme="majorBidi" w:cstheme="majorBidi"/>
          <w:szCs w:val="24"/>
        </w:rPr>
        <w:t>ITU-R Reports, relevant for the studies under WRC-</w:t>
      </w:r>
      <w:ins w:id="40" w:author="Nellis, Donald (FAA)" w:date="2020-10-07T10:55:00Z">
        <w:r w:rsidR="00FA2B2B" w:rsidRPr="004F0296">
          <w:rPr>
            <w:rFonts w:asciiTheme="majorBidi" w:hAnsiTheme="majorBidi" w:cstheme="majorBidi"/>
            <w:szCs w:val="24"/>
            <w:highlight w:val="cyan"/>
          </w:rPr>
          <w:t>23</w:t>
        </w:r>
      </w:ins>
      <w:del w:id="41" w:author="Nellis, Donald (FAA)" w:date="2020-10-07T10:56:00Z">
        <w:r w:rsidRPr="004F0296" w:rsidDel="00FA2B2B">
          <w:rPr>
            <w:rFonts w:asciiTheme="majorBidi" w:hAnsiTheme="majorBidi" w:cstheme="majorBidi"/>
            <w:szCs w:val="24"/>
            <w:highlight w:val="cyan"/>
          </w:rPr>
          <w:delText>15</w:delText>
        </w:r>
      </w:del>
      <w:r w:rsidRPr="007A596F">
        <w:rPr>
          <w:rFonts w:asciiTheme="majorBidi" w:hAnsiTheme="majorBidi" w:cstheme="majorBidi"/>
          <w:szCs w:val="24"/>
        </w:rPr>
        <w:t xml:space="preserve"> agenda item 1.</w:t>
      </w:r>
      <w:ins w:id="42" w:author="Nellis, Donald (FAA)" w:date="2020-10-07T10:56:00Z">
        <w:r w:rsidR="00FA2B2B" w:rsidRPr="004F0296">
          <w:rPr>
            <w:rFonts w:asciiTheme="majorBidi" w:hAnsiTheme="majorBidi" w:cstheme="majorBidi"/>
            <w:szCs w:val="24"/>
            <w:highlight w:val="cyan"/>
          </w:rPr>
          <w:t>8</w:t>
        </w:r>
      </w:ins>
      <w:del w:id="43" w:author="Nellis, Donald (FAA)" w:date="2020-10-07T10:56:00Z">
        <w:r w:rsidRPr="004F0296" w:rsidDel="00FA2B2B">
          <w:rPr>
            <w:rFonts w:asciiTheme="majorBidi" w:hAnsiTheme="majorBidi" w:cstheme="majorBidi"/>
            <w:szCs w:val="24"/>
            <w:highlight w:val="cyan"/>
          </w:rPr>
          <w:delText>5</w:delText>
        </w:r>
      </w:del>
      <w:r w:rsidRPr="007A596F">
        <w:rPr>
          <w:rFonts w:asciiTheme="majorBidi" w:hAnsiTheme="majorBidi" w:cstheme="majorBidi"/>
          <w:szCs w:val="24"/>
        </w:rPr>
        <w:t xml:space="preserve"> are:</w:t>
      </w:r>
    </w:p>
    <w:p w14:paraId="01835227" w14:textId="68C2BD89" w:rsidR="00A50A38" w:rsidRDefault="00A50A38" w:rsidP="00A50A38">
      <w:r w:rsidRPr="007A596F">
        <w:rPr>
          <w:rFonts w:asciiTheme="majorBidi" w:hAnsiTheme="majorBidi" w:cstheme="majorBidi"/>
          <w:szCs w:val="24"/>
          <w:lang w:val="fr-CH"/>
        </w:rPr>
        <w:t>–</w:t>
      </w:r>
      <w:r w:rsidRPr="007A596F">
        <w:rPr>
          <w:rFonts w:asciiTheme="majorBidi" w:hAnsiTheme="majorBidi" w:cstheme="majorBidi"/>
          <w:szCs w:val="24"/>
          <w:lang w:val="fr-CH"/>
        </w:rPr>
        <w:tab/>
        <w:t>ITU</w:t>
      </w:r>
      <w:r w:rsidRPr="007A596F">
        <w:rPr>
          <w:rFonts w:asciiTheme="majorBidi" w:hAnsiTheme="majorBidi" w:cstheme="majorBidi"/>
          <w:szCs w:val="24"/>
          <w:lang w:val="fr-FR" w:eastAsia="fr-FR"/>
        </w:rPr>
        <w:t>-</w:t>
      </w:r>
      <w:r w:rsidRPr="002E190F">
        <w:rPr>
          <w:rFonts w:asciiTheme="majorBidi" w:hAnsiTheme="majorBidi" w:cstheme="majorBidi"/>
          <w:szCs w:val="24"/>
          <w:lang w:val="fr-FR" w:eastAsia="fr-FR"/>
        </w:rPr>
        <w:t>R</w:t>
      </w:r>
      <w:r>
        <w:rPr>
          <w:rFonts w:asciiTheme="majorBidi" w:hAnsiTheme="majorBidi" w:cstheme="majorBidi"/>
          <w:szCs w:val="24"/>
          <w:lang w:val="fr-FR" w:eastAsia="fr-FR"/>
        </w:rPr>
        <w:t xml:space="preserve"> </w:t>
      </w:r>
      <w:hyperlink r:id="rId13" w:history="1">
        <w:r w:rsidR="00FA2B2B" w:rsidRPr="004F0296">
          <w:rPr>
            <w:rFonts w:asciiTheme="majorBidi" w:hAnsiTheme="majorBidi" w:cstheme="majorBidi"/>
            <w:color w:val="0000FF"/>
            <w:szCs w:val="24"/>
            <w:highlight w:val="cyan"/>
            <w:u w:val="single"/>
            <w:lang w:val="fr-FR" w:eastAsia="fr-FR"/>
          </w:rPr>
          <w:t>M.2171</w:t>
        </w:r>
      </w:hyperlink>
      <w:r w:rsidR="00FA2B2B" w:rsidRPr="004F0296">
        <w:rPr>
          <w:rFonts w:asciiTheme="majorBidi" w:hAnsiTheme="majorBidi" w:cstheme="majorBidi"/>
          <w:szCs w:val="24"/>
          <w:highlight w:val="cyan"/>
          <w:lang w:val="fr-FR" w:eastAsia="fr-FR"/>
        </w:rPr>
        <w:t xml:space="preserve">, </w:t>
      </w:r>
      <w:hyperlink r:id="rId14" w:history="1">
        <w:r w:rsidR="00FA2B2B" w:rsidRPr="004F0296">
          <w:rPr>
            <w:rFonts w:asciiTheme="majorBidi" w:hAnsiTheme="majorBidi" w:cstheme="majorBidi"/>
            <w:color w:val="0000FF"/>
            <w:szCs w:val="24"/>
            <w:highlight w:val="cyan"/>
            <w:u w:val="single"/>
            <w:lang w:val="fr-FR" w:eastAsia="fr-FR"/>
          </w:rPr>
          <w:t>ITU-R M.2233</w:t>
        </w:r>
      </w:hyperlink>
      <w:r w:rsidR="00FA2B2B" w:rsidRPr="004F0296">
        <w:rPr>
          <w:rFonts w:asciiTheme="majorBidi" w:hAnsiTheme="majorBidi" w:cstheme="majorBidi"/>
          <w:color w:val="0000FF"/>
          <w:szCs w:val="24"/>
          <w:highlight w:val="cyan"/>
          <w:u w:val="single"/>
          <w:lang w:val="fr-FR" w:eastAsia="fr-FR"/>
        </w:rPr>
        <w:t>.</w:t>
      </w:r>
    </w:p>
    <w:p w14:paraId="659F53C4" w14:textId="77777777" w:rsidR="00A50A38" w:rsidRPr="007A596F" w:rsidRDefault="00A50A38" w:rsidP="00A50A38">
      <w:pPr>
        <w:rPr>
          <w:rFonts w:asciiTheme="majorBidi" w:hAnsiTheme="majorBidi" w:cstheme="majorBidi"/>
          <w:szCs w:val="24"/>
          <w:lang w:eastAsia="ja-JP"/>
        </w:rPr>
      </w:pPr>
      <w:r w:rsidRPr="007A596F">
        <w:rPr>
          <w:rFonts w:asciiTheme="majorBidi" w:hAnsiTheme="majorBidi" w:cstheme="majorBidi"/>
          <w:szCs w:val="24"/>
          <w:lang w:eastAsia="ja-JP"/>
        </w:rPr>
        <w:t>New ITU-R Reports developed for this topic are:</w:t>
      </w:r>
    </w:p>
    <w:p w14:paraId="4C14C69E" w14:textId="533925E5" w:rsidR="00A50A38" w:rsidRDefault="00A50A38" w:rsidP="00A50A38">
      <w:r w:rsidRPr="007A596F">
        <w:rPr>
          <w:rFonts w:asciiTheme="majorBidi" w:hAnsiTheme="majorBidi" w:cstheme="majorBidi"/>
          <w:szCs w:val="24"/>
        </w:rPr>
        <w:t>–</w:t>
      </w:r>
      <w:r w:rsidRPr="007A596F">
        <w:rPr>
          <w:rFonts w:asciiTheme="majorBidi" w:hAnsiTheme="majorBidi" w:cstheme="majorBidi"/>
          <w:szCs w:val="24"/>
        </w:rPr>
        <w:tab/>
      </w:r>
      <w:ins w:id="44" w:author="Nellis, Donald (FAA)" w:date="2020-10-07T11:00:00Z">
        <w:r w:rsidR="002E0118" w:rsidRPr="004F0296">
          <w:rPr>
            <w:rFonts w:asciiTheme="majorBidi" w:hAnsiTheme="majorBidi" w:cstheme="majorBidi"/>
            <w:szCs w:val="24"/>
            <w:highlight w:val="cyan"/>
            <w:lang w:eastAsia="ja-JP"/>
          </w:rPr>
          <w:t>Preliminary draft new Report</w:t>
        </w:r>
        <w:r w:rsidR="002E0118" w:rsidRPr="002E190F">
          <w:rPr>
            <w:rFonts w:asciiTheme="majorBidi" w:hAnsiTheme="majorBidi" w:cstheme="majorBidi"/>
            <w:szCs w:val="24"/>
            <w:lang w:eastAsia="ja-JP"/>
          </w:rPr>
          <w:t xml:space="preserve"> </w:t>
        </w:r>
      </w:ins>
      <w:r>
        <w:rPr>
          <w:rFonts w:asciiTheme="majorBidi" w:hAnsiTheme="majorBidi" w:cstheme="majorBidi"/>
          <w:szCs w:val="24"/>
          <w:lang w:eastAsia="ja-JP"/>
        </w:rPr>
        <w:t xml:space="preserve">ITU-R </w:t>
      </w:r>
      <w:r w:rsidRPr="004F0296">
        <w:rPr>
          <w:rFonts w:asciiTheme="majorBidi" w:hAnsiTheme="majorBidi" w:cstheme="majorBidi"/>
          <w:szCs w:val="24"/>
          <w:highlight w:val="cyan"/>
          <w:lang w:val="fr-FR" w:eastAsia="fr-FR"/>
        </w:rPr>
        <w:t>[</w:t>
      </w:r>
      <w:ins w:id="45" w:author="Nellis, Donald (FAA)" w:date="2020-10-07T11:01:00Z">
        <w:r w:rsidR="002E0118" w:rsidRPr="004F0296">
          <w:rPr>
            <w:rFonts w:asciiTheme="majorBidi" w:hAnsiTheme="majorBidi" w:cstheme="majorBidi"/>
            <w:szCs w:val="24"/>
            <w:highlight w:val="cyan"/>
            <w:lang w:val="fr-FR" w:eastAsia="fr-FR"/>
          </w:rPr>
          <w:t>UA_PFD</w:t>
        </w:r>
      </w:ins>
      <w:del w:id="46" w:author="Nellis, Donald (FAA)" w:date="2020-10-07T11:01:00Z">
        <w:r w:rsidRPr="004F0296" w:rsidDel="002E0118">
          <w:rPr>
            <w:rFonts w:asciiTheme="majorBidi" w:hAnsiTheme="majorBidi" w:cstheme="majorBidi"/>
            <w:szCs w:val="24"/>
            <w:highlight w:val="cyan"/>
            <w:lang w:val="fr-FR" w:eastAsia="fr-FR"/>
          </w:rPr>
          <w:delText>TBD</w:delText>
        </w:r>
      </w:del>
      <w:r w:rsidRPr="004F0296">
        <w:rPr>
          <w:rFonts w:asciiTheme="majorBidi" w:hAnsiTheme="majorBidi" w:cstheme="majorBidi"/>
          <w:szCs w:val="24"/>
          <w:highlight w:val="cyan"/>
          <w:lang w:val="fr-FR" w:eastAsia="fr-FR"/>
        </w:rPr>
        <w:t>]</w:t>
      </w:r>
    </w:p>
    <w:p w14:paraId="3D208F77" w14:textId="5FBC0481" w:rsidR="00A50A38" w:rsidRDefault="00A50A38" w:rsidP="00A50A38">
      <w:pPr>
        <w:pStyle w:val="Heading2"/>
      </w:pPr>
      <w:r>
        <w:rPr>
          <w:rFonts w:asciiTheme="majorBidi" w:hAnsiTheme="majorBidi" w:cstheme="majorBidi"/>
        </w:rPr>
        <w:lastRenderedPageBreak/>
        <w:t>2/1.8</w:t>
      </w:r>
      <w:r w:rsidRPr="007A596F">
        <w:rPr>
          <w:rFonts w:asciiTheme="majorBidi" w:hAnsiTheme="majorBidi" w:cstheme="majorBidi"/>
        </w:rPr>
        <w:t>/3.</w:t>
      </w:r>
      <w:r>
        <w:rPr>
          <w:rFonts w:asciiTheme="majorBidi" w:hAnsiTheme="majorBidi" w:cstheme="majorBidi"/>
        </w:rPr>
        <w:t>3</w:t>
      </w:r>
      <w:r w:rsidRPr="007A596F">
        <w:rPr>
          <w:rFonts w:asciiTheme="majorBidi" w:hAnsiTheme="majorBidi" w:cstheme="majorBidi"/>
        </w:rPr>
        <w:tab/>
      </w:r>
      <w:r>
        <w:rPr>
          <w:rFonts w:asciiTheme="majorBidi" w:hAnsiTheme="majorBidi" w:cstheme="majorBidi"/>
        </w:rPr>
        <w:t>Analysis of the results of studies</w:t>
      </w:r>
    </w:p>
    <w:p w14:paraId="7EAD013C" w14:textId="473B448A" w:rsidR="00A50A38" w:rsidRDefault="00A50A38" w:rsidP="00A50A38">
      <w:r w:rsidRPr="00A50A38">
        <w:rPr>
          <w:rFonts w:asciiTheme="majorBidi" w:hAnsiTheme="majorBidi" w:cstheme="majorBidi"/>
          <w:szCs w:val="24"/>
          <w:highlight w:val="yellow"/>
          <w:lang w:val="fr-FR" w:eastAsia="fr-FR"/>
        </w:rPr>
        <w:t>[TBD]</w:t>
      </w:r>
    </w:p>
    <w:p w14:paraId="16B9BE86" w14:textId="77777777" w:rsidR="00CF3110" w:rsidRPr="006558DE" w:rsidRDefault="00CF3110" w:rsidP="00CF3110">
      <w:pPr>
        <w:pStyle w:val="Heading1"/>
        <w:rPr>
          <w:lang w:eastAsia="ja-JP"/>
        </w:rPr>
      </w:pPr>
      <w:r>
        <w:t>2</w:t>
      </w:r>
      <w:r w:rsidRPr="00837D9C">
        <w:t>/1.</w:t>
      </w:r>
      <w:r>
        <w:t>8</w:t>
      </w:r>
      <w:r w:rsidRPr="006558DE">
        <w:t>/</w:t>
      </w:r>
      <w:r>
        <w:t>4</w:t>
      </w:r>
      <w:r w:rsidRPr="006558DE">
        <w:tab/>
      </w:r>
      <w:r>
        <w:tab/>
      </w:r>
      <w:r w:rsidRPr="006558DE">
        <w:t>Methods to satisfy the agenda item</w:t>
      </w:r>
    </w:p>
    <w:p w14:paraId="6ECEE14C" w14:textId="77777777" w:rsidR="00CF3110" w:rsidRPr="00F351A3" w:rsidRDefault="00CF3110" w:rsidP="00CF3110">
      <w:pPr>
        <w:rPr>
          <w:i/>
          <w:iCs/>
          <w:szCs w:val="24"/>
        </w:rPr>
      </w:pPr>
      <w:r w:rsidRPr="00FC05CA">
        <w:rPr>
          <w:i/>
          <w:iCs/>
          <w:highlight w:val="yellow"/>
        </w:rPr>
        <w:t xml:space="preserve">[This section should contain the brief description of the Method or Methods to satisfy the agenda item as per section A2.4 of Annex 2 to </w:t>
      </w:r>
      <w:hyperlink r:id="rId15" w:history="1">
        <w:r w:rsidRPr="00FC05CA">
          <w:rPr>
            <w:rStyle w:val="Hyperlink"/>
            <w:i/>
            <w:iCs/>
            <w:highlight w:val="yellow"/>
          </w:rPr>
          <w:t>Resolution ITU-R 2-8</w:t>
        </w:r>
      </w:hyperlink>
      <w:r w:rsidRPr="00FC05CA">
        <w:rPr>
          <w:i/>
          <w:iCs/>
          <w:highlight w:val="yellow"/>
        </w:rPr>
        <w:t>]</w:t>
      </w:r>
    </w:p>
    <w:p w14:paraId="11A6152A" w14:textId="77777777" w:rsidR="00CF3110" w:rsidRPr="00B72796" w:rsidRDefault="00CF3110" w:rsidP="00CF3110">
      <w:pPr>
        <w:pStyle w:val="Heading1"/>
      </w:pPr>
      <w:r>
        <w:t>2</w:t>
      </w:r>
      <w:r w:rsidRPr="00B72796">
        <w:t>/1.</w:t>
      </w:r>
      <w:r>
        <w:t>8</w:t>
      </w:r>
      <w:r w:rsidRPr="00B72796">
        <w:t>/</w:t>
      </w:r>
      <w:r>
        <w:t>5</w:t>
      </w:r>
      <w:r w:rsidRPr="00B72796">
        <w:tab/>
      </w:r>
      <w:r>
        <w:tab/>
      </w:r>
      <w:r w:rsidRPr="00B72796">
        <w:t>Regulatory and procedural considerations</w:t>
      </w:r>
    </w:p>
    <w:p w14:paraId="2B86A162" w14:textId="77777777" w:rsidR="00CF3110" w:rsidRDefault="00CF3110" w:rsidP="00CF3110">
      <w:pPr>
        <w:rPr>
          <w:i/>
          <w:iCs/>
        </w:rPr>
      </w:pPr>
      <w:r w:rsidRPr="00FC05CA">
        <w:rPr>
          <w:i/>
          <w:iCs/>
          <w:highlight w:val="yellow"/>
        </w:rPr>
        <w:t>[Example(s) of regulatory text relating to the Method(s) to satisfy the agenda item]</w:t>
      </w:r>
    </w:p>
    <w:p w14:paraId="66E9FE1F" w14:textId="77777777" w:rsidR="00CF3110" w:rsidRDefault="00CF3110" w:rsidP="00CF3110">
      <w:pPr>
        <w:rPr>
          <w:lang w:val="en-US"/>
        </w:rPr>
      </w:pPr>
    </w:p>
    <w:p w14:paraId="61E9F917" w14:textId="6CBBC327" w:rsidR="00CF3110" w:rsidRDefault="00CF3110" w:rsidP="00CF3110">
      <w:pPr>
        <w:jc w:val="both"/>
        <w:rPr>
          <w:rFonts w:asciiTheme="majorBidi" w:hAnsiTheme="majorBidi" w:cstheme="majorBidi"/>
          <w:szCs w:val="24"/>
        </w:rPr>
      </w:pPr>
    </w:p>
    <w:p w14:paraId="7A3AA0AE" w14:textId="797DC279" w:rsidR="00CF3110" w:rsidRDefault="00CF3110" w:rsidP="00CF3110">
      <w:pPr>
        <w:jc w:val="both"/>
        <w:rPr>
          <w:rFonts w:asciiTheme="majorBidi" w:hAnsiTheme="majorBidi" w:cstheme="majorBidi"/>
          <w:szCs w:val="24"/>
        </w:rPr>
      </w:pPr>
    </w:p>
    <w:p w14:paraId="689A8A06" w14:textId="5095CC67" w:rsidR="00CF3110" w:rsidRDefault="00CF3110" w:rsidP="00CF3110">
      <w:pPr>
        <w:jc w:val="both"/>
        <w:rPr>
          <w:rFonts w:asciiTheme="majorBidi" w:hAnsiTheme="majorBidi" w:cstheme="majorBidi"/>
          <w:szCs w:val="24"/>
        </w:rPr>
      </w:pPr>
    </w:p>
    <w:p w14:paraId="1DCF6DF3" w14:textId="70939ECA" w:rsidR="00CF3110" w:rsidRDefault="00CF3110" w:rsidP="00CF3110">
      <w:pPr>
        <w:jc w:val="both"/>
        <w:rPr>
          <w:rFonts w:asciiTheme="majorBidi" w:hAnsiTheme="majorBidi" w:cstheme="majorBidi"/>
          <w:szCs w:val="24"/>
        </w:rPr>
      </w:pPr>
    </w:p>
    <w:p w14:paraId="6A3F93AE" w14:textId="0002D4DA" w:rsidR="00CF3110" w:rsidRDefault="00CF3110" w:rsidP="00CF3110">
      <w:pPr>
        <w:jc w:val="both"/>
        <w:rPr>
          <w:rFonts w:asciiTheme="majorBidi" w:hAnsiTheme="majorBidi" w:cstheme="majorBidi"/>
          <w:szCs w:val="24"/>
        </w:rPr>
      </w:pPr>
    </w:p>
    <w:p w14:paraId="07AC5F74" w14:textId="78D06E31" w:rsidR="00CF3110" w:rsidRDefault="00CF3110" w:rsidP="00CF3110">
      <w:pPr>
        <w:jc w:val="both"/>
        <w:rPr>
          <w:rFonts w:asciiTheme="majorBidi" w:hAnsiTheme="majorBidi" w:cstheme="majorBidi"/>
          <w:szCs w:val="24"/>
        </w:rPr>
      </w:pPr>
    </w:p>
    <w:p w14:paraId="6F20484F" w14:textId="1E78272F" w:rsidR="00CF3110" w:rsidRDefault="00CF3110" w:rsidP="00CF3110">
      <w:pPr>
        <w:jc w:val="both"/>
        <w:rPr>
          <w:rFonts w:asciiTheme="majorBidi" w:hAnsiTheme="majorBidi" w:cstheme="majorBidi"/>
          <w:szCs w:val="24"/>
        </w:rPr>
      </w:pPr>
    </w:p>
    <w:p w14:paraId="0283E5A8" w14:textId="77777777" w:rsidR="00CF3110" w:rsidRPr="00444201" w:rsidRDefault="00CF3110" w:rsidP="00CF3110">
      <w:pPr>
        <w:jc w:val="both"/>
        <w:rPr>
          <w:rFonts w:asciiTheme="majorBidi" w:hAnsiTheme="majorBidi" w:cstheme="majorBidi"/>
          <w:szCs w:val="24"/>
        </w:rPr>
      </w:pPr>
    </w:p>
    <w:p w14:paraId="041AFC6F" w14:textId="6C7596F0" w:rsidR="00444201" w:rsidRPr="00444201" w:rsidRDefault="00444201" w:rsidP="00444201">
      <w:pPr>
        <w:tabs>
          <w:tab w:val="clear" w:pos="2268"/>
          <w:tab w:val="left" w:pos="2608"/>
          <w:tab w:val="left" w:pos="3345"/>
        </w:tabs>
        <w:spacing w:before="80"/>
        <w:ind w:left="1134" w:hanging="1134"/>
      </w:pPr>
    </w:p>
    <w:p w14:paraId="1A52CF25" w14:textId="0A5FE109" w:rsidR="00444201" w:rsidRPr="00444201" w:rsidRDefault="00444201" w:rsidP="00444201"/>
    <w:p w14:paraId="0469030E" w14:textId="4BA6F133" w:rsidR="00444201" w:rsidRPr="00444201" w:rsidRDefault="00444201" w:rsidP="00444201">
      <w:pPr>
        <w:rPr>
          <w:lang w:eastAsia="zh-CN"/>
        </w:rPr>
      </w:pPr>
    </w:p>
    <w:p w14:paraId="3366661A" w14:textId="04C95CE0" w:rsidR="000069D4" w:rsidRPr="00444201" w:rsidRDefault="00444201" w:rsidP="00444201">
      <w:pPr>
        <w:jc w:val="center"/>
        <w:rPr>
          <w:lang w:eastAsia="zh-CN"/>
        </w:rPr>
      </w:pPr>
      <w:r>
        <w:rPr>
          <w:lang w:eastAsia="zh-CN"/>
        </w:rPr>
        <w:t>_________________</w:t>
      </w:r>
    </w:p>
    <w:sectPr w:rsidR="000069D4" w:rsidRPr="00444201"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3C988" w14:textId="77777777" w:rsidR="00105D38" w:rsidRDefault="00105D38">
      <w:r>
        <w:separator/>
      </w:r>
    </w:p>
  </w:endnote>
  <w:endnote w:type="continuationSeparator" w:id="0">
    <w:p w14:paraId="0DC39638" w14:textId="77777777" w:rsidR="00105D38" w:rsidRDefault="00105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880B2" w14:textId="4861D4C6" w:rsidR="008174A2" w:rsidRPr="001D5255" w:rsidRDefault="00FA2B2B" w:rsidP="001D5255">
    <w:pPr>
      <w:pStyle w:val="Footer"/>
      <w:jc w:val="right"/>
    </w:pPr>
    <w:r>
      <w:t>10</w:t>
    </w:r>
    <w:r w:rsidR="001D5255">
      <w:t>/</w:t>
    </w:r>
    <w:r>
      <w:t>7</w:t>
    </w:r>
    <w:r w:rsidR="001D5255">
      <w:t>8/2020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6124" w14:textId="6BE8C309" w:rsidR="008174A2" w:rsidRPr="001D5255" w:rsidRDefault="00FA2B2B" w:rsidP="001D5255">
    <w:pPr>
      <w:pStyle w:val="Footer"/>
      <w:jc w:val="right"/>
    </w:pPr>
    <w:r>
      <w:t>10</w:t>
    </w:r>
    <w:r w:rsidR="001D5255">
      <w:t>/</w:t>
    </w:r>
    <w:r>
      <w:t>7</w:t>
    </w:r>
    <w:r w:rsidR="001D5255">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51CC9" w14:textId="77777777" w:rsidR="00105D38" w:rsidRDefault="00105D38">
      <w:r>
        <w:t>____________________</w:t>
      </w:r>
    </w:p>
  </w:footnote>
  <w:footnote w:type="continuationSeparator" w:id="0">
    <w:p w14:paraId="63E218DE" w14:textId="77777777" w:rsidR="00105D38" w:rsidRDefault="00105D38">
      <w:r>
        <w:continuationSeparator/>
      </w:r>
    </w:p>
  </w:footnote>
  <w:footnote w:id="1">
    <w:p w14:paraId="39C6DD14" w14:textId="77777777" w:rsidR="00CF3110" w:rsidRPr="00376047" w:rsidRDefault="00CF3110" w:rsidP="00CF3110">
      <w:pPr>
        <w:pStyle w:val="FootnoteText"/>
        <w:rPr>
          <w:lang w:val="en-US"/>
        </w:rPr>
      </w:pPr>
      <w:r>
        <w:rPr>
          <w:rStyle w:val="FootnoteReference"/>
        </w:rPr>
        <w:t>*</w:t>
      </w:r>
      <w:r>
        <w:t xml:space="preserve"> </w:t>
      </w:r>
      <w:r w:rsidRPr="00A22E79">
        <w:rPr>
          <w:sz w:val="20"/>
          <w:u w:val="single"/>
        </w:rPr>
        <w:t>Note</w:t>
      </w:r>
      <w:r w:rsidRPr="00A22E79">
        <w:rPr>
          <w:sz w:val="20"/>
        </w:rPr>
        <w:t>:</w:t>
      </w:r>
      <w:r w:rsidRPr="00880D00">
        <w:rPr>
          <w:sz w:val="20"/>
        </w:rPr>
        <w:t xml:space="preserve"> </w:t>
      </w:r>
      <w:r w:rsidRPr="003F4936">
        <w:rPr>
          <w:sz w:val="20"/>
        </w:rPr>
        <w:t>See relevant text in CPM23-1 meeting report (Annex 4</w:t>
      </w:r>
      <w:r w:rsidRPr="003F4936">
        <w:t xml:space="preserve"> </w:t>
      </w:r>
      <w:r w:rsidRPr="003F4936">
        <w:rPr>
          <w:sz w:val="20"/>
        </w:rPr>
        <w:t xml:space="preserve">to </w:t>
      </w:r>
      <w:r>
        <w:rPr>
          <w:sz w:val="20"/>
        </w:rPr>
        <w:t xml:space="preserve">BR </w:t>
      </w:r>
      <w:r w:rsidRPr="00A22E79">
        <w:rPr>
          <w:sz w:val="20"/>
        </w:rPr>
        <w:t>Administrative Circular</w:t>
      </w:r>
      <w:r>
        <w:rPr>
          <w:sz w:val="20"/>
        </w:rPr>
        <w:t xml:space="preserve"> CA/251</w:t>
      </w:r>
      <w:r w:rsidRPr="003F4936">
        <w:rPr>
          <w:sz w:val="20"/>
        </w:rPr>
        <w:t xml:space="preserve">) on how to facilitate the work related </w:t>
      </w:r>
      <w:r w:rsidRPr="00A5276A">
        <w:rPr>
          <w:sz w:val="20"/>
        </w:rPr>
        <w:t>to</w:t>
      </w:r>
      <w:r w:rsidRPr="003F4936">
        <w:rPr>
          <w:sz w:val="20"/>
        </w:rPr>
        <w:t xml:space="preserve">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1898" w14:textId="40E4E830" w:rsidR="008174A2" w:rsidRDefault="008174A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F0296">
      <w:rPr>
        <w:rStyle w:val="PageNumber"/>
        <w:noProof/>
      </w:rPr>
      <w:t>4</w:t>
    </w:r>
    <w:r>
      <w:rPr>
        <w:rStyle w:val="PageNumber"/>
      </w:rPr>
      <w:fldChar w:fldCharType="end"/>
    </w:r>
    <w:r>
      <w:rPr>
        <w:rStyle w:val="PageNumber"/>
      </w:rPr>
      <w:t xml:space="preserve"> -</w:t>
    </w:r>
  </w:p>
  <w:p w14:paraId="39549522" w14:textId="48E8EB98" w:rsidR="008174A2" w:rsidRPr="00444201" w:rsidRDefault="001D5255" w:rsidP="00444201">
    <w:pPr>
      <w:pStyle w:val="Header"/>
      <w:rPr>
        <w:lang w:val="en-US"/>
      </w:rPr>
    </w:pPr>
    <w:r>
      <w:rPr>
        <w:lang w:val="en-US"/>
      </w:rPr>
      <w:t>USWP5B25-02</w:t>
    </w:r>
    <w:r w:rsidR="00FA2B2B">
      <w:rPr>
        <w:lang w:val="en-US"/>
      </w:rPr>
      <w:t xml:space="preserve"> (Revision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5082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7652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047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BA7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7C90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CE12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ECB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9A2B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100D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009B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142D5"/>
    <w:multiLevelType w:val="hybridMultilevel"/>
    <w:tmpl w:val="6AC80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76D0F00"/>
    <w:multiLevelType w:val="singleLevel"/>
    <w:tmpl w:val="67185DE0"/>
    <w:lvl w:ilvl="0">
      <w:start w:val="2"/>
      <w:numFmt w:val="lowerLetter"/>
      <w:lvlText w:val="%1)"/>
      <w:lvlJc w:val="left"/>
      <w:pPr>
        <w:tabs>
          <w:tab w:val="num" w:pos="795"/>
        </w:tabs>
        <w:ind w:left="795" w:hanging="795"/>
      </w:pPr>
      <w:rPr>
        <w:rFonts w:cs="Times New Roman" w:hint="default"/>
      </w:rPr>
    </w:lvl>
  </w:abstractNum>
  <w:abstractNum w:abstractNumId="12" w15:restartNumberingAfterBreak="0">
    <w:nsid w:val="0B4B616F"/>
    <w:multiLevelType w:val="multilevel"/>
    <w:tmpl w:val="46E8B974"/>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B4C25EF"/>
    <w:multiLevelType w:val="hybridMultilevel"/>
    <w:tmpl w:val="30BE5424"/>
    <w:lvl w:ilvl="0" w:tplc="AE86EF16">
      <w:start w:val="1"/>
      <w:numFmt w:val="bullet"/>
      <w:lvlText w:val=""/>
      <w:lvlJc w:val="left"/>
      <w:pPr>
        <w:tabs>
          <w:tab w:val="num" w:pos="432"/>
        </w:tabs>
        <w:ind w:left="432" w:hanging="288"/>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7C1D68"/>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072E9C"/>
    <w:multiLevelType w:val="hybridMultilevel"/>
    <w:tmpl w:val="8648E446"/>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62DAA"/>
    <w:multiLevelType w:val="hybridMultilevel"/>
    <w:tmpl w:val="FAAC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521B0A"/>
    <w:multiLevelType w:val="hybridMultilevel"/>
    <w:tmpl w:val="E2DA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D33C84"/>
    <w:multiLevelType w:val="hybridMultilevel"/>
    <w:tmpl w:val="9D8CB240"/>
    <w:lvl w:ilvl="0" w:tplc="4D6EF28C">
      <w:start w:val="9"/>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53819"/>
    <w:multiLevelType w:val="multilevel"/>
    <w:tmpl w:val="CF00CCF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1A0E10"/>
    <w:multiLevelType w:val="multilevel"/>
    <w:tmpl w:val="4678D5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A5C50"/>
    <w:multiLevelType w:val="hybridMultilevel"/>
    <w:tmpl w:val="5EB23C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2494062C"/>
    <w:multiLevelType w:val="multilevel"/>
    <w:tmpl w:val="0374F4A2"/>
    <w:lvl w:ilvl="0">
      <w:start w:val="4"/>
      <w:numFmt w:val="decimal"/>
      <w:lvlText w:val="%1"/>
      <w:lvlJc w:val="left"/>
      <w:pPr>
        <w:tabs>
          <w:tab w:val="num" w:pos="792"/>
        </w:tabs>
        <w:ind w:left="792" w:hanging="792"/>
      </w:pPr>
      <w:rPr>
        <w:rFonts w:cs="Times New Roman" w:hint="default"/>
      </w:rPr>
    </w:lvl>
    <w:lvl w:ilvl="1">
      <w:start w:val="3"/>
      <w:numFmt w:val="decimal"/>
      <w:lvlText w:val="%1.%2"/>
      <w:lvlJc w:val="left"/>
      <w:pPr>
        <w:tabs>
          <w:tab w:val="num" w:pos="792"/>
        </w:tabs>
        <w:ind w:left="792" w:hanging="792"/>
      </w:pPr>
      <w:rPr>
        <w:rFonts w:cs="Times New Roman" w:hint="default"/>
      </w:rPr>
    </w:lvl>
    <w:lvl w:ilvl="2">
      <w:start w:val="5"/>
      <w:numFmt w:val="decimal"/>
      <w:lvlText w:val="%1.%2.%3"/>
      <w:lvlJc w:val="left"/>
      <w:pPr>
        <w:tabs>
          <w:tab w:val="num" w:pos="792"/>
        </w:tabs>
        <w:ind w:left="792" w:hanging="792"/>
      </w:pPr>
      <w:rPr>
        <w:rFonts w:cs="Times New Roman" w:hint="default"/>
      </w:rPr>
    </w:lvl>
    <w:lvl w:ilvl="3">
      <w:start w:val="1"/>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4F74314"/>
    <w:multiLevelType w:val="singleLevel"/>
    <w:tmpl w:val="1FC885B0"/>
    <w:lvl w:ilvl="0">
      <w:start w:val="3"/>
      <w:numFmt w:val="decimal"/>
      <w:lvlText w:val="%1"/>
      <w:lvlJc w:val="left"/>
      <w:pPr>
        <w:tabs>
          <w:tab w:val="num" w:pos="795"/>
        </w:tabs>
        <w:ind w:left="795" w:hanging="795"/>
      </w:pPr>
      <w:rPr>
        <w:rFonts w:cs="Times New Roman" w:hint="default"/>
        <w:b/>
      </w:rPr>
    </w:lvl>
  </w:abstractNum>
  <w:abstractNum w:abstractNumId="24" w15:restartNumberingAfterBreak="0">
    <w:nsid w:val="26565D63"/>
    <w:multiLevelType w:val="hybridMultilevel"/>
    <w:tmpl w:val="7556BFE2"/>
    <w:lvl w:ilvl="0" w:tplc="FD3A3D06">
      <w:start w:val="1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E43388"/>
    <w:multiLevelType w:val="hybridMultilevel"/>
    <w:tmpl w:val="3C3E7B2C"/>
    <w:lvl w:ilvl="0" w:tplc="FDB48B2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8061C69"/>
    <w:multiLevelType w:val="multilevel"/>
    <w:tmpl w:val="2D92B0EA"/>
    <w:lvl w:ilvl="0">
      <w:start w:val="5"/>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FD94391"/>
    <w:multiLevelType w:val="hybridMultilevel"/>
    <w:tmpl w:val="89A63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914180"/>
    <w:multiLevelType w:val="hybridMultilevel"/>
    <w:tmpl w:val="1EAE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B7072"/>
    <w:multiLevelType w:val="multilevel"/>
    <w:tmpl w:val="49FCA0E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33021"/>
    <w:multiLevelType w:val="hybridMultilevel"/>
    <w:tmpl w:val="15F26678"/>
    <w:lvl w:ilvl="0" w:tplc="6D6AEDCA">
      <w:start w:val="1"/>
      <w:numFmt w:val="decimal"/>
      <w:lvlText w:val="%1"/>
      <w:lvlJc w:val="left"/>
      <w:pPr>
        <w:ind w:left="1080" w:hanging="720"/>
      </w:pPr>
      <w:rPr>
        <w:rFonts w:ascii="Times New Roman" w:eastAsiaTheme="minorHAnsi"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7268D0"/>
    <w:multiLevelType w:val="hybridMultilevel"/>
    <w:tmpl w:val="72105BE8"/>
    <w:lvl w:ilvl="0" w:tplc="FD3A3D06">
      <w:start w:val="16"/>
      <w:numFmt w:val="bullet"/>
      <w:lvlText w:val="-"/>
      <w:lvlJc w:val="left"/>
      <w:pPr>
        <w:ind w:left="360" w:hanging="360"/>
      </w:pPr>
      <w:rPr>
        <w:rFonts w:ascii="Cambria" w:eastAsia="Times New Roman"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EE62125"/>
    <w:multiLevelType w:val="multilevel"/>
    <w:tmpl w:val="78F85C7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484C8C"/>
    <w:multiLevelType w:val="hybridMultilevel"/>
    <w:tmpl w:val="DE4232F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AC3C2F"/>
    <w:multiLevelType w:val="hybridMultilevel"/>
    <w:tmpl w:val="0D863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A30554"/>
    <w:multiLevelType w:val="hybridMultilevel"/>
    <w:tmpl w:val="33BE70BA"/>
    <w:lvl w:ilvl="0" w:tplc="2DC077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354A5"/>
    <w:multiLevelType w:val="hybridMultilevel"/>
    <w:tmpl w:val="F2F8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FB563DC"/>
    <w:multiLevelType w:val="hybridMultilevel"/>
    <w:tmpl w:val="FF6A4B42"/>
    <w:lvl w:ilvl="0" w:tplc="AE86EF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665F62"/>
    <w:multiLevelType w:val="hybridMultilevel"/>
    <w:tmpl w:val="65E6AC5C"/>
    <w:lvl w:ilvl="0" w:tplc="5142D61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6A04A7E"/>
    <w:multiLevelType w:val="hybridMultilevel"/>
    <w:tmpl w:val="F71C872E"/>
    <w:lvl w:ilvl="0" w:tplc="8406549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CC69B2"/>
    <w:multiLevelType w:val="singleLevel"/>
    <w:tmpl w:val="04070017"/>
    <w:lvl w:ilvl="0">
      <w:start w:val="3"/>
      <w:numFmt w:val="lowerLetter"/>
      <w:lvlText w:val="%1)"/>
      <w:lvlJc w:val="left"/>
      <w:pPr>
        <w:tabs>
          <w:tab w:val="num" w:pos="360"/>
        </w:tabs>
        <w:ind w:left="360" w:hanging="360"/>
      </w:pPr>
      <w:rPr>
        <w:rFonts w:cs="Times New Roman" w:hint="default"/>
      </w:rPr>
    </w:lvl>
  </w:abstractNum>
  <w:abstractNum w:abstractNumId="41" w15:restartNumberingAfterBreak="0">
    <w:nsid w:val="68FF3AFA"/>
    <w:multiLevelType w:val="multilevel"/>
    <w:tmpl w:val="9B3830A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5A5770"/>
    <w:multiLevelType w:val="multilevel"/>
    <w:tmpl w:val="40E02A34"/>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C7874A9"/>
    <w:multiLevelType w:val="hybridMultilevel"/>
    <w:tmpl w:val="A41E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A97008"/>
    <w:multiLevelType w:val="hybridMultilevel"/>
    <w:tmpl w:val="4C86336A"/>
    <w:lvl w:ilvl="0" w:tplc="FFFFFFFF">
      <w:start w:val="1"/>
      <w:numFmt w:val="bullet"/>
      <w:lvlText w:val="–"/>
      <w:lvlJc w:val="left"/>
      <w:pPr>
        <w:tabs>
          <w:tab w:val="num" w:pos="795"/>
        </w:tabs>
        <w:ind w:left="795" w:hanging="795"/>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FE32BAD"/>
    <w:multiLevelType w:val="hybridMultilevel"/>
    <w:tmpl w:val="8D4AF4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FA6736"/>
    <w:multiLevelType w:val="hybridMultilevel"/>
    <w:tmpl w:val="AD74ECB0"/>
    <w:lvl w:ilvl="0" w:tplc="87B478B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11"/>
  </w:num>
  <w:num w:numId="3">
    <w:abstractNumId w:val="40"/>
  </w:num>
  <w:num w:numId="4">
    <w:abstractNumId w:val="23"/>
  </w:num>
  <w:num w:numId="5">
    <w:abstractNumId w:val="22"/>
  </w:num>
  <w:num w:numId="6">
    <w:abstractNumId w:val="42"/>
  </w:num>
  <w:num w:numId="7">
    <w:abstractNumId w:val="33"/>
  </w:num>
  <w:num w:numId="8">
    <w:abstractNumId w:val="46"/>
  </w:num>
  <w:num w:numId="9">
    <w:abstractNumId w:val="41"/>
  </w:num>
  <w:num w:numId="10">
    <w:abstractNumId w:val="19"/>
  </w:num>
  <w:num w:numId="11">
    <w:abstractNumId w:val="36"/>
  </w:num>
  <w:num w:numId="12">
    <w:abstractNumId w:val="32"/>
  </w:num>
  <w:num w:numId="13">
    <w:abstractNumId w:val="13"/>
  </w:num>
  <w:num w:numId="14">
    <w:abstractNumId w:val="17"/>
  </w:num>
  <w:num w:numId="15">
    <w:abstractNumId w:val="37"/>
  </w:num>
  <w:num w:numId="16">
    <w:abstractNumId w:val="24"/>
  </w:num>
  <w:num w:numId="17">
    <w:abstractNumId w:val="15"/>
  </w:num>
  <w:num w:numId="18">
    <w:abstractNumId w:val="22"/>
    <w:lvlOverride w:ilvl="0">
      <w:startOverride w:val="4"/>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1"/>
  </w:num>
  <w:num w:numId="23">
    <w:abstractNumId w:val="31"/>
  </w:num>
  <w:num w:numId="24">
    <w:abstractNumId w:val="16"/>
  </w:num>
  <w:num w:numId="25">
    <w:abstractNumId w:val="29"/>
  </w:num>
  <w:num w:numId="26">
    <w:abstractNumId w:val="26"/>
  </w:num>
  <w:num w:numId="27">
    <w:abstractNumId w:val="20"/>
  </w:num>
  <w:num w:numId="28">
    <w:abstractNumId w:val="30"/>
  </w:num>
  <w:num w:numId="29">
    <w:abstractNumId w:val="34"/>
  </w:num>
  <w:num w:numId="30">
    <w:abstractNumId w:val="39"/>
  </w:num>
  <w:num w:numId="31">
    <w:abstractNumId w:val="35"/>
  </w:num>
  <w:num w:numId="32">
    <w:abstractNumId w:val="18"/>
  </w:num>
  <w:num w:numId="33">
    <w:abstractNumId w:val="27"/>
  </w:num>
  <w:num w:numId="34">
    <w:abstractNumId w:val="28"/>
  </w:num>
  <w:num w:numId="35">
    <w:abstractNumId w:val="43"/>
  </w:num>
  <w:num w:numId="36">
    <w:abstractNumId w:val="38"/>
  </w:num>
  <w:num w:numId="37">
    <w:abstractNumId w:val="45"/>
  </w:num>
  <w:num w:numId="38">
    <w:abstractNumId w:val="9"/>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6DE"/>
    <w:rsid w:val="0000446D"/>
    <w:rsid w:val="000069D4"/>
    <w:rsid w:val="000174AD"/>
    <w:rsid w:val="00047A1D"/>
    <w:rsid w:val="000604B9"/>
    <w:rsid w:val="00071618"/>
    <w:rsid w:val="000A7D55"/>
    <w:rsid w:val="000C12C8"/>
    <w:rsid w:val="000C2E8E"/>
    <w:rsid w:val="000E0E7C"/>
    <w:rsid w:val="000F1B4B"/>
    <w:rsid w:val="00105D38"/>
    <w:rsid w:val="0012744F"/>
    <w:rsid w:val="00131178"/>
    <w:rsid w:val="00156F66"/>
    <w:rsid w:val="00163271"/>
    <w:rsid w:val="00172122"/>
    <w:rsid w:val="00182528"/>
    <w:rsid w:val="0018500B"/>
    <w:rsid w:val="00196A19"/>
    <w:rsid w:val="001D5255"/>
    <w:rsid w:val="00202DC1"/>
    <w:rsid w:val="002116EE"/>
    <w:rsid w:val="002309D8"/>
    <w:rsid w:val="002A2D62"/>
    <w:rsid w:val="002A7FE2"/>
    <w:rsid w:val="002E0118"/>
    <w:rsid w:val="002E1B4F"/>
    <w:rsid w:val="002F2E67"/>
    <w:rsid w:val="002F7CB3"/>
    <w:rsid w:val="00315546"/>
    <w:rsid w:val="00330567"/>
    <w:rsid w:val="00386A9D"/>
    <w:rsid w:val="00391081"/>
    <w:rsid w:val="00396169"/>
    <w:rsid w:val="003B2789"/>
    <w:rsid w:val="003C13CE"/>
    <w:rsid w:val="003C697E"/>
    <w:rsid w:val="003D325E"/>
    <w:rsid w:val="003D6830"/>
    <w:rsid w:val="003E2518"/>
    <w:rsid w:val="003E46DE"/>
    <w:rsid w:val="003E7CEF"/>
    <w:rsid w:val="00444201"/>
    <w:rsid w:val="004B1EF7"/>
    <w:rsid w:val="004B3FAD"/>
    <w:rsid w:val="004C5749"/>
    <w:rsid w:val="004D39D7"/>
    <w:rsid w:val="004F0296"/>
    <w:rsid w:val="00501DCA"/>
    <w:rsid w:val="00513A47"/>
    <w:rsid w:val="005408DF"/>
    <w:rsid w:val="00573344"/>
    <w:rsid w:val="00583F9B"/>
    <w:rsid w:val="00592FE7"/>
    <w:rsid w:val="005A38DB"/>
    <w:rsid w:val="005B0D29"/>
    <w:rsid w:val="005E5C10"/>
    <w:rsid w:val="005F2C78"/>
    <w:rsid w:val="006144E4"/>
    <w:rsid w:val="00650299"/>
    <w:rsid w:val="00655FC5"/>
    <w:rsid w:val="006B6565"/>
    <w:rsid w:val="00766CD5"/>
    <w:rsid w:val="0080538C"/>
    <w:rsid w:val="00814E0A"/>
    <w:rsid w:val="008174A2"/>
    <w:rsid w:val="00822581"/>
    <w:rsid w:val="008309DD"/>
    <w:rsid w:val="0083227A"/>
    <w:rsid w:val="00866900"/>
    <w:rsid w:val="00876A8A"/>
    <w:rsid w:val="00881BA1"/>
    <w:rsid w:val="008C2302"/>
    <w:rsid w:val="008C26B8"/>
    <w:rsid w:val="008F208F"/>
    <w:rsid w:val="00982084"/>
    <w:rsid w:val="00995963"/>
    <w:rsid w:val="009B28E4"/>
    <w:rsid w:val="009B61EB"/>
    <w:rsid w:val="009C2064"/>
    <w:rsid w:val="009D1697"/>
    <w:rsid w:val="009F3A46"/>
    <w:rsid w:val="009F6520"/>
    <w:rsid w:val="00A014F8"/>
    <w:rsid w:val="00A50A38"/>
    <w:rsid w:val="00A5173C"/>
    <w:rsid w:val="00A61AEF"/>
    <w:rsid w:val="00AD2345"/>
    <w:rsid w:val="00AF173A"/>
    <w:rsid w:val="00B066A4"/>
    <w:rsid w:val="00B07A13"/>
    <w:rsid w:val="00B4279B"/>
    <w:rsid w:val="00B45FC9"/>
    <w:rsid w:val="00B57A70"/>
    <w:rsid w:val="00B7277B"/>
    <w:rsid w:val="00B76F35"/>
    <w:rsid w:val="00B81138"/>
    <w:rsid w:val="00BC7CCF"/>
    <w:rsid w:val="00BE470B"/>
    <w:rsid w:val="00C04B00"/>
    <w:rsid w:val="00C57A91"/>
    <w:rsid w:val="00CB5795"/>
    <w:rsid w:val="00CC01C2"/>
    <w:rsid w:val="00CD3032"/>
    <w:rsid w:val="00CF21F2"/>
    <w:rsid w:val="00CF3110"/>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A2B2B"/>
    <w:rsid w:val="00FC05C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99290"/>
  <w15:docId w15:val="{02A82FD9-9979-4469-8F02-D36D0876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link w:val="Tabletitle0"/>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numbering" w:customStyle="1" w:styleId="NoList1">
    <w:name w:val="No List1"/>
    <w:next w:val="NoList"/>
    <w:uiPriority w:val="99"/>
    <w:semiHidden/>
    <w:unhideWhenUsed/>
    <w:rsid w:val="00444201"/>
  </w:style>
  <w:style w:type="character" w:customStyle="1" w:styleId="Heading1Char">
    <w:name w:val="Heading 1 Char"/>
    <w:basedOn w:val="DefaultParagraphFont"/>
    <w:link w:val="Heading1"/>
    <w:uiPriority w:val="99"/>
    <w:rsid w:val="00444201"/>
    <w:rPr>
      <w:rFonts w:ascii="Times New Roman" w:hAnsi="Times New Roman"/>
      <w:b/>
      <w:sz w:val="28"/>
      <w:lang w:val="en-GB" w:eastAsia="en-US"/>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444201"/>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44201"/>
    <w:rPr>
      <w:rFonts w:ascii="Times New Roman" w:hAnsi="Times New Roman"/>
      <w:b/>
      <w:sz w:val="24"/>
      <w:lang w:val="en-GB" w:eastAsia="en-US"/>
    </w:rPr>
  </w:style>
  <w:style w:type="character" w:customStyle="1" w:styleId="Heading4Char">
    <w:name w:val="Heading 4 Char"/>
    <w:basedOn w:val="DefaultParagraphFont"/>
    <w:link w:val="Heading4"/>
    <w:rsid w:val="00444201"/>
    <w:rPr>
      <w:rFonts w:ascii="Times New Roman" w:hAnsi="Times New Roman"/>
      <w:b/>
      <w:sz w:val="24"/>
      <w:lang w:val="en-GB" w:eastAsia="en-US"/>
    </w:rPr>
  </w:style>
  <w:style w:type="character" w:customStyle="1" w:styleId="Heading5Char">
    <w:name w:val="Heading 5 Char"/>
    <w:basedOn w:val="DefaultParagraphFont"/>
    <w:link w:val="Heading5"/>
    <w:rsid w:val="00444201"/>
    <w:rPr>
      <w:rFonts w:ascii="Times New Roman" w:hAnsi="Times New Roman"/>
      <w:b/>
      <w:sz w:val="24"/>
      <w:lang w:val="en-GB" w:eastAsia="en-US"/>
    </w:rPr>
  </w:style>
  <w:style w:type="character" w:customStyle="1" w:styleId="Heading6Char">
    <w:name w:val="Heading 6 Char"/>
    <w:basedOn w:val="DefaultParagraphFont"/>
    <w:link w:val="Heading6"/>
    <w:rsid w:val="00444201"/>
    <w:rPr>
      <w:rFonts w:ascii="Times New Roman" w:hAnsi="Times New Roman"/>
      <w:b/>
      <w:sz w:val="24"/>
      <w:lang w:val="en-GB" w:eastAsia="en-US"/>
    </w:rPr>
  </w:style>
  <w:style w:type="character" w:customStyle="1" w:styleId="Heading7Char">
    <w:name w:val="Heading 7 Char"/>
    <w:basedOn w:val="DefaultParagraphFont"/>
    <w:link w:val="Heading7"/>
    <w:rsid w:val="00444201"/>
    <w:rPr>
      <w:rFonts w:ascii="Times New Roman" w:hAnsi="Times New Roman"/>
      <w:b/>
      <w:sz w:val="24"/>
      <w:lang w:val="en-GB" w:eastAsia="en-US"/>
    </w:rPr>
  </w:style>
  <w:style w:type="character" w:customStyle="1" w:styleId="Heading8Char">
    <w:name w:val="Heading 8 Char"/>
    <w:basedOn w:val="DefaultParagraphFont"/>
    <w:link w:val="Heading8"/>
    <w:rsid w:val="00444201"/>
    <w:rPr>
      <w:rFonts w:ascii="Times New Roman" w:hAnsi="Times New Roman"/>
      <w:b/>
      <w:sz w:val="24"/>
      <w:lang w:val="en-GB" w:eastAsia="en-US"/>
    </w:rPr>
  </w:style>
  <w:style w:type="character" w:customStyle="1" w:styleId="Heading9Char">
    <w:name w:val="Heading 9 Char"/>
    <w:basedOn w:val="DefaultParagraphFont"/>
    <w:link w:val="Heading9"/>
    <w:rsid w:val="00444201"/>
    <w:rPr>
      <w:rFonts w:ascii="Times New Roman" w:hAnsi="Times New Roman"/>
      <w:b/>
      <w:sz w:val="24"/>
      <w:lang w:val="en-GB" w:eastAsia="en-US"/>
    </w:rPr>
  </w:style>
  <w:style w:type="character" w:customStyle="1" w:styleId="SourceChar">
    <w:name w:val="Source Char"/>
    <w:basedOn w:val="DefaultParagraphFont"/>
    <w:link w:val="Source"/>
    <w:locked/>
    <w:rsid w:val="00444201"/>
    <w:rPr>
      <w:rFonts w:ascii="Times New Roman" w:hAnsi="Times New Roman"/>
      <w:b/>
      <w:sz w:val="28"/>
      <w:lang w:val="en-GB" w:eastAsia="en-US"/>
    </w:rPr>
  </w:style>
  <w:style w:type="character" w:customStyle="1" w:styleId="CallChar">
    <w:name w:val="Call Char"/>
    <w:basedOn w:val="DefaultParagraphFont"/>
    <w:link w:val="Call"/>
    <w:locked/>
    <w:rsid w:val="00444201"/>
    <w:rPr>
      <w:rFonts w:ascii="Times New Roman" w:hAnsi="Times New Roman"/>
      <w:i/>
      <w:sz w:val="24"/>
      <w:lang w:val="en-GB" w:eastAsia="en-US"/>
    </w:rPr>
  </w:style>
  <w:style w:type="character" w:customStyle="1" w:styleId="EquationChar">
    <w:name w:val="Equation Char"/>
    <w:basedOn w:val="DefaultParagraphFont"/>
    <w:link w:val="Equation"/>
    <w:locked/>
    <w:rsid w:val="00444201"/>
    <w:rPr>
      <w:rFonts w:ascii="Times New Roman" w:hAnsi="Times New Roman"/>
      <w:sz w:val="24"/>
      <w:lang w:val="en-GB" w:eastAsia="en-US"/>
    </w:rPr>
  </w:style>
  <w:style w:type="character" w:customStyle="1" w:styleId="TabletextChar">
    <w:name w:val="Table_text Char"/>
    <w:basedOn w:val="DefaultParagraphFont"/>
    <w:link w:val="Tabletext"/>
    <w:locked/>
    <w:rsid w:val="00444201"/>
    <w:rPr>
      <w:rFonts w:ascii="Times New Roman" w:hAnsi="Times New Roman"/>
      <w:lang w:val="en-GB" w:eastAsia="en-US"/>
    </w:rPr>
  </w:style>
  <w:style w:type="character" w:customStyle="1" w:styleId="Tabletitle0">
    <w:name w:val="Table_title Знак"/>
    <w:basedOn w:val="DefaultParagraphFont"/>
    <w:link w:val="Tabletitle"/>
    <w:locked/>
    <w:rsid w:val="00444201"/>
    <w:rPr>
      <w:rFonts w:ascii="Times New Roman Bold" w:hAnsi="Times New Roman Bold"/>
      <w:b/>
      <w:lang w:val="en-GB" w:eastAsia="en-US"/>
    </w:rPr>
  </w:style>
  <w:style w:type="character" w:customStyle="1" w:styleId="HeadingbChar">
    <w:name w:val="Heading_b Char"/>
    <w:basedOn w:val="DefaultParagraphFont"/>
    <w:link w:val="Headingb"/>
    <w:locked/>
    <w:rsid w:val="00444201"/>
    <w:rPr>
      <w:rFonts w:ascii="Times New Roman Bold" w:hAnsi="Times New Roman Bold" w:cs="Times New Roman Bold"/>
      <w:b/>
      <w:sz w:val="24"/>
      <w:lang w:val="fr-CH" w:eastAsia="en-US"/>
    </w:rPr>
  </w:style>
  <w:style w:type="paragraph" w:customStyle="1" w:styleId="TableTitle1">
    <w:name w:val="Table_Title"/>
    <w:basedOn w:val="Table"/>
    <w:next w:val="Normal"/>
    <w:uiPriority w:val="99"/>
    <w:rsid w:val="00444201"/>
    <w:pPr>
      <w:spacing w:before="0"/>
    </w:pPr>
    <w:rPr>
      <w:b/>
    </w:rPr>
  </w:style>
  <w:style w:type="paragraph" w:customStyle="1" w:styleId="Table">
    <w:name w:val="Table_#"/>
    <w:basedOn w:val="Normal"/>
    <w:next w:val="TableTitle1"/>
    <w:uiPriority w:val="99"/>
    <w:rsid w:val="00444201"/>
    <w:pPr>
      <w:keepNext/>
      <w:tabs>
        <w:tab w:val="clear" w:pos="1134"/>
        <w:tab w:val="clear" w:pos="1871"/>
        <w:tab w:val="clear" w:pos="2268"/>
      </w:tabs>
      <w:spacing w:before="567" w:after="113"/>
      <w:jc w:val="center"/>
    </w:pPr>
    <w:rPr>
      <w:sz w:val="18"/>
    </w:rPr>
  </w:style>
  <w:style w:type="paragraph" w:customStyle="1" w:styleId="Tablefin">
    <w:name w:val="Table_fin"/>
    <w:basedOn w:val="Normal"/>
    <w:next w:val="Normal"/>
    <w:rsid w:val="00444201"/>
    <w:pPr>
      <w:tabs>
        <w:tab w:val="clear" w:pos="1134"/>
        <w:tab w:val="clear" w:pos="1871"/>
        <w:tab w:val="clear" w:pos="2268"/>
        <w:tab w:val="left" w:pos="794"/>
        <w:tab w:val="left" w:pos="1191"/>
        <w:tab w:val="left" w:pos="1588"/>
        <w:tab w:val="left" w:pos="1985"/>
      </w:tabs>
      <w:spacing w:before="0"/>
      <w:jc w:val="both"/>
    </w:pPr>
    <w:rPr>
      <w:sz w:val="20"/>
    </w:rPr>
  </w:style>
  <w:style w:type="table" w:styleId="TableGrid">
    <w:name w:val="Table Grid"/>
    <w:basedOn w:val="TableNormal"/>
    <w:uiPriority w:val="99"/>
    <w:rsid w:val="00444201"/>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444201"/>
    <w:rPr>
      <w:rFonts w:cs="Times New Roman"/>
      <w:sz w:val="16"/>
      <w:szCs w:val="16"/>
    </w:rPr>
  </w:style>
  <w:style w:type="paragraph" w:styleId="CommentText">
    <w:name w:val="annotation text"/>
    <w:basedOn w:val="Normal"/>
    <w:link w:val="CommentTextChar"/>
    <w:uiPriority w:val="99"/>
    <w:rsid w:val="00444201"/>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444201"/>
    <w:rPr>
      <w:rFonts w:ascii="Times New Roman" w:hAnsi="Times New Roman"/>
      <w:lang w:val="en-GB" w:eastAsia="en-US"/>
    </w:rPr>
  </w:style>
  <w:style w:type="paragraph" w:styleId="CommentSubject">
    <w:name w:val="annotation subject"/>
    <w:basedOn w:val="CommentText"/>
    <w:next w:val="CommentText"/>
    <w:link w:val="CommentSubjectChar"/>
    <w:uiPriority w:val="99"/>
    <w:rsid w:val="00444201"/>
    <w:rPr>
      <w:b/>
      <w:bCs/>
    </w:rPr>
  </w:style>
  <w:style w:type="character" w:customStyle="1" w:styleId="CommentSubjectChar">
    <w:name w:val="Comment Subject Char"/>
    <w:basedOn w:val="CommentTextChar"/>
    <w:link w:val="CommentSubject"/>
    <w:uiPriority w:val="99"/>
    <w:rsid w:val="00444201"/>
    <w:rPr>
      <w:rFonts w:ascii="Times New Roman" w:hAnsi="Times New Roman"/>
      <w:b/>
      <w:bCs/>
      <w:lang w:val="en-GB" w:eastAsia="en-US"/>
    </w:rPr>
  </w:style>
  <w:style w:type="paragraph" w:styleId="BalloonText">
    <w:name w:val="Balloon Text"/>
    <w:basedOn w:val="Normal"/>
    <w:link w:val="BalloonTextChar"/>
    <w:rsid w:val="00444201"/>
    <w:pPr>
      <w:tabs>
        <w:tab w:val="clear" w:pos="1134"/>
        <w:tab w:val="clear" w:pos="1871"/>
        <w:tab w:val="clear" w:pos="2268"/>
        <w:tab w:val="left" w:pos="794"/>
        <w:tab w:val="left" w:pos="1191"/>
        <w:tab w:val="left" w:pos="1588"/>
        <w:tab w:val="left" w:pos="1985"/>
      </w:tabs>
      <w:spacing w:before="0"/>
      <w:jc w:val="both"/>
    </w:pPr>
    <w:rPr>
      <w:rFonts w:ascii="Tahoma" w:hAnsi="Tahoma" w:cs="Tahoma"/>
      <w:sz w:val="16"/>
      <w:szCs w:val="16"/>
    </w:rPr>
  </w:style>
  <w:style w:type="character" w:customStyle="1" w:styleId="BalloonTextChar">
    <w:name w:val="Balloon Text Char"/>
    <w:basedOn w:val="DefaultParagraphFont"/>
    <w:link w:val="BalloonText"/>
    <w:rsid w:val="00444201"/>
    <w:rPr>
      <w:rFonts w:ascii="Tahoma" w:hAnsi="Tahoma" w:cs="Tahoma"/>
      <w:sz w:val="16"/>
      <w:szCs w:val="16"/>
      <w:lang w:val="en-GB" w:eastAsia="en-US"/>
    </w:rPr>
  </w:style>
  <w:style w:type="character" w:styleId="Hyperlink">
    <w:name w:val="Hyperlink"/>
    <w:basedOn w:val="DefaultParagraphFont"/>
    <w:uiPriority w:val="99"/>
    <w:rsid w:val="00444201"/>
    <w:rPr>
      <w:rFonts w:cs="Times New Roman"/>
      <w:color w:val="0000FF"/>
      <w:u w:val="single"/>
    </w:rPr>
  </w:style>
  <w:style w:type="character" w:customStyle="1" w:styleId="enumlev10">
    <w:name w:val="enumlev1 Знак"/>
    <w:uiPriority w:val="99"/>
    <w:locked/>
    <w:rsid w:val="00444201"/>
    <w:rPr>
      <w:rFonts w:ascii="Times New Roman" w:hAnsi="Times New Roman" w:cs="Times New Roman"/>
      <w:sz w:val="24"/>
      <w:lang w:val="en-GB" w:eastAsia="en-US"/>
    </w:rPr>
  </w:style>
  <w:style w:type="character" w:customStyle="1" w:styleId="Title1Char">
    <w:name w:val="Title 1 Char"/>
    <w:locked/>
    <w:rsid w:val="00444201"/>
    <w:rPr>
      <w:rFonts w:ascii="Times New Roman" w:hAnsi="Times New Roman" w:cs="Times New Roman"/>
      <w:caps/>
      <w:sz w:val="28"/>
      <w:lang w:val="en-GB" w:eastAsia="en-US"/>
    </w:rPr>
  </w:style>
  <w:style w:type="paragraph" w:customStyle="1" w:styleId="AnnexNoTitle">
    <w:name w:val="Annex_NoTitle"/>
    <w:basedOn w:val="Normal"/>
    <w:next w:val="Normalaftertitle"/>
    <w:rsid w:val="00444201"/>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44201"/>
  </w:style>
  <w:style w:type="paragraph" w:styleId="BodyText">
    <w:name w:val="Body Text"/>
    <w:basedOn w:val="Normal"/>
    <w:link w:val="BodyTextChar"/>
    <w:rsid w:val="00444201"/>
    <w:pPr>
      <w:tabs>
        <w:tab w:val="clear" w:pos="1134"/>
        <w:tab w:val="clear" w:pos="1871"/>
        <w:tab w:val="clear" w:pos="2268"/>
      </w:tabs>
      <w:overflowPunct/>
      <w:autoSpaceDE/>
      <w:autoSpaceDN/>
      <w:adjustRightInd/>
      <w:spacing w:before="0" w:after="120"/>
      <w:textAlignment w:val="auto"/>
    </w:pPr>
    <w:rPr>
      <w:rFonts w:eastAsia="MS Mincho"/>
      <w:sz w:val="20"/>
      <w:lang w:val="de-DE" w:eastAsia="ja-JP"/>
    </w:rPr>
  </w:style>
  <w:style w:type="character" w:customStyle="1" w:styleId="BodyTextChar">
    <w:name w:val="Body Text Char"/>
    <w:basedOn w:val="DefaultParagraphFont"/>
    <w:link w:val="BodyText"/>
    <w:rsid w:val="00444201"/>
    <w:rPr>
      <w:rFonts w:ascii="Times New Roman" w:eastAsia="MS Mincho" w:hAnsi="Times New Roman"/>
      <w:lang w:val="de-DE" w:eastAsia="ja-JP"/>
    </w:rPr>
  </w:style>
  <w:style w:type="character" w:customStyle="1" w:styleId="enumlev1Char">
    <w:name w:val="enumlev1 Char"/>
    <w:uiPriority w:val="99"/>
    <w:rsid w:val="00444201"/>
    <w:rPr>
      <w:rFonts w:cs="Times New Roman"/>
      <w:sz w:val="24"/>
      <w:lang w:val="en-GB" w:eastAsia="en-US" w:bidi="ar-SA"/>
    </w:rPr>
  </w:style>
  <w:style w:type="character" w:customStyle="1" w:styleId="href">
    <w:name w:val="href"/>
    <w:rsid w:val="00444201"/>
    <w:rPr>
      <w:rFonts w:cs="Times New Roman"/>
    </w:rPr>
  </w:style>
  <w:style w:type="paragraph" w:styleId="NormalWeb">
    <w:name w:val="Normal (Web)"/>
    <w:basedOn w:val="Normal"/>
    <w:uiPriority w:val="99"/>
    <w:rsid w:val="00444201"/>
    <w:pPr>
      <w:tabs>
        <w:tab w:val="clear" w:pos="1134"/>
        <w:tab w:val="clear" w:pos="1871"/>
        <w:tab w:val="clear" w:pos="2268"/>
      </w:tabs>
      <w:overflowPunct/>
      <w:autoSpaceDE/>
      <w:autoSpaceDN/>
      <w:adjustRightInd/>
      <w:spacing w:before="100" w:after="100" w:line="240" w:lineRule="atLeast"/>
      <w:textAlignment w:val="auto"/>
    </w:pPr>
    <w:rPr>
      <w:rFonts w:ascii="Verdana" w:hAnsi="Verdana"/>
      <w:color w:val="000000"/>
      <w:sz w:val="18"/>
      <w:szCs w:val="18"/>
      <w:lang w:val="de-DE" w:eastAsia="de-DE"/>
    </w:rPr>
  </w:style>
  <w:style w:type="paragraph" w:styleId="BodyText2">
    <w:name w:val="Body Text 2"/>
    <w:basedOn w:val="Normal"/>
    <w:link w:val="BodyText2Char"/>
    <w:rsid w:val="00444201"/>
    <w:pPr>
      <w:tabs>
        <w:tab w:val="clear" w:pos="1134"/>
        <w:tab w:val="clear" w:pos="1871"/>
        <w:tab w:val="clear" w:pos="2268"/>
        <w:tab w:val="left" w:pos="794"/>
        <w:tab w:val="left" w:pos="1191"/>
        <w:tab w:val="left" w:pos="1588"/>
        <w:tab w:val="left" w:pos="1985"/>
      </w:tabs>
      <w:spacing w:after="120" w:line="480" w:lineRule="auto"/>
    </w:pPr>
  </w:style>
  <w:style w:type="character" w:customStyle="1" w:styleId="BodyText2Char">
    <w:name w:val="Body Text 2 Char"/>
    <w:basedOn w:val="DefaultParagraphFont"/>
    <w:link w:val="BodyText2"/>
    <w:rsid w:val="00444201"/>
    <w:rPr>
      <w:rFonts w:ascii="Times New Roman" w:hAnsi="Times New Roman"/>
      <w:sz w:val="24"/>
      <w:lang w:val="en-GB" w:eastAsia="en-US"/>
    </w:rPr>
  </w:style>
  <w:style w:type="character" w:styleId="FollowedHyperlink">
    <w:name w:val="FollowedHyperlink"/>
    <w:rsid w:val="00444201"/>
    <w:rPr>
      <w:rFonts w:cs="Times New Roman"/>
      <w:color w:val="606420"/>
      <w:u w:val="single"/>
    </w:rPr>
  </w:style>
  <w:style w:type="character" w:customStyle="1" w:styleId="TableNoChar">
    <w:name w:val="Table_No Char"/>
    <w:rsid w:val="00444201"/>
    <w:rPr>
      <w:rFonts w:cs="Times New Roman"/>
      <w:caps/>
      <w:sz w:val="24"/>
      <w:lang w:val="en-GB" w:eastAsia="en-US" w:bidi="ar-SA"/>
    </w:rPr>
  </w:style>
  <w:style w:type="paragraph" w:customStyle="1" w:styleId="CharCharCharCharCharChar">
    <w:name w:val="Char Char Char Char Char Char"/>
    <w:basedOn w:val="Normal"/>
    <w:rsid w:val="00444201"/>
    <w:pPr>
      <w:tabs>
        <w:tab w:val="clear" w:pos="1134"/>
        <w:tab w:val="clear" w:pos="1871"/>
        <w:tab w:val="clear" w:pos="2268"/>
        <w:tab w:val="left" w:pos="540"/>
        <w:tab w:val="left" w:pos="1260"/>
        <w:tab w:val="left" w:pos="1800"/>
      </w:tabs>
      <w:overflowPunct/>
      <w:autoSpaceDE/>
      <w:autoSpaceDN/>
      <w:adjustRightInd/>
      <w:spacing w:before="240" w:after="160" w:line="240" w:lineRule="exact"/>
      <w:jc w:val="both"/>
      <w:textAlignment w:val="auto"/>
    </w:pPr>
    <w:rPr>
      <w:rFonts w:ascii="Verdana" w:hAnsi="Verdana"/>
      <w:lang w:val="en-US"/>
    </w:rPr>
  </w:style>
  <w:style w:type="character" w:customStyle="1" w:styleId="AnnexNoTitleChar">
    <w:name w:val="Annex_NoTitle Char"/>
    <w:rsid w:val="00444201"/>
    <w:rPr>
      <w:rFonts w:ascii="Times New Roman" w:hAnsi="Times New Roman" w:cs="Times New Roman"/>
      <w:b/>
      <w:sz w:val="28"/>
      <w:lang w:eastAsia="en-US"/>
    </w:rPr>
  </w:style>
  <w:style w:type="paragraph" w:styleId="BodyTextIndent">
    <w:name w:val="Body Text Indent"/>
    <w:basedOn w:val="Normal"/>
    <w:link w:val="BodyTextIndentChar"/>
    <w:rsid w:val="00444201"/>
    <w:pPr>
      <w:tabs>
        <w:tab w:val="clear" w:pos="1134"/>
        <w:tab w:val="clear" w:pos="1871"/>
        <w:tab w:val="clear" w:pos="2268"/>
        <w:tab w:val="left" w:pos="317"/>
        <w:tab w:val="left" w:pos="1191"/>
        <w:tab w:val="left" w:pos="1588"/>
        <w:tab w:val="left" w:pos="1985"/>
      </w:tabs>
      <w:spacing w:before="20" w:after="20"/>
      <w:ind w:left="317" w:hanging="317"/>
    </w:pPr>
    <w:rPr>
      <w:sz w:val="22"/>
      <w:szCs w:val="22"/>
    </w:rPr>
  </w:style>
  <w:style w:type="character" w:customStyle="1" w:styleId="BodyTextIndentChar">
    <w:name w:val="Body Text Indent Char"/>
    <w:basedOn w:val="DefaultParagraphFont"/>
    <w:link w:val="BodyTextIndent"/>
    <w:rsid w:val="00444201"/>
    <w:rPr>
      <w:rFonts w:ascii="Times New Roman" w:hAnsi="Times New Roman"/>
      <w:sz w:val="22"/>
      <w:szCs w:val="22"/>
      <w:lang w:val="en-GB" w:eastAsia="en-US"/>
    </w:rPr>
  </w:style>
  <w:style w:type="paragraph" w:styleId="BodyTextIndent2">
    <w:name w:val="Body Text Indent 2"/>
    <w:basedOn w:val="Normal"/>
    <w:link w:val="BodyTextIndent2Char"/>
    <w:rsid w:val="00444201"/>
    <w:pPr>
      <w:tabs>
        <w:tab w:val="clear" w:pos="1134"/>
        <w:tab w:val="clear" w:pos="1871"/>
        <w:tab w:val="clear" w:pos="2268"/>
        <w:tab w:val="left" w:pos="317"/>
        <w:tab w:val="left" w:pos="1191"/>
        <w:tab w:val="left" w:pos="1588"/>
        <w:tab w:val="left" w:pos="1985"/>
      </w:tabs>
      <w:spacing w:before="40"/>
      <w:ind w:left="302" w:hanging="302"/>
    </w:pPr>
    <w:rPr>
      <w:sz w:val="22"/>
      <w:szCs w:val="22"/>
    </w:rPr>
  </w:style>
  <w:style w:type="character" w:customStyle="1" w:styleId="BodyTextIndent2Char">
    <w:name w:val="Body Text Indent 2 Char"/>
    <w:basedOn w:val="DefaultParagraphFont"/>
    <w:link w:val="BodyTextIndent2"/>
    <w:rsid w:val="00444201"/>
    <w:rPr>
      <w:rFonts w:ascii="Times New Roman" w:hAnsi="Times New Roman"/>
      <w:sz w:val="22"/>
      <w:szCs w:val="22"/>
      <w:lang w:val="en-GB" w:eastAsia="en-US"/>
    </w:rPr>
  </w:style>
  <w:style w:type="paragraph" w:styleId="BodyTextIndent3">
    <w:name w:val="Body Text Indent 3"/>
    <w:basedOn w:val="Normal"/>
    <w:link w:val="BodyTextIndent3Char"/>
    <w:rsid w:val="00444201"/>
    <w:pPr>
      <w:tabs>
        <w:tab w:val="clear" w:pos="1134"/>
        <w:tab w:val="clear" w:pos="1871"/>
        <w:tab w:val="clear" w:pos="2268"/>
        <w:tab w:val="left" w:pos="317"/>
        <w:tab w:val="left" w:pos="1191"/>
        <w:tab w:val="left" w:pos="1588"/>
        <w:tab w:val="left" w:pos="1985"/>
      </w:tabs>
      <w:spacing w:before="200" w:after="40"/>
      <w:ind w:left="43" w:hanging="43"/>
    </w:pPr>
    <w:rPr>
      <w:sz w:val="22"/>
      <w:szCs w:val="22"/>
    </w:rPr>
  </w:style>
  <w:style w:type="character" w:customStyle="1" w:styleId="BodyTextIndent3Char">
    <w:name w:val="Body Text Indent 3 Char"/>
    <w:basedOn w:val="DefaultParagraphFont"/>
    <w:link w:val="BodyTextIndent3"/>
    <w:rsid w:val="00444201"/>
    <w:rPr>
      <w:rFonts w:ascii="Times New Roman" w:hAnsi="Times New Roman"/>
      <w:sz w:val="22"/>
      <w:szCs w:val="22"/>
      <w:lang w:val="en-GB" w:eastAsia="en-US"/>
    </w:rPr>
  </w:style>
  <w:style w:type="character" w:styleId="Strong">
    <w:name w:val="Strong"/>
    <w:uiPriority w:val="22"/>
    <w:qFormat/>
    <w:rsid w:val="00444201"/>
    <w:rPr>
      <w:b/>
    </w:rPr>
  </w:style>
  <w:style w:type="character" w:styleId="Emphasis">
    <w:name w:val="Emphasis"/>
    <w:basedOn w:val="DefaultParagraphFont"/>
    <w:uiPriority w:val="20"/>
    <w:qFormat/>
    <w:rsid w:val="00444201"/>
    <w:rPr>
      <w:i/>
      <w:iCs/>
    </w:rPr>
  </w:style>
  <w:style w:type="paragraph" w:styleId="ListParagraph">
    <w:name w:val="List Paragraph"/>
    <w:basedOn w:val="Normal"/>
    <w:uiPriority w:val="34"/>
    <w:qFormat/>
    <w:rsid w:val="00444201"/>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apple-style-span">
    <w:name w:val="apple-style-span"/>
    <w:basedOn w:val="DefaultParagraphFont"/>
    <w:rsid w:val="00444201"/>
  </w:style>
  <w:style w:type="character" w:customStyle="1" w:styleId="apple-converted-space">
    <w:name w:val="apple-converted-space"/>
    <w:basedOn w:val="DefaultParagraphFont"/>
    <w:rsid w:val="00444201"/>
  </w:style>
  <w:style w:type="paragraph" w:styleId="PlainText">
    <w:name w:val="Plain Text"/>
    <w:basedOn w:val="Normal"/>
    <w:link w:val="PlainTextChar"/>
    <w:uiPriority w:val="99"/>
    <w:unhideWhenUsed/>
    <w:rsid w:val="00444201"/>
    <w:pPr>
      <w:tabs>
        <w:tab w:val="clear" w:pos="1134"/>
        <w:tab w:val="clear" w:pos="1871"/>
        <w:tab w:val="clear" w:pos="2268"/>
      </w:tabs>
      <w:overflowPunct/>
      <w:autoSpaceDE/>
      <w:autoSpaceDN/>
      <w:adjustRightInd/>
      <w:spacing w:before="0"/>
      <w:textAlignment w:val="auto"/>
    </w:pPr>
    <w:rPr>
      <w:rFonts w:eastAsiaTheme="minorHAnsi"/>
      <w:sz w:val="20"/>
      <w:lang w:eastAsia="en-GB"/>
    </w:rPr>
  </w:style>
  <w:style w:type="character" w:customStyle="1" w:styleId="PlainTextChar">
    <w:name w:val="Plain Text Char"/>
    <w:basedOn w:val="DefaultParagraphFont"/>
    <w:link w:val="PlainText"/>
    <w:uiPriority w:val="99"/>
    <w:rsid w:val="00444201"/>
    <w:rPr>
      <w:rFonts w:ascii="Times New Roman" w:eastAsiaTheme="minorHAnsi" w:hAnsi="Times New Roman"/>
      <w:lang w:val="en-GB" w:eastAsia="en-GB"/>
    </w:rPr>
  </w:style>
  <w:style w:type="paragraph" w:styleId="Title">
    <w:name w:val="Title"/>
    <w:basedOn w:val="Heading1"/>
    <w:next w:val="Normal"/>
    <w:link w:val="TitleChar"/>
    <w:uiPriority w:val="2"/>
    <w:qFormat/>
    <w:rsid w:val="00444201"/>
    <w:pPr>
      <w:keepNext w:val="0"/>
      <w:keepLines w:val="0"/>
      <w:tabs>
        <w:tab w:val="clear" w:pos="1134"/>
        <w:tab w:val="clear" w:pos="1871"/>
        <w:tab w:val="clear" w:pos="2268"/>
      </w:tabs>
      <w:overflowPunct/>
      <w:autoSpaceDE/>
      <w:autoSpaceDN/>
      <w:adjustRightInd/>
      <w:spacing w:before="0"/>
      <w:ind w:left="0" w:firstLine="0"/>
      <w:jc w:val="center"/>
      <w:textAlignment w:val="auto"/>
    </w:pPr>
    <w:rPr>
      <w:rFonts w:asciiTheme="minorHAnsi" w:eastAsiaTheme="minorHAnsi" w:hAnsiTheme="minorHAnsi" w:cstheme="minorBidi"/>
      <w:caps/>
      <w:szCs w:val="22"/>
      <w:lang w:val="en-US"/>
    </w:rPr>
  </w:style>
  <w:style w:type="character" w:customStyle="1" w:styleId="TitleChar">
    <w:name w:val="Title Char"/>
    <w:basedOn w:val="DefaultParagraphFont"/>
    <w:link w:val="Title"/>
    <w:uiPriority w:val="2"/>
    <w:rsid w:val="00444201"/>
    <w:rPr>
      <w:rFonts w:asciiTheme="minorHAnsi" w:eastAsiaTheme="minorHAnsi" w:hAnsiTheme="minorHAnsi" w:cstheme="minorBidi"/>
      <w:b/>
      <w:caps/>
      <w:sz w:val="28"/>
      <w:szCs w:val="22"/>
      <w:lang w:eastAsia="en-US"/>
    </w:rPr>
  </w:style>
  <w:style w:type="paragraph" w:styleId="TOC9">
    <w:name w:val="toc 9"/>
    <w:basedOn w:val="Normal"/>
    <w:next w:val="Normal"/>
    <w:autoRedefine/>
    <w:uiPriority w:val="39"/>
    <w:unhideWhenUsed/>
    <w:rsid w:val="00444201"/>
    <w:pPr>
      <w:tabs>
        <w:tab w:val="clear" w:pos="1134"/>
        <w:tab w:val="clear" w:pos="1871"/>
        <w:tab w:val="clear" w:pos="2268"/>
      </w:tabs>
      <w:overflowPunct/>
      <w:autoSpaceDE/>
      <w:autoSpaceDN/>
      <w:adjustRightInd/>
      <w:spacing w:before="0" w:after="100" w:line="259" w:lineRule="auto"/>
      <w:ind w:left="1760"/>
      <w:textAlignment w:val="auto"/>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444201"/>
    <w:rPr>
      <w:color w:val="808080"/>
      <w:shd w:val="clear" w:color="auto" w:fill="E6E6E6"/>
    </w:rPr>
  </w:style>
  <w:style w:type="character" w:customStyle="1" w:styleId="UnresolvedMention2">
    <w:name w:val="Unresolved Mention2"/>
    <w:basedOn w:val="DefaultParagraphFont"/>
    <w:uiPriority w:val="99"/>
    <w:semiHidden/>
    <w:unhideWhenUsed/>
    <w:rsid w:val="00444201"/>
    <w:rPr>
      <w:color w:val="808080"/>
      <w:shd w:val="clear" w:color="auto" w:fill="E6E6E6"/>
    </w:rPr>
  </w:style>
  <w:style w:type="paragraph" w:customStyle="1" w:styleId="m">
    <w:name w:val="m"/>
    <w:basedOn w:val="Normalaftertitle0"/>
    <w:rsid w:val="00444201"/>
    <w:rPr>
      <w:b/>
      <w:bCs/>
    </w:rPr>
  </w:style>
  <w:style w:type="character" w:customStyle="1" w:styleId="UnresolvedMention3">
    <w:name w:val="Unresolved Mention3"/>
    <w:basedOn w:val="DefaultParagraphFont"/>
    <w:uiPriority w:val="99"/>
    <w:semiHidden/>
    <w:unhideWhenUsed/>
    <w:rsid w:val="00444201"/>
    <w:rPr>
      <w:color w:val="808080"/>
      <w:shd w:val="clear" w:color="auto" w:fill="E6E6E6"/>
    </w:rPr>
  </w:style>
  <w:style w:type="paragraph" w:styleId="Revision">
    <w:name w:val="Revision"/>
    <w:hidden/>
    <w:uiPriority w:val="99"/>
    <w:semiHidden/>
    <w:rsid w:val="00444201"/>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444201"/>
    <w:rPr>
      <w:color w:val="808080"/>
      <w:shd w:val="clear" w:color="auto" w:fill="E6E6E6"/>
    </w:rPr>
  </w:style>
  <w:style w:type="character" w:customStyle="1" w:styleId="UnresolvedMention">
    <w:name w:val="Unresolved Mention"/>
    <w:basedOn w:val="DefaultParagraphFont"/>
    <w:uiPriority w:val="99"/>
    <w:semiHidden/>
    <w:unhideWhenUsed/>
    <w:rsid w:val="00444201"/>
    <w:rPr>
      <w:color w:val="605E5C"/>
      <w:shd w:val="clear" w:color="auto" w:fill="E1DFDD"/>
    </w:rPr>
  </w:style>
  <w:style w:type="character" w:customStyle="1" w:styleId="NormalaftertitleChar">
    <w:name w:val="Normal_after_title Char"/>
    <w:basedOn w:val="DefaultParagraphFont"/>
    <w:link w:val="Normalaftertitle"/>
    <w:uiPriority w:val="99"/>
    <w:locked/>
    <w:rsid w:val="00CF3110"/>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pub/R-REP-M.217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tu.int/rec/R-REC-S.1432/e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S.524/en" TargetMode="External"/><Relationship Id="rId5" Type="http://schemas.openxmlformats.org/officeDocument/2006/relationships/webSettings" Target="webSettings.xml"/><Relationship Id="rId15" Type="http://schemas.openxmlformats.org/officeDocument/2006/relationships/hyperlink" Target="http://www.itu.int/pub/R-RES-R.2-8-2019" TargetMode="External"/><Relationship Id="rId10" Type="http://schemas.openxmlformats.org/officeDocument/2006/relationships/hyperlink" Target="http://www.itu.int/pub/R-RES-R.2-8-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pub/R-REP-M.22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34FB6-11C7-455D-A3CA-E7EE0CDE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31</TotalTime>
  <Pages>4</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Nellis, Donald (FAA)</cp:lastModifiedBy>
  <cp:revision>3</cp:revision>
  <cp:lastPrinted>2008-02-21T14:04:00Z</cp:lastPrinted>
  <dcterms:created xsi:type="dcterms:W3CDTF">2020-10-07T14:50:00Z</dcterms:created>
  <dcterms:modified xsi:type="dcterms:W3CDTF">2020-10-07T15:28:00Z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