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EC6442" w14:paraId="0FD67CB9" w14:textId="77777777">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0FD67CB7" w14:textId="77777777" w:rsidR="00EC6442" w:rsidRDefault="007207F6">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U.S. Radiocommunications Sector</w:t>
            </w:r>
          </w:p>
          <w:p w14:paraId="0FD67CB8" w14:textId="77777777" w:rsidR="00EC6442" w:rsidRDefault="007207F6">
            <w:pPr>
              <w:pStyle w:val="TabletitleBR"/>
              <w:rPr>
                <w:rFonts w:ascii="Arial" w:hAnsi="Arial" w:cs="Arial"/>
                <w:spacing w:val="-3"/>
                <w:sz w:val="22"/>
                <w:szCs w:val="22"/>
              </w:rPr>
            </w:pPr>
            <w:r>
              <w:rPr>
                <w:rFonts w:ascii="Arial" w:hAnsi="Arial" w:cs="Arial"/>
                <w:spacing w:val="-3"/>
                <w:sz w:val="22"/>
                <w:szCs w:val="22"/>
              </w:rPr>
              <w:t>Fact Sheet</w:t>
            </w:r>
          </w:p>
        </w:tc>
      </w:tr>
      <w:tr w:rsidR="00EC6442" w14:paraId="0FD67CBC" w14:textId="77777777">
        <w:trPr>
          <w:jc w:val="center"/>
        </w:trPr>
        <w:tc>
          <w:tcPr>
            <w:tcW w:w="4370" w:type="dxa"/>
            <w:tcBorders>
              <w:top w:val="single" w:sz="6" w:space="0" w:color="auto"/>
              <w:left w:val="double" w:sz="6" w:space="0" w:color="auto"/>
            </w:tcBorders>
          </w:tcPr>
          <w:p w14:paraId="0FD67CBA" w14:textId="77777777" w:rsidR="00EC6442" w:rsidRDefault="007207F6">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0FD67CBB" w14:textId="77777777" w:rsidR="00EC6442" w:rsidRDefault="007207F6">
            <w:pPr>
              <w:spacing w:after="120"/>
              <w:ind w:left="144" w:right="144"/>
              <w:rPr>
                <w:rFonts w:ascii="Arial" w:hAnsi="Arial"/>
              </w:rPr>
            </w:pPr>
            <w:r>
              <w:rPr>
                <w:rFonts w:ascii="Arial" w:hAnsi="Arial"/>
                <w:b/>
              </w:rPr>
              <w:t>Document No:</w:t>
            </w:r>
            <w:r>
              <w:rPr>
                <w:rFonts w:ascii="Arial" w:hAnsi="Arial"/>
              </w:rPr>
              <w:t xml:space="preserve">  USWP5B32-04</w:t>
            </w:r>
          </w:p>
        </w:tc>
      </w:tr>
      <w:tr w:rsidR="00EC6442" w14:paraId="0FD67CBF" w14:textId="77777777">
        <w:trPr>
          <w:jc w:val="center"/>
        </w:trPr>
        <w:tc>
          <w:tcPr>
            <w:tcW w:w="4370" w:type="dxa"/>
            <w:tcBorders>
              <w:left w:val="double" w:sz="6" w:space="0" w:color="auto"/>
            </w:tcBorders>
          </w:tcPr>
          <w:p w14:paraId="0FD67CBD" w14:textId="77777777" w:rsidR="00EC6442" w:rsidRDefault="007207F6">
            <w:pPr>
              <w:spacing w:before="0"/>
              <w:ind w:left="144" w:right="144"/>
              <w:rPr>
                <w:rFonts w:ascii="Arial" w:hAnsi="Arial"/>
              </w:rPr>
            </w:pPr>
            <w:r>
              <w:rPr>
                <w:rFonts w:ascii="Arial" w:hAnsi="Arial"/>
                <w:b/>
              </w:rPr>
              <w:t>Ref:</w:t>
            </w:r>
            <w:r>
              <w:rPr>
                <w:rFonts w:ascii="Arial" w:hAnsi="Arial"/>
              </w:rPr>
              <w:t xml:space="preserve">  WRC-27 AI 1.13</w:t>
            </w:r>
          </w:p>
        </w:tc>
        <w:tc>
          <w:tcPr>
            <w:tcW w:w="5008" w:type="dxa"/>
            <w:gridSpan w:val="2"/>
            <w:tcBorders>
              <w:right w:val="double" w:sz="6" w:space="0" w:color="auto"/>
            </w:tcBorders>
          </w:tcPr>
          <w:p w14:paraId="0FD67CBE" w14:textId="77777777" w:rsidR="00EC6442" w:rsidRDefault="007207F6">
            <w:pPr>
              <w:tabs>
                <w:tab w:val="left" w:pos="162"/>
              </w:tabs>
              <w:spacing w:before="0"/>
              <w:ind w:left="612" w:right="144" w:hanging="468"/>
              <w:rPr>
                <w:rFonts w:ascii="Arial" w:hAnsi="Arial"/>
              </w:rPr>
            </w:pPr>
            <w:r>
              <w:rPr>
                <w:rFonts w:ascii="Arial" w:hAnsi="Arial"/>
                <w:b/>
              </w:rPr>
              <w:t>Date:</w:t>
            </w:r>
            <w:r>
              <w:rPr>
                <w:rFonts w:ascii="Arial" w:hAnsi="Arial"/>
              </w:rPr>
              <w:t xml:space="preserve">  March 7, 2024</w:t>
            </w:r>
          </w:p>
        </w:tc>
      </w:tr>
      <w:tr w:rsidR="00EC6442" w14:paraId="0FD67CC1" w14:textId="77777777">
        <w:trPr>
          <w:jc w:val="center"/>
        </w:trPr>
        <w:tc>
          <w:tcPr>
            <w:tcW w:w="9378" w:type="dxa"/>
            <w:gridSpan w:val="3"/>
            <w:tcBorders>
              <w:left w:val="double" w:sz="6" w:space="0" w:color="auto"/>
              <w:right w:val="double" w:sz="6" w:space="0" w:color="auto"/>
            </w:tcBorders>
          </w:tcPr>
          <w:p w14:paraId="0FD67CC0" w14:textId="77777777" w:rsidR="00EC6442" w:rsidRDefault="007207F6">
            <w:pPr>
              <w:pStyle w:val="BodyTextIndent"/>
              <w:ind w:left="187"/>
              <w:rPr>
                <w:rFonts w:ascii="Arial" w:hAnsi="Arial" w:cs="Arial"/>
                <w:bCs/>
              </w:rPr>
            </w:pPr>
            <w:r>
              <w:rPr>
                <w:rFonts w:ascii="Arial" w:hAnsi="Arial" w:cs="Arial"/>
                <w:b/>
                <w:bCs/>
              </w:rPr>
              <w:t>Document Title:</w:t>
            </w:r>
            <w:r>
              <w:rPr>
                <w:rFonts w:ascii="Arial" w:hAnsi="Arial" w:cs="Arial"/>
                <w:bCs/>
              </w:rPr>
              <w:t xml:space="preserve">  Proposed draft liaison statement to Working Party 4C</w:t>
            </w:r>
          </w:p>
        </w:tc>
      </w:tr>
      <w:tr w:rsidR="00EC6442" w14:paraId="0FD67CEE" w14:textId="77777777">
        <w:trPr>
          <w:jc w:val="center"/>
        </w:trPr>
        <w:tc>
          <w:tcPr>
            <w:tcW w:w="4428" w:type="dxa"/>
            <w:gridSpan w:val="2"/>
            <w:tcBorders>
              <w:left w:val="double" w:sz="6" w:space="0" w:color="auto"/>
            </w:tcBorders>
          </w:tcPr>
          <w:p w14:paraId="0FD67CC2" w14:textId="77777777" w:rsidR="00EC6442" w:rsidRDefault="007207F6">
            <w:pPr>
              <w:ind w:left="144" w:right="144"/>
              <w:rPr>
                <w:rFonts w:ascii="Arial" w:hAnsi="Arial"/>
                <w:b/>
              </w:rPr>
            </w:pPr>
            <w:r>
              <w:rPr>
                <w:rFonts w:ascii="Arial" w:hAnsi="Arial"/>
                <w:b/>
              </w:rPr>
              <w:t>Author(s)/Contributors(s):</w:t>
            </w:r>
          </w:p>
          <w:p w14:paraId="0FD67CC3" w14:textId="77777777" w:rsidR="00EC6442" w:rsidRDefault="007207F6">
            <w:pPr>
              <w:spacing w:before="0"/>
              <w:ind w:left="144" w:right="144"/>
              <w:rPr>
                <w:rFonts w:ascii="Arial" w:hAnsi="Arial"/>
                <w:bCs/>
                <w:iCs/>
              </w:rPr>
            </w:pPr>
            <w:r>
              <w:rPr>
                <w:rFonts w:ascii="Arial" w:hAnsi="Arial"/>
                <w:bCs/>
                <w:iCs/>
              </w:rPr>
              <w:t>Chris Tourigny</w:t>
            </w:r>
          </w:p>
          <w:p w14:paraId="0FD67CC4" w14:textId="77777777" w:rsidR="00EC6442" w:rsidRDefault="007207F6">
            <w:pPr>
              <w:spacing w:before="0"/>
              <w:ind w:left="144" w:right="144"/>
              <w:rPr>
                <w:rFonts w:ascii="Arial" w:hAnsi="Arial"/>
                <w:bCs/>
                <w:iCs/>
              </w:rPr>
            </w:pPr>
            <w:r>
              <w:rPr>
                <w:rFonts w:ascii="Arial" w:hAnsi="Arial"/>
                <w:bCs/>
                <w:iCs/>
              </w:rPr>
              <w:t>FAA Spectrum Engineering Services</w:t>
            </w:r>
          </w:p>
          <w:p w14:paraId="0FD67CC5" w14:textId="77777777" w:rsidR="00EC6442" w:rsidRDefault="00EC6442">
            <w:pPr>
              <w:spacing w:before="0"/>
              <w:ind w:left="144" w:right="144"/>
              <w:rPr>
                <w:rFonts w:ascii="Arial" w:hAnsi="Arial"/>
                <w:bCs/>
                <w:iCs/>
              </w:rPr>
            </w:pPr>
          </w:p>
          <w:p w14:paraId="0FD67CC6" w14:textId="77777777" w:rsidR="00EC6442" w:rsidRDefault="007207F6">
            <w:pPr>
              <w:spacing w:before="0"/>
              <w:ind w:left="144" w:right="144"/>
              <w:rPr>
                <w:rFonts w:ascii="Arial" w:hAnsi="Arial"/>
                <w:bCs/>
                <w:iCs/>
              </w:rPr>
            </w:pPr>
            <w:r>
              <w:rPr>
                <w:rFonts w:ascii="Arial" w:hAnsi="Arial"/>
                <w:bCs/>
                <w:iCs/>
              </w:rPr>
              <w:t>Sandra Wright</w:t>
            </w:r>
          </w:p>
          <w:p w14:paraId="0FD67CC7" w14:textId="77777777" w:rsidR="00EC6442" w:rsidRDefault="007207F6">
            <w:pPr>
              <w:spacing w:before="0"/>
              <w:ind w:left="144" w:right="144"/>
              <w:rPr>
                <w:rFonts w:ascii="Arial" w:hAnsi="Arial"/>
                <w:bCs/>
                <w:iCs/>
              </w:rPr>
            </w:pPr>
            <w:r>
              <w:rPr>
                <w:rFonts w:ascii="Arial" w:hAnsi="Arial"/>
                <w:bCs/>
                <w:iCs/>
              </w:rPr>
              <w:t>FAA Spectrum Engineering Services</w:t>
            </w:r>
          </w:p>
          <w:p w14:paraId="0FD67CC8" w14:textId="77777777" w:rsidR="00EC6442" w:rsidRDefault="00EC6442">
            <w:pPr>
              <w:spacing w:before="0"/>
              <w:ind w:right="144"/>
              <w:rPr>
                <w:rFonts w:ascii="Arial" w:hAnsi="Arial"/>
                <w:bCs/>
                <w:iCs/>
              </w:rPr>
            </w:pPr>
          </w:p>
          <w:p w14:paraId="0FD67CC9" w14:textId="77777777" w:rsidR="00EC6442" w:rsidRDefault="007207F6">
            <w:pPr>
              <w:spacing w:before="0"/>
              <w:ind w:right="144"/>
              <w:rPr>
                <w:rFonts w:ascii="Arial" w:hAnsi="Arial"/>
                <w:bCs/>
                <w:iCs/>
              </w:rPr>
            </w:pPr>
            <w:r>
              <w:rPr>
                <w:rFonts w:ascii="Arial" w:hAnsi="Arial"/>
                <w:bCs/>
                <w:iCs/>
              </w:rPr>
              <w:t xml:space="preserve">  Andrew Meadows</w:t>
            </w:r>
          </w:p>
          <w:p w14:paraId="0FD67CCA" w14:textId="77777777" w:rsidR="00EC6442" w:rsidRDefault="007207F6">
            <w:pPr>
              <w:spacing w:before="0"/>
              <w:ind w:left="144" w:right="144"/>
              <w:rPr>
                <w:rFonts w:ascii="Arial" w:hAnsi="Arial"/>
                <w:bCs/>
                <w:iCs/>
              </w:rPr>
            </w:pPr>
            <w:r>
              <w:rPr>
                <w:rFonts w:ascii="Arial" w:hAnsi="Arial"/>
                <w:bCs/>
                <w:iCs/>
              </w:rPr>
              <w:t>AFSMO</w:t>
            </w:r>
          </w:p>
          <w:p w14:paraId="0FD67CCB" w14:textId="77777777" w:rsidR="00EC6442" w:rsidRDefault="00EC6442">
            <w:pPr>
              <w:spacing w:before="0"/>
              <w:ind w:right="144"/>
              <w:rPr>
                <w:rFonts w:ascii="Arial" w:hAnsi="Arial"/>
                <w:bCs/>
                <w:iCs/>
              </w:rPr>
            </w:pPr>
          </w:p>
          <w:p w14:paraId="0FD67CCC" w14:textId="77777777" w:rsidR="00EC6442" w:rsidRDefault="007207F6">
            <w:pPr>
              <w:spacing w:before="0"/>
              <w:ind w:right="144"/>
              <w:rPr>
                <w:rFonts w:ascii="Arial" w:hAnsi="Arial"/>
                <w:bCs/>
                <w:iCs/>
              </w:rPr>
            </w:pPr>
            <w:r>
              <w:rPr>
                <w:rFonts w:ascii="Arial" w:hAnsi="Arial"/>
                <w:bCs/>
                <w:iCs/>
              </w:rPr>
              <w:t xml:space="preserve">  Dominic Nguyen</w:t>
            </w:r>
          </w:p>
          <w:p w14:paraId="0FD67CCD" w14:textId="77777777" w:rsidR="00EC6442" w:rsidRDefault="007207F6">
            <w:pPr>
              <w:spacing w:before="0"/>
              <w:ind w:right="144"/>
              <w:rPr>
                <w:rFonts w:ascii="Arial" w:hAnsi="Arial"/>
                <w:bCs/>
                <w:iCs/>
              </w:rPr>
            </w:pPr>
            <w:r>
              <w:rPr>
                <w:rFonts w:ascii="Arial" w:hAnsi="Arial"/>
                <w:bCs/>
                <w:iCs/>
              </w:rPr>
              <w:t xml:space="preserve">  </w:t>
            </w:r>
            <w:proofErr w:type="spellStart"/>
            <w:r>
              <w:rPr>
                <w:rFonts w:ascii="Arial" w:hAnsi="Arial"/>
                <w:bCs/>
                <w:iCs/>
              </w:rPr>
              <w:t>eSimplicity</w:t>
            </w:r>
            <w:proofErr w:type="spellEnd"/>
            <w:r>
              <w:rPr>
                <w:rFonts w:ascii="Arial" w:hAnsi="Arial"/>
                <w:bCs/>
                <w:iCs/>
              </w:rPr>
              <w:t xml:space="preserve"> support AFSMO</w:t>
            </w:r>
          </w:p>
          <w:p w14:paraId="0FD67CCE" w14:textId="77777777" w:rsidR="00EC6442" w:rsidRDefault="00EC6442">
            <w:pPr>
              <w:spacing w:before="0"/>
              <w:ind w:left="144" w:right="144"/>
              <w:rPr>
                <w:rFonts w:ascii="Arial" w:hAnsi="Arial"/>
                <w:bCs/>
                <w:iCs/>
              </w:rPr>
            </w:pPr>
          </w:p>
          <w:p w14:paraId="0FD67CCF" w14:textId="77777777" w:rsidR="00EC6442" w:rsidRDefault="007207F6">
            <w:pPr>
              <w:spacing w:before="0"/>
              <w:ind w:left="144" w:right="144"/>
              <w:rPr>
                <w:rFonts w:ascii="Arial" w:hAnsi="Arial"/>
                <w:bCs/>
                <w:iCs/>
              </w:rPr>
            </w:pPr>
            <w:r>
              <w:rPr>
                <w:rFonts w:ascii="Arial" w:hAnsi="Arial"/>
                <w:bCs/>
                <w:iCs/>
              </w:rPr>
              <w:t>Philip Sohn</w:t>
            </w:r>
          </w:p>
          <w:p w14:paraId="0FD67CD0" w14:textId="77777777" w:rsidR="00EC6442" w:rsidRDefault="007207F6">
            <w:pPr>
              <w:spacing w:before="0"/>
              <w:ind w:left="144" w:right="144"/>
              <w:rPr>
                <w:rFonts w:ascii="Arial" w:hAnsi="Arial"/>
                <w:bCs/>
                <w:iCs/>
              </w:rPr>
            </w:pPr>
            <w:r>
              <w:rPr>
                <w:rFonts w:ascii="Arial" w:hAnsi="Arial"/>
                <w:bCs/>
                <w:iCs/>
              </w:rPr>
              <w:t>DOC/NOAA/NWS</w:t>
            </w:r>
          </w:p>
          <w:p w14:paraId="0FD67CD1" w14:textId="77777777" w:rsidR="00EC6442" w:rsidRDefault="00EC6442">
            <w:pPr>
              <w:spacing w:before="0"/>
              <w:ind w:left="144" w:right="144"/>
              <w:rPr>
                <w:rFonts w:ascii="Arial" w:hAnsi="Arial"/>
                <w:bCs/>
                <w:iCs/>
                <w:lang w:val="it-IT"/>
              </w:rPr>
            </w:pPr>
          </w:p>
          <w:p w14:paraId="0FD67CD2" w14:textId="77777777" w:rsidR="00EC6442" w:rsidRDefault="007207F6">
            <w:pPr>
              <w:spacing w:before="0"/>
              <w:ind w:left="144" w:right="144"/>
              <w:rPr>
                <w:rFonts w:ascii="Arial" w:hAnsi="Arial"/>
                <w:bCs/>
                <w:iCs/>
                <w:lang w:val="it-IT"/>
              </w:rPr>
            </w:pPr>
            <w:r>
              <w:rPr>
                <w:rFonts w:ascii="Arial" w:hAnsi="Arial"/>
                <w:bCs/>
                <w:iCs/>
                <w:lang w:val="it-IT"/>
              </w:rPr>
              <w:t>Tomasz Wojtaszek</w:t>
            </w:r>
          </w:p>
          <w:p w14:paraId="0FD67CD3" w14:textId="77777777" w:rsidR="00EC6442" w:rsidRDefault="007207F6">
            <w:pPr>
              <w:spacing w:before="0"/>
              <w:ind w:right="144"/>
              <w:rPr>
                <w:rFonts w:ascii="Arial" w:hAnsi="Arial"/>
                <w:bCs/>
                <w:iCs/>
              </w:rPr>
            </w:pPr>
            <w:r>
              <w:rPr>
                <w:rFonts w:ascii="Arial" w:hAnsi="Arial"/>
                <w:bCs/>
                <w:iCs/>
                <w:lang w:val="it-IT"/>
              </w:rPr>
              <w:t xml:space="preserve">  </w:t>
            </w:r>
            <w:r>
              <w:rPr>
                <w:rFonts w:ascii="Arial" w:hAnsi="Arial"/>
                <w:bCs/>
                <w:iCs/>
                <w:lang w:val="it-IT"/>
              </w:rPr>
              <w:t>DOC/NOAA</w:t>
            </w:r>
          </w:p>
          <w:p w14:paraId="0FD67CD4" w14:textId="77777777" w:rsidR="00EC6442" w:rsidRDefault="00EC6442">
            <w:pPr>
              <w:spacing w:before="0"/>
              <w:ind w:left="144" w:right="144"/>
              <w:rPr>
                <w:rFonts w:ascii="Arial" w:hAnsi="Arial"/>
                <w:bCs/>
                <w:iCs/>
              </w:rPr>
            </w:pPr>
          </w:p>
          <w:p w14:paraId="0FD67CD5" w14:textId="77777777" w:rsidR="00EC6442" w:rsidRDefault="007207F6">
            <w:pPr>
              <w:spacing w:before="0"/>
              <w:ind w:left="144" w:right="144"/>
              <w:rPr>
                <w:rFonts w:ascii="Arial" w:hAnsi="Arial"/>
                <w:bCs/>
                <w:iCs/>
              </w:rPr>
            </w:pPr>
            <w:r>
              <w:rPr>
                <w:rFonts w:ascii="Arial" w:hAnsi="Arial"/>
                <w:bCs/>
                <w:iCs/>
              </w:rPr>
              <w:t>Michael Tran</w:t>
            </w:r>
          </w:p>
          <w:p w14:paraId="0FD67CD6" w14:textId="77777777" w:rsidR="00EC6442" w:rsidRDefault="007207F6">
            <w:pPr>
              <w:spacing w:before="0"/>
              <w:ind w:left="144" w:right="144"/>
              <w:rPr>
                <w:rFonts w:ascii="Arial" w:hAnsi="Arial"/>
                <w:bCs/>
                <w:iCs/>
              </w:rPr>
            </w:pPr>
            <w:r>
              <w:rPr>
                <w:rFonts w:ascii="Arial" w:hAnsi="Arial"/>
                <w:bCs/>
                <w:iCs/>
              </w:rPr>
              <w:t>MITRE</w:t>
            </w:r>
          </w:p>
          <w:p w14:paraId="0FD67CD7" w14:textId="77777777" w:rsidR="00EC6442" w:rsidRDefault="00EC6442">
            <w:pPr>
              <w:spacing w:before="0"/>
              <w:ind w:left="144" w:right="144"/>
              <w:rPr>
                <w:rFonts w:ascii="Arial" w:hAnsi="Arial"/>
                <w:bCs/>
                <w:iCs/>
                <w:lang w:val="it-IT"/>
              </w:rPr>
            </w:pPr>
          </w:p>
        </w:tc>
        <w:tc>
          <w:tcPr>
            <w:tcW w:w="4950" w:type="dxa"/>
            <w:tcBorders>
              <w:right w:val="double" w:sz="6" w:space="0" w:color="auto"/>
            </w:tcBorders>
          </w:tcPr>
          <w:p w14:paraId="0FD67CD8" w14:textId="77777777" w:rsidR="00EC6442" w:rsidRDefault="00EC6442">
            <w:pPr>
              <w:ind w:left="144" w:right="144"/>
              <w:rPr>
                <w:rFonts w:ascii="Arial" w:hAnsi="Arial"/>
                <w:bCs/>
                <w:lang w:val="it-IT"/>
              </w:rPr>
            </w:pPr>
          </w:p>
          <w:p w14:paraId="0FD67CD9" w14:textId="77777777" w:rsidR="00EC6442" w:rsidRDefault="007207F6">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202-267-3071</w:t>
            </w:r>
          </w:p>
          <w:p w14:paraId="0FD67CDA" w14:textId="77777777" w:rsidR="00EC6442" w:rsidRDefault="007207F6">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chris.tourigny@faa.gov</w:t>
            </w:r>
          </w:p>
          <w:p w14:paraId="0FD67CDB" w14:textId="77777777" w:rsidR="00EC6442" w:rsidRDefault="00EC6442">
            <w:pPr>
              <w:spacing w:before="0"/>
              <w:ind w:right="144"/>
              <w:rPr>
                <w:rFonts w:ascii="Arial" w:hAnsi="Arial"/>
                <w:bCs/>
                <w:color w:val="000000"/>
                <w:lang w:val="fr-FR"/>
              </w:rPr>
            </w:pPr>
          </w:p>
          <w:p w14:paraId="0FD67CDC" w14:textId="77777777" w:rsidR="00EC6442" w:rsidRDefault="007207F6">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202-603-7094</w:t>
            </w:r>
          </w:p>
          <w:p w14:paraId="0FD67CDD" w14:textId="77777777" w:rsidR="00EC6442" w:rsidRDefault="007207F6">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sandra.a.wright@faa.gov</w:t>
            </w:r>
          </w:p>
          <w:p w14:paraId="0FD67CDE" w14:textId="77777777" w:rsidR="00EC6442" w:rsidRDefault="00EC6442">
            <w:pPr>
              <w:spacing w:before="0"/>
              <w:ind w:right="144"/>
              <w:rPr>
                <w:rFonts w:ascii="Arial" w:hAnsi="Arial"/>
                <w:bCs/>
                <w:color w:val="000000"/>
                <w:lang w:val="fr-FR"/>
              </w:rPr>
            </w:pPr>
          </w:p>
          <w:p w14:paraId="0FD67CDF" w14:textId="77777777" w:rsidR="00EC6442" w:rsidRDefault="007207F6">
            <w:pPr>
              <w:spacing w:before="0"/>
              <w:ind w:right="144"/>
              <w:rPr>
                <w:rFonts w:ascii="Arial" w:hAnsi="Arial"/>
                <w:bCs/>
                <w:iCs/>
              </w:rPr>
            </w:pPr>
            <w:r>
              <w:rPr>
                <w:rFonts w:ascii="Arial" w:hAnsi="Arial"/>
                <w:bCs/>
                <w:iCs/>
              </w:rPr>
              <w:t xml:space="preserve">  Phone: 334-467-4720</w:t>
            </w:r>
          </w:p>
          <w:p w14:paraId="0FD67CE0" w14:textId="77777777" w:rsidR="00EC6442" w:rsidRDefault="007207F6">
            <w:pPr>
              <w:spacing w:before="0"/>
              <w:ind w:right="144"/>
              <w:rPr>
                <w:rFonts w:ascii="Arial" w:hAnsi="Arial"/>
                <w:bCs/>
                <w:iCs/>
              </w:rPr>
            </w:pPr>
            <w:r>
              <w:rPr>
                <w:rFonts w:ascii="Arial" w:hAnsi="Arial"/>
                <w:bCs/>
                <w:iCs/>
              </w:rPr>
              <w:t xml:space="preserve">  Email: andrew.meadows.1@us.af.mil</w:t>
            </w:r>
          </w:p>
          <w:p w14:paraId="0FD67CE1" w14:textId="77777777" w:rsidR="00EC6442" w:rsidRDefault="007207F6">
            <w:pPr>
              <w:spacing w:before="0"/>
              <w:ind w:right="144"/>
              <w:rPr>
                <w:rFonts w:ascii="Arial" w:hAnsi="Arial"/>
                <w:bCs/>
                <w:iCs/>
              </w:rPr>
            </w:pPr>
            <w:r>
              <w:rPr>
                <w:rFonts w:ascii="Arial" w:hAnsi="Arial"/>
                <w:bCs/>
                <w:iCs/>
              </w:rPr>
              <w:t xml:space="preserve">  </w:t>
            </w:r>
          </w:p>
          <w:p w14:paraId="0FD67CE2" w14:textId="77777777" w:rsidR="00EC6442" w:rsidRDefault="007207F6">
            <w:pPr>
              <w:spacing w:before="0"/>
              <w:ind w:right="144"/>
              <w:rPr>
                <w:rFonts w:ascii="Arial" w:hAnsi="Arial"/>
                <w:bCs/>
                <w:color w:val="000000"/>
                <w:lang w:val="fr-FR"/>
              </w:rPr>
            </w:pPr>
            <w:r>
              <w:rPr>
                <w:rFonts w:ascii="Arial" w:hAnsi="Arial"/>
                <w:bCs/>
                <w:iCs/>
              </w:rPr>
              <w:t xml:space="preserve">  Phone: 703-606-7394</w:t>
            </w:r>
          </w:p>
          <w:p w14:paraId="0FD67CE3" w14:textId="77777777" w:rsidR="00EC6442" w:rsidRDefault="007207F6">
            <w:pPr>
              <w:spacing w:before="0"/>
              <w:ind w:right="144"/>
              <w:rPr>
                <w:rFonts w:ascii="Arial" w:hAnsi="Arial"/>
                <w:bCs/>
                <w:iCs/>
              </w:rPr>
            </w:pPr>
            <w:r>
              <w:rPr>
                <w:rFonts w:ascii="Arial" w:hAnsi="Arial"/>
                <w:bCs/>
                <w:iCs/>
              </w:rPr>
              <w:t xml:space="preserve">  Email: dominic.nguyen@esimplicity.com</w:t>
            </w:r>
          </w:p>
          <w:p w14:paraId="0FD67CE4" w14:textId="77777777" w:rsidR="00EC6442" w:rsidRDefault="00EC6442">
            <w:pPr>
              <w:spacing w:before="0"/>
              <w:ind w:right="144"/>
              <w:rPr>
                <w:rFonts w:ascii="Arial" w:hAnsi="Arial"/>
                <w:bCs/>
                <w:color w:val="000000"/>
                <w:lang w:val="fr-FR"/>
              </w:rPr>
            </w:pPr>
          </w:p>
          <w:p w14:paraId="0FD67CE5" w14:textId="77777777" w:rsidR="00EC6442" w:rsidRDefault="007207F6">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202-841-5542</w:t>
            </w:r>
          </w:p>
          <w:p w14:paraId="0FD67CE6" w14:textId="77777777" w:rsidR="00EC6442" w:rsidRDefault="007207F6">
            <w:pPr>
              <w:spacing w:before="0"/>
              <w:ind w:right="144"/>
              <w:rPr>
                <w:rFonts w:ascii="Arial" w:hAnsi="Arial" w:cs="Arial"/>
                <w:bCs/>
                <w:lang w:val="fr-FR"/>
              </w:rPr>
            </w:pPr>
            <w:r>
              <w:rPr>
                <w:rFonts w:ascii="Arial" w:hAnsi="Arial"/>
                <w:bCs/>
                <w:lang w:val="fr-FR"/>
              </w:rPr>
              <w:t xml:space="preserve">  </w:t>
            </w:r>
            <w:proofErr w:type="gramStart"/>
            <w:r>
              <w:rPr>
                <w:rFonts w:ascii="Arial" w:hAnsi="Arial" w:cs="Arial"/>
                <w:bCs/>
                <w:lang w:val="fr-FR"/>
              </w:rPr>
              <w:t>Email:</w:t>
            </w:r>
            <w:proofErr w:type="gramEnd"/>
            <w:r>
              <w:rPr>
                <w:rFonts w:ascii="Arial" w:hAnsi="Arial" w:cs="Arial"/>
                <w:bCs/>
                <w:lang w:val="fr-FR"/>
              </w:rPr>
              <w:t xml:space="preserve"> </w:t>
            </w:r>
            <w:r>
              <w:rPr>
                <w:rFonts w:ascii="Arial" w:hAnsi="Arial" w:cs="Arial"/>
              </w:rPr>
              <w:t>philip.sohn@noaa.gov</w:t>
            </w:r>
          </w:p>
          <w:p w14:paraId="0FD67CE7" w14:textId="77777777" w:rsidR="00EC6442" w:rsidRDefault="00EC6442">
            <w:pPr>
              <w:spacing w:before="0"/>
              <w:ind w:right="144"/>
              <w:rPr>
                <w:rFonts w:ascii="Arial" w:hAnsi="Arial"/>
                <w:bCs/>
                <w:lang w:val="fr-FR"/>
              </w:rPr>
            </w:pPr>
          </w:p>
          <w:p w14:paraId="0FD67CE8" w14:textId="77777777" w:rsidR="00EC6442" w:rsidRDefault="007207F6">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301-456-4574</w:t>
            </w:r>
          </w:p>
          <w:p w14:paraId="0FD67CE9" w14:textId="77777777" w:rsidR="00EC6442" w:rsidRDefault="007207F6">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tomasz.wojtaszek@noaa.gov</w:t>
            </w:r>
          </w:p>
          <w:p w14:paraId="0FD67CEA" w14:textId="77777777" w:rsidR="00EC6442" w:rsidRDefault="00EC6442">
            <w:pPr>
              <w:spacing w:before="0"/>
              <w:ind w:right="144"/>
              <w:rPr>
                <w:rFonts w:ascii="Arial" w:hAnsi="Arial"/>
                <w:bCs/>
                <w:color w:val="000000"/>
                <w:lang w:val="fr-FR"/>
              </w:rPr>
            </w:pPr>
          </w:p>
          <w:p w14:paraId="0FD67CEB" w14:textId="77777777" w:rsidR="00EC6442" w:rsidRDefault="007207F6">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703-593-9969</w:t>
            </w:r>
          </w:p>
          <w:p w14:paraId="0FD67CEC" w14:textId="77777777" w:rsidR="00EC6442" w:rsidRDefault="007207F6">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0FD67CED" w14:textId="77777777" w:rsidR="00EC6442" w:rsidRDefault="00EC6442">
            <w:pPr>
              <w:spacing w:before="0"/>
              <w:ind w:right="144"/>
              <w:rPr>
                <w:rFonts w:ascii="Arial" w:hAnsi="Arial"/>
                <w:bCs/>
                <w:color w:val="000000"/>
                <w:lang w:val="fr-FR"/>
              </w:rPr>
            </w:pPr>
          </w:p>
        </w:tc>
      </w:tr>
      <w:tr w:rsidR="00EC6442" w14:paraId="0FD67CF0" w14:textId="77777777">
        <w:trPr>
          <w:jc w:val="center"/>
        </w:trPr>
        <w:tc>
          <w:tcPr>
            <w:tcW w:w="9378" w:type="dxa"/>
            <w:gridSpan w:val="3"/>
            <w:tcBorders>
              <w:left w:val="double" w:sz="6" w:space="0" w:color="auto"/>
              <w:right w:val="double" w:sz="6" w:space="0" w:color="auto"/>
            </w:tcBorders>
          </w:tcPr>
          <w:p w14:paraId="0FD67CEF" w14:textId="77777777" w:rsidR="00EC6442" w:rsidRDefault="007207F6">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Pr>
                <w:rFonts w:ascii="Arial" w:hAnsi="Arial"/>
                <w:bCs/>
              </w:rPr>
              <w:t xml:space="preserve">This contribution proposes a draft liaison statement to WP 4C regarding </w:t>
            </w:r>
            <w:bookmarkStart w:id="1" w:name="_Hlk157164661"/>
            <w:r>
              <w:rPr>
                <w:rFonts w:ascii="Arial" w:hAnsi="Arial"/>
                <w:bCs/>
              </w:rPr>
              <w:t>AI 1.1</w:t>
            </w:r>
            <w:bookmarkEnd w:id="1"/>
            <w:r>
              <w:rPr>
                <w:rFonts w:ascii="Arial" w:hAnsi="Arial"/>
                <w:bCs/>
              </w:rPr>
              <w:t>3 to help WP 4C to proceed with its planning for sharing studies.</w:t>
            </w:r>
            <w:bookmarkEnd w:id="0"/>
          </w:p>
        </w:tc>
      </w:tr>
      <w:tr w:rsidR="00EC6442" w14:paraId="0FD67CF2" w14:textId="77777777">
        <w:trPr>
          <w:trHeight w:val="1776"/>
          <w:jc w:val="center"/>
        </w:trPr>
        <w:tc>
          <w:tcPr>
            <w:tcW w:w="9378" w:type="dxa"/>
            <w:gridSpan w:val="3"/>
            <w:tcBorders>
              <w:left w:val="double" w:sz="6" w:space="0" w:color="auto"/>
              <w:right w:val="double" w:sz="6" w:space="0" w:color="auto"/>
            </w:tcBorders>
          </w:tcPr>
          <w:p w14:paraId="0FD67CF1" w14:textId="7AD57911" w:rsidR="00EC6442" w:rsidRDefault="007207F6">
            <w:pPr>
              <w:spacing w:after="120"/>
              <w:ind w:left="187" w:right="144"/>
              <w:rPr>
                <w:rFonts w:ascii="Arial" w:hAnsi="Arial"/>
                <w:bCs/>
                <w:lang w:val="en-US"/>
              </w:rPr>
            </w:pPr>
            <w:r>
              <w:rPr>
                <w:rFonts w:ascii="Arial" w:hAnsi="Arial"/>
                <w:b/>
              </w:rPr>
              <w:t>Abstract:</w:t>
            </w:r>
            <w:r>
              <w:rPr>
                <w:rFonts w:ascii="Arial" w:hAnsi="Arial"/>
                <w:bCs/>
              </w:rPr>
              <w:t xml:space="preserve">  </w:t>
            </w:r>
            <w:bookmarkStart w:id="2" w:name="_Hlk62636986"/>
            <w:bookmarkStart w:id="3" w:name="_Hlk102440772"/>
            <w:r>
              <w:rPr>
                <w:rFonts w:ascii="Arial" w:hAnsi="Arial"/>
                <w:bCs/>
              </w:rPr>
              <w:t xml:space="preserve">Pursuant to Resolution </w:t>
            </w:r>
            <w:r>
              <w:rPr>
                <w:rFonts w:ascii="Arial" w:hAnsi="Arial"/>
                <w:b/>
              </w:rPr>
              <w:t>253 (WRC-23)</w:t>
            </w:r>
            <w:r>
              <w:rPr>
                <w:rFonts w:ascii="Arial" w:hAnsi="Arial"/>
                <w:bCs/>
              </w:rPr>
              <w:t xml:space="preserve">, in </w:t>
            </w:r>
            <w:r>
              <w:rPr>
                <w:rFonts w:ascii="Arial" w:hAnsi="Arial"/>
                <w:bCs/>
              </w:rPr>
              <w:t>preparation for Agenda Item 1.13 (</w:t>
            </w:r>
            <w:r>
              <w:rPr>
                <w:rFonts w:ascii="Arial" w:hAnsi="Arial"/>
                <w:b/>
              </w:rPr>
              <w:t>WRC-27</w:t>
            </w:r>
            <w:r>
              <w:rPr>
                <w:rFonts w:ascii="Arial" w:hAnsi="Arial"/>
                <w:bCs/>
              </w:rPr>
              <w:t xml:space="preserve">), this contribution proposes </w:t>
            </w:r>
            <w:bookmarkEnd w:id="2"/>
            <w:bookmarkEnd w:id="3"/>
            <w:r>
              <w:rPr>
                <w:rFonts w:ascii="Arial" w:hAnsi="Arial"/>
                <w:bCs/>
              </w:rPr>
              <w:t xml:space="preserve">a draft </w:t>
            </w:r>
            <w:proofErr w:type="gramStart"/>
            <w:r>
              <w:rPr>
                <w:rFonts w:ascii="Arial" w:hAnsi="Arial"/>
                <w:bCs/>
              </w:rPr>
              <w:t>reply</w:t>
            </w:r>
            <w:proofErr w:type="gramEnd"/>
            <w:r>
              <w:rPr>
                <w:rFonts w:ascii="Arial" w:hAnsi="Arial"/>
                <w:bCs/>
              </w:rPr>
              <w:t xml:space="preserve"> liaison statement to WP 4C with relevant technical information of systems operating in the frequency </w:t>
            </w:r>
            <w:r>
              <w:rPr>
                <w:rFonts w:ascii="Arial" w:hAnsi="Arial"/>
                <w:bCs/>
              </w:rPr>
              <w:t>range</w:t>
            </w:r>
            <w:r>
              <w:rPr>
                <w:rFonts w:ascii="Arial" w:hAnsi="Arial"/>
                <w:bCs/>
              </w:rPr>
              <w:t xml:space="preserve"> </w:t>
            </w:r>
            <w:r>
              <w:rPr>
                <w:rFonts w:ascii="Arial" w:hAnsi="Arial"/>
                <w:bCs/>
              </w:rPr>
              <w:t>between 694/698 MHz and 2.7 GHz</w:t>
            </w:r>
            <w:r>
              <w:rPr>
                <w:rFonts w:ascii="Arial" w:hAnsi="Arial"/>
                <w:bCs/>
              </w:rPr>
              <w:t xml:space="preserve">, and the adjacent </w:t>
            </w:r>
            <w:r>
              <w:rPr>
                <w:rFonts w:ascii="Arial" w:hAnsi="Arial"/>
                <w:bCs/>
              </w:rPr>
              <w:t>frequency band 2.7-2.9 GHz</w:t>
            </w:r>
            <w:r>
              <w:rPr>
                <w:rFonts w:ascii="Arial" w:hAnsi="Arial"/>
                <w:bCs/>
              </w:rPr>
              <w:t>.</w:t>
            </w:r>
          </w:p>
        </w:tc>
      </w:tr>
    </w:tbl>
    <w:p w14:paraId="0FD67CF3" w14:textId="77777777" w:rsidR="00EC6442" w:rsidRDefault="00EC644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C6442" w14:paraId="0FD67CF6" w14:textId="77777777">
        <w:trPr>
          <w:cantSplit/>
        </w:trPr>
        <w:tc>
          <w:tcPr>
            <w:tcW w:w="6487" w:type="dxa"/>
            <w:vAlign w:val="center"/>
          </w:tcPr>
          <w:p w14:paraId="0FD67CF4" w14:textId="77777777" w:rsidR="00EC6442" w:rsidRDefault="007207F6">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0FD67CF5" w14:textId="77777777" w:rsidR="00EC6442" w:rsidRDefault="007207F6">
            <w:pPr>
              <w:shd w:val="solid" w:color="FFFFFF" w:fill="FFFFFF"/>
              <w:spacing w:before="0" w:line="240" w:lineRule="atLeast"/>
            </w:pPr>
            <w:bookmarkStart w:id="4" w:name="ditulogo"/>
            <w:bookmarkEnd w:id="4"/>
            <w:r>
              <w:rPr>
                <w:noProof/>
                <w:lang w:val="en-US"/>
              </w:rPr>
              <w:drawing>
                <wp:inline distT="0" distB="0" distL="0" distR="0" wp14:anchorId="0FD67D51" wp14:editId="050176C8">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EC6442" w14:paraId="0FD67CF9" w14:textId="77777777">
        <w:trPr>
          <w:cantSplit/>
        </w:trPr>
        <w:tc>
          <w:tcPr>
            <w:tcW w:w="6487" w:type="dxa"/>
            <w:tcBorders>
              <w:bottom w:val="single" w:sz="12" w:space="0" w:color="auto"/>
            </w:tcBorders>
          </w:tcPr>
          <w:p w14:paraId="0FD67CF7" w14:textId="77777777" w:rsidR="00EC6442" w:rsidRDefault="00EC6442">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FD67CF8" w14:textId="77777777" w:rsidR="00EC6442" w:rsidRDefault="00EC6442">
            <w:pPr>
              <w:shd w:val="solid" w:color="FFFFFF" w:fill="FFFFFF"/>
              <w:spacing w:before="0" w:after="48" w:line="240" w:lineRule="atLeast"/>
              <w:rPr>
                <w:sz w:val="22"/>
                <w:szCs w:val="22"/>
                <w:lang w:val="en-US"/>
              </w:rPr>
            </w:pPr>
          </w:p>
        </w:tc>
      </w:tr>
      <w:tr w:rsidR="00EC6442" w14:paraId="0FD67CFC" w14:textId="77777777">
        <w:trPr>
          <w:cantSplit/>
        </w:trPr>
        <w:tc>
          <w:tcPr>
            <w:tcW w:w="6487" w:type="dxa"/>
            <w:tcBorders>
              <w:top w:val="single" w:sz="12" w:space="0" w:color="auto"/>
            </w:tcBorders>
          </w:tcPr>
          <w:p w14:paraId="0FD67CFA" w14:textId="77777777" w:rsidR="00EC6442" w:rsidRDefault="00EC6442">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FD67CFB" w14:textId="77777777" w:rsidR="00EC6442" w:rsidRDefault="00EC6442">
            <w:pPr>
              <w:shd w:val="solid" w:color="FFFFFF" w:fill="FFFFFF"/>
              <w:spacing w:before="0" w:after="48" w:line="240" w:lineRule="atLeast"/>
              <w:rPr>
                <w:lang w:val="en-US"/>
              </w:rPr>
            </w:pPr>
          </w:p>
        </w:tc>
      </w:tr>
      <w:tr w:rsidR="00EC6442" w14:paraId="0FD67D00" w14:textId="77777777">
        <w:trPr>
          <w:cantSplit/>
        </w:trPr>
        <w:tc>
          <w:tcPr>
            <w:tcW w:w="6487" w:type="dxa"/>
            <w:vMerge w:val="restart"/>
          </w:tcPr>
          <w:p w14:paraId="0FD67CFD" w14:textId="77777777" w:rsidR="00EC6442" w:rsidRDefault="007207F6">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Pr>
                <w:rFonts w:ascii="Verdana" w:hAnsi="Verdana"/>
                <w:sz w:val="20"/>
              </w:rPr>
              <w:t>Source:</w:t>
            </w:r>
            <w:r>
              <w:rPr>
                <w:rFonts w:ascii="Verdana" w:hAnsi="Verdana"/>
                <w:sz w:val="20"/>
              </w:rPr>
              <w:tab/>
              <w:t>None</w:t>
            </w:r>
          </w:p>
          <w:p w14:paraId="0FD67CFE" w14:textId="77777777" w:rsidR="00EC6442" w:rsidRDefault="007207F6">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WRC-27 Agenda Item 1.13</w:t>
            </w:r>
          </w:p>
        </w:tc>
        <w:tc>
          <w:tcPr>
            <w:tcW w:w="3402" w:type="dxa"/>
          </w:tcPr>
          <w:p w14:paraId="0FD67CFF" w14:textId="77777777" w:rsidR="00EC6442" w:rsidRDefault="007207F6">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EC6442" w14:paraId="0FD67D03" w14:textId="77777777">
        <w:trPr>
          <w:cantSplit/>
        </w:trPr>
        <w:tc>
          <w:tcPr>
            <w:tcW w:w="6487" w:type="dxa"/>
            <w:vMerge/>
          </w:tcPr>
          <w:p w14:paraId="0FD67D01" w14:textId="77777777" w:rsidR="00EC6442" w:rsidRDefault="00EC6442">
            <w:pPr>
              <w:spacing w:before="60"/>
              <w:jc w:val="center"/>
              <w:rPr>
                <w:b/>
                <w:smallCaps/>
                <w:sz w:val="32"/>
                <w:lang w:eastAsia="zh-CN"/>
              </w:rPr>
            </w:pPr>
            <w:bookmarkStart w:id="7" w:name="ddate" w:colFirst="1" w:colLast="1"/>
            <w:bookmarkEnd w:id="6"/>
          </w:p>
        </w:tc>
        <w:tc>
          <w:tcPr>
            <w:tcW w:w="3402" w:type="dxa"/>
          </w:tcPr>
          <w:p w14:paraId="0FD67D02" w14:textId="77777777" w:rsidR="00EC6442" w:rsidRDefault="007207F6">
            <w:pPr>
              <w:shd w:val="solid" w:color="FFFFFF" w:fill="FFFFFF"/>
              <w:spacing w:before="0" w:line="240" w:lineRule="atLeast"/>
              <w:rPr>
                <w:rFonts w:ascii="Verdana" w:hAnsi="Verdana"/>
                <w:sz w:val="20"/>
                <w:lang w:eastAsia="zh-CN"/>
              </w:rPr>
            </w:pPr>
            <w:r>
              <w:rPr>
                <w:rFonts w:ascii="Verdana" w:hAnsi="Verdana"/>
                <w:b/>
                <w:iCs/>
                <w:sz w:val="20"/>
                <w:lang w:eastAsia="zh-CN"/>
              </w:rPr>
              <w:t>14 May 2024</w:t>
            </w:r>
          </w:p>
        </w:tc>
      </w:tr>
      <w:tr w:rsidR="00EC6442" w14:paraId="0FD67D06" w14:textId="77777777">
        <w:trPr>
          <w:cantSplit/>
        </w:trPr>
        <w:tc>
          <w:tcPr>
            <w:tcW w:w="6487" w:type="dxa"/>
            <w:vMerge/>
          </w:tcPr>
          <w:p w14:paraId="0FD67D04" w14:textId="77777777" w:rsidR="00EC6442" w:rsidRDefault="00EC6442">
            <w:pPr>
              <w:spacing w:before="60"/>
              <w:jc w:val="center"/>
              <w:rPr>
                <w:b/>
                <w:smallCaps/>
                <w:sz w:val="32"/>
                <w:lang w:eastAsia="zh-CN"/>
              </w:rPr>
            </w:pPr>
            <w:bookmarkStart w:id="8" w:name="dorlang" w:colFirst="1" w:colLast="1"/>
            <w:bookmarkEnd w:id="7"/>
          </w:p>
        </w:tc>
        <w:tc>
          <w:tcPr>
            <w:tcW w:w="3402" w:type="dxa"/>
          </w:tcPr>
          <w:p w14:paraId="0FD67D05" w14:textId="77777777" w:rsidR="00EC6442" w:rsidRDefault="007207F6">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EC6442" w14:paraId="0FD67D08" w14:textId="77777777">
        <w:trPr>
          <w:cantSplit/>
        </w:trPr>
        <w:tc>
          <w:tcPr>
            <w:tcW w:w="9889" w:type="dxa"/>
            <w:gridSpan w:val="2"/>
          </w:tcPr>
          <w:p w14:paraId="0FD67D07" w14:textId="77777777" w:rsidR="00EC6442" w:rsidRDefault="007207F6">
            <w:pPr>
              <w:pStyle w:val="Source"/>
              <w:rPr>
                <w:lang w:eastAsia="zh-CN"/>
              </w:rPr>
            </w:pPr>
            <w:bookmarkStart w:id="9" w:name="dsource" w:colFirst="0" w:colLast="0"/>
            <w:bookmarkEnd w:id="8"/>
            <w:r>
              <w:rPr>
                <w:lang w:eastAsia="zh-CN"/>
              </w:rPr>
              <w:t xml:space="preserve">United States of </w:t>
            </w:r>
            <w:r>
              <w:rPr>
                <w:lang w:eastAsia="zh-CN"/>
              </w:rPr>
              <w:t>America</w:t>
            </w:r>
          </w:p>
        </w:tc>
      </w:tr>
      <w:tr w:rsidR="00EC6442" w14:paraId="0FD67D0C" w14:textId="77777777">
        <w:trPr>
          <w:cantSplit/>
        </w:trPr>
        <w:tc>
          <w:tcPr>
            <w:tcW w:w="9889" w:type="dxa"/>
            <w:gridSpan w:val="2"/>
          </w:tcPr>
          <w:p w14:paraId="0FD67D09" w14:textId="77777777" w:rsidR="00EC6442" w:rsidRDefault="007207F6">
            <w:pPr>
              <w:pStyle w:val="Title1"/>
              <w:rPr>
                <w:lang w:val="en-US" w:eastAsia="zh-CN"/>
              </w:rPr>
            </w:pPr>
            <w:bookmarkStart w:id="10" w:name="drec" w:colFirst="0" w:colLast="0"/>
            <w:bookmarkEnd w:id="9"/>
            <w:r>
              <w:rPr>
                <w:lang w:val="en-US" w:eastAsia="zh-CN"/>
              </w:rPr>
              <w:t xml:space="preserve">proposed draft reply liaison statement to Working party </w:t>
            </w:r>
            <w:proofErr w:type="gramStart"/>
            <w:r>
              <w:rPr>
                <w:lang w:val="en-US" w:eastAsia="zh-CN"/>
              </w:rPr>
              <w:t>4c</w:t>
            </w:r>
            <w:proofErr w:type="gramEnd"/>
          </w:p>
          <w:p w14:paraId="0FD67D0A" w14:textId="77777777" w:rsidR="00EC6442" w:rsidRDefault="00EC6442">
            <w:pPr>
              <w:rPr>
                <w:lang w:val="en-US" w:eastAsia="zh-CN"/>
              </w:rPr>
            </w:pPr>
          </w:p>
          <w:p w14:paraId="0FD67D0B" w14:textId="77777777" w:rsidR="00EC6442" w:rsidRDefault="007207F6">
            <w:pPr>
              <w:pStyle w:val="Title3"/>
              <w:rPr>
                <w:b/>
                <w:lang w:val="en-US" w:eastAsia="zh-CN"/>
              </w:rPr>
            </w:pPr>
            <w:r>
              <w:rPr>
                <w:b/>
                <w:lang w:val="en-US" w:eastAsia="zh-CN"/>
              </w:rPr>
              <w:t>Relevant technical information for sharing studies under WRC-27 Agenda Item 1.13</w:t>
            </w:r>
          </w:p>
        </w:tc>
      </w:tr>
      <w:tr w:rsidR="00EC6442" w14:paraId="0FD67D0E" w14:textId="77777777">
        <w:trPr>
          <w:cantSplit/>
        </w:trPr>
        <w:tc>
          <w:tcPr>
            <w:tcW w:w="9889" w:type="dxa"/>
            <w:gridSpan w:val="2"/>
          </w:tcPr>
          <w:p w14:paraId="0FD67D0D" w14:textId="77777777" w:rsidR="00EC6442" w:rsidRDefault="00EC6442">
            <w:pPr>
              <w:pStyle w:val="Title1"/>
              <w:rPr>
                <w:lang w:eastAsia="zh-CN"/>
              </w:rPr>
            </w:pPr>
            <w:bookmarkStart w:id="11" w:name="dtitle1" w:colFirst="0" w:colLast="0"/>
            <w:bookmarkEnd w:id="10"/>
          </w:p>
        </w:tc>
      </w:tr>
    </w:tbl>
    <w:p w14:paraId="0FD67D0F" w14:textId="77777777" w:rsidR="00EC6442" w:rsidRDefault="007207F6">
      <w:pPr>
        <w:rPr>
          <w:b/>
          <w:lang w:val="en-US" w:eastAsia="zh-CN"/>
        </w:rPr>
      </w:pPr>
      <w:bookmarkStart w:id="12" w:name="dbreak"/>
      <w:bookmarkEnd w:id="11"/>
      <w:bookmarkEnd w:id="12"/>
      <w:r>
        <w:rPr>
          <w:b/>
          <w:lang w:val="en-US" w:eastAsia="zh-CN"/>
        </w:rPr>
        <w:t>Introduction</w:t>
      </w:r>
    </w:p>
    <w:p w14:paraId="0FD67D10" w14:textId="77777777" w:rsidR="00EC6442" w:rsidRDefault="007207F6">
      <w:pPr>
        <w:rPr>
          <w:bCs/>
          <w:lang w:eastAsia="zh-CN"/>
        </w:rPr>
      </w:pPr>
      <w:r>
        <w:rPr>
          <w:bCs/>
          <w:lang w:eastAsia="zh-CN"/>
        </w:rPr>
        <w:t xml:space="preserve">WRC-27 Agenda Item 1.13 considers possible new allocations to the mobile-satellite service in the frequency range between 694/698 MHz and 2.7 GHz, for direct connectivity between space stations and International Mobile Telecommunications (IMT) user equipment to complement terrestrial IMT network coverage, in accordance with Resolution </w:t>
      </w:r>
      <w:r>
        <w:rPr>
          <w:b/>
          <w:lang w:eastAsia="zh-CN"/>
        </w:rPr>
        <w:t>253 (WRC-23)</w:t>
      </w:r>
      <w:r>
        <w:rPr>
          <w:bCs/>
          <w:lang w:eastAsia="zh-CN"/>
        </w:rPr>
        <w:t>.  This contribution proposes a draft reply liaison statement to WP 4C with relevant technical information of</w:t>
      </w:r>
      <w:del w:id="13" w:author="Michael Tran Ph.D." w:date="2024-03-26T13:57:00Z">
        <w:r>
          <w:rPr>
            <w:bCs/>
            <w:lang w:eastAsia="zh-CN"/>
          </w:rPr>
          <w:delText xml:space="preserve"> aviation</w:delText>
        </w:r>
      </w:del>
      <w:r>
        <w:rPr>
          <w:bCs/>
          <w:lang w:eastAsia="zh-CN"/>
        </w:rPr>
        <w:t xml:space="preserve"> systems operating in the frequency </w:t>
      </w:r>
      <w:ins w:id="14" w:author="Michael Tran Ph.D." w:date="2024-03-26T13:58:00Z">
        <w:r>
          <w:rPr>
            <w:bCs/>
            <w:lang w:eastAsia="zh-CN"/>
          </w:rPr>
          <w:t>range between 694 and 2.7 GHz</w:t>
        </w:r>
      </w:ins>
      <w:del w:id="15" w:author="Michael Tran Ph.D." w:date="2024-03-26T13:58:00Z">
        <w:r>
          <w:rPr>
            <w:bCs/>
            <w:lang w:eastAsia="zh-CN"/>
          </w:rPr>
          <w:delText>bands 960-1 215 MHz, 1 215-1 370 MHz</w:delText>
        </w:r>
      </w:del>
      <w:r>
        <w:rPr>
          <w:bCs/>
          <w:lang w:eastAsia="zh-CN"/>
        </w:rPr>
        <w:t>, and in the adjacent band 2.7-2.9 GHz</w:t>
      </w:r>
      <w:ins w:id="16" w:author="Michael Tran Ph.D." w:date="2024-04-01T13:03:00Z">
        <w:r>
          <w:rPr>
            <w:bCs/>
            <w:lang w:eastAsia="zh-CN"/>
          </w:rPr>
          <w:t xml:space="preserve"> </w:t>
        </w:r>
      </w:ins>
      <w:ins w:id="17" w:author="Michael Tran Ph.D." w:date="2024-04-01T13:04:00Z">
        <w:r>
          <w:rPr>
            <w:bCs/>
            <w:lang w:eastAsia="zh-CN"/>
          </w:rPr>
          <w:t xml:space="preserve">(including </w:t>
        </w:r>
      </w:ins>
      <w:ins w:id="18" w:author="Michael Tran Ph.D." w:date="2024-04-01T12:59:00Z">
        <w:r>
          <w:rPr>
            <w:bCs/>
            <w:lang w:eastAsia="zh-CN"/>
          </w:rPr>
          <w:t xml:space="preserve">ground-based meteorological radar </w:t>
        </w:r>
      </w:ins>
      <w:ins w:id="19" w:author="Michael Tran Ph.D." w:date="2024-04-01T13:00:00Z">
        <w:r>
          <w:rPr>
            <w:bCs/>
            <w:lang w:eastAsia="zh-CN"/>
          </w:rPr>
          <w:t>in accordance with RR No. 5.423)</w:t>
        </w:r>
      </w:ins>
      <w:r>
        <w:rPr>
          <w:bCs/>
          <w:lang w:eastAsia="zh-CN"/>
        </w:rPr>
        <w:t>.</w:t>
      </w:r>
    </w:p>
    <w:p w14:paraId="0FD67D11" w14:textId="77777777" w:rsidR="00EC6442" w:rsidRDefault="007207F6">
      <w:pPr>
        <w:pStyle w:val="Normalaftertitle"/>
        <w:rPr>
          <w:lang w:val="fr-FR" w:eastAsia="zh-CN"/>
        </w:rPr>
      </w:pPr>
      <w:r>
        <w:rPr>
          <w:lang w:val="en-US" w:eastAsia="zh-CN"/>
        </w:rPr>
        <w:t>Attachment:  1</w:t>
      </w:r>
    </w:p>
    <w:p w14:paraId="0FD67D12" w14:textId="77777777" w:rsidR="00EC6442" w:rsidRDefault="007207F6">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0FD67D13" w14:textId="77777777" w:rsidR="00EC6442" w:rsidRDefault="007207F6">
      <w:pPr>
        <w:pStyle w:val="Title1"/>
        <w:spacing w:line="276" w:lineRule="auto"/>
        <w:rPr>
          <w:lang w:val="en-US"/>
        </w:rPr>
      </w:pPr>
      <w:r>
        <w:rPr>
          <w:lang w:val="en-US"/>
        </w:rPr>
        <w:lastRenderedPageBreak/>
        <w:t>ATTACHMENT</w:t>
      </w:r>
    </w:p>
    <w:p w14:paraId="0FD67D14" w14:textId="77777777" w:rsidR="00EC6442" w:rsidRDefault="007207F6">
      <w:pPr>
        <w:pStyle w:val="Heading1"/>
        <w:spacing w:line="360" w:lineRule="auto"/>
        <w:jc w:val="center"/>
        <w:rPr>
          <w:lang w:val="en-US"/>
        </w:rPr>
      </w:pPr>
      <w:r>
        <w:rPr>
          <w:lang w:val="en-US"/>
        </w:rPr>
        <w:t>Working Party 5B</w:t>
      </w:r>
    </w:p>
    <w:p w14:paraId="0FD67D15" w14:textId="77777777" w:rsidR="00EC6442" w:rsidRDefault="007207F6">
      <w:pPr>
        <w:pStyle w:val="Title3"/>
        <w:spacing w:line="360" w:lineRule="auto"/>
        <w:rPr>
          <w:lang w:val="en-US"/>
        </w:rPr>
      </w:pPr>
      <w:r>
        <w:rPr>
          <w:lang w:val="en-US"/>
        </w:rPr>
        <w:t xml:space="preserve">PROPOSAL DRAFT REPLY LIAISON STATEMENT TO WORKING PARTY </w:t>
      </w:r>
      <w:proofErr w:type="gramStart"/>
      <w:r>
        <w:rPr>
          <w:lang w:val="en-US"/>
        </w:rPr>
        <w:t>4C</w:t>
      </w:r>
      <w:proofErr w:type="gramEnd"/>
      <w:r>
        <w:rPr>
          <w:lang w:val="en-US"/>
        </w:rPr>
        <w:t xml:space="preserve"> </w:t>
      </w:r>
    </w:p>
    <w:p w14:paraId="0FD67D16" w14:textId="77777777" w:rsidR="00EC6442" w:rsidRDefault="007207F6">
      <w:pPr>
        <w:pStyle w:val="Title3"/>
        <w:rPr>
          <w:b/>
          <w:bCs/>
          <w:lang w:val="en-US"/>
        </w:rPr>
      </w:pPr>
      <w:r>
        <w:rPr>
          <w:b/>
          <w:bCs/>
          <w:lang w:val="en-US"/>
        </w:rPr>
        <w:t>Relevant technical information for sharing studies under WRC-27 Agenda Item 1.13</w:t>
      </w:r>
    </w:p>
    <w:p w14:paraId="0FD67D17" w14:textId="77777777" w:rsidR="00EC6442" w:rsidRDefault="00EC6442">
      <w:pPr>
        <w:rPr>
          <w:lang w:val="en-US"/>
        </w:rPr>
      </w:pPr>
    </w:p>
    <w:p w14:paraId="0FD67D18" w14:textId="77777777" w:rsidR="00EC6442" w:rsidRDefault="007207F6">
      <w:pPr>
        <w:rPr>
          <w:lang w:val="en-US"/>
        </w:rPr>
      </w:pPr>
      <w:r>
        <w:rPr>
          <w:lang w:val="en-US"/>
        </w:rPr>
        <w:t>Working Party (WP) 5B thanks WP 4C for its liaison statement (</w:t>
      </w:r>
      <w:r>
        <w:rPr>
          <w:highlight w:val="yellow"/>
          <w:lang w:val="en-US"/>
        </w:rPr>
        <w:t>Document 5B/xx</w:t>
      </w:r>
      <w:r>
        <w:rPr>
          <w:lang w:val="en-US"/>
        </w:rPr>
        <w:t xml:space="preserve">), requesting the </w:t>
      </w:r>
      <w:r>
        <w:rPr>
          <w:lang w:val="en-US"/>
        </w:rPr>
        <w:t>characteristics and protection criteria of the systems operating in the frequency range between 694/698 MHz and 2.7 GHz, for sharing</w:t>
      </w:r>
      <w:del w:id="20" w:author="Michael Tran Ph.D." w:date="2024-04-01T08:28:00Z">
        <w:r>
          <w:rPr>
            <w:lang w:val="en-US"/>
          </w:rPr>
          <w:delText>/</w:delText>
        </w:r>
      </w:del>
      <w:ins w:id="21" w:author="Michael Tran Ph.D." w:date="2024-04-01T08:28:00Z">
        <w:r>
          <w:rPr>
            <w:lang w:val="en-US"/>
          </w:rPr>
          <w:t xml:space="preserve"> and </w:t>
        </w:r>
      </w:ins>
      <w:r>
        <w:rPr>
          <w:lang w:val="en-US"/>
        </w:rPr>
        <w:t>compatibility studies between incumbent services including in adjacent frequency bands, under WRC-27 agenda item 1.13.</w:t>
      </w:r>
    </w:p>
    <w:p w14:paraId="0FD67D19" w14:textId="77777777" w:rsidR="00EC6442" w:rsidRDefault="007207F6">
      <w:pPr>
        <w:rPr>
          <w:lang w:val="en-US"/>
        </w:rPr>
      </w:pPr>
      <w:r>
        <w:rPr>
          <w:lang w:val="en-US"/>
        </w:rPr>
        <w:t xml:space="preserve">WP 5B highlights the following ITU-R recommendations and ICAO document that provide relevant technical information of </w:t>
      </w:r>
      <w:del w:id="22" w:author="USA" w:date="2024-03-18T15:52:00Z">
        <w:r>
          <w:rPr>
            <w:lang w:val="en-US"/>
          </w:rPr>
          <w:delText>aviation</w:delText>
        </w:r>
      </w:del>
      <w:del w:id="23" w:author="Michael Tran Ph.D." w:date="2024-03-26T14:00:00Z">
        <w:r>
          <w:rPr>
            <w:lang w:val="en-US"/>
          </w:rPr>
          <w:delText xml:space="preserve"> </w:delText>
        </w:r>
      </w:del>
      <w:r>
        <w:rPr>
          <w:lang w:val="en-US"/>
        </w:rPr>
        <w:t xml:space="preserve">systems </w:t>
      </w:r>
      <w:r>
        <w:rPr>
          <w:bCs/>
          <w:lang w:eastAsia="zh-CN"/>
        </w:rPr>
        <w:t>operating in the frequency</w:t>
      </w:r>
      <w:ins w:id="24" w:author="Michael Tran Ph.D." w:date="2024-03-26T14:02:00Z">
        <w:r>
          <w:rPr>
            <w:bCs/>
            <w:lang w:eastAsia="zh-CN"/>
          </w:rPr>
          <w:t xml:space="preserve"> range between 694 MHz and 2.7 GHz,</w:t>
        </w:r>
      </w:ins>
      <w:r>
        <w:rPr>
          <w:bCs/>
          <w:lang w:eastAsia="zh-CN"/>
        </w:rPr>
        <w:t xml:space="preserve"> </w:t>
      </w:r>
      <w:del w:id="25" w:author="Michael Tran Ph.D." w:date="2024-03-26T14:03:00Z">
        <w:r>
          <w:rPr>
            <w:bCs/>
            <w:lang w:eastAsia="zh-CN"/>
          </w:rPr>
          <w:delText xml:space="preserve">bands 960-1 215 MHz, 1 215-1 370 MHz, </w:delText>
        </w:r>
      </w:del>
      <w:ins w:id="26" w:author="USA" w:date="2024-03-18T15:52:00Z">
        <w:del w:id="27" w:author="Michael Tran Ph.D." w:date="2024-03-26T14:03:00Z">
          <w:r>
            <w:rPr>
              <w:bCs/>
              <w:lang w:eastAsia="zh-CN"/>
            </w:rPr>
            <w:delText xml:space="preserve">1 780-1 850 MHz, </w:delText>
          </w:r>
        </w:del>
      </w:ins>
      <w:r>
        <w:rPr>
          <w:bCs/>
          <w:lang w:eastAsia="zh-CN"/>
        </w:rPr>
        <w:t>and in the adjacent frequency band 2.7-2.9 GHz</w:t>
      </w:r>
      <w:ins w:id="28" w:author="Michael Tran Ph.D." w:date="2024-04-01T13:04:00Z">
        <w:r>
          <w:rPr>
            <w:bCs/>
            <w:lang w:eastAsia="zh-CN"/>
          </w:rPr>
          <w:t xml:space="preserve"> (including </w:t>
        </w:r>
      </w:ins>
      <w:ins w:id="29" w:author="Michael Tran Ph.D." w:date="2024-04-01T13:05:00Z">
        <w:r>
          <w:rPr>
            <w:bCs/>
            <w:lang w:eastAsia="zh-CN"/>
          </w:rPr>
          <w:t>ground-based meteorological radar in accordance with RR No. 5.423)</w:t>
        </w:r>
      </w:ins>
      <w:ins w:id="30" w:author="Michael Tran Ph.D." w:date="2024-04-01T08:28:00Z">
        <w:r>
          <w:rPr>
            <w:bCs/>
            <w:lang w:eastAsia="zh-CN"/>
          </w:rPr>
          <w:t xml:space="preserve"> for sharing and compatibilit</w:t>
        </w:r>
      </w:ins>
      <w:ins w:id="31" w:author="Michael Tran Ph.D." w:date="2024-04-01T08:29:00Z">
        <w:r>
          <w:rPr>
            <w:bCs/>
            <w:lang w:eastAsia="zh-CN"/>
          </w:rPr>
          <w:t>y studies</w:t>
        </w:r>
      </w:ins>
      <w:r>
        <w:rPr>
          <w:lang w:val="en-US"/>
        </w:rPr>
        <w:t>:</w:t>
      </w:r>
    </w:p>
    <w:p w14:paraId="0FD67D1A" w14:textId="77777777" w:rsidR="00EC6442" w:rsidRDefault="007207F6">
      <w:pPr>
        <w:rPr>
          <w:lang w:val="en-US"/>
        </w:rPr>
      </w:pPr>
      <w:r>
        <w:rPr>
          <w:b/>
          <w:bCs/>
          <w:lang w:val="en-US"/>
        </w:rPr>
        <w:t>Recommendation ITU-R M.1463-3</w:t>
      </w:r>
      <w:r>
        <w:rPr>
          <w:lang w:val="en-US"/>
        </w:rPr>
        <w:t xml:space="preserve">    Characteristics of and protection criteria for radars operating in the radiodetermination service in the frequency band 1 215-1 400 MHz (02/2015)</w:t>
      </w:r>
    </w:p>
    <w:p w14:paraId="0FD67D1B" w14:textId="77777777" w:rsidR="00EC6442" w:rsidRDefault="007207F6">
      <w:pPr>
        <w:ind w:left="720"/>
        <w:rPr>
          <w:lang w:eastAsia="zh-CN"/>
        </w:rPr>
      </w:pPr>
      <w:r>
        <w:rPr>
          <w:lang w:val="en-US"/>
        </w:rPr>
        <w:t xml:space="preserve">This Recommendation provides technical and operational characteristics, as well as protection criteria, of operational ground-based radars in the frequency band 1 215-1 400 </w:t>
      </w:r>
      <w:proofErr w:type="spellStart"/>
      <w:r>
        <w:rPr>
          <w:lang w:val="en-US"/>
        </w:rPr>
        <w:t>MHz.</w:t>
      </w:r>
      <w:proofErr w:type="spellEnd"/>
      <w:r>
        <w:rPr>
          <w:lang w:val="en-US"/>
        </w:rPr>
        <w:t xml:space="preserve"> The Recommendation includes representative characteristics on the transmitter, receiver, and antenna components of these radars.  Representative technical characteristics of RDS radars in 1 215-1 400 MHz are in Table 1 of the Annex. The I/N protection criteria of RDS radars in 1 215-1 400 MHz are in Recommends 3 of this recommendation.</w:t>
      </w:r>
    </w:p>
    <w:p w14:paraId="0FD67D1C" w14:textId="77777777" w:rsidR="00EC6442" w:rsidRDefault="00EC6442">
      <w:pPr>
        <w:rPr>
          <w:lang w:val="en-US"/>
        </w:rPr>
      </w:pPr>
    </w:p>
    <w:p w14:paraId="0FD67D1D" w14:textId="77777777" w:rsidR="00EC6442" w:rsidRDefault="007207F6">
      <w:pPr>
        <w:rPr>
          <w:lang w:val="en-US"/>
        </w:rPr>
      </w:pPr>
      <w:r>
        <w:rPr>
          <w:b/>
          <w:bCs/>
          <w:lang w:val="en-US"/>
        </w:rPr>
        <w:t>Recommendation ITU-R M.1639-1</w:t>
      </w:r>
      <w:r>
        <w:rPr>
          <w:lang w:val="en-US"/>
        </w:rPr>
        <w:t xml:space="preserve">    Protection criterion for the aeronautical radionavigation service with respect to aggregate emissions from space stations in the radionavigation-satellite service in the band 1 164-1 215 MHz (2003-2005)</w:t>
      </w:r>
    </w:p>
    <w:p w14:paraId="0FD67D1E" w14:textId="77777777" w:rsidR="00EC6442" w:rsidRDefault="007207F6">
      <w:pPr>
        <w:ind w:left="720"/>
        <w:rPr>
          <w:lang w:val="en-US"/>
        </w:rPr>
      </w:pPr>
      <w:r>
        <w:rPr>
          <w:lang w:val="en-US"/>
        </w:rPr>
        <w:t>This Recommendation gives the equivalent power flux density (</w:t>
      </w:r>
      <w:proofErr w:type="spellStart"/>
      <w:r>
        <w:rPr>
          <w:lang w:val="en-US"/>
        </w:rPr>
        <w:t>epfd</w:t>
      </w:r>
      <w:proofErr w:type="spellEnd"/>
      <w:r>
        <w:rPr>
          <w:lang w:val="en-US"/>
        </w:rPr>
        <w:t>) level which protects stations of the aeronautical radionavigation service (ARNS).  Some characteristics of the distance measuring equipment (DME)/tactical air navigation (TACAN) are in Annex 1 Table 1.</w:t>
      </w:r>
    </w:p>
    <w:p w14:paraId="0FD67D1F" w14:textId="77777777" w:rsidR="00EC6442" w:rsidRDefault="00EC6442">
      <w:pPr>
        <w:rPr>
          <w:lang w:val="en-US"/>
        </w:rPr>
      </w:pPr>
    </w:p>
    <w:p w14:paraId="0FD67D20" w14:textId="77777777" w:rsidR="00EC6442" w:rsidRDefault="007207F6">
      <w:pPr>
        <w:rPr>
          <w:lang w:val="en-US"/>
        </w:rPr>
      </w:pPr>
      <w:r>
        <w:rPr>
          <w:b/>
          <w:bCs/>
          <w:lang w:val="en-US"/>
        </w:rPr>
        <w:t>Recommendation ITU-R M.1642-2</w:t>
      </w:r>
      <w:r>
        <w:rPr>
          <w:lang w:val="en-US"/>
        </w:rPr>
        <w:t xml:space="preserve">    Methodology for assessing the maximum aggregate equivalent power flux density at an aeronautical radionavigation service station from all radionavigation satellite service systems operating in the 1 164-1 215 MHz band (2003-2005-2007)</w:t>
      </w:r>
    </w:p>
    <w:p w14:paraId="0FD67D21" w14:textId="77777777" w:rsidR="00EC6442" w:rsidRDefault="007207F6">
      <w:pPr>
        <w:ind w:left="720"/>
        <w:rPr>
          <w:lang w:val="en-US"/>
        </w:rPr>
      </w:pPr>
      <w:r>
        <w:rPr>
          <w:lang w:val="en-US"/>
        </w:rPr>
        <w:t>This Recommendation gives a methodology and the reference antenna characteristics for assessing the maximum aggregate equivalent power flux-density (</w:t>
      </w:r>
      <w:proofErr w:type="spellStart"/>
      <w:r>
        <w:rPr>
          <w:lang w:val="en-US"/>
        </w:rPr>
        <w:t>epfd</w:t>
      </w:r>
      <w:proofErr w:type="spellEnd"/>
      <w:r>
        <w:rPr>
          <w:lang w:val="en-US"/>
        </w:rPr>
        <w:t xml:space="preserve">) level produced at the input of a station of the aeronautical radionavigation service (ARNS) by all radionavigation-satellite service (RNSS) systems operating in any portion of the 1 164-1 215 MHz band.  Annex 2 provides ARNS reference station characteristics to be used in </w:t>
      </w:r>
      <w:proofErr w:type="spellStart"/>
      <w:r>
        <w:rPr>
          <w:lang w:val="en-US"/>
        </w:rPr>
        <w:t>epfd</w:t>
      </w:r>
      <w:proofErr w:type="spellEnd"/>
      <w:r>
        <w:rPr>
          <w:lang w:val="en-US"/>
        </w:rPr>
        <w:t xml:space="preserve"> calculation.</w:t>
      </w:r>
    </w:p>
    <w:p w14:paraId="0FD67D22" w14:textId="77777777" w:rsidR="00EC6442" w:rsidRDefault="00EC6442">
      <w:pPr>
        <w:rPr>
          <w:lang w:val="en-US"/>
        </w:rPr>
      </w:pPr>
    </w:p>
    <w:p w14:paraId="0FD67D23" w14:textId="77777777" w:rsidR="00EC6442" w:rsidRDefault="007207F6">
      <w:pPr>
        <w:rPr>
          <w:lang w:val="en-US"/>
        </w:rPr>
      </w:pPr>
      <w:r>
        <w:rPr>
          <w:b/>
          <w:bCs/>
          <w:lang w:val="en-US"/>
        </w:rPr>
        <w:t>ICAO Annex 10 Volume 1</w:t>
      </w:r>
      <w:ins w:id="32" w:author="Michael Tran Ph.D." w:date="2024-04-01T09:21:00Z">
        <w:r>
          <w:rPr>
            <w:b/>
            <w:bCs/>
            <w:lang w:val="en-US"/>
          </w:rPr>
          <w:t xml:space="preserve"> -</w:t>
        </w:r>
      </w:ins>
      <w:r>
        <w:rPr>
          <w:b/>
          <w:bCs/>
          <w:lang w:val="en-US"/>
        </w:rPr>
        <w:t xml:space="preserve"> Chapter 3 Section 3.5</w:t>
      </w:r>
      <w:ins w:id="33" w:author="Michael Tran Ph.D." w:date="2024-04-01T09:24:00Z">
        <w:r>
          <w:rPr>
            <w:b/>
            <w:bCs/>
            <w:lang w:val="en-US"/>
          </w:rPr>
          <w:t xml:space="preserve"> and Attachment C section 7</w:t>
        </w:r>
      </w:ins>
      <w:ins w:id="34" w:author="Michael Tran Ph.D." w:date="2024-04-01T09:28:00Z">
        <w:r>
          <w:rPr>
            <w:b/>
            <w:bCs/>
            <w:lang w:val="en-US"/>
          </w:rPr>
          <w:t>:</w:t>
        </w:r>
      </w:ins>
      <w:r>
        <w:rPr>
          <w:lang w:val="en-US"/>
        </w:rPr>
        <w:t xml:space="preserve"> Th</w:t>
      </w:r>
      <w:ins w:id="35" w:author="Michael Tran Ph.D." w:date="2024-04-01T09:28:00Z">
        <w:r>
          <w:rPr>
            <w:lang w:val="en-US"/>
          </w:rPr>
          <w:t>ese</w:t>
        </w:r>
      </w:ins>
      <w:del w:id="36" w:author="Michael Tran Ph.D." w:date="2024-04-01T09:28:00Z">
        <w:r>
          <w:rPr>
            <w:lang w:val="en-US"/>
          </w:rPr>
          <w:delText>is</w:delText>
        </w:r>
      </w:del>
      <w:r>
        <w:rPr>
          <w:lang w:val="en-US"/>
        </w:rPr>
        <w:t xml:space="preserve"> section</w:t>
      </w:r>
      <w:ins w:id="37" w:author="Michael Tran Ph.D." w:date="2024-04-01T09:29:00Z">
        <w:r>
          <w:rPr>
            <w:lang w:val="en-US"/>
          </w:rPr>
          <w:t>s</w:t>
        </w:r>
      </w:ins>
      <w:r>
        <w:rPr>
          <w:lang w:val="en-US"/>
        </w:rPr>
        <w:t xml:space="preserve"> contain</w:t>
      </w:r>
      <w:del w:id="38" w:author="Michael Tran Ph.D." w:date="2024-04-01T09:40:00Z">
        <w:r>
          <w:rPr>
            <w:lang w:val="en-US"/>
          </w:rPr>
          <w:delText>s</w:delText>
        </w:r>
      </w:del>
      <w:r>
        <w:rPr>
          <w:lang w:val="en-US"/>
        </w:rPr>
        <w:t xml:space="preserve"> information of the DME systems</w:t>
      </w:r>
      <w:ins w:id="39" w:author="Michael Tran Ph.D." w:date="2024-04-01T09:46:00Z">
        <w:r>
          <w:rPr>
            <w:lang w:val="en-US"/>
          </w:rPr>
          <w:t xml:space="preserve"> in the frequency band 960-1 215 </w:t>
        </w:r>
        <w:proofErr w:type="spellStart"/>
        <w:r>
          <w:rPr>
            <w:lang w:val="en-US"/>
          </w:rPr>
          <w:t>MHz</w:t>
        </w:r>
      </w:ins>
      <w:r>
        <w:rPr>
          <w:lang w:val="en-US"/>
        </w:rPr>
        <w:t>.</w:t>
      </w:r>
      <w:proofErr w:type="spellEnd"/>
    </w:p>
    <w:p w14:paraId="0FD67D24" w14:textId="77777777" w:rsidR="00EC6442" w:rsidRDefault="00EC6442">
      <w:pPr>
        <w:rPr>
          <w:ins w:id="40" w:author="Michael Tran Ph.D." w:date="2024-04-01T09:26:00Z"/>
          <w:lang w:val="en-US"/>
        </w:rPr>
      </w:pPr>
    </w:p>
    <w:p w14:paraId="0FD67D25" w14:textId="77777777" w:rsidR="00EC6442" w:rsidRDefault="007207F6">
      <w:pPr>
        <w:rPr>
          <w:ins w:id="41" w:author="Michael Tran Ph.D." w:date="2024-04-01T09:31:00Z"/>
          <w:lang w:val="en-US"/>
        </w:rPr>
      </w:pPr>
      <w:ins w:id="42" w:author="Michael Tran Ph.D." w:date="2024-04-01T09:26:00Z">
        <w:r>
          <w:rPr>
            <w:b/>
            <w:bCs/>
            <w:lang w:val="en-US"/>
          </w:rPr>
          <w:t>ICAO Annex 10 Vol</w:t>
        </w:r>
      </w:ins>
      <w:ins w:id="43" w:author="Michael Tran Ph.D." w:date="2024-04-01T09:27:00Z">
        <w:r>
          <w:rPr>
            <w:b/>
            <w:bCs/>
            <w:lang w:val="en-US"/>
          </w:rPr>
          <w:t>ume 5, Chapter 4 Section 4.3</w:t>
        </w:r>
        <w:r>
          <w:rPr>
            <w:lang w:val="en-US"/>
          </w:rPr>
          <w:t>:</w:t>
        </w:r>
      </w:ins>
      <w:ins w:id="44" w:author="Michael Tran Ph.D." w:date="2024-04-01T09:31:00Z">
        <w:r>
          <w:rPr>
            <w:lang w:val="en-US"/>
          </w:rPr>
          <w:t xml:space="preserve">  Frequency planning utilization for DME.</w:t>
        </w:r>
      </w:ins>
    </w:p>
    <w:p w14:paraId="0FD67D26" w14:textId="77777777" w:rsidR="00EC6442" w:rsidRDefault="00EC6442">
      <w:pPr>
        <w:rPr>
          <w:ins w:id="45" w:author="Michael Tran Ph.D." w:date="2024-04-01T09:36:00Z"/>
          <w:lang w:val="en-US"/>
        </w:rPr>
      </w:pPr>
    </w:p>
    <w:p w14:paraId="0FD67D27" w14:textId="77777777" w:rsidR="00EC6442" w:rsidRDefault="007207F6">
      <w:pPr>
        <w:rPr>
          <w:ins w:id="46" w:author="Michael Tran Ph.D." w:date="2024-04-01T09:43:00Z"/>
          <w:lang w:val="en-US"/>
        </w:rPr>
      </w:pPr>
      <w:ins w:id="47" w:author="Michael Tran Ph.D." w:date="2024-04-01T09:37:00Z">
        <w:r>
          <w:rPr>
            <w:b/>
            <w:bCs/>
            <w:lang w:val="en-US"/>
          </w:rPr>
          <w:t xml:space="preserve">ICAO Annex 10 Volume </w:t>
        </w:r>
      </w:ins>
      <w:ins w:id="48" w:author="Michael Tran Ph.D." w:date="2024-04-01T09:38:00Z">
        <w:r>
          <w:rPr>
            <w:b/>
            <w:bCs/>
            <w:lang w:val="en-US"/>
          </w:rPr>
          <w:t>3</w:t>
        </w:r>
      </w:ins>
      <w:ins w:id="49" w:author="Michael Tran Ph.D." w:date="2024-04-01T09:37:00Z">
        <w:r>
          <w:rPr>
            <w:b/>
            <w:bCs/>
            <w:lang w:val="en-US"/>
          </w:rPr>
          <w:t xml:space="preserve">, </w:t>
        </w:r>
      </w:ins>
      <w:ins w:id="50" w:author="Michael Tran Ph.D." w:date="2024-04-01T09:38:00Z">
        <w:r>
          <w:rPr>
            <w:b/>
            <w:bCs/>
            <w:lang w:val="en-US"/>
          </w:rPr>
          <w:t xml:space="preserve">Part I, </w:t>
        </w:r>
      </w:ins>
      <w:ins w:id="51" w:author="Michael Tran Ph.D." w:date="2024-04-01T09:37:00Z">
        <w:r>
          <w:rPr>
            <w:b/>
            <w:bCs/>
            <w:lang w:val="en-US"/>
          </w:rPr>
          <w:t xml:space="preserve">Chapter </w:t>
        </w:r>
      </w:ins>
      <w:ins w:id="52" w:author="Michael Tran Ph.D." w:date="2024-04-01T09:38:00Z">
        <w:r>
          <w:rPr>
            <w:b/>
            <w:bCs/>
            <w:lang w:val="en-US"/>
          </w:rPr>
          <w:t>12</w:t>
        </w:r>
      </w:ins>
      <w:ins w:id="53" w:author="Michael Tran Ph.D." w:date="2024-04-01T09:37:00Z">
        <w:r>
          <w:rPr>
            <w:lang w:val="en-US"/>
          </w:rPr>
          <w:t xml:space="preserve">:  </w:t>
        </w:r>
      </w:ins>
      <w:ins w:id="54" w:author="Michael Tran Ph.D." w:date="2024-04-01T09:40:00Z">
        <w:r>
          <w:rPr>
            <w:lang w:val="en-US"/>
          </w:rPr>
          <w:t>This chapter contains information of the Un</w:t>
        </w:r>
      </w:ins>
      <w:ins w:id="55" w:author="Michael Tran Ph.D." w:date="2024-04-01T09:41:00Z">
        <w:r>
          <w:rPr>
            <w:lang w:val="en-US"/>
          </w:rPr>
          <w:t xml:space="preserve">iversal Access Transceiver (UAT) operating at the frequency 978 </w:t>
        </w:r>
        <w:proofErr w:type="spellStart"/>
        <w:r>
          <w:rPr>
            <w:lang w:val="en-US"/>
          </w:rPr>
          <w:t>MHz</w:t>
        </w:r>
      </w:ins>
      <w:ins w:id="56" w:author="Michael Tran Ph.D." w:date="2024-04-01T09:37:00Z">
        <w:r>
          <w:rPr>
            <w:lang w:val="en-US"/>
          </w:rPr>
          <w:t>.</w:t>
        </w:r>
      </w:ins>
      <w:proofErr w:type="spellEnd"/>
    </w:p>
    <w:p w14:paraId="0FD67D28" w14:textId="77777777" w:rsidR="00EC6442" w:rsidRDefault="00EC6442">
      <w:pPr>
        <w:rPr>
          <w:ins w:id="57" w:author="Michael Tran Ph.D." w:date="2024-04-01T09:43:00Z"/>
          <w:lang w:val="en-US"/>
        </w:rPr>
      </w:pPr>
    </w:p>
    <w:p w14:paraId="0FD67D29" w14:textId="77777777" w:rsidR="00EC6442" w:rsidRDefault="007207F6">
      <w:pPr>
        <w:rPr>
          <w:ins w:id="58" w:author="Michael Tran Ph.D." w:date="2024-04-01T09:43:00Z"/>
          <w:lang w:val="en-US"/>
        </w:rPr>
      </w:pPr>
      <w:ins w:id="59" w:author="Michael Tran Ph.D." w:date="2024-04-01T09:43:00Z">
        <w:r>
          <w:rPr>
            <w:b/>
            <w:bCs/>
            <w:lang w:val="en-US"/>
          </w:rPr>
          <w:t>ICAO Annex 10 Volume 4, Chapter</w:t>
        </w:r>
      </w:ins>
      <w:ins w:id="60" w:author="Michael Tran Ph.D." w:date="2024-04-01T09:44:00Z">
        <w:r>
          <w:rPr>
            <w:b/>
            <w:bCs/>
            <w:lang w:val="en-US"/>
          </w:rPr>
          <w:t>s</w:t>
        </w:r>
      </w:ins>
      <w:ins w:id="61" w:author="Michael Tran Ph.D." w:date="2024-04-01T09:43:00Z">
        <w:r>
          <w:rPr>
            <w:b/>
            <w:bCs/>
            <w:lang w:val="en-US"/>
          </w:rPr>
          <w:t xml:space="preserve"> 2</w:t>
        </w:r>
      </w:ins>
      <w:ins w:id="62" w:author="Michael Tran Ph.D." w:date="2024-04-01T09:52:00Z">
        <w:r>
          <w:rPr>
            <w:b/>
            <w:bCs/>
            <w:lang w:val="en-US"/>
          </w:rPr>
          <w:t xml:space="preserve"> and 3</w:t>
        </w:r>
      </w:ins>
      <w:ins w:id="63" w:author="Michael Tran Ph.D." w:date="2024-04-01T09:43:00Z">
        <w:r>
          <w:rPr>
            <w:lang w:val="en-US"/>
          </w:rPr>
          <w:t>:  Th</w:t>
        </w:r>
      </w:ins>
      <w:ins w:id="64" w:author="Michael Tran Ph.D." w:date="2024-04-01T09:44:00Z">
        <w:r>
          <w:rPr>
            <w:lang w:val="en-US"/>
          </w:rPr>
          <w:t>ese</w:t>
        </w:r>
      </w:ins>
      <w:ins w:id="65" w:author="Michael Tran Ph.D." w:date="2024-04-01T09:43:00Z">
        <w:r>
          <w:rPr>
            <w:lang w:val="en-US"/>
          </w:rPr>
          <w:t xml:space="preserve"> chapter</w:t>
        </w:r>
      </w:ins>
      <w:ins w:id="66" w:author="Michael Tran Ph.D." w:date="2024-04-01T09:44:00Z">
        <w:r>
          <w:rPr>
            <w:lang w:val="en-US"/>
          </w:rPr>
          <w:t>s</w:t>
        </w:r>
      </w:ins>
      <w:ins w:id="67" w:author="Michael Tran Ph.D." w:date="2024-04-01T09:43:00Z">
        <w:r>
          <w:rPr>
            <w:lang w:val="en-US"/>
          </w:rPr>
          <w:t xml:space="preserve"> contain information of the </w:t>
        </w:r>
      </w:ins>
      <w:ins w:id="68" w:author="Michael Tran Ph.D." w:date="2024-04-01T09:45:00Z">
        <w:r>
          <w:rPr>
            <w:lang w:val="en-US"/>
          </w:rPr>
          <w:t>surveillance radar</w:t>
        </w:r>
      </w:ins>
      <w:ins w:id="69" w:author="Michael Tran Ph.D." w:date="2024-04-01T09:43:00Z">
        <w:r>
          <w:rPr>
            <w:lang w:val="en-US"/>
          </w:rPr>
          <w:t xml:space="preserve"> (</w:t>
        </w:r>
      </w:ins>
      <w:ins w:id="70" w:author="Michael Tran Ph.D." w:date="2024-04-01T09:45:00Z">
        <w:r>
          <w:rPr>
            <w:lang w:val="en-US"/>
          </w:rPr>
          <w:t>SSR</w:t>
        </w:r>
      </w:ins>
      <w:ins w:id="71" w:author="Michael Tran Ph.D." w:date="2024-04-01T09:43:00Z">
        <w:r>
          <w:rPr>
            <w:lang w:val="en-US"/>
          </w:rPr>
          <w:t xml:space="preserve">) operating at </w:t>
        </w:r>
      </w:ins>
      <w:ins w:id="72" w:author="Michael Tran Ph.D." w:date="2024-04-01T09:47:00Z">
        <w:r>
          <w:rPr>
            <w:lang w:val="en-US"/>
          </w:rPr>
          <w:t>the frequenc</w:t>
        </w:r>
      </w:ins>
      <w:ins w:id="73" w:author="Michael Tran Ph.D." w:date="2024-04-01T09:48:00Z">
        <w:r>
          <w:rPr>
            <w:lang w:val="en-US"/>
          </w:rPr>
          <w:t>ies</w:t>
        </w:r>
      </w:ins>
      <w:ins w:id="74" w:author="Michael Tran Ph.D." w:date="2024-04-01T09:47:00Z">
        <w:r>
          <w:rPr>
            <w:lang w:val="en-US"/>
          </w:rPr>
          <w:t xml:space="preserve"> 1 030 MHz</w:t>
        </w:r>
      </w:ins>
      <w:ins w:id="75" w:author="Michael Tran Ph.D." w:date="2024-04-01T09:48:00Z">
        <w:r>
          <w:rPr>
            <w:lang w:val="en-US"/>
          </w:rPr>
          <w:t xml:space="preserve"> (ground-to-air) and 1 090 MHz (air-to-ground)</w:t>
        </w:r>
      </w:ins>
      <w:ins w:id="76" w:author="Michael Tran Ph.D." w:date="2024-04-01T09:43:00Z">
        <w:r>
          <w:rPr>
            <w:lang w:val="en-US"/>
          </w:rPr>
          <w:t>.</w:t>
        </w:r>
      </w:ins>
    </w:p>
    <w:p w14:paraId="0FD67D2A" w14:textId="77777777" w:rsidR="00EC6442" w:rsidRDefault="00EC6442">
      <w:pPr>
        <w:rPr>
          <w:ins w:id="77" w:author="Michael Tran Ph.D." w:date="2024-04-01T09:37:00Z"/>
          <w:lang w:val="en-US"/>
        </w:rPr>
      </w:pPr>
    </w:p>
    <w:p w14:paraId="0FD67D2B" w14:textId="77777777" w:rsidR="00EC6442" w:rsidRDefault="007207F6">
      <w:pPr>
        <w:rPr>
          <w:ins w:id="78" w:author="Michael Tran Ph.D." w:date="2024-04-01T09:54:00Z"/>
          <w:lang w:val="en-US"/>
        </w:rPr>
      </w:pPr>
      <w:ins w:id="79" w:author="Michael Tran Ph.D." w:date="2024-04-01T09:54:00Z">
        <w:r>
          <w:rPr>
            <w:b/>
            <w:bCs/>
            <w:lang w:val="en-US"/>
          </w:rPr>
          <w:t>ICAO Annex 10 Volume 4, Chapter</w:t>
        </w:r>
      </w:ins>
      <w:ins w:id="80" w:author="Michael Tran Ph.D." w:date="2024-04-01T09:55:00Z">
        <w:r>
          <w:rPr>
            <w:b/>
            <w:bCs/>
            <w:lang w:val="en-US"/>
          </w:rPr>
          <w:t xml:space="preserve"> 4</w:t>
        </w:r>
      </w:ins>
      <w:ins w:id="81" w:author="Michael Tran Ph.D." w:date="2024-04-01T09:54:00Z">
        <w:r>
          <w:rPr>
            <w:lang w:val="en-US"/>
          </w:rPr>
          <w:t>:  Th</w:t>
        </w:r>
      </w:ins>
      <w:ins w:id="82" w:author="Michael Tran Ph.D." w:date="2024-04-01T09:55:00Z">
        <w:r>
          <w:rPr>
            <w:lang w:val="en-US"/>
          </w:rPr>
          <w:t>is</w:t>
        </w:r>
      </w:ins>
      <w:ins w:id="83" w:author="Michael Tran Ph.D." w:date="2024-04-01T09:54:00Z">
        <w:r>
          <w:rPr>
            <w:lang w:val="en-US"/>
          </w:rPr>
          <w:t xml:space="preserve"> chapter contain</w:t>
        </w:r>
      </w:ins>
      <w:ins w:id="84" w:author="Michael Tran Ph.D." w:date="2024-04-01T10:03:00Z">
        <w:r>
          <w:rPr>
            <w:lang w:val="en-US"/>
          </w:rPr>
          <w:t>s</w:t>
        </w:r>
      </w:ins>
      <w:ins w:id="85" w:author="Michael Tran Ph.D." w:date="2024-04-01T09:54:00Z">
        <w:r>
          <w:rPr>
            <w:lang w:val="en-US"/>
          </w:rPr>
          <w:t xml:space="preserve"> information of the </w:t>
        </w:r>
      </w:ins>
      <w:ins w:id="86" w:author="Michael Tran Ph.D." w:date="2024-04-01T09:55:00Z">
        <w:r>
          <w:rPr>
            <w:lang w:val="en-US"/>
          </w:rPr>
          <w:t xml:space="preserve">airborne </w:t>
        </w:r>
      </w:ins>
      <w:ins w:id="87" w:author="Michael Tran Ph.D." w:date="2024-04-01T09:56:00Z">
        <w:r>
          <w:rPr>
            <w:lang w:val="en-US"/>
          </w:rPr>
          <w:t>collision avoidance system</w:t>
        </w:r>
      </w:ins>
      <w:ins w:id="88" w:author="Michael Tran Ph.D." w:date="2024-04-01T09:54:00Z">
        <w:r>
          <w:rPr>
            <w:lang w:val="en-US"/>
          </w:rPr>
          <w:t xml:space="preserve"> (</w:t>
        </w:r>
      </w:ins>
      <w:ins w:id="89" w:author="Michael Tran Ph.D." w:date="2024-04-01T09:56:00Z">
        <w:r>
          <w:rPr>
            <w:lang w:val="en-US"/>
          </w:rPr>
          <w:t>ACAS</w:t>
        </w:r>
      </w:ins>
      <w:ins w:id="90" w:author="Michael Tran Ph.D." w:date="2024-04-01T09:54:00Z">
        <w:r>
          <w:rPr>
            <w:lang w:val="en-US"/>
          </w:rPr>
          <w:t xml:space="preserve">) operating at the frequencies 1 030 MHz and 1 090 </w:t>
        </w:r>
        <w:proofErr w:type="spellStart"/>
        <w:r>
          <w:rPr>
            <w:lang w:val="en-US"/>
          </w:rPr>
          <w:t>MHz.</w:t>
        </w:r>
        <w:proofErr w:type="spellEnd"/>
      </w:ins>
    </w:p>
    <w:p w14:paraId="0FD67D2C" w14:textId="77777777" w:rsidR="00EC6442" w:rsidRDefault="00EC6442">
      <w:pPr>
        <w:rPr>
          <w:ins w:id="91" w:author="Michael Tran Ph.D." w:date="2024-04-01T10:00:00Z"/>
          <w:lang w:val="en-US"/>
        </w:rPr>
      </w:pPr>
    </w:p>
    <w:p w14:paraId="0FD67D2D" w14:textId="77777777" w:rsidR="00EC6442" w:rsidRDefault="007207F6">
      <w:pPr>
        <w:rPr>
          <w:ins w:id="92" w:author="Michael Tran Ph.D." w:date="2024-04-01T10:06:00Z"/>
          <w:lang w:val="en-US"/>
        </w:rPr>
      </w:pPr>
      <w:ins w:id="93" w:author="Michael Tran Ph.D." w:date="2024-04-01T10:00:00Z">
        <w:r>
          <w:rPr>
            <w:b/>
            <w:bCs/>
            <w:lang w:val="en-US"/>
          </w:rPr>
          <w:t>ICAO Annex 10 Volume 4, Chapter</w:t>
        </w:r>
      </w:ins>
      <w:ins w:id="94" w:author="Michael Tran Ph.D." w:date="2024-04-01T10:03:00Z">
        <w:r>
          <w:rPr>
            <w:b/>
            <w:bCs/>
            <w:lang w:val="en-US"/>
          </w:rPr>
          <w:t>s 5, 6, and 7</w:t>
        </w:r>
      </w:ins>
      <w:ins w:id="95" w:author="Michael Tran Ph.D." w:date="2024-04-01T10:00:00Z">
        <w:r>
          <w:rPr>
            <w:lang w:val="en-US"/>
          </w:rPr>
          <w:t>:  Th</w:t>
        </w:r>
      </w:ins>
      <w:ins w:id="96" w:author="Michael Tran Ph.D." w:date="2024-04-01T10:03:00Z">
        <w:r>
          <w:rPr>
            <w:lang w:val="en-US"/>
          </w:rPr>
          <w:t>ese</w:t>
        </w:r>
      </w:ins>
      <w:ins w:id="97" w:author="Michael Tran Ph.D." w:date="2024-04-01T10:00:00Z">
        <w:r>
          <w:rPr>
            <w:lang w:val="en-US"/>
          </w:rPr>
          <w:t xml:space="preserve"> </w:t>
        </w:r>
      </w:ins>
      <w:ins w:id="98" w:author="Michael Tran Ph.D." w:date="2024-04-01T10:03:00Z">
        <w:r>
          <w:rPr>
            <w:lang w:val="en-US"/>
          </w:rPr>
          <w:t>chap</w:t>
        </w:r>
      </w:ins>
      <w:ins w:id="99" w:author="Michael Tran Ph.D." w:date="2024-04-01T10:04:00Z">
        <w:r>
          <w:rPr>
            <w:lang w:val="en-US"/>
          </w:rPr>
          <w:t xml:space="preserve">ters </w:t>
        </w:r>
      </w:ins>
      <w:ins w:id="100" w:author="Michael Tran Ph.D." w:date="2024-04-01T10:00:00Z">
        <w:r>
          <w:rPr>
            <w:lang w:val="en-US"/>
          </w:rPr>
          <w:t xml:space="preserve">contain information of the </w:t>
        </w:r>
      </w:ins>
      <w:ins w:id="101" w:author="Michael Tran Ph.D." w:date="2024-04-01T10:04:00Z">
        <w:r>
          <w:rPr>
            <w:lang w:val="en-US"/>
          </w:rPr>
          <w:t>Mode S extended squitter, ADS-B</w:t>
        </w:r>
      </w:ins>
      <w:ins w:id="102" w:author="Michael Tran Ph.D." w:date="2024-04-01T10:05:00Z">
        <w:r>
          <w:rPr>
            <w:lang w:val="en-US"/>
          </w:rPr>
          <w:t>, multi-</w:t>
        </w:r>
        <w:proofErr w:type="spellStart"/>
        <w:r>
          <w:rPr>
            <w:lang w:val="en-US"/>
          </w:rPr>
          <w:t>lateration</w:t>
        </w:r>
        <w:proofErr w:type="spellEnd"/>
        <w:r>
          <w:rPr>
            <w:lang w:val="en-US"/>
          </w:rPr>
          <w:t xml:space="preserve"> systems, and technical requirements for airborne surveillance appl</w:t>
        </w:r>
      </w:ins>
      <w:ins w:id="103" w:author="Michael Tran Ph.D." w:date="2024-04-01T10:06:00Z">
        <w:r>
          <w:rPr>
            <w:lang w:val="en-US"/>
          </w:rPr>
          <w:t>ications</w:t>
        </w:r>
      </w:ins>
      <w:ins w:id="104" w:author="Michael Tran Ph.D." w:date="2024-04-01T10:00:00Z">
        <w:r>
          <w:rPr>
            <w:lang w:val="en-US"/>
          </w:rPr>
          <w:t xml:space="preserve"> </w:t>
        </w:r>
      </w:ins>
      <w:ins w:id="105" w:author="Michael Tran Ph.D." w:date="2024-04-01T10:06:00Z">
        <w:r>
          <w:rPr>
            <w:lang w:val="en-US"/>
          </w:rPr>
          <w:t>using</w:t>
        </w:r>
      </w:ins>
      <w:ins w:id="106" w:author="Michael Tran Ph.D." w:date="2024-04-01T10:00:00Z">
        <w:r>
          <w:rPr>
            <w:lang w:val="en-US"/>
          </w:rPr>
          <w:t xml:space="preserve"> at the frequencies 1 030 MHz and 1 090 </w:t>
        </w:r>
        <w:proofErr w:type="spellStart"/>
        <w:r>
          <w:rPr>
            <w:lang w:val="en-US"/>
          </w:rPr>
          <w:t>MHz.</w:t>
        </w:r>
      </w:ins>
      <w:proofErr w:type="spellEnd"/>
    </w:p>
    <w:p w14:paraId="0FD67D2E" w14:textId="77777777" w:rsidR="00EC6442" w:rsidRDefault="00EC6442">
      <w:pPr>
        <w:rPr>
          <w:ins w:id="107" w:author="Michael Tran Ph.D." w:date="2024-04-01T10:06:00Z"/>
          <w:lang w:val="en-US"/>
        </w:rPr>
      </w:pPr>
    </w:p>
    <w:p w14:paraId="0FD67D2F" w14:textId="77777777" w:rsidR="00EC6442" w:rsidRDefault="007207F6">
      <w:pPr>
        <w:rPr>
          <w:ins w:id="108" w:author="Michael Tran Ph.D." w:date="2024-04-01T10:00:00Z"/>
          <w:lang w:val="en-US"/>
        </w:rPr>
      </w:pPr>
      <w:ins w:id="109" w:author="Michael Tran Ph.D." w:date="2024-04-01T10:13:00Z">
        <w:r>
          <w:rPr>
            <w:b/>
            <w:bCs/>
            <w:lang w:val="en-US"/>
          </w:rPr>
          <w:t>ICAO Annex 10 Volume 3, Chapter 5</w:t>
        </w:r>
        <w:r>
          <w:rPr>
            <w:lang w:val="en-US"/>
          </w:rPr>
          <w:t>:  This chapter contain</w:t>
        </w:r>
      </w:ins>
      <w:ins w:id="110" w:author="Michael Tran Ph.D." w:date="2024-04-01T10:14:00Z">
        <w:r>
          <w:rPr>
            <w:lang w:val="en-US"/>
          </w:rPr>
          <w:t>s</w:t>
        </w:r>
      </w:ins>
      <w:ins w:id="111" w:author="Michael Tran Ph.D." w:date="2024-04-01T10:13:00Z">
        <w:r>
          <w:rPr>
            <w:lang w:val="en-US"/>
          </w:rPr>
          <w:t xml:space="preserve"> information of the </w:t>
        </w:r>
      </w:ins>
      <w:ins w:id="112" w:author="Michael Tran Ph.D." w:date="2024-04-01T10:14:00Z">
        <w:r>
          <w:rPr>
            <w:lang w:val="en-US"/>
          </w:rPr>
          <w:t xml:space="preserve">SSR </w:t>
        </w:r>
      </w:ins>
      <w:ins w:id="113" w:author="Michael Tran Ph.D." w:date="2024-04-01T10:13:00Z">
        <w:r>
          <w:rPr>
            <w:lang w:val="en-US"/>
          </w:rPr>
          <w:t>Mode S</w:t>
        </w:r>
      </w:ins>
      <w:ins w:id="114" w:author="Michael Tran Ph.D." w:date="2024-04-01T10:14:00Z">
        <w:r>
          <w:rPr>
            <w:lang w:val="en-US"/>
          </w:rPr>
          <w:t xml:space="preserve"> air-ground data link</w:t>
        </w:r>
      </w:ins>
      <w:ins w:id="115" w:author="Michael Tran Ph.D." w:date="2024-04-01T10:13:00Z">
        <w:r>
          <w:rPr>
            <w:lang w:val="en-US"/>
          </w:rPr>
          <w:t xml:space="preserve"> using 1 090 </w:t>
        </w:r>
        <w:proofErr w:type="spellStart"/>
        <w:r>
          <w:rPr>
            <w:lang w:val="en-US"/>
          </w:rPr>
          <w:t>MHz.</w:t>
        </w:r>
      </w:ins>
      <w:proofErr w:type="spellEnd"/>
    </w:p>
    <w:p w14:paraId="0FD67D30" w14:textId="77777777" w:rsidR="00EC6442" w:rsidRDefault="007207F6">
      <w:pPr>
        <w:rPr>
          <w:lang w:val="en-US"/>
        </w:rPr>
      </w:pPr>
      <w:ins w:id="116" w:author="Michael Tran Ph.D." w:date="2024-04-01T09:36:00Z">
        <w:r>
          <w:rPr>
            <w:lang w:val="en-US"/>
          </w:rPr>
          <w:t xml:space="preserve"> </w:t>
        </w:r>
      </w:ins>
      <w:ins w:id="117" w:author="Michael Tran Ph.D." w:date="2024-04-01T09:27:00Z">
        <w:r>
          <w:rPr>
            <w:lang w:val="en-US"/>
          </w:rPr>
          <w:t xml:space="preserve">     </w:t>
        </w:r>
      </w:ins>
    </w:p>
    <w:p w14:paraId="0FD67D31" w14:textId="77777777" w:rsidR="00EC6442" w:rsidRDefault="007207F6">
      <w:pPr>
        <w:rPr>
          <w:ins w:id="118" w:author="USA" w:date="2024-03-14T15:39:00Z"/>
          <w:lang w:val="en-US"/>
        </w:rPr>
      </w:pPr>
      <w:ins w:id="119" w:author="USA" w:date="2024-03-14T15:38:00Z">
        <w:r>
          <w:rPr>
            <w:b/>
            <w:bCs/>
            <w:lang w:val="en-US"/>
          </w:rPr>
          <w:t xml:space="preserve">Recommendation ITU-R </w:t>
        </w:r>
        <w:proofErr w:type="gramStart"/>
        <w:r>
          <w:rPr>
            <w:b/>
            <w:bCs/>
            <w:lang w:val="en-US"/>
          </w:rPr>
          <w:t>M.</w:t>
        </w:r>
      </w:ins>
      <w:ins w:id="120" w:author="USA" w:date="2024-03-14T15:39:00Z">
        <w:r>
          <w:rPr>
            <w:szCs w:val="24"/>
          </w:rPr>
          <w:t>[</w:t>
        </w:r>
        <w:proofErr w:type="gramEnd"/>
        <w:r>
          <w:rPr>
            <w:szCs w:val="24"/>
          </w:rPr>
          <w:t xml:space="preserve">AMS </w:t>
        </w:r>
        <w:r>
          <w:rPr>
            <w:szCs w:val="24"/>
          </w:rPr>
          <w:t>CHARACTERISTICS_1 780-1 850 MHz]</w:t>
        </w:r>
        <w:r>
          <w:rPr>
            <w:szCs w:val="24"/>
          </w:rPr>
          <w:tab/>
        </w:r>
        <w:r>
          <w:rPr>
            <w:lang w:val="en-US"/>
          </w:rPr>
          <w:t>Technical characteristics and protection criteria for systems operating in the aeronautical mobile service within the frequency range 1 780-1 850 MHz</w:t>
        </w:r>
      </w:ins>
    </w:p>
    <w:p w14:paraId="0FD67D32" w14:textId="77777777" w:rsidR="00EC6442" w:rsidRDefault="007207F6">
      <w:pPr>
        <w:rPr>
          <w:ins w:id="121" w:author="USA" w:date="2024-03-14T15:38:00Z"/>
          <w:lang w:val="en-US"/>
        </w:rPr>
      </w:pPr>
      <w:ins w:id="122" w:author="USA" w:date="2024-03-14T15:39:00Z">
        <w:r>
          <w:rPr>
            <w:lang w:val="en-US"/>
          </w:rPr>
          <w:tab/>
          <w:t>WP 5B is fina</w:t>
        </w:r>
      </w:ins>
      <w:ins w:id="123" w:author="USA" w:date="2024-03-14T15:40:00Z">
        <w:r>
          <w:rPr>
            <w:lang w:val="en-US"/>
          </w:rPr>
          <w:t>lizing this Recommendation. The latest information can be found in Annex XX of the Chairman’s Report (5B/XXX).</w:t>
        </w:r>
      </w:ins>
    </w:p>
    <w:p w14:paraId="0FD67D33" w14:textId="77777777" w:rsidR="00EC6442" w:rsidRDefault="00EC6442">
      <w:pPr>
        <w:rPr>
          <w:ins w:id="124" w:author="Michael Tran Ph.D." w:date="2024-03-27T13:36:00Z"/>
          <w:b/>
          <w:bCs/>
          <w:lang w:val="en-US"/>
        </w:rPr>
      </w:pPr>
    </w:p>
    <w:p w14:paraId="0FD67D34" w14:textId="77777777" w:rsidR="00EC6442" w:rsidRDefault="007207F6">
      <w:pPr>
        <w:rPr>
          <w:b/>
          <w:lang w:val="en-US"/>
        </w:rPr>
      </w:pPr>
      <w:ins w:id="125" w:author="USA" w:date="2024-03-26T15:39:00Z">
        <w:r>
          <w:rPr>
            <w:b/>
            <w:bCs/>
            <w:lang w:val="en-US"/>
          </w:rPr>
          <w:t>Recommendation</w:t>
        </w:r>
        <w:r>
          <w:rPr>
            <w:rStyle w:val="Strong"/>
            <w:rFonts w:ascii="Verdana" w:eastAsia="Batang" w:hAnsi="Verdana"/>
            <w:color w:val="004B96"/>
            <w:sz w:val="20"/>
          </w:rPr>
          <w:t xml:space="preserve"> </w:t>
        </w:r>
      </w:ins>
      <w:ins w:id="126" w:author="USA" w:date="2024-03-26T15:47:00Z">
        <w:r>
          <w:rPr>
            <w:rStyle w:val="Strong"/>
            <w:rFonts w:ascii="Verdana" w:eastAsia="Batang" w:hAnsi="Verdana"/>
            <w:color w:val="004B96"/>
            <w:sz w:val="20"/>
          </w:rPr>
          <w:t xml:space="preserve">ITU-R </w:t>
        </w:r>
      </w:ins>
      <w:ins w:id="127" w:author="USA" w:date="2024-03-26T15:39:00Z">
        <w:r>
          <w:rPr>
            <w:rStyle w:val="Strong"/>
            <w:rFonts w:ascii="Verdana" w:eastAsia="Batang" w:hAnsi="Verdana"/>
            <w:color w:val="004B96"/>
            <w:sz w:val="20"/>
          </w:rPr>
          <w:t>M.1849</w:t>
        </w:r>
      </w:ins>
      <w:ins w:id="128" w:author="USA" w:date="2024-03-26T15:47:00Z">
        <w:r>
          <w:rPr>
            <w:rStyle w:val="Strong"/>
            <w:rFonts w:ascii="Verdana" w:eastAsia="Batang" w:hAnsi="Verdana"/>
            <w:color w:val="004B96"/>
            <w:sz w:val="20"/>
          </w:rPr>
          <w:t>-0</w:t>
        </w:r>
      </w:ins>
      <w:ins w:id="129" w:author="USA" w:date="2024-03-26T15:44:00Z">
        <w:r>
          <w:rPr>
            <w:rStyle w:val="Strong"/>
            <w:rFonts w:ascii="Verdana" w:eastAsia="Batang" w:hAnsi="Verdana"/>
            <w:color w:val="004B96"/>
            <w:sz w:val="20"/>
          </w:rPr>
          <w:tab/>
        </w:r>
      </w:ins>
      <w:ins w:id="130" w:author="USA" w:date="2024-03-26T15:39:00Z">
        <w:r>
          <w:rPr>
            <w:rStyle w:val="Strong"/>
            <w:rFonts w:ascii="Verdana" w:eastAsia="Batang" w:hAnsi="Verdana"/>
            <w:b w:val="0"/>
            <w:bCs w:val="0"/>
            <w:color w:val="004B96"/>
            <w:sz w:val="20"/>
          </w:rPr>
          <w:t>Technical and operational aspects of ground-based meteorological radars</w:t>
        </w:r>
      </w:ins>
      <w:ins w:id="131" w:author="USA" w:date="2024-03-26T15:40:00Z">
        <w:r>
          <w:rPr>
            <w:rStyle w:val="Strong"/>
            <w:rFonts w:ascii="Verdana" w:eastAsia="Batang" w:hAnsi="Verdana"/>
            <w:b w:val="0"/>
            <w:bCs w:val="0"/>
            <w:color w:val="004B96"/>
            <w:sz w:val="20"/>
          </w:rPr>
          <w:t xml:space="preserve"> (02/2023)</w:t>
        </w:r>
      </w:ins>
    </w:p>
    <w:p w14:paraId="0FD67D35" w14:textId="77777777" w:rsidR="00EC6442" w:rsidRDefault="00EC6442">
      <w:pPr>
        <w:rPr>
          <w:ins w:id="132" w:author="Michael Tran Ph.D." w:date="2024-03-27T13:36:00Z"/>
          <w:b/>
          <w:bCs/>
          <w:lang w:val="en-US"/>
        </w:rPr>
      </w:pPr>
    </w:p>
    <w:p w14:paraId="0FD67D36" w14:textId="77777777" w:rsidR="00EC6442" w:rsidRDefault="007207F6">
      <w:pPr>
        <w:rPr>
          <w:lang w:val="en-US"/>
        </w:rPr>
      </w:pPr>
      <w:r>
        <w:rPr>
          <w:b/>
          <w:bCs/>
          <w:lang w:val="en-US"/>
        </w:rPr>
        <w:t>Recommendation ITU-R M.1464-2</w:t>
      </w:r>
      <w:r>
        <w:rPr>
          <w:lang w:val="en-US"/>
        </w:rPr>
        <w:t xml:space="preserve">    Characteristics of non-meteorological radiolocation radars, and characteristics and protection criteria for sharing studies for aeronautical radionavigation and radars in the radiodetermination service operating in the frequency band 2 700-2 900 MHz (02/2015)</w:t>
      </w:r>
    </w:p>
    <w:p w14:paraId="0FD67D37" w14:textId="77777777" w:rsidR="00EC6442" w:rsidRDefault="007207F6">
      <w:pPr>
        <w:ind w:left="720"/>
        <w:rPr>
          <w:lang w:eastAsia="zh-CN"/>
        </w:rPr>
      </w:pPr>
      <w:r>
        <w:rPr>
          <w:lang w:val="en-US"/>
        </w:rPr>
        <w:t>Representative technical characteristics of ARNS</w:t>
      </w:r>
      <w:ins w:id="133" w:author="Michael Tran Ph.D." w:date="2024-04-01T08:33:00Z">
        <w:r>
          <w:rPr>
            <w:lang w:val="en-US"/>
          </w:rPr>
          <w:t xml:space="preserve"> and radiolocation</w:t>
        </w:r>
      </w:ins>
      <w:r>
        <w:rPr>
          <w:lang w:val="en-US"/>
        </w:rPr>
        <w:t xml:space="preserve"> radars in 2 700-2 900 MHz are in Annex 1</w:t>
      </w:r>
      <w:del w:id="134" w:author="Michael Tran Ph.D." w:date="2024-04-01T08:39:00Z">
        <w:r>
          <w:rPr>
            <w:lang w:val="en-US"/>
          </w:rPr>
          <w:delText xml:space="preserve"> Table 1</w:delText>
        </w:r>
      </w:del>
      <w:r>
        <w:rPr>
          <w:lang w:val="en-US"/>
        </w:rPr>
        <w:t>.</w:t>
      </w:r>
      <w:del w:id="135" w:author="Michael Tran Ph.D." w:date="2024-04-01T08:40:00Z">
        <w:r>
          <w:rPr>
            <w:lang w:val="en-US"/>
          </w:rPr>
          <w:delText xml:space="preserve"> Operational characteristics of ARNS radars are in Annex 1 section 4.1.</w:delText>
        </w:r>
      </w:del>
      <w:r>
        <w:rPr>
          <w:lang w:val="en-US"/>
        </w:rPr>
        <w:t xml:space="preserve">  The I/N protection criteria of ARNS radars can be found in Annex 2</w:t>
      </w:r>
      <w:del w:id="136" w:author="Michael Tran Ph.D." w:date="2024-04-01T08:40:00Z">
        <w:r>
          <w:rPr>
            <w:lang w:val="en-US"/>
          </w:rPr>
          <w:delText xml:space="preserve"> sections 1 and 2</w:delText>
        </w:r>
      </w:del>
      <w:r>
        <w:rPr>
          <w:lang w:val="en-US"/>
        </w:rPr>
        <w:t>.</w:t>
      </w:r>
    </w:p>
    <w:p w14:paraId="0FD67D38" w14:textId="77777777" w:rsidR="00EC6442" w:rsidRDefault="00EC6442">
      <w:pPr>
        <w:rPr>
          <w:lang w:val="en-US"/>
        </w:rPr>
      </w:pPr>
    </w:p>
    <w:p w14:paraId="0FD67D39" w14:textId="77777777" w:rsidR="00EC6442" w:rsidRDefault="00EC6442">
      <w:pPr>
        <w:rPr>
          <w:ins w:id="137" w:author="Michael Tran Ph.D." w:date="2024-04-01T13:02:00Z"/>
          <w:b/>
          <w:lang w:val="en-US"/>
        </w:rPr>
      </w:pPr>
    </w:p>
    <w:p w14:paraId="0FD67D3A" w14:textId="77777777" w:rsidR="00EC6442" w:rsidRDefault="007207F6">
      <w:pPr>
        <w:rPr>
          <w:ins w:id="138" w:author="Michael Tran Ph.D." w:date="2024-04-01T13:02:00Z"/>
          <w:lang w:val="en-US"/>
        </w:rPr>
      </w:pPr>
      <w:ins w:id="139" w:author="Michael Tran Ph.D." w:date="2024-04-01T13:02:00Z">
        <w:r>
          <w:rPr>
            <w:b/>
            <w:bCs/>
            <w:lang w:val="en-US"/>
          </w:rPr>
          <w:t>Recommendation ITU-R M.1849-3</w:t>
        </w:r>
        <w:r>
          <w:rPr>
            <w:lang w:val="en-US"/>
          </w:rPr>
          <w:t xml:space="preserve">    Technical and operational aspects of ground-based meteorological radars (02/2023)</w:t>
        </w:r>
      </w:ins>
    </w:p>
    <w:p w14:paraId="0FD67D3B" w14:textId="77777777" w:rsidR="00EC6442" w:rsidRDefault="007207F6">
      <w:pPr>
        <w:ind w:left="720"/>
        <w:rPr>
          <w:ins w:id="140" w:author="Michael Tran Ph.D." w:date="2024-04-01T13:02:00Z"/>
          <w:lang w:val="en-US"/>
        </w:rPr>
      </w:pPr>
      <w:ins w:id="141" w:author="Michael Tran Ph.D." w:date="2024-04-01T13:02:00Z">
        <w:r>
          <w:rPr>
            <w:lang w:val="en-US"/>
          </w:rPr>
          <w:t>This Recommendation provides the technical and operational characteristics of ground-based meteorological radars, including interference protection criteria.</w:t>
        </w:r>
      </w:ins>
    </w:p>
    <w:p w14:paraId="0FD67D3C" w14:textId="77777777" w:rsidR="00EC6442" w:rsidRDefault="00EC6442">
      <w:pPr>
        <w:ind w:left="720"/>
        <w:rPr>
          <w:ins w:id="142" w:author="Michael Tran Ph.D." w:date="2024-04-01T13:02:00Z"/>
          <w:lang w:eastAsia="zh-CN"/>
        </w:rPr>
      </w:pPr>
    </w:p>
    <w:p w14:paraId="0FD67D3D" w14:textId="77777777" w:rsidR="00EC6442" w:rsidRDefault="007207F6">
      <w:pPr>
        <w:rPr>
          <w:ins w:id="143" w:author="Michael Tran Ph.D." w:date="2024-04-01T13:02:00Z"/>
          <w:lang w:val="en-US"/>
        </w:rPr>
      </w:pPr>
      <w:ins w:id="144" w:author="Michael Tran Ph.D." w:date="2024-04-01T13:02:00Z">
        <w:r>
          <w:rPr>
            <w:b/>
            <w:bCs/>
            <w:lang w:val="en-US"/>
          </w:rPr>
          <w:t>Recommendation ITU-R M.1461-2</w:t>
        </w:r>
        <w:r>
          <w:rPr>
            <w:lang w:val="en-US"/>
          </w:rPr>
          <w:t xml:space="preserve">   Procedures for determining the potential for interference between radars operating in the radiodetermination service and systems in other services (01/2018)</w:t>
        </w:r>
      </w:ins>
    </w:p>
    <w:p w14:paraId="0FD67D3E" w14:textId="77777777" w:rsidR="00EC6442" w:rsidRDefault="007207F6">
      <w:pPr>
        <w:ind w:left="720"/>
        <w:rPr>
          <w:ins w:id="145" w:author="Michael Tran Ph.D." w:date="2024-04-01T13:02:00Z"/>
          <w:lang w:val="en-US"/>
        </w:rPr>
      </w:pPr>
      <w:ins w:id="146" w:author="Michael Tran Ph.D." w:date="2024-04-01T13:02:00Z">
        <w:r>
          <w:rPr>
            <w:lang w:val="en-US"/>
          </w:rPr>
          <w:t>This Recommendation provides procedures for determining potential interference from/to radars of radiodetermination service to/from systems of other services.</w:t>
        </w:r>
      </w:ins>
    </w:p>
    <w:p w14:paraId="0FD67D3F" w14:textId="77777777" w:rsidR="00EC6442" w:rsidRDefault="00EC6442">
      <w:pPr>
        <w:ind w:left="720"/>
        <w:rPr>
          <w:ins w:id="147" w:author="Michael Tran Ph.D." w:date="2024-04-01T13:02:00Z"/>
          <w:lang w:eastAsia="zh-CN"/>
        </w:rPr>
      </w:pPr>
    </w:p>
    <w:p w14:paraId="0FD67D40" w14:textId="77777777" w:rsidR="00EC6442" w:rsidRDefault="007207F6">
      <w:pPr>
        <w:rPr>
          <w:ins w:id="148" w:author="Michael Tran Ph.D." w:date="2024-04-01T13:02:00Z"/>
          <w:lang w:val="en-US"/>
        </w:rPr>
      </w:pPr>
      <w:ins w:id="149" w:author="Michael Tran Ph.D." w:date="2024-04-01T13:02:00Z">
        <w:r>
          <w:rPr>
            <w:b/>
            <w:bCs/>
            <w:lang w:val="en-US"/>
          </w:rPr>
          <w:t>Report ITU-R M.2136-0</w:t>
        </w:r>
        <w:r>
          <w:rPr>
            <w:lang w:val="en-US"/>
          </w:rPr>
          <w:t xml:space="preserve">   Theoretical analysis and testing results pertaining to the determination of relevant interference protection criteria of ground-based meteorological radars (2008)</w:t>
        </w:r>
      </w:ins>
    </w:p>
    <w:p w14:paraId="0FD67D41" w14:textId="77777777" w:rsidR="00EC6442" w:rsidRDefault="007207F6">
      <w:pPr>
        <w:ind w:left="720"/>
        <w:rPr>
          <w:lang w:val="en-US"/>
        </w:rPr>
      </w:pPr>
      <w:ins w:id="150" w:author="Michael Tran Ph.D." w:date="2024-04-01T13:02:00Z">
        <w:r>
          <w:rPr>
            <w:lang w:val="en-US"/>
          </w:rPr>
          <w:t xml:space="preserve">This Report includes analysis and test results pertaining to interference protection criteria for meteorological radars operating in the frequency band 2 700-2 900 </w:t>
        </w:r>
        <w:proofErr w:type="spellStart"/>
        <w:r>
          <w:rPr>
            <w:lang w:val="en-US"/>
          </w:rPr>
          <w:t>MHz.</w:t>
        </w:r>
      </w:ins>
      <w:proofErr w:type="spellEnd"/>
    </w:p>
    <w:p w14:paraId="0FD67D42" w14:textId="77777777" w:rsidR="00EC6442" w:rsidRDefault="00EC6442">
      <w:pPr>
        <w:rPr>
          <w:lang w:val="en-US"/>
        </w:rPr>
      </w:pPr>
    </w:p>
    <w:p w14:paraId="0FD67D43" w14:textId="77777777" w:rsidR="00EC6442" w:rsidRPr="00EC6442" w:rsidRDefault="007207F6">
      <w:pPr>
        <w:rPr>
          <w:ins w:id="151" w:author="DM" w:date="2024-04-03T08:53:00Z"/>
          <w:highlight w:val="yellow"/>
          <w:rPrChange w:id="152" w:author="DM" w:date="2024-04-03T09:02:00Z">
            <w:rPr>
              <w:ins w:id="153" w:author="DM" w:date="2024-04-03T08:53:00Z"/>
            </w:rPr>
          </w:rPrChange>
        </w:rPr>
      </w:pPr>
      <w:ins w:id="154" w:author="DM" w:date="2024-04-03T08:52:00Z">
        <w:r>
          <w:rPr>
            <w:b/>
            <w:highlight w:val="yellow"/>
            <w:rPrChange w:id="155" w:author="DM" w:date="2024-04-03T09:02:00Z">
              <w:rPr/>
            </w:rPrChange>
          </w:rPr>
          <w:t xml:space="preserve">Recommendation ITU-R </w:t>
        </w:r>
        <w:proofErr w:type="gramStart"/>
        <w:r>
          <w:rPr>
            <w:b/>
            <w:highlight w:val="yellow"/>
            <w:rPrChange w:id="156" w:author="DM" w:date="2024-04-03T09:02:00Z">
              <w:rPr/>
            </w:rPrChange>
          </w:rPr>
          <w:t>M.1459</w:t>
        </w:r>
        <w:r>
          <w:rPr>
            <w:highlight w:val="yellow"/>
            <w:rPrChange w:id="157" w:author="DM" w:date="2024-04-03T09:02:00Z">
              <w:rPr/>
            </w:rPrChange>
          </w:rPr>
          <w:t xml:space="preserve">  Protection</w:t>
        </w:r>
        <w:proofErr w:type="gramEnd"/>
        <w:r>
          <w:rPr>
            <w:highlight w:val="yellow"/>
            <w:rPrChange w:id="158" w:author="DM" w:date="2024-04-03T09:02:00Z">
              <w:rPr/>
            </w:rPrChange>
          </w:rPr>
          <w:t xml:space="preserve"> criteria for telemetry systems in the aeronautical mobile service and mitigation techniques to facilitate sharing with geostationary broadcasting-satellite and mobile-satellite services in the frequency bands 1 452-1 525 MHz and 2 310-2 360 MHz</w:t>
        </w:r>
      </w:ins>
    </w:p>
    <w:p w14:paraId="0FD67D44" w14:textId="77777777" w:rsidR="00EC6442" w:rsidRPr="00EC6442" w:rsidRDefault="007207F6" w:rsidP="00EC6442">
      <w:pPr>
        <w:ind w:left="720"/>
        <w:rPr>
          <w:ins w:id="159" w:author="DM" w:date="2024-04-03T08:54:00Z"/>
          <w:highlight w:val="yellow"/>
          <w:rPrChange w:id="160" w:author="DM" w:date="2024-04-03T09:02:00Z">
            <w:rPr>
              <w:ins w:id="161" w:author="DM" w:date="2024-04-03T08:54:00Z"/>
            </w:rPr>
          </w:rPrChange>
        </w:rPr>
        <w:pPrChange w:id="162" w:author="DM" w:date="2024-04-03T08:54:00Z">
          <w:pPr/>
        </w:pPrChange>
      </w:pPr>
      <w:ins w:id="163" w:author="DM" w:date="2024-04-03T08:53:00Z">
        <w:r>
          <w:rPr>
            <w:highlight w:val="yellow"/>
            <w:rPrChange w:id="164" w:author="DM" w:date="2024-04-03T09:02:00Z">
              <w:rPr/>
            </w:rPrChange>
          </w:rPr>
          <w:t>This Recommendation provides information on the protection criteria required for aeronautical telemetry systems operating in the frequency bands 1 452-1 525 MHz and 2 310- 2 360 MHz and potential mitigation techniques</w:t>
        </w:r>
      </w:ins>
      <w:ins w:id="165" w:author="DM" w:date="2024-04-03T08:54:00Z">
        <w:r>
          <w:rPr>
            <w:highlight w:val="yellow"/>
            <w:rPrChange w:id="166" w:author="DM" w:date="2024-04-03T09:02:00Z">
              <w:rPr/>
            </w:rPrChange>
          </w:rPr>
          <w:t>.</w:t>
        </w:r>
      </w:ins>
    </w:p>
    <w:p w14:paraId="0FD67D45" w14:textId="77777777" w:rsidR="00EC6442" w:rsidRPr="00EC6442" w:rsidRDefault="00EC6442">
      <w:pPr>
        <w:rPr>
          <w:ins w:id="167" w:author="DM" w:date="2024-04-03T08:57:00Z"/>
          <w:highlight w:val="yellow"/>
          <w:rPrChange w:id="168" w:author="DM" w:date="2024-04-03T09:02:00Z">
            <w:rPr>
              <w:ins w:id="169" w:author="DM" w:date="2024-04-03T08:57:00Z"/>
            </w:rPr>
          </w:rPrChange>
        </w:rPr>
      </w:pPr>
    </w:p>
    <w:p w14:paraId="0FD67D46" w14:textId="77777777" w:rsidR="00EC6442" w:rsidRPr="00EC6442" w:rsidRDefault="007207F6">
      <w:pPr>
        <w:rPr>
          <w:ins w:id="170" w:author="DM" w:date="2024-04-03T08:57:00Z"/>
          <w:highlight w:val="yellow"/>
          <w:rPrChange w:id="171" w:author="DM" w:date="2024-04-03T09:02:00Z">
            <w:rPr>
              <w:ins w:id="172" w:author="DM" w:date="2024-04-03T08:57:00Z"/>
            </w:rPr>
          </w:rPrChange>
        </w:rPr>
      </w:pPr>
      <w:ins w:id="173" w:author="DM" w:date="2024-04-03T08:57:00Z">
        <w:r>
          <w:rPr>
            <w:b/>
            <w:highlight w:val="yellow"/>
            <w:rPrChange w:id="174" w:author="DM" w:date="2024-04-03T09:02:00Z">
              <w:rPr/>
            </w:rPrChange>
          </w:rPr>
          <w:t>Report ITU-R M.2324-</w:t>
        </w:r>
        <w:proofErr w:type="gramStart"/>
        <w:r>
          <w:rPr>
            <w:b/>
            <w:highlight w:val="yellow"/>
            <w:rPrChange w:id="175" w:author="DM" w:date="2024-04-03T09:02:00Z">
              <w:rPr/>
            </w:rPrChange>
          </w:rPr>
          <w:t>0</w:t>
        </w:r>
        <w:r>
          <w:rPr>
            <w:highlight w:val="yellow"/>
            <w:rPrChange w:id="176" w:author="DM" w:date="2024-04-03T09:02:00Z">
              <w:rPr/>
            </w:rPrChange>
          </w:rPr>
          <w:t xml:space="preserve">  Sharing</w:t>
        </w:r>
        <w:proofErr w:type="gramEnd"/>
        <w:r>
          <w:rPr>
            <w:highlight w:val="yellow"/>
            <w:rPrChange w:id="177" w:author="DM" w:date="2024-04-03T09:02:00Z">
              <w:rPr/>
            </w:rPrChange>
          </w:rPr>
          <w:t xml:space="preserve"> studies between potential International Mobile Telecommunication systems and aeronautical mobile telemetry systems in the frequency band 1 429-1 535 MHz</w:t>
        </w:r>
      </w:ins>
    </w:p>
    <w:p w14:paraId="0FD67D47" w14:textId="77777777" w:rsidR="00EC6442" w:rsidRPr="00EC6442" w:rsidRDefault="007207F6" w:rsidP="00EC6442">
      <w:pPr>
        <w:ind w:left="810" w:hanging="810"/>
        <w:rPr>
          <w:ins w:id="178" w:author="DM" w:date="2024-04-03T08:59:00Z"/>
          <w:highlight w:val="yellow"/>
          <w:rPrChange w:id="179" w:author="DM" w:date="2024-04-03T09:02:00Z">
            <w:rPr>
              <w:ins w:id="180" w:author="DM" w:date="2024-04-03T08:59:00Z"/>
            </w:rPr>
          </w:rPrChange>
        </w:rPr>
        <w:pPrChange w:id="181" w:author="DM" w:date="2024-04-03T08:58:00Z">
          <w:pPr/>
        </w:pPrChange>
      </w:pPr>
      <w:ins w:id="182" w:author="DM" w:date="2024-04-03T08:57:00Z">
        <w:r>
          <w:rPr>
            <w:highlight w:val="yellow"/>
            <w:rPrChange w:id="183" w:author="DM" w:date="2024-04-03T09:02:00Z">
              <w:rPr/>
            </w:rPrChange>
          </w:rPr>
          <w:t xml:space="preserve">     </w:t>
        </w:r>
      </w:ins>
      <w:ins w:id="184" w:author="DM" w:date="2024-04-03T08:58:00Z">
        <w:r>
          <w:rPr>
            <w:highlight w:val="yellow"/>
            <w:rPrChange w:id="185" w:author="DM" w:date="2024-04-03T09:02:00Z">
              <w:rPr/>
            </w:rPrChange>
          </w:rPr>
          <w:t xml:space="preserve">        This Report provides sharing studies between potential International Mobile Telecommunication (IMT) systems and aeronautical mobile telemetry (AMT) systems in the frequency band 1 429-1 535 MHz conducted as preparatory work for WRC-15 agenda item 1.1. Several technical studies are contained in the document </w:t>
        </w:r>
        <w:proofErr w:type="gramStart"/>
        <w:r>
          <w:rPr>
            <w:highlight w:val="yellow"/>
            <w:rPrChange w:id="186" w:author="DM" w:date="2024-04-03T09:02:00Z">
              <w:rPr/>
            </w:rPrChange>
          </w:rPr>
          <w:t>taking into account</w:t>
        </w:r>
        <w:proofErr w:type="gramEnd"/>
        <w:r>
          <w:rPr>
            <w:highlight w:val="yellow"/>
            <w:rPrChange w:id="187" w:author="DM" w:date="2024-04-03T09:02:00Z">
              <w:rPr/>
            </w:rPrChange>
          </w:rPr>
          <w:t xml:space="preserve"> differences in regulatory situations as well as technical and operational characteristics for the use of AMT systems in three Regions.</w:t>
        </w:r>
      </w:ins>
    </w:p>
    <w:p w14:paraId="0FD67D48" w14:textId="77777777" w:rsidR="00EC6442" w:rsidRPr="00EC6442" w:rsidRDefault="00EC6442" w:rsidP="00EC6442">
      <w:pPr>
        <w:ind w:left="810" w:hanging="810"/>
        <w:rPr>
          <w:ins w:id="188" w:author="DM" w:date="2024-04-03T09:01:00Z"/>
          <w:b/>
          <w:highlight w:val="yellow"/>
          <w:rPrChange w:id="189" w:author="DM" w:date="2024-04-03T09:02:00Z">
            <w:rPr>
              <w:ins w:id="190" w:author="DM" w:date="2024-04-03T09:01:00Z"/>
              <w:b/>
            </w:rPr>
          </w:rPrChange>
        </w:rPr>
        <w:pPrChange w:id="191" w:author="DM" w:date="2024-04-03T08:58:00Z">
          <w:pPr/>
        </w:pPrChange>
      </w:pPr>
    </w:p>
    <w:p w14:paraId="0FD67D49" w14:textId="77777777" w:rsidR="00EC6442" w:rsidRPr="00EC6442" w:rsidRDefault="007207F6" w:rsidP="00EC6442">
      <w:pPr>
        <w:ind w:left="810" w:hanging="810"/>
        <w:rPr>
          <w:ins w:id="192" w:author="DM" w:date="2024-04-03T08:53:00Z"/>
          <w:highlight w:val="yellow"/>
          <w:rPrChange w:id="193" w:author="DM" w:date="2024-04-03T09:02:00Z">
            <w:rPr>
              <w:ins w:id="194" w:author="DM" w:date="2024-04-03T08:53:00Z"/>
            </w:rPr>
          </w:rPrChange>
        </w:rPr>
        <w:pPrChange w:id="195" w:author="DM" w:date="2024-04-03T08:58:00Z">
          <w:pPr/>
        </w:pPrChange>
      </w:pPr>
      <w:ins w:id="196" w:author="DM" w:date="2024-04-03T09:00:00Z">
        <w:r>
          <w:rPr>
            <w:b/>
            <w:highlight w:val="yellow"/>
            <w:rPrChange w:id="197" w:author="DM" w:date="2024-04-03T09:02:00Z">
              <w:rPr/>
            </w:rPrChange>
          </w:rPr>
          <w:t xml:space="preserve">Report ITU-R M.2286-0 </w:t>
        </w:r>
      </w:ins>
      <w:ins w:id="198" w:author="DM" w:date="2024-04-03T09:01:00Z">
        <w:r>
          <w:rPr>
            <w:b/>
            <w:highlight w:val="yellow"/>
            <w:rPrChange w:id="199" w:author="DM" w:date="2024-04-03T09:02:00Z">
              <w:rPr>
                <w:b/>
              </w:rPr>
            </w:rPrChange>
          </w:rPr>
          <w:t xml:space="preserve">  </w:t>
        </w:r>
      </w:ins>
      <w:ins w:id="200" w:author="DM" w:date="2024-04-03T09:00:00Z">
        <w:r>
          <w:rPr>
            <w:highlight w:val="yellow"/>
            <w:rPrChange w:id="201" w:author="DM" w:date="2024-04-03T09:02:00Z">
              <w:rPr/>
            </w:rPrChange>
          </w:rPr>
          <w:t xml:space="preserve">Operational characteristics of aeronautical mobile telemetry </w:t>
        </w:r>
        <w:proofErr w:type="gramStart"/>
        <w:r>
          <w:rPr>
            <w:highlight w:val="yellow"/>
            <w:rPrChange w:id="202" w:author="DM" w:date="2024-04-03T09:02:00Z">
              <w:rPr/>
            </w:rPrChange>
          </w:rPr>
          <w:t>systems</w:t>
        </w:r>
      </w:ins>
      <w:proofErr w:type="gramEnd"/>
    </w:p>
    <w:p w14:paraId="0FD67D4A" w14:textId="77777777" w:rsidR="00EC6442" w:rsidRDefault="007207F6" w:rsidP="00EC6442">
      <w:pPr>
        <w:ind w:left="810" w:hanging="810"/>
        <w:rPr>
          <w:ins w:id="203" w:author="Michael Tran Ph.D." w:date="2024-04-01T13:02:00Z"/>
          <w:lang w:val="en-US"/>
        </w:rPr>
        <w:pPrChange w:id="204" w:author="DM" w:date="2024-04-03T09:02:00Z">
          <w:pPr/>
        </w:pPrChange>
      </w:pPr>
      <w:ins w:id="205" w:author="DM" w:date="2024-04-03T09:02:00Z">
        <w:r>
          <w:rPr>
            <w:highlight w:val="yellow"/>
            <w:lang w:val="en-US"/>
            <w:rPrChange w:id="206" w:author="DM" w:date="2024-04-03T09:02:00Z">
              <w:rPr>
                <w:lang w:val="en-US"/>
              </w:rPr>
            </w:rPrChange>
          </w:rPr>
          <w:t xml:space="preserve">             </w:t>
        </w:r>
        <w:r>
          <w:rPr>
            <w:highlight w:val="yellow"/>
            <w:rPrChange w:id="207" w:author="DM" w:date="2024-04-03T09:02:00Z">
              <w:rPr/>
            </w:rPrChange>
          </w:rPr>
          <w:t>This Report</w:t>
        </w:r>
      </w:ins>
      <w:ins w:id="208" w:author="DM" w:date="2024-04-03T09:15:00Z">
        <w:r>
          <w:rPr>
            <w:highlight w:val="yellow"/>
          </w:rPr>
          <w:t xml:space="preserve"> </w:t>
        </w:r>
      </w:ins>
      <w:ins w:id="209" w:author="DM" w:date="2024-04-03T09:02:00Z">
        <w:r>
          <w:rPr>
            <w:highlight w:val="yellow"/>
            <w:rPrChange w:id="210" w:author="DM" w:date="2024-04-03T09:02:00Z">
              <w:rPr/>
            </w:rPrChange>
          </w:rPr>
          <w:t>describe</w:t>
        </w:r>
      </w:ins>
      <w:ins w:id="211" w:author="DM" w:date="2024-04-03T09:15:00Z">
        <w:r>
          <w:rPr>
            <w:highlight w:val="yellow"/>
          </w:rPr>
          <w:t>s</w:t>
        </w:r>
      </w:ins>
      <w:ins w:id="212" w:author="DM" w:date="2024-04-03T09:02:00Z">
        <w:r>
          <w:rPr>
            <w:highlight w:val="yellow"/>
            <w:rPrChange w:id="213" w:author="DM" w:date="2024-04-03T09:02:00Z">
              <w:rPr/>
            </w:rPrChange>
          </w:rPr>
          <w:t xml:space="preserve"> the operational details of AMT systems that, when combined with traditional link budget analyses</w:t>
        </w:r>
      </w:ins>
      <w:ins w:id="214" w:author="DM" w:date="2024-04-03T09:16:00Z">
        <w:r>
          <w:rPr>
            <w:highlight w:val="yellow"/>
          </w:rPr>
          <w:t xml:space="preserve"> and references</w:t>
        </w:r>
      </w:ins>
      <w:ins w:id="215" w:author="DM" w:date="2024-04-03T09:02:00Z">
        <w:r>
          <w:rPr>
            <w:highlight w:val="yellow"/>
            <w:rPrChange w:id="216" w:author="DM" w:date="2024-04-03T09:02:00Z">
              <w:rPr/>
            </w:rPrChange>
          </w:rPr>
          <w:t xml:space="preserve">, will provide a </w:t>
        </w:r>
        <w:proofErr w:type="gramStart"/>
        <w:r>
          <w:rPr>
            <w:highlight w:val="yellow"/>
            <w:rPrChange w:id="217" w:author="DM" w:date="2024-04-03T09:02:00Z">
              <w:rPr/>
            </w:rPrChange>
          </w:rPr>
          <w:t>full-description</w:t>
        </w:r>
        <w:proofErr w:type="gramEnd"/>
        <w:r>
          <w:rPr>
            <w:highlight w:val="yellow"/>
            <w:rPrChange w:id="218" w:author="DM" w:date="2024-04-03T09:02:00Z">
              <w:rPr/>
            </w:rPrChange>
          </w:rPr>
          <w:t xml:space="preserve"> of how AMT systems might affect, or be affected by, the operations of other systems in either co-channel or adjacent channel scenarios. </w:t>
        </w:r>
      </w:ins>
    </w:p>
    <w:p w14:paraId="0FD67D4B" w14:textId="77777777" w:rsidR="00EC6442" w:rsidRDefault="00EC6442">
      <w:pPr>
        <w:rPr>
          <w:ins w:id="219" w:author="Michael Tran Ph.D." w:date="2024-04-01T13:02:00Z"/>
          <w:lang w:val="en-US"/>
        </w:rPr>
      </w:pPr>
    </w:p>
    <w:p w14:paraId="0FD67D4C" w14:textId="77777777" w:rsidR="00EC6442" w:rsidRDefault="007207F6">
      <w:pPr>
        <w:rPr>
          <w:lang w:val="en-US"/>
        </w:rPr>
      </w:pPr>
      <w:r>
        <w:rPr>
          <w:lang w:val="en-US"/>
        </w:rPr>
        <w:lastRenderedPageBreak/>
        <w:t>WP 5B requests to be kept informed on the progress of the studies under WRC-27 agenda item 1.13 and will provide to WP 4C any relevant updated information, before 31 December 2024 deadline, for studies under this WRC-27 agenda item.</w:t>
      </w:r>
    </w:p>
    <w:p w14:paraId="0FD67D4D" w14:textId="77777777" w:rsidR="00EC6442" w:rsidRDefault="00EC6442">
      <w:pPr>
        <w:rPr>
          <w:lang w:val="en-US"/>
        </w:rPr>
      </w:pPr>
    </w:p>
    <w:p w14:paraId="0FD67D4E" w14:textId="77777777" w:rsidR="00EC6442" w:rsidRDefault="007207F6">
      <w:pPr>
        <w:tabs>
          <w:tab w:val="left" w:pos="5735"/>
        </w:tabs>
        <w:rPr>
          <w:lang w:val="en-US"/>
        </w:rPr>
      </w:pPr>
      <w:r>
        <w:rPr>
          <w:lang w:val="en-US"/>
        </w:rPr>
        <w:t xml:space="preserve">Status:  For </w:t>
      </w:r>
      <w:del w:id="220" w:author="Michael Tran Ph.D." w:date="2024-03-25T11:01:00Z">
        <w:r>
          <w:rPr>
            <w:lang w:val="en-US"/>
          </w:rPr>
          <w:delText xml:space="preserve">information and </w:delText>
        </w:r>
      </w:del>
      <w:r>
        <w:rPr>
          <w:lang w:val="en-US"/>
        </w:rPr>
        <w:t>action</w:t>
      </w:r>
      <w:del w:id="221" w:author="Michael Tran Ph.D." w:date="2024-03-25T11:01:00Z">
        <w:r>
          <w:rPr>
            <w:lang w:val="en-US"/>
          </w:rPr>
          <w:delText>, as appropriate</w:delText>
        </w:r>
      </w:del>
      <w:r>
        <w:rPr>
          <w:lang w:val="en-US"/>
        </w:rPr>
        <w:tab/>
      </w:r>
    </w:p>
    <w:p w14:paraId="0FD67D4F" w14:textId="77777777" w:rsidR="00EC6442" w:rsidRDefault="00EC6442">
      <w:pPr>
        <w:rPr>
          <w:lang w:val="en-US"/>
        </w:rPr>
      </w:pPr>
    </w:p>
    <w:p w14:paraId="0FD67D50" w14:textId="77777777" w:rsidR="00EC6442" w:rsidRDefault="007207F6">
      <w:pPr>
        <w:rPr>
          <w:lang w:val="en-US"/>
        </w:rPr>
      </w:pPr>
      <w:r>
        <w:rPr>
          <w:lang w:val="en-US"/>
        </w:rPr>
        <w:t>Contact: TBD</w:t>
      </w:r>
      <w:r>
        <w:rPr>
          <w:lang w:val="en-US"/>
        </w:rPr>
        <w:tab/>
      </w:r>
      <w:r>
        <w:rPr>
          <w:lang w:val="en-US"/>
        </w:rPr>
        <w:tab/>
      </w:r>
      <w:r>
        <w:rPr>
          <w:lang w:val="en-US"/>
        </w:rPr>
        <w:tab/>
      </w:r>
      <w:r>
        <w:rPr>
          <w:lang w:val="en-US"/>
        </w:rPr>
        <w:tab/>
      </w:r>
      <w:r>
        <w:rPr>
          <w:lang w:val="en-US"/>
        </w:rPr>
        <w:tab/>
      </w:r>
      <w:r>
        <w:rPr>
          <w:lang w:val="en-US"/>
        </w:rPr>
        <w:tab/>
        <w:t xml:space="preserve">E-mail: </w:t>
      </w:r>
      <w:r>
        <w:rPr>
          <w:lang w:val="en-US"/>
        </w:rPr>
        <w:tab/>
        <w:t>TBD</w:t>
      </w:r>
    </w:p>
    <w:sectPr w:rsidR="00EC6442">
      <w:footerReference w:type="default" r:id="rId12"/>
      <w:headerReference w:type="first" r:id="rId13"/>
      <w:footerReference w:type="first" r:id="rId14"/>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67D55" w14:textId="77777777" w:rsidR="00EC6442" w:rsidRDefault="007207F6">
      <w:pPr>
        <w:spacing w:before="0"/>
      </w:pPr>
      <w:r>
        <w:separator/>
      </w:r>
    </w:p>
  </w:endnote>
  <w:endnote w:type="continuationSeparator" w:id="0">
    <w:p w14:paraId="0FD67D56" w14:textId="77777777" w:rsidR="00EC6442" w:rsidRDefault="007207F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67D57" w14:textId="77777777" w:rsidR="00EC6442" w:rsidRDefault="007207F6">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C:\Users\wkk100\Desktop\uswp5b32-04_ai_1.13_ls_finaldraft.AMT.docx</w:t>
    </w:r>
    <w:r>
      <w:rPr>
        <w:rStyle w:val="DocI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67D5A" w14:textId="77777777" w:rsidR="00EC6442" w:rsidRDefault="007207F6">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C:\Users\wkk100\Desktop\uswp5b32-04_ai_1.13_ls_finaldraft.AMT.docx</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67D53" w14:textId="77777777" w:rsidR="00EC6442" w:rsidRDefault="007207F6">
      <w:pPr>
        <w:spacing w:before="0"/>
      </w:pPr>
      <w:r>
        <w:separator/>
      </w:r>
    </w:p>
  </w:footnote>
  <w:footnote w:type="continuationSeparator" w:id="0">
    <w:p w14:paraId="0FD67D54" w14:textId="77777777" w:rsidR="00EC6442" w:rsidRDefault="007207F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67D58" w14:textId="77777777" w:rsidR="00EC6442" w:rsidRDefault="007207F6">
    <w:pPr>
      <w:pStyle w:val="Header"/>
      <w:rPr>
        <w:color w:val="FF0000"/>
      </w:rPr>
    </w:pPr>
    <w:r>
      <w:rPr>
        <w:color w:val="FF0000"/>
      </w:rPr>
      <w:t>THIS DOCUMENT IS NOT A U.S. POSITION AND IS SUBJECT TO CHANGE</w:t>
    </w:r>
  </w:p>
  <w:p w14:paraId="0FD67D59" w14:textId="77777777" w:rsidR="00EC6442" w:rsidRDefault="00EC64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82219703">
    <w:abstractNumId w:val="1"/>
  </w:num>
  <w:num w:numId="2" w16cid:durableId="1866668535">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el Tran Ph.D.">
    <w15:presenceInfo w15:providerId="AD" w15:userId="S::MTRAN@MITRE.ORG::9df84b20-b531-4cda-a8ee-87e04c187143"/>
  </w15:person>
  <w15:person w15:author="USA">
    <w15:presenceInfo w15:providerId="None" w15:userId="USA"/>
  </w15:person>
  <w15:person w15:author="DM">
    <w15:presenceInfo w15:providerId="None" w15:userId="D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EC6442"/>
    <w:rsid w:val="007207F6"/>
    <w:rsid w:val="00EC6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D67CB7"/>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pPr>
      <w:spacing w:before="200"/>
      <w:outlineLvl w:val="1"/>
    </w:pPr>
    <w:rPr>
      <w:sz w:val="24"/>
    </w:rPr>
  </w:style>
  <w:style w:type="paragraph" w:styleId="Heading3">
    <w:name w:val="heading 3"/>
    <w:aliases w:val="ECC Heading 3"/>
    <w:basedOn w:val="Heading1"/>
    <w:next w:val="Normal"/>
    <w:link w:val="Heading3Char"/>
    <w:qFormat/>
    <w:pPr>
      <w:tabs>
        <w:tab w:val="clear" w:pos="1134"/>
      </w:tabs>
      <w:spacing w:before="200"/>
      <w:outlineLvl w:val="2"/>
    </w:pPr>
    <w:rPr>
      <w:sz w:val="24"/>
    </w:rPr>
  </w:style>
  <w:style w:type="paragraph" w:styleId="Heading4">
    <w:name w:val="heading 4"/>
    <w:basedOn w:val="Heading3"/>
    <w:next w:val="Normal"/>
    <w:link w:val="Heading4Char"/>
    <w:qFormat/>
    <w:pPr>
      <w:outlineLvl w:val="3"/>
    </w:pPr>
  </w:style>
  <w:style w:type="paragraph" w:styleId="Heading5">
    <w:name w:val="heading 5"/>
    <w:basedOn w:val="Heading4"/>
    <w:next w:val="Normal"/>
    <w:link w:val="Heading5Char"/>
    <w:qFormat/>
    <w:pPr>
      <w:outlineLvl w:val="4"/>
    </w:pPr>
  </w:style>
  <w:style w:type="paragraph" w:styleId="Heading6">
    <w:name w:val="heading 6"/>
    <w:basedOn w:val="Heading4"/>
    <w:next w:val="Normal"/>
    <w:link w:val="Heading6Char"/>
    <w:qFormat/>
    <w:pPr>
      <w:outlineLvl w:val="5"/>
    </w:pPr>
  </w:style>
  <w:style w:type="paragraph" w:styleId="Heading7">
    <w:name w:val="heading 7"/>
    <w:basedOn w:val="Heading6"/>
    <w:next w:val="Normal"/>
    <w:link w:val="Heading7Char"/>
    <w:qFormat/>
    <w:pPr>
      <w:outlineLvl w:val="6"/>
    </w:pPr>
  </w:style>
  <w:style w:type="paragraph" w:styleId="Heading8">
    <w:name w:val="heading 8"/>
    <w:basedOn w:val="Heading6"/>
    <w:next w:val="Normal"/>
    <w:link w:val="Heading8Char"/>
    <w:qFormat/>
    <w:pPr>
      <w:outlineLvl w:val="7"/>
    </w:pPr>
  </w:style>
  <w:style w:type="paragraph" w:styleId="Heading9">
    <w:name w:val="heading 9"/>
    <w:basedOn w:val="Heading6"/>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Pr>
      <w:rFonts w:eastAsia="Batang"/>
      <w:sz w:val="24"/>
    </w:rPr>
  </w:style>
  <w:style w:type="paragraph" w:customStyle="1" w:styleId="TabletitleBR">
    <w:name w:val="Table_title_BR"/>
    <w:basedOn w:val="Normal"/>
    <w:next w:val="Normal"/>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Pr>
      <w:b/>
      <w:sz w:val="28"/>
      <w:lang w:val="en-GB"/>
    </w:rPr>
  </w:style>
  <w:style w:type="character" w:customStyle="1" w:styleId="Heading2Char">
    <w:name w:val="Heading 2 Char"/>
    <w:aliases w:val="ECC Heading 2 Char"/>
    <w:basedOn w:val="DefaultParagraphFont"/>
    <w:link w:val="Heading2"/>
    <w:uiPriority w:val="99"/>
    <w:rPr>
      <w:b/>
      <w:sz w:val="24"/>
      <w:lang w:val="en-GB"/>
    </w:rPr>
  </w:style>
  <w:style w:type="character" w:customStyle="1" w:styleId="Heading3Char">
    <w:name w:val="Heading 3 Char"/>
    <w:aliases w:val="ECC Heading 3 Char"/>
    <w:basedOn w:val="DefaultParagraphFont"/>
    <w:link w:val="Heading3"/>
    <w:rPr>
      <w:b/>
      <w:sz w:val="24"/>
      <w:lang w:val="en-GB"/>
    </w:rPr>
  </w:style>
  <w:style w:type="character" w:customStyle="1" w:styleId="Heading4Char">
    <w:name w:val="Heading 4 Char"/>
    <w:basedOn w:val="DefaultParagraphFont"/>
    <w:link w:val="Heading4"/>
    <w:uiPriority w:val="99"/>
    <w:rPr>
      <w:b/>
      <w:sz w:val="24"/>
      <w:lang w:val="en-GB"/>
    </w:rPr>
  </w:style>
  <w:style w:type="character" w:customStyle="1" w:styleId="Heading5Char">
    <w:name w:val="Heading 5 Char"/>
    <w:basedOn w:val="DefaultParagraphFont"/>
    <w:link w:val="Heading5"/>
    <w:uiPriority w:val="99"/>
    <w:rPr>
      <w:b/>
      <w:sz w:val="24"/>
      <w:lang w:val="en-GB"/>
    </w:rPr>
  </w:style>
  <w:style w:type="character" w:customStyle="1" w:styleId="Heading6Char">
    <w:name w:val="Heading 6 Char"/>
    <w:basedOn w:val="DefaultParagraphFont"/>
    <w:link w:val="Heading6"/>
    <w:uiPriority w:val="99"/>
    <w:rPr>
      <w:b/>
      <w:sz w:val="24"/>
      <w:lang w:val="en-GB"/>
    </w:rPr>
  </w:style>
  <w:style w:type="character" w:customStyle="1" w:styleId="Heading7Char">
    <w:name w:val="Heading 7 Char"/>
    <w:basedOn w:val="DefaultParagraphFont"/>
    <w:link w:val="Heading7"/>
    <w:uiPriority w:val="99"/>
    <w:rPr>
      <w:b/>
      <w:sz w:val="24"/>
      <w:lang w:val="en-GB"/>
    </w:rPr>
  </w:style>
  <w:style w:type="character" w:customStyle="1" w:styleId="Heading8Char">
    <w:name w:val="Heading 8 Char"/>
    <w:basedOn w:val="DefaultParagraphFont"/>
    <w:link w:val="Heading8"/>
    <w:uiPriority w:val="99"/>
    <w:rPr>
      <w:b/>
      <w:sz w:val="24"/>
      <w:lang w:val="en-GB"/>
    </w:rPr>
  </w:style>
  <w:style w:type="character" w:customStyle="1" w:styleId="Heading9Char">
    <w:name w:val="Heading 9 Char"/>
    <w:basedOn w:val="DefaultParagraphFont"/>
    <w:link w:val="Heading9"/>
    <w:uiPriority w:val="99"/>
    <w:rPr>
      <w:b/>
      <w:sz w:val="24"/>
      <w:lang w:val="en-GB"/>
    </w:rPr>
  </w:style>
  <w:style w:type="paragraph" w:customStyle="1" w:styleId="Normalaftertitle">
    <w:name w:val="Normal_after_title"/>
    <w:basedOn w:val="Normal"/>
    <w:next w:val="Normal"/>
    <w:link w:val="NormalaftertitleChar"/>
    <w:pPr>
      <w:spacing w:before="360"/>
    </w:pPr>
  </w:style>
  <w:style w:type="paragraph" w:customStyle="1" w:styleId="Artheading">
    <w:name w:val="Art_heading"/>
    <w:basedOn w:val="Normal"/>
    <w:next w:val="Normal"/>
    <w:pPr>
      <w:spacing w:before="480"/>
      <w:jc w:val="center"/>
    </w:pPr>
    <w:rPr>
      <w:rFonts w:ascii="Times New Roman Bold" w:hAnsi="Times New Roman Bold"/>
      <w:b/>
      <w:sz w:val="28"/>
    </w:rPr>
  </w:style>
  <w:style w:type="paragraph" w:customStyle="1" w:styleId="ArtNo">
    <w:name w:val="Art_No"/>
    <w:basedOn w:val="Normal"/>
    <w:next w:val="Arttitle"/>
    <w:pPr>
      <w:keepNext/>
      <w:keepLines/>
      <w:spacing w:before="480"/>
      <w:jc w:val="center"/>
    </w:pPr>
    <w:rPr>
      <w:caps/>
      <w:sz w:val="28"/>
    </w:rPr>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pPr>
      <w:keepNext/>
      <w:keepLines/>
      <w:spacing w:before="160"/>
      <w:ind w:left="1134"/>
    </w:pPr>
    <w:rPr>
      <w:i/>
    </w:rPr>
  </w:style>
  <w:style w:type="paragraph" w:customStyle="1" w:styleId="ChapNo">
    <w:name w:val="Chap_No"/>
    <w:basedOn w:val="ArtNo"/>
    <w:next w:val="Chaptitle"/>
    <w:rPr>
      <w:rFonts w:ascii="Times New Roman Bold" w:hAnsi="Times New Roman Bold"/>
      <w:b/>
    </w:rPr>
  </w:style>
  <w:style w:type="paragraph" w:customStyle="1" w:styleId="Chaptitle">
    <w:name w:val="Chap_title"/>
    <w:basedOn w:val="Arttitle"/>
    <w:next w:val="Normal"/>
  </w:style>
  <w:style w:type="character" w:styleId="EndnoteReference">
    <w:name w:val="endnote reference"/>
    <w:rPr>
      <w:rFonts w:cs="Times New Roman"/>
      <w:vertAlign w:val="superscript"/>
    </w:rPr>
  </w:style>
  <w:style w:type="paragraph" w:customStyle="1" w:styleId="enumlev1">
    <w:name w:val="enumlev1"/>
    <w:basedOn w:val="Normal"/>
    <w:link w:val="enumlev1Char"/>
    <w:qFormat/>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legend">
    <w:name w:val="Equation_legend"/>
    <w:basedOn w:val="NormalIndent"/>
    <w:pPr>
      <w:tabs>
        <w:tab w:val="clear" w:pos="1134"/>
        <w:tab w:val="clear" w:pos="2268"/>
        <w:tab w:val="right" w:pos="1871"/>
        <w:tab w:val="left" w:pos="2041"/>
      </w:tabs>
      <w:spacing w:before="80"/>
      <w:ind w:left="2041" w:hanging="2041"/>
    </w:pPr>
  </w:style>
  <w:style w:type="paragraph" w:customStyle="1" w:styleId="Figurelegend">
    <w:name w:val="Figure_legend"/>
    <w:basedOn w:val="Normal"/>
    <w:pPr>
      <w:keepNext/>
      <w:keepLines/>
      <w:spacing w:before="20" w:after="20"/>
    </w:pPr>
    <w:rPr>
      <w:sz w:val="18"/>
    </w:rPr>
  </w:style>
  <w:style w:type="paragraph" w:customStyle="1" w:styleId="Tabletext">
    <w:name w:val="Table_text"/>
    <w:basedOn w:val="Normal"/>
    <w:link w:val="TabletextChar"/>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Pr>
      <w:sz w:val="24"/>
      <w:lang w:val="en-GB"/>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Pr>
      <w:sz w:val="24"/>
      <w:lang w:val="en-GB"/>
    </w:rPr>
  </w:style>
  <w:style w:type="paragraph" w:customStyle="1" w:styleId="Note">
    <w:name w:val="Note"/>
    <w:basedOn w:val="Normal"/>
    <w:link w:val="NoteChar"/>
    <w:pPr>
      <w:tabs>
        <w:tab w:val="left" w:pos="284"/>
      </w:tabs>
      <w:spacing w:before="80"/>
    </w:pPr>
  </w:style>
  <w:style w:type="paragraph" w:styleId="Header">
    <w:name w:val="header"/>
    <w:aliases w:val="ho"/>
    <w:basedOn w:val="Normal"/>
    <w:link w:val="HeaderChar"/>
    <w:pPr>
      <w:spacing w:before="0"/>
      <w:jc w:val="center"/>
    </w:pPr>
    <w:rPr>
      <w:sz w:val="18"/>
    </w:rPr>
  </w:style>
  <w:style w:type="character" w:customStyle="1" w:styleId="HeaderChar">
    <w:name w:val="Header Char"/>
    <w:aliases w:val="ho Char"/>
    <w:basedOn w:val="DefaultParagraphFont"/>
    <w:link w:val="Header"/>
    <w:rPr>
      <w:sz w:val="18"/>
      <w:lang w:val="en-GB"/>
    </w:rPr>
  </w:style>
  <w:style w:type="paragraph" w:styleId="Index1">
    <w:name w:val="index 1"/>
    <w:basedOn w:val="Normal"/>
    <w:next w:val="Normal"/>
  </w:style>
  <w:style w:type="paragraph" w:styleId="Index2">
    <w:name w:val="index 2"/>
    <w:basedOn w:val="Normal"/>
    <w:next w:val="Normal"/>
    <w:pPr>
      <w:ind w:left="283"/>
    </w:pPr>
  </w:style>
  <w:style w:type="paragraph" w:styleId="Index3">
    <w:name w:val="index 3"/>
    <w:basedOn w:val="Normal"/>
    <w:next w:val="Normal"/>
    <w:pPr>
      <w:ind w:left="566"/>
    </w:pPr>
  </w:style>
  <w:style w:type="paragraph" w:customStyle="1" w:styleId="PartNo">
    <w:name w:val="Part_No"/>
    <w:basedOn w:val="AnnexNo"/>
    <w:next w:val="Partref"/>
  </w:style>
  <w:style w:type="paragraph" w:customStyle="1" w:styleId="Partref">
    <w:name w:val="Part_ref"/>
    <w:basedOn w:val="Annexref"/>
    <w:next w:val="Parttitle"/>
  </w:style>
  <w:style w:type="paragraph" w:customStyle="1" w:styleId="Parttitle">
    <w:name w:val="Part_title"/>
    <w:basedOn w:val="Annextitle"/>
    <w:next w:val="Normalaftertitle0"/>
  </w:style>
  <w:style w:type="paragraph" w:customStyle="1" w:styleId="RecNo">
    <w:name w:val="Rec_No"/>
    <w:basedOn w:val="Normal"/>
    <w:next w:val="Rectitle"/>
    <w:pPr>
      <w:keepNext/>
      <w:keepLines/>
      <w:spacing w:before="480"/>
      <w:jc w:val="center"/>
    </w:pPr>
    <w:rPr>
      <w:caps/>
      <w:sz w:val="28"/>
    </w:rPr>
  </w:style>
  <w:style w:type="paragraph" w:customStyle="1" w:styleId="Rectitle">
    <w:name w:val="Rec_title"/>
    <w:basedOn w:val="RecNo"/>
    <w:next w:val="Recref"/>
    <w:pPr>
      <w:spacing w:before="240"/>
    </w:pPr>
    <w:rPr>
      <w:rFonts w:ascii="Times New Roman Bold" w:hAnsi="Times New Roman Bold"/>
      <w:b/>
      <w:caps w:val="0"/>
    </w:rPr>
  </w:style>
  <w:style w:type="paragraph" w:customStyle="1" w:styleId="Recref">
    <w:name w:val="Rec_ref"/>
    <w:basedOn w:val="Rectitle"/>
    <w:next w:val="Recdate"/>
    <w:pPr>
      <w:spacing w:before="120"/>
    </w:pPr>
    <w:rPr>
      <w:rFonts w:ascii="Times New Roman" w:hAnsi="Times New Roman"/>
      <w:b w:val="0"/>
      <w:sz w:val="24"/>
    </w:rPr>
  </w:style>
  <w:style w:type="paragraph" w:customStyle="1" w:styleId="Recdate">
    <w:name w:val="Rec_date"/>
    <w:basedOn w:val="Recref"/>
    <w:next w:val="Normalaftertitle0"/>
    <w:pPr>
      <w:jc w:val="right"/>
    </w:pPr>
    <w:rPr>
      <w:sz w:val="22"/>
    </w:rPr>
  </w:style>
  <w:style w:type="paragraph" w:customStyle="1" w:styleId="Questiondate">
    <w:name w:val="Question_date"/>
    <w:basedOn w:val="Recdate"/>
    <w:next w:val="Normalaftertitle0"/>
  </w:style>
  <w:style w:type="paragraph" w:customStyle="1" w:styleId="QuestionNo">
    <w:name w:val="Question_No"/>
    <w:basedOn w:val="RecNo"/>
    <w:next w:val="Questiontitle"/>
  </w:style>
  <w:style w:type="paragraph" w:customStyle="1" w:styleId="Questiontitle">
    <w:name w:val="Question_title"/>
    <w:basedOn w:val="Rectitle"/>
    <w:next w:val="Questionref"/>
  </w:style>
  <w:style w:type="paragraph" w:customStyle="1" w:styleId="Questionref">
    <w:name w:val="Question_ref"/>
    <w:basedOn w:val="Recref"/>
    <w:next w:val="Questiondate"/>
  </w:style>
  <w:style w:type="paragraph" w:customStyle="1" w:styleId="Reftext">
    <w:name w:val="Ref_text"/>
    <w:basedOn w:val="Normal"/>
    <w:pPr>
      <w:ind w:left="1134" w:hanging="1134"/>
    </w:pPr>
  </w:style>
  <w:style w:type="paragraph" w:customStyle="1" w:styleId="Reftitle">
    <w:name w:val="Ref_title"/>
    <w:basedOn w:val="Normal"/>
    <w:next w:val="Reftext"/>
    <w:pPr>
      <w:spacing w:before="480"/>
      <w:jc w:val="center"/>
    </w:pPr>
    <w:rPr>
      <w:caps/>
    </w:rPr>
  </w:style>
  <w:style w:type="paragraph" w:customStyle="1" w:styleId="Repdate">
    <w:name w:val="Rep_date"/>
    <w:basedOn w:val="Recdate"/>
    <w:next w:val="Normalaftertitle0"/>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0"/>
  </w:style>
  <w:style w:type="paragraph" w:customStyle="1" w:styleId="ResNo">
    <w:name w:val="Res_No"/>
    <w:basedOn w:val="RecNo"/>
    <w:next w:val="Restitle"/>
  </w:style>
  <w:style w:type="paragraph" w:customStyle="1" w:styleId="Restitle">
    <w:name w:val="Res_title"/>
    <w:basedOn w:val="Rectitle"/>
    <w:next w:val="Resref"/>
  </w:style>
  <w:style w:type="paragraph" w:customStyle="1" w:styleId="Resref">
    <w:name w:val="Res_ref"/>
    <w:basedOn w:val="Recref"/>
    <w:next w:val="Resdate"/>
  </w:style>
  <w:style w:type="paragraph" w:customStyle="1" w:styleId="SectionNo">
    <w:name w:val="Section_No"/>
    <w:basedOn w:val="AnnexNo"/>
    <w:next w:val="Sectiontitle"/>
  </w:style>
  <w:style w:type="paragraph" w:customStyle="1" w:styleId="Sectiontitle">
    <w:name w:val="Section_title"/>
    <w:basedOn w:val="Annextitle"/>
    <w:next w:val="Normalaftertitle0"/>
  </w:style>
  <w:style w:type="paragraph" w:customStyle="1" w:styleId="Source">
    <w:name w:val="Source"/>
    <w:basedOn w:val="Normal"/>
    <w:next w:val="Normal"/>
    <w:pPr>
      <w:spacing w:before="84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pPr>
      <w:keepNext/>
      <w:spacing w:before="80" w:after="80"/>
      <w:jc w:val="center"/>
    </w:pPr>
    <w:rPr>
      <w:rFonts w:ascii="Times New Roman Bold" w:hAnsi="Times New Roman Bold"/>
      <w:b/>
    </w:rPr>
  </w:style>
  <w:style w:type="paragraph" w:customStyle="1" w:styleId="Tablelegend">
    <w:name w:val="Table_legend"/>
    <w:basedOn w:val="Tabletext"/>
    <w:pPr>
      <w:tabs>
        <w:tab w:val="clear" w:pos="284"/>
      </w:tabs>
      <w:spacing w:before="120"/>
    </w:pPr>
  </w:style>
  <w:style w:type="paragraph" w:customStyle="1" w:styleId="TableNo">
    <w:name w:val="Table_No"/>
    <w:basedOn w:val="Normal"/>
    <w:next w:val="Tabletitle"/>
    <w:link w:val="TableNoChar"/>
    <w:pPr>
      <w:keepNext/>
      <w:spacing w:before="560" w:after="120"/>
      <w:jc w:val="center"/>
    </w:pPr>
    <w:rPr>
      <w:caps/>
      <w:sz w:val="20"/>
    </w:rPr>
  </w:style>
  <w:style w:type="paragraph" w:customStyle="1" w:styleId="Tabletitle">
    <w:name w:val="Table_title"/>
    <w:basedOn w:val="Normal"/>
    <w:next w:val="Tabletext"/>
    <w:link w:val="TabletitleChar"/>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pPr>
      <w:keepNext/>
      <w:spacing w:before="560"/>
      <w:jc w:val="center"/>
    </w:pPr>
    <w:rPr>
      <w:sz w:val="20"/>
    </w:rPr>
  </w:style>
  <w:style w:type="paragraph" w:customStyle="1" w:styleId="Title1">
    <w:name w:val="Title 1"/>
    <w:basedOn w:val="Source"/>
    <w:next w:val="Title2"/>
    <w:pPr>
      <w:tabs>
        <w:tab w:val="left" w:pos="567"/>
        <w:tab w:val="left" w:pos="1701"/>
        <w:tab w:val="left" w:pos="2835"/>
      </w:tabs>
      <w:spacing w:before="240"/>
    </w:pPr>
    <w:rPr>
      <w:b w:val="0"/>
      <w:caps/>
    </w:rPr>
  </w:style>
  <w:style w:type="paragraph" w:customStyle="1" w:styleId="Title2">
    <w:name w:val="Title 2"/>
    <w:basedOn w:val="Source"/>
    <w:next w:val="Title3"/>
    <w:pPr>
      <w:overflowPunct/>
      <w:autoSpaceDE/>
      <w:autoSpaceDN/>
      <w:adjustRightInd/>
      <w:spacing w:before="480"/>
      <w:textAlignment w:val="auto"/>
    </w:pPr>
    <w:rPr>
      <w:b w:val="0"/>
      <w:caps/>
    </w:rPr>
  </w:style>
  <w:style w:type="paragraph" w:customStyle="1" w:styleId="Title3">
    <w:name w:val="Title 3"/>
    <w:basedOn w:val="Title2"/>
    <w:next w:val="Title4"/>
    <w:pPr>
      <w:spacing w:before="240"/>
    </w:pP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1134"/>
        <w:tab w:val="clear" w:pos="1871"/>
        <w:tab w:val="clear" w:pos="2268"/>
        <w:tab w:val="right" w:pos="9781"/>
      </w:tabs>
    </w:pPr>
    <w:rPr>
      <w:b/>
    </w:rPr>
  </w:style>
  <w:style w:type="paragraph" w:styleId="TOC1">
    <w:name w:val="toc 1"/>
    <w:basedOn w:val="Normal"/>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pPr>
      <w:spacing w:before="120"/>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rPr>
      <w:rFonts w:ascii="Times New Roman" w:hAnsi="Times New Roman" w:cs="Times New Roman"/>
      <w:b/>
    </w:rPr>
  </w:style>
  <w:style w:type="character" w:customStyle="1" w:styleId="Appref">
    <w:name w:val="App_ref"/>
    <w:rPr>
      <w:rFonts w:cs="Times New Roman"/>
    </w:rPr>
  </w:style>
  <w:style w:type="character" w:customStyle="1" w:styleId="Artdef">
    <w:name w:val="Art_def"/>
    <w:rPr>
      <w:rFonts w:ascii="Times New Roman" w:hAnsi="Times New Roman" w:cs="Times New Roman"/>
      <w:b/>
    </w:rPr>
  </w:style>
  <w:style w:type="character" w:customStyle="1" w:styleId="Artref">
    <w:name w:val="Art_ref"/>
    <w:rPr>
      <w:rFonts w:cs="Times New Roman"/>
    </w:rPr>
  </w:style>
  <w:style w:type="character" w:customStyle="1" w:styleId="Recdef">
    <w:name w:val="Rec_def"/>
    <w:uiPriority w:val="99"/>
    <w:rPr>
      <w:rFonts w:cs="Times New Roman"/>
      <w:b/>
    </w:rPr>
  </w:style>
  <w:style w:type="character" w:customStyle="1" w:styleId="Resdef">
    <w:name w:val="Res_def"/>
    <w:uiPriority w:val="99"/>
    <w:rPr>
      <w:rFonts w:ascii="Times New Roman" w:hAnsi="Times New Roman" w:cs="Times New Roman"/>
      <w:b/>
    </w:rPr>
  </w:style>
  <w:style w:type="character" w:customStyle="1" w:styleId="Tablefreq">
    <w:name w:val="Table_freq"/>
    <w:rPr>
      <w:rFonts w:cs="Times New Roman"/>
      <w:b/>
      <w:color w:val="auto"/>
      <w:sz w:val="20"/>
    </w:rPr>
  </w:style>
  <w:style w:type="paragraph" w:customStyle="1" w:styleId="Formal">
    <w:name w:val="Formal"/>
    <w:basedOn w:val="ASN1"/>
    <w:rPr>
      <w:b w:val="0"/>
    </w:rPr>
  </w:style>
  <w:style w:type="paragraph" w:customStyle="1" w:styleId="Section1">
    <w:name w:val="Section_1"/>
    <w:basedOn w:val="Normal"/>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Headingi">
    <w:name w:val="Heading_i"/>
    <w:basedOn w:val="Normal"/>
    <w:next w:val="Normal"/>
    <w:qFormat/>
    <w:pPr>
      <w:keepNext/>
      <w:spacing w:before="160"/>
    </w:pPr>
    <w:rPr>
      <w:rFonts w:ascii="Times" w:hAnsi="Times"/>
      <w:i/>
    </w:rPr>
  </w:style>
  <w:style w:type="paragraph" w:customStyle="1" w:styleId="Headingb">
    <w:name w:val="Heading_b"/>
    <w:basedOn w:val="Normal"/>
    <w:next w:val="Normal"/>
    <w:link w:val="HeadingbChar"/>
    <w:qFormat/>
    <w:pPr>
      <w:keepNext/>
      <w:spacing w:before="160"/>
    </w:pPr>
    <w:rPr>
      <w:rFonts w:ascii="Times" w:hAnsi="Times"/>
      <w:b/>
    </w:rPr>
  </w:style>
  <w:style w:type="paragraph" w:customStyle="1" w:styleId="Figure">
    <w:name w:val="Figure"/>
    <w:aliases w:val="fig"/>
    <w:basedOn w:val="Normal"/>
    <w:next w:val="Figuretitle"/>
    <w:pPr>
      <w:keepNext/>
      <w:keepLines/>
      <w:jc w:val="center"/>
    </w:pPr>
  </w:style>
  <w:style w:type="character" w:styleId="PageNumber">
    <w:name w:val="page number"/>
    <w:rPr>
      <w:rFonts w:cs="Times New Roman"/>
    </w:rPr>
  </w:style>
  <w:style w:type="paragraph" w:customStyle="1" w:styleId="Figuretitle">
    <w:name w:val="Figure_title"/>
    <w:basedOn w:val="Tabletitle"/>
    <w:next w:val="Normal"/>
    <w:link w:val="FiguretitleChar"/>
    <w:pPr>
      <w:spacing w:after="480"/>
    </w:pPr>
  </w:style>
  <w:style w:type="paragraph" w:customStyle="1" w:styleId="FigureNo">
    <w:name w:val="Figure_No"/>
    <w:basedOn w:val="Normal"/>
    <w:next w:val="Figuretitle"/>
    <w:link w:val="FigureNoChar"/>
    <w:pPr>
      <w:keepNext/>
      <w:keepLines/>
      <w:spacing w:before="480" w:after="120"/>
      <w:jc w:val="center"/>
    </w:pPr>
    <w:rPr>
      <w:caps/>
      <w:sz w:val="20"/>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Tabletext"/>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pPr>
      <w:ind w:left="1134"/>
    </w:pPr>
  </w:style>
  <w:style w:type="paragraph" w:styleId="Index4">
    <w:name w:val="index 4"/>
    <w:basedOn w:val="Normal"/>
    <w:next w:val="Normal"/>
    <w:pPr>
      <w:ind w:left="849"/>
    </w:pPr>
  </w:style>
  <w:style w:type="paragraph" w:styleId="Index5">
    <w:name w:val="index 5"/>
    <w:basedOn w:val="Normal"/>
    <w:next w:val="Normal"/>
    <w:pPr>
      <w:ind w:left="1132"/>
    </w:pPr>
  </w:style>
  <w:style w:type="paragraph" w:styleId="Index6">
    <w:name w:val="index 6"/>
    <w:basedOn w:val="Normal"/>
    <w:next w:val="Normal"/>
    <w:pPr>
      <w:ind w:left="1415"/>
    </w:pPr>
  </w:style>
  <w:style w:type="paragraph" w:styleId="Index7">
    <w:name w:val="index 7"/>
    <w:basedOn w:val="Normal"/>
    <w:next w:val="Normal"/>
    <w:pPr>
      <w:ind w:left="1698"/>
    </w:pPr>
  </w:style>
  <w:style w:type="paragraph" w:styleId="IndexHeading">
    <w:name w:val="index heading"/>
    <w:basedOn w:val="Normal"/>
    <w:next w:val="Index1"/>
  </w:style>
  <w:style w:type="character" w:styleId="LineNumber">
    <w:name w:val="line number"/>
    <w:rPr>
      <w:rFonts w:cs="Times New Roman"/>
    </w:rPr>
  </w:style>
  <w:style w:type="paragraph" w:customStyle="1" w:styleId="Normalaftertitle0">
    <w:name w:val="Normal after title"/>
    <w:basedOn w:val="Normal"/>
    <w:next w:val="Normal"/>
    <w:pPr>
      <w:spacing w:before="280"/>
    </w:pPr>
  </w:style>
  <w:style w:type="paragraph" w:customStyle="1" w:styleId="Proposal">
    <w:name w:val="Proposal"/>
    <w:basedOn w:val="Normal"/>
    <w:next w:val="Normal"/>
    <w:pPr>
      <w:keepNext/>
      <w:spacing w:before="240"/>
    </w:pPr>
    <w:rPr>
      <w:rFonts w:hAnsi="Times New Roman Bold"/>
    </w:rPr>
  </w:style>
  <w:style w:type="paragraph" w:customStyle="1" w:styleId="Reasons">
    <w:name w:val="Reasons"/>
    <w:basedOn w:val="Normal"/>
    <w:qFormat/>
    <w:pPr>
      <w:tabs>
        <w:tab w:val="clear" w:pos="1871"/>
        <w:tab w:val="clear" w:pos="2268"/>
        <w:tab w:val="left" w:pos="1588"/>
        <w:tab w:val="left" w:pos="1985"/>
      </w:tabs>
    </w:pPr>
  </w:style>
  <w:style w:type="paragraph" w:customStyle="1" w:styleId="Section3">
    <w:name w:val="Section_3"/>
    <w:basedOn w:val="Section1"/>
    <w:rPr>
      <w:b w:val="0"/>
    </w:rPr>
  </w:style>
  <w:style w:type="paragraph" w:customStyle="1" w:styleId="TableTextS5">
    <w:name w:val="Table_TextS5"/>
    <w:basedOn w:val="Normal"/>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Pr>
      <w:caps/>
      <w:noProof/>
      <w:sz w:val="16"/>
      <w:lang w:val="en-GB"/>
    </w:rPr>
  </w:style>
  <w:style w:type="character" w:customStyle="1" w:styleId="enumlev1Char">
    <w:name w:val="enumlev1 Char"/>
    <w:link w:val="enumlev1"/>
    <w:locked/>
    <w:rPr>
      <w:sz w:val="24"/>
      <w:lang w:val="en-GB"/>
    </w:rPr>
  </w:style>
  <w:style w:type="character" w:customStyle="1" w:styleId="TabletextChar">
    <w:name w:val="Table_text Char"/>
    <w:link w:val="Tabletext"/>
    <w:qFormat/>
    <w:locked/>
    <w:rPr>
      <w:lang w:val="en-GB"/>
    </w:rPr>
  </w:style>
  <w:style w:type="character" w:customStyle="1" w:styleId="TableheadChar">
    <w:name w:val="Table_head Char"/>
    <w:link w:val="Tablehead"/>
    <w:locked/>
    <w:rPr>
      <w:rFonts w:ascii="Times New Roman Bold" w:hAnsi="Times New Roman Bold"/>
      <w:b/>
      <w:lang w:val="en-GB"/>
    </w:rPr>
  </w:style>
  <w:style w:type="character" w:customStyle="1" w:styleId="HeadingbChar">
    <w:name w:val="Heading_b Char"/>
    <w:link w:val="Headingb"/>
    <w:locked/>
    <w:rPr>
      <w:rFonts w:ascii="Times" w:hAnsi="Times"/>
      <w:b/>
      <w:sz w:val="24"/>
      <w:lang w:val="en-GB"/>
    </w:rPr>
  </w:style>
  <w:style w:type="character" w:styleId="Hyperlink">
    <w:name w:val="Hyperlink"/>
    <w:qFormat/>
    <w:rPr>
      <w:rFonts w:cs="Times New Roman"/>
      <w:color w:val="0000FF"/>
      <w:u w:val="single"/>
    </w:rPr>
  </w:style>
  <w:style w:type="paragraph" w:styleId="BalloonText">
    <w:name w:val="Balloon Text"/>
    <w:basedOn w:val="Normal"/>
    <w:link w:val="BalloonTextChar"/>
    <w:rPr>
      <w:sz w:val="20"/>
    </w:rPr>
  </w:style>
  <w:style w:type="character" w:customStyle="1" w:styleId="BalloonTextChar">
    <w:name w:val="Balloon Text Char"/>
    <w:basedOn w:val="DefaultParagraphFont"/>
    <w:link w:val="BalloonText"/>
    <w:rPr>
      <w:lang w:val="en-GB"/>
    </w:rPr>
  </w:style>
  <w:style w:type="paragraph" w:styleId="NoSpacing">
    <w:name w:val="No Spacing"/>
    <w:uiPriority w:val="99"/>
    <w:qFormat/>
    <w:pPr>
      <w:jc w:val="center"/>
    </w:pPr>
  </w:style>
  <w:style w:type="character" w:customStyle="1" w:styleId="TableNoChar">
    <w:name w:val="Table_No Char"/>
    <w:link w:val="TableNo"/>
    <w:uiPriority w:val="99"/>
    <w:locked/>
    <w:rPr>
      <w:caps/>
      <w:lang w:val="en-GB"/>
    </w:rPr>
  </w:style>
  <w:style w:type="character" w:customStyle="1" w:styleId="TabletitleChar">
    <w:name w:val="Table_title Char"/>
    <w:link w:val="Tabletitle"/>
    <w:uiPriority w:val="99"/>
    <w:locked/>
    <w:rPr>
      <w:rFonts w:ascii="Times New Roman Bold" w:hAnsi="Times New Roman Bold"/>
      <w:b/>
      <w:lang w:val="en-GB"/>
    </w:rPr>
  </w:style>
  <w:style w:type="character" w:customStyle="1" w:styleId="Tabletitle0">
    <w:name w:val="Table_title Знак"/>
    <w:uiPriority w:val="99"/>
    <w:locked/>
    <w:rPr>
      <w:rFonts w:ascii="Times New Roman Bold" w:hAnsi="Times New Roman Bold"/>
      <w:b/>
      <w:lang w:val="en-GB" w:eastAsia="en-US"/>
    </w:rPr>
  </w:style>
  <w:style w:type="character" w:customStyle="1" w:styleId="FiguretitleChar">
    <w:name w:val="Figure_title Char"/>
    <w:link w:val="Figuretitle"/>
    <w:locked/>
    <w:rPr>
      <w:rFonts w:ascii="Times New Roman Bold" w:hAnsi="Times New Roman Bold"/>
      <w:b/>
      <w:lang w:val="en-GB"/>
    </w:rPr>
  </w:style>
  <w:style w:type="character" w:customStyle="1" w:styleId="FigureNoChar">
    <w:name w:val="Figure_No Char"/>
    <w:link w:val="FigureNo"/>
    <w:uiPriority w:val="99"/>
    <w:locked/>
    <w:rPr>
      <w:caps/>
      <w:lang w:val="en-GB"/>
    </w:rPr>
  </w:style>
  <w:style w:type="paragraph" w:customStyle="1" w:styleId="Tablefin">
    <w:name w:val="Table_fin"/>
    <w:basedOn w:val="Normal"/>
    <w:next w:val="Normal"/>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pPr>
      <w:ind w:left="720"/>
      <w:contextualSpacing/>
    </w:pPr>
  </w:style>
  <w:style w:type="character" w:styleId="FollowedHyperlink">
    <w:name w:val="FollowedHyperlink"/>
    <w:uiPriority w:val="99"/>
    <w:rPr>
      <w:rFonts w:cs="Times New Roman"/>
      <w:color w:val="800080"/>
      <w:u w:val="single"/>
    </w:rPr>
  </w:style>
  <w:style w:type="table" w:styleId="TableGrid">
    <w:name w:val="Table Grid"/>
    <w:basedOn w:val="TableNormal"/>
    <w:uiPriority w:val="39"/>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Pr>
      <w:b/>
      <w:bCs/>
      <w:sz w:val="20"/>
    </w:rPr>
  </w:style>
  <w:style w:type="paragraph" w:styleId="TableofFigures">
    <w:name w:val="table of figures"/>
    <w:basedOn w:val="Normal"/>
    <w:next w:val="Normal"/>
    <w:uiPriority w:val="99"/>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Pr>
      <w:rFonts w:ascii="Arial" w:hAnsi="Arial"/>
      <w:b/>
      <w:sz w:val="22"/>
      <w:lang w:val="nb-NO" w:eastAsia="ja-JP"/>
    </w:rPr>
  </w:style>
  <w:style w:type="paragraph" w:customStyle="1" w:styleId="Equation">
    <w:name w:val="Equation"/>
    <w:basedOn w:val="Normal"/>
    <w:pPr>
      <w:tabs>
        <w:tab w:val="clear" w:pos="1134"/>
        <w:tab w:val="clear" w:pos="1871"/>
        <w:tab w:val="clear" w:pos="2268"/>
        <w:tab w:val="left" w:pos="794"/>
        <w:tab w:val="center" w:pos="4820"/>
        <w:tab w:val="right" w:pos="9639"/>
      </w:tabs>
    </w:pPr>
  </w:style>
  <w:style w:type="paragraph" w:customStyle="1" w:styleId="Default">
    <w:name w:val="Default"/>
    <w:pPr>
      <w:autoSpaceDE w:val="0"/>
      <w:autoSpaceDN w:val="0"/>
      <w:adjustRightInd w:val="0"/>
    </w:pPr>
    <w:rPr>
      <w:color w:val="000000"/>
      <w:sz w:val="24"/>
      <w:szCs w:val="24"/>
    </w:rPr>
  </w:style>
  <w:style w:type="paragraph" w:styleId="Revision">
    <w:name w:val="Revision"/>
    <w:hidden/>
    <w:uiPriority w:val="99"/>
    <w:semiHidden/>
    <w:rPr>
      <w:sz w:val="24"/>
      <w:lang w:val="en-GB"/>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lang w:val="en-GB"/>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lang w:val="en-GB"/>
    </w:rPr>
  </w:style>
  <w:style w:type="character" w:customStyle="1" w:styleId="UnresolvedMention1">
    <w:name w:val="Unresolved Mention1"/>
    <w:basedOn w:val="DefaultParagraphFont"/>
    <w:uiPriority w:val="99"/>
    <w:semiHidden/>
    <w:unhideWhenUsed/>
    <w:rPr>
      <w:color w:val="808080"/>
      <w:shd w:val="clear" w:color="auto" w:fill="E6E6E6"/>
    </w:rPr>
  </w:style>
  <w:style w:type="paragraph" w:customStyle="1" w:styleId="AnnexNoTitle">
    <w:name w:val="Annex_NoTitle"/>
    <w:basedOn w:val="Normal"/>
    <w:next w:val="Normalaftertitle"/>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Pr>
      <w:sz w:val="24"/>
      <w:lang w:val="en-GB"/>
    </w:rPr>
  </w:style>
  <w:style w:type="character" w:customStyle="1" w:styleId="CallChar">
    <w:name w:val="Call Char"/>
    <w:basedOn w:val="DefaultParagraphFont"/>
    <w:link w:val="Call"/>
    <w:locked/>
    <w:rPr>
      <w:i/>
      <w:sz w:val="24"/>
      <w:lang w:val="en-GB"/>
    </w:rPr>
  </w:style>
  <w:style w:type="paragraph" w:customStyle="1" w:styleId="Agendaitem">
    <w:name w:val="Agenda_item"/>
    <w:basedOn w:val="Normal"/>
    <w:next w:val="Normal"/>
    <w:qFormat/>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style>
  <w:style w:type="paragraph" w:customStyle="1" w:styleId="AppArttitle">
    <w:name w:val="App_Art_title"/>
    <w:basedOn w:val="Arttitle"/>
    <w:qFormat/>
  </w:style>
  <w:style w:type="paragraph" w:customStyle="1" w:styleId="ApptoAnnex">
    <w:name w:val="App_to_Annex"/>
    <w:basedOn w:val="AppendixNo"/>
    <w:next w:val="Normal"/>
    <w:qFormat/>
  </w:style>
  <w:style w:type="paragraph" w:customStyle="1" w:styleId="Committee">
    <w:name w:val="Committee"/>
    <w:basedOn w:val="Normal"/>
    <w:qFormat/>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Pr>
      <w:lang w:val="en-US"/>
    </w:rPr>
  </w:style>
  <w:style w:type="paragraph" w:customStyle="1" w:styleId="Part1">
    <w:name w:val="Part_1"/>
    <w:basedOn w:val="Section1"/>
    <w:next w:val="Section1"/>
    <w:qFormat/>
    <w:pPr>
      <w:keepNext/>
      <w:keepLines/>
    </w:pPr>
  </w:style>
  <w:style w:type="paragraph" w:customStyle="1" w:styleId="Subsection1">
    <w:name w:val="Subsection_1"/>
    <w:basedOn w:val="Section1"/>
    <w:next w:val="Normalaftertitle0"/>
    <w:qFormat/>
  </w:style>
  <w:style w:type="paragraph" w:customStyle="1" w:styleId="Volumetitle">
    <w:name w:val="Volume_title"/>
    <w:basedOn w:val="Normal"/>
    <w:qFormat/>
    <w:pPr>
      <w:jc w:val="center"/>
    </w:pPr>
    <w:rPr>
      <w:b/>
      <w:bCs/>
      <w:sz w:val="28"/>
      <w:szCs w:val="28"/>
    </w:rPr>
  </w:style>
  <w:style w:type="paragraph" w:customStyle="1" w:styleId="Headingsplit">
    <w:name w:val="Heading_split"/>
    <w:basedOn w:val="Headingi"/>
    <w:qFormat/>
    <w:pPr>
      <w:keepLines/>
    </w:pPr>
    <w:rPr>
      <w:rFonts w:ascii="Times New Roman" w:hAnsi="Times New Roman"/>
      <w:lang w:val="en-US"/>
    </w:rPr>
  </w:style>
  <w:style w:type="paragraph" w:customStyle="1" w:styleId="Normalsplit">
    <w:name w:val="Normal_split"/>
    <w:basedOn w:val="Normal"/>
    <w:qFormat/>
  </w:style>
  <w:style w:type="character" w:customStyle="1" w:styleId="Provsplit">
    <w:name w:val="Prov_split"/>
    <w:basedOn w:val="DefaultParagraphFont"/>
    <w:qFormat/>
    <w:rPr>
      <w:rFonts w:ascii="Times New Roman" w:hAnsi="Times New Roman"/>
      <w:b w:val="0"/>
    </w:rPr>
  </w:style>
  <w:style w:type="paragraph" w:customStyle="1" w:styleId="Tablesplit">
    <w:name w:val="Table_split"/>
    <w:basedOn w:val="Tabletext"/>
    <w:qFormat/>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style>
  <w:style w:type="paragraph" w:customStyle="1" w:styleId="Methodheading2">
    <w:name w:val="Method_heading2"/>
    <w:basedOn w:val="Heading2"/>
    <w:next w:val="Normal"/>
    <w:qFormat/>
  </w:style>
  <w:style w:type="paragraph" w:customStyle="1" w:styleId="Methodheading3">
    <w:name w:val="Method_heading3"/>
    <w:basedOn w:val="Heading3"/>
    <w:next w:val="Normal"/>
    <w:qFormat/>
  </w:style>
  <w:style w:type="paragraph" w:customStyle="1" w:styleId="Methodheading4">
    <w:name w:val="Method_heading4"/>
    <w:basedOn w:val="Heading4"/>
    <w:next w:val="Normal"/>
    <w:qFormat/>
  </w:style>
  <w:style w:type="paragraph" w:customStyle="1" w:styleId="MethodHeadingb">
    <w:name w:val="Method_Headingb"/>
    <w:basedOn w:val="Headingb"/>
    <w:next w:val="Normal"/>
    <w:qFormat/>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pPr>
      <w:spacing w:before="240" w:after="240"/>
    </w:pPr>
    <w:rPr>
      <w:i/>
      <w:iCs/>
    </w:rPr>
  </w:style>
  <w:style w:type="paragraph" w:customStyle="1" w:styleId="Figurewithlegend">
    <w:name w:val="Figure_with_legend"/>
    <w:basedOn w:val="Figure"/>
    <w:pPr>
      <w:keepNext w:val="0"/>
      <w:keepLines w:val="0"/>
      <w:spacing w:after="240"/>
    </w:pPr>
    <w:rPr>
      <w:noProof/>
      <w:lang w:eastAsia="zh-CN"/>
    </w:rPr>
  </w:style>
  <w:style w:type="paragraph" w:styleId="Signature">
    <w:name w:val="Signature"/>
    <w:basedOn w:val="Normal"/>
    <w:link w:val="SignatureChar"/>
    <w:unhideWhenUsed/>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Pr>
      <w:sz w:val="24"/>
      <w:lang w:val="en-GB"/>
    </w:rPr>
  </w:style>
  <w:style w:type="character" w:customStyle="1" w:styleId="NoteChar">
    <w:name w:val="Note Char"/>
    <w:basedOn w:val="DefaultParagraphFont"/>
    <w:link w:val="Note"/>
    <w:locked/>
    <w:rPr>
      <w:sz w:val="24"/>
      <w:lang w:val="en-GB"/>
    </w:rPr>
  </w:style>
  <w:style w:type="character" w:customStyle="1" w:styleId="BalloonTextChar1">
    <w:name w:val="Balloon Text Char1"/>
    <w:basedOn w:val="DefaultParagraphFont"/>
    <w:semiHidden/>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Pr>
      <w:rFonts w:ascii="Consolas" w:hAnsi="Consolas"/>
      <w:lang w:val="en-GB"/>
    </w:rPr>
  </w:style>
  <w:style w:type="character" w:customStyle="1" w:styleId="CommentTextChar1">
    <w:name w:val="Comment Text Char1"/>
    <w:basedOn w:val="DefaultParagraphFont"/>
    <w:semiHidden/>
    <w:rPr>
      <w:rFonts w:ascii="Times New Roman" w:hAnsi="Times New Roman"/>
      <w:lang w:val="en-GB" w:eastAsia="en-US"/>
    </w:rPr>
  </w:style>
  <w:style w:type="character" w:customStyle="1" w:styleId="CommentSubjectChar1">
    <w:name w:val="Comment Subject Char1"/>
    <w:basedOn w:val="CommentTextChar1"/>
    <w:semiHidden/>
    <w:rPr>
      <w:rFonts w:ascii="Times New Roman" w:hAnsi="Times New Roman"/>
      <w:b/>
      <w:bCs/>
      <w:lang w:val="en-GB" w:eastAsia="en-US"/>
    </w:rPr>
  </w:style>
  <w:style w:type="character" w:customStyle="1" w:styleId="fontstyle01">
    <w:name w:val="fontstyle01"/>
    <w:basedOn w:val="DefaultParagraphFont"/>
    <w:rPr>
      <w:rFonts w:ascii="TimesNewRomanPS-BoldMT" w:hAnsi="TimesNewRomanPS-BoldMT" w:hint="default"/>
      <w:b/>
      <w:bCs/>
      <w:i w:val="0"/>
      <w:iCs w:val="0"/>
      <w:color w:val="000000"/>
      <w:sz w:val="20"/>
      <w:szCs w:val="20"/>
    </w:rPr>
  </w:style>
  <w:style w:type="character" w:customStyle="1" w:styleId="ArtrefBold">
    <w:name w:val="Art_ref + Bold"/>
    <w:basedOn w:val="Artref"/>
    <w:rPr>
      <w:rFonts w:cs="Times New Roman"/>
      <w:b/>
      <w:bCs/>
      <w:color w:val="auto"/>
    </w:rPr>
  </w:style>
  <w:style w:type="paragraph" w:styleId="BodyText">
    <w:name w:val="Body Text"/>
    <w:basedOn w:val="Normal"/>
    <w:link w:val="BodyTextChar"/>
    <w:qFormat/>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Pr>
      <w:sz w:val="24"/>
      <w:szCs w:val="24"/>
      <w:lang w:eastAsia="es-ES"/>
    </w:rPr>
  </w:style>
  <w:style w:type="paragraph" w:customStyle="1" w:styleId="04Cuerpodetexto">
    <w:name w:val="04_Cuerpo de texto"/>
    <w:basedOn w:val="Normal"/>
    <w:link w:val="04CuerpodetextoCar"/>
    <w:qFormat/>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Pr>
      <w:rFonts w:ascii="Arial" w:hAnsi="Arial" w:cs="Arial"/>
      <w:bCs/>
      <w:color w:val="004254"/>
      <w:kern w:val="32"/>
      <w:szCs w:val="22"/>
      <w:lang w:val="es-ES" w:eastAsia="es-ES"/>
    </w:rPr>
  </w:style>
  <w:style w:type="table" w:customStyle="1" w:styleId="TableGrid1">
    <w:name w:val="Table Grid1"/>
    <w:basedOn w:val="TableNormal"/>
    <w:next w:val="TableGrid"/>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style>
  <w:style w:type="character" w:customStyle="1" w:styleId="Mentionnonrsolue1">
    <w:name w:val="Mention non résolue1"/>
    <w:basedOn w:val="DefaultParagraphFont"/>
    <w:uiPriority w:val="99"/>
    <w:semiHidden/>
    <w:unhideWhenUsed/>
    <w:rPr>
      <w:color w:val="605E5C"/>
      <w:shd w:val="clear" w:color="auto" w:fill="E1DFDD"/>
    </w:rPr>
  </w:style>
  <w:style w:type="character" w:styleId="PlaceholderText">
    <w:name w:val="Placeholder Text"/>
    <w:basedOn w:val="DefaultParagraphFont"/>
    <w:uiPriority w:val="99"/>
    <w:semiHidden/>
    <w:rPr>
      <w:color w:val="808080"/>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UnresolvedMention3">
    <w:name w:val="Unresolved Mention3"/>
    <w:basedOn w:val="DefaultParagraphFont"/>
    <w:uiPriority w:val="99"/>
    <w:semiHidden/>
    <w:unhideWhenUsed/>
    <w:rPr>
      <w:color w:val="605E5C"/>
      <w:shd w:val="clear" w:color="auto" w:fill="E1DFDD"/>
    </w:rPr>
  </w:style>
  <w:style w:type="character" w:styleId="Strong">
    <w:name w:val="Strong"/>
    <w:basedOn w:val="DefaultParagraphFont"/>
    <w:uiPriority w:val="22"/>
    <w:qFormat/>
    <w:rPr>
      <w:b/>
      <w:bCs/>
    </w:rPr>
  </w:style>
  <w:style w:type="character" w:customStyle="1" w:styleId="DocID">
    <w:name w:val="DocID"/>
    <w:basedOn w:val="DefaultParagraphFont"/>
    <w:rPr>
      <w:rFonts w:ascii="Times New Roman" w:hAnsi="Times New Roman" w:cs="Times New Roman"/>
      <w:b w:val="0"/>
      <w:i w:val="0"/>
      <w:caps w:val="0"/>
      <w:vanish w:val="0"/>
      <w:color w:val="000000"/>
      <w:spacing w:val="-3"/>
      <w:sz w:val="14"/>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322830">
      <w:bodyDiv w:val="1"/>
      <w:marLeft w:val="0"/>
      <w:marRight w:val="0"/>
      <w:marTop w:val="0"/>
      <w:marBottom w:val="0"/>
      <w:divBdr>
        <w:top w:val="none" w:sz="0" w:space="0" w:color="auto"/>
        <w:left w:val="none" w:sz="0" w:space="0" w:color="auto"/>
        <w:bottom w:val="none" w:sz="0" w:space="0" w:color="auto"/>
        <w:right w:val="none" w:sz="0" w:space="0" w:color="auto"/>
      </w:divBdr>
    </w:div>
    <w:div w:id="278343562">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ea1205bd6439aedb797fd7a114ca3d49">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a74ac067d15a58ca8017d1a24e209b2c"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8CDB510A-D384-4E81-B7BB-04CDE355AB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405BB1-D186-4E26-BF92-12E35DBA8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1382</Words>
  <Characters>8925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5</cp:revision>
  <dcterms:created xsi:type="dcterms:W3CDTF">2024-04-03T13:16:00Z</dcterms:created>
  <dcterms:modified xsi:type="dcterms:W3CDTF">2024-04-08T15:17:00Z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y fmtid="{D5CDD505-2E9C-101B-9397-08002B2CF9AE}" pid="3" name="MediaServiceImageTags">
    <vt:lpwstr/>
  </property>
  <property fmtid="{D5CDD505-2E9C-101B-9397-08002B2CF9AE}" pid="4" name="DocID">
    <vt:lpwstr>C:\Users\wkk100\Desktop\uswp5b32-04_ai_1.13_ls_finaldraft.AMT.docx</vt:lpwstr>
  </property>
</Properties>
</file>