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4CB49C8B" w:rsidR="00790A03" w:rsidRPr="00A02BF0" w:rsidRDefault="00790A03" w:rsidP="00654F3B">
            <w:pPr>
              <w:spacing w:after="120"/>
              <w:ind w:left="144" w:right="144"/>
            </w:pPr>
            <w:r w:rsidRPr="00A02BF0">
              <w:rPr>
                <w:b/>
              </w:rPr>
              <w:t>Document No:</w:t>
            </w:r>
            <w:r w:rsidRPr="00A02BF0">
              <w:t xml:space="preserve">  </w:t>
            </w:r>
            <w:r w:rsidR="004C46A1">
              <w:rPr>
                <w:rStyle w:val="field-content"/>
              </w:rPr>
              <w:t>USWP1A-05_</w:t>
            </w:r>
            <w:r w:rsidR="00F760C6">
              <w:rPr>
                <w:rStyle w:val="field-content"/>
              </w:rPr>
              <w:t>S</w:t>
            </w:r>
            <w:r w:rsidR="004C46A1">
              <w:rPr>
                <w:rStyle w:val="field-content"/>
              </w:rPr>
              <w:t>D_THz Spec RDI-S.docx</w:t>
            </w:r>
            <w:r w:rsidR="004C46A1">
              <w:rPr>
                <w:rStyle w:val="views-field"/>
              </w:rPr>
              <w:t xml:space="preserve"> </w:t>
            </w:r>
            <w:r w:rsidR="004C46A1">
              <w:t> </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000000"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000000" w:rsidP="007E4C1E">
            <w:pPr>
              <w:ind w:left="144" w:right="144"/>
            </w:pPr>
            <w:hyperlink r:id="rId9" w:history="1">
              <w:r w:rsidR="007E4C1E" w:rsidRPr="007E4C1E">
                <w:rPr>
                  <w:rStyle w:val="Hyperlink"/>
                </w:rPr>
                <w:t>Annex 16</w:t>
              </w:r>
            </w:hyperlink>
            <w:r w:rsidR="007E4C1E">
              <w:t xml:space="preserve"> to Document 5B/819-E</w:t>
            </w:r>
          </w:p>
          <w:p w14:paraId="232F1D52" w14:textId="4C520D61" w:rsidR="007E4C1E" w:rsidRDefault="007E4C1E" w:rsidP="007E4C1E">
            <w:pPr>
              <w:ind w:left="144" w:right="144"/>
            </w:pPr>
            <w:r>
              <w:t>15 August 2023</w:t>
            </w:r>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180D3707"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r w:rsidR="00F760C6">
              <w:t>16 Apr</w:t>
            </w:r>
            <w:r w:rsidR="004C46A1">
              <w:t xml:space="preserve"> 2024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061AC2F"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1B41B7" w:rsidRPr="001B41B7">
              <w:rPr>
                <w:b w:val="0"/>
                <w:lang w:eastAsia="zh-CN"/>
              </w:rPr>
              <w:t>radiation</w:t>
            </w:r>
            <w:r w:rsidR="007E4C1E">
              <w:rPr>
                <w:b w:val="0"/>
                <w:lang w:eastAsia="zh-CN"/>
              </w:rPr>
              <w:t xml:space="preserve"> limits for</w:t>
            </w:r>
            <w:r w:rsidR="002A63FD">
              <w:rPr>
                <w:b w:val="0"/>
                <w:lang w:eastAsia="zh-CN"/>
              </w:rPr>
              <w:t xml:space="preserve"> spectrum sharing in 71-275 GHz</w:t>
            </w:r>
            <w:r w:rsidR="007E4C1E">
              <w:rPr>
                <w:b w:val="0"/>
                <w:lang w:eastAsia="zh-CN"/>
              </w:rPr>
              <w:t xml:space="preserve"> for Terahertz Spectroscopy</w:t>
            </w:r>
            <w:r w:rsidR="00B87CEB">
              <w:rPr>
                <w:b w:val="0"/>
                <w:lang w:eastAsia="zh-CN"/>
              </w:rPr>
              <w:t>(</w:t>
            </w:r>
            <w:proofErr w:type="spellStart"/>
            <w:r w:rsidR="00B87CEB">
              <w:rPr>
                <w:b w:val="0"/>
                <w:lang w:eastAsia="zh-CN"/>
              </w:rPr>
              <w:t>THzS</w:t>
            </w:r>
            <w:proofErr w:type="spellEnd"/>
            <w:r w:rsidR="00B87CEB">
              <w:rPr>
                <w:b w:val="0"/>
                <w:lang w:eastAsia="zh-CN"/>
              </w:rPr>
              <w:t>)</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 xml:space="preserve">To legitimize and normalize the ongoing developing, marketing, and use in industrial manufacturing facilities of </w:t>
            </w:r>
            <w:proofErr w:type="spellStart"/>
            <w:r w:rsidR="00B87CEB">
              <w:rPr>
                <w:bCs/>
              </w:rPr>
              <w:t>THzS</w:t>
            </w:r>
            <w:proofErr w:type="spellEnd"/>
            <w:r w:rsidR="00B87CEB">
              <w:rPr>
                <w:bCs/>
              </w:rPr>
              <w:t>/RDI-S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24B38784"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87CEB">
              <w:rPr>
                <w:bCs/>
              </w:rPr>
              <w:t xml:space="preserve">For several decades </w:t>
            </w:r>
            <w:proofErr w:type="spellStart"/>
            <w:r w:rsidR="00B87CEB">
              <w:rPr>
                <w:bCs/>
              </w:rPr>
              <w:t>THzS</w:t>
            </w:r>
            <w:proofErr w:type="spellEnd"/>
            <w:r w:rsidR="00B87CEB">
              <w:rPr>
                <w:bCs/>
              </w:rPr>
              <w:t>/RDI-S technology has been developed, marketed and used</w:t>
            </w:r>
            <w:r w:rsidR="004A544A">
              <w:rPr>
                <w:bCs/>
              </w:rPr>
              <w:t xml:space="preserve"> worldwide</w:t>
            </w:r>
            <w:r w:rsidR="00B87CEB">
              <w:rPr>
                <w:bCs/>
              </w:rPr>
              <w:t xml:space="preserve"> in production processes and </w:t>
            </w:r>
            <w:r w:rsidR="00E31BB1">
              <w:rPr>
                <w:bCs/>
              </w:rPr>
              <w:t>some other</w:t>
            </w:r>
            <w:r w:rsidR="00B87CEB">
              <w:rPr>
                <w:bCs/>
              </w:rPr>
              <w:t xml:space="preserve"> users </w:t>
            </w:r>
            <w:r w:rsidR="00E31BB1">
              <w:rPr>
                <w:bCs/>
              </w:rPr>
              <w:t>without clear technical limits to protect passive and active allocated services from interference</w:t>
            </w:r>
            <w:r w:rsidR="00B87CEB">
              <w:rPr>
                <w:bCs/>
              </w:rPr>
              <w:t>.  This technology improves real time quality control in many manufacturing operations is an essentially a very short range radiodetermination system. The present total ITU regulatory vacuum damages US interests in both the development of this technology</w:t>
            </w:r>
            <w:r w:rsidR="00E31BB1">
              <w:rPr>
                <w:bCs/>
              </w:rPr>
              <w:t xml:space="preserve"> and its marketing</w:t>
            </w:r>
            <w:r w:rsidR="00B87CEB">
              <w:rPr>
                <w:bCs/>
              </w:rPr>
              <w:t xml:space="preserve"> and creates complex issues for potential users with respect to </w:t>
            </w:r>
            <w:r w:rsidR="001B41B7">
              <w:t>radiation</w:t>
            </w:r>
            <w:r w:rsidR="001B41B7">
              <w:rPr>
                <w:bCs/>
              </w:rPr>
              <w:t xml:space="preserve"> </w:t>
            </w:r>
            <w:r w:rsidR="00B87CEB">
              <w:rPr>
                <w:bCs/>
              </w:rPr>
              <w:t xml:space="preserve">limits.  Consistent worldwide </w:t>
            </w:r>
            <w:r w:rsidR="001B41B7">
              <w:t>radiation</w:t>
            </w:r>
            <w:r w:rsidR="00B87CEB">
              <w:rPr>
                <w:bCs/>
              </w:rPr>
              <w:t xml:space="preserve"> limits </w:t>
            </w:r>
            <w:r w:rsidR="004A544A">
              <w:rPr>
                <w:bCs/>
              </w:rPr>
              <w:t xml:space="preserve">in a Res. 731 framework </w:t>
            </w:r>
            <w:r w:rsidR="00B87CEB">
              <w:rPr>
                <w:bCs/>
              </w:rPr>
              <w:t>would address these concerns</w:t>
            </w:r>
            <w:r w:rsidR="00E31BB1">
              <w:rPr>
                <w:bCs/>
              </w:rPr>
              <w:t xml:space="preserve"> and facilitate world trade.</w:t>
            </w:r>
          </w:p>
        </w:tc>
      </w:tr>
    </w:tbl>
    <w:p w14:paraId="3A5B0163" w14:textId="7BA28713" w:rsidR="0042198C" w:rsidRDefault="0042198C"/>
    <w:p w14:paraId="2524E84D" w14:textId="77777777" w:rsidR="0042198C" w:rsidRDefault="0042198C">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43949" w14:paraId="780D652C" w14:textId="77777777" w:rsidTr="000B4738">
        <w:trPr>
          <w:cantSplit/>
          <w:ins w:id="0" w:author="michael marcus" w:date="2024-04-17T12:50:00Z"/>
        </w:trPr>
        <w:tc>
          <w:tcPr>
            <w:tcW w:w="6487" w:type="dxa"/>
            <w:vAlign w:val="center"/>
          </w:tcPr>
          <w:p w14:paraId="7E508AF5" w14:textId="77777777" w:rsidR="00043949" w:rsidRPr="00D8032B" w:rsidRDefault="00043949" w:rsidP="000B4738">
            <w:pPr>
              <w:shd w:val="solid" w:color="FFFFFF" w:fill="FFFFFF"/>
              <w:rPr>
                <w:ins w:id="1" w:author="michael marcus" w:date="2024-04-17T12:50:00Z"/>
                <w:rFonts w:ascii="Verdana" w:hAnsi="Verdana" w:cs="Times New Roman Bold"/>
                <w:b/>
                <w:bCs/>
                <w:sz w:val="26"/>
                <w:szCs w:val="26"/>
              </w:rPr>
            </w:pPr>
            <w:ins w:id="2" w:author="michael marcus" w:date="2024-04-17T12:50:00Z">
              <w:r>
                <w:rPr>
                  <w:rFonts w:ascii="Verdana" w:hAnsi="Verdana" w:cs="Times New Roman Bold"/>
                  <w:b/>
                  <w:bCs/>
                  <w:sz w:val="26"/>
                  <w:szCs w:val="26"/>
                </w:rPr>
                <w:lastRenderedPageBreak/>
                <w:t>Radiocommunication Study Groups</w:t>
              </w:r>
            </w:ins>
          </w:p>
        </w:tc>
        <w:tc>
          <w:tcPr>
            <w:tcW w:w="3402" w:type="dxa"/>
          </w:tcPr>
          <w:p w14:paraId="72EFE411" w14:textId="77777777" w:rsidR="00043949" w:rsidRDefault="00043949" w:rsidP="000B4738">
            <w:pPr>
              <w:shd w:val="solid" w:color="FFFFFF" w:fill="FFFFFF"/>
              <w:spacing w:line="240" w:lineRule="atLeast"/>
              <w:rPr>
                <w:ins w:id="3" w:author="michael marcus" w:date="2024-04-17T12:50:00Z"/>
              </w:rPr>
            </w:pPr>
            <w:ins w:id="4" w:author="michael marcus" w:date="2024-04-17T12:50:00Z">
              <w:r>
                <w:rPr>
                  <w:noProof/>
                </w:rPr>
                <w:drawing>
                  <wp:inline distT="0" distB="0" distL="0" distR="0" wp14:anchorId="2B632F0D" wp14:editId="7136D65C">
                    <wp:extent cx="765175" cy="765175"/>
                    <wp:effectExtent l="0" t="0" r="0" b="0"/>
                    <wp:docPr id="1785037158" name="Picture 1785037158"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37158" name="Picture 1785037158" descr="A blue logo with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ins>
          </w:p>
        </w:tc>
      </w:tr>
      <w:tr w:rsidR="00043949" w:rsidRPr="0051782D" w14:paraId="5F0C3C3B" w14:textId="77777777" w:rsidTr="000B4738">
        <w:trPr>
          <w:cantSplit/>
          <w:ins w:id="5" w:author="michael marcus" w:date="2024-04-17T12:50:00Z"/>
        </w:trPr>
        <w:tc>
          <w:tcPr>
            <w:tcW w:w="6487" w:type="dxa"/>
            <w:tcBorders>
              <w:bottom w:val="single" w:sz="12" w:space="0" w:color="auto"/>
            </w:tcBorders>
          </w:tcPr>
          <w:p w14:paraId="34EF32B6" w14:textId="77777777" w:rsidR="00043949" w:rsidRPr="00163271" w:rsidRDefault="00043949" w:rsidP="000B4738">
            <w:pPr>
              <w:shd w:val="solid" w:color="FFFFFF" w:fill="FFFFFF"/>
              <w:spacing w:after="48"/>
              <w:rPr>
                <w:ins w:id="6" w:author="michael marcus" w:date="2024-04-17T12:50:00Z"/>
                <w:rFonts w:ascii="Verdana" w:hAnsi="Verdana" w:cs="Times New Roman Bold"/>
                <w:b/>
                <w:sz w:val="22"/>
                <w:szCs w:val="22"/>
              </w:rPr>
            </w:pPr>
          </w:p>
        </w:tc>
        <w:tc>
          <w:tcPr>
            <w:tcW w:w="3402" w:type="dxa"/>
            <w:tcBorders>
              <w:bottom w:val="single" w:sz="12" w:space="0" w:color="auto"/>
            </w:tcBorders>
          </w:tcPr>
          <w:p w14:paraId="57792EFB" w14:textId="77777777" w:rsidR="00043949" w:rsidRPr="0051782D" w:rsidRDefault="00043949" w:rsidP="000B4738">
            <w:pPr>
              <w:shd w:val="solid" w:color="FFFFFF" w:fill="FFFFFF"/>
              <w:spacing w:after="48" w:line="240" w:lineRule="atLeast"/>
              <w:rPr>
                <w:ins w:id="7" w:author="michael marcus" w:date="2024-04-17T12:50:00Z"/>
                <w:sz w:val="22"/>
                <w:szCs w:val="22"/>
              </w:rPr>
            </w:pPr>
          </w:p>
        </w:tc>
      </w:tr>
      <w:tr w:rsidR="00043949" w14:paraId="360C65E1" w14:textId="77777777" w:rsidTr="000B4738">
        <w:trPr>
          <w:cantSplit/>
          <w:ins w:id="8" w:author="michael marcus" w:date="2024-04-17T12:50:00Z"/>
        </w:trPr>
        <w:tc>
          <w:tcPr>
            <w:tcW w:w="6487" w:type="dxa"/>
            <w:tcBorders>
              <w:top w:val="single" w:sz="12" w:space="0" w:color="auto"/>
            </w:tcBorders>
          </w:tcPr>
          <w:p w14:paraId="736F9698" w14:textId="77777777" w:rsidR="00043949" w:rsidRPr="0051782D" w:rsidRDefault="00043949" w:rsidP="000B4738">
            <w:pPr>
              <w:shd w:val="solid" w:color="FFFFFF" w:fill="FFFFFF"/>
              <w:spacing w:after="48"/>
              <w:rPr>
                <w:ins w:id="9" w:author="michael marcus" w:date="2024-04-17T12:50:00Z"/>
                <w:rFonts w:ascii="Verdana" w:hAnsi="Verdana" w:cs="Times New Roman Bold"/>
                <w:bCs/>
                <w:sz w:val="22"/>
                <w:szCs w:val="22"/>
              </w:rPr>
            </w:pPr>
          </w:p>
        </w:tc>
        <w:tc>
          <w:tcPr>
            <w:tcW w:w="3402" w:type="dxa"/>
            <w:tcBorders>
              <w:top w:val="single" w:sz="12" w:space="0" w:color="auto"/>
            </w:tcBorders>
          </w:tcPr>
          <w:p w14:paraId="1AF14C64" w14:textId="77777777" w:rsidR="00043949" w:rsidRPr="00710D66" w:rsidRDefault="00043949" w:rsidP="000B4738">
            <w:pPr>
              <w:shd w:val="solid" w:color="FFFFFF" w:fill="FFFFFF"/>
              <w:spacing w:after="48" w:line="240" w:lineRule="atLeast"/>
              <w:rPr>
                <w:ins w:id="10" w:author="michael marcus" w:date="2024-04-17T12:50:00Z"/>
              </w:rPr>
            </w:pPr>
          </w:p>
        </w:tc>
      </w:tr>
      <w:tr w:rsidR="00043949" w14:paraId="2D705E29" w14:textId="77777777" w:rsidTr="000B4738">
        <w:trPr>
          <w:cantSplit/>
          <w:ins w:id="11" w:author="michael marcus" w:date="2024-04-17T12:50:00Z"/>
        </w:trPr>
        <w:tc>
          <w:tcPr>
            <w:tcW w:w="6487" w:type="dxa"/>
            <w:vMerge w:val="restart"/>
          </w:tcPr>
          <w:p w14:paraId="14AD4281" w14:textId="2520D97A" w:rsidR="00043949" w:rsidRDefault="00043949" w:rsidP="00C464D7">
            <w:pPr>
              <w:shd w:val="solid" w:color="FFFFFF" w:fill="FFFFFF"/>
              <w:spacing w:after="240"/>
              <w:ind w:left="1134" w:hanging="1134"/>
              <w:rPr>
                <w:ins w:id="12" w:author="michael marcus" w:date="2024-04-17T12:50:00Z"/>
                <w:rFonts w:ascii="Verdana" w:hAnsi="Verdana"/>
                <w:sz w:val="20"/>
              </w:rPr>
            </w:pPr>
            <w:ins w:id="13" w:author="michael marcus" w:date="2024-04-17T12:50:00Z">
              <w:r>
                <w:rPr>
                  <w:rFonts w:ascii="Verdana" w:hAnsi="Verdana"/>
                  <w:sz w:val="20"/>
                </w:rPr>
                <w:t>Received:</w:t>
              </w:r>
              <w:r>
                <w:rPr>
                  <w:rFonts w:ascii="Verdana" w:hAnsi="Verdana"/>
                  <w:sz w:val="20"/>
                </w:rPr>
                <w:tab/>
              </w:r>
            </w:ins>
          </w:p>
          <w:p w14:paraId="55DD1991" w14:textId="77777777" w:rsidR="00043949" w:rsidRPr="005B0352" w:rsidRDefault="00043949" w:rsidP="000B4738">
            <w:pPr>
              <w:shd w:val="solid" w:color="FFFFFF" w:fill="FFFFFF"/>
              <w:spacing w:after="240"/>
              <w:ind w:left="1134" w:hanging="1134"/>
              <w:rPr>
                <w:ins w:id="14" w:author="michael marcus" w:date="2024-04-17T12:50:00Z"/>
                <w:rFonts w:ascii="Verdana" w:hAnsi="Verdana"/>
                <w:sz w:val="20"/>
                <w:lang w:val="en-GB"/>
              </w:rPr>
            </w:pPr>
            <w:ins w:id="15" w:author="michael marcus" w:date="2024-04-17T12:50:00Z">
              <w:r w:rsidRPr="005B0352">
                <w:rPr>
                  <w:rFonts w:ascii="Verdana" w:hAnsi="Verdana"/>
                  <w:sz w:val="20"/>
                  <w:lang w:val="en-GB"/>
                </w:rPr>
                <w:t>Source:</w:t>
              </w:r>
              <w:r w:rsidRPr="005B0352">
                <w:rPr>
                  <w:rFonts w:ascii="Verdana" w:hAnsi="Verdana"/>
                  <w:sz w:val="20"/>
                  <w:lang w:val="en-GB"/>
                </w:rPr>
                <w:tab/>
              </w:r>
            </w:ins>
          </w:p>
          <w:p w14:paraId="1E2AAD30" w14:textId="1E82673B" w:rsidR="00043949" w:rsidRPr="00710CBD" w:rsidRDefault="00043949" w:rsidP="000B4738">
            <w:pPr>
              <w:shd w:val="solid" w:color="FFFFFF" w:fill="FFFFFF"/>
              <w:spacing w:after="240"/>
              <w:ind w:left="1134" w:hanging="1134"/>
              <w:rPr>
                <w:ins w:id="16" w:author="michael marcus" w:date="2024-04-17T12:50:00Z"/>
                <w:rFonts w:ascii="Verdana" w:hAnsi="Verdana"/>
                <w:sz w:val="20"/>
              </w:rPr>
            </w:pPr>
            <w:ins w:id="17" w:author="michael marcus" w:date="2024-04-17T12:50:00Z">
              <w:r w:rsidRPr="00710CBD">
                <w:rPr>
                  <w:rFonts w:ascii="Verdana" w:hAnsi="Verdana"/>
                  <w:sz w:val="20"/>
                </w:rPr>
                <w:t>Subject:</w:t>
              </w:r>
              <w:r w:rsidRPr="00710CBD">
                <w:rPr>
                  <w:rFonts w:ascii="Verdana" w:hAnsi="Verdana"/>
                  <w:sz w:val="20"/>
                </w:rPr>
                <w:tab/>
                <w:t>New Recommendation ITU-R M.[</w:t>
              </w:r>
              <w:r>
                <w:rPr>
                  <w:rFonts w:ascii="Verdana" w:hAnsi="Verdana"/>
                  <w:sz w:val="20"/>
                </w:rPr>
                <w:t>THZ_SPEC</w:t>
              </w:r>
            </w:ins>
            <w:ins w:id="18" w:author="michael marcus" w:date="2024-04-17T13:17:00Z">
              <w:r w:rsidR="00C464D7">
                <w:rPr>
                  <w:rFonts w:ascii="Verdana" w:hAnsi="Verdana"/>
                  <w:sz w:val="20"/>
                </w:rPr>
                <w:t>/RDI-S</w:t>
              </w:r>
            </w:ins>
            <w:ins w:id="19" w:author="michael marcus" w:date="2024-04-17T12:50:00Z">
              <w:r w:rsidRPr="00710CBD">
                <w:rPr>
                  <w:rFonts w:ascii="Verdana" w:hAnsi="Verdana"/>
                  <w:sz w:val="20"/>
                </w:rPr>
                <w:t>]</w:t>
              </w:r>
            </w:ins>
          </w:p>
        </w:tc>
        <w:tc>
          <w:tcPr>
            <w:tcW w:w="3402" w:type="dxa"/>
          </w:tcPr>
          <w:p w14:paraId="6642D849" w14:textId="7706EE2B" w:rsidR="00043949" w:rsidRPr="00050244" w:rsidRDefault="00043949" w:rsidP="000B4738">
            <w:pPr>
              <w:shd w:val="solid" w:color="FFFFFF" w:fill="FFFFFF"/>
              <w:spacing w:line="240" w:lineRule="atLeast"/>
              <w:rPr>
                <w:ins w:id="20" w:author="michael marcus" w:date="2024-04-17T12:50:00Z"/>
                <w:rFonts w:ascii="Verdana" w:hAnsi="Verdana"/>
                <w:sz w:val="20"/>
                <w:lang w:eastAsia="zh-CN"/>
              </w:rPr>
            </w:pPr>
            <w:ins w:id="21" w:author="michael marcus" w:date="2024-04-17T12:50:00Z">
              <w:r>
                <w:rPr>
                  <w:rFonts w:ascii="Verdana" w:hAnsi="Verdana"/>
                  <w:b/>
                  <w:sz w:val="20"/>
                  <w:lang w:eastAsia="zh-CN"/>
                </w:rPr>
                <w:t xml:space="preserve">Document </w:t>
              </w:r>
            </w:ins>
            <w:ins w:id="22" w:author="michael marcus" w:date="2024-04-17T13:16:00Z">
              <w:r w:rsidR="00C464D7">
                <w:rPr>
                  <w:rFonts w:ascii="Verdana" w:hAnsi="Verdana"/>
                  <w:b/>
                  <w:sz w:val="20"/>
                  <w:lang w:eastAsia="zh-CN"/>
                </w:rPr>
                <w:t>1A</w:t>
              </w:r>
            </w:ins>
            <w:ins w:id="23" w:author="michael marcus" w:date="2024-04-17T12:50:00Z">
              <w:r>
                <w:rPr>
                  <w:rFonts w:ascii="Verdana" w:hAnsi="Verdana"/>
                  <w:b/>
                  <w:sz w:val="20"/>
                  <w:lang w:eastAsia="zh-CN"/>
                </w:rPr>
                <w:t>/</w:t>
              </w:r>
              <w:r w:rsidRPr="00C65BA1">
                <w:rPr>
                  <w:rFonts w:ascii="Verdana" w:hAnsi="Verdana"/>
                  <w:b/>
                  <w:sz w:val="20"/>
                  <w:highlight w:val="yellow"/>
                  <w:lang w:eastAsia="zh-CN"/>
                </w:rPr>
                <w:t>XXX</w:t>
              </w:r>
            </w:ins>
          </w:p>
        </w:tc>
      </w:tr>
      <w:tr w:rsidR="00043949" w14:paraId="36A2A2A0" w14:textId="77777777" w:rsidTr="000B4738">
        <w:trPr>
          <w:cantSplit/>
          <w:ins w:id="24" w:author="michael marcus" w:date="2024-04-17T12:50:00Z"/>
        </w:trPr>
        <w:tc>
          <w:tcPr>
            <w:tcW w:w="6487" w:type="dxa"/>
            <w:vMerge/>
          </w:tcPr>
          <w:p w14:paraId="4AD9051D" w14:textId="77777777" w:rsidR="00043949" w:rsidRDefault="00043949" w:rsidP="000B4738">
            <w:pPr>
              <w:spacing w:before="60"/>
              <w:jc w:val="center"/>
              <w:rPr>
                <w:ins w:id="25" w:author="michael marcus" w:date="2024-04-17T12:50:00Z"/>
                <w:b/>
                <w:smallCaps/>
                <w:sz w:val="32"/>
                <w:lang w:eastAsia="zh-CN"/>
              </w:rPr>
            </w:pPr>
          </w:p>
        </w:tc>
        <w:tc>
          <w:tcPr>
            <w:tcW w:w="3402" w:type="dxa"/>
          </w:tcPr>
          <w:p w14:paraId="02A6088C" w14:textId="5C641F8E" w:rsidR="00043949" w:rsidRPr="00050244" w:rsidRDefault="00C464D7" w:rsidP="000B4738">
            <w:pPr>
              <w:shd w:val="solid" w:color="FFFFFF" w:fill="FFFFFF"/>
              <w:spacing w:line="240" w:lineRule="atLeast"/>
              <w:rPr>
                <w:ins w:id="26" w:author="michael marcus" w:date="2024-04-17T12:50:00Z"/>
                <w:rFonts w:ascii="Verdana" w:hAnsi="Verdana"/>
                <w:sz w:val="20"/>
                <w:lang w:eastAsia="zh-CN"/>
              </w:rPr>
            </w:pPr>
            <w:ins w:id="27" w:author="michael marcus" w:date="2024-04-17T13:16:00Z">
              <w:r>
                <w:rPr>
                  <w:rFonts w:ascii="Verdana" w:hAnsi="Verdana"/>
                  <w:b/>
                  <w:sz w:val="20"/>
                  <w:lang w:eastAsia="zh-CN"/>
                </w:rPr>
                <w:t xml:space="preserve">           </w:t>
              </w:r>
            </w:ins>
            <w:ins w:id="28" w:author="michael marcus" w:date="2024-04-17T12:50:00Z">
              <w:r w:rsidR="00043949">
                <w:rPr>
                  <w:rFonts w:ascii="Verdana" w:hAnsi="Verdana"/>
                  <w:b/>
                  <w:sz w:val="20"/>
                  <w:lang w:eastAsia="zh-CN"/>
                </w:rPr>
                <w:t xml:space="preserve"> 202</w:t>
              </w:r>
            </w:ins>
            <w:ins w:id="29" w:author="michael marcus" w:date="2024-04-17T13:16:00Z">
              <w:r>
                <w:rPr>
                  <w:rFonts w:ascii="Verdana" w:hAnsi="Verdana"/>
                  <w:b/>
                  <w:sz w:val="20"/>
                  <w:lang w:eastAsia="zh-CN"/>
                </w:rPr>
                <w:t>4</w:t>
              </w:r>
            </w:ins>
          </w:p>
        </w:tc>
      </w:tr>
      <w:tr w:rsidR="00043949" w14:paraId="7E0534D4" w14:textId="77777777" w:rsidTr="000B4738">
        <w:trPr>
          <w:cantSplit/>
          <w:ins w:id="30" w:author="michael marcus" w:date="2024-04-17T12:50:00Z"/>
        </w:trPr>
        <w:tc>
          <w:tcPr>
            <w:tcW w:w="6487" w:type="dxa"/>
            <w:vMerge/>
          </w:tcPr>
          <w:p w14:paraId="18459DB6" w14:textId="77777777" w:rsidR="00043949" w:rsidRDefault="00043949" w:rsidP="000B4738">
            <w:pPr>
              <w:spacing w:before="60"/>
              <w:jc w:val="center"/>
              <w:rPr>
                <w:ins w:id="31" w:author="michael marcus" w:date="2024-04-17T12:50:00Z"/>
                <w:b/>
                <w:smallCaps/>
                <w:sz w:val="32"/>
                <w:lang w:eastAsia="zh-CN"/>
              </w:rPr>
            </w:pPr>
          </w:p>
        </w:tc>
        <w:tc>
          <w:tcPr>
            <w:tcW w:w="3402" w:type="dxa"/>
          </w:tcPr>
          <w:p w14:paraId="41C00178" w14:textId="77777777" w:rsidR="00043949" w:rsidRPr="00050244" w:rsidRDefault="00043949" w:rsidP="000B4738">
            <w:pPr>
              <w:shd w:val="solid" w:color="FFFFFF" w:fill="FFFFFF"/>
              <w:spacing w:line="240" w:lineRule="atLeast"/>
              <w:rPr>
                <w:ins w:id="32" w:author="michael marcus" w:date="2024-04-17T12:50:00Z"/>
                <w:rFonts w:ascii="Verdana" w:eastAsia="SimSun" w:hAnsi="Verdana"/>
                <w:sz w:val="20"/>
                <w:lang w:eastAsia="zh-CN"/>
              </w:rPr>
            </w:pPr>
            <w:ins w:id="33" w:author="michael marcus" w:date="2024-04-17T12:50:00Z">
              <w:r>
                <w:rPr>
                  <w:rFonts w:ascii="Verdana" w:eastAsia="SimSun" w:hAnsi="Verdana"/>
                  <w:b/>
                  <w:sz w:val="20"/>
                  <w:lang w:eastAsia="zh-CN"/>
                </w:rPr>
                <w:t>English only</w:t>
              </w:r>
            </w:ins>
          </w:p>
        </w:tc>
      </w:tr>
      <w:tr w:rsidR="00043949" w:rsidRPr="001338EC" w14:paraId="32C35587" w14:textId="77777777" w:rsidTr="000B4738">
        <w:trPr>
          <w:cantSplit/>
          <w:ins w:id="34" w:author="michael marcus" w:date="2024-04-17T12:50:00Z"/>
        </w:trPr>
        <w:tc>
          <w:tcPr>
            <w:tcW w:w="9889" w:type="dxa"/>
            <w:gridSpan w:val="2"/>
          </w:tcPr>
          <w:p w14:paraId="28C899DC" w14:textId="17762FCF" w:rsidR="00043949" w:rsidRPr="001338EC" w:rsidRDefault="00043949" w:rsidP="000B4738">
            <w:pPr>
              <w:spacing w:before="840"/>
              <w:jc w:val="center"/>
              <w:rPr>
                <w:ins w:id="35" w:author="michael marcus" w:date="2024-04-17T12:50:00Z"/>
                <w:b/>
                <w:sz w:val="28"/>
                <w:lang w:eastAsia="zh-CN"/>
              </w:rPr>
            </w:pPr>
            <w:ins w:id="36" w:author="michael marcus" w:date="2024-04-17T12:50:00Z">
              <w:r w:rsidRPr="001338EC">
                <w:rPr>
                  <w:rFonts w:eastAsia="MS Mincho"/>
                  <w:b/>
                  <w:sz w:val="28"/>
                </w:rPr>
                <w:t>United S</w:t>
              </w:r>
            </w:ins>
            <w:ins w:id="37" w:author="USA" w:date="2024-04-17T14:47:00Z" w16du:dateUtc="2024-04-17T17:47:00Z">
              <w:r w:rsidR="003755F8">
                <w:rPr>
                  <w:rFonts w:eastAsia="MS Mincho"/>
                  <w:b/>
                  <w:sz w:val="28"/>
                </w:rPr>
                <w:t>t</w:t>
              </w:r>
            </w:ins>
            <w:ins w:id="38" w:author="michael marcus" w:date="2024-04-17T12:50:00Z">
              <w:r w:rsidRPr="001338EC">
                <w:rPr>
                  <w:rFonts w:eastAsia="MS Mincho"/>
                  <w:b/>
                  <w:sz w:val="28"/>
                </w:rPr>
                <w:t>ates of America</w:t>
              </w:r>
            </w:ins>
          </w:p>
        </w:tc>
      </w:tr>
      <w:tr w:rsidR="00043949" w:rsidRPr="001338EC" w14:paraId="5B581020" w14:textId="77777777" w:rsidTr="000B4738">
        <w:trPr>
          <w:cantSplit/>
          <w:ins w:id="39" w:author="michael marcus" w:date="2024-04-17T12:50:00Z"/>
        </w:trPr>
        <w:tc>
          <w:tcPr>
            <w:tcW w:w="9889" w:type="dxa"/>
            <w:gridSpan w:val="2"/>
          </w:tcPr>
          <w:p w14:paraId="0AB4F643" w14:textId="5BAA8C8B" w:rsidR="00043949" w:rsidRPr="001338EC" w:rsidRDefault="00043949" w:rsidP="000B4738">
            <w:pPr>
              <w:tabs>
                <w:tab w:val="left" w:pos="567"/>
                <w:tab w:val="left" w:pos="1701"/>
                <w:tab w:val="left" w:pos="2835"/>
              </w:tabs>
              <w:spacing w:before="240"/>
              <w:jc w:val="center"/>
              <w:rPr>
                <w:ins w:id="40" w:author="michael marcus" w:date="2024-04-17T12:50:00Z"/>
                <w:caps/>
                <w:sz w:val="28"/>
                <w:lang w:eastAsia="zh-CN"/>
              </w:rPr>
            </w:pPr>
            <w:ins w:id="41" w:author="michael marcus" w:date="2024-04-17T12:50:00Z">
              <w:r w:rsidRPr="001338EC">
                <w:rPr>
                  <w:rFonts w:eastAsia="MS Mincho"/>
                  <w:caps/>
                  <w:sz w:val="28"/>
                </w:rPr>
                <w:t>Working document towards a preliminary draft new Recommendation Itu-r m.[</w:t>
              </w:r>
              <w:r w:rsidRPr="005E42B6">
                <w:rPr>
                  <w:rFonts w:eastAsia="MS Mincho"/>
                  <w:caps/>
                  <w:sz w:val="28"/>
                </w:rPr>
                <w:t>THZ_SPEC</w:t>
              </w:r>
            </w:ins>
            <w:ins w:id="42" w:author="michael marcus" w:date="2024-04-17T13:17:00Z">
              <w:r w:rsidR="00C464D7">
                <w:rPr>
                  <w:rFonts w:eastAsia="MS Mincho"/>
                  <w:caps/>
                  <w:sz w:val="28"/>
                </w:rPr>
                <w:t>/RDI-S</w:t>
              </w:r>
            </w:ins>
            <w:ins w:id="43" w:author="michael marcus" w:date="2024-04-17T12:50:00Z">
              <w:r w:rsidRPr="001338EC">
                <w:rPr>
                  <w:rFonts w:eastAsia="MS Mincho"/>
                  <w:caps/>
                  <w:sz w:val="28"/>
                </w:rPr>
                <w:t>]</w:t>
              </w:r>
            </w:ins>
          </w:p>
        </w:tc>
      </w:tr>
      <w:tr w:rsidR="00043949" w:rsidRPr="001338EC" w14:paraId="3D922A07" w14:textId="77777777" w:rsidTr="000B4738">
        <w:trPr>
          <w:cantSplit/>
          <w:ins w:id="44" w:author="michael marcus" w:date="2024-04-17T12:50:00Z"/>
        </w:trPr>
        <w:tc>
          <w:tcPr>
            <w:tcW w:w="9889" w:type="dxa"/>
            <w:gridSpan w:val="2"/>
          </w:tcPr>
          <w:p w14:paraId="5C6F86C5" w14:textId="15E84990" w:rsidR="00043949" w:rsidRPr="001338EC" w:rsidRDefault="00A02B20" w:rsidP="000B4738">
            <w:pPr>
              <w:spacing w:before="240"/>
              <w:jc w:val="center"/>
              <w:rPr>
                <w:ins w:id="45" w:author="michael marcus" w:date="2024-04-17T12:50:00Z"/>
                <w:b/>
                <w:sz w:val="28"/>
                <w:lang w:eastAsia="zh-CN"/>
              </w:rPr>
            </w:pPr>
            <w:ins w:id="46" w:author="michael marcus" w:date="2024-04-17T13:01:00Z">
              <w:r w:rsidRPr="00A02B20">
                <w:rPr>
                  <w:rFonts w:eastAsia="MS Mincho"/>
                  <w:b/>
                  <w:sz w:val="28"/>
                </w:rPr>
                <w:t>“Characteristics of terrestrial terahertz spectroscopy/ISM and SRD applications of industry automation in shielded environments in the frequency range 71-275 GHz”</w:t>
              </w:r>
            </w:ins>
            <w:ins w:id="47" w:author="michael marcus" w:date="2024-04-17T12:50:00Z">
              <w:r w:rsidR="00043949" w:rsidRPr="001338EC">
                <w:rPr>
                  <w:rFonts w:eastAsia="MS Mincho"/>
                  <w:b/>
                  <w:sz w:val="28"/>
                </w:rPr>
                <w:br/>
              </w:r>
            </w:ins>
          </w:p>
        </w:tc>
      </w:tr>
    </w:tbl>
    <w:p w14:paraId="302380AA" w14:textId="77777777" w:rsidR="00043949" w:rsidRPr="001338EC" w:rsidRDefault="00043949" w:rsidP="00043949">
      <w:pPr>
        <w:keepNext/>
        <w:keepLines/>
        <w:spacing w:before="160"/>
        <w:rPr>
          <w:ins w:id="48" w:author="michael marcus" w:date="2024-04-17T12:50:00Z"/>
          <w:rFonts w:ascii="Times New Roman Bold" w:eastAsia="SimSun" w:hAnsi="Times New Roman Bold" w:cs="Times New Roman Bold"/>
          <w:b/>
          <w:lang w:eastAsia="zh-CN"/>
        </w:rPr>
      </w:pPr>
      <w:ins w:id="49" w:author="michael marcus" w:date="2024-04-17T12:50:00Z">
        <w:r w:rsidRPr="001338EC">
          <w:rPr>
            <w:rFonts w:ascii="Times New Roman Bold" w:eastAsia="SimSun" w:hAnsi="Times New Roman Bold" w:cs="Times New Roman Bold"/>
            <w:b/>
            <w:lang w:eastAsia="zh-CN"/>
          </w:rPr>
          <w:t>Introduction</w:t>
        </w:r>
      </w:ins>
    </w:p>
    <w:p w14:paraId="5D0BB7F2" w14:textId="10DB7B70" w:rsidR="00043949" w:rsidRPr="003C18FC" w:rsidRDefault="00043949" w:rsidP="00043949">
      <w:pPr>
        <w:spacing w:before="160"/>
        <w:rPr>
          <w:ins w:id="50" w:author="michael marcus" w:date="2024-04-17T12:50:00Z"/>
        </w:rPr>
      </w:pPr>
      <w:ins w:id="51" w:author="michael marcus" w:date="2024-04-17T12:50:00Z">
        <w:r w:rsidRPr="003C18FC">
          <w:t>There is growing interest in Extremely High Frequencies (EHF) in the 30-300 GHz frequency range</w:t>
        </w:r>
      </w:ins>
      <w:ins w:id="52" w:author="michael marcus" w:date="2024-04-17T12:55:00Z">
        <w:r w:rsidR="00A02B20">
          <w:t xml:space="preserve"> for </w:t>
        </w:r>
      </w:ins>
      <w:ins w:id="53" w:author="michael marcus" w:date="2024-04-17T12:56:00Z">
        <w:r w:rsidR="00A02B20">
          <w:t xml:space="preserve">a </w:t>
        </w:r>
      </w:ins>
      <w:ins w:id="54" w:author="michael marcus" w:date="2024-04-17T12:50:00Z">
        <w:r w:rsidRPr="003C18FC">
          <w:t xml:space="preserve">technology is called alternatively “Terahertz Spectroscopy” </w:t>
        </w:r>
      </w:ins>
      <w:ins w:id="55" w:author="michael marcus" w:date="2024-04-17T12:51:00Z">
        <w:r>
          <w:t>(</w:t>
        </w:r>
        <w:proofErr w:type="spellStart"/>
        <w:r>
          <w:t>THzS</w:t>
        </w:r>
        <w:proofErr w:type="spellEnd"/>
        <w:r>
          <w:t xml:space="preserve">) </w:t>
        </w:r>
      </w:ins>
      <w:ins w:id="56" w:author="michael marcus" w:date="2024-04-17T12:50:00Z">
        <w:r w:rsidRPr="003C18FC">
          <w:t>or “Radiodetermination Systems for Industry Automation in Shielded Environments (RDI-S)”</w:t>
        </w:r>
      </w:ins>
      <w:ins w:id="57" w:author="michael marcus" w:date="2024-04-17T12:52:00Z">
        <w:r>
          <w:t xml:space="preserve">.  </w:t>
        </w:r>
      </w:ins>
      <w:ins w:id="58" w:author="michael marcus" w:date="2024-04-17T12:56:00Z">
        <w:r w:rsidR="00A02B20">
          <w:t xml:space="preserve">Several </w:t>
        </w:r>
      </w:ins>
      <w:ins w:id="59" w:author="michael marcus" w:date="2024-04-17T12:57:00Z">
        <w:r w:rsidR="00A02B20">
          <w:t>administrations</w:t>
        </w:r>
      </w:ins>
      <w:ins w:id="60" w:author="michael marcus" w:date="2024-04-17T12:56:00Z">
        <w:r w:rsidR="00A02B20">
          <w:t xml:space="preserve"> have authorized this technology within their jurisdictions</w:t>
        </w:r>
      </w:ins>
      <w:ins w:id="61" w:author="michael marcus" w:date="2024-04-17T12:57:00Z">
        <w:r w:rsidR="00A02B20">
          <w:t xml:space="preserve"> as ISM dev</w:t>
        </w:r>
      </w:ins>
      <w:ins w:id="62" w:author="michael marcus" w:date="2024-04-17T12:58:00Z">
        <w:r w:rsidR="00A02B20">
          <w:t>ices or short range devices</w:t>
        </w:r>
      </w:ins>
      <w:ins w:id="63" w:author="michael marcus" w:date="2024-04-17T12:56:00Z">
        <w:r w:rsidR="00A02B20">
          <w:t xml:space="preserve"> but there are no ITU-R </w:t>
        </w:r>
      </w:ins>
      <w:ins w:id="64" w:author="michael marcus" w:date="2024-04-17T12:57:00Z">
        <w:r w:rsidR="00A02B20">
          <w:t>recommendations</w:t>
        </w:r>
      </w:ins>
      <w:ins w:id="65" w:author="michael marcus" w:date="2024-04-17T12:56:00Z">
        <w:r w:rsidR="00A02B20">
          <w:t xml:space="preserve"> that consider its interference </w:t>
        </w:r>
      </w:ins>
      <w:ins w:id="66" w:author="michael marcus" w:date="2024-04-17T12:57:00Z">
        <w:r w:rsidR="00A02B20">
          <w:t>potential</w:t>
        </w:r>
      </w:ins>
      <w:ins w:id="67" w:author="michael marcus" w:date="2024-04-17T12:56:00Z">
        <w:r w:rsidR="00A02B20">
          <w:t xml:space="preserve"> and limits to prevent</w:t>
        </w:r>
      </w:ins>
      <w:ins w:id="68" w:author="michael marcus" w:date="2024-04-17T12:57:00Z">
        <w:r w:rsidR="00A02B20">
          <w:t xml:space="preserve"> interference to allocated services, especially passive services. </w:t>
        </w:r>
      </w:ins>
      <w:ins w:id="69" w:author="michael marcus" w:date="2024-04-17T12:53:00Z">
        <w:r>
          <w:t xml:space="preserve">This technology is mostly used indoors at distances less than 1m to measure </w:t>
        </w:r>
      </w:ins>
      <w:ins w:id="70" w:author="michael marcus" w:date="2024-04-17T12:54:00Z">
        <w:r>
          <w:t>characteristics</w:t>
        </w:r>
      </w:ins>
      <w:ins w:id="71" w:author="michael marcus" w:date="2024-04-17T12:53:00Z">
        <w:r>
          <w:t xml:space="preserve"> of materials </w:t>
        </w:r>
      </w:ins>
      <w:ins w:id="72" w:author="michael marcus" w:date="2024-04-17T12:54:00Z">
        <w:r>
          <w:t xml:space="preserve">during manufacturing processes. </w:t>
        </w:r>
      </w:ins>
      <w:ins w:id="73" w:author="michael marcus" w:date="2024-04-17T12:52:00Z">
        <w:r>
          <w:t xml:space="preserve">Many </w:t>
        </w:r>
      </w:ins>
      <w:ins w:id="74" w:author="michael marcus" w:date="2024-04-17T13:14:00Z">
        <w:r w:rsidR="001B41B7">
          <w:t>implementations</w:t>
        </w:r>
      </w:ins>
      <w:ins w:id="75" w:author="michael marcus" w:date="2024-04-17T12:52:00Z">
        <w:r>
          <w:t xml:space="preserve"> of this technology span tens to hundreds of GHz</w:t>
        </w:r>
      </w:ins>
      <w:ins w:id="76" w:author="michael marcus" w:date="2024-04-17T12:53:00Z">
        <w:r>
          <w:t xml:space="preserve"> in order to achieve the desired functionality</w:t>
        </w:r>
      </w:ins>
      <w:ins w:id="77" w:author="michael marcus" w:date="2024-04-17T12:50:00Z">
        <w:r w:rsidRPr="003C18FC">
          <w:t xml:space="preserve"> that fits the definition of a radiodetermination service and is generally used indoors.  This document proposes characteristics for </w:t>
        </w:r>
      </w:ins>
      <w:proofErr w:type="spellStart"/>
      <w:ins w:id="78" w:author="michael marcus" w:date="2024-04-17T12:51:00Z">
        <w:r>
          <w:t>THzS</w:t>
        </w:r>
        <w:proofErr w:type="spellEnd"/>
        <w:r>
          <w:t>/</w:t>
        </w:r>
      </w:ins>
      <w:ins w:id="79" w:author="michael marcus" w:date="2024-04-17T12:50:00Z">
        <w:r w:rsidRPr="003C18FC">
          <w:t xml:space="preserve">RDI-S </w:t>
        </w:r>
      </w:ins>
      <w:ins w:id="80" w:author="michael marcus" w:date="2024-04-17T13:15:00Z">
        <w:r w:rsidR="00C464D7">
          <w:t xml:space="preserve">and reviews </w:t>
        </w:r>
        <w:proofErr w:type="spellStart"/>
        <w:r w:rsidR="00C464D7">
          <w:t>limjts</w:t>
        </w:r>
        <w:proofErr w:type="spellEnd"/>
        <w:r w:rsidR="00C464D7">
          <w:t xml:space="preserve"> to that would control its </w:t>
        </w:r>
        <w:proofErr w:type="spellStart"/>
        <w:r w:rsidR="00C464D7">
          <w:t>interferene</w:t>
        </w:r>
        <w:proofErr w:type="spellEnd"/>
        <w:r w:rsidR="00C464D7">
          <w:t xml:space="preserve"> potential to allocated services</w:t>
        </w:r>
      </w:ins>
      <w:ins w:id="81" w:author="michael marcus" w:date="2024-04-17T12:58:00Z">
        <w:r w:rsidR="00A02B20">
          <w:t>.</w:t>
        </w:r>
      </w:ins>
    </w:p>
    <w:p w14:paraId="259CB5FA" w14:textId="77777777" w:rsidR="00043949" w:rsidRPr="003C18FC" w:rsidRDefault="00043949" w:rsidP="00043949">
      <w:pPr>
        <w:keepNext/>
        <w:keepLines/>
        <w:spacing w:before="160"/>
        <w:rPr>
          <w:ins w:id="82" w:author="michael marcus" w:date="2024-04-17T12:50:00Z"/>
          <w:rFonts w:ascii="Times New Roman Bold" w:hAnsi="Times New Roman Bold" w:cs="Times New Roman Bold"/>
          <w:b/>
        </w:rPr>
      </w:pPr>
      <w:ins w:id="83" w:author="michael marcus" w:date="2024-04-17T12:50:00Z">
        <w:r w:rsidRPr="003C18FC">
          <w:rPr>
            <w:rFonts w:ascii="Times New Roman Bold" w:hAnsi="Times New Roman Bold" w:cs="Times New Roman Bold"/>
            <w:b/>
          </w:rPr>
          <w:t>Proposal</w:t>
        </w:r>
      </w:ins>
    </w:p>
    <w:p w14:paraId="62E82E72" w14:textId="362F952F" w:rsidR="00043949" w:rsidRDefault="00043949" w:rsidP="00043949">
      <w:ins w:id="84" w:author="michael marcus" w:date="2024-04-17T12:50:00Z">
        <w:r w:rsidRPr="003C18FC">
          <w:t xml:space="preserve">The United States of America proposes to begin developing a </w:t>
        </w:r>
      </w:ins>
      <w:ins w:id="85" w:author="USA" w:date="2024-04-17T14:47:00Z" w16du:dateUtc="2024-04-17T17:47:00Z">
        <w:r w:rsidR="003755F8">
          <w:t>working document toward a p</w:t>
        </w:r>
      </w:ins>
      <w:ins w:id="86" w:author="michael marcus" w:date="2024-04-17T12:50:00Z">
        <w:r w:rsidRPr="003C18FC">
          <w:t xml:space="preserve">reliminary </w:t>
        </w:r>
      </w:ins>
      <w:ins w:id="87" w:author="USA" w:date="2024-04-17T14:47:00Z" w16du:dateUtc="2024-04-17T17:47:00Z">
        <w:r w:rsidR="00012BB0">
          <w:t>d</w:t>
        </w:r>
      </w:ins>
      <w:ins w:id="88" w:author="michael marcus" w:date="2024-04-17T12:50:00Z">
        <w:r w:rsidRPr="003C18FC">
          <w:t xml:space="preserve">raft </w:t>
        </w:r>
      </w:ins>
      <w:ins w:id="89" w:author="USA" w:date="2024-04-17T14:47:00Z" w16du:dateUtc="2024-04-17T17:47:00Z">
        <w:r w:rsidR="00012BB0">
          <w:t>n</w:t>
        </w:r>
      </w:ins>
      <w:ins w:id="90" w:author="michael marcus" w:date="2024-04-17T12:50:00Z">
        <w:r w:rsidRPr="003C18FC">
          <w:t>ew Recommendations on Terrestrial Terahertz Spectroscopy/ Radiodetermination Systems for Industry Automation in Shielded Environments. The United States of America would welcome comments on this proposal.</w:t>
        </w:r>
      </w:ins>
    </w:p>
    <w:p w14:paraId="2E09B586" w14:textId="77777777" w:rsidR="007C6AE5" w:rsidRDefault="007C6AE5" w:rsidP="00043949">
      <w:pPr>
        <w:rPr>
          <w:ins w:id="91" w:author="michael marcus" w:date="2024-04-17T12:50:00Z"/>
        </w:rPr>
      </w:pPr>
    </w:p>
    <w:p w14:paraId="004AC52D" w14:textId="3B1EEAF4" w:rsidR="00043949" w:rsidRPr="00B33352" w:rsidDel="00776DAB" w:rsidRDefault="00043949" w:rsidP="00043949">
      <w:pPr>
        <w:rPr>
          <w:ins w:id="92" w:author="michael marcus" w:date="2024-04-17T12:50:00Z"/>
          <w:rFonts w:asciiTheme="majorBidi" w:hAnsiTheme="majorBidi" w:cstheme="majorBidi"/>
          <w:bCs/>
          <w:lang w:eastAsia="zh-CN"/>
        </w:rPr>
      </w:pPr>
      <w:ins w:id="93" w:author="michael marcus" w:date="2024-04-17T12:50:00Z">
        <w:r>
          <w:t xml:space="preserve"> </w:t>
        </w:r>
      </w:ins>
      <w:ins w:id="94" w:author="michael marcus" w:date="2024-04-17T12:59:00Z">
        <w:r w:rsidR="00A02B20" w:rsidRPr="001338EC">
          <w:rPr>
            <w:b/>
            <w:bCs/>
          </w:rPr>
          <w:t>Attachment</w:t>
        </w:r>
        <w:r w:rsidR="00A02B20" w:rsidRPr="001338EC">
          <w:t>:</w:t>
        </w:r>
        <w:r w:rsidR="00A02B20" w:rsidRPr="001338EC">
          <w:tab/>
        </w:r>
        <w:r w:rsidR="00A02B20">
          <w:t>1</w:t>
        </w:r>
      </w:ins>
    </w:p>
    <w:p w14:paraId="2C98D9C5" w14:textId="77777777" w:rsidR="0042198C" w:rsidDel="001E140D" w:rsidRDefault="0042198C" w:rsidP="0042198C">
      <w:pPr>
        <w:spacing w:after="160" w:line="259" w:lineRule="auto"/>
        <w:rPr>
          <w:del w:id="95" w:author="michael marcus" w:date="2024-04-17T13:18:00Z"/>
          <w:szCs w:val="20"/>
          <w:lang w:val="en-GB" w:eastAsia="zh-CN"/>
        </w:rPr>
      </w:pPr>
      <w:del w:id="96" w:author="michael marcus" w:date="2024-04-17T12:59:00Z">
        <w:r w:rsidDel="00A02B20">
          <w:rPr>
            <w:lang w:eastAsia="zh-CN"/>
          </w:rPr>
          <w:br w:type="page"/>
        </w:r>
      </w:del>
    </w:p>
    <w:p w14:paraId="4C19EC57" w14:textId="28E88FCC" w:rsidR="002C2A4A" w:rsidRPr="007C6AE5" w:rsidRDefault="007C6AE5" w:rsidP="007C6AE5">
      <w:pPr>
        <w:spacing w:after="160" w:line="259" w:lineRule="auto"/>
        <w:jc w:val="center"/>
        <w:rPr>
          <w:sz w:val="28"/>
          <w:szCs w:val="28"/>
        </w:rPr>
      </w:pPr>
      <w:r w:rsidRPr="007C6AE5">
        <w:rPr>
          <w:sz w:val="28"/>
          <w:szCs w:val="28"/>
        </w:rPr>
        <w:lastRenderedPageBreak/>
        <w:t>WORKING DOCUMENT TOWARDS A PRELIMINARY</w:t>
      </w:r>
      <w:r w:rsidRPr="007C6AE5">
        <w:rPr>
          <w:sz w:val="28"/>
          <w:szCs w:val="28"/>
        </w:rPr>
        <w:br/>
        <w:t>DRAFT NEW REPORT I</w:t>
      </w:r>
      <w:r w:rsidRPr="007C6AE5">
        <w:rPr>
          <w:sz w:val="28"/>
          <w:szCs w:val="28"/>
        </w:rPr>
        <w:t>TU-R M.</w:t>
      </w:r>
      <w:r w:rsidRPr="007C6AE5">
        <w:rPr>
          <w:sz w:val="28"/>
          <w:szCs w:val="28"/>
        </w:rPr>
        <w:t>[THZ_SPEC</w:t>
      </w:r>
      <w:ins w:id="97" w:author="michael marcus" w:date="2024-04-17T13:17:00Z">
        <w:r w:rsidRPr="007C6AE5">
          <w:rPr>
            <w:sz w:val="28"/>
            <w:szCs w:val="28"/>
          </w:rPr>
          <w:t>/RDI-S</w:t>
        </w:r>
      </w:ins>
      <w:r w:rsidRPr="007C6AE5">
        <w:rPr>
          <w:sz w:val="28"/>
          <w:szCs w:val="28"/>
        </w:rPr>
        <w:t>]</w:t>
      </w:r>
    </w:p>
    <w:p w14:paraId="05AFDF76" w14:textId="77777777" w:rsidR="007C6AE5" w:rsidRPr="007C6AE5" w:rsidRDefault="007C6AE5" w:rsidP="007C6AE5">
      <w:pPr>
        <w:pStyle w:val="Heading1"/>
        <w:jc w:val="center"/>
        <w:rPr>
          <w:b/>
          <w:bCs/>
          <w:color w:val="auto"/>
          <w:sz w:val="28"/>
          <w:szCs w:val="28"/>
        </w:rPr>
      </w:pPr>
      <w:bookmarkStart w:id="98" w:name="dbreak"/>
      <w:bookmarkEnd w:id="98"/>
      <w:ins w:id="99" w:author="michael marcus" w:date="2024-04-17T13:01:00Z">
        <w:r w:rsidRPr="007C6AE5">
          <w:rPr>
            <w:rFonts w:ascii="Times New Roman" w:hAnsi="Times New Roman" w:cs="Times New Roman"/>
            <w:color w:val="auto"/>
            <w:sz w:val="28"/>
            <w:szCs w:val="28"/>
          </w:rPr>
          <w:t>“</w:t>
        </w:r>
        <w:r w:rsidRPr="007C6AE5">
          <w:rPr>
            <w:rFonts w:ascii="Times New Roman" w:hAnsi="Times New Roman" w:cs="Times New Roman"/>
            <w:b/>
            <w:bCs/>
            <w:color w:val="auto"/>
            <w:sz w:val="28"/>
            <w:szCs w:val="28"/>
          </w:rPr>
          <w:t>Characteristics of terrestrial terahertz spectroscopy/ISM and SRD applications of industry automation in shielded environments in the frequency range 71-275 GHz”</w:t>
        </w:r>
      </w:ins>
      <w:del w:id="100" w:author="michael marcus" w:date="2024-04-17T13:01:00Z">
        <w:r w:rsidRPr="007C6AE5" w:rsidDel="00A02B20">
          <w:rPr>
            <w:rFonts w:ascii="Times New Roman" w:hAnsi="Times New Roman" w:cs="Times New Roman"/>
            <w:b/>
            <w:bCs/>
            <w:color w:val="auto"/>
            <w:sz w:val="28"/>
            <w:szCs w:val="28"/>
          </w:rPr>
          <w:delText>Characteristics of terrestrial terahertz spectroscopy/</w:delText>
        </w:r>
        <w:r w:rsidRPr="007C6AE5" w:rsidDel="00A02B20">
          <w:rPr>
            <w:rFonts w:ascii="Times New Roman" w:hAnsi="Times New Roman" w:cs="Times New Roman"/>
            <w:b/>
            <w:bCs/>
            <w:color w:val="auto"/>
            <w:sz w:val="28"/>
            <w:szCs w:val="28"/>
          </w:rPr>
          <w:br/>
          <w:delText>radiodetermination systems of industry automation in</w:delText>
        </w:r>
        <w:r w:rsidRPr="007C6AE5" w:rsidDel="00A02B20">
          <w:rPr>
            <w:rFonts w:ascii="Times New Roman" w:hAnsi="Times New Roman" w:cs="Times New Roman"/>
            <w:b/>
            <w:bCs/>
            <w:color w:val="auto"/>
            <w:sz w:val="28"/>
            <w:szCs w:val="28"/>
          </w:rPr>
          <w:br/>
          <w:delText>shielded environments in the frequency range 71-275 GHz</w:delText>
        </w:r>
      </w:del>
      <w:r w:rsidRPr="007C6AE5">
        <w:rPr>
          <w:b/>
          <w:bCs/>
          <w:color w:val="auto"/>
          <w:sz w:val="28"/>
          <w:szCs w:val="28"/>
        </w:rPr>
        <w:t xml:space="preserve"> </w:t>
      </w:r>
    </w:p>
    <w:p w14:paraId="2800186F" w14:textId="07709925" w:rsidR="002C2A4A" w:rsidRDefault="002C2A4A" w:rsidP="007C6AE5">
      <w:pPr>
        <w:pStyle w:val="Heading1"/>
      </w:pPr>
      <w:r>
        <w:t>1</w:t>
      </w:r>
      <w:r>
        <w:tab/>
      </w:r>
      <w:r w:rsidRPr="00B91831">
        <w:t>Introduction</w:t>
      </w:r>
    </w:p>
    <w:p w14:paraId="26B62016" w14:textId="77777777" w:rsidR="002C2A4A" w:rsidRPr="00B23C20" w:rsidRDefault="002C2A4A" w:rsidP="002C2A4A">
      <w:pPr>
        <w:pStyle w:val="NormalWeb"/>
        <w:spacing w:before="120" w:beforeAutospacing="0" w:after="0" w:afterAutospacing="0"/>
        <w:jc w:val="both"/>
        <w:rPr>
          <w:rFonts w:cs="Arial"/>
          <w:color w:val="222222"/>
          <w:shd w:val="clear" w:color="auto" w:fill="FFFFFF"/>
        </w:rPr>
      </w:pPr>
      <w:r w:rsidRPr="00B23C20">
        <w:rPr>
          <w:rFonts w:cs="Arial"/>
          <w:color w:val="222222"/>
          <w:shd w:val="clear" w:color="auto" w:fill="FFFFFF"/>
        </w:rPr>
        <w:t>Transmissions in the EHF band (30-300 GHz) of the electromagnetic spectrum remained mostly unexplored until about three decades ago when time-domain spectroscopy was introduced for sensing applications.</w:t>
      </w:r>
      <w:r>
        <w:rPr>
          <w:rFonts w:cs="Arial"/>
          <w:color w:val="222222"/>
          <w:shd w:val="clear" w:color="auto" w:fill="FFFFFF"/>
        </w:rPr>
        <w:t xml:space="preserve"> </w:t>
      </w:r>
      <w:r w:rsidRPr="00B23C20">
        <w:rPr>
          <w:rFonts w:cs="Arial"/>
          <w:color w:val="222222"/>
          <w:shd w:val="clear" w:color="auto" w:fill="FFFFFF"/>
        </w:rPr>
        <w:t>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33F9A397" w14:textId="77777777" w:rsidR="002C2A4A" w:rsidRDefault="002C2A4A" w:rsidP="002C2A4A">
      <w:pPr>
        <w:jc w:val="both"/>
      </w:pPr>
      <w:r w:rsidRPr="00B23C20">
        <w:rPr>
          <w:lang w:eastAsia="de-DE"/>
        </w:rPr>
        <w:t xml:space="preserve">The technique of terahertz time-domain spectroscopy was first demonstrated by researchers in 1988. It relies on femtosecond laser pulses that excite a device emitting </w:t>
      </w:r>
      <w:r w:rsidRPr="00B23C20">
        <w:rPr>
          <w:color w:val="000000" w:themeColor="text1"/>
          <w:lang w:eastAsia="de-DE"/>
        </w:rPr>
        <w:t xml:space="preserve">electromagnetic transients </w:t>
      </w:r>
      <w:r w:rsidRPr="00B23C20">
        <w:rPr>
          <w:lang w:eastAsia="de-DE"/>
        </w:rPr>
        <w:t>containing</w:t>
      </w:r>
      <w:r w:rsidRPr="00D020BD">
        <w:rPr>
          <w:lang w:eastAsia="de-DE"/>
        </w:rPr>
        <w:t xml:space="preserve">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0B05A928" w14:textId="77777777" w:rsidR="002C2A4A" w:rsidRDefault="002C2A4A" w:rsidP="002C2A4A">
      <w:pPr>
        <w:pStyle w:val="NormalWeb"/>
        <w:spacing w:before="120" w:beforeAutospacing="0" w:after="0" w:afterAutospacing="0"/>
        <w:jc w:val="both"/>
      </w:pPr>
      <w:r>
        <w:rPr>
          <w:rFonts w:ascii="TimesNewRoman" w:hAnsi="TimesNewRoman"/>
        </w:rPr>
        <w:t xml:space="preserve">There is a growing need to provide short range, usually indoor, sensing for </w:t>
      </w:r>
      <w:r w:rsidRPr="00BB41AD">
        <w:t xml:space="preserve">industrial and professional application for measuring different physical parameters like presence, distance, velocity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4014297A" w14:textId="292CB7B6" w:rsidR="003348E6" w:rsidRDefault="002C2A4A" w:rsidP="002C2A4A">
      <w:pPr>
        <w:pStyle w:val="NormalWeb"/>
        <w:spacing w:before="120" w:beforeAutospacing="0" w:after="0" w:afterAutospacing="0"/>
        <w:jc w:val="both"/>
      </w:pPr>
      <w:r>
        <w:t xml:space="preserve">The technology discussed here is </w:t>
      </w:r>
      <w:ins w:id="101" w:author="michael marcus" w:date="2024-04-16T16:58:00Z">
        <w:r w:rsidR="00E31BB1">
          <w:t xml:space="preserve">often </w:t>
        </w:r>
      </w:ins>
      <w:r>
        <w:t>called “</w:t>
      </w:r>
      <w:r w:rsidRPr="00F90D69">
        <w:t>Terahertz Spectro</w:t>
      </w:r>
      <w:r>
        <w:t>s</w:t>
      </w:r>
      <w:r w:rsidRPr="00F90D69">
        <w:t>copy</w:t>
      </w:r>
      <w:r w:rsidR="001B41B7">
        <w:t>”</w:t>
      </w:r>
      <w:ins w:id="102" w:author="michael marcus" w:date="2024-04-16T16:58:00Z">
        <w:r w:rsidR="00E31BB1" w:rsidRPr="00E31BB1">
          <w:t xml:space="preserve"> </w:t>
        </w:r>
        <w:r w:rsidR="00E31BB1">
          <w:t>in some countries and</w:t>
        </w:r>
      </w:ins>
      <w:r>
        <w:t xml:space="preserve"> </w:t>
      </w:r>
      <w:del w:id="103" w:author="michael marcus" w:date="2024-04-16T16:58:00Z">
        <w:r w:rsidDel="00E31BB1">
          <w:delText xml:space="preserve">generally </w:delText>
        </w:r>
      </w:del>
      <w:r>
        <w:t xml:space="preserve">in the technical literature and </w:t>
      </w:r>
      <w:del w:id="104" w:author="michael marcus" w:date="2024-04-16T16:58:00Z">
        <w:r w:rsidDel="00E31BB1">
          <w:delText xml:space="preserve">in some countries and </w:delText>
        </w:r>
      </w:del>
      <w:r>
        <w:t>is alternatively called</w:t>
      </w:r>
      <w:r w:rsidRPr="00F90D69">
        <w:t xml:space="preserve"> </w:t>
      </w:r>
      <w:r>
        <w:t>“</w:t>
      </w:r>
      <w:r w:rsidRPr="00F90D69">
        <w:t>Radiodetermination Systems for Industry Automation in Shielded Environments (RDI-S)</w:t>
      </w:r>
      <w:r>
        <w:t>” in other countries. In this document we will abbreviate it as “</w:t>
      </w:r>
      <w:proofErr w:type="spellStart"/>
      <w:ins w:id="105" w:author="michael marcus" w:date="2024-04-16T17:09:00Z">
        <w:r w:rsidR="006C0DC4">
          <w:rPr>
            <w:bCs/>
          </w:rPr>
          <w:t>THzS</w:t>
        </w:r>
      </w:ins>
      <w:proofErr w:type="spellEnd"/>
      <w:del w:id="106" w:author="michael marcus" w:date="2024-04-16T17:09:00Z">
        <w:r w:rsidDel="006C0DC4">
          <w:delText>TS</w:delText>
        </w:r>
      </w:del>
      <w:r>
        <w:t>/RDI-S”. This report</w:t>
      </w:r>
      <w:del w:id="107" w:author="michael marcus" w:date="2024-04-16T16:59:00Z">
        <w:r w:rsidDel="00E31BB1">
          <w:delText>s</w:delText>
        </w:r>
      </w:del>
      <w:r>
        <w:t xml:space="preserve"> reviews both its technical characteristics and its ability to share</w:t>
      </w:r>
      <w:ins w:id="108" w:author="michael marcus" w:date="2024-04-16T16:59:00Z">
        <w:r w:rsidR="00E31BB1">
          <w:t xml:space="preserve"> with allocated services including passive services covered by </w:t>
        </w:r>
        <w:r w:rsidR="00E31BB1">
          <w:rPr>
            <w:b/>
            <w:bCs/>
          </w:rPr>
          <w:t>5.340</w:t>
        </w:r>
      </w:ins>
      <w:r>
        <w:t xml:space="preserve">. The use of this technology </w:t>
      </w:r>
      <w:r w:rsidR="003348E6">
        <w:t xml:space="preserve">appears </w:t>
      </w:r>
      <w:del w:id="109" w:author="michael marcus" w:date="2024-04-16T17:00:00Z">
        <w:r w:rsidR="003348E6" w:rsidDel="00E31BB1">
          <w:delText xml:space="preserve">to be </w:delText>
        </w:r>
        <w:r w:rsidDel="00E31BB1">
          <w:delText xml:space="preserve">a </w:delText>
        </w:r>
      </w:del>
      <w:ins w:id="110" w:author="michael marcus" w:date="2024-04-16T17:00:00Z">
        <w:r w:rsidR="00E31BB1">
          <w:t xml:space="preserve">meet the definition of a </w:t>
        </w:r>
      </w:ins>
      <w:r>
        <w:t xml:space="preserve">radiodetermination service pursuant to RR </w:t>
      </w:r>
      <w:r>
        <w:rPr>
          <w:b/>
          <w:bCs/>
        </w:rPr>
        <w:t>1.9</w:t>
      </w:r>
      <w:r>
        <w:t xml:space="preserve"> as it is the “</w:t>
      </w:r>
      <w:r w:rsidRPr="00F42217">
        <w:t xml:space="preserve">determination of the </w:t>
      </w:r>
      <w:r>
        <w:t>…</w:t>
      </w:r>
      <w:r w:rsidRPr="00F42217">
        <w:t xml:space="preserve"> characteristics of an object, or the obtaining of information relating to these parameters, by means of the propagation properties of radio waves.</w:t>
      </w:r>
      <w:r>
        <w:t>”</w:t>
      </w:r>
      <w:r w:rsidR="003348E6">
        <w:t xml:space="preserve">   </w:t>
      </w:r>
    </w:p>
    <w:p w14:paraId="73371A14" w14:textId="6AC9D829" w:rsidR="002C2A4A" w:rsidRDefault="003348E6" w:rsidP="002C2A4A">
      <w:pPr>
        <w:pStyle w:val="NormalWeb"/>
        <w:spacing w:before="120" w:beforeAutospacing="0" w:after="0" w:afterAutospacing="0"/>
        <w:jc w:val="both"/>
      </w:pPr>
      <w:r>
        <w:t xml:space="preserve">Several administrations have already permitted use of this technology within their jurisdictions but none have </w:t>
      </w:r>
      <w:del w:id="111" w:author="michael marcus" w:date="2024-04-16T17:01:00Z">
        <w:r w:rsidDel="00E31BB1">
          <w:delText xml:space="preserve">authorized and </w:delText>
        </w:r>
      </w:del>
      <w:r>
        <w:t xml:space="preserve">licensed it as an allocated radiodetermination service.  It has been authorized in some administrations as an Industrial Scientific and Medical (ISM) application under the terms of </w:t>
      </w:r>
      <w:r>
        <w:rPr>
          <w:b/>
          <w:bCs/>
        </w:rPr>
        <w:t xml:space="preserve">15.13 </w:t>
      </w:r>
      <w:r>
        <w:t xml:space="preserve"> and in other administrations as a short range device (SRD) although it is not harmonized as yet in I</w:t>
      </w:r>
      <w:r w:rsidRPr="003348E6">
        <w:t>TU-R SM.1896-</w:t>
      </w:r>
      <w:r>
        <w:t>1.</w:t>
      </w:r>
      <w:r w:rsidR="007172BA">
        <w:t xml:space="preserve">  </w:t>
      </w:r>
    </w:p>
    <w:p w14:paraId="29F07BD5" w14:textId="77777777" w:rsidR="007172BA" w:rsidRDefault="007172BA" w:rsidP="002C2A4A">
      <w:pPr>
        <w:pStyle w:val="NormalWeb"/>
        <w:spacing w:before="120" w:beforeAutospacing="0" w:after="0" w:afterAutospacing="0"/>
        <w:jc w:val="both"/>
      </w:pPr>
    </w:p>
    <w:p w14:paraId="5D75972B" w14:textId="194A1AF1" w:rsidR="007172BA" w:rsidRDefault="007172BA" w:rsidP="007172BA">
      <w:pPr>
        <w:pStyle w:val="NormalWeb"/>
        <w:spacing w:before="120" w:beforeAutospacing="0" w:after="0" w:afterAutospacing="0"/>
        <w:jc w:val="both"/>
      </w:pPr>
      <w:r>
        <w:t xml:space="preserve">Many </w:t>
      </w:r>
      <w:proofErr w:type="spellStart"/>
      <w:ins w:id="112" w:author="michael marcus" w:date="2024-04-16T17:10:00Z">
        <w:r w:rsidR="006C0DC4">
          <w:rPr>
            <w:bCs/>
          </w:rPr>
          <w:t>THzS</w:t>
        </w:r>
      </w:ins>
      <w:proofErr w:type="spellEnd"/>
      <w:del w:id="113" w:author="michael marcus" w:date="2024-04-16T17:10:00Z">
        <w:r w:rsidDel="006C0DC4">
          <w:delText>TS</w:delText>
        </w:r>
      </w:del>
      <w:r>
        <w:t>/RDI-S devices now being sold and used around the world transmit in bands covered by the “</w:t>
      </w:r>
      <w:r w:rsidRPr="007172BA">
        <w:t>All emissions are prohibited in the following band</w:t>
      </w:r>
      <w:r>
        <w:t xml:space="preserve">s” provision of </w:t>
      </w:r>
      <w:r>
        <w:rPr>
          <w:b/>
          <w:bCs/>
        </w:rPr>
        <w:t xml:space="preserve">5.340.  </w:t>
      </w:r>
      <w:r w:rsidRPr="007172BA">
        <w:t xml:space="preserve">This </w:t>
      </w:r>
      <w:r w:rsidRPr="007172BA">
        <w:lastRenderedPageBreak/>
        <w:t xml:space="preserve">creates an ambiguity as to whether </w:t>
      </w:r>
      <w:r>
        <w:t>TS/RDI-S is permitted under present ITU regulations and discourages investment in R&amp;D in this technology and in purchasing and use in manufacturing operations where it can improve productivity and quality and benefit the economies in countries around the world.</w:t>
      </w:r>
    </w:p>
    <w:p w14:paraId="7B856406" w14:textId="01BB15F5" w:rsidR="007172BA" w:rsidRPr="00694EB2" w:rsidRDefault="007172BA" w:rsidP="007172BA">
      <w:pPr>
        <w:pStyle w:val="NormalWeb"/>
        <w:spacing w:before="120" w:beforeAutospacing="0" w:after="0" w:afterAutospacing="0"/>
        <w:jc w:val="both"/>
      </w:pPr>
      <w:r>
        <w:t>The use of this technology is almost always indoors in buildings with high penetration loss at these frequencies, at distances less than 1m, and with a highly</w:t>
      </w:r>
      <w:ins w:id="114" w:author="michael marcus" w:date="2024-04-16T17:02:00Z">
        <w:r w:rsidR="00E31BB1">
          <w:t xml:space="preserve"> </w:t>
        </w:r>
      </w:ins>
      <w:del w:id="115" w:author="michael marcus" w:date="2024-04-16T17:02:00Z">
        <w:r w:rsidDel="00E31BB1">
          <w:delText xml:space="preserve"> </w:delText>
        </w:r>
      </w:del>
      <w:r>
        <w:t>focused antennas.  Th</w:t>
      </w:r>
      <w:ins w:id="116" w:author="michael marcus" w:date="2024-04-16T17:02:00Z">
        <w:r w:rsidR="00E31BB1">
          <w:t>u</w:t>
        </w:r>
      </w:ins>
      <w:del w:id="117" w:author="michael marcus" w:date="2024-04-16T17:02:00Z">
        <w:r w:rsidDel="00E31BB1">
          <w:delText>i</w:delText>
        </w:r>
      </w:del>
      <w:r>
        <w:t xml:space="preserve">s it appears that harmonization of technical parameters for </w:t>
      </w:r>
      <w:proofErr w:type="spellStart"/>
      <w:ins w:id="118" w:author="michael marcus" w:date="2024-04-16T17:10:00Z">
        <w:r w:rsidR="006C0DC4">
          <w:rPr>
            <w:bCs/>
          </w:rPr>
          <w:t>THzS</w:t>
        </w:r>
      </w:ins>
      <w:proofErr w:type="spellEnd"/>
      <w:del w:id="119" w:author="michael marcus" w:date="2024-04-16T17:10:00Z">
        <w:r w:rsidDel="006C0DC4">
          <w:delText>TS</w:delText>
        </w:r>
      </w:del>
      <w:ins w:id="120" w:author="michael marcus" w:date="2024-04-16T17:03:00Z">
        <w:r w:rsidR="00E31BB1">
          <w:t>/</w:t>
        </w:r>
      </w:ins>
      <w:del w:id="121" w:author="michael marcus" w:date="2024-04-16T17:03:00Z">
        <w:r w:rsidDel="00E31BB1">
          <w:delText>.</w:delText>
        </w:r>
      </w:del>
      <w:r>
        <w:t>RDI-S would be of benefit by both assuring the continuing protection of the critical passive services and facilitating international trade in this technology.  It would appear that</w:t>
      </w:r>
      <w:r w:rsidR="00694EB2">
        <w:t xml:space="preserve"> the sharing policy for 71-275 GHz adopted in </w:t>
      </w:r>
      <w:r w:rsidR="00694EB2" w:rsidRPr="00694EB2">
        <w:rPr>
          <w:b/>
          <w:bCs/>
        </w:rPr>
        <w:t>Res. 731 (Rev. WRC-23)</w:t>
      </w:r>
      <w:r w:rsidR="00694EB2">
        <w:rPr>
          <w:b/>
          <w:bCs/>
        </w:rPr>
        <w:t xml:space="preserve"> </w:t>
      </w:r>
      <w:r w:rsidR="00694EB2" w:rsidRPr="00694EB2">
        <w:t>could be a framework</w:t>
      </w:r>
      <w:r w:rsidR="00694EB2">
        <w:t xml:space="preserve"> for developing harmonization for this technology.</w:t>
      </w:r>
    </w:p>
    <w:p w14:paraId="23F05419" w14:textId="77777777" w:rsidR="002C2A4A" w:rsidRDefault="002C2A4A" w:rsidP="002C2A4A">
      <w:pPr>
        <w:pStyle w:val="Heading1"/>
        <w:rPr>
          <w:rFonts w:ascii="TimesNewRoman,Bold" w:hAnsi="TimesNewRoman,Bold" w:hint="eastAsia"/>
          <w:i/>
          <w:iCs/>
        </w:rPr>
      </w:pPr>
      <w:r w:rsidRPr="008E6B9C">
        <w:t>2</w:t>
      </w:r>
      <w:r>
        <w:tab/>
      </w:r>
      <w:r w:rsidRPr="006A1B24">
        <w:t>Related ITU Recommendations</w:t>
      </w:r>
    </w:p>
    <w:p w14:paraId="55D70D09" w14:textId="77777777" w:rsidR="002C2A4A" w:rsidRDefault="00000000" w:rsidP="002C2A4A">
      <w:pPr>
        <w:tabs>
          <w:tab w:val="left" w:pos="1985"/>
          <w:tab w:val="left" w:pos="2608"/>
          <w:tab w:val="left" w:pos="3345"/>
        </w:tabs>
        <w:ind w:left="1985" w:hanging="1985"/>
        <w:jc w:val="both"/>
        <w:rPr>
          <w:rFonts w:ascii="TimesNewRoman,Bold" w:hAnsi="TimesNewRoman,Bold"/>
          <w:b/>
          <w:bCs/>
        </w:rPr>
      </w:pPr>
      <w:hyperlink r:id="rId11" w:history="1">
        <w:r w:rsidR="002C2A4A" w:rsidRPr="002611AC">
          <w:rPr>
            <w:rStyle w:val="Hyperlink"/>
            <w:rFonts w:ascii="TimesNewRoman,Bold" w:hAnsi="TimesNewRoman,Bold"/>
          </w:rPr>
          <w:t>ITU-R P.676-13</w:t>
        </w:r>
      </w:hyperlink>
      <w:r w:rsidR="002C2A4A">
        <w:rPr>
          <w:rFonts w:ascii="TimesNewRoman,Bold" w:hAnsi="TimesNewRoman,Bold"/>
        </w:rPr>
        <w:tab/>
      </w:r>
      <w:r w:rsidR="002C2A4A" w:rsidRPr="00CA2244">
        <w:rPr>
          <w:rFonts w:ascii="TimesNewRoman,Bold" w:hAnsi="TimesNewRoman,Bold"/>
        </w:rPr>
        <w:t>Attenuation by atmospheric gases and related effects</w:t>
      </w:r>
    </w:p>
    <w:p w14:paraId="361BF6D3" w14:textId="77777777" w:rsidR="002C2A4A" w:rsidRDefault="00000000" w:rsidP="002C2A4A">
      <w:pPr>
        <w:tabs>
          <w:tab w:val="left" w:pos="1985"/>
          <w:tab w:val="left" w:pos="2608"/>
          <w:tab w:val="left" w:pos="3345"/>
        </w:tabs>
        <w:ind w:left="1985" w:hanging="1985"/>
        <w:jc w:val="both"/>
        <w:rPr>
          <w:rFonts w:ascii="TimesNewRoman,Bold" w:hAnsi="TimesNewRoman,Bold"/>
        </w:rPr>
      </w:pPr>
      <w:hyperlink r:id="rId12" w:history="1">
        <w:r w:rsidR="002C2A4A" w:rsidRPr="002611AC">
          <w:rPr>
            <w:rStyle w:val="Hyperlink"/>
            <w:rFonts w:ascii="TimesNewRoman,Bold" w:hAnsi="TimesNewRoman,Bold"/>
          </w:rPr>
          <w:t>ITU-R P.2109-1</w:t>
        </w:r>
      </w:hyperlink>
      <w:r w:rsidR="002C2A4A">
        <w:rPr>
          <w:rFonts w:ascii="TimesNewRoman,Bold" w:hAnsi="TimesNewRoman,Bold"/>
        </w:rPr>
        <w:tab/>
      </w:r>
      <w:r w:rsidR="002C2A4A" w:rsidRPr="00CA2244">
        <w:rPr>
          <w:rFonts w:ascii="TimesNewRoman,Bold" w:hAnsi="TimesNewRoman,Bold"/>
        </w:rPr>
        <w:t>Prediction of building entry loss</w:t>
      </w:r>
    </w:p>
    <w:p w14:paraId="7587B5CE" w14:textId="2222509F" w:rsidR="00694EB2" w:rsidRDefault="00000000" w:rsidP="00694EB2">
      <w:pPr>
        <w:tabs>
          <w:tab w:val="left" w:pos="1985"/>
          <w:tab w:val="left" w:pos="2608"/>
          <w:tab w:val="left" w:pos="3345"/>
        </w:tabs>
        <w:ind w:left="1985" w:hanging="1985"/>
        <w:rPr>
          <w:rFonts w:ascii="TimesNewRoman,Bold" w:hAnsi="TimesNewRoman,Bold"/>
        </w:rPr>
      </w:pPr>
      <w:hyperlink r:id="rId13" w:history="1">
        <w:r w:rsidR="00694EB2" w:rsidRPr="00694EB2">
          <w:rPr>
            <w:rStyle w:val="Hyperlink"/>
            <w:rFonts w:ascii="TimesNewRoman,Bold" w:hAnsi="TimesNewRoman,Bold"/>
          </w:rPr>
          <w:t xml:space="preserve">ITU-R SM.1896-1   </w:t>
        </w:r>
      </w:hyperlink>
      <w:r w:rsidR="00694EB2">
        <w:rPr>
          <w:rFonts w:ascii="TimesNewRoman,Bold" w:hAnsi="TimesNewRoman,Bold"/>
        </w:rPr>
        <w:t xml:space="preserve"> </w:t>
      </w:r>
      <w:r w:rsidR="00694EB2" w:rsidRPr="00694EB2">
        <w:rPr>
          <w:rFonts w:ascii="TimesNewRoman,Bold" w:hAnsi="TimesNewRoman,Bold"/>
        </w:rPr>
        <w:t>Frequency ranges for global or regional</w:t>
      </w:r>
      <w:r w:rsidR="00694EB2">
        <w:rPr>
          <w:rFonts w:ascii="TimesNewRoman,Bold" w:hAnsi="TimesNewRoman,Bold"/>
        </w:rPr>
        <w:t xml:space="preserve"> </w:t>
      </w:r>
      <w:r w:rsidR="00694EB2" w:rsidRPr="00694EB2">
        <w:rPr>
          <w:rFonts w:ascii="TimesNewRoman,Bold" w:hAnsi="TimesNewRoman,Bold"/>
        </w:rPr>
        <w:t>harmonization of short-range devices</w:t>
      </w:r>
    </w:p>
    <w:p w14:paraId="69D8CD59" w14:textId="77777777" w:rsidR="002C2A4A" w:rsidRDefault="002C2A4A" w:rsidP="002C2A4A">
      <w:pPr>
        <w:pStyle w:val="Heading1"/>
      </w:pPr>
      <w:r w:rsidRPr="008E6B9C">
        <w:t>3</w:t>
      </w:r>
      <w:r>
        <w:tab/>
      </w:r>
      <w:r w:rsidRPr="002611AC">
        <w:t>Abbreviations</w:t>
      </w:r>
      <w:r w:rsidRPr="008E6B9C">
        <w:t xml:space="preserve"> and acronyms</w:t>
      </w:r>
    </w:p>
    <w:p w14:paraId="3D4AC139" w14:textId="580FEA3C" w:rsidR="002C2A4A" w:rsidDel="00F13947" w:rsidRDefault="002C2A4A">
      <w:pPr>
        <w:tabs>
          <w:tab w:val="left" w:pos="1701"/>
          <w:tab w:val="left" w:pos="2608"/>
          <w:tab w:val="left" w:pos="3345"/>
        </w:tabs>
        <w:ind w:left="1985" w:hanging="1985"/>
        <w:rPr>
          <w:del w:id="122" w:author="michael marcus" w:date="2024-04-16T17:04:00Z"/>
        </w:rPr>
        <w:pPrChange w:id="123" w:author="michael marcus" w:date="2024-04-16T17:05:00Z">
          <w:pPr>
            <w:tabs>
              <w:tab w:val="left" w:pos="1701"/>
              <w:tab w:val="left" w:pos="2608"/>
              <w:tab w:val="left" w:pos="3345"/>
            </w:tabs>
            <w:ind w:left="1985" w:hanging="1985"/>
            <w:jc w:val="both"/>
          </w:pPr>
        </w:pPrChange>
      </w:pPr>
      <w:r>
        <w:t>RDI-S:</w:t>
      </w:r>
      <w:r>
        <w:tab/>
      </w:r>
      <w:ins w:id="124" w:author="michael marcus" w:date="2024-04-16T17:05:00Z">
        <w:r w:rsidR="00F13947">
          <w:t>R</w:t>
        </w:r>
      </w:ins>
      <w:ins w:id="125" w:author="michael marcus" w:date="2024-04-16T17:04:00Z">
        <w:r w:rsidR="00E31BB1" w:rsidRPr="005E42B6">
          <w:t xml:space="preserve">adiodetermination </w:t>
        </w:r>
        <w:r w:rsidR="00E31BB1">
          <w:t>s</w:t>
        </w:r>
        <w:r w:rsidR="00E31BB1" w:rsidRPr="005E42B6">
          <w:t xml:space="preserve">ystems </w:t>
        </w:r>
        <w:r w:rsidR="00E31BB1">
          <w:t>of</w:t>
        </w:r>
        <w:r w:rsidR="00E31BB1" w:rsidRPr="005E42B6">
          <w:t xml:space="preserve"> </w:t>
        </w:r>
        <w:r w:rsidR="00E31BB1">
          <w:t>i</w:t>
        </w:r>
        <w:r w:rsidR="00E31BB1" w:rsidRPr="005E42B6">
          <w:t xml:space="preserve">ndustry </w:t>
        </w:r>
        <w:r w:rsidR="00E31BB1">
          <w:t>a</w:t>
        </w:r>
        <w:r w:rsidR="00E31BB1" w:rsidRPr="005E42B6">
          <w:t>utomation in</w:t>
        </w:r>
      </w:ins>
      <w:ins w:id="126" w:author="michael marcus" w:date="2024-04-16T17:07:00Z">
        <w:r w:rsidR="00F760C6">
          <w:t xml:space="preserve"> </w:t>
        </w:r>
      </w:ins>
      <w:ins w:id="127" w:author="michael marcus" w:date="2024-04-16T17:04:00Z">
        <w:r w:rsidR="00E31BB1">
          <w:t>s</w:t>
        </w:r>
        <w:r w:rsidR="00E31BB1" w:rsidRPr="005E42B6">
          <w:t xml:space="preserve">hielded </w:t>
        </w:r>
        <w:r w:rsidR="00E31BB1">
          <w:t>e</w:t>
        </w:r>
        <w:r w:rsidR="00E31BB1" w:rsidRPr="005E42B6">
          <w:t xml:space="preserve">nvironments </w:t>
        </w:r>
      </w:ins>
      <w:del w:id="128" w:author="michael marcus" w:date="2024-04-16T17:04:00Z">
        <w:r w:rsidRPr="003C18FC" w:rsidDel="00E31BB1">
          <w:delText xml:space="preserve">Industry </w:delText>
        </w:r>
        <w:r w:rsidDel="00E31BB1">
          <w:delText>a</w:delText>
        </w:r>
        <w:r w:rsidRPr="003C18FC" w:rsidDel="00E31BB1">
          <w:delText xml:space="preserve">utomation in </w:delText>
        </w:r>
        <w:r w:rsidDel="00E31BB1">
          <w:delText>s</w:delText>
        </w:r>
        <w:r w:rsidRPr="003C18FC" w:rsidDel="00E31BB1">
          <w:delText xml:space="preserve">hielded </w:delText>
        </w:r>
        <w:r w:rsidDel="00E31BB1">
          <w:delText>e</w:delText>
        </w:r>
        <w:r w:rsidRPr="003C18FC" w:rsidDel="00E31BB1">
          <w:delText xml:space="preserve">nvironments </w:delText>
        </w:r>
      </w:del>
    </w:p>
    <w:p w14:paraId="084784D1" w14:textId="77777777" w:rsidR="00F13947" w:rsidRDefault="00F13947">
      <w:pPr>
        <w:tabs>
          <w:tab w:val="left" w:pos="1701"/>
          <w:tab w:val="left" w:pos="2608"/>
          <w:tab w:val="left" w:pos="3345"/>
        </w:tabs>
        <w:ind w:left="1985" w:hanging="1985"/>
        <w:rPr>
          <w:ins w:id="129" w:author="michael marcus" w:date="2024-04-16T17:05:00Z"/>
        </w:rPr>
        <w:pPrChange w:id="130" w:author="michael marcus" w:date="2024-04-16T17:05:00Z">
          <w:pPr>
            <w:tabs>
              <w:tab w:val="left" w:pos="1701"/>
              <w:tab w:val="left" w:pos="2608"/>
              <w:tab w:val="left" w:pos="3345"/>
            </w:tabs>
            <w:ind w:left="1985" w:hanging="1985"/>
            <w:jc w:val="both"/>
          </w:pPr>
        </w:pPrChange>
      </w:pPr>
    </w:p>
    <w:p w14:paraId="77E38524" w14:textId="48EC4B8C" w:rsidR="002C2A4A" w:rsidRPr="00C6733A" w:rsidRDefault="006C0DC4" w:rsidP="00E31BB1">
      <w:pPr>
        <w:tabs>
          <w:tab w:val="left" w:pos="1701"/>
          <w:tab w:val="left" w:pos="2608"/>
          <w:tab w:val="left" w:pos="3345"/>
        </w:tabs>
        <w:ind w:left="1985" w:hanging="1985"/>
        <w:jc w:val="both"/>
        <w:rPr>
          <w:rFonts w:ascii="TimesNewRoman,Bold" w:hAnsi="TimesNewRoman,Bold"/>
        </w:rPr>
      </w:pPr>
      <w:proofErr w:type="spellStart"/>
      <w:ins w:id="131" w:author="michael marcus" w:date="2024-04-16T17:10:00Z">
        <w:r>
          <w:rPr>
            <w:bCs/>
          </w:rPr>
          <w:t>THzS</w:t>
        </w:r>
      </w:ins>
      <w:proofErr w:type="spellEnd"/>
      <w:del w:id="132" w:author="michael marcus" w:date="2024-04-16T17:10:00Z">
        <w:r w:rsidR="002C2A4A" w:rsidDel="006C0DC4">
          <w:delText>TS</w:delText>
        </w:r>
      </w:del>
      <w:r w:rsidR="002C2A4A">
        <w:t>/RDI-S:</w:t>
      </w:r>
      <w:r w:rsidR="002C2A4A">
        <w:tab/>
      </w:r>
      <w:r w:rsidR="002C2A4A" w:rsidRPr="00F90D69">
        <w:t xml:space="preserve">Terahertz </w:t>
      </w:r>
      <w:r w:rsidR="002C2A4A">
        <w:t>s</w:t>
      </w:r>
      <w:r w:rsidR="002C2A4A" w:rsidRPr="00F90D69">
        <w:t>pectro</w:t>
      </w:r>
      <w:r w:rsidR="002C2A4A">
        <w:t>s</w:t>
      </w:r>
      <w:r w:rsidR="002C2A4A" w:rsidRPr="00F90D69">
        <w:t>copy</w:t>
      </w:r>
      <w:r w:rsidR="002C2A4A" w:rsidRPr="003C18FC">
        <w:t xml:space="preserve"> </w:t>
      </w:r>
      <w:r w:rsidR="002C2A4A">
        <w:t>i</w:t>
      </w:r>
      <w:r w:rsidR="002C2A4A" w:rsidRPr="003C18FC">
        <w:t xml:space="preserve">ndustry </w:t>
      </w:r>
      <w:r w:rsidR="002C2A4A">
        <w:t>a</w:t>
      </w:r>
      <w:r w:rsidR="002C2A4A" w:rsidRPr="003C18FC">
        <w:t xml:space="preserve">utomation in </w:t>
      </w:r>
      <w:r w:rsidR="002C2A4A">
        <w:t>s</w:t>
      </w:r>
      <w:r w:rsidR="002C2A4A" w:rsidRPr="003C18FC">
        <w:t xml:space="preserve">hielded </w:t>
      </w:r>
      <w:r w:rsidR="002C2A4A">
        <w:t>e</w:t>
      </w:r>
      <w:r w:rsidR="002C2A4A" w:rsidRPr="003C18FC">
        <w:t>nvironments</w:t>
      </w:r>
    </w:p>
    <w:p w14:paraId="6E77A352" w14:textId="5BC741C3" w:rsidR="002C2A4A" w:rsidRDefault="002C2A4A" w:rsidP="002C2A4A">
      <w:pPr>
        <w:pStyle w:val="Heading1"/>
      </w:pPr>
      <w:r>
        <w:t>4</w:t>
      </w:r>
      <w:r>
        <w:tab/>
      </w:r>
      <w:ins w:id="133" w:author="michael marcus" w:date="2024-04-17T13:04:00Z">
        <w:r w:rsidR="001B41B7">
          <w:rPr>
            <w:rFonts w:ascii="Aptos" w:hAnsi="Aptos"/>
            <w:color w:val="000000"/>
          </w:rPr>
          <w:t xml:space="preserve">ISM and SRD </w:t>
        </w:r>
      </w:ins>
      <w:del w:id="134" w:author="michael marcus" w:date="2024-04-17T13:04:00Z">
        <w:r w:rsidDel="001B41B7">
          <w:delText xml:space="preserve">Service </w:delText>
        </w:r>
      </w:del>
      <w:r>
        <w:t>applications</w:t>
      </w:r>
    </w:p>
    <w:p w14:paraId="7EC17A8B" w14:textId="77777777" w:rsidR="002C2A4A" w:rsidRDefault="002C2A4A" w:rsidP="002C2A4A">
      <w:pPr>
        <w:jc w:val="both"/>
      </w:pPr>
      <w:r>
        <w:t xml:space="preserve">TS/RDI-S has a wide variety of applications in industrial operations but none in consumer products. Uses generally include industrial process monitoring and control; non-destructive imaging; and research and development spectroscopy. It has been used for industrial online factory process monitoring and control by measuring parameters such as multilayer thickness of extruded plastics; multilayer thicknesses of paints (including wet paint); basis weight; density; delamination and moisture. </w:t>
      </w:r>
    </w:p>
    <w:p w14:paraId="5F872D24" w14:textId="77777777" w:rsidR="002C2A4A" w:rsidRDefault="002C2A4A" w:rsidP="002C2A4A">
      <w:pPr>
        <w:jc w:val="both"/>
      </w:pPr>
      <w:r>
        <w:t xml:space="preserve">It could be used in factories that make tires, rubber, building products, paper, plastic pipe, coated steel pipe, blow molded bottles, aircraft coatings, fuel tanks, and many other products. </w:t>
      </w:r>
    </w:p>
    <w:p w14:paraId="5FDBA7A7" w14:textId="2E9E3CBB" w:rsidR="002C2A4A" w:rsidRDefault="002C2A4A" w:rsidP="002C2A4A">
      <w:pPr>
        <w:jc w:val="both"/>
      </w:pPr>
      <w:r>
        <w:t>As a nondestructive imaging device</w:t>
      </w:r>
      <w:r w:rsidRPr="001A07BC">
        <w:t xml:space="preserve"> </w:t>
      </w:r>
      <w:proofErr w:type="spellStart"/>
      <w:ins w:id="135" w:author="michael marcus" w:date="2024-04-16T17:10:00Z">
        <w:r w:rsidR="006C0DC4">
          <w:rPr>
            <w:bCs/>
          </w:rPr>
          <w:t>THzS</w:t>
        </w:r>
      </w:ins>
      <w:proofErr w:type="spellEnd"/>
      <w:del w:id="136" w:author="michael marcus" w:date="2024-04-16T17:10:00Z">
        <w:r w:rsidDel="006C0DC4">
          <w:delText>TS</w:delText>
        </w:r>
      </w:del>
      <w:r>
        <w:t xml:space="preserve">/RDI-S has been used to image space craft external tanks, protection systems of spacecraft, military aircraft coatings, military ship coatings, </w:t>
      </w:r>
      <w:proofErr w:type="spellStart"/>
      <w:r>
        <w:t>radomes</w:t>
      </w:r>
      <w:proofErr w:type="spellEnd"/>
      <w:r>
        <w:t>, food, pharmaceuticals, and other products.</w:t>
      </w:r>
    </w:p>
    <w:p w14:paraId="68AE7C9E" w14:textId="2F422493" w:rsidR="00A02B20" w:rsidRPr="00831211" w:rsidRDefault="002C2A4A" w:rsidP="001B41B7">
      <w:pPr>
        <w:jc w:val="both"/>
      </w:pPr>
      <w:r>
        <w:t>All of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ins w:id="137" w:author="michael marcus" w:date="2024-04-17T13:13:00Z">
        <w:r w:rsidR="001B41B7">
          <w:t xml:space="preserve">  </w:t>
        </w:r>
      </w:ins>
      <w:ins w:id="138" w:author="michael marcus" w:date="2024-04-17T13:03:00Z">
        <w:r w:rsidR="00A02B20">
          <w:t>Some administrations ha</w:t>
        </w:r>
      </w:ins>
      <w:ins w:id="139" w:author="michael marcus" w:date="2024-04-17T13:04:00Z">
        <w:r w:rsidR="00A02B20">
          <w:t>v</w:t>
        </w:r>
      </w:ins>
      <w:ins w:id="140" w:author="michael marcus" w:date="2024-04-17T13:03:00Z">
        <w:r w:rsidR="00A02B20">
          <w:t>e</w:t>
        </w:r>
      </w:ins>
      <w:ins w:id="141" w:author="michael marcus" w:date="2024-04-17T13:04:00Z">
        <w:r w:rsidR="00A02B20">
          <w:t xml:space="preserve"> authorized the use of this technology as </w:t>
        </w:r>
      </w:ins>
      <w:ins w:id="142" w:author="michael marcus" w:date="2024-04-17T13:06:00Z">
        <w:r w:rsidR="001B41B7">
          <w:t>ISM devices and some have authorized it as SRD.</w:t>
        </w:r>
      </w:ins>
    </w:p>
    <w:p w14:paraId="1D7F306D" w14:textId="5EAA5A80" w:rsidR="002C2A4A" w:rsidRDefault="002C2A4A" w:rsidP="002C2A4A">
      <w:pPr>
        <w:pStyle w:val="Heading1"/>
      </w:pPr>
      <w:r>
        <w:lastRenderedPageBreak/>
        <w:t>5</w:t>
      </w:r>
      <w:r>
        <w:tab/>
      </w:r>
      <w:ins w:id="143" w:author="michael marcus" w:date="2024-04-17T13:05:00Z">
        <w:r w:rsidR="001B41B7">
          <w:rPr>
            <w:rFonts w:ascii="Aptos" w:hAnsi="Aptos"/>
            <w:color w:val="000000"/>
          </w:rPr>
          <w:t>Possible Radiation Limits to Protect Other Services</w:t>
        </w:r>
      </w:ins>
      <w:del w:id="144" w:author="michael marcus" w:date="2024-04-17T13:05:00Z">
        <w:r w:rsidDel="001B41B7">
          <w:delText>System design</w:delText>
        </w:r>
      </w:del>
    </w:p>
    <w:p w14:paraId="337195C6" w14:textId="77777777" w:rsidR="002C2A4A" w:rsidRPr="00831211" w:rsidRDefault="002C2A4A" w:rsidP="002C2A4A">
      <w:pPr>
        <w:pStyle w:val="NormalWeb"/>
        <w:spacing w:before="120" w:beforeAutospacing="0" w:after="0" w:afterAutospacing="0"/>
        <w:jc w:val="both"/>
        <w:rPr>
          <w:rFonts w:ascii="TimesNewRoman,Bold" w:hAnsi="TimesNewRoman,Bold"/>
        </w:rPr>
      </w:pPr>
      <w:r w:rsidRPr="00831211">
        <w:rPr>
          <w:rFonts w:ascii="TimesNewRoman,Bold" w:hAnsi="TimesNewRoman,Bold"/>
        </w:rPr>
        <w:t>There are two basic technolog</w:t>
      </w:r>
      <w:r>
        <w:rPr>
          <w:rFonts w:ascii="TimesNewRoman,Bold" w:hAnsi="TimesNewRoman,Bold"/>
        </w:rPr>
        <w:t>ies that can be used in this application</w:t>
      </w:r>
      <w:r w:rsidRPr="00831211">
        <w:rPr>
          <w:rFonts w:ascii="TimesNewRoman,Bold" w:hAnsi="TimesNewRoman,Bold"/>
        </w:rPr>
        <w:t>.</w:t>
      </w:r>
      <w:r>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278B8E0B" w14:textId="77777777" w:rsidR="002C2A4A" w:rsidRDefault="002C2A4A" w:rsidP="002C2A4A">
      <w:pPr>
        <w:pStyle w:val="TableNo"/>
      </w:pPr>
      <w:r>
        <w:t>TABLE 1</w:t>
      </w:r>
    </w:p>
    <w:p w14:paraId="2FD50FEB" w14:textId="77777777" w:rsidR="002C2A4A" w:rsidRDefault="002C2A4A" w:rsidP="002C2A4A">
      <w:pPr>
        <w:pStyle w:val="Tabletitle"/>
      </w:pPr>
      <w:r>
        <w:t>Main parameters of impulsive/time domain t</w:t>
      </w:r>
      <w:r w:rsidRPr="00F90D69">
        <w:t xml:space="preserve">erahertz </w:t>
      </w:r>
      <w:r>
        <w:t>s</w:t>
      </w:r>
      <w:r w:rsidRPr="00F90D69">
        <w:t>pectro</w:t>
      </w:r>
      <w:r>
        <w:t>s</w:t>
      </w:r>
      <w:r w:rsidRPr="00F90D69">
        <w:t>copy</w:t>
      </w:r>
      <w:r>
        <w:br/>
        <w:t>i</w:t>
      </w:r>
      <w:r w:rsidRPr="003C18FC">
        <w:t xml:space="preserve">ndustry </w:t>
      </w:r>
      <w:r>
        <w:t>a</w:t>
      </w:r>
      <w:r w:rsidRPr="003C18FC">
        <w:t xml:space="preserve">utomation in </w:t>
      </w:r>
      <w:r>
        <w:t>s</w:t>
      </w:r>
      <w:r w:rsidRPr="003C18FC">
        <w:t xml:space="preserve">hielded </w:t>
      </w:r>
      <w:r>
        <w:t>e</w:t>
      </w:r>
      <w:r w:rsidRPr="003C18FC">
        <w:t>nvironments</w:t>
      </w:r>
    </w:p>
    <w:tbl>
      <w:tblPr>
        <w:tblStyle w:val="TableGrid"/>
        <w:tblW w:w="9663" w:type="dxa"/>
        <w:tblLayout w:type="fixed"/>
        <w:tblLook w:val="04A0" w:firstRow="1" w:lastRow="0" w:firstColumn="1" w:lastColumn="0" w:noHBand="0" w:noVBand="1"/>
      </w:tblPr>
      <w:tblGrid>
        <w:gridCol w:w="3221"/>
        <w:gridCol w:w="3221"/>
        <w:gridCol w:w="3221"/>
      </w:tblGrid>
      <w:tr w:rsidR="002C2A4A" w14:paraId="1331C643" w14:textId="77777777" w:rsidTr="00E80CBC">
        <w:tc>
          <w:tcPr>
            <w:tcW w:w="3221" w:type="dxa"/>
          </w:tcPr>
          <w:p w14:paraId="1BD06EA2" w14:textId="77777777" w:rsidR="002C2A4A" w:rsidRPr="00323133" w:rsidRDefault="002C2A4A" w:rsidP="00E80CBC">
            <w:pPr>
              <w:pStyle w:val="Tablehead"/>
              <w:rPr>
                <w:caps/>
              </w:rPr>
            </w:pPr>
            <w:r w:rsidRPr="00323133">
              <w:t>Parameter</w:t>
            </w:r>
          </w:p>
        </w:tc>
        <w:tc>
          <w:tcPr>
            <w:tcW w:w="3221" w:type="dxa"/>
          </w:tcPr>
          <w:p w14:paraId="26310289" w14:textId="77777777" w:rsidR="002C2A4A" w:rsidRPr="00323133" w:rsidRDefault="002C2A4A" w:rsidP="00E80CBC">
            <w:pPr>
              <w:pStyle w:val="Tablehead"/>
              <w:rPr>
                <w:caps/>
              </w:rPr>
            </w:pPr>
            <w:r w:rsidRPr="00323133">
              <w:t>Value</w:t>
            </w:r>
          </w:p>
        </w:tc>
        <w:tc>
          <w:tcPr>
            <w:tcW w:w="3221" w:type="dxa"/>
          </w:tcPr>
          <w:p w14:paraId="413B18C3" w14:textId="77777777" w:rsidR="002C2A4A" w:rsidRPr="00323133" w:rsidRDefault="002C2A4A" w:rsidP="00E80CBC">
            <w:pPr>
              <w:pStyle w:val="Tablehead"/>
              <w:rPr>
                <w:caps/>
              </w:rPr>
            </w:pPr>
            <w:r w:rsidRPr="00323133">
              <w:t>Notes</w:t>
            </w:r>
          </w:p>
        </w:tc>
      </w:tr>
      <w:tr w:rsidR="002C2A4A" w14:paraId="4A3525FB" w14:textId="77777777" w:rsidTr="00E80CBC">
        <w:tc>
          <w:tcPr>
            <w:tcW w:w="3221" w:type="dxa"/>
          </w:tcPr>
          <w:p w14:paraId="778FAE83" w14:textId="77777777" w:rsidR="002C2A4A" w:rsidRPr="00323133" w:rsidRDefault="002C2A4A" w:rsidP="00E80CBC">
            <w:pPr>
              <w:pStyle w:val="Tabletext"/>
              <w:rPr>
                <w:caps/>
              </w:rPr>
            </w:pPr>
            <w:r w:rsidRPr="00323133">
              <w:t>Modulation Scheme</w:t>
            </w:r>
          </w:p>
        </w:tc>
        <w:tc>
          <w:tcPr>
            <w:tcW w:w="3221" w:type="dxa"/>
          </w:tcPr>
          <w:p w14:paraId="5E26BDF1" w14:textId="77777777" w:rsidR="002C2A4A" w:rsidRPr="00323133" w:rsidRDefault="002C2A4A" w:rsidP="00E80CBC">
            <w:pPr>
              <w:pStyle w:val="Tabletext"/>
              <w:rPr>
                <w:caps/>
              </w:rPr>
            </w:pPr>
            <w:r w:rsidRPr="00323133">
              <w:t>Impulsive time domain signal</w:t>
            </w:r>
          </w:p>
        </w:tc>
        <w:tc>
          <w:tcPr>
            <w:tcW w:w="3221" w:type="dxa"/>
          </w:tcPr>
          <w:p w14:paraId="0F51A50A" w14:textId="77777777" w:rsidR="002C2A4A" w:rsidRPr="00323133" w:rsidRDefault="002C2A4A" w:rsidP="00E80CBC">
            <w:pPr>
              <w:pStyle w:val="Tabletext"/>
              <w:rPr>
                <w:caps/>
              </w:rPr>
            </w:pPr>
          </w:p>
        </w:tc>
      </w:tr>
      <w:tr w:rsidR="002C2A4A" w14:paraId="6E7315C8" w14:textId="77777777" w:rsidTr="00E80CBC">
        <w:tc>
          <w:tcPr>
            <w:tcW w:w="3221" w:type="dxa"/>
            <w:vAlign w:val="bottom"/>
          </w:tcPr>
          <w:p w14:paraId="73FEF49C" w14:textId="77777777" w:rsidR="002C2A4A" w:rsidRPr="00323133" w:rsidRDefault="002C2A4A" w:rsidP="00E80CBC">
            <w:pPr>
              <w:pStyle w:val="Tabletext"/>
              <w:rPr>
                <w:caps/>
              </w:rPr>
            </w:pPr>
            <w:r w:rsidRPr="00323133">
              <w:rPr>
                <w:color w:val="000000"/>
              </w:rPr>
              <w:t>Operating frequency range</w:t>
            </w:r>
          </w:p>
        </w:tc>
        <w:tc>
          <w:tcPr>
            <w:tcW w:w="3221" w:type="dxa"/>
            <w:vAlign w:val="bottom"/>
          </w:tcPr>
          <w:p w14:paraId="16FAEA21" w14:textId="77777777" w:rsidR="002C2A4A" w:rsidRPr="00323133" w:rsidRDefault="002C2A4A" w:rsidP="00E80CBC">
            <w:pPr>
              <w:pStyle w:val="Tabletext"/>
              <w:rPr>
                <w:caps/>
              </w:rPr>
            </w:pPr>
            <w:r w:rsidRPr="00323133">
              <w:rPr>
                <w:color w:val="000000"/>
              </w:rPr>
              <w:t>71 GHz – 6 THz</w:t>
            </w:r>
          </w:p>
        </w:tc>
        <w:tc>
          <w:tcPr>
            <w:tcW w:w="3221" w:type="dxa"/>
          </w:tcPr>
          <w:p w14:paraId="32F4A538" w14:textId="77777777" w:rsidR="002C2A4A" w:rsidRPr="00323133" w:rsidRDefault="002C2A4A" w:rsidP="00E80CBC">
            <w:pPr>
              <w:pStyle w:val="Tabletext"/>
              <w:rPr>
                <w:caps/>
              </w:rPr>
            </w:pPr>
          </w:p>
        </w:tc>
      </w:tr>
      <w:tr w:rsidR="002C2A4A" w14:paraId="3102F4DF" w14:textId="77777777" w:rsidTr="00E80CBC">
        <w:tc>
          <w:tcPr>
            <w:tcW w:w="3221" w:type="dxa"/>
            <w:vAlign w:val="bottom"/>
          </w:tcPr>
          <w:p w14:paraId="50177B96" w14:textId="77777777" w:rsidR="002C2A4A" w:rsidRPr="00323133" w:rsidRDefault="002C2A4A" w:rsidP="00E80CBC">
            <w:pPr>
              <w:pStyle w:val="Tabletext"/>
              <w:rPr>
                <w:caps/>
              </w:rPr>
            </w:pPr>
            <w:r w:rsidRPr="00323133">
              <w:rPr>
                <w:color w:val="000000"/>
              </w:rPr>
              <w:t>Modulation bandwidth</w:t>
            </w:r>
          </w:p>
        </w:tc>
        <w:tc>
          <w:tcPr>
            <w:tcW w:w="3221" w:type="dxa"/>
            <w:vAlign w:val="bottom"/>
          </w:tcPr>
          <w:p w14:paraId="2FED12EB" w14:textId="77777777" w:rsidR="002C2A4A" w:rsidRPr="00323133" w:rsidRDefault="002C2A4A" w:rsidP="00E80CBC">
            <w:pPr>
              <w:pStyle w:val="Tabletext"/>
              <w:rPr>
                <w:caps/>
              </w:rPr>
            </w:pPr>
            <w:r>
              <w:rPr>
                <w:color w:val="000000"/>
              </w:rPr>
              <w:t>[</w:t>
            </w:r>
            <w:r w:rsidRPr="00323133">
              <w:rPr>
                <w:color w:val="000000"/>
              </w:rPr>
              <w:t>50</w:t>
            </w:r>
            <w:r>
              <w:rPr>
                <w:color w:val="000000"/>
              </w:rPr>
              <w:t> </w:t>
            </w:r>
            <w:r w:rsidRPr="00323133">
              <w:rPr>
                <w:color w:val="000000"/>
              </w:rPr>
              <w:t>GHz – 6THz</w:t>
            </w:r>
            <w:r>
              <w:rPr>
                <w:color w:val="000000"/>
              </w:rPr>
              <w:t>]</w:t>
            </w:r>
          </w:p>
        </w:tc>
        <w:tc>
          <w:tcPr>
            <w:tcW w:w="3221" w:type="dxa"/>
          </w:tcPr>
          <w:p w14:paraId="34FB8AA7" w14:textId="77777777" w:rsidR="002C2A4A" w:rsidRPr="00323133" w:rsidRDefault="002C2A4A" w:rsidP="00E80CBC">
            <w:pPr>
              <w:pStyle w:val="Tabletext"/>
              <w:rPr>
                <w:caps/>
              </w:rPr>
            </w:pPr>
          </w:p>
        </w:tc>
      </w:tr>
      <w:tr w:rsidR="002C2A4A" w14:paraId="64B28BAC" w14:textId="77777777" w:rsidTr="00E80CBC">
        <w:tc>
          <w:tcPr>
            <w:tcW w:w="3221" w:type="dxa"/>
            <w:vAlign w:val="bottom"/>
          </w:tcPr>
          <w:p w14:paraId="5978DE6F" w14:textId="77777777" w:rsidR="002C2A4A" w:rsidRPr="00323133" w:rsidRDefault="002C2A4A" w:rsidP="00E80CBC">
            <w:pPr>
              <w:pStyle w:val="Tabletext"/>
              <w:rPr>
                <w:caps/>
              </w:rPr>
            </w:pPr>
            <w:r w:rsidRPr="00323133">
              <w:rPr>
                <w:color w:val="000000"/>
              </w:rPr>
              <w:t>Pulse Repetition rate</w:t>
            </w:r>
          </w:p>
        </w:tc>
        <w:tc>
          <w:tcPr>
            <w:tcW w:w="3221" w:type="dxa"/>
            <w:vAlign w:val="bottom"/>
          </w:tcPr>
          <w:p w14:paraId="0CFA36D9" w14:textId="77777777" w:rsidR="002C2A4A" w:rsidRPr="00323133" w:rsidRDefault="002C2A4A" w:rsidP="00E80CBC">
            <w:pPr>
              <w:pStyle w:val="Tabletext"/>
              <w:rPr>
                <w:caps/>
              </w:rPr>
            </w:pPr>
            <w:r w:rsidRPr="00323133">
              <w:rPr>
                <w:color w:val="000000"/>
              </w:rPr>
              <w:t>80-120 MHz</w:t>
            </w:r>
          </w:p>
        </w:tc>
        <w:tc>
          <w:tcPr>
            <w:tcW w:w="3221" w:type="dxa"/>
          </w:tcPr>
          <w:p w14:paraId="7616D33C" w14:textId="77777777" w:rsidR="002C2A4A" w:rsidRPr="00323133" w:rsidRDefault="002C2A4A" w:rsidP="00E80CBC">
            <w:pPr>
              <w:pStyle w:val="Tabletext"/>
              <w:rPr>
                <w:caps/>
              </w:rPr>
            </w:pPr>
          </w:p>
        </w:tc>
      </w:tr>
      <w:tr w:rsidR="002C2A4A" w14:paraId="197FF92F" w14:textId="77777777" w:rsidTr="00E80CBC">
        <w:tc>
          <w:tcPr>
            <w:tcW w:w="3221" w:type="dxa"/>
            <w:vAlign w:val="bottom"/>
          </w:tcPr>
          <w:p w14:paraId="30A52E76" w14:textId="77777777" w:rsidR="002C2A4A" w:rsidRPr="00323133" w:rsidRDefault="002C2A4A" w:rsidP="00E80CBC">
            <w:pPr>
              <w:pStyle w:val="Tabletext"/>
              <w:rPr>
                <w:caps/>
              </w:rPr>
            </w:pPr>
            <w:r w:rsidRPr="00323133">
              <w:rPr>
                <w:color w:val="000000"/>
              </w:rPr>
              <w:t>Duty Cycle</w:t>
            </w:r>
          </w:p>
        </w:tc>
        <w:tc>
          <w:tcPr>
            <w:tcW w:w="3221" w:type="dxa"/>
            <w:vAlign w:val="bottom"/>
          </w:tcPr>
          <w:p w14:paraId="4BF42AB3" w14:textId="77777777" w:rsidR="002C2A4A" w:rsidRPr="00323133" w:rsidRDefault="002C2A4A" w:rsidP="00E80CBC">
            <w:pPr>
              <w:pStyle w:val="Tabletext"/>
              <w:rPr>
                <w:caps/>
              </w:rPr>
            </w:pPr>
            <w:r w:rsidRPr="00323133">
              <w:rPr>
                <w:color w:val="000000"/>
              </w:rPr>
              <w:t>&lt; 10</w:t>
            </w:r>
            <w:r w:rsidRPr="00323133">
              <w:rPr>
                <w:color w:val="000000"/>
                <w:vertAlign w:val="superscript"/>
              </w:rPr>
              <w:t>-3</w:t>
            </w:r>
          </w:p>
        </w:tc>
        <w:tc>
          <w:tcPr>
            <w:tcW w:w="3221" w:type="dxa"/>
          </w:tcPr>
          <w:p w14:paraId="7116F9F4" w14:textId="77777777" w:rsidR="002C2A4A" w:rsidRPr="00323133" w:rsidRDefault="002C2A4A" w:rsidP="00E80CBC">
            <w:pPr>
              <w:pStyle w:val="Tabletext"/>
              <w:rPr>
                <w:caps/>
              </w:rPr>
            </w:pPr>
          </w:p>
        </w:tc>
      </w:tr>
      <w:tr w:rsidR="002C2A4A" w14:paraId="7B04CEAE" w14:textId="77777777" w:rsidTr="00E80CBC">
        <w:tc>
          <w:tcPr>
            <w:tcW w:w="3221" w:type="dxa"/>
            <w:vAlign w:val="bottom"/>
          </w:tcPr>
          <w:p w14:paraId="5D8736FF" w14:textId="77777777" w:rsidR="002C2A4A" w:rsidRPr="00323133" w:rsidRDefault="002C2A4A" w:rsidP="00E80CBC">
            <w:pPr>
              <w:pStyle w:val="Tabletext"/>
              <w:rPr>
                <w:caps/>
              </w:rPr>
            </w:pPr>
            <w:r w:rsidRPr="00323133">
              <w:rPr>
                <w:color w:val="000000"/>
              </w:rPr>
              <w:t>Average power</w:t>
            </w:r>
          </w:p>
        </w:tc>
        <w:tc>
          <w:tcPr>
            <w:tcW w:w="3221" w:type="dxa"/>
            <w:vAlign w:val="bottom"/>
          </w:tcPr>
          <w:p w14:paraId="2755B3F3" w14:textId="77777777" w:rsidR="002C2A4A" w:rsidRPr="00323133" w:rsidRDefault="002C2A4A" w:rsidP="00E80CBC">
            <w:pPr>
              <w:pStyle w:val="Tabletext"/>
              <w:rPr>
                <w:caps/>
              </w:rPr>
            </w:pPr>
            <w:r w:rsidRPr="00323133">
              <w:rPr>
                <w:color w:val="000000"/>
              </w:rPr>
              <w:t xml:space="preserve"> &lt; 10 </w:t>
            </w:r>
            <w:r w:rsidRPr="00323133">
              <w:rPr>
                <w:color w:val="000000"/>
              </w:rPr>
              <w:sym w:font="Symbol" w:char="F06D"/>
            </w:r>
            <w:r w:rsidRPr="00323133">
              <w:rPr>
                <w:color w:val="000000"/>
              </w:rPr>
              <w:t>W</w:t>
            </w:r>
          </w:p>
        </w:tc>
        <w:tc>
          <w:tcPr>
            <w:tcW w:w="3221" w:type="dxa"/>
          </w:tcPr>
          <w:p w14:paraId="1DE5268E" w14:textId="77777777" w:rsidR="002C2A4A" w:rsidRPr="00323133" w:rsidRDefault="002C2A4A" w:rsidP="00E80CBC">
            <w:pPr>
              <w:pStyle w:val="Tabletext"/>
              <w:rPr>
                <w:caps/>
              </w:rPr>
            </w:pPr>
          </w:p>
        </w:tc>
      </w:tr>
      <w:tr w:rsidR="002C2A4A" w14:paraId="05877E55" w14:textId="77777777" w:rsidTr="00E80CBC">
        <w:tc>
          <w:tcPr>
            <w:tcW w:w="3221" w:type="dxa"/>
            <w:vAlign w:val="bottom"/>
          </w:tcPr>
          <w:p w14:paraId="0279D2CA" w14:textId="77777777" w:rsidR="002C2A4A" w:rsidRPr="00323133" w:rsidRDefault="002C2A4A" w:rsidP="00E80CBC">
            <w:pPr>
              <w:pStyle w:val="Tabletext"/>
              <w:rPr>
                <w:caps/>
                <w:color w:val="000000"/>
              </w:rPr>
            </w:pPr>
            <w:r>
              <w:rPr>
                <w:color w:val="000000"/>
              </w:rPr>
              <w:t>Distance to Target</w:t>
            </w:r>
          </w:p>
        </w:tc>
        <w:tc>
          <w:tcPr>
            <w:tcW w:w="3221" w:type="dxa"/>
            <w:vAlign w:val="bottom"/>
          </w:tcPr>
          <w:p w14:paraId="16984050" w14:textId="77777777" w:rsidR="002C2A4A" w:rsidRPr="00323133" w:rsidRDefault="002C2A4A" w:rsidP="00E80CBC">
            <w:pPr>
              <w:pStyle w:val="Tabletext"/>
              <w:rPr>
                <w:caps/>
                <w:color w:val="000000"/>
              </w:rPr>
            </w:pPr>
            <w:r>
              <w:rPr>
                <w:color w:val="000000"/>
              </w:rPr>
              <w:t>&lt; 1 m</w:t>
            </w:r>
          </w:p>
        </w:tc>
        <w:tc>
          <w:tcPr>
            <w:tcW w:w="3221" w:type="dxa"/>
          </w:tcPr>
          <w:p w14:paraId="69E807FE" w14:textId="77777777" w:rsidR="002C2A4A" w:rsidRPr="00323133" w:rsidRDefault="002C2A4A" w:rsidP="00E80CBC">
            <w:pPr>
              <w:pStyle w:val="Tabletext"/>
              <w:rPr>
                <w:caps/>
              </w:rPr>
            </w:pPr>
          </w:p>
        </w:tc>
      </w:tr>
    </w:tbl>
    <w:p w14:paraId="3A063B4D" w14:textId="77777777" w:rsidR="002C2A4A" w:rsidRDefault="002C2A4A" w:rsidP="002C2A4A">
      <w:pPr>
        <w:pStyle w:val="Tablefin"/>
      </w:pPr>
    </w:p>
    <w:p w14:paraId="1C1DCA33" w14:textId="77777777" w:rsidR="002C2A4A" w:rsidRPr="00831211" w:rsidRDefault="002C2A4A" w:rsidP="002C2A4A">
      <w:pPr>
        <w:jc w:val="both"/>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have the ability to transmit at varying powers over different bands that have different allocation, Thus, they can have lower output power in bands that have more complex harmful interference vulnerabilities. </w:t>
      </w:r>
      <w:r>
        <w:rPr>
          <w:rFonts w:ascii="TimesNewRoman,Bold" w:hAnsi="TimesNewRoman,Bold"/>
        </w:rPr>
        <w:t>Basic parameters are given below.</w:t>
      </w:r>
    </w:p>
    <w:p w14:paraId="3DE2B61B" w14:textId="77777777" w:rsidR="002C2A4A" w:rsidRDefault="002C2A4A" w:rsidP="002C2A4A">
      <w:pPr>
        <w:pStyle w:val="TableNo"/>
      </w:pPr>
      <w:r>
        <w:t>TABLE 2</w:t>
      </w:r>
    </w:p>
    <w:p w14:paraId="3D7110C3" w14:textId="77777777" w:rsidR="002C2A4A" w:rsidRDefault="002C2A4A" w:rsidP="002C2A4A">
      <w:pPr>
        <w:pStyle w:val="Tabletitle"/>
      </w:pPr>
      <w:r>
        <w:t xml:space="preserve">Main parameters frequency modulated carrier wave </w:t>
      </w:r>
      <w:r>
        <w:br/>
        <w:t>t</w:t>
      </w:r>
      <w:r w:rsidRPr="00F90D69">
        <w:t xml:space="preserve">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r>
        <w:t>e</w:t>
      </w:r>
      <w:r w:rsidRPr="003C18FC">
        <w:t>nvironments</w:t>
      </w:r>
      <w:r w:rsidRPr="00C12D5E">
        <w:t xml:space="preserve"> </w:t>
      </w:r>
    </w:p>
    <w:tbl>
      <w:tblPr>
        <w:tblStyle w:val="TableGrid"/>
        <w:tblW w:w="9663" w:type="dxa"/>
        <w:tblLayout w:type="fixed"/>
        <w:tblLook w:val="04A0" w:firstRow="1" w:lastRow="0" w:firstColumn="1" w:lastColumn="0" w:noHBand="0" w:noVBand="1"/>
      </w:tblPr>
      <w:tblGrid>
        <w:gridCol w:w="3221"/>
        <w:gridCol w:w="3221"/>
        <w:gridCol w:w="3221"/>
      </w:tblGrid>
      <w:tr w:rsidR="002C2A4A" w14:paraId="21C34CCC" w14:textId="77777777" w:rsidTr="00E80CBC">
        <w:tc>
          <w:tcPr>
            <w:tcW w:w="3221" w:type="dxa"/>
          </w:tcPr>
          <w:p w14:paraId="359CD258" w14:textId="77777777" w:rsidR="002C2A4A" w:rsidRPr="0023157B" w:rsidRDefault="002C2A4A" w:rsidP="00E80CBC">
            <w:pPr>
              <w:pStyle w:val="Tablehead"/>
              <w:rPr>
                <w:caps/>
              </w:rPr>
            </w:pPr>
            <w:r w:rsidRPr="0023157B">
              <w:t>Parameter</w:t>
            </w:r>
          </w:p>
        </w:tc>
        <w:tc>
          <w:tcPr>
            <w:tcW w:w="3221" w:type="dxa"/>
          </w:tcPr>
          <w:p w14:paraId="5C3E5B13" w14:textId="77777777" w:rsidR="002C2A4A" w:rsidRPr="0023157B" w:rsidRDefault="002C2A4A" w:rsidP="00E80CBC">
            <w:pPr>
              <w:pStyle w:val="Tablehead"/>
              <w:rPr>
                <w:caps/>
              </w:rPr>
            </w:pPr>
            <w:r w:rsidRPr="0023157B">
              <w:t>Value</w:t>
            </w:r>
          </w:p>
        </w:tc>
        <w:tc>
          <w:tcPr>
            <w:tcW w:w="3221" w:type="dxa"/>
          </w:tcPr>
          <w:p w14:paraId="5F38D153" w14:textId="77777777" w:rsidR="002C2A4A" w:rsidRPr="0023157B" w:rsidRDefault="002C2A4A" w:rsidP="00E80CBC">
            <w:pPr>
              <w:pStyle w:val="Tablehead"/>
              <w:rPr>
                <w:caps/>
              </w:rPr>
            </w:pPr>
            <w:r w:rsidRPr="0023157B">
              <w:t>Notes</w:t>
            </w:r>
          </w:p>
        </w:tc>
      </w:tr>
      <w:tr w:rsidR="002C2A4A" w14:paraId="73693671" w14:textId="77777777" w:rsidTr="00E80CBC">
        <w:tc>
          <w:tcPr>
            <w:tcW w:w="3221" w:type="dxa"/>
            <w:vAlign w:val="center"/>
          </w:tcPr>
          <w:p w14:paraId="5C65FA4F" w14:textId="77777777" w:rsidR="002C2A4A" w:rsidRPr="002611AC" w:rsidRDefault="002C2A4A" w:rsidP="00E80CBC">
            <w:pPr>
              <w:pStyle w:val="Tabletext"/>
              <w:rPr>
                <w:color w:val="000000"/>
              </w:rPr>
            </w:pPr>
            <w:r w:rsidRPr="002611AC">
              <w:rPr>
                <w:color w:val="000000"/>
              </w:rPr>
              <w:t>Modulation scheme</w:t>
            </w:r>
          </w:p>
        </w:tc>
        <w:tc>
          <w:tcPr>
            <w:tcW w:w="3221" w:type="dxa"/>
            <w:vAlign w:val="center"/>
          </w:tcPr>
          <w:p w14:paraId="4F409E7C" w14:textId="77777777" w:rsidR="002C2A4A" w:rsidRPr="007C17C5" w:rsidRDefault="002C2A4A" w:rsidP="00E80CBC">
            <w:pPr>
              <w:pStyle w:val="Tabletext"/>
            </w:pPr>
            <w:r w:rsidRPr="00B91831">
              <w:rPr>
                <w:color w:val="000000"/>
              </w:rPr>
              <w:t>e.g. frequency modulated continuous wave (FMCW) or pulse-based modulation schemes</w:t>
            </w:r>
          </w:p>
        </w:tc>
        <w:tc>
          <w:tcPr>
            <w:tcW w:w="3221" w:type="dxa"/>
            <w:vAlign w:val="center"/>
          </w:tcPr>
          <w:p w14:paraId="7D0CE990" w14:textId="77777777" w:rsidR="002C2A4A" w:rsidRPr="007C17C5" w:rsidRDefault="002C2A4A" w:rsidP="00E80CBC">
            <w:pPr>
              <w:pStyle w:val="Tabletext"/>
            </w:pPr>
            <w:r w:rsidRPr="00B91831">
              <w:rPr>
                <w:color w:val="000000"/>
              </w:rPr>
              <w:t>Combination of different OFRs possible</w:t>
            </w:r>
          </w:p>
        </w:tc>
      </w:tr>
      <w:tr w:rsidR="002C2A4A" w14:paraId="5AD759E3" w14:textId="77777777" w:rsidTr="00E80CBC">
        <w:tc>
          <w:tcPr>
            <w:tcW w:w="3221" w:type="dxa"/>
            <w:vAlign w:val="center"/>
          </w:tcPr>
          <w:p w14:paraId="265A73EE" w14:textId="77777777" w:rsidR="002C2A4A" w:rsidRPr="002611AC" w:rsidRDefault="002C2A4A" w:rsidP="00E80CBC">
            <w:pPr>
              <w:pStyle w:val="Tabletext"/>
              <w:rPr>
                <w:color w:val="000000"/>
              </w:rPr>
            </w:pPr>
            <w:r w:rsidRPr="002611AC">
              <w:rPr>
                <w:color w:val="000000"/>
              </w:rPr>
              <w:t>Operating frequency range (OFR)</w:t>
            </w:r>
          </w:p>
        </w:tc>
        <w:tc>
          <w:tcPr>
            <w:tcW w:w="3221" w:type="dxa"/>
            <w:vAlign w:val="center"/>
          </w:tcPr>
          <w:p w14:paraId="771E3412" w14:textId="77777777" w:rsidR="002C2A4A" w:rsidRPr="00B91831" w:rsidRDefault="002C2A4A" w:rsidP="00E80CBC">
            <w:pPr>
              <w:pStyle w:val="Tabletext"/>
              <w:rPr>
                <w:color w:val="000000"/>
              </w:rPr>
            </w:pPr>
            <w:r w:rsidRPr="00B91831">
              <w:rPr>
                <w:color w:val="000000"/>
              </w:rPr>
              <w:t>116</w:t>
            </w:r>
            <w:r>
              <w:rPr>
                <w:color w:val="000000"/>
              </w:rPr>
              <w:t>-</w:t>
            </w:r>
            <w:r w:rsidRPr="00B91831">
              <w:rPr>
                <w:color w:val="000000"/>
              </w:rPr>
              <w:t>130 GHz</w:t>
            </w:r>
          </w:p>
          <w:p w14:paraId="5CC082BC" w14:textId="77777777" w:rsidR="002C2A4A" w:rsidRPr="00B91831" w:rsidRDefault="002C2A4A" w:rsidP="00E80CBC">
            <w:pPr>
              <w:pStyle w:val="Tabletext"/>
              <w:rPr>
                <w:color w:val="000000"/>
              </w:rPr>
            </w:pPr>
            <w:r w:rsidRPr="00B91831">
              <w:rPr>
                <w:color w:val="000000"/>
              </w:rPr>
              <w:t>134</w:t>
            </w:r>
            <w:r>
              <w:rPr>
                <w:color w:val="000000"/>
              </w:rPr>
              <w:t>-</w:t>
            </w:r>
            <w:r w:rsidRPr="00B91831">
              <w:rPr>
                <w:color w:val="000000"/>
              </w:rPr>
              <w:t>141 GHz</w:t>
            </w:r>
          </w:p>
          <w:p w14:paraId="60644B39" w14:textId="77777777" w:rsidR="002C2A4A" w:rsidRPr="00B91831" w:rsidRDefault="002C2A4A" w:rsidP="00E80CBC">
            <w:pPr>
              <w:pStyle w:val="Tabletext"/>
              <w:rPr>
                <w:color w:val="000000"/>
              </w:rPr>
            </w:pPr>
            <w:r w:rsidRPr="00B91831">
              <w:rPr>
                <w:color w:val="000000"/>
              </w:rPr>
              <w:t>174.8</w:t>
            </w:r>
            <w:r>
              <w:rPr>
                <w:color w:val="000000"/>
              </w:rPr>
              <w:t>-</w:t>
            </w:r>
            <w:r w:rsidRPr="00B91831">
              <w:rPr>
                <w:color w:val="000000"/>
              </w:rPr>
              <w:t>182 GHz</w:t>
            </w:r>
          </w:p>
          <w:p w14:paraId="02A6BD40" w14:textId="77777777" w:rsidR="002C2A4A" w:rsidRPr="00B91831" w:rsidRDefault="002C2A4A" w:rsidP="00E80CBC">
            <w:pPr>
              <w:pStyle w:val="Tabletext"/>
              <w:rPr>
                <w:color w:val="000000"/>
              </w:rPr>
            </w:pPr>
            <w:r w:rsidRPr="00B91831">
              <w:rPr>
                <w:color w:val="000000"/>
              </w:rPr>
              <w:t>185</w:t>
            </w:r>
            <w:r>
              <w:rPr>
                <w:color w:val="000000"/>
              </w:rPr>
              <w:t>-</w:t>
            </w:r>
            <w:r w:rsidRPr="00B91831">
              <w:rPr>
                <w:color w:val="000000"/>
              </w:rPr>
              <w:t>190 GHz</w:t>
            </w:r>
          </w:p>
          <w:p w14:paraId="51B6F72C" w14:textId="77777777" w:rsidR="002C2A4A" w:rsidRPr="007C17C5" w:rsidRDefault="002C2A4A" w:rsidP="00E80CBC">
            <w:pPr>
              <w:pStyle w:val="Tabletext"/>
            </w:pPr>
            <w:r w:rsidRPr="00B91831">
              <w:rPr>
                <w:color w:val="000000"/>
              </w:rPr>
              <w:t>231.5</w:t>
            </w:r>
            <w:r>
              <w:rPr>
                <w:color w:val="000000"/>
              </w:rPr>
              <w:t>-</w:t>
            </w:r>
            <w:r w:rsidRPr="00B91831">
              <w:rPr>
                <w:color w:val="000000"/>
              </w:rPr>
              <w:t>250 GHz</w:t>
            </w:r>
          </w:p>
        </w:tc>
        <w:tc>
          <w:tcPr>
            <w:tcW w:w="3221" w:type="dxa"/>
            <w:vAlign w:val="center"/>
          </w:tcPr>
          <w:p w14:paraId="7335324B" w14:textId="77777777" w:rsidR="002C2A4A" w:rsidRPr="007C17C5" w:rsidRDefault="002C2A4A" w:rsidP="00E80CBC">
            <w:pPr>
              <w:pStyle w:val="Tabletext"/>
            </w:pPr>
          </w:p>
        </w:tc>
      </w:tr>
      <w:tr w:rsidR="002C2A4A" w14:paraId="34F6C2CC" w14:textId="77777777" w:rsidTr="00E80CBC">
        <w:tc>
          <w:tcPr>
            <w:tcW w:w="3221" w:type="dxa"/>
            <w:vAlign w:val="center"/>
          </w:tcPr>
          <w:p w14:paraId="12A02FDC" w14:textId="77777777" w:rsidR="002C2A4A" w:rsidRPr="002611AC" w:rsidRDefault="002C2A4A" w:rsidP="00E80CBC">
            <w:pPr>
              <w:pStyle w:val="Tabletext"/>
              <w:rPr>
                <w:color w:val="000000"/>
              </w:rPr>
            </w:pPr>
            <w:r w:rsidRPr="002611AC">
              <w:rPr>
                <w:color w:val="000000"/>
              </w:rPr>
              <w:t>Available modulation bandwidth</w:t>
            </w:r>
          </w:p>
        </w:tc>
        <w:tc>
          <w:tcPr>
            <w:tcW w:w="3221" w:type="dxa"/>
            <w:vAlign w:val="center"/>
          </w:tcPr>
          <w:p w14:paraId="2658CEF5" w14:textId="77777777" w:rsidR="002C2A4A" w:rsidRPr="007C17C5" w:rsidRDefault="002C2A4A" w:rsidP="00E80CBC">
            <w:pPr>
              <w:pStyle w:val="Tabletext"/>
            </w:pPr>
            <w:r w:rsidRPr="00B91831">
              <w:rPr>
                <w:color w:val="000000"/>
              </w:rPr>
              <w:t>14 GHz, 7 GHz, 7.2 GHz, 5 GHz, 18.5 GHz</w:t>
            </w:r>
          </w:p>
        </w:tc>
        <w:tc>
          <w:tcPr>
            <w:tcW w:w="3221" w:type="dxa"/>
            <w:vAlign w:val="center"/>
          </w:tcPr>
          <w:p w14:paraId="38086425" w14:textId="77777777" w:rsidR="002C2A4A" w:rsidRPr="007C17C5" w:rsidRDefault="002C2A4A" w:rsidP="00E80CBC">
            <w:pPr>
              <w:pStyle w:val="Tabletext"/>
            </w:pPr>
          </w:p>
        </w:tc>
      </w:tr>
      <w:tr w:rsidR="002C2A4A" w14:paraId="2848E267" w14:textId="77777777" w:rsidTr="00E80CBC">
        <w:tc>
          <w:tcPr>
            <w:tcW w:w="3221" w:type="dxa"/>
            <w:vAlign w:val="center"/>
          </w:tcPr>
          <w:p w14:paraId="799BE067" w14:textId="77777777" w:rsidR="002C2A4A" w:rsidRPr="002611AC" w:rsidRDefault="002C2A4A" w:rsidP="00E80CBC">
            <w:pPr>
              <w:pStyle w:val="Tabletext"/>
              <w:rPr>
                <w:color w:val="000000"/>
              </w:rPr>
            </w:pPr>
            <w:r w:rsidRPr="002611AC">
              <w:rPr>
                <w:color w:val="000000"/>
              </w:rPr>
              <w:lastRenderedPageBreak/>
              <w:t>Used modulation bandwidth</w:t>
            </w:r>
          </w:p>
        </w:tc>
        <w:tc>
          <w:tcPr>
            <w:tcW w:w="3221" w:type="dxa"/>
            <w:vAlign w:val="center"/>
          </w:tcPr>
          <w:p w14:paraId="6BFCB684" w14:textId="77777777" w:rsidR="002C2A4A" w:rsidRPr="00B91831" w:rsidRDefault="002C2A4A" w:rsidP="00E80CBC">
            <w:pPr>
              <w:pStyle w:val="Tabletext"/>
              <w:rPr>
                <w:color w:val="000000"/>
              </w:rPr>
            </w:pPr>
            <w:r w:rsidRPr="00B91831">
              <w:rPr>
                <w:color w:val="000000"/>
              </w:rPr>
              <w:t>up to 14 GHz</w:t>
            </w:r>
          </w:p>
          <w:p w14:paraId="58F2E3C2" w14:textId="77777777" w:rsidR="002C2A4A" w:rsidRPr="00B91831" w:rsidRDefault="002C2A4A" w:rsidP="00E80CBC">
            <w:pPr>
              <w:pStyle w:val="Tabletext"/>
              <w:rPr>
                <w:color w:val="000000"/>
              </w:rPr>
            </w:pPr>
            <w:r w:rsidRPr="00B91831">
              <w:rPr>
                <w:color w:val="000000"/>
              </w:rPr>
              <w:t>up to 7 GHz</w:t>
            </w:r>
          </w:p>
          <w:p w14:paraId="7918626A" w14:textId="77777777" w:rsidR="002C2A4A" w:rsidRPr="00B91831" w:rsidRDefault="002C2A4A" w:rsidP="00E80CBC">
            <w:pPr>
              <w:pStyle w:val="Tabletext"/>
              <w:rPr>
                <w:color w:val="000000"/>
              </w:rPr>
            </w:pPr>
            <w:r w:rsidRPr="00B91831">
              <w:rPr>
                <w:color w:val="000000"/>
              </w:rPr>
              <w:t>up to 7.2 GHz</w:t>
            </w:r>
          </w:p>
          <w:p w14:paraId="37846DA6" w14:textId="77777777" w:rsidR="002C2A4A" w:rsidRPr="00B91831" w:rsidRDefault="002C2A4A" w:rsidP="00E80CBC">
            <w:pPr>
              <w:pStyle w:val="Tabletext"/>
              <w:rPr>
                <w:color w:val="000000"/>
              </w:rPr>
            </w:pPr>
            <w:r w:rsidRPr="00B91831">
              <w:rPr>
                <w:color w:val="000000"/>
              </w:rPr>
              <w:t>up to 5 GHz</w:t>
            </w:r>
          </w:p>
          <w:p w14:paraId="6E6F5DC8" w14:textId="77777777" w:rsidR="002C2A4A" w:rsidRPr="007C17C5" w:rsidRDefault="002C2A4A" w:rsidP="00E80CBC">
            <w:pPr>
              <w:pStyle w:val="Tabletext"/>
            </w:pPr>
            <w:r w:rsidRPr="00B91831">
              <w:rPr>
                <w:color w:val="000000"/>
              </w:rPr>
              <w:t>up to18.5 GHz</w:t>
            </w:r>
          </w:p>
        </w:tc>
        <w:tc>
          <w:tcPr>
            <w:tcW w:w="3221" w:type="dxa"/>
            <w:vAlign w:val="center"/>
          </w:tcPr>
          <w:p w14:paraId="416DB1C0" w14:textId="77777777" w:rsidR="002C2A4A" w:rsidRPr="00B91831" w:rsidRDefault="002C2A4A" w:rsidP="00E80CBC">
            <w:pPr>
              <w:pStyle w:val="Tabletext"/>
              <w:rPr>
                <w:color w:val="000000"/>
              </w:rPr>
            </w:pPr>
            <w:r w:rsidRPr="00B91831">
              <w:rPr>
                <w:color w:val="000000"/>
              </w:rPr>
              <w:t>–20 dB bandwidth</w:t>
            </w:r>
          </w:p>
        </w:tc>
      </w:tr>
      <w:tr w:rsidR="002C2A4A" w14:paraId="5BFBCCCA" w14:textId="77777777" w:rsidTr="00E80CBC">
        <w:tc>
          <w:tcPr>
            <w:tcW w:w="3221" w:type="dxa"/>
            <w:vAlign w:val="center"/>
          </w:tcPr>
          <w:p w14:paraId="0F22401E" w14:textId="77777777" w:rsidR="002C2A4A" w:rsidRPr="002611AC" w:rsidRDefault="002C2A4A" w:rsidP="00E80CBC">
            <w:pPr>
              <w:pStyle w:val="Tabletext"/>
              <w:rPr>
                <w:color w:val="000000"/>
              </w:rPr>
            </w:pPr>
            <w:proofErr w:type="spellStart"/>
            <w:r w:rsidRPr="002611AC">
              <w:rPr>
                <w:color w:val="000000"/>
              </w:rPr>
              <w:t>Sweeptime</w:t>
            </w:r>
            <w:proofErr w:type="spellEnd"/>
          </w:p>
        </w:tc>
        <w:tc>
          <w:tcPr>
            <w:tcW w:w="3221" w:type="dxa"/>
            <w:vAlign w:val="center"/>
          </w:tcPr>
          <w:p w14:paraId="3002894E" w14:textId="77777777" w:rsidR="002C2A4A" w:rsidRPr="00B91831" w:rsidRDefault="002C2A4A" w:rsidP="00E80CBC">
            <w:pPr>
              <w:pStyle w:val="Tabletext"/>
              <w:rPr>
                <w:color w:val="000000"/>
              </w:rPr>
            </w:pPr>
            <w:r w:rsidRPr="00B91831">
              <w:rPr>
                <w:color w:val="000000"/>
              </w:rPr>
              <w:t>10 µs to 5 </w:t>
            </w:r>
            <w:proofErr w:type="spellStart"/>
            <w:r w:rsidRPr="00B91831">
              <w:rPr>
                <w:color w:val="000000"/>
              </w:rPr>
              <w:t>ms</w:t>
            </w:r>
            <w:proofErr w:type="spellEnd"/>
          </w:p>
        </w:tc>
        <w:tc>
          <w:tcPr>
            <w:tcW w:w="3221" w:type="dxa"/>
            <w:vAlign w:val="center"/>
          </w:tcPr>
          <w:p w14:paraId="6C5A36F9" w14:textId="77777777" w:rsidR="002C2A4A" w:rsidRPr="00B91831" w:rsidRDefault="002C2A4A" w:rsidP="00E80CBC">
            <w:pPr>
              <w:pStyle w:val="Tabletext"/>
              <w:rPr>
                <w:color w:val="000000"/>
              </w:rPr>
            </w:pPr>
            <w:r w:rsidRPr="00B91831">
              <w:rPr>
                <w:color w:val="000000"/>
              </w:rPr>
              <w:t>for a single frequency sweep over entire modulation bandwidth</w:t>
            </w:r>
          </w:p>
        </w:tc>
      </w:tr>
      <w:tr w:rsidR="002C2A4A" w14:paraId="66F83316" w14:textId="77777777" w:rsidTr="00E80CBC">
        <w:tc>
          <w:tcPr>
            <w:tcW w:w="3221" w:type="dxa"/>
            <w:vAlign w:val="center"/>
          </w:tcPr>
          <w:p w14:paraId="65EC5598" w14:textId="77777777" w:rsidR="002C2A4A" w:rsidRPr="002611AC" w:rsidRDefault="002C2A4A" w:rsidP="00E80CBC">
            <w:pPr>
              <w:pStyle w:val="Tabletext"/>
              <w:rPr>
                <w:color w:val="000000"/>
              </w:rPr>
            </w:pPr>
            <w:r w:rsidRPr="002611AC">
              <w:rPr>
                <w:color w:val="000000"/>
              </w:rPr>
              <w:t>Duty cycle</w:t>
            </w:r>
          </w:p>
        </w:tc>
        <w:tc>
          <w:tcPr>
            <w:tcW w:w="3221" w:type="dxa"/>
            <w:vAlign w:val="center"/>
          </w:tcPr>
          <w:p w14:paraId="369C9DDB" w14:textId="77777777" w:rsidR="002C2A4A" w:rsidRPr="00B91831" w:rsidRDefault="002C2A4A" w:rsidP="00E80CBC">
            <w:pPr>
              <w:pStyle w:val="Tabletext"/>
              <w:rPr>
                <w:color w:val="000000"/>
              </w:rPr>
            </w:pPr>
            <w:r w:rsidRPr="00B91831">
              <w:rPr>
                <w:color w:val="000000"/>
              </w:rPr>
              <w:t>≤ 5%</w:t>
            </w:r>
          </w:p>
        </w:tc>
        <w:tc>
          <w:tcPr>
            <w:tcW w:w="3221" w:type="dxa"/>
            <w:vAlign w:val="center"/>
          </w:tcPr>
          <w:p w14:paraId="3160BB24" w14:textId="77777777" w:rsidR="002C2A4A" w:rsidRPr="00B91831" w:rsidRDefault="002C2A4A" w:rsidP="00E80CBC">
            <w:pPr>
              <w:pStyle w:val="Tabletext"/>
              <w:rPr>
                <w:color w:val="000000"/>
              </w:rPr>
            </w:pPr>
          </w:p>
        </w:tc>
      </w:tr>
      <w:tr w:rsidR="002C2A4A" w14:paraId="0FA56518" w14:textId="77777777" w:rsidTr="00E80CBC">
        <w:tc>
          <w:tcPr>
            <w:tcW w:w="3221" w:type="dxa"/>
            <w:vAlign w:val="center"/>
          </w:tcPr>
          <w:p w14:paraId="5ACCB91E" w14:textId="77777777" w:rsidR="002C2A4A" w:rsidRPr="002611AC" w:rsidRDefault="002C2A4A" w:rsidP="00E80CBC">
            <w:pPr>
              <w:pStyle w:val="Tabletext"/>
              <w:rPr>
                <w:color w:val="000000"/>
              </w:rPr>
            </w:pPr>
            <w:r w:rsidRPr="002611AC">
              <w:rPr>
                <w:color w:val="000000"/>
              </w:rPr>
              <w:t>Conducted peak carrier power</w:t>
            </w:r>
          </w:p>
        </w:tc>
        <w:tc>
          <w:tcPr>
            <w:tcW w:w="3221" w:type="dxa"/>
            <w:vAlign w:val="center"/>
          </w:tcPr>
          <w:p w14:paraId="7AE6A3D7" w14:textId="77777777" w:rsidR="002C2A4A" w:rsidRPr="00B91831" w:rsidRDefault="002C2A4A" w:rsidP="00E80CBC">
            <w:pPr>
              <w:pStyle w:val="Tabletext"/>
              <w:rPr>
                <w:color w:val="000000"/>
              </w:rPr>
            </w:pPr>
            <w:r w:rsidRPr="00B91831">
              <w:rPr>
                <w:color w:val="000000"/>
              </w:rPr>
              <w:t>up to –5 dBm</w:t>
            </w:r>
          </w:p>
        </w:tc>
        <w:tc>
          <w:tcPr>
            <w:tcW w:w="3221" w:type="dxa"/>
            <w:vAlign w:val="center"/>
          </w:tcPr>
          <w:p w14:paraId="7D28572D" w14:textId="77777777" w:rsidR="002C2A4A" w:rsidRPr="00B91831" w:rsidRDefault="002C2A4A" w:rsidP="00E80CBC">
            <w:pPr>
              <w:pStyle w:val="Tabletext"/>
              <w:rPr>
                <w:color w:val="000000"/>
              </w:rPr>
            </w:pPr>
            <w:r w:rsidRPr="00B91831">
              <w:rPr>
                <w:color w:val="000000"/>
              </w:rPr>
              <w:t>Maximum peak output power at antenna feeding point</w:t>
            </w:r>
          </w:p>
        </w:tc>
      </w:tr>
      <w:tr w:rsidR="002C2A4A" w14:paraId="1D8804D7" w14:textId="77777777" w:rsidTr="00E80CBC">
        <w:tc>
          <w:tcPr>
            <w:tcW w:w="3221" w:type="dxa"/>
            <w:vAlign w:val="center"/>
          </w:tcPr>
          <w:p w14:paraId="5723F40D" w14:textId="77777777" w:rsidR="002C2A4A" w:rsidRPr="002611AC" w:rsidRDefault="002C2A4A" w:rsidP="00E80CBC">
            <w:pPr>
              <w:pStyle w:val="Tabletext"/>
              <w:rPr>
                <w:color w:val="000000"/>
              </w:rPr>
            </w:pPr>
            <w:r w:rsidRPr="002611AC">
              <w:rPr>
                <w:color w:val="000000"/>
              </w:rPr>
              <w:t>Conducted mean power</w:t>
            </w:r>
          </w:p>
        </w:tc>
        <w:tc>
          <w:tcPr>
            <w:tcW w:w="3221" w:type="dxa"/>
            <w:vAlign w:val="center"/>
          </w:tcPr>
          <w:p w14:paraId="1956889E" w14:textId="77777777" w:rsidR="002C2A4A" w:rsidRPr="00B91831" w:rsidRDefault="002C2A4A" w:rsidP="00E80CBC">
            <w:pPr>
              <w:pStyle w:val="Tabletext"/>
              <w:rPr>
                <w:color w:val="000000"/>
              </w:rPr>
            </w:pPr>
            <w:r w:rsidRPr="00B91831">
              <w:rPr>
                <w:color w:val="000000"/>
              </w:rPr>
              <w:t>–18 dBm</w:t>
            </w:r>
          </w:p>
        </w:tc>
        <w:tc>
          <w:tcPr>
            <w:tcW w:w="3221" w:type="dxa"/>
            <w:vAlign w:val="center"/>
          </w:tcPr>
          <w:p w14:paraId="27C3CC79" w14:textId="77777777" w:rsidR="002C2A4A" w:rsidRPr="00B91831" w:rsidRDefault="002C2A4A" w:rsidP="00E80CBC">
            <w:pPr>
              <w:pStyle w:val="Tabletext"/>
              <w:rPr>
                <w:color w:val="000000"/>
              </w:rPr>
            </w:pPr>
            <w:r w:rsidRPr="00B91831">
              <w:rPr>
                <w:color w:val="000000"/>
              </w:rPr>
              <w:t>with 5% duty cycle and −5 dBm peak carrier power</w:t>
            </w:r>
          </w:p>
        </w:tc>
      </w:tr>
      <w:tr w:rsidR="002C2A4A" w14:paraId="708DF7E3" w14:textId="77777777" w:rsidTr="00E80CBC">
        <w:tc>
          <w:tcPr>
            <w:tcW w:w="3221" w:type="dxa"/>
            <w:vAlign w:val="center"/>
          </w:tcPr>
          <w:p w14:paraId="062E7F81" w14:textId="77777777" w:rsidR="002C2A4A" w:rsidRPr="002611AC" w:rsidRDefault="002C2A4A" w:rsidP="00E80CBC">
            <w:pPr>
              <w:pStyle w:val="Tabletext"/>
              <w:rPr>
                <w:color w:val="000000"/>
              </w:rPr>
            </w:pPr>
            <w:r w:rsidRPr="002611AC">
              <w:rPr>
                <w:color w:val="000000"/>
              </w:rPr>
              <w:t xml:space="preserve">Conducted mean power spectral density </w:t>
            </w:r>
          </w:p>
        </w:tc>
        <w:tc>
          <w:tcPr>
            <w:tcW w:w="3221" w:type="dxa"/>
            <w:vAlign w:val="center"/>
          </w:tcPr>
          <w:p w14:paraId="40DE31B5" w14:textId="77777777" w:rsidR="002C2A4A" w:rsidRPr="00B91831" w:rsidRDefault="002C2A4A" w:rsidP="00E80CBC">
            <w:pPr>
              <w:pStyle w:val="Tabletext"/>
              <w:rPr>
                <w:color w:val="000000"/>
              </w:rPr>
            </w:pPr>
            <w:r w:rsidRPr="00B91831">
              <w:rPr>
                <w:color w:val="000000"/>
              </w:rPr>
              <w:t>–59.8 dBm/MHz</w:t>
            </w:r>
          </w:p>
        </w:tc>
        <w:tc>
          <w:tcPr>
            <w:tcW w:w="3221" w:type="dxa"/>
            <w:vAlign w:val="center"/>
          </w:tcPr>
          <w:p w14:paraId="2725CF49" w14:textId="77777777" w:rsidR="002C2A4A" w:rsidRPr="00B91831" w:rsidRDefault="002C2A4A" w:rsidP="00E80CBC">
            <w:pPr>
              <w:pStyle w:val="Tabletext"/>
              <w:rPr>
                <w:color w:val="000000"/>
              </w:rPr>
            </w:pPr>
            <w:r w:rsidRPr="00B91831">
              <w:rPr>
                <w:color w:val="000000"/>
              </w:rPr>
              <w:t>with 15 GHz modulation bandwidth and −18 dBm mean power</w:t>
            </w:r>
          </w:p>
        </w:tc>
      </w:tr>
      <w:tr w:rsidR="002C2A4A" w14:paraId="29192AC3" w14:textId="77777777" w:rsidTr="00E80CBC">
        <w:tc>
          <w:tcPr>
            <w:tcW w:w="3221" w:type="dxa"/>
            <w:vAlign w:val="center"/>
          </w:tcPr>
          <w:p w14:paraId="116BAD8A" w14:textId="77777777" w:rsidR="002C2A4A" w:rsidRPr="002611AC" w:rsidRDefault="002C2A4A" w:rsidP="00E80CBC">
            <w:pPr>
              <w:pStyle w:val="Tabletext"/>
              <w:rPr>
                <w:color w:val="000000"/>
              </w:rPr>
            </w:pPr>
            <w:r w:rsidRPr="002611AC">
              <w:rPr>
                <w:color w:val="000000"/>
              </w:rPr>
              <w:t>Maximum mean power spectral density (e.i.r.p.)</w:t>
            </w:r>
          </w:p>
        </w:tc>
        <w:tc>
          <w:tcPr>
            <w:tcW w:w="3221" w:type="dxa"/>
            <w:vAlign w:val="center"/>
          </w:tcPr>
          <w:p w14:paraId="6AED342A" w14:textId="77777777" w:rsidR="002C2A4A" w:rsidRPr="00B91831" w:rsidRDefault="002C2A4A" w:rsidP="00E80CBC">
            <w:pPr>
              <w:pStyle w:val="Tabletext"/>
              <w:rPr>
                <w:color w:val="000000"/>
              </w:rPr>
            </w:pPr>
            <w:r w:rsidRPr="00B91831">
              <w:rPr>
                <w:color w:val="000000"/>
              </w:rPr>
              <w:t>–23.8 dBm/MHz</w:t>
            </w:r>
          </w:p>
        </w:tc>
        <w:tc>
          <w:tcPr>
            <w:tcW w:w="3221" w:type="dxa"/>
            <w:vAlign w:val="center"/>
          </w:tcPr>
          <w:p w14:paraId="28F70F78" w14:textId="77777777" w:rsidR="002C2A4A" w:rsidRPr="00B91831" w:rsidRDefault="002C2A4A" w:rsidP="00E80CBC">
            <w:pPr>
              <w:pStyle w:val="Tabletext"/>
              <w:rPr>
                <w:color w:val="000000"/>
              </w:rPr>
            </w:pPr>
            <w:r w:rsidRPr="00B91831">
              <w:rPr>
                <w:color w:val="000000"/>
              </w:rPr>
              <w:t>calculated with 36 </w:t>
            </w:r>
            <w:proofErr w:type="spellStart"/>
            <w:r w:rsidRPr="00B91831">
              <w:rPr>
                <w:color w:val="000000"/>
              </w:rPr>
              <w:t>dBi</w:t>
            </w:r>
            <w:proofErr w:type="spellEnd"/>
            <w:r w:rsidRPr="00B91831">
              <w:rPr>
                <w:color w:val="000000"/>
              </w:rPr>
              <w:t xml:space="preserve"> maximum antenna gain</w:t>
            </w:r>
          </w:p>
        </w:tc>
      </w:tr>
    </w:tbl>
    <w:p w14:paraId="458A4F36" w14:textId="77777777" w:rsidR="002C2A4A" w:rsidRPr="00C6733A" w:rsidRDefault="002C2A4A" w:rsidP="002C2A4A">
      <w:pPr>
        <w:pStyle w:val="Tablefin"/>
      </w:pPr>
    </w:p>
    <w:p w14:paraId="18277926" w14:textId="5221EAE0" w:rsidR="004C46A1" w:rsidRDefault="004C46A1" w:rsidP="004C46A1">
      <w:pPr>
        <w:pStyle w:val="Heading1"/>
      </w:pPr>
      <w:r>
        <w:t>5</w:t>
      </w:r>
      <w:r>
        <w:tab/>
        <w:t xml:space="preserve">Possible </w:t>
      </w:r>
      <w:del w:id="145" w:author="michael marcus" w:date="2024-04-17T13:08:00Z">
        <w:r w:rsidDel="001B41B7">
          <w:delText xml:space="preserve">Emission </w:delText>
        </w:r>
      </w:del>
      <w:ins w:id="146" w:author="michael marcus" w:date="2024-04-17T13:08:00Z">
        <w:r w:rsidR="001B41B7">
          <w:t xml:space="preserve">Radiation </w:t>
        </w:r>
      </w:ins>
      <w:r>
        <w:t>Limits to Protect Other Services</w:t>
      </w:r>
    </w:p>
    <w:p w14:paraId="2BF9FC0B" w14:textId="77777777" w:rsidR="004C46A1" w:rsidRDefault="004C46A1" w:rsidP="004C46A1"/>
    <w:p w14:paraId="2F25535B" w14:textId="236DECCC" w:rsidR="004C46A1" w:rsidRPr="004C46A1" w:rsidRDefault="004C46A1" w:rsidP="004C46A1">
      <w:r>
        <w:t xml:space="preserve">Certain administrations that permit indoor use of </w:t>
      </w:r>
      <w:proofErr w:type="spellStart"/>
      <w:ins w:id="147" w:author="michael marcus" w:date="2024-04-16T17:11:00Z">
        <w:r w:rsidR="006C0DC4">
          <w:rPr>
            <w:bCs/>
          </w:rPr>
          <w:t>THzS</w:t>
        </w:r>
      </w:ins>
      <w:proofErr w:type="spellEnd"/>
      <w:del w:id="148" w:author="michael marcus" w:date="2024-04-16T17:11:00Z">
        <w:r w:rsidDel="006C0DC4">
          <w:delText>TS</w:delText>
        </w:r>
      </w:del>
      <w:r>
        <w:t xml:space="preserve">/RDI-S have adopted </w:t>
      </w:r>
      <w:ins w:id="149" w:author="michael marcus" w:date="2024-04-17T13:08:00Z">
        <w:r w:rsidR="001B41B7">
          <w:t>radiation</w:t>
        </w:r>
      </w:ins>
      <w:del w:id="150" w:author="michael marcus" w:date="2024-04-17T13:08:00Z">
        <w:r w:rsidDel="001B41B7">
          <w:delText>emission</w:delText>
        </w:r>
      </w:del>
      <w:r>
        <w:t xml:space="preserve"> limits for this technology that they have found are adequate to protect allocated services, including passive services protected by </w:t>
      </w:r>
      <w:r>
        <w:rPr>
          <w:b/>
          <w:bCs/>
        </w:rPr>
        <w:t xml:space="preserve">5.340, </w:t>
      </w:r>
      <w:r>
        <w:t xml:space="preserve"> in the same bands. The </w:t>
      </w:r>
      <w:ins w:id="151" w:author="michael marcus" w:date="2024-04-17T13:09:00Z">
        <w:r w:rsidR="001B41B7">
          <w:t>radiation</w:t>
        </w:r>
      </w:ins>
      <w:del w:id="152" w:author="michael marcus" w:date="2024-04-17T13:09:00Z">
        <w:r w:rsidDel="001B41B7">
          <w:delText>emission</w:delText>
        </w:r>
      </w:del>
      <w:r>
        <w:t xml:space="preserve"> limits could </w:t>
      </w:r>
      <w:del w:id="153" w:author="michael marcus" w:date="2024-04-16T17:06:00Z">
        <w:r w:rsidDel="00F13947">
          <w:delText xml:space="preserve">ab </w:delText>
        </w:r>
      </w:del>
      <w:ins w:id="154" w:author="michael marcus" w:date="2024-04-16T17:06:00Z">
        <w:r w:rsidR="00F13947">
          <w:t xml:space="preserve">be </w:t>
        </w:r>
      </w:ins>
      <w:r>
        <w:t>a starting point to consider an ITU-r recommendation on</w:t>
      </w:r>
      <w:ins w:id="155" w:author="michael marcus" w:date="2024-04-17T13:09:00Z">
        <w:r w:rsidR="001B41B7">
          <w:t xml:space="preserve"> </w:t>
        </w:r>
      </w:ins>
      <w:ins w:id="156" w:author="michael marcus" w:date="2024-04-17T13:08:00Z">
        <w:r w:rsidR="001B41B7">
          <w:t>radiation</w:t>
        </w:r>
      </w:ins>
      <w:ins w:id="157" w:author="michael marcus" w:date="2024-04-17T13:09:00Z">
        <w:r w:rsidR="001B41B7">
          <w:t xml:space="preserve"> </w:t>
        </w:r>
      </w:ins>
      <w:del w:id="158" w:author="michael marcus" w:date="2024-04-17T13:08:00Z">
        <w:r w:rsidDel="001B41B7">
          <w:delText xml:space="preserve"> emission </w:delText>
        </w:r>
      </w:del>
      <w:r>
        <w:t>limits that administrations could use in considering authoring this technology as SRD or ISM.</w:t>
      </w:r>
    </w:p>
    <w:p w14:paraId="146FE009" w14:textId="77777777" w:rsidR="00AF0AA9" w:rsidRPr="002C2A4A" w:rsidRDefault="00AF0AA9">
      <w:pPr>
        <w:rPr>
          <w:lang w:val="en-GB"/>
        </w:rPr>
      </w:pPr>
    </w:p>
    <w:sectPr w:rsidR="00AF0AA9" w:rsidRPr="002C2A4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1A4A" w14:textId="77777777" w:rsidR="009F5518" w:rsidRDefault="009F5518" w:rsidP="00D73705">
      <w:r>
        <w:separator/>
      </w:r>
    </w:p>
  </w:endnote>
  <w:endnote w:type="continuationSeparator" w:id="0">
    <w:p w14:paraId="00405BAA" w14:textId="77777777" w:rsidR="009F5518" w:rsidRDefault="009F5518"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00"/>
    <w:family w:val="roman"/>
    <w:pitch w:val="default"/>
  </w:font>
  <w:font w:name="TimesNewRoman,Bold">
    <w:altName w:val="Times New Roman"/>
    <w:charset w:val="00"/>
    <w:family w:val="roman"/>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398D5" w14:textId="77777777" w:rsidR="009F5518" w:rsidRDefault="009F5518" w:rsidP="00D73705">
      <w:r>
        <w:separator/>
      </w:r>
    </w:p>
  </w:footnote>
  <w:footnote w:type="continuationSeparator" w:id="0">
    <w:p w14:paraId="66966CC7" w14:textId="77777777" w:rsidR="009F5518" w:rsidRDefault="009F5518"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4A8A" w14:textId="77777777" w:rsidR="00D73705" w:rsidRDefault="00D73705">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marcus">
    <w15:presenceInfo w15:providerId="None" w15:userId="michael marcus"/>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2BB0"/>
    <w:rsid w:val="00043949"/>
    <w:rsid w:val="0007633D"/>
    <w:rsid w:val="000A5A47"/>
    <w:rsid w:val="000F0FBD"/>
    <w:rsid w:val="00115FEB"/>
    <w:rsid w:val="00117F54"/>
    <w:rsid w:val="001B41B7"/>
    <w:rsid w:val="001E140D"/>
    <w:rsid w:val="001F07A5"/>
    <w:rsid w:val="00235124"/>
    <w:rsid w:val="00292FE4"/>
    <w:rsid w:val="002A63FD"/>
    <w:rsid w:val="002C2A4A"/>
    <w:rsid w:val="002E0B76"/>
    <w:rsid w:val="003348E6"/>
    <w:rsid w:val="003755F8"/>
    <w:rsid w:val="00377072"/>
    <w:rsid w:val="0042198C"/>
    <w:rsid w:val="00434A34"/>
    <w:rsid w:val="004A162C"/>
    <w:rsid w:val="004A544A"/>
    <w:rsid w:val="004B64C9"/>
    <w:rsid w:val="004C46A1"/>
    <w:rsid w:val="005555F3"/>
    <w:rsid w:val="00574101"/>
    <w:rsid w:val="006036CB"/>
    <w:rsid w:val="006265CF"/>
    <w:rsid w:val="00654F3B"/>
    <w:rsid w:val="006769D1"/>
    <w:rsid w:val="00694EB2"/>
    <w:rsid w:val="006C0DC4"/>
    <w:rsid w:val="006D17BF"/>
    <w:rsid w:val="006D70D4"/>
    <w:rsid w:val="007172BA"/>
    <w:rsid w:val="00764452"/>
    <w:rsid w:val="00764851"/>
    <w:rsid w:val="00790A03"/>
    <w:rsid w:val="00793747"/>
    <w:rsid w:val="007C6AE5"/>
    <w:rsid w:val="007E4C1E"/>
    <w:rsid w:val="00872F41"/>
    <w:rsid w:val="00957E23"/>
    <w:rsid w:val="009B3075"/>
    <w:rsid w:val="009F5518"/>
    <w:rsid w:val="00A02B20"/>
    <w:rsid w:val="00A30D7E"/>
    <w:rsid w:val="00A70208"/>
    <w:rsid w:val="00AF0AA9"/>
    <w:rsid w:val="00AF3A95"/>
    <w:rsid w:val="00B32241"/>
    <w:rsid w:val="00B87CEB"/>
    <w:rsid w:val="00BD7E0A"/>
    <w:rsid w:val="00C464D7"/>
    <w:rsid w:val="00C52078"/>
    <w:rsid w:val="00C727C0"/>
    <w:rsid w:val="00D40FA3"/>
    <w:rsid w:val="00D56285"/>
    <w:rsid w:val="00D73705"/>
    <w:rsid w:val="00E31BB1"/>
    <w:rsid w:val="00E375EA"/>
    <w:rsid w:val="00E5178E"/>
    <w:rsid w:val="00E658D1"/>
    <w:rsid w:val="00EC623D"/>
    <w:rsid w:val="00F13947"/>
    <w:rsid w:val="00F760C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customStyle="1" w:styleId="Tabletext">
    <w:name w:val="Table_text"/>
    <w:basedOn w:val="Normal"/>
    <w:link w:val="TabletextChar"/>
    <w:rsid w:val="002C2A4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Source">
    <w:name w:val="Source"/>
    <w:basedOn w:val="Normal"/>
    <w:next w:val="Normal"/>
    <w:link w:val="SourceChar"/>
    <w:rsid w:val="002C2A4A"/>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ablehead">
    <w:name w:val="Table_head"/>
    <w:basedOn w:val="Normal"/>
    <w:link w:val="TableheadChar"/>
    <w:uiPriority w:val="99"/>
    <w:rsid w:val="002C2A4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uiPriority w:val="99"/>
    <w:rsid w:val="002C2A4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uiPriority w:val="99"/>
    <w:rsid w:val="002C2A4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rsid w:val="002C2A4A"/>
    <w:pPr>
      <w:tabs>
        <w:tab w:val="left" w:pos="567"/>
        <w:tab w:val="left" w:pos="1701"/>
        <w:tab w:val="left" w:pos="2835"/>
      </w:tabs>
      <w:spacing w:before="240"/>
    </w:pPr>
    <w:rPr>
      <w:b w:val="0"/>
      <w:caps/>
    </w:rPr>
  </w:style>
  <w:style w:type="paragraph" w:customStyle="1" w:styleId="Title4">
    <w:name w:val="Title 4"/>
    <w:basedOn w:val="Normal"/>
    <w:next w:val="Heading1"/>
    <w:rsid w:val="002C2A4A"/>
    <w:pPr>
      <w:tabs>
        <w:tab w:val="left" w:pos="1134"/>
        <w:tab w:val="left" w:pos="1871"/>
        <w:tab w:val="left" w:pos="2268"/>
      </w:tabs>
      <w:spacing w:before="240"/>
      <w:jc w:val="center"/>
    </w:pPr>
    <w:rPr>
      <w:b/>
      <w:sz w:val="28"/>
      <w:szCs w:val="20"/>
      <w:lang w:val="en-GB"/>
    </w:rPr>
  </w:style>
  <w:style w:type="paragraph" w:customStyle="1" w:styleId="Tablefin">
    <w:name w:val="Table_fin"/>
    <w:basedOn w:val="Normal"/>
    <w:rsid w:val="002C2A4A"/>
    <w:pPr>
      <w:overflowPunct w:val="0"/>
      <w:autoSpaceDE w:val="0"/>
      <w:autoSpaceDN w:val="0"/>
      <w:adjustRightInd w:val="0"/>
      <w:textAlignment w:val="baseline"/>
    </w:pPr>
    <w:rPr>
      <w:sz w:val="20"/>
      <w:szCs w:val="20"/>
      <w:lang w:val="en-GB" w:eastAsia="zh-CN"/>
    </w:rPr>
  </w:style>
  <w:style w:type="paragraph" w:customStyle="1" w:styleId="DocData">
    <w:name w:val="DocData"/>
    <w:basedOn w:val="Normal"/>
    <w:rsid w:val="002C2A4A"/>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paragraph" w:styleId="NormalWeb">
    <w:name w:val="Normal (Web)"/>
    <w:basedOn w:val="Normal"/>
    <w:uiPriority w:val="99"/>
    <w:rsid w:val="002C2A4A"/>
    <w:pPr>
      <w:spacing w:before="100" w:beforeAutospacing="1" w:after="100" w:afterAutospacing="1"/>
    </w:pPr>
    <w:rPr>
      <w:lang w:eastAsia="ja-JP" w:bidi="he-IL"/>
    </w:rPr>
  </w:style>
  <w:style w:type="character" w:customStyle="1" w:styleId="TabletextChar">
    <w:name w:val="Table_text Char"/>
    <w:link w:val="Tabletext"/>
    <w:locked/>
    <w:rsid w:val="002C2A4A"/>
    <w:rPr>
      <w:rFonts w:ascii="Times New Roman" w:eastAsia="Times New Roman" w:hAnsi="Times New Roman" w:cs="Times New Roman"/>
      <w:sz w:val="20"/>
      <w:szCs w:val="20"/>
      <w:lang w:val="en-GB"/>
    </w:rPr>
  </w:style>
  <w:style w:type="character" w:customStyle="1" w:styleId="TabletitleChar">
    <w:name w:val="Table_title Char"/>
    <w:link w:val="Tabletitle"/>
    <w:uiPriority w:val="99"/>
    <w:locked/>
    <w:rsid w:val="002C2A4A"/>
    <w:rPr>
      <w:rFonts w:ascii="Times New Roman Bold" w:eastAsia="Times New Roman" w:hAnsi="Times New Roman Bold" w:cs="Times New Roman"/>
      <w:b/>
      <w:sz w:val="20"/>
      <w:szCs w:val="20"/>
      <w:lang w:val="en-GB"/>
    </w:rPr>
  </w:style>
  <w:style w:type="character" w:customStyle="1" w:styleId="SourceChar">
    <w:name w:val="Source Char"/>
    <w:link w:val="Source"/>
    <w:locked/>
    <w:rsid w:val="002C2A4A"/>
    <w:rPr>
      <w:rFonts w:ascii="Times New Roman" w:eastAsia="Times New Roman" w:hAnsi="Times New Roman" w:cs="Times New Roman"/>
      <w:b/>
      <w:sz w:val="28"/>
      <w:szCs w:val="20"/>
      <w:lang w:val="en-GB"/>
    </w:rPr>
  </w:style>
  <w:style w:type="character" w:customStyle="1" w:styleId="TableNoChar">
    <w:name w:val="Table_No Char"/>
    <w:link w:val="TableNo"/>
    <w:uiPriority w:val="99"/>
    <w:locked/>
    <w:rsid w:val="002C2A4A"/>
    <w:rPr>
      <w:rFonts w:ascii="Times New Roman" w:eastAsia="Times New Roman" w:hAnsi="Times New Roman" w:cs="Times New Roman"/>
      <w:caps/>
      <w:sz w:val="20"/>
      <w:szCs w:val="20"/>
      <w:lang w:val="en-GB"/>
    </w:rPr>
  </w:style>
  <w:style w:type="character" w:customStyle="1" w:styleId="Title1Char">
    <w:name w:val="Title 1 Char"/>
    <w:link w:val="Title1"/>
    <w:locked/>
    <w:rsid w:val="002C2A4A"/>
    <w:rPr>
      <w:rFonts w:ascii="Times New Roman" w:eastAsia="Times New Roman" w:hAnsi="Times New Roman" w:cs="Times New Roman"/>
      <w:caps/>
      <w:sz w:val="28"/>
      <w:szCs w:val="20"/>
      <w:lang w:val="en-GB"/>
    </w:rPr>
  </w:style>
  <w:style w:type="table" w:styleId="TableGrid">
    <w:name w:val="Table Grid"/>
    <w:basedOn w:val="TableNormal"/>
    <w:rsid w:val="002C2A4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2C2A4A"/>
    <w:rPr>
      <w:rFonts w:ascii="Times New Roman Bold" w:eastAsia="Times New Roman" w:hAnsi="Times New Roman Bold" w:cs="Times New Roman Bold"/>
      <w:b/>
      <w:sz w:val="20"/>
      <w:szCs w:val="20"/>
      <w:lang w:val="en-GB"/>
    </w:rPr>
  </w:style>
  <w:style w:type="character" w:customStyle="1" w:styleId="views-field">
    <w:name w:val="views-field"/>
    <w:basedOn w:val="DefaultParagraphFont"/>
    <w:rsid w:val="004C46A1"/>
  </w:style>
  <w:style w:type="character" w:customStyle="1" w:styleId="field-content">
    <w:name w:val="field-content"/>
    <w:basedOn w:val="DefaultParagraphFont"/>
    <w:rsid w:val="004C46A1"/>
  </w:style>
  <w:style w:type="paragraph" w:styleId="Revision">
    <w:name w:val="Revision"/>
    <w:hidden/>
    <w:uiPriority w:val="99"/>
    <w:semiHidden/>
    <w:rsid w:val="00E31BB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7464">
      <w:bodyDiv w:val="1"/>
      <w:marLeft w:val="0"/>
      <w:marRight w:val="0"/>
      <w:marTop w:val="0"/>
      <w:marBottom w:val="0"/>
      <w:divBdr>
        <w:top w:val="none" w:sz="0" w:space="0" w:color="auto"/>
        <w:left w:val="none" w:sz="0" w:space="0" w:color="auto"/>
        <w:bottom w:val="none" w:sz="0" w:space="0" w:color="auto"/>
        <w:right w:val="none" w:sz="0" w:space="0" w:color="auto"/>
      </w:divBdr>
      <w:divsChild>
        <w:div w:id="702679404">
          <w:marLeft w:val="0"/>
          <w:marRight w:val="0"/>
          <w:marTop w:val="0"/>
          <w:marBottom w:val="0"/>
          <w:divBdr>
            <w:top w:val="none" w:sz="0" w:space="0" w:color="auto"/>
            <w:left w:val="none" w:sz="0" w:space="0" w:color="auto"/>
            <w:bottom w:val="none" w:sz="0" w:space="0" w:color="auto"/>
            <w:right w:val="none" w:sz="0" w:space="0" w:color="auto"/>
          </w:divBdr>
          <w:divsChild>
            <w:div w:id="571081786">
              <w:marLeft w:val="0"/>
              <w:marRight w:val="0"/>
              <w:marTop w:val="0"/>
              <w:marBottom w:val="0"/>
              <w:divBdr>
                <w:top w:val="none" w:sz="0" w:space="0" w:color="auto"/>
                <w:left w:val="none" w:sz="0" w:space="0" w:color="auto"/>
                <w:bottom w:val="none" w:sz="0" w:space="0" w:color="auto"/>
                <w:right w:val="none" w:sz="0" w:space="0" w:color="auto"/>
              </w:divBdr>
              <w:divsChild>
                <w:div w:id="19645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2779">
      <w:bodyDiv w:val="1"/>
      <w:marLeft w:val="0"/>
      <w:marRight w:val="0"/>
      <w:marTop w:val="0"/>
      <w:marBottom w:val="0"/>
      <w:divBdr>
        <w:top w:val="none" w:sz="0" w:space="0" w:color="auto"/>
        <w:left w:val="none" w:sz="0" w:space="0" w:color="auto"/>
        <w:bottom w:val="none" w:sz="0" w:space="0" w:color="auto"/>
        <w:right w:val="none" w:sz="0" w:space="0" w:color="auto"/>
      </w:divBdr>
      <w:divsChild>
        <w:div w:id="1169171895">
          <w:marLeft w:val="0"/>
          <w:marRight w:val="0"/>
          <w:marTop w:val="0"/>
          <w:marBottom w:val="0"/>
          <w:divBdr>
            <w:top w:val="none" w:sz="0" w:space="0" w:color="auto"/>
            <w:left w:val="none" w:sz="0" w:space="0" w:color="auto"/>
            <w:bottom w:val="none" w:sz="0" w:space="0" w:color="auto"/>
            <w:right w:val="none" w:sz="0" w:space="0" w:color="auto"/>
          </w:divBdr>
          <w:divsChild>
            <w:div w:id="1475683546">
              <w:marLeft w:val="0"/>
              <w:marRight w:val="0"/>
              <w:marTop w:val="0"/>
              <w:marBottom w:val="0"/>
              <w:divBdr>
                <w:top w:val="none" w:sz="0" w:space="0" w:color="auto"/>
                <w:left w:val="none" w:sz="0" w:space="0" w:color="auto"/>
                <w:bottom w:val="none" w:sz="0" w:space="0" w:color="auto"/>
                <w:right w:val="none" w:sz="0" w:space="0" w:color="auto"/>
              </w:divBdr>
              <w:divsChild>
                <w:div w:id="18904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yperlink" Target="https://www.itu.int/dms_pubrec/itu-r/rec/sm/R-REC-SM.1896-1-201809-I!!PDF-E.pdf" TargetMode="External"/><Relationship Id="rId18" Type="http://schemas.openxmlformats.org/officeDocument/2006/relationships/header" Target="header3.xml"/><Relationship Id="rId3" Type="http://schemas.openxmlformats.org/officeDocument/2006/relationships/webSettings" Target="webSettings.xml"/><Relationship Id="rId21" Type="http://schemas.microsoft.com/office/2011/relationships/people" Target="people.xml"/><Relationship Id="rId7" Type="http://schemas.openxmlformats.org/officeDocument/2006/relationships/hyperlink" Target="https://www.itu.int/dms_ties/itu-r/md/23/wp1a/c/R23-WP1A-C-0006!!MSW-E.docx" TargetMode="External"/><Relationship Id="rId12" Type="http://schemas.openxmlformats.org/officeDocument/2006/relationships/hyperlink" Target="https://www.itu.int/rec/R-REC-P.2109/en"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hyperlink" Target="https://www.itu.int/rec/R-REC-P.676/en"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www.itu.int/dms_ties/itu-r/md/19/wp5b/c/R19-WP5B-C-0819!N16!MSW-E.docx"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9</TotalTime>
  <Pages>6</Pages>
  <Words>1996</Words>
  <Characters>11382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8</cp:revision>
  <dcterms:created xsi:type="dcterms:W3CDTF">2024-04-17T17:40:00Z</dcterms:created>
  <dcterms:modified xsi:type="dcterms:W3CDTF">2024-04-17T17:48:00Z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