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3DA2553B"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018F5">
              <w:t>03</w:t>
            </w:r>
            <w:r w:rsidR="00492638">
              <w:t>_</w:t>
            </w:r>
            <w:r w:rsidR="001A0114">
              <w:t>NC</w:t>
            </w:r>
          </w:p>
        </w:tc>
      </w:tr>
      <w:tr w:rsidR="00790A03" w:rsidRPr="00A02BF0" w14:paraId="77748261" w14:textId="77777777" w:rsidTr="00B54F31">
        <w:trPr>
          <w:trHeight w:val="378"/>
        </w:trPr>
        <w:tc>
          <w:tcPr>
            <w:tcW w:w="3984" w:type="dxa"/>
            <w:tcBorders>
              <w:left w:val="double" w:sz="6" w:space="0" w:color="auto"/>
            </w:tcBorders>
          </w:tcPr>
          <w:p w14:paraId="631520EE" w14:textId="169095D8" w:rsidR="00790A03" w:rsidRPr="00A02BF0" w:rsidRDefault="00790A03" w:rsidP="00790A03">
            <w:pPr>
              <w:ind w:left="144" w:right="144"/>
            </w:pPr>
            <w:r w:rsidRPr="00A02BF0">
              <w:rPr>
                <w:b/>
              </w:rPr>
              <w:t>Ref:</w:t>
            </w:r>
            <w:r>
              <w:rPr>
                <w:b/>
              </w:rPr>
              <w:t xml:space="preserve">  </w:t>
            </w:r>
            <w:r w:rsidR="00AD0A7D">
              <w:rPr>
                <w:b/>
              </w:rPr>
              <w:t xml:space="preserve">Annex </w:t>
            </w:r>
            <w:r w:rsidR="00423565">
              <w:rPr>
                <w:b/>
              </w:rPr>
              <w:t>12</w:t>
            </w:r>
            <w:r w:rsidR="00AD0A7D">
              <w:rPr>
                <w:b/>
              </w:rPr>
              <w:t xml:space="preserve">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w:t>
            </w:r>
            <w:r w:rsidR="00423565">
              <w:rPr>
                <w:bCs/>
              </w:rPr>
              <w:t>329</w:t>
            </w:r>
            <w:r w:rsidR="00535ACD" w:rsidRPr="00B933F7">
              <w:rPr>
                <w:bCs/>
              </w:rPr>
              <w:t>-1</w:t>
            </w:r>
            <w:r w:rsidR="00423565">
              <w:rPr>
                <w:bCs/>
              </w:rPr>
              <w:t>2</w:t>
            </w:r>
            <w:r>
              <w:rPr>
                <w:b/>
              </w:rPr>
              <w:br/>
            </w:r>
            <w:r w:rsidRPr="00B96F28">
              <w:t xml:space="preserve"> </w:t>
            </w:r>
          </w:p>
        </w:tc>
        <w:tc>
          <w:tcPr>
            <w:tcW w:w="5409" w:type="dxa"/>
            <w:tcBorders>
              <w:right w:val="double" w:sz="6" w:space="0" w:color="auto"/>
            </w:tcBorders>
          </w:tcPr>
          <w:p w14:paraId="3C9D3E87" w14:textId="3B40701E" w:rsidR="00790A03" w:rsidRPr="00A02BF0" w:rsidRDefault="00790A03" w:rsidP="006D17BF">
            <w:pPr>
              <w:tabs>
                <w:tab w:val="left" w:pos="162"/>
              </w:tabs>
              <w:ind w:left="612" w:right="144" w:hanging="468"/>
            </w:pPr>
            <w:r w:rsidRPr="00A02BF0">
              <w:rPr>
                <w:b/>
              </w:rPr>
              <w:t>Date:</w:t>
            </w:r>
            <w:r w:rsidRPr="00A02BF0">
              <w:t xml:space="preserve">  </w:t>
            </w:r>
            <w:r w:rsidR="00930F83">
              <w:t>6 May</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539A443E"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 xml:space="preserve">the </w:t>
            </w:r>
            <w:r w:rsidR="006018F5">
              <w:rPr>
                <w:b w:val="0"/>
                <w:lang w:eastAsia="zh-CN"/>
              </w:rPr>
              <w:t>w</w:t>
            </w:r>
            <w:r w:rsidR="00335434">
              <w:rPr>
                <w:b w:val="0"/>
                <w:lang w:eastAsia="zh-CN"/>
              </w:rPr>
              <w:t xml:space="preserve">orking </w:t>
            </w:r>
            <w:r w:rsidR="006018F5">
              <w:rPr>
                <w:b w:val="0"/>
                <w:lang w:eastAsia="zh-CN"/>
              </w:rPr>
              <w:t>d</w:t>
            </w:r>
            <w:r w:rsidR="00335434">
              <w:rPr>
                <w:b w:val="0"/>
                <w:lang w:eastAsia="zh-CN"/>
              </w:rPr>
              <w:t xml:space="preserve">ocument </w:t>
            </w:r>
            <w:r w:rsidR="006018F5">
              <w:rPr>
                <w:b w:val="0"/>
                <w:lang w:eastAsia="zh-CN"/>
              </w:rPr>
              <w:t>t</w:t>
            </w:r>
            <w:r w:rsidR="00335434">
              <w:rPr>
                <w:b w:val="0"/>
                <w:lang w:eastAsia="zh-CN"/>
              </w:rPr>
              <w:t xml:space="preserve">owards a </w:t>
            </w:r>
            <w:r w:rsidR="006018F5">
              <w:rPr>
                <w:b w:val="0"/>
                <w:lang w:eastAsia="zh-CN"/>
              </w:rPr>
              <w:t>p</w:t>
            </w:r>
            <w:r w:rsidR="00D200A9">
              <w:rPr>
                <w:b w:val="0"/>
                <w:lang w:eastAsia="zh-CN"/>
              </w:rPr>
              <w:t xml:space="preserve">reliminary </w:t>
            </w:r>
            <w:r w:rsidR="006018F5">
              <w:rPr>
                <w:b w:val="0"/>
                <w:lang w:eastAsia="zh-CN"/>
              </w:rPr>
              <w:t>d</w:t>
            </w:r>
            <w:r w:rsidR="00D200A9">
              <w:rPr>
                <w:b w:val="0"/>
                <w:lang w:eastAsia="zh-CN"/>
              </w:rPr>
              <w:t>raft</w:t>
            </w:r>
            <w:r w:rsidR="00D461F5">
              <w:rPr>
                <w:b w:val="0"/>
                <w:lang w:eastAsia="zh-CN"/>
              </w:rPr>
              <w:t xml:space="preserve"> </w:t>
            </w:r>
            <w:r w:rsidR="006018F5">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w:t>
            </w:r>
            <w:r w:rsidR="00192C77">
              <w:rPr>
                <w:b w:val="0"/>
                <w:lang w:eastAsia="zh-CN"/>
              </w:rPr>
              <w:t>329</w:t>
            </w:r>
            <w:r w:rsidR="00D461F5">
              <w:rPr>
                <w:b w:val="0"/>
                <w:lang w:eastAsia="zh-CN"/>
              </w:rPr>
              <w:t>-1</w:t>
            </w:r>
            <w:r w:rsidR="00192C77">
              <w:rPr>
                <w:b w:val="0"/>
                <w:lang w:eastAsia="zh-CN"/>
              </w:rPr>
              <w:t>2</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1CE999B9"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4F0A09">
              <w:rPr>
                <w:bCs/>
              </w:rPr>
              <w:t xml:space="preserve"> and clarifications</w:t>
            </w:r>
            <w:r w:rsidR="00D6037E">
              <w:rPr>
                <w:bCs/>
              </w:rPr>
              <w:t xml:space="preserve"> to the working document</w:t>
            </w:r>
            <w:r w:rsidR="00192C77">
              <w:rPr>
                <w:bCs/>
              </w:rPr>
              <w:t xml:space="preserve"> that were missed from the last input </w:t>
            </w:r>
            <w:hyperlink r:id="rId6" w:history="1">
              <w:r w:rsidR="00192C77" w:rsidRPr="00A70233">
                <w:rPr>
                  <w:rStyle w:val="Hyperlink"/>
                  <w:bCs/>
                </w:rPr>
                <w:t>1A/266</w:t>
              </w:r>
            </w:hyperlink>
            <w:r w:rsidR="00387C53">
              <w:rPr>
                <w:bCs/>
              </w:rPr>
              <w:t xml:space="preserve">.  Also, to provide </w:t>
            </w:r>
            <w:r w:rsidR="001F39FD">
              <w:rPr>
                <w:bCs/>
              </w:rPr>
              <w:t>review of status</w:t>
            </w:r>
            <w:r w:rsidR="00387C53">
              <w:rPr>
                <w:bCs/>
              </w:rPr>
              <w:t xml:space="preserve"> and request elevation of the document</w:t>
            </w:r>
            <w:r w:rsidR="00266983">
              <w:rPr>
                <w:bCs/>
              </w:rPr>
              <w:t xml:space="preserve"> to avoid </w:t>
            </w:r>
            <w:r w:rsidR="00373A4E">
              <w:rPr>
                <w:bCs/>
              </w:rPr>
              <w:t xml:space="preserve">unnecessary </w:t>
            </w:r>
            <w:r w:rsidR="004F0A09">
              <w:rPr>
                <w:bCs/>
              </w:rPr>
              <w:t xml:space="preserve">major </w:t>
            </w:r>
            <w:r w:rsidR="00373A4E">
              <w:rPr>
                <w:bCs/>
              </w:rPr>
              <w:t>technical modifications to the document</w:t>
            </w:r>
            <w:r w:rsidR="00387C53">
              <w:rPr>
                <w:bCs/>
              </w:rPr>
              <w: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15218E6"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1F39FD">
              <w:rPr>
                <w:bCs/>
              </w:rPr>
              <w:t xml:space="preserve">The chairman’s report indicated that </w:t>
            </w:r>
            <w:r w:rsidR="00BC145D">
              <w:rPr>
                <w:bCs/>
              </w:rPr>
              <w:t xml:space="preserve">inputs from 1A/266 were incorporated; however, it appears some of these inputs were missed accidentally. This document </w:t>
            </w:r>
            <w:r w:rsidR="002A6D9C">
              <w:rPr>
                <w:bCs/>
              </w:rPr>
              <w:t>should be reviewed to ensure the information is clear updated to the latest editorially based on 1A/266</w:t>
            </w:r>
            <w:r w:rsidR="00FD249B">
              <w:rPr>
                <w:bCs/>
              </w:rPr>
              <w:t xml:space="preserve"> but </w:t>
            </w:r>
            <w:r w:rsidR="002A6D9C">
              <w:rPr>
                <w:bCs/>
              </w:rPr>
              <w:t>without any major technical changes.</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52F9EAA" w14:textId="77777777" w:rsidR="004A112D" w:rsidRDefault="004A112D" w:rsidP="0005773C">
      <w:pPr>
        <w:pStyle w:val="Normalaftertitle"/>
        <w:sectPr w:rsidR="004A112D" w:rsidSect="00FC7221">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F19F5" w14:paraId="3DA97692" w14:textId="77777777" w:rsidTr="00FD2338">
        <w:trPr>
          <w:cantSplit/>
        </w:trPr>
        <w:tc>
          <w:tcPr>
            <w:tcW w:w="6487" w:type="dxa"/>
            <w:vAlign w:val="center"/>
          </w:tcPr>
          <w:p w14:paraId="34B3CCA0" w14:textId="77777777" w:rsidR="004F19F5" w:rsidRPr="00D8032B" w:rsidRDefault="004F19F5"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0BDD536" w14:textId="77777777" w:rsidR="004F19F5" w:rsidRDefault="004F19F5" w:rsidP="00FD2338">
            <w:pPr>
              <w:shd w:val="solid" w:color="FFFFFF" w:fill="FFFFFF"/>
              <w:spacing w:line="240" w:lineRule="atLeast"/>
            </w:pPr>
            <w:bookmarkStart w:id="0" w:name="ditulogo"/>
            <w:bookmarkEnd w:id="0"/>
            <w:r>
              <w:rPr>
                <w:noProof/>
                <w:lang w:eastAsia="en-GB"/>
              </w:rPr>
              <w:drawing>
                <wp:inline distT="0" distB="0" distL="0" distR="0" wp14:anchorId="473810D1" wp14:editId="15FEB61D">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F19F5" w:rsidRPr="0051782D" w14:paraId="694BAB82" w14:textId="77777777" w:rsidTr="00FD2338">
        <w:trPr>
          <w:cantSplit/>
        </w:trPr>
        <w:tc>
          <w:tcPr>
            <w:tcW w:w="6487" w:type="dxa"/>
            <w:tcBorders>
              <w:bottom w:val="single" w:sz="12" w:space="0" w:color="auto"/>
            </w:tcBorders>
          </w:tcPr>
          <w:p w14:paraId="2936A5EB" w14:textId="77777777" w:rsidR="004F19F5" w:rsidRPr="00163271" w:rsidRDefault="004F19F5"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3087EAE9" w14:textId="77777777" w:rsidR="004F19F5" w:rsidRPr="0051782D" w:rsidRDefault="004F19F5" w:rsidP="00FD2338">
            <w:pPr>
              <w:shd w:val="solid" w:color="FFFFFF" w:fill="FFFFFF"/>
              <w:spacing w:after="48" w:line="240" w:lineRule="atLeast"/>
              <w:rPr>
                <w:sz w:val="22"/>
                <w:szCs w:val="22"/>
              </w:rPr>
            </w:pPr>
          </w:p>
        </w:tc>
      </w:tr>
      <w:tr w:rsidR="004F19F5" w14:paraId="5C9C3306" w14:textId="77777777" w:rsidTr="00FD2338">
        <w:trPr>
          <w:cantSplit/>
        </w:trPr>
        <w:tc>
          <w:tcPr>
            <w:tcW w:w="6487" w:type="dxa"/>
            <w:tcBorders>
              <w:top w:val="single" w:sz="12" w:space="0" w:color="auto"/>
            </w:tcBorders>
          </w:tcPr>
          <w:p w14:paraId="16FF8347" w14:textId="77777777" w:rsidR="004F19F5" w:rsidRPr="0051782D" w:rsidRDefault="004F19F5"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35C0798" w14:textId="77777777" w:rsidR="004F19F5" w:rsidRPr="00710D66" w:rsidRDefault="004F19F5" w:rsidP="00FD2338">
            <w:pPr>
              <w:shd w:val="solid" w:color="FFFFFF" w:fill="FFFFFF"/>
              <w:spacing w:after="48" w:line="240" w:lineRule="atLeast"/>
            </w:pPr>
          </w:p>
        </w:tc>
      </w:tr>
      <w:tr w:rsidR="004F19F5" w14:paraId="6B624D00" w14:textId="77777777" w:rsidTr="00FD2338">
        <w:trPr>
          <w:cantSplit/>
        </w:trPr>
        <w:tc>
          <w:tcPr>
            <w:tcW w:w="6487" w:type="dxa"/>
            <w:vMerge w:val="restart"/>
          </w:tcPr>
          <w:p w14:paraId="6F5E6117" w14:textId="77777777" w:rsidR="004F19F5" w:rsidRDefault="004F19F5"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12BFAF7C" w14:textId="28739285" w:rsidR="004F19F5" w:rsidRPr="00982084" w:rsidRDefault="004F19F5" w:rsidP="00FD2338">
            <w:pPr>
              <w:shd w:val="solid" w:color="FFFFFF" w:fill="FFFFFF"/>
              <w:spacing w:after="240"/>
              <w:ind w:left="1134" w:hanging="1134"/>
              <w:rPr>
                <w:rFonts w:ascii="Verdana" w:hAnsi="Verdana"/>
                <w:sz w:val="20"/>
              </w:rPr>
            </w:pPr>
            <w:r>
              <w:rPr>
                <w:rFonts w:ascii="Verdana" w:hAnsi="Verdana"/>
                <w:sz w:val="20"/>
              </w:rPr>
              <w:t xml:space="preserve">Subject: </w:t>
            </w:r>
            <w:r w:rsidR="00C20E19">
              <w:t xml:space="preserve"> </w:t>
            </w:r>
            <w:r w:rsidR="00C20E19" w:rsidRPr="00C20E19">
              <w:rPr>
                <w:rFonts w:ascii="Verdana" w:hAnsi="Verdana"/>
                <w:sz w:val="20"/>
              </w:rPr>
              <w:t>Working Document Towards a Preliminary Draft Revision of Recommendation ITU-R SM.329-12</w:t>
            </w:r>
          </w:p>
        </w:tc>
        <w:tc>
          <w:tcPr>
            <w:tcW w:w="3402" w:type="dxa"/>
          </w:tcPr>
          <w:p w14:paraId="5EBBF2E6" w14:textId="77777777" w:rsidR="004F19F5" w:rsidRPr="00140FF8" w:rsidRDefault="004F19F5"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4F19F5" w14:paraId="64CECC17" w14:textId="77777777" w:rsidTr="00FD2338">
        <w:trPr>
          <w:cantSplit/>
        </w:trPr>
        <w:tc>
          <w:tcPr>
            <w:tcW w:w="6487" w:type="dxa"/>
            <w:vMerge/>
          </w:tcPr>
          <w:p w14:paraId="3530E4F9" w14:textId="77777777" w:rsidR="004F19F5" w:rsidRDefault="004F19F5" w:rsidP="00FD2338">
            <w:pPr>
              <w:spacing w:before="60"/>
              <w:jc w:val="center"/>
              <w:rPr>
                <w:b/>
                <w:smallCaps/>
                <w:sz w:val="32"/>
                <w:lang w:eastAsia="zh-CN"/>
              </w:rPr>
            </w:pPr>
            <w:bookmarkStart w:id="3" w:name="ddate" w:colFirst="1" w:colLast="1"/>
            <w:bookmarkEnd w:id="2"/>
          </w:p>
        </w:tc>
        <w:tc>
          <w:tcPr>
            <w:tcW w:w="3402" w:type="dxa"/>
          </w:tcPr>
          <w:p w14:paraId="2FCCF48F" w14:textId="77777777" w:rsidR="004F19F5" w:rsidRPr="00140FF8" w:rsidRDefault="004F19F5"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4F19F5" w14:paraId="6EF4DD5E" w14:textId="77777777" w:rsidTr="002E6017">
        <w:trPr>
          <w:cantSplit/>
        </w:trPr>
        <w:tc>
          <w:tcPr>
            <w:tcW w:w="6487" w:type="dxa"/>
            <w:vMerge/>
          </w:tcPr>
          <w:p w14:paraId="6C788CC2" w14:textId="77777777" w:rsidR="004F19F5" w:rsidRDefault="004F19F5" w:rsidP="00FD2338">
            <w:pPr>
              <w:spacing w:before="60"/>
              <w:jc w:val="center"/>
              <w:rPr>
                <w:b/>
                <w:smallCaps/>
                <w:sz w:val="32"/>
                <w:lang w:eastAsia="zh-CN"/>
              </w:rPr>
            </w:pPr>
            <w:bookmarkStart w:id="4" w:name="dorlang" w:colFirst="1" w:colLast="1"/>
            <w:bookmarkEnd w:id="3"/>
          </w:p>
        </w:tc>
        <w:tc>
          <w:tcPr>
            <w:tcW w:w="3402" w:type="dxa"/>
          </w:tcPr>
          <w:p w14:paraId="67BCD8B9" w14:textId="77777777" w:rsidR="004F19F5" w:rsidRDefault="004F19F5"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2D320ED" w14:textId="77777777" w:rsidR="004F19F5" w:rsidRDefault="004F19F5" w:rsidP="00FD2338">
            <w:pPr>
              <w:shd w:val="solid" w:color="FFFFFF" w:fill="FFFFFF"/>
              <w:spacing w:line="240" w:lineRule="atLeast"/>
              <w:rPr>
                <w:rFonts w:ascii="Verdana" w:eastAsia="SimSun" w:hAnsi="Verdana"/>
                <w:b/>
                <w:sz w:val="20"/>
                <w:lang w:eastAsia="zh-CN"/>
              </w:rPr>
            </w:pPr>
          </w:p>
          <w:p w14:paraId="08A2F746" w14:textId="77777777" w:rsidR="004F19F5" w:rsidRPr="00140FF8" w:rsidRDefault="004F19F5" w:rsidP="00FD2338">
            <w:pPr>
              <w:shd w:val="solid" w:color="FFFFFF" w:fill="FFFFFF"/>
              <w:spacing w:line="240" w:lineRule="atLeast"/>
              <w:rPr>
                <w:rFonts w:ascii="Verdana" w:eastAsia="SimSun" w:hAnsi="Verdana"/>
                <w:sz w:val="20"/>
                <w:lang w:eastAsia="zh-CN"/>
              </w:rPr>
            </w:pPr>
          </w:p>
        </w:tc>
      </w:tr>
      <w:tr w:rsidR="004F19F5" w14:paraId="3F07CF3E" w14:textId="77777777" w:rsidTr="002E6017">
        <w:trPr>
          <w:cantSplit/>
        </w:trPr>
        <w:tc>
          <w:tcPr>
            <w:tcW w:w="9889" w:type="dxa"/>
            <w:gridSpan w:val="2"/>
          </w:tcPr>
          <w:p w14:paraId="42DD4E0B" w14:textId="77777777" w:rsidR="004F19F5" w:rsidRDefault="004F19F5" w:rsidP="00FD2338">
            <w:pPr>
              <w:pStyle w:val="Source"/>
              <w:rPr>
                <w:lang w:eastAsia="zh-CN"/>
              </w:rPr>
            </w:pPr>
            <w:bookmarkStart w:id="5" w:name="dsource" w:colFirst="0" w:colLast="0"/>
            <w:bookmarkEnd w:id="4"/>
            <w:r>
              <w:rPr>
                <w:lang w:eastAsia="zh-CN"/>
              </w:rPr>
              <w:t>United States of America</w:t>
            </w:r>
          </w:p>
        </w:tc>
      </w:tr>
      <w:tr w:rsidR="004F19F5" w14:paraId="6C500984" w14:textId="77777777" w:rsidTr="002E6017">
        <w:trPr>
          <w:cantSplit/>
        </w:trPr>
        <w:tc>
          <w:tcPr>
            <w:tcW w:w="9889" w:type="dxa"/>
            <w:gridSpan w:val="2"/>
          </w:tcPr>
          <w:p w14:paraId="29A64FCC" w14:textId="33B2D784" w:rsidR="004F19F5" w:rsidRDefault="00420A55" w:rsidP="00FD2338">
            <w:pPr>
              <w:pStyle w:val="Title1"/>
              <w:rPr>
                <w:lang w:eastAsia="zh-CN"/>
              </w:rPr>
            </w:pPr>
            <w:bookmarkStart w:id="6" w:name="drec" w:colFirst="0" w:colLast="0"/>
            <w:bookmarkEnd w:id="5"/>
            <w:r w:rsidRPr="00420A55">
              <w:rPr>
                <w:lang w:eastAsia="zh-CN"/>
              </w:rPr>
              <w:t>Working Document Towards a Preliminary Draft Revision of Recommendation ITU-R SM.329-12</w:t>
            </w:r>
          </w:p>
        </w:tc>
      </w:tr>
      <w:tr w:rsidR="004F19F5" w14:paraId="2B38F3F0" w14:textId="77777777" w:rsidTr="002E6017">
        <w:trPr>
          <w:cantSplit/>
        </w:trPr>
        <w:tc>
          <w:tcPr>
            <w:tcW w:w="9889" w:type="dxa"/>
            <w:gridSpan w:val="2"/>
          </w:tcPr>
          <w:p w14:paraId="558A06EF" w14:textId="388A7648" w:rsidR="004F19F5" w:rsidRDefault="00420A55" w:rsidP="00FD2338">
            <w:pPr>
              <w:pStyle w:val="Title4"/>
              <w:rPr>
                <w:lang w:eastAsia="zh-CN"/>
              </w:rPr>
            </w:pPr>
            <w:bookmarkStart w:id="7" w:name="dtitle1" w:colFirst="0" w:colLast="0"/>
            <w:bookmarkEnd w:id="6"/>
            <w:r>
              <w:t>Proposal</w:t>
            </w:r>
            <w:r w:rsidR="00185FC3">
              <w:t xml:space="preserve"> </w:t>
            </w:r>
            <w:r w:rsidR="00372065">
              <w:t>for</w:t>
            </w:r>
            <w:r w:rsidR="00185FC3">
              <w:t xml:space="preserve"> Updates and Elevation</w:t>
            </w:r>
          </w:p>
        </w:tc>
      </w:tr>
      <w:bookmarkEnd w:id="7"/>
    </w:tbl>
    <w:p w14:paraId="64536210" w14:textId="77777777" w:rsidR="006036BA" w:rsidRDefault="006036BA" w:rsidP="004F19F5">
      <w:pPr>
        <w:pStyle w:val="Headingb"/>
        <w:spacing w:before="360"/>
      </w:pPr>
    </w:p>
    <w:p w14:paraId="42F3145B" w14:textId="2281B041" w:rsidR="004F19F5" w:rsidRPr="00DC3D01" w:rsidRDefault="004F19F5" w:rsidP="004F19F5">
      <w:pPr>
        <w:pStyle w:val="Headingb"/>
        <w:spacing w:before="360"/>
      </w:pPr>
      <w:r>
        <w:t>Background</w:t>
      </w:r>
    </w:p>
    <w:p w14:paraId="0260BC8E" w14:textId="7C84CD4E" w:rsidR="004F19F5" w:rsidRDefault="00665DD5" w:rsidP="004F19F5">
      <w:pPr>
        <w:rPr>
          <w:lang w:eastAsia="zh-CN"/>
        </w:rPr>
      </w:pPr>
      <w:r>
        <w:rPr>
          <w:lang w:eastAsia="ja-JP"/>
        </w:rPr>
        <w:t xml:space="preserve">In the June 2023 WP1A meetings, </w:t>
      </w:r>
      <w:r w:rsidR="00B133B8">
        <w:rPr>
          <w:lang w:eastAsia="ja-JP"/>
        </w:rPr>
        <w:t xml:space="preserve">the CISPR Rapporteur provided </w:t>
      </w:r>
      <w:r w:rsidR="002803B7">
        <w:rPr>
          <w:lang w:eastAsia="ja-JP"/>
        </w:rPr>
        <w:t xml:space="preserve">updates in </w:t>
      </w:r>
      <w:hyperlink r:id="rId10" w:history="1">
        <w:r w:rsidR="002803B7" w:rsidRPr="00031D67">
          <w:rPr>
            <w:rStyle w:val="Hyperlink"/>
            <w:lang w:eastAsia="ja-JP"/>
          </w:rPr>
          <w:t>1A/266</w:t>
        </w:r>
      </w:hyperlink>
      <w:r w:rsidR="00907B0B">
        <w:rPr>
          <w:lang w:eastAsia="ja-JP"/>
        </w:rPr>
        <w:t xml:space="preserve"> regarding the referenced CISPR documents</w:t>
      </w:r>
      <w:r w:rsidR="00031D67">
        <w:rPr>
          <w:lang w:eastAsia="ja-JP"/>
        </w:rPr>
        <w:t>.  Most of these updates were included</w:t>
      </w:r>
      <w:r w:rsidR="00907B0B">
        <w:rPr>
          <w:lang w:eastAsia="ja-JP"/>
        </w:rPr>
        <w:t xml:space="preserve"> in </w:t>
      </w:r>
      <w:hyperlink r:id="rId11" w:history="1">
        <w:r w:rsidR="00907B0B" w:rsidRPr="00B47FFC">
          <w:rPr>
            <w:rStyle w:val="Hyperlink"/>
            <w:lang w:eastAsia="ja-JP"/>
          </w:rPr>
          <w:t>Annex 12 of the Chairman’s Report</w:t>
        </w:r>
      </w:hyperlink>
      <w:r w:rsidR="00DF210F">
        <w:rPr>
          <w:lang w:eastAsia="ja-JP"/>
        </w:rPr>
        <w:t>.</w:t>
      </w:r>
    </w:p>
    <w:p w14:paraId="542E50BA" w14:textId="77777777" w:rsidR="004F19F5" w:rsidRPr="008E5E6B" w:rsidRDefault="004F19F5" w:rsidP="004F19F5">
      <w:pPr>
        <w:pStyle w:val="Headingb"/>
        <w:spacing w:before="360"/>
      </w:pPr>
      <w:r w:rsidRPr="008E5E6B">
        <w:t>Discussion</w:t>
      </w:r>
    </w:p>
    <w:p w14:paraId="0FDBD1CF" w14:textId="01B80ABD" w:rsidR="004F19F5" w:rsidRDefault="00B47FFC" w:rsidP="004F19F5">
      <w:pPr>
        <w:rPr>
          <w:lang w:eastAsia="zh-CN"/>
        </w:rPr>
      </w:pPr>
      <w:r>
        <w:rPr>
          <w:lang w:eastAsia="zh-CN"/>
        </w:rPr>
        <w:t>The U</w:t>
      </w:r>
      <w:r w:rsidR="009B7424">
        <w:rPr>
          <w:lang w:eastAsia="zh-CN"/>
        </w:rPr>
        <w:t xml:space="preserve">nited States of America (USA) has reviewed the </w:t>
      </w:r>
      <w:r w:rsidR="00810DDC">
        <w:rPr>
          <w:lang w:eastAsia="zh-CN"/>
        </w:rPr>
        <w:t>w</w:t>
      </w:r>
      <w:r w:rsidR="009B7424" w:rsidRPr="00810DDC">
        <w:rPr>
          <w:lang w:eastAsia="zh-CN"/>
        </w:rPr>
        <w:t xml:space="preserve">orking </w:t>
      </w:r>
      <w:r w:rsidR="00810DDC">
        <w:rPr>
          <w:lang w:eastAsia="zh-CN"/>
        </w:rPr>
        <w:t>d</w:t>
      </w:r>
      <w:r w:rsidR="009B7424" w:rsidRPr="00810DDC">
        <w:rPr>
          <w:lang w:eastAsia="zh-CN"/>
        </w:rPr>
        <w:t xml:space="preserve">ocument </w:t>
      </w:r>
      <w:r w:rsidR="00810DDC">
        <w:rPr>
          <w:lang w:eastAsia="zh-CN"/>
        </w:rPr>
        <w:t>t</w:t>
      </w:r>
      <w:r w:rsidR="009B7424" w:rsidRPr="00810DDC">
        <w:rPr>
          <w:lang w:eastAsia="zh-CN"/>
        </w:rPr>
        <w:t>owards a</w:t>
      </w:r>
      <w:r w:rsidR="00382F30">
        <w:rPr>
          <w:lang w:eastAsia="zh-CN"/>
        </w:rPr>
        <w:t xml:space="preserve"> p</w:t>
      </w:r>
      <w:r w:rsidR="009B7424" w:rsidRPr="00810DDC">
        <w:rPr>
          <w:lang w:eastAsia="zh-CN"/>
        </w:rPr>
        <w:t xml:space="preserve">reliminary </w:t>
      </w:r>
      <w:r w:rsidR="00382F30">
        <w:rPr>
          <w:lang w:eastAsia="zh-CN"/>
        </w:rPr>
        <w:t>d</w:t>
      </w:r>
      <w:r w:rsidR="009B7424" w:rsidRPr="00810DDC">
        <w:rPr>
          <w:lang w:eastAsia="zh-CN"/>
        </w:rPr>
        <w:t>raft</w:t>
      </w:r>
      <w:r w:rsidR="00C74834" w:rsidRPr="00810DDC">
        <w:rPr>
          <w:lang w:eastAsia="zh-CN"/>
        </w:rPr>
        <w:t xml:space="preserve"> </w:t>
      </w:r>
      <w:r w:rsidR="00382F30">
        <w:rPr>
          <w:lang w:eastAsia="zh-CN"/>
        </w:rPr>
        <w:t>r</w:t>
      </w:r>
      <w:r w:rsidR="00C74834" w:rsidRPr="00810DDC">
        <w:rPr>
          <w:lang w:eastAsia="zh-CN"/>
        </w:rPr>
        <w:t>evision of Recommendation ITU-R SM.329-12</w:t>
      </w:r>
      <w:r w:rsidR="00C74834">
        <w:rPr>
          <w:lang w:eastAsia="zh-CN"/>
        </w:rPr>
        <w:t xml:space="preserve"> in Annex 12 of the 2023 Chairman’s Report</w:t>
      </w:r>
      <w:r w:rsidR="002A3549">
        <w:rPr>
          <w:lang w:eastAsia="zh-CN"/>
        </w:rPr>
        <w:t xml:space="preserve">.  Upon review of the working document </w:t>
      </w:r>
      <w:r w:rsidR="008B4A31">
        <w:rPr>
          <w:lang w:eastAsia="zh-CN"/>
        </w:rPr>
        <w:t>and</w:t>
      </w:r>
      <w:r w:rsidR="002A3549">
        <w:rPr>
          <w:lang w:eastAsia="zh-CN"/>
        </w:rPr>
        <w:t xml:space="preserve"> the input 1A/266 from the CISPR Rapp</w:t>
      </w:r>
      <w:r w:rsidR="000F4249">
        <w:rPr>
          <w:lang w:eastAsia="zh-CN"/>
        </w:rPr>
        <w:t>orteur, it appears that some of the inputs from the CISPR Rapporteur that answer comments left in the</w:t>
      </w:r>
      <w:r w:rsidR="00382F30">
        <w:rPr>
          <w:lang w:eastAsia="zh-CN"/>
        </w:rPr>
        <w:t xml:space="preserve"> Annex to the </w:t>
      </w:r>
      <w:r w:rsidR="000F4249">
        <w:rPr>
          <w:lang w:eastAsia="zh-CN"/>
        </w:rPr>
        <w:t xml:space="preserve"> Chairman’s Report were not incorporated (due to missing yellow highlighting).</w:t>
      </w:r>
    </w:p>
    <w:p w14:paraId="7F0C9B55" w14:textId="77777777" w:rsidR="004F19F5" w:rsidRPr="008E5E6B" w:rsidRDefault="004F19F5" w:rsidP="004F19F5">
      <w:pPr>
        <w:pStyle w:val="Headingb"/>
        <w:spacing w:before="360"/>
      </w:pPr>
      <w:r w:rsidRPr="008E5E6B">
        <w:t>Proposal</w:t>
      </w:r>
    </w:p>
    <w:p w14:paraId="21B0015E" w14:textId="19089922" w:rsidR="004F19F5" w:rsidRDefault="000F4249" w:rsidP="004F19F5">
      <w:pPr>
        <w:rPr>
          <w:lang w:eastAsia="zh-CN"/>
        </w:rPr>
      </w:pPr>
      <w:r>
        <w:rPr>
          <w:lang w:eastAsia="zh-CN"/>
        </w:rPr>
        <w:t xml:space="preserve">The USA proposes to </w:t>
      </w:r>
      <w:r w:rsidR="000F27DC">
        <w:rPr>
          <w:lang w:eastAsia="zh-CN"/>
        </w:rPr>
        <w:t>incorporate the</w:t>
      </w:r>
      <w:r w:rsidR="00E67615">
        <w:rPr>
          <w:lang w:eastAsia="zh-CN"/>
        </w:rPr>
        <w:t xml:space="preserve"> additional amendments from 1A/266 that answer the remaining comments </w:t>
      </w:r>
      <w:r w:rsidR="00834B79">
        <w:rPr>
          <w:lang w:eastAsia="zh-CN"/>
        </w:rPr>
        <w:t xml:space="preserve">left in Annex 12 of the Chairman’s Report and elevate the document to </w:t>
      </w:r>
      <w:r w:rsidR="002C77AE">
        <w:rPr>
          <w:lang w:eastAsia="zh-CN"/>
        </w:rPr>
        <w:t>d</w:t>
      </w:r>
      <w:r w:rsidR="00C31EC0">
        <w:rPr>
          <w:lang w:eastAsia="zh-CN"/>
        </w:rPr>
        <w:t xml:space="preserve">raft </w:t>
      </w:r>
      <w:r w:rsidR="002C77AE">
        <w:rPr>
          <w:lang w:eastAsia="zh-CN"/>
        </w:rPr>
        <w:t>r</w:t>
      </w:r>
      <w:r w:rsidR="00C31EC0">
        <w:rPr>
          <w:lang w:eastAsia="zh-CN"/>
        </w:rPr>
        <w:t xml:space="preserve">evision of Recommendation ITU-R SM.329-12 for consideration </w:t>
      </w:r>
      <w:r w:rsidR="00AC577E">
        <w:rPr>
          <w:lang w:eastAsia="zh-CN"/>
        </w:rPr>
        <w:t>by Study Group 1.</w:t>
      </w:r>
    </w:p>
    <w:p w14:paraId="783145CB" w14:textId="77777777" w:rsidR="004F19F5" w:rsidRDefault="004F19F5" w:rsidP="004F19F5">
      <w:pPr>
        <w:rPr>
          <w:lang w:eastAsia="zh-CN"/>
        </w:rPr>
      </w:pPr>
    </w:p>
    <w:p w14:paraId="154F6400" w14:textId="22945851" w:rsidR="004F19F5" w:rsidRDefault="004F19F5" w:rsidP="004F19F5">
      <w:r w:rsidRPr="006C072C">
        <w:rPr>
          <w:b/>
          <w:bCs/>
          <w:lang w:eastAsia="zh-CN"/>
        </w:rPr>
        <w:t>Attachment</w:t>
      </w:r>
      <w:r>
        <w:rPr>
          <w:b/>
          <w:bCs/>
          <w:lang w:eastAsia="zh-CN"/>
        </w:rPr>
        <w:t>(s)</w:t>
      </w:r>
      <w:r w:rsidRPr="006C072C">
        <w:rPr>
          <w:b/>
          <w:bCs/>
          <w:lang w:eastAsia="zh-CN"/>
        </w:rPr>
        <w:t>:</w:t>
      </w:r>
      <w:r>
        <w:rPr>
          <w:lang w:eastAsia="zh-CN"/>
        </w:rPr>
        <w:tab/>
      </w:r>
      <w:r w:rsidR="00BA54B8">
        <w:rPr>
          <w:lang w:eastAsia="zh-CN"/>
        </w:rPr>
        <w:t xml:space="preserve">USA </w:t>
      </w:r>
      <w:r w:rsidR="002C77AE">
        <w:rPr>
          <w:lang w:eastAsia="zh-CN"/>
        </w:rPr>
        <w:t>p</w:t>
      </w:r>
      <w:r w:rsidR="00BA54B8">
        <w:rPr>
          <w:lang w:eastAsia="zh-CN"/>
        </w:rPr>
        <w:t xml:space="preserve">roposed </w:t>
      </w:r>
      <w:r w:rsidR="002C77AE">
        <w:rPr>
          <w:lang w:eastAsia="zh-CN"/>
        </w:rPr>
        <w:t>u</w:t>
      </w:r>
      <w:r w:rsidR="00BA54B8">
        <w:rPr>
          <w:lang w:eastAsia="zh-CN"/>
        </w:rPr>
        <w:t xml:space="preserve">pdates to the </w:t>
      </w:r>
      <w:r w:rsidR="002C77AE">
        <w:rPr>
          <w:lang w:eastAsia="zh-CN"/>
        </w:rPr>
        <w:t>w</w:t>
      </w:r>
      <w:r w:rsidR="00BA54B8">
        <w:rPr>
          <w:lang w:eastAsia="zh-CN"/>
        </w:rPr>
        <w:t xml:space="preserve">orking </w:t>
      </w:r>
      <w:r w:rsidR="002C77AE">
        <w:rPr>
          <w:lang w:eastAsia="zh-CN"/>
        </w:rPr>
        <w:t>d</w:t>
      </w:r>
      <w:r w:rsidR="00BA54B8">
        <w:rPr>
          <w:lang w:eastAsia="zh-CN"/>
        </w:rPr>
        <w:t xml:space="preserve">ocument </w:t>
      </w:r>
      <w:r w:rsidR="002C77AE">
        <w:rPr>
          <w:lang w:eastAsia="zh-CN"/>
        </w:rPr>
        <w:t>t</w:t>
      </w:r>
      <w:r w:rsidR="00BA54B8">
        <w:rPr>
          <w:lang w:eastAsia="zh-CN"/>
        </w:rPr>
        <w:t>owards a</w:t>
      </w:r>
      <w:r w:rsidR="002C77AE">
        <w:rPr>
          <w:lang w:eastAsia="zh-CN"/>
        </w:rPr>
        <w:t xml:space="preserve"> p</w:t>
      </w:r>
      <w:r w:rsidR="00BA54B8">
        <w:rPr>
          <w:lang w:eastAsia="zh-CN"/>
        </w:rPr>
        <w:t xml:space="preserve">reliminary </w:t>
      </w:r>
      <w:r w:rsidR="002C77AE">
        <w:rPr>
          <w:lang w:eastAsia="zh-CN"/>
        </w:rPr>
        <w:t>d</w:t>
      </w:r>
      <w:r w:rsidR="00BA54B8">
        <w:rPr>
          <w:lang w:eastAsia="zh-CN"/>
        </w:rPr>
        <w:t xml:space="preserve">raft </w:t>
      </w:r>
      <w:r w:rsidR="002C77AE">
        <w:rPr>
          <w:lang w:eastAsia="zh-CN"/>
        </w:rPr>
        <w:t>r</w:t>
      </w:r>
      <w:r w:rsidR="00BA54B8">
        <w:rPr>
          <w:lang w:eastAsia="zh-CN"/>
        </w:rPr>
        <w:t>evision of Recommendation ITU-R SM.329-12.</w:t>
      </w:r>
    </w:p>
    <w:p w14:paraId="21BC132B" w14:textId="77777777" w:rsidR="004F19F5" w:rsidRPr="007F453D" w:rsidRDefault="004F19F5" w:rsidP="004F19F5">
      <w:pPr>
        <w:jc w:val="center"/>
        <w:rPr>
          <w:lang w:eastAsia="zh-CN"/>
        </w:rPr>
      </w:pPr>
      <w:r>
        <w:rPr>
          <w:lang w:eastAsia="zh-CN"/>
        </w:rPr>
        <w:t>_________________</w:t>
      </w:r>
    </w:p>
    <w:p w14:paraId="219A1EEA" w14:textId="77777777" w:rsidR="00BA54B8" w:rsidRDefault="00BA54B8" w:rsidP="0005773C">
      <w:pPr>
        <w:pStyle w:val="Normalaftertitle"/>
        <w:sectPr w:rsidR="00BA54B8" w:rsidSect="00FC7221">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9889"/>
      </w:tblGrid>
      <w:tr w:rsidR="00472469" w14:paraId="6CB3170E" w14:textId="77777777" w:rsidTr="00FD2338">
        <w:trPr>
          <w:cantSplit/>
        </w:trPr>
        <w:tc>
          <w:tcPr>
            <w:tcW w:w="9889" w:type="dxa"/>
          </w:tcPr>
          <w:p w14:paraId="673A5872" w14:textId="7FEF2670" w:rsidR="00472469" w:rsidRDefault="003C684A" w:rsidP="0018021D">
            <w:pPr>
              <w:pStyle w:val="Title1"/>
              <w:rPr>
                <w:caps w:val="0"/>
                <w:lang w:eastAsia="zh-CN"/>
              </w:rPr>
            </w:pPr>
            <w:bookmarkStart w:id="8" w:name="_Hlk137568307"/>
            <w:r>
              <w:rPr>
                <w:caps w:val="0"/>
                <w:lang w:eastAsia="zh-CN"/>
              </w:rPr>
              <w:lastRenderedPageBreak/>
              <w:t>Attachment</w:t>
            </w:r>
            <w:r w:rsidR="0018021D">
              <w:rPr>
                <w:caps w:val="0"/>
                <w:lang w:eastAsia="zh-CN"/>
              </w:rPr>
              <w:t>:</w:t>
            </w:r>
          </w:p>
          <w:p w14:paraId="3DE22ACC" w14:textId="77777777" w:rsidR="005E4021" w:rsidRDefault="005E4021" w:rsidP="005E4021">
            <w:pPr>
              <w:rPr>
                <w:lang w:val="en-GB" w:eastAsia="zh-CN"/>
              </w:rPr>
            </w:pPr>
          </w:p>
          <w:p w14:paraId="51CCF0AE" w14:textId="44A2A271" w:rsidR="005E4021" w:rsidRPr="005E4021" w:rsidRDefault="005E4021" w:rsidP="005E4021">
            <w:pPr>
              <w:rPr>
                <w:lang w:eastAsia="zh-CN"/>
              </w:rPr>
            </w:pPr>
            <w:r w:rsidRPr="00A052B1">
              <w:rPr>
                <w:highlight w:val="green"/>
                <w:lang w:eastAsia="zh-CN"/>
              </w:rPr>
              <w:t xml:space="preserve">USA Note: USA proposed updates are </w:t>
            </w:r>
            <w:r w:rsidR="00A052B1" w:rsidRPr="00A052B1">
              <w:rPr>
                <w:highlight w:val="green"/>
                <w:lang w:eastAsia="zh-CN"/>
              </w:rPr>
              <w:t xml:space="preserve">primarily based on edits in 1A/266 and are highlighted in </w:t>
            </w:r>
            <w:r w:rsidR="00A052B1" w:rsidRPr="00A62565">
              <w:rPr>
                <w:highlight w:val="green"/>
                <w:lang w:eastAsia="zh-CN"/>
              </w:rPr>
              <w:t>green.</w:t>
            </w:r>
            <w:r w:rsidR="00A62565" w:rsidRPr="00A62565">
              <w:rPr>
                <w:highlight w:val="green"/>
                <w:lang w:eastAsia="zh-CN"/>
              </w:rPr>
              <w:t xml:space="preserve"> Only portions of document with proposed edits are shown.</w:t>
            </w:r>
          </w:p>
          <w:p w14:paraId="7778B48A" w14:textId="41B02AEA" w:rsidR="00472469" w:rsidRDefault="00472469" w:rsidP="00FD2338">
            <w:pPr>
              <w:pStyle w:val="Title1"/>
              <w:rPr>
                <w:lang w:eastAsia="zh-CN"/>
              </w:rPr>
            </w:pPr>
            <w:del w:id="9" w:author="USA" w:date="2024-03-25T15:47:00Z">
              <w:r w:rsidRPr="00930F83" w:rsidDel="00584329">
                <w:rPr>
                  <w:caps w:val="0"/>
                  <w:highlight w:val="green"/>
                  <w:lang w:eastAsia="zh-CN"/>
                </w:rPr>
                <w:delText>WORKING DOCUMENT TOWARDS A PRELIMINARY</w:delText>
              </w:r>
              <w:r w:rsidRPr="00D370C5" w:rsidDel="00584329">
                <w:rPr>
                  <w:caps w:val="0"/>
                  <w:lang w:eastAsia="zh-CN"/>
                </w:rPr>
                <w:delText xml:space="preserve"> </w:delText>
              </w:r>
            </w:del>
            <w:r w:rsidRPr="00D370C5">
              <w:rPr>
                <w:caps w:val="0"/>
                <w:lang w:eastAsia="zh-CN"/>
              </w:rPr>
              <w:t>DRAFT REVISION OF RECOMMENDATION ITU-R SM.329</w:t>
            </w:r>
            <w:r>
              <w:rPr>
                <w:caps w:val="0"/>
                <w:lang w:eastAsia="zh-CN"/>
              </w:rPr>
              <w:t>-12</w:t>
            </w:r>
            <w:bookmarkEnd w:id="8"/>
            <w:r w:rsidRPr="00F52A66">
              <w:rPr>
                <w:rFonts w:eastAsia="Batang"/>
                <w:caps w:val="0"/>
                <w:position w:val="6"/>
                <w:sz w:val="18"/>
                <w:lang w:val="en-US"/>
              </w:rPr>
              <w:t>*</w:t>
            </w:r>
          </w:p>
        </w:tc>
      </w:tr>
      <w:tr w:rsidR="00472469" w14:paraId="627B3F53" w14:textId="77777777" w:rsidTr="00FD2338">
        <w:trPr>
          <w:cantSplit/>
        </w:trPr>
        <w:tc>
          <w:tcPr>
            <w:tcW w:w="9889" w:type="dxa"/>
          </w:tcPr>
          <w:p w14:paraId="2D8856EB" w14:textId="77777777" w:rsidR="00472469" w:rsidRDefault="00472469" w:rsidP="00FD2338">
            <w:pPr>
              <w:pStyle w:val="Title4"/>
              <w:rPr>
                <w:lang w:eastAsia="zh-CN"/>
              </w:rPr>
            </w:pPr>
            <w:bookmarkStart w:id="10" w:name="_Hlk137568318"/>
            <w:r w:rsidRPr="00D370C5">
              <w:rPr>
                <w:lang w:eastAsia="zh-CN"/>
              </w:rPr>
              <w:t>Unwanted emissions in the spurious domain</w:t>
            </w:r>
            <w:bookmarkEnd w:id="10"/>
            <w:r w:rsidRPr="00EB70C7">
              <w:rPr>
                <w:rStyle w:val="FootnoteReference"/>
                <w:b w:val="0"/>
                <w:bCs/>
                <w:lang w:val="en-US"/>
              </w:rPr>
              <w:footnoteReference w:customMarkFollows="1" w:id="1"/>
              <w:t>**</w:t>
            </w:r>
          </w:p>
        </w:tc>
      </w:tr>
    </w:tbl>
    <w:p w14:paraId="2D3937B5" w14:textId="77777777" w:rsidR="00472469" w:rsidRPr="00D370C5" w:rsidRDefault="00472469" w:rsidP="00472469">
      <w:pPr>
        <w:pStyle w:val="Recdate"/>
      </w:pPr>
      <w:bookmarkStart w:id="11" w:name="Revision_history"/>
      <w:r w:rsidRPr="00D370C5">
        <w:t xml:space="preserve"> (1951-1953-1956-1959-1963-1966-1970-1978-1982-1986-1990-1997-2000-2001-2003-2011-2012)</w:t>
      </w:r>
      <w:bookmarkEnd w:id="11"/>
    </w:p>
    <w:p w14:paraId="7A3D93EC" w14:textId="071AEB75" w:rsidR="0005773C" w:rsidRDefault="00472469" w:rsidP="00472469">
      <w:pPr>
        <w:pStyle w:val="Normalaftertitle"/>
      </w:pPr>
      <w:r w:rsidRPr="00D370C5">
        <w:rPr>
          <w:highlight w:val="yellow"/>
        </w:rPr>
        <w:t>Editor’s note:</w:t>
      </w:r>
      <w:r>
        <w:rPr>
          <w:highlight w:val="yellow"/>
        </w:rPr>
        <w:t xml:space="preserve"> The contents of the current version of this revision only contains the parts with revisions and prior to approval, the recommendation should be put in the appropriate format</w:t>
      </w:r>
    </w:p>
    <w:p w14:paraId="0F58AC8D" w14:textId="77777777" w:rsidR="00FE32C7" w:rsidRDefault="00FE32C7" w:rsidP="00FE32C7">
      <w:pPr>
        <w:rPr>
          <w:lang w:val="en-GB"/>
        </w:rPr>
      </w:pPr>
    </w:p>
    <w:p w14:paraId="53EF0FEA" w14:textId="5D4B1F71" w:rsidR="00FE32C7" w:rsidRDefault="00FE32C7" w:rsidP="00FE32C7">
      <w:pPr>
        <w:rPr>
          <w:lang w:val="en-GB"/>
        </w:rPr>
      </w:pPr>
      <w:r>
        <w:rPr>
          <w:lang w:val="en-GB"/>
        </w:rPr>
        <w:t>…</w:t>
      </w:r>
    </w:p>
    <w:p w14:paraId="60095109" w14:textId="77777777" w:rsidR="00220DE8" w:rsidRPr="00220DE8" w:rsidRDefault="00220DE8" w:rsidP="00220DE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rPr>
          <w:b/>
          <w:sz w:val="28"/>
          <w:szCs w:val="20"/>
        </w:rPr>
      </w:pPr>
      <w:r w:rsidRPr="00220DE8">
        <w:rPr>
          <w:b/>
          <w:sz w:val="28"/>
          <w:szCs w:val="20"/>
        </w:rPr>
        <w:t>Annex 2</w:t>
      </w:r>
      <w:r w:rsidRPr="00220DE8">
        <w:rPr>
          <w:b/>
          <w:sz w:val="28"/>
          <w:szCs w:val="20"/>
        </w:rPr>
        <w:br/>
      </w:r>
      <w:r w:rsidRPr="00220DE8">
        <w:rPr>
          <w:b/>
          <w:sz w:val="28"/>
          <w:szCs w:val="20"/>
        </w:rPr>
        <w:br/>
        <w:t>Methods of measurement of spurious domain emissions</w:t>
      </w:r>
    </w:p>
    <w:p w14:paraId="60769DDC" w14:textId="77777777" w:rsid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ins w:id="12" w:author="USA" w:date="2024-03-25T15:44:00Z"/>
          <w:szCs w:val="20"/>
        </w:rPr>
      </w:pPr>
      <w:r w:rsidRPr="00220DE8">
        <w:rPr>
          <w:szCs w:val="20"/>
        </w:rPr>
        <w:t>…</w:t>
      </w:r>
    </w:p>
    <w:p w14:paraId="194BEE3A" w14:textId="1FF69599" w:rsidR="00C72B5E" w:rsidRPr="00220DE8" w:rsidRDefault="00C72B5E"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C81A6C">
        <w:rPr>
          <w:szCs w:val="20"/>
          <w:highlight w:val="green"/>
        </w:rPr>
        <w:t>[USA Note: All edits highlighted in green below come directly from changes made in 1A/266 not incorporated into the Chairman’s report</w:t>
      </w:r>
      <w:r w:rsidR="00BF6A5E" w:rsidRPr="00C81A6C">
        <w:rPr>
          <w:szCs w:val="20"/>
          <w:highlight w:val="green"/>
        </w:rPr>
        <w:t>.  One grammatical correction has been made by the USA from 1A/266.]</w:t>
      </w:r>
    </w:p>
    <w:p w14:paraId="4192E7B9" w14:textId="77777777" w:rsidR="00220DE8" w:rsidRPr="00220DE8" w:rsidRDefault="00220DE8" w:rsidP="00220DE8">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rPr>
      </w:pPr>
      <w:bookmarkStart w:id="13" w:name="_Toc393687592"/>
      <w:bookmarkStart w:id="14" w:name="_Toc394112310"/>
      <w:r w:rsidRPr="00220DE8">
        <w:rPr>
          <w:b/>
          <w:szCs w:val="20"/>
        </w:rPr>
        <w:t>3.3.1</w:t>
      </w:r>
      <w:r w:rsidRPr="00220DE8">
        <w:rPr>
          <w:b/>
          <w:szCs w:val="20"/>
        </w:rPr>
        <w:tab/>
        <w:t>Measurement sites for radiated measurements</w:t>
      </w:r>
      <w:bookmarkEnd w:id="13"/>
      <w:bookmarkEnd w:id="14"/>
    </w:p>
    <w:p w14:paraId="3BD08624"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In the frequency range 30 to 1</w:t>
      </w:r>
      <w:r w:rsidRPr="00220DE8">
        <w:rPr>
          <w:rFonts w:ascii="Tms Rmn" w:hAnsi="Tms Rmn"/>
          <w:sz w:val="12"/>
          <w:szCs w:val="20"/>
        </w:rPr>
        <w:t> </w:t>
      </w:r>
      <w:r w:rsidRPr="00220DE8">
        <w:rPr>
          <w:szCs w:val="20"/>
        </w:rPr>
        <w:t>000 MHz, test sites shall be validated by making site attenuation measurements for both horizontal and vertical polarization fields. A measurement site shall be considered acceptable if the horizontal and vertical site attenuation measurements are within ±4 dB of the theoretical site attenuation.</w:t>
      </w:r>
    </w:p>
    <w:p w14:paraId="49B6D610" w14:textId="44FB9222"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The test site shall characteristically be flat, free of overhead wires and nearby reflecting structures, sufficiently large to permit antenna placement at the specified distance and provide adequate separation between antenna, EUT and reflecting structures. Reflecting structures are defined as those whose construction material is primarily conductive. The test site shall be provided with a horizontal metal ground-plane. The test site shall satisfy the site attenuation requirements of </w:t>
      </w:r>
      <w:commentRangeStart w:id="15"/>
      <w:r w:rsidRPr="00220DE8">
        <w:rPr>
          <w:szCs w:val="20"/>
        </w:rPr>
        <w:t>IEC/CISPR Publication No. 16</w:t>
      </w:r>
      <w:r w:rsidRPr="00220DE8">
        <w:rPr>
          <w:szCs w:val="20"/>
        </w:rPr>
        <w:noBreakHyphen/>
        <w:t>1</w:t>
      </w:r>
      <w:ins w:id="16" w:author="USA" w:date="2024-03-25T15:35:00Z">
        <w:r w:rsidR="00B85C75" w:rsidRPr="002253E3">
          <w:rPr>
            <w:szCs w:val="20"/>
            <w:highlight w:val="green"/>
          </w:rPr>
          <w:t>-4</w:t>
        </w:r>
      </w:ins>
      <w:r w:rsidRPr="002253E3">
        <w:rPr>
          <w:szCs w:val="20"/>
          <w:highlight w:val="green"/>
        </w:rPr>
        <w:t xml:space="preserve"> </w:t>
      </w:r>
      <w:commentRangeEnd w:id="15"/>
      <w:r w:rsidRPr="002253E3">
        <w:rPr>
          <w:sz w:val="16"/>
          <w:szCs w:val="16"/>
          <w:highlight w:val="green"/>
          <w:lang w:val="fr-FR"/>
        </w:rPr>
        <w:commentReference w:id="15"/>
      </w:r>
      <w:r w:rsidRPr="00220DE8">
        <w:rPr>
          <w:szCs w:val="20"/>
        </w:rPr>
        <w:t>for OATS.</w:t>
      </w:r>
    </w:p>
    <w:p w14:paraId="063F0C7E" w14:textId="662713C0"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Tests may also be conducted in a semi-anechoic room (SAR). In that case, the walls and the ceiling of a shielded room are covered with absorber materials that ensure low wave reflection. Validation measurements of such anechoic chambers are very important to ensure that the site attenuation measurements can be performed within the ±4 dB criteria (see also IEC/CISPR Publications Nos. </w:t>
      </w:r>
      <w:commentRangeStart w:id="17"/>
      <w:r w:rsidRPr="00220DE8">
        <w:rPr>
          <w:szCs w:val="20"/>
        </w:rPr>
        <w:t>16-1</w:t>
      </w:r>
      <w:ins w:id="18" w:author="USA" w:date="2024-03-25T15:37:00Z">
        <w:r w:rsidR="002253E3" w:rsidRPr="00584329">
          <w:rPr>
            <w:szCs w:val="20"/>
            <w:highlight w:val="green"/>
          </w:rPr>
          <w:t>-4</w:t>
        </w:r>
      </w:ins>
      <w:del w:id="19" w:author="USA" w:date="2024-03-25T15:37:00Z">
        <w:r w:rsidRPr="00584329" w:rsidDel="002253E3">
          <w:rPr>
            <w:szCs w:val="20"/>
            <w:highlight w:val="green"/>
          </w:rPr>
          <w:delText xml:space="preserve"> </w:delText>
        </w:r>
      </w:del>
      <w:commentRangeEnd w:id="17"/>
      <w:r w:rsidRPr="00584329">
        <w:rPr>
          <w:sz w:val="16"/>
          <w:szCs w:val="16"/>
          <w:highlight w:val="green"/>
          <w:lang w:val="fr-FR"/>
        </w:rPr>
        <w:commentReference w:id="17"/>
      </w:r>
      <w:del w:id="20" w:author="USA" w:date="2024-03-25T15:37:00Z">
        <w:r w:rsidRPr="00584329" w:rsidDel="002253E3">
          <w:rPr>
            <w:szCs w:val="20"/>
            <w:highlight w:val="green"/>
          </w:rPr>
          <w:delText>and </w:delText>
        </w:r>
        <w:commentRangeStart w:id="21"/>
        <w:r w:rsidRPr="00584329" w:rsidDel="002253E3">
          <w:rPr>
            <w:szCs w:val="20"/>
            <w:highlight w:val="green"/>
          </w:rPr>
          <w:delText>22</w:delText>
        </w:r>
        <w:commentRangeEnd w:id="21"/>
        <w:r w:rsidRPr="00584329" w:rsidDel="002253E3">
          <w:rPr>
            <w:sz w:val="16"/>
            <w:szCs w:val="16"/>
            <w:highlight w:val="green"/>
            <w:lang w:val="fr-FR"/>
          </w:rPr>
          <w:commentReference w:id="21"/>
        </w:r>
      </w:del>
      <w:r w:rsidRPr="00930F83">
        <w:rPr>
          <w:szCs w:val="20"/>
          <w:highlight w:val="green"/>
        </w:rPr>
        <w:t>).</w:t>
      </w:r>
    </w:p>
    <w:p w14:paraId="3BCEE7BC"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For both OATS and SAR a conducting ground-plane shall extend at least 1 m beyond the periphery of the EUT and the largest measuring antenna, and cover the entire area between the EUT and the antenna. It should be of metal with no holes or gaps, having dimensions larger than one tenth of the </w:t>
      </w:r>
      <w:r w:rsidRPr="00220DE8">
        <w:rPr>
          <w:szCs w:val="20"/>
        </w:rPr>
        <w:lastRenderedPageBreak/>
        <w:t>wavelength at the highest frequency of measurement. A larger size conducting ground</w:t>
      </w:r>
      <w:r w:rsidRPr="00220DE8">
        <w:rPr>
          <w:szCs w:val="20"/>
        </w:rPr>
        <w:noBreakHyphen/>
        <w:t>plane may be required if the site attenuation requirements of the test site are not satisfied. These requirements are also applicable in the case of semi-anechoic chambers.</w:t>
      </w:r>
    </w:p>
    <w:p w14:paraId="0B9CE65A" w14:textId="6CC59C34"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Additional equipment is becoming available as the site for spurious domain emission measurements. These are various chambers, such as fully anechoic rooms (FAR), stirred mode chambers (SMC), and transverse electromagnetic (TEM) or Gigahertz TEM (GTEM) systems. The SMC is described in IEC/CISPR Publication No. </w:t>
      </w:r>
      <w:commentRangeStart w:id="22"/>
      <w:r w:rsidRPr="00220DE8">
        <w:rPr>
          <w:szCs w:val="20"/>
        </w:rPr>
        <w:t>16-1</w:t>
      </w:r>
      <w:commentRangeEnd w:id="22"/>
      <w:r w:rsidRPr="00220DE8">
        <w:rPr>
          <w:sz w:val="16"/>
          <w:szCs w:val="16"/>
          <w:lang w:val="fr-FR"/>
        </w:rPr>
        <w:commentReference w:id="22"/>
      </w:r>
      <w:ins w:id="23" w:author="USA" w:date="2024-03-25T15:40:00Z">
        <w:r w:rsidR="00F11387" w:rsidRPr="00DB54B7">
          <w:rPr>
            <w:szCs w:val="20"/>
            <w:highlight w:val="green"/>
          </w:rPr>
          <w:t>-4</w:t>
        </w:r>
      </w:ins>
      <w:r w:rsidRPr="00220DE8">
        <w:rPr>
          <w:szCs w:val="20"/>
        </w:rPr>
        <w:t xml:space="preserve">. These relatively new measurement systems are not universally accepted as yet by all standardization bodies. </w:t>
      </w:r>
      <w:del w:id="24" w:author="USA" w:date="2024-03-25T15:41:00Z">
        <w:r w:rsidRPr="008C76A3" w:rsidDel="00D41557">
          <w:rPr>
            <w:szCs w:val="20"/>
            <w:highlight w:val="green"/>
            <w:rPrChange w:id="25" w:author="USA" w:date="2024-03-25T15:43:00Z">
              <w:rPr>
                <w:szCs w:val="20"/>
              </w:rPr>
            </w:rPrChange>
          </w:rPr>
          <w:delText>Drafts have been published (in Autumn 2000) for</w:delText>
        </w:r>
      </w:del>
      <w:ins w:id="26" w:author="USA" w:date="2024-03-25T15:41:00Z">
        <w:r w:rsidR="00D41557" w:rsidRPr="008C76A3">
          <w:rPr>
            <w:szCs w:val="20"/>
            <w:highlight w:val="green"/>
            <w:rPrChange w:id="27" w:author="USA" w:date="2024-03-25T15:43:00Z">
              <w:rPr>
                <w:szCs w:val="20"/>
              </w:rPr>
            </w:rPrChange>
          </w:rPr>
          <w:t>Since</w:t>
        </w:r>
      </w:ins>
      <w:r w:rsidRPr="00220DE8">
        <w:rPr>
          <w:szCs w:val="20"/>
        </w:rPr>
        <w:t xml:space="preserve"> </w:t>
      </w:r>
      <w:commentRangeStart w:id="28"/>
      <w:r w:rsidRPr="00220DE8">
        <w:rPr>
          <w:szCs w:val="20"/>
        </w:rPr>
        <w:t xml:space="preserve">IEC 61000-4-20 (TEM) </w:t>
      </w:r>
      <w:commentRangeEnd w:id="28"/>
      <w:r w:rsidRPr="00220DE8">
        <w:rPr>
          <w:sz w:val="16"/>
          <w:szCs w:val="16"/>
          <w:lang w:val="fr-FR"/>
        </w:rPr>
        <w:commentReference w:id="28"/>
      </w:r>
      <w:r w:rsidRPr="00220DE8">
        <w:rPr>
          <w:szCs w:val="20"/>
        </w:rPr>
        <w:t xml:space="preserve">and </w:t>
      </w:r>
      <w:commentRangeStart w:id="29"/>
      <w:r w:rsidRPr="00220DE8">
        <w:rPr>
          <w:szCs w:val="20"/>
        </w:rPr>
        <w:t xml:space="preserve">IEC 61000-4-21 </w:t>
      </w:r>
      <w:commentRangeEnd w:id="29"/>
      <w:r w:rsidRPr="00220DE8">
        <w:rPr>
          <w:sz w:val="16"/>
          <w:szCs w:val="16"/>
          <w:lang w:val="fr-FR"/>
        </w:rPr>
        <w:commentReference w:id="29"/>
      </w:r>
      <w:r w:rsidRPr="00220DE8">
        <w:rPr>
          <w:szCs w:val="20"/>
        </w:rPr>
        <w:t>(SMC)</w:t>
      </w:r>
      <w:ins w:id="30" w:author="USA" w:date="2024-03-25T15:42:00Z">
        <w:r w:rsidR="00D41557">
          <w:rPr>
            <w:szCs w:val="20"/>
          </w:rPr>
          <w:t xml:space="preserve"> </w:t>
        </w:r>
        <w:r w:rsidR="00D41557" w:rsidRPr="00930F83">
          <w:rPr>
            <w:szCs w:val="20"/>
            <w:highlight w:val="green"/>
          </w:rPr>
          <w:t>ha</w:t>
        </w:r>
      </w:ins>
      <w:ins w:id="31" w:author="USA" w:date="2024-04-01T10:42:00Z">
        <w:r w:rsidR="00D3194F" w:rsidRPr="0034653B">
          <w:rPr>
            <w:szCs w:val="20"/>
            <w:highlight w:val="green"/>
          </w:rPr>
          <w:t>ve</w:t>
        </w:r>
      </w:ins>
      <w:ins w:id="32" w:author="USA" w:date="2024-03-25T15:42:00Z">
        <w:r w:rsidR="00D41557" w:rsidRPr="00930F83">
          <w:rPr>
            <w:szCs w:val="20"/>
            <w:highlight w:val="green"/>
          </w:rPr>
          <w:t xml:space="preserve"> already been published,</w:t>
        </w:r>
      </w:ins>
      <w:del w:id="33" w:author="USA" w:date="2024-03-25T15:42:00Z">
        <w:r w:rsidRPr="00930F83" w:rsidDel="00D41557">
          <w:rPr>
            <w:szCs w:val="20"/>
            <w:highlight w:val="green"/>
          </w:rPr>
          <w:delText>.</w:delText>
        </w:r>
      </w:del>
      <w:r w:rsidRPr="00930F83">
        <w:rPr>
          <w:szCs w:val="20"/>
          <w:highlight w:val="green"/>
        </w:rPr>
        <w:t xml:space="preserve"> </w:t>
      </w:r>
      <w:ins w:id="34" w:author="USA" w:date="2024-03-25T15:42:00Z">
        <w:r w:rsidR="00D41557" w:rsidRPr="00930F83">
          <w:rPr>
            <w:szCs w:val="20"/>
            <w:highlight w:val="green"/>
          </w:rPr>
          <w:t>t</w:t>
        </w:r>
      </w:ins>
      <w:del w:id="35" w:author="USA" w:date="2024-03-25T15:42:00Z">
        <w:r w:rsidRPr="00930F83" w:rsidDel="00D41557">
          <w:rPr>
            <w:szCs w:val="20"/>
            <w:highlight w:val="green"/>
          </w:rPr>
          <w:delText>T</w:delText>
        </w:r>
      </w:del>
      <w:r w:rsidRPr="00930F83">
        <w:rPr>
          <w:szCs w:val="20"/>
          <w:highlight w:val="green"/>
        </w:rPr>
        <w:t>he</w:t>
      </w:r>
      <w:r w:rsidRPr="00220DE8">
        <w:rPr>
          <w:szCs w:val="20"/>
        </w:rPr>
        <w:t xml:space="preserve"> techniques used with these systems should be re</w:t>
      </w:r>
      <w:r w:rsidRPr="00220DE8">
        <w:rPr>
          <w:szCs w:val="20"/>
        </w:rPr>
        <w:noBreakHyphen/>
        <w:t xml:space="preserve">examined </w:t>
      </w:r>
      <w:commentRangeStart w:id="36"/>
      <w:r w:rsidRPr="00220DE8">
        <w:rPr>
          <w:szCs w:val="20"/>
        </w:rPr>
        <w:t>when this Recommendation is updated in the future</w:t>
      </w:r>
      <w:commentRangeEnd w:id="36"/>
      <w:r w:rsidRPr="00220DE8">
        <w:rPr>
          <w:sz w:val="16"/>
          <w:szCs w:val="16"/>
          <w:lang w:val="fr-FR"/>
        </w:rPr>
        <w:commentReference w:id="36"/>
      </w:r>
      <w:r w:rsidRPr="00220DE8">
        <w:rPr>
          <w:szCs w:val="20"/>
        </w:rPr>
        <w:t>, with a view towards incorporating details of their use.</w:t>
      </w:r>
    </w:p>
    <w:p w14:paraId="1D3DB003" w14:textId="77777777" w:rsidR="00220DE8" w:rsidRP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220DE8">
        <w:rPr>
          <w:szCs w:val="20"/>
        </w:rPr>
        <w:t>…</w:t>
      </w:r>
    </w:p>
    <w:p w14:paraId="21FDF17C" w14:textId="0A102A7C" w:rsidR="004B10D2" w:rsidRDefault="00A32EDB" w:rsidP="00FE32C7">
      <w:pPr>
        <w:rPr>
          <w:lang w:val="en-GB"/>
        </w:rPr>
      </w:pPr>
      <w:r w:rsidRPr="00C81A6C">
        <w:rPr>
          <w:highlight w:val="green"/>
          <w:lang w:val="en-GB"/>
        </w:rPr>
        <w:t>[USA Note: No further updates proposed.]</w:t>
      </w:r>
    </w:p>
    <w:sectPr w:rsidR="004B10D2" w:rsidSect="00FC7221">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5" w:author="HOL" w:date="2021-10-15T15:29:00Z" w:initials="HOL">
    <w:p w14:paraId="62962819"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17" w:author="HOL" w:date="2021-10-15T15:29:00Z" w:initials="HOL">
    <w:p w14:paraId="358D2C16"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21" w:author="HOL" w:date="2021-10-15T15:30:00Z" w:initials="HOL">
    <w:p w14:paraId="03E11C24" w14:textId="77777777" w:rsidR="00220DE8" w:rsidRDefault="00220DE8" w:rsidP="00220DE8">
      <w:pPr>
        <w:pStyle w:val="CommentText"/>
      </w:pPr>
      <w:r>
        <w:rPr>
          <w:rStyle w:val="CommentReference"/>
        </w:rPr>
        <w:annotationRef/>
      </w:r>
      <w:r>
        <w:rPr>
          <w:rStyle w:val="CommentReference"/>
        </w:rPr>
        <w:annotationRef/>
      </w:r>
      <w:r w:rsidRPr="00956274">
        <w:t xml:space="preserve">CISPR 22 has been </w:t>
      </w:r>
      <w:r>
        <w:t xml:space="preserve">withdrawn and is </w:t>
      </w:r>
      <w:r w:rsidRPr="00956274">
        <w:t>replaced by CISPR 32</w:t>
      </w:r>
    </w:p>
    <w:p w14:paraId="6E0143E1" w14:textId="77777777" w:rsidR="00220DE8" w:rsidRPr="001A0FDF" w:rsidRDefault="00000000" w:rsidP="00220DE8">
      <w:pPr>
        <w:pStyle w:val="CommentText"/>
      </w:pPr>
      <w:hyperlink r:id="rId1" w:history="1">
        <w:r w:rsidR="00220DE8" w:rsidRPr="00956274">
          <w:rPr>
            <w:rStyle w:val="Hyperlink"/>
          </w:rPr>
          <w:t>CISPR 22:2008 RLV | IEC Webstore | electromagnetic compatibility, EMC, smart city, rural electrification</w:t>
        </w:r>
      </w:hyperlink>
    </w:p>
  </w:comment>
  <w:comment w:id="22" w:author="HOL" w:date="2021-10-15T15:33:00Z" w:initials="HOL">
    <w:p w14:paraId="4195EE6C" w14:textId="77777777" w:rsidR="00220DE8" w:rsidRPr="000A2731" w:rsidRDefault="00220DE8" w:rsidP="00220DE8">
      <w:pPr>
        <w:pStyle w:val="CommentText"/>
      </w:pPr>
      <w:r>
        <w:rPr>
          <w:rStyle w:val="CommentReference"/>
        </w:rPr>
        <w:annotationRef/>
      </w:r>
      <w:r w:rsidRPr="000A2731">
        <w:t>Which p</w:t>
      </w:r>
      <w:r>
        <w:t>art?</w:t>
      </w:r>
    </w:p>
  </w:comment>
  <w:comment w:id="28" w:author="HOL" w:date="2021-10-15T15:31:00Z" w:initials="HOL">
    <w:p w14:paraId="2FE87D6D" w14:textId="77777777" w:rsidR="00220DE8" w:rsidRPr="00633FAB" w:rsidRDefault="00220DE8" w:rsidP="00220DE8">
      <w:pPr>
        <w:pStyle w:val="CommentText"/>
      </w:pPr>
      <w:r>
        <w:rPr>
          <w:rStyle w:val="CommentReference"/>
        </w:rPr>
        <w:annotationRef/>
      </w:r>
      <w:hyperlink r:id="rId2" w:history="1">
        <w:r w:rsidRPr="00562BDB">
          <w:rPr>
            <w:rStyle w:val="Hyperlink"/>
          </w:rPr>
          <w:t>IEC 61000-4-20:2010 | IEC Webstore | electromagnetic compatibility, EMC, smart city</w:t>
        </w:r>
      </w:hyperlink>
    </w:p>
  </w:comment>
  <w:comment w:id="29" w:author="HOL" w:date="2021-10-15T15:31:00Z" w:initials="HOL">
    <w:p w14:paraId="0520906C" w14:textId="77777777" w:rsidR="00220DE8" w:rsidRPr="00633FAB" w:rsidRDefault="00220DE8" w:rsidP="00220DE8">
      <w:pPr>
        <w:pStyle w:val="CommentText"/>
      </w:pPr>
      <w:r>
        <w:rPr>
          <w:rStyle w:val="CommentReference"/>
        </w:rPr>
        <w:annotationRef/>
      </w:r>
      <w:hyperlink r:id="rId3" w:history="1">
        <w:r w:rsidRPr="00562BDB">
          <w:rPr>
            <w:rStyle w:val="Hyperlink"/>
          </w:rPr>
          <w:t>IEC 61000-4-21:2011 | IEC Webstore | electromagnetic compatibility, EMC, smart city</w:t>
        </w:r>
      </w:hyperlink>
    </w:p>
  </w:comment>
  <w:comment w:id="36" w:author="HOL" w:date="2021-10-15T15:31:00Z" w:initials="HOL">
    <w:p w14:paraId="4D514032" w14:textId="770BA284" w:rsidR="00220DE8" w:rsidRPr="00D3003E" w:rsidRDefault="00220DE8" w:rsidP="00220DE8">
      <w:pPr>
        <w:pStyle w:val="CommentText"/>
      </w:pPr>
      <w:r>
        <w:rPr>
          <w:rStyle w:val="CommentReference"/>
        </w:rPr>
        <w:annotationRef/>
      </w:r>
      <w:r w:rsidRPr="00D3003E">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962819" w15:done="0"/>
  <w15:commentEx w15:paraId="358D2C16" w15:done="0"/>
  <w15:commentEx w15:paraId="6E0143E1" w15:done="0"/>
  <w15:commentEx w15:paraId="4195EE6C" w15:done="0"/>
  <w15:commentEx w15:paraId="2FE87D6D" w15:done="0"/>
  <w15:commentEx w15:paraId="0520906C" w15:done="0"/>
  <w15:commentEx w15:paraId="4D5140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962819" w16cid:durableId="252FAE38"/>
  <w16cid:commentId w16cid:paraId="358D2C16" w16cid:durableId="252FAE39"/>
  <w16cid:commentId w16cid:paraId="6E0143E1" w16cid:durableId="252FAE3A"/>
  <w16cid:commentId w16cid:paraId="4195EE6C" w16cid:durableId="252FAE3B"/>
  <w16cid:commentId w16cid:paraId="2FE87D6D" w16cid:durableId="252FAE3D"/>
  <w16cid:commentId w16cid:paraId="0520906C" w16cid:durableId="252FAE3E"/>
  <w16cid:commentId w16cid:paraId="4D514032" w16cid:durableId="252FAE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0F80F" w14:textId="77777777" w:rsidR="00FC7221" w:rsidRDefault="00FC7221" w:rsidP="00D73705">
      <w:r>
        <w:separator/>
      </w:r>
    </w:p>
  </w:endnote>
  <w:endnote w:type="continuationSeparator" w:id="0">
    <w:p w14:paraId="025B12C9" w14:textId="77777777" w:rsidR="00FC7221" w:rsidRDefault="00FC7221"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9FB67" w14:textId="7A93537A" w:rsidR="006036BA" w:rsidRPr="00605F87" w:rsidRDefault="006036BA" w:rsidP="00605F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4464" w14:textId="3ED1956F" w:rsidR="006036BA" w:rsidRPr="004F19F5" w:rsidRDefault="006036BA" w:rsidP="004F1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1C29C" w14:textId="77777777" w:rsidR="00FC7221" w:rsidRDefault="00FC7221" w:rsidP="00D73705">
      <w:r>
        <w:separator/>
      </w:r>
    </w:p>
  </w:footnote>
  <w:footnote w:type="continuationSeparator" w:id="0">
    <w:p w14:paraId="55B7C16C" w14:textId="77777777" w:rsidR="00FC7221" w:rsidRDefault="00FC7221" w:rsidP="00D73705">
      <w:r>
        <w:continuationSeparator/>
      </w:r>
    </w:p>
  </w:footnote>
  <w:footnote w:id="1">
    <w:p w14:paraId="2EC78CAB" w14:textId="77777777" w:rsidR="00472469" w:rsidRPr="00EB70C7" w:rsidRDefault="00472469" w:rsidP="00472469">
      <w:pPr>
        <w:pStyle w:val="FootnoteText"/>
        <w:rPr>
          <w:lang w:val="en-US"/>
        </w:rPr>
      </w:pPr>
      <w:r w:rsidRPr="00EB70C7">
        <w:rPr>
          <w:rStyle w:val="FootnoteReference"/>
          <w:lang w:val="en-US"/>
        </w:rPr>
        <w:t>**</w:t>
      </w:r>
      <w:r w:rsidRPr="00EB70C7">
        <w:rPr>
          <w:lang w:val="en-US"/>
        </w:rPr>
        <w:t xml:space="preserve"> </w:t>
      </w:r>
      <w:r>
        <w:rPr>
          <w:lang w:val="en-US"/>
        </w:rPr>
        <w:t>The limits in this Recommendation apply to any out-of-band or spurious emissions in the spurious domain. Spurious emissions are generally predominant in the spurious domain.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E1191" w14:textId="6873CDD1"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F909D" w14:textId="77777777" w:rsidR="006036BA" w:rsidRDefault="006036B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781BBCDC" w14:textId="77777777" w:rsidR="006036BA" w:rsidRDefault="006036BA">
    <w:pPr>
      <w:pStyle w:val="Header"/>
    </w:pPr>
    <w:r>
      <w:t>5D/31-E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HOL">
    <w15:presenceInfo w15:providerId="None" w15:userId="H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30964"/>
    <w:rsid w:val="00031D67"/>
    <w:rsid w:val="00040CCA"/>
    <w:rsid w:val="000458CC"/>
    <w:rsid w:val="000521E0"/>
    <w:rsid w:val="0005773C"/>
    <w:rsid w:val="000824FE"/>
    <w:rsid w:val="0009371E"/>
    <w:rsid w:val="000C2066"/>
    <w:rsid w:val="000C6639"/>
    <w:rsid w:val="000E546C"/>
    <w:rsid w:val="000F27DC"/>
    <w:rsid w:val="000F4249"/>
    <w:rsid w:val="00115FEB"/>
    <w:rsid w:val="00161EC2"/>
    <w:rsid w:val="0016346E"/>
    <w:rsid w:val="001643EE"/>
    <w:rsid w:val="00165375"/>
    <w:rsid w:val="0018021D"/>
    <w:rsid w:val="00180BCA"/>
    <w:rsid w:val="00185FC3"/>
    <w:rsid w:val="00192C77"/>
    <w:rsid w:val="00196E6B"/>
    <w:rsid w:val="001A0102"/>
    <w:rsid w:val="001A0114"/>
    <w:rsid w:val="001B19A7"/>
    <w:rsid w:val="001B300D"/>
    <w:rsid w:val="001B6EAB"/>
    <w:rsid w:val="001D3C62"/>
    <w:rsid w:val="001D5407"/>
    <w:rsid w:val="001E390C"/>
    <w:rsid w:val="001F39FD"/>
    <w:rsid w:val="00212611"/>
    <w:rsid w:val="00220DE8"/>
    <w:rsid w:val="002253E3"/>
    <w:rsid w:val="00237E61"/>
    <w:rsid w:val="00266983"/>
    <w:rsid w:val="00273DC8"/>
    <w:rsid w:val="002759A3"/>
    <w:rsid w:val="002803B7"/>
    <w:rsid w:val="00292DB5"/>
    <w:rsid w:val="002A3549"/>
    <w:rsid w:val="002A6D9C"/>
    <w:rsid w:val="002A7FF5"/>
    <w:rsid w:val="002B3631"/>
    <w:rsid w:val="002C1E6F"/>
    <w:rsid w:val="002C5316"/>
    <w:rsid w:val="002C77AE"/>
    <w:rsid w:val="002D4579"/>
    <w:rsid w:val="002E6017"/>
    <w:rsid w:val="00327FE0"/>
    <w:rsid w:val="00335434"/>
    <w:rsid w:val="0034653B"/>
    <w:rsid w:val="0036249C"/>
    <w:rsid w:val="00363CFA"/>
    <w:rsid w:val="00372065"/>
    <w:rsid w:val="00373A4E"/>
    <w:rsid w:val="00373EED"/>
    <w:rsid w:val="00374793"/>
    <w:rsid w:val="00377072"/>
    <w:rsid w:val="0038079F"/>
    <w:rsid w:val="00382F30"/>
    <w:rsid w:val="00387C53"/>
    <w:rsid w:val="003A1957"/>
    <w:rsid w:val="003A736B"/>
    <w:rsid w:val="003B061A"/>
    <w:rsid w:val="003C684A"/>
    <w:rsid w:val="003F0C47"/>
    <w:rsid w:val="003F4E34"/>
    <w:rsid w:val="004046A8"/>
    <w:rsid w:val="00404AA6"/>
    <w:rsid w:val="00420A55"/>
    <w:rsid w:val="00423565"/>
    <w:rsid w:val="00430E0A"/>
    <w:rsid w:val="00434A34"/>
    <w:rsid w:val="00470B8B"/>
    <w:rsid w:val="00472469"/>
    <w:rsid w:val="0047534E"/>
    <w:rsid w:val="00487B62"/>
    <w:rsid w:val="00492638"/>
    <w:rsid w:val="004A0632"/>
    <w:rsid w:val="004A112D"/>
    <w:rsid w:val="004A162C"/>
    <w:rsid w:val="004A3ECA"/>
    <w:rsid w:val="004B10D2"/>
    <w:rsid w:val="004D67F8"/>
    <w:rsid w:val="004F0A09"/>
    <w:rsid w:val="004F19F5"/>
    <w:rsid w:val="00515E78"/>
    <w:rsid w:val="0051720A"/>
    <w:rsid w:val="00520DFE"/>
    <w:rsid w:val="00521103"/>
    <w:rsid w:val="00527834"/>
    <w:rsid w:val="00535516"/>
    <w:rsid w:val="00535ACD"/>
    <w:rsid w:val="00540A6D"/>
    <w:rsid w:val="00547FCB"/>
    <w:rsid w:val="005508CF"/>
    <w:rsid w:val="005555F3"/>
    <w:rsid w:val="00557F97"/>
    <w:rsid w:val="005606F2"/>
    <w:rsid w:val="005737F3"/>
    <w:rsid w:val="005818A6"/>
    <w:rsid w:val="00582D8E"/>
    <w:rsid w:val="00584329"/>
    <w:rsid w:val="00586010"/>
    <w:rsid w:val="00587146"/>
    <w:rsid w:val="00592903"/>
    <w:rsid w:val="005A66F4"/>
    <w:rsid w:val="005C67EE"/>
    <w:rsid w:val="005D19B6"/>
    <w:rsid w:val="005E374D"/>
    <w:rsid w:val="005E4021"/>
    <w:rsid w:val="005F1618"/>
    <w:rsid w:val="005F5B1C"/>
    <w:rsid w:val="006018F5"/>
    <w:rsid w:val="006036BA"/>
    <w:rsid w:val="006046ED"/>
    <w:rsid w:val="00604F4A"/>
    <w:rsid w:val="00605F87"/>
    <w:rsid w:val="00623ACC"/>
    <w:rsid w:val="00631F3B"/>
    <w:rsid w:val="00647157"/>
    <w:rsid w:val="00652CA8"/>
    <w:rsid w:val="00654F3B"/>
    <w:rsid w:val="00665DD5"/>
    <w:rsid w:val="0066651A"/>
    <w:rsid w:val="006769D1"/>
    <w:rsid w:val="00693323"/>
    <w:rsid w:val="006C71F8"/>
    <w:rsid w:val="006D17BF"/>
    <w:rsid w:val="006E2162"/>
    <w:rsid w:val="006E3DEC"/>
    <w:rsid w:val="006F2011"/>
    <w:rsid w:val="00716647"/>
    <w:rsid w:val="00716965"/>
    <w:rsid w:val="00722804"/>
    <w:rsid w:val="0074380E"/>
    <w:rsid w:val="00764452"/>
    <w:rsid w:val="007661D3"/>
    <w:rsid w:val="0076658F"/>
    <w:rsid w:val="007751AF"/>
    <w:rsid w:val="00786317"/>
    <w:rsid w:val="00790A03"/>
    <w:rsid w:val="00792AF6"/>
    <w:rsid w:val="007E10C1"/>
    <w:rsid w:val="007E459C"/>
    <w:rsid w:val="007E5164"/>
    <w:rsid w:val="007F1B37"/>
    <w:rsid w:val="007F218A"/>
    <w:rsid w:val="008069A7"/>
    <w:rsid w:val="008069B8"/>
    <w:rsid w:val="00810DDC"/>
    <w:rsid w:val="00833B54"/>
    <w:rsid w:val="00834B79"/>
    <w:rsid w:val="0084160D"/>
    <w:rsid w:val="00875A8A"/>
    <w:rsid w:val="008814CF"/>
    <w:rsid w:val="008A6547"/>
    <w:rsid w:val="008B4A31"/>
    <w:rsid w:val="008C2E75"/>
    <w:rsid w:val="008C76A3"/>
    <w:rsid w:val="008D227D"/>
    <w:rsid w:val="008D58D4"/>
    <w:rsid w:val="009009A5"/>
    <w:rsid w:val="00907B0B"/>
    <w:rsid w:val="00930F83"/>
    <w:rsid w:val="00935CDD"/>
    <w:rsid w:val="009576A8"/>
    <w:rsid w:val="00957E23"/>
    <w:rsid w:val="00977343"/>
    <w:rsid w:val="00994609"/>
    <w:rsid w:val="009B2ADA"/>
    <w:rsid w:val="009B4626"/>
    <w:rsid w:val="009B7424"/>
    <w:rsid w:val="009D0CC5"/>
    <w:rsid w:val="009D774B"/>
    <w:rsid w:val="00A00A65"/>
    <w:rsid w:val="00A052B1"/>
    <w:rsid w:val="00A06C4C"/>
    <w:rsid w:val="00A159AB"/>
    <w:rsid w:val="00A25717"/>
    <w:rsid w:val="00A26C26"/>
    <w:rsid w:val="00A30D7E"/>
    <w:rsid w:val="00A32E9B"/>
    <w:rsid w:val="00A32EDB"/>
    <w:rsid w:val="00A62565"/>
    <w:rsid w:val="00A6767F"/>
    <w:rsid w:val="00A70233"/>
    <w:rsid w:val="00A868F5"/>
    <w:rsid w:val="00A94279"/>
    <w:rsid w:val="00AC577E"/>
    <w:rsid w:val="00AC7DDC"/>
    <w:rsid w:val="00AD0A7D"/>
    <w:rsid w:val="00AE1A68"/>
    <w:rsid w:val="00AE1B36"/>
    <w:rsid w:val="00B133B8"/>
    <w:rsid w:val="00B164D4"/>
    <w:rsid w:val="00B30978"/>
    <w:rsid w:val="00B47FFC"/>
    <w:rsid w:val="00B52044"/>
    <w:rsid w:val="00B52EDC"/>
    <w:rsid w:val="00B743FD"/>
    <w:rsid w:val="00B85C75"/>
    <w:rsid w:val="00B933F7"/>
    <w:rsid w:val="00BA54B8"/>
    <w:rsid w:val="00BC145D"/>
    <w:rsid w:val="00BC64C3"/>
    <w:rsid w:val="00BD0DE4"/>
    <w:rsid w:val="00BE23D0"/>
    <w:rsid w:val="00BF5D5E"/>
    <w:rsid w:val="00BF6A5E"/>
    <w:rsid w:val="00C04A00"/>
    <w:rsid w:val="00C16E18"/>
    <w:rsid w:val="00C171CF"/>
    <w:rsid w:val="00C17326"/>
    <w:rsid w:val="00C20E19"/>
    <w:rsid w:val="00C257E6"/>
    <w:rsid w:val="00C26286"/>
    <w:rsid w:val="00C31EC0"/>
    <w:rsid w:val="00C454D3"/>
    <w:rsid w:val="00C47424"/>
    <w:rsid w:val="00C52078"/>
    <w:rsid w:val="00C72B5E"/>
    <w:rsid w:val="00C74834"/>
    <w:rsid w:val="00C81A6C"/>
    <w:rsid w:val="00CA3503"/>
    <w:rsid w:val="00CA7A73"/>
    <w:rsid w:val="00CB7F0C"/>
    <w:rsid w:val="00CC38C6"/>
    <w:rsid w:val="00CD1D0F"/>
    <w:rsid w:val="00CD5BDA"/>
    <w:rsid w:val="00CF1D27"/>
    <w:rsid w:val="00D017C9"/>
    <w:rsid w:val="00D063A2"/>
    <w:rsid w:val="00D12ADD"/>
    <w:rsid w:val="00D14D6F"/>
    <w:rsid w:val="00D1773D"/>
    <w:rsid w:val="00D17DCC"/>
    <w:rsid w:val="00D200A9"/>
    <w:rsid w:val="00D24F11"/>
    <w:rsid w:val="00D3194F"/>
    <w:rsid w:val="00D36C0F"/>
    <w:rsid w:val="00D40FA3"/>
    <w:rsid w:val="00D41557"/>
    <w:rsid w:val="00D461F5"/>
    <w:rsid w:val="00D6037E"/>
    <w:rsid w:val="00D73705"/>
    <w:rsid w:val="00D75637"/>
    <w:rsid w:val="00D85C42"/>
    <w:rsid w:val="00D92590"/>
    <w:rsid w:val="00D95B3C"/>
    <w:rsid w:val="00DB2364"/>
    <w:rsid w:val="00DB54B7"/>
    <w:rsid w:val="00DF210F"/>
    <w:rsid w:val="00E220CC"/>
    <w:rsid w:val="00E220F7"/>
    <w:rsid w:val="00E22D4B"/>
    <w:rsid w:val="00E24E48"/>
    <w:rsid w:val="00E30772"/>
    <w:rsid w:val="00E5228B"/>
    <w:rsid w:val="00E64963"/>
    <w:rsid w:val="00E65774"/>
    <w:rsid w:val="00E658D1"/>
    <w:rsid w:val="00E67615"/>
    <w:rsid w:val="00EB290D"/>
    <w:rsid w:val="00F11387"/>
    <w:rsid w:val="00F700C9"/>
    <w:rsid w:val="00F73138"/>
    <w:rsid w:val="00F81D64"/>
    <w:rsid w:val="00F85F37"/>
    <w:rsid w:val="00F92878"/>
    <w:rsid w:val="00F97F05"/>
    <w:rsid w:val="00FC7221"/>
    <w:rsid w:val="00FD249B"/>
    <w:rsid w:val="00FE32C7"/>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A6256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rsid w:val="00E22D4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uiPriority w:val="99"/>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uiPriority w:val="99"/>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semiHidden/>
    <w:unhideWhenUsed/>
    <w:rsid w:val="00A159AB"/>
    <w:rPr>
      <w:sz w:val="16"/>
      <w:szCs w:val="16"/>
    </w:rPr>
  </w:style>
  <w:style w:type="paragraph" w:styleId="CommentText">
    <w:name w:val="annotation text"/>
    <w:basedOn w:val="Normal"/>
    <w:link w:val="CommentTextChar"/>
    <w:unhideWhenUsed/>
    <w:rsid w:val="00A159AB"/>
    <w:rPr>
      <w:sz w:val="20"/>
      <w:szCs w:val="20"/>
    </w:rPr>
  </w:style>
  <w:style w:type="character" w:customStyle="1" w:styleId="CommentTextChar">
    <w:name w:val="Comment Text Char"/>
    <w:basedOn w:val="DefaultParagraphFont"/>
    <w:link w:val="CommentText"/>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4F19F5"/>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4F19F5"/>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4F19F5"/>
    <w:rPr>
      <w:rFonts w:ascii="Times New Roman" w:eastAsia="Times New Roman" w:hAnsi="Times New Roman" w:cs="Times New Roman"/>
      <w:b/>
      <w:sz w:val="28"/>
      <w:szCs w:val="20"/>
      <w:lang w:val="en-GB"/>
    </w:rPr>
  </w:style>
  <w:style w:type="paragraph" w:customStyle="1" w:styleId="enumlev3">
    <w:name w:val="enumlev3"/>
    <w:basedOn w:val="Normal"/>
    <w:rsid w:val="00472469"/>
    <w:pPr>
      <w:tabs>
        <w:tab w:val="left" w:pos="1134"/>
        <w:tab w:val="left" w:pos="1871"/>
        <w:tab w:val="left" w:pos="2608"/>
        <w:tab w:val="left" w:pos="3345"/>
      </w:tabs>
      <w:overflowPunct w:val="0"/>
      <w:autoSpaceDE w:val="0"/>
      <w:autoSpaceDN w:val="0"/>
      <w:adjustRightInd w:val="0"/>
      <w:spacing w:before="80"/>
      <w:ind w:left="2268" w:hanging="397"/>
      <w:textAlignment w:val="baseline"/>
    </w:pPr>
    <w:rPr>
      <w:szCs w:val="20"/>
      <w:lang w:val="en-GB"/>
    </w:rPr>
  </w:style>
  <w:style w:type="character" w:customStyle="1" w:styleId="Heading3Char">
    <w:name w:val="Heading 3 Char"/>
    <w:basedOn w:val="DefaultParagraphFont"/>
    <w:link w:val="Heading3"/>
    <w:uiPriority w:val="9"/>
    <w:semiHidden/>
    <w:rsid w:val="00A62565"/>
    <w:rPr>
      <w:rFonts w:asciiTheme="majorHAnsi" w:eastAsiaTheme="majorEastAsia" w:hAnsiTheme="majorHAnsi" w:cstheme="majorBidi"/>
      <w:color w:val="1F4D78" w:themeColor="accent1" w:themeShade="7F"/>
      <w:sz w:val="24"/>
      <w:szCs w:val="24"/>
    </w:rPr>
  </w:style>
  <w:style w:type="paragraph" w:customStyle="1" w:styleId="AnnexNoTitle">
    <w:name w:val="Annex_NoTitle"/>
    <w:basedOn w:val="Normal"/>
    <w:next w:val="Normalaftertitle"/>
    <w:link w:val="AnnexNoTitleChar"/>
    <w:rsid w:val="00A6256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character" w:customStyle="1" w:styleId="AnnexNoTitleChar">
    <w:name w:val="Annex_NoTitle Char"/>
    <w:link w:val="AnnexNoTitle"/>
    <w:locked/>
    <w:rsid w:val="00A62565"/>
    <w:rPr>
      <w:rFonts w:ascii="Times New Roman" w:eastAsia="Times New Roman" w:hAnsi="Times New Roman" w:cs="Times New Roman"/>
      <w:b/>
      <w:sz w:val="2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ebstore.iec.ch/publication/4191" TargetMode="External"/><Relationship Id="rId2" Type="http://schemas.openxmlformats.org/officeDocument/2006/relationships/hyperlink" Target="https://webstore.iec.ch/publication/4190" TargetMode="External"/><Relationship Id="rId1" Type="http://schemas.openxmlformats.org/officeDocument/2006/relationships/hyperlink" Target="https://webstore.iec.ch/publication/22243"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settings" Target="settings.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tu.int/md/R19-WP1A-C-0266/en" TargetMode="External"/><Relationship Id="rId11" Type="http://schemas.openxmlformats.org/officeDocument/2006/relationships/hyperlink" Target="https://www.itu.int/dms_ties/itu-r/md/19/wp1a/c/R19-WP1A-C-0277!N12!MSW-E.docx" TargetMode="External"/><Relationship Id="rId5" Type="http://schemas.openxmlformats.org/officeDocument/2006/relationships/endnotes" Target="endnotes.xml"/><Relationship Id="rId15" Type="http://schemas.openxmlformats.org/officeDocument/2006/relationships/comments" Target="comments.xml"/><Relationship Id="rId10" Type="http://schemas.openxmlformats.org/officeDocument/2006/relationships/hyperlink" Target="https://www.itu.int/md/R19-WP1A-C-0266/en" TargetMode="External"/><Relationship Id="rId19" Type="http://schemas.microsoft.com/office/2011/relationships/people" Target="peop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91</TotalTime>
  <Pages>4</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72</cp:revision>
  <dcterms:created xsi:type="dcterms:W3CDTF">2024-02-26T16:20:00Z</dcterms:created>
  <dcterms:modified xsi:type="dcterms:W3CDTF">2024-05-07T20:36:00Z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