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DB4481" w14:paraId="459E4750" w14:textId="77777777" w:rsidTr="00FD2338">
        <w:trPr>
          <w:cantSplit/>
        </w:trPr>
        <w:tc>
          <w:tcPr>
            <w:tcW w:w="6487" w:type="dxa"/>
            <w:vAlign w:val="center"/>
          </w:tcPr>
          <w:p w14:paraId="700B2A80" w14:textId="77777777" w:rsidR="00DB4481" w:rsidRPr="00D8032B" w:rsidRDefault="00DB4481" w:rsidP="00FD2338">
            <w:pPr>
              <w:shd w:val="solid" w:color="FFFFFF" w:fill="FFFFFF"/>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776A5726" w14:textId="77777777" w:rsidR="00DB4481" w:rsidRDefault="00DB4481" w:rsidP="00FD2338">
            <w:pPr>
              <w:shd w:val="solid" w:color="FFFFFF" w:fill="FFFFFF"/>
              <w:spacing w:line="240" w:lineRule="atLeast"/>
            </w:pPr>
            <w:bookmarkStart w:id="0" w:name="ditulogo"/>
            <w:bookmarkEnd w:id="0"/>
            <w:r>
              <w:rPr>
                <w:noProof/>
                <w:lang w:eastAsia="en-GB"/>
              </w:rPr>
              <w:drawing>
                <wp:inline distT="0" distB="0" distL="0" distR="0" wp14:anchorId="6924AC29" wp14:editId="1CFE1203">
                  <wp:extent cx="765175" cy="765175"/>
                  <wp:effectExtent l="0" t="0" r="0" b="0"/>
                  <wp:docPr id="1" name="Picture 4"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A blue logo with a black background&#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DB4481" w:rsidRPr="0051782D" w14:paraId="62B2E71E" w14:textId="77777777" w:rsidTr="00FD2338">
        <w:trPr>
          <w:cantSplit/>
        </w:trPr>
        <w:tc>
          <w:tcPr>
            <w:tcW w:w="6487" w:type="dxa"/>
            <w:tcBorders>
              <w:bottom w:val="single" w:sz="12" w:space="0" w:color="auto"/>
            </w:tcBorders>
          </w:tcPr>
          <w:p w14:paraId="6422A14D" w14:textId="77777777" w:rsidR="00DB4481" w:rsidRPr="00163271" w:rsidRDefault="00DB4481" w:rsidP="00FD2338">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1F92EDA0" w14:textId="77777777" w:rsidR="00DB4481" w:rsidRPr="0051782D" w:rsidRDefault="00DB4481" w:rsidP="00FD2338">
            <w:pPr>
              <w:shd w:val="solid" w:color="FFFFFF" w:fill="FFFFFF"/>
              <w:spacing w:after="48" w:line="240" w:lineRule="atLeast"/>
              <w:rPr>
                <w:sz w:val="22"/>
                <w:szCs w:val="22"/>
              </w:rPr>
            </w:pPr>
          </w:p>
        </w:tc>
      </w:tr>
      <w:tr w:rsidR="00DB4481" w14:paraId="6F21649B" w14:textId="77777777" w:rsidTr="00FD2338">
        <w:trPr>
          <w:cantSplit/>
        </w:trPr>
        <w:tc>
          <w:tcPr>
            <w:tcW w:w="6487" w:type="dxa"/>
            <w:tcBorders>
              <w:top w:val="single" w:sz="12" w:space="0" w:color="auto"/>
            </w:tcBorders>
          </w:tcPr>
          <w:p w14:paraId="04595B7E" w14:textId="77777777" w:rsidR="00DB4481" w:rsidRPr="0051782D" w:rsidRDefault="00DB4481" w:rsidP="00FD2338">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7317B255" w14:textId="77777777" w:rsidR="00DB4481" w:rsidRPr="00710D66" w:rsidRDefault="00DB4481" w:rsidP="00FD2338">
            <w:pPr>
              <w:shd w:val="solid" w:color="FFFFFF" w:fill="FFFFFF"/>
              <w:spacing w:after="48" w:line="240" w:lineRule="atLeast"/>
            </w:pPr>
          </w:p>
        </w:tc>
      </w:tr>
      <w:tr w:rsidR="00DB4481" w14:paraId="4A5910D5" w14:textId="77777777" w:rsidTr="00FD2338">
        <w:trPr>
          <w:cantSplit/>
        </w:trPr>
        <w:tc>
          <w:tcPr>
            <w:tcW w:w="6487" w:type="dxa"/>
            <w:vMerge w:val="restart"/>
          </w:tcPr>
          <w:p w14:paraId="6F1D86B7" w14:textId="77777777" w:rsidR="00DB4481" w:rsidRDefault="00DB4481" w:rsidP="00FD2338">
            <w:pPr>
              <w:shd w:val="solid" w:color="FFFFFF" w:fill="FFFFFF"/>
              <w:spacing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r>
            <w:r w:rsidRPr="00C20E19">
              <w:rPr>
                <w:rFonts w:ascii="Verdana" w:hAnsi="Verdana"/>
                <w:sz w:val="20"/>
                <w:highlight w:val="yellow"/>
              </w:rPr>
              <w:t>Date</w:t>
            </w:r>
            <w:r>
              <w:rPr>
                <w:rFonts w:ascii="Verdana" w:hAnsi="Verdana"/>
                <w:sz w:val="20"/>
              </w:rPr>
              <w:t xml:space="preserve"> 2024</w:t>
            </w:r>
          </w:p>
          <w:p w14:paraId="5AC616C9" w14:textId="77777777" w:rsidR="00DB4481" w:rsidRPr="00982084" w:rsidRDefault="00DB4481" w:rsidP="00FD2338">
            <w:pPr>
              <w:shd w:val="solid" w:color="FFFFFF" w:fill="FFFFFF"/>
              <w:spacing w:after="240"/>
              <w:ind w:left="1134" w:hanging="1134"/>
              <w:rPr>
                <w:rFonts w:ascii="Verdana" w:hAnsi="Verdana"/>
                <w:sz w:val="20"/>
              </w:rPr>
            </w:pPr>
            <w:r>
              <w:rPr>
                <w:rFonts w:ascii="Verdana" w:hAnsi="Verdana"/>
                <w:sz w:val="20"/>
              </w:rPr>
              <w:t xml:space="preserve">Subject: </w:t>
            </w:r>
            <w:r>
              <w:t xml:space="preserve"> </w:t>
            </w:r>
            <w:r w:rsidRPr="00C20E19">
              <w:rPr>
                <w:rFonts w:ascii="Verdana" w:hAnsi="Verdana"/>
                <w:sz w:val="20"/>
              </w:rPr>
              <w:t>Working Document Towards a Preliminary Draft Revision of Recommendation ITU-R SM.</w:t>
            </w:r>
            <w:r w:rsidR="006545FE">
              <w:rPr>
                <w:rFonts w:ascii="Verdana" w:hAnsi="Verdana"/>
                <w:sz w:val="20"/>
              </w:rPr>
              <w:t>2110-1</w:t>
            </w:r>
          </w:p>
        </w:tc>
        <w:tc>
          <w:tcPr>
            <w:tcW w:w="3402" w:type="dxa"/>
          </w:tcPr>
          <w:p w14:paraId="7C65040B" w14:textId="77777777" w:rsidR="00DB4481" w:rsidRPr="00140FF8" w:rsidRDefault="00DB4481" w:rsidP="00FD2338">
            <w:pPr>
              <w:shd w:val="solid" w:color="FFFFFF" w:fill="FFFFFF"/>
              <w:spacing w:line="240" w:lineRule="atLeast"/>
              <w:rPr>
                <w:rFonts w:ascii="Verdana" w:hAnsi="Verdana"/>
                <w:sz w:val="20"/>
                <w:lang w:eastAsia="zh-CN"/>
              </w:rPr>
            </w:pPr>
            <w:r>
              <w:rPr>
                <w:rFonts w:ascii="Verdana" w:hAnsi="Verdana"/>
                <w:b/>
                <w:sz w:val="20"/>
                <w:lang w:eastAsia="zh-CN"/>
              </w:rPr>
              <w:t>Document 1A/</w:t>
            </w:r>
            <w:r w:rsidRPr="00C20E19">
              <w:rPr>
                <w:rFonts w:ascii="Verdana" w:hAnsi="Verdana"/>
                <w:b/>
                <w:sz w:val="20"/>
                <w:highlight w:val="yellow"/>
                <w:lang w:eastAsia="zh-CN"/>
              </w:rPr>
              <w:t>xx-E</w:t>
            </w:r>
          </w:p>
        </w:tc>
      </w:tr>
      <w:tr w:rsidR="00DB4481" w14:paraId="22B54109" w14:textId="77777777" w:rsidTr="00FD2338">
        <w:trPr>
          <w:cantSplit/>
        </w:trPr>
        <w:tc>
          <w:tcPr>
            <w:tcW w:w="6487" w:type="dxa"/>
            <w:vMerge/>
          </w:tcPr>
          <w:p w14:paraId="55E79884" w14:textId="77777777" w:rsidR="00DB4481" w:rsidRDefault="00DB4481" w:rsidP="00FD2338">
            <w:pPr>
              <w:spacing w:before="60"/>
              <w:jc w:val="center"/>
              <w:rPr>
                <w:b/>
                <w:smallCaps/>
                <w:sz w:val="32"/>
                <w:lang w:eastAsia="zh-CN"/>
              </w:rPr>
            </w:pPr>
            <w:bookmarkStart w:id="3" w:name="ddate" w:colFirst="1" w:colLast="1"/>
            <w:bookmarkEnd w:id="2"/>
          </w:p>
        </w:tc>
        <w:tc>
          <w:tcPr>
            <w:tcW w:w="3402" w:type="dxa"/>
          </w:tcPr>
          <w:p w14:paraId="30D2D154" w14:textId="77777777" w:rsidR="00DB4481" w:rsidRPr="00140FF8" w:rsidRDefault="00DB4481" w:rsidP="00FD2338">
            <w:pPr>
              <w:shd w:val="solid" w:color="FFFFFF" w:fill="FFFFFF"/>
              <w:spacing w:line="240" w:lineRule="atLeast"/>
              <w:rPr>
                <w:rFonts w:ascii="Verdana" w:hAnsi="Verdana"/>
                <w:sz w:val="20"/>
                <w:lang w:eastAsia="zh-CN"/>
              </w:rPr>
            </w:pPr>
            <w:r w:rsidRPr="00185FC3">
              <w:rPr>
                <w:rFonts w:ascii="Verdana" w:hAnsi="Verdana"/>
                <w:b/>
                <w:sz w:val="20"/>
                <w:highlight w:val="yellow"/>
                <w:lang w:eastAsia="zh-CN"/>
              </w:rPr>
              <w:t>Date</w:t>
            </w:r>
            <w:r>
              <w:rPr>
                <w:rFonts w:ascii="Verdana" w:hAnsi="Verdana"/>
                <w:b/>
                <w:sz w:val="20"/>
                <w:lang w:eastAsia="zh-CN"/>
              </w:rPr>
              <w:t xml:space="preserve"> 2024</w:t>
            </w:r>
          </w:p>
        </w:tc>
      </w:tr>
      <w:tr w:rsidR="00DB4481" w14:paraId="57AD6B9D" w14:textId="77777777" w:rsidTr="00DC56DE">
        <w:trPr>
          <w:cantSplit/>
        </w:trPr>
        <w:tc>
          <w:tcPr>
            <w:tcW w:w="6487" w:type="dxa"/>
            <w:vMerge/>
          </w:tcPr>
          <w:p w14:paraId="1E8CAE9E" w14:textId="77777777" w:rsidR="00DB4481" w:rsidRDefault="00DB4481" w:rsidP="00FD2338">
            <w:pPr>
              <w:spacing w:before="60"/>
              <w:jc w:val="center"/>
              <w:rPr>
                <w:b/>
                <w:smallCaps/>
                <w:sz w:val="32"/>
                <w:lang w:eastAsia="zh-CN"/>
              </w:rPr>
            </w:pPr>
            <w:bookmarkStart w:id="4" w:name="dorlang" w:colFirst="1" w:colLast="1"/>
            <w:bookmarkEnd w:id="3"/>
          </w:p>
        </w:tc>
        <w:tc>
          <w:tcPr>
            <w:tcW w:w="3402" w:type="dxa"/>
          </w:tcPr>
          <w:p w14:paraId="1613ADA8" w14:textId="77777777" w:rsidR="00DB4481" w:rsidRDefault="00DB4481" w:rsidP="00FD2338">
            <w:pPr>
              <w:shd w:val="solid" w:color="FFFFFF" w:fill="FFFFFF"/>
              <w:spacing w:line="240" w:lineRule="atLeast"/>
              <w:rPr>
                <w:rFonts w:ascii="Verdana" w:eastAsia="SimSun" w:hAnsi="Verdana"/>
                <w:b/>
                <w:sz w:val="20"/>
                <w:lang w:eastAsia="zh-CN"/>
              </w:rPr>
            </w:pPr>
            <w:r>
              <w:rPr>
                <w:rFonts w:ascii="Verdana" w:eastAsia="SimSun" w:hAnsi="Verdana"/>
                <w:b/>
                <w:sz w:val="20"/>
                <w:lang w:eastAsia="zh-CN"/>
              </w:rPr>
              <w:t>English only</w:t>
            </w:r>
          </w:p>
          <w:p w14:paraId="0BF9B9BC" w14:textId="77777777" w:rsidR="00DB4481" w:rsidRDefault="00DB4481" w:rsidP="00FD2338">
            <w:pPr>
              <w:shd w:val="solid" w:color="FFFFFF" w:fill="FFFFFF"/>
              <w:spacing w:line="240" w:lineRule="atLeast"/>
              <w:rPr>
                <w:rFonts w:ascii="Verdana" w:eastAsia="SimSun" w:hAnsi="Verdana"/>
                <w:b/>
                <w:sz w:val="20"/>
                <w:lang w:eastAsia="zh-CN"/>
              </w:rPr>
            </w:pPr>
          </w:p>
          <w:p w14:paraId="06572184" w14:textId="77777777" w:rsidR="00DB4481" w:rsidRPr="00140FF8" w:rsidRDefault="00DB4481" w:rsidP="00FD2338">
            <w:pPr>
              <w:shd w:val="solid" w:color="FFFFFF" w:fill="FFFFFF"/>
              <w:spacing w:line="240" w:lineRule="atLeast"/>
              <w:rPr>
                <w:rFonts w:ascii="Verdana" w:eastAsia="SimSun" w:hAnsi="Verdana"/>
                <w:sz w:val="20"/>
                <w:lang w:eastAsia="zh-CN"/>
              </w:rPr>
            </w:pPr>
          </w:p>
        </w:tc>
      </w:tr>
      <w:tr w:rsidR="00DB4481" w14:paraId="15FA95F1" w14:textId="77777777" w:rsidTr="00DC56DE">
        <w:trPr>
          <w:cantSplit/>
        </w:trPr>
        <w:tc>
          <w:tcPr>
            <w:tcW w:w="9889" w:type="dxa"/>
            <w:gridSpan w:val="2"/>
          </w:tcPr>
          <w:p w14:paraId="33065BC0" w14:textId="77777777" w:rsidR="00DB4481" w:rsidRDefault="00DB4481" w:rsidP="00FD2338">
            <w:pPr>
              <w:pStyle w:val="Source"/>
              <w:rPr>
                <w:lang w:eastAsia="zh-CN"/>
              </w:rPr>
            </w:pPr>
            <w:bookmarkStart w:id="5" w:name="dsource" w:colFirst="0" w:colLast="0"/>
            <w:bookmarkEnd w:id="4"/>
            <w:r>
              <w:rPr>
                <w:lang w:eastAsia="zh-CN"/>
              </w:rPr>
              <w:t>United States of America</w:t>
            </w:r>
          </w:p>
        </w:tc>
      </w:tr>
      <w:tr w:rsidR="00DB4481" w14:paraId="27B80668" w14:textId="77777777" w:rsidTr="00DC56DE">
        <w:trPr>
          <w:cantSplit/>
        </w:trPr>
        <w:tc>
          <w:tcPr>
            <w:tcW w:w="9889" w:type="dxa"/>
            <w:gridSpan w:val="2"/>
          </w:tcPr>
          <w:p w14:paraId="4956F313" w14:textId="77777777" w:rsidR="00DB4481" w:rsidRDefault="00DB4481" w:rsidP="00FD2338">
            <w:pPr>
              <w:pStyle w:val="Title1"/>
              <w:rPr>
                <w:lang w:eastAsia="zh-CN"/>
              </w:rPr>
            </w:pPr>
            <w:bookmarkStart w:id="6" w:name="drec" w:colFirst="0" w:colLast="0"/>
            <w:bookmarkEnd w:id="5"/>
            <w:r w:rsidRPr="00420A55">
              <w:rPr>
                <w:lang w:eastAsia="zh-CN"/>
              </w:rPr>
              <w:t>Working Document Towards a Preliminary Draft Revision of Recommendation ITU-R SM.</w:t>
            </w:r>
            <w:r w:rsidR="006545FE">
              <w:rPr>
                <w:lang w:eastAsia="zh-CN"/>
              </w:rPr>
              <w:t>2110-1</w:t>
            </w:r>
          </w:p>
        </w:tc>
      </w:tr>
      <w:tr w:rsidR="00DB4481" w14:paraId="2FE6D094" w14:textId="77777777" w:rsidTr="00DC56DE">
        <w:trPr>
          <w:cantSplit/>
        </w:trPr>
        <w:tc>
          <w:tcPr>
            <w:tcW w:w="9889" w:type="dxa"/>
            <w:gridSpan w:val="2"/>
          </w:tcPr>
          <w:p w14:paraId="59DA89D7" w14:textId="77777777" w:rsidR="00DB4481" w:rsidRDefault="00DB4481" w:rsidP="00FD2338">
            <w:pPr>
              <w:pStyle w:val="Title4"/>
              <w:rPr>
                <w:lang w:eastAsia="zh-CN"/>
              </w:rPr>
            </w:pPr>
            <w:bookmarkStart w:id="7" w:name="dtitle1" w:colFirst="0" w:colLast="0"/>
            <w:bookmarkEnd w:id="6"/>
            <w:r>
              <w:t>US Proposal for Updates and Elevation</w:t>
            </w:r>
          </w:p>
        </w:tc>
      </w:tr>
    </w:tbl>
    <w:bookmarkEnd w:id="7"/>
    <w:p w14:paraId="44DC7E94" w14:textId="77777777" w:rsidR="00DB4481" w:rsidRPr="00DC3D01" w:rsidRDefault="00DB4481" w:rsidP="00DB4481">
      <w:pPr>
        <w:pStyle w:val="Headingb"/>
        <w:spacing w:before="360"/>
      </w:pPr>
      <w:r>
        <w:t>Background</w:t>
      </w:r>
    </w:p>
    <w:p w14:paraId="59F0D22D" w14:textId="5304CF27" w:rsidR="00DB4481" w:rsidRDefault="00DB4481" w:rsidP="00DB4481">
      <w:pPr>
        <w:rPr>
          <w:lang w:eastAsia="zh-CN"/>
        </w:rPr>
      </w:pPr>
      <w:r>
        <w:rPr>
          <w:lang w:eastAsia="ja-JP"/>
        </w:rPr>
        <w:t xml:space="preserve">In the June 2023 WP1A meetings, </w:t>
      </w:r>
      <w:r w:rsidR="002E6884" w:rsidRPr="008478F1">
        <w:rPr>
          <w:lang w:eastAsia="ja-JP"/>
        </w:rPr>
        <w:t xml:space="preserve">the </w:t>
      </w:r>
      <w:r w:rsidR="00C032BE">
        <w:rPr>
          <w:lang w:eastAsia="ja-JP"/>
        </w:rPr>
        <w:t>w</w:t>
      </w:r>
      <w:r w:rsidR="002E6884" w:rsidRPr="008478F1">
        <w:rPr>
          <w:lang w:eastAsia="ja-JP"/>
        </w:rPr>
        <w:t xml:space="preserve">orking </w:t>
      </w:r>
      <w:r w:rsidR="00C032BE">
        <w:rPr>
          <w:lang w:eastAsia="ja-JP"/>
        </w:rPr>
        <w:t>d</w:t>
      </w:r>
      <w:r w:rsidR="002E6884" w:rsidRPr="008478F1">
        <w:rPr>
          <w:lang w:eastAsia="ja-JP"/>
        </w:rPr>
        <w:t xml:space="preserve">ocument </w:t>
      </w:r>
      <w:r w:rsidR="00C032BE">
        <w:rPr>
          <w:lang w:eastAsia="ja-JP"/>
        </w:rPr>
        <w:t>t</w:t>
      </w:r>
      <w:r w:rsidR="002E6884" w:rsidRPr="008478F1">
        <w:rPr>
          <w:lang w:eastAsia="ja-JP"/>
        </w:rPr>
        <w:t xml:space="preserve">owards a </w:t>
      </w:r>
      <w:r w:rsidR="00C032BE">
        <w:rPr>
          <w:lang w:eastAsia="ja-JP"/>
        </w:rPr>
        <w:t>p</w:t>
      </w:r>
      <w:r w:rsidR="002E6884" w:rsidRPr="008478F1">
        <w:rPr>
          <w:lang w:eastAsia="ja-JP"/>
        </w:rPr>
        <w:t xml:space="preserve">reliminary </w:t>
      </w:r>
      <w:r w:rsidR="00C032BE">
        <w:rPr>
          <w:lang w:eastAsia="ja-JP"/>
        </w:rPr>
        <w:t>d</w:t>
      </w:r>
      <w:r w:rsidR="002E6884" w:rsidRPr="008478F1">
        <w:rPr>
          <w:lang w:eastAsia="ja-JP"/>
        </w:rPr>
        <w:t xml:space="preserve">raft </w:t>
      </w:r>
      <w:r w:rsidR="00C032BE">
        <w:rPr>
          <w:lang w:eastAsia="ja-JP"/>
        </w:rPr>
        <w:t>r</w:t>
      </w:r>
      <w:r w:rsidR="002E6884" w:rsidRPr="008478F1">
        <w:rPr>
          <w:lang w:eastAsia="ja-JP"/>
        </w:rPr>
        <w:t>evision of Recommendation ITU-R SM.2110-1</w:t>
      </w:r>
      <w:r w:rsidR="002D0C3D" w:rsidRPr="008478F1">
        <w:rPr>
          <w:lang w:eastAsia="ja-JP"/>
        </w:rPr>
        <w:t>, A</w:t>
      </w:r>
      <w:r w:rsidR="002D0C3D">
        <w:rPr>
          <w:lang w:eastAsia="ja-JP"/>
        </w:rPr>
        <w:t>nnex 5 of</w:t>
      </w:r>
      <w:r w:rsidR="002E6884">
        <w:rPr>
          <w:lang w:eastAsia="ja-JP"/>
        </w:rPr>
        <w:t xml:space="preserve"> the</w:t>
      </w:r>
      <w:r w:rsidR="007A05D4">
        <w:rPr>
          <w:lang w:eastAsia="ja-JP"/>
        </w:rPr>
        <w:t xml:space="preserve"> Chairman’s Report</w:t>
      </w:r>
      <w:r w:rsidR="002D0C3D">
        <w:rPr>
          <w:lang w:eastAsia="ja-JP"/>
        </w:rPr>
        <w:t>, was carried forward</w:t>
      </w:r>
      <w:r w:rsidR="007A05D4">
        <w:rPr>
          <w:lang w:eastAsia="ja-JP"/>
        </w:rPr>
        <w:t xml:space="preserve">. </w:t>
      </w:r>
      <w:r w:rsidR="0011474B">
        <w:rPr>
          <w:lang w:eastAsia="ja-JP"/>
        </w:rPr>
        <w:t xml:space="preserve">This </w:t>
      </w:r>
      <w:r w:rsidR="002D0C3D">
        <w:rPr>
          <w:lang w:eastAsia="ja-JP"/>
        </w:rPr>
        <w:t xml:space="preserve">working document </w:t>
      </w:r>
      <w:r w:rsidR="0011474B">
        <w:rPr>
          <w:lang w:eastAsia="ja-JP"/>
        </w:rPr>
        <w:t xml:space="preserve">provides </w:t>
      </w:r>
      <w:r w:rsidR="001D031B">
        <w:rPr>
          <w:lang w:eastAsia="ja-JP"/>
        </w:rPr>
        <w:t>several</w:t>
      </w:r>
      <w:r w:rsidR="0011474B">
        <w:rPr>
          <w:lang w:eastAsia="ja-JP"/>
        </w:rPr>
        <w:t xml:space="preserve"> important updates </w:t>
      </w:r>
      <w:r w:rsidR="002015AC">
        <w:rPr>
          <w:lang w:eastAsia="ja-JP"/>
        </w:rPr>
        <w:t xml:space="preserve">based on </w:t>
      </w:r>
      <w:r w:rsidR="00C032BE">
        <w:rPr>
          <w:lang w:eastAsia="ja-JP"/>
        </w:rPr>
        <w:t>the most</w:t>
      </w:r>
      <w:r w:rsidR="002015AC">
        <w:rPr>
          <w:lang w:eastAsia="ja-JP"/>
        </w:rPr>
        <w:t xml:space="preserve"> recent information. However,</w:t>
      </w:r>
      <w:r w:rsidR="00557058">
        <w:rPr>
          <w:lang w:eastAsia="ja-JP"/>
        </w:rPr>
        <w:t xml:space="preserve"> </w:t>
      </w:r>
      <w:r w:rsidR="000B49C3">
        <w:rPr>
          <w:lang w:eastAsia="ja-JP"/>
        </w:rPr>
        <w:t>A</w:t>
      </w:r>
      <w:r w:rsidR="002D0C3D">
        <w:rPr>
          <w:lang w:eastAsia="ja-JP"/>
        </w:rPr>
        <w:t xml:space="preserve">nnex </w:t>
      </w:r>
      <w:r w:rsidR="001D031B">
        <w:rPr>
          <w:lang w:eastAsia="ja-JP"/>
        </w:rPr>
        <w:t xml:space="preserve">5 in the Chairman’s </w:t>
      </w:r>
      <w:r w:rsidR="00C43D41">
        <w:rPr>
          <w:lang w:eastAsia="ja-JP"/>
        </w:rPr>
        <w:t>R</w:t>
      </w:r>
      <w:r w:rsidR="001D031B">
        <w:rPr>
          <w:lang w:eastAsia="ja-JP"/>
        </w:rPr>
        <w:t>eport does not correctly reflect changes against the published edition.</w:t>
      </w:r>
    </w:p>
    <w:p w14:paraId="06BBDD18" w14:textId="77777777" w:rsidR="00DB4481" w:rsidRPr="008E5E6B" w:rsidRDefault="00DB4481" w:rsidP="00DB4481">
      <w:pPr>
        <w:pStyle w:val="Headingb"/>
        <w:spacing w:before="360"/>
      </w:pPr>
      <w:r w:rsidRPr="008E5E6B">
        <w:t>Discussion</w:t>
      </w:r>
    </w:p>
    <w:p w14:paraId="701DA5E7" w14:textId="7A8BFC28" w:rsidR="00DB4481" w:rsidRDefault="00DB4481" w:rsidP="00DB4481">
      <w:pPr>
        <w:rPr>
          <w:lang w:eastAsia="zh-CN"/>
        </w:rPr>
      </w:pPr>
      <w:r>
        <w:rPr>
          <w:lang w:eastAsia="zh-CN"/>
        </w:rPr>
        <w:t>The United States of America (USA)</w:t>
      </w:r>
      <w:r w:rsidR="001E6D0D">
        <w:rPr>
          <w:lang w:eastAsia="zh-CN"/>
        </w:rPr>
        <w:t xml:space="preserve"> has reviewed Annex 5 of the Chairman’s </w:t>
      </w:r>
      <w:r w:rsidR="00C43D41">
        <w:rPr>
          <w:lang w:eastAsia="zh-CN"/>
        </w:rPr>
        <w:t>R</w:t>
      </w:r>
      <w:r w:rsidR="001E6D0D">
        <w:rPr>
          <w:lang w:eastAsia="zh-CN"/>
        </w:rPr>
        <w:t>eport and has compared this anne</w:t>
      </w:r>
      <w:r w:rsidR="00CA6830">
        <w:rPr>
          <w:lang w:eastAsia="zh-CN"/>
        </w:rPr>
        <w:t>x with the published version of Recommendation ITU-R SM.2110-1. T</w:t>
      </w:r>
      <w:r w:rsidR="009E38AD">
        <w:rPr>
          <w:lang w:eastAsia="zh-CN"/>
        </w:rPr>
        <w:t xml:space="preserve">he USA </w:t>
      </w:r>
      <w:r w:rsidR="00A81B7F">
        <w:rPr>
          <w:lang w:eastAsia="zh-CN"/>
        </w:rPr>
        <w:t xml:space="preserve">recommends updating the document redlines to be </w:t>
      </w:r>
      <w:r w:rsidR="0098720D">
        <w:rPr>
          <w:lang w:eastAsia="zh-CN"/>
        </w:rPr>
        <w:t>tracked against the published version of</w:t>
      </w:r>
      <w:r w:rsidR="00C43D41">
        <w:rPr>
          <w:lang w:eastAsia="zh-CN"/>
        </w:rPr>
        <w:t xml:space="preserve"> Recommendation</w:t>
      </w:r>
      <w:r w:rsidR="0098720D">
        <w:rPr>
          <w:lang w:eastAsia="zh-CN"/>
        </w:rPr>
        <w:t xml:space="preserve"> ITU-R SM.2110-1</w:t>
      </w:r>
      <w:r w:rsidR="00A22AC7">
        <w:rPr>
          <w:lang w:eastAsia="zh-CN"/>
        </w:rPr>
        <w:t>.</w:t>
      </w:r>
    </w:p>
    <w:p w14:paraId="3C7273FF" w14:textId="77777777" w:rsidR="00A22AC7" w:rsidRDefault="00A22AC7" w:rsidP="00DB4481">
      <w:pPr>
        <w:rPr>
          <w:lang w:eastAsia="zh-CN"/>
        </w:rPr>
      </w:pPr>
    </w:p>
    <w:p w14:paraId="0DD8D8D4" w14:textId="3558723E" w:rsidR="00A22AC7" w:rsidRDefault="00A22AC7" w:rsidP="00DB4481">
      <w:pPr>
        <w:rPr>
          <w:lang w:eastAsia="zh-CN"/>
        </w:rPr>
      </w:pPr>
      <w:r>
        <w:rPr>
          <w:lang w:eastAsia="zh-CN"/>
        </w:rPr>
        <w:t xml:space="preserve">Additionally, the USA recognizes that an additional frequency band </w:t>
      </w:r>
      <w:r w:rsidR="00CF68E3">
        <w:rPr>
          <w:lang w:eastAsia="zh-CN"/>
        </w:rPr>
        <w:t xml:space="preserve">of 22-25 kHz is being proposed and that there is a question as to whether additional </w:t>
      </w:r>
      <w:r w:rsidR="00C75400">
        <w:rPr>
          <w:lang w:eastAsia="zh-CN"/>
        </w:rPr>
        <w:t xml:space="preserve">studies are required before adding this band. The USA notes that </w:t>
      </w:r>
      <w:r w:rsidR="00E614ED">
        <w:rPr>
          <w:lang w:eastAsia="zh-CN"/>
        </w:rPr>
        <w:t xml:space="preserve">a </w:t>
      </w:r>
      <w:r w:rsidR="00AB2750">
        <w:rPr>
          <w:lang w:eastAsia="zh-CN"/>
        </w:rPr>
        <w:t>l</w:t>
      </w:r>
      <w:r w:rsidR="00E614ED">
        <w:rPr>
          <w:lang w:eastAsia="zh-CN"/>
        </w:rPr>
        <w:t xml:space="preserve">iaison </w:t>
      </w:r>
      <w:r w:rsidR="00AB2750">
        <w:rPr>
          <w:lang w:eastAsia="zh-CN"/>
        </w:rPr>
        <w:t>s</w:t>
      </w:r>
      <w:r w:rsidR="00E614ED">
        <w:rPr>
          <w:lang w:eastAsia="zh-CN"/>
        </w:rPr>
        <w:t xml:space="preserve">tatement was sent to </w:t>
      </w:r>
      <w:r w:rsidR="00922BED">
        <w:rPr>
          <w:lang w:eastAsia="zh-CN"/>
        </w:rPr>
        <w:t>WP</w:t>
      </w:r>
      <w:r w:rsidR="00AB2750">
        <w:rPr>
          <w:lang w:eastAsia="zh-CN"/>
        </w:rPr>
        <w:t xml:space="preserve"> </w:t>
      </w:r>
      <w:r w:rsidR="00922BED">
        <w:rPr>
          <w:lang w:eastAsia="zh-CN"/>
        </w:rPr>
        <w:t>7A</w:t>
      </w:r>
      <w:r w:rsidR="0032634D">
        <w:rPr>
          <w:lang w:eastAsia="zh-CN"/>
        </w:rPr>
        <w:t xml:space="preserve"> in the June 2023 WP</w:t>
      </w:r>
      <w:r w:rsidR="00AB2750">
        <w:rPr>
          <w:lang w:eastAsia="zh-CN"/>
        </w:rPr>
        <w:t xml:space="preserve"> </w:t>
      </w:r>
      <w:r w:rsidR="0032634D">
        <w:rPr>
          <w:lang w:eastAsia="zh-CN"/>
        </w:rPr>
        <w:t>1A meeting</w:t>
      </w:r>
      <w:r w:rsidR="00302805">
        <w:rPr>
          <w:lang w:eastAsia="zh-CN"/>
        </w:rPr>
        <w:t xml:space="preserve"> on this topic</w:t>
      </w:r>
      <w:r w:rsidR="0032634D">
        <w:rPr>
          <w:lang w:eastAsia="zh-CN"/>
        </w:rPr>
        <w:t>.</w:t>
      </w:r>
      <w:r w:rsidR="00C413B6">
        <w:rPr>
          <w:lang w:eastAsia="zh-CN"/>
        </w:rPr>
        <w:t xml:space="preserve"> </w:t>
      </w:r>
      <w:r w:rsidR="00B2388E">
        <w:rPr>
          <w:lang w:eastAsia="zh-CN"/>
        </w:rPr>
        <w:t xml:space="preserve">Furthermore, </w:t>
      </w:r>
      <w:r w:rsidR="00922BED">
        <w:rPr>
          <w:lang w:eastAsia="zh-CN"/>
        </w:rPr>
        <w:t xml:space="preserve">it should be noted that the purpose of the proposed frequency range is to assist in concerns brought forth by </w:t>
      </w:r>
      <w:r w:rsidR="006C1F03">
        <w:rPr>
          <w:lang w:eastAsia="zh-CN"/>
        </w:rPr>
        <w:t>WP</w:t>
      </w:r>
      <w:r w:rsidR="00AB2750">
        <w:rPr>
          <w:lang w:eastAsia="zh-CN"/>
        </w:rPr>
        <w:t xml:space="preserve"> </w:t>
      </w:r>
      <w:r w:rsidR="006C1F03">
        <w:rPr>
          <w:lang w:eastAsia="zh-CN"/>
        </w:rPr>
        <w:t xml:space="preserve">7A </w:t>
      </w:r>
      <w:r w:rsidR="001D6B2B">
        <w:rPr>
          <w:lang w:eastAsia="zh-CN"/>
        </w:rPr>
        <w:t xml:space="preserve">regarding SFTS </w:t>
      </w:r>
      <w:r w:rsidR="006C1F03">
        <w:rPr>
          <w:lang w:eastAsia="zh-CN"/>
        </w:rPr>
        <w:t xml:space="preserve">and </w:t>
      </w:r>
      <w:r w:rsidR="00E21B03">
        <w:rPr>
          <w:lang w:eastAsia="zh-CN"/>
        </w:rPr>
        <w:t xml:space="preserve">more </w:t>
      </w:r>
      <w:r w:rsidR="006C1F03">
        <w:rPr>
          <w:lang w:eastAsia="zh-CN"/>
        </w:rPr>
        <w:t>specifically</w:t>
      </w:r>
      <w:r w:rsidR="00E21B03">
        <w:rPr>
          <w:lang w:eastAsia="zh-CN"/>
        </w:rPr>
        <w:t>, the</w:t>
      </w:r>
      <w:r w:rsidR="006C1F03">
        <w:rPr>
          <w:lang w:eastAsia="zh-CN"/>
        </w:rPr>
        <w:t xml:space="preserve"> overlap caused by </w:t>
      </w:r>
      <w:r w:rsidR="00480152">
        <w:rPr>
          <w:lang w:eastAsia="zh-CN"/>
        </w:rPr>
        <w:t>the third harmonic proposed usage from the 19-21 kHz band</w:t>
      </w:r>
      <w:r w:rsidR="00E21B03">
        <w:rPr>
          <w:lang w:eastAsia="zh-CN"/>
        </w:rPr>
        <w:t xml:space="preserve"> in the 6</w:t>
      </w:r>
      <w:r w:rsidR="00E53761">
        <w:rPr>
          <w:lang w:eastAsia="zh-CN"/>
        </w:rPr>
        <w:t>3-65</w:t>
      </w:r>
      <w:r w:rsidR="00E21B03">
        <w:rPr>
          <w:lang w:eastAsia="zh-CN"/>
        </w:rPr>
        <w:t xml:space="preserve"> kHz band</w:t>
      </w:r>
      <w:r w:rsidR="00480152">
        <w:rPr>
          <w:lang w:eastAsia="zh-CN"/>
        </w:rPr>
        <w:t xml:space="preserve">. The USA proposes that the studies already </w:t>
      </w:r>
      <w:r w:rsidR="0095095A">
        <w:rPr>
          <w:lang w:eastAsia="zh-CN"/>
        </w:rPr>
        <w:t xml:space="preserve">included in Report ITU-R SM.2451 for the 19-21 kHz band </w:t>
      </w:r>
      <w:r w:rsidR="00475BE2">
        <w:rPr>
          <w:lang w:eastAsia="zh-CN"/>
        </w:rPr>
        <w:t xml:space="preserve">would already cover the 22-25 kHz band in that concerns would be generally lessened from any impacts caused by the 19-21 kHz band. Furthermore, the </w:t>
      </w:r>
      <w:r w:rsidR="00794114">
        <w:rPr>
          <w:lang w:eastAsia="zh-CN"/>
        </w:rPr>
        <w:t xml:space="preserve">usage </w:t>
      </w:r>
      <w:r w:rsidR="00C5323A">
        <w:rPr>
          <w:lang w:eastAsia="zh-CN"/>
        </w:rPr>
        <w:t xml:space="preserve">of magnetic resonance </w:t>
      </w:r>
      <w:r w:rsidR="00794114">
        <w:rPr>
          <w:lang w:eastAsia="zh-CN"/>
        </w:rPr>
        <w:t xml:space="preserve">by WPT-EV </w:t>
      </w:r>
      <w:r w:rsidR="00C5323A">
        <w:rPr>
          <w:lang w:eastAsia="zh-CN"/>
        </w:rPr>
        <w:t>results in</w:t>
      </w:r>
      <w:r w:rsidR="00794114">
        <w:rPr>
          <w:lang w:eastAsia="zh-CN"/>
        </w:rPr>
        <w:t xml:space="preserve"> an unmodulated single-carrier frequency</w:t>
      </w:r>
      <w:r w:rsidR="000A57B8">
        <w:rPr>
          <w:lang w:eastAsia="zh-CN"/>
        </w:rPr>
        <w:t xml:space="preserve"> with power transfer occurring only in the near-field</w:t>
      </w:r>
      <w:r w:rsidR="00385EC2">
        <w:rPr>
          <w:lang w:eastAsia="zh-CN"/>
        </w:rPr>
        <w:t>,</w:t>
      </w:r>
      <w:r w:rsidR="006F1981">
        <w:rPr>
          <w:lang w:eastAsia="zh-CN"/>
        </w:rPr>
        <w:t xml:space="preserve"> and there is no proposal to utilize the 3</w:t>
      </w:r>
      <w:r w:rsidR="006F1981" w:rsidRPr="006F1981">
        <w:rPr>
          <w:vertAlign w:val="superscript"/>
          <w:lang w:eastAsia="zh-CN"/>
        </w:rPr>
        <w:t>rd</w:t>
      </w:r>
      <w:r w:rsidR="006F1981">
        <w:rPr>
          <w:lang w:eastAsia="zh-CN"/>
        </w:rPr>
        <w:t xml:space="preserve"> harmonic for power transfer as is the case for the 19-21 kHz band.</w:t>
      </w:r>
    </w:p>
    <w:p w14:paraId="5302F2AA" w14:textId="77777777" w:rsidR="00DB4481" w:rsidRPr="008E5E6B" w:rsidRDefault="00DB4481" w:rsidP="00DB4481">
      <w:pPr>
        <w:pStyle w:val="Headingb"/>
        <w:spacing w:before="360"/>
      </w:pPr>
      <w:r w:rsidRPr="008E5E6B">
        <w:t>Proposal</w:t>
      </w:r>
    </w:p>
    <w:p w14:paraId="33243FB2" w14:textId="77777777" w:rsidR="00DB4481" w:rsidRDefault="006F1981" w:rsidP="00DB4481">
      <w:pPr>
        <w:rPr>
          <w:lang w:eastAsia="zh-CN"/>
        </w:rPr>
      </w:pPr>
      <w:r>
        <w:rPr>
          <w:lang w:eastAsia="zh-CN"/>
        </w:rPr>
        <w:t xml:space="preserve">Based on the </w:t>
      </w:r>
      <w:r w:rsidR="00DC56DE">
        <w:rPr>
          <w:lang w:eastAsia="zh-CN"/>
        </w:rPr>
        <w:t>information provided and a review of Annex 5 of the Chairman’s report, the USA proposes the following:</w:t>
      </w:r>
    </w:p>
    <w:p w14:paraId="10AC64A3" w14:textId="77777777" w:rsidR="00DC56DE" w:rsidRDefault="002D725E" w:rsidP="00DC56DE">
      <w:pPr>
        <w:pStyle w:val="ListParagraph"/>
        <w:numPr>
          <w:ilvl w:val="0"/>
          <w:numId w:val="1"/>
        </w:numPr>
        <w:rPr>
          <w:lang w:eastAsia="zh-CN"/>
        </w:rPr>
      </w:pPr>
      <w:r>
        <w:rPr>
          <w:lang w:eastAsia="zh-CN"/>
        </w:rPr>
        <w:lastRenderedPageBreak/>
        <w:t xml:space="preserve">Tracked changes for </w:t>
      </w:r>
      <w:r w:rsidR="003B3EAD">
        <w:rPr>
          <w:lang w:eastAsia="zh-CN"/>
        </w:rPr>
        <w:t xml:space="preserve">the </w:t>
      </w:r>
      <w:r w:rsidR="00F577E2">
        <w:rPr>
          <w:lang w:eastAsia="zh-CN"/>
        </w:rPr>
        <w:t>w</w:t>
      </w:r>
      <w:r w:rsidR="003B3EAD" w:rsidRPr="00F577E2">
        <w:rPr>
          <w:lang w:eastAsia="zh-CN"/>
        </w:rPr>
        <w:t xml:space="preserve">orking </w:t>
      </w:r>
      <w:r w:rsidR="00F577E2">
        <w:rPr>
          <w:lang w:eastAsia="zh-CN"/>
        </w:rPr>
        <w:t>d</w:t>
      </w:r>
      <w:r w:rsidR="003B3EAD" w:rsidRPr="00F577E2">
        <w:rPr>
          <w:lang w:eastAsia="zh-CN"/>
        </w:rPr>
        <w:t xml:space="preserve">ocument </w:t>
      </w:r>
      <w:r w:rsidR="00F577E2">
        <w:rPr>
          <w:lang w:eastAsia="zh-CN"/>
        </w:rPr>
        <w:t>t</w:t>
      </w:r>
      <w:r w:rsidR="003B3EAD" w:rsidRPr="00F577E2">
        <w:rPr>
          <w:lang w:eastAsia="zh-CN"/>
        </w:rPr>
        <w:t xml:space="preserve">owards a </w:t>
      </w:r>
      <w:r w:rsidR="00F577E2">
        <w:rPr>
          <w:lang w:eastAsia="zh-CN"/>
        </w:rPr>
        <w:t>p</w:t>
      </w:r>
      <w:r w:rsidR="003B3EAD" w:rsidRPr="00F577E2">
        <w:rPr>
          <w:lang w:eastAsia="zh-CN"/>
        </w:rPr>
        <w:t xml:space="preserve">reliminary </w:t>
      </w:r>
      <w:r w:rsidR="00F577E2">
        <w:rPr>
          <w:lang w:eastAsia="zh-CN"/>
        </w:rPr>
        <w:t>d</w:t>
      </w:r>
      <w:r w:rsidR="003B3EAD" w:rsidRPr="00F577E2">
        <w:rPr>
          <w:lang w:eastAsia="zh-CN"/>
        </w:rPr>
        <w:t xml:space="preserve">raft </w:t>
      </w:r>
      <w:r w:rsidR="00F577E2">
        <w:rPr>
          <w:lang w:eastAsia="zh-CN"/>
        </w:rPr>
        <w:t>r</w:t>
      </w:r>
      <w:r w:rsidR="003B3EAD" w:rsidRPr="00F577E2">
        <w:rPr>
          <w:lang w:eastAsia="zh-CN"/>
        </w:rPr>
        <w:t xml:space="preserve">evision of </w:t>
      </w:r>
      <w:r w:rsidR="00E42954">
        <w:rPr>
          <w:lang w:eastAsia="zh-CN"/>
        </w:rPr>
        <w:t xml:space="preserve">Recommendation </w:t>
      </w:r>
      <w:r w:rsidR="003B3EAD" w:rsidRPr="00F577E2">
        <w:rPr>
          <w:lang w:eastAsia="zh-CN"/>
        </w:rPr>
        <w:t>ITU-R SM.2110</w:t>
      </w:r>
      <w:r w:rsidR="00636FFE" w:rsidRPr="00F577E2">
        <w:rPr>
          <w:lang w:eastAsia="zh-CN"/>
        </w:rPr>
        <w:t>-1</w:t>
      </w:r>
      <w:r w:rsidR="00EE2EFB" w:rsidRPr="00F577E2">
        <w:rPr>
          <w:lang w:eastAsia="zh-CN"/>
        </w:rPr>
        <w:t xml:space="preserve"> </w:t>
      </w:r>
      <w:r w:rsidR="00EE2EFB">
        <w:rPr>
          <w:lang w:eastAsia="zh-CN"/>
        </w:rPr>
        <w:t>should be based on the published version.  The USA attachment provides these tracked changes accordingly.</w:t>
      </w:r>
    </w:p>
    <w:p w14:paraId="409D73F1" w14:textId="77777777" w:rsidR="00EE2EFB" w:rsidRPr="001C2208" w:rsidRDefault="00EE2EFB" w:rsidP="00DC56DE">
      <w:pPr>
        <w:pStyle w:val="ListParagraph"/>
        <w:numPr>
          <w:ilvl w:val="0"/>
          <w:numId w:val="1"/>
        </w:numPr>
        <w:rPr>
          <w:lang w:eastAsia="zh-CN"/>
        </w:rPr>
      </w:pPr>
      <w:r>
        <w:rPr>
          <w:lang w:eastAsia="zh-CN"/>
        </w:rPr>
        <w:t>Editorial updates to the</w:t>
      </w:r>
      <w:r w:rsidR="001C2208" w:rsidRPr="00927962">
        <w:rPr>
          <w:lang w:eastAsia="zh-CN"/>
        </w:rPr>
        <w:t xml:space="preserve"> </w:t>
      </w:r>
      <w:r w:rsidR="004A734B">
        <w:rPr>
          <w:lang w:eastAsia="zh-CN"/>
        </w:rPr>
        <w:t>w</w:t>
      </w:r>
      <w:r w:rsidR="001C2208" w:rsidRPr="00927962">
        <w:rPr>
          <w:lang w:eastAsia="zh-CN"/>
        </w:rPr>
        <w:t xml:space="preserve">orking </w:t>
      </w:r>
      <w:r w:rsidR="004A734B">
        <w:rPr>
          <w:lang w:eastAsia="zh-CN"/>
        </w:rPr>
        <w:t>d</w:t>
      </w:r>
      <w:r w:rsidR="001C2208" w:rsidRPr="00927962">
        <w:rPr>
          <w:lang w:eastAsia="zh-CN"/>
        </w:rPr>
        <w:t xml:space="preserve">ocument </w:t>
      </w:r>
      <w:r w:rsidR="004A734B">
        <w:rPr>
          <w:lang w:eastAsia="zh-CN"/>
        </w:rPr>
        <w:t>t</w:t>
      </w:r>
      <w:r w:rsidR="001C2208" w:rsidRPr="00927962">
        <w:rPr>
          <w:lang w:eastAsia="zh-CN"/>
        </w:rPr>
        <w:t xml:space="preserve">owards a </w:t>
      </w:r>
      <w:r w:rsidR="004A734B">
        <w:rPr>
          <w:lang w:eastAsia="zh-CN"/>
        </w:rPr>
        <w:t>p</w:t>
      </w:r>
      <w:r w:rsidR="001C2208" w:rsidRPr="00927962">
        <w:rPr>
          <w:lang w:eastAsia="zh-CN"/>
        </w:rPr>
        <w:t xml:space="preserve">reliminary </w:t>
      </w:r>
      <w:r w:rsidR="004A734B">
        <w:rPr>
          <w:lang w:eastAsia="zh-CN"/>
        </w:rPr>
        <w:t>d</w:t>
      </w:r>
      <w:r w:rsidR="001C2208" w:rsidRPr="00927962">
        <w:rPr>
          <w:lang w:eastAsia="zh-CN"/>
        </w:rPr>
        <w:t xml:space="preserve">raft </w:t>
      </w:r>
      <w:r w:rsidR="004A734B">
        <w:rPr>
          <w:lang w:eastAsia="zh-CN"/>
        </w:rPr>
        <w:t>r</w:t>
      </w:r>
      <w:r w:rsidR="001C2208" w:rsidRPr="00927962">
        <w:rPr>
          <w:lang w:eastAsia="zh-CN"/>
        </w:rPr>
        <w:t xml:space="preserve">evision of </w:t>
      </w:r>
      <w:r w:rsidR="00E42954">
        <w:rPr>
          <w:lang w:eastAsia="zh-CN"/>
        </w:rPr>
        <w:t xml:space="preserve">Recommendation </w:t>
      </w:r>
      <w:r w:rsidR="001C2208" w:rsidRPr="00927962">
        <w:rPr>
          <w:lang w:eastAsia="zh-CN"/>
        </w:rPr>
        <w:t>ITU-R SM.2110</w:t>
      </w:r>
      <w:r w:rsidR="00636FFE" w:rsidRPr="00927962">
        <w:rPr>
          <w:lang w:eastAsia="zh-CN"/>
        </w:rPr>
        <w:t>-1</w:t>
      </w:r>
      <w:r w:rsidR="001C2208" w:rsidRPr="00927962">
        <w:rPr>
          <w:lang w:eastAsia="zh-CN"/>
        </w:rPr>
        <w:t>.</w:t>
      </w:r>
      <w:r w:rsidR="00927962" w:rsidRPr="00927962">
        <w:rPr>
          <w:lang w:eastAsia="zh-CN"/>
        </w:rPr>
        <w:t xml:space="preserve"> The USA provides these updates in track changes highlighted in </w:t>
      </w:r>
      <w:r w:rsidR="00927962" w:rsidRPr="00853D70">
        <w:rPr>
          <w:highlight w:val="green"/>
          <w:lang w:eastAsia="zh-CN"/>
        </w:rPr>
        <w:t>green</w:t>
      </w:r>
      <w:r w:rsidR="00927962" w:rsidRPr="00927962">
        <w:rPr>
          <w:lang w:eastAsia="zh-CN"/>
        </w:rPr>
        <w:t>.</w:t>
      </w:r>
    </w:p>
    <w:p w14:paraId="7375BD43" w14:textId="77777777" w:rsidR="001C2208" w:rsidRDefault="001C2208" w:rsidP="00DC56DE">
      <w:pPr>
        <w:pStyle w:val="ListParagraph"/>
        <w:numPr>
          <w:ilvl w:val="0"/>
          <w:numId w:val="1"/>
        </w:numPr>
        <w:rPr>
          <w:lang w:eastAsia="zh-CN"/>
        </w:rPr>
      </w:pPr>
      <w:r>
        <w:rPr>
          <w:lang w:eastAsia="zh-CN"/>
        </w:rPr>
        <w:t xml:space="preserve">Elevation of the </w:t>
      </w:r>
      <w:r w:rsidR="00853D70">
        <w:rPr>
          <w:lang w:eastAsia="zh-CN"/>
        </w:rPr>
        <w:t>w</w:t>
      </w:r>
      <w:r w:rsidRPr="00853D70">
        <w:rPr>
          <w:lang w:eastAsia="zh-CN"/>
        </w:rPr>
        <w:t xml:space="preserve">orking </w:t>
      </w:r>
      <w:r w:rsidR="00853D70">
        <w:rPr>
          <w:lang w:eastAsia="zh-CN"/>
        </w:rPr>
        <w:t>d</w:t>
      </w:r>
      <w:r w:rsidRPr="00853D70">
        <w:rPr>
          <w:lang w:eastAsia="zh-CN"/>
        </w:rPr>
        <w:t xml:space="preserve">ocument </w:t>
      </w:r>
      <w:r w:rsidR="00853D70">
        <w:rPr>
          <w:lang w:eastAsia="zh-CN"/>
        </w:rPr>
        <w:t>t</w:t>
      </w:r>
      <w:r w:rsidRPr="00853D70">
        <w:rPr>
          <w:lang w:eastAsia="zh-CN"/>
        </w:rPr>
        <w:t xml:space="preserve">owards a </w:t>
      </w:r>
      <w:r w:rsidR="0033334A">
        <w:rPr>
          <w:lang w:eastAsia="zh-CN"/>
        </w:rPr>
        <w:t>p</w:t>
      </w:r>
      <w:r w:rsidRPr="00853D70">
        <w:rPr>
          <w:lang w:eastAsia="zh-CN"/>
        </w:rPr>
        <w:t xml:space="preserve">reliminary </w:t>
      </w:r>
      <w:r w:rsidR="0033334A">
        <w:rPr>
          <w:lang w:eastAsia="zh-CN"/>
        </w:rPr>
        <w:t>d</w:t>
      </w:r>
      <w:r w:rsidRPr="00853D70">
        <w:rPr>
          <w:lang w:eastAsia="zh-CN"/>
        </w:rPr>
        <w:t xml:space="preserve">raft </w:t>
      </w:r>
      <w:r w:rsidR="0033334A">
        <w:rPr>
          <w:lang w:eastAsia="zh-CN"/>
        </w:rPr>
        <w:t>r</w:t>
      </w:r>
      <w:r w:rsidRPr="00853D70">
        <w:rPr>
          <w:lang w:eastAsia="zh-CN"/>
        </w:rPr>
        <w:t xml:space="preserve">evision of </w:t>
      </w:r>
      <w:r w:rsidR="0033334A">
        <w:rPr>
          <w:lang w:eastAsia="zh-CN"/>
        </w:rPr>
        <w:t xml:space="preserve">Recommendation </w:t>
      </w:r>
      <w:r w:rsidRPr="00853D70">
        <w:rPr>
          <w:lang w:eastAsia="zh-CN"/>
        </w:rPr>
        <w:t xml:space="preserve">ITU-R SM.2110 </w:t>
      </w:r>
      <w:r>
        <w:rPr>
          <w:lang w:eastAsia="zh-CN"/>
        </w:rPr>
        <w:t xml:space="preserve">to </w:t>
      </w:r>
      <w:r w:rsidR="0033334A">
        <w:rPr>
          <w:lang w:eastAsia="zh-CN"/>
        </w:rPr>
        <w:t>p</w:t>
      </w:r>
      <w:r>
        <w:rPr>
          <w:lang w:eastAsia="zh-CN"/>
        </w:rPr>
        <w:t xml:space="preserve">reliminary </w:t>
      </w:r>
      <w:r w:rsidR="0033334A">
        <w:rPr>
          <w:lang w:eastAsia="zh-CN"/>
        </w:rPr>
        <w:t>d</w:t>
      </w:r>
      <w:r>
        <w:rPr>
          <w:lang w:eastAsia="zh-CN"/>
        </w:rPr>
        <w:t>raft status.</w:t>
      </w:r>
    </w:p>
    <w:p w14:paraId="06EAB5F2" w14:textId="77777777" w:rsidR="00DB4481" w:rsidRDefault="00DB4481" w:rsidP="00DB4481">
      <w:pPr>
        <w:rPr>
          <w:lang w:eastAsia="zh-CN"/>
        </w:rPr>
      </w:pPr>
    </w:p>
    <w:p w14:paraId="7552A91A" w14:textId="77777777" w:rsidR="00DB4481" w:rsidRDefault="00DB4481" w:rsidP="00DB4481">
      <w:r w:rsidRPr="006C072C">
        <w:rPr>
          <w:b/>
          <w:bCs/>
          <w:lang w:eastAsia="zh-CN"/>
        </w:rPr>
        <w:t>Attachment</w:t>
      </w:r>
      <w:r>
        <w:rPr>
          <w:b/>
          <w:bCs/>
          <w:lang w:eastAsia="zh-CN"/>
        </w:rPr>
        <w:t>(s)</w:t>
      </w:r>
      <w:r w:rsidRPr="006C072C">
        <w:rPr>
          <w:b/>
          <w:bCs/>
          <w:lang w:eastAsia="zh-CN"/>
        </w:rPr>
        <w:t>:</w:t>
      </w:r>
      <w:r>
        <w:rPr>
          <w:lang w:eastAsia="zh-CN"/>
        </w:rPr>
        <w:tab/>
        <w:t xml:space="preserve">USA </w:t>
      </w:r>
      <w:r w:rsidR="00690AB4">
        <w:rPr>
          <w:lang w:eastAsia="zh-CN"/>
        </w:rPr>
        <w:t>p</w:t>
      </w:r>
      <w:r>
        <w:rPr>
          <w:lang w:eastAsia="zh-CN"/>
        </w:rPr>
        <w:t xml:space="preserve">roposed </w:t>
      </w:r>
      <w:r w:rsidR="00690AB4">
        <w:rPr>
          <w:lang w:eastAsia="zh-CN"/>
        </w:rPr>
        <w:t>u</w:t>
      </w:r>
      <w:r>
        <w:rPr>
          <w:lang w:eastAsia="zh-CN"/>
        </w:rPr>
        <w:t>pdates to</w:t>
      </w:r>
      <w:r w:rsidR="00636FFE">
        <w:rPr>
          <w:lang w:eastAsia="zh-CN"/>
        </w:rPr>
        <w:t xml:space="preserve"> the </w:t>
      </w:r>
      <w:r w:rsidR="00010197">
        <w:rPr>
          <w:lang w:eastAsia="zh-CN"/>
        </w:rPr>
        <w:t>w</w:t>
      </w:r>
      <w:r w:rsidR="00636FFE" w:rsidRPr="00636FFE">
        <w:rPr>
          <w:lang w:eastAsia="zh-CN"/>
        </w:rPr>
        <w:t xml:space="preserve">orking </w:t>
      </w:r>
      <w:r w:rsidR="00010197">
        <w:rPr>
          <w:lang w:eastAsia="zh-CN"/>
        </w:rPr>
        <w:t>d</w:t>
      </w:r>
      <w:r w:rsidR="00636FFE" w:rsidRPr="00636FFE">
        <w:rPr>
          <w:lang w:eastAsia="zh-CN"/>
        </w:rPr>
        <w:t xml:space="preserve">ocument </w:t>
      </w:r>
      <w:r w:rsidR="00010197">
        <w:rPr>
          <w:lang w:eastAsia="zh-CN"/>
        </w:rPr>
        <w:t>t</w:t>
      </w:r>
      <w:r w:rsidR="00636FFE" w:rsidRPr="00636FFE">
        <w:rPr>
          <w:lang w:eastAsia="zh-CN"/>
        </w:rPr>
        <w:t xml:space="preserve">owards a </w:t>
      </w:r>
      <w:r w:rsidR="00010197">
        <w:rPr>
          <w:lang w:eastAsia="zh-CN"/>
        </w:rPr>
        <w:t>p</w:t>
      </w:r>
      <w:r w:rsidR="00636FFE" w:rsidRPr="00636FFE">
        <w:rPr>
          <w:lang w:eastAsia="zh-CN"/>
        </w:rPr>
        <w:t xml:space="preserve">reliminary </w:t>
      </w:r>
      <w:r w:rsidR="00010197">
        <w:rPr>
          <w:lang w:eastAsia="zh-CN"/>
        </w:rPr>
        <w:t>d</w:t>
      </w:r>
      <w:r w:rsidR="00636FFE" w:rsidRPr="00636FFE">
        <w:rPr>
          <w:lang w:eastAsia="zh-CN"/>
        </w:rPr>
        <w:t xml:space="preserve">raft </w:t>
      </w:r>
      <w:r w:rsidR="00010197">
        <w:rPr>
          <w:lang w:eastAsia="zh-CN"/>
        </w:rPr>
        <w:t>r</w:t>
      </w:r>
      <w:r w:rsidR="00636FFE" w:rsidRPr="00636FFE">
        <w:rPr>
          <w:lang w:eastAsia="zh-CN"/>
        </w:rPr>
        <w:t xml:space="preserve">evision of </w:t>
      </w:r>
      <w:r w:rsidR="00010197">
        <w:rPr>
          <w:lang w:eastAsia="zh-CN"/>
        </w:rPr>
        <w:t xml:space="preserve">Recommendation </w:t>
      </w:r>
      <w:r w:rsidR="00636FFE" w:rsidRPr="00636FFE">
        <w:rPr>
          <w:lang w:eastAsia="zh-CN"/>
        </w:rPr>
        <w:t>ITU-R SM.2110</w:t>
      </w:r>
      <w:r w:rsidR="00636FFE">
        <w:rPr>
          <w:lang w:eastAsia="zh-CN"/>
        </w:rPr>
        <w:t>-1</w:t>
      </w:r>
    </w:p>
    <w:p w14:paraId="7F2E4061" w14:textId="77777777" w:rsidR="00DB4481" w:rsidRPr="007F453D" w:rsidRDefault="00DB4481" w:rsidP="00DB4481">
      <w:pPr>
        <w:jc w:val="center"/>
        <w:rPr>
          <w:lang w:eastAsia="zh-CN"/>
        </w:rPr>
      </w:pPr>
      <w:r>
        <w:rPr>
          <w:lang w:eastAsia="zh-CN"/>
        </w:rPr>
        <w:t>_________________</w:t>
      </w:r>
    </w:p>
    <w:p w14:paraId="2C68C5D8" w14:textId="77777777" w:rsidR="007F14BA" w:rsidRDefault="007F14BA" w:rsidP="0005773C">
      <w:pPr>
        <w:pStyle w:val="Normalaftertitle"/>
        <w:sectPr w:rsidR="007F14BA" w:rsidSect="00405A6C">
          <w:headerReference w:type="even" r:id="rId9"/>
          <w:headerReference w:type="default" r:id="rId10"/>
          <w:pgSz w:w="11907" w:h="16834" w:code="9"/>
          <w:pgMar w:top="1418" w:right="1134" w:bottom="1134" w:left="1134" w:header="720" w:footer="482" w:gutter="0"/>
          <w:paperSrc w:first="15" w:other="15"/>
          <w:pgNumType w:start="1"/>
          <w:cols w:space="720"/>
        </w:sectPr>
      </w:pPr>
    </w:p>
    <w:p w14:paraId="4A7ACC01" w14:textId="77777777" w:rsidR="00B52AD7" w:rsidRDefault="00B52AD7" w:rsidP="00B52AD7">
      <w:pPr>
        <w:pStyle w:val="RecNo"/>
        <w:spacing w:before="0"/>
        <w:rPr>
          <w:lang w:val="en-US"/>
        </w:rPr>
      </w:pPr>
      <w:r>
        <w:rPr>
          <w:lang w:val="en-US"/>
        </w:rPr>
        <w:lastRenderedPageBreak/>
        <w:t>Attachment</w:t>
      </w:r>
    </w:p>
    <w:p w14:paraId="63F128B7" w14:textId="77777777" w:rsidR="00D650B9" w:rsidRPr="00D650B9" w:rsidRDefault="00D650B9" w:rsidP="00D650B9">
      <w:pPr>
        <w:pStyle w:val="Rectitle"/>
        <w:rPr>
          <w:lang w:val="en-US"/>
        </w:rPr>
      </w:pPr>
    </w:p>
    <w:p w14:paraId="35B3D2F7" w14:textId="77777777" w:rsidR="00A63509" w:rsidRPr="007A4EA0" w:rsidRDefault="007A4EA0" w:rsidP="001E1955">
      <w:pPr>
        <w:rPr>
          <w:i/>
          <w:iCs/>
        </w:rPr>
      </w:pPr>
      <w:r w:rsidRPr="007A4EA0">
        <w:rPr>
          <w:i/>
          <w:iCs/>
          <w:highlight w:val="yellow"/>
        </w:rPr>
        <w:t>[</w:t>
      </w:r>
      <w:r w:rsidR="001E1955" w:rsidRPr="007A4EA0">
        <w:rPr>
          <w:i/>
          <w:iCs/>
          <w:highlight w:val="yellow"/>
        </w:rPr>
        <w:t>USA Note</w:t>
      </w:r>
      <w:r w:rsidR="00F131AE" w:rsidRPr="007A4EA0">
        <w:rPr>
          <w:i/>
          <w:iCs/>
          <w:highlight w:val="yellow"/>
        </w:rPr>
        <w:t xml:space="preserve"> (not for inclusion)</w:t>
      </w:r>
      <w:r w:rsidR="001E1955" w:rsidRPr="007A4EA0">
        <w:rPr>
          <w:i/>
          <w:iCs/>
          <w:highlight w:val="yellow"/>
        </w:rPr>
        <w:t xml:space="preserve">: The </w:t>
      </w:r>
      <w:r w:rsidR="00D650B9" w:rsidRPr="007A4EA0">
        <w:rPr>
          <w:i/>
          <w:iCs/>
          <w:highlight w:val="yellow"/>
        </w:rPr>
        <w:t xml:space="preserve">changes below are </w:t>
      </w:r>
      <w:r w:rsidR="00FC5C16" w:rsidRPr="007A4EA0">
        <w:rPr>
          <w:i/>
          <w:iCs/>
          <w:highlight w:val="yellow"/>
        </w:rPr>
        <w:t xml:space="preserve">changes in Annex 5 of </w:t>
      </w:r>
      <w:r w:rsidR="00B57209" w:rsidRPr="007A4EA0">
        <w:rPr>
          <w:i/>
          <w:iCs/>
          <w:highlight w:val="yellow"/>
        </w:rPr>
        <w:t xml:space="preserve">the Chairman’s report </w:t>
      </w:r>
      <w:r w:rsidR="00D650B9" w:rsidRPr="007A4EA0">
        <w:rPr>
          <w:i/>
          <w:iCs/>
          <w:highlight w:val="yellow"/>
        </w:rPr>
        <w:t xml:space="preserve">tracked </w:t>
      </w:r>
      <w:r w:rsidR="00FC5C16" w:rsidRPr="007A4EA0">
        <w:rPr>
          <w:i/>
          <w:iCs/>
          <w:highlight w:val="yellow"/>
        </w:rPr>
        <w:t>against</w:t>
      </w:r>
      <w:r w:rsidR="00D650B9" w:rsidRPr="007A4EA0">
        <w:rPr>
          <w:i/>
          <w:iCs/>
          <w:highlight w:val="yellow"/>
        </w:rPr>
        <w:t xml:space="preserve"> the published edition.  The changes that are </w:t>
      </w:r>
      <w:r w:rsidR="00447612" w:rsidRPr="007A4EA0">
        <w:rPr>
          <w:i/>
          <w:iCs/>
          <w:highlight w:val="yellow"/>
        </w:rPr>
        <w:t xml:space="preserve">different from Annex 5 of the Chairman’s Report and are newly proposed changes by the USA are highlighted in </w:t>
      </w:r>
      <w:r w:rsidR="00447612" w:rsidRPr="007A4EA0">
        <w:rPr>
          <w:i/>
          <w:iCs/>
          <w:highlight w:val="green"/>
        </w:rPr>
        <w:t>green</w:t>
      </w:r>
      <w:r w:rsidR="00447612" w:rsidRPr="007A4EA0">
        <w:rPr>
          <w:i/>
          <w:iCs/>
          <w:highlight w:val="yellow"/>
        </w:rPr>
        <w:t>.</w:t>
      </w:r>
      <w:r w:rsidRPr="007A4EA0">
        <w:rPr>
          <w:i/>
          <w:iCs/>
        </w:rPr>
        <w:t>]</w:t>
      </w:r>
    </w:p>
    <w:p w14:paraId="4EB12971" w14:textId="77777777" w:rsidR="00B52AD7" w:rsidRPr="00BE23D0" w:rsidRDefault="00D650B9" w:rsidP="001E1955">
      <w:r>
        <w:t xml:space="preserve"> </w:t>
      </w:r>
    </w:p>
    <w:p w14:paraId="7D8FBA79" w14:textId="77777777" w:rsidR="0035548F" w:rsidRPr="0035548F" w:rsidRDefault="00DA7325" w:rsidP="0035548F">
      <w:pPr>
        <w:keepNext/>
        <w:keepLines/>
        <w:overflowPunct w:val="0"/>
        <w:autoSpaceDE w:val="0"/>
        <w:autoSpaceDN w:val="0"/>
        <w:adjustRightInd w:val="0"/>
        <w:jc w:val="center"/>
        <w:textAlignment w:val="baseline"/>
        <w:rPr>
          <w:sz w:val="28"/>
          <w:szCs w:val="20"/>
        </w:rPr>
      </w:pPr>
      <w:ins w:id="8" w:author="WP1A_2023" w:date="2024-03-25T17:13:00Z">
        <w:del w:id="9" w:author="USA" w:date="2024-03-25T17:44:00Z">
          <w:r w:rsidRPr="009E38C1" w:rsidDel="00D975A2">
            <w:rPr>
              <w:sz w:val="28"/>
              <w:szCs w:val="20"/>
              <w:highlight w:val="green"/>
            </w:rPr>
            <w:delText>WORKING DOCUMENT TOWARDS A</w:delText>
          </w:r>
          <w:r w:rsidDel="00D975A2">
            <w:rPr>
              <w:sz w:val="28"/>
              <w:szCs w:val="20"/>
            </w:rPr>
            <w:delText xml:space="preserve"> </w:delText>
          </w:r>
        </w:del>
      </w:ins>
      <w:ins w:id="10" w:author="WP1A_2023" w:date="2024-03-25T17:14:00Z">
        <w:r w:rsidR="00916596">
          <w:rPr>
            <w:sz w:val="28"/>
            <w:szCs w:val="20"/>
          </w:rPr>
          <w:t xml:space="preserve">PRELIMINARY DRAFT REVISION OF </w:t>
        </w:r>
      </w:ins>
      <w:r w:rsidR="0035548F" w:rsidRPr="0035548F">
        <w:rPr>
          <w:sz w:val="28"/>
          <w:szCs w:val="20"/>
        </w:rPr>
        <w:t>RECOMMENDATION  ITU-R  SM.2110-1</w:t>
      </w:r>
    </w:p>
    <w:p w14:paraId="0DF1BFC7" w14:textId="77777777" w:rsidR="0035548F" w:rsidRDefault="0035548F" w:rsidP="0035548F">
      <w:pPr>
        <w:keepNext/>
        <w:keepLines/>
        <w:tabs>
          <w:tab w:val="left" w:pos="794"/>
          <w:tab w:val="left" w:pos="1191"/>
          <w:tab w:val="left" w:pos="1588"/>
          <w:tab w:val="left" w:pos="1985"/>
        </w:tabs>
        <w:overflowPunct w:val="0"/>
        <w:autoSpaceDE w:val="0"/>
        <w:autoSpaceDN w:val="0"/>
        <w:adjustRightInd w:val="0"/>
        <w:spacing w:before="240"/>
        <w:jc w:val="center"/>
        <w:textAlignment w:val="baseline"/>
        <w:rPr>
          <w:ins w:id="11" w:author="WP1A_2023" w:date="2024-03-25T16:55:00Z"/>
          <w:b/>
          <w:position w:val="6"/>
          <w:sz w:val="18"/>
          <w:szCs w:val="20"/>
          <w:lang w:eastAsia="zh-CN"/>
        </w:rPr>
      </w:pPr>
      <w:r w:rsidRPr="0035548F">
        <w:rPr>
          <w:b/>
          <w:sz w:val="28"/>
          <w:szCs w:val="20"/>
          <w:lang w:eastAsia="zh-CN"/>
        </w:rPr>
        <w:t xml:space="preserve">Guidance on frequency ranges for operation of non-beam </w:t>
      </w:r>
      <w:r w:rsidRPr="0035548F">
        <w:rPr>
          <w:b/>
          <w:sz w:val="28"/>
          <w:szCs w:val="20"/>
          <w:lang w:eastAsia="zh-CN"/>
        </w:rPr>
        <w:br/>
        <w:t>wireless power transmission for electric vehicles</w:t>
      </w:r>
      <w:del w:id="12" w:author="WP1A_2023" w:date="2024-03-25T16:55:00Z">
        <w:r w:rsidRPr="0035548F" w:rsidDel="00852E90">
          <w:rPr>
            <w:b/>
            <w:position w:val="6"/>
            <w:sz w:val="18"/>
            <w:szCs w:val="20"/>
            <w:lang w:eastAsia="zh-CN"/>
          </w:rPr>
          <w:footnoteReference w:customMarkFollows="1" w:id="1"/>
          <w:delText>*</w:delText>
        </w:r>
      </w:del>
    </w:p>
    <w:p w14:paraId="0E56E6AD" w14:textId="77777777" w:rsidR="00C20476" w:rsidRPr="00E81DBA" w:rsidRDefault="00C20476" w:rsidP="00C20476">
      <w:pPr>
        <w:pStyle w:val="Recref"/>
        <w:rPr>
          <w:ins w:id="15" w:author="WP1A_2023" w:date="2024-03-25T16:55:00Z"/>
          <w:szCs w:val="24"/>
          <w:lang w:eastAsia="en-GB"/>
        </w:rPr>
      </w:pPr>
      <w:ins w:id="16" w:author="WP1A_2023" w:date="2024-03-25T16:55:00Z">
        <w:r w:rsidRPr="009E38C1">
          <w:t xml:space="preserve">(Question ITU-R </w:t>
        </w:r>
      </w:ins>
      <w:hyperlink r:id="rId11" w:history="1">
        <w:r w:rsidRPr="009E38C1">
          <w:rPr>
            <w:rStyle w:val="Hyperlink"/>
          </w:rPr>
          <w:t>210-4</w:t>
        </w:r>
      </w:hyperlink>
      <w:ins w:id="17" w:author="WP1A_2023" w:date="2024-03-25T16:55:00Z">
        <w:r w:rsidRPr="009E38C1">
          <w:t>/1)</w:t>
        </w:r>
        <w:r w:rsidRPr="00E81DBA">
          <w:rPr>
            <w:lang w:eastAsia="zh-CN"/>
          </w:rPr>
          <w:t xml:space="preserve"> </w:t>
        </w:r>
      </w:ins>
    </w:p>
    <w:p w14:paraId="36DC22DC" w14:textId="77777777" w:rsidR="00852E90" w:rsidRPr="0035548F" w:rsidDel="00C20476" w:rsidRDefault="00852E90" w:rsidP="0035548F">
      <w:pPr>
        <w:keepNext/>
        <w:keepLines/>
        <w:tabs>
          <w:tab w:val="left" w:pos="794"/>
          <w:tab w:val="left" w:pos="1191"/>
          <w:tab w:val="left" w:pos="1588"/>
          <w:tab w:val="left" w:pos="1985"/>
        </w:tabs>
        <w:overflowPunct w:val="0"/>
        <w:autoSpaceDE w:val="0"/>
        <w:autoSpaceDN w:val="0"/>
        <w:adjustRightInd w:val="0"/>
        <w:spacing w:before="240"/>
        <w:jc w:val="center"/>
        <w:textAlignment w:val="baseline"/>
        <w:rPr>
          <w:del w:id="18" w:author="WP1A_2023" w:date="2024-03-25T16:55:00Z"/>
          <w:b/>
          <w:sz w:val="28"/>
          <w:lang w:val="en-GB" w:eastAsia="en-GB"/>
        </w:rPr>
      </w:pPr>
    </w:p>
    <w:p w14:paraId="36322B9D"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right"/>
        <w:textAlignment w:val="baseline"/>
        <w:rPr>
          <w:szCs w:val="20"/>
          <w:lang w:val="en-GB" w:eastAsia="en-GB"/>
        </w:rPr>
      </w:pPr>
      <w:r w:rsidRPr="0035548F">
        <w:rPr>
          <w:szCs w:val="20"/>
          <w:lang w:val="en-GB" w:eastAsia="en-GB"/>
        </w:rPr>
        <w:t>(2017-2019)</w:t>
      </w:r>
    </w:p>
    <w:p w14:paraId="3DBFE9C5"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240"/>
        <w:jc w:val="both"/>
        <w:textAlignment w:val="baseline"/>
        <w:rPr>
          <w:b/>
          <w:sz w:val="22"/>
          <w:szCs w:val="20"/>
          <w:lang w:val="en-GB"/>
        </w:rPr>
      </w:pPr>
      <w:r w:rsidRPr="0035548F">
        <w:rPr>
          <w:b/>
          <w:sz w:val="22"/>
          <w:szCs w:val="20"/>
          <w:lang w:val="en-GB"/>
        </w:rPr>
        <w:t>Scope</w:t>
      </w:r>
    </w:p>
    <w:p w14:paraId="06780C34"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after="480"/>
        <w:jc w:val="both"/>
        <w:textAlignment w:val="baseline"/>
        <w:rPr>
          <w:szCs w:val="20"/>
          <w:lang w:val="en-GB"/>
        </w:rPr>
      </w:pPr>
      <w:r w:rsidRPr="0035548F">
        <w:rPr>
          <w:sz w:val="22"/>
          <w:szCs w:val="20"/>
          <w:lang w:val="en-GB"/>
        </w:rPr>
        <w:t xml:space="preserve">This Recommendation provides </w:t>
      </w:r>
      <w:del w:id="19" w:author="WP1A_2023" w:date="2024-03-25T16:56:00Z">
        <w:r w:rsidRPr="0035548F" w:rsidDel="00392E23">
          <w:rPr>
            <w:sz w:val="22"/>
            <w:szCs w:val="20"/>
            <w:lang w:val="en-GB"/>
          </w:rPr>
          <w:delText>guidelines for the use of</w:delText>
        </w:r>
      </w:del>
      <w:ins w:id="20" w:author="WP1A_2023" w:date="2024-03-25T16:56:00Z">
        <w:r w:rsidR="00392E23">
          <w:rPr>
            <w:sz w:val="22"/>
            <w:szCs w:val="20"/>
            <w:lang w:val="en-GB"/>
          </w:rPr>
          <w:t>guidance on</w:t>
        </w:r>
      </w:ins>
      <w:r w:rsidRPr="0035548F">
        <w:rPr>
          <w:sz w:val="22"/>
          <w:szCs w:val="20"/>
          <w:lang w:val="en-GB"/>
        </w:rPr>
        <w:t xml:space="preserve"> frequency ranges for the operation of non-beam </w:t>
      </w:r>
      <w:r w:rsidRPr="0035548F">
        <w:rPr>
          <w:sz w:val="22"/>
          <w:szCs w:val="20"/>
          <w:lang w:val="en-GB" w:eastAsia="ko-KR"/>
        </w:rPr>
        <w:t>wireless power transmission (</w:t>
      </w:r>
      <w:ins w:id="21" w:author="WP1A_2023" w:date="2024-03-25T16:56:00Z">
        <w:r w:rsidR="00392E23">
          <w:rPr>
            <w:sz w:val="22"/>
            <w:szCs w:val="20"/>
            <w:lang w:val="en-GB" w:eastAsia="ko-KR"/>
          </w:rPr>
          <w:t xml:space="preserve">non-beam </w:t>
        </w:r>
      </w:ins>
      <w:r w:rsidRPr="0035548F">
        <w:rPr>
          <w:sz w:val="22"/>
          <w:szCs w:val="20"/>
          <w:lang w:val="en-GB" w:eastAsia="ko-KR"/>
        </w:rPr>
        <w:t xml:space="preserve">WPT) </w:t>
      </w:r>
      <w:r w:rsidRPr="0035548F">
        <w:rPr>
          <w:sz w:val="22"/>
          <w:szCs w:val="20"/>
          <w:lang w:eastAsia="ko-KR"/>
        </w:rPr>
        <w:t>for electric vehicles</w:t>
      </w:r>
      <w:ins w:id="22" w:author="WP1A_2023" w:date="2024-03-25T16:56:00Z">
        <w:r w:rsidR="00392E23">
          <w:rPr>
            <w:sz w:val="22"/>
            <w:szCs w:val="20"/>
            <w:lang w:eastAsia="ko-KR"/>
          </w:rPr>
          <w:t xml:space="preserve"> (EV)</w:t>
        </w:r>
      </w:ins>
      <w:r w:rsidRPr="0035548F">
        <w:rPr>
          <w:sz w:val="22"/>
          <w:szCs w:val="20"/>
          <w:lang w:val="en-GB" w:eastAsia="ko-KR"/>
        </w:rPr>
        <w:t xml:space="preserve">. </w:t>
      </w:r>
    </w:p>
    <w:p w14:paraId="4678CE01"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jc w:val="both"/>
        <w:textAlignment w:val="baseline"/>
        <w:rPr>
          <w:b/>
          <w:szCs w:val="20"/>
        </w:rPr>
      </w:pPr>
      <w:r w:rsidRPr="0035548F">
        <w:rPr>
          <w:b/>
          <w:szCs w:val="20"/>
        </w:rPr>
        <w:t>Keywords</w:t>
      </w:r>
    </w:p>
    <w:p w14:paraId="2383CF29"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val="en-GB"/>
        </w:rPr>
      </w:pPr>
      <w:r w:rsidRPr="0035548F">
        <w:rPr>
          <w:szCs w:val="20"/>
          <w:lang w:eastAsia="ko-KR"/>
        </w:rPr>
        <w:t xml:space="preserve">Wireless power transmission, short-range devices, </w:t>
      </w:r>
      <w:r w:rsidRPr="0035548F">
        <w:rPr>
          <w:rFonts w:eastAsia="Calibri"/>
          <w:szCs w:val="20"/>
        </w:rPr>
        <w:t>ISM, non-beam</w:t>
      </w:r>
      <w:ins w:id="23" w:author="WP1A_2023" w:date="2024-03-25T16:56:00Z">
        <w:r w:rsidR="006473A0">
          <w:rPr>
            <w:rFonts w:eastAsia="Calibri"/>
            <w:szCs w:val="20"/>
          </w:rPr>
          <w:t xml:space="preserve"> WPT</w:t>
        </w:r>
      </w:ins>
    </w:p>
    <w:p w14:paraId="12AF26B9"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jc w:val="both"/>
        <w:textAlignment w:val="baseline"/>
        <w:rPr>
          <w:b/>
          <w:bCs/>
          <w:lang w:val="en-GB"/>
        </w:rPr>
      </w:pPr>
      <w:r w:rsidRPr="0035548F">
        <w:rPr>
          <w:b/>
          <w:szCs w:val="20"/>
        </w:rPr>
        <w:t>Abbreviations</w:t>
      </w:r>
      <w:r w:rsidRPr="0035548F">
        <w:rPr>
          <w:b/>
        </w:rPr>
        <w:t>/Glossary</w:t>
      </w:r>
      <w:r w:rsidRPr="0035548F">
        <w:rPr>
          <w:bCs/>
        </w:rPr>
        <w:t xml:space="preserve"> </w:t>
      </w:r>
    </w:p>
    <w:p w14:paraId="646D3DFA"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CISPR</w:t>
      </w:r>
      <w:r w:rsidRPr="0035548F">
        <w:rPr>
          <w:szCs w:val="20"/>
        </w:rPr>
        <w:tab/>
        <w:t xml:space="preserve">In French “Comité International Spécial des Perturbations Radioélectriques”, </w:t>
      </w:r>
      <w:r w:rsidRPr="0035548F">
        <w:rPr>
          <w:szCs w:val="20"/>
        </w:rPr>
        <w:br/>
        <w:t xml:space="preserve"> </w:t>
      </w:r>
      <w:r w:rsidRPr="0035548F">
        <w:rPr>
          <w:szCs w:val="20"/>
        </w:rPr>
        <w:tab/>
        <w:t>International Special Committee on Radio Interference</w:t>
      </w:r>
    </w:p>
    <w:p w14:paraId="4DEF978E" w14:textId="77777777" w:rsidR="006473A0" w:rsidRDefault="006473A0" w:rsidP="0035548F">
      <w:pPr>
        <w:tabs>
          <w:tab w:val="left" w:pos="1191"/>
          <w:tab w:val="left" w:pos="1588"/>
          <w:tab w:val="left" w:pos="1985"/>
        </w:tabs>
        <w:overflowPunct w:val="0"/>
        <w:autoSpaceDE w:val="0"/>
        <w:autoSpaceDN w:val="0"/>
        <w:adjustRightInd w:val="0"/>
        <w:spacing w:before="120"/>
        <w:jc w:val="both"/>
        <w:textAlignment w:val="baseline"/>
        <w:rPr>
          <w:ins w:id="24" w:author="WP1A_2023" w:date="2024-03-25T16:56:00Z"/>
          <w:szCs w:val="20"/>
        </w:rPr>
      </w:pPr>
      <w:ins w:id="25" w:author="WP1A_2023" w:date="2024-03-25T16:56:00Z">
        <w:r>
          <w:rPr>
            <w:szCs w:val="20"/>
          </w:rPr>
          <w:t>ICES</w:t>
        </w:r>
        <w:r>
          <w:rPr>
            <w:szCs w:val="20"/>
          </w:rPr>
          <w:tab/>
          <w:t>International Committee on Elect</w:t>
        </w:r>
      </w:ins>
      <w:ins w:id="26" w:author="WP1A_2023" w:date="2024-03-25T16:57:00Z">
        <w:r>
          <w:rPr>
            <w:szCs w:val="20"/>
          </w:rPr>
          <w:t>romagnetic Safety</w:t>
        </w:r>
      </w:ins>
    </w:p>
    <w:p w14:paraId="7B960676"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ICNIRP</w:t>
      </w:r>
      <w:r w:rsidRPr="0035548F">
        <w:rPr>
          <w:szCs w:val="20"/>
        </w:rPr>
        <w:tab/>
        <w:t>International Commission on Non</w:t>
      </w:r>
      <w:r w:rsidRPr="0035548F">
        <w:rPr>
          <w:szCs w:val="20"/>
        </w:rPr>
        <w:noBreakHyphen/>
        <w:t>ionizing Radiation Protection</w:t>
      </w:r>
    </w:p>
    <w:p w14:paraId="4582E1F1"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szCs w:val="20"/>
          <w:lang w:eastAsia="zh-CN"/>
        </w:rPr>
        <w:t>IEC</w:t>
      </w:r>
      <w:r w:rsidRPr="0035548F">
        <w:rPr>
          <w:szCs w:val="20"/>
          <w:lang w:eastAsia="zh-CN"/>
        </w:rPr>
        <w:tab/>
        <w:t>International Electrotechnical Commission</w:t>
      </w:r>
    </w:p>
    <w:p w14:paraId="4922A4CE" w14:textId="77777777" w:rsidR="00714C94" w:rsidRDefault="00714C94" w:rsidP="0035548F">
      <w:pPr>
        <w:tabs>
          <w:tab w:val="left" w:pos="1191"/>
          <w:tab w:val="left" w:pos="1588"/>
          <w:tab w:val="left" w:pos="1985"/>
        </w:tabs>
        <w:overflowPunct w:val="0"/>
        <w:autoSpaceDE w:val="0"/>
        <w:autoSpaceDN w:val="0"/>
        <w:adjustRightInd w:val="0"/>
        <w:spacing w:before="120"/>
        <w:jc w:val="both"/>
        <w:textAlignment w:val="baseline"/>
        <w:rPr>
          <w:ins w:id="27" w:author="WP1A_2023" w:date="2024-03-25T16:57:00Z"/>
          <w:szCs w:val="20"/>
          <w:lang w:eastAsia="zh-CN"/>
        </w:rPr>
      </w:pPr>
      <w:ins w:id="28" w:author="WP1A_2023" w:date="2024-03-25T16:57:00Z">
        <w:r>
          <w:rPr>
            <w:szCs w:val="20"/>
            <w:lang w:eastAsia="zh-CN"/>
          </w:rPr>
          <w:t>IEEE</w:t>
        </w:r>
        <w:r>
          <w:rPr>
            <w:szCs w:val="20"/>
            <w:lang w:eastAsia="zh-CN"/>
          </w:rPr>
          <w:tab/>
          <w:t>Institute of Electrical and Electronics Engineers</w:t>
        </w:r>
      </w:ins>
    </w:p>
    <w:p w14:paraId="51194CE6"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szCs w:val="20"/>
          <w:lang w:eastAsia="zh-CN"/>
        </w:rPr>
        <w:t>ISO</w:t>
      </w:r>
      <w:r w:rsidRPr="0035548F">
        <w:rPr>
          <w:szCs w:val="20"/>
          <w:lang w:eastAsia="zh-CN"/>
        </w:rPr>
        <w:tab/>
        <w:t>International Organization for Standardization</w:t>
      </w:r>
    </w:p>
    <w:p w14:paraId="52A7FA21"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rFonts w:eastAsia="Calibri"/>
          <w:szCs w:val="20"/>
        </w:rPr>
        <w:t>ISM</w:t>
      </w:r>
      <w:r w:rsidRPr="0035548F">
        <w:rPr>
          <w:rFonts w:eastAsia="Calibri"/>
          <w:szCs w:val="20"/>
        </w:rPr>
        <w:tab/>
        <w:t>Industrial, scientific, medical</w:t>
      </w:r>
      <w:r w:rsidRPr="0035548F">
        <w:rPr>
          <w:szCs w:val="20"/>
          <w:lang w:eastAsia="ko-KR"/>
        </w:rPr>
        <w:t xml:space="preserve"> </w:t>
      </w:r>
    </w:p>
    <w:p w14:paraId="1133B762"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val="en-GB"/>
        </w:rPr>
      </w:pPr>
      <w:r w:rsidRPr="0035548F">
        <w:rPr>
          <w:szCs w:val="20"/>
          <w:lang w:eastAsia="zh-CN"/>
        </w:rPr>
        <w:t>RR</w:t>
      </w:r>
      <w:r w:rsidRPr="0035548F">
        <w:rPr>
          <w:szCs w:val="20"/>
          <w:lang w:eastAsia="zh-CN"/>
        </w:rPr>
        <w:tab/>
        <w:t>Radio Regulations</w:t>
      </w:r>
    </w:p>
    <w:p w14:paraId="080ED397"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szCs w:val="20"/>
          <w:lang w:eastAsia="zh-CN"/>
        </w:rPr>
        <w:t>SAE</w:t>
      </w:r>
      <w:r w:rsidRPr="0035548F">
        <w:rPr>
          <w:szCs w:val="20"/>
          <w:lang w:eastAsia="zh-CN"/>
        </w:rPr>
        <w:tab/>
        <w:t>Society of Automotive Engineers</w:t>
      </w:r>
    </w:p>
    <w:p w14:paraId="3BD8090B"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SFTS</w:t>
      </w:r>
      <w:del w:id="29" w:author="WP1A_2023" w:date="2024-03-25T16:57:00Z">
        <w:r w:rsidRPr="0035548F" w:rsidDel="00714C94">
          <w:rPr>
            <w:szCs w:val="20"/>
          </w:rPr>
          <w:delText>S</w:delText>
        </w:r>
      </w:del>
      <w:r w:rsidRPr="0035548F">
        <w:rPr>
          <w:szCs w:val="20"/>
          <w:lang w:eastAsia="zh-CN"/>
        </w:rPr>
        <w:tab/>
        <w:t>Standard frequency and time signal service</w:t>
      </w:r>
    </w:p>
    <w:p w14:paraId="69DFC5E2"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WHO</w:t>
      </w:r>
      <w:r w:rsidRPr="0035548F">
        <w:rPr>
          <w:szCs w:val="20"/>
        </w:rPr>
        <w:tab/>
        <w:t>World Health Organization</w:t>
      </w:r>
    </w:p>
    <w:p w14:paraId="48B7559A"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szCs w:val="20"/>
          <w:lang w:val="en-GB"/>
        </w:rPr>
        <w:t>WPT</w:t>
      </w:r>
      <w:r w:rsidRPr="0035548F">
        <w:rPr>
          <w:szCs w:val="20"/>
          <w:lang w:val="en-GB"/>
        </w:rPr>
        <w:tab/>
      </w:r>
      <w:ins w:id="30" w:author="WP1A_2023" w:date="2024-03-25T16:57:00Z">
        <w:r w:rsidR="00714C94">
          <w:rPr>
            <w:szCs w:val="20"/>
            <w:lang w:eastAsia="ko-KR"/>
          </w:rPr>
          <w:t>W</w:t>
        </w:r>
      </w:ins>
      <w:del w:id="31" w:author="WP1A_2023" w:date="2024-03-25T16:57:00Z">
        <w:r w:rsidRPr="0035548F" w:rsidDel="00714C94">
          <w:rPr>
            <w:szCs w:val="20"/>
            <w:lang w:eastAsia="ko-KR"/>
          </w:rPr>
          <w:delText>w</w:delText>
        </w:r>
      </w:del>
      <w:r w:rsidRPr="0035548F">
        <w:rPr>
          <w:szCs w:val="20"/>
          <w:lang w:eastAsia="ko-KR"/>
        </w:rPr>
        <w:t>ireless power transmission</w:t>
      </w:r>
    </w:p>
    <w:p w14:paraId="3C5BE15E"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szCs w:val="20"/>
          <w:lang w:val="en-GB"/>
        </w:rPr>
        <w:t>WPT-EV</w:t>
      </w:r>
      <w:r w:rsidRPr="0035548F">
        <w:rPr>
          <w:szCs w:val="20"/>
          <w:lang w:val="en-GB"/>
        </w:rPr>
        <w:tab/>
      </w:r>
      <w:r w:rsidRPr="0035548F">
        <w:rPr>
          <w:szCs w:val="20"/>
          <w:lang w:eastAsia="ko-KR"/>
        </w:rPr>
        <w:t>Wireless power transmission for electric vehicles</w:t>
      </w:r>
    </w:p>
    <w:p w14:paraId="2BE1A69F" w14:textId="77777777" w:rsidR="0035548F" w:rsidRPr="0035548F" w:rsidDel="00714C94" w:rsidRDefault="0035548F" w:rsidP="0035548F">
      <w:pPr>
        <w:tabs>
          <w:tab w:val="left" w:pos="1191"/>
          <w:tab w:val="left" w:pos="1588"/>
          <w:tab w:val="left" w:pos="1985"/>
        </w:tabs>
        <w:overflowPunct w:val="0"/>
        <w:autoSpaceDE w:val="0"/>
        <w:autoSpaceDN w:val="0"/>
        <w:adjustRightInd w:val="0"/>
        <w:spacing w:before="120"/>
        <w:jc w:val="both"/>
        <w:textAlignment w:val="baseline"/>
        <w:rPr>
          <w:del w:id="32" w:author="WP1A_2023" w:date="2024-03-25T16:57:00Z"/>
          <w:szCs w:val="20"/>
          <w:lang w:val="en-GB"/>
        </w:rPr>
      </w:pPr>
      <w:del w:id="33" w:author="WP1A_2023" w:date="2024-03-25T16:57:00Z">
        <w:r w:rsidRPr="0035548F" w:rsidDel="00714C94">
          <w:rPr>
            <w:szCs w:val="20"/>
          </w:rPr>
          <w:lastRenderedPageBreak/>
          <w:delText>WRC-19</w:delText>
        </w:r>
        <w:r w:rsidRPr="0035548F" w:rsidDel="00714C94">
          <w:rPr>
            <w:szCs w:val="20"/>
          </w:rPr>
          <w:tab/>
          <w:delText>World Radiocommunication Conference 2019</w:delText>
        </w:r>
      </w:del>
    </w:p>
    <w:p w14:paraId="0AC1E294"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jc w:val="both"/>
        <w:textAlignment w:val="baseline"/>
        <w:rPr>
          <w:rFonts w:eastAsia="SimSun"/>
          <w:b/>
          <w:szCs w:val="20"/>
        </w:rPr>
      </w:pPr>
      <w:r w:rsidRPr="0035548F">
        <w:rPr>
          <w:rFonts w:eastAsia="SimSun"/>
          <w:b/>
          <w:szCs w:val="20"/>
        </w:rPr>
        <w:t>Related ITU Recommendations, Reports</w:t>
      </w:r>
    </w:p>
    <w:p w14:paraId="4B1DFFD0"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rFonts w:eastAsia="Calibri"/>
          <w:szCs w:val="20"/>
        </w:rPr>
        <w:t xml:space="preserve">Recommendation </w:t>
      </w:r>
      <w:ins w:id="34" w:author="WP1A_2023" w:date="2024-03-25T16:58:00Z">
        <w:r w:rsidR="00746C92">
          <w:rPr>
            <w:rFonts w:eastAsia="Calibri"/>
            <w:szCs w:val="20"/>
          </w:rPr>
          <w:fldChar w:fldCharType="begin"/>
        </w:r>
        <w:r w:rsidR="00746C92">
          <w:rPr>
            <w:rFonts w:eastAsia="Calibri"/>
            <w:szCs w:val="20"/>
          </w:rPr>
          <w:instrText>HYPERLINK "https://www.itu.int/rec/R-REC-SM.1056/en"</w:instrText>
        </w:r>
        <w:r w:rsidR="00746C92">
          <w:rPr>
            <w:rFonts w:eastAsia="Calibri"/>
            <w:szCs w:val="20"/>
          </w:rPr>
        </w:r>
        <w:r w:rsidR="00746C92">
          <w:rPr>
            <w:rFonts w:eastAsia="Calibri"/>
            <w:szCs w:val="20"/>
          </w:rPr>
          <w:fldChar w:fldCharType="separate"/>
        </w:r>
        <w:r w:rsidRPr="00746C92">
          <w:rPr>
            <w:rStyle w:val="Hyperlink"/>
            <w:rFonts w:eastAsia="Calibri"/>
            <w:szCs w:val="20"/>
          </w:rPr>
          <w:t>ITU-R SM.1056</w:t>
        </w:r>
        <w:r w:rsidR="00746C92">
          <w:rPr>
            <w:rFonts w:eastAsia="Calibri"/>
            <w:szCs w:val="20"/>
          </w:rPr>
          <w:fldChar w:fldCharType="end"/>
        </w:r>
      </w:ins>
      <w:r w:rsidRPr="0035548F">
        <w:rPr>
          <w:rFonts w:eastAsia="Calibri"/>
          <w:szCs w:val="20"/>
        </w:rPr>
        <w:t xml:space="preserve">; </w:t>
      </w:r>
      <w:r w:rsidRPr="0035548F">
        <w:rPr>
          <w:szCs w:val="20"/>
          <w:lang w:eastAsia="ko-KR"/>
        </w:rPr>
        <w:t xml:space="preserve">Recommendation </w:t>
      </w:r>
      <w:ins w:id="35" w:author="WP1A_2023" w:date="2024-03-25T16:58:00Z">
        <w:r w:rsidR="00EE6E0E">
          <w:rPr>
            <w:szCs w:val="20"/>
            <w:lang w:eastAsia="ko-KR"/>
          </w:rPr>
          <w:fldChar w:fldCharType="begin"/>
        </w:r>
        <w:r w:rsidR="00EE6E0E">
          <w:rPr>
            <w:szCs w:val="20"/>
            <w:lang w:eastAsia="ko-KR"/>
          </w:rPr>
          <w:instrText>HYPERLINK "https://www.itu.int/rec/R-REC-SM.1896"</w:instrText>
        </w:r>
        <w:r w:rsidR="00EE6E0E">
          <w:rPr>
            <w:szCs w:val="20"/>
            <w:lang w:eastAsia="ko-KR"/>
          </w:rPr>
        </w:r>
        <w:r w:rsidR="00EE6E0E">
          <w:rPr>
            <w:szCs w:val="20"/>
            <w:lang w:eastAsia="ko-KR"/>
          </w:rPr>
          <w:fldChar w:fldCharType="separate"/>
        </w:r>
        <w:r w:rsidRPr="00EE6E0E">
          <w:rPr>
            <w:rStyle w:val="Hyperlink"/>
            <w:szCs w:val="20"/>
            <w:lang w:eastAsia="ko-KR"/>
          </w:rPr>
          <w:t>ITU-R SM.1896</w:t>
        </w:r>
        <w:r w:rsidR="00EE6E0E">
          <w:rPr>
            <w:szCs w:val="20"/>
            <w:lang w:eastAsia="ko-KR"/>
          </w:rPr>
          <w:fldChar w:fldCharType="end"/>
        </w:r>
      </w:ins>
      <w:r w:rsidRPr="0035548F">
        <w:rPr>
          <w:rFonts w:eastAsia="Calibri"/>
          <w:szCs w:val="20"/>
        </w:rPr>
        <w:t xml:space="preserve">; Recommendation </w:t>
      </w:r>
      <w:ins w:id="36" w:author="WP1A_2023" w:date="2024-03-25T16:59:00Z">
        <w:r w:rsidR="006C032A">
          <w:rPr>
            <w:rFonts w:eastAsia="Calibri"/>
            <w:szCs w:val="20"/>
          </w:rPr>
          <w:fldChar w:fldCharType="begin"/>
        </w:r>
        <w:r w:rsidR="006C032A">
          <w:rPr>
            <w:rFonts w:eastAsia="Calibri"/>
            <w:szCs w:val="20"/>
          </w:rPr>
          <w:instrText>HYPERLINK "https://www.itu.int/rec/R-REC-SM.2129"</w:instrText>
        </w:r>
        <w:r w:rsidR="006C032A">
          <w:rPr>
            <w:rFonts w:eastAsia="Calibri"/>
            <w:szCs w:val="20"/>
          </w:rPr>
        </w:r>
        <w:r w:rsidR="006C032A">
          <w:rPr>
            <w:rFonts w:eastAsia="Calibri"/>
            <w:szCs w:val="20"/>
          </w:rPr>
          <w:fldChar w:fldCharType="separate"/>
        </w:r>
        <w:r w:rsidRPr="006C032A">
          <w:rPr>
            <w:rStyle w:val="Hyperlink"/>
            <w:rFonts w:eastAsia="Calibri"/>
            <w:szCs w:val="20"/>
          </w:rPr>
          <w:t>ITU-R SM.2129</w:t>
        </w:r>
        <w:r w:rsidR="006C032A">
          <w:rPr>
            <w:rFonts w:eastAsia="Calibri"/>
            <w:szCs w:val="20"/>
          </w:rPr>
          <w:fldChar w:fldCharType="end"/>
        </w:r>
      </w:ins>
      <w:r w:rsidRPr="0035548F">
        <w:rPr>
          <w:rFonts w:eastAsia="Calibri"/>
          <w:szCs w:val="20"/>
        </w:rPr>
        <w:t xml:space="preserve">; </w:t>
      </w:r>
      <w:r w:rsidRPr="0035548F">
        <w:rPr>
          <w:szCs w:val="20"/>
          <w:lang w:eastAsia="ko-KR"/>
        </w:rPr>
        <w:t xml:space="preserve">Report </w:t>
      </w:r>
      <w:ins w:id="37" w:author="WP1A_2023" w:date="2024-03-25T16:59:00Z">
        <w:r w:rsidR="005D2AAD">
          <w:rPr>
            <w:szCs w:val="20"/>
            <w:lang w:eastAsia="ko-KR"/>
          </w:rPr>
          <w:fldChar w:fldCharType="begin"/>
        </w:r>
        <w:r w:rsidR="005D2AAD">
          <w:rPr>
            <w:szCs w:val="20"/>
            <w:lang w:eastAsia="ko-KR"/>
          </w:rPr>
          <w:instrText>HYPERLINK "https://www.itu.int/pub/R-REP-SM.2153"</w:instrText>
        </w:r>
        <w:r w:rsidR="005D2AAD">
          <w:rPr>
            <w:szCs w:val="20"/>
            <w:lang w:eastAsia="ko-KR"/>
          </w:rPr>
        </w:r>
        <w:r w:rsidR="005D2AAD">
          <w:rPr>
            <w:szCs w:val="20"/>
            <w:lang w:eastAsia="ko-KR"/>
          </w:rPr>
          <w:fldChar w:fldCharType="separate"/>
        </w:r>
        <w:r w:rsidRPr="005D2AAD">
          <w:rPr>
            <w:rStyle w:val="Hyperlink"/>
            <w:szCs w:val="20"/>
            <w:lang w:eastAsia="ko-KR"/>
          </w:rPr>
          <w:t>ITU-R SM.2153</w:t>
        </w:r>
        <w:r w:rsidR="005D2AAD">
          <w:rPr>
            <w:szCs w:val="20"/>
            <w:lang w:eastAsia="ko-KR"/>
          </w:rPr>
          <w:fldChar w:fldCharType="end"/>
        </w:r>
      </w:ins>
      <w:r w:rsidRPr="0035548F">
        <w:rPr>
          <w:rFonts w:eastAsia="Calibri"/>
          <w:szCs w:val="20"/>
        </w:rPr>
        <w:t xml:space="preserve">; Report </w:t>
      </w:r>
      <w:ins w:id="38" w:author="WP1A_2023" w:date="2024-03-25T16:59:00Z">
        <w:r w:rsidR="00D248BF">
          <w:rPr>
            <w:rFonts w:eastAsia="Calibri"/>
            <w:szCs w:val="20"/>
          </w:rPr>
          <w:fldChar w:fldCharType="begin"/>
        </w:r>
        <w:r w:rsidR="00D248BF">
          <w:rPr>
            <w:rFonts w:eastAsia="Calibri"/>
            <w:szCs w:val="20"/>
          </w:rPr>
          <w:instrText>HYPERLINK "https://www.itu.int/pub/R-REP-SM.2303"</w:instrText>
        </w:r>
        <w:r w:rsidR="00D248BF">
          <w:rPr>
            <w:rFonts w:eastAsia="Calibri"/>
            <w:szCs w:val="20"/>
          </w:rPr>
        </w:r>
        <w:r w:rsidR="00D248BF">
          <w:rPr>
            <w:rFonts w:eastAsia="Calibri"/>
            <w:szCs w:val="20"/>
          </w:rPr>
          <w:fldChar w:fldCharType="separate"/>
        </w:r>
        <w:r w:rsidRPr="00D248BF">
          <w:rPr>
            <w:rStyle w:val="Hyperlink"/>
            <w:rFonts w:eastAsia="Calibri"/>
            <w:szCs w:val="20"/>
          </w:rPr>
          <w:t>ITU-R SM.2303</w:t>
        </w:r>
        <w:r w:rsidR="00D248BF">
          <w:rPr>
            <w:rFonts w:eastAsia="Calibri"/>
            <w:szCs w:val="20"/>
          </w:rPr>
          <w:fldChar w:fldCharType="end"/>
        </w:r>
      </w:ins>
      <w:r w:rsidRPr="0035548F">
        <w:rPr>
          <w:rFonts w:eastAsia="Calibri"/>
          <w:szCs w:val="20"/>
        </w:rPr>
        <w:t xml:space="preserve">; Report </w:t>
      </w:r>
      <w:ins w:id="39" w:author="WP1A_2023" w:date="2024-03-25T17:00:00Z">
        <w:r w:rsidR="00F46B2F">
          <w:rPr>
            <w:rFonts w:eastAsia="Calibri"/>
            <w:szCs w:val="20"/>
          </w:rPr>
          <w:fldChar w:fldCharType="begin"/>
        </w:r>
        <w:r w:rsidR="00F46B2F">
          <w:rPr>
            <w:rFonts w:eastAsia="Calibri"/>
            <w:szCs w:val="20"/>
          </w:rPr>
          <w:instrText>HYPERLINK "https://www.itu.int/pub/R-REP-SM.2451"</w:instrText>
        </w:r>
        <w:r w:rsidR="00F46B2F">
          <w:rPr>
            <w:rFonts w:eastAsia="Calibri"/>
            <w:szCs w:val="20"/>
          </w:rPr>
        </w:r>
        <w:r w:rsidR="00F46B2F">
          <w:rPr>
            <w:rFonts w:eastAsia="Calibri"/>
            <w:szCs w:val="20"/>
          </w:rPr>
          <w:fldChar w:fldCharType="separate"/>
        </w:r>
        <w:r w:rsidRPr="00F46B2F">
          <w:rPr>
            <w:rStyle w:val="Hyperlink"/>
            <w:rFonts w:eastAsia="Calibri"/>
            <w:szCs w:val="20"/>
          </w:rPr>
          <w:t>ITU</w:t>
        </w:r>
        <w:r w:rsidRPr="00F46B2F">
          <w:rPr>
            <w:rStyle w:val="Hyperlink"/>
            <w:rFonts w:eastAsia="Calibri"/>
            <w:szCs w:val="20"/>
          </w:rPr>
          <w:noBreakHyphen/>
          <w:t>R SM.2451</w:t>
        </w:r>
        <w:r w:rsidR="00F46B2F">
          <w:rPr>
            <w:rFonts w:eastAsia="Calibri"/>
            <w:szCs w:val="20"/>
          </w:rPr>
          <w:fldChar w:fldCharType="end"/>
        </w:r>
      </w:ins>
      <w:r w:rsidRPr="0035548F">
        <w:rPr>
          <w:rFonts w:eastAsia="Calibri"/>
          <w:szCs w:val="20"/>
        </w:rPr>
        <w:t>.</w:t>
      </w:r>
    </w:p>
    <w:p w14:paraId="58EBA34E"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320"/>
        <w:jc w:val="both"/>
        <w:textAlignment w:val="baseline"/>
        <w:rPr>
          <w:szCs w:val="20"/>
        </w:rPr>
      </w:pPr>
      <w:r w:rsidRPr="0035548F">
        <w:rPr>
          <w:szCs w:val="20"/>
        </w:rPr>
        <w:t>The ITU Radiocommunication Assembly,</w:t>
      </w:r>
    </w:p>
    <w:p w14:paraId="62E4D1E2"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i/>
          <w:szCs w:val="20"/>
          <w:lang w:eastAsia="ko-KR"/>
        </w:rPr>
      </w:pPr>
      <w:r w:rsidRPr="0035548F">
        <w:rPr>
          <w:i/>
          <w:szCs w:val="20"/>
        </w:rPr>
        <w:t>considering</w:t>
      </w:r>
    </w:p>
    <w:p w14:paraId="7F54B02D"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t>a)</w:t>
      </w:r>
      <w:r w:rsidRPr="0035548F">
        <w:rPr>
          <w:szCs w:val="20"/>
          <w:lang w:eastAsia="ko-KR"/>
        </w:rPr>
        <w:tab/>
      </w:r>
      <w:r w:rsidRPr="0035548F">
        <w:rPr>
          <w:szCs w:val="20"/>
        </w:rPr>
        <w:t>that</w:t>
      </w:r>
      <w:r w:rsidRPr="0035548F">
        <w:rPr>
          <w:szCs w:val="20"/>
          <w:lang w:eastAsia="ko-KR"/>
        </w:rPr>
        <w:t xml:space="preserve"> wireless power transmission (WPT) is </w:t>
      </w:r>
      <w:r w:rsidRPr="0035548F">
        <w:rPr>
          <w:szCs w:val="20"/>
        </w:rPr>
        <w:t>define</w:t>
      </w:r>
      <w:r w:rsidRPr="0035548F">
        <w:rPr>
          <w:szCs w:val="20"/>
          <w:lang w:eastAsia="ko-KR"/>
        </w:rPr>
        <w:t>d as t</w:t>
      </w:r>
      <w:r w:rsidRPr="0035548F">
        <w:rPr>
          <w:szCs w:val="20"/>
        </w:rPr>
        <w:t>he transmission of power from a power source to an electrical load wirelessly using the electromagnetic field</w:t>
      </w:r>
      <w:r w:rsidRPr="0035548F">
        <w:rPr>
          <w:szCs w:val="20"/>
          <w:lang w:eastAsia="ko-KR"/>
        </w:rPr>
        <w:t>;</w:t>
      </w:r>
    </w:p>
    <w:p w14:paraId="6EF7AFD2"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iCs/>
          <w:szCs w:val="20"/>
          <w:lang w:eastAsia="zh-CN"/>
        </w:rPr>
        <w:t>b)</w:t>
      </w:r>
      <w:r w:rsidRPr="0035548F">
        <w:rPr>
          <w:szCs w:val="20"/>
          <w:lang w:eastAsia="zh-CN"/>
        </w:rPr>
        <w:tab/>
        <w:t>that WPT technologies utilize various mechanisms, such as transmission via radio frequency radiated transmissions in the far-field (WPT beams) and near-field inductive, resonant and capacitive coupling (WPT non-beam);</w:t>
      </w:r>
    </w:p>
    <w:p w14:paraId="2F2106B3"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pPr>
      <w:r w:rsidRPr="0035548F">
        <w:rPr>
          <w:i/>
          <w:iCs/>
          <w:szCs w:val="20"/>
        </w:rPr>
        <w:t>c)</w:t>
      </w:r>
      <w:r w:rsidRPr="0035548F">
        <w:rPr>
          <w:szCs w:val="20"/>
        </w:rPr>
        <w:tab/>
        <w:t>that</w:t>
      </w:r>
      <w:del w:id="40" w:author="WP1A_2023" w:date="2024-03-25T17:00:00Z">
        <w:r w:rsidRPr="0035548F" w:rsidDel="00820B2F">
          <w:rPr>
            <w:szCs w:val="20"/>
          </w:rPr>
          <w:delText xml:space="preserve"> such</w:delText>
        </w:r>
      </w:del>
      <w:r w:rsidRPr="0035548F">
        <w:rPr>
          <w:szCs w:val="20"/>
        </w:rPr>
        <w:t xml:space="preserve"> </w:t>
      </w:r>
      <w:r w:rsidRPr="0035548F">
        <w:rPr>
          <w:szCs w:val="20"/>
          <w:lang w:eastAsia="zh-CN"/>
        </w:rPr>
        <w:t>WPT technologies</w:t>
      </w:r>
      <w:r w:rsidRPr="0035548F">
        <w:rPr>
          <w:szCs w:val="20"/>
        </w:rPr>
        <w:t xml:space="preserve"> are being considered for applications such as charging</w:t>
      </w:r>
      <w:r w:rsidRPr="0035548F">
        <w:rPr>
          <w:lang w:eastAsia="ko-KR"/>
        </w:rPr>
        <w:t xml:space="preserve"> of electric vehicles</w:t>
      </w:r>
      <w:r w:rsidRPr="0035548F">
        <w:t>;</w:t>
      </w:r>
    </w:p>
    <w:p w14:paraId="210ABACD"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i/>
          <w:szCs w:val="20"/>
        </w:rPr>
        <w:t>d)</w:t>
      </w:r>
      <w:r w:rsidRPr="0035548F">
        <w:rPr>
          <w:szCs w:val="20"/>
        </w:rPr>
        <w:tab/>
        <w:t>that WPT standards are currently being developed at national, regional, and international levels;</w:t>
      </w:r>
    </w:p>
    <w:p w14:paraId="33ACFFAC"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i/>
          <w:iCs/>
          <w:szCs w:val="20"/>
        </w:rPr>
        <w:t>e)</w:t>
      </w:r>
      <w:r w:rsidRPr="0035548F">
        <w:rPr>
          <w:szCs w:val="20"/>
        </w:rPr>
        <w:tab/>
        <w:t xml:space="preserve">that </w:t>
      </w:r>
      <w:r w:rsidRPr="0035548F">
        <w:rPr>
          <w:szCs w:val="20"/>
          <w:lang w:eastAsia="ko-KR"/>
        </w:rPr>
        <w:t>industrial alliances, consortia, and academia</w:t>
      </w:r>
      <w:r w:rsidRPr="0035548F">
        <w:rPr>
          <w:szCs w:val="20"/>
        </w:rPr>
        <w:t xml:space="preserve"> have investigated several frequency bands for WPT technologies</w:t>
      </w:r>
      <w:r w:rsidRPr="0035548F">
        <w:rPr>
          <w:szCs w:val="20"/>
          <w:lang w:eastAsia="ko-KR"/>
        </w:rPr>
        <w:t>, including; 19</w:t>
      </w:r>
      <w:r w:rsidRPr="0035548F">
        <w:rPr>
          <w:szCs w:val="20"/>
          <w:lang w:eastAsia="ko-KR"/>
        </w:rPr>
        <w:noBreakHyphen/>
        <w:t>21 kHz</w:t>
      </w:r>
      <w:ins w:id="41" w:author="WP1A_2023" w:date="2024-03-25T17:00:00Z">
        <w:del w:id="42" w:author="USA" w:date="2024-03-25T17:23:00Z">
          <w:r w:rsidR="00820B2F" w:rsidRPr="002B20A6" w:rsidDel="002B20A6">
            <w:rPr>
              <w:szCs w:val="20"/>
              <w:highlight w:val="green"/>
              <w:lang w:eastAsia="ko-KR"/>
              <w:rPrChange w:id="43" w:author="USA" w:date="2024-03-25T17:23:00Z">
                <w:rPr>
                  <w:szCs w:val="20"/>
                  <w:lang w:eastAsia="ko-KR"/>
                </w:rPr>
              </w:rPrChange>
            </w:rPr>
            <w:delText>, 22-25 kHz</w:delText>
          </w:r>
        </w:del>
      </w:ins>
      <w:r w:rsidRPr="0035548F">
        <w:rPr>
          <w:szCs w:val="20"/>
          <w:lang w:eastAsia="ko-KR"/>
        </w:rPr>
        <w:t xml:space="preserve"> and 55</w:t>
      </w:r>
      <w:r w:rsidRPr="0035548F">
        <w:rPr>
          <w:szCs w:val="20"/>
          <w:lang w:eastAsia="ko-KR"/>
        </w:rPr>
        <w:noBreakHyphen/>
        <w:t xml:space="preserve">65 kHz for the shaped magnetic field in resonance for electric vehicles, </w:t>
      </w:r>
      <w:ins w:id="44" w:author="USA" w:date="2024-03-25T17:23:00Z">
        <w:r w:rsidR="00091EF6" w:rsidRPr="009E38C1">
          <w:rPr>
            <w:szCs w:val="20"/>
            <w:highlight w:val="green"/>
            <w:lang w:eastAsia="ko-KR"/>
          </w:rPr>
          <w:t>22-25 kHz and</w:t>
        </w:r>
        <w:r w:rsidR="00091EF6">
          <w:rPr>
            <w:szCs w:val="20"/>
            <w:lang w:eastAsia="ko-KR"/>
          </w:rPr>
          <w:t xml:space="preserve"> </w:t>
        </w:r>
      </w:ins>
      <w:r w:rsidRPr="0035548F">
        <w:rPr>
          <w:szCs w:val="20"/>
          <w:lang w:eastAsia="ko-KR"/>
        </w:rPr>
        <w:t>79</w:t>
      </w:r>
      <w:r w:rsidRPr="0035548F">
        <w:rPr>
          <w:szCs w:val="20"/>
          <w:lang w:eastAsia="ko-KR"/>
        </w:rPr>
        <w:noBreakHyphen/>
        <w:t xml:space="preserve">90 kHz for </w:t>
      </w:r>
      <w:r w:rsidRPr="0035548F">
        <w:rPr>
          <w:szCs w:val="20"/>
          <w:lang w:eastAsia="ja-JP"/>
        </w:rPr>
        <w:t>magnetic resonant technology for electric vehicles</w:t>
      </w:r>
      <w:r w:rsidRPr="0035548F">
        <w:rPr>
          <w:szCs w:val="20"/>
        </w:rPr>
        <w:t>;</w:t>
      </w:r>
    </w:p>
    <w:p w14:paraId="0ED941FA" w14:textId="77777777" w:rsidR="0035548F" w:rsidRPr="0035548F" w:rsidRDefault="0035548F" w:rsidP="0035548F">
      <w:pPr>
        <w:keepLines/>
        <w:tabs>
          <w:tab w:val="left" w:pos="794"/>
          <w:tab w:val="left" w:pos="1191"/>
          <w:tab w:val="left" w:pos="1588"/>
          <w:tab w:val="left" w:pos="1985"/>
        </w:tabs>
        <w:overflowPunct w:val="0"/>
        <w:autoSpaceDE w:val="0"/>
        <w:autoSpaceDN w:val="0"/>
        <w:adjustRightInd w:val="0"/>
        <w:spacing w:before="120"/>
        <w:jc w:val="both"/>
        <w:textAlignment w:val="baseline"/>
        <w:rPr>
          <w:i/>
          <w:szCs w:val="20"/>
        </w:rPr>
      </w:pPr>
      <w:r w:rsidRPr="0035548F">
        <w:rPr>
          <w:i/>
          <w:szCs w:val="20"/>
        </w:rPr>
        <w:t>f)</w:t>
      </w:r>
      <w:r w:rsidRPr="0035548F">
        <w:rPr>
          <w:szCs w:val="20"/>
        </w:rPr>
        <w:tab/>
        <w:t>that for the purpose of WPT studies the standard frequency and time signal and the radio astronomy services are to be treated as radiocommunication service;</w:t>
      </w:r>
    </w:p>
    <w:p w14:paraId="3FC4DB27" w14:textId="77777777" w:rsidR="00C759A9" w:rsidRDefault="0035548F" w:rsidP="0035548F">
      <w:pPr>
        <w:keepLines/>
        <w:tabs>
          <w:tab w:val="left" w:pos="794"/>
          <w:tab w:val="left" w:pos="1191"/>
          <w:tab w:val="left" w:pos="1588"/>
          <w:tab w:val="left" w:pos="1985"/>
        </w:tabs>
        <w:overflowPunct w:val="0"/>
        <w:autoSpaceDE w:val="0"/>
        <w:autoSpaceDN w:val="0"/>
        <w:adjustRightInd w:val="0"/>
        <w:spacing w:before="120"/>
        <w:jc w:val="both"/>
        <w:textAlignment w:val="baseline"/>
        <w:rPr>
          <w:ins w:id="45" w:author="WP1A_2023" w:date="2024-03-25T17:01:00Z"/>
          <w:szCs w:val="20"/>
        </w:rPr>
      </w:pPr>
      <w:r w:rsidRPr="0035548F">
        <w:rPr>
          <w:i/>
          <w:szCs w:val="20"/>
        </w:rPr>
        <w:t>g)</w:t>
      </w:r>
      <w:r w:rsidRPr="0035548F">
        <w:rPr>
          <w:szCs w:val="20"/>
        </w:rPr>
        <w:tab/>
        <w:t>that studies have been conducted on the impact of non-beam WPT to radiocommunication services in the bands 19-21 kHz, 55-57 kHz, 63-65 kHz and 79</w:t>
      </w:r>
      <w:r w:rsidRPr="0035548F">
        <w:rPr>
          <w:szCs w:val="20"/>
        </w:rPr>
        <w:noBreakHyphen/>
        <w:t>90 kHz;</w:t>
      </w:r>
    </w:p>
    <w:p w14:paraId="7E183E02" w14:textId="77777777" w:rsidR="0097473C" w:rsidRPr="007A4EA0" w:rsidRDefault="0097473C">
      <w:pPr>
        <w:pStyle w:val="EditorsNote"/>
        <w:rPr>
          <w:ins w:id="46" w:author="USA" w:date="2024-03-25T17:26:00Z"/>
          <w:highlight w:val="yellow"/>
          <w:lang w:eastAsia="ko-KR"/>
        </w:rPr>
      </w:pPr>
      <w:ins w:id="47" w:author="USA" w:date="2024-03-25T17:26:00Z">
        <w:r w:rsidRPr="007A4EA0">
          <w:rPr>
            <w:highlight w:val="yellow"/>
            <w:lang w:eastAsia="ko-KR"/>
          </w:rPr>
          <w:t>[USA Note (not for inclusion): The Editor’s note below is unnecessary for the reasons provided in the discussion text.]</w:t>
        </w:r>
      </w:ins>
    </w:p>
    <w:p w14:paraId="030FC093" w14:textId="77777777" w:rsidR="00C759A9" w:rsidRPr="0035548F" w:rsidDel="00220F3D" w:rsidRDefault="00546FA2" w:rsidP="009E38C1">
      <w:pPr>
        <w:pStyle w:val="EditorsNote"/>
        <w:rPr>
          <w:del w:id="48" w:author="USA" w:date="2024-03-25T17:24:00Z"/>
          <w:lang w:eastAsia="ko-KR"/>
        </w:rPr>
      </w:pPr>
      <w:ins w:id="49" w:author="WP1A_2023" w:date="2024-03-25T17:01:00Z">
        <w:del w:id="50" w:author="USA" w:date="2024-03-25T17:24:00Z">
          <w:r w:rsidRPr="00E81DBA" w:rsidDel="00220F3D">
            <w:rPr>
              <w:highlight w:val="yellow"/>
              <w:lang w:eastAsia="ko-KR"/>
            </w:rPr>
            <w:delText>{</w:delText>
          </w:r>
          <w:r w:rsidRPr="00E81DBA" w:rsidDel="00220F3D">
            <w:rPr>
              <w:highlight w:val="yellow"/>
              <w:u w:val="single"/>
              <w:lang w:eastAsia="ko-KR"/>
            </w:rPr>
            <w:delText>Editor’s note</w:delText>
          </w:r>
          <w:r w:rsidRPr="00E81DBA" w:rsidDel="00220F3D">
            <w:rPr>
              <w:highlight w:val="yellow"/>
              <w:lang w:eastAsia="ko-KR"/>
            </w:rPr>
            <w:delText xml:space="preserve">: Due to the inclusion of the frequency band 22-25 kHz in </w:delText>
          </w:r>
          <w:r w:rsidRPr="00E81DBA" w:rsidDel="00220F3D">
            <w:rPr>
              <w:i w:val="0"/>
              <w:iCs w:val="0"/>
              <w:highlight w:val="yellow"/>
              <w:lang w:eastAsia="ko-KR"/>
            </w:rPr>
            <w:delText>considering e)</w:delText>
          </w:r>
          <w:r w:rsidRPr="00E81DBA" w:rsidDel="00220F3D">
            <w:rPr>
              <w:highlight w:val="yellow"/>
              <w:lang w:eastAsia="ko-KR"/>
            </w:rPr>
            <w:delText>, it is necessary to review whether ITU-R studies are available for this band.}</w:delText>
          </w:r>
        </w:del>
      </w:ins>
    </w:p>
    <w:p w14:paraId="0E5B85F9"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i/>
          <w:iCs/>
          <w:szCs w:val="20"/>
          <w:lang w:eastAsia="ko-KR"/>
        </w:rPr>
        <w:t>h)</w:t>
      </w:r>
      <w:r w:rsidRPr="0035548F">
        <w:rPr>
          <w:rFonts w:cs="Arial"/>
          <w:szCs w:val="20"/>
          <w:lang w:eastAsia="ko-KR"/>
        </w:rPr>
        <w:tab/>
      </w:r>
      <w:r w:rsidRPr="0035548F">
        <w:rPr>
          <w:szCs w:val="20"/>
          <w:lang w:eastAsia="ko-KR"/>
        </w:rPr>
        <w:t xml:space="preserve">that as more WPT devices proliferate globally, </w:t>
      </w:r>
      <w:r w:rsidRPr="0035548F">
        <w:rPr>
          <w:szCs w:val="20"/>
        </w:rPr>
        <w:t xml:space="preserve">the use of WPT technologies may have an impact on radiocommunication services including the </w:t>
      </w:r>
      <w:r w:rsidRPr="0035548F">
        <w:rPr>
          <w:szCs w:val="20"/>
          <w:lang w:eastAsia="zh-CN"/>
        </w:rPr>
        <w:t>standard frequency and time signal service</w:t>
      </w:r>
      <w:r w:rsidRPr="0035548F">
        <w:rPr>
          <w:szCs w:val="20"/>
        </w:rPr>
        <w:t xml:space="preserve"> and the radio astronomy service, WPT must not cause harmful interference to radio communication services;</w:t>
      </w:r>
    </w:p>
    <w:p w14:paraId="682F4845"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i/>
          <w:szCs w:val="20"/>
        </w:rPr>
        <w:t>i)</w:t>
      </w:r>
      <w:r w:rsidRPr="0035548F">
        <w:rPr>
          <w:szCs w:val="20"/>
        </w:rPr>
        <w:tab/>
        <w:t xml:space="preserve">that to mitigate the impact of WPT devices on the operation of radiocommunication services some solutions utilize frequency bands designated for </w:t>
      </w:r>
      <w:r w:rsidRPr="0035548F">
        <w:rPr>
          <w:szCs w:val="20"/>
          <w:lang w:eastAsia="ko-KR"/>
        </w:rPr>
        <w:t>industrial, scientific, medical (</w:t>
      </w:r>
      <w:r w:rsidRPr="0035548F">
        <w:rPr>
          <w:szCs w:val="20"/>
        </w:rPr>
        <w:t>ISM) applications,</w:t>
      </w:r>
    </w:p>
    <w:p w14:paraId="78F4735A"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i/>
          <w:szCs w:val="20"/>
          <w:lang w:eastAsia="zh-CN"/>
        </w:rPr>
      </w:pPr>
      <w:r w:rsidRPr="0035548F">
        <w:rPr>
          <w:i/>
          <w:szCs w:val="20"/>
          <w:lang w:eastAsia="zh-CN"/>
        </w:rPr>
        <w:t>recognizing</w:t>
      </w:r>
    </w:p>
    <w:p w14:paraId="54FA404D"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szCs w:val="20"/>
          <w:lang w:eastAsia="zh-CN"/>
        </w:rPr>
        <w:t>a)</w:t>
      </w:r>
      <w:r w:rsidRPr="0035548F">
        <w:rPr>
          <w:szCs w:val="20"/>
          <w:lang w:eastAsia="zh-CN"/>
        </w:rPr>
        <w:tab/>
        <w:t xml:space="preserve">that WPT is not a radiocommunication service and has no status in the Radio Regulations (RR), but may be regarded as subject to RR Nos </w:t>
      </w:r>
      <w:r w:rsidRPr="0035548F">
        <w:rPr>
          <w:b/>
          <w:szCs w:val="20"/>
          <w:lang w:eastAsia="zh-CN"/>
        </w:rPr>
        <w:t>15.12</w:t>
      </w:r>
      <w:r w:rsidRPr="0035548F">
        <w:rPr>
          <w:szCs w:val="20"/>
          <w:lang w:eastAsia="zh-CN"/>
        </w:rPr>
        <w:t xml:space="preserve"> or </w:t>
      </w:r>
      <w:r w:rsidRPr="0035548F">
        <w:rPr>
          <w:b/>
          <w:szCs w:val="20"/>
          <w:lang w:eastAsia="zh-CN"/>
        </w:rPr>
        <w:t>15.13</w:t>
      </w:r>
      <w:r w:rsidRPr="0035548F">
        <w:rPr>
          <w:szCs w:val="20"/>
          <w:lang w:eastAsia="zh-CN"/>
        </w:rPr>
        <w:t xml:space="preserve"> as the case may be; </w:t>
      </w:r>
    </w:p>
    <w:p w14:paraId="1F81A683"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szCs w:val="20"/>
          <w:lang w:eastAsia="zh-CN"/>
        </w:rPr>
        <w:t>b)</w:t>
      </w:r>
      <w:r w:rsidRPr="0035548F">
        <w:rPr>
          <w:szCs w:val="20"/>
          <w:lang w:eastAsia="zh-CN"/>
        </w:rPr>
        <w:tab/>
        <w:t xml:space="preserve">that the criteria to protect various radiocommunication services from harmful interference are specified in existing ITU-R Recommendations; </w:t>
      </w:r>
    </w:p>
    <w:p w14:paraId="4BDDAF94"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szCs w:val="20"/>
          <w:lang w:eastAsia="zh-CN"/>
        </w:rPr>
        <w:t>c)</w:t>
      </w:r>
      <w:r w:rsidRPr="0035548F">
        <w:rPr>
          <w:szCs w:val="20"/>
          <w:lang w:eastAsia="zh-CN"/>
        </w:rPr>
        <w:tab/>
        <w:t xml:space="preserve">that both consumers and manufacturers may benefit from harmonized frequency ranges and technical conditions </w:t>
      </w:r>
      <w:ins w:id="51" w:author="USA" w:date="2024-04-01T10:35:00Z">
        <w:r w:rsidR="00CB60D1" w:rsidRPr="009E38C1">
          <w:rPr>
            <w:szCs w:val="20"/>
            <w:highlight w:val="green"/>
            <w:lang w:eastAsia="zh-CN"/>
          </w:rPr>
          <w:t>for</w:t>
        </w:r>
        <w:r w:rsidR="00CB60D1">
          <w:rPr>
            <w:szCs w:val="20"/>
            <w:lang w:eastAsia="zh-CN"/>
          </w:rPr>
          <w:t xml:space="preserve"> </w:t>
        </w:r>
      </w:ins>
      <w:r w:rsidRPr="0035548F">
        <w:rPr>
          <w:szCs w:val="20"/>
          <w:lang w:eastAsia="zh-CN"/>
        </w:rPr>
        <w:t>WPT technologies;</w:t>
      </w:r>
    </w:p>
    <w:p w14:paraId="12A59F41"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lastRenderedPageBreak/>
        <w:t>d)</w:t>
      </w:r>
      <w:r w:rsidRPr="0035548F">
        <w:rPr>
          <w:i/>
          <w:iCs/>
          <w:szCs w:val="20"/>
          <w:lang w:eastAsia="ko-KR"/>
        </w:rPr>
        <w:tab/>
      </w:r>
      <w:r w:rsidRPr="0035548F">
        <w:rPr>
          <w:szCs w:val="20"/>
          <w:lang w:eastAsia="ko-KR"/>
        </w:rPr>
        <w:t>that some Administrations classify the non-beam WPT energy transfer as an ISM application, even for operation outside bands designated for ISM use;</w:t>
      </w:r>
    </w:p>
    <w:p w14:paraId="76DB35F6"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i/>
          <w:iCs/>
          <w:szCs w:val="20"/>
          <w:lang w:eastAsia="ko-KR"/>
        </w:rPr>
      </w:pPr>
      <w:r w:rsidRPr="0035548F">
        <w:rPr>
          <w:i/>
          <w:iCs/>
          <w:szCs w:val="20"/>
          <w:lang w:eastAsia="ko-KR"/>
        </w:rPr>
        <w:t>e</w:t>
      </w:r>
      <w:r w:rsidRPr="0035548F">
        <w:rPr>
          <w:i/>
          <w:szCs w:val="20"/>
          <w:lang w:eastAsia="ko-KR"/>
        </w:rPr>
        <w:t>)</w:t>
      </w:r>
      <w:r w:rsidRPr="0035548F">
        <w:rPr>
          <w:szCs w:val="20"/>
          <w:lang w:eastAsia="ko-KR"/>
        </w:rPr>
        <w:tab/>
        <w:t>that some Administrations classify non-beam WPT systems as radio application such as short-range devices;</w:t>
      </w:r>
    </w:p>
    <w:p w14:paraId="52B204CB"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t>f)</w:t>
      </w:r>
      <w:r w:rsidRPr="0035548F">
        <w:rPr>
          <w:szCs w:val="20"/>
          <w:lang w:eastAsia="ko-KR"/>
        </w:rPr>
        <w:tab/>
        <w:t>that some non-ISM bands are taken into consideration for the global or regional harmonized use of specific WPT applications;</w:t>
      </w:r>
    </w:p>
    <w:p w14:paraId="126EC547"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t>g)</w:t>
      </w:r>
      <w:r w:rsidRPr="0035548F">
        <w:rPr>
          <w:i/>
          <w:iCs/>
          <w:szCs w:val="20"/>
          <w:lang w:eastAsia="ko-KR"/>
        </w:rPr>
        <w:tab/>
      </w:r>
      <w:r w:rsidRPr="0035548F">
        <w:rPr>
          <w:szCs w:val="20"/>
          <w:lang w:eastAsia="ko-KR"/>
        </w:rPr>
        <w:t xml:space="preserve">that the WPT energy transfer can be treated separately from data </w:t>
      </w:r>
      <w:r w:rsidRPr="0035548F">
        <w:rPr>
          <w:szCs w:val="20"/>
        </w:rPr>
        <w:t>communications, especially when the receiving device receives data communications at a frequency different from that for the energy transfer</w:t>
      </w:r>
      <w:r w:rsidRPr="0035548F">
        <w:rPr>
          <w:szCs w:val="20"/>
          <w:lang w:eastAsia="ko-KR"/>
        </w:rPr>
        <w:t xml:space="preserve">; </w:t>
      </w:r>
    </w:p>
    <w:p w14:paraId="3E92ECFD"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i/>
          <w:iCs/>
          <w:szCs w:val="20"/>
          <w:lang w:eastAsia="ko-KR"/>
        </w:rPr>
      </w:pPr>
      <w:r w:rsidRPr="0035548F">
        <w:rPr>
          <w:i/>
          <w:iCs/>
          <w:szCs w:val="20"/>
          <w:lang w:eastAsia="ko-KR"/>
        </w:rPr>
        <w:t>h)</w:t>
      </w:r>
      <w:r w:rsidRPr="0035548F">
        <w:rPr>
          <w:i/>
          <w:iCs/>
          <w:szCs w:val="20"/>
          <w:lang w:eastAsia="ko-KR"/>
        </w:rPr>
        <w:tab/>
      </w:r>
      <w:r w:rsidRPr="0035548F">
        <w:rPr>
          <w:szCs w:val="20"/>
          <w:lang w:eastAsia="ko-KR"/>
        </w:rPr>
        <w:t xml:space="preserve">that </w:t>
      </w:r>
      <w:r w:rsidRPr="0035548F">
        <w:rPr>
          <w:szCs w:val="20"/>
        </w:rPr>
        <w:t>in the absence of a load,</w:t>
      </w:r>
      <w:r w:rsidRPr="0035548F">
        <w:rPr>
          <w:szCs w:val="20"/>
          <w:lang w:eastAsia="ko-KR"/>
        </w:rPr>
        <w:t xml:space="preserve"> the WPT-EV does not transmit</w:t>
      </w:r>
      <w:r w:rsidRPr="0035548F">
        <w:rPr>
          <w:szCs w:val="20"/>
        </w:rPr>
        <w:t xml:space="preserve">; </w:t>
      </w:r>
    </w:p>
    <w:p w14:paraId="259A8898"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t>i</w:t>
      </w:r>
      <w:r w:rsidRPr="0035548F">
        <w:rPr>
          <w:i/>
          <w:szCs w:val="20"/>
          <w:lang w:eastAsia="ko-KR"/>
        </w:rPr>
        <w:t>)</w:t>
      </w:r>
      <w:r w:rsidRPr="0035548F">
        <w:rPr>
          <w:szCs w:val="20"/>
          <w:lang w:eastAsia="ko-KR"/>
        </w:rPr>
        <w:tab/>
        <w:t xml:space="preserve">that for non-beam WPT-EV, the radiated </w:t>
      </w:r>
      <w:ins w:id="52" w:author="WP1A_2023" w:date="2024-03-25T17:02:00Z">
        <w:r w:rsidR="00AB225B">
          <w:rPr>
            <w:szCs w:val="20"/>
            <w:lang w:eastAsia="ko-KR"/>
          </w:rPr>
          <w:t xml:space="preserve">RF </w:t>
        </w:r>
      </w:ins>
      <w:r w:rsidRPr="0035548F">
        <w:rPr>
          <w:szCs w:val="20"/>
          <w:lang w:eastAsia="ko-KR"/>
        </w:rPr>
        <w:t>power</w:t>
      </w:r>
      <w:ins w:id="53" w:author="WP1A_2023" w:date="2024-03-25T17:02:00Z">
        <w:r w:rsidR="00CD054D">
          <w:rPr>
            <w:szCs w:val="20"/>
            <w:lang w:eastAsia="ko-KR"/>
          </w:rPr>
          <w:t xml:space="preserve"> external to the WPT-EV system</w:t>
        </w:r>
      </w:ins>
      <w:r w:rsidRPr="0035548F">
        <w:rPr>
          <w:szCs w:val="20"/>
          <w:lang w:eastAsia="ko-KR"/>
        </w:rPr>
        <w:t xml:space="preserve"> is much lower than RF power transferred</w:t>
      </w:r>
      <w:ins w:id="54" w:author="WP1A_2023" w:date="2024-03-25T17:02:00Z">
        <w:r w:rsidR="00CD054D">
          <w:rPr>
            <w:szCs w:val="20"/>
            <w:lang w:eastAsia="ko-KR"/>
          </w:rPr>
          <w:t xml:space="preserve"> to the vehicle</w:t>
        </w:r>
      </w:ins>
      <w:r w:rsidRPr="0035548F">
        <w:rPr>
          <w:szCs w:val="20"/>
          <w:lang w:eastAsia="ko-KR"/>
        </w:rPr>
        <w:t xml:space="preserve">. Most power is transferred to the receiver through mechanisms such as capacitive, resonant and inductive coupling; </w:t>
      </w:r>
    </w:p>
    <w:p w14:paraId="3476EB2A"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t>j)</w:t>
      </w:r>
      <w:r w:rsidRPr="0035548F">
        <w:rPr>
          <w:szCs w:val="20"/>
          <w:lang w:eastAsia="ko-KR"/>
        </w:rPr>
        <w:tab/>
        <w:t>that Recommendation ITU-R SM.1056 on the limitation of radiation from ISM equipment recommends that administrations consider the use of the latest edition of CISPR publication 11. These limits do not necessarily protect radiocommunication services,</w:t>
      </w:r>
    </w:p>
    <w:p w14:paraId="512869B9" w14:textId="77777777" w:rsidR="0035548F" w:rsidRDefault="0035548F" w:rsidP="0035548F">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ins w:id="55" w:author="WP1A_2023" w:date="2024-03-25T17:03:00Z"/>
          <w:i/>
          <w:szCs w:val="20"/>
        </w:rPr>
      </w:pPr>
      <w:r w:rsidRPr="0035548F">
        <w:rPr>
          <w:i/>
          <w:szCs w:val="20"/>
        </w:rPr>
        <w:t>noting</w:t>
      </w:r>
    </w:p>
    <w:p w14:paraId="166CB248" w14:textId="77777777" w:rsidR="00D81524" w:rsidRPr="007A4EA0" w:rsidRDefault="00D81524">
      <w:pPr>
        <w:pStyle w:val="EditorsNote"/>
        <w:rPr>
          <w:ins w:id="56" w:author="USA" w:date="2024-03-25T17:27:00Z"/>
          <w:highlight w:val="yellow"/>
          <w:lang w:eastAsia="zh-CN"/>
        </w:rPr>
      </w:pPr>
      <w:ins w:id="57" w:author="USA" w:date="2024-03-25T17:27:00Z">
        <w:r w:rsidRPr="007A4EA0">
          <w:rPr>
            <w:highlight w:val="yellow"/>
            <w:lang w:eastAsia="zh-CN"/>
          </w:rPr>
          <w:t xml:space="preserve">[USA Note (not for inclusion): </w:t>
        </w:r>
        <w:r w:rsidR="00022C01" w:rsidRPr="007A4EA0">
          <w:rPr>
            <w:highlight w:val="yellow"/>
            <w:lang w:eastAsia="zh-CN"/>
          </w:rPr>
          <w:t>It is common to refer to appropriate international standards.  The standards referen</w:t>
        </w:r>
      </w:ins>
      <w:ins w:id="58" w:author="USA" w:date="2024-03-25T17:28:00Z">
        <w:r w:rsidR="00022C01" w:rsidRPr="007A4EA0">
          <w:rPr>
            <w:highlight w:val="yellow"/>
            <w:lang w:eastAsia="zh-CN"/>
          </w:rPr>
          <w:t>ced are all now published.  The date of the publications is inconsequential.  If future standards are relevant then these can be referenced in the future.  For that reason, the editors note below can be removed.]</w:t>
        </w:r>
      </w:ins>
    </w:p>
    <w:p w14:paraId="63001FFD" w14:textId="77777777" w:rsidR="00813FE1" w:rsidRPr="00813FE1" w:rsidDel="00022C01" w:rsidRDefault="00813FE1" w:rsidP="009E38C1">
      <w:pPr>
        <w:pStyle w:val="EditorsNote"/>
        <w:rPr>
          <w:del w:id="59" w:author="USA" w:date="2024-03-25T17:28:00Z"/>
          <w:i w:val="0"/>
          <w:lang w:eastAsia="zh-CN"/>
          <w:rPrChange w:id="60" w:author="WP1A_2023" w:date="2024-03-25T17:03:00Z">
            <w:rPr>
              <w:del w:id="61" w:author="USA" w:date="2024-03-25T17:28:00Z"/>
              <w:i w:val="0"/>
            </w:rPr>
          </w:rPrChange>
        </w:rPr>
      </w:pPr>
      <w:ins w:id="62" w:author="WP1A_2023" w:date="2024-03-25T17:03:00Z">
        <w:del w:id="63" w:author="USA" w:date="2024-03-25T17:28:00Z">
          <w:r w:rsidRPr="004B6F20" w:rsidDel="00022C01">
            <w:rPr>
              <w:highlight w:val="green"/>
              <w:lang w:eastAsia="zh-CN"/>
            </w:rPr>
            <w:delText>{Editor’s note: Questions were raised as to whether these noting were necessary or would require regular updating.}</w:delText>
          </w:r>
        </w:del>
      </w:ins>
    </w:p>
    <w:p w14:paraId="16D810B8"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iCs/>
          <w:szCs w:val="20"/>
          <w:lang w:eastAsia="zh-CN"/>
        </w:rPr>
        <w:t>a)</w:t>
      </w:r>
      <w:r w:rsidRPr="0035548F">
        <w:rPr>
          <w:szCs w:val="20"/>
          <w:lang w:eastAsia="zh-CN"/>
        </w:rPr>
        <w:tab/>
        <w:t xml:space="preserve">that the IEC TC 69 published IEC International Standard (IS) 61980-1 on </w:t>
      </w:r>
      <w:ins w:id="64" w:author="WP1A_2023" w:date="2024-03-25T17:03:00Z">
        <w:r w:rsidR="00E20DED">
          <w:rPr>
            <w:szCs w:val="20"/>
            <w:lang w:eastAsia="zh-CN"/>
          </w:rPr>
          <w:t>‘</w:t>
        </w:r>
      </w:ins>
      <w:r w:rsidRPr="0035548F">
        <w:rPr>
          <w:szCs w:val="20"/>
          <w:lang w:eastAsia="zh-CN"/>
        </w:rPr>
        <w:t>general requirement of electric vehicle wireless power transfer systems</w:t>
      </w:r>
      <w:ins w:id="65" w:author="WP1A_2023" w:date="2024-03-25T17:03:00Z">
        <w:r w:rsidR="00D415AC">
          <w:rPr>
            <w:szCs w:val="20"/>
            <w:lang w:eastAsia="zh-CN"/>
          </w:rPr>
          <w:t>’</w:t>
        </w:r>
      </w:ins>
      <w:r w:rsidRPr="0035548F">
        <w:rPr>
          <w:szCs w:val="20"/>
          <w:lang w:eastAsia="zh-CN"/>
        </w:rPr>
        <w:t>,</w:t>
      </w:r>
      <w:ins w:id="66" w:author="WP1A_2023" w:date="2024-03-25T17:04:00Z">
        <w:r w:rsidR="00D415AC">
          <w:rPr>
            <w:szCs w:val="20"/>
            <w:lang w:eastAsia="zh-CN"/>
          </w:rPr>
          <w:t xml:space="preserve"> </w:t>
        </w:r>
      </w:ins>
      <w:ins w:id="67" w:author="USA" w:date="2024-03-25T17:29:00Z">
        <w:r w:rsidR="00DC1443" w:rsidRPr="009E38C1">
          <w:rPr>
            <w:szCs w:val="20"/>
            <w:highlight w:val="green"/>
            <w:lang w:eastAsia="zh-CN"/>
          </w:rPr>
          <w:t>IEC</w:t>
        </w:r>
        <w:r w:rsidR="00DC1443">
          <w:rPr>
            <w:szCs w:val="20"/>
            <w:lang w:eastAsia="zh-CN"/>
          </w:rPr>
          <w:t xml:space="preserve"> </w:t>
        </w:r>
      </w:ins>
      <w:ins w:id="68" w:author="WP1A_2023" w:date="2024-03-25T17:04:00Z">
        <w:r w:rsidR="00D415AC">
          <w:rPr>
            <w:szCs w:val="20"/>
            <w:lang w:eastAsia="zh-CN"/>
          </w:rPr>
          <w:t>IS 61980-2</w:t>
        </w:r>
      </w:ins>
      <w:ins w:id="69" w:author="USA" w:date="2024-03-25T17:29:00Z">
        <w:r w:rsidR="00DC1443">
          <w:rPr>
            <w:szCs w:val="20"/>
            <w:lang w:eastAsia="zh-CN"/>
          </w:rPr>
          <w:t xml:space="preserve"> </w:t>
        </w:r>
        <w:r w:rsidR="00DC1443" w:rsidRPr="009E38C1">
          <w:rPr>
            <w:szCs w:val="20"/>
            <w:highlight w:val="green"/>
            <w:lang w:eastAsia="zh-CN"/>
          </w:rPr>
          <w:t>on</w:t>
        </w:r>
      </w:ins>
      <w:ins w:id="70" w:author="WP1A_2023" w:date="2024-03-25T17:05:00Z">
        <w:del w:id="71" w:author="USA" w:date="2024-03-25T17:29:00Z">
          <w:r w:rsidR="00D407F1" w:rsidRPr="009E38C1" w:rsidDel="00DC1443">
            <w:rPr>
              <w:szCs w:val="20"/>
              <w:highlight w:val="green"/>
              <w:lang w:eastAsia="zh-CN"/>
            </w:rPr>
            <w:delText>:</w:delText>
          </w:r>
        </w:del>
      </w:ins>
      <w:ins w:id="72" w:author="WP1A_2023" w:date="2024-03-25T17:04:00Z">
        <w:r w:rsidR="00D415AC">
          <w:rPr>
            <w:szCs w:val="20"/>
            <w:lang w:eastAsia="zh-CN"/>
          </w:rPr>
          <w:t xml:space="preserve"> ‘specific requirements for communication between electric road vehicle (EV) and infrastructure</w:t>
        </w:r>
        <w:r w:rsidR="00D407F1">
          <w:rPr>
            <w:szCs w:val="20"/>
            <w:lang w:eastAsia="zh-CN"/>
          </w:rPr>
          <w:t>’, and IEC IS 61980-</w:t>
        </w:r>
      </w:ins>
      <w:ins w:id="73" w:author="WP1A_2023" w:date="2024-03-25T17:05:00Z">
        <w:r w:rsidR="006D5F8F">
          <w:rPr>
            <w:szCs w:val="20"/>
            <w:lang w:eastAsia="zh-CN"/>
          </w:rPr>
          <w:t>3</w:t>
        </w:r>
        <w:del w:id="74" w:author="USA" w:date="2024-03-25T17:29:00Z">
          <w:r w:rsidR="00AB312F" w:rsidRPr="00DC1443" w:rsidDel="00DC1443">
            <w:rPr>
              <w:szCs w:val="20"/>
              <w:highlight w:val="green"/>
              <w:lang w:eastAsia="zh-CN"/>
              <w:rPrChange w:id="75" w:author="USA" w:date="2024-03-25T17:29:00Z">
                <w:rPr>
                  <w:szCs w:val="20"/>
                  <w:lang w:eastAsia="zh-CN"/>
                </w:rPr>
              </w:rPrChange>
            </w:rPr>
            <w:delText>:</w:delText>
          </w:r>
        </w:del>
        <w:r w:rsidR="00AB312F">
          <w:rPr>
            <w:szCs w:val="20"/>
            <w:lang w:eastAsia="zh-CN"/>
          </w:rPr>
          <w:t xml:space="preserve"> on </w:t>
        </w:r>
      </w:ins>
      <w:ins w:id="76" w:author="USA" w:date="2024-04-01T10:38:00Z">
        <w:r w:rsidR="002316B6" w:rsidRPr="009E38C1">
          <w:rPr>
            <w:szCs w:val="20"/>
            <w:highlight w:val="green"/>
            <w:lang w:eastAsia="zh-CN"/>
          </w:rPr>
          <w:t>‘</w:t>
        </w:r>
      </w:ins>
      <w:ins w:id="77" w:author="WP1A_2023" w:date="2024-03-25T17:05:00Z">
        <w:r w:rsidR="00AB312F">
          <w:rPr>
            <w:szCs w:val="20"/>
            <w:lang w:eastAsia="zh-CN"/>
          </w:rPr>
          <w:t>specific requ</w:t>
        </w:r>
      </w:ins>
      <w:ins w:id="78" w:author="WP1A_2023" w:date="2024-03-25T17:06:00Z">
        <w:r w:rsidR="00AB312F">
          <w:rPr>
            <w:szCs w:val="20"/>
            <w:lang w:eastAsia="zh-CN"/>
          </w:rPr>
          <w:t>irements for the magnetic field power transfer systems of WPT-EV</w:t>
        </w:r>
      </w:ins>
      <w:ins w:id="79" w:author="USA" w:date="2024-04-01T10:38:00Z">
        <w:r w:rsidR="002316B6" w:rsidRPr="009E38C1">
          <w:rPr>
            <w:szCs w:val="20"/>
            <w:highlight w:val="green"/>
            <w:lang w:eastAsia="zh-CN"/>
          </w:rPr>
          <w:t>’</w:t>
        </w:r>
      </w:ins>
      <w:del w:id="80" w:author="WP1A_2023" w:date="2024-03-25T17:06:00Z">
        <w:r w:rsidRPr="0035548F" w:rsidDel="00AB312F">
          <w:rPr>
            <w:szCs w:val="20"/>
            <w:lang w:eastAsia="zh-CN"/>
          </w:rPr>
          <w:delText xml:space="preserve"> is developing IEC Technical Specifications (TS) and IS 61980-2 on communication and control of electric vehicle wireless power transfer systems by 2019 and 2020 respectively, and is developing IEC TS and IS 61980-3 on specific requirements for the magnetic field power transfer systems of electric vehicle wireless power transfer systems by 2019 and 2020 respectively</w:delText>
        </w:r>
      </w:del>
      <w:r w:rsidRPr="0035548F">
        <w:rPr>
          <w:szCs w:val="20"/>
          <w:lang w:eastAsia="zh-CN"/>
        </w:rPr>
        <w:t>;</w:t>
      </w:r>
    </w:p>
    <w:p w14:paraId="7A061438"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iCs/>
          <w:szCs w:val="20"/>
          <w:lang w:eastAsia="zh-CN"/>
        </w:rPr>
        <w:t>b)</w:t>
      </w:r>
      <w:r w:rsidRPr="0035548F">
        <w:rPr>
          <w:szCs w:val="20"/>
          <w:lang w:eastAsia="zh-CN"/>
        </w:rPr>
        <w:tab/>
        <w:t xml:space="preserve">that the International Organization for Standardization (ISO/TC22/SC37) </w:t>
      </w:r>
      <w:del w:id="81" w:author="WP1A_2023" w:date="2024-03-25T17:07:00Z">
        <w:r w:rsidRPr="0035548F" w:rsidDel="00D51E41">
          <w:rPr>
            <w:szCs w:val="20"/>
            <w:lang w:eastAsia="zh-CN"/>
          </w:rPr>
          <w:delText>is developing</w:delText>
        </w:r>
      </w:del>
      <w:ins w:id="82" w:author="WP1A_2023" w:date="2024-03-25T17:07:00Z">
        <w:r w:rsidR="00D51E41">
          <w:rPr>
            <w:szCs w:val="20"/>
            <w:lang w:eastAsia="zh-CN"/>
          </w:rPr>
          <w:t>published</w:t>
        </w:r>
      </w:ins>
      <w:r w:rsidRPr="0035548F">
        <w:rPr>
          <w:szCs w:val="20"/>
          <w:lang w:eastAsia="zh-CN"/>
        </w:rPr>
        <w:t xml:space="preserve"> ISO International Standard (IS) 19363</w:t>
      </w:r>
      <w:ins w:id="83" w:author="WP1A_2023" w:date="2024-03-25T17:07:00Z">
        <w:del w:id="84" w:author="USA" w:date="2024-03-25T17:32:00Z">
          <w:r w:rsidR="00D51E41" w:rsidRPr="00E50202" w:rsidDel="00E50202">
            <w:rPr>
              <w:szCs w:val="20"/>
              <w:highlight w:val="green"/>
              <w:lang w:eastAsia="zh-CN"/>
              <w:rPrChange w:id="85" w:author="USA" w:date="2024-03-25T17:32:00Z">
                <w:rPr>
                  <w:szCs w:val="20"/>
                  <w:lang w:eastAsia="zh-CN"/>
                </w:rPr>
              </w:rPrChange>
            </w:rPr>
            <w:delText>:</w:delText>
          </w:r>
        </w:del>
      </w:ins>
      <w:r w:rsidRPr="0035548F">
        <w:rPr>
          <w:szCs w:val="20"/>
          <w:lang w:eastAsia="zh-CN"/>
        </w:rPr>
        <w:t xml:space="preserve"> on </w:t>
      </w:r>
      <w:ins w:id="86" w:author="WP1A_2023" w:date="2024-03-25T17:07:00Z">
        <w:r w:rsidR="00D51E41">
          <w:rPr>
            <w:szCs w:val="20"/>
            <w:lang w:eastAsia="zh-CN"/>
          </w:rPr>
          <w:t>‘</w:t>
        </w:r>
      </w:ins>
      <w:r w:rsidRPr="0035548F">
        <w:rPr>
          <w:szCs w:val="20"/>
          <w:lang w:eastAsia="zh-CN"/>
        </w:rPr>
        <w:t>electrically propelled road vehicles – magnetic field wireless power transfer</w:t>
      </w:r>
      <w:del w:id="87" w:author="WP1A_2023" w:date="2024-03-25T17:31:00Z">
        <w:r w:rsidRPr="0035548F" w:rsidDel="003B3900">
          <w:rPr>
            <w:szCs w:val="20"/>
            <w:lang w:eastAsia="zh-CN"/>
          </w:rPr>
          <w:delText xml:space="preserve"> by 2019</w:delText>
        </w:r>
      </w:del>
      <w:ins w:id="88" w:author="WP1A_2023" w:date="2024-03-25T17:07:00Z">
        <w:r w:rsidR="005351C7">
          <w:rPr>
            <w:szCs w:val="20"/>
            <w:lang w:eastAsia="zh-CN"/>
          </w:rPr>
          <w:t>’</w:t>
        </w:r>
      </w:ins>
      <w:r w:rsidRPr="0035548F">
        <w:rPr>
          <w:szCs w:val="20"/>
          <w:lang w:eastAsia="zh-CN"/>
        </w:rPr>
        <w:t>;</w:t>
      </w:r>
    </w:p>
    <w:p w14:paraId="56429D15"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iCs/>
          <w:szCs w:val="20"/>
          <w:lang w:eastAsia="zh-CN"/>
        </w:rPr>
        <w:t>c)</w:t>
      </w:r>
      <w:r w:rsidRPr="0035548F">
        <w:rPr>
          <w:szCs w:val="20"/>
          <w:lang w:eastAsia="zh-CN"/>
        </w:rPr>
        <w:tab/>
        <w:t xml:space="preserve">that </w:t>
      </w:r>
      <w:del w:id="89" w:author="WP1A_2023" w:date="2024-03-25T17:08:00Z">
        <w:r w:rsidRPr="0035548F" w:rsidDel="005351C7">
          <w:rPr>
            <w:szCs w:val="20"/>
            <w:lang w:eastAsia="zh-CN"/>
          </w:rPr>
          <w:delText>the Society of Automotive Engineers (SAE)</w:delText>
        </w:r>
      </w:del>
      <w:ins w:id="90" w:author="WP1A_2023" w:date="2024-03-25T17:08:00Z">
        <w:r w:rsidR="005351C7">
          <w:rPr>
            <w:szCs w:val="20"/>
            <w:lang w:eastAsia="zh-CN"/>
          </w:rPr>
          <w:t>SAE</w:t>
        </w:r>
      </w:ins>
      <w:r w:rsidRPr="0035548F">
        <w:rPr>
          <w:szCs w:val="20"/>
          <w:lang w:eastAsia="zh-CN"/>
        </w:rPr>
        <w:t xml:space="preserve"> International</w:t>
      </w:r>
      <w:del w:id="91" w:author="WP1A_2023" w:date="2024-03-25T17:33:00Z">
        <w:r w:rsidRPr="0035548F" w:rsidDel="00E50202">
          <w:rPr>
            <w:szCs w:val="20"/>
            <w:lang w:eastAsia="zh-CN"/>
          </w:rPr>
          <w:delText xml:space="preserve"> J2954</w:delText>
        </w:r>
      </w:del>
      <w:r w:rsidRPr="0035548F">
        <w:rPr>
          <w:szCs w:val="20"/>
          <w:lang w:eastAsia="zh-CN"/>
        </w:rPr>
        <w:t xml:space="preserve"> published </w:t>
      </w:r>
      <w:del w:id="92" w:author="WP1A_2023" w:date="2024-03-25T17:08:00Z">
        <w:r w:rsidRPr="0035548F" w:rsidDel="00300EB3">
          <w:rPr>
            <w:szCs w:val="20"/>
            <w:lang w:eastAsia="zh-CN"/>
          </w:rPr>
          <w:delText>Recommended Practice (RP)</w:delText>
        </w:r>
      </w:del>
      <w:ins w:id="93" w:author="WP1A_2023" w:date="2024-03-25T17:08:00Z">
        <w:r w:rsidR="00300EB3">
          <w:rPr>
            <w:szCs w:val="20"/>
            <w:lang w:eastAsia="zh-CN"/>
          </w:rPr>
          <w:t>the Standard J2954</w:t>
        </w:r>
      </w:ins>
      <w:r w:rsidRPr="0035548F">
        <w:rPr>
          <w:szCs w:val="20"/>
          <w:lang w:eastAsia="zh-CN"/>
        </w:rPr>
        <w:t xml:space="preserve"> on </w:t>
      </w:r>
      <w:ins w:id="94" w:author="WP1A_2023" w:date="2024-03-25T17:08:00Z">
        <w:r w:rsidR="00300EB3">
          <w:rPr>
            <w:szCs w:val="20"/>
            <w:lang w:eastAsia="zh-CN"/>
          </w:rPr>
          <w:t>‘</w:t>
        </w:r>
      </w:ins>
      <w:r w:rsidRPr="0035548F">
        <w:rPr>
          <w:szCs w:val="20"/>
          <w:lang w:eastAsia="zh-CN"/>
        </w:rPr>
        <w:t xml:space="preserve">wireless power transfer for light-duty </w:t>
      </w:r>
      <w:ins w:id="95" w:author="USA" w:date="2024-04-01T10:29:00Z">
        <w:r w:rsidR="00782D55" w:rsidRPr="00D40019">
          <w:rPr>
            <w:szCs w:val="20"/>
            <w:highlight w:val="green"/>
            <w:lang w:eastAsia="zh-CN"/>
          </w:rPr>
          <w:t>plug-in/</w:t>
        </w:r>
      </w:ins>
      <w:r w:rsidRPr="0035548F">
        <w:rPr>
          <w:szCs w:val="20"/>
          <w:lang w:eastAsia="zh-CN"/>
        </w:rPr>
        <w:t>electric vehicles</w:t>
      </w:r>
      <w:ins w:id="96" w:author="USA" w:date="2024-04-01T10:29:00Z">
        <w:r w:rsidR="00782D55">
          <w:rPr>
            <w:szCs w:val="20"/>
            <w:lang w:eastAsia="zh-CN"/>
          </w:rPr>
          <w:t xml:space="preserve"> </w:t>
        </w:r>
        <w:r w:rsidR="00782D55" w:rsidRPr="00D40019">
          <w:rPr>
            <w:szCs w:val="20"/>
            <w:highlight w:val="green"/>
            <w:lang w:eastAsia="zh-CN"/>
          </w:rPr>
          <w:t>and alig</w:t>
        </w:r>
      </w:ins>
      <w:ins w:id="97" w:author="USA" w:date="2024-04-01T10:30:00Z">
        <w:r w:rsidR="00782D55" w:rsidRPr="00D40019">
          <w:rPr>
            <w:szCs w:val="20"/>
            <w:highlight w:val="green"/>
            <w:lang w:eastAsia="zh-CN"/>
          </w:rPr>
          <w:t>nment methodology</w:t>
        </w:r>
      </w:ins>
      <w:ins w:id="98" w:author="WP1A_2023" w:date="2024-04-01T10:26:00Z">
        <w:r w:rsidR="00D74018">
          <w:rPr>
            <w:szCs w:val="20"/>
            <w:lang w:eastAsia="zh-CN"/>
          </w:rPr>
          <w:t>’</w:t>
        </w:r>
      </w:ins>
      <w:del w:id="99" w:author="WP1A_2023" w:date="2024-04-01T10:26:00Z">
        <w:r w:rsidRPr="0035548F" w:rsidDel="00D74018">
          <w:rPr>
            <w:szCs w:val="20"/>
            <w:lang w:eastAsia="zh-CN"/>
          </w:rPr>
          <w:delText xml:space="preserve"> in 2017 and 2019</w:delText>
        </w:r>
      </w:del>
      <w:r w:rsidRPr="0035548F">
        <w:rPr>
          <w:szCs w:val="20"/>
          <w:lang w:eastAsia="zh-CN"/>
        </w:rPr>
        <w:t>;</w:t>
      </w:r>
    </w:p>
    <w:p w14:paraId="54910878" w14:textId="77777777" w:rsidR="00821A54"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ins w:id="100" w:author="USA" w:date="2024-03-25T17:37:00Z"/>
          <w:szCs w:val="20"/>
          <w:lang w:val="en-GB"/>
        </w:rPr>
      </w:pPr>
      <w:r w:rsidRPr="0035548F">
        <w:rPr>
          <w:i/>
          <w:iCs/>
          <w:szCs w:val="20"/>
        </w:rPr>
        <w:t>d)</w:t>
      </w:r>
      <w:r w:rsidRPr="0035548F">
        <w:rPr>
          <w:szCs w:val="20"/>
        </w:rPr>
        <w:tab/>
        <w:t xml:space="preserve">that issues of non-ionizing radiation exposure are dealt with by international organizations such as the </w:t>
      </w:r>
      <w:del w:id="101" w:author="WP1A_2023" w:date="2024-03-25T17:09:00Z">
        <w:r w:rsidRPr="0035548F" w:rsidDel="009C30AF">
          <w:rPr>
            <w:szCs w:val="20"/>
          </w:rPr>
          <w:delText>World Health Organization (</w:delText>
        </w:r>
      </w:del>
      <w:r w:rsidRPr="0035548F">
        <w:rPr>
          <w:szCs w:val="20"/>
        </w:rPr>
        <w:t>WHO</w:t>
      </w:r>
      <w:del w:id="102" w:author="WP1A_2023" w:date="2024-03-25T17:09:00Z">
        <w:r w:rsidRPr="0035548F" w:rsidDel="009C30AF">
          <w:rPr>
            <w:szCs w:val="20"/>
          </w:rPr>
          <w:delText>)</w:delText>
        </w:r>
      </w:del>
      <w:r w:rsidRPr="0035548F">
        <w:rPr>
          <w:szCs w:val="20"/>
        </w:rPr>
        <w:t xml:space="preserve">, </w:t>
      </w:r>
      <w:del w:id="103" w:author="WP1A_2023" w:date="2024-03-25T17:09:00Z">
        <w:r w:rsidRPr="0035548F" w:rsidDel="00136A22">
          <w:rPr>
            <w:szCs w:val="20"/>
          </w:rPr>
          <w:delText>the International Commission on Non</w:delText>
        </w:r>
        <w:r w:rsidRPr="0035548F" w:rsidDel="00136A22">
          <w:rPr>
            <w:szCs w:val="20"/>
          </w:rPr>
          <w:noBreakHyphen/>
          <w:delText>ionizing Radiation Protection (</w:delText>
        </w:r>
      </w:del>
      <w:r w:rsidRPr="0035548F">
        <w:rPr>
          <w:szCs w:val="20"/>
        </w:rPr>
        <w:t>ICNIRP</w:t>
      </w:r>
      <w:del w:id="104" w:author="WP1A_2023" w:date="2024-03-25T17:09:00Z">
        <w:r w:rsidRPr="0035548F" w:rsidDel="00136A22">
          <w:rPr>
            <w:szCs w:val="20"/>
          </w:rPr>
          <w:delText>)</w:delText>
        </w:r>
      </w:del>
      <w:r w:rsidRPr="0035548F">
        <w:rPr>
          <w:szCs w:val="20"/>
        </w:rPr>
        <w:t xml:space="preserve">, </w:t>
      </w:r>
      <w:del w:id="105" w:author="WP1A_2023" w:date="2024-03-25T17:10:00Z">
        <w:r w:rsidRPr="0035548F" w:rsidDel="00136A22">
          <w:rPr>
            <w:szCs w:val="20"/>
          </w:rPr>
          <w:delText xml:space="preserve">and </w:delText>
        </w:r>
        <w:r w:rsidRPr="0035548F" w:rsidDel="00136A22">
          <w:rPr>
            <w:szCs w:val="20"/>
            <w:lang w:val="en-GB"/>
          </w:rPr>
          <w:delText>International Electrotechnical Commission</w:delText>
        </w:r>
      </w:del>
      <w:ins w:id="106" w:author="WP1A_2023" w:date="2024-03-25T17:10:00Z">
        <w:r w:rsidR="00136A22">
          <w:rPr>
            <w:szCs w:val="20"/>
          </w:rPr>
          <w:t>IEC</w:t>
        </w:r>
      </w:ins>
      <w:r w:rsidRPr="0035548F">
        <w:rPr>
          <w:szCs w:val="20"/>
          <w:lang w:val="en-GB"/>
        </w:rPr>
        <w:t xml:space="preserve"> TC106</w:t>
      </w:r>
      <w:ins w:id="107" w:author="USA" w:date="2024-03-25T17:34:00Z">
        <w:r w:rsidR="007162F3" w:rsidRPr="00D40019">
          <w:rPr>
            <w:szCs w:val="20"/>
            <w:highlight w:val="green"/>
            <w:lang w:val="en-GB"/>
          </w:rPr>
          <w:t>,</w:t>
        </w:r>
      </w:ins>
      <w:ins w:id="108" w:author="WP1A_2023" w:date="2024-03-25T17:10:00Z">
        <w:r w:rsidR="00C06362">
          <w:rPr>
            <w:szCs w:val="20"/>
            <w:lang w:val="en-GB"/>
          </w:rPr>
          <w:t xml:space="preserve"> and ICES</w:t>
        </w:r>
      </w:ins>
      <w:ins w:id="109" w:author="USA" w:date="2024-03-25T17:37:00Z">
        <w:r w:rsidR="00821A54">
          <w:rPr>
            <w:szCs w:val="20"/>
            <w:lang w:val="en-GB"/>
          </w:rPr>
          <w:t>;</w:t>
        </w:r>
      </w:ins>
    </w:p>
    <w:p w14:paraId="5AFEB544" w14:textId="77777777" w:rsidR="0035548F" w:rsidRPr="0035548F" w:rsidRDefault="00821A54" w:rsidP="0035548F">
      <w:pPr>
        <w:tabs>
          <w:tab w:val="left" w:pos="794"/>
          <w:tab w:val="left" w:pos="1191"/>
          <w:tab w:val="left" w:pos="1588"/>
          <w:tab w:val="left" w:pos="1985"/>
        </w:tabs>
        <w:overflowPunct w:val="0"/>
        <w:autoSpaceDE w:val="0"/>
        <w:autoSpaceDN w:val="0"/>
        <w:adjustRightInd w:val="0"/>
        <w:spacing w:before="120"/>
        <w:jc w:val="both"/>
        <w:textAlignment w:val="baseline"/>
        <w:rPr>
          <w:rFonts w:eastAsia="Calibri"/>
          <w:szCs w:val="20"/>
        </w:rPr>
      </w:pPr>
      <w:ins w:id="110" w:author="USA" w:date="2024-03-25T17:37:00Z">
        <w:r w:rsidRPr="00D40019">
          <w:rPr>
            <w:i/>
            <w:iCs/>
            <w:szCs w:val="20"/>
            <w:highlight w:val="green"/>
          </w:rPr>
          <w:t>e)</w:t>
        </w:r>
        <w:r>
          <w:rPr>
            <w:i/>
            <w:iCs/>
            <w:szCs w:val="20"/>
          </w:rPr>
          <w:tab/>
        </w:r>
      </w:ins>
      <w:del w:id="111" w:author="USA" w:date="2024-03-25T17:37:00Z">
        <w:r w:rsidR="0035548F" w:rsidRPr="0035548F" w:rsidDel="00821A54">
          <w:rPr>
            <w:szCs w:val="20"/>
            <w:lang w:val="en-GB"/>
          </w:rPr>
          <w:delText xml:space="preserve">, </w:delText>
        </w:r>
      </w:del>
      <w:r w:rsidR="0035548F" w:rsidRPr="0035548F">
        <w:rPr>
          <w:szCs w:val="20"/>
        </w:rPr>
        <w:t xml:space="preserve">and </w:t>
      </w:r>
      <w:r w:rsidR="0035548F" w:rsidRPr="0035548F">
        <w:rPr>
          <w:rFonts w:eastAsia="Calibri"/>
          <w:szCs w:val="20"/>
        </w:rPr>
        <w:t>that ICNIRP 2010 provides guidelines for limiting exposure</w:t>
      </w:r>
      <w:ins w:id="112" w:author="WP1A_2023" w:date="2024-03-25T17:36:00Z">
        <w:r w:rsidR="003A38DE">
          <w:rPr>
            <w:rFonts w:eastAsia="Calibri"/>
            <w:szCs w:val="20"/>
          </w:rPr>
          <w:t xml:space="preserve"> </w:t>
        </w:r>
      </w:ins>
      <w:ins w:id="113" w:author="USA" w:date="2024-03-25T17:38:00Z">
        <w:r w:rsidRPr="00D40019">
          <w:rPr>
            <w:rFonts w:eastAsia="Calibri"/>
            <w:szCs w:val="20"/>
            <w:highlight w:val="green"/>
          </w:rPr>
          <w:t>from</w:t>
        </w:r>
      </w:ins>
      <w:ins w:id="114" w:author="USA" w:date="2024-03-25T17:39:00Z">
        <w:r>
          <w:rPr>
            <w:rFonts w:eastAsia="Calibri"/>
            <w:szCs w:val="20"/>
            <w:highlight w:val="green"/>
          </w:rPr>
          <w:t xml:space="preserve"> </w:t>
        </w:r>
      </w:ins>
      <w:ins w:id="115" w:author="WP1A_2023" w:date="2024-03-25T17:36:00Z">
        <w:del w:id="116" w:author="USA" w:date="2024-03-25T17:38:00Z">
          <w:r w:rsidR="003A38DE" w:rsidRPr="00821A54" w:rsidDel="00821A54">
            <w:rPr>
              <w:rFonts w:eastAsia="Calibri"/>
              <w:szCs w:val="20"/>
              <w:highlight w:val="green"/>
              <w:rPrChange w:id="117" w:author="USA" w:date="2024-03-25T17:38:00Z">
                <w:rPr>
                  <w:rFonts w:eastAsia="Calibri"/>
                  <w:szCs w:val="20"/>
                </w:rPr>
              </w:rPrChange>
            </w:rPr>
            <w:delText>(</w:delText>
          </w:r>
        </w:del>
        <w:r w:rsidR="003A38DE">
          <w:rPr>
            <w:rFonts w:eastAsia="Calibri"/>
            <w:szCs w:val="20"/>
          </w:rPr>
          <w:t>1 Hz to 100 kHz</w:t>
        </w:r>
        <w:del w:id="118" w:author="USA" w:date="2024-03-25T17:38:00Z">
          <w:r w:rsidR="003A38DE" w:rsidRPr="00821A54" w:rsidDel="00821A54">
            <w:rPr>
              <w:rFonts w:eastAsia="Calibri"/>
              <w:szCs w:val="20"/>
              <w:highlight w:val="green"/>
              <w:rPrChange w:id="119" w:author="USA" w:date="2024-03-25T17:38:00Z">
                <w:rPr>
                  <w:rFonts w:eastAsia="Calibri"/>
                  <w:szCs w:val="20"/>
                </w:rPr>
              </w:rPrChange>
            </w:rPr>
            <w:delText>)</w:delText>
          </w:r>
        </w:del>
        <w:r w:rsidR="00D27F09">
          <w:rPr>
            <w:rFonts w:eastAsia="Calibri"/>
            <w:szCs w:val="20"/>
          </w:rPr>
          <w:t>, ICNIRP 2020 provides guidelines for limiting exposure</w:t>
        </w:r>
      </w:ins>
      <w:r w:rsidR="0035548F" w:rsidRPr="0035548F">
        <w:rPr>
          <w:rFonts w:eastAsia="Calibri"/>
          <w:szCs w:val="20"/>
        </w:rPr>
        <w:t xml:space="preserve"> </w:t>
      </w:r>
      <w:ins w:id="120" w:author="USA" w:date="2024-03-25T17:38:00Z">
        <w:r w:rsidRPr="00D40019">
          <w:rPr>
            <w:rFonts w:eastAsia="Calibri"/>
            <w:szCs w:val="20"/>
            <w:highlight w:val="green"/>
          </w:rPr>
          <w:t>from</w:t>
        </w:r>
      </w:ins>
      <w:ins w:id="121" w:author="USA" w:date="2024-03-25T17:39:00Z">
        <w:r>
          <w:rPr>
            <w:rFonts w:eastAsia="Calibri"/>
            <w:szCs w:val="20"/>
            <w:highlight w:val="green"/>
          </w:rPr>
          <w:t xml:space="preserve"> </w:t>
        </w:r>
      </w:ins>
      <w:del w:id="122" w:author="USA" w:date="2024-03-25T17:38:00Z">
        <w:r w:rsidR="0035548F" w:rsidRPr="00821A54" w:rsidDel="00821A54">
          <w:rPr>
            <w:rFonts w:eastAsia="Calibri"/>
            <w:szCs w:val="20"/>
            <w:highlight w:val="green"/>
            <w:rPrChange w:id="123" w:author="USA" w:date="2024-03-25T17:38:00Z">
              <w:rPr>
                <w:rFonts w:eastAsia="Calibri"/>
                <w:szCs w:val="20"/>
              </w:rPr>
            </w:rPrChange>
          </w:rPr>
          <w:delText>(</w:delText>
        </w:r>
      </w:del>
      <w:del w:id="124" w:author="WP1A_2023" w:date="2024-03-25T17:10:00Z">
        <w:r w:rsidR="0035548F" w:rsidRPr="0035548F" w:rsidDel="00C06362">
          <w:rPr>
            <w:rFonts w:eastAsia="Calibri"/>
            <w:szCs w:val="20"/>
          </w:rPr>
          <w:delText>up to 10 MHz</w:delText>
        </w:r>
      </w:del>
      <w:ins w:id="125" w:author="WP1A_2023" w:date="2024-03-25T17:10:00Z">
        <w:r w:rsidR="00C06362">
          <w:rPr>
            <w:rFonts w:eastAsia="Calibri"/>
            <w:szCs w:val="20"/>
          </w:rPr>
          <w:t>100 kHz to 300 GHz</w:t>
        </w:r>
      </w:ins>
      <w:del w:id="126" w:author="USA" w:date="2024-03-25T17:39:00Z">
        <w:r w:rsidR="0035548F" w:rsidRPr="00821A54" w:rsidDel="00821A54">
          <w:rPr>
            <w:rFonts w:eastAsia="Calibri"/>
            <w:szCs w:val="20"/>
            <w:highlight w:val="green"/>
            <w:rPrChange w:id="127" w:author="USA" w:date="2024-03-25T17:39:00Z">
              <w:rPr>
                <w:rFonts w:eastAsia="Calibri"/>
                <w:szCs w:val="20"/>
              </w:rPr>
            </w:rPrChange>
          </w:rPr>
          <w:delText>)</w:delText>
        </w:r>
      </w:del>
      <w:r w:rsidR="0035548F" w:rsidRPr="0035548F">
        <w:rPr>
          <w:rFonts w:eastAsia="Calibri"/>
          <w:szCs w:val="20"/>
        </w:rPr>
        <w:t xml:space="preserve">, </w:t>
      </w:r>
      <w:r w:rsidR="0035548F" w:rsidRPr="0035548F">
        <w:rPr>
          <w:rFonts w:eastAsia="Calibri"/>
          <w:szCs w:val="20"/>
        </w:rPr>
        <w:lastRenderedPageBreak/>
        <w:t xml:space="preserve">and </w:t>
      </w:r>
      <w:del w:id="128" w:author="WP1A_2023" w:date="2024-03-25T17:11:00Z">
        <w:r w:rsidR="0035548F" w:rsidRPr="0035548F" w:rsidDel="00C06362">
          <w:rPr>
            <w:rFonts w:eastAsia="Calibri"/>
            <w:szCs w:val="20"/>
          </w:rPr>
          <w:delText>ICNIRP 1998</w:delText>
        </w:r>
      </w:del>
      <w:ins w:id="129" w:author="WP1A_2023" w:date="2024-03-25T17:11:00Z">
        <w:r w:rsidR="00C06362">
          <w:rPr>
            <w:rFonts w:eastAsia="Calibri"/>
            <w:szCs w:val="20"/>
          </w:rPr>
          <w:t>IEEE C95.1</w:t>
        </w:r>
      </w:ins>
      <w:r w:rsidR="0035548F" w:rsidRPr="0035548F">
        <w:rPr>
          <w:rFonts w:eastAsia="Calibri"/>
          <w:szCs w:val="20"/>
        </w:rPr>
        <w:t xml:space="preserve"> provides </w:t>
      </w:r>
      <w:del w:id="130" w:author="WP1A_2023" w:date="2024-03-25T17:11:00Z">
        <w:r w:rsidR="0035548F" w:rsidRPr="0035548F" w:rsidDel="00C06362">
          <w:rPr>
            <w:rFonts w:eastAsia="Calibri"/>
            <w:szCs w:val="20"/>
          </w:rPr>
          <w:delText xml:space="preserve">Guidelines </w:delText>
        </w:r>
      </w:del>
      <w:ins w:id="131" w:author="WP1A_2023" w:date="2024-03-25T17:11:00Z">
        <w:r w:rsidR="00C06362">
          <w:rPr>
            <w:rFonts w:eastAsia="Calibri"/>
            <w:szCs w:val="20"/>
          </w:rPr>
          <w:t>a Standard</w:t>
        </w:r>
        <w:r w:rsidR="00C06362" w:rsidRPr="0035548F">
          <w:rPr>
            <w:rFonts w:eastAsia="Calibri"/>
            <w:szCs w:val="20"/>
          </w:rPr>
          <w:t xml:space="preserve"> </w:t>
        </w:r>
      </w:ins>
      <w:r w:rsidR="0035548F" w:rsidRPr="0035548F">
        <w:rPr>
          <w:rFonts w:eastAsia="Calibri"/>
          <w:szCs w:val="20"/>
        </w:rPr>
        <w:t>for limiting exposure</w:t>
      </w:r>
      <w:ins w:id="132" w:author="WP1A_2023" w:date="2024-03-25T17:11:00Z">
        <w:r w:rsidR="00C06362">
          <w:rPr>
            <w:rFonts w:eastAsia="Calibri"/>
            <w:szCs w:val="20"/>
          </w:rPr>
          <w:t xml:space="preserve"> from 0 Hz to 300 GHz</w:t>
        </w:r>
      </w:ins>
      <w:del w:id="133" w:author="WP1A_2023" w:date="2024-03-25T17:11:00Z">
        <w:r w:rsidR="0035548F" w:rsidRPr="0035548F" w:rsidDel="00C06362">
          <w:rPr>
            <w:rFonts w:eastAsia="Calibri"/>
            <w:szCs w:val="20"/>
          </w:rPr>
          <w:delText xml:space="preserve"> (up to 300 GHz)</w:delText>
        </w:r>
      </w:del>
      <w:r w:rsidR="0035548F" w:rsidRPr="0035548F">
        <w:rPr>
          <w:rFonts w:eastAsia="Calibri"/>
          <w:szCs w:val="20"/>
        </w:rPr>
        <w:t>,</w:t>
      </w:r>
    </w:p>
    <w:p w14:paraId="787CCB17"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i/>
          <w:szCs w:val="20"/>
        </w:rPr>
      </w:pPr>
      <w:r w:rsidRPr="0035548F">
        <w:rPr>
          <w:i/>
          <w:szCs w:val="20"/>
        </w:rPr>
        <w:t>recommends</w:t>
      </w:r>
    </w:p>
    <w:p w14:paraId="668825F1"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b/>
          <w:szCs w:val="20"/>
        </w:rPr>
        <w:t>1</w:t>
      </w:r>
      <w:r w:rsidRPr="0035548F">
        <w:rPr>
          <w:szCs w:val="20"/>
        </w:rPr>
        <w:tab/>
        <w:t>that the use of the frequency range, or portions thereof, listed in Table 1 below should be considered as guidance for the operation of non-beam WPT-EV systems;</w:t>
      </w:r>
    </w:p>
    <w:p w14:paraId="102480AB"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b/>
          <w:szCs w:val="20"/>
        </w:rPr>
        <w:t>2</w:t>
      </w:r>
      <w:r w:rsidRPr="0035548F">
        <w:rPr>
          <w:szCs w:val="20"/>
        </w:rPr>
        <w:tab/>
        <w:t>that the following Note is considered as integral part of this Recommendation.</w:t>
      </w:r>
    </w:p>
    <w:p w14:paraId="6368EC19"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 xml:space="preserve">NOTE – Additional guidance can be found in Table 1 on necessary steps that should be taken to ensure that non-beam WPT-EV applications and equipment minimize the potential for harmful interference to radiocommunication services including the </w:t>
      </w:r>
      <w:r w:rsidRPr="0035548F">
        <w:rPr>
          <w:szCs w:val="20"/>
          <w:lang w:eastAsia="zh-CN"/>
        </w:rPr>
        <w:t>standard frequency and time signal service</w:t>
      </w:r>
      <w:r w:rsidRPr="0035548F">
        <w:rPr>
          <w:szCs w:val="20"/>
        </w:rPr>
        <w:t xml:space="preserve"> (SFTS</w:t>
      </w:r>
      <w:del w:id="134" w:author="WP1A_2023" w:date="2024-03-25T17:12:00Z">
        <w:r w:rsidRPr="0035548F" w:rsidDel="006E6B6A">
          <w:rPr>
            <w:szCs w:val="20"/>
          </w:rPr>
          <w:delText>S</w:delText>
        </w:r>
      </w:del>
      <w:r w:rsidRPr="0035548F">
        <w:rPr>
          <w:szCs w:val="20"/>
        </w:rPr>
        <w:t>) and the radio astronomy service, so that these remain protected from radio frequency energy emanating from WPT-EV</w:t>
      </w:r>
      <w:r w:rsidRPr="0035548F">
        <w:rPr>
          <w:szCs w:val="20"/>
          <w:lang w:val="en-GB"/>
        </w:rPr>
        <w:t>falling into all bands</w:t>
      </w:r>
      <w:r w:rsidRPr="0035548F">
        <w:rPr>
          <w:szCs w:val="20"/>
        </w:rPr>
        <w:t>.</w:t>
      </w:r>
    </w:p>
    <w:p w14:paraId="4B365BF7"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rPr>
          <w:szCs w:val="20"/>
        </w:rPr>
      </w:pPr>
      <w:r w:rsidRPr="0035548F">
        <w:rPr>
          <w:szCs w:val="20"/>
        </w:rPr>
        <w:t>TABLE 1</w:t>
      </w:r>
    </w:p>
    <w:p w14:paraId="7F72E73F"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after="120"/>
        <w:jc w:val="center"/>
        <w:textAlignment w:val="baseline"/>
        <w:rPr>
          <w:b/>
          <w:szCs w:val="20"/>
        </w:rPr>
      </w:pPr>
      <w:r w:rsidRPr="0035548F">
        <w:rPr>
          <w:b/>
          <w:szCs w:val="20"/>
        </w:rPr>
        <w:t>Frequency range for operation of non-beam WPT systems for electric vehicles</w:t>
      </w:r>
    </w:p>
    <w:tbl>
      <w:tblPr>
        <w:tblStyle w:val="TableGrid1"/>
        <w:tblW w:w="0" w:type="auto"/>
        <w:tblInd w:w="0" w:type="dxa"/>
        <w:tblLook w:val="04A0" w:firstRow="1" w:lastRow="0" w:firstColumn="1" w:lastColumn="0" w:noHBand="0" w:noVBand="1"/>
      </w:tblPr>
      <w:tblGrid>
        <w:gridCol w:w="3256"/>
        <w:gridCol w:w="6373"/>
      </w:tblGrid>
      <w:tr w:rsidR="0035548F" w:rsidRPr="0035548F" w14:paraId="066C8C01" w14:textId="77777777" w:rsidTr="00FD2338">
        <w:tc>
          <w:tcPr>
            <w:tcW w:w="3256" w:type="dxa"/>
            <w:tcBorders>
              <w:top w:val="single" w:sz="4" w:space="0" w:color="auto"/>
              <w:left w:val="single" w:sz="4" w:space="0" w:color="auto"/>
              <w:bottom w:val="single" w:sz="4" w:space="0" w:color="auto"/>
              <w:right w:val="single" w:sz="4" w:space="0" w:color="auto"/>
            </w:tcBorders>
            <w:hideMark/>
          </w:tcPr>
          <w:p w14:paraId="761E57E4"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CG Times" w:eastAsia="MS Mincho" w:hAnsi="CG Times"/>
                <w:b/>
                <w:sz w:val="22"/>
                <w:szCs w:val="22"/>
              </w:rPr>
            </w:pPr>
            <w:r w:rsidRPr="0035548F">
              <w:rPr>
                <w:rFonts w:ascii="CG Times" w:eastAsia="MS Mincho" w:hAnsi="CG Times"/>
                <w:b/>
                <w:sz w:val="22"/>
                <w:szCs w:val="22"/>
              </w:rPr>
              <w:t>Frequency range</w:t>
            </w:r>
          </w:p>
        </w:tc>
        <w:tc>
          <w:tcPr>
            <w:tcW w:w="6373" w:type="dxa"/>
            <w:tcBorders>
              <w:top w:val="single" w:sz="4" w:space="0" w:color="auto"/>
              <w:left w:val="single" w:sz="4" w:space="0" w:color="auto"/>
              <w:bottom w:val="single" w:sz="4" w:space="0" w:color="auto"/>
              <w:right w:val="single" w:sz="4" w:space="0" w:color="auto"/>
            </w:tcBorders>
            <w:hideMark/>
          </w:tcPr>
          <w:p w14:paraId="051EB759"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CG Times" w:eastAsia="MS Mincho" w:hAnsi="CG Times"/>
                <w:b/>
                <w:sz w:val="22"/>
                <w:szCs w:val="22"/>
                <w:lang w:val="fr-CH"/>
              </w:rPr>
            </w:pPr>
            <w:r w:rsidRPr="0035548F">
              <w:rPr>
                <w:rFonts w:ascii="CG Times" w:eastAsia="MS Mincho" w:hAnsi="CG Times"/>
                <w:b/>
                <w:sz w:val="22"/>
                <w:szCs w:val="22"/>
                <w:lang w:val="fr-CH"/>
              </w:rPr>
              <w:t>Suitable non-beam WPT-EV</w:t>
            </w:r>
          </w:p>
        </w:tc>
      </w:tr>
      <w:tr w:rsidR="0035548F" w:rsidRPr="0035548F" w14:paraId="25489F1C" w14:textId="77777777" w:rsidTr="00FD2338">
        <w:tc>
          <w:tcPr>
            <w:tcW w:w="3256" w:type="dxa"/>
            <w:tcBorders>
              <w:top w:val="single" w:sz="4" w:space="0" w:color="auto"/>
              <w:left w:val="single" w:sz="4" w:space="0" w:color="auto"/>
              <w:bottom w:val="single" w:sz="4" w:space="0" w:color="auto"/>
              <w:right w:val="single" w:sz="4" w:space="0" w:color="auto"/>
            </w:tcBorders>
          </w:tcPr>
          <w:p w14:paraId="0D43BE76"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CG Times" w:eastAsia="MS Mincho" w:hAnsi="CG Times"/>
                <w:sz w:val="22"/>
                <w:szCs w:val="22"/>
                <w:lang w:val="fr-FR"/>
              </w:rPr>
            </w:pPr>
            <w:r w:rsidRPr="0035548F">
              <w:rPr>
                <w:rFonts w:ascii="CG Times" w:eastAsia="MS Mincho" w:hAnsi="CG Times"/>
                <w:sz w:val="22"/>
                <w:szCs w:val="22"/>
                <w:lang w:val="fr-FR"/>
              </w:rPr>
              <w:t>19-21 kHz</w:t>
            </w:r>
          </w:p>
        </w:tc>
        <w:tc>
          <w:tcPr>
            <w:tcW w:w="6373" w:type="dxa"/>
            <w:tcBorders>
              <w:top w:val="single" w:sz="4" w:space="0" w:color="auto"/>
              <w:left w:val="single" w:sz="4" w:space="0" w:color="auto"/>
              <w:bottom w:val="single" w:sz="4" w:space="0" w:color="auto"/>
              <w:right w:val="single" w:sz="4" w:space="0" w:color="auto"/>
            </w:tcBorders>
          </w:tcPr>
          <w:p w14:paraId="7AEE5BE7"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2"/>
                <w:szCs w:val="22"/>
              </w:rPr>
            </w:pPr>
            <w:r w:rsidRPr="0035548F">
              <w:rPr>
                <w:rFonts w:ascii="CG Times" w:eastAsia="MS Mincho" w:hAnsi="CG Times"/>
                <w:sz w:val="22"/>
                <w:szCs w:val="22"/>
              </w:rPr>
              <w:t xml:space="preserve">Magnetic induction technology or Magnetic resonant technology </w:t>
            </w:r>
          </w:p>
        </w:tc>
      </w:tr>
      <w:tr w:rsidR="006E6B6A" w:rsidRPr="0035548F" w14:paraId="13A73F71" w14:textId="77777777" w:rsidTr="00FD2338">
        <w:trPr>
          <w:ins w:id="135" w:author="WP1A_2023" w:date="2024-03-25T17:12:00Z"/>
        </w:trPr>
        <w:tc>
          <w:tcPr>
            <w:tcW w:w="3256" w:type="dxa"/>
            <w:tcBorders>
              <w:top w:val="single" w:sz="4" w:space="0" w:color="auto"/>
              <w:left w:val="single" w:sz="4" w:space="0" w:color="auto"/>
              <w:bottom w:val="single" w:sz="4" w:space="0" w:color="auto"/>
              <w:right w:val="single" w:sz="4" w:space="0" w:color="auto"/>
            </w:tcBorders>
          </w:tcPr>
          <w:p w14:paraId="6E0CC81D" w14:textId="77777777" w:rsidR="006E6B6A" w:rsidRPr="0035548F" w:rsidRDefault="006E6B6A"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ins w:id="136" w:author="WP1A_2023" w:date="2024-03-25T17:12:00Z"/>
                <w:rFonts w:ascii="CG Times" w:eastAsia="MS Mincho" w:hAnsi="CG Times"/>
                <w:sz w:val="22"/>
                <w:szCs w:val="22"/>
                <w:lang w:val="fr-FR"/>
              </w:rPr>
            </w:pPr>
            <w:ins w:id="137" w:author="WP1A_2023" w:date="2024-03-25T17:12:00Z">
              <w:del w:id="138" w:author="USA" w:date="2024-03-25T17:41:00Z">
                <w:r w:rsidRPr="00D40019" w:rsidDel="006F2D6E">
                  <w:rPr>
                    <w:rFonts w:ascii="CG Times" w:eastAsia="MS Mincho" w:hAnsi="CG Times"/>
                    <w:sz w:val="22"/>
                    <w:szCs w:val="22"/>
                    <w:highlight w:val="green"/>
                    <w:lang w:val="fr-FR"/>
                  </w:rPr>
                  <w:delText>[</w:delText>
                </w:r>
              </w:del>
            </w:ins>
            <w:ins w:id="139" w:author="WP1A_2023" w:date="2024-03-25T17:13:00Z">
              <w:r w:rsidR="0050050E">
                <w:rPr>
                  <w:rFonts w:ascii="CG Times" w:eastAsia="MS Mincho" w:hAnsi="CG Times"/>
                  <w:sz w:val="22"/>
                  <w:szCs w:val="22"/>
                  <w:lang w:val="fr-FR"/>
                </w:rPr>
                <w:t>22-25 kHz</w:t>
              </w:r>
              <w:del w:id="140" w:author="USA" w:date="2024-03-25T17:41:00Z">
                <w:r w:rsidR="0050050E" w:rsidRPr="006F2D6E" w:rsidDel="006F2D6E">
                  <w:rPr>
                    <w:rFonts w:ascii="CG Times" w:eastAsia="MS Mincho" w:hAnsi="CG Times"/>
                    <w:sz w:val="22"/>
                    <w:szCs w:val="22"/>
                    <w:highlight w:val="green"/>
                    <w:lang w:val="fr-FR"/>
                    <w:rPrChange w:id="141" w:author="USA" w:date="2024-03-25T17:41:00Z">
                      <w:rPr>
                        <w:rFonts w:ascii="CG Times" w:eastAsia="MS Mincho" w:hAnsi="CG Times"/>
                        <w:sz w:val="22"/>
                        <w:szCs w:val="22"/>
                        <w:lang w:val="fr-FR"/>
                      </w:rPr>
                    </w:rPrChange>
                  </w:rPr>
                  <w:delText>]</w:delText>
                </w:r>
              </w:del>
            </w:ins>
          </w:p>
        </w:tc>
        <w:tc>
          <w:tcPr>
            <w:tcW w:w="6373" w:type="dxa"/>
            <w:tcBorders>
              <w:top w:val="single" w:sz="4" w:space="0" w:color="auto"/>
              <w:left w:val="single" w:sz="4" w:space="0" w:color="auto"/>
              <w:bottom w:val="single" w:sz="4" w:space="0" w:color="auto"/>
              <w:right w:val="single" w:sz="4" w:space="0" w:color="auto"/>
            </w:tcBorders>
          </w:tcPr>
          <w:p w14:paraId="7B6603A8" w14:textId="77777777" w:rsidR="006E6B6A" w:rsidRPr="0035548F" w:rsidRDefault="0050050E"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ins w:id="142" w:author="WP1A_2023" w:date="2024-03-25T17:12:00Z"/>
                <w:rFonts w:ascii="CG Times" w:eastAsia="MS Mincho" w:hAnsi="CG Times"/>
                <w:sz w:val="22"/>
                <w:szCs w:val="22"/>
              </w:rPr>
            </w:pPr>
            <w:ins w:id="143" w:author="WP1A_2023" w:date="2024-03-25T17:13:00Z">
              <w:del w:id="144" w:author="USA" w:date="2024-03-25T17:41:00Z">
                <w:r w:rsidRPr="00D40019" w:rsidDel="006F2D6E">
                  <w:rPr>
                    <w:rFonts w:ascii="CG Times" w:eastAsia="MS Mincho" w:hAnsi="CG Times"/>
                    <w:sz w:val="22"/>
                    <w:szCs w:val="22"/>
                    <w:highlight w:val="green"/>
                  </w:rPr>
                  <w:delText>[</w:delText>
                </w:r>
              </w:del>
              <w:r>
                <w:rPr>
                  <w:rFonts w:ascii="CG Times" w:eastAsia="MS Mincho" w:hAnsi="CG Times"/>
                  <w:sz w:val="22"/>
                  <w:szCs w:val="22"/>
                </w:rPr>
                <w:t>Magnetic resonant technology</w:t>
              </w:r>
              <w:del w:id="145" w:author="USA" w:date="2024-03-25T17:41:00Z">
                <w:r w:rsidRPr="006F2D6E" w:rsidDel="006F2D6E">
                  <w:rPr>
                    <w:rFonts w:ascii="CG Times" w:eastAsia="MS Mincho" w:hAnsi="CG Times"/>
                    <w:sz w:val="22"/>
                    <w:szCs w:val="22"/>
                    <w:highlight w:val="green"/>
                    <w:rPrChange w:id="146" w:author="USA" w:date="2024-03-25T17:41:00Z">
                      <w:rPr>
                        <w:rFonts w:ascii="CG Times" w:eastAsia="MS Mincho" w:hAnsi="CG Times"/>
                        <w:sz w:val="22"/>
                        <w:szCs w:val="22"/>
                      </w:rPr>
                    </w:rPrChange>
                  </w:rPr>
                  <w:delText>]</w:delText>
                </w:r>
              </w:del>
            </w:ins>
          </w:p>
        </w:tc>
      </w:tr>
      <w:tr w:rsidR="0035548F" w:rsidRPr="0035548F" w14:paraId="0E66CDB0" w14:textId="77777777" w:rsidTr="00FD2338">
        <w:tc>
          <w:tcPr>
            <w:tcW w:w="3256" w:type="dxa"/>
            <w:tcBorders>
              <w:top w:val="single" w:sz="4" w:space="0" w:color="auto"/>
              <w:left w:val="single" w:sz="4" w:space="0" w:color="auto"/>
              <w:bottom w:val="single" w:sz="4" w:space="0" w:color="auto"/>
              <w:right w:val="single" w:sz="4" w:space="0" w:color="auto"/>
            </w:tcBorders>
          </w:tcPr>
          <w:p w14:paraId="12398BD3"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CG Times" w:eastAsia="MS Mincho" w:hAnsi="CG Times"/>
                <w:sz w:val="22"/>
                <w:szCs w:val="22"/>
                <w:lang w:val="fr-FR"/>
              </w:rPr>
            </w:pPr>
            <w:r w:rsidRPr="0035548F">
              <w:rPr>
                <w:rFonts w:ascii="CG Times" w:eastAsia="MS Mincho" w:hAnsi="CG Times"/>
                <w:sz w:val="22"/>
                <w:szCs w:val="22"/>
                <w:lang w:val="fr-FR"/>
              </w:rPr>
              <w:t>55-57 kHz</w:t>
            </w:r>
            <w:r w:rsidRPr="0035548F">
              <w:rPr>
                <w:rFonts w:ascii="CG Times" w:eastAsia="MS Mincho" w:hAnsi="CG Times"/>
                <w:sz w:val="22"/>
                <w:szCs w:val="22"/>
                <w:vertAlign w:val="superscript"/>
                <w:lang w:val="fr-FR"/>
              </w:rPr>
              <w:t>(1)</w:t>
            </w:r>
          </w:p>
        </w:tc>
        <w:tc>
          <w:tcPr>
            <w:tcW w:w="6373" w:type="dxa"/>
            <w:tcBorders>
              <w:top w:val="single" w:sz="4" w:space="0" w:color="auto"/>
              <w:left w:val="single" w:sz="4" w:space="0" w:color="auto"/>
              <w:bottom w:val="single" w:sz="4" w:space="0" w:color="auto"/>
              <w:right w:val="single" w:sz="4" w:space="0" w:color="auto"/>
            </w:tcBorders>
          </w:tcPr>
          <w:p w14:paraId="44B5D2DA"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2"/>
                <w:szCs w:val="22"/>
              </w:rPr>
            </w:pPr>
            <w:r w:rsidRPr="0035548F">
              <w:rPr>
                <w:rFonts w:ascii="CG Times" w:eastAsia="MS Mincho" w:hAnsi="CG Times"/>
                <w:sz w:val="22"/>
                <w:szCs w:val="22"/>
              </w:rPr>
              <w:t xml:space="preserve">Magnetic induction technology or Magnetic resonant technology </w:t>
            </w:r>
          </w:p>
        </w:tc>
      </w:tr>
      <w:tr w:rsidR="0035548F" w:rsidRPr="0035548F" w14:paraId="44FBAB20" w14:textId="77777777" w:rsidTr="00FD2338">
        <w:tc>
          <w:tcPr>
            <w:tcW w:w="3256" w:type="dxa"/>
            <w:tcBorders>
              <w:top w:val="single" w:sz="4" w:space="0" w:color="auto"/>
              <w:left w:val="single" w:sz="4" w:space="0" w:color="auto"/>
              <w:bottom w:val="single" w:sz="4" w:space="0" w:color="auto"/>
              <w:right w:val="single" w:sz="4" w:space="0" w:color="auto"/>
            </w:tcBorders>
          </w:tcPr>
          <w:p w14:paraId="18EDA046"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CG Times" w:eastAsia="MS Mincho" w:hAnsi="CG Times"/>
                <w:sz w:val="22"/>
                <w:szCs w:val="22"/>
              </w:rPr>
            </w:pPr>
            <w:r w:rsidRPr="0035548F">
              <w:rPr>
                <w:rFonts w:ascii="CG Times" w:eastAsia="MS Mincho" w:hAnsi="CG Times"/>
                <w:sz w:val="22"/>
                <w:szCs w:val="22"/>
              </w:rPr>
              <w:t>63-65 kHz</w:t>
            </w:r>
            <w:r w:rsidRPr="0035548F">
              <w:rPr>
                <w:rFonts w:ascii="CG Times" w:eastAsia="MS Mincho" w:hAnsi="CG Times"/>
                <w:sz w:val="22"/>
                <w:szCs w:val="22"/>
                <w:vertAlign w:val="superscript"/>
                <w:lang w:val="fr-FR"/>
              </w:rPr>
              <w:t>(1)</w:t>
            </w:r>
          </w:p>
        </w:tc>
        <w:tc>
          <w:tcPr>
            <w:tcW w:w="6373" w:type="dxa"/>
            <w:tcBorders>
              <w:top w:val="single" w:sz="4" w:space="0" w:color="auto"/>
              <w:left w:val="single" w:sz="4" w:space="0" w:color="auto"/>
              <w:bottom w:val="single" w:sz="4" w:space="0" w:color="auto"/>
              <w:right w:val="single" w:sz="4" w:space="0" w:color="auto"/>
            </w:tcBorders>
          </w:tcPr>
          <w:p w14:paraId="6F2A4DE8"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2"/>
                <w:szCs w:val="22"/>
              </w:rPr>
            </w:pPr>
            <w:r w:rsidRPr="0035548F">
              <w:rPr>
                <w:rFonts w:ascii="CG Times" w:eastAsia="MS Mincho" w:hAnsi="CG Times"/>
                <w:sz w:val="22"/>
                <w:szCs w:val="22"/>
              </w:rPr>
              <w:t xml:space="preserve">Magnetic induction technology or Magnetic resonant technology </w:t>
            </w:r>
          </w:p>
        </w:tc>
      </w:tr>
      <w:tr w:rsidR="0035548F" w:rsidRPr="0035548F" w14:paraId="0CD8E121" w14:textId="77777777" w:rsidTr="00FD2338">
        <w:tc>
          <w:tcPr>
            <w:tcW w:w="3256" w:type="dxa"/>
            <w:tcBorders>
              <w:top w:val="single" w:sz="4" w:space="0" w:color="auto"/>
              <w:left w:val="single" w:sz="4" w:space="0" w:color="auto"/>
              <w:bottom w:val="single" w:sz="4" w:space="0" w:color="auto"/>
              <w:right w:val="single" w:sz="4" w:space="0" w:color="auto"/>
            </w:tcBorders>
          </w:tcPr>
          <w:p w14:paraId="05E0CF8F"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CG Times" w:eastAsia="MS Mincho" w:hAnsi="CG Times"/>
                <w:sz w:val="22"/>
                <w:szCs w:val="22"/>
              </w:rPr>
            </w:pPr>
            <w:r w:rsidRPr="0035548F">
              <w:rPr>
                <w:rFonts w:ascii="CG Times" w:eastAsia="MS Mincho" w:hAnsi="CG Times"/>
                <w:sz w:val="22"/>
                <w:szCs w:val="22"/>
              </w:rPr>
              <w:t>79-90 kHz</w:t>
            </w:r>
          </w:p>
        </w:tc>
        <w:tc>
          <w:tcPr>
            <w:tcW w:w="6373" w:type="dxa"/>
            <w:tcBorders>
              <w:top w:val="single" w:sz="4" w:space="0" w:color="auto"/>
              <w:left w:val="single" w:sz="4" w:space="0" w:color="auto"/>
              <w:bottom w:val="single" w:sz="4" w:space="0" w:color="auto"/>
              <w:right w:val="single" w:sz="4" w:space="0" w:color="auto"/>
            </w:tcBorders>
          </w:tcPr>
          <w:p w14:paraId="1C8747C4"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2"/>
                <w:szCs w:val="22"/>
              </w:rPr>
            </w:pPr>
            <w:r w:rsidRPr="0035548F">
              <w:rPr>
                <w:rFonts w:ascii="CG Times" w:eastAsia="MS Mincho" w:hAnsi="CG Times"/>
                <w:sz w:val="22"/>
                <w:szCs w:val="22"/>
              </w:rPr>
              <w:t xml:space="preserve">Magnetic resonant technology </w:t>
            </w:r>
          </w:p>
        </w:tc>
      </w:tr>
      <w:tr w:rsidR="0035548F" w:rsidRPr="0035548F" w14:paraId="233D1777" w14:textId="77777777" w:rsidTr="00FD2338">
        <w:tc>
          <w:tcPr>
            <w:tcW w:w="9629" w:type="dxa"/>
            <w:gridSpan w:val="2"/>
            <w:tcBorders>
              <w:top w:val="single" w:sz="4" w:space="0" w:color="auto"/>
              <w:left w:val="nil"/>
              <w:bottom w:val="nil"/>
              <w:right w:val="nil"/>
            </w:tcBorders>
          </w:tcPr>
          <w:p w14:paraId="774167EE"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ind w:left="284" w:hanging="284"/>
              <w:jc w:val="both"/>
              <w:textAlignment w:val="baseline"/>
              <w:rPr>
                <w:rFonts w:ascii="CG Times" w:eastAsia="MS Mincho" w:hAnsi="CG Times"/>
                <w:sz w:val="22"/>
                <w:szCs w:val="22"/>
              </w:rPr>
            </w:pPr>
            <w:r w:rsidRPr="0035548F">
              <w:rPr>
                <w:rFonts w:ascii="CG Times" w:eastAsia="MS Mincho" w:hAnsi="CG Times"/>
                <w:sz w:val="22"/>
                <w:szCs w:val="22"/>
                <w:vertAlign w:val="superscript"/>
                <w:lang w:val="en-GB"/>
              </w:rPr>
              <w:t>(1)</w:t>
            </w:r>
            <w:r w:rsidRPr="0035548F">
              <w:rPr>
                <w:rFonts w:ascii="CG Times" w:eastAsia="MS Mincho" w:hAnsi="CG Times"/>
                <w:sz w:val="22"/>
                <w:szCs w:val="22"/>
                <w:lang w:val="en-GB"/>
              </w:rPr>
              <w:tab/>
              <w:t>Not to be used for the fundamental frequency of WPT-EV.</w:t>
            </w:r>
            <w:r w:rsidRPr="0035548F">
              <w:rPr>
                <w:rFonts w:ascii="CG Times" w:eastAsia="MS Mincho" w:hAnsi="CG Times"/>
                <w:sz w:val="22"/>
                <w:szCs w:val="22"/>
                <w:lang w:eastAsia="zh-CN"/>
              </w:rPr>
              <w:t xml:space="preserve"> Assuming a minimum separation distance of 50 m between WPT-EV and SFTS receivers, the third harmonic must fall within the 64-65 kHz and 55</w:t>
            </w:r>
            <w:r w:rsidRPr="0035548F">
              <w:rPr>
                <w:rFonts w:ascii="CG Times" w:eastAsia="MS Mincho" w:hAnsi="CG Times"/>
                <w:sz w:val="22"/>
                <w:szCs w:val="22"/>
                <w:lang w:eastAsia="zh-CN"/>
              </w:rPr>
              <w:noBreakHyphen/>
              <w:t>56 kHz frequency range and the WPT emission be limited to 35 dBµA/m at 10 m. Where a separation distance of greater than 100 m between WPT-EV and SFTS receivers can be guaranteed, the third harmonic may fall within the 63-65 kHz and 55</w:t>
            </w:r>
            <w:r w:rsidRPr="0035548F">
              <w:rPr>
                <w:rFonts w:ascii="CG Times" w:eastAsia="MS Mincho" w:hAnsi="CG Times"/>
                <w:sz w:val="22"/>
                <w:szCs w:val="22"/>
                <w:lang w:eastAsia="zh-CN"/>
              </w:rPr>
              <w:noBreakHyphen/>
              <w:t>57 kHz and the WPT emission be limited to 44 dBµA/m at 10 m.</w:t>
            </w:r>
          </w:p>
        </w:tc>
      </w:tr>
      <w:tr w:rsidR="0035548F" w:rsidRPr="0035548F" w14:paraId="6C3BDE98" w14:textId="77777777" w:rsidTr="00FD2338">
        <w:tc>
          <w:tcPr>
            <w:tcW w:w="9629" w:type="dxa"/>
            <w:gridSpan w:val="2"/>
            <w:tcBorders>
              <w:top w:val="nil"/>
              <w:left w:val="nil"/>
              <w:bottom w:val="nil"/>
              <w:right w:val="nil"/>
            </w:tcBorders>
          </w:tcPr>
          <w:p w14:paraId="79B9E966" w14:textId="77777777" w:rsidR="0035548F" w:rsidRPr="0035548F" w:rsidRDefault="0035548F" w:rsidP="0035548F">
            <w:pPr>
              <w:keepNext/>
              <w:keepLines/>
              <w:tabs>
                <w:tab w:val="left" w:pos="284"/>
                <w:tab w:val="left" w:pos="567"/>
                <w:tab w:val="left" w:pos="794"/>
                <w:tab w:val="left" w:pos="851"/>
                <w:tab w:val="left" w:pos="1191"/>
                <w:tab w:val="left" w:pos="1418"/>
                <w:tab w:val="left" w:pos="1588"/>
                <w:tab w:val="left" w:pos="1701"/>
                <w:tab w:val="left" w:pos="1985"/>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0"/>
                <w:szCs w:val="22"/>
              </w:rPr>
            </w:pPr>
          </w:p>
        </w:tc>
      </w:tr>
    </w:tbl>
    <w:p w14:paraId="4FD766D4" w14:textId="77777777" w:rsidR="0035548F" w:rsidRPr="0035548F" w:rsidRDefault="0035548F" w:rsidP="0035548F">
      <w:pPr>
        <w:keepNext/>
        <w:keepLines/>
        <w:pBdr>
          <w:top w:val="single" w:sz="6" w:space="1" w:color="auto"/>
        </w:pBdr>
        <w:overflowPunct w:val="0"/>
        <w:autoSpaceDE w:val="0"/>
        <w:autoSpaceDN w:val="0"/>
        <w:adjustRightInd w:val="0"/>
        <w:spacing w:before="240"/>
        <w:ind w:left="3997" w:right="3997"/>
        <w:jc w:val="center"/>
        <w:textAlignment w:val="baseline"/>
        <w:rPr>
          <w:sz w:val="20"/>
          <w:szCs w:val="20"/>
          <w:lang w:val="en-GB" w:eastAsia="zh-CN"/>
        </w:rPr>
      </w:pPr>
    </w:p>
    <w:p w14:paraId="1590A55D" w14:textId="77777777" w:rsidR="0005773C" w:rsidRDefault="0005773C" w:rsidP="0005773C">
      <w:pPr>
        <w:pStyle w:val="Normalaftertitle"/>
      </w:pPr>
    </w:p>
    <w:sectPr w:rsidR="0005773C" w:rsidSect="00405A6C">
      <w:headerReference w:type="even" r:id="rId12"/>
      <w:headerReference w:type="default" r:id="rId13"/>
      <w:pgSz w:w="11907" w:h="16834" w:code="9"/>
      <w:pgMar w:top="1418" w:right="1134" w:bottom="1134" w:left="1134" w:header="720" w:footer="482" w:gutter="0"/>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CE2557" w14:textId="77777777" w:rsidR="00AA0C90" w:rsidRDefault="00AA0C90" w:rsidP="00D73705">
      <w:r>
        <w:separator/>
      </w:r>
    </w:p>
  </w:endnote>
  <w:endnote w:type="continuationSeparator" w:id="0">
    <w:p w14:paraId="65724CF8" w14:textId="77777777" w:rsidR="00AA0C90" w:rsidRDefault="00AA0C90"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G Times">
    <w:altName w:val="Times New Roman"/>
    <w:charset w:val="00"/>
    <w:family w:val="roman"/>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80F9AF" w14:textId="77777777" w:rsidR="00AA0C90" w:rsidRDefault="00AA0C90" w:rsidP="00D73705">
      <w:r>
        <w:separator/>
      </w:r>
    </w:p>
  </w:footnote>
  <w:footnote w:type="continuationSeparator" w:id="0">
    <w:p w14:paraId="3300A3D4" w14:textId="77777777" w:rsidR="00AA0C90" w:rsidRDefault="00AA0C90" w:rsidP="00D73705">
      <w:r>
        <w:continuationSeparator/>
      </w:r>
    </w:p>
  </w:footnote>
  <w:footnote w:id="1">
    <w:p w14:paraId="38731DA3" w14:textId="77777777" w:rsidR="0035548F" w:rsidDel="00852E90" w:rsidRDefault="0035548F" w:rsidP="0035548F">
      <w:pPr>
        <w:pStyle w:val="FootnoteText"/>
        <w:rPr>
          <w:del w:id="13" w:author="WP1A_2023" w:date="2024-03-25T16:55:00Z"/>
          <w:lang w:val="en-US"/>
        </w:rPr>
      </w:pPr>
      <w:del w:id="14" w:author="WP1A_2023" w:date="2024-03-25T16:55:00Z">
        <w:r w:rsidRPr="000267EF" w:rsidDel="00852E90">
          <w:rPr>
            <w:rStyle w:val="FootnoteReference"/>
            <w:lang w:val="en-GB"/>
          </w:rPr>
          <w:delText>*</w:delText>
        </w:r>
        <w:r w:rsidRPr="000267EF" w:rsidDel="00852E90">
          <w:rPr>
            <w:lang w:val="en-GB"/>
          </w:rPr>
          <w:tab/>
        </w:r>
        <w:r w:rsidDel="00852E90">
          <w:rPr>
            <w:lang w:val="en-US"/>
          </w:rPr>
          <w:delText xml:space="preserve">The global harmonization of frequencies for WPT for electric vehicles will be addressed under WRC-19 agenda item 9.1, issue 9.1.6 (i.e. Item 1 in the Annex to Resolution </w:delText>
        </w:r>
        <w:r w:rsidDel="00852E90">
          <w:rPr>
            <w:b/>
            <w:bCs/>
            <w:lang w:val="en-US"/>
          </w:rPr>
          <w:delText>958 (WRC-15)</w:delText>
        </w:r>
        <w:r w:rsidDel="00852E90">
          <w:rPr>
            <w:lang w:val="en-US"/>
          </w:rPr>
          <w:delText>).</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4EED5" w14:textId="77777777" w:rsidR="0005773C" w:rsidRDefault="00693323">
    <w:pPr>
      <w:pStyle w:val="Heade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2</w:t>
    </w:r>
    <w:r>
      <w:rPr>
        <w:rStyle w:val="PageNumber"/>
        <w:b/>
        <w:bCs/>
      </w:rPr>
      <w:fldChar w:fldCharType="end"/>
    </w:r>
    <w:r>
      <w:tab/>
    </w:r>
    <w:r>
      <w:rPr>
        <w:lang w:val="fr-FR"/>
      </w:rPr>
      <w:fldChar w:fldCharType="begin"/>
    </w:r>
    <w:r w:rsidRPr="009E00A8">
      <w:instrText xml:space="preserve"> DOCPROPERTY "Header" \* MERGEFORMAT </w:instrText>
    </w:r>
    <w:r>
      <w:rPr>
        <w:lang w:val="fr-FR"/>
      </w:rPr>
      <w:fldChar w:fldCharType="separate"/>
    </w:r>
    <w:r w:rsidRPr="00C0759B">
      <w:rPr>
        <w:b/>
        <w:bCs/>
      </w:rPr>
      <w:t xml:space="preserve">Rec. </w:t>
    </w:r>
    <w:r>
      <w:rPr>
        <w:b/>
        <w:bCs/>
      </w:rPr>
      <w:fldChar w:fldCharType="end"/>
    </w:r>
    <w:r w:rsidRPr="009E00A8">
      <w:rPr>
        <w:b/>
        <w:bCs/>
      </w:rPr>
      <w:t xml:space="preserve"> </w:t>
    </w:r>
    <w:r>
      <w:rPr>
        <w:b/>
        <w:bCs/>
      </w:rPr>
      <w:fldChar w:fldCharType="begin"/>
    </w:r>
    <w:r>
      <w:rPr>
        <w:b/>
        <w:bCs/>
      </w:rPr>
      <w:instrText>styleref href</w:instrText>
    </w:r>
    <w:r>
      <w:rPr>
        <w:b/>
        <w:bCs/>
      </w:rPr>
      <w:fldChar w:fldCharType="separate"/>
    </w:r>
    <w:r>
      <w:rPr>
        <w:b/>
        <w:bCs/>
        <w:noProof/>
      </w:rPr>
      <w:t>ITU-R  SM.2110-1</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14FF4" w14:textId="77777777" w:rsidR="0005773C" w:rsidRDefault="00693323">
    <w:pPr>
      <w:pStyle w:val="Heade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92060" w14:textId="77777777" w:rsidR="00916596" w:rsidRDefault="00693323">
    <w:pPr>
      <w:pStyle w:val="Heade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2</w:t>
    </w:r>
    <w:r>
      <w:rPr>
        <w:rStyle w:val="PageNumber"/>
        <w:b/>
        <w:bCs/>
      </w:rPr>
      <w:fldChar w:fldCharType="end"/>
    </w:r>
    <w:r>
      <w:tab/>
    </w:r>
    <w:r>
      <w:rPr>
        <w:lang w:val="fr-FR"/>
      </w:rPr>
      <w:fldChar w:fldCharType="begin"/>
    </w:r>
    <w:r w:rsidRPr="009E00A8">
      <w:instrText xml:space="preserve"> DOCPROPERTY "Header" \* MERGEFORMAT </w:instrText>
    </w:r>
    <w:r>
      <w:rPr>
        <w:lang w:val="fr-FR"/>
      </w:rPr>
      <w:fldChar w:fldCharType="separate"/>
    </w:r>
    <w:r w:rsidRPr="00C0759B">
      <w:rPr>
        <w:b/>
        <w:bCs/>
      </w:rPr>
      <w:t xml:space="preserve">Rec. </w:t>
    </w:r>
    <w:r>
      <w:rPr>
        <w:b/>
        <w:bCs/>
      </w:rPr>
      <w:fldChar w:fldCharType="end"/>
    </w:r>
    <w:r w:rsidRPr="009E00A8">
      <w:rPr>
        <w:b/>
        <w:bCs/>
      </w:rPr>
      <w:t xml:space="preserve"> </w:t>
    </w:r>
    <w:r>
      <w:rPr>
        <w:b/>
        <w:bCs/>
      </w:rPr>
      <w:fldChar w:fldCharType="begin"/>
    </w:r>
    <w:r>
      <w:rPr>
        <w:b/>
        <w:bCs/>
      </w:rPr>
      <w:instrText>styleref href</w:instrText>
    </w:r>
    <w:r>
      <w:rPr>
        <w:b/>
        <w:bCs/>
      </w:rPr>
      <w:fldChar w:fldCharType="separate"/>
    </w:r>
    <w:r>
      <w:rPr>
        <w:b/>
        <w:bCs/>
        <w:noProof/>
      </w:rPr>
      <w:t>ITU-R  SM.2110-1</w:t>
    </w:r>
    <w:r>
      <w:rPr>
        <w:b/>
        <w:bC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022E8" w14:textId="77777777" w:rsidR="00916596" w:rsidRDefault="00693323">
    <w:pPr>
      <w:pStyle w:val="Header"/>
    </w:pPr>
    <w:r>
      <w:tab/>
    </w:r>
    <w:fldSimple w:instr=" DOCPROPERTY &quot;Header&quot; \* MERGEFORMAT ">
      <w:r w:rsidRPr="00C0759B">
        <w:rPr>
          <w:b/>
          <w:bCs/>
        </w:rPr>
        <w:t xml:space="preserve">Rec. </w:t>
      </w:r>
    </w:fldSimple>
    <w:r w:rsidR="0035548F">
      <w:rPr>
        <w:b/>
        <w:bCs/>
      </w:rPr>
      <w:t>ITU-R SM.2110-1</w:t>
    </w:r>
    <w:r>
      <w:tab/>
    </w: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1</w:t>
    </w:r>
    <w:r>
      <w:rPr>
        <w:rStyle w:val="PageNumbe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DDF202C"/>
    <w:multiLevelType w:val="hybridMultilevel"/>
    <w:tmpl w:val="D578F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237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WP1A_2023">
    <w15:presenceInfo w15:providerId="None" w15:userId="WP1A_2023"/>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07D56"/>
    <w:rsid w:val="00007FAD"/>
    <w:rsid w:val="00010197"/>
    <w:rsid w:val="00022C01"/>
    <w:rsid w:val="00030964"/>
    <w:rsid w:val="00040CCA"/>
    <w:rsid w:val="000458CC"/>
    <w:rsid w:val="000521E0"/>
    <w:rsid w:val="000544A5"/>
    <w:rsid w:val="0005773C"/>
    <w:rsid w:val="000824FE"/>
    <w:rsid w:val="00091EF6"/>
    <w:rsid w:val="0009371E"/>
    <w:rsid w:val="000A57B8"/>
    <w:rsid w:val="000B49C3"/>
    <w:rsid w:val="000C2066"/>
    <w:rsid w:val="000C6639"/>
    <w:rsid w:val="000E546C"/>
    <w:rsid w:val="0011474B"/>
    <w:rsid w:val="00115FEB"/>
    <w:rsid w:val="00136A22"/>
    <w:rsid w:val="00161EC2"/>
    <w:rsid w:val="0016346E"/>
    <w:rsid w:val="001643EE"/>
    <w:rsid w:val="00165375"/>
    <w:rsid w:val="00180BCA"/>
    <w:rsid w:val="001A0102"/>
    <w:rsid w:val="001B19A7"/>
    <w:rsid w:val="001B300D"/>
    <w:rsid w:val="001B6EAB"/>
    <w:rsid w:val="001C2208"/>
    <w:rsid w:val="001D031B"/>
    <w:rsid w:val="001D3C62"/>
    <w:rsid w:val="001D5407"/>
    <w:rsid w:val="001D6B2B"/>
    <w:rsid w:val="001E1955"/>
    <w:rsid w:val="001E390C"/>
    <w:rsid w:val="001E45FA"/>
    <w:rsid w:val="001E6D0D"/>
    <w:rsid w:val="002015AC"/>
    <w:rsid w:val="00212611"/>
    <w:rsid w:val="00220F3D"/>
    <w:rsid w:val="00226BDC"/>
    <w:rsid w:val="002316B6"/>
    <w:rsid w:val="00231C4F"/>
    <w:rsid w:val="00241691"/>
    <w:rsid w:val="00261145"/>
    <w:rsid w:val="00273DC8"/>
    <w:rsid w:val="002759A3"/>
    <w:rsid w:val="002A7FF5"/>
    <w:rsid w:val="002B20A6"/>
    <w:rsid w:val="002B3631"/>
    <w:rsid w:val="002C1E6F"/>
    <w:rsid w:val="002C5316"/>
    <w:rsid w:val="002D0C3D"/>
    <w:rsid w:val="002D4579"/>
    <w:rsid w:val="002D725E"/>
    <w:rsid w:val="002E6884"/>
    <w:rsid w:val="00300EB3"/>
    <w:rsid w:val="00302805"/>
    <w:rsid w:val="0032634D"/>
    <w:rsid w:val="00327FE0"/>
    <w:rsid w:val="0033334A"/>
    <w:rsid w:val="00335434"/>
    <w:rsid w:val="003448B7"/>
    <w:rsid w:val="0035548F"/>
    <w:rsid w:val="0036249C"/>
    <w:rsid w:val="00363CFA"/>
    <w:rsid w:val="00372C70"/>
    <w:rsid w:val="00373EED"/>
    <w:rsid w:val="00377072"/>
    <w:rsid w:val="0038079F"/>
    <w:rsid w:val="00385EC2"/>
    <w:rsid w:val="00387C53"/>
    <w:rsid w:val="00391219"/>
    <w:rsid w:val="00392E23"/>
    <w:rsid w:val="003A38DE"/>
    <w:rsid w:val="003A736B"/>
    <w:rsid w:val="003B061A"/>
    <w:rsid w:val="003B3900"/>
    <w:rsid w:val="003B3EAD"/>
    <w:rsid w:val="003B5829"/>
    <w:rsid w:val="003E4930"/>
    <w:rsid w:val="003F4E34"/>
    <w:rsid w:val="004046A8"/>
    <w:rsid w:val="00404AA6"/>
    <w:rsid w:val="00405A6C"/>
    <w:rsid w:val="0041481E"/>
    <w:rsid w:val="00430E0A"/>
    <w:rsid w:val="00434A34"/>
    <w:rsid w:val="00447612"/>
    <w:rsid w:val="0045606E"/>
    <w:rsid w:val="0047534E"/>
    <w:rsid w:val="00475BE2"/>
    <w:rsid w:val="00480152"/>
    <w:rsid w:val="00487B62"/>
    <w:rsid w:val="004A0632"/>
    <w:rsid w:val="004A162C"/>
    <w:rsid w:val="004A3ECA"/>
    <w:rsid w:val="004A734B"/>
    <w:rsid w:val="004B6F20"/>
    <w:rsid w:val="004D67F8"/>
    <w:rsid w:val="0050050E"/>
    <w:rsid w:val="00515E78"/>
    <w:rsid w:val="00515FC5"/>
    <w:rsid w:val="0051720A"/>
    <w:rsid w:val="00520DFE"/>
    <w:rsid w:val="00521103"/>
    <w:rsid w:val="005263E1"/>
    <w:rsid w:val="00527834"/>
    <w:rsid w:val="005351C7"/>
    <w:rsid w:val="00535516"/>
    <w:rsid w:val="00535ACD"/>
    <w:rsid w:val="00540A6D"/>
    <w:rsid w:val="00546FA2"/>
    <w:rsid w:val="00547FCB"/>
    <w:rsid w:val="005508CF"/>
    <w:rsid w:val="00552271"/>
    <w:rsid w:val="005555F3"/>
    <w:rsid w:val="00557058"/>
    <w:rsid w:val="00557F97"/>
    <w:rsid w:val="005606F2"/>
    <w:rsid w:val="005737F3"/>
    <w:rsid w:val="005818A6"/>
    <w:rsid w:val="00587146"/>
    <w:rsid w:val="00592903"/>
    <w:rsid w:val="005A66F4"/>
    <w:rsid w:val="005C67EE"/>
    <w:rsid w:val="005D19B6"/>
    <w:rsid w:val="005D2AAD"/>
    <w:rsid w:val="005E374D"/>
    <w:rsid w:val="005E5324"/>
    <w:rsid w:val="005F1618"/>
    <w:rsid w:val="005F1D9D"/>
    <w:rsid w:val="005F5B1C"/>
    <w:rsid w:val="006046ED"/>
    <w:rsid w:val="00604F4A"/>
    <w:rsid w:val="00631F3B"/>
    <w:rsid w:val="00636FFE"/>
    <w:rsid w:val="00647157"/>
    <w:rsid w:val="006473A0"/>
    <w:rsid w:val="00652CA8"/>
    <w:rsid w:val="006545FE"/>
    <w:rsid w:val="00654F3B"/>
    <w:rsid w:val="00655762"/>
    <w:rsid w:val="0067426A"/>
    <w:rsid w:val="006769D1"/>
    <w:rsid w:val="00690AB4"/>
    <w:rsid w:val="00693323"/>
    <w:rsid w:val="006A3F81"/>
    <w:rsid w:val="006C032A"/>
    <w:rsid w:val="006C1F03"/>
    <w:rsid w:val="006C3EFA"/>
    <w:rsid w:val="006C71F8"/>
    <w:rsid w:val="006D17BF"/>
    <w:rsid w:val="006D5F8F"/>
    <w:rsid w:val="006E2162"/>
    <w:rsid w:val="006E3DEC"/>
    <w:rsid w:val="006E6B6A"/>
    <w:rsid w:val="006F1981"/>
    <w:rsid w:val="006F2011"/>
    <w:rsid w:val="006F2D6E"/>
    <w:rsid w:val="0070327E"/>
    <w:rsid w:val="00714C94"/>
    <w:rsid w:val="007162F3"/>
    <w:rsid w:val="00716647"/>
    <w:rsid w:val="00716965"/>
    <w:rsid w:val="00722804"/>
    <w:rsid w:val="00726776"/>
    <w:rsid w:val="0074380E"/>
    <w:rsid w:val="00746C92"/>
    <w:rsid w:val="00763B91"/>
    <w:rsid w:val="00764452"/>
    <w:rsid w:val="007661D3"/>
    <w:rsid w:val="00767D9F"/>
    <w:rsid w:val="007751AF"/>
    <w:rsid w:val="00782D55"/>
    <w:rsid w:val="00786317"/>
    <w:rsid w:val="00790A03"/>
    <w:rsid w:val="00792AF6"/>
    <w:rsid w:val="00792E9A"/>
    <w:rsid w:val="00794114"/>
    <w:rsid w:val="007A05D4"/>
    <w:rsid w:val="007A4EA0"/>
    <w:rsid w:val="007B3C18"/>
    <w:rsid w:val="007B7D90"/>
    <w:rsid w:val="007E10C1"/>
    <w:rsid w:val="007E459C"/>
    <w:rsid w:val="007E5164"/>
    <w:rsid w:val="007F14BA"/>
    <w:rsid w:val="007F1B37"/>
    <w:rsid w:val="007F218A"/>
    <w:rsid w:val="007F7FE4"/>
    <w:rsid w:val="008069A7"/>
    <w:rsid w:val="008069B8"/>
    <w:rsid w:val="00813FE1"/>
    <w:rsid w:val="00820B2F"/>
    <w:rsid w:val="00821A54"/>
    <w:rsid w:val="00833B54"/>
    <w:rsid w:val="0084160D"/>
    <w:rsid w:val="00841C1A"/>
    <w:rsid w:val="008478F1"/>
    <w:rsid w:val="00852E90"/>
    <w:rsid w:val="00853D70"/>
    <w:rsid w:val="00875A8A"/>
    <w:rsid w:val="008814CF"/>
    <w:rsid w:val="008849DE"/>
    <w:rsid w:val="00892555"/>
    <w:rsid w:val="008A6547"/>
    <w:rsid w:val="008C2E75"/>
    <w:rsid w:val="008D227D"/>
    <w:rsid w:val="008D58D4"/>
    <w:rsid w:val="009009A5"/>
    <w:rsid w:val="00916596"/>
    <w:rsid w:val="00922BED"/>
    <w:rsid w:val="00927962"/>
    <w:rsid w:val="00935CDD"/>
    <w:rsid w:val="00936164"/>
    <w:rsid w:val="0095095A"/>
    <w:rsid w:val="009576A8"/>
    <w:rsid w:val="00957E23"/>
    <w:rsid w:val="0097473C"/>
    <w:rsid w:val="00977343"/>
    <w:rsid w:val="0098720D"/>
    <w:rsid w:val="00994609"/>
    <w:rsid w:val="009B4626"/>
    <w:rsid w:val="009C30AF"/>
    <w:rsid w:val="009C588A"/>
    <w:rsid w:val="009D0CC5"/>
    <w:rsid w:val="009D1D1C"/>
    <w:rsid w:val="009D774B"/>
    <w:rsid w:val="009E38AD"/>
    <w:rsid w:val="009E38C1"/>
    <w:rsid w:val="00A00A65"/>
    <w:rsid w:val="00A06C4C"/>
    <w:rsid w:val="00A159AB"/>
    <w:rsid w:val="00A22AC7"/>
    <w:rsid w:val="00A25717"/>
    <w:rsid w:val="00A26C26"/>
    <w:rsid w:val="00A30D7E"/>
    <w:rsid w:val="00A32E9B"/>
    <w:rsid w:val="00A60BF2"/>
    <w:rsid w:val="00A63509"/>
    <w:rsid w:val="00A6767F"/>
    <w:rsid w:val="00A81B7F"/>
    <w:rsid w:val="00A868F5"/>
    <w:rsid w:val="00A94279"/>
    <w:rsid w:val="00A970AD"/>
    <w:rsid w:val="00AA0C90"/>
    <w:rsid w:val="00AB225B"/>
    <w:rsid w:val="00AB2750"/>
    <w:rsid w:val="00AB312F"/>
    <w:rsid w:val="00AB46E7"/>
    <w:rsid w:val="00AB5046"/>
    <w:rsid w:val="00AC7DDC"/>
    <w:rsid w:val="00AD0A7D"/>
    <w:rsid w:val="00AE1A68"/>
    <w:rsid w:val="00AE1B36"/>
    <w:rsid w:val="00B164D4"/>
    <w:rsid w:val="00B2388E"/>
    <w:rsid w:val="00B30978"/>
    <w:rsid w:val="00B3498E"/>
    <w:rsid w:val="00B52044"/>
    <w:rsid w:val="00B52AD7"/>
    <w:rsid w:val="00B57209"/>
    <w:rsid w:val="00B743FD"/>
    <w:rsid w:val="00B933F7"/>
    <w:rsid w:val="00BB2E38"/>
    <w:rsid w:val="00BC64C3"/>
    <w:rsid w:val="00BD0DE4"/>
    <w:rsid w:val="00BE23D0"/>
    <w:rsid w:val="00BF5D5E"/>
    <w:rsid w:val="00C032BE"/>
    <w:rsid w:val="00C03FB2"/>
    <w:rsid w:val="00C04A00"/>
    <w:rsid w:val="00C06362"/>
    <w:rsid w:val="00C16E18"/>
    <w:rsid w:val="00C171CF"/>
    <w:rsid w:val="00C17326"/>
    <w:rsid w:val="00C20476"/>
    <w:rsid w:val="00C257E6"/>
    <w:rsid w:val="00C26286"/>
    <w:rsid w:val="00C35CE9"/>
    <w:rsid w:val="00C413B6"/>
    <w:rsid w:val="00C43D41"/>
    <w:rsid w:val="00C454D3"/>
    <w:rsid w:val="00C45F5C"/>
    <w:rsid w:val="00C47424"/>
    <w:rsid w:val="00C52078"/>
    <w:rsid w:val="00C5323A"/>
    <w:rsid w:val="00C67C94"/>
    <w:rsid w:val="00C7453D"/>
    <w:rsid w:val="00C75400"/>
    <w:rsid w:val="00C759A9"/>
    <w:rsid w:val="00CA3503"/>
    <w:rsid w:val="00CA6830"/>
    <w:rsid w:val="00CA7A73"/>
    <w:rsid w:val="00CB56A0"/>
    <w:rsid w:val="00CB60D1"/>
    <w:rsid w:val="00CB7F0C"/>
    <w:rsid w:val="00CC38C6"/>
    <w:rsid w:val="00CD054D"/>
    <w:rsid w:val="00CD5BDA"/>
    <w:rsid w:val="00CF1D27"/>
    <w:rsid w:val="00CF68E3"/>
    <w:rsid w:val="00D017C9"/>
    <w:rsid w:val="00D063A2"/>
    <w:rsid w:val="00D12ADD"/>
    <w:rsid w:val="00D14D6F"/>
    <w:rsid w:val="00D1773D"/>
    <w:rsid w:val="00D17DCC"/>
    <w:rsid w:val="00D200A9"/>
    <w:rsid w:val="00D248BF"/>
    <w:rsid w:val="00D24F11"/>
    <w:rsid w:val="00D27F09"/>
    <w:rsid w:val="00D36C0F"/>
    <w:rsid w:val="00D40019"/>
    <w:rsid w:val="00D407F1"/>
    <w:rsid w:val="00D40FA3"/>
    <w:rsid w:val="00D415AC"/>
    <w:rsid w:val="00D44267"/>
    <w:rsid w:val="00D461F5"/>
    <w:rsid w:val="00D51E41"/>
    <w:rsid w:val="00D6037E"/>
    <w:rsid w:val="00D650B9"/>
    <w:rsid w:val="00D73705"/>
    <w:rsid w:val="00D74018"/>
    <w:rsid w:val="00D75637"/>
    <w:rsid w:val="00D81524"/>
    <w:rsid w:val="00D85C42"/>
    <w:rsid w:val="00D92590"/>
    <w:rsid w:val="00D95B3C"/>
    <w:rsid w:val="00D975A2"/>
    <w:rsid w:val="00DA7325"/>
    <w:rsid w:val="00DB4481"/>
    <w:rsid w:val="00DC1443"/>
    <w:rsid w:val="00DC56DE"/>
    <w:rsid w:val="00DD6896"/>
    <w:rsid w:val="00DF0B45"/>
    <w:rsid w:val="00E20DED"/>
    <w:rsid w:val="00E21B03"/>
    <w:rsid w:val="00E220CC"/>
    <w:rsid w:val="00E220F7"/>
    <w:rsid w:val="00E22D4B"/>
    <w:rsid w:val="00E24E48"/>
    <w:rsid w:val="00E30772"/>
    <w:rsid w:val="00E42954"/>
    <w:rsid w:val="00E50202"/>
    <w:rsid w:val="00E5228B"/>
    <w:rsid w:val="00E53761"/>
    <w:rsid w:val="00E614ED"/>
    <w:rsid w:val="00E62B6F"/>
    <w:rsid w:val="00E64963"/>
    <w:rsid w:val="00E65774"/>
    <w:rsid w:val="00E658D1"/>
    <w:rsid w:val="00EB290D"/>
    <w:rsid w:val="00ED339B"/>
    <w:rsid w:val="00EE2EFB"/>
    <w:rsid w:val="00EE6E0E"/>
    <w:rsid w:val="00EF19B1"/>
    <w:rsid w:val="00F131AE"/>
    <w:rsid w:val="00F46B2F"/>
    <w:rsid w:val="00F577E2"/>
    <w:rsid w:val="00F700C9"/>
    <w:rsid w:val="00F81D64"/>
    <w:rsid w:val="00F85F37"/>
    <w:rsid w:val="00F92878"/>
    <w:rsid w:val="00F97F05"/>
    <w:rsid w:val="00FA2FE7"/>
    <w:rsid w:val="00FB7872"/>
    <w:rsid w:val="00FC5C16"/>
    <w:rsid w:val="00FF520B"/>
    <w:rsid w:val="00FF5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E46C7B"/>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超级链接,ECC Hyperlink,CEO_Hyperlink,超?级链,Style 58,超????,하이퍼링크2,超链接1,超?级链?,Style?,S,하이퍼링크21"/>
    <w:basedOn w:val="DefaultParagraphFont"/>
    <w:uiPriority w:val="99"/>
    <w:unhideWhenUsed/>
    <w:qFormat/>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nhideWhenUsed/>
    <w:rsid w:val="00D73705"/>
    <w:pPr>
      <w:tabs>
        <w:tab w:val="center" w:pos="4680"/>
        <w:tab w:val="right" w:pos="9360"/>
      </w:tabs>
    </w:pPr>
  </w:style>
  <w:style w:type="character" w:customStyle="1" w:styleId="HeaderChar">
    <w:name w:val="Header Char"/>
    <w:basedOn w:val="DefaultParagraphFont"/>
    <w:link w:val="Header"/>
    <w:rsid w:val="00D73705"/>
    <w:rPr>
      <w:rFonts w:ascii="Times New Roman" w:eastAsia="Times New Roman" w:hAnsi="Times New Roman" w:cs="Times New Roman"/>
      <w:sz w:val="24"/>
      <w:szCs w:val="24"/>
    </w:rPr>
  </w:style>
  <w:style w:type="paragraph" w:styleId="Footer">
    <w:name w:val="footer"/>
    <w:basedOn w:val="Normal"/>
    <w:link w:val="FooterChar"/>
    <w:unhideWhenUsed/>
    <w:rsid w:val="00D73705"/>
    <w:pPr>
      <w:tabs>
        <w:tab w:val="center" w:pos="4680"/>
        <w:tab w:val="right" w:pos="9360"/>
      </w:tabs>
    </w:pPr>
  </w:style>
  <w:style w:type="character" w:customStyle="1" w:styleId="FooterChar">
    <w:name w:val="Footer Char"/>
    <w:basedOn w:val="DefaultParagraphFont"/>
    <w:link w:val="Footer"/>
    <w:rsid w:val="00D73705"/>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B061A"/>
    <w:rPr>
      <w:color w:val="605E5C"/>
      <w:shd w:val="clear" w:color="auto" w:fill="E1DFDD"/>
    </w:rPr>
  </w:style>
  <w:style w:type="paragraph" w:customStyle="1" w:styleId="Source">
    <w:name w:val="Source"/>
    <w:basedOn w:val="Normal"/>
    <w:next w:val="Normal"/>
    <w:link w:val="SourceCarattere"/>
    <w:rsid w:val="005F1618"/>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itle1">
    <w:name w:val="Title 1"/>
    <w:basedOn w:val="Source"/>
    <w:next w:val="Normal"/>
    <w:link w:val="Title1Carattere"/>
    <w:rsid w:val="005F1618"/>
    <w:pPr>
      <w:tabs>
        <w:tab w:val="left" w:pos="567"/>
        <w:tab w:val="left" w:pos="1701"/>
        <w:tab w:val="left" w:pos="2835"/>
      </w:tabs>
      <w:spacing w:before="240"/>
    </w:pPr>
    <w:rPr>
      <w:b w:val="0"/>
      <w:caps/>
    </w:rPr>
  </w:style>
  <w:style w:type="paragraph" w:customStyle="1" w:styleId="Normalaftertitle">
    <w:name w:val="Normal_after_title"/>
    <w:basedOn w:val="Normal"/>
    <w:next w:val="Normal"/>
    <w:link w:val="NormalaftertitleChar"/>
    <w:uiPriority w:val="99"/>
    <w:rsid w:val="000C2066"/>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styleId="PageNumber">
    <w:name w:val="page number"/>
    <w:basedOn w:val="DefaultParagraphFont"/>
    <w:rsid w:val="000C2066"/>
  </w:style>
  <w:style w:type="paragraph" w:customStyle="1" w:styleId="Headingb">
    <w:name w:val="Heading_b"/>
    <w:basedOn w:val="Normal"/>
    <w:next w:val="Normal"/>
    <w:link w:val="HeadingbChar"/>
    <w:qFormat/>
    <w:rsid w:val="000C2066"/>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en-GB" w:eastAsia="zh-CN"/>
    </w:rPr>
  </w:style>
  <w:style w:type="character" w:customStyle="1" w:styleId="NormalaftertitleChar">
    <w:name w:val="Normal_after_title Char"/>
    <w:link w:val="Normalaftertitle"/>
    <w:uiPriority w:val="99"/>
    <w:locked/>
    <w:rsid w:val="000C2066"/>
    <w:rPr>
      <w:rFonts w:ascii="Times New Roman" w:eastAsia="Times New Roman" w:hAnsi="Times New Roman" w:cs="Times New Roman"/>
      <w:sz w:val="24"/>
      <w:szCs w:val="20"/>
      <w:lang w:val="en-GB"/>
    </w:rPr>
  </w:style>
  <w:style w:type="character" w:customStyle="1" w:styleId="HeadingbChar">
    <w:name w:val="Heading_b Char"/>
    <w:link w:val="Headingb"/>
    <w:locked/>
    <w:rsid w:val="000C2066"/>
    <w:rPr>
      <w:rFonts w:ascii="Times New Roman Bold" w:eastAsia="Times New Roman" w:hAnsi="Times New Roman Bold" w:cs="Times New Roman Bold"/>
      <w:b/>
      <w:sz w:val="24"/>
      <w:szCs w:val="20"/>
      <w:lang w:val="en-GB" w:eastAsia="zh-CN"/>
    </w:rPr>
  </w:style>
  <w:style w:type="character" w:customStyle="1" w:styleId="href">
    <w:name w:val="href"/>
    <w:basedOn w:val="DefaultParagraphFont"/>
    <w:rsid w:val="00E22D4B"/>
  </w:style>
  <w:style w:type="paragraph" w:customStyle="1" w:styleId="RecNo">
    <w:name w:val="Rec_No"/>
    <w:basedOn w:val="Normal"/>
    <w:next w:val="Rectitle"/>
    <w:rsid w:val="00E22D4B"/>
    <w:pPr>
      <w:keepNext/>
      <w:keepLines/>
      <w:overflowPunct w:val="0"/>
      <w:autoSpaceDE w:val="0"/>
      <w:autoSpaceDN w:val="0"/>
      <w:adjustRightInd w:val="0"/>
      <w:spacing w:before="480"/>
      <w:jc w:val="center"/>
      <w:textAlignment w:val="baseline"/>
    </w:pPr>
    <w:rPr>
      <w:sz w:val="28"/>
      <w:szCs w:val="20"/>
      <w:lang w:val="fr-FR"/>
    </w:rPr>
  </w:style>
  <w:style w:type="paragraph" w:customStyle="1" w:styleId="HeadingSum">
    <w:name w:val="Heading_Sum"/>
    <w:basedOn w:val="Headingb"/>
    <w:next w:val="Normal"/>
    <w:autoRedefine/>
    <w:rsid w:val="00165375"/>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Recdate">
    <w:name w:val="Rec_date"/>
    <w:basedOn w:val="Normal"/>
    <w:next w:val="Normalaftertitle"/>
    <w:rsid w:val="00E22D4B"/>
    <w:pPr>
      <w:tabs>
        <w:tab w:val="left" w:pos="794"/>
        <w:tab w:val="left" w:pos="1191"/>
        <w:tab w:val="left" w:pos="1588"/>
        <w:tab w:val="left" w:pos="1985"/>
      </w:tabs>
      <w:overflowPunct w:val="0"/>
      <w:autoSpaceDE w:val="0"/>
      <w:autoSpaceDN w:val="0"/>
      <w:adjustRightInd w:val="0"/>
      <w:spacing w:before="120"/>
      <w:jc w:val="right"/>
      <w:textAlignment w:val="baseline"/>
    </w:pPr>
    <w:rPr>
      <w:szCs w:val="20"/>
      <w:lang w:val="fr-FR"/>
    </w:rPr>
  </w:style>
  <w:style w:type="paragraph" w:customStyle="1" w:styleId="Tablehead">
    <w:name w:val="Table_head"/>
    <w:basedOn w:val="Normal"/>
    <w:next w:val="Normal"/>
    <w:rsid w:val="00E22D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b/>
      <w:sz w:val="22"/>
      <w:szCs w:val="20"/>
      <w:lang w:val="fr-FR"/>
    </w:rPr>
  </w:style>
  <w:style w:type="paragraph" w:customStyle="1" w:styleId="TableNo">
    <w:name w:val="Table_No"/>
    <w:basedOn w:val="Normal"/>
    <w:next w:val="Normal"/>
    <w:link w:val="TableNoChar"/>
    <w:rsid w:val="00E22D4B"/>
    <w:pPr>
      <w:keepNext/>
      <w:tabs>
        <w:tab w:val="left" w:pos="794"/>
        <w:tab w:val="left" w:pos="1191"/>
        <w:tab w:val="left" w:pos="1588"/>
        <w:tab w:val="left" w:pos="1985"/>
      </w:tabs>
      <w:overflowPunct w:val="0"/>
      <w:autoSpaceDE w:val="0"/>
      <w:autoSpaceDN w:val="0"/>
      <w:adjustRightInd w:val="0"/>
      <w:spacing w:before="360" w:after="120"/>
      <w:jc w:val="center"/>
      <w:textAlignment w:val="baseline"/>
    </w:pPr>
    <w:rPr>
      <w:szCs w:val="20"/>
      <w:lang w:val="fr-FR"/>
    </w:rPr>
  </w:style>
  <w:style w:type="paragraph" w:customStyle="1" w:styleId="Tabletext">
    <w:name w:val="Table_text"/>
    <w:basedOn w:val="Normal"/>
    <w:rsid w:val="00E22D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2"/>
      <w:szCs w:val="20"/>
      <w:lang w:val="fr-FR"/>
    </w:rPr>
  </w:style>
  <w:style w:type="paragraph" w:customStyle="1" w:styleId="Call">
    <w:name w:val="Call"/>
    <w:basedOn w:val="Normal"/>
    <w:next w:val="Normal"/>
    <w:link w:val="CallChar"/>
    <w:uiPriority w:val="99"/>
    <w:rsid w:val="00E22D4B"/>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pPr>
    <w:rPr>
      <w:i/>
      <w:szCs w:val="20"/>
      <w:lang w:val="fr-FR"/>
    </w:rPr>
  </w:style>
  <w:style w:type="character" w:styleId="FootnoteReference">
    <w:name w:val="footnote reference"/>
    <w:basedOn w:val="DefaultParagraphFont"/>
    <w:semiHidden/>
    <w:rsid w:val="00E22D4B"/>
    <w:rPr>
      <w:position w:val="6"/>
      <w:sz w:val="18"/>
    </w:rPr>
  </w:style>
  <w:style w:type="paragraph" w:styleId="FootnoteText">
    <w:name w:val="footnote text"/>
    <w:basedOn w:val="Normal"/>
    <w:link w:val="FootnoteTextChar"/>
    <w:semiHidden/>
    <w:rsid w:val="00E22D4B"/>
    <w:pPr>
      <w:keepLines/>
      <w:tabs>
        <w:tab w:val="left" w:pos="255"/>
        <w:tab w:val="left" w:pos="794"/>
        <w:tab w:val="left" w:pos="1191"/>
        <w:tab w:val="left" w:pos="1588"/>
        <w:tab w:val="left" w:pos="1985"/>
      </w:tabs>
      <w:overflowPunct w:val="0"/>
      <w:autoSpaceDE w:val="0"/>
      <w:autoSpaceDN w:val="0"/>
      <w:adjustRightInd w:val="0"/>
      <w:spacing w:before="120"/>
      <w:ind w:left="255" w:hanging="255"/>
      <w:jc w:val="both"/>
      <w:textAlignment w:val="baseline"/>
    </w:pPr>
    <w:rPr>
      <w:sz w:val="22"/>
      <w:szCs w:val="20"/>
      <w:lang w:val="fr-FR"/>
    </w:rPr>
  </w:style>
  <w:style w:type="character" w:customStyle="1" w:styleId="FootnoteTextChar">
    <w:name w:val="Footnote Text Char"/>
    <w:basedOn w:val="DefaultParagraphFont"/>
    <w:link w:val="FootnoteText"/>
    <w:semiHidden/>
    <w:rsid w:val="00E22D4B"/>
    <w:rPr>
      <w:rFonts w:ascii="Times New Roman" w:eastAsia="Times New Roman" w:hAnsi="Times New Roman" w:cs="Times New Roman"/>
      <w:szCs w:val="20"/>
      <w:lang w:val="fr-FR"/>
    </w:rPr>
  </w:style>
  <w:style w:type="paragraph" w:customStyle="1" w:styleId="Line">
    <w:name w:val="Line"/>
    <w:basedOn w:val="Normal"/>
    <w:next w:val="Normal"/>
    <w:rsid w:val="00E22D4B"/>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Rectitle">
    <w:name w:val="Rec_title"/>
    <w:basedOn w:val="Normal"/>
    <w:next w:val="Normal"/>
    <w:rsid w:val="00E22D4B"/>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b/>
      <w:sz w:val="28"/>
      <w:szCs w:val="20"/>
      <w:lang w:val="fr-FR"/>
    </w:rPr>
  </w:style>
  <w:style w:type="paragraph" w:customStyle="1" w:styleId="Tabletitle">
    <w:name w:val="Table_title"/>
    <w:basedOn w:val="Normal"/>
    <w:next w:val="Tablehead"/>
    <w:link w:val="TabletitleChar"/>
    <w:rsid w:val="00E22D4B"/>
    <w:pPr>
      <w:keepNext/>
      <w:tabs>
        <w:tab w:val="left" w:pos="794"/>
        <w:tab w:val="left" w:pos="1191"/>
        <w:tab w:val="left" w:pos="1588"/>
        <w:tab w:val="left" w:pos="1985"/>
      </w:tabs>
      <w:overflowPunct w:val="0"/>
      <w:autoSpaceDE w:val="0"/>
      <w:autoSpaceDN w:val="0"/>
      <w:adjustRightInd w:val="0"/>
      <w:spacing w:after="120"/>
      <w:jc w:val="center"/>
      <w:textAlignment w:val="baseline"/>
    </w:pPr>
    <w:rPr>
      <w:b/>
      <w:szCs w:val="20"/>
      <w:lang w:val="fr-FR"/>
    </w:rPr>
  </w:style>
  <w:style w:type="paragraph" w:customStyle="1" w:styleId="Summary">
    <w:name w:val="Summary"/>
    <w:basedOn w:val="Normal"/>
    <w:next w:val="Normalaftertitle"/>
    <w:autoRedefine/>
    <w:rsid w:val="00E22D4B"/>
    <w:pPr>
      <w:tabs>
        <w:tab w:val="left" w:pos="794"/>
        <w:tab w:val="left" w:pos="1191"/>
        <w:tab w:val="left" w:pos="1588"/>
        <w:tab w:val="left" w:pos="1985"/>
      </w:tabs>
      <w:overflowPunct w:val="0"/>
      <w:autoSpaceDE w:val="0"/>
      <w:autoSpaceDN w:val="0"/>
      <w:adjustRightInd w:val="0"/>
      <w:spacing w:before="120" w:after="480"/>
      <w:jc w:val="both"/>
      <w:textAlignment w:val="baseline"/>
    </w:pPr>
    <w:rPr>
      <w:sz w:val="22"/>
      <w:szCs w:val="20"/>
      <w:lang w:val="es-ES_tradnl"/>
    </w:rPr>
  </w:style>
  <w:style w:type="character" w:customStyle="1" w:styleId="CallChar">
    <w:name w:val="Call Char"/>
    <w:link w:val="Call"/>
    <w:uiPriority w:val="99"/>
    <w:locked/>
    <w:rsid w:val="00E22D4B"/>
    <w:rPr>
      <w:rFonts w:ascii="Times New Roman" w:eastAsia="Times New Roman" w:hAnsi="Times New Roman" w:cs="Times New Roman"/>
      <w:i/>
      <w:sz w:val="24"/>
      <w:szCs w:val="20"/>
      <w:lang w:val="fr-FR"/>
    </w:rPr>
  </w:style>
  <w:style w:type="character" w:customStyle="1" w:styleId="TableNoChar">
    <w:name w:val="Table_No Char"/>
    <w:link w:val="TableNo"/>
    <w:locked/>
    <w:rsid w:val="00E22D4B"/>
    <w:rPr>
      <w:rFonts w:ascii="Times New Roman" w:eastAsia="Times New Roman" w:hAnsi="Times New Roman" w:cs="Times New Roman"/>
      <w:sz w:val="24"/>
      <w:szCs w:val="20"/>
      <w:lang w:val="fr-FR"/>
    </w:rPr>
  </w:style>
  <w:style w:type="character" w:customStyle="1" w:styleId="TabletitleChar">
    <w:name w:val="Table_title Char"/>
    <w:basedOn w:val="DefaultParagraphFont"/>
    <w:link w:val="Tabletitle"/>
    <w:locked/>
    <w:rsid w:val="00E22D4B"/>
    <w:rPr>
      <w:rFonts w:ascii="Times New Roman" w:eastAsia="Times New Roman" w:hAnsi="Times New Roman" w:cs="Times New Roman"/>
      <w:b/>
      <w:sz w:val="24"/>
      <w:szCs w:val="20"/>
      <w:lang w:val="fr-FR"/>
    </w:rPr>
  </w:style>
  <w:style w:type="table" w:customStyle="1" w:styleId="TableGrid1">
    <w:name w:val="Table Grid1"/>
    <w:basedOn w:val="TableNormal"/>
    <w:next w:val="TableGrid"/>
    <w:uiPriority w:val="59"/>
    <w:rsid w:val="00E22D4B"/>
    <w:pPr>
      <w:spacing w:after="0" w:line="240" w:lineRule="auto"/>
    </w:pPr>
    <w:rPr>
      <w:rFonts w:ascii="CG Times" w:eastAsia="MS Mincho" w:hAnsi="CG Times" w:cs="Times New Roman"/>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22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C6639"/>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73EED"/>
    <w:rPr>
      <w:color w:val="954F72" w:themeColor="followedHyperlink"/>
      <w:u w:val="single"/>
    </w:rPr>
  </w:style>
  <w:style w:type="character" w:styleId="CommentReference">
    <w:name w:val="annotation reference"/>
    <w:basedOn w:val="DefaultParagraphFont"/>
    <w:uiPriority w:val="99"/>
    <w:semiHidden/>
    <w:unhideWhenUsed/>
    <w:rsid w:val="00A159AB"/>
    <w:rPr>
      <w:sz w:val="16"/>
      <w:szCs w:val="16"/>
    </w:rPr>
  </w:style>
  <w:style w:type="paragraph" w:styleId="CommentText">
    <w:name w:val="annotation text"/>
    <w:basedOn w:val="Normal"/>
    <w:link w:val="CommentTextChar"/>
    <w:uiPriority w:val="99"/>
    <w:unhideWhenUsed/>
    <w:rsid w:val="00A159AB"/>
    <w:rPr>
      <w:sz w:val="20"/>
      <w:szCs w:val="20"/>
    </w:rPr>
  </w:style>
  <w:style w:type="character" w:customStyle="1" w:styleId="CommentTextChar">
    <w:name w:val="Comment Text Char"/>
    <w:basedOn w:val="DefaultParagraphFont"/>
    <w:link w:val="CommentText"/>
    <w:uiPriority w:val="99"/>
    <w:rsid w:val="00A159A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159AB"/>
    <w:rPr>
      <w:b/>
      <w:bCs/>
    </w:rPr>
  </w:style>
  <w:style w:type="character" w:customStyle="1" w:styleId="CommentSubjectChar">
    <w:name w:val="Comment Subject Char"/>
    <w:basedOn w:val="CommentTextChar"/>
    <w:link w:val="CommentSubject"/>
    <w:uiPriority w:val="99"/>
    <w:semiHidden/>
    <w:rsid w:val="00A159AB"/>
    <w:rPr>
      <w:rFonts w:ascii="Times New Roman" w:eastAsia="Times New Roman" w:hAnsi="Times New Roman" w:cs="Times New Roman"/>
      <w:b/>
      <w:bCs/>
      <w:sz w:val="20"/>
      <w:szCs w:val="20"/>
    </w:rPr>
  </w:style>
  <w:style w:type="paragraph" w:customStyle="1" w:styleId="Title4">
    <w:name w:val="Title 4"/>
    <w:basedOn w:val="Normal"/>
    <w:next w:val="Heading1"/>
    <w:rsid w:val="00DB4481"/>
    <w:pPr>
      <w:tabs>
        <w:tab w:val="left" w:pos="1134"/>
        <w:tab w:val="left" w:pos="1871"/>
        <w:tab w:val="left" w:pos="2268"/>
      </w:tabs>
      <w:spacing w:before="240"/>
      <w:jc w:val="center"/>
    </w:pPr>
    <w:rPr>
      <w:b/>
      <w:sz w:val="28"/>
      <w:szCs w:val="20"/>
      <w:lang w:val="en-GB"/>
    </w:rPr>
  </w:style>
  <w:style w:type="character" w:customStyle="1" w:styleId="Title1Carattere">
    <w:name w:val="Title 1 Carattere"/>
    <w:basedOn w:val="DefaultParagraphFont"/>
    <w:link w:val="Title1"/>
    <w:locked/>
    <w:rsid w:val="00DB4481"/>
    <w:rPr>
      <w:rFonts w:ascii="Times New Roman" w:eastAsia="Times New Roman" w:hAnsi="Times New Roman" w:cs="Times New Roman"/>
      <w:caps/>
      <w:sz w:val="28"/>
      <w:szCs w:val="20"/>
      <w:lang w:val="en-GB"/>
    </w:rPr>
  </w:style>
  <w:style w:type="character" w:customStyle="1" w:styleId="SourceCarattere">
    <w:name w:val="Source Carattere"/>
    <w:basedOn w:val="DefaultParagraphFont"/>
    <w:link w:val="Source"/>
    <w:locked/>
    <w:rsid w:val="00DB4481"/>
    <w:rPr>
      <w:rFonts w:ascii="Times New Roman" w:eastAsia="Times New Roman" w:hAnsi="Times New Roman" w:cs="Times New Roman"/>
      <w:b/>
      <w:sz w:val="28"/>
      <w:szCs w:val="20"/>
      <w:lang w:val="en-GB"/>
    </w:rPr>
  </w:style>
  <w:style w:type="paragraph" w:styleId="ListParagraph">
    <w:name w:val="List Paragraph"/>
    <w:basedOn w:val="Normal"/>
    <w:uiPriority w:val="34"/>
    <w:qFormat/>
    <w:rsid w:val="00DC56DE"/>
    <w:pPr>
      <w:ind w:left="720"/>
      <w:contextualSpacing/>
    </w:pPr>
  </w:style>
  <w:style w:type="paragraph" w:customStyle="1" w:styleId="Recref">
    <w:name w:val="Rec_ref"/>
    <w:basedOn w:val="Rectitle"/>
    <w:next w:val="Recdate"/>
    <w:rsid w:val="00C20476"/>
    <w:pPr>
      <w:tabs>
        <w:tab w:val="clear" w:pos="794"/>
        <w:tab w:val="clear" w:pos="1191"/>
        <w:tab w:val="clear" w:pos="1588"/>
        <w:tab w:val="clear" w:pos="1985"/>
        <w:tab w:val="left" w:pos="1134"/>
        <w:tab w:val="left" w:pos="1871"/>
        <w:tab w:val="left" w:pos="2268"/>
      </w:tabs>
      <w:spacing w:before="120"/>
    </w:pPr>
    <w:rPr>
      <w:b w:val="0"/>
      <w:sz w:val="24"/>
      <w:lang w:val="en-GB"/>
    </w:rPr>
  </w:style>
  <w:style w:type="paragraph" w:customStyle="1" w:styleId="EditorsNote">
    <w:name w:val="EditorsNote"/>
    <w:basedOn w:val="Normal"/>
    <w:rsid w:val="00546FA2"/>
    <w:pPr>
      <w:tabs>
        <w:tab w:val="left" w:pos="1134"/>
        <w:tab w:val="left" w:pos="1871"/>
        <w:tab w:val="left" w:pos="2268"/>
      </w:tabs>
      <w:overflowPunct w:val="0"/>
      <w:autoSpaceDE w:val="0"/>
      <w:autoSpaceDN w:val="0"/>
      <w:adjustRightInd w:val="0"/>
      <w:spacing w:before="240" w:after="240"/>
      <w:textAlignment w:val="baseline"/>
    </w:pPr>
    <w:rPr>
      <w:i/>
      <w:iCs/>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en/publications/ITU-R/pages/publications.aspx?lang=en&amp;parent=R-QUE-SG01.210"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5198E-9148-4269-8919-942397F422A6}">
  <ds:schemaRefs>
    <ds:schemaRef ds:uri="http://schemas.openxmlformats.org/officeDocument/2006/bibliography"/>
  </ds:schemaRefs>
</ds:datastoreItem>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Normal.dotm</Template>
  <TotalTime>10</TotalTime>
  <Pages>6</Pages>
  <Words>1890</Words>
  <Characters>10776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Ky Sealy</cp:lastModifiedBy>
  <cp:revision>5</cp:revision>
  <dcterms:created xsi:type="dcterms:W3CDTF">2024-05-29T06:41:00Z</dcterms:created>
  <dcterms:modified xsi:type="dcterms:W3CDTF">2024-05-29T07:05:00Z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