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0527C9" w:rsidRPr="008A5AF1" w14:paraId="4CA1A262" w14:textId="77777777" w:rsidTr="0002496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221DD9" w14:textId="77777777" w:rsidR="000527C9" w:rsidRPr="009D4264" w:rsidRDefault="000527C9" w:rsidP="0002496C">
            <w:pPr>
              <w:pStyle w:val="TabletitleBR"/>
              <w:keepNext w:val="0"/>
              <w:keepLines w:val="0"/>
              <w:tabs>
                <w:tab w:val="center" w:pos="4680"/>
              </w:tabs>
              <w:suppressAutoHyphens/>
              <w:spacing w:after="0"/>
              <w:rPr>
                <w:rFonts w:ascii="Calibri" w:hAnsi="Calibri"/>
                <w:spacing w:val="-3"/>
                <w:szCs w:val="24"/>
              </w:rPr>
            </w:pPr>
            <w:r w:rsidRPr="006F661E">
              <w:br w:type="page"/>
            </w:r>
            <w:r w:rsidRPr="009D4264">
              <w:rPr>
                <w:rFonts w:ascii="Calibri" w:hAnsi="Calibri"/>
                <w:spacing w:val="-3"/>
                <w:szCs w:val="24"/>
              </w:rPr>
              <w:t>U.S. Radiocommunications Sector</w:t>
            </w:r>
          </w:p>
          <w:p w14:paraId="15DFFAB5" w14:textId="77777777" w:rsidR="000527C9" w:rsidRPr="006F661E" w:rsidRDefault="000527C9" w:rsidP="0002496C">
            <w:pPr>
              <w:pStyle w:val="TabletitleBR"/>
              <w:rPr>
                <w:spacing w:val="-3"/>
                <w:szCs w:val="24"/>
              </w:rPr>
            </w:pPr>
            <w:r w:rsidRPr="009D4264">
              <w:rPr>
                <w:rFonts w:ascii="Calibri" w:hAnsi="Calibri"/>
                <w:spacing w:val="-3"/>
                <w:szCs w:val="24"/>
              </w:rPr>
              <w:t>Fact Sheet</w:t>
            </w:r>
          </w:p>
        </w:tc>
      </w:tr>
      <w:tr w:rsidR="000527C9" w:rsidRPr="008A5AF1" w14:paraId="14B8A620" w14:textId="77777777" w:rsidTr="0002496C">
        <w:trPr>
          <w:trHeight w:val="723"/>
        </w:trPr>
        <w:tc>
          <w:tcPr>
            <w:tcW w:w="4207" w:type="dxa"/>
            <w:tcBorders>
              <w:left w:val="double" w:sz="6" w:space="0" w:color="auto"/>
            </w:tcBorders>
          </w:tcPr>
          <w:p w14:paraId="6FDF5F04" w14:textId="77777777" w:rsidR="000527C9" w:rsidRPr="009D4264" w:rsidRDefault="000527C9" w:rsidP="0002496C">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w:t>
            </w:r>
            <w:r>
              <w:rPr>
                <w:rFonts w:ascii="Calibri" w:hAnsi="Calibri"/>
                <w:szCs w:val="24"/>
              </w:rPr>
              <w:t>4C</w:t>
            </w:r>
          </w:p>
        </w:tc>
        <w:tc>
          <w:tcPr>
            <w:tcW w:w="5186" w:type="dxa"/>
            <w:tcBorders>
              <w:right w:val="double" w:sz="6" w:space="0" w:color="auto"/>
            </w:tcBorders>
          </w:tcPr>
          <w:p w14:paraId="674D1F5A" w14:textId="77777777" w:rsidR="000527C9" w:rsidRPr="009D4264" w:rsidRDefault="000527C9" w:rsidP="0002496C">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USWP</w:t>
            </w:r>
            <w:r>
              <w:rPr>
                <w:rFonts w:ascii="Calibri" w:hAnsi="Calibri"/>
                <w:szCs w:val="24"/>
              </w:rPr>
              <w:t xml:space="preserve">4C-16 </w:t>
            </w:r>
          </w:p>
        </w:tc>
      </w:tr>
      <w:tr w:rsidR="000527C9" w:rsidRPr="008A5AF1" w14:paraId="17BAE558" w14:textId="77777777" w:rsidTr="0002496C">
        <w:trPr>
          <w:trHeight w:val="378"/>
        </w:trPr>
        <w:tc>
          <w:tcPr>
            <w:tcW w:w="4207" w:type="dxa"/>
            <w:tcBorders>
              <w:left w:val="double" w:sz="6" w:space="0" w:color="auto"/>
            </w:tcBorders>
          </w:tcPr>
          <w:p w14:paraId="0AC9D8B8" w14:textId="77777777" w:rsidR="000527C9" w:rsidRPr="009D4264" w:rsidRDefault="000527C9" w:rsidP="0002496C">
            <w:pPr>
              <w:spacing w:before="0"/>
              <w:ind w:left="144" w:right="144"/>
              <w:rPr>
                <w:rFonts w:ascii="Calibri" w:hAnsi="Calibri"/>
                <w:szCs w:val="24"/>
                <w:lang w:val="pt-BR"/>
              </w:rPr>
            </w:pPr>
            <w:r w:rsidRPr="009D4264">
              <w:rPr>
                <w:rFonts w:ascii="Calibri" w:hAnsi="Calibri"/>
                <w:b/>
                <w:szCs w:val="24"/>
                <w:lang w:val="pt-BR"/>
              </w:rPr>
              <w:t>Ref:</w:t>
            </w:r>
            <w:r>
              <w:rPr>
                <w:rFonts w:ascii="Calibri" w:hAnsi="Calibri"/>
                <w:szCs w:val="24"/>
                <w:lang w:val="pt-BR"/>
              </w:rPr>
              <w:t xml:space="preserve"> Resolution 256(WRC-23), Administrative Circular CA/270</w:t>
            </w:r>
          </w:p>
        </w:tc>
        <w:tc>
          <w:tcPr>
            <w:tcW w:w="5186" w:type="dxa"/>
            <w:tcBorders>
              <w:right w:val="double" w:sz="6" w:space="0" w:color="auto"/>
            </w:tcBorders>
          </w:tcPr>
          <w:p w14:paraId="7C8BBC11" w14:textId="77777777" w:rsidR="000527C9" w:rsidRPr="009D4264" w:rsidRDefault="000527C9" w:rsidP="0002496C">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Pr>
                <w:rFonts w:ascii="Calibri" w:hAnsi="Calibri"/>
                <w:szCs w:val="24"/>
              </w:rPr>
              <w:t>July 12th, 2024</w:t>
            </w:r>
          </w:p>
        </w:tc>
      </w:tr>
      <w:tr w:rsidR="000527C9" w:rsidRPr="008A5AF1" w14:paraId="443C9D1E" w14:textId="77777777" w:rsidTr="0002496C">
        <w:trPr>
          <w:trHeight w:val="459"/>
        </w:trPr>
        <w:tc>
          <w:tcPr>
            <w:tcW w:w="9393" w:type="dxa"/>
            <w:gridSpan w:val="2"/>
            <w:tcBorders>
              <w:left w:val="double" w:sz="6" w:space="0" w:color="auto"/>
              <w:right w:val="double" w:sz="6" w:space="0" w:color="auto"/>
            </w:tcBorders>
          </w:tcPr>
          <w:p w14:paraId="77FD1C89" w14:textId="77777777" w:rsidR="000527C9" w:rsidRPr="009D4264" w:rsidRDefault="000527C9" w:rsidP="0002496C">
            <w:pPr>
              <w:pStyle w:val="BodyTextIndent"/>
              <w:spacing w:before="0"/>
              <w:ind w:left="187"/>
              <w:rPr>
                <w:rFonts w:ascii="Calibri" w:hAnsi="Calibri"/>
                <w:szCs w:val="24"/>
              </w:rPr>
            </w:pPr>
            <w:r w:rsidRPr="009D4264">
              <w:rPr>
                <w:rFonts w:ascii="Calibri" w:hAnsi="Calibri"/>
                <w:b/>
                <w:bCs/>
                <w:szCs w:val="24"/>
              </w:rPr>
              <w:t>Document Title:</w:t>
            </w:r>
            <w:r w:rsidRPr="009D4264">
              <w:rPr>
                <w:rFonts w:ascii="Calibri" w:hAnsi="Calibri"/>
                <w:bCs/>
                <w:szCs w:val="24"/>
              </w:rPr>
              <w:t xml:space="preserve"> </w:t>
            </w:r>
            <w:r>
              <w:rPr>
                <w:rFonts w:ascii="Calibri" w:hAnsi="Calibri"/>
                <w:bCs/>
                <w:szCs w:val="24"/>
              </w:rPr>
              <w:t>MSS System Characteristics relevant to WRC-27 Agenda item 1.7 Studies</w:t>
            </w:r>
          </w:p>
        </w:tc>
      </w:tr>
      <w:tr w:rsidR="000527C9" w:rsidRPr="00445B52" w14:paraId="3D8FE663" w14:textId="77777777" w:rsidTr="0002496C">
        <w:trPr>
          <w:trHeight w:val="1960"/>
        </w:trPr>
        <w:tc>
          <w:tcPr>
            <w:tcW w:w="4207" w:type="dxa"/>
            <w:tcBorders>
              <w:left w:val="double" w:sz="6" w:space="0" w:color="auto"/>
            </w:tcBorders>
          </w:tcPr>
          <w:p w14:paraId="646470B9" w14:textId="77777777" w:rsidR="000527C9" w:rsidRPr="009D4264" w:rsidRDefault="000527C9" w:rsidP="0002496C">
            <w:pPr>
              <w:ind w:left="144" w:right="144"/>
              <w:rPr>
                <w:rFonts w:ascii="Calibri" w:hAnsi="Calibri"/>
                <w:b/>
                <w:szCs w:val="24"/>
              </w:rPr>
            </w:pPr>
            <w:r w:rsidRPr="009D4264">
              <w:rPr>
                <w:rFonts w:ascii="Calibri" w:hAnsi="Calibri"/>
                <w:b/>
                <w:szCs w:val="24"/>
              </w:rPr>
              <w:t>Author(s)/Contributors(s):</w:t>
            </w:r>
          </w:p>
          <w:p w14:paraId="7C454777" w14:textId="77777777" w:rsidR="000527C9" w:rsidRPr="009D4264" w:rsidRDefault="000527C9" w:rsidP="0002496C">
            <w:pPr>
              <w:spacing w:before="0"/>
              <w:ind w:left="144" w:right="144"/>
              <w:rPr>
                <w:rFonts w:ascii="Calibri" w:hAnsi="Calibri"/>
                <w:bCs/>
                <w:iCs/>
                <w:szCs w:val="24"/>
              </w:rPr>
            </w:pPr>
          </w:p>
          <w:p w14:paraId="08D38D68" w14:textId="77777777" w:rsidR="000527C9" w:rsidRPr="009D4264" w:rsidRDefault="000527C9" w:rsidP="0002496C">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sidRPr="009D4264">
              <w:rPr>
                <w:rFonts w:ascii="Calibri" w:eastAsia="Calibri" w:hAnsi="Calibri"/>
                <w:bCs/>
                <w:iCs/>
                <w:szCs w:val="24"/>
              </w:rPr>
              <w:t>Christine Di Lapi</w:t>
            </w:r>
          </w:p>
          <w:p w14:paraId="36E474EC" w14:textId="77777777" w:rsidR="000527C9" w:rsidRPr="009D4264" w:rsidRDefault="000527C9" w:rsidP="0002496C">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Huntington Ingalls Industries,</w:t>
            </w:r>
            <w:r>
              <w:rPr>
                <w:rFonts w:ascii="Calibri" w:eastAsia="Calibri" w:hAnsi="Calibri"/>
                <w:bCs/>
                <w:iCs/>
                <w:szCs w:val="24"/>
              </w:rPr>
              <w:t xml:space="preserve"> for DoD/CIO</w:t>
            </w:r>
          </w:p>
          <w:p w14:paraId="756646AA" w14:textId="77777777" w:rsidR="000527C9" w:rsidRDefault="000527C9" w:rsidP="0002496C">
            <w:pPr>
              <w:overflowPunct/>
              <w:autoSpaceDE/>
              <w:autoSpaceDN/>
              <w:adjustRightInd/>
              <w:spacing w:before="0"/>
              <w:ind w:left="144" w:right="144"/>
              <w:textAlignment w:val="auto"/>
              <w:rPr>
                <w:rFonts w:ascii="Calibri" w:hAnsi="Calibri"/>
                <w:bCs/>
                <w:iCs/>
                <w:szCs w:val="24"/>
              </w:rPr>
            </w:pPr>
          </w:p>
          <w:p w14:paraId="6FB1EC27" w14:textId="77777777" w:rsidR="000527C9" w:rsidRPr="009D4264" w:rsidRDefault="000527C9" w:rsidP="0002496C">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Pr>
                <w:rFonts w:ascii="Calibri" w:hAnsi="Calibri"/>
                <w:bCs/>
                <w:iCs/>
                <w:szCs w:val="24"/>
              </w:rPr>
              <w:t>Jimmy Nguyen</w:t>
            </w:r>
          </w:p>
          <w:p w14:paraId="17BD92E0" w14:textId="77777777" w:rsidR="000527C9" w:rsidRPr="009D4264" w:rsidRDefault="000527C9" w:rsidP="0002496C">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AFSMO</w:t>
            </w:r>
          </w:p>
          <w:p w14:paraId="5EB854D8" w14:textId="77777777" w:rsidR="000527C9" w:rsidRDefault="000527C9" w:rsidP="0002496C">
            <w:pPr>
              <w:overflowPunct/>
              <w:autoSpaceDE/>
              <w:autoSpaceDN/>
              <w:adjustRightInd/>
              <w:spacing w:before="0"/>
              <w:ind w:left="144" w:right="144"/>
              <w:textAlignment w:val="auto"/>
              <w:rPr>
                <w:rFonts w:ascii="Calibri" w:hAnsi="Calibri"/>
                <w:bCs/>
                <w:iCs/>
                <w:szCs w:val="24"/>
              </w:rPr>
            </w:pPr>
          </w:p>
          <w:p w14:paraId="609BC885" w14:textId="77777777" w:rsidR="000527C9" w:rsidRPr="009D4264" w:rsidRDefault="000527C9" w:rsidP="0002496C">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Pr>
                <w:rFonts w:ascii="Calibri" w:hAnsi="Calibri"/>
                <w:bCs/>
                <w:iCs/>
                <w:szCs w:val="24"/>
              </w:rPr>
              <w:t>Arminder Singh</w:t>
            </w:r>
          </w:p>
          <w:p w14:paraId="53687F4A" w14:textId="77777777" w:rsidR="000527C9" w:rsidRPr="009D4264" w:rsidRDefault="000527C9" w:rsidP="0002496C">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eSimplicity for AFSMO</w:t>
            </w:r>
          </w:p>
          <w:p w14:paraId="6AE82614" w14:textId="77777777" w:rsidR="000527C9" w:rsidRDefault="000527C9" w:rsidP="0002496C">
            <w:pPr>
              <w:overflowPunct/>
              <w:autoSpaceDE/>
              <w:autoSpaceDN/>
              <w:adjustRightInd/>
              <w:spacing w:before="0"/>
              <w:ind w:left="144" w:right="144"/>
              <w:textAlignment w:val="auto"/>
              <w:rPr>
                <w:rFonts w:ascii="Calibri" w:hAnsi="Calibri"/>
                <w:bCs/>
                <w:iCs/>
                <w:szCs w:val="24"/>
              </w:rPr>
            </w:pPr>
          </w:p>
          <w:p w14:paraId="6709B231" w14:textId="77777777" w:rsidR="000527C9" w:rsidRPr="009D4264" w:rsidRDefault="000527C9" w:rsidP="0002496C">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Pr>
                <w:rFonts w:ascii="Calibri" w:hAnsi="Calibri"/>
                <w:bCs/>
                <w:iCs/>
                <w:szCs w:val="24"/>
              </w:rPr>
              <w:t>Taylor King</w:t>
            </w:r>
          </w:p>
          <w:p w14:paraId="7A05F569" w14:textId="77777777" w:rsidR="000527C9" w:rsidRPr="009D4264" w:rsidRDefault="000527C9" w:rsidP="0002496C">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ACES Corporation for Dept. of Navy</w:t>
            </w:r>
          </w:p>
          <w:p w14:paraId="51A4C7C3" w14:textId="77777777" w:rsidR="000527C9" w:rsidRDefault="000527C9" w:rsidP="0002496C">
            <w:pPr>
              <w:overflowPunct/>
              <w:autoSpaceDE/>
              <w:autoSpaceDN/>
              <w:adjustRightInd/>
              <w:spacing w:before="0"/>
              <w:ind w:left="144" w:right="144"/>
              <w:textAlignment w:val="auto"/>
              <w:rPr>
                <w:rFonts w:ascii="Calibri" w:hAnsi="Calibri"/>
                <w:bCs/>
                <w:iCs/>
                <w:szCs w:val="24"/>
              </w:rPr>
            </w:pPr>
          </w:p>
          <w:p w14:paraId="39905F2E" w14:textId="77777777" w:rsidR="000527C9" w:rsidRPr="009D4264" w:rsidRDefault="000527C9" w:rsidP="0002496C">
            <w:pPr>
              <w:spacing w:before="0"/>
              <w:ind w:right="144"/>
              <w:rPr>
                <w:rFonts w:ascii="Calibri" w:hAnsi="Calibri"/>
                <w:bCs/>
                <w:iCs/>
                <w:szCs w:val="24"/>
              </w:rPr>
            </w:pPr>
          </w:p>
        </w:tc>
        <w:tc>
          <w:tcPr>
            <w:tcW w:w="5186" w:type="dxa"/>
            <w:tcBorders>
              <w:right w:val="double" w:sz="6" w:space="0" w:color="auto"/>
            </w:tcBorders>
          </w:tcPr>
          <w:p w14:paraId="72A02B4B" w14:textId="77777777" w:rsidR="000527C9" w:rsidRPr="009D4264" w:rsidRDefault="000527C9" w:rsidP="0002496C">
            <w:pPr>
              <w:ind w:left="144" w:right="144"/>
              <w:rPr>
                <w:rFonts w:ascii="Calibri" w:hAnsi="Calibri"/>
                <w:bCs/>
                <w:szCs w:val="24"/>
                <w:lang w:val="fr-FR"/>
              </w:rPr>
            </w:pPr>
          </w:p>
          <w:p w14:paraId="05A9D64F" w14:textId="77777777" w:rsidR="000527C9" w:rsidRPr="009D4264" w:rsidRDefault="000527C9" w:rsidP="0002496C">
            <w:pPr>
              <w:spacing w:before="0"/>
              <w:ind w:left="144" w:right="144"/>
              <w:rPr>
                <w:rFonts w:ascii="Calibri" w:hAnsi="Calibri"/>
                <w:bCs/>
                <w:szCs w:val="24"/>
                <w:lang w:val="fr-FR"/>
              </w:rPr>
            </w:pPr>
          </w:p>
          <w:p w14:paraId="5F8F4421" w14:textId="77777777" w:rsidR="000527C9" w:rsidRPr="009D4264" w:rsidRDefault="000527C9" w:rsidP="0002496C">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Phone:  </w:t>
            </w:r>
            <w:r w:rsidRPr="009D4264">
              <w:rPr>
                <w:rFonts w:ascii="Calibri" w:hAnsi="Calibri"/>
                <w:szCs w:val="24"/>
              </w:rPr>
              <w:t>(703) 501 0831</w:t>
            </w:r>
          </w:p>
          <w:p w14:paraId="16357F02" w14:textId="77777777" w:rsidR="000527C9" w:rsidRPr="009D4264" w:rsidRDefault="000527C9" w:rsidP="0002496C">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Email:  </w:t>
            </w:r>
            <w:hyperlink r:id="rId11" w:history="1">
              <w:r w:rsidRPr="00F4297B">
                <w:rPr>
                  <w:rStyle w:val="Hyperlink"/>
                  <w:rFonts w:ascii="Calibri" w:hAnsi="Calibri"/>
                  <w:szCs w:val="24"/>
                </w:rPr>
                <w:t>christine.dilapi@hii-tsd.com</w:t>
              </w:r>
            </w:hyperlink>
          </w:p>
          <w:p w14:paraId="1D561B1D" w14:textId="77777777" w:rsidR="000527C9" w:rsidRDefault="000527C9" w:rsidP="0002496C">
            <w:pPr>
              <w:spacing w:before="0"/>
              <w:ind w:left="144" w:right="144"/>
              <w:rPr>
                <w:rFonts w:ascii="Calibri" w:hAnsi="Calibri"/>
                <w:bCs/>
                <w:color w:val="000000"/>
                <w:szCs w:val="24"/>
                <w:lang w:val="fr-FR"/>
              </w:rPr>
            </w:pPr>
          </w:p>
          <w:p w14:paraId="0B5AE188" w14:textId="77777777" w:rsidR="000527C9" w:rsidRPr="009D4264" w:rsidRDefault="000527C9" w:rsidP="0002496C">
            <w:pPr>
              <w:spacing w:before="0"/>
              <w:ind w:left="144" w:right="144"/>
              <w:rPr>
                <w:rFonts w:ascii="Calibri" w:hAnsi="Calibri"/>
                <w:bCs/>
                <w:color w:val="000000"/>
                <w:szCs w:val="24"/>
                <w:lang w:val="fr-FR"/>
              </w:rPr>
            </w:pPr>
          </w:p>
          <w:p w14:paraId="388AE883" w14:textId="77777777" w:rsidR="000527C9" w:rsidRPr="009D4264" w:rsidRDefault="000527C9" w:rsidP="0002496C">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Phone:  </w:t>
            </w:r>
            <w:r>
              <w:rPr>
                <w:rFonts w:ascii="Calibri" w:hAnsi="Calibri"/>
                <w:bCs/>
                <w:color w:val="000000"/>
                <w:szCs w:val="24"/>
                <w:lang w:val="fr-FR"/>
              </w:rPr>
              <w:t>301-225-3729</w:t>
            </w:r>
          </w:p>
          <w:p w14:paraId="4406B5B8" w14:textId="77777777" w:rsidR="000527C9" w:rsidRDefault="000527C9" w:rsidP="0002496C">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Email:  </w:t>
            </w:r>
            <w:hyperlink r:id="rId12" w:history="1">
              <w:r w:rsidRPr="009700AA">
                <w:rPr>
                  <w:rStyle w:val="Hyperlink"/>
                  <w:rFonts w:ascii="Calibri" w:hAnsi="Calibri"/>
                  <w:bCs/>
                  <w:szCs w:val="24"/>
                  <w:lang w:val="fr-FR"/>
                </w:rPr>
                <w:t>jimmy.nguyen@us.af.mil</w:t>
              </w:r>
            </w:hyperlink>
          </w:p>
          <w:p w14:paraId="50761C4C" w14:textId="77777777" w:rsidR="000527C9" w:rsidRDefault="000527C9" w:rsidP="0002496C">
            <w:pPr>
              <w:spacing w:before="0"/>
              <w:ind w:right="144"/>
              <w:rPr>
                <w:rFonts w:ascii="Calibri" w:hAnsi="Calibri"/>
                <w:bCs/>
                <w:color w:val="000000"/>
                <w:szCs w:val="24"/>
                <w:lang w:val="fr-FR"/>
              </w:rPr>
            </w:pPr>
          </w:p>
          <w:p w14:paraId="5E288240" w14:textId="77777777" w:rsidR="000527C9" w:rsidRPr="009D4264" w:rsidRDefault="000527C9" w:rsidP="0002496C">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Phone:  </w:t>
            </w:r>
            <w:r>
              <w:rPr>
                <w:rFonts w:ascii="Calibri" w:hAnsi="Calibri"/>
                <w:bCs/>
                <w:color w:val="000000"/>
                <w:szCs w:val="24"/>
                <w:lang w:val="fr-FR"/>
              </w:rPr>
              <w:t>281-865-8678</w:t>
            </w:r>
          </w:p>
          <w:p w14:paraId="5319A7A4" w14:textId="77777777" w:rsidR="000527C9" w:rsidRDefault="000527C9" w:rsidP="0002496C">
            <w:pPr>
              <w:spacing w:before="0"/>
              <w:ind w:left="144" w:right="144"/>
              <w:rPr>
                <w:rFonts w:ascii="Calibri" w:hAnsi="Calibri" w:cs="Calibri"/>
              </w:rPr>
            </w:pPr>
            <w:r w:rsidRPr="009D4264">
              <w:rPr>
                <w:rFonts w:ascii="Calibri" w:hAnsi="Calibri"/>
                <w:bCs/>
                <w:color w:val="000000"/>
                <w:szCs w:val="24"/>
                <w:lang w:val="fr-FR"/>
              </w:rPr>
              <w:t xml:space="preserve">Email:  </w:t>
            </w:r>
            <w:hyperlink r:id="rId13" w:history="1">
              <w:r w:rsidRPr="009700AA">
                <w:rPr>
                  <w:rStyle w:val="Hyperlink"/>
                  <w:rFonts w:ascii="Calibri" w:hAnsi="Calibri" w:cs="Calibri"/>
                </w:rPr>
                <w:t>arminder.singh@esimplicity.com</w:t>
              </w:r>
            </w:hyperlink>
          </w:p>
          <w:p w14:paraId="1A4128FB" w14:textId="77777777" w:rsidR="000527C9" w:rsidRDefault="000527C9" w:rsidP="0002496C">
            <w:pPr>
              <w:spacing w:before="0"/>
              <w:ind w:right="144"/>
              <w:rPr>
                <w:rFonts w:ascii="Calibri" w:hAnsi="Calibri"/>
                <w:bCs/>
                <w:color w:val="000000"/>
                <w:szCs w:val="24"/>
                <w:lang w:val="fr-FR"/>
              </w:rPr>
            </w:pPr>
          </w:p>
          <w:p w14:paraId="50CDD5F6" w14:textId="77777777" w:rsidR="000527C9" w:rsidRPr="009D4264" w:rsidRDefault="000527C9" w:rsidP="0002496C">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Phone:  </w:t>
            </w:r>
            <w:r w:rsidRPr="00B038C6">
              <w:rPr>
                <w:rFonts w:ascii="Calibri" w:hAnsi="Calibri"/>
                <w:bCs/>
                <w:color w:val="000000"/>
                <w:szCs w:val="24"/>
                <w:lang w:val="fr-FR"/>
              </w:rPr>
              <w:t>443-966-0550</w:t>
            </w:r>
          </w:p>
          <w:p w14:paraId="039621BA" w14:textId="77777777" w:rsidR="000527C9" w:rsidRPr="009D4264" w:rsidRDefault="000527C9" w:rsidP="0002496C">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Email:  </w:t>
            </w:r>
            <w:hyperlink r:id="rId14" w:history="1">
              <w:r>
                <w:rPr>
                  <w:rStyle w:val="Hyperlink"/>
                  <w:rFonts w:ascii="Calibri" w:hAnsi="Calibri"/>
                  <w:bCs/>
                  <w:szCs w:val="24"/>
                  <w:lang w:val="fr-FR"/>
                </w:rPr>
                <w:t>taylor.king@aces-inc.com</w:t>
              </w:r>
            </w:hyperlink>
          </w:p>
          <w:p w14:paraId="31988A81" w14:textId="77777777" w:rsidR="000527C9" w:rsidRDefault="000527C9" w:rsidP="0002496C">
            <w:pPr>
              <w:spacing w:before="0"/>
              <w:ind w:right="144"/>
              <w:rPr>
                <w:rFonts w:ascii="Calibri" w:hAnsi="Calibri"/>
                <w:bCs/>
                <w:color w:val="000000"/>
                <w:szCs w:val="24"/>
                <w:lang w:val="fr-FR"/>
              </w:rPr>
            </w:pPr>
          </w:p>
          <w:p w14:paraId="4406379A" w14:textId="77777777" w:rsidR="000527C9" w:rsidRPr="009D4264" w:rsidRDefault="000527C9" w:rsidP="0002496C">
            <w:pPr>
              <w:spacing w:before="0"/>
              <w:ind w:left="144" w:right="144"/>
              <w:rPr>
                <w:rFonts w:ascii="Calibri" w:hAnsi="Calibri"/>
                <w:bCs/>
                <w:color w:val="000000"/>
                <w:szCs w:val="24"/>
                <w:lang w:val="fr-FR"/>
              </w:rPr>
            </w:pPr>
          </w:p>
        </w:tc>
      </w:tr>
      <w:tr w:rsidR="000527C9" w:rsidRPr="008A5AF1" w14:paraId="57FAC909" w14:textId="77777777" w:rsidTr="0002496C">
        <w:trPr>
          <w:trHeight w:val="541"/>
        </w:trPr>
        <w:tc>
          <w:tcPr>
            <w:tcW w:w="9393" w:type="dxa"/>
            <w:gridSpan w:val="2"/>
            <w:tcBorders>
              <w:left w:val="double" w:sz="6" w:space="0" w:color="auto"/>
              <w:right w:val="double" w:sz="6" w:space="0" w:color="auto"/>
            </w:tcBorders>
          </w:tcPr>
          <w:p w14:paraId="54863CD4" w14:textId="77777777" w:rsidR="000527C9" w:rsidRDefault="000527C9" w:rsidP="0002496C">
            <w:pPr>
              <w:spacing w:before="0"/>
              <w:rPr>
                <w:rFonts w:asciiTheme="minorHAnsi" w:hAnsiTheme="minorHAnsi"/>
                <w:bCs/>
                <w:szCs w:val="24"/>
              </w:rPr>
            </w:pPr>
            <w:r w:rsidRPr="009D4264">
              <w:rPr>
                <w:rFonts w:ascii="Calibri" w:hAnsi="Calibri"/>
                <w:b/>
                <w:bCs/>
                <w:szCs w:val="24"/>
              </w:rPr>
              <w:t>Purpose/Objective:</w:t>
            </w:r>
            <w:r w:rsidRPr="009D4264">
              <w:rPr>
                <w:rFonts w:ascii="Calibri" w:hAnsi="Calibri"/>
                <w:szCs w:val="24"/>
              </w:rPr>
              <w:t xml:space="preserve">  </w:t>
            </w:r>
            <w:r>
              <w:rPr>
                <w:rFonts w:asciiTheme="minorHAnsi" w:hAnsiTheme="minorHAnsi"/>
                <w:bCs/>
                <w:szCs w:val="24"/>
              </w:rPr>
              <w:t>According to Administrative Circular CA/270, WP 4C has the role as a</w:t>
            </w:r>
            <w:r w:rsidRPr="00D56192">
              <w:rPr>
                <w:rFonts w:asciiTheme="minorHAnsi" w:hAnsiTheme="minorHAnsi"/>
                <w:bCs/>
                <w:szCs w:val="24"/>
              </w:rPr>
              <w:t xml:space="preserve"> </w:t>
            </w:r>
            <w:r>
              <w:rPr>
                <w:rFonts w:asciiTheme="minorHAnsi" w:hAnsiTheme="minorHAnsi"/>
                <w:bCs/>
                <w:szCs w:val="24"/>
              </w:rPr>
              <w:t>contributing</w:t>
            </w:r>
            <w:r w:rsidRPr="00D56192">
              <w:rPr>
                <w:rFonts w:asciiTheme="minorHAnsi" w:hAnsiTheme="minorHAnsi"/>
                <w:bCs/>
                <w:szCs w:val="24"/>
              </w:rPr>
              <w:t xml:space="preserve"> group</w:t>
            </w:r>
            <w:r>
              <w:rPr>
                <w:rFonts w:asciiTheme="minorHAnsi" w:hAnsiTheme="minorHAnsi"/>
                <w:bCs/>
                <w:szCs w:val="24"/>
              </w:rPr>
              <w:t xml:space="preserve"> for WRC-27 Agenda item 1.7, which principally regards the provision of characteristics of MSS/RDSS systems in the frequency bands listed for study in AI 1.7 and which are needed to undertake sharing and compatibility studies.</w:t>
            </w:r>
          </w:p>
          <w:p w14:paraId="3CD87B31" w14:textId="77777777" w:rsidR="000527C9" w:rsidRPr="009D4264" w:rsidRDefault="000527C9" w:rsidP="0002496C">
            <w:pPr>
              <w:spacing w:before="0"/>
              <w:rPr>
                <w:rFonts w:ascii="Calibri" w:hAnsi="Calibri"/>
                <w:szCs w:val="24"/>
              </w:rPr>
            </w:pPr>
            <w:r>
              <w:rPr>
                <w:rFonts w:asciiTheme="minorHAnsi" w:hAnsiTheme="minorHAnsi"/>
                <w:bCs/>
                <w:szCs w:val="24"/>
              </w:rPr>
              <w:t>This contribution intends to provide additional material/content, as necessary, so that the characteristics of all available MSS/RDSS systems in the AI 1.7 candidate bands (namely in the 7/8 GHz range) are taken into account.</w:t>
            </w:r>
          </w:p>
        </w:tc>
      </w:tr>
      <w:tr w:rsidR="000527C9" w:rsidRPr="008A5AF1" w14:paraId="55D90EEE" w14:textId="77777777" w:rsidTr="0002496C">
        <w:trPr>
          <w:trHeight w:val="1038"/>
        </w:trPr>
        <w:tc>
          <w:tcPr>
            <w:tcW w:w="9393" w:type="dxa"/>
            <w:gridSpan w:val="2"/>
            <w:tcBorders>
              <w:left w:val="double" w:sz="6" w:space="0" w:color="auto"/>
              <w:bottom w:val="single" w:sz="12" w:space="0" w:color="auto"/>
              <w:right w:val="double" w:sz="6" w:space="0" w:color="auto"/>
            </w:tcBorders>
          </w:tcPr>
          <w:p w14:paraId="4AFF4DFD" w14:textId="77777777" w:rsidR="000527C9" w:rsidRDefault="000527C9" w:rsidP="0002496C">
            <w:pPr>
              <w:pStyle w:val="enumlev2"/>
              <w:ind w:left="0" w:firstLine="0"/>
              <w:jc w:val="both"/>
              <w:rPr>
                <w:rFonts w:asciiTheme="minorHAnsi" w:hAnsiTheme="minorHAnsi"/>
                <w:bCs/>
                <w:szCs w:val="24"/>
              </w:rPr>
            </w:pPr>
            <w:r w:rsidRPr="009D4264">
              <w:rPr>
                <w:rFonts w:asciiTheme="minorHAnsi" w:hAnsiTheme="minorHAnsi"/>
                <w:b/>
                <w:bCs/>
                <w:szCs w:val="24"/>
              </w:rPr>
              <w:t>Abstract:</w:t>
            </w:r>
            <w:r w:rsidRPr="009D4264">
              <w:rPr>
                <w:rFonts w:asciiTheme="minorHAnsi" w:hAnsiTheme="minorHAnsi"/>
                <w:bCs/>
                <w:szCs w:val="24"/>
              </w:rPr>
              <w:t xml:space="preserve">  </w:t>
            </w:r>
          </w:p>
          <w:p w14:paraId="10F7970C" w14:textId="77777777" w:rsidR="000527C9" w:rsidRDefault="000527C9" w:rsidP="0002496C">
            <w:pPr>
              <w:pStyle w:val="enumlev2"/>
              <w:ind w:left="0" w:firstLine="0"/>
              <w:jc w:val="both"/>
              <w:rPr>
                <w:ins w:id="0" w:author="Dilapi, Christine (HII-Mission Technologies)" w:date="2024-07-12T08:32:00Z"/>
                <w:rFonts w:asciiTheme="minorHAnsi" w:hAnsiTheme="minorHAnsi"/>
                <w:bCs/>
                <w:szCs w:val="24"/>
              </w:rPr>
            </w:pPr>
            <w:r>
              <w:rPr>
                <w:rFonts w:asciiTheme="minorHAnsi" w:hAnsiTheme="minorHAnsi"/>
                <w:bCs/>
                <w:szCs w:val="24"/>
              </w:rPr>
              <w:t>Contribution provides edits and additions to Doc. 4C/77(Annex 11), "Material for the Reply Liaison Statement to WP 5D”, taking into account 5D/108, initial reply liaison statement to WP 5D on characteristics relevant to Agenda item 1.7 studies.</w:t>
            </w:r>
          </w:p>
          <w:p w14:paraId="3F5FB615" w14:textId="382B028D" w:rsidR="00000028" w:rsidRPr="009D4264" w:rsidRDefault="00000028" w:rsidP="0002496C">
            <w:pPr>
              <w:pStyle w:val="enumlev2"/>
              <w:ind w:left="0" w:firstLine="0"/>
              <w:jc w:val="both"/>
              <w:rPr>
                <w:rFonts w:ascii="Arial" w:hAnsi="Arial" w:cs="Arial"/>
                <w:color w:val="444444"/>
                <w:sz w:val="18"/>
                <w:szCs w:val="18"/>
                <w:shd w:val="clear" w:color="auto" w:fill="FFFFFF"/>
              </w:rPr>
            </w:pPr>
            <w:ins w:id="1" w:author="Dilapi, Christine (HII-Mission Technologies)" w:date="2024-07-12T08:32:00Z">
              <w:r>
                <w:rPr>
                  <w:rFonts w:asciiTheme="minorHAnsi" w:hAnsiTheme="minorHAnsi"/>
                  <w:bCs/>
                  <w:szCs w:val="24"/>
                </w:rPr>
                <w:t xml:space="preserve">In this first draft columns have been inserted </w:t>
              </w:r>
              <w:r w:rsidR="00C84D30">
                <w:rPr>
                  <w:rFonts w:asciiTheme="minorHAnsi" w:hAnsiTheme="minorHAnsi"/>
                  <w:bCs/>
                  <w:szCs w:val="24"/>
                </w:rPr>
                <w:t>at the end of Tables 3, 4, and 10 which are placeholders for specific information and character</w:t>
              </w:r>
            </w:ins>
            <w:ins w:id="2" w:author="Dilapi, Christine (HII-Mission Technologies)" w:date="2024-07-12T08:33:00Z">
              <w:r w:rsidR="00C84D30">
                <w:rPr>
                  <w:rFonts w:asciiTheme="minorHAnsi" w:hAnsiTheme="minorHAnsi"/>
                  <w:bCs/>
                  <w:szCs w:val="24"/>
                </w:rPr>
                <w:t xml:space="preserve">istics which will be </w:t>
              </w:r>
            </w:ins>
            <w:ins w:id="3" w:author="Dilapi, Christine (HII-Mission Technologies)" w:date="2024-07-12T08:35:00Z">
              <w:r w:rsidR="00300736">
                <w:rPr>
                  <w:rFonts w:asciiTheme="minorHAnsi" w:hAnsiTheme="minorHAnsi"/>
                  <w:bCs/>
                  <w:szCs w:val="24"/>
                </w:rPr>
                <w:t>incorporated</w:t>
              </w:r>
            </w:ins>
            <w:ins w:id="4" w:author="Dilapi, Christine (HII-Mission Technologies)" w:date="2024-07-12T08:33:00Z">
              <w:r w:rsidR="00C84D30">
                <w:rPr>
                  <w:rFonts w:asciiTheme="minorHAnsi" w:hAnsiTheme="minorHAnsi"/>
                  <w:bCs/>
                  <w:szCs w:val="24"/>
                </w:rPr>
                <w:t xml:space="preserve"> in</w:t>
              </w:r>
            </w:ins>
            <w:ins w:id="5" w:author="Dilapi, Christine (HII-Mission Technologies)" w:date="2024-07-12T08:35:00Z">
              <w:r w:rsidR="00300736">
                <w:rPr>
                  <w:rFonts w:asciiTheme="minorHAnsi" w:hAnsiTheme="minorHAnsi"/>
                  <w:bCs/>
                  <w:szCs w:val="24"/>
                </w:rPr>
                <w:t>to</w:t>
              </w:r>
            </w:ins>
            <w:ins w:id="6" w:author="Dilapi, Christine (HII-Mission Technologies)" w:date="2024-07-12T08:33:00Z">
              <w:r w:rsidR="00C84D30">
                <w:rPr>
                  <w:rFonts w:asciiTheme="minorHAnsi" w:hAnsiTheme="minorHAnsi"/>
                  <w:bCs/>
                  <w:szCs w:val="24"/>
                </w:rPr>
                <w:t xml:space="preserve"> </w:t>
              </w:r>
            </w:ins>
            <w:ins w:id="7" w:author="Dilapi, Christine (HII-Mission Technologies)" w:date="2024-07-12T14:57:00Z">
              <w:r w:rsidR="00340B5D">
                <w:rPr>
                  <w:rFonts w:asciiTheme="minorHAnsi" w:hAnsiTheme="minorHAnsi"/>
                  <w:bCs/>
                  <w:szCs w:val="24"/>
                </w:rPr>
                <w:t xml:space="preserve">the </w:t>
              </w:r>
            </w:ins>
            <w:ins w:id="8" w:author="Dilapi, Christine (HII-Mission Technologies)" w:date="2024-07-12T08:33:00Z">
              <w:r w:rsidR="00C84D30">
                <w:rPr>
                  <w:rFonts w:asciiTheme="minorHAnsi" w:hAnsiTheme="minorHAnsi"/>
                  <w:bCs/>
                  <w:szCs w:val="24"/>
                </w:rPr>
                <w:t xml:space="preserve"> revision to this draft</w:t>
              </w:r>
            </w:ins>
            <w:ins w:id="9" w:author="Dilapi, Christine (HII-Mission Technologies)" w:date="2024-07-12T14:57:00Z">
              <w:r w:rsidR="00340B5D">
                <w:rPr>
                  <w:rFonts w:asciiTheme="minorHAnsi" w:hAnsiTheme="minorHAnsi"/>
                  <w:bCs/>
                  <w:szCs w:val="24"/>
                </w:rPr>
                <w:t>, which will be the final draft</w:t>
              </w:r>
            </w:ins>
            <w:ins w:id="10" w:author="Dilapi, Christine (HII-Mission Technologies)" w:date="2024-07-12T08:33:00Z">
              <w:r w:rsidR="00B368F4">
                <w:rPr>
                  <w:rFonts w:asciiTheme="minorHAnsi" w:hAnsiTheme="minorHAnsi"/>
                  <w:bCs/>
                  <w:szCs w:val="24"/>
                </w:rPr>
                <w:t>.</w:t>
              </w:r>
            </w:ins>
            <w:ins w:id="11" w:author="Dilapi, Christine (HII-Mission Technologies)" w:date="2024-07-12T14:56:00Z">
              <w:r w:rsidR="00340B5D">
                <w:rPr>
                  <w:rFonts w:asciiTheme="minorHAnsi" w:hAnsiTheme="minorHAnsi"/>
                  <w:bCs/>
                  <w:szCs w:val="24"/>
                </w:rPr>
                <w:t xml:space="preserve"> Edits </w:t>
              </w:r>
            </w:ins>
            <w:ins w:id="12" w:author="Dilapi, Christine (HII-Mission Technologies)" w:date="2024-07-12T14:57:00Z">
              <w:r w:rsidR="00340B5D">
                <w:rPr>
                  <w:rFonts w:asciiTheme="minorHAnsi" w:hAnsiTheme="minorHAnsi"/>
                  <w:bCs/>
                  <w:szCs w:val="24"/>
                </w:rPr>
                <w:t xml:space="preserve">which are already </w:t>
              </w:r>
            </w:ins>
            <w:ins w:id="13" w:author="Dilapi, Christine (HII-Mission Technologies)" w:date="2024-07-12T14:56:00Z">
              <w:r w:rsidR="00340B5D">
                <w:rPr>
                  <w:rFonts w:asciiTheme="minorHAnsi" w:hAnsiTheme="minorHAnsi"/>
                  <w:bCs/>
                  <w:szCs w:val="24"/>
                </w:rPr>
                <w:t>applied to the Attachment in this first draft are highlighted in yellow</w:t>
              </w:r>
            </w:ins>
            <w:ins w:id="14" w:author="Dilapi, Christine (HII-Mission Technologies)" w:date="2024-07-12T14:57:00Z">
              <w:r w:rsidR="00340B5D">
                <w:rPr>
                  <w:rFonts w:asciiTheme="minorHAnsi" w:hAnsiTheme="minorHAnsi"/>
                  <w:bCs/>
                  <w:szCs w:val="24"/>
                </w:rPr>
                <w:t>.</w:t>
              </w:r>
            </w:ins>
          </w:p>
        </w:tc>
      </w:tr>
    </w:tbl>
    <w:p w14:paraId="031EAF5C" w14:textId="77777777" w:rsidR="000527C9" w:rsidRDefault="000527C9" w:rsidP="000527C9">
      <w:pPr>
        <w:rPr>
          <w:szCs w:val="24"/>
        </w:rPr>
      </w:pPr>
      <w:r>
        <w:rPr>
          <w:szCs w:val="24"/>
        </w:rPr>
        <w:t xml:space="preserve"> </w:t>
      </w:r>
    </w:p>
    <w:p w14:paraId="6E49D686" w14:textId="77777777" w:rsidR="000364D0" w:rsidRDefault="000364D0" w:rsidP="000364D0">
      <w:pPr>
        <w:tabs>
          <w:tab w:val="left" w:pos="720"/>
        </w:tabs>
        <w:overflowPunct/>
        <w:autoSpaceDE/>
        <w:adjustRightInd/>
        <w:spacing w:before="0" w:after="160" w:line="256" w:lineRule="auto"/>
        <w:jc w:val="both"/>
      </w:pPr>
      <w:r>
        <w:br w:type="page"/>
      </w:r>
    </w:p>
    <w:tbl>
      <w:tblPr>
        <w:tblpPr w:leftFromText="180" w:rightFromText="180" w:bottomFromText="160" w:horzAnchor="margin" w:tblpY="-687"/>
        <w:tblW w:w="9885" w:type="dxa"/>
        <w:tblLayout w:type="fixed"/>
        <w:tblLook w:val="04A0" w:firstRow="1" w:lastRow="0" w:firstColumn="1" w:lastColumn="0" w:noHBand="0" w:noVBand="1"/>
      </w:tblPr>
      <w:tblGrid>
        <w:gridCol w:w="6484"/>
        <w:gridCol w:w="3401"/>
      </w:tblGrid>
      <w:tr w:rsidR="000364D0" w14:paraId="7E4C0F17" w14:textId="77777777" w:rsidTr="0002496C">
        <w:trPr>
          <w:cantSplit/>
        </w:trPr>
        <w:tc>
          <w:tcPr>
            <w:tcW w:w="6487" w:type="dxa"/>
            <w:vAlign w:val="center"/>
            <w:hideMark/>
          </w:tcPr>
          <w:p w14:paraId="21B7B823" w14:textId="77777777" w:rsidR="000364D0" w:rsidRDefault="000364D0" w:rsidP="0002496C">
            <w:pPr>
              <w:shd w:val="solid" w:color="FFFFFF" w:fill="FFFFFF"/>
              <w:spacing w:before="0" w:line="256" w:lineRule="auto"/>
              <w:jc w:val="both"/>
              <w:rPr>
                <w:rFonts w:ascii="Verdana" w:hAnsi="Verdana" w:cs="Times New Roman Bold"/>
                <w:b/>
                <w:bCs/>
                <w:kern w:val="2"/>
                <w:sz w:val="26"/>
                <w:szCs w:val="26"/>
                <w14:ligatures w14:val="standardContextual"/>
              </w:rPr>
            </w:pPr>
            <w:r>
              <w:rPr>
                <w:rFonts w:ascii="Verdana" w:hAnsi="Verdana" w:cs="Times New Roman Bold"/>
                <w:b/>
                <w:bCs/>
                <w:kern w:val="2"/>
                <w:sz w:val="26"/>
                <w:szCs w:val="26"/>
                <w14:ligatures w14:val="standardContextual"/>
              </w:rPr>
              <w:lastRenderedPageBreak/>
              <w:t>Radiocommunication Study Groups</w:t>
            </w:r>
          </w:p>
        </w:tc>
        <w:tc>
          <w:tcPr>
            <w:tcW w:w="3402" w:type="dxa"/>
            <w:hideMark/>
          </w:tcPr>
          <w:p w14:paraId="201FC818" w14:textId="77777777" w:rsidR="000364D0" w:rsidRDefault="000364D0" w:rsidP="0002496C">
            <w:pPr>
              <w:shd w:val="solid" w:color="FFFFFF" w:fill="FFFFFF"/>
              <w:spacing w:before="0" w:line="240" w:lineRule="atLeast"/>
              <w:jc w:val="both"/>
              <w:rPr>
                <w:kern w:val="2"/>
                <w14:ligatures w14:val="standardContextual"/>
              </w:rPr>
            </w:pPr>
            <w:r>
              <w:rPr>
                <w:noProof/>
                <w:kern w:val="2"/>
                <w:lang w:eastAsia="en-GB"/>
                <w14:ligatures w14:val="standardContextual"/>
              </w:rPr>
              <w:drawing>
                <wp:inline distT="0" distB="0" distL="0" distR="0" wp14:anchorId="6C7379C9" wp14:editId="74F7A58D">
                  <wp:extent cx="762000" cy="762000"/>
                  <wp:effectExtent l="0" t="0" r="0" b="0"/>
                  <wp:docPr id="1890256854" name="Picture 189025685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936920" descr="Logo&#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0364D0" w14:paraId="61AD693D" w14:textId="77777777" w:rsidTr="0002496C">
        <w:trPr>
          <w:cantSplit/>
        </w:trPr>
        <w:tc>
          <w:tcPr>
            <w:tcW w:w="6487" w:type="dxa"/>
            <w:tcBorders>
              <w:top w:val="nil"/>
              <w:left w:val="nil"/>
              <w:bottom w:val="single" w:sz="12" w:space="0" w:color="auto"/>
              <w:right w:val="nil"/>
            </w:tcBorders>
          </w:tcPr>
          <w:p w14:paraId="46EBE568" w14:textId="77777777" w:rsidR="000364D0" w:rsidRDefault="000364D0" w:rsidP="0002496C">
            <w:pPr>
              <w:shd w:val="solid" w:color="FFFFFF" w:fill="FFFFFF"/>
              <w:spacing w:before="0" w:after="48" w:line="256" w:lineRule="auto"/>
              <w:jc w:val="both"/>
              <w:rPr>
                <w:rFonts w:ascii="Verdana" w:hAnsi="Verdana" w:cs="Times New Roman Bold"/>
                <w:b/>
                <w:kern w:val="2"/>
                <w:sz w:val="22"/>
                <w:szCs w:val="22"/>
                <w14:ligatures w14:val="standardContextual"/>
              </w:rPr>
            </w:pPr>
          </w:p>
        </w:tc>
        <w:tc>
          <w:tcPr>
            <w:tcW w:w="3402" w:type="dxa"/>
            <w:tcBorders>
              <w:top w:val="nil"/>
              <w:left w:val="nil"/>
              <w:bottom w:val="single" w:sz="12" w:space="0" w:color="auto"/>
              <w:right w:val="nil"/>
            </w:tcBorders>
          </w:tcPr>
          <w:p w14:paraId="62CCB0F4" w14:textId="77777777" w:rsidR="000364D0" w:rsidRDefault="000364D0" w:rsidP="0002496C">
            <w:pPr>
              <w:shd w:val="solid" w:color="FFFFFF" w:fill="FFFFFF"/>
              <w:spacing w:before="0" w:after="48" w:line="240" w:lineRule="atLeast"/>
              <w:jc w:val="both"/>
              <w:rPr>
                <w:kern w:val="2"/>
                <w:sz w:val="22"/>
                <w:szCs w:val="22"/>
                <w14:ligatures w14:val="standardContextual"/>
              </w:rPr>
            </w:pPr>
          </w:p>
        </w:tc>
      </w:tr>
      <w:tr w:rsidR="000364D0" w14:paraId="0E5ACFF3" w14:textId="77777777" w:rsidTr="0002496C">
        <w:trPr>
          <w:cantSplit/>
        </w:trPr>
        <w:tc>
          <w:tcPr>
            <w:tcW w:w="6487" w:type="dxa"/>
            <w:tcBorders>
              <w:top w:val="single" w:sz="12" w:space="0" w:color="auto"/>
              <w:left w:val="nil"/>
              <w:bottom w:val="nil"/>
              <w:right w:val="nil"/>
            </w:tcBorders>
          </w:tcPr>
          <w:p w14:paraId="54AB38E1" w14:textId="77777777" w:rsidR="000364D0" w:rsidRDefault="000364D0" w:rsidP="0002496C">
            <w:pPr>
              <w:shd w:val="solid" w:color="FFFFFF" w:fill="FFFFFF"/>
              <w:spacing w:before="0" w:after="48" w:line="256" w:lineRule="auto"/>
              <w:jc w:val="both"/>
              <w:rPr>
                <w:rFonts w:ascii="Verdana" w:hAnsi="Verdana" w:cs="Times New Roman Bold"/>
                <w:bCs/>
                <w:kern w:val="2"/>
                <w:sz w:val="22"/>
                <w:szCs w:val="22"/>
                <w14:ligatures w14:val="standardContextual"/>
              </w:rPr>
            </w:pPr>
          </w:p>
        </w:tc>
        <w:tc>
          <w:tcPr>
            <w:tcW w:w="3402" w:type="dxa"/>
            <w:tcBorders>
              <w:top w:val="single" w:sz="12" w:space="0" w:color="auto"/>
              <w:left w:val="nil"/>
              <w:bottom w:val="nil"/>
              <w:right w:val="nil"/>
            </w:tcBorders>
          </w:tcPr>
          <w:p w14:paraId="47B1E2E9" w14:textId="77777777" w:rsidR="000364D0" w:rsidRDefault="000364D0" w:rsidP="0002496C">
            <w:pPr>
              <w:shd w:val="solid" w:color="FFFFFF" w:fill="FFFFFF"/>
              <w:spacing w:before="0" w:after="48" w:line="240" w:lineRule="atLeast"/>
              <w:jc w:val="both"/>
              <w:rPr>
                <w:kern w:val="2"/>
                <w14:ligatures w14:val="standardContextual"/>
              </w:rPr>
            </w:pPr>
          </w:p>
        </w:tc>
      </w:tr>
      <w:tr w:rsidR="000364D0" w14:paraId="0FA4A05A" w14:textId="77777777" w:rsidTr="0002496C">
        <w:trPr>
          <w:cantSplit/>
        </w:trPr>
        <w:tc>
          <w:tcPr>
            <w:tcW w:w="6487" w:type="dxa"/>
            <w:vMerge w:val="restart"/>
            <w:hideMark/>
          </w:tcPr>
          <w:p w14:paraId="4CE865CF" w14:textId="77777777" w:rsidR="000364D0" w:rsidRDefault="000364D0" w:rsidP="0002496C">
            <w:pPr>
              <w:shd w:val="solid" w:color="FFFFFF" w:fill="FFFFFF"/>
              <w:tabs>
                <w:tab w:val="left" w:pos="720"/>
              </w:tabs>
              <w:spacing w:before="0" w:after="240" w:line="256" w:lineRule="auto"/>
              <w:ind w:left="1134" w:hanging="1134"/>
              <w:jc w:val="both"/>
              <w:rPr>
                <w:rFonts w:ascii="Verdana" w:hAnsi="Verdana"/>
                <w:kern w:val="2"/>
                <w:sz w:val="20"/>
                <w14:ligatures w14:val="standardContextual"/>
              </w:rPr>
            </w:pPr>
            <w:r>
              <w:rPr>
                <w:rFonts w:ascii="Verdana" w:hAnsi="Verdana"/>
                <w:kern w:val="2"/>
                <w:sz w:val="20"/>
                <w14:ligatures w14:val="standardContextual"/>
              </w:rPr>
              <w:t>Received:</w:t>
            </w:r>
            <w:r>
              <w:rPr>
                <w:rFonts w:ascii="Verdana" w:hAnsi="Verdana"/>
                <w:kern w:val="2"/>
                <w:sz w:val="20"/>
                <w14:ligatures w14:val="standardContextual"/>
              </w:rPr>
              <w:tab/>
              <w:t>Xx Yyyy 2024</w:t>
            </w:r>
          </w:p>
          <w:p w14:paraId="0A968973" w14:textId="77777777" w:rsidR="000364D0" w:rsidRDefault="000364D0" w:rsidP="0002496C">
            <w:pPr>
              <w:shd w:val="solid" w:color="FFFFFF" w:fill="FFFFFF"/>
              <w:tabs>
                <w:tab w:val="left" w:pos="720"/>
              </w:tabs>
              <w:spacing w:before="0" w:after="240" w:line="256" w:lineRule="auto"/>
              <w:ind w:left="1134" w:hanging="1134"/>
              <w:jc w:val="both"/>
              <w:rPr>
                <w:rFonts w:ascii="Verdana" w:hAnsi="Verdana"/>
                <w:kern w:val="2"/>
                <w:sz w:val="20"/>
                <w14:ligatures w14:val="standardContextual"/>
              </w:rPr>
            </w:pPr>
            <w:r>
              <w:rPr>
                <w:rFonts w:ascii="Verdana" w:hAnsi="Verdana"/>
                <w:kern w:val="2"/>
                <w:sz w:val="20"/>
                <w14:ligatures w14:val="standardContextual"/>
              </w:rPr>
              <w:t xml:space="preserve">Subject: </w:t>
            </w:r>
            <w:r>
              <w:rPr>
                <w:rFonts w:ascii="Verdana" w:hAnsi="Verdana"/>
                <w:kern w:val="2"/>
                <w:sz w:val="20"/>
                <w14:ligatures w14:val="standardContextual"/>
              </w:rPr>
              <w:tab/>
              <w:t>WRC-27 Agenda item 1.7</w:t>
            </w:r>
          </w:p>
        </w:tc>
        <w:tc>
          <w:tcPr>
            <w:tcW w:w="3402" w:type="dxa"/>
            <w:hideMark/>
          </w:tcPr>
          <w:p w14:paraId="4C23ACAF" w14:textId="77777777" w:rsidR="000364D0" w:rsidRDefault="000364D0" w:rsidP="0002496C">
            <w:pPr>
              <w:shd w:val="solid" w:color="FFFFFF" w:fill="FFFFFF"/>
              <w:spacing w:before="0" w:line="240" w:lineRule="atLeast"/>
              <w:jc w:val="both"/>
              <w:rPr>
                <w:rFonts w:ascii="Verdana" w:hAnsi="Verdana"/>
                <w:kern w:val="2"/>
                <w:sz w:val="20"/>
                <w:lang w:eastAsia="zh-CN"/>
                <w14:ligatures w14:val="standardContextual"/>
              </w:rPr>
            </w:pPr>
            <w:r>
              <w:rPr>
                <w:rFonts w:ascii="Verdana" w:hAnsi="Verdana"/>
                <w:b/>
                <w:kern w:val="2"/>
                <w:sz w:val="20"/>
                <w:lang w:eastAsia="zh-CN"/>
                <w14:ligatures w14:val="standardContextual"/>
              </w:rPr>
              <w:t>Document US4A-0xx/xx</w:t>
            </w:r>
          </w:p>
        </w:tc>
      </w:tr>
      <w:tr w:rsidR="000364D0" w14:paraId="4A2BA67F" w14:textId="77777777" w:rsidTr="0002496C">
        <w:trPr>
          <w:cantSplit/>
        </w:trPr>
        <w:tc>
          <w:tcPr>
            <w:tcW w:w="9889" w:type="dxa"/>
            <w:vMerge/>
            <w:vAlign w:val="center"/>
            <w:hideMark/>
          </w:tcPr>
          <w:p w14:paraId="39A849F4" w14:textId="77777777" w:rsidR="000364D0" w:rsidRDefault="000364D0" w:rsidP="0002496C">
            <w:pPr>
              <w:tabs>
                <w:tab w:val="clear" w:pos="1134"/>
                <w:tab w:val="clear" w:pos="1871"/>
                <w:tab w:val="clear" w:pos="2268"/>
              </w:tabs>
              <w:overflowPunct/>
              <w:autoSpaceDE/>
              <w:autoSpaceDN/>
              <w:adjustRightInd/>
              <w:spacing w:before="0" w:line="256" w:lineRule="auto"/>
              <w:jc w:val="both"/>
              <w:rPr>
                <w:rFonts w:ascii="Verdana" w:hAnsi="Verdana"/>
                <w:kern w:val="2"/>
                <w:sz w:val="20"/>
                <w14:ligatures w14:val="standardContextual"/>
              </w:rPr>
            </w:pPr>
          </w:p>
        </w:tc>
        <w:tc>
          <w:tcPr>
            <w:tcW w:w="3402" w:type="dxa"/>
            <w:hideMark/>
          </w:tcPr>
          <w:p w14:paraId="0829E465" w14:textId="77777777" w:rsidR="000364D0" w:rsidRDefault="000364D0" w:rsidP="0002496C">
            <w:pPr>
              <w:shd w:val="solid" w:color="FFFFFF" w:fill="FFFFFF"/>
              <w:spacing w:before="0" w:line="240" w:lineRule="atLeast"/>
              <w:jc w:val="both"/>
              <w:rPr>
                <w:rFonts w:ascii="Verdana" w:hAnsi="Verdana"/>
                <w:kern w:val="2"/>
                <w:sz w:val="20"/>
                <w:lang w:eastAsia="zh-CN"/>
                <w14:ligatures w14:val="standardContextual"/>
              </w:rPr>
            </w:pPr>
            <w:r>
              <w:rPr>
                <w:rFonts w:ascii="Verdana" w:hAnsi="Verdana"/>
                <w:b/>
                <w:kern w:val="2"/>
                <w:sz w:val="20"/>
                <w:lang w:eastAsia="zh-CN"/>
                <w14:ligatures w14:val="standardContextual"/>
              </w:rPr>
              <w:t>15 July 2024</w:t>
            </w:r>
          </w:p>
        </w:tc>
      </w:tr>
      <w:tr w:rsidR="000364D0" w14:paraId="09CECC82" w14:textId="77777777" w:rsidTr="0002496C">
        <w:trPr>
          <w:cantSplit/>
        </w:trPr>
        <w:tc>
          <w:tcPr>
            <w:tcW w:w="9889" w:type="dxa"/>
            <w:vMerge/>
            <w:vAlign w:val="center"/>
            <w:hideMark/>
          </w:tcPr>
          <w:p w14:paraId="079F2BA2" w14:textId="77777777" w:rsidR="000364D0" w:rsidRDefault="000364D0" w:rsidP="0002496C">
            <w:pPr>
              <w:tabs>
                <w:tab w:val="clear" w:pos="1134"/>
                <w:tab w:val="clear" w:pos="1871"/>
                <w:tab w:val="clear" w:pos="2268"/>
              </w:tabs>
              <w:overflowPunct/>
              <w:autoSpaceDE/>
              <w:autoSpaceDN/>
              <w:adjustRightInd/>
              <w:spacing w:before="0" w:line="256" w:lineRule="auto"/>
              <w:jc w:val="both"/>
              <w:rPr>
                <w:rFonts w:ascii="Verdana" w:hAnsi="Verdana"/>
                <w:kern w:val="2"/>
                <w:sz w:val="20"/>
                <w14:ligatures w14:val="standardContextual"/>
              </w:rPr>
            </w:pPr>
          </w:p>
        </w:tc>
        <w:tc>
          <w:tcPr>
            <w:tcW w:w="3402" w:type="dxa"/>
            <w:hideMark/>
          </w:tcPr>
          <w:p w14:paraId="0059A2FF" w14:textId="77777777" w:rsidR="000364D0" w:rsidRDefault="000364D0" w:rsidP="0002496C">
            <w:pPr>
              <w:shd w:val="solid" w:color="FFFFFF" w:fill="FFFFFF"/>
              <w:spacing w:before="0" w:line="240" w:lineRule="atLeast"/>
              <w:jc w:val="both"/>
              <w:rPr>
                <w:rFonts w:ascii="Verdana" w:eastAsia="SimSun" w:hAnsi="Verdana"/>
                <w:kern w:val="2"/>
                <w:sz w:val="20"/>
                <w:lang w:eastAsia="zh-CN"/>
                <w14:ligatures w14:val="standardContextual"/>
              </w:rPr>
            </w:pPr>
            <w:r>
              <w:rPr>
                <w:rFonts w:ascii="Verdana" w:eastAsia="SimSun" w:hAnsi="Verdana"/>
                <w:b/>
                <w:kern w:val="2"/>
                <w:sz w:val="20"/>
                <w:lang w:eastAsia="zh-CN"/>
                <w14:ligatures w14:val="standardContextual"/>
              </w:rPr>
              <w:t>English only</w:t>
            </w:r>
          </w:p>
        </w:tc>
      </w:tr>
      <w:tr w:rsidR="000364D0" w14:paraId="516752C6" w14:textId="77777777" w:rsidTr="0002496C">
        <w:trPr>
          <w:cantSplit/>
        </w:trPr>
        <w:tc>
          <w:tcPr>
            <w:tcW w:w="9889" w:type="dxa"/>
            <w:gridSpan w:val="2"/>
            <w:hideMark/>
          </w:tcPr>
          <w:p w14:paraId="5D884FB9" w14:textId="77777777" w:rsidR="000364D0" w:rsidRDefault="000364D0" w:rsidP="0002496C">
            <w:pPr>
              <w:pStyle w:val="Source"/>
              <w:spacing w:line="256" w:lineRule="auto"/>
              <w:rPr>
                <w:kern w:val="2"/>
                <w:lang w:eastAsia="zh-CN"/>
                <w14:ligatures w14:val="standardContextual"/>
              </w:rPr>
            </w:pPr>
            <w:r>
              <w:rPr>
                <w:kern w:val="2"/>
                <w:lang w:eastAsia="zh-CN"/>
                <w14:ligatures w14:val="standardContextual"/>
              </w:rPr>
              <w:t>United States of America</w:t>
            </w:r>
          </w:p>
        </w:tc>
      </w:tr>
      <w:tr w:rsidR="000364D0" w14:paraId="2A8DD886" w14:textId="77777777" w:rsidTr="0002496C">
        <w:trPr>
          <w:cantSplit/>
        </w:trPr>
        <w:tc>
          <w:tcPr>
            <w:tcW w:w="9889" w:type="dxa"/>
            <w:gridSpan w:val="2"/>
            <w:hideMark/>
          </w:tcPr>
          <w:p w14:paraId="03DF5A0A" w14:textId="2969F8C8" w:rsidR="000364D0" w:rsidRDefault="00BE2A0F" w:rsidP="0002496C">
            <w:pPr>
              <w:pStyle w:val="Title1"/>
              <w:spacing w:line="256" w:lineRule="auto"/>
              <w:rPr>
                <w:kern w:val="2"/>
                <w:sz w:val="26"/>
                <w:szCs w:val="26"/>
                <w14:ligatures w14:val="standardContextual"/>
              </w:rPr>
            </w:pPr>
            <w:r>
              <w:rPr>
                <w:bCs/>
                <w:kern w:val="2"/>
                <w:szCs w:val="24"/>
                <w14:ligatures w14:val="standardContextual"/>
              </w:rPr>
              <w:t>MSS</w:t>
            </w:r>
            <w:r w:rsidR="000364D0" w:rsidRPr="00D45EB4">
              <w:rPr>
                <w:bCs/>
                <w:kern w:val="2"/>
                <w:szCs w:val="24"/>
                <w14:ligatures w14:val="standardContextual"/>
              </w:rPr>
              <w:t xml:space="preserve"> System Characteristics relevant to WRC-27 Agenda item 1.7 Studies</w:t>
            </w:r>
          </w:p>
        </w:tc>
      </w:tr>
    </w:tbl>
    <w:p w14:paraId="1EB84A93" w14:textId="77777777" w:rsidR="000364D0" w:rsidRDefault="000364D0" w:rsidP="000364D0">
      <w:pPr>
        <w:spacing w:before="360"/>
        <w:jc w:val="both"/>
        <w:rPr>
          <w:u w:val="single"/>
        </w:rPr>
      </w:pPr>
    </w:p>
    <w:p w14:paraId="1F119E3B" w14:textId="77777777" w:rsidR="000364D0" w:rsidRDefault="000364D0" w:rsidP="000364D0">
      <w:pPr>
        <w:spacing w:before="360"/>
        <w:jc w:val="both"/>
        <w:rPr>
          <w:sz w:val="28"/>
          <w:szCs w:val="28"/>
          <w:u w:val="single"/>
        </w:rPr>
      </w:pPr>
      <w:r>
        <w:rPr>
          <w:sz w:val="28"/>
          <w:szCs w:val="28"/>
          <w:u w:val="single"/>
        </w:rPr>
        <w:t>Introduction</w:t>
      </w:r>
    </w:p>
    <w:p w14:paraId="01EFF316" w14:textId="6A536399" w:rsidR="000364D0" w:rsidRDefault="000364D0" w:rsidP="000364D0">
      <w:pPr>
        <w:spacing w:before="360"/>
        <w:jc w:val="both"/>
      </w:pPr>
      <w:r>
        <w:t xml:space="preserve">With regards to WRC-27 Agenda item 1.7 on the consideration of studies on sharing and compatibility and the development of technical conditions for the use of </w:t>
      </w:r>
      <w:r w:rsidRPr="00CD67DD">
        <w:t>International Mobile Telecommunications (IMT) in the frequency bands 4 400-4 800 MHz, 7 125-8 400 MHz (or parts thereof), and 14.8-15.35 GHz for the terrestrial component of IMT</w:t>
      </w:r>
      <w:r>
        <w:t xml:space="preserve"> CPM27-1 identified WP 4</w:t>
      </w:r>
      <w:r w:rsidR="00BE2A0F">
        <w:t>C</w:t>
      </w:r>
      <w:r>
        <w:t xml:space="preserve"> as a contributing group, as indicated in Administrative Circular </w:t>
      </w:r>
      <w:hyperlink r:id="rId16" w:history="1">
        <w:r>
          <w:rPr>
            <w:rStyle w:val="Hyperlink"/>
          </w:rPr>
          <w:t>CA/270</w:t>
        </w:r>
      </w:hyperlink>
      <w:r>
        <w:t xml:space="preserve">, the circular for the results of the first session of the Conference Preparatory Meeting for WRC 27 (CPM27-1), and likewise in accordance with the guidelines given in the </w:t>
      </w:r>
      <w:r w:rsidRPr="00FF6F4B">
        <w:t xml:space="preserve">Attachment to Doc. </w:t>
      </w:r>
      <w:hyperlink r:id="rId17" w:history="1">
        <w:r w:rsidRPr="00FF6F4B">
          <w:rPr>
            <w:rStyle w:val="Hyperlink"/>
          </w:rPr>
          <w:t>4</w:t>
        </w:r>
        <w:r w:rsidR="00BE2A0F" w:rsidRPr="00FF6F4B">
          <w:rPr>
            <w:rStyle w:val="Hyperlink"/>
          </w:rPr>
          <w:t>C</w:t>
        </w:r>
        <w:r w:rsidRPr="00FF6F4B">
          <w:rPr>
            <w:rStyle w:val="Hyperlink"/>
          </w:rPr>
          <w:t>/2</w:t>
        </w:r>
      </w:hyperlink>
      <w:r w:rsidRPr="00FF6F4B">
        <w:t>.</w:t>
      </w:r>
    </w:p>
    <w:p w14:paraId="6D4D4890" w14:textId="6C80E8BA" w:rsidR="000364D0" w:rsidRDefault="000364D0" w:rsidP="000364D0">
      <w:pPr>
        <w:spacing w:before="360"/>
        <w:jc w:val="both"/>
      </w:pPr>
      <w:r>
        <w:t>At its April 2024 meeting, WP 4</w:t>
      </w:r>
      <w:r w:rsidR="00BE2A0F">
        <w:t>C</w:t>
      </w:r>
      <w:r>
        <w:t xml:space="preserve"> prepared an initial reply liaison statement to </w:t>
      </w:r>
      <w:hyperlink r:id="rId18" w:history="1">
        <w:r w:rsidRPr="00241346">
          <w:rPr>
            <w:rStyle w:val="Hyperlink"/>
          </w:rPr>
          <w:t>4</w:t>
        </w:r>
        <w:r w:rsidR="00F36E23" w:rsidRPr="00241346">
          <w:rPr>
            <w:rStyle w:val="Hyperlink"/>
          </w:rPr>
          <w:t>C</w:t>
        </w:r>
        <w:r w:rsidRPr="00241346">
          <w:rPr>
            <w:rStyle w:val="Hyperlink"/>
          </w:rPr>
          <w:t>/</w:t>
        </w:r>
        <w:r w:rsidR="000822B6" w:rsidRPr="00241346">
          <w:rPr>
            <w:rStyle w:val="Hyperlink"/>
          </w:rPr>
          <w:t>05</w:t>
        </w:r>
      </w:hyperlink>
      <w:r>
        <w:t xml:space="preserve"> from WP 5D, Relevant technical information to support studies under agenda item 1.7, in </w:t>
      </w:r>
      <w:hyperlink r:id="rId19" w:history="1">
        <w:r w:rsidRPr="0090066F">
          <w:rPr>
            <w:rStyle w:val="Hyperlink"/>
          </w:rPr>
          <w:t>5D/1</w:t>
        </w:r>
        <w:r w:rsidR="000822B6" w:rsidRPr="0090066F">
          <w:rPr>
            <w:rStyle w:val="Hyperlink"/>
          </w:rPr>
          <w:t>0</w:t>
        </w:r>
        <w:r w:rsidRPr="0090066F">
          <w:rPr>
            <w:rStyle w:val="Hyperlink"/>
          </w:rPr>
          <w:t>8</w:t>
        </w:r>
      </w:hyperlink>
      <w:r w:rsidRPr="00241346">
        <w:t>,</w:t>
      </w:r>
      <w:r>
        <w:t xml:space="preserve"> to the 46</w:t>
      </w:r>
      <w:r w:rsidRPr="00CA52FA">
        <w:rPr>
          <w:vertAlign w:val="superscript"/>
        </w:rPr>
        <w:t>th</w:t>
      </w:r>
      <w:r>
        <w:t xml:space="preserve"> meeting of WP 5D, which focused on indicating </w:t>
      </w:r>
      <w:r w:rsidR="000822B6">
        <w:t xml:space="preserve">the </w:t>
      </w:r>
      <w:r>
        <w:t xml:space="preserve">frequency bands </w:t>
      </w:r>
      <w:r w:rsidR="000822B6">
        <w:t xml:space="preserve">allocated to the Mobile-Satellite Service </w:t>
      </w:r>
      <w:r>
        <w:t xml:space="preserve">subject to </w:t>
      </w:r>
      <w:r w:rsidR="000822B6">
        <w:t xml:space="preserve">consideration by </w:t>
      </w:r>
      <w:r>
        <w:t>Agenda item 1.7.</w:t>
      </w:r>
    </w:p>
    <w:p w14:paraId="48E5B7A6" w14:textId="75EB69B7" w:rsidR="000364D0" w:rsidRDefault="000364D0" w:rsidP="000364D0">
      <w:pPr>
        <w:spacing w:before="360"/>
        <w:jc w:val="both"/>
      </w:pPr>
      <w:r>
        <w:t xml:space="preserve">In the following attachment this contribution provides amendments/additions to Annex </w:t>
      </w:r>
      <w:r w:rsidR="000E31D4">
        <w:t>11</w:t>
      </w:r>
      <w:r>
        <w:t xml:space="preserve"> of Document </w:t>
      </w:r>
      <w:r w:rsidR="000E31D4">
        <w:t>4C/77</w:t>
      </w:r>
      <w:r>
        <w:t>,</w:t>
      </w:r>
      <w:r w:rsidRPr="00030143">
        <w:t xml:space="preserve"> </w:t>
      </w:r>
      <w:r>
        <w:t xml:space="preserve">“Relevant technical information </w:t>
      </w:r>
      <w:r w:rsidR="00504D22">
        <w:t xml:space="preserve">on MSS and MMSS </w:t>
      </w:r>
      <w:r>
        <w:t xml:space="preserve">to support studies under WRC-27 agenda item 1.7”, the working document for a </w:t>
      </w:r>
      <w:r w:rsidR="002B3AE0">
        <w:t xml:space="preserve">preliminary </w:t>
      </w:r>
      <w:r>
        <w:t>reply liaison statement to WP 5D that WP 4</w:t>
      </w:r>
      <w:r w:rsidR="002B3AE0">
        <w:t>C</w:t>
      </w:r>
      <w:r>
        <w:t xml:space="preserve"> initiated at its </w:t>
      </w:r>
      <w:r w:rsidR="002B3AE0">
        <w:t>April</w:t>
      </w:r>
      <w:r>
        <w:t xml:space="preserve"> 2024 meeting.</w:t>
      </w:r>
      <w:r w:rsidR="005400D1">
        <w:t xml:space="preserve"> Given that there are many track changes in the Attachment, proposed amendments/edits from the USA are highlighted in yellow.</w:t>
      </w:r>
    </w:p>
    <w:p w14:paraId="2FC3251C" w14:textId="77777777" w:rsidR="000364D0" w:rsidRDefault="000364D0" w:rsidP="000364D0">
      <w:pPr>
        <w:jc w:val="both"/>
      </w:pPr>
    </w:p>
    <w:p w14:paraId="7A891BF1" w14:textId="05A61398" w:rsidR="000527C9" w:rsidRDefault="000527C9">
      <w:pPr>
        <w:tabs>
          <w:tab w:val="clear" w:pos="1134"/>
          <w:tab w:val="clear" w:pos="1871"/>
          <w:tab w:val="clear" w:pos="2268"/>
        </w:tabs>
        <w:overflowPunct/>
        <w:autoSpaceDE/>
        <w:autoSpaceDN/>
        <w:adjustRightInd/>
        <w:spacing w:before="0"/>
        <w:textAlignment w:val="auto"/>
      </w:pPr>
      <w:r>
        <w:br w:type="page"/>
      </w:r>
    </w:p>
    <w:p w14:paraId="4F4A72C7" w14:textId="77777777" w:rsidR="000527C9" w:rsidRDefault="000527C9"/>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6A7240" w14:paraId="0BDE5BF7" w14:textId="77777777" w:rsidTr="00876A8A">
        <w:trPr>
          <w:cantSplit/>
        </w:trPr>
        <w:tc>
          <w:tcPr>
            <w:tcW w:w="6487" w:type="dxa"/>
            <w:vAlign w:val="center"/>
          </w:tcPr>
          <w:p w14:paraId="729C421B" w14:textId="0FA2FB23" w:rsidR="009F6520" w:rsidRPr="006A7240" w:rsidRDefault="009F6520" w:rsidP="009F6520">
            <w:pPr>
              <w:shd w:val="solid" w:color="FFFFFF" w:fill="FFFFFF"/>
              <w:spacing w:before="0"/>
              <w:rPr>
                <w:rFonts w:ascii="Verdana" w:hAnsi="Verdana" w:cs="Times New Roman Bold"/>
                <w:b/>
                <w:bCs/>
                <w:sz w:val="26"/>
                <w:szCs w:val="26"/>
              </w:rPr>
            </w:pPr>
            <w:r w:rsidRPr="006A7240">
              <w:rPr>
                <w:rFonts w:ascii="Verdana" w:hAnsi="Verdana" w:cs="Times New Roman Bold"/>
                <w:b/>
                <w:bCs/>
                <w:sz w:val="26"/>
                <w:szCs w:val="26"/>
              </w:rPr>
              <w:t>Radiocommunication Study Groups</w:t>
            </w:r>
            <w:r w:rsidR="000527C9">
              <w:rPr>
                <w:rFonts w:ascii="Verdana" w:hAnsi="Verdana" w:cs="Times New Roman Bold"/>
                <w:b/>
                <w:bCs/>
                <w:sz w:val="26"/>
                <w:szCs w:val="26"/>
              </w:rPr>
              <w:t xml:space="preserve"> </w:t>
            </w:r>
            <w:r w:rsidR="000527C9" w:rsidRPr="000527C9">
              <w:rPr>
                <w:rFonts w:ascii="Verdana" w:hAnsi="Verdana" w:cs="Times New Roman Bold"/>
                <w:b/>
                <w:bCs/>
                <w:color w:val="FF0000"/>
                <w:sz w:val="26"/>
                <w:szCs w:val="26"/>
              </w:rPr>
              <w:t>{ATTACHMENT}</w:t>
            </w:r>
          </w:p>
        </w:tc>
        <w:tc>
          <w:tcPr>
            <w:tcW w:w="3402" w:type="dxa"/>
          </w:tcPr>
          <w:p w14:paraId="6FA0EE2E" w14:textId="77777777" w:rsidR="009F6520" w:rsidRPr="006A7240" w:rsidRDefault="00C80242" w:rsidP="00C80242">
            <w:pPr>
              <w:shd w:val="solid" w:color="FFFFFF" w:fill="FFFFFF"/>
              <w:spacing w:before="0" w:line="240" w:lineRule="atLeast"/>
            </w:pPr>
            <w:bookmarkStart w:id="15" w:name="ditulogo"/>
            <w:bookmarkEnd w:id="15"/>
            <w:r w:rsidRPr="006A7240">
              <w:rPr>
                <w:noProof/>
                <w:lang w:eastAsia="en-GB"/>
              </w:rPr>
              <w:drawing>
                <wp:inline distT="0" distB="0" distL="0" distR="0" wp14:anchorId="7A3FAF71" wp14:editId="6B2B3E08">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6A7240" w14:paraId="4BDC9EE6" w14:textId="77777777" w:rsidTr="00876A8A">
        <w:trPr>
          <w:cantSplit/>
        </w:trPr>
        <w:tc>
          <w:tcPr>
            <w:tcW w:w="6487" w:type="dxa"/>
            <w:tcBorders>
              <w:bottom w:val="single" w:sz="12" w:space="0" w:color="auto"/>
            </w:tcBorders>
          </w:tcPr>
          <w:p w14:paraId="6C7AD2F1" w14:textId="77777777" w:rsidR="000069D4" w:rsidRPr="006A7240"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EFB5AF1" w14:textId="77777777" w:rsidR="000069D4" w:rsidRPr="006A7240" w:rsidRDefault="000069D4" w:rsidP="00A5173C">
            <w:pPr>
              <w:shd w:val="solid" w:color="FFFFFF" w:fill="FFFFFF"/>
              <w:spacing w:before="0" w:after="48" w:line="240" w:lineRule="atLeast"/>
              <w:rPr>
                <w:sz w:val="22"/>
                <w:szCs w:val="22"/>
              </w:rPr>
            </w:pPr>
          </w:p>
        </w:tc>
      </w:tr>
      <w:tr w:rsidR="000069D4" w:rsidRPr="006A7240" w14:paraId="3582CE2B" w14:textId="77777777" w:rsidTr="00876A8A">
        <w:trPr>
          <w:cantSplit/>
        </w:trPr>
        <w:tc>
          <w:tcPr>
            <w:tcW w:w="6487" w:type="dxa"/>
            <w:tcBorders>
              <w:top w:val="single" w:sz="12" w:space="0" w:color="auto"/>
            </w:tcBorders>
          </w:tcPr>
          <w:p w14:paraId="69C8C51A" w14:textId="77777777" w:rsidR="000069D4" w:rsidRPr="006A7240"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63E77B2" w14:textId="77777777" w:rsidR="000069D4" w:rsidRPr="006A7240" w:rsidRDefault="000069D4" w:rsidP="00A5173C">
            <w:pPr>
              <w:shd w:val="solid" w:color="FFFFFF" w:fill="FFFFFF"/>
              <w:spacing w:before="0" w:after="48" w:line="240" w:lineRule="atLeast"/>
            </w:pPr>
          </w:p>
        </w:tc>
      </w:tr>
      <w:tr w:rsidR="000069D4" w:rsidRPr="006A7240" w14:paraId="54C31D1D" w14:textId="77777777" w:rsidTr="00876A8A">
        <w:trPr>
          <w:cantSplit/>
        </w:trPr>
        <w:tc>
          <w:tcPr>
            <w:tcW w:w="6487" w:type="dxa"/>
            <w:vMerge w:val="restart"/>
          </w:tcPr>
          <w:p w14:paraId="1C1E509F" w14:textId="6BA2F56A" w:rsidR="00B8708C" w:rsidRDefault="00B8708C" w:rsidP="00C80242">
            <w:pPr>
              <w:shd w:val="solid" w:color="FFFFFF" w:fill="FFFFFF"/>
              <w:tabs>
                <w:tab w:val="clear" w:pos="1134"/>
                <w:tab w:val="clear" w:pos="1871"/>
                <w:tab w:val="clear" w:pos="2268"/>
              </w:tabs>
              <w:spacing w:before="0" w:after="240"/>
              <w:ind w:left="1134" w:hanging="1134"/>
              <w:rPr>
                <w:rFonts w:ascii="Verdana" w:hAnsi="Verdana"/>
                <w:sz w:val="20"/>
                <w:szCs w:val="16"/>
              </w:rPr>
            </w:pPr>
            <w:bookmarkStart w:id="16" w:name="recibido"/>
            <w:bookmarkStart w:id="17" w:name="dnum" w:colFirst="1" w:colLast="1"/>
            <w:bookmarkEnd w:id="16"/>
            <w:r>
              <w:rPr>
                <w:rFonts w:ascii="Verdana" w:hAnsi="Verdana"/>
                <w:sz w:val="20"/>
                <w:szCs w:val="16"/>
              </w:rPr>
              <w:t>Source:</w:t>
            </w:r>
            <w:r>
              <w:rPr>
                <w:rFonts w:ascii="Verdana" w:hAnsi="Verdana"/>
                <w:sz w:val="20"/>
                <w:szCs w:val="16"/>
              </w:rPr>
              <w:tab/>
              <w:t xml:space="preserve">Document </w:t>
            </w:r>
            <w:r w:rsidRPr="00B8708C">
              <w:rPr>
                <w:rFonts w:ascii="Verdana" w:hAnsi="Verdana"/>
                <w:bCs/>
                <w:sz w:val="20"/>
                <w:lang w:eastAsia="zh-CN"/>
              </w:rPr>
              <w:t>4C/TEMP/2</w:t>
            </w:r>
          </w:p>
          <w:p w14:paraId="13159FAF" w14:textId="05800A78" w:rsidR="00C80242" w:rsidRPr="006A7240" w:rsidRDefault="00C80242" w:rsidP="00C80242">
            <w:pPr>
              <w:shd w:val="solid" w:color="FFFFFF" w:fill="FFFFFF"/>
              <w:tabs>
                <w:tab w:val="clear" w:pos="1134"/>
                <w:tab w:val="clear" w:pos="1871"/>
                <w:tab w:val="clear" w:pos="2268"/>
              </w:tabs>
              <w:spacing w:before="0" w:after="240"/>
              <w:ind w:left="1134" w:hanging="1134"/>
              <w:rPr>
                <w:rFonts w:ascii="Verdana" w:hAnsi="Verdana"/>
                <w:sz w:val="20"/>
              </w:rPr>
            </w:pPr>
            <w:r w:rsidRPr="006A7240">
              <w:rPr>
                <w:rFonts w:ascii="Verdana" w:hAnsi="Verdana"/>
                <w:sz w:val="20"/>
                <w:szCs w:val="16"/>
              </w:rPr>
              <w:t>Subject:</w:t>
            </w:r>
            <w:r w:rsidRPr="006A7240">
              <w:rPr>
                <w:rFonts w:ascii="Verdana" w:hAnsi="Verdana"/>
                <w:sz w:val="20"/>
                <w:szCs w:val="16"/>
              </w:rPr>
              <w:tab/>
              <w:t>WRC-27 agenda item 1.7</w:t>
            </w:r>
            <w:r w:rsidRPr="006A7240">
              <w:rPr>
                <w:rFonts w:ascii="Verdana" w:hAnsi="Verdana"/>
                <w:sz w:val="20"/>
                <w:szCs w:val="16"/>
              </w:rPr>
              <w:br/>
            </w:r>
            <w:r w:rsidRPr="006A7240">
              <w:rPr>
                <w:rFonts w:ascii="Verdana" w:hAnsi="Verdana"/>
                <w:sz w:val="20"/>
              </w:rPr>
              <w:t xml:space="preserve">Resolution </w:t>
            </w:r>
            <w:r w:rsidRPr="006A7240">
              <w:rPr>
                <w:rFonts w:ascii="Verdana" w:hAnsi="Verdana"/>
                <w:b/>
                <w:sz w:val="20"/>
              </w:rPr>
              <w:t>256</w:t>
            </w:r>
            <w:r w:rsidRPr="006A7240">
              <w:rPr>
                <w:rFonts w:ascii="Verdana" w:hAnsi="Verdana"/>
                <w:b/>
                <w:bCs/>
                <w:sz w:val="20"/>
              </w:rPr>
              <w:t xml:space="preserve"> </w:t>
            </w:r>
            <w:r w:rsidRPr="006A7240">
              <w:rPr>
                <w:rFonts w:ascii="Verdana" w:hAnsi="Verdana"/>
                <w:b/>
                <w:sz w:val="20"/>
              </w:rPr>
              <w:t>(WRC</w:t>
            </w:r>
            <w:r w:rsidRPr="006A7240">
              <w:rPr>
                <w:rFonts w:ascii="Verdana" w:hAnsi="Verdana"/>
                <w:b/>
                <w:sz w:val="20"/>
              </w:rPr>
              <w:noBreakHyphen/>
              <w:t>23)</w:t>
            </w:r>
          </w:p>
        </w:tc>
        <w:tc>
          <w:tcPr>
            <w:tcW w:w="3402" w:type="dxa"/>
          </w:tcPr>
          <w:p w14:paraId="3F9BBD8A" w14:textId="7B11835A" w:rsidR="000069D4" w:rsidRPr="006A7240" w:rsidRDefault="00B8708C" w:rsidP="00A5173C">
            <w:pPr>
              <w:shd w:val="solid" w:color="FFFFFF" w:fill="FFFFFF"/>
              <w:spacing w:before="0" w:line="240" w:lineRule="atLeast"/>
              <w:rPr>
                <w:rFonts w:ascii="Verdana" w:hAnsi="Verdana"/>
                <w:sz w:val="20"/>
                <w:lang w:eastAsia="zh-CN"/>
              </w:rPr>
            </w:pPr>
            <w:r>
              <w:rPr>
                <w:rFonts w:ascii="Verdana" w:hAnsi="Verdana"/>
                <w:b/>
                <w:sz w:val="20"/>
                <w:lang w:eastAsia="zh-CN"/>
              </w:rPr>
              <w:t>Annex 11 to</w:t>
            </w:r>
            <w:r>
              <w:rPr>
                <w:rFonts w:ascii="Verdana" w:hAnsi="Verdana"/>
                <w:b/>
                <w:sz w:val="20"/>
                <w:lang w:eastAsia="zh-CN"/>
              </w:rPr>
              <w:br/>
            </w:r>
            <w:r w:rsidR="00C80242" w:rsidRPr="006A7240">
              <w:rPr>
                <w:rFonts w:ascii="Verdana" w:hAnsi="Verdana"/>
                <w:b/>
                <w:sz w:val="20"/>
                <w:lang w:eastAsia="zh-CN"/>
              </w:rPr>
              <w:t xml:space="preserve">Document </w:t>
            </w:r>
            <w:r>
              <w:rPr>
                <w:rFonts w:ascii="Verdana" w:hAnsi="Verdana"/>
                <w:b/>
                <w:sz w:val="20"/>
                <w:lang w:eastAsia="zh-CN"/>
              </w:rPr>
              <w:t>4C/77-</w:t>
            </w:r>
            <w:r w:rsidR="00C80242" w:rsidRPr="006A7240">
              <w:rPr>
                <w:rFonts w:ascii="Verdana" w:hAnsi="Verdana"/>
                <w:b/>
                <w:sz w:val="20"/>
                <w:lang w:eastAsia="zh-CN"/>
              </w:rPr>
              <w:t>E</w:t>
            </w:r>
          </w:p>
        </w:tc>
      </w:tr>
      <w:tr w:rsidR="000069D4" w:rsidRPr="006A7240" w14:paraId="1B7BB2BC" w14:textId="77777777" w:rsidTr="00876A8A">
        <w:trPr>
          <w:cantSplit/>
        </w:trPr>
        <w:tc>
          <w:tcPr>
            <w:tcW w:w="6487" w:type="dxa"/>
            <w:vMerge/>
          </w:tcPr>
          <w:p w14:paraId="5C40D466" w14:textId="77777777" w:rsidR="000069D4" w:rsidRPr="006A7240" w:rsidRDefault="000069D4" w:rsidP="00A5173C">
            <w:pPr>
              <w:spacing w:before="60"/>
              <w:jc w:val="center"/>
              <w:rPr>
                <w:b/>
                <w:smallCaps/>
                <w:sz w:val="32"/>
                <w:lang w:eastAsia="zh-CN"/>
              </w:rPr>
            </w:pPr>
            <w:bookmarkStart w:id="18" w:name="ddate" w:colFirst="1" w:colLast="1"/>
            <w:bookmarkEnd w:id="17"/>
          </w:p>
        </w:tc>
        <w:tc>
          <w:tcPr>
            <w:tcW w:w="3402" w:type="dxa"/>
          </w:tcPr>
          <w:p w14:paraId="3E21385A" w14:textId="147D7D50" w:rsidR="000069D4" w:rsidRPr="006A7240" w:rsidRDefault="00B8708C" w:rsidP="00A5173C">
            <w:pPr>
              <w:shd w:val="solid" w:color="FFFFFF" w:fill="FFFFFF"/>
              <w:spacing w:before="0" w:line="240" w:lineRule="atLeast"/>
              <w:rPr>
                <w:rFonts w:ascii="Verdana" w:hAnsi="Verdana"/>
                <w:sz w:val="20"/>
                <w:lang w:eastAsia="zh-CN"/>
              </w:rPr>
            </w:pPr>
            <w:r>
              <w:rPr>
                <w:rFonts w:ascii="Verdana" w:hAnsi="Verdana"/>
                <w:b/>
                <w:sz w:val="20"/>
                <w:lang w:eastAsia="zh-CN"/>
              </w:rPr>
              <w:t>3 May</w:t>
            </w:r>
            <w:r w:rsidR="00C80242" w:rsidRPr="006A7240">
              <w:rPr>
                <w:rFonts w:ascii="Verdana" w:hAnsi="Verdana"/>
                <w:b/>
                <w:sz w:val="20"/>
                <w:lang w:eastAsia="zh-CN"/>
              </w:rPr>
              <w:t xml:space="preserve"> 2024</w:t>
            </w:r>
          </w:p>
        </w:tc>
      </w:tr>
      <w:tr w:rsidR="000069D4" w:rsidRPr="006A7240" w14:paraId="7F8F37B4" w14:textId="77777777" w:rsidTr="00876A8A">
        <w:trPr>
          <w:cantSplit/>
        </w:trPr>
        <w:tc>
          <w:tcPr>
            <w:tcW w:w="6487" w:type="dxa"/>
            <w:vMerge/>
          </w:tcPr>
          <w:p w14:paraId="73848832" w14:textId="77777777" w:rsidR="000069D4" w:rsidRPr="006A7240" w:rsidRDefault="000069D4" w:rsidP="00A5173C">
            <w:pPr>
              <w:spacing w:before="60"/>
              <w:jc w:val="center"/>
              <w:rPr>
                <w:b/>
                <w:smallCaps/>
                <w:sz w:val="32"/>
                <w:lang w:eastAsia="zh-CN"/>
              </w:rPr>
            </w:pPr>
            <w:bookmarkStart w:id="19" w:name="dorlang" w:colFirst="1" w:colLast="1"/>
            <w:bookmarkEnd w:id="18"/>
          </w:p>
        </w:tc>
        <w:tc>
          <w:tcPr>
            <w:tcW w:w="3402" w:type="dxa"/>
          </w:tcPr>
          <w:p w14:paraId="3E69E551" w14:textId="77777777" w:rsidR="000069D4" w:rsidRPr="006A7240" w:rsidRDefault="00C80242" w:rsidP="00A5173C">
            <w:pPr>
              <w:shd w:val="solid" w:color="FFFFFF" w:fill="FFFFFF"/>
              <w:spacing w:before="0" w:line="240" w:lineRule="atLeast"/>
              <w:rPr>
                <w:rFonts w:ascii="Verdana" w:eastAsia="SimSun" w:hAnsi="Verdana"/>
                <w:sz w:val="20"/>
                <w:lang w:eastAsia="zh-CN"/>
              </w:rPr>
            </w:pPr>
            <w:r w:rsidRPr="006A7240">
              <w:rPr>
                <w:rFonts w:ascii="Verdana" w:eastAsia="SimSun" w:hAnsi="Verdana"/>
                <w:b/>
                <w:sz w:val="20"/>
                <w:lang w:eastAsia="zh-CN"/>
              </w:rPr>
              <w:t>English only</w:t>
            </w:r>
          </w:p>
        </w:tc>
      </w:tr>
      <w:tr w:rsidR="000069D4" w:rsidRPr="006A7240" w14:paraId="51CC327D" w14:textId="77777777" w:rsidTr="00D046A7">
        <w:trPr>
          <w:cantSplit/>
        </w:trPr>
        <w:tc>
          <w:tcPr>
            <w:tcW w:w="9889" w:type="dxa"/>
            <w:gridSpan w:val="2"/>
          </w:tcPr>
          <w:p w14:paraId="3458E815" w14:textId="2CE79817" w:rsidR="000069D4" w:rsidRPr="006A7240" w:rsidRDefault="00B8708C" w:rsidP="00C80242">
            <w:pPr>
              <w:pStyle w:val="Source"/>
              <w:rPr>
                <w:lang w:eastAsia="zh-CN"/>
              </w:rPr>
            </w:pPr>
            <w:bookmarkStart w:id="20" w:name="dsource" w:colFirst="0" w:colLast="0"/>
            <w:bookmarkEnd w:id="19"/>
            <w:r>
              <w:rPr>
                <w:lang w:eastAsia="zh-CN"/>
              </w:rPr>
              <w:t xml:space="preserve">Annex 11 to </w:t>
            </w:r>
            <w:r w:rsidR="00C80242" w:rsidRPr="006A7240">
              <w:rPr>
                <w:lang w:eastAsia="zh-CN"/>
              </w:rPr>
              <w:t>Working Party 4C</w:t>
            </w:r>
            <w:r>
              <w:rPr>
                <w:lang w:eastAsia="zh-CN"/>
              </w:rPr>
              <w:t xml:space="preserve"> Chair’s Report</w:t>
            </w:r>
          </w:p>
        </w:tc>
      </w:tr>
      <w:tr w:rsidR="00C80242" w:rsidRPr="006A7240" w14:paraId="6D8070B4" w14:textId="77777777" w:rsidTr="00D046A7">
        <w:trPr>
          <w:cantSplit/>
        </w:trPr>
        <w:tc>
          <w:tcPr>
            <w:tcW w:w="9889" w:type="dxa"/>
            <w:gridSpan w:val="2"/>
          </w:tcPr>
          <w:p w14:paraId="21B9BC7B" w14:textId="05E7A58F" w:rsidR="00C80242" w:rsidRPr="006A7240" w:rsidRDefault="00C80242" w:rsidP="00C80242">
            <w:pPr>
              <w:pStyle w:val="Title1"/>
              <w:rPr>
                <w:lang w:eastAsia="zh-CN"/>
              </w:rPr>
            </w:pPr>
            <w:bookmarkStart w:id="21" w:name="drec" w:colFirst="0" w:colLast="0"/>
            <w:bookmarkEnd w:id="20"/>
            <w:ins w:id="22" w:author="France" w:date="2024-04-26T09:20:00Z">
              <w:del w:id="23" w:author="Dilapi, Christine (HII-Mission Technologies)" w:date="2024-07-12T08:21:00Z">
                <w:r w:rsidRPr="006A7240" w:rsidDel="00366D4C">
                  <w:rPr>
                    <w:caps w:val="0"/>
                    <w:highlight w:val="yellow"/>
                  </w:rPr>
                  <w:delText>PRE</w:delText>
                </w:r>
              </w:del>
            </w:ins>
            <w:ins w:id="24" w:author="France" w:date="2024-04-26T09:21:00Z">
              <w:del w:id="25" w:author="Dilapi, Christine (HII-Mission Technologies)" w:date="2024-07-12T08:21:00Z">
                <w:r w:rsidRPr="006A7240" w:rsidDel="00366D4C">
                  <w:rPr>
                    <w:caps w:val="0"/>
                    <w:highlight w:val="yellow"/>
                  </w:rPr>
                  <w:delText xml:space="preserve">LIMINARY </w:delText>
                </w:r>
              </w:del>
            </w:ins>
            <w:del w:id="26" w:author="Dilapi, Christine (HII-Mission Technologies)" w:date="2024-07-12T08:21:00Z">
              <w:r w:rsidRPr="006A7240" w:rsidDel="00366D4C">
                <w:rPr>
                  <w:caps w:val="0"/>
                  <w:highlight w:val="yellow"/>
                </w:rPr>
                <w:delText>[DRAFT]</w:delText>
              </w:r>
              <w:r w:rsidRPr="006A7240" w:rsidDel="00366D4C">
                <w:rPr>
                  <w:caps w:val="0"/>
                </w:rPr>
                <w:delText xml:space="preserve"> </w:delText>
              </w:r>
            </w:del>
            <w:r w:rsidRPr="006A7240">
              <w:rPr>
                <w:caps w:val="0"/>
              </w:rPr>
              <w:t xml:space="preserve">REPLY LIAISON STATEMENT TO </w:t>
            </w:r>
            <w:r w:rsidR="00B8708C">
              <w:rPr>
                <w:caps w:val="0"/>
              </w:rPr>
              <w:br/>
            </w:r>
            <w:r w:rsidRPr="006A7240">
              <w:rPr>
                <w:caps w:val="0"/>
              </w:rPr>
              <w:t>WORKING PARTY 5D</w:t>
            </w:r>
          </w:p>
        </w:tc>
      </w:tr>
      <w:tr w:rsidR="00C80242" w:rsidRPr="006A7240" w14:paraId="43F06059" w14:textId="77777777" w:rsidTr="00D046A7">
        <w:trPr>
          <w:cantSplit/>
        </w:trPr>
        <w:tc>
          <w:tcPr>
            <w:tcW w:w="9889" w:type="dxa"/>
            <w:gridSpan w:val="2"/>
          </w:tcPr>
          <w:p w14:paraId="7370A82B" w14:textId="303668D3" w:rsidR="00C80242" w:rsidRPr="006A7240" w:rsidRDefault="00C80242" w:rsidP="00520FEE">
            <w:pPr>
              <w:pStyle w:val="Title4"/>
              <w:rPr>
                <w:lang w:eastAsia="zh-CN"/>
              </w:rPr>
            </w:pPr>
            <w:bookmarkStart w:id="27" w:name="dtitle1" w:colFirst="0" w:colLast="0"/>
            <w:bookmarkEnd w:id="21"/>
            <w:r w:rsidRPr="006A7240">
              <w:t xml:space="preserve">Relevant technical information </w:t>
            </w:r>
            <w:ins w:id="28" w:author="Korea" w:date="2024-04-29T10:20:00Z">
              <w:r w:rsidRPr="006A7240">
                <w:t>[</w:t>
              </w:r>
            </w:ins>
            <w:ins w:id="29" w:author="B" w:date="2024-04-26T18:56:00Z">
              <w:r w:rsidRPr="006A7240">
                <w:t>on MSS and MMSS</w:t>
              </w:r>
            </w:ins>
            <w:ins w:id="30" w:author="Korea" w:date="2024-04-29T10:20:00Z">
              <w:r w:rsidRPr="006A7240">
                <w:t>]</w:t>
              </w:r>
            </w:ins>
            <w:ins w:id="31" w:author="B" w:date="2024-04-26T18:56:00Z">
              <w:r w:rsidRPr="006A7240">
                <w:t xml:space="preserve"> </w:t>
              </w:r>
            </w:ins>
            <w:r w:rsidRPr="006A7240">
              <w:t xml:space="preserve">to support studies </w:t>
            </w:r>
            <w:r w:rsidRPr="006A7240">
              <w:br/>
              <w:t>under WRC-27 agenda item 1.7</w:t>
            </w:r>
            <w:del w:id="32" w:author="B" w:date="2024-04-26T18:56:00Z">
              <w:r w:rsidRPr="006A7240" w:rsidDel="001579F3">
                <w:delText xml:space="preserve">, documenting MSS and MMSS </w:delText>
              </w:r>
              <w:r w:rsidRPr="006A7240" w:rsidDel="001579F3">
                <w:br/>
                <w:delText>characteristics in the frequency range 7 125-8 400 MHz</w:delText>
              </w:r>
            </w:del>
          </w:p>
        </w:tc>
      </w:tr>
    </w:tbl>
    <w:p w14:paraId="082DDF4D" w14:textId="77777777" w:rsidR="00C80242" w:rsidRPr="006A7240" w:rsidRDefault="00C80242" w:rsidP="00B8708C">
      <w:pPr>
        <w:pStyle w:val="EditorsNote"/>
        <w:rPr>
          <w:ins w:id="33" w:author="B" w:date="2024-04-26T18:56:00Z"/>
        </w:rPr>
      </w:pPr>
      <w:bookmarkStart w:id="34" w:name="dbreak"/>
      <w:bookmarkStart w:id="35" w:name="_Hlk162613915"/>
      <w:bookmarkEnd w:id="27"/>
      <w:bookmarkEnd w:id="34"/>
      <w:ins w:id="36" w:author="B" w:date="2024-04-26T18:56:00Z">
        <w:r w:rsidRPr="006A7240">
          <w:t>[Editor’s note: This preliminary draft reply Liaison Statement has not been fully reviewed nor agreed during the April 2024 WP 4C meeting. Further input contributions are invited at the next WP 4C meeting.]</w:t>
        </w:r>
      </w:ins>
    </w:p>
    <w:p w14:paraId="62DC38E1" w14:textId="0BA90AD7" w:rsidR="00C80242" w:rsidRPr="006A7240" w:rsidRDefault="00C80242" w:rsidP="00B8708C">
      <w:pPr>
        <w:pStyle w:val="Normalaftertitle"/>
      </w:pPr>
      <w:r w:rsidRPr="006A7240">
        <w:t>WRC-27 agenda item (AI) 1.7</w:t>
      </w:r>
      <w:del w:id="37" w:author="Korea" w:date="2024-04-29T09:58:00Z">
        <w:r w:rsidRPr="006A7240" w:rsidDel="000C1F4D">
          <w:delText xml:space="preserve"> </w:delText>
        </w:r>
      </w:del>
      <w:ins w:id="38" w:author="Korea" w:date="2024-04-29T09:54:00Z">
        <w:r w:rsidRPr="006A7240">
          <w:t xml:space="preserve"> is 'to consider studies on sharing and compatibility and develop technical conditions for the use of International Mobile Telecommunications (IMT) in the frequency bands 4 400-4 800 MHz and 7 125-8 400 MHz (or parts </w:t>
        </w:r>
        <w:r w:rsidRPr="00B8708C">
          <w:t>thereof</w:t>
        </w:r>
        <w:r w:rsidRPr="006A7240">
          <w:t xml:space="preserve">), and 14.8-15.35 GHz taking into account existing primary services operating in these, and adjacent, frequency bands, in accordance with Resolution </w:t>
        </w:r>
        <w:r w:rsidRPr="00B8708C">
          <w:rPr>
            <w:b/>
            <w:bCs/>
          </w:rPr>
          <w:t>256</w:t>
        </w:r>
      </w:ins>
      <w:ins w:id="39" w:author="Fernandez Jimenez, Virginia" w:date="2024-05-03T10:51:00Z">
        <w:r w:rsidR="00B8708C" w:rsidRPr="00B8708C">
          <w:rPr>
            <w:b/>
            <w:bCs/>
          </w:rPr>
          <w:t xml:space="preserve"> </w:t>
        </w:r>
      </w:ins>
      <w:ins w:id="40" w:author="Korea" w:date="2024-04-29T09:54:00Z">
        <w:r w:rsidRPr="00B8708C">
          <w:rPr>
            <w:b/>
            <w:bCs/>
          </w:rPr>
          <w:t>(WRC-23)</w:t>
        </w:r>
        <w:r w:rsidRPr="006A7240">
          <w:t xml:space="preserve">. </w:t>
        </w:r>
      </w:ins>
      <w:del w:id="41" w:author="Korea" w:date="2024-04-29T09:54:00Z">
        <w:r w:rsidRPr="006A7240" w:rsidDel="000C1F4D">
          <w:delText xml:space="preserve">calls for consideration of new IMT identification(s) in several frequency ranges, including the frequency range 7 125-8 400 MHz subject to </w:delText>
        </w:r>
      </w:del>
      <w:ins w:id="42" w:author="B" w:date="2024-04-26T18:57:00Z">
        <w:del w:id="43" w:author="Korea" w:date="2024-04-29T09:54:00Z">
          <w:r w:rsidRPr="006A7240" w:rsidDel="000C1F4D">
            <w:delText xml:space="preserve">the results of the </w:delText>
          </w:r>
        </w:del>
      </w:ins>
      <w:del w:id="44" w:author="Korea" w:date="2024-04-29T09:54:00Z">
        <w:r w:rsidRPr="006A7240" w:rsidDel="000C1F4D">
          <w:delText xml:space="preserve">appropriate sharing </w:delText>
        </w:r>
      </w:del>
      <w:ins w:id="45" w:author="B" w:date="2024-04-26T18:57:00Z">
        <w:del w:id="46" w:author="Korea" w:date="2024-04-29T09:54:00Z">
          <w:r w:rsidRPr="006A7240" w:rsidDel="000C1F4D">
            <w:delText>and compatibility studies</w:delText>
          </w:r>
        </w:del>
      </w:ins>
      <w:del w:id="47" w:author="Korea" w:date="2024-04-29T09:54:00Z">
        <w:r w:rsidRPr="006A7240" w:rsidDel="000C1F4D">
          <w:delText xml:space="preserve">conditions. </w:delText>
        </w:r>
      </w:del>
      <w:r w:rsidRPr="006A7240">
        <w:t xml:space="preserve">Working Party (WP) 4C </w:t>
      </w:r>
      <w:ins w:id="48" w:author="B" w:date="2024-04-26T18:57:00Z">
        <w:r w:rsidRPr="006A7240">
          <w:t xml:space="preserve">would like to </w:t>
        </w:r>
      </w:ins>
      <w:r w:rsidRPr="006A7240">
        <w:t>thank</w:t>
      </w:r>
      <w:del w:id="49" w:author="B" w:date="2024-04-26T18:57:00Z">
        <w:r w:rsidRPr="006A7240" w:rsidDel="001579F3">
          <w:delText>s</w:delText>
        </w:r>
      </w:del>
      <w:r w:rsidRPr="006A7240">
        <w:t xml:space="preserve"> WP 5D for its liaison statement contained in Document </w:t>
      </w:r>
      <w:hyperlink r:id="rId20" w:history="1">
        <w:r w:rsidRPr="006A7240">
          <w:rPr>
            <w:rStyle w:val="Hyperlink"/>
          </w:rPr>
          <w:t>4C/5</w:t>
        </w:r>
      </w:hyperlink>
      <w:r w:rsidRPr="006A7240">
        <w:t xml:space="preserve"> on </w:t>
      </w:r>
      <w:ins w:id="50" w:author="B" w:date="2024-04-26T18:58:00Z">
        <w:r w:rsidRPr="006A7240">
          <w:t xml:space="preserve">the request for </w:t>
        </w:r>
      </w:ins>
      <w:r w:rsidRPr="006A7240">
        <w:t>parameters needed to conduct studies under agenda item WRC-27 agenda item 1.7</w:t>
      </w:r>
      <w:ins w:id="51" w:author="B" w:date="2024-04-26T18:58:00Z">
        <w:r w:rsidRPr="006A7240">
          <w:t>, which among others include</w:t>
        </w:r>
      </w:ins>
      <w:del w:id="52" w:author="B" w:date="2024-04-26T18:58:00Z">
        <w:r w:rsidRPr="006A7240" w:rsidDel="001579F3">
          <w:delText xml:space="preserve"> in</w:delText>
        </w:r>
      </w:del>
      <w:r w:rsidRPr="006A7240">
        <w:t xml:space="preserve"> the frequency range 7 125 to 8 400 MHz.</w:t>
      </w:r>
    </w:p>
    <w:p w14:paraId="0D8C18B5" w14:textId="0892765A" w:rsidR="00407B3A" w:rsidDel="00407B3A" w:rsidRDefault="00C80242" w:rsidP="00B8708C">
      <w:pPr>
        <w:rPr>
          <w:del w:id="53" w:author="USA" w:date="2024-04-28T09:54:00Z"/>
        </w:rPr>
      </w:pPr>
      <w:bookmarkStart w:id="54" w:name="_Hlk162613957"/>
      <w:bookmarkEnd w:id="35"/>
      <w:del w:id="55" w:author="USA" w:date="2024-04-28T09:54:00Z">
        <w:r w:rsidRPr="006A7240" w:rsidDel="00DF33B0">
          <w:rPr>
            <w:highlight w:val="green"/>
          </w:rPr>
          <w:delText xml:space="preserve">As a contributing group </w:delText>
        </w:r>
      </w:del>
      <w:ins w:id="56" w:author="B" w:date="2024-04-26T18:58:00Z">
        <w:del w:id="57" w:author="USA" w:date="2024-04-28T09:54:00Z">
          <w:r w:rsidRPr="006A7240" w:rsidDel="00DF33B0">
            <w:rPr>
              <w:highlight w:val="green"/>
            </w:rPr>
            <w:delText xml:space="preserve">to WRC-27 AI 1.7 </w:delText>
          </w:r>
        </w:del>
      </w:ins>
      <w:del w:id="58" w:author="USA" w:date="2024-04-28T09:54:00Z">
        <w:r w:rsidRPr="006A7240" w:rsidDel="00DF33B0">
          <w:rPr>
            <w:highlight w:val="green"/>
          </w:rPr>
          <w:delText xml:space="preserve">(as identified in the Administrative Circular </w:delText>
        </w:r>
        <w:r w:rsidRPr="006A7240" w:rsidDel="00DF33B0">
          <w:rPr>
            <w:highlight w:val="green"/>
          </w:rPr>
          <w:fldChar w:fldCharType="begin"/>
        </w:r>
        <w:r w:rsidRPr="006A7240" w:rsidDel="00DF33B0">
          <w:rPr>
            <w:highlight w:val="green"/>
          </w:rPr>
          <w:delInstrText>HYPERLINK "https://www.itu.int/md/R00-CA-CIR-0270/en"</w:delInstrText>
        </w:r>
        <w:r w:rsidRPr="006A7240" w:rsidDel="00DF33B0">
          <w:rPr>
            <w:highlight w:val="green"/>
          </w:rPr>
        </w:r>
        <w:r w:rsidRPr="006A7240" w:rsidDel="00DF33B0">
          <w:rPr>
            <w:highlight w:val="green"/>
            <w:rPrChange w:id="59" w:author="USA" w:date="2024-04-28T09:56:00Z">
              <w:rPr>
                <w:rStyle w:val="Hyperlink"/>
                <w:szCs w:val="24"/>
                <w:highlight w:val="green"/>
              </w:rPr>
            </w:rPrChange>
          </w:rPr>
          <w:fldChar w:fldCharType="separate"/>
        </w:r>
        <w:r w:rsidRPr="006A7240" w:rsidDel="00DF33B0">
          <w:rPr>
            <w:rStyle w:val="Hyperlink"/>
            <w:szCs w:val="24"/>
            <w:highlight w:val="green"/>
          </w:rPr>
          <w:delText>CA/270</w:delText>
        </w:r>
        <w:r w:rsidRPr="006A7240" w:rsidDel="00DF33B0">
          <w:rPr>
            <w:rStyle w:val="Hyperlink"/>
            <w:szCs w:val="24"/>
            <w:highlight w:val="green"/>
          </w:rPr>
          <w:fldChar w:fldCharType="end"/>
        </w:r>
        <w:r w:rsidRPr="006A7240" w:rsidDel="00DF33B0">
          <w:rPr>
            <w:highlight w:val="green"/>
          </w:rPr>
          <w:delText>) to WRC-27 AI 1.7, and in response to Working Party (WP) 5D request as in Document 4C/5</w:delText>
        </w:r>
        <w:bookmarkEnd w:id="54"/>
        <w:r w:rsidRPr="006A7240" w:rsidDel="00DF33B0">
          <w:rPr>
            <w:highlight w:val="green"/>
          </w:rPr>
          <w:delText>, WP 4C would like to bring to the attention of WP 5D</w:delText>
        </w:r>
      </w:del>
      <w:ins w:id="60" w:author="B" w:date="2024-04-26T18:59:00Z">
        <w:del w:id="61" w:author="USA" w:date="2024-04-28T09:54:00Z">
          <w:r w:rsidRPr="006A7240" w:rsidDel="00DF33B0">
            <w:rPr>
              <w:highlight w:val="green"/>
            </w:rPr>
            <w:delText>provide</w:delText>
          </w:r>
        </w:del>
      </w:ins>
      <w:del w:id="62" w:author="USA" w:date="2024-04-28T09:54:00Z">
        <w:r w:rsidRPr="006A7240" w:rsidDel="00DF33B0">
          <w:rPr>
            <w:highlight w:val="green"/>
          </w:rPr>
          <w:delText xml:space="preserve"> the following information in relation to the M</w:delText>
        </w:r>
      </w:del>
      <w:ins w:id="63" w:author="B" w:date="2024-04-26T18:59:00Z">
        <w:del w:id="64" w:author="USA" w:date="2024-04-28T09:54:00Z">
          <w:r w:rsidRPr="006A7240" w:rsidDel="00DF33B0">
            <w:rPr>
              <w:highlight w:val="green"/>
            </w:rPr>
            <w:delText>m</w:delText>
          </w:r>
        </w:del>
      </w:ins>
      <w:del w:id="65" w:author="USA" w:date="2024-04-28T09:54:00Z">
        <w:r w:rsidRPr="006A7240" w:rsidDel="00DF33B0">
          <w:rPr>
            <w:highlight w:val="green"/>
          </w:rPr>
          <w:delText>obile S</w:delText>
        </w:r>
      </w:del>
      <w:ins w:id="66" w:author="B" w:date="2024-04-26T18:59:00Z">
        <w:del w:id="67" w:author="USA" w:date="2024-04-28T09:54:00Z">
          <w:r w:rsidRPr="006A7240" w:rsidDel="00DF33B0">
            <w:rPr>
              <w:highlight w:val="green"/>
            </w:rPr>
            <w:delText>s</w:delText>
          </w:r>
        </w:del>
      </w:ins>
      <w:del w:id="68" w:author="USA" w:date="2024-04-28T09:54:00Z">
        <w:r w:rsidRPr="006A7240" w:rsidDel="00DF33B0">
          <w:rPr>
            <w:highlight w:val="green"/>
          </w:rPr>
          <w:delText>atellite S</w:delText>
        </w:r>
      </w:del>
      <w:ins w:id="69" w:author="B" w:date="2024-04-26T18:59:00Z">
        <w:del w:id="70" w:author="USA" w:date="2024-04-28T09:54:00Z">
          <w:r w:rsidRPr="006A7240" w:rsidDel="00DF33B0">
            <w:rPr>
              <w:highlight w:val="green"/>
            </w:rPr>
            <w:delText>s</w:delText>
          </w:r>
        </w:del>
      </w:ins>
      <w:del w:id="71" w:author="USA" w:date="2024-04-28T09:54:00Z">
        <w:r w:rsidRPr="006A7240" w:rsidDel="00DF33B0">
          <w:rPr>
            <w:highlight w:val="green"/>
          </w:rPr>
          <w:delText>ervice (MSS)</w:delText>
        </w:r>
      </w:del>
      <w:ins w:id="72" w:author="B" w:date="2024-04-26T18:59:00Z">
        <w:del w:id="73" w:author="USA" w:date="2024-04-28T09:54:00Z">
          <w:r w:rsidRPr="006A7240" w:rsidDel="00DF33B0">
            <w:rPr>
              <w:highlight w:val="green"/>
            </w:rPr>
            <w:delText xml:space="preserve"> and</w:delText>
          </w:r>
        </w:del>
      </w:ins>
      <w:del w:id="74" w:author="USA" w:date="2024-04-28T09:54:00Z">
        <w:r w:rsidRPr="006A7240" w:rsidDel="00DF33B0">
          <w:rPr>
            <w:highlight w:val="green"/>
          </w:rPr>
          <w:delText>, the M</w:delText>
        </w:r>
      </w:del>
      <w:ins w:id="75" w:author="B" w:date="2024-04-26T18:59:00Z">
        <w:del w:id="76" w:author="USA" w:date="2024-04-28T09:54:00Z">
          <w:r w:rsidRPr="006A7240" w:rsidDel="00DF33B0">
            <w:rPr>
              <w:highlight w:val="green"/>
            </w:rPr>
            <w:delText>m</w:delText>
          </w:r>
        </w:del>
      </w:ins>
      <w:del w:id="77" w:author="USA" w:date="2024-04-28T09:54:00Z">
        <w:r w:rsidRPr="006A7240" w:rsidDel="00DF33B0">
          <w:rPr>
            <w:highlight w:val="green"/>
          </w:rPr>
          <w:delText>aritime M</w:delText>
        </w:r>
      </w:del>
      <w:ins w:id="78" w:author="B" w:date="2024-04-26T18:59:00Z">
        <w:del w:id="79" w:author="USA" w:date="2024-04-28T09:54:00Z">
          <w:r w:rsidRPr="006A7240" w:rsidDel="00DF33B0">
            <w:rPr>
              <w:highlight w:val="green"/>
            </w:rPr>
            <w:delText>m</w:delText>
          </w:r>
        </w:del>
      </w:ins>
      <w:del w:id="80" w:author="USA" w:date="2024-04-28T09:54:00Z">
        <w:r w:rsidRPr="006A7240" w:rsidDel="00DF33B0">
          <w:rPr>
            <w:highlight w:val="green"/>
          </w:rPr>
          <w:delText>obile S</w:delText>
        </w:r>
      </w:del>
      <w:ins w:id="81" w:author="B" w:date="2024-04-26T18:59:00Z">
        <w:del w:id="82" w:author="USA" w:date="2024-04-28T09:54:00Z">
          <w:r w:rsidRPr="006A7240" w:rsidDel="00DF33B0">
            <w:rPr>
              <w:highlight w:val="green"/>
            </w:rPr>
            <w:delText>s</w:delText>
          </w:r>
        </w:del>
      </w:ins>
      <w:del w:id="83" w:author="USA" w:date="2024-04-28T09:54:00Z">
        <w:r w:rsidRPr="006A7240" w:rsidDel="00DF33B0">
          <w:rPr>
            <w:highlight w:val="green"/>
          </w:rPr>
          <w:delText>atellite service (MMSS), and thank WP 5D for its liaison statement.</w:delText>
        </w:r>
      </w:del>
    </w:p>
    <w:p w14:paraId="389A2C88" w14:textId="00AF8AAB" w:rsidR="00407B3A" w:rsidRPr="006A7240" w:rsidRDefault="00407B3A" w:rsidP="00B8708C">
      <w:pPr>
        <w:rPr>
          <w:ins w:id="84" w:author="USA Author" w:date="2024-07-03T09:06:00Z"/>
        </w:rPr>
      </w:pPr>
      <w:ins w:id="85" w:author="USA Author" w:date="2024-07-03T09:06:00Z">
        <w:r w:rsidRPr="006D5CC2">
          <w:rPr>
            <w:highlight w:val="yellow"/>
            <w:rPrChange w:id="86" w:author="USA Author" w:date="2024-07-03T09:16:00Z">
              <w:rPr/>
            </w:rPrChange>
          </w:rPr>
          <w:t xml:space="preserve">WP 4C provided to </w:t>
        </w:r>
      </w:ins>
      <w:ins w:id="87" w:author="USA Author" w:date="2024-07-03T09:07:00Z">
        <w:r w:rsidRPr="006D5CC2">
          <w:rPr>
            <w:highlight w:val="yellow"/>
            <w:rPrChange w:id="88" w:author="USA Author" w:date="2024-07-03T09:16:00Z">
              <w:rPr/>
            </w:rPrChange>
          </w:rPr>
          <w:t xml:space="preserve">the June 2024 meeting of </w:t>
        </w:r>
      </w:ins>
      <w:ins w:id="89" w:author="USA Author" w:date="2024-07-03T09:06:00Z">
        <w:r w:rsidRPr="006D5CC2">
          <w:rPr>
            <w:highlight w:val="yellow"/>
            <w:rPrChange w:id="90" w:author="USA Author" w:date="2024-07-03T09:16:00Z">
              <w:rPr/>
            </w:rPrChange>
          </w:rPr>
          <w:t>WP 5D an initial reply liaison statement</w:t>
        </w:r>
      </w:ins>
      <w:ins w:id="91" w:author="USA Author" w:date="2024-07-03T09:07:00Z">
        <w:r w:rsidRPr="006D5CC2">
          <w:rPr>
            <w:highlight w:val="yellow"/>
            <w:rPrChange w:id="92" w:author="USA Author" w:date="2024-07-03T09:16:00Z">
              <w:rPr/>
            </w:rPrChange>
          </w:rPr>
          <w:t xml:space="preserve"> in Document 5D/108</w:t>
        </w:r>
      </w:ins>
      <w:ins w:id="93" w:author="USA Author" w:date="2024-07-03T09:11:00Z">
        <w:r w:rsidR="00EF6DBA" w:rsidRPr="006D5CC2">
          <w:rPr>
            <w:highlight w:val="yellow"/>
            <w:rPrChange w:id="94" w:author="USA Author" w:date="2024-07-03T09:16:00Z">
              <w:rPr/>
            </w:rPrChange>
          </w:rPr>
          <w:t>, mostly regarding which frequenc</w:t>
        </w:r>
      </w:ins>
      <w:ins w:id="95" w:author="USA Author" w:date="2024-07-03T09:14:00Z">
        <w:r w:rsidR="00EF6DBA" w:rsidRPr="006D5CC2">
          <w:rPr>
            <w:highlight w:val="yellow"/>
            <w:rPrChange w:id="96" w:author="USA Author" w:date="2024-07-03T09:16:00Z">
              <w:rPr/>
            </w:rPrChange>
          </w:rPr>
          <w:t xml:space="preserve">y bands </w:t>
        </w:r>
      </w:ins>
      <w:ins w:id="97" w:author="USA Author" w:date="2024-07-03T09:11:00Z">
        <w:r w:rsidR="00EF6DBA" w:rsidRPr="006D5CC2">
          <w:rPr>
            <w:highlight w:val="yellow"/>
            <w:rPrChange w:id="98" w:author="USA Author" w:date="2024-07-03T09:16:00Z">
              <w:rPr/>
            </w:rPrChange>
          </w:rPr>
          <w:t xml:space="preserve">subject to consideration under Agenda item 1.7 </w:t>
        </w:r>
      </w:ins>
      <w:ins w:id="99" w:author="USA Author" w:date="2024-07-03T09:15:00Z">
        <w:r w:rsidR="00EF6DBA" w:rsidRPr="006D5CC2">
          <w:rPr>
            <w:highlight w:val="yellow"/>
            <w:rPrChange w:id="100" w:author="USA Author" w:date="2024-07-03T09:16:00Z">
              <w:rPr/>
            </w:rPrChange>
          </w:rPr>
          <w:t>were allocated to the MSS.</w:t>
        </w:r>
      </w:ins>
    </w:p>
    <w:p w14:paraId="635D4735" w14:textId="007A67AE" w:rsidR="00C80242" w:rsidRPr="006A7240" w:rsidRDefault="00C80242" w:rsidP="00B8708C">
      <w:pPr>
        <w:rPr>
          <w:ins w:id="101" w:author="B" w:date="2024-04-26T19:02:00Z"/>
        </w:rPr>
      </w:pPr>
      <w:r w:rsidRPr="006A7240">
        <w:t xml:space="preserve">The frequency bands 7 250-7 375 MHz (space-to-Earth) and 7 900-8 025 MHz (Earth-to-space) are </w:t>
      </w:r>
      <w:del w:id="102" w:author="B" w:date="2024-04-26T19:00:00Z">
        <w:r w:rsidRPr="006A7240" w:rsidDel="001579F3">
          <w:delText xml:space="preserve">currently </w:delText>
        </w:r>
      </w:del>
      <w:r w:rsidRPr="006A7240">
        <w:t>allocated to the mobile-satellite service on a primary basis</w:t>
      </w:r>
      <w:ins w:id="103" w:author="B" w:date="2024-04-26T19:00:00Z">
        <w:r w:rsidRPr="006A7240">
          <w:t>, in accordance with</w:t>
        </w:r>
      </w:ins>
      <w:ins w:id="104" w:author="Fernandez Jimenez, Virginia" w:date="2024-05-03T10:51:00Z">
        <w:r w:rsidR="00B8708C">
          <w:t xml:space="preserve"> Radio Regulations (RR)</w:t>
        </w:r>
      </w:ins>
      <w:ins w:id="105" w:author="B" w:date="2024-04-26T19:00:00Z">
        <w:r w:rsidRPr="006A7240">
          <w:t xml:space="preserve"> No. </w:t>
        </w:r>
        <w:r w:rsidRPr="006A7240">
          <w:rPr>
            <w:b/>
            <w:bCs/>
          </w:rPr>
          <w:t>5.461</w:t>
        </w:r>
      </w:ins>
      <w:r w:rsidRPr="006A7240">
        <w:t xml:space="preserve">. In addition, the </w:t>
      </w:r>
      <w:del w:id="106" w:author="B" w:date="2024-04-26T19:01:00Z">
        <w:r w:rsidRPr="006A7240" w:rsidDel="001579F3">
          <w:delText xml:space="preserve">use of the </w:delText>
        </w:r>
      </w:del>
      <w:r w:rsidRPr="006A7240">
        <w:t xml:space="preserve">frequency band 7 375-7 750 MHz is </w:t>
      </w:r>
      <w:ins w:id="107" w:author="B" w:date="2024-04-26T19:01:00Z">
        <w:r w:rsidRPr="006A7240">
          <w:lastRenderedPageBreak/>
          <w:t>allocated to</w:t>
        </w:r>
      </w:ins>
      <w:ins w:id="108" w:author="Korea" w:date="2024-04-29T09:55:00Z">
        <w:r w:rsidRPr="006A7240">
          <w:t xml:space="preserve"> </w:t>
        </w:r>
      </w:ins>
      <w:del w:id="109" w:author="B" w:date="2024-04-26T19:01:00Z">
        <w:r w:rsidRPr="006A7240" w:rsidDel="001579F3">
          <w:delText xml:space="preserve">possible by </w:delText>
        </w:r>
      </w:del>
      <w:r w:rsidRPr="006A7240">
        <w:t>the maritime</w:t>
      </w:r>
      <w:ins w:id="110" w:author="B" w:date="2024-04-26T19:01:00Z">
        <w:r w:rsidRPr="006A7240">
          <w:t xml:space="preserve"> mobile</w:t>
        </w:r>
      </w:ins>
      <w:r w:rsidRPr="006A7240">
        <w:t>-satellite service</w:t>
      </w:r>
      <w:ins w:id="111" w:author="B" w:date="2024-04-26T19:01:00Z">
        <w:r w:rsidRPr="006A7240">
          <w:t xml:space="preserve"> (space-to-Earth)</w:t>
        </w:r>
      </w:ins>
      <w:del w:id="112" w:author="B" w:date="2024-04-26T19:01:00Z">
        <w:r w:rsidRPr="006A7240" w:rsidDel="001579F3">
          <w:delText>, but</w:delText>
        </w:r>
      </w:del>
      <w:r w:rsidRPr="006A7240">
        <w:t xml:space="preserve"> limited to geostationary-satellite networks</w:t>
      </w:r>
      <w:ins w:id="113" w:author="B" w:date="2024-04-26T19:01:00Z">
        <w:r w:rsidRPr="006A7240">
          <w:t xml:space="preserve">, in accordance with </w:t>
        </w:r>
      </w:ins>
      <w:ins w:id="114" w:author="Fernandez Jimenez, Virginia" w:date="2024-05-03T10:51:00Z">
        <w:r w:rsidR="00B8708C">
          <w:t xml:space="preserve">RR </w:t>
        </w:r>
      </w:ins>
      <w:ins w:id="115" w:author="B" w:date="2024-04-26T19:01:00Z">
        <w:r w:rsidRPr="006A7240">
          <w:t xml:space="preserve">Nos. </w:t>
        </w:r>
      </w:ins>
      <w:ins w:id="116" w:author="B" w:date="2024-04-26T19:08:00Z">
        <w:del w:id="117" w:author="FRA" w:date="2024-04-26T19:08:00Z">
          <w:r w:rsidRPr="006A7240" w:rsidDel="009568D3">
            <w:rPr>
              <w:b/>
              <w:bCs/>
            </w:rPr>
            <w:delText xml:space="preserve">5.461A, </w:delText>
          </w:r>
        </w:del>
      </w:ins>
      <w:ins w:id="118" w:author="B" w:date="2024-04-26T19:01:00Z">
        <w:r w:rsidRPr="006A7240">
          <w:rPr>
            <w:b/>
            <w:bCs/>
          </w:rPr>
          <w:t>5.461AA</w:t>
        </w:r>
        <w:r w:rsidRPr="006A7240">
          <w:t>, and</w:t>
        </w:r>
        <w:r w:rsidRPr="006A7240">
          <w:rPr>
            <w:b/>
            <w:bCs/>
          </w:rPr>
          <w:t xml:space="preserve"> 5.461AB</w:t>
        </w:r>
      </w:ins>
      <w:r w:rsidRPr="006A7240">
        <w:t xml:space="preserve">. </w:t>
      </w:r>
    </w:p>
    <w:p w14:paraId="0C81B15F" w14:textId="77777777" w:rsidR="00C80242" w:rsidRPr="006A7240" w:rsidDel="00DF33B0" w:rsidRDefault="00C80242" w:rsidP="00B8708C">
      <w:pPr>
        <w:rPr>
          <w:ins w:id="119" w:author="France" w:date="2024-04-26T09:31:00Z"/>
          <w:del w:id="120" w:author="USA" w:date="2024-04-28T09:55:00Z"/>
        </w:rPr>
      </w:pPr>
      <w:ins w:id="121" w:author="B" w:date="2024-04-26T19:02:00Z">
        <w:del w:id="122" w:author="USA" w:date="2024-04-28T09:55:00Z">
          <w:r w:rsidRPr="006A7240" w:rsidDel="00DF33B0">
            <w:rPr>
              <w:szCs w:val="24"/>
              <w:highlight w:val="green"/>
            </w:rPr>
            <w:delText>Regarding the other frequency bands considered within the scope of WRC-27 AI 1.7 (4 400-4 800 MHz and 14.8-15.35 GHz), WP 4C did not identify at this stage any allocation under the purview of WP 4C to be</w:delText>
          </w:r>
          <w:r w:rsidRPr="006A7240" w:rsidDel="00DF33B0">
            <w:rPr>
              <w:szCs w:val="24"/>
            </w:rPr>
            <w:delText xml:space="preserve"> </w:delText>
          </w:r>
          <w:commentRangeStart w:id="123"/>
          <w:r w:rsidRPr="006A7240" w:rsidDel="00DF33B0">
            <w:rPr>
              <w:szCs w:val="24"/>
            </w:rPr>
            <w:delText>considered</w:delText>
          </w:r>
        </w:del>
      </w:ins>
      <w:commentRangeEnd w:id="123"/>
      <w:r w:rsidRPr="006A7240">
        <w:rPr>
          <w:rStyle w:val="CommentReference"/>
          <w:rFonts w:asciiTheme="minorHAnsi" w:eastAsiaTheme="minorHAnsi" w:hAnsiTheme="minorHAnsi" w:cstheme="minorBidi"/>
        </w:rPr>
        <w:commentReference w:id="123"/>
      </w:r>
      <w:ins w:id="124" w:author="B" w:date="2024-04-26T19:02:00Z">
        <w:del w:id="125" w:author="USA" w:date="2024-04-28T09:55:00Z">
          <w:r w:rsidRPr="006A7240" w:rsidDel="00DF33B0">
            <w:rPr>
              <w:szCs w:val="24"/>
            </w:rPr>
            <w:delText>.</w:delText>
          </w:r>
        </w:del>
      </w:ins>
    </w:p>
    <w:p w14:paraId="667E3950" w14:textId="14234E33" w:rsidR="00C80242" w:rsidRPr="006A7240" w:rsidRDefault="00C80242" w:rsidP="00B8708C">
      <w:pPr>
        <w:rPr>
          <w:ins w:id="126" w:author="Michael Mullinix" w:date="2024-04-27T10:24:00Z"/>
        </w:rPr>
      </w:pPr>
      <w:ins w:id="127" w:author="France" w:date="2024-04-26T09:31:00Z">
        <w:del w:id="128" w:author="B" w:date="2024-04-26T19:02:00Z">
          <w:r w:rsidRPr="006A7240" w:rsidDel="001579F3">
            <w:delText xml:space="preserve">At this stage </w:delText>
          </w:r>
        </w:del>
        <w:r w:rsidRPr="006A7240">
          <w:t>W</w:t>
        </w:r>
      </w:ins>
      <w:ins w:id="129" w:author="Fernandez Jimenez, Virginia" w:date="2024-05-03T10:51:00Z">
        <w:r w:rsidR="00B8708C">
          <w:t>orking Party</w:t>
        </w:r>
      </w:ins>
      <w:ins w:id="130" w:author="France" w:date="2024-04-26T09:31:00Z">
        <w:r w:rsidRPr="006A7240">
          <w:t xml:space="preserve"> 4C </w:t>
        </w:r>
        <w:del w:id="131" w:author="B" w:date="2024-04-26T19:02:00Z">
          <w:r w:rsidRPr="006A7240" w:rsidDel="001579F3">
            <w:delText xml:space="preserve">has </w:delText>
          </w:r>
        </w:del>
        <w:r w:rsidRPr="006A7240">
          <w:t>provide</w:t>
        </w:r>
      </w:ins>
      <w:ins w:id="132" w:author="B" w:date="2024-04-26T19:02:00Z">
        <w:r w:rsidRPr="006A7240">
          <w:t>s</w:t>
        </w:r>
      </w:ins>
      <w:ins w:id="133" w:author="France" w:date="2024-04-26T09:31:00Z">
        <w:del w:id="134" w:author="B" w:date="2024-04-26T19:02:00Z">
          <w:r w:rsidRPr="006A7240" w:rsidDel="001579F3">
            <w:delText>d</w:delText>
          </w:r>
        </w:del>
        <w:r w:rsidRPr="006A7240">
          <w:t xml:space="preserve"> th</w:t>
        </w:r>
      </w:ins>
      <w:ins w:id="135" w:author="France" w:date="2024-04-26T09:32:00Z">
        <w:r w:rsidRPr="006A7240">
          <w:t>e</w:t>
        </w:r>
      </w:ins>
      <w:ins w:id="136" w:author="France" w:date="2024-04-26T09:31:00Z">
        <w:r w:rsidRPr="006A7240">
          <w:t xml:space="preserve"> following</w:t>
        </w:r>
      </w:ins>
      <w:ins w:id="137" w:author="France" w:date="2024-04-26T09:32:00Z">
        <w:r w:rsidRPr="006A7240">
          <w:t xml:space="preserve"> </w:t>
        </w:r>
        <w:del w:id="138" w:author="B" w:date="2024-04-26T19:02:00Z">
          <w:r w:rsidRPr="006A7240" w:rsidDel="001579F3">
            <w:delText xml:space="preserve">preliminary </w:delText>
          </w:r>
        </w:del>
        <w:r w:rsidRPr="006A7240">
          <w:t>MSS and MMSS networks characteristics</w:t>
        </w:r>
      </w:ins>
      <w:ins w:id="139" w:author="France" w:date="2024-04-26T09:31:00Z">
        <w:r w:rsidRPr="006A7240">
          <w:t>:</w:t>
        </w:r>
      </w:ins>
    </w:p>
    <w:p w14:paraId="1369ADEC" w14:textId="77777777" w:rsidR="00C80242" w:rsidRPr="006A7240" w:rsidRDefault="00C80242" w:rsidP="00520FEE">
      <w:pPr>
        <w:pStyle w:val="EditorsNote"/>
        <w:rPr>
          <w:ins w:id="140" w:author="USA" w:date="2024-04-28T09:55:00Z"/>
          <w:lang w:eastAsia="zh-CN"/>
        </w:rPr>
      </w:pPr>
      <w:ins w:id="141" w:author="USA" w:date="2024-04-28T09:55:00Z">
        <w:r w:rsidRPr="006A7240">
          <w:rPr>
            <w:highlight w:val="green"/>
            <w:lang w:eastAsia="zh-CN"/>
          </w:rPr>
          <w:t>[Editor’s note: Further discussion is needed on consideration of MMSS sharing scenarios given the status of the allocation in respect to Mobile operations.]</w:t>
        </w:r>
      </w:ins>
    </w:p>
    <w:p w14:paraId="7535BA9A" w14:textId="7B67B526" w:rsidR="00C80242" w:rsidRPr="006A7240" w:rsidRDefault="00520FEE" w:rsidP="00520FEE">
      <w:pPr>
        <w:pStyle w:val="enumlev1"/>
        <w:rPr>
          <w:highlight w:val="green"/>
        </w:rPr>
      </w:pPr>
      <w:r w:rsidRPr="006A7240">
        <w:rPr>
          <w:highlight w:val="green"/>
        </w:rPr>
        <w:sym w:font="Wingdings" w:char="F09F"/>
      </w:r>
      <w:r w:rsidRPr="006A7240">
        <w:rPr>
          <w:highlight w:val="green"/>
        </w:rPr>
        <w:tab/>
      </w:r>
      <w:ins w:id="142" w:author="USA" w:date="2024-04-28T09:56:00Z">
        <w:r w:rsidR="00C80242" w:rsidRPr="006A7240">
          <w:rPr>
            <w:highlight w:val="green"/>
          </w:rPr>
          <w:t xml:space="preserve">[ </w:t>
        </w:r>
      </w:ins>
      <w:r w:rsidR="00C80242" w:rsidRPr="006A7240">
        <w:rPr>
          <w:highlight w:val="green"/>
        </w:rPr>
        <w:t xml:space="preserve">Annex 1 provides a set of </w:t>
      </w:r>
      <w:ins w:id="143" w:author="France" w:date="2024-04-25T19:19:00Z">
        <w:del w:id="144" w:author="B" w:date="2024-04-26T19:02:00Z">
          <w:r w:rsidR="00C80242" w:rsidRPr="006A7240" w:rsidDel="001579F3">
            <w:rPr>
              <w:highlight w:val="green"/>
            </w:rPr>
            <w:delText>[</w:delText>
          </w:r>
        </w:del>
      </w:ins>
      <w:del w:id="145" w:author="B" w:date="2024-04-26T19:02:00Z">
        <w:r w:rsidR="00C80242" w:rsidRPr="006A7240" w:rsidDel="001579F3">
          <w:rPr>
            <w:highlight w:val="green"/>
          </w:rPr>
          <w:delText>preliminary</w:delText>
        </w:r>
      </w:del>
      <w:ins w:id="146" w:author="France" w:date="2024-04-25T19:19:00Z">
        <w:del w:id="147" w:author="B" w:date="2024-04-26T19:02:00Z">
          <w:r w:rsidR="00C80242" w:rsidRPr="006A7240" w:rsidDel="001579F3">
            <w:rPr>
              <w:highlight w:val="green"/>
            </w:rPr>
            <w:delText>]</w:delText>
          </w:r>
        </w:del>
      </w:ins>
      <w:del w:id="148" w:author="B" w:date="2024-04-26T19:02:00Z">
        <w:r w:rsidR="00C80242" w:rsidRPr="006A7240" w:rsidDel="001579F3">
          <w:rPr>
            <w:highlight w:val="green"/>
          </w:rPr>
          <w:delText xml:space="preserve"> </w:delText>
        </w:r>
      </w:del>
      <w:r w:rsidR="00C80242" w:rsidRPr="006A7240">
        <w:rPr>
          <w:highlight w:val="green"/>
        </w:rPr>
        <w:t>MSS and MMSS networks characteristics to be used in sharing and compatibility analysis with IMT in the frequency band 7 125-8</w:t>
      </w:r>
      <w:r w:rsidRPr="006A7240">
        <w:rPr>
          <w:highlight w:val="green"/>
        </w:rPr>
        <w:t> </w:t>
      </w:r>
      <w:r w:rsidR="00C80242" w:rsidRPr="006A7240">
        <w:rPr>
          <w:highlight w:val="green"/>
        </w:rPr>
        <w:t xml:space="preserve">400 MHz or parts of it, for co-channel sharing analysis, or for adjacent bands analysis as appropriate. </w:t>
      </w:r>
    </w:p>
    <w:p w14:paraId="2944AB2B" w14:textId="17CF0DCD" w:rsidR="00C80242" w:rsidRPr="006A7240" w:rsidRDefault="00520FEE" w:rsidP="00520FEE">
      <w:pPr>
        <w:pStyle w:val="enumlev1"/>
        <w:rPr>
          <w:highlight w:val="green"/>
        </w:rPr>
      </w:pPr>
      <w:r w:rsidRPr="006A7240">
        <w:rPr>
          <w:highlight w:val="green"/>
        </w:rPr>
        <w:sym w:font="Wingdings" w:char="F09F"/>
      </w:r>
      <w:r w:rsidRPr="006A7240">
        <w:rPr>
          <w:highlight w:val="green"/>
        </w:rPr>
        <w:tab/>
      </w:r>
      <w:r w:rsidR="00C80242" w:rsidRPr="006A7240">
        <w:rPr>
          <w:highlight w:val="green"/>
        </w:rPr>
        <w:t xml:space="preserve">Annex 2 provides </w:t>
      </w:r>
      <w:ins w:id="149" w:author="France" w:date="2024-04-25T19:17:00Z">
        <w:del w:id="150" w:author="B" w:date="2024-04-26T19:03:00Z">
          <w:r w:rsidR="00C80242" w:rsidRPr="006A7240" w:rsidDel="001579F3">
            <w:rPr>
              <w:highlight w:val="green"/>
            </w:rPr>
            <w:delText>[</w:delText>
          </w:r>
        </w:del>
      </w:ins>
      <w:del w:id="151" w:author="B" w:date="2024-04-26T19:03:00Z">
        <w:r w:rsidR="00C80242" w:rsidRPr="006A7240" w:rsidDel="001579F3">
          <w:rPr>
            <w:highlight w:val="green"/>
          </w:rPr>
          <w:delText>preliminary</w:delText>
        </w:r>
      </w:del>
      <w:ins w:id="152" w:author="France" w:date="2024-04-25T19:17:00Z">
        <w:del w:id="153" w:author="B" w:date="2024-04-26T19:03:00Z">
          <w:r w:rsidR="00C80242" w:rsidRPr="006A7240" w:rsidDel="001579F3">
            <w:rPr>
              <w:highlight w:val="green"/>
            </w:rPr>
            <w:delText>]</w:delText>
          </w:r>
        </w:del>
      </w:ins>
      <w:del w:id="154" w:author="B" w:date="2024-04-26T19:03:00Z">
        <w:r w:rsidR="00C80242" w:rsidRPr="006A7240" w:rsidDel="001579F3">
          <w:rPr>
            <w:highlight w:val="green"/>
          </w:rPr>
          <w:delText xml:space="preserve"> </w:delText>
        </w:r>
      </w:del>
      <w:r w:rsidR="00C80242" w:rsidRPr="006A7240">
        <w:rPr>
          <w:highlight w:val="green"/>
        </w:rPr>
        <w:t>MSS and MMSS protection criteria to be used in the sharing and compatibility analysis under WRC-27 AI 1.7.</w:t>
      </w:r>
      <w:ins w:id="155" w:author="USA" w:date="2024-04-28T09:56:00Z">
        <w:r w:rsidR="00C80242" w:rsidRPr="006A7240">
          <w:rPr>
            <w:highlight w:val="green"/>
          </w:rPr>
          <w:t xml:space="preserve"> ]</w:t>
        </w:r>
      </w:ins>
    </w:p>
    <w:p w14:paraId="4A6768F6" w14:textId="1E646134" w:rsidR="00C80242" w:rsidRPr="006A7240" w:rsidRDefault="00C80242" w:rsidP="00B8708C">
      <w:pPr>
        <w:rPr>
          <w:ins w:id="156" w:author="France" w:date="2024-04-26T09:10:00Z"/>
        </w:rPr>
      </w:pPr>
      <w:ins w:id="157" w:author="France" w:date="2024-04-26T09:04:00Z">
        <w:r w:rsidRPr="006A7240">
          <w:t>W</w:t>
        </w:r>
      </w:ins>
      <w:ins w:id="158" w:author="Fernandez Jimenez, Virginia" w:date="2024-05-03T10:52:00Z">
        <w:r w:rsidR="00466E25">
          <w:t>orking Party</w:t>
        </w:r>
      </w:ins>
      <w:ins w:id="159" w:author="France" w:date="2024-04-26T09:04:00Z">
        <w:r w:rsidRPr="006A7240">
          <w:t xml:space="preserve"> 4C </w:t>
        </w:r>
      </w:ins>
      <w:ins w:id="160" w:author="B" w:date="2024-04-26T19:03:00Z">
        <w:r w:rsidRPr="006A7240">
          <w:t xml:space="preserve">is also </w:t>
        </w:r>
      </w:ins>
      <w:ins w:id="161" w:author="France" w:date="2024-04-26T09:04:00Z">
        <w:r w:rsidRPr="006A7240">
          <w:t xml:space="preserve">considering to </w:t>
        </w:r>
      </w:ins>
      <w:ins w:id="162" w:author="France" w:date="2024-04-26T09:09:00Z">
        <w:r w:rsidRPr="006A7240">
          <w:t>develop</w:t>
        </w:r>
      </w:ins>
      <w:ins w:id="163" w:author="France" w:date="2024-04-26T09:04:00Z">
        <w:r w:rsidRPr="006A7240">
          <w:t xml:space="preserve"> a possible new Recommendation or Report a</w:t>
        </w:r>
      </w:ins>
      <w:ins w:id="164" w:author="France" w:date="2024-04-26T09:05:00Z">
        <w:r w:rsidRPr="006A7240">
          <w:t>s appropriate, once the information is complete</w:t>
        </w:r>
      </w:ins>
      <w:ins w:id="165" w:author="France" w:date="2024-04-26T09:04:00Z">
        <w:r w:rsidRPr="006A7240">
          <w:t>.</w:t>
        </w:r>
      </w:ins>
      <w:ins w:id="166" w:author="France" w:date="2024-04-26T09:10:00Z">
        <w:r w:rsidRPr="006A7240">
          <w:t xml:space="preserve"> </w:t>
        </w:r>
      </w:ins>
    </w:p>
    <w:p w14:paraId="7C32851F" w14:textId="77777777" w:rsidR="00C80242" w:rsidRPr="006A7240" w:rsidRDefault="00C80242" w:rsidP="00B8708C">
      <w:del w:id="167" w:author="France" w:date="2024-04-26T09:11:00Z">
        <w:r w:rsidRPr="006A7240" w:rsidDel="00BD6D42">
          <w:delText>Working Party 4C would like to inform WP 5D that the proposed characteristics are included in a new Recommendation ITU-R M.[XXXX]</w:delText>
        </w:r>
      </w:del>
      <w:ins w:id="168" w:author="FRA" w:date="2024-04-25T18:00:00Z">
        <w:del w:id="169" w:author="France" w:date="2024-04-26T09:11:00Z">
          <w:r w:rsidRPr="006A7240" w:rsidDel="00BD6D42">
            <w:delText>or Report</w:delText>
          </w:r>
        </w:del>
      </w:ins>
      <w:del w:id="170" w:author="France" w:date="2024-04-26T09:11:00Z">
        <w:r w:rsidRPr="006A7240" w:rsidDel="00BD6D42">
          <w:delText xml:space="preserve"> which is under development by WP 4C and the last version is provided </w:delText>
        </w:r>
      </w:del>
      <w:del w:id="171" w:author="B" w:date="2024-04-26T19:03:00Z">
        <w:r w:rsidRPr="006A7240" w:rsidDel="001579F3">
          <w:delText xml:space="preserve">in Annex XX of the WP 4C Chair’s Report in Document 4C/XXX. </w:delText>
        </w:r>
      </w:del>
      <w:del w:id="172" w:author="France" w:date="2024-04-26T09:37:00Z">
        <w:r w:rsidRPr="006A7240" w:rsidDel="00453B2B">
          <w:delText>WP 4C will keep WP 5D informed of the progress of the development of this new Recommendation notably if the MSS and MMSS characteristics, as well as the associated protection criteria to be taken into account in the studies by WP 5D would be reviewed.</w:delText>
        </w:r>
      </w:del>
    </w:p>
    <w:p w14:paraId="3929FBB6" w14:textId="77777777" w:rsidR="00C80242" w:rsidRPr="006A7240" w:rsidDel="001579F3" w:rsidRDefault="00C80242" w:rsidP="00B8708C">
      <w:pPr>
        <w:rPr>
          <w:ins w:id="173" w:author="France" w:date="2024-04-26T09:31:00Z"/>
          <w:del w:id="174" w:author="B" w:date="2024-04-26T19:04:00Z"/>
        </w:rPr>
      </w:pPr>
      <w:ins w:id="175" w:author="France" w:date="2024-04-26T09:31:00Z">
        <w:del w:id="176" w:author="B" w:date="2024-04-26T19:04:00Z">
          <w:r w:rsidRPr="006A7240" w:rsidDel="001579F3">
            <w:delText>Currently</w:delText>
          </w:r>
        </w:del>
      </w:ins>
    </w:p>
    <w:p w14:paraId="1AAA3BED" w14:textId="77777777" w:rsidR="00C80242" w:rsidRPr="006A7240" w:rsidDel="001579F3" w:rsidRDefault="00C80242" w:rsidP="00B8708C">
      <w:pPr>
        <w:rPr>
          <w:ins w:id="177" w:author="FRA" w:date="2024-04-25T18:07:00Z"/>
          <w:del w:id="178" w:author="B" w:date="2024-04-26T19:04:00Z"/>
        </w:rPr>
      </w:pPr>
      <w:ins w:id="179" w:author="FRA" w:date="2024-04-25T18:07:00Z">
        <w:del w:id="180" w:author="B" w:date="2024-04-26T19:04:00Z">
          <w:r w:rsidRPr="006A7240" w:rsidDel="001579F3">
            <w:delText>Regarding the other frequency bands considered within the scope of agenda item 1.7 (</w:delText>
          </w:r>
          <w:r w:rsidRPr="006A7240" w:rsidDel="001579F3">
            <w:rPr>
              <w:sz w:val="23"/>
              <w:szCs w:val="23"/>
            </w:rPr>
            <w:delText>4 400-4 800 MHz and 14.8-15.35 GHz</w:delText>
          </w:r>
          <w:r w:rsidRPr="006A7240" w:rsidDel="001579F3">
            <w:delText xml:space="preserve">) there </w:delText>
          </w:r>
        </w:del>
      </w:ins>
      <w:ins w:id="181" w:author="FRA" w:date="2024-04-25T18:49:00Z">
        <w:del w:id="182" w:author="B" w:date="2024-04-26T19:04:00Z">
          <w:r w:rsidRPr="006A7240" w:rsidDel="001579F3">
            <w:delText>is</w:delText>
          </w:r>
        </w:del>
      </w:ins>
      <w:ins w:id="183" w:author="FRA" w:date="2024-04-25T18:07:00Z">
        <w:del w:id="184" w:author="B" w:date="2024-04-26T19:04:00Z">
          <w:r w:rsidRPr="006A7240" w:rsidDel="001579F3">
            <w:delText xml:space="preserve"> no allocation under the p</w:delText>
          </w:r>
        </w:del>
      </w:ins>
      <w:ins w:id="185" w:author="FRA" w:date="2024-04-25T18:49:00Z">
        <w:del w:id="186" w:author="B" w:date="2024-04-26T19:04:00Z">
          <w:r w:rsidRPr="006A7240" w:rsidDel="001579F3">
            <w:delText>urv</w:delText>
          </w:r>
        </w:del>
      </w:ins>
      <w:ins w:id="187" w:author="FRA" w:date="2024-04-25T18:07:00Z">
        <w:del w:id="188" w:author="B" w:date="2024-04-26T19:04:00Z">
          <w:r w:rsidRPr="006A7240" w:rsidDel="001579F3">
            <w:delText>iew of WP 4C to be considered.</w:delText>
          </w:r>
        </w:del>
      </w:ins>
    </w:p>
    <w:p w14:paraId="0FC9BF87" w14:textId="6E5FF3F9" w:rsidR="00C80242" w:rsidRPr="006A7240" w:rsidRDefault="00B8708C" w:rsidP="00B8708C">
      <w:r>
        <w:t>Working Party</w:t>
      </w:r>
      <w:r w:rsidR="00C80242" w:rsidRPr="006A7240">
        <w:t xml:space="preserve"> 4C looks forward to a close cooperation with WP 5D under this agenda item. WP 4C kindly asks to be kept informed on the progress of the studies under WRC-27 AI 1.7.</w:t>
      </w:r>
    </w:p>
    <w:p w14:paraId="49C55C02" w14:textId="77777777" w:rsidR="00C80242" w:rsidRPr="006A7240" w:rsidRDefault="00C80242" w:rsidP="00C80242">
      <w:pPr>
        <w:spacing w:after="120"/>
        <w:jc w:val="both"/>
        <w:rPr>
          <w:szCs w:val="24"/>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5130"/>
        <w:gridCol w:w="4226"/>
      </w:tblGrid>
      <w:tr w:rsidR="00C80242" w:rsidRPr="006A7240" w14:paraId="28ADA7FF" w14:textId="77777777" w:rsidTr="00F51488">
        <w:trPr>
          <w:trHeight w:val="396"/>
        </w:trPr>
        <w:tc>
          <w:tcPr>
            <w:tcW w:w="9356" w:type="dxa"/>
            <w:gridSpan w:val="2"/>
          </w:tcPr>
          <w:p w14:paraId="33679AE2" w14:textId="77777777" w:rsidR="00C80242" w:rsidRPr="006A7240" w:rsidRDefault="00C80242" w:rsidP="00F51488">
            <w:r w:rsidRPr="006A7240">
              <w:rPr>
                <w:b/>
              </w:rPr>
              <w:t>Status:</w:t>
            </w:r>
            <w:r w:rsidRPr="006A7240">
              <w:rPr>
                <w:b/>
              </w:rPr>
              <w:tab/>
            </w:r>
            <w:r w:rsidRPr="006A7240">
              <w:t>For information</w:t>
            </w:r>
          </w:p>
        </w:tc>
      </w:tr>
      <w:tr w:rsidR="00C80242" w:rsidRPr="006A7240" w14:paraId="5638B009" w14:textId="77777777" w:rsidTr="00F51488">
        <w:trPr>
          <w:trHeight w:val="469"/>
        </w:trPr>
        <w:tc>
          <w:tcPr>
            <w:tcW w:w="5130" w:type="dxa"/>
          </w:tcPr>
          <w:p w14:paraId="29129796" w14:textId="77777777" w:rsidR="00C80242" w:rsidRPr="006A7240" w:rsidRDefault="00C80242" w:rsidP="00F51488">
            <w:pPr>
              <w:rPr>
                <w:b/>
                <w:szCs w:val="24"/>
              </w:rPr>
            </w:pPr>
            <w:r w:rsidRPr="006A7240">
              <w:rPr>
                <w:b/>
              </w:rPr>
              <w:t>Contact:</w:t>
            </w:r>
            <w:r w:rsidRPr="006A7240">
              <w:rPr>
                <w:b/>
              </w:rPr>
              <w:tab/>
            </w:r>
            <w:r w:rsidRPr="006A7240">
              <w:rPr>
                <w:bCs/>
                <w:highlight w:val="yellow"/>
              </w:rPr>
              <w:t>[XXX]</w:t>
            </w:r>
          </w:p>
        </w:tc>
        <w:tc>
          <w:tcPr>
            <w:tcW w:w="4226" w:type="dxa"/>
          </w:tcPr>
          <w:p w14:paraId="494E26F0" w14:textId="77777777" w:rsidR="00C80242" w:rsidRPr="006A7240" w:rsidRDefault="00C80242" w:rsidP="00F51488">
            <w:pPr>
              <w:rPr>
                <w:bCs/>
              </w:rPr>
            </w:pPr>
            <w:r w:rsidRPr="006A7240">
              <w:rPr>
                <w:b/>
                <w:szCs w:val="24"/>
              </w:rPr>
              <w:t>E-mail:</w:t>
            </w:r>
            <w:r w:rsidRPr="006A7240">
              <w:rPr>
                <w:b/>
                <w:szCs w:val="24"/>
              </w:rPr>
              <w:tab/>
            </w:r>
            <w:r w:rsidRPr="006A7240">
              <w:rPr>
                <w:bCs/>
                <w:szCs w:val="24"/>
                <w:highlight w:val="yellow"/>
              </w:rPr>
              <w:t>[</w:t>
            </w:r>
            <w:hyperlink r:id="rId25" w:history="1">
              <w:r w:rsidRPr="006A7240">
                <w:rPr>
                  <w:rStyle w:val="Hyperlink"/>
                  <w:bCs/>
                  <w:highlight w:val="yellow"/>
                </w:rPr>
                <w:t>X</w:t>
              </w:r>
              <w:r w:rsidRPr="006A7240">
                <w:rPr>
                  <w:rStyle w:val="Hyperlink"/>
                  <w:highlight w:val="yellow"/>
                </w:rPr>
                <w:t>XX</w:t>
              </w:r>
            </w:hyperlink>
            <w:r w:rsidRPr="006A7240">
              <w:rPr>
                <w:bCs/>
                <w:highlight w:val="yellow"/>
              </w:rPr>
              <w:t>]</w:t>
            </w:r>
          </w:p>
        </w:tc>
      </w:tr>
    </w:tbl>
    <w:p w14:paraId="2765BA08" w14:textId="77777777" w:rsidR="00466E25" w:rsidRDefault="00466E25" w:rsidP="00466E25"/>
    <w:p w14:paraId="0A3C44CC" w14:textId="77777777" w:rsidR="00466E25" w:rsidRDefault="00466E25" w:rsidP="00466E25"/>
    <w:p w14:paraId="4E7E660D" w14:textId="0394A5CB" w:rsidR="00466E25" w:rsidRPr="00466E25" w:rsidRDefault="00466E25" w:rsidP="00466E25">
      <w:r>
        <w:rPr>
          <w:b/>
          <w:bCs/>
        </w:rPr>
        <w:t>Annexes:</w:t>
      </w:r>
      <w:r>
        <w:rPr>
          <w:b/>
          <w:bCs/>
        </w:rPr>
        <w:tab/>
        <w:t>2</w:t>
      </w:r>
    </w:p>
    <w:p w14:paraId="57C623DB" w14:textId="56F2459F" w:rsidR="00C80242" w:rsidRPr="006A7240" w:rsidRDefault="00C80242" w:rsidP="00C80242">
      <w:pPr>
        <w:rPr>
          <w:sz w:val="28"/>
        </w:rPr>
      </w:pPr>
      <w:r w:rsidRPr="006A7240">
        <w:rPr>
          <w:sz w:val="28"/>
        </w:rPr>
        <w:br w:type="page"/>
      </w:r>
    </w:p>
    <w:p w14:paraId="675A798C" w14:textId="77777777" w:rsidR="00C80242" w:rsidRPr="006A7240" w:rsidRDefault="00C80242" w:rsidP="00C80242">
      <w:pPr>
        <w:pStyle w:val="AnnexNo"/>
      </w:pPr>
      <w:r w:rsidRPr="006A7240">
        <w:lastRenderedPageBreak/>
        <w:t>ANNEX 1</w:t>
      </w:r>
    </w:p>
    <w:p w14:paraId="14F5ECC5" w14:textId="77777777" w:rsidR="00C80242" w:rsidRPr="006A7240" w:rsidRDefault="00C80242" w:rsidP="00C80242">
      <w:pPr>
        <w:pStyle w:val="Heading1"/>
        <w:rPr>
          <w:lang w:eastAsia="zh-CN"/>
        </w:rPr>
      </w:pPr>
      <w:r w:rsidRPr="006A7240">
        <w:rPr>
          <w:lang w:eastAsia="zh-CN"/>
        </w:rPr>
        <w:t>[1</w:t>
      </w:r>
      <w:r w:rsidRPr="006A7240">
        <w:rPr>
          <w:lang w:eastAsia="zh-CN"/>
        </w:rPr>
        <w:tab/>
        <w:t>Interference scenario</w:t>
      </w:r>
    </w:p>
    <w:p w14:paraId="3988ED2D" w14:textId="68756D06" w:rsidR="00C80242" w:rsidRPr="006A7240" w:rsidRDefault="00C80242" w:rsidP="00466E25">
      <w:pPr>
        <w:pStyle w:val="EditorsNote"/>
        <w:rPr>
          <w:lang w:eastAsia="zh-CN"/>
        </w:rPr>
      </w:pPr>
      <w:r w:rsidRPr="006A7240">
        <w:rPr>
          <w:lang w:eastAsia="zh-CN"/>
        </w:rPr>
        <w:t xml:space="preserve">[Editor’s note: Further discussion is needed on consideration of MMSS sharing scenarios given the status of the allocation in respect to Mobile operations. In addition, there was no agreement on the consideration of MSS into IMT scenarios under </w:t>
      </w:r>
      <w:r w:rsidR="00466E25">
        <w:rPr>
          <w:lang w:eastAsia="zh-CN"/>
        </w:rPr>
        <w:t xml:space="preserve">WRC-27 </w:t>
      </w:r>
      <w:r w:rsidRPr="006A7240">
        <w:rPr>
          <w:lang w:eastAsia="zh-CN"/>
        </w:rPr>
        <w:t>agenda item 1.7.]</w:t>
      </w:r>
    </w:p>
    <w:p w14:paraId="6E99A2FD" w14:textId="77777777" w:rsidR="00C80242" w:rsidRPr="006A7240" w:rsidRDefault="00C80242" w:rsidP="00C80242">
      <w:pPr>
        <w:rPr>
          <w:lang w:eastAsia="zh-CN"/>
        </w:rPr>
      </w:pPr>
      <w:r w:rsidRPr="006A7240">
        <w:rPr>
          <w:lang w:eastAsia="zh-CN"/>
        </w:rPr>
        <w:t>Based on the allocations of the MSS and MMSS under purview of WP 4C, the following scenarios for the protection of these services were identified in the 7 125-8 400 MHz frequency range:</w:t>
      </w:r>
    </w:p>
    <w:p w14:paraId="170EB787" w14:textId="77777777" w:rsidR="00C80242" w:rsidRPr="006A7240" w:rsidRDefault="00C80242" w:rsidP="00C80242">
      <w:pPr>
        <w:pStyle w:val="enumlev1"/>
        <w:rPr>
          <w:lang w:eastAsia="zh-CN"/>
        </w:rPr>
      </w:pPr>
      <w:r w:rsidRPr="006A7240">
        <w:rPr>
          <w:lang w:eastAsia="zh-CN"/>
        </w:rPr>
        <w:t>‒</w:t>
      </w:r>
      <w:r w:rsidRPr="006A7240">
        <w:rPr>
          <w:lang w:eastAsia="zh-CN"/>
        </w:rPr>
        <w:tab/>
        <w:t>Interference into MSS (space-to-Earth) from IMT in the frequency band 7 250-7 375 MHz;</w:t>
      </w:r>
    </w:p>
    <w:p w14:paraId="2AA37403" w14:textId="77777777" w:rsidR="00C80242" w:rsidRPr="006A7240" w:rsidRDefault="00C80242" w:rsidP="00C80242">
      <w:pPr>
        <w:pStyle w:val="enumlev1"/>
        <w:rPr>
          <w:lang w:eastAsia="zh-CN"/>
        </w:rPr>
      </w:pPr>
      <w:r w:rsidRPr="006A7240">
        <w:rPr>
          <w:lang w:eastAsia="zh-CN"/>
        </w:rPr>
        <w:t>‒</w:t>
      </w:r>
      <w:r w:rsidRPr="006A7240">
        <w:rPr>
          <w:lang w:eastAsia="zh-CN"/>
        </w:rPr>
        <w:tab/>
        <w:t>[ Interference into MMSS (space-to-Earth) from IMT in the frequency band 7 375-7 750 MHz; ]</w:t>
      </w:r>
    </w:p>
    <w:p w14:paraId="5BA652E2" w14:textId="77777777" w:rsidR="00C80242" w:rsidRPr="006A7240" w:rsidRDefault="00C80242" w:rsidP="00C80242">
      <w:pPr>
        <w:pStyle w:val="enumlev1"/>
        <w:rPr>
          <w:lang w:eastAsia="zh-CN"/>
        </w:rPr>
      </w:pPr>
      <w:r w:rsidRPr="006A7240">
        <w:t>‒</w:t>
      </w:r>
      <w:r w:rsidRPr="006A7240">
        <w:tab/>
        <w:t xml:space="preserve">Interference into MSS (space-to-Earth) </w:t>
      </w:r>
      <w:r w:rsidRPr="006A7240">
        <w:rPr>
          <w:lang w:eastAsia="zh-CN"/>
        </w:rPr>
        <w:t>from IMT</w:t>
      </w:r>
      <w:r w:rsidRPr="006A7240">
        <w:t xml:space="preserve"> in the adjacent band(s) to 7 250-7 375 MHz frequency band;</w:t>
      </w:r>
    </w:p>
    <w:p w14:paraId="16C67FFF" w14:textId="77777777" w:rsidR="00C80242" w:rsidRPr="006A7240" w:rsidRDefault="00C80242" w:rsidP="00C80242">
      <w:pPr>
        <w:pStyle w:val="enumlev1"/>
        <w:rPr>
          <w:lang w:eastAsia="zh-CN"/>
        </w:rPr>
      </w:pPr>
      <w:r w:rsidRPr="006A7240">
        <w:t>‒</w:t>
      </w:r>
      <w:r w:rsidRPr="006A7240">
        <w:tab/>
        <w:t>[ Interference into MMSS (space-to-Earth)</w:t>
      </w:r>
      <w:r w:rsidRPr="006A7240">
        <w:rPr>
          <w:lang w:eastAsia="zh-CN"/>
        </w:rPr>
        <w:t xml:space="preserve"> from IMT</w:t>
      </w:r>
      <w:r w:rsidRPr="006A7240">
        <w:t xml:space="preserve"> in the adjacent band(s) to </w:t>
      </w:r>
      <w:r w:rsidRPr="006A7240">
        <w:rPr>
          <w:lang w:eastAsia="zh-CN"/>
        </w:rPr>
        <w:t>7 375-7 750 MHz frequency band</w:t>
      </w:r>
      <w:r w:rsidRPr="006A7240">
        <w:t>;</w:t>
      </w:r>
    </w:p>
    <w:p w14:paraId="58290F95" w14:textId="77777777" w:rsidR="00C80242" w:rsidRPr="006A7240" w:rsidRDefault="00C80242" w:rsidP="00C80242">
      <w:pPr>
        <w:pStyle w:val="enumlev1"/>
        <w:rPr>
          <w:lang w:eastAsia="zh-CN"/>
        </w:rPr>
      </w:pPr>
      <w:r w:rsidRPr="006A7240">
        <w:t>‒</w:t>
      </w:r>
      <w:r w:rsidRPr="006A7240">
        <w:tab/>
        <w:t>Interference from MSS (Earth-to-space) into IMT in the frequency band 7 900-8 025 MHz; ]</w:t>
      </w:r>
    </w:p>
    <w:p w14:paraId="3A47BEF1" w14:textId="77777777" w:rsidR="00C80242" w:rsidRPr="006A7240" w:rsidRDefault="00C80242" w:rsidP="00C80242">
      <w:pPr>
        <w:pStyle w:val="enumlev1"/>
        <w:rPr>
          <w:lang w:eastAsia="zh-CN"/>
        </w:rPr>
      </w:pPr>
      <w:r w:rsidRPr="006A7240">
        <w:t>‒</w:t>
      </w:r>
      <w:r w:rsidRPr="006A7240">
        <w:tab/>
        <w:t>Interference into MSS (Earth-to-space) from IMT in the frequency band 7 900-8 025 MHz.</w:t>
      </w:r>
    </w:p>
    <w:p w14:paraId="6D74E808" w14:textId="77777777" w:rsidR="00C80242" w:rsidRPr="006A7240" w:rsidRDefault="00C80242" w:rsidP="00C80242">
      <w:pPr>
        <w:pStyle w:val="FigureNo"/>
        <w:rPr>
          <w:i/>
          <w:iCs/>
        </w:rPr>
      </w:pPr>
      <w:r w:rsidRPr="006A7240">
        <w:t xml:space="preserve">Figure </w:t>
      </w:r>
      <w:r w:rsidRPr="006A7240">
        <w:rPr>
          <w:i/>
          <w:iCs/>
        </w:rPr>
        <w:fldChar w:fldCharType="begin"/>
      </w:r>
      <w:r w:rsidRPr="006A7240">
        <w:instrText xml:space="preserve"> SEQ Figure \* ARABIC </w:instrText>
      </w:r>
      <w:r w:rsidRPr="006A7240">
        <w:rPr>
          <w:i/>
          <w:iCs/>
        </w:rPr>
        <w:fldChar w:fldCharType="separate"/>
      </w:r>
      <w:r w:rsidRPr="006A7240">
        <w:t>1</w:t>
      </w:r>
      <w:r w:rsidRPr="006A7240">
        <w:rPr>
          <w:i/>
          <w:iCs/>
        </w:rPr>
        <w:fldChar w:fldCharType="end"/>
      </w:r>
    </w:p>
    <w:p w14:paraId="38F67BDC" w14:textId="77777777" w:rsidR="00C80242" w:rsidRPr="006A7240" w:rsidRDefault="00C80242" w:rsidP="00C80242">
      <w:pPr>
        <w:pStyle w:val="Figuretitle"/>
        <w:rPr>
          <w:i/>
          <w:iCs/>
          <w:lang w:eastAsia="zh-CN"/>
        </w:rPr>
      </w:pPr>
      <w:r w:rsidRPr="006A7240">
        <w:t>Interference scenarios to be considered</w:t>
      </w:r>
    </w:p>
    <w:p w14:paraId="62FA71A0" w14:textId="77777777" w:rsidR="00C80242" w:rsidRPr="006A7240" w:rsidRDefault="00C80242" w:rsidP="00C80242">
      <w:pPr>
        <w:pStyle w:val="Figure"/>
        <w:rPr>
          <w:noProof w:val="0"/>
          <w:sz w:val="28"/>
        </w:rPr>
      </w:pPr>
      <w:r w:rsidRPr="006A7240">
        <w:rPr>
          <w:noProof w:val="0"/>
        </w:rPr>
        <w:object w:dxaOrig="8231" w:dyaOrig="5931" w14:anchorId="1C2B5B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5.6pt;height:115.2pt;mso-width-percent:0;mso-height-percent:0;mso-width-percent:0;mso-height-percent:0" o:ole="">
            <v:imagedata r:id="rId26" o:title=""/>
          </v:shape>
          <o:OLEObject Type="Embed" ProgID="Visio.Drawing.15" ShapeID="_x0000_i1025" DrawAspect="Content" ObjectID="_1782301566" r:id="rId27"/>
        </w:object>
      </w:r>
    </w:p>
    <w:p w14:paraId="3CE5E4A3" w14:textId="77777777" w:rsidR="00C80242" w:rsidRPr="006A7240" w:rsidRDefault="00C80242" w:rsidP="00C80242">
      <w:pPr>
        <w:pStyle w:val="Figure"/>
        <w:rPr>
          <w:noProof w:val="0"/>
        </w:rPr>
      </w:pPr>
      <w:r w:rsidRPr="006A7240">
        <w:rPr>
          <w:noProof w:val="0"/>
        </w:rPr>
        <w:object w:dxaOrig="8231" w:dyaOrig="5931" w14:anchorId="4674C171">
          <v:shape id="_x0000_i1026" type="#_x0000_t75" alt="" style="width:180pt;height:130.7pt;mso-width-percent:0;mso-height-percent:0;mso-width-percent:0;mso-height-percent:0" o:ole="">
            <v:imagedata r:id="rId28" o:title=""/>
          </v:shape>
          <o:OLEObject Type="Embed" ProgID="Visio.Drawing.15" ShapeID="_x0000_i1026" DrawAspect="Content" ObjectID="_1782301567" r:id="rId29"/>
        </w:object>
      </w:r>
    </w:p>
    <w:p w14:paraId="00DCAC0E" w14:textId="77777777" w:rsidR="00D44016" w:rsidRDefault="00D44016">
      <w:pPr>
        <w:tabs>
          <w:tab w:val="clear" w:pos="1134"/>
          <w:tab w:val="clear" w:pos="1871"/>
          <w:tab w:val="clear" w:pos="2268"/>
        </w:tabs>
        <w:overflowPunct/>
        <w:autoSpaceDE/>
        <w:autoSpaceDN/>
        <w:adjustRightInd/>
        <w:spacing w:before="0"/>
        <w:textAlignment w:val="auto"/>
      </w:pPr>
      <w:r>
        <w:br w:type="page"/>
      </w:r>
    </w:p>
    <w:p w14:paraId="5A810F10" w14:textId="543B4541" w:rsidR="00C80242" w:rsidRPr="006A7240" w:rsidRDefault="00C80242" w:rsidP="00C80242">
      <w:r w:rsidRPr="006A7240">
        <w:lastRenderedPageBreak/>
        <w:t xml:space="preserve">In the space-to-Earth direction, the transmitting MSS and MMSS space stations comply with pfd limits contained in Table </w:t>
      </w:r>
      <w:r w:rsidRPr="006A7240">
        <w:rPr>
          <w:b/>
          <w:bCs/>
        </w:rPr>
        <w:t>21-4</w:t>
      </w:r>
      <w:r w:rsidRPr="006A7240">
        <w:t xml:space="preserve"> of RR Article </w:t>
      </w:r>
      <w:r w:rsidRPr="006A7240">
        <w:rPr>
          <w:b/>
          <w:bCs/>
        </w:rPr>
        <w:t>21</w:t>
      </w:r>
      <w:r w:rsidRPr="006A7240">
        <w:t xml:space="preserve"> which are intended for the protection of terrestrial services. It is to be noted that those limits can be exceeded in some parts of the MSS/MMSS service area pending the agreement of the concerned administration(s).]</w:t>
      </w:r>
    </w:p>
    <w:p w14:paraId="3F9BF25C" w14:textId="77777777" w:rsidR="00C80242" w:rsidRDefault="00C80242" w:rsidP="00C80242">
      <w:pPr>
        <w:pStyle w:val="Heading1"/>
        <w:rPr>
          <w:lang w:eastAsia="zh-CN"/>
        </w:rPr>
      </w:pPr>
      <w:r w:rsidRPr="006A7240">
        <w:rPr>
          <w:lang w:eastAsia="zh-CN"/>
        </w:rPr>
        <w:t>2</w:t>
      </w:r>
      <w:r w:rsidRPr="006A7240">
        <w:rPr>
          <w:lang w:eastAsia="zh-CN"/>
        </w:rPr>
        <w:tab/>
        <w:t>MSS Satellite system characteristics</w:t>
      </w:r>
    </w:p>
    <w:p w14:paraId="285A77F0" w14:textId="77777777" w:rsidR="00C80242" w:rsidRPr="006A7240" w:rsidRDefault="00C80242" w:rsidP="00C80242">
      <w:pPr>
        <w:pStyle w:val="Heading2"/>
      </w:pPr>
      <w:r w:rsidRPr="006A7240">
        <w:t>2.1</w:t>
      </w:r>
      <w:r w:rsidRPr="006A7240">
        <w:tab/>
        <w:t>Earth station characteristics</w:t>
      </w:r>
    </w:p>
    <w:p w14:paraId="31B7F3E7" w14:textId="77777777" w:rsidR="00C80242" w:rsidRPr="006A7240" w:rsidRDefault="00C80242" w:rsidP="00466E25">
      <w:pPr>
        <w:pStyle w:val="EditorsNote"/>
      </w:pPr>
      <w:r w:rsidRPr="006A7240">
        <w:t>[Editor’s note: Some views were expressed that the inclusion of deployment density information was not required and that studies to model cross-border interference of IMT into MSS was not within the scope of the agenda item. Other views expressed that studies should include the reverse direction from MSS into IMT. Further discussions are needed to resolve this issue.]</w:t>
      </w:r>
    </w:p>
    <w:p w14:paraId="27DEF894" w14:textId="77777777" w:rsidR="00C80242" w:rsidRPr="006A7240" w:rsidRDefault="00C80242" w:rsidP="00466E25">
      <w:r w:rsidRPr="006A7240">
        <w:t>The number of earth stations and their densities as deployed by some Administration are provided for information, at this stage.</w:t>
      </w:r>
    </w:p>
    <w:p w14:paraId="2FF30E86" w14:textId="77777777" w:rsidR="00C80242" w:rsidRPr="006A7240" w:rsidRDefault="00C80242" w:rsidP="00D44016">
      <w:pPr>
        <w:pStyle w:val="EditorsNote"/>
      </w:pPr>
      <w:r w:rsidRPr="006A7240">
        <w:t>[Editor’s note: Further information in this regard are most welcomed.]</w:t>
      </w:r>
    </w:p>
    <w:p w14:paraId="1A80EC78" w14:textId="77777777" w:rsidR="00C80242" w:rsidRPr="006A7240" w:rsidRDefault="00C80242" w:rsidP="00466E25">
      <w:r w:rsidRPr="006A7240">
        <w:t>Different types of MSS earth stations, as described in sections 2.1.1 and 2.1.2, could be divided in three categories:</w:t>
      </w:r>
    </w:p>
    <w:p w14:paraId="5EFC7D80" w14:textId="307827D4" w:rsidR="00C80242" w:rsidRPr="006A7240" w:rsidRDefault="00520FEE" w:rsidP="00466E25">
      <w:pPr>
        <w:pStyle w:val="enumlev1"/>
      </w:pPr>
      <w:r w:rsidRPr="006A7240">
        <w:sym w:font="Wingdings" w:char="F09F"/>
      </w:r>
      <w:r w:rsidRPr="006A7240">
        <w:tab/>
      </w:r>
      <w:r w:rsidR="00C80242" w:rsidRPr="006A7240">
        <w:rPr>
          <w:u w:val="single"/>
        </w:rPr>
        <w:t>Hub earth stations:</w:t>
      </w:r>
      <w:r w:rsidR="00C80242" w:rsidRPr="006A7240">
        <w:t xml:space="preserve"> Earth station whose diameter ranges from 2 to 5 meters. A Hub is a transportable MSS earth station and can be located anywhere in the service area.</w:t>
      </w:r>
    </w:p>
    <w:p w14:paraId="17678366" w14:textId="656CBC55" w:rsidR="00C80242" w:rsidRPr="006A7240" w:rsidRDefault="00520FEE" w:rsidP="00466E25">
      <w:pPr>
        <w:pStyle w:val="enumlev1"/>
      </w:pPr>
      <w:r w:rsidRPr="006A7240">
        <w:sym w:font="Wingdings" w:char="F09F"/>
      </w:r>
      <w:r w:rsidRPr="006A7240">
        <w:tab/>
      </w:r>
      <w:r w:rsidR="00C80242" w:rsidRPr="006A7240">
        <w:rPr>
          <w:u w:val="single"/>
        </w:rPr>
        <w:t>User terminal earth stations</w:t>
      </w:r>
      <w:r w:rsidR="00C80242" w:rsidRPr="006A7240">
        <w:t xml:space="preserve">: Earth stations whose diameter ranges from few centimeters to 1.5 meter. A user terminal can be located anywhere in the service area. </w:t>
      </w:r>
    </w:p>
    <w:p w14:paraId="7928A91B" w14:textId="17820364" w:rsidR="00C80242" w:rsidRPr="006A7240" w:rsidRDefault="00520FEE" w:rsidP="00466E25">
      <w:pPr>
        <w:pStyle w:val="enumlev1"/>
      </w:pPr>
      <w:r w:rsidRPr="006A7240">
        <w:sym w:font="Wingdings" w:char="F09F"/>
      </w:r>
      <w:r w:rsidRPr="006A7240">
        <w:tab/>
      </w:r>
      <w:r w:rsidR="00C80242" w:rsidRPr="006A7240">
        <w:rPr>
          <w:u w:val="single"/>
        </w:rPr>
        <w:t>Gateway earth stations</w:t>
      </w:r>
      <w:r w:rsidR="00C80242" w:rsidRPr="006A7240">
        <w:t>: which are very large (typically with a diameter of more than 10 meters) and operate at fixed locations. This type of earth station is usually operated under FSS allocation, and therefore are not included here.</w:t>
      </w:r>
    </w:p>
    <w:p w14:paraId="27EC74D6" w14:textId="5F618E9E" w:rsidR="00C80242" w:rsidRPr="006A7240" w:rsidRDefault="00C80242" w:rsidP="00466E25">
      <w:pPr>
        <w:pStyle w:val="EditorsNote"/>
      </w:pPr>
      <w:r w:rsidRPr="006A7240">
        <w:t>[Editor’s note: Given the similarity of characteristic information also provided to WP</w:t>
      </w:r>
      <w:r w:rsidR="00466E25">
        <w:t xml:space="preserve"> </w:t>
      </w:r>
      <w:r w:rsidRPr="006A7240">
        <w:t>4A, a clear distinction may need to be made between representative MSS earth stations and FSS earth stations that should be modeled.]</w:t>
      </w:r>
    </w:p>
    <w:p w14:paraId="16325766" w14:textId="77777777" w:rsidR="00C80242" w:rsidRPr="006A7240" w:rsidRDefault="00C80242" w:rsidP="00466E25">
      <w:r w:rsidRPr="006A7240">
        <w:t>Information currently available in Table 1 shows the estimated numbers of earth stations for each category in a reference zone of 200 km², which can be in any environment (rural, suburban, urban).</w:t>
      </w:r>
    </w:p>
    <w:p w14:paraId="244F96C8" w14:textId="77777777" w:rsidR="00C80242" w:rsidRPr="006A7240" w:rsidRDefault="00C80242" w:rsidP="00466E25">
      <w:pPr>
        <w:pStyle w:val="EditorsNote"/>
      </w:pPr>
      <w:r w:rsidRPr="006A7240">
        <w:t>[Editor’s note: the numbers in the following tables are assessed based on the information made available at the April 2024 meeting of WP 4C. Membership are kindly invited to check if these numbers are commensurate to their own evaluations so that WP 4C can agree on a representative number. The information lines containing “TBD” will be removed at the October 2024 WP 4C meeting if no figures are provided. The meeting is also invited to provide input contributions to the next WP 4C meeting with respect to the MSS systems to be included in this section.]</w:t>
      </w:r>
    </w:p>
    <w:p w14:paraId="0ED5E5AE" w14:textId="77777777" w:rsidR="00466E25" w:rsidRDefault="00466E25">
      <w:pPr>
        <w:tabs>
          <w:tab w:val="clear" w:pos="1134"/>
          <w:tab w:val="clear" w:pos="1871"/>
          <w:tab w:val="clear" w:pos="2268"/>
        </w:tabs>
        <w:overflowPunct/>
        <w:autoSpaceDE/>
        <w:autoSpaceDN/>
        <w:adjustRightInd/>
        <w:spacing w:before="0"/>
        <w:textAlignment w:val="auto"/>
        <w:rPr>
          <w:caps/>
          <w:sz w:val="20"/>
        </w:rPr>
      </w:pPr>
      <w:r>
        <w:br w:type="page"/>
      </w:r>
    </w:p>
    <w:p w14:paraId="1C584F60" w14:textId="438CE264" w:rsidR="00C80242" w:rsidRPr="006A7240" w:rsidRDefault="00C80242" w:rsidP="00C80242">
      <w:pPr>
        <w:pStyle w:val="TableNo"/>
      </w:pPr>
      <w:r w:rsidRPr="006A7240">
        <w:lastRenderedPageBreak/>
        <w:t xml:space="preserve">Table </w:t>
      </w:r>
      <w:r w:rsidRPr="006A7240">
        <w:fldChar w:fldCharType="begin"/>
      </w:r>
      <w:r w:rsidRPr="006A7240">
        <w:instrText xml:space="preserve"> SEQ Table \* ARABIC </w:instrText>
      </w:r>
      <w:r w:rsidRPr="006A7240">
        <w:fldChar w:fldCharType="separate"/>
      </w:r>
      <w:r w:rsidRPr="006A7240">
        <w:t>1</w:t>
      </w:r>
      <w:r w:rsidRPr="006A7240">
        <w:fldChar w:fldCharType="end"/>
      </w:r>
    </w:p>
    <w:p w14:paraId="02E9CBC1" w14:textId="77777777" w:rsidR="00C80242" w:rsidRPr="006A7240" w:rsidRDefault="00C80242" w:rsidP="00C80242">
      <w:pPr>
        <w:pStyle w:val="Tabletitle"/>
        <w:rPr>
          <w:lang w:eastAsia="ko-KR"/>
        </w:rPr>
      </w:pPr>
      <w:r w:rsidRPr="006A7240">
        <w:rPr>
          <w:lang w:eastAsia="ko-KR"/>
        </w:rPr>
        <w:t>Number of MSS earth stations per 200 km²</w:t>
      </w:r>
    </w:p>
    <w:tbl>
      <w:tblPr>
        <w:tblStyle w:val="TableGrid"/>
        <w:tblW w:w="0" w:type="auto"/>
        <w:jc w:val="center"/>
        <w:tblLook w:val="04A0" w:firstRow="1" w:lastRow="0" w:firstColumn="1" w:lastColumn="0" w:noHBand="0" w:noVBand="1"/>
      </w:tblPr>
      <w:tblGrid>
        <w:gridCol w:w="2014"/>
        <w:gridCol w:w="1667"/>
        <w:gridCol w:w="1843"/>
        <w:gridCol w:w="1842"/>
      </w:tblGrid>
      <w:tr w:rsidR="00C80242" w:rsidRPr="006A7240" w14:paraId="2B64ABD0" w14:textId="77777777" w:rsidTr="00F51488">
        <w:trPr>
          <w:jc w:val="center"/>
        </w:trPr>
        <w:tc>
          <w:tcPr>
            <w:tcW w:w="2014" w:type="dxa"/>
            <w:shd w:val="clear" w:color="auto" w:fill="auto"/>
          </w:tcPr>
          <w:p w14:paraId="5E3A4F3A" w14:textId="77777777" w:rsidR="00C80242" w:rsidRPr="006A7240" w:rsidRDefault="00C80242" w:rsidP="00F51488">
            <w:pPr>
              <w:pStyle w:val="Tablehead"/>
            </w:pPr>
            <w:r w:rsidRPr="006A7240">
              <w:t>ITU service</w:t>
            </w:r>
          </w:p>
        </w:tc>
        <w:tc>
          <w:tcPr>
            <w:tcW w:w="1667" w:type="dxa"/>
            <w:shd w:val="clear" w:color="auto" w:fill="auto"/>
          </w:tcPr>
          <w:p w14:paraId="7DFE530A" w14:textId="77777777" w:rsidR="00C80242" w:rsidRPr="006A7240" w:rsidRDefault="00C80242" w:rsidP="00F51488">
            <w:pPr>
              <w:pStyle w:val="Tablehead"/>
            </w:pPr>
            <w:r w:rsidRPr="006A7240">
              <w:t>Earth station</w:t>
            </w:r>
          </w:p>
          <w:p w14:paraId="20C497DA" w14:textId="77777777" w:rsidR="00C80242" w:rsidRPr="006A7240" w:rsidRDefault="00C80242" w:rsidP="00F51488">
            <w:pPr>
              <w:pStyle w:val="Tablehead"/>
            </w:pPr>
            <w:r w:rsidRPr="006A7240">
              <w:t>type</w:t>
            </w:r>
          </w:p>
        </w:tc>
        <w:tc>
          <w:tcPr>
            <w:tcW w:w="1843" w:type="dxa"/>
            <w:shd w:val="clear" w:color="auto" w:fill="auto"/>
          </w:tcPr>
          <w:p w14:paraId="31024B5B" w14:textId="77777777" w:rsidR="00C80242" w:rsidRPr="006A7240" w:rsidRDefault="00C80242" w:rsidP="00F51488">
            <w:pPr>
              <w:pStyle w:val="Tablehead"/>
            </w:pPr>
            <w:r w:rsidRPr="006A7240">
              <w:t>Category</w:t>
            </w:r>
          </w:p>
        </w:tc>
        <w:tc>
          <w:tcPr>
            <w:tcW w:w="1842" w:type="dxa"/>
            <w:shd w:val="clear" w:color="auto" w:fill="auto"/>
          </w:tcPr>
          <w:p w14:paraId="4011AEA3" w14:textId="77777777" w:rsidR="00C80242" w:rsidRPr="006A7240" w:rsidRDefault="00C80242" w:rsidP="00F51488">
            <w:pPr>
              <w:pStyle w:val="Tablehead"/>
            </w:pPr>
            <w:r w:rsidRPr="006A7240">
              <w:t>Earth stations</w:t>
            </w:r>
          </w:p>
          <w:p w14:paraId="01656F1F" w14:textId="77777777" w:rsidR="00C80242" w:rsidRPr="006A7240" w:rsidRDefault="00C80242" w:rsidP="00F51488">
            <w:pPr>
              <w:pStyle w:val="Tablehead"/>
            </w:pPr>
            <w:r w:rsidRPr="006A7240">
              <w:t>number of units</w:t>
            </w:r>
          </w:p>
        </w:tc>
      </w:tr>
      <w:tr w:rsidR="00C80242" w:rsidRPr="006A7240" w14:paraId="7AA8E40F" w14:textId="77777777" w:rsidTr="00F51488">
        <w:trPr>
          <w:jc w:val="center"/>
        </w:trPr>
        <w:tc>
          <w:tcPr>
            <w:tcW w:w="2014" w:type="dxa"/>
          </w:tcPr>
          <w:p w14:paraId="50202334" w14:textId="77777777" w:rsidR="00C80242" w:rsidRPr="006A7240" w:rsidRDefault="00C80242" w:rsidP="00F51488">
            <w:pPr>
              <w:pStyle w:val="Tabletext"/>
              <w:jc w:val="center"/>
            </w:pPr>
            <w:r w:rsidRPr="006A7240">
              <w:t xml:space="preserve">MSS </w:t>
            </w:r>
          </w:p>
        </w:tc>
        <w:tc>
          <w:tcPr>
            <w:tcW w:w="1667" w:type="dxa"/>
          </w:tcPr>
          <w:p w14:paraId="7BF362A8" w14:textId="77777777" w:rsidR="00C80242" w:rsidRPr="006A7240" w:rsidRDefault="00C80242" w:rsidP="00F51488">
            <w:pPr>
              <w:pStyle w:val="Tabletext"/>
              <w:jc w:val="center"/>
            </w:pPr>
            <w:r w:rsidRPr="006A7240">
              <w:t>Type 1</w:t>
            </w:r>
          </w:p>
        </w:tc>
        <w:tc>
          <w:tcPr>
            <w:tcW w:w="1843" w:type="dxa"/>
          </w:tcPr>
          <w:p w14:paraId="431CCA9B" w14:textId="77777777" w:rsidR="00C80242" w:rsidRPr="006A7240" w:rsidRDefault="00C80242" w:rsidP="00F51488">
            <w:pPr>
              <w:pStyle w:val="Tabletext"/>
              <w:jc w:val="center"/>
            </w:pPr>
            <w:r w:rsidRPr="006A7240">
              <w:t>Hub</w:t>
            </w:r>
          </w:p>
        </w:tc>
        <w:tc>
          <w:tcPr>
            <w:tcW w:w="1842" w:type="dxa"/>
          </w:tcPr>
          <w:p w14:paraId="429574A6" w14:textId="77777777" w:rsidR="00C80242" w:rsidRPr="006A7240" w:rsidRDefault="00C80242" w:rsidP="00F51488">
            <w:pPr>
              <w:pStyle w:val="Tabletext"/>
              <w:jc w:val="center"/>
            </w:pPr>
            <w:r w:rsidRPr="006A7240">
              <w:t>3</w:t>
            </w:r>
          </w:p>
        </w:tc>
      </w:tr>
      <w:tr w:rsidR="00C80242" w:rsidRPr="006A7240" w14:paraId="2BD5BF13" w14:textId="77777777" w:rsidTr="00F51488">
        <w:trPr>
          <w:jc w:val="center"/>
        </w:trPr>
        <w:tc>
          <w:tcPr>
            <w:tcW w:w="2014" w:type="dxa"/>
          </w:tcPr>
          <w:p w14:paraId="3C4218E6" w14:textId="77777777" w:rsidR="00C80242" w:rsidRPr="006A7240" w:rsidRDefault="00C80242" w:rsidP="00F51488">
            <w:pPr>
              <w:pStyle w:val="Tabletext"/>
              <w:jc w:val="center"/>
            </w:pPr>
            <w:r w:rsidRPr="006A7240">
              <w:t xml:space="preserve">MSS </w:t>
            </w:r>
          </w:p>
        </w:tc>
        <w:tc>
          <w:tcPr>
            <w:tcW w:w="1667" w:type="dxa"/>
          </w:tcPr>
          <w:p w14:paraId="4EC1F65D" w14:textId="77777777" w:rsidR="00C80242" w:rsidRPr="006A7240" w:rsidRDefault="00C80242" w:rsidP="00F51488">
            <w:pPr>
              <w:pStyle w:val="Tabletext"/>
              <w:jc w:val="center"/>
            </w:pPr>
            <w:r w:rsidRPr="006A7240">
              <w:t>Type 2</w:t>
            </w:r>
          </w:p>
        </w:tc>
        <w:tc>
          <w:tcPr>
            <w:tcW w:w="1843" w:type="dxa"/>
          </w:tcPr>
          <w:p w14:paraId="02151A37" w14:textId="77777777" w:rsidR="00C80242" w:rsidRPr="006A7240" w:rsidRDefault="00C80242" w:rsidP="00F51488">
            <w:pPr>
              <w:pStyle w:val="Tabletext"/>
              <w:jc w:val="center"/>
            </w:pPr>
            <w:r w:rsidRPr="006A7240">
              <w:t>Hub</w:t>
            </w:r>
          </w:p>
        </w:tc>
        <w:tc>
          <w:tcPr>
            <w:tcW w:w="1842" w:type="dxa"/>
          </w:tcPr>
          <w:p w14:paraId="7E9B6DF1" w14:textId="77777777" w:rsidR="00C80242" w:rsidRPr="006A7240" w:rsidRDefault="00C80242" w:rsidP="00F51488">
            <w:pPr>
              <w:pStyle w:val="Tabletext"/>
              <w:jc w:val="center"/>
            </w:pPr>
            <w:r w:rsidRPr="006A7240">
              <w:t>5</w:t>
            </w:r>
          </w:p>
        </w:tc>
      </w:tr>
      <w:tr w:rsidR="00C80242" w:rsidRPr="006A7240" w14:paraId="7A76E1E3" w14:textId="77777777" w:rsidTr="00F51488">
        <w:trPr>
          <w:jc w:val="center"/>
        </w:trPr>
        <w:tc>
          <w:tcPr>
            <w:tcW w:w="2014" w:type="dxa"/>
          </w:tcPr>
          <w:p w14:paraId="42100482" w14:textId="77777777" w:rsidR="00C80242" w:rsidRPr="006A7240" w:rsidRDefault="00C80242" w:rsidP="00F51488">
            <w:pPr>
              <w:pStyle w:val="Tabletext"/>
              <w:jc w:val="center"/>
            </w:pPr>
            <w:r w:rsidRPr="006A7240">
              <w:t xml:space="preserve">MSS </w:t>
            </w:r>
          </w:p>
        </w:tc>
        <w:tc>
          <w:tcPr>
            <w:tcW w:w="1667" w:type="dxa"/>
          </w:tcPr>
          <w:p w14:paraId="7B89C970" w14:textId="77777777" w:rsidR="00C80242" w:rsidRPr="006A7240" w:rsidRDefault="00C80242" w:rsidP="00F51488">
            <w:pPr>
              <w:pStyle w:val="Tabletext"/>
              <w:jc w:val="center"/>
            </w:pPr>
            <w:r w:rsidRPr="006A7240">
              <w:t>Type 3</w:t>
            </w:r>
          </w:p>
        </w:tc>
        <w:tc>
          <w:tcPr>
            <w:tcW w:w="1843" w:type="dxa"/>
          </w:tcPr>
          <w:p w14:paraId="7001C233" w14:textId="77777777" w:rsidR="00C80242" w:rsidRPr="006A7240" w:rsidRDefault="00C80242" w:rsidP="00F51488">
            <w:pPr>
              <w:pStyle w:val="Tabletext"/>
              <w:jc w:val="center"/>
            </w:pPr>
            <w:r w:rsidRPr="006A7240">
              <w:t>Hub</w:t>
            </w:r>
          </w:p>
        </w:tc>
        <w:tc>
          <w:tcPr>
            <w:tcW w:w="1842" w:type="dxa"/>
          </w:tcPr>
          <w:p w14:paraId="0E8409C1" w14:textId="77777777" w:rsidR="00C80242" w:rsidRPr="006A7240" w:rsidRDefault="00C80242" w:rsidP="00F51488">
            <w:pPr>
              <w:pStyle w:val="Tabletext"/>
              <w:jc w:val="center"/>
            </w:pPr>
            <w:r w:rsidRPr="006A7240">
              <w:t>5</w:t>
            </w:r>
          </w:p>
        </w:tc>
      </w:tr>
      <w:tr w:rsidR="00C80242" w:rsidRPr="006A7240" w14:paraId="1B25B093" w14:textId="77777777" w:rsidTr="00F51488">
        <w:trPr>
          <w:jc w:val="center"/>
        </w:trPr>
        <w:tc>
          <w:tcPr>
            <w:tcW w:w="2014" w:type="dxa"/>
          </w:tcPr>
          <w:p w14:paraId="3DC4CB2F" w14:textId="77777777" w:rsidR="00C80242" w:rsidRPr="006A7240" w:rsidRDefault="00C80242" w:rsidP="00F51488">
            <w:pPr>
              <w:pStyle w:val="Tabletext"/>
              <w:jc w:val="center"/>
            </w:pPr>
            <w:r w:rsidRPr="006A7240">
              <w:t xml:space="preserve">MSS </w:t>
            </w:r>
          </w:p>
        </w:tc>
        <w:tc>
          <w:tcPr>
            <w:tcW w:w="1667" w:type="dxa"/>
          </w:tcPr>
          <w:p w14:paraId="41B39E85" w14:textId="77777777" w:rsidR="00C80242" w:rsidRPr="006A7240" w:rsidRDefault="00C80242" w:rsidP="00F51488">
            <w:pPr>
              <w:pStyle w:val="Tabletext"/>
              <w:jc w:val="center"/>
            </w:pPr>
            <w:r w:rsidRPr="006A7240">
              <w:t>Type 4</w:t>
            </w:r>
          </w:p>
        </w:tc>
        <w:tc>
          <w:tcPr>
            <w:tcW w:w="1843" w:type="dxa"/>
          </w:tcPr>
          <w:p w14:paraId="22D522FE" w14:textId="77777777" w:rsidR="00C80242" w:rsidRPr="006A7240" w:rsidRDefault="00C80242" w:rsidP="00F51488">
            <w:pPr>
              <w:pStyle w:val="Tabletext"/>
              <w:jc w:val="center"/>
            </w:pPr>
            <w:r w:rsidRPr="006A7240">
              <w:t>User terminals</w:t>
            </w:r>
          </w:p>
        </w:tc>
        <w:tc>
          <w:tcPr>
            <w:tcW w:w="1842" w:type="dxa"/>
          </w:tcPr>
          <w:p w14:paraId="65AC3978" w14:textId="77777777" w:rsidR="00C80242" w:rsidRPr="006A7240" w:rsidRDefault="00C80242" w:rsidP="00F51488">
            <w:pPr>
              <w:pStyle w:val="Tabletext"/>
              <w:jc w:val="center"/>
            </w:pPr>
            <w:r w:rsidRPr="006A7240">
              <w:t>10</w:t>
            </w:r>
          </w:p>
        </w:tc>
      </w:tr>
      <w:tr w:rsidR="00C80242" w:rsidRPr="006A7240" w14:paraId="4A8BA925" w14:textId="77777777" w:rsidTr="00F51488">
        <w:trPr>
          <w:jc w:val="center"/>
        </w:trPr>
        <w:tc>
          <w:tcPr>
            <w:tcW w:w="2014" w:type="dxa"/>
          </w:tcPr>
          <w:p w14:paraId="0FF3B42C" w14:textId="77777777" w:rsidR="00C80242" w:rsidRPr="006A7240" w:rsidRDefault="00C80242" w:rsidP="00F51488">
            <w:pPr>
              <w:pStyle w:val="Tabletext"/>
              <w:jc w:val="center"/>
            </w:pPr>
            <w:r w:rsidRPr="006A7240">
              <w:t xml:space="preserve">MSS </w:t>
            </w:r>
          </w:p>
        </w:tc>
        <w:tc>
          <w:tcPr>
            <w:tcW w:w="1667" w:type="dxa"/>
          </w:tcPr>
          <w:p w14:paraId="1353BB60" w14:textId="77777777" w:rsidR="00C80242" w:rsidRPr="006A7240" w:rsidRDefault="00C80242" w:rsidP="00F51488">
            <w:pPr>
              <w:pStyle w:val="Tabletext"/>
              <w:jc w:val="center"/>
            </w:pPr>
            <w:r w:rsidRPr="006A7240">
              <w:t>Type 5</w:t>
            </w:r>
          </w:p>
        </w:tc>
        <w:tc>
          <w:tcPr>
            <w:tcW w:w="1843" w:type="dxa"/>
          </w:tcPr>
          <w:p w14:paraId="0E481EFB" w14:textId="77777777" w:rsidR="00C80242" w:rsidRPr="006A7240" w:rsidRDefault="00C80242" w:rsidP="00F51488">
            <w:pPr>
              <w:pStyle w:val="Tabletext"/>
              <w:jc w:val="center"/>
            </w:pPr>
            <w:r w:rsidRPr="006A7240">
              <w:t>User terminals</w:t>
            </w:r>
          </w:p>
        </w:tc>
        <w:tc>
          <w:tcPr>
            <w:tcW w:w="1842" w:type="dxa"/>
          </w:tcPr>
          <w:p w14:paraId="7FD93322" w14:textId="77777777" w:rsidR="00C80242" w:rsidRPr="006A7240" w:rsidRDefault="00C80242" w:rsidP="00F51488">
            <w:pPr>
              <w:pStyle w:val="Tabletext"/>
              <w:jc w:val="center"/>
            </w:pPr>
            <w:r w:rsidRPr="006A7240">
              <w:t>20</w:t>
            </w:r>
          </w:p>
        </w:tc>
      </w:tr>
      <w:tr w:rsidR="00C80242" w:rsidRPr="006A7240" w14:paraId="009E12A5" w14:textId="77777777" w:rsidTr="00F51488">
        <w:trPr>
          <w:jc w:val="center"/>
        </w:trPr>
        <w:tc>
          <w:tcPr>
            <w:tcW w:w="2014" w:type="dxa"/>
          </w:tcPr>
          <w:p w14:paraId="6AE4CBC7" w14:textId="77777777" w:rsidR="00C80242" w:rsidRPr="006A7240" w:rsidRDefault="00C80242" w:rsidP="00F51488">
            <w:pPr>
              <w:pStyle w:val="Tabletext"/>
              <w:jc w:val="center"/>
            </w:pPr>
            <w:r w:rsidRPr="006A7240">
              <w:t xml:space="preserve">MSS </w:t>
            </w:r>
          </w:p>
        </w:tc>
        <w:tc>
          <w:tcPr>
            <w:tcW w:w="1667" w:type="dxa"/>
          </w:tcPr>
          <w:p w14:paraId="666A7B3D" w14:textId="77777777" w:rsidR="00C80242" w:rsidRPr="006A7240" w:rsidRDefault="00C80242" w:rsidP="00F51488">
            <w:pPr>
              <w:pStyle w:val="Tabletext"/>
              <w:jc w:val="center"/>
            </w:pPr>
            <w:r w:rsidRPr="006A7240">
              <w:t>Type 6</w:t>
            </w:r>
          </w:p>
        </w:tc>
        <w:tc>
          <w:tcPr>
            <w:tcW w:w="1843" w:type="dxa"/>
          </w:tcPr>
          <w:p w14:paraId="1E06CD5F" w14:textId="77777777" w:rsidR="00C80242" w:rsidRPr="006A7240" w:rsidRDefault="00C80242" w:rsidP="00F51488">
            <w:pPr>
              <w:pStyle w:val="Tabletext"/>
              <w:jc w:val="center"/>
            </w:pPr>
            <w:r w:rsidRPr="006A7240">
              <w:t>User terminals</w:t>
            </w:r>
          </w:p>
        </w:tc>
        <w:tc>
          <w:tcPr>
            <w:tcW w:w="1842" w:type="dxa"/>
          </w:tcPr>
          <w:p w14:paraId="060172CF" w14:textId="77777777" w:rsidR="00C80242" w:rsidRPr="006A7240" w:rsidRDefault="00C80242" w:rsidP="00F51488">
            <w:pPr>
              <w:pStyle w:val="Tabletext"/>
              <w:jc w:val="center"/>
            </w:pPr>
            <w:r w:rsidRPr="006A7240">
              <w:t>30</w:t>
            </w:r>
          </w:p>
        </w:tc>
      </w:tr>
    </w:tbl>
    <w:p w14:paraId="4B3DF432" w14:textId="77777777" w:rsidR="00C80242" w:rsidRPr="006A7240" w:rsidRDefault="00C80242" w:rsidP="00C80242">
      <w:pPr>
        <w:pStyle w:val="Tablefin"/>
      </w:pPr>
    </w:p>
    <w:p w14:paraId="22CDFB1B" w14:textId="77777777" w:rsidR="00C80242" w:rsidRPr="006A7240" w:rsidRDefault="00C80242" w:rsidP="00C80242">
      <w:r w:rsidRPr="006A7240">
        <w:t xml:space="preserve">Hereunder the corresponding earth stations density: </w:t>
      </w:r>
    </w:p>
    <w:p w14:paraId="5327110D" w14:textId="77777777" w:rsidR="00C80242" w:rsidRPr="006A7240" w:rsidRDefault="00C80242" w:rsidP="00C80242">
      <w:pPr>
        <w:pStyle w:val="TableNo"/>
      </w:pPr>
      <w:r w:rsidRPr="006A7240">
        <w:t xml:space="preserve">Table </w:t>
      </w:r>
      <w:r w:rsidRPr="006A7240">
        <w:fldChar w:fldCharType="begin"/>
      </w:r>
      <w:r w:rsidRPr="006A7240">
        <w:instrText xml:space="preserve"> SEQ Table \* ARABIC </w:instrText>
      </w:r>
      <w:r w:rsidRPr="006A7240">
        <w:fldChar w:fldCharType="separate"/>
      </w:r>
      <w:r w:rsidRPr="006A7240">
        <w:t>2</w:t>
      </w:r>
      <w:r w:rsidRPr="006A7240">
        <w:fldChar w:fldCharType="end"/>
      </w:r>
    </w:p>
    <w:p w14:paraId="1CC5FC30" w14:textId="77777777" w:rsidR="00C80242" w:rsidRPr="006A7240" w:rsidRDefault="00C80242" w:rsidP="00C80242">
      <w:pPr>
        <w:pStyle w:val="Tabletitle"/>
        <w:rPr>
          <w:lang w:eastAsia="ko-KR"/>
        </w:rPr>
      </w:pPr>
      <w:r w:rsidRPr="006A7240">
        <w:rPr>
          <w:lang w:eastAsia="ko-KR"/>
        </w:rPr>
        <w:t>Density of MSS earth stations per square km</w:t>
      </w:r>
    </w:p>
    <w:tbl>
      <w:tblPr>
        <w:tblW w:w="6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3500"/>
      </w:tblGrid>
      <w:tr w:rsidR="00C80242" w:rsidRPr="006A7240" w14:paraId="76229282" w14:textId="77777777" w:rsidTr="00F51488">
        <w:trPr>
          <w:tblHeader/>
          <w:jc w:val="center"/>
        </w:trPr>
        <w:tc>
          <w:tcPr>
            <w:tcW w:w="3276" w:type="dxa"/>
            <w:tcBorders>
              <w:top w:val="single" w:sz="4" w:space="0" w:color="auto"/>
              <w:left w:val="single" w:sz="4" w:space="0" w:color="auto"/>
              <w:bottom w:val="single" w:sz="4" w:space="0" w:color="auto"/>
              <w:right w:val="single" w:sz="4" w:space="0" w:color="auto"/>
            </w:tcBorders>
            <w:vAlign w:val="center"/>
            <w:hideMark/>
          </w:tcPr>
          <w:p w14:paraId="72687675" w14:textId="77777777" w:rsidR="00C80242" w:rsidRPr="006A7240" w:rsidRDefault="00C80242" w:rsidP="00F51488">
            <w:pPr>
              <w:pStyle w:val="Tablehead"/>
            </w:pPr>
            <w:r w:rsidRPr="006A7240">
              <w:t>Environment type</w:t>
            </w:r>
          </w:p>
        </w:tc>
        <w:tc>
          <w:tcPr>
            <w:tcW w:w="3500" w:type="dxa"/>
            <w:tcBorders>
              <w:top w:val="single" w:sz="4" w:space="0" w:color="auto"/>
              <w:left w:val="single" w:sz="4" w:space="0" w:color="auto"/>
              <w:bottom w:val="single" w:sz="4" w:space="0" w:color="auto"/>
              <w:right w:val="single" w:sz="4" w:space="0" w:color="auto"/>
            </w:tcBorders>
          </w:tcPr>
          <w:p w14:paraId="2C95491C" w14:textId="77777777" w:rsidR="00C80242" w:rsidRPr="006A7240" w:rsidRDefault="00C80242" w:rsidP="00F51488">
            <w:pPr>
              <w:pStyle w:val="Tablehead"/>
            </w:pPr>
            <w:r w:rsidRPr="006A7240">
              <w:t>Estimated earth stations</w:t>
            </w:r>
            <w:r w:rsidRPr="006A7240" w:rsidDel="00AF7AC1">
              <w:t xml:space="preserve"> </w:t>
            </w:r>
            <w:r w:rsidRPr="006A7240">
              <w:t>distribution density (users/square km)</w:t>
            </w:r>
          </w:p>
        </w:tc>
      </w:tr>
      <w:tr w:rsidR="00C80242" w:rsidRPr="006A7240" w14:paraId="11996C75" w14:textId="77777777" w:rsidTr="00F51488">
        <w:trPr>
          <w:jc w:val="center"/>
        </w:trPr>
        <w:tc>
          <w:tcPr>
            <w:tcW w:w="3276" w:type="dxa"/>
            <w:tcBorders>
              <w:top w:val="single" w:sz="4" w:space="0" w:color="auto"/>
              <w:left w:val="single" w:sz="4" w:space="0" w:color="auto"/>
              <w:bottom w:val="single" w:sz="4" w:space="0" w:color="auto"/>
              <w:right w:val="single" w:sz="4" w:space="0" w:color="auto"/>
            </w:tcBorders>
            <w:hideMark/>
          </w:tcPr>
          <w:p w14:paraId="275B6F2D" w14:textId="77777777" w:rsidR="00C80242" w:rsidRPr="006A7240" w:rsidRDefault="00C80242" w:rsidP="00F51488">
            <w:pPr>
              <w:pStyle w:val="Tabletext"/>
              <w:jc w:val="center"/>
            </w:pPr>
            <w:r w:rsidRPr="006A7240">
              <w:t>Land – all types</w:t>
            </w:r>
          </w:p>
        </w:tc>
        <w:tc>
          <w:tcPr>
            <w:tcW w:w="3500" w:type="dxa"/>
            <w:tcBorders>
              <w:top w:val="single" w:sz="4" w:space="0" w:color="auto"/>
              <w:left w:val="single" w:sz="4" w:space="0" w:color="auto"/>
              <w:bottom w:val="single" w:sz="4" w:space="0" w:color="auto"/>
              <w:right w:val="single" w:sz="4" w:space="0" w:color="auto"/>
            </w:tcBorders>
          </w:tcPr>
          <w:p w14:paraId="79C4E530" w14:textId="77777777" w:rsidR="00C80242" w:rsidRPr="006A7240" w:rsidRDefault="00C80242" w:rsidP="00F51488">
            <w:pPr>
              <w:pStyle w:val="Tabletext"/>
              <w:jc w:val="center"/>
            </w:pPr>
            <w:r w:rsidRPr="006A7240">
              <w:t>0.365</w:t>
            </w:r>
          </w:p>
        </w:tc>
      </w:tr>
      <w:tr w:rsidR="00C80242" w:rsidRPr="006A7240" w14:paraId="0D022727" w14:textId="77777777" w:rsidTr="00F51488">
        <w:trPr>
          <w:jc w:val="center"/>
        </w:trPr>
        <w:tc>
          <w:tcPr>
            <w:tcW w:w="3276" w:type="dxa"/>
            <w:tcBorders>
              <w:top w:val="single" w:sz="4" w:space="0" w:color="auto"/>
              <w:left w:val="single" w:sz="4" w:space="0" w:color="auto"/>
              <w:bottom w:val="single" w:sz="4" w:space="0" w:color="auto"/>
              <w:right w:val="single" w:sz="4" w:space="0" w:color="auto"/>
            </w:tcBorders>
          </w:tcPr>
          <w:p w14:paraId="45E28E75" w14:textId="77777777" w:rsidR="00C80242" w:rsidRPr="006A7240" w:rsidRDefault="00C80242" w:rsidP="00F51488">
            <w:pPr>
              <w:pStyle w:val="Tabletext"/>
              <w:jc w:val="center"/>
            </w:pPr>
            <w:r w:rsidRPr="006A7240">
              <w:t>Aeronautical</w:t>
            </w:r>
          </w:p>
        </w:tc>
        <w:tc>
          <w:tcPr>
            <w:tcW w:w="3500" w:type="dxa"/>
            <w:tcBorders>
              <w:top w:val="single" w:sz="4" w:space="0" w:color="auto"/>
              <w:left w:val="single" w:sz="4" w:space="0" w:color="auto"/>
              <w:bottom w:val="single" w:sz="4" w:space="0" w:color="auto"/>
              <w:right w:val="single" w:sz="4" w:space="0" w:color="auto"/>
            </w:tcBorders>
          </w:tcPr>
          <w:p w14:paraId="1F80030F" w14:textId="77777777" w:rsidR="00C80242" w:rsidRPr="006A7240" w:rsidRDefault="00C80242" w:rsidP="00F51488">
            <w:pPr>
              <w:pStyle w:val="Tabletext"/>
              <w:jc w:val="center"/>
            </w:pPr>
            <w:r w:rsidRPr="006A7240">
              <w:t>TBD</w:t>
            </w:r>
          </w:p>
        </w:tc>
      </w:tr>
      <w:tr w:rsidR="00C80242" w:rsidRPr="006A7240" w14:paraId="7F91C44E" w14:textId="77777777" w:rsidTr="00F51488">
        <w:trPr>
          <w:jc w:val="center"/>
        </w:trPr>
        <w:tc>
          <w:tcPr>
            <w:tcW w:w="3276" w:type="dxa"/>
            <w:tcBorders>
              <w:top w:val="single" w:sz="4" w:space="0" w:color="auto"/>
              <w:left w:val="single" w:sz="4" w:space="0" w:color="auto"/>
              <w:bottom w:val="single" w:sz="4" w:space="0" w:color="auto"/>
              <w:right w:val="single" w:sz="4" w:space="0" w:color="auto"/>
            </w:tcBorders>
          </w:tcPr>
          <w:p w14:paraId="26A4A856" w14:textId="77777777" w:rsidR="00C80242" w:rsidRPr="006A7240" w:rsidRDefault="00C80242" w:rsidP="00F51488">
            <w:pPr>
              <w:pStyle w:val="Tabletext"/>
              <w:jc w:val="center"/>
            </w:pPr>
            <w:r w:rsidRPr="006A7240">
              <w:t>Maritime – all types</w:t>
            </w:r>
          </w:p>
        </w:tc>
        <w:tc>
          <w:tcPr>
            <w:tcW w:w="3500" w:type="dxa"/>
            <w:tcBorders>
              <w:top w:val="single" w:sz="4" w:space="0" w:color="auto"/>
              <w:left w:val="single" w:sz="4" w:space="0" w:color="auto"/>
              <w:bottom w:val="single" w:sz="4" w:space="0" w:color="auto"/>
              <w:right w:val="single" w:sz="4" w:space="0" w:color="auto"/>
            </w:tcBorders>
          </w:tcPr>
          <w:p w14:paraId="15DAA251" w14:textId="77777777" w:rsidR="00C80242" w:rsidRPr="006A7240" w:rsidRDefault="00C80242" w:rsidP="00F51488">
            <w:pPr>
              <w:pStyle w:val="Tabletext"/>
              <w:jc w:val="center"/>
            </w:pPr>
            <w:r w:rsidRPr="006A7240">
              <w:t>TBD</w:t>
            </w:r>
          </w:p>
        </w:tc>
      </w:tr>
      <w:tr w:rsidR="00C80242" w:rsidRPr="006A7240" w14:paraId="1ED72C80" w14:textId="77777777" w:rsidTr="00F51488">
        <w:trPr>
          <w:jc w:val="center"/>
        </w:trPr>
        <w:tc>
          <w:tcPr>
            <w:tcW w:w="3276" w:type="dxa"/>
            <w:tcBorders>
              <w:top w:val="single" w:sz="4" w:space="0" w:color="auto"/>
              <w:left w:val="single" w:sz="4" w:space="0" w:color="auto"/>
              <w:bottom w:val="single" w:sz="4" w:space="0" w:color="auto"/>
              <w:right w:val="single" w:sz="4" w:space="0" w:color="auto"/>
            </w:tcBorders>
          </w:tcPr>
          <w:p w14:paraId="1624DE19" w14:textId="77777777" w:rsidR="00C80242" w:rsidRPr="006A7240" w:rsidRDefault="00C80242" w:rsidP="00F51488">
            <w:pPr>
              <w:pStyle w:val="Tabletext"/>
              <w:jc w:val="center"/>
            </w:pPr>
            <w:r w:rsidRPr="006A7240">
              <w:t>Add any other types as needed</w:t>
            </w:r>
          </w:p>
        </w:tc>
        <w:tc>
          <w:tcPr>
            <w:tcW w:w="3500" w:type="dxa"/>
            <w:tcBorders>
              <w:top w:val="single" w:sz="4" w:space="0" w:color="auto"/>
              <w:left w:val="single" w:sz="4" w:space="0" w:color="auto"/>
              <w:bottom w:val="single" w:sz="4" w:space="0" w:color="auto"/>
              <w:right w:val="single" w:sz="4" w:space="0" w:color="auto"/>
            </w:tcBorders>
          </w:tcPr>
          <w:p w14:paraId="1F691F01" w14:textId="77777777" w:rsidR="00C80242" w:rsidRPr="006A7240" w:rsidRDefault="00C80242" w:rsidP="00F51488">
            <w:pPr>
              <w:pStyle w:val="Tabletext"/>
              <w:jc w:val="center"/>
            </w:pPr>
            <w:r w:rsidRPr="006A7240">
              <w:t>TBD</w:t>
            </w:r>
          </w:p>
        </w:tc>
      </w:tr>
    </w:tbl>
    <w:p w14:paraId="6490F561" w14:textId="77777777" w:rsidR="00466E25" w:rsidRDefault="00466E25" w:rsidP="00466E25">
      <w:pPr>
        <w:pStyle w:val="Tablefin"/>
      </w:pPr>
    </w:p>
    <w:p w14:paraId="3FD2FAC0" w14:textId="729F4E6F" w:rsidR="00C80242" w:rsidRPr="006A7240" w:rsidRDefault="00C80242" w:rsidP="00C80242">
      <w:pPr>
        <w:pStyle w:val="Heading3"/>
      </w:pPr>
      <w:r w:rsidRPr="006A7240">
        <w:t>2.1.1</w:t>
      </w:r>
      <w:r w:rsidRPr="006A7240">
        <w:tab/>
        <w:t>Earth station of GSO satellite systems</w:t>
      </w:r>
    </w:p>
    <w:p w14:paraId="1BEA5FD5" w14:textId="77777777" w:rsidR="00C80242" w:rsidRPr="006A7240" w:rsidDel="00A240E5" w:rsidRDefault="00C80242" w:rsidP="00466E25">
      <w:pPr>
        <w:pStyle w:val="EditorsNote"/>
        <w:rPr>
          <w:ins w:id="189" w:author="France" w:date="2024-04-25T17:08:00Z"/>
          <w:del w:id="190" w:author="FRA" w:date="2024-04-26T18:48:00Z"/>
        </w:rPr>
      </w:pPr>
      <w:ins w:id="191" w:author="France" w:date="2024-04-25T17:08:00Z">
        <w:del w:id="192" w:author="FRA" w:date="2024-04-26T18:48:00Z">
          <w:r w:rsidRPr="006A7240" w:rsidDel="00A240E5">
            <w:delText>Editors’ note: have separate tables for MSS</w:delText>
          </w:r>
        </w:del>
        <w:del w:id="193" w:author="FRA" w:date="2024-04-25T18:19:00Z">
          <w:r w:rsidRPr="006A7240" w:rsidDel="00413F49">
            <w:delText xml:space="preserve"> and MMSS</w:delText>
          </w:r>
        </w:del>
        <w:del w:id="194" w:author="FRA" w:date="2024-04-26T18:48:00Z">
          <w:r w:rsidRPr="006A7240" w:rsidDel="00A240E5">
            <w:delText>.</w:delText>
          </w:r>
        </w:del>
      </w:ins>
    </w:p>
    <w:p w14:paraId="096B3E2E" w14:textId="77777777" w:rsidR="00C80242" w:rsidRPr="006A7240" w:rsidRDefault="00C80242" w:rsidP="00466E25">
      <w:r w:rsidRPr="006A7240">
        <w:t>The earth stations as described in this paragraph correspond to GSO satellite systems. Several types of earth stations are to be considered, with technical characteristics as shown in the following Table.</w:t>
      </w:r>
    </w:p>
    <w:p w14:paraId="5318B4F3" w14:textId="77777777" w:rsidR="00C80242" w:rsidRDefault="00C80242" w:rsidP="00520FEE">
      <w:pPr>
        <w:pStyle w:val="EditorsNote"/>
        <w:rPr>
          <w:ins w:id="195" w:author="Fernandez Jimenez, Virginia" w:date="2024-05-03T10:48:00Z"/>
        </w:rPr>
      </w:pPr>
      <w:ins w:id="196" w:author="USA" w:date="2024-04-28T10:07:00Z">
        <w:r w:rsidRPr="006A7240">
          <w:rPr>
            <w:highlight w:val="green"/>
          </w:rPr>
          <w:t>[Editor’s note: Membership is invited to submit representative earth station parameters, taking into account Table 3 below.</w:t>
        </w:r>
      </w:ins>
    </w:p>
    <w:p w14:paraId="41E76999" w14:textId="134EF39A" w:rsidR="00B8708C" w:rsidRPr="006A7240" w:rsidRDefault="00B8708C" w:rsidP="00520FEE">
      <w:pPr>
        <w:pStyle w:val="EditorsNote"/>
        <w:sectPr w:rsidR="00B8708C" w:rsidRPr="006A7240" w:rsidSect="00B8708C">
          <w:headerReference w:type="default" r:id="rId30"/>
          <w:footerReference w:type="first" r:id="rId31"/>
          <w:pgSz w:w="11907" w:h="16834" w:code="9"/>
          <w:pgMar w:top="1418" w:right="1134" w:bottom="1418" w:left="1134" w:header="720" w:footer="720" w:gutter="0"/>
          <w:paperSrc w:first="15" w:other="15"/>
          <w:cols w:space="720"/>
          <w:titlePg/>
          <w:docGrid w:linePitch="299"/>
        </w:sectPr>
      </w:pPr>
    </w:p>
    <w:p w14:paraId="65CAF0D7" w14:textId="77777777" w:rsidR="00C80242" w:rsidRPr="006A7240" w:rsidRDefault="00C80242" w:rsidP="00466E25">
      <w:pPr>
        <w:pStyle w:val="TableNo"/>
        <w:spacing w:before="360"/>
      </w:pPr>
      <w:r w:rsidRPr="006A7240">
        <w:lastRenderedPageBreak/>
        <w:t xml:space="preserve">Table </w:t>
      </w:r>
      <w:r w:rsidRPr="006A7240">
        <w:fldChar w:fldCharType="begin"/>
      </w:r>
      <w:r w:rsidRPr="006A7240">
        <w:instrText xml:space="preserve"> SEQ Table \* ARABIC </w:instrText>
      </w:r>
      <w:r w:rsidRPr="006A7240">
        <w:fldChar w:fldCharType="separate"/>
      </w:r>
      <w:r w:rsidRPr="006A7240">
        <w:t>3</w:t>
      </w:r>
      <w:r w:rsidRPr="006A7240">
        <w:fldChar w:fldCharType="end"/>
      </w:r>
    </w:p>
    <w:p w14:paraId="35865547" w14:textId="77777777" w:rsidR="00C80242" w:rsidRDefault="00C80242" w:rsidP="00C80242">
      <w:pPr>
        <w:pStyle w:val="Tabletitle"/>
        <w:rPr>
          <w:rFonts w:ascii="Times New Roman" w:hAnsi="Times New Roman"/>
        </w:rPr>
      </w:pPr>
      <w:bookmarkStart w:id="197" w:name="OLE_LINK1"/>
      <w:r w:rsidRPr="006A7240">
        <w:rPr>
          <w:rFonts w:ascii="Times New Roman" w:hAnsi="Times New Roman"/>
        </w:rPr>
        <w:t>GSO earth station characteristics</w:t>
      </w:r>
    </w:p>
    <w:p w14:paraId="7D825137" w14:textId="77777777" w:rsidR="00C80242" w:rsidRPr="006A7240" w:rsidRDefault="00C80242" w:rsidP="00C80242">
      <w:pPr>
        <w:pStyle w:val="Tabletext"/>
        <w:rPr>
          <w:i/>
        </w:rPr>
      </w:pPr>
      <w:ins w:id="198" w:author="FRA" w:date="2024-04-25T18:52:00Z">
        <w:del w:id="199" w:author="France" w:date="2024-04-26T17:15:00Z">
          <w:r w:rsidRPr="006A7240" w:rsidDel="004437D8">
            <w:rPr>
              <w:i/>
            </w:rPr>
            <w:delText>[]</w:delText>
          </w:r>
        </w:del>
      </w:ins>
    </w:p>
    <w:tbl>
      <w:tblPr>
        <w:tblW w:w="56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00" w:author="USA" w:date="2024-07-11T16:27:00Z">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293"/>
        <w:gridCol w:w="1103"/>
        <w:gridCol w:w="1601"/>
        <w:gridCol w:w="1604"/>
        <w:gridCol w:w="1411"/>
        <w:gridCol w:w="1411"/>
        <w:gridCol w:w="1414"/>
        <w:gridCol w:w="1768"/>
        <w:gridCol w:w="1765"/>
        <w:tblGridChange w:id="201">
          <w:tblGrid>
            <w:gridCol w:w="4293"/>
            <w:gridCol w:w="1103"/>
            <w:gridCol w:w="1"/>
            <w:gridCol w:w="1600"/>
            <w:gridCol w:w="1603"/>
            <w:gridCol w:w="1411"/>
            <w:gridCol w:w="1411"/>
            <w:gridCol w:w="1414"/>
            <w:gridCol w:w="1767"/>
            <w:gridCol w:w="1767"/>
          </w:tblGrid>
        </w:tblGridChange>
      </w:tblGrid>
      <w:tr w:rsidR="00E20538" w:rsidRPr="006A7240" w14:paraId="3A6D44F9" w14:textId="3059F89E" w:rsidTr="00E20538">
        <w:trPr>
          <w:trHeight w:val="397"/>
          <w:tblHeader/>
          <w:jc w:val="center"/>
          <w:trPrChange w:id="202" w:author="USA" w:date="2024-07-11T16:27:00Z">
            <w:trPr>
              <w:trHeight w:val="397"/>
              <w:tblHeader/>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203"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bookmarkEnd w:id="197"/>
          <w:p w14:paraId="0B72B5AD" w14:textId="77777777" w:rsidR="00E20538" w:rsidRPr="006A7240" w:rsidRDefault="00E20538" w:rsidP="00F51488">
            <w:pPr>
              <w:pStyle w:val="Tablehead"/>
              <w:spacing w:before="40" w:after="40"/>
            </w:pPr>
            <w:r w:rsidRPr="006A7240">
              <w:t>Characteristics of earth station</w:t>
            </w:r>
          </w:p>
        </w:tc>
        <w:tc>
          <w:tcPr>
            <w:tcW w:w="337" w:type="pct"/>
            <w:tcBorders>
              <w:top w:val="single" w:sz="4" w:space="0" w:color="auto"/>
              <w:left w:val="single" w:sz="4" w:space="0" w:color="auto"/>
              <w:bottom w:val="single" w:sz="4" w:space="0" w:color="auto"/>
              <w:right w:val="single" w:sz="4" w:space="0" w:color="auto"/>
            </w:tcBorders>
            <w:hideMark/>
            <w:tcPrChange w:id="204" w:author="USA" w:date="2024-07-11T16:27:00Z">
              <w:tcPr>
                <w:tcW w:w="378" w:type="pct"/>
                <w:gridSpan w:val="2"/>
                <w:tcBorders>
                  <w:top w:val="single" w:sz="4" w:space="0" w:color="auto"/>
                  <w:left w:val="single" w:sz="4" w:space="0" w:color="auto"/>
                  <w:bottom w:val="single" w:sz="4" w:space="0" w:color="auto"/>
                  <w:right w:val="single" w:sz="4" w:space="0" w:color="auto"/>
                </w:tcBorders>
                <w:hideMark/>
              </w:tcPr>
            </w:tcPrChange>
          </w:tcPr>
          <w:p w14:paraId="4AB069B7" w14:textId="77777777" w:rsidR="00E20538" w:rsidRPr="006A7240" w:rsidRDefault="00E20538" w:rsidP="00F51488">
            <w:pPr>
              <w:pStyle w:val="Tablehead"/>
              <w:spacing w:before="40" w:after="40"/>
            </w:pPr>
            <w:r w:rsidRPr="006A7240">
              <w:t>Units</w:t>
            </w:r>
          </w:p>
        </w:tc>
        <w:tc>
          <w:tcPr>
            <w:tcW w:w="489" w:type="pct"/>
            <w:tcBorders>
              <w:top w:val="single" w:sz="4" w:space="0" w:color="auto"/>
              <w:left w:val="single" w:sz="4" w:space="0" w:color="auto"/>
              <w:bottom w:val="single" w:sz="4" w:space="0" w:color="auto"/>
              <w:right w:val="single" w:sz="4" w:space="0" w:color="auto"/>
            </w:tcBorders>
            <w:tcPrChange w:id="205" w:author="USA" w:date="2024-07-11T16:27:00Z">
              <w:tcPr>
                <w:tcW w:w="548" w:type="pct"/>
                <w:tcBorders>
                  <w:top w:val="single" w:sz="4" w:space="0" w:color="auto"/>
                  <w:left w:val="single" w:sz="4" w:space="0" w:color="auto"/>
                  <w:bottom w:val="single" w:sz="4" w:space="0" w:color="auto"/>
                  <w:right w:val="single" w:sz="4" w:space="0" w:color="auto"/>
                </w:tcBorders>
              </w:tcPr>
            </w:tcPrChange>
          </w:tcPr>
          <w:p w14:paraId="6CD47056" w14:textId="77777777" w:rsidR="00E20538" w:rsidRPr="006A7240" w:rsidRDefault="00E20538" w:rsidP="00F51488">
            <w:pPr>
              <w:pStyle w:val="Tablehead"/>
              <w:spacing w:before="40" w:after="40"/>
            </w:pPr>
            <w:r w:rsidRPr="006A7240">
              <w:t>Earth station</w:t>
            </w:r>
            <w:r w:rsidRPr="006A7240">
              <w:br/>
              <w:t>type 1</w:t>
            </w:r>
          </w:p>
        </w:tc>
        <w:tc>
          <w:tcPr>
            <w:tcW w:w="490" w:type="pct"/>
            <w:tcBorders>
              <w:top w:val="single" w:sz="4" w:space="0" w:color="auto"/>
              <w:left w:val="single" w:sz="4" w:space="0" w:color="auto"/>
              <w:bottom w:val="single" w:sz="4" w:space="0" w:color="auto"/>
              <w:right w:val="single" w:sz="4" w:space="0" w:color="auto"/>
            </w:tcBorders>
            <w:hideMark/>
            <w:tcPrChange w:id="206" w:author="USA" w:date="2024-07-11T16:27:00Z">
              <w:tcPr>
                <w:tcW w:w="549" w:type="pct"/>
                <w:tcBorders>
                  <w:top w:val="single" w:sz="4" w:space="0" w:color="auto"/>
                  <w:left w:val="single" w:sz="4" w:space="0" w:color="auto"/>
                  <w:bottom w:val="single" w:sz="4" w:space="0" w:color="auto"/>
                  <w:right w:val="single" w:sz="4" w:space="0" w:color="auto"/>
                </w:tcBorders>
                <w:hideMark/>
              </w:tcPr>
            </w:tcPrChange>
          </w:tcPr>
          <w:p w14:paraId="2CE691CC" w14:textId="77777777" w:rsidR="00E20538" w:rsidRPr="006A7240" w:rsidRDefault="00E20538" w:rsidP="00F51488">
            <w:pPr>
              <w:pStyle w:val="Tablehead"/>
              <w:spacing w:before="40" w:after="40"/>
              <w:rPr>
                <w:rFonts w:eastAsia="SimSun"/>
              </w:rPr>
            </w:pPr>
            <w:r w:rsidRPr="006A7240">
              <w:t>Earth station</w:t>
            </w:r>
            <w:r w:rsidRPr="006A7240">
              <w:br/>
              <w:t>type 2</w:t>
            </w:r>
          </w:p>
        </w:tc>
        <w:tc>
          <w:tcPr>
            <w:tcW w:w="431" w:type="pct"/>
            <w:tcBorders>
              <w:top w:val="single" w:sz="4" w:space="0" w:color="auto"/>
              <w:left w:val="single" w:sz="4" w:space="0" w:color="auto"/>
              <w:bottom w:val="single" w:sz="4" w:space="0" w:color="auto"/>
              <w:right w:val="single" w:sz="4" w:space="0" w:color="auto"/>
            </w:tcBorders>
            <w:hideMark/>
            <w:tcPrChange w:id="207" w:author="USA" w:date="2024-07-11T16:27:00Z">
              <w:tcPr>
                <w:tcW w:w="483" w:type="pct"/>
                <w:tcBorders>
                  <w:top w:val="single" w:sz="4" w:space="0" w:color="auto"/>
                  <w:left w:val="single" w:sz="4" w:space="0" w:color="auto"/>
                  <w:bottom w:val="single" w:sz="4" w:space="0" w:color="auto"/>
                  <w:right w:val="single" w:sz="4" w:space="0" w:color="auto"/>
                </w:tcBorders>
                <w:hideMark/>
              </w:tcPr>
            </w:tcPrChange>
          </w:tcPr>
          <w:p w14:paraId="24741102" w14:textId="77777777" w:rsidR="00E20538" w:rsidRPr="006A7240" w:rsidRDefault="00E20538" w:rsidP="00F51488">
            <w:pPr>
              <w:pStyle w:val="Tablehead"/>
              <w:spacing w:before="40" w:after="40"/>
              <w:rPr>
                <w:rFonts w:eastAsia="SimSun"/>
              </w:rPr>
            </w:pPr>
            <w:r w:rsidRPr="006A7240">
              <w:t>Earth station</w:t>
            </w:r>
            <w:r w:rsidRPr="006A7240">
              <w:br/>
              <w:t>type 3</w:t>
            </w:r>
          </w:p>
        </w:tc>
        <w:tc>
          <w:tcPr>
            <w:tcW w:w="431" w:type="pct"/>
            <w:tcBorders>
              <w:top w:val="single" w:sz="4" w:space="0" w:color="auto"/>
              <w:left w:val="single" w:sz="4" w:space="0" w:color="auto"/>
              <w:bottom w:val="single" w:sz="4" w:space="0" w:color="auto"/>
              <w:right w:val="single" w:sz="4" w:space="0" w:color="auto"/>
            </w:tcBorders>
            <w:hideMark/>
            <w:tcPrChange w:id="208" w:author="USA" w:date="2024-07-11T16:27:00Z">
              <w:tcPr>
                <w:tcW w:w="483" w:type="pct"/>
                <w:tcBorders>
                  <w:top w:val="single" w:sz="4" w:space="0" w:color="auto"/>
                  <w:left w:val="single" w:sz="4" w:space="0" w:color="auto"/>
                  <w:bottom w:val="single" w:sz="4" w:space="0" w:color="auto"/>
                  <w:right w:val="single" w:sz="4" w:space="0" w:color="auto"/>
                </w:tcBorders>
                <w:hideMark/>
              </w:tcPr>
            </w:tcPrChange>
          </w:tcPr>
          <w:p w14:paraId="13BD41A9" w14:textId="77777777" w:rsidR="00E20538" w:rsidRPr="006A7240" w:rsidRDefault="00E20538" w:rsidP="00F51488">
            <w:pPr>
              <w:pStyle w:val="Tablehead"/>
              <w:spacing w:before="40" w:after="40"/>
              <w:rPr>
                <w:rFonts w:eastAsia="SimSun"/>
              </w:rPr>
            </w:pPr>
            <w:r w:rsidRPr="006A7240">
              <w:t>Earth station</w:t>
            </w:r>
            <w:r w:rsidRPr="006A7240">
              <w:br/>
              <w:t>type 4</w:t>
            </w:r>
          </w:p>
        </w:tc>
        <w:tc>
          <w:tcPr>
            <w:tcW w:w="432" w:type="pct"/>
            <w:tcBorders>
              <w:top w:val="single" w:sz="4" w:space="0" w:color="auto"/>
              <w:left w:val="single" w:sz="4" w:space="0" w:color="auto"/>
              <w:bottom w:val="single" w:sz="4" w:space="0" w:color="auto"/>
              <w:right w:val="single" w:sz="4" w:space="0" w:color="auto"/>
            </w:tcBorders>
            <w:hideMark/>
            <w:tcPrChange w:id="209" w:author="USA" w:date="2024-07-11T16:27:00Z">
              <w:tcPr>
                <w:tcW w:w="484" w:type="pct"/>
                <w:tcBorders>
                  <w:top w:val="single" w:sz="4" w:space="0" w:color="auto"/>
                  <w:left w:val="single" w:sz="4" w:space="0" w:color="auto"/>
                  <w:bottom w:val="single" w:sz="4" w:space="0" w:color="auto"/>
                  <w:right w:val="single" w:sz="4" w:space="0" w:color="auto"/>
                </w:tcBorders>
                <w:hideMark/>
              </w:tcPr>
            </w:tcPrChange>
          </w:tcPr>
          <w:p w14:paraId="5E8CB241" w14:textId="77777777" w:rsidR="00E20538" w:rsidRPr="006A7240" w:rsidRDefault="00E20538" w:rsidP="00F51488">
            <w:pPr>
              <w:pStyle w:val="Tablehead"/>
              <w:spacing w:before="40" w:after="40"/>
              <w:rPr>
                <w:rFonts w:eastAsia="SimSun"/>
              </w:rPr>
            </w:pPr>
            <w:r w:rsidRPr="006A7240">
              <w:t>Earth station</w:t>
            </w:r>
            <w:r w:rsidRPr="006A7240">
              <w:br/>
              <w:t>type 5</w:t>
            </w:r>
          </w:p>
        </w:tc>
        <w:tc>
          <w:tcPr>
            <w:tcW w:w="540" w:type="pct"/>
            <w:tcBorders>
              <w:top w:val="single" w:sz="4" w:space="0" w:color="auto"/>
              <w:left w:val="single" w:sz="4" w:space="0" w:color="auto"/>
              <w:bottom w:val="single" w:sz="4" w:space="0" w:color="auto"/>
              <w:right w:val="single" w:sz="4" w:space="0" w:color="auto"/>
            </w:tcBorders>
            <w:hideMark/>
            <w:tcPrChange w:id="210" w:author="USA" w:date="2024-07-11T16:27:00Z">
              <w:tcPr>
                <w:tcW w:w="605" w:type="pct"/>
                <w:tcBorders>
                  <w:top w:val="single" w:sz="4" w:space="0" w:color="auto"/>
                  <w:left w:val="single" w:sz="4" w:space="0" w:color="auto"/>
                  <w:bottom w:val="single" w:sz="4" w:space="0" w:color="auto"/>
                  <w:right w:val="single" w:sz="4" w:space="0" w:color="auto"/>
                </w:tcBorders>
                <w:hideMark/>
              </w:tcPr>
            </w:tcPrChange>
          </w:tcPr>
          <w:p w14:paraId="569F5ADA" w14:textId="77777777" w:rsidR="00E20538" w:rsidRPr="006A7240" w:rsidRDefault="00E20538" w:rsidP="00F51488">
            <w:pPr>
              <w:pStyle w:val="Tablehead"/>
              <w:spacing w:before="40" w:after="40"/>
              <w:rPr>
                <w:rFonts w:eastAsia="SimSun"/>
              </w:rPr>
            </w:pPr>
            <w:r w:rsidRPr="006A7240">
              <w:t>Earth station</w:t>
            </w:r>
            <w:r w:rsidRPr="006A7240">
              <w:br/>
              <w:t>type 6</w:t>
            </w:r>
          </w:p>
        </w:tc>
        <w:tc>
          <w:tcPr>
            <w:tcW w:w="539" w:type="pct"/>
            <w:tcBorders>
              <w:top w:val="single" w:sz="4" w:space="0" w:color="auto"/>
              <w:left w:val="single" w:sz="4" w:space="0" w:color="auto"/>
              <w:bottom w:val="single" w:sz="4" w:space="0" w:color="auto"/>
              <w:right w:val="single" w:sz="4" w:space="0" w:color="auto"/>
            </w:tcBorders>
            <w:tcPrChange w:id="211"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06A39068" w14:textId="4A54A3E7" w:rsidR="00E20538" w:rsidRPr="00A16BE4" w:rsidRDefault="00E20538" w:rsidP="00F51488">
            <w:pPr>
              <w:pStyle w:val="Tablehead"/>
              <w:spacing w:before="40" w:after="40"/>
              <w:rPr>
                <w:highlight w:val="yellow"/>
                <w:rPrChange w:id="212" w:author="Dilapi, Christine (HII-Mission Technologies)" w:date="2024-07-12T08:24:00Z">
                  <w:rPr/>
                </w:rPrChange>
              </w:rPr>
            </w:pPr>
            <w:ins w:id="213" w:author="USA" w:date="2024-07-11T16:27:00Z">
              <w:r w:rsidRPr="00A16BE4">
                <w:rPr>
                  <w:highlight w:val="yellow"/>
                  <w:rPrChange w:id="214" w:author="Dilapi, Christine (HII-Mission Technologies)" w:date="2024-07-12T08:24:00Z">
                    <w:rPr/>
                  </w:rPrChange>
                </w:rPr>
                <w:t>Earth station type 7</w:t>
              </w:r>
            </w:ins>
          </w:p>
        </w:tc>
      </w:tr>
      <w:tr w:rsidR="00E20538" w:rsidRPr="006A7240" w14:paraId="4795F3DE" w14:textId="4BE79270" w:rsidTr="00E20538">
        <w:trPr>
          <w:trHeight w:val="301"/>
          <w:jc w:val="center"/>
          <w:trPrChange w:id="215" w:author="USA" w:date="2024-07-11T16:27:00Z">
            <w:trPr>
              <w:trHeight w:val="301"/>
              <w:jc w:val="center"/>
            </w:trPr>
          </w:trPrChange>
        </w:trPr>
        <w:tc>
          <w:tcPr>
            <w:tcW w:w="1311" w:type="pct"/>
            <w:tcBorders>
              <w:top w:val="single" w:sz="4" w:space="0" w:color="auto"/>
              <w:left w:val="single" w:sz="4" w:space="0" w:color="auto"/>
              <w:bottom w:val="single" w:sz="4" w:space="0" w:color="auto"/>
              <w:right w:val="single" w:sz="4" w:space="0" w:color="auto"/>
            </w:tcBorders>
            <w:tcPrChange w:id="216" w:author="USA" w:date="2024-07-11T16:27:00Z">
              <w:tcPr>
                <w:tcW w:w="1470" w:type="pct"/>
                <w:tcBorders>
                  <w:top w:val="single" w:sz="4" w:space="0" w:color="auto"/>
                  <w:left w:val="single" w:sz="4" w:space="0" w:color="auto"/>
                  <w:bottom w:val="single" w:sz="4" w:space="0" w:color="auto"/>
                  <w:right w:val="single" w:sz="4" w:space="0" w:color="auto"/>
                </w:tcBorders>
              </w:tcPr>
            </w:tcPrChange>
          </w:tcPr>
          <w:p w14:paraId="0CFBCDE4" w14:textId="77777777" w:rsidR="00E20538" w:rsidRPr="006A7240" w:rsidRDefault="00E20538" w:rsidP="00F51488">
            <w:pPr>
              <w:pStyle w:val="Tabletext"/>
              <w:spacing w:before="20" w:after="20"/>
            </w:pPr>
            <w:r w:rsidRPr="006A7240">
              <w:t>Antenna type</w:t>
            </w:r>
          </w:p>
        </w:tc>
        <w:tc>
          <w:tcPr>
            <w:tcW w:w="337" w:type="pct"/>
            <w:tcBorders>
              <w:top w:val="single" w:sz="4" w:space="0" w:color="auto"/>
              <w:left w:val="single" w:sz="4" w:space="0" w:color="auto"/>
              <w:bottom w:val="single" w:sz="4" w:space="0" w:color="auto"/>
              <w:right w:val="single" w:sz="4" w:space="0" w:color="auto"/>
            </w:tcBorders>
            <w:tcPrChange w:id="217" w:author="USA" w:date="2024-07-11T16:27:00Z">
              <w:tcPr>
                <w:tcW w:w="378" w:type="pct"/>
                <w:gridSpan w:val="2"/>
                <w:tcBorders>
                  <w:top w:val="single" w:sz="4" w:space="0" w:color="auto"/>
                  <w:left w:val="single" w:sz="4" w:space="0" w:color="auto"/>
                  <w:bottom w:val="single" w:sz="4" w:space="0" w:color="auto"/>
                  <w:right w:val="single" w:sz="4" w:space="0" w:color="auto"/>
                </w:tcBorders>
              </w:tcPr>
            </w:tcPrChange>
          </w:tcPr>
          <w:p w14:paraId="3316579B" w14:textId="77777777" w:rsidR="00E20538" w:rsidRPr="006A7240" w:rsidRDefault="00E20538" w:rsidP="00F51488">
            <w:pPr>
              <w:pStyle w:val="Tabletext"/>
              <w:spacing w:before="20" w:after="20"/>
              <w:jc w:val="center"/>
            </w:pPr>
          </w:p>
        </w:tc>
        <w:tc>
          <w:tcPr>
            <w:tcW w:w="489" w:type="pct"/>
            <w:tcBorders>
              <w:top w:val="single" w:sz="4" w:space="0" w:color="auto"/>
              <w:left w:val="single" w:sz="4" w:space="0" w:color="auto"/>
              <w:bottom w:val="single" w:sz="4" w:space="0" w:color="auto"/>
              <w:right w:val="single" w:sz="4" w:space="0" w:color="auto"/>
            </w:tcBorders>
            <w:vAlign w:val="center"/>
            <w:tcPrChange w:id="218"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7B2B9C7D" w14:textId="77777777" w:rsidR="00E20538" w:rsidRPr="006A7240" w:rsidRDefault="00E20538" w:rsidP="00F51488">
            <w:pPr>
              <w:pStyle w:val="Tabletext"/>
              <w:spacing w:before="20" w:after="20"/>
              <w:jc w:val="center"/>
              <w:rPr>
                <w:rFonts w:eastAsia="SimSun"/>
              </w:rPr>
            </w:pPr>
            <w:r w:rsidRPr="006A7240">
              <w:rPr>
                <w:rFonts w:eastAsia="SimSun"/>
              </w:rPr>
              <w:t>Parabolic</w:t>
            </w:r>
          </w:p>
        </w:tc>
        <w:tc>
          <w:tcPr>
            <w:tcW w:w="490" w:type="pct"/>
            <w:tcBorders>
              <w:top w:val="single" w:sz="4" w:space="0" w:color="auto"/>
              <w:left w:val="single" w:sz="4" w:space="0" w:color="auto"/>
              <w:bottom w:val="single" w:sz="4" w:space="0" w:color="auto"/>
              <w:right w:val="single" w:sz="4" w:space="0" w:color="auto"/>
            </w:tcBorders>
            <w:vAlign w:val="center"/>
            <w:tcPrChange w:id="219" w:author="USA" w:date="2024-07-11T16:27:00Z">
              <w:tcPr>
                <w:tcW w:w="549" w:type="pct"/>
                <w:tcBorders>
                  <w:top w:val="single" w:sz="4" w:space="0" w:color="auto"/>
                  <w:left w:val="single" w:sz="4" w:space="0" w:color="auto"/>
                  <w:bottom w:val="single" w:sz="4" w:space="0" w:color="auto"/>
                  <w:right w:val="single" w:sz="4" w:space="0" w:color="auto"/>
                </w:tcBorders>
                <w:vAlign w:val="center"/>
              </w:tcPr>
            </w:tcPrChange>
          </w:tcPr>
          <w:p w14:paraId="531F56AE" w14:textId="77777777" w:rsidR="00E20538" w:rsidRPr="006A7240" w:rsidRDefault="00E20538" w:rsidP="00F51488">
            <w:pPr>
              <w:pStyle w:val="Tabletext"/>
              <w:spacing w:before="20" w:after="20"/>
              <w:jc w:val="center"/>
              <w:rPr>
                <w:rFonts w:eastAsia="SimSun"/>
              </w:rPr>
            </w:pPr>
            <w:r w:rsidRPr="006A7240">
              <w:rPr>
                <w:rFonts w:eastAsia="SimSun"/>
              </w:rPr>
              <w:t>Parabolic</w:t>
            </w:r>
          </w:p>
        </w:tc>
        <w:tc>
          <w:tcPr>
            <w:tcW w:w="431" w:type="pct"/>
            <w:tcBorders>
              <w:top w:val="single" w:sz="4" w:space="0" w:color="auto"/>
              <w:left w:val="single" w:sz="4" w:space="0" w:color="auto"/>
              <w:bottom w:val="single" w:sz="4" w:space="0" w:color="auto"/>
              <w:right w:val="single" w:sz="4" w:space="0" w:color="auto"/>
            </w:tcBorders>
            <w:vAlign w:val="center"/>
            <w:tcPrChange w:id="220"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744D2102" w14:textId="77777777" w:rsidR="00E20538" w:rsidRPr="006A7240" w:rsidRDefault="00E20538" w:rsidP="00F51488">
            <w:pPr>
              <w:pStyle w:val="Tabletext"/>
              <w:spacing w:before="20" w:after="20"/>
              <w:jc w:val="center"/>
              <w:rPr>
                <w:rFonts w:eastAsia="SimSun"/>
              </w:rPr>
            </w:pPr>
            <w:r w:rsidRPr="006A7240">
              <w:rPr>
                <w:rFonts w:eastAsia="SimSun"/>
              </w:rPr>
              <w:t>Parabolic</w:t>
            </w:r>
          </w:p>
        </w:tc>
        <w:tc>
          <w:tcPr>
            <w:tcW w:w="431" w:type="pct"/>
            <w:tcBorders>
              <w:top w:val="single" w:sz="4" w:space="0" w:color="auto"/>
              <w:left w:val="single" w:sz="4" w:space="0" w:color="auto"/>
              <w:bottom w:val="single" w:sz="4" w:space="0" w:color="auto"/>
              <w:right w:val="single" w:sz="4" w:space="0" w:color="auto"/>
            </w:tcBorders>
            <w:vAlign w:val="center"/>
            <w:tcPrChange w:id="221"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4DF834B9" w14:textId="77777777" w:rsidR="00E20538" w:rsidRPr="006A7240" w:rsidRDefault="00E20538" w:rsidP="00F51488">
            <w:pPr>
              <w:pStyle w:val="Tabletext"/>
              <w:spacing w:before="20" w:after="20"/>
              <w:jc w:val="center"/>
              <w:rPr>
                <w:rFonts w:eastAsia="SimSun"/>
              </w:rPr>
            </w:pPr>
            <w:r w:rsidRPr="006A7240">
              <w:rPr>
                <w:rFonts w:eastAsia="SimSun"/>
              </w:rPr>
              <w:t>Parabolic</w:t>
            </w:r>
          </w:p>
        </w:tc>
        <w:tc>
          <w:tcPr>
            <w:tcW w:w="432" w:type="pct"/>
            <w:tcBorders>
              <w:top w:val="single" w:sz="4" w:space="0" w:color="auto"/>
              <w:left w:val="single" w:sz="4" w:space="0" w:color="auto"/>
              <w:bottom w:val="single" w:sz="4" w:space="0" w:color="auto"/>
              <w:right w:val="single" w:sz="4" w:space="0" w:color="auto"/>
            </w:tcBorders>
            <w:vAlign w:val="center"/>
            <w:tcPrChange w:id="222" w:author="USA" w:date="2024-07-11T16:27:00Z">
              <w:tcPr>
                <w:tcW w:w="484" w:type="pct"/>
                <w:tcBorders>
                  <w:top w:val="single" w:sz="4" w:space="0" w:color="auto"/>
                  <w:left w:val="single" w:sz="4" w:space="0" w:color="auto"/>
                  <w:bottom w:val="single" w:sz="4" w:space="0" w:color="auto"/>
                  <w:right w:val="single" w:sz="4" w:space="0" w:color="auto"/>
                </w:tcBorders>
                <w:vAlign w:val="center"/>
              </w:tcPr>
            </w:tcPrChange>
          </w:tcPr>
          <w:p w14:paraId="460B85BB" w14:textId="77777777" w:rsidR="00E20538" w:rsidRPr="006A7240" w:rsidRDefault="00E20538" w:rsidP="00F51488">
            <w:pPr>
              <w:pStyle w:val="Tabletext"/>
              <w:spacing w:before="20" w:after="20"/>
              <w:jc w:val="center"/>
              <w:rPr>
                <w:rFonts w:eastAsia="SimSun"/>
              </w:rPr>
            </w:pPr>
            <w:r w:rsidRPr="006A7240">
              <w:rPr>
                <w:rFonts w:eastAsia="SimSun"/>
              </w:rPr>
              <w:t>Parabolic</w:t>
            </w:r>
          </w:p>
        </w:tc>
        <w:tc>
          <w:tcPr>
            <w:tcW w:w="540" w:type="pct"/>
            <w:tcBorders>
              <w:top w:val="single" w:sz="4" w:space="0" w:color="auto"/>
              <w:left w:val="single" w:sz="4" w:space="0" w:color="auto"/>
              <w:bottom w:val="single" w:sz="4" w:space="0" w:color="auto"/>
              <w:right w:val="single" w:sz="4" w:space="0" w:color="auto"/>
            </w:tcBorders>
            <w:vAlign w:val="center"/>
            <w:tcPrChange w:id="223" w:author="USA" w:date="2024-07-11T16:27:00Z">
              <w:tcPr>
                <w:tcW w:w="605" w:type="pct"/>
                <w:tcBorders>
                  <w:top w:val="single" w:sz="4" w:space="0" w:color="auto"/>
                  <w:left w:val="single" w:sz="4" w:space="0" w:color="auto"/>
                  <w:bottom w:val="single" w:sz="4" w:space="0" w:color="auto"/>
                  <w:right w:val="single" w:sz="4" w:space="0" w:color="auto"/>
                </w:tcBorders>
                <w:vAlign w:val="center"/>
              </w:tcPr>
            </w:tcPrChange>
          </w:tcPr>
          <w:p w14:paraId="43163FAF" w14:textId="77777777" w:rsidR="00E20538" w:rsidRPr="006A7240" w:rsidRDefault="00E20538" w:rsidP="00F51488">
            <w:pPr>
              <w:pStyle w:val="Tabletext"/>
              <w:spacing w:before="20" w:after="20"/>
              <w:jc w:val="center"/>
              <w:rPr>
                <w:rFonts w:eastAsia="SimSun"/>
                <w:highlight w:val="yellow"/>
              </w:rPr>
            </w:pPr>
            <w:r w:rsidRPr="006A7240">
              <w:rPr>
                <w:rFonts w:eastAsia="SimSun"/>
              </w:rPr>
              <w:t>Quasi omnidirectional</w:t>
            </w:r>
          </w:p>
        </w:tc>
        <w:tc>
          <w:tcPr>
            <w:tcW w:w="539" w:type="pct"/>
            <w:tcBorders>
              <w:top w:val="single" w:sz="4" w:space="0" w:color="auto"/>
              <w:left w:val="single" w:sz="4" w:space="0" w:color="auto"/>
              <w:bottom w:val="single" w:sz="4" w:space="0" w:color="auto"/>
              <w:right w:val="single" w:sz="4" w:space="0" w:color="auto"/>
            </w:tcBorders>
            <w:tcPrChange w:id="224"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0DE9B66C" w14:textId="2B32C58B" w:rsidR="00E20538" w:rsidRPr="00A16BE4" w:rsidRDefault="00E20538" w:rsidP="00F51488">
            <w:pPr>
              <w:pStyle w:val="Tabletext"/>
              <w:spacing w:before="20" w:after="20"/>
              <w:jc w:val="center"/>
              <w:rPr>
                <w:rFonts w:eastAsia="SimSun"/>
                <w:highlight w:val="yellow"/>
                <w:rPrChange w:id="225" w:author="Dilapi, Christine (HII-Mission Technologies)" w:date="2024-07-12T08:24:00Z">
                  <w:rPr>
                    <w:rFonts w:eastAsia="SimSun"/>
                  </w:rPr>
                </w:rPrChange>
              </w:rPr>
            </w:pPr>
            <w:ins w:id="226" w:author="USA" w:date="2024-07-11T16:34:00Z">
              <w:r w:rsidRPr="00A16BE4">
                <w:rPr>
                  <w:rFonts w:eastAsia="SimSun"/>
                  <w:highlight w:val="yellow"/>
                  <w:rPrChange w:id="227" w:author="Dilapi, Christine (HII-Mission Technologies)" w:date="2024-07-12T08:24:00Z">
                    <w:rPr>
                      <w:rFonts w:eastAsia="SimSun"/>
                    </w:rPr>
                  </w:rPrChange>
                </w:rPr>
                <w:t>TBD</w:t>
              </w:r>
            </w:ins>
          </w:p>
        </w:tc>
      </w:tr>
      <w:tr w:rsidR="00E20538" w:rsidRPr="006A7240" w14:paraId="69836E44" w14:textId="5A07F7A4" w:rsidTr="00E20538">
        <w:trPr>
          <w:trHeight w:val="301"/>
          <w:jc w:val="center"/>
          <w:trPrChange w:id="228" w:author="USA" w:date="2024-07-11T16:27:00Z">
            <w:trPr>
              <w:trHeight w:val="301"/>
              <w:jc w:val="center"/>
            </w:trPr>
          </w:trPrChange>
        </w:trPr>
        <w:tc>
          <w:tcPr>
            <w:tcW w:w="1311" w:type="pct"/>
            <w:tcBorders>
              <w:top w:val="single" w:sz="4" w:space="0" w:color="auto"/>
              <w:left w:val="single" w:sz="4" w:space="0" w:color="auto"/>
              <w:bottom w:val="single" w:sz="4" w:space="0" w:color="auto"/>
              <w:right w:val="single" w:sz="4" w:space="0" w:color="auto"/>
            </w:tcBorders>
            <w:tcPrChange w:id="229" w:author="USA" w:date="2024-07-11T16:27:00Z">
              <w:tcPr>
                <w:tcW w:w="1470" w:type="pct"/>
                <w:tcBorders>
                  <w:top w:val="single" w:sz="4" w:space="0" w:color="auto"/>
                  <w:left w:val="single" w:sz="4" w:space="0" w:color="auto"/>
                  <w:bottom w:val="single" w:sz="4" w:space="0" w:color="auto"/>
                  <w:right w:val="single" w:sz="4" w:space="0" w:color="auto"/>
                </w:tcBorders>
              </w:tcPr>
            </w:tcPrChange>
          </w:tcPr>
          <w:p w14:paraId="5EB95693" w14:textId="77777777" w:rsidR="00E20538" w:rsidRPr="006A7240" w:rsidRDefault="00E20538" w:rsidP="00F51488">
            <w:pPr>
              <w:pStyle w:val="Tabletext"/>
              <w:spacing w:before="20" w:after="20"/>
            </w:pPr>
            <w:r w:rsidRPr="006A7240">
              <w:t>Antenna height</w:t>
            </w:r>
          </w:p>
        </w:tc>
        <w:tc>
          <w:tcPr>
            <w:tcW w:w="337" w:type="pct"/>
            <w:tcBorders>
              <w:top w:val="single" w:sz="4" w:space="0" w:color="auto"/>
              <w:left w:val="single" w:sz="4" w:space="0" w:color="auto"/>
              <w:bottom w:val="single" w:sz="4" w:space="0" w:color="auto"/>
              <w:right w:val="single" w:sz="4" w:space="0" w:color="auto"/>
            </w:tcBorders>
            <w:vAlign w:val="center"/>
            <w:tcPrChange w:id="230"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tcPr>
            </w:tcPrChange>
          </w:tcPr>
          <w:p w14:paraId="073B37D2" w14:textId="77777777" w:rsidR="00E20538" w:rsidRPr="006A7240" w:rsidRDefault="00E20538" w:rsidP="00F51488">
            <w:pPr>
              <w:pStyle w:val="Tabletext"/>
              <w:spacing w:before="20" w:after="20"/>
              <w:jc w:val="center"/>
            </w:pPr>
            <w:r w:rsidRPr="006A7240">
              <w:t>(m)</w:t>
            </w:r>
          </w:p>
        </w:tc>
        <w:tc>
          <w:tcPr>
            <w:tcW w:w="489" w:type="pct"/>
            <w:tcBorders>
              <w:top w:val="single" w:sz="4" w:space="0" w:color="auto"/>
              <w:left w:val="single" w:sz="4" w:space="0" w:color="auto"/>
              <w:bottom w:val="single" w:sz="4" w:space="0" w:color="auto"/>
              <w:right w:val="single" w:sz="4" w:space="0" w:color="auto"/>
            </w:tcBorders>
            <w:vAlign w:val="center"/>
            <w:tcPrChange w:id="231"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05D934C8" w14:textId="77777777" w:rsidR="00E20538" w:rsidRPr="006A7240" w:rsidRDefault="00E20538" w:rsidP="00F51488">
            <w:pPr>
              <w:pStyle w:val="Tabletext"/>
              <w:spacing w:before="20" w:after="20"/>
              <w:jc w:val="center"/>
              <w:rPr>
                <w:rFonts w:eastAsia="SimSun"/>
              </w:rPr>
            </w:pPr>
            <w:r w:rsidRPr="006A7240">
              <w:rPr>
                <w:rFonts w:eastAsia="SimSun"/>
              </w:rPr>
              <w:t>&gt; 5</w:t>
            </w:r>
          </w:p>
        </w:tc>
        <w:tc>
          <w:tcPr>
            <w:tcW w:w="490" w:type="pct"/>
            <w:tcBorders>
              <w:top w:val="single" w:sz="4" w:space="0" w:color="auto"/>
              <w:left w:val="single" w:sz="4" w:space="0" w:color="auto"/>
              <w:bottom w:val="single" w:sz="4" w:space="0" w:color="auto"/>
              <w:right w:val="single" w:sz="4" w:space="0" w:color="auto"/>
            </w:tcBorders>
            <w:vAlign w:val="center"/>
            <w:tcPrChange w:id="232" w:author="USA" w:date="2024-07-11T16:27:00Z">
              <w:tcPr>
                <w:tcW w:w="549" w:type="pct"/>
                <w:tcBorders>
                  <w:top w:val="single" w:sz="4" w:space="0" w:color="auto"/>
                  <w:left w:val="single" w:sz="4" w:space="0" w:color="auto"/>
                  <w:bottom w:val="single" w:sz="4" w:space="0" w:color="auto"/>
                  <w:right w:val="single" w:sz="4" w:space="0" w:color="auto"/>
                </w:tcBorders>
                <w:vAlign w:val="center"/>
              </w:tcPr>
            </w:tcPrChange>
          </w:tcPr>
          <w:p w14:paraId="78CA86B0" w14:textId="77777777" w:rsidR="00E20538" w:rsidRPr="006A7240" w:rsidRDefault="00E20538" w:rsidP="00F51488">
            <w:pPr>
              <w:pStyle w:val="Tabletext"/>
              <w:spacing w:before="20" w:after="20"/>
              <w:jc w:val="center"/>
              <w:rPr>
                <w:rFonts w:eastAsia="SimSun"/>
              </w:rPr>
            </w:pPr>
            <w:r w:rsidRPr="006A7240">
              <w:rPr>
                <w:rFonts w:eastAsia="SimSun"/>
              </w:rPr>
              <w:t>&gt; 5</w:t>
            </w:r>
          </w:p>
        </w:tc>
        <w:tc>
          <w:tcPr>
            <w:tcW w:w="431" w:type="pct"/>
            <w:tcBorders>
              <w:top w:val="single" w:sz="4" w:space="0" w:color="auto"/>
              <w:left w:val="single" w:sz="4" w:space="0" w:color="auto"/>
              <w:bottom w:val="single" w:sz="4" w:space="0" w:color="auto"/>
              <w:right w:val="single" w:sz="4" w:space="0" w:color="auto"/>
            </w:tcBorders>
            <w:vAlign w:val="center"/>
            <w:tcPrChange w:id="233"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0C9E0A52" w14:textId="77777777" w:rsidR="00E20538" w:rsidRPr="006A7240" w:rsidRDefault="00E20538" w:rsidP="00F51488">
            <w:pPr>
              <w:pStyle w:val="Tabletext"/>
              <w:spacing w:before="20" w:after="20"/>
              <w:jc w:val="center"/>
              <w:rPr>
                <w:rFonts w:eastAsia="SimSun"/>
              </w:rPr>
            </w:pPr>
            <w:r w:rsidRPr="006A7240">
              <w:rPr>
                <w:rFonts w:eastAsia="SimSun"/>
              </w:rPr>
              <w:t>&gt; 5</w:t>
            </w:r>
          </w:p>
        </w:tc>
        <w:tc>
          <w:tcPr>
            <w:tcW w:w="431" w:type="pct"/>
            <w:tcBorders>
              <w:top w:val="single" w:sz="4" w:space="0" w:color="auto"/>
              <w:left w:val="single" w:sz="4" w:space="0" w:color="auto"/>
              <w:bottom w:val="single" w:sz="4" w:space="0" w:color="auto"/>
              <w:right w:val="single" w:sz="4" w:space="0" w:color="auto"/>
            </w:tcBorders>
            <w:vAlign w:val="center"/>
            <w:tcPrChange w:id="234"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25FEB359" w14:textId="77777777" w:rsidR="00E20538" w:rsidRPr="006A7240" w:rsidRDefault="00E20538" w:rsidP="00F51488">
            <w:pPr>
              <w:pStyle w:val="Tabletext"/>
              <w:spacing w:before="20" w:after="20"/>
              <w:jc w:val="center"/>
              <w:rPr>
                <w:rFonts w:eastAsia="SimSun"/>
              </w:rPr>
            </w:pPr>
            <w:r w:rsidRPr="006A7240">
              <w:rPr>
                <w:rFonts w:eastAsia="SimSun"/>
                <w:highlight w:val="green"/>
                <w:rPrChange w:id="235" w:author="USA" w:date="2024-04-28T10:10:00Z">
                  <w:rPr>
                    <w:rFonts w:eastAsia="SimSun"/>
                    <w:lang w:val="en-US"/>
                  </w:rPr>
                </w:rPrChange>
              </w:rPr>
              <w:t>0.</w:t>
            </w:r>
            <w:commentRangeStart w:id="236"/>
            <w:r w:rsidRPr="006A7240">
              <w:rPr>
                <w:rFonts w:eastAsia="SimSun"/>
                <w:highlight w:val="green"/>
                <w:rPrChange w:id="237" w:author="USA" w:date="2024-04-28T10:10:00Z">
                  <w:rPr>
                    <w:rFonts w:eastAsia="SimSun"/>
                    <w:lang w:val="en-US"/>
                  </w:rPr>
                </w:rPrChange>
              </w:rPr>
              <w:t>4</w:t>
            </w:r>
            <w:commentRangeEnd w:id="236"/>
            <w:r w:rsidRPr="006A7240">
              <w:rPr>
                <w:rStyle w:val="CommentReference"/>
                <w:rFonts w:asciiTheme="minorHAnsi" w:eastAsiaTheme="minorHAnsi" w:hAnsiTheme="minorHAnsi" w:cstheme="minorBidi"/>
              </w:rPr>
              <w:commentReference w:id="236"/>
            </w:r>
          </w:p>
        </w:tc>
        <w:tc>
          <w:tcPr>
            <w:tcW w:w="432" w:type="pct"/>
            <w:tcBorders>
              <w:top w:val="single" w:sz="4" w:space="0" w:color="auto"/>
              <w:left w:val="single" w:sz="4" w:space="0" w:color="auto"/>
              <w:bottom w:val="single" w:sz="4" w:space="0" w:color="auto"/>
              <w:right w:val="single" w:sz="4" w:space="0" w:color="auto"/>
            </w:tcBorders>
            <w:vAlign w:val="center"/>
            <w:tcPrChange w:id="238" w:author="USA" w:date="2024-07-11T16:27:00Z">
              <w:tcPr>
                <w:tcW w:w="484" w:type="pct"/>
                <w:tcBorders>
                  <w:top w:val="single" w:sz="4" w:space="0" w:color="auto"/>
                  <w:left w:val="single" w:sz="4" w:space="0" w:color="auto"/>
                  <w:bottom w:val="single" w:sz="4" w:space="0" w:color="auto"/>
                  <w:right w:val="single" w:sz="4" w:space="0" w:color="auto"/>
                </w:tcBorders>
                <w:vAlign w:val="center"/>
              </w:tcPr>
            </w:tcPrChange>
          </w:tcPr>
          <w:p w14:paraId="373322B7" w14:textId="77777777" w:rsidR="00E20538" w:rsidRPr="006A7240" w:rsidRDefault="00E20538" w:rsidP="00F51488">
            <w:pPr>
              <w:pStyle w:val="Tabletext"/>
              <w:spacing w:before="20" w:after="20"/>
              <w:jc w:val="center"/>
              <w:rPr>
                <w:rFonts w:eastAsia="SimSun"/>
              </w:rPr>
            </w:pPr>
            <w:r w:rsidRPr="006A7240">
              <w:rPr>
                <w:rFonts w:eastAsia="SimSun"/>
              </w:rPr>
              <w:t>1</w:t>
            </w:r>
          </w:p>
        </w:tc>
        <w:tc>
          <w:tcPr>
            <w:tcW w:w="540" w:type="pct"/>
            <w:tcBorders>
              <w:top w:val="single" w:sz="4" w:space="0" w:color="auto"/>
              <w:left w:val="single" w:sz="4" w:space="0" w:color="auto"/>
              <w:bottom w:val="single" w:sz="4" w:space="0" w:color="auto"/>
              <w:right w:val="single" w:sz="4" w:space="0" w:color="auto"/>
            </w:tcBorders>
            <w:vAlign w:val="center"/>
            <w:tcPrChange w:id="239" w:author="USA" w:date="2024-07-11T16:27:00Z">
              <w:tcPr>
                <w:tcW w:w="605" w:type="pct"/>
                <w:tcBorders>
                  <w:top w:val="single" w:sz="4" w:space="0" w:color="auto"/>
                  <w:left w:val="single" w:sz="4" w:space="0" w:color="auto"/>
                  <w:bottom w:val="single" w:sz="4" w:space="0" w:color="auto"/>
                  <w:right w:val="single" w:sz="4" w:space="0" w:color="auto"/>
                </w:tcBorders>
                <w:vAlign w:val="center"/>
              </w:tcPr>
            </w:tcPrChange>
          </w:tcPr>
          <w:p w14:paraId="3FC7A7F6" w14:textId="77777777" w:rsidR="00E20538" w:rsidRPr="006A7240" w:rsidRDefault="00E20538" w:rsidP="00F51488">
            <w:pPr>
              <w:pStyle w:val="Tabletext"/>
              <w:spacing w:before="20" w:after="20"/>
              <w:jc w:val="center"/>
              <w:rPr>
                <w:rFonts w:eastAsia="SimSun"/>
              </w:rPr>
            </w:pPr>
            <w:r w:rsidRPr="006A7240">
              <w:rPr>
                <w:rFonts w:eastAsia="SimSun"/>
              </w:rPr>
              <w:t>1</w:t>
            </w:r>
          </w:p>
        </w:tc>
        <w:tc>
          <w:tcPr>
            <w:tcW w:w="539" w:type="pct"/>
            <w:tcBorders>
              <w:top w:val="single" w:sz="4" w:space="0" w:color="auto"/>
              <w:left w:val="single" w:sz="4" w:space="0" w:color="auto"/>
              <w:bottom w:val="single" w:sz="4" w:space="0" w:color="auto"/>
              <w:right w:val="single" w:sz="4" w:space="0" w:color="auto"/>
            </w:tcBorders>
            <w:tcPrChange w:id="240"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7EB4476F" w14:textId="725A1564" w:rsidR="00E20538" w:rsidRPr="00A16BE4" w:rsidRDefault="00E20538" w:rsidP="00F51488">
            <w:pPr>
              <w:pStyle w:val="Tabletext"/>
              <w:spacing w:before="20" w:after="20"/>
              <w:jc w:val="center"/>
              <w:rPr>
                <w:rFonts w:eastAsia="SimSun"/>
                <w:highlight w:val="yellow"/>
                <w:rPrChange w:id="241" w:author="Dilapi, Christine (HII-Mission Technologies)" w:date="2024-07-12T08:24:00Z">
                  <w:rPr>
                    <w:rFonts w:eastAsia="SimSun"/>
                  </w:rPr>
                </w:rPrChange>
              </w:rPr>
            </w:pPr>
            <w:ins w:id="242" w:author="USA" w:date="2024-07-11T16:35:00Z">
              <w:r w:rsidRPr="00A16BE4">
                <w:rPr>
                  <w:rFonts w:eastAsia="SimSun"/>
                  <w:highlight w:val="yellow"/>
                  <w:rPrChange w:id="243" w:author="Dilapi, Christine (HII-Mission Technologies)" w:date="2024-07-12T08:24:00Z">
                    <w:rPr>
                      <w:rFonts w:eastAsia="SimSun"/>
                    </w:rPr>
                  </w:rPrChange>
                </w:rPr>
                <w:t>TBD</w:t>
              </w:r>
            </w:ins>
          </w:p>
        </w:tc>
      </w:tr>
      <w:tr w:rsidR="00E20538" w:rsidRPr="006A7240" w14:paraId="2568011E" w14:textId="65256D00" w:rsidTr="00E20538">
        <w:trPr>
          <w:trHeight w:val="301"/>
          <w:jc w:val="center"/>
        </w:trPr>
        <w:tc>
          <w:tcPr>
            <w:tcW w:w="1311" w:type="pct"/>
            <w:tcBorders>
              <w:top w:val="single" w:sz="4" w:space="0" w:color="auto"/>
              <w:left w:val="single" w:sz="4" w:space="0" w:color="auto"/>
              <w:bottom w:val="single" w:sz="4" w:space="0" w:color="auto"/>
              <w:right w:val="single" w:sz="4" w:space="0" w:color="auto"/>
            </w:tcBorders>
          </w:tcPr>
          <w:p w14:paraId="722A281A" w14:textId="77777777" w:rsidR="00E20538" w:rsidRPr="006A7240" w:rsidRDefault="00E20538" w:rsidP="00F51488">
            <w:pPr>
              <w:pStyle w:val="Tabletext"/>
              <w:spacing w:before="20" w:after="20"/>
            </w:pPr>
            <w:r w:rsidRPr="006A7240">
              <w:t>Beam positioning</w:t>
            </w:r>
          </w:p>
        </w:tc>
        <w:tc>
          <w:tcPr>
            <w:tcW w:w="337" w:type="pct"/>
            <w:tcBorders>
              <w:top w:val="single" w:sz="4" w:space="0" w:color="auto"/>
              <w:left w:val="single" w:sz="4" w:space="0" w:color="auto"/>
              <w:bottom w:val="single" w:sz="4" w:space="0" w:color="auto"/>
              <w:right w:val="single" w:sz="4" w:space="0" w:color="auto"/>
            </w:tcBorders>
            <w:vAlign w:val="center"/>
          </w:tcPr>
          <w:p w14:paraId="565161E2" w14:textId="77777777" w:rsidR="00E20538" w:rsidRPr="006A7240" w:rsidRDefault="00E20538" w:rsidP="00F51488">
            <w:pPr>
              <w:pStyle w:val="Tabletext"/>
              <w:spacing w:before="20" w:after="20"/>
              <w:jc w:val="center"/>
            </w:pPr>
            <w:r w:rsidRPr="006A7240">
              <w:t>(degrees)</w:t>
            </w:r>
          </w:p>
        </w:tc>
        <w:tc>
          <w:tcPr>
            <w:tcW w:w="3352" w:type="pct"/>
            <w:gridSpan w:val="7"/>
            <w:tcBorders>
              <w:top w:val="single" w:sz="4" w:space="0" w:color="auto"/>
              <w:left w:val="single" w:sz="4" w:space="0" w:color="auto"/>
              <w:bottom w:val="single" w:sz="4" w:space="0" w:color="auto"/>
              <w:right w:val="single" w:sz="4" w:space="0" w:color="auto"/>
            </w:tcBorders>
          </w:tcPr>
          <w:p w14:paraId="67D3869E" w14:textId="0BBA0C72" w:rsidR="00E20538" w:rsidRPr="006A7240" w:rsidRDefault="00E20538" w:rsidP="00F51488">
            <w:pPr>
              <w:pStyle w:val="Tabletext"/>
              <w:spacing w:before="20" w:after="20"/>
              <w:jc w:val="center"/>
              <w:rPr>
                <w:rFonts w:eastAsia="SimSun"/>
              </w:rPr>
            </w:pPr>
            <w:r w:rsidRPr="006A7240">
              <w:rPr>
                <w:rFonts w:eastAsia="SimSun"/>
              </w:rPr>
              <w:t>All visible azimuth</w:t>
            </w:r>
          </w:p>
        </w:tc>
      </w:tr>
      <w:tr w:rsidR="00E20538" w:rsidRPr="006A7240" w14:paraId="69A128B1" w14:textId="38E051A3" w:rsidTr="00E20538">
        <w:trPr>
          <w:trHeight w:val="283"/>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10A8A5D2" w14:textId="49EE5988" w:rsidR="00E20538" w:rsidRPr="006A7240" w:rsidRDefault="00E20538" w:rsidP="00F51488">
            <w:pPr>
              <w:pStyle w:val="Tabletext"/>
              <w:spacing w:before="20" w:after="20"/>
              <w:jc w:val="center"/>
              <w:rPr>
                <w:rFonts w:eastAsia="SimSun"/>
                <w:b/>
                <w:color w:val="FFFFFF" w:themeColor="background1"/>
              </w:rPr>
            </w:pPr>
            <w:r w:rsidRPr="006A7240">
              <w:rPr>
                <w:rFonts w:eastAsia="SimSun"/>
                <w:b/>
                <w:color w:val="FFFFFF" w:themeColor="background1"/>
              </w:rPr>
              <w:t>Transmission – Earth-to-space</w:t>
            </w:r>
          </w:p>
        </w:tc>
      </w:tr>
      <w:tr w:rsidR="00E20538" w:rsidRPr="006A7240" w14:paraId="10083233" w14:textId="30EE2755" w:rsidTr="00E20538">
        <w:trPr>
          <w:trHeight w:val="301"/>
          <w:jc w:val="center"/>
          <w:trPrChange w:id="244" w:author="USA" w:date="2024-07-11T16:27:00Z">
            <w:trPr>
              <w:trHeight w:val="301"/>
              <w:jc w:val="center"/>
            </w:trPr>
          </w:trPrChange>
        </w:trPr>
        <w:tc>
          <w:tcPr>
            <w:tcW w:w="1311" w:type="pct"/>
            <w:tcBorders>
              <w:top w:val="single" w:sz="4" w:space="0" w:color="auto"/>
              <w:left w:val="single" w:sz="4" w:space="0" w:color="auto"/>
              <w:bottom w:val="single" w:sz="4" w:space="0" w:color="auto"/>
              <w:right w:val="single" w:sz="4" w:space="0" w:color="auto"/>
            </w:tcBorders>
            <w:tcPrChange w:id="245" w:author="USA" w:date="2024-07-11T16:27:00Z">
              <w:tcPr>
                <w:tcW w:w="1470" w:type="pct"/>
                <w:tcBorders>
                  <w:top w:val="single" w:sz="4" w:space="0" w:color="auto"/>
                  <w:left w:val="single" w:sz="4" w:space="0" w:color="auto"/>
                  <w:bottom w:val="single" w:sz="4" w:space="0" w:color="auto"/>
                  <w:right w:val="single" w:sz="4" w:space="0" w:color="auto"/>
                </w:tcBorders>
              </w:tcPr>
            </w:tcPrChange>
          </w:tcPr>
          <w:p w14:paraId="66A3061C" w14:textId="77777777" w:rsidR="00E20538" w:rsidRPr="006A7240" w:rsidRDefault="00E20538" w:rsidP="00F51488">
            <w:pPr>
              <w:pStyle w:val="Tabletext"/>
              <w:spacing w:before="20" w:after="20"/>
            </w:pPr>
            <w:r w:rsidRPr="006A7240">
              <w:t xml:space="preserve">Transmit tuning range </w:t>
            </w:r>
          </w:p>
        </w:tc>
        <w:tc>
          <w:tcPr>
            <w:tcW w:w="337" w:type="pct"/>
            <w:tcBorders>
              <w:top w:val="single" w:sz="4" w:space="0" w:color="auto"/>
              <w:left w:val="single" w:sz="4" w:space="0" w:color="auto"/>
              <w:bottom w:val="single" w:sz="4" w:space="0" w:color="auto"/>
              <w:right w:val="single" w:sz="4" w:space="0" w:color="auto"/>
            </w:tcBorders>
            <w:vAlign w:val="center"/>
            <w:tcPrChange w:id="246"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tcPr>
            </w:tcPrChange>
          </w:tcPr>
          <w:p w14:paraId="172E4B06" w14:textId="77777777" w:rsidR="00E20538" w:rsidRPr="006A7240" w:rsidRDefault="00E20538" w:rsidP="00F51488">
            <w:pPr>
              <w:pStyle w:val="Tabletext"/>
              <w:spacing w:before="20" w:after="20"/>
              <w:jc w:val="center"/>
            </w:pPr>
            <w:r w:rsidRPr="006A7240">
              <w:t>(MHz)</w:t>
            </w:r>
          </w:p>
        </w:tc>
        <w:tc>
          <w:tcPr>
            <w:tcW w:w="489" w:type="pct"/>
            <w:tcBorders>
              <w:top w:val="single" w:sz="4" w:space="0" w:color="auto"/>
              <w:left w:val="single" w:sz="4" w:space="0" w:color="auto"/>
              <w:bottom w:val="single" w:sz="4" w:space="0" w:color="auto"/>
              <w:right w:val="single" w:sz="4" w:space="0" w:color="auto"/>
            </w:tcBorders>
            <w:vAlign w:val="center"/>
            <w:tcPrChange w:id="247"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6600D967" w14:textId="77777777" w:rsidR="00E20538" w:rsidRPr="006A7240" w:rsidRDefault="00E20538" w:rsidP="00F51488">
            <w:pPr>
              <w:pStyle w:val="Tabletext"/>
              <w:spacing w:before="20" w:after="20"/>
              <w:jc w:val="center"/>
              <w:rPr>
                <w:rFonts w:eastAsia="SimSun"/>
              </w:rPr>
            </w:pPr>
            <w:r w:rsidRPr="006A7240">
              <w:rPr>
                <w:rFonts w:eastAsia="SimSun"/>
              </w:rPr>
              <w:t>7 900-8 025</w:t>
            </w:r>
          </w:p>
        </w:tc>
        <w:tc>
          <w:tcPr>
            <w:tcW w:w="490" w:type="pct"/>
            <w:tcBorders>
              <w:top w:val="single" w:sz="4" w:space="0" w:color="auto"/>
              <w:left w:val="single" w:sz="4" w:space="0" w:color="auto"/>
              <w:bottom w:val="single" w:sz="4" w:space="0" w:color="auto"/>
              <w:right w:val="single" w:sz="4" w:space="0" w:color="auto"/>
            </w:tcBorders>
            <w:vAlign w:val="center"/>
            <w:tcPrChange w:id="248" w:author="USA" w:date="2024-07-11T16:27:00Z">
              <w:tcPr>
                <w:tcW w:w="549" w:type="pct"/>
                <w:tcBorders>
                  <w:top w:val="single" w:sz="4" w:space="0" w:color="auto"/>
                  <w:left w:val="single" w:sz="4" w:space="0" w:color="auto"/>
                  <w:bottom w:val="single" w:sz="4" w:space="0" w:color="auto"/>
                  <w:right w:val="single" w:sz="4" w:space="0" w:color="auto"/>
                </w:tcBorders>
                <w:vAlign w:val="center"/>
              </w:tcPr>
            </w:tcPrChange>
          </w:tcPr>
          <w:p w14:paraId="49A13569" w14:textId="77777777" w:rsidR="00E20538" w:rsidRPr="006A7240" w:rsidRDefault="00E20538" w:rsidP="00F51488">
            <w:pPr>
              <w:pStyle w:val="Tabletext"/>
              <w:spacing w:before="20" w:after="20"/>
              <w:jc w:val="center"/>
              <w:rPr>
                <w:rFonts w:eastAsia="SimSun"/>
              </w:rPr>
            </w:pPr>
            <w:r w:rsidRPr="006A7240">
              <w:rPr>
                <w:rFonts w:eastAsia="SimSun"/>
              </w:rPr>
              <w:t>7 900-8 025</w:t>
            </w:r>
          </w:p>
        </w:tc>
        <w:tc>
          <w:tcPr>
            <w:tcW w:w="431" w:type="pct"/>
            <w:tcBorders>
              <w:top w:val="single" w:sz="4" w:space="0" w:color="auto"/>
              <w:left w:val="single" w:sz="4" w:space="0" w:color="auto"/>
              <w:bottom w:val="single" w:sz="4" w:space="0" w:color="auto"/>
              <w:right w:val="single" w:sz="4" w:space="0" w:color="auto"/>
            </w:tcBorders>
            <w:vAlign w:val="center"/>
            <w:tcPrChange w:id="249"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488AD3B0" w14:textId="77777777" w:rsidR="00E20538" w:rsidRPr="006A7240" w:rsidRDefault="00E20538" w:rsidP="00F51488">
            <w:pPr>
              <w:pStyle w:val="Tabletext"/>
              <w:spacing w:before="20" w:after="20"/>
              <w:jc w:val="center"/>
              <w:rPr>
                <w:rFonts w:eastAsia="SimSun"/>
              </w:rPr>
            </w:pPr>
            <w:r w:rsidRPr="006A7240">
              <w:rPr>
                <w:rFonts w:eastAsia="SimSun"/>
              </w:rPr>
              <w:t>7 900-8 025</w:t>
            </w:r>
          </w:p>
        </w:tc>
        <w:tc>
          <w:tcPr>
            <w:tcW w:w="431" w:type="pct"/>
            <w:tcBorders>
              <w:top w:val="single" w:sz="4" w:space="0" w:color="auto"/>
              <w:left w:val="single" w:sz="4" w:space="0" w:color="auto"/>
              <w:bottom w:val="single" w:sz="4" w:space="0" w:color="auto"/>
              <w:right w:val="single" w:sz="4" w:space="0" w:color="auto"/>
            </w:tcBorders>
            <w:vAlign w:val="center"/>
            <w:tcPrChange w:id="250"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10E7D8EA" w14:textId="77777777" w:rsidR="00E20538" w:rsidRPr="006A7240" w:rsidRDefault="00E20538" w:rsidP="00F51488">
            <w:pPr>
              <w:pStyle w:val="Tabletext"/>
              <w:spacing w:before="20" w:after="20"/>
              <w:jc w:val="center"/>
              <w:rPr>
                <w:rFonts w:eastAsia="SimSun"/>
              </w:rPr>
            </w:pPr>
            <w:r w:rsidRPr="006A7240">
              <w:rPr>
                <w:rFonts w:eastAsia="SimSun"/>
              </w:rPr>
              <w:t>7 900-8 025</w:t>
            </w:r>
          </w:p>
        </w:tc>
        <w:tc>
          <w:tcPr>
            <w:tcW w:w="432" w:type="pct"/>
            <w:tcBorders>
              <w:top w:val="single" w:sz="4" w:space="0" w:color="auto"/>
              <w:left w:val="single" w:sz="4" w:space="0" w:color="auto"/>
              <w:bottom w:val="single" w:sz="4" w:space="0" w:color="auto"/>
              <w:right w:val="single" w:sz="4" w:space="0" w:color="auto"/>
            </w:tcBorders>
            <w:vAlign w:val="center"/>
            <w:tcPrChange w:id="251" w:author="USA" w:date="2024-07-11T16:27:00Z">
              <w:tcPr>
                <w:tcW w:w="484" w:type="pct"/>
                <w:tcBorders>
                  <w:top w:val="single" w:sz="4" w:space="0" w:color="auto"/>
                  <w:left w:val="single" w:sz="4" w:space="0" w:color="auto"/>
                  <w:bottom w:val="single" w:sz="4" w:space="0" w:color="auto"/>
                  <w:right w:val="single" w:sz="4" w:space="0" w:color="auto"/>
                </w:tcBorders>
                <w:vAlign w:val="center"/>
              </w:tcPr>
            </w:tcPrChange>
          </w:tcPr>
          <w:p w14:paraId="2979318C" w14:textId="77777777" w:rsidR="00E20538" w:rsidRPr="006A7240" w:rsidRDefault="00E20538" w:rsidP="00F51488">
            <w:pPr>
              <w:pStyle w:val="Tabletext"/>
              <w:spacing w:before="20" w:after="20"/>
              <w:jc w:val="center"/>
              <w:rPr>
                <w:rFonts w:eastAsia="SimSun"/>
              </w:rPr>
            </w:pPr>
            <w:r w:rsidRPr="006A7240">
              <w:rPr>
                <w:rFonts w:eastAsia="SimSun"/>
              </w:rPr>
              <w:t>7 900-8 025</w:t>
            </w:r>
          </w:p>
        </w:tc>
        <w:tc>
          <w:tcPr>
            <w:tcW w:w="540" w:type="pct"/>
            <w:tcBorders>
              <w:top w:val="single" w:sz="4" w:space="0" w:color="auto"/>
              <w:left w:val="single" w:sz="4" w:space="0" w:color="auto"/>
              <w:bottom w:val="single" w:sz="4" w:space="0" w:color="auto"/>
              <w:right w:val="single" w:sz="4" w:space="0" w:color="auto"/>
            </w:tcBorders>
            <w:vAlign w:val="center"/>
            <w:tcPrChange w:id="252" w:author="USA" w:date="2024-07-11T16:27:00Z">
              <w:tcPr>
                <w:tcW w:w="605" w:type="pct"/>
                <w:tcBorders>
                  <w:top w:val="single" w:sz="4" w:space="0" w:color="auto"/>
                  <w:left w:val="single" w:sz="4" w:space="0" w:color="auto"/>
                  <w:bottom w:val="single" w:sz="4" w:space="0" w:color="auto"/>
                  <w:right w:val="single" w:sz="4" w:space="0" w:color="auto"/>
                </w:tcBorders>
                <w:vAlign w:val="center"/>
              </w:tcPr>
            </w:tcPrChange>
          </w:tcPr>
          <w:p w14:paraId="296E859A" w14:textId="77777777" w:rsidR="00E20538" w:rsidRPr="006A7240" w:rsidRDefault="00E20538" w:rsidP="00F51488">
            <w:pPr>
              <w:pStyle w:val="Tabletext"/>
              <w:spacing w:before="20" w:after="20"/>
              <w:jc w:val="center"/>
              <w:rPr>
                <w:rFonts w:eastAsia="SimSun"/>
              </w:rPr>
            </w:pPr>
            <w:r w:rsidRPr="006A7240">
              <w:rPr>
                <w:rFonts w:eastAsia="SimSun"/>
              </w:rPr>
              <w:t>7 900-8 025</w:t>
            </w:r>
          </w:p>
        </w:tc>
        <w:tc>
          <w:tcPr>
            <w:tcW w:w="539" w:type="pct"/>
            <w:tcBorders>
              <w:top w:val="single" w:sz="4" w:space="0" w:color="auto"/>
              <w:left w:val="single" w:sz="4" w:space="0" w:color="auto"/>
              <w:bottom w:val="single" w:sz="4" w:space="0" w:color="auto"/>
              <w:right w:val="single" w:sz="4" w:space="0" w:color="auto"/>
            </w:tcBorders>
            <w:tcPrChange w:id="253"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3B67AAA4" w14:textId="1E380969" w:rsidR="00E20538" w:rsidRPr="00A16BE4" w:rsidRDefault="00E20538" w:rsidP="00F51488">
            <w:pPr>
              <w:pStyle w:val="Tabletext"/>
              <w:spacing w:before="20" w:after="20"/>
              <w:jc w:val="center"/>
              <w:rPr>
                <w:rFonts w:eastAsia="SimSun"/>
                <w:highlight w:val="yellow"/>
                <w:rPrChange w:id="254" w:author="Dilapi, Christine (HII-Mission Technologies)" w:date="2024-07-12T08:24:00Z">
                  <w:rPr>
                    <w:rFonts w:eastAsia="SimSun"/>
                  </w:rPr>
                </w:rPrChange>
              </w:rPr>
            </w:pPr>
            <w:ins w:id="255" w:author="USA" w:date="2024-07-11T16:35:00Z">
              <w:r w:rsidRPr="00A16BE4">
                <w:rPr>
                  <w:rFonts w:eastAsia="SimSun"/>
                  <w:highlight w:val="yellow"/>
                  <w:rPrChange w:id="256" w:author="Dilapi, Christine (HII-Mission Technologies)" w:date="2024-07-12T08:24:00Z">
                    <w:rPr>
                      <w:rFonts w:eastAsia="SimSun"/>
                    </w:rPr>
                  </w:rPrChange>
                </w:rPr>
                <w:t>7 900-8 025</w:t>
              </w:r>
            </w:ins>
          </w:p>
        </w:tc>
      </w:tr>
      <w:tr w:rsidR="00E20538" w:rsidRPr="006A7240" w14:paraId="57DA6EB6" w14:textId="130A295A" w:rsidTr="00E20538">
        <w:trPr>
          <w:trHeight w:val="301"/>
          <w:jc w:val="center"/>
          <w:trPrChange w:id="257" w:author="USA" w:date="2024-07-11T16:27:00Z">
            <w:trPr>
              <w:trHeight w:val="301"/>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258"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257A8C6C" w14:textId="77777777" w:rsidR="00E20538" w:rsidRPr="006A7240" w:rsidRDefault="00E20538" w:rsidP="00F51488">
            <w:pPr>
              <w:pStyle w:val="Tabletext"/>
              <w:spacing w:before="20" w:after="20"/>
            </w:pPr>
            <w:r w:rsidRPr="006A7240">
              <w:t>Transmit antenna diameter</w:t>
            </w:r>
          </w:p>
        </w:tc>
        <w:tc>
          <w:tcPr>
            <w:tcW w:w="337" w:type="pct"/>
            <w:tcBorders>
              <w:top w:val="single" w:sz="4" w:space="0" w:color="auto"/>
              <w:left w:val="single" w:sz="4" w:space="0" w:color="auto"/>
              <w:bottom w:val="single" w:sz="4" w:space="0" w:color="auto"/>
              <w:right w:val="single" w:sz="4" w:space="0" w:color="auto"/>
            </w:tcBorders>
            <w:vAlign w:val="center"/>
            <w:hideMark/>
            <w:tcPrChange w:id="259"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969C00E" w14:textId="77777777" w:rsidR="00E20538" w:rsidRPr="006A7240" w:rsidRDefault="00E20538" w:rsidP="00F51488">
            <w:pPr>
              <w:pStyle w:val="Tabletext"/>
              <w:spacing w:before="20" w:after="20"/>
              <w:jc w:val="center"/>
            </w:pPr>
            <w:r w:rsidRPr="006A7240">
              <w:t>(m)</w:t>
            </w:r>
          </w:p>
        </w:tc>
        <w:tc>
          <w:tcPr>
            <w:tcW w:w="489" w:type="pct"/>
            <w:tcBorders>
              <w:top w:val="single" w:sz="4" w:space="0" w:color="auto"/>
              <w:left w:val="single" w:sz="4" w:space="0" w:color="auto"/>
              <w:bottom w:val="single" w:sz="4" w:space="0" w:color="auto"/>
              <w:right w:val="single" w:sz="4" w:space="0" w:color="auto"/>
            </w:tcBorders>
            <w:vAlign w:val="center"/>
            <w:tcPrChange w:id="260"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18F9DB77" w14:textId="77777777" w:rsidR="00E20538" w:rsidRPr="006A7240" w:rsidRDefault="00E20538" w:rsidP="00F51488">
            <w:pPr>
              <w:pStyle w:val="Tabletext"/>
              <w:spacing w:before="20" w:after="20"/>
              <w:jc w:val="center"/>
              <w:rPr>
                <w:rFonts w:eastAsia="SimSun"/>
              </w:rPr>
            </w:pPr>
            <w:r w:rsidRPr="006A7240">
              <w:rPr>
                <w:rFonts w:eastAsia="SimSun"/>
              </w:rPr>
              <w:t>3.5</w:t>
            </w:r>
          </w:p>
        </w:tc>
        <w:tc>
          <w:tcPr>
            <w:tcW w:w="490" w:type="pct"/>
            <w:tcBorders>
              <w:top w:val="single" w:sz="4" w:space="0" w:color="auto"/>
              <w:left w:val="single" w:sz="4" w:space="0" w:color="auto"/>
              <w:bottom w:val="single" w:sz="4" w:space="0" w:color="auto"/>
              <w:right w:val="single" w:sz="4" w:space="0" w:color="auto"/>
            </w:tcBorders>
            <w:vAlign w:val="center"/>
            <w:hideMark/>
            <w:tcPrChange w:id="261" w:author="USA" w:date="2024-07-11T16:27: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446519CE" w14:textId="77777777" w:rsidR="00E20538" w:rsidRPr="006A7240" w:rsidRDefault="00E20538" w:rsidP="00F51488">
            <w:pPr>
              <w:pStyle w:val="Tabletext"/>
              <w:spacing w:before="20" w:after="20"/>
              <w:jc w:val="center"/>
              <w:rPr>
                <w:rFonts w:eastAsia="SimSun"/>
              </w:rPr>
            </w:pPr>
            <w:r w:rsidRPr="006A7240">
              <w:rPr>
                <w:rFonts w:eastAsia="SimSun"/>
              </w:rPr>
              <w:t>2.5</w:t>
            </w:r>
          </w:p>
        </w:tc>
        <w:tc>
          <w:tcPr>
            <w:tcW w:w="431" w:type="pct"/>
            <w:tcBorders>
              <w:top w:val="single" w:sz="4" w:space="0" w:color="auto"/>
              <w:left w:val="single" w:sz="4" w:space="0" w:color="auto"/>
              <w:bottom w:val="single" w:sz="4" w:space="0" w:color="auto"/>
              <w:right w:val="single" w:sz="4" w:space="0" w:color="auto"/>
            </w:tcBorders>
            <w:vAlign w:val="center"/>
            <w:hideMark/>
            <w:tcPrChange w:id="262"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759BC8CD" w14:textId="77777777" w:rsidR="00E20538" w:rsidRPr="006A7240" w:rsidRDefault="00E20538" w:rsidP="00F51488">
            <w:pPr>
              <w:pStyle w:val="Tabletext"/>
              <w:spacing w:before="20" w:after="20"/>
              <w:jc w:val="center"/>
              <w:rPr>
                <w:rFonts w:eastAsia="SimSun"/>
              </w:rPr>
            </w:pPr>
            <w:r w:rsidRPr="006A7240">
              <w:rPr>
                <w:rFonts w:eastAsia="SimSun"/>
              </w:rPr>
              <w:t>1</w:t>
            </w:r>
          </w:p>
        </w:tc>
        <w:tc>
          <w:tcPr>
            <w:tcW w:w="431" w:type="pct"/>
            <w:tcBorders>
              <w:top w:val="single" w:sz="4" w:space="0" w:color="auto"/>
              <w:left w:val="single" w:sz="4" w:space="0" w:color="auto"/>
              <w:bottom w:val="single" w:sz="4" w:space="0" w:color="auto"/>
              <w:right w:val="single" w:sz="4" w:space="0" w:color="auto"/>
            </w:tcBorders>
            <w:vAlign w:val="center"/>
            <w:hideMark/>
            <w:tcPrChange w:id="263"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74735FEC" w14:textId="77777777" w:rsidR="00E20538" w:rsidRPr="006A7240" w:rsidRDefault="00E20538" w:rsidP="00F51488">
            <w:pPr>
              <w:pStyle w:val="Tabletext"/>
              <w:spacing w:before="20" w:after="20"/>
              <w:jc w:val="center"/>
              <w:rPr>
                <w:rFonts w:eastAsia="SimSun"/>
              </w:rPr>
            </w:pPr>
            <w:r w:rsidRPr="006A7240">
              <w:rPr>
                <w:rFonts w:eastAsia="SimSun"/>
              </w:rPr>
              <w:t>0.7</w:t>
            </w:r>
          </w:p>
        </w:tc>
        <w:tc>
          <w:tcPr>
            <w:tcW w:w="432" w:type="pct"/>
            <w:tcBorders>
              <w:top w:val="single" w:sz="4" w:space="0" w:color="auto"/>
              <w:left w:val="single" w:sz="4" w:space="0" w:color="auto"/>
              <w:bottom w:val="single" w:sz="4" w:space="0" w:color="auto"/>
              <w:right w:val="single" w:sz="4" w:space="0" w:color="auto"/>
            </w:tcBorders>
            <w:vAlign w:val="center"/>
            <w:hideMark/>
            <w:tcPrChange w:id="264" w:author="USA" w:date="2024-07-11T16:27: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0933DFE4" w14:textId="77777777" w:rsidR="00E20538" w:rsidRPr="006A7240" w:rsidRDefault="00E20538" w:rsidP="00F51488">
            <w:pPr>
              <w:pStyle w:val="Tabletext"/>
              <w:spacing w:before="20" w:after="20"/>
              <w:jc w:val="center"/>
              <w:rPr>
                <w:rFonts w:eastAsia="SimSun"/>
              </w:rPr>
            </w:pPr>
            <w:r w:rsidRPr="006A7240">
              <w:rPr>
                <w:rFonts w:eastAsia="SimSun"/>
              </w:rPr>
              <w:t>0.35</w:t>
            </w:r>
          </w:p>
        </w:tc>
        <w:tc>
          <w:tcPr>
            <w:tcW w:w="540" w:type="pct"/>
            <w:tcBorders>
              <w:top w:val="single" w:sz="4" w:space="0" w:color="auto"/>
              <w:left w:val="single" w:sz="4" w:space="0" w:color="auto"/>
              <w:bottom w:val="single" w:sz="4" w:space="0" w:color="auto"/>
              <w:right w:val="single" w:sz="4" w:space="0" w:color="auto"/>
            </w:tcBorders>
            <w:vAlign w:val="center"/>
            <w:hideMark/>
            <w:tcPrChange w:id="265" w:author="USA" w:date="2024-07-11T16:27: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2620EABF" w14:textId="77777777" w:rsidR="00E20538" w:rsidRPr="006A7240" w:rsidRDefault="00E20538" w:rsidP="00F51488">
            <w:pPr>
              <w:pStyle w:val="Tabletext"/>
              <w:spacing w:before="20" w:after="20"/>
              <w:jc w:val="center"/>
              <w:rPr>
                <w:rFonts w:eastAsia="SimSun"/>
              </w:rPr>
            </w:pPr>
            <w:r w:rsidRPr="006A7240">
              <w:rPr>
                <w:rFonts w:eastAsia="SimSun"/>
              </w:rPr>
              <w:t>0.05</w:t>
            </w:r>
          </w:p>
        </w:tc>
        <w:tc>
          <w:tcPr>
            <w:tcW w:w="539" w:type="pct"/>
            <w:tcBorders>
              <w:top w:val="single" w:sz="4" w:space="0" w:color="auto"/>
              <w:left w:val="single" w:sz="4" w:space="0" w:color="auto"/>
              <w:bottom w:val="single" w:sz="4" w:space="0" w:color="auto"/>
              <w:right w:val="single" w:sz="4" w:space="0" w:color="auto"/>
            </w:tcBorders>
            <w:tcPrChange w:id="266"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07E11806" w14:textId="03294C7B" w:rsidR="00E20538" w:rsidRPr="00A16BE4" w:rsidRDefault="00E20538" w:rsidP="00F51488">
            <w:pPr>
              <w:pStyle w:val="Tabletext"/>
              <w:spacing w:before="20" w:after="20"/>
              <w:jc w:val="center"/>
              <w:rPr>
                <w:rFonts w:eastAsia="SimSun"/>
                <w:highlight w:val="yellow"/>
                <w:rPrChange w:id="267" w:author="Dilapi, Christine (HII-Mission Technologies)" w:date="2024-07-12T08:24:00Z">
                  <w:rPr>
                    <w:rFonts w:eastAsia="SimSun"/>
                  </w:rPr>
                </w:rPrChange>
              </w:rPr>
            </w:pPr>
            <w:ins w:id="268" w:author="USA" w:date="2024-07-11T16:35:00Z">
              <w:r w:rsidRPr="00A16BE4">
                <w:rPr>
                  <w:rFonts w:eastAsia="SimSun"/>
                  <w:highlight w:val="yellow"/>
                  <w:rPrChange w:id="269" w:author="Dilapi, Christine (HII-Mission Technologies)" w:date="2024-07-12T08:24:00Z">
                    <w:rPr>
                      <w:rFonts w:eastAsia="SimSun"/>
                    </w:rPr>
                  </w:rPrChange>
                </w:rPr>
                <w:t>TBD</w:t>
              </w:r>
            </w:ins>
          </w:p>
        </w:tc>
      </w:tr>
      <w:tr w:rsidR="00E20538" w:rsidRPr="006A7240" w14:paraId="7FBC0D0F" w14:textId="616345BD" w:rsidTr="00E20538">
        <w:trPr>
          <w:trHeight w:val="301"/>
          <w:jc w:val="center"/>
          <w:trPrChange w:id="270" w:author="USA" w:date="2024-07-11T16:27:00Z">
            <w:trPr>
              <w:trHeight w:val="301"/>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271"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71D62756" w14:textId="77777777" w:rsidR="00E20538" w:rsidRPr="006A7240" w:rsidRDefault="00E20538" w:rsidP="00F51488">
            <w:pPr>
              <w:pStyle w:val="Tabletext"/>
              <w:spacing w:before="20" w:after="20"/>
            </w:pPr>
            <w:r w:rsidRPr="006A7240">
              <w:t xml:space="preserve">Transmit antenna peak gain </w:t>
            </w:r>
          </w:p>
        </w:tc>
        <w:tc>
          <w:tcPr>
            <w:tcW w:w="337" w:type="pct"/>
            <w:tcBorders>
              <w:top w:val="single" w:sz="4" w:space="0" w:color="auto"/>
              <w:left w:val="single" w:sz="4" w:space="0" w:color="auto"/>
              <w:bottom w:val="single" w:sz="4" w:space="0" w:color="auto"/>
              <w:right w:val="single" w:sz="4" w:space="0" w:color="auto"/>
            </w:tcBorders>
            <w:vAlign w:val="center"/>
            <w:hideMark/>
            <w:tcPrChange w:id="272"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FB00BAC" w14:textId="77777777" w:rsidR="00E20538" w:rsidRPr="006A7240" w:rsidRDefault="00E20538" w:rsidP="00F51488">
            <w:pPr>
              <w:pStyle w:val="Tabletext"/>
              <w:spacing w:before="20" w:after="20"/>
              <w:jc w:val="center"/>
            </w:pPr>
            <w:r w:rsidRPr="006A7240">
              <w:t>(dBi)</w:t>
            </w:r>
          </w:p>
        </w:tc>
        <w:tc>
          <w:tcPr>
            <w:tcW w:w="489" w:type="pct"/>
            <w:tcBorders>
              <w:top w:val="single" w:sz="4" w:space="0" w:color="auto"/>
              <w:left w:val="single" w:sz="4" w:space="0" w:color="auto"/>
              <w:bottom w:val="single" w:sz="4" w:space="0" w:color="auto"/>
              <w:right w:val="single" w:sz="4" w:space="0" w:color="auto"/>
            </w:tcBorders>
            <w:vAlign w:val="center"/>
            <w:tcPrChange w:id="273"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5FBCA205" w14:textId="77777777" w:rsidR="00E20538" w:rsidRPr="006A7240" w:rsidRDefault="00E20538" w:rsidP="00F51488">
            <w:pPr>
              <w:pStyle w:val="Tabletext"/>
              <w:spacing w:before="20" w:after="20"/>
              <w:jc w:val="center"/>
              <w:rPr>
                <w:rFonts w:eastAsia="SimSun"/>
                <w:highlight w:val="yellow"/>
              </w:rPr>
            </w:pPr>
            <w:r w:rsidRPr="006A7240">
              <w:rPr>
                <w:rFonts w:eastAsia="SimSun"/>
              </w:rPr>
              <w:t>47</w:t>
            </w:r>
          </w:p>
        </w:tc>
        <w:tc>
          <w:tcPr>
            <w:tcW w:w="490" w:type="pct"/>
            <w:tcBorders>
              <w:top w:val="single" w:sz="4" w:space="0" w:color="auto"/>
              <w:left w:val="single" w:sz="4" w:space="0" w:color="auto"/>
              <w:bottom w:val="single" w:sz="4" w:space="0" w:color="auto"/>
              <w:right w:val="single" w:sz="4" w:space="0" w:color="auto"/>
            </w:tcBorders>
            <w:vAlign w:val="center"/>
            <w:hideMark/>
            <w:tcPrChange w:id="274" w:author="USA" w:date="2024-07-11T16:27: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62A0802B" w14:textId="77777777" w:rsidR="00E20538" w:rsidRPr="006A7240" w:rsidRDefault="00E20538" w:rsidP="00F51488">
            <w:pPr>
              <w:pStyle w:val="Tabletext"/>
              <w:spacing w:before="20" w:after="20"/>
              <w:jc w:val="center"/>
              <w:rPr>
                <w:rFonts w:eastAsia="SimSun"/>
              </w:rPr>
            </w:pPr>
            <w:r w:rsidRPr="006A7240">
              <w:rPr>
                <w:rFonts w:eastAsia="SimSun"/>
              </w:rPr>
              <w:t>43</w:t>
            </w:r>
          </w:p>
        </w:tc>
        <w:tc>
          <w:tcPr>
            <w:tcW w:w="431" w:type="pct"/>
            <w:tcBorders>
              <w:top w:val="single" w:sz="4" w:space="0" w:color="auto"/>
              <w:left w:val="single" w:sz="4" w:space="0" w:color="auto"/>
              <w:bottom w:val="single" w:sz="4" w:space="0" w:color="auto"/>
              <w:right w:val="single" w:sz="4" w:space="0" w:color="auto"/>
            </w:tcBorders>
            <w:vAlign w:val="center"/>
            <w:hideMark/>
            <w:tcPrChange w:id="275"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4261D01B" w14:textId="77777777" w:rsidR="00E20538" w:rsidRPr="006A7240" w:rsidRDefault="00E20538" w:rsidP="00F51488">
            <w:pPr>
              <w:pStyle w:val="Tabletext"/>
              <w:spacing w:before="20" w:after="20"/>
              <w:jc w:val="center"/>
              <w:rPr>
                <w:rFonts w:eastAsia="SimSun"/>
              </w:rPr>
            </w:pPr>
            <w:r w:rsidRPr="006A7240">
              <w:rPr>
                <w:rFonts w:eastAsia="SimSun"/>
              </w:rPr>
              <w:t>36</w:t>
            </w:r>
          </w:p>
        </w:tc>
        <w:tc>
          <w:tcPr>
            <w:tcW w:w="431" w:type="pct"/>
            <w:tcBorders>
              <w:top w:val="single" w:sz="4" w:space="0" w:color="auto"/>
              <w:left w:val="single" w:sz="4" w:space="0" w:color="auto"/>
              <w:bottom w:val="single" w:sz="4" w:space="0" w:color="auto"/>
              <w:right w:val="single" w:sz="4" w:space="0" w:color="auto"/>
            </w:tcBorders>
            <w:vAlign w:val="center"/>
            <w:hideMark/>
            <w:tcPrChange w:id="276"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3D797785" w14:textId="77777777" w:rsidR="00E20538" w:rsidRPr="006A7240" w:rsidRDefault="00E20538" w:rsidP="00F51488">
            <w:pPr>
              <w:pStyle w:val="Tabletext"/>
              <w:spacing w:before="20" w:after="20"/>
              <w:jc w:val="center"/>
              <w:rPr>
                <w:rFonts w:eastAsia="SimSun"/>
              </w:rPr>
            </w:pPr>
            <w:r w:rsidRPr="006A7240">
              <w:rPr>
                <w:rFonts w:eastAsia="SimSun"/>
              </w:rPr>
              <w:t>34</w:t>
            </w:r>
          </w:p>
        </w:tc>
        <w:tc>
          <w:tcPr>
            <w:tcW w:w="432" w:type="pct"/>
            <w:tcBorders>
              <w:top w:val="single" w:sz="4" w:space="0" w:color="auto"/>
              <w:left w:val="single" w:sz="4" w:space="0" w:color="auto"/>
              <w:bottom w:val="single" w:sz="4" w:space="0" w:color="auto"/>
              <w:right w:val="single" w:sz="4" w:space="0" w:color="auto"/>
            </w:tcBorders>
            <w:vAlign w:val="center"/>
            <w:hideMark/>
            <w:tcPrChange w:id="277" w:author="USA" w:date="2024-07-11T16:27: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77EB0FBE" w14:textId="77777777" w:rsidR="00E20538" w:rsidRPr="006A7240" w:rsidRDefault="00E20538" w:rsidP="00F51488">
            <w:pPr>
              <w:pStyle w:val="Tabletext"/>
              <w:spacing w:before="20" w:after="20"/>
              <w:jc w:val="center"/>
              <w:rPr>
                <w:rFonts w:eastAsia="SimSun"/>
              </w:rPr>
            </w:pPr>
            <w:r w:rsidRPr="006A7240">
              <w:rPr>
                <w:rFonts w:eastAsia="SimSun"/>
              </w:rPr>
              <w:t>29</w:t>
            </w:r>
          </w:p>
        </w:tc>
        <w:tc>
          <w:tcPr>
            <w:tcW w:w="540" w:type="pct"/>
            <w:tcBorders>
              <w:top w:val="single" w:sz="4" w:space="0" w:color="auto"/>
              <w:left w:val="single" w:sz="4" w:space="0" w:color="auto"/>
              <w:bottom w:val="single" w:sz="4" w:space="0" w:color="auto"/>
              <w:right w:val="single" w:sz="4" w:space="0" w:color="auto"/>
            </w:tcBorders>
            <w:vAlign w:val="center"/>
            <w:hideMark/>
            <w:tcPrChange w:id="278" w:author="USA" w:date="2024-07-11T16:27: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0FC7D17B" w14:textId="77777777" w:rsidR="00E20538" w:rsidRPr="006A7240" w:rsidRDefault="00E20538" w:rsidP="00F51488">
            <w:pPr>
              <w:pStyle w:val="Tabletext"/>
              <w:spacing w:before="20" w:after="20"/>
              <w:jc w:val="center"/>
              <w:rPr>
                <w:rFonts w:eastAsia="SimSun"/>
                <w:highlight w:val="yellow"/>
              </w:rPr>
            </w:pPr>
            <w:r w:rsidRPr="006A7240">
              <w:rPr>
                <w:rFonts w:eastAsia="SimSun"/>
              </w:rPr>
              <w:t>10.5</w:t>
            </w:r>
          </w:p>
        </w:tc>
        <w:tc>
          <w:tcPr>
            <w:tcW w:w="539" w:type="pct"/>
            <w:tcBorders>
              <w:top w:val="single" w:sz="4" w:space="0" w:color="auto"/>
              <w:left w:val="single" w:sz="4" w:space="0" w:color="auto"/>
              <w:bottom w:val="single" w:sz="4" w:space="0" w:color="auto"/>
              <w:right w:val="single" w:sz="4" w:space="0" w:color="auto"/>
            </w:tcBorders>
            <w:tcPrChange w:id="279"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38776044" w14:textId="4FCEB401" w:rsidR="00E20538" w:rsidRPr="00A16BE4" w:rsidRDefault="00E20538" w:rsidP="00F51488">
            <w:pPr>
              <w:pStyle w:val="Tabletext"/>
              <w:spacing w:before="20" w:after="20"/>
              <w:jc w:val="center"/>
              <w:rPr>
                <w:rFonts w:eastAsia="SimSun"/>
                <w:highlight w:val="yellow"/>
                <w:rPrChange w:id="280" w:author="Dilapi, Christine (HII-Mission Technologies)" w:date="2024-07-12T08:24:00Z">
                  <w:rPr>
                    <w:rFonts w:eastAsia="SimSun"/>
                  </w:rPr>
                </w:rPrChange>
              </w:rPr>
            </w:pPr>
            <w:ins w:id="281" w:author="USA" w:date="2024-07-11T16:35:00Z">
              <w:r w:rsidRPr="00A16BE4">
                <w:rPr>
                  <w:rFonts w:eastAsia="SimSun"/>
                  <w:highlight w:val="yellow"/>
                  <w:rPrChange w:id="282" w:author="Dilapi, Christine (HII-Mission Technologies)" w:date="2024-07-12T08:24:00Z">
                    <w:rPr>
                      <w:rFonts w:eastAsia="SimSun"/>
                    </w:rPr>
                  </w:rPrChange>
                </w:rPr>
                <w:t>TBD</w:t>
              </w:r>
            </w:ins>
          </w:p>
        </w:tc>
      </w:tr>
      <w:tr w:rsidR="00E20538" w:rsidRPr="006A7240" w14:paraId="019ED063" w14:textId="56B4ED2A" w:rsidTr="00E20538">
        <w:trPr>
          <w:trHeight w:val="301"/>
          <w:jc w:val="center"/>
          <w:trPrChange w:id="283" w:author="USA" w:date="2024-07-11T16:27:00Z">
            <w:trPr>
              <w:trHeight w:val="301"/>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284"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6C4DED2F" w14:textId="77777777" w:rsidR="00E20538" w:rsidRPr="006A7240" w:rsidRDefault="00E20538" w:rsidP="00F51488">
            <w:pPr>
              <w:pStyle w:val="Tabletext"/>
              <w:spacing w:before="20" w:after="20"/>
            </w:pPr>
            <w:r w:rsidRPr="006A7240">
              <w:t>Transmit antenna –3 dB beamwidth</w:t>
            </w:r>
          </w:p>
        </w:tc>
        <w:tc>
          <w:tcPr>
            <w:tcW w:w="337" w:type="pct"/>
            <w:tcBorders>
              <w:top w:val="single" w:sz="4" w:space="0" w:color="auto"/>
              <w:left w:val="single" w:sz="4" w:space="0" w:color="auto"/>
              <w:bottom w:val="single" w:sz="4" w:space="0" w:color="auto"/>
              <w:right w:val="single" w:sz="4" w:space="0" w:color="auto"/>
            </w:tcBorders>
            <w:vAlign w:val="center"/>
            <w:hideMark/>
            <w:tcPrChange w:id="285"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4912448" w14:textId="77777777" w:rsidR="00E20538" w:rsidRPr="006A7240" w:rsidRDefault="00E20538" w:rsidP="00F51488">
            <w:pPr>
              <w:pStyle w:val="Tabletext"/>
              <w:spacing w:before="20" w:after="20"/>
              <w:jc w:val="center"/>
            </w:pPr>
            <w:r w:rsidRPr="006A7240">
              <w:t>(deg.)</w:t>
            </w:r>
          </w:p>
        </w:tc>
        <w:tc>
          <w:tcPr>
            <w:tcW w:w="489" w:type="pct"/>
            <w:tcBorders>
              <w:top w:val="single" w:sz="4" w:space="0" w:color="auto"/>
              <w:left w:val="single" w:sz="4" w:space="0" w:color="auto"/>
              <w:bottom w:val="single" w:sz="4" w:space="0" w:color="auto"/>
              <w:right w:val="single" w:sz="4" w:space="0" w:color="auto"/>
            </w:tcBorders>
            <w:vAlign w:val="center"/>
            <w:tcPrChange w:id="286"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4F29898A" w14:textId="77777777" w:rsidR="00E20538" w:rsidRPr="006A7240" w:rsidRDefault="00E20538" w:rsidP="00F51488">
            <w:pPr>
              <w:pStyle w:val="Tabletext"/>
              <w:spacing w:before="20" w:after="20"/>
              <w:jc w:val="center"/>
              <w:rPr>
                <w:rFonts w:eastAsia="SimSun"/>
              </w:rPr>
            </w:pPr>
            <w:r w:rsidRPr="006A7240">
              <w:rPr>
                <w:rFonts w:eastAsia="SimSun"/>
              </w:rPr>
              <w:t>0.81</w:t>
            </w:r>
          </w:p>
        </w:tc>
        <w:tc>
          <w:tcPr>
            <w:tcW w:w="490" w:type="pct"/>
            <w:tcBorders>
              <w:top w:val="single" w:sz="4" w:space="0" w:color="auto"/>
              <w:left w:val="single" w:sz="4" w:space="0" w:color="auto"/>
              <w:bottom w:val="single" w:sz="4" w:space="0" w:color="auto"/>
              <w:right w:val="single" w:sz="4" w:space="0" w:color="auto"/>
            </w:tcBorders>
            <w:vAlign w:val="center"/>
            <w:tcPrChange w:id="287" w:author="USA" w:date="2024-07-11T16:27:00Z">
              <w:tcPr>
                <w:tcW w:w="549" w:type="pct"/>
                <w:tcBorders>
                  <w:top w:val="single" w:sz="4" w:space="0" w:color="auto"/>
                  <w:left w:val="single" w:sz="4" w:space="0" w:color="auto"/>
                  <w:bottom w:val="single" w:sz="4" w:space="0" w:color="auto"/>
                  <w:right w:val="single" w:sz="4" w:space="0" w:color="auto"/>
                </w:tcBorders>
                <w:vAlign w:val="center"/>
              </w:tcPr>
            </w:tcPrChange>
          </w:tcPr>
          <w:p w14:paraId="078E537F" w14:textId="77777777" w:rsidR="00E20538" w:rsidRPr="006A7240" w:rsidRDefault="00E20538" w:rsidP="00F51488">
            <w:pPr>
              <w:pStyle w:val="Tabletext"/>
              <w:spacing w:before="20" w:after="20"/>
              <w:jc w:val="center"/>
              <w:rPr>
                <w:rFonts w:eastAsia="SimSun"/>
              </w:rPr>
            </w:pPr>
            <w:r w:rsidRPr="006A7240">
              <w:rPr>
                <w:rFonts w:eastAsia="SimSun"/>
              </w:rPr>
              <w:t>1.11</w:t>
            </w:r>
          </w:p>
        </w:tc>
        <w:tc>
          <w:tcPr>
            <w:tcW w:w="431" w:type="pct"/>
            <w:tcBorders>
              <w:top w:val="single" w:sz="4" w:space="0" w:color="auto"/>
              <w:left w:val="single" w:sz="4" w:space="0" w:color="auto"/>
              <w:bottom w:val="single" w:sz="4" w:space="0" w:color="auto"/>
              <w:right w:val="single" w:sz="4" w:space="0" w:color="auto"/>
            </w:tcBorders>
            <w:vAlign w:val="center"/>
            <w:tcPrChange w:id="288"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7A25D2E0" w14:textId="77777777" w:rsidR="00E20538" w:rsidRPr="006A7240" w:rsidRDefault="00E20538" w:rsidP="00F51488">
            <w:pPr>
              <w:pStyle w:val="Tabletext"/>
              <w:spacing w:before="20" w:after="20"/>
              <w:jc w:val="center"/>
              <w:rPr>
                <w:rFonts w:eastAsia="SimSun"/>
              </w:rPr>
            </w:pPr>
            <w:r w:rsidRPr="006A7240">
              <w:rPr>
                <w:rFonts w:eastAsia="SimSun"/>
              </w:rPr>
              <w:t>2.66</w:t>
            </w:r>
          </w:p>
        </w:tc>
        <w:tc>
          <w:tcPr>
            <w:tcW w:w="431" w:type="pct"/>
            <w:tcBorders>
              <w:top w:val="single" w:sz="4" w:space="0" w:color="auto"/>
              <w:left w:val="single" w:sz="4" w:space="0" w:color="auto"/>
              <w:bottom w:val="single" w:sz="4" w:space="0" w:color="auto"/>
              <w:right w:val="single" w:sz="4" w:space="0" w:color="auto"/>
            </w:tcBorders>
            <w:vAlign w:val="center"/>
            <w:tcPrChange w:id="289"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1817CDDE" w14:textId="77777777" w:rsidR="00E20538" w:rsidRPr="006A7240" w:rsidRDefault="00E20538" w:rsidP="00F51488">
            <w:pPr>
              <w:pStyle w:val="Tabletext"/>
              <w:spacing w:before="20" w:after="20"/>
              <w:jc w:val="center"/>
              <w:rPr>
                <w:rFonts w:eastAsia="SimSun"/>
              </w:rPr>
            </w:pPr>
            <w:r w:rsidRPr="006A7240">
              <w:rPr>
                <w:rFonts w:eastAsia="SimSun"/>
              </w:rPr>
              <w:t>3.64</w:t>
            </w:r>
          </w:p>
        </w:tc>
        <w:tc>
          <w:tcPr>
            <w:tcW w:w="432" w:type="pct"/>
            <w:tcBorders>
              <w:top w:val="single" w:sz="4" w:space="0" w:color="auto"/>
              <w:left w:val="single" w:sz="4" w:space="0" w:color="auto"/>
              <w:bottom w:val="single" w:sz="4" w:space="0" w:color="auto"/>
              <w:right w:val="single" w:sz="4" w:space="0" w:color="auto"/>
            </w:tcBorders>
            <w:vAlign w:val="center"/>
            <w:tcPrChange w:id="290" w:author="USA" w:date="2024-07-11T16:27:00Z">
              <w:tcPr>
                <w:tcW w:w="484" w:type="pct"/>
                <w:tcBorders>
                  <w:top w:val="single" w:sz="4" w:space="0" w:color="auto"/>
                  <w:left w:val="single" w:sz="4" w:space="0" w:color="auto"/>
                  <w:bottom w:val="single" w:sz="4" w:space="0" w:color="auto"/>
                  <w:right w:val="single" w:sz="4" w:space="0" w:color="auto"/>
                </w:tcBorders>
                <w:vAlign w:val="center"/>
              </w:tcPr>
            </w:tcPrChange>
          </w:tcPr>
          <w:p w14:paraId="6441861A" w14:textId="77777777" w:rsidR="00E20538" w:rsidRPr="006A7240" w:rsidRDefault="00E20538" w:rsidP="00F51488">
            <w:pPr>
              <w:pStyle w:val="Tabletext"/>
              <w:spacing w:before="20" w:after="20"/>
              <w:jc w:val="center"/>
              <w:rPr>
                <w:rFonts w:eastAsia="SimSun"/>
              </w:rPr>
            </w:pPr>
            <w:r w:rsidRPr="006A7240">
              <w:rPr>
                <w:rFonts w:eastAsia="SimSun"/>
              </w:rPr>
              <w:t>7.59</w:t>
            </w:r>
          </w:p>
        </w:tc>
        <w:tc>
          <w:tcPr>
            <w:tcW w:w="540" w:type="pct"/>
            <w:tcBorders>
              <w:top w:val="single" w:sz="4" w:space="0" w:color="auto"/>
              <w:left w:val="single" w:sz="4" w:space="0" w:color="auto"/>
              <w:bottom w:val="single" w:sz="4" w:space="0" w:color="auto"/>
              <w:right w:val="single" w:sz="4" w:space="0" w:color="auto"/>
            </w:tcBorders>
            <w:vAlign w:val="center"/>
            <w:tcPrChange w:id="291" w:author="USA" w:date="2024-07-11T16:27:00Z">
              <w:tcPr>
                <w:tcW w:w="605" w:type="pct"/>
                <w:tcBorders>
                  <w:top w:val="single" w:sz="4" w:space="0" w:color="auto"/>
                  <w:left w:val="single" w:sz="4" w:space="0" w:color="auto"/>
                  <w:bottom w:val="single" w:sz="4" w:space="0" w:color="auto"/>
                  <w:right w:val="single" w:sz="4" w:space="0" w:color="auto"/>
                </w:tcBorders>
                <w:vAlign w:val="center"/>
              </w:tcPr>
            </w:tcPrChange>
          </w:tcPr>
          <w:p w14:paraId="40C28616" w14:textId="77777777" w:rsidR="00E20538" w:rsidRPr="006A7240" w:rsidRDefault="00E20538" w:rsidP="00F51488">
            <w:pPr>
              <w:pStyle w:val="Tabletext"/>
              <w:spacing w:before="20" w:after="20"/>
              <w:jc w:val="center"/>
              <w:rPr>
                <w:rFonts w:eastAsia="SimSun"/>
                <w:highlight w:val="yellow"/>
              </w:rPr>
            </w:pPr>
            <w:r w:rsidRPr="006A7240">
              <w:rPr>
                <w:rFonts w:eastAsia="SimSun"/>
              </w:rPr>
              <w:t>57</w:t>
            </w:r>
          </w:p>
        </w:tc>
        <w:tc>
          <w:tcPr>
            <w:tcW w:w="539" w:type="pct"/>
            <w:tcBorders>
              <w:top w:val="single" w:sz="4" w:space="0" w:color="auto"/>
              <w:left w:val="single" w:sz="4" w:space="0" w:color="auto"/>
              <w:bottom w:val="single" w:sz="4" w:space="0" w:color="auto"/>
              <w:right w:val="single" w:sz="4" w:space="0" w:color="auto"/>
            </w:tcBorders>
            <w:tcPrChange w:id="292"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75FB43A3" w14:textId="6E75FB5C" w:rsidR="00E20538" w:rsidRPr="00A16BE4" w:rsidRDefault="00E20538" w:rsidP="00F51488">
            <w:pPr>
              <w:pStyle w:val="Tabletext"/>
              <w:spacing w:before="20" w:after="20"/>
              <w:jc w:val="center"/>
              <w:rPr>
                <w:rFonts w:eastAsia="SimSun"/>
                <w:highlight w:val="yellow"/>
                <w:rPrChange w:id="293" w:author="Dilapi, Christine (HII-Mission Technologies)" w:date="2024-07-12T08:24:00Z">
                  <w:rPr>
                    <w:rFonts w:eastAsia="SimSun"/>
                  </w:rPr>
                </w:rPrChange>
              </w:rPr>
            </w:pPr>
            <w:ins w:id="294" w:author="USA" w:date="2024-07-11T16:35:00Z">
              <w:r w:rsidRPr="00A16BE4">
                <w:rPr>
                  <w:rFonts w:eastAsia="SimSun"/>
                  <w:highlight w:val="yellow"/>
                  <w:rPrChange w:id="295" w:author="Dilapi, Christine (HII-Mission Technologies)" w:date="2024-07-12T08:24:00Z">
                    <w:rPr>
                      <w:rFonts w:eastAsia="SimSun"/>
                    </w:rPr>
                  </w:rPrChange>
                </w:rPr>
                <w:t>TBD</w:t>
              </w:r>
            </w:ins>
          </w:p>
        </w:tc>
      </w:tr>
      <w:tr w:rsidR="00E20538" w:rsidRPr="006A7240" w14:paraId="350FD7F7" w14:textId="435ECD2F" w:rsidTr="00E20538">
        <w:trPr>
          <w:trHeight w:val="279"/>
          <w:jc w:val="center"/>
          <w:trPrChange w:id="296" w:author="USA" w:date="2024-07-11T16:27:00Z">
            <w:trPr>
              <w:trHeight w:val="279"/>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297"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44AD2A00" w14:textId="77777777" w:rsidR="00E20538" w:rsidRPr="006A7240" w:rsidRDefault="00E20538" w:rsidP="00F51488">
            <w:pPr>
              <w:pStyle w:val="Tabletext"/>
              <w:spacing w:before="20" w:after="20"/>
            </w:pPr>
            <w:r w:rsidRPr="006A7240">
              <w:t>Transmit antenna pattern type</w:t>
            </w:r>
          </w:p>
        </w:tc>
        <w:tc>
          <w:tcPr>
            <w:tcW w:w="337" w:type="pct"/>
            <w:tcBorders>
              <w:top w:val="single" w:sz="4" w:space="0" w:color="auto"/>
              <w:left w:val="single" w:sz="4" w:space="0" w:color="auto"/>
              <w:bottom w:val="single" w:sz="4" w:space="0" w:color="auto"/>
              <w:right w:val="single" w:sz="4" w:space="0" w:color="auto"/>
            </w:tcBorders>
            <w:vAlign w:val="center"/>
            <w:tcPrChange w:id="298"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tcPr>
            </w:tcPrChange>
          </w:tcPr>
          <w:p w14:paraId="42311925" w14:textId="77777777" w:rsidR="00E20538" w:rsidRPr="006A7240" w:rsidRDefault="00E20538" w:rsidP="00F51488">
            <w:pPr>
              <w:pStyle w:val="Tabletext"/>
              <w:spacing w:before="20" w:after="20"/>
              <w:jc w:val="center"/>
            </w:pPr>
          </w:p>
        </w:tc>
        <w:tc>
          <w:tcPr>
            <w:tcW w:w="489" w:type="pct"/>
            <w:tcBorders>
              <w:top w:val="single" w:sz="4" w:space="0" w:color="auto"/>
              <w:left w:val="single" w:sz="4" w:space="0" w:color="auto"/>
              <w:bottom w:val="single" w:sz="4" w:space="0" w:color="auto"/>
              <w:right w:val="single" w:sz="4" w:space="0" w:color="auto"/>
            </w:tcBorders>
            <w:vAlign w:val="center"/>
            <w:tcPrChange w:id="299"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709E68E5" w14:textId="77777777" w:rsidR="00E20538" w:rsidRPr="006A7240" w:rsidRDefault="00E20538" w:rsidP="00F51488">
            <w:pPr>
              <w:pStyle w:val="Tabletext"/>
              <w:spacing w:before="20" w:after="20"/>
              <w:jc w:val="center"/>
            </w:pPr>
            <w:ins w:id="300" w:author="FRA" w:date="2024-04-25T18:20:00Z">
              <w:r w:rsidRPr="006A7240">
                <w:t>RR Appendix 8 Annex 3</w:t>
              </w:r>
            </w:ins>
            <w:del w:id="301" w:author="FRA" w:date="2024-04-25T18:21:00Z">
              <w:r w:rsidRPr="006A7240" w:rsidDel="00413F49">
                <w:delText>AP8</w:delText>
              </w:r>
            </w:del>
          </w:p>
        </w:tc>
        <w:tc>
          <w:tcPr>
            <w:tcW w:w="490" w:type="pct"/>
            <w:tcBorders>
              <w:top w:val="single" w:sz="4" w:space="0" w:color="auto"/>
              <w:left w:val="single" w:sz="4" w:space="0" w:color="auto"/>
              <w:bottom w:val="single" w:sz="4" w:space="0" w:color="auto"/>
              <w:right w:val="single" w:sz="4" w:space="0" w:color="auto"/>
            </w:tcBorders>
            <w:vAlign w:val="center"/>
            <w:hideMark/>
            <w:tcPrChange w:id="302" w:author="USA" w:date="2024-07-11T16:27: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082B0BD6" w14:textId="77777777" w:rsidR="00E20538" w:rsidRPr="006A7240" w:rsidRDefault="00E20538" w:rsidP="00F51488">
            <w:pPr>
              <w:pStyle w:val="Tabletext"/>
              <w:spacing w:before="20" w:after="20"/>
              <w:jc w:val="center"/>
            </w:pPr>
            <w:ins w:id="303" w:author="FRA" w:date="2024-04-25T18:21:00Z">
              <w:r w:rsidRPr="006A7240">
                <w:t>RR Appendix 8 Annex 3</w:t>
              </w:r>
            </w:ins>
            <w:del w:id="304" w:author="FRA" w:date="2024-04-25T18:21:00Z">
              <w:r w:rsidRPr="006A7240" w:rsidDel="00413F49">
                <w:delText>AP8</w:delText>
              </w:r>
            </w:del>
          </w:p>
        </w:tc>
        <w:tc>
          <w:tcPr>
            <w:tcW w:w="431" w:type="pct"/>
            <w:tcBorders>
              <w:top w:val="single" w:sz="4" w:space="0" w:color="auto"/>
              <w:left w:val="single" w:sz="4" w:space="0" w:color="auto"/>
              <w:bottom w:val="single" w:sz="4" w:space="0" w:color="auto"/>
              <w:right w:val="single" w:sz="4" w:space="0" w:color="auto"/>
            </w:tcBorders>
            <w:vAlign w:val="center"/>
            <w:hideMark/>
            <w:tcPrChange w:id="305"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7671C0EB" w14:textId="77777777" w:rsidR="00E20538" w:rsidRPr="006A7240" w:rsidRDefault="00E20538" w:rsidP="00F51488">
            <w:pPr>
              <w:pStyle w:val="Tabletext"/>
              <w:spacing w:before="20" w:after="20"/>
              <w:jc w:val="center"/>
            </w:pPr>
            <w:ins w:id="306" w:author="FRA" w:date="2024-04-25T18:21:00Z">
              <w:r w:rsidRPr="006A7240">
                <w:t>RR Appendix 8 Annex 3</w:t>
              </w:r>
            </w:ins>
            <w:del w:id="307" w:author="FRA" w:date="2024-04-25T18:21:00Z">
              <w:r w:rsidRPr="006A7240" w:rsidDel="00413F49">
                <w:delText>AP8</w:delText>
              </w:r>
            </w:del>
          </w:p>
        </w:tc>
        <w:tc>
          <w:tcPr>
            <w:tcW w:w="431" w:type="pct"/>
            <w:tcBorders>
              <w:top w:val="single" w:sz="4" w:space="0" w:color="auto"/>
              <w:left w:val="single" w:sz="4" w:space="0" w:color="auto"/>
              <w:bottom w:val="single" w:sz="4" w:space="0" w:color="auto"/>
              <w:right w:val="single" w:sz="4" w:space="0" w:color="auto"/>
            </w:tcBorders>
            <w:vAlign w:val="center"/>
            <w:hideMark/>
            <w:tcPrChange w:id="308"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0502EFB6" w14:textId="77777777" w:rsidR="00E20538" w:rsidRPr="006A7240" w:rsidRDefault="00E20538" w:rsidP="00F51488">
            <w:pPr>
              <w:pStyle w:val="Tabletext"/>
              <w:spacing w:before="20" w:after="20"/>
              <w:jc w:val="center"/>
            </w:pPr>
            <w:ins w:id="309" w:author="FRA" w:date="2024-04-25T18:21:00Z">
              <w:r w:rsidRPr="006A7240">
                <w:t>RR Appendix 8 Annex 3</w:t>
              </w:r>
            </w:ins>
            <w:del w:id="310" w:author="FRA" w:date="2024-04-25T18:21:00Z">
              <w:r w:rsidRPr="006A7240" w:rsidDel="00413F49">
                <w:delText>AP8</w:delText>
              </w:r>
            </w:del>
          </w:p>
        </w:tc>
        <w:tc>
          <w:tcPr>
            <w:tcW w:w="432" w:type="pct"/>
            <w:tcBorders>
              <w:top w:val="single" w:sz="4" w:space="0" w:color="auto"/>
              <w:left w:val="single" w:sz="4" w:space="0" w:color="auto"/>
              <w:bottom w:val="single" w:sz="4" w:space="0" w:color="auto"/>
              <w:right w:val="single" w:sz="4" w:space="0" w:color="auto"/>
            </w:tcBorders>
            <w:vAlign w:val="center"/>
            <w:hideMark/>
            <w:tcPrChange w:id="311" w:author="USA" w:date="2024-07-11T16:27: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5CB2C1CD" w14:textId="77777777" w:rsidR="00E20538" w:rsidRPr="006A7240" w:rsidRDefault="00E20538" w:rsidP="00F51488">
            <w:pPr>
              <w:pStyle w:val="Tabletext"/>
              <w:spacing w:before="20" w:after="20"/>
              <w:jc w:val="center"/>
            </w:pPr>
            <w:ins w:id="312" w:author="FRA" w:date="2024-04-25T18:21:00Z">
              <w:r w:rsidRPr="006A7240">
                <w:t>RR Appendix 8 Annex 3</w:t>
              </w:r>
            </w:ins>
            <w:del w:id="313" w:author="FRA" w:date="2024-04-25T18:21:00Z">
              <w:r w:rsidRPr="006A7240" w:rsidDel="00413F49">
                <w:delText>AP8</w:delText>
              </w:r>
            </w:del>
          </w:p>
        </w:tc>
        <w:tc>
          <w:tcPr>
            <w:tcW w:w="540" w:type="pct"/>
            <w:tcBorders>
              <w:top w:val="single" w:sz="4" w:space="0" w:color="auto"/>
              <w:left w:val="single" w:sz="4" w:space="0" w:color="auto"/>
              <w:bottom w:val="single" w:sz="4" w:space="0" w:color="auto"/>
              <w:right w:val="single" w:sz="4" w:space="0" w:color="auto"/>
            </w:tcBorders>
            <w:vAlign w:val="center"/>
            <w:hideMark/>
            <w:tcPrChange w:id="314" w:author="USA" w:date="2024-07-11T16:27: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50C1C783" w14:textId="77777777" w:rsidR="00E20538" w:rsidRPr="006A7240" w:rsidRDefault="00E20538" w:rsidP="00F51488">
            <w:pPr>
              <w:pStyle w:val="Tabletext"/>
              <w:spacing w:before="20" w:after="20"/>
              <w:jc w:val="center"/>
            </w:pPr>
            <w:ins w:id="315" w:author="FRA" w:date="2024-04-25T18:20:00Z">
              <w:r w:rsidRPr="006A7240">
                <w:t>Non-directional</w:t>
              </w:r>
            </w:ins>
            <w:del w:id="316" w:author="FRA" w:date="2024-04-25T18:20:00Z">
              <w:r w:rsidRPr="006A7240" w:rsidDel="00413F49">
                <w:delText>ND-Earth</w:delText>
              </w:r>
            </w:del>
          </w:p>
        </w:tc>
        <w:tc>
          <w:tcPr>
            <w:tcW w:w="539" w:type="pct"/>
            <w:tcBorders>
              <w:top w:val="single" w:sz="4" w:space="0" w:color="auto"/>
              <w:left w:val="single" w:sz="4" w:space="0" w:color="auto"/>
              <w:bottom w:val="single" w:sz="4" w:space="0" w:color="auto"/>
              <w:right w:val="single" w:sz="4" w:space="0" w:color="auto"/>
            </w:tcBorders>
            <w:tcPrChange w:id="317"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26F25F6A" w14:textId="6BB972CA" w:rsidR="00E20538" w:rsidRPr="00A16BE4" w:rsidRDefault="00E20538" w:rsidP="00F51488">
            <w:pPr>
              <w:pStyle w:val="Tabletext"/>
              <w:spacing w:before="20" w:after="20"/>
              <w:jc w:val="center"/>
              <w:rPr>
                <w:highlight w:val="yellow"/>
                <w:rPrChange w:id="318" w:author="Dilapi, Christine (HII-Mission Technologies)" w:date="2024-07-12T08:24:00Z">
                  <w:rPr/>
                </w:rPrChange>
              </w:rPr>
            </w:pPr>
            <w:ins w:id="319" w:author="USA" w:date="2024-07-11T16:35:00Z">
              <w:r w:rsidRPr="00A16BE4">
                <w:rPr>
                  <w:highlight w:val="yellow"/>
                  <w:rPrChange w:id="320" w:author="Dilapi, Christine (HII-Mission Technologies)" w:date="2024-07-12T08:24:00Z">
                    <w:rPr/>
                  </w:rPrChange>
                </w:rPr>
                <w:t>TBD</w:t>
              </w:r>
            </w:ins>
          </w:p>
        </w:tc>
      </w:tr>
      <w:tr w:rsidR="00E20538" w:rsidRPr="006A7240" w14:paraId="196A26F3" w14:textId="3B432918" w:rsidTr="00E20538">
        <w:trPr>
          <w:trHeight w:val="531"/>
          <w:jc w:val="center"/>
          <w:trPrChange w:id="321" w:author="USA" w:date="2024-07-11T16:27:00Z">
            <w:trPr>
              <w:trHeight w:val="531"/>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322"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3BDCDD5F" w14:textId="77777777" w:rsidR="00E20538" w:rsidRPr="006A7240" w:rsidRDefault="00E20538" w:rsidP="00F51488">
            <w:pPr>
              <w:pStyle w:val="Tabletext"/>
              <w:spacing w:before="20" w:after="20"/>
            </w:pPr>
            <w:r w:rsidRPr="006A7240">
              <w:rPr>
                <w:highlight w:val="green"/>
                <w:rPrChange w:id="323" w:author="USA" w:date="2024-04-28T10:09:00Z">
                  <w:rPr>
                    <w:lang w:val="en-US"/>
                  </w:rPr>
                </w:rPrChange>
              </w:rPr>
              <w:t xml:space="preserve">Transmit antenna minimum elevation angle towards the </w:t>
            </w:r>
            <w:commentRangeStart w:id="324"/>
            <w:r w:rsidRPr="006A7240">
              <w:rPr>
                <w:highlight w:val="green"/>
                <w:rPrChange w:id="325" w:author="USA" w:date="2024-04-28T10:09:00Z">
                  <w:rPr>
                    <w:lang w:val="en-US"/>
                  </w:rPr>
                </w:rPrChange>
              </w:rPr>
              <w:t>satellite</w:t>
            </w:r>
            <w:commentRangeEnd w:id="324"/>
            <w:r w:rsidRPr="006A7240">
              <w:rPr>
                <w:rStyle w:val="CommentReference"/>
                <w:rFonts w:asciiTheme="minorHAnsi" w:eastAsiaTheme="minorHAnsi" w:hAnsiTheme="minorHAnsi" w:cstheme="minorBidi"/>
              </w:rPr>
              <w:commentReference w:id="324"/>
            </w:r>
          </w:p>
        </w:tc>
        <w:tc>
          <w:tcPr>
            <w:tcW w:w="337" w:type="pct"/>
            <w:tcBorders>
              <w:top w:val="single" w:sz="4" w:space="0" w:color="auto"/>
              <w:left w:val="single" w:sz="4" w:space="0" w:color="auto"/>
              <w:bottom w:val="single" w:sz="4" w:space="0" w:color="auto"/>
              <w:right w:val="single" w:sz="4" w:space="0" w:color="auto"/>
            </w:tcBorders>
            <w:vAlign w:val="center"/>
            <w:hideMark/>
            <w:tcPrChange w:id="326"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32559A9" w14:textId="77777777" w:rsidR="00E20538" w:rsidRPr="006A7240" w:rsidRDefault="00E20538" w:rsidP="00F51488">
            <w:pPr>
              <w:pStyle w:val="Tabletext"/>
              <w:spacing w:before="20" w:after="20"/>
              <w:jc w:val="center"/>
            </w:pPr>
            <w:r w:rsidRPr="006A7240">
              <w:t>(deg.)</w:t>
            </w:r>
          </w:p>
        </w:tc>
        <w:tc>
          <w:tcPr>
            <w:tcW w:w="489" w:type="pct"/>
            <w:tcBorders>
              <w:top w:val="single" w:sz="4" w:space="0" w:color="auto"/>
              <w:left w:val="single" w:sz="4" w:space="0" w:color="auto"/>
              <w:bottom w:val="single" w:sz="4" w:space="0" w:color="auto"/>
              <w:right w:val="single" w:sz="4" w:space="0" w:color="auto"/>
            </w:tcBorders>
            <w:vAlign w:val="center"/>
            <w:tcPrChange w:id="327"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6AED5B32" w14:textId="77777777" w:rsidR="00E20538" w:rsidRPr="006A7240" w:rsidRDefault="00E20538" w:rsidP="00F51488">
            <w:pPr>
              <w:pStyle w:val="Tabletext"/>
              <w:spacing w:before="20" w:after="20"/>
              <w:jc w:val="center"/>
              <w:rPr>
                <w:rFonts w:eastAsia="SimSun"/>
              </w:rPr>
            </w:pPr>
            <w:r w:rsidRPr="006A7240">
              <w:rPr>
                <w:rFonts w:eastAsia="SimSun"/>
              </w:rPr>
              <w:t>5</w:t>
            </w:r>
          </w:p>
        </w:tc>
        <w:tc>
          <w:tcPr>
            <w:tcW w:w="490" w:type="pct"/>
            <w:tcBorders>
              <w:top w:val="single" w:sz="4" w:space="0" w:color="auto"/>
              <w:left w:val="single" w:sz="4" w:space="0" w:color="auto"/>
              <w:bottom w:val="single" w:sz="4" w:space="0" w:color="auto"/>
              <w:right w:val="single" w:sz="4" w:space="0" w:color="auto"/>
            </w:tcBorders>
            <w:vAlign w:val="center"/>
            <w:tcPrChange w:id="328" w:author="USA" w:date="2024-07-11T16:27:00Z">
              <w:tcPr>
                <w:tcW w:w="549" w:type="pct"/>
                <w:tcBorders>
                  <w:top w:val="single" w:sz="4" w:space="0" w:color="auto"/>
                  <w:left w:val="single" w:sz="4" w:space="0" w:color="auto"/>
                  <w:bottom w:val="single" w:sz="4" w:space="0" w:color="auto"/>
                  <w:right w:val="single" w:sz="4" w:space="0" w:color="auto"/>
                </w:tcBorders>
                <w:vAlign w:val="center"/>
              </w:tcPr>
            </w:tcPrChange>
          </w:tcPr>
          <w:p w14:paraId="2ED06CD9" w14:textId="77777777" w:rsidR="00E20538" w:rsidRPr="006A7240" w:rsidRDefault="00E20538" w:rsidP="00F51488">
            <w:pPr>
              <w:pStyle w:val="Tabletext"/>
              <w:spacing w:before="20" w:after="20"/>
              <w:jc w:val="center"/>
              <w:rPr>
                <w:rFonts w:eastAsia="SimSun"/>
              </w:rPr>
            </w:pPr>
            <w:r w:rsidRPr="006A7240">
              <w:rPr>
                <w:rFonts w:eastAsia="SimSun"/>
              </w:rPr>
              <w:t>5</w:t>
            </w:r>
          </w:p>
        </w:tc>
        <w:tc>
          <w:tcPr>
            <w:tcW w:w="431" w:type="pct"/>
            <w:tcBorders>
              <w:top w:val="single" w:sz="4" w:space="0" w:color="auto"/>
              <w:left w:val="single" w:sz="4" w:space="0" w:color="auto"/>
              <w:bottom w:val="single" w:sz="4" w:space="0" w:color="auto"/>
              <w:right w:val="single" w:sz="4" w:space="0" w:color="auto"/>
            </w:tcBorders>
            <w:vAlign w:val="center"/>
            <w:tcPrChange w:id="329"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0CEC9907" w14:textId="77777777" w:rsidR="00E20538" w:rsidRPr="006A7240" w:rsidRDefault="00E20538" w:rsidP="00F51488">
            <w:pPr>
              <w:pStyle w:val="Tabletext"/>
              <w:spacing w:before="20" w:after="20"/>
              <w:jc w:val="center"/>
              <w:rPr>
                <w:rFonts w:eastAsia="SimSun"/>
              </w:rPr>
            </w:pPr>
            <w:r w:rsidRPr="006A7240">
              <w:rPr>
                <w:rFonts w:eastAsia="SimSun"/>
              </w:rPr>
              <w:t>5</w:t>
            </w:r>
          </w:p>
        </w:tc>
        <w:tc>
          <w:tcPr>
            <w:tcW w:w="431" w:type="pct"/>
            <w:tcBorders>
              <w:top w:val="single" w:sz="4" w:space="0" w:color="auto"/>
              <w:left w:val="single" w:sz="4" w:space="0" w:color="auto"/>
              <w:bottom w:val="single" w:sz="4" w:space="0" w:color="auto"/>
              <w:right w:val="single" w:sz="4" w:space="0" w:color="auto"/>
            </w:tcBorders>
            <w:vAlign w:val="center"/>
            <w:tcPrChange w:id="330"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6BB74D00" w14:textId="77777777" w:rsidR="00E20538" w:rsidRPr="006A7240" w:rsidRDefault="00E20538" w:rsidP="00F51488">
            <w:pPr>
              <w:pStyle w:val="Tabletext"/>
              <w:spacing w:before="20" w:after="20"/>
              <w:jc w:val="center"/>
              <w:rPr>
                <w:rFonts w:eastAsia="SimSun"/>
              </w:rPr>
            </w:pPr>
            <w:r w:rsidRPr="006A7240">
              <w:rPr>
                <w:rFonts w:eastAsia="SimSun"/>
              </w:rPr>
              <w:t>5</w:t>
            </w:r>
          </w:p>
        </w:tc>
        <w:tc>
          <w:tcPr>
            <w:tcW w:w="432" w:type="pct"/>
            <w:tcBorders>
              <w:top w:val="single" w:sz="4" w:space="0" w:color="auto"/>
              <w:left w:val="single" w:sz="4" w:space="0" w:color="auto"/>
              <w:bottom w:val="single" w:sz="4" w:space="0" w:color="auto"/>
              <w:right w:val="single" w:sz="4" w:space="0" w:color="auto"/>
            </w:tcBorders>
            <w:vAlign w:val="center"/>
            <w:tcPrChange w:id="331" w:author="USA" w:date="2024-07-11T16:27:00Z">
              <w:tcPr>
                <w:tcW w:w="484" w:type="pct"/>
                <w:tcBorders>
                  <w:top w:val="single" w:sz="4" w:space="0" w:color="auto"/>
                  <w:left w:val="single" w:sz="4" w:space="0" w:color="auto"/>
                  <w:bottom w:val="single" w:sz="4" w:space="0" w:color="auto"/>
                  <w:right w:val="single" w:sz="4" w:space="0" w:color="auto"/>
                </w:tcBorders>
                <w:vAlign w:val="center"/>
              </w:tcPr>
            </w:tcPrChange>
          </w:tcPr>
          <w:p w14:paraId="7211E053" w14:textId="77777777" w:rsidR="00E20538" w:rsidRPr="006A7240" w:rsidRDefault="00E20538" w:rsidP="00F51488">
            <w:pPr>
              <w:pStyle w:val="Tabletext"/>
              <w:spacing w:before="20" w:after="20"/>
              <w:jc w:val="center"/>
              <w:rPr>
                <w:rFonts w:eastAsia="SimSun"/>
              </w:rPr>
            </w:pPr>
            <w:r w:rsidRPr="006A7240">
              <w:rPr>
                <w:rFonts w:eastAsia="SimSun"/>
              </w:rPr>
              <w:t>5</w:t>
            </w:r>
          </w:p>
        </w:tc>
        <w:tc>
          <w:tcPr>
            <w:tcW w:w="540" w:type="pct"/>
            <w:tcBorders>
              <w:top w:val="single" w:sz="4" w:space="0" w:color="auto"/>
              <w:left w:val="single" w:sz="4" w:space="0" w:color="auto"/>
              <w:bottom w:val="single" w:sz="4" w:space="0" w:color="auto"/>
              <w:right w:val="single" w:sz="4" w:space="0" w:color="auto"/>
            </w:tcBorders>
            <w:vAlign w:val="center"/>
            <w:tcPrChange w:id="332" w:author="USA" w:date="2024-07-11T16:27:00Z">
              <w:tcPr>
                <w:tcW w:w="605" w:type="pct"/>
                <w:tcBorders>
                  <w:top w:val="single" w:sz="4" w:space="0" w:color="auto"/>
                  <w:left w:val="single" w:sz="4" w:space="0" w:color="auto"/>
                  <w:bottom w:val="single" w:sz="4" w:space="0" w:color="auto"/>
                  <w:right w:val="single" w:sz="4" w:space="0" w:color="auto"/>
                </w:tcBorders>
                <w:vAlign w:val="center"/>
              </w:tcPr>
            </w:tcPrChange>
          </w:tcPr>
          <w:p w14:paraId="32D7BC93" w14:textId="77777777" w:rsidR="00E20538" w:rsidRPr="006A7240" w:rsidRDefault="00E20538" w:rsidP="00F51488">
            <w:pPr>
              <w:pStyle w:val="Tabletext"/>
              <w:spacing w:before="20" w:after="20"/>
              <w:jc w:val="center"/>
              <w:rPr>
                <w:rFonts w:eastAsia="SimSun"/>
              </w:rPr>
            </w:pPr>
            <w:r w:rsidRPr="006A7240">
              <w:rPr>
                <w:rFonts w:eastAsia="SimSun"/>
              </w:rPr>
              <w:t>5</w:t>
            </w:r>
          </w:p>
        </w:tc>
        <w:tc>
          <w:tcPr>
            <w:tcW w:w="539" w:type="pct"/>
            <w:tcBorders>
              <w:top w:val="single" w:sz="4" w:space="0" w:color="auto"/>
              <w:left w:val="single" w:sz="4" w:space="0" w:color="auto"/>
              <w:bottom w:val="single" w:sz="4" w:space="0" w:color="auto"/>
              <w:right w:val="single" w:sz="4" w:space="0" w:color="auto"/>
            </w:tcBorders>
            <w:tcPrChange w:id="333"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1A8C516B" w14:textId="7DCC47F8" w:rsidR="00E20538" w:rsidRPr="00A16BE4" w:rsidRDefault="00E20538" w:rsidP="00F51488">
            <w:pPr>
              <w:pStyle w:val="Tabletext"/>
              <w:spacing w:before="20" w:after="20"/>
              <w:jc w:val="center"/>
              <w:rPr>
                <w:rFonts w:eastAsia="SimSun"/>
                <w:highlight w:val="yellow"/>
                <w:rPrChange w:id="334" w:author="Dilapi, Christine (HII-Mission Technologies)" w:date="2024-07-12T08:24:00Z">
                  <w:rPr>
                    <w:rFonts w:eastAsia="SimSun"/>
                  </w:rPr>
                </w:rPrChange>
              </w:rPr>
            </w:pPr>
            <w:ins w:id="335" w:author="USA" w:date="2024-07-11T16:35:00Z">
              <w:r w:rsidRPr="00A16BE4">
                <w:rPr>
                  <w:rFonts w:eastAsia="SimSun"/>
                  <w:highlight w:val="yellow"/>
                  <w:rPrChange w:id="336" w:author="Dilapi, Christine (HII-Mission Technologies)" w:date="2024-07-12T08:24:00Z">
                    <w:rPr>
                      <w:rFonts w:eastAsia="SimSun"/>
                    </w:rPr>
                  </w:rPrChange>
                </w:rPr>
                <w:t>TBD</w:t>
              </w:r>
            </w:ins>
          </w:p>
        </w:tc>
      </w:tr>
      <w:tr w:rsidR="00E20538" w:rsidRPr="006A7240" w14:paraId="4A520052" w14:textId="141C253B" w:rsidTr="00E20538">
        <w:trPr>
          <w:trHeight w:val="113"/>
          <w:jc w:val="center"/>
          <w:trPrChange w:id="337" w:author="USA" w:date="2024-07-11T16:27:00Z">
            <w:trPr>
              <w:trHeight w:val="113"/>
              <w:jc w:val="center"/>
            </w:trPr>
          </w:trPrChange>
        </w:trPr>
        <w:tc>
          <w:tcPr>
            <w:tcW w:w="1311" w:type="pct"/>
            <w:tcBorders>
              <w:top w:val="single" w:sz="4" w:space="0" w:color="auto"/>
              <w:left w:val="single" w:sz="4" w:space="0" w:color="auto"/>
              <w:bottom w:val="single" w:sz="4" w:space="0" w:color="auto"/>
              <w:right w:val="single" w:sz="4" w:space="0" w:color="auto"/>
            </w:tcBorders>
            <w:tcPrChange w:id="338" w:author="USA" w:date="2024-07-11T16:27:00Z">
              <w:tcPr>
                <w:tcW w:w="1470" w:type="pct"/>
                <w:tcBorders>
                  <w:top w:val="single" w:sz="4" w:space="0" w:color="auto"/>
                  <w:left w:val="single" w:sz="4" w:space="0" w:color="auto"/>
                  <w:bottom w:val="single" w:sz="4" w:space="0" w:color="auto"/>
                  <w:right w:val="single" w:sz="4" w:space="0" w:color="auto"/>
                </w:tcBorders>
              </w:tcPr>
            </w:tcPrChange>
          </w:tcPr>
          <w:p w14:paraId="18650010" w14:textId="77777777" w:rsidR="00E20538" w:rsidRPr="006A7240" w:rsidRDefault="00E20538" w:rsidP="00F51488">
            <w:pPr>
              <w:pStyle w:val="Tabletext"/>
              <w:spacing w:before="20" w:after="20"/>
            </w:pPr>
            <w:r w:rsidRPr="006A7240">
              <w:t>Tracking stability</w:t>
            </w:r>
          </w:p>
        </w:tc>
        <w:tc>
          <w:tcPr>
            <w:tcW w:w="337" w:type="pct"/>
            <w:tcBorders>
              <w:top w:val="single" w:sz="4" w:space="0" w:color="auto"/>
              <w:left w:val="single" w:sz="4" w:space="0" w:color="auto"/>
              <w:bottom w:val="single" w:sz="4" w:space="0" w:color="auto"/>
              <w:right w:val="single" w:sz="4" w:space="0" w:color="auto"/>
            </w:tcBorders>
            <w:vAlign w:val="center"/>
            <w:tcPrChange w:id="339"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tcPr>
            </w:tcPrChange>
          </w:tcPr>
          <w:p w14:paraId="75C019BC" w14:textId="77777777" w:rsidR="00E20538" w:rsidRPr="006A7240" w:rsidRDefault="00E20538" w:rsidP="00F51488">
            <w:pPr>
              <w:pStyle w:val="Tabletext"/>
              <w:spacing w:before="20" w:after="20"/>
              <w:jc w:val="center"/>
            </w:pPr>
            <w:r w:rsidRPr="006A7240">
              <w:t>(deg.)</w:t>
            </w:r>
          </w:p>
        </w:tc>
        <w:tc>
          <w:tcPr>
            <w:tcW w:w="489" w:type="pct"/>
            <w:tcBorders>
              <w:top w:val="single" w:sz="4" w:space="0" w:color="auto"/>
              <w:left w:val="single" w:sz="4" w:space="0" w:color="auto"/>
              <w:bottom w:val="single" w:sz="4" w:space="0" w:color="auto"/>
              <w:right w:val="single" w:sz="4" w:space="0" w:color="auto"/>
            </w:tcBorders>
            <w:vAlign w:val="center"/>
            <w:tcPrChange w:id="340"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65A83CC7" w14:textId="77777777" w:rsidR="00E20538" w:rsidRPr="006A7240" w:rsidRDefault="00E20538" w:rsidP="00F51488">
            <w:pPr>
              <w:pStyle w:val="Tabletext"/>
              <w:spacing w:before="20" w:after="20"/>
              <w:jc w:val="center"/>
              <w:rPr>
                <w:rFonts w:eastAsia="SimSun"/>
              </w:rPr>
            </w:pPr>
            <w:r w:rsidRPr="006A7240">
              <w:rPr>
                <w:rFonts w:eastAsia="SimSun"/>
              </w:rPr>
              <w:t>0.2</w:t>
            </w:r>
          </w:p>
        </w:tc>
        <w:tc>
          <w:tcPr>
            <w:tcW w:w="490" w:type="pct"/>
            <w:tcBorders>
              <w:top w:val="single" w:sz="4" w:space="0" w:color="auto"/>
              <w:left w:val="single" w:sz="4" w:space="0" w:color="auto"/>
              <w:bottom w:val="single" w:sz="4" w:space="0" w:color="auto"/>
              <w:right w:val="single" w:sz="4" w:space="0" w:color="auto"/>
            </w:tcBorders>
            <w:vAlign w:val="center"/>
            <w:tcPrChange w:id="341" w:author="USA" w:date="2024-07-11T16:27:00Z">
              <w:tcPr>
                <w:tcW w:w="549" w:type="pct"/>
                <w:tcBorders>
                  <w:top w:val="single" w:sz="4" w:space="0" w:color="auto"/>
                  <w:left w:val="single" w:sz="4" w:space="0" w:color="auto"/>
                  <w:bottom w:val="single" w:sz="4" w:space="0" w:color="auto"/>
                  <w:right w:val="single" w:sz="4" w:space="0" w:color="auto"/>
                </w:tcBorders>
                <w:vAlign w:val="center"/>
              </w:tcPr>
            </w:tcPrChange>
          </w:tcPr>
          <w:p w14:paraId="02308553" w14:textId="77777777" w:rsidR="00E20538" w:rsidRPr="006A7240" w:rsidRDefault="00E20538" w:rsidP="00F51488">
            <w:pPr>
              <w:pStyle w:val="Tabletext"/>
              <w:spacing w:before="20" w:after="20"/>
              <w:jc w:val="center"/>
              <w:rPr>
                <w:rFonts w:eastAsia="SimSun"/>
              </w:rPr>
            </w:pPr>
            <w:r w:rsidRPr="006A7240">
              <w:rPr>
                <w:rFonts w:eastAsia="SimSun"/>
              </w:rPr>
              <w:t>0.5</w:t>
            </w:r>
          </w:p>
        </w:tc>
        <w:tc>
          <w:tcPr>
            <w:tcW w:w="431" w:type="pct"/>
            <w:tcBorders>
              <w:top w:val="single" w:sz="4" w:space="0" w:color="auto"/>
              <w:left w:val="single" w:sz="4" w:space="0" w:color="auto"/>
              <w:bottom w:val="single" w:sz="4" w:space="0" w:color="auto"/>
              <w:right w:val="single" w:sz="4" w:space="0" w:color="auto"/>
            </w:tcBorders>
            <w:vAlign w:val="center"/>
            <w:tcPrChange w:id="342"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1A776B44" w14:textId="77777777" w:rsidR="00E20538" w:rsidRPr="006A7240" w:rsidRDefault="00E20538" w:rsidP="00F51488">
            <w:pPr>
              <w:pStyle w:val="Tabletext"/>
              <w:spacing w:before="20" w:after="20"/>
              <w:jc w:val="center"/>
              <w:rPr>
                <w:rFonts w:eastAsia="SimSun"/>
              </w:rPr>
            </w:pPr>
            <w:r w:rsidRPr="006A7240">
              <w:rPr>
                <w:rFonts w:eastAsia="SimSun"/>
              </w:rPr>
              <w:t>1.2</w:t>
            </w:r>
          </w:p>
        </w:tc>
        <w:tc>
          <w:tcPr>
            <w:tcW w:w="431" w:type="pct"/>
            <w:tcBorders>
              <w:top w:val="single" w:sz="4" w:space="0" w:color="auto"/>
              <w:left w:val="single" w:sz="4" w:space="0" w:color="auto"/>
              <w:bottom w:val="single" w:sz="4" w:space="0" w:color="auto"/>
              <w:right w:val="single" w:sz="4" w:space="0" w:color="auto"/>
            </w:tcBorders>
            <w:vAlign w:val="center"/>
            <w:tcPrChange w:id="343"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725AC653" w14:textId="77777777" w:rsidR="00E20538" w:rsidRPr="006A7240" w:rsidRDefault="00E20538" w:rsidP="00F51488">
            <w:pPr>
              <w:pStyle w:val="Tabletext"/>
              <w:spacing w:before="20" w:after="20"/>
              <w:jc w:val="center"/>
              <w:rPr>
                <w:rFonts w:eastAsia="SimSun"/>
              </w:rPr>
            </w:pPr>
            <w:r w:rsidRPr="006A7240">
              <w:rPr>
                <w:rFonts w:eastAsia="SimSun"/>
              </w:rPr>
              <w:t>1.7</w:t>
            </w:r>
          </w:p>
        </w:tc>
        <w:tc>
          <w:tcPr>
            <w:tcW w:w="432" w:type="pct"/>
            <w:tcBorders>
              <w:top w:val="single" w:sz="4" w:space="0" w:color="auto"/>
              <w:left w:val="single" w:sz="4" w:space="0" w:color="auto"/>
              <w:bottom w:val="single" w:sz="4" w:space="0" w:color="auto"/>
              <w:right w:val="single" w:sz="4" w:space="0" w:color="auto"/>
            </w:tcBorders>
            <w:vAlign w:val="center"/>
            <w:tcPrChange w:id="344" w:author="USA" w:date="2024-07-11T16:27:00Z">
              <w:tcPr>
                <w:tcW w:w="484" w:type="pct"/>
                <w:tcBorders>
                  <w:top w:val="single" w:sz="4" w:space="0" w:color="auto"/>
                  <w:left w:val="single" w:sz="4" w:space="0" w:color="auto"/>
                  <w:bottom w:val="single" w:sz="4" w:space="0" w:color="auto"/>
                  <w:right w:val="single" w:sz="4" w:space="0" w:color="auto"/>
                </w:tcBorders>
                <w:vAlign w:val="center"/>
              </w:tcPr>
            </w:tcPrChange>
          </w:tcPr>
          <w:p w14:paraId="1F775EF5" w14:textId="77777777" w:rsidR="00E20538" w:rsidRPr="006A7240" w:rsidRDefault="00E20538" w:rsidP="00F51488">
            <w:pPr>
              <w:pStyle w:val="Tabletext"/>
              <w:spacing w:before="20" w:after="20"/>
              <w:jc w:val="center"/>
              <w:rPr>
                <w:rFonts w:eastAsia="SimSun"/>
              </w:rPr>
            </w:pPr>
            <w:r w:rsidRPr="006A7240">
              <w:rPr>
                <w:rFonts w:eastAsia="SimSun"/>
              </w:rPr>
              <w:t>3.5</w:t>
            </w:r>
          </w:p>
        </w:tc>
        <w:tc>
          <w:tcPr>
            <w:tcW w:w="540" w:type="pct"/>
            <w:tcBorders>
              <w:top w:val="single" w:sz="4" w:space="0" w:color="auto"/>
              <w:left w:val="single" w:sz="4" w:space="0" w:color="auto"/>
              <w:bottom w:val="single" w:sz="4" w:space="0" w:color="auto"/>
              <w:right w:val="single" w:sz="4" w:space="0" w:color="auto"/>
            </w:tcBorders>
            <w:vAlign w:val="center"/>
            <w:tcPrChange w:id="345" w:author="USA" w:date="2024-07-11T16:27:00Z">
              <w:tcPr>
                <w:tcW w:w="605" w:type="pct"/>
                <w:tcBorders>
                  <w:top w:val="single" w:sz="4" w:space="0" w:color="auto"/>
                  <w:left w:val="single" w:sz="4" w:space="0" w:color="auto"/>
                  <w:bottom w:val="single" w:sz="4" w:space="0" w:color="auto"/>
                  <w:right w:val="single" w:sz="4" w:space="0" w:color="auto"/>
                </w:tcBorders>
                <w:vAlign w:val="center"/>
              </w:tcPr>
            </w:tcPrChange>
          </w:tcPr>
          <w:p w14:paraId="418299C5" w14:textId="77777777" w:rsidR="00E20538" w:rsidRPr="006A7240" w:rsidRDefault="00E20538" w:rsidP="00F51488">
            <w:pPr>
              <w:pStyle w:val="Tabletext"/>
              <w:spacing w:before="20" w:after="20"/>
              <w:jc w:val="center"/>
              <w:rPr>
                <w:rFonts w:eastAsia="SimSun"/>
              </w:rPr>
            </w:pPr>
            <w:r w:rsidRPr="006A7240">
              <w:rPr>
                <w:rFonts w:eastAsia="SimSun"/>
              </w:rPr>
              <w:t>N/A</w:t>
            </w:r>
          </w:p>
        </w:tc>
        <w:tc>
          <w:tcPr>
            <w:tcW w:w="539" w:type="pct"/>
            <w:tcBorders>
              <w:top w:val="single" w:sz="4" w:space="0" w:color="auto"/>
              <w:left w:val="single" w:sz="4" w:space="0" w:color="auto"/>
              <w:bottom w:val="single" w:sz="4" w:space="0" w:color="auto"/>
              <w:right w:val="single" w:sz="4" w:space="0" w:color="auto"/>
            </w:tcBorders>
            <w:tcPrChange w:id="346"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16CCF41F" w14:textId="3D0F01C0" w:rsidR="00E20538" w:rsidRPr="00A16BE4" w:rsidRDefault="00E20538" w:rsidP="00F51488">
            <w:pPr>
              <w:pStyle w:val="Tabletext"/>
              <w:spacing w:before="20" w:after="20"/>
              <w:jc w:val="center"/>
              <w:rPr>
                <w:rFonts w:eastAsia="SimSun"/>
                <w:highlight w:val="yellow"/>
                <w:rPrChange w:id="347" w:author="Dilapi, Christine (HII-Mission Technologies)" w:date="2024-07-12T08:24:00Z">
                  <w:rPr>
                    <w:rFonts w:eastAsia="SimSun"/>
                  </w:rPr>
                </w:rPrChange>
              </w:rPr>
            </w:pPr>
            <w:ins w:id="348" w:author="USA" w:date="2024-07-11T16:35:00Z">
              <w:r w:rsidRPr="00A16BE4">
                <w:rPr>
                  <w:rFonts w:eastAsia="SimSun"/>
                  <w:highlight w:val="yellow"/>
                  <w:rPrChange w:id="349" w:author="Dilapi, Christine (HII-Mission Technologies)" w:date="2024-07-12T08:24:00Z">
                    <w:rPr>
                      <w:rFonts w:eastAsia="SimSun"/>
                    </w:rPr>
                  </w:rPrChange>
                </w:rPr>
                <w:t>TBD</w:t>
              </w:r>
            </w:ins>
          </w:p>
        </w:tc>
      </w:tr>
      <w:tr w:rsidR="00E20538" w:rsidRPr="006A7240" w14:paraId="5D3C6B0C" w14:textId="4FBDF8C4" w:rsidTr="00E20538">
        <w:trPr>
          <w:trHeight w:val="227"/>
          <w:jc w:val="center"/>
          <w:trPrChange w:id="350" w:author="USA" w:date="2024-07-11T16:27:00Z">
            <w:trPr>
              <w:trHeight w:val="227"/>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351"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46E316E4" w14:textId="77777777" w:rsidR="00E20538" w:rsidRPr="006A7240" w:rsidRDefault="00E20538" w:rsidP="00F51488">
            <w:pPr>
              <w:pStyle w:val="Tabletext"/>
              <w:spacing w:before="20" w:after="20"/>
            </w:pPr>
            <w:r w:rsidRPr="006A7240">
              <w:t xml:space="preserve">Transmit antenna polarization </w:t>
            </w:r>
          </w:p>
        </w:tc>
        <w:tc>
          <w:tcPr>
            <w:tcW w:w="337" w:type="pct"/>
            <w:tcBorders>
              <w:top w:val="single" w:sz="4" w:space="0" w:color="auto"/>
              <w:left w:val="single" w:sz="4" w:space="0" w:color="auto"/>
              <w:bottom w:val="single" w:sz="4" w:space="0" w:color="auto"/>
              <w:right w:val="single" w:sz="4" w:space="0" w:color="auto"/>
            </w:tcBorders>
            <w:vAlign w:val="center"/>
            <w:tcPrChange w:id="352"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tcPr>
            </w:tcPrChange>
          </w:tcPr>
          <w:p w14:paraId="10F1FF26" w14:textId="77777777" w:rsidR="00E20538" w:rsidRPr="006A7240" w:rsidRDefault="00E20538" w:rsidP="00F51488">
            <w:pPr>
              <w:pStyle w:val="Tabletext"/>
              <w:spacing w:before="20" w:after="20"/>
              <w:jc w:val="center"/>
            </w:pPr>
          </w:p>
        </w:tc>
        <w:tc>
          <w:tcPr>
            <w:tcW w:w="489" w:type="pct"/>
            <w:tcBorders>
              <w:top w:val="single" w:sz="4" w:space="0" w:color="auto"/>
              <w:left w:val="single" w:sz="4" w:space="0" w:color="auto"/>
              <w:bottom w:val="single" w:sz="4" w:space="0" w:color="auto"/>
              <w:right w:val="single" w:sz="4" w:space="0" w:color="auto"/>
            </w:tcBorders>
            <w:vAlign w:val="center"/>
            <w:tcPrChange w:id="353"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2ED611DF" w14:textId="77777777" w:rsidR="00E20538" w:rsidRPr="006A7240" w:rsidRDefault="00E20538" w:rsidP="00F51488">
            <w:pPr>
              <w:pStyle w:val="Tabletext"/>
              <w:spacing w:before="20" w:after="20"/>
              <w:jc w:val="center"/>
              <w:rPr>
                <w:rFonts w:eastAsia="SimSun"/>
              </w:rPr>
            </w:pPr>
            <w:r w:rsidRPr="006A7240">
              <w:rPr>
                <w:rFonts w:eastAsia="SimSun"/>
              </w:rPr>
              <w:t>Circular</w:t>
            </w:r>
          </w:p>
        </w:tc>
        <w:tc>
          <w:tcPr>
            <w:tcW w:w="490" w:type="pct"/>
            <w:tcBorders>
              <w:top w:val="single" w:sz="4" w:space="0" w:color="auto"/>
              <w:left w:val="single" w:sz="4" w:space="0" w:color="auto"/>
              <w:bottom w:val="single" w:sz="4" w:space="0" w:color="auto"/>
              <w:right w:val="single" w:sz="4" w:space="0" w:color="auto"/>
            </w:tcBorders>
            <w:vAlign w:val="center"/>
            <w:hideMark/>
            <w:tcPrChange w:id="354" w:author="USA" w:date="2024-07-11T16:27: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65787346" w14:textId="77777777" w:rsidR="00E20538" w:rsidRPr="006A7240" w:rsidRDefault="00E20538" w:rsidP="00F51488">
            <w:pPr>
              <w:pStyle w:val="Tabletext"/>
              <w:spacing w:before="20" w:after="20"/>
              <w:jc w:val="center"/>
              <w:rPr>
                <w:rFonts w:eastAsia="SimSun"/>
              </w:rPr>
            </w:pPr>
            <w:r w:rsidRPr="006A7240">
              <w:rPr>
                <w:rFonts w:eastAsia="SimSun"/>
              </w:rPr>
              <w:t>Circular</w:t>
            </w:r>
          </w:p>
        </w:tc>
        <w:tc>
          <w:tcPr>
            <w:tcW w:w="431" w:type="pct"/>
            <w:tcBorders>
              <w:top w:val="single" w:sz="4" w:space="0" w:color="auto"/>
              <w:left w:val="single" w:sz="4" w:space="0" w:color="auto"/>
              <w:bottom w:val="single" w:sz="4" w:space="0" w:color="auto"/>
              <w:right w:val="single" w:sz="4" w:space="0" w:color="auto"/>
            </w:tcBorders>
            <w:vAlign w:val="center"/>
            <w:hideMark/>
            <w:tcPrChange w:id="355"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58EB2769" w14:textId="77777777" w:rsidR="00E20538" w:rsidRPr="006A7240" w:rsidRDefault="00E20538" w:rsidP="00F51488">
            <w:pPr>
              <w:pStyle w:val="Tabletext"/>
              <w:spacing w:before="20" w:after="20"/>
              <w:jc w:val="center"/>
              <w:rPr>
                <w:rFonts w:eastAsia="SimSun"/>
              </w:rPr>
            </w:pPr>
            <w:r w:rsidRPr="006A7240">
              <w:rPr>
                <w:rFonts w:eastAsia="SimSun"/>
              </w:rPr>
              <w:t>Circular</w:t>
            </w:r>
          </w:p>
        </w:tc>
        <w:tc>
          <w:tcPr>
            <w:tcW w:w="431" w:type="pct"/>
            <w:tcBorders>
              <w:top w:val="single" w:sz="4" w:space="0" w:color="auto"/>
              <w:left w:val="single" w:sz="4" w:space="0" w:color="auto"/>
              <w:bottom w:val="single" w:sz="4" w:space="0" w:color="auto"/>
              <w:right w:val="single" w:sz="4" w:space="0" w:color="auto"/>
            </w:tcBorders>
            <w:vAlign w:val="center"/>
            <w:hideMark/>
            <w:tcPrChange w:id="356"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5053BEF6" w14:textId="77777777" w:rsidR="00E20538" w:rsidRPr="006A7240" w:rsidRDefault="00E20538" w:rsidP="00F51488">
            <w:pPr>
              <w:pStyle w:val="Tabletext"/>
              <w:spacing w:before="20" w:after="20"/>
              <w:jc w:val="center"/>
              <w:rPr>
                <w:rFonts w:eastAsia="SimSun"/>
              </w:rPr>
            </w:pPr>
            <w:r w:rsidRPr="006A7240">
              <w:rPr>
                <w:rFonts w:eastAsia="SimSun"/>
              </w:rPr>
              <w:t>Circular</w:t>
            </w:r>
          </w:p>
        </w:tc>
        <w:tc>
          <w:tcPr>
            <w:tcW w:w="432" w:type="pct"/>
            <w:tcBorders>
              <w:top w:val="single" w:sz="4" w:space="0" w:color="auto"/>
              <w:left w:val="single" w:sz="4" w:space="0" w:color="auto"/>
              <w:bottom w:val="single" w:sz="4" w:space="0" w:color="auto"/>
              <w:right w:val="single" w:sz="4" w:space="0" w:color="auto"/>
            </w:tcBorders>
            <w:vAlign w:val="center"/>
            <w:hideMark/>
            <w:tcPrChange w:id="357" w:author="USA" w:date="2024-07-11T16:27: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37D1B8B6" w14:textId="77777777" w:rsidR="00E20538" w:rsidRPr="006A7240" w:rsidRDefault="00E20538" w:rsidP="00F51488">
            <w:pPr>
              <w:pStyle w:val="Tabletext"/>
              <w:spacing w:before="20" w:after="20"/>
              <w:jc w:val="center"/>
              <w:rPr>
                <w:rFonts w:eastAsia="SimSun"/>
              </w:rPr>
            </w:pPr>
            <w:r w:rsidRPr="006A7240">
              <w:rPr>
                <w:rFonts w:eastAsia="SimSun"/>
              </w:rPr>
              <w:t>Circular</w:t>
            </w:r>
          </w:p>
        </w:tc>
        <w:tc>
          <w:tcPr>
            <w:tcW w:w="540" w:type="pct"/>
            <w:tcBorders>
              <w:top w:val="single" w:sz="4" w:space="0" w:color="auto"/>
              <w:left w:val="single" w:sz="4" w:space="0" w:color="auto"/>
              <w:bottom w:val="single" w:sz="4" w:space="0" w:color="auto"/>
              <w:right w:val="single" w:sz="4" w:space="0" w:color="auto"/>
            </w:tcBorders>
            <w:vAlign w:val="center"/>
            <w:hideMark/>
            <w:tcPrChange w:id="358" w:author="USA" w:date="2024-07-11T16:27: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03A7F3B0" w14:textId="77777777" w:rsidR="00E20538" w:rsidRPr="006A7240" w:rsidRDefault="00E20538" w:rsidP="00F51488">
            <w:pPr>
              <w:pStyle w:val="Tabletext"/>
              <w:spacing w:before="20" w:after="20"/>
              <w:jc w:val="center"/>
              <w:rPr>
                <w:rFonts w:eastAsia="SimSun"/>
              </w:rPr>
            </w:pPr>
            <w:r w:rsidRPr="006A7240">
              <w:rPr>
                <w:rFonts w:eastAsia="SimSun"/>
              </w:rPr>
              <w:t>Circular</w:t>
            </w:r>
          </w:p>
        </w:tc>
        <w:tc>
          <w:tcPr>
            <w:tcW w:w="539" w:type="pct"/>
            <w:tcBorders>
              <w:top w:val="single" w:sz="4" w:space="0" w:color="auto"/>
              <w:left w:val="single" w:sz="4" w:space="0" w:color="auto"/>
              <w:bottom w:val="single" w:sz="4" w:space="0" w:color="auto"/>
              <w:right w:val="single" w:sz="4" w:space="0" w:color="auto"/>
            </w:tcBorders>
            <w:tcPrChange w:id="359"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45FD5730" w14:textId="1661DC5E" w:rsidR="00E20538" w:rsidRPr="00A16BE4" w:rsidRDefault="00E20538" w:rsidP="00F51488">
            <w:pPr>
              <w:pStyle w:val="Tabletext"/>
              <w:spacing w:before="20" w:after="20"/>
              <w:jc w:val="center"/>
              <w:rPr>
                <w:rFonts w:eastAsia="SimSun"/>
                <w:highlight w:val="yellow"/>
                <w:rPrChange w:id="360" w:author="Dilapi, Christine (HII-Mission Technologies)" w:date="2024-07-12T08:24:00Z">
                  <w:rPr>
                    <w:rFonts w:eastAsia="SimSun"/>
                  </w:rPr>
                </w:rPrChange>
              </w:rPr>
            </w:pPr>
            <w:ins w:id="361" w:author="USA" w:date="2024-07-11T16:35:00Z">
              <w:r w:rsidRPr="00A16BE4">
                <w:rPr>
                  <w:rFonts w:eastAsia="SimSun"/>
                  <w:highlight w:val="yellow"/>
                  <w:rPrChange w:id="362" w:author="Dilapi, Christine (HII-Mission Technologies)" w:date="2024-07-12T08:24:00Z">
                    <w:rPr>
                      <w:rFonts w:eastAsia="SimSun"/>
                    </w:rPr>
                  </w:rPrChange>
                </w:rPr>
                <w:t>Circular</w:t>
              </w:r>
            </w:ins>
          </w:p>
        </w:tc>
      </w:tr>
      <w:tr w:rsidR="00E20538" w:rsidRPr="006A7240" w14:paraId="6A0387AA" w14:textId="23069A11" w:rsidTr="00E20538">
        <w:trPr>
          <w:trHeight w:val="301"/>
          <w:jc w:val="center"/>
          <w:trPrChange w:id="363" w:author="USA" w:date="2024-07-11T16:27:00Z">
            <w:trPr>
              <w:trHeight w:val="301"/>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364"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71E38977" w14:textId="77777777" w:rsidR="00E20538" w:rsidRPr="006A7240" w:rsidRDefault="00E20538" w:rsidP="00F51488">
            <w:pPr>
              <w:pStyle w:val="Tabletext"/>
              <w:spacing w:before="20" w:after="20"/>
            </w:pPr>
            <w:r w:rsidRPr="006A7240">
              <w:t>Transmit losses</w:t>
            </w:r>
          </w:p>
        </w:tc>
        <w:tc>
          <w:tcPr>
            <w:tcW w:w="337" w:type="pct"/>
            <w:tcBorders>
              <w:top w:val="single" w:sz="4" w:space="0" w:color="auto"/>
              <w:left w:val="single" w:sz="4" w:space="0" w:color="auto"/>
              <w:bottom w:val="single" w:sz="4" w:space="0" w:color="auto"/>
              <w:right w:val="single" w:sz="4" w:space="0" w:color="auto"/>
            </w:tcBorders>
            <w:vAlign w:val="center"/>
            <w:hideMark/>
            <w:tcPrChange w:id="365"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11D9FD4" w14:textId="77777777" w:rsidR="00E20538" w:rsidRPr="006A7240" w:rsidRDefault="00E20538" w:rsidP="00F51488">
            <w:pPr>
              <w:pStyle w:val="Tabletext"/>
              <w:spacing w:before="20" w:after="20"/>
              <w:jc w:val="center"/>
            </w:pPr>
            <w:r w:rsidRPr="006A7240">
              <w:t>(dB)</w:t>
            </w:r>
          </w:p>
        </w:tc>
        <w:tc>
          <w:tcPr>
            <w:tcW w:w="489" w:type="pct"/>
            <w:tcBorders>
              <w:top w:val="single" w:sz="4" w:space="0" w:color="auto"/>
              <w:left w:val="single" w:sz="4" w:space="0" w:color="auto"/>
              <w:bottom w:val="single" w:sz="4" w:space="0" w:color="auto"/>
              <w:right w:val="single" w:sz="4" w:space="0" w:color="auto"/>
            </w:tcBorders>
            <w:vAlign w:val="center"/>
            <w:tcPrChange w:id="366"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28895CC3" w14:textId="77777777" w:rsidR="00E20538" w:rsidRPr="006A7240" w:rsidRDefault="00E20538" w:rsidP="00F51488">
            <w:pPr>
              <w:pStyle w:val="Tabletext"/>
              <w:spacing w:before="20" w:after="20"/>
              <w:jc w:val="center"/>
              <w:rPr>
                <w:rFonts w:eastAsia="SimSun"/>
              </w:rPr>
            </w:pPr>
            <w:r w:rsidRPr="006A7240">
              <w:rPr>
                <w:rFonts w:eastAsia="SimSun"/>
              </w:rPr>
              <w:t>2</w:t>
            </w:r>
          </w:p>
        </w:tc>
        <w:tc>
          <w:tcPr>
            <w:tcW w:w="490" w:type="pct"/>
            <w:tcBorders>
              <w:top w:val="single" w:sz="4" w:space="0" w:color="auto"/>
              <w:left w:val="single" w:sz="4" w:space="0" w:color="auto"/>
              <w:bottom w:val="single" w:sz="4" w:space="0" w:color="auto"/>
              <w:right w:val="single" w:sz="4" w:space="0" w:color="auto"/>
            </w:tcBorders>
            <w:vAlign w:val="center"/>
            <w:hideMark/>
            <w:tcPrChange w:id="367" w:author="USA" w:date="2024-07-11T16:27: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38B86906" w14:textId="77777777" w:rsidR="00E20538" w:rsidRPr="006A7240" w:rsidRDefault="00E20538" w:rsidP="00F51488">
            <w:pPr>
              <w:pStyle w:val="Tabletext"/>
              <w:spacing w:before="20" w:after="20"/>
              <w:jc w:val="center"/>
              <w:rPr>
                <w:rFonts w:eastAsia="SimSun"/>
              </w:rPr>
            </w:pPr>
            <w:r w:rsidRPr="006A7240">
              <w:rPr>
                <w:rFonts w:eastAsia="SimSun"/>
              </w:rPr>
              <w:t>2</w:t>
            </w:r>
          </w:p>
        </w:tc>
        <w:tc>
          <w:tcPr>
            <w:tcW w:w="431" w:type="pct"/>
            <w:tcBorders>
              <w:top w:val="single" w:sz="4" w:space="0" w:color="auto"/>
              <w:left w:val="single" w:sz="4" w:space="0" w:color="auto"/>
              <w:bottom w:val="single" w:sz="4" w:space="0" w:color="auto"/>
              <w:right w:val="single" w:sz="4" w:space="0" w:color="auto"/>
            </w:tcBorders>
            <w:vAlign w:val="center"/>
            <w:hideMark/>
            <w:tcPrChange w:id="368"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15A1F043" w14:textId="77777777" w:rsidR="00E20538" w:rsidRPr="006A7240" w:rsidRDefault="00E20538" w:rsidP="00F51488">
            <w:pPr>
              <w:pStyle w:val="Tabletext"/>
              <w:spacing w:before="20" w:after="20"/>
              <w:jc w:val="center"/>
              <w:rPr>
                <w:rFonts w:eastAsia="SimSun"/>
              </w:rPr>
            </w:pPr>
            <w:r w:rsidRPr="006A7240">
              <w:rPr>
                <w:rFonts w:eastAsia="SimSun"/>
              </w:rPr>
              <w:t>2</w:t>
            </w:r>
          </w:p>
        </w:tc>
        <w:tc>
          <w:tcPr>
            <w:tcW w:w="431" w:type="pct"/>
            <w:tcBorders>
              <w:top w:val="single" w:sz="4" w:space="0" w:color="auto"/>
              <w:left w:val="single" w:sz="4" w:space="0" w:color="auto"/>
              <w:bottom w:val="single" w:sz="4" w:space="0" w:color="auto"/>
              <w:right w:val="single" w:sz="4" w:space="0" w:color="auto"/>
            </w:tcBorders>
            <w:vAlign w:val="center"/>
            <w:hideMark/>
            <w:tcPrChange w:id="369"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008AEF18" w14:textId="77777777" w:rsidR="00E20538" w:rsidRPr="006A7240" w:rsidRDefault="00E20538" w:rsidP="00F51488">
            <w:pPr>
              <w:pStyle w:val="Tabletext"/>
              <w:spacing w:before="20" w:after="20"/>
              <w:jc w:val="center"/>
              <w:rPr>
                <w:rFonts w:eastAsia="SimSun"/>
              </w:rPr>
            </w:pPr>
            <w:r w:rsidRPr="006A7240">
              <w:rPr>
                <w:rFonts w:eastAsia="SimSun"/>
              </w:rPr>
              <w:t>2</w:t>
            </w:r>
          </w:p>
        </w:tc>
        <w:tc>
          <w:tcPr>
            <w:tcW w:w="432" w:type="pct"/>
            <w:tcBorders>
              <w:top w:val="single" w:sz="4" w:space="0" w:color="auto"/>
              <w:left w:val="single" w:sz="4" w:space="0" w:color="auto"/>
              <w:bottom w:val="single" w:sz="4" w:space="0" w:color="auto"/>
              <w:right w:val="single" w:sz="4" w:space="0" w:color="auto"/>
            </w:tcBorders>
            <w:vAlign w:val="center"/>
            <w:hideMark/>
            <w:tcPrChange w:id="370" w:author="USA" w:date="2024-07-11T16:27: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6D031A66" w14:textId="77777777" w:rsidR="00E20538" w:rsidRPr="006A7240" w:rsidRDefault="00E20538" w:rsidP="00F51488">
            <w:pPr>
              <w:pStyle w:val="Tabletext"/>
              <w:spacing w:before="20" w:after="20"/>
              <w:jc w:val="center"/>
              <w:rPr>
                <w:rFonts w:eastAsia="SimSun"/>
              </w:rPr>
            </w:pPr>
            <w:r w:rsidRPr="006A7240">
              <w:rPr>
                <w:rFonts w:eastAsia="SimSun"/>
              </w:rPr>
              <w:t>2</w:t>
            </w:r>
          </w:p>
        </w:tc>
        <w:tc>
          <w:tcPr>
            <w:tcW w:w="540" w:type="pct"/>
            <w:tcBorders>
              <w:top w:val="single" w:sz="4" w:space="0" w:color="auto"/>
              <w:left w:val="single" w:sz="4" w:space="0" w:color="auto"/>
              <w:bottom w:val="single" w:sz="4" w:space="0" w:color="auto"/>
              <w:right w:val="single" w:sz="4" w:space="0" w:color="auto"/>
            </w:tcBorders>
            <w:vAlign w:val="center"/>
            <w:hideMark/>
            <w:tcPrChange w:id="371" w:author="USA" w:date="2024-07-11T16:27: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2B189B1E" w14:textId="77777777" w:rsidR="00E20538" w:rsidRPr="006A7240" w:rsidRDefault="00E20538" w:rsidP="00F51488">
            <w:pPr>
              <w:pStyle w:val="Tabletext"/>
              <w:spacing w:before="20" w:after="20"/>
              <w:jc w:val="center"/>
              <w:rPr>
                <w:rFonts w:eastAsia="SimSun"/>
              </w:rPr>
            </w:pPr>
            <w:r w:rsidRPr="006A7240">
              <w:rPr>
                <w:rFonts w:eastAsia="SimSun"/>
              </w:rPr>
              <w:t>2</w:t>
            </w:r>
          </w:p>
        </w:tc>
        <w:tc>
          <w:tcPr>
            <w:tcW w:w="539" w:type="pct"/>
            <w:tcBorders>
              <w:top w:val="single" w:sz="4" w:space="0" w:color="auto"/>
              <w:left w:val="single" w:sz="4" w:space="0" w:color="auto"/>
              <w:bottom w:val="single" w:sz="4" w:space="0" w:color="auto"/>
              <w:right w:val="single" w:sz="4" w:space="0" w:color="auto"/>
            </w:tcBorders>
            <w:tcPrChange w:id="372"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4F51388B" w14:textId="1476EFFC" w:rsidR="00E20538" w:rsidRPr="00A16BE4" w:rsidRDefault="00E20538" w:rsidP="00F51488">
            <w:pPr>
              <w:pStyle w:val="Tabletext"/>
              <w:spacing w:before="20" w:after="20"/>
              <w:jc w:val="center"/>
              <w:rPr>
                <w:rFonts w:eastAsia="SimSun"/>
                <w:highlight w:val="yellow"/>
                <w:rPrChange w:id="373" w:author="Dilapi, Christine (HII-Mission Technologies)" w:date="2024-07-12T08:24:00Z">
                  <w:rPr>
                    <w:rFonts w:eastAsia="SimSun"/>
                  </w:rPr>
                </w:rPrChange>
              </w:rPr>
            </w:pPr>
            <w:ins w:id="374" w:author="USA" w:date="2024-07-11T16:35:00Z">
              <w:r w:rsidRPr="00A16BE4">
                <w:rPr>
                  <w:rFonts w:eastAsia="SimSun"/>
                  <w:highlight w:val="yellow"/>
                  <w:rPrChange w:id="375" w:author="Dilapi, Christine (HII-Mission Technologies)" w:date="2024-07-12T08:24:00Z">
                    <w:rPr>
                      <w:rFonts w:eastAsia="SimSun"/>
                    </w:rPr>
                  </w:rPrChange>
                </w:rPr>
                <w:t>TBD</w:t>
              </w:r>
            </w:ins>
          </w:p>
        </w:tc>
      </w:tr>
      <w:tr w:rsidR="00E20538" w:rsidRPr="006A7240" w14:paraId="41E4987C" w14:textId="79F31970" w:rsidTr="00E20538">
        <w:trPr>
          <w:trHeight w:val="283"/>
          <w:jc w:val="center"/>
          <w:trPrChange w:id="376" w:author="USA" w:date="2024-07-11T16:27:00Z">
            <w:trPr>
              <w:trHeight w:val="283"/>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377"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247886AF" w14:textId="77777777" w:rsidR="00E20538" w:rsidRPr="006A7240" w:rsidRDefault="00E20538" w:rsidP="00F51488">
            <w:pPr>
              <w:pStyle w:val="Tabletext"/>
              <w:spacing w:before="20" w:after="20"/>
            </w:pPr>
            <w:r w:rsidRPr="006A7240">
              <w:t xml:space="preserve">Maximum transmit e.i.r.p. spectral density </w:t>
            </w:r>
          </w:p>
        </w:tc>
        <w:tc>
          <w:tcPr>
            <w:tcW w:w="337" w:type="pct"/>
            <w:tcBorders>
              <w:top w:val="single" w:sz="4" w:space="0" w:color="auto"/>
              <w:left w:val="single" w:sz="4" w:space="0" w:color="auto"/>
              <w:bottom w:val="single" w:sz="4" w:space="0" w:color="auto"/>
              <w:right w:val="single" w:sz="4" w:space="0" w:color="auto"/>
            </w:tcBorders>
            <w:vAlign w:val="center"/>
            <w:hideMark/>
            <w:tcPrChange w:id="378"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ED3C011" w14:textId="77777777" w:rsidR="00E20538" w:rsidRPr="006A7240" w:rsidRDefault="00E20538" w:rsidP="00F51488">
            <w:pPr>
              <w:pStyle w:val="Tabletext"/>
              <w:spacing w:before="20" w:after="20"/>
              <w:jc w:val="center"/>
            </w:pPr>
            <w:r w:rsidRPr="006A7240">
              <w:t>(dBW/Hz)</w:t>
            </w:r>
          </w:p>
        </w:tc>
        <w:tc>
          <w:tcPr>
            <w:tcW w:w="489" w:type="pct"/>
            <w:tcBorders>
              <w:top w:val="single" w:sz="4" w:space="0" w:color="auto"/>
              <w:left w:val="single" w:sz="4" w:space="0" w:color="auto"/>
              <w:bottom w:val="single" w:sz="4" w:space="0" w:color="auto"/>
              <w:right w:val="single" w:sz="4" w:space="0" w:color="auto"/>
            </w:tcBorders>
            <w:vAlign w:val="center"/>
            <w:tcPrChange w:id="379"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5C7C1382" w14:textId="77777777" w:rsidR="00E20538" w:rsidRPr="006A7240" w:rsidRDefault="00E20538" w:rsidP="00F51488">
            <w:pPr>
              <w:pStyle w:val="Tabletext"/>
              <w:spacing w:before="20" w:after="20"/>
              <w:jc w:val="center"/>
            </w:pPr>
            <w:r w:rsidRPr="006A7240">
              <w:rPr>
                <w:rFonts w:eastAsia="SimSun"/>
              </w:rPr>
              <w:t>16</w:t>
            </w:r>
          </w:p>
        </w:tc>
        <w:tc>
          <w:tcPr>
            <w:tcW w:w="490" w:type="pct"/>
            <w:tcBorders>
              <w:top w:val="single" w:sz="4" w:space="0" w:color="auto"/>
              <w:left w:val="single" w:sz="4" w:space="0" w:color="auto"/>
              <w:bottom w:val="single" w:sz="4" w:space="0" w:color="auto"/>
              <w:right w:val="single" w:sz="4" w:space="0" w:color="auto"/>
            </w:tcBorders>
            <w:vAlign w:val="center"/>
            <w:tcPrChange w:id="380" w:author="USA" w:date="2024-07-11T16:27:00Z">
              <w:tcPr>
                <w:tcW w:w="549" w:type="pct"/>
                <w:tcBorders>
                  <w:top w:val="single" w:sz="4" w:space="0" w:color="auto"/>
                  <w:left w:val="single" w:sz="4" w:space="0" w:color="auto"/>
                  <w:bottom w:val="single" w:sz="4" w:space="0" w:color="auto"/>
                  <w:right w:val="single" w:sz="4" w:space="0" w:color="auto"/>
                </w:tcBorders>
                <w:vAlign w:val="center"/>
              </w:tcPr>
            </w:tcPrChange>
          </w:tcPr>
          <w:p w14:paraId="1F053912" w14:textId="77777777" w:rsidR="00E20538" w:rsidRPr="006A7240" w:rsidRDefault="00E20538" w:rsidP="00F51488">
            <w:pPr>
              <w:pStyle w:val="Tabletext"/>
              <w:spacing w:before="20" w:after="20"/>
              <w:jc w:val="center"/>
            </w:pPr>
            <w:r w:rsidRPr="006A7240">
              <w:t>12</w:t>
            </w:r>
          </w:p>
        </w:tc>
        <w:tc>
          <w:tcPr>
            <w:tcW w:w="431" w:type="pct"/>
            <w:tcBorders>
              <w:top w:val="single" w:sz="4" w:space="0" w:color="auto"/>
              <w:left w:val="single" w:sz="4" w:space="0" w:color="auto"/>
              <w:bottom w:val="single" w:sz="4" w:space="0" w:color="auto"/>
              <w:right w:val="single" w:sz="4" w:space="0" w:color="auto"/>
            </w:tcBorders>
            <w:vAlign w:val="center"/>
            <w:tcPrChange w:id="381"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266B2F06" w14:textId="77777777" w:rsidR="00E20538" w:rsidRPr="006A7240" w:rsidRDefault="00E20538" w:rsidP="00F51488">
            <w:pPr>
              <w:pStyle w:val="Tabletext"/>
              <w:spacing w:before="20" w:after="20"/>
              <w:jc w:val="center"/>
            </w:pPr>
            <w:r w:rsidRPr="006A7240">
              <w:t>0</w:t>
            </w:r>
          </w:p>
        </w:tc>
        <w:tc>
          <w:tcPr>
            <w:tcW w:w="431" w:type="pct"/>
            <w:tcBorders>
              <w:top w:val="single" w:sz="4" w:space="0" w:color="auto"/>
              <w:left w:val="single" w:sz="4" w:space="0" w:color="auto"/>
              <w:bottom w:val="single" w:sz="4" w:space="0" w:color="auto"/>
              <w:right w:val="single" w:sz="4" w:space="0" w:color="auto"/>
            </w:tcBorders>
            <w:vAlign w:val="center"/>
            <w:tcPrChange w:id="382"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78F7B798" w14:textId="77777777" w:rsidR="00E20538" w:rsidRPr="006A7240" w:rsidRDefault="00E20538" w:rsidP="00F51488">
            <w:pPr>
              <w:pStyle w:val="Tabletext"/>
              <w:spacing w:before="20" w:after="20"/>
              <w:jc w:val="center"/>
            </w:pPr>
            <w:r w:rsidRPr="006A7240">
              <w:t>‒5</w:t>
            </w:r>
          </w:p>
        </w:tc>
        <w:tc>
          <w:tcPr>
            <w:tcW w:w="432" w:type="pct"/>
            <w:tcBorders>
              <w:top w:val="single" w:sz="4" w:space="0" w:color="auto"/>
              <w:left w:val="single" w:sz="4" w:space="0" w:color="auto"/>
              <w:bottom w:val="single" w:sz="4" w:space="0" w:color="auto"/>
              <w:right w:val="single" w:sz="4" w:space="0" w:color="auto"/>
            </w:tcBorders>
            <w:vAlign w:val="center"/>
            <w:tcPrChange w:id="383" w:author="USA" w:date="2024-07-11T16:27:00Z">
              <w:tcPr>
                <w:tcW w:w="484" w:type="pct"/>
                <w:tcBorders>
                  <w:top w:val="single" w:sz="4" w:space="0" w:color="auto"/>
                  <w:left w:val="single" w:sz="4" w:space="0" w:color="auto"/>
                  <w:bottom w:val="single" w:sz="4" w:space="0" w:color="auto"/>
                  <w:right w:val="single" w:sz="4" w:space="0" w:color="auto"/>
                </w:tcBorders>
                <w:vAlign w:val="center"/>
              </w:tcPr>
            </w:tcPrChange>
          </w:tcPr>
          <w:p w14:paraId="524B27D2" w14:textId="77777777" w:rsidR="00E20538" w:rsidRPr="006A7240" w:rsidRDefault="00E20538" w:rsidP="00F51488">
            <w:pPr>
              <w:pStyle w:val="Tabletext"/>
              <w:spacing w:before="20" w:after="20"/>
              <w:jc w:val="center"/>
            </w:pPr>
            <w:r w:rsidRPr="006A7240">
              <w:t>‒10</w:t>
            </w:r>
          </w:p>
        </w:tc>
        <w:tc>
          <w:tcPr>
            <w:tcW w:w="540" w:type="pct"/>
            <w:tcBorders>
              <w:top w:val="single" w:sz="4" w:space="0" w:color="auto"/>
              <w:left w:val="single" w:sz="4" w:space="0" w:color="auto"/>
              <w:bottom w:val="single" w:sz="4" w:space="0" w:color="auto"/>
              <w:right w:val="single" w:sz="4" w:space="0" w:color="auto"/>
            </w:tcBorders>
            <w:vAlign w:val="center"/>
            <w:tcPrChange w:id="384" w:author="USA" w:date="2024-07-11T16:27:00Z">
              <w:tcPr>
                <w:tcW w:w="605" w:type="pct"/>
                <w:tcBorders>
                  <w:top w:val="single" w:sz="4" w:space="0" w:color="auto"/>
                  <w:left w:val="single" w:sz="4" w:space="0" w:color="auto"/>
                  <w:bottom w:val="single" w:sz="4" w:space="0" w:color="auto"/>
                  <w:right w:val="single" w:sz="4" w:space="0" w:color="auto"/>
                </w:tcBorders>
                <w:vAlign w:val="center"/>
              </w:tcPr>
            </w:tcPrChange>
          </w:tcPr>
          <w:p w14:paraId="284388D2" w14:textId="77777777" w:rsidR="00E20538" w:rsidRPr="006A7240" w:rsidRDefault="00E20538" w:rsidP="00F51488">
            <w:pPr>
              <w:pStyle w:val="Tabletext"/>
              <w:spacing w:before="20" w:after="20"/>
              <w:jc w:val="center"/>
            </w:pPr>
            <w:r w:rsidRPr="006A7240">
              <w:t>‒15</w:t>
            </w:r>
          </w:p>
        </w:tc>
        <w:tc>
          <w:tcPr>
            <w:tcW w:w="539" w:type="pct"/>
            <w:tcBorders>
              <w:top w:val="single" w:sz="4" w:space="0" w:color="auto"/>
              <w:left w:val="single" w:sz="4" w:space="0" w:color="auto"/>
              <w:bottom w:val="single" w:sz="4" w:space="0" w:color="auto"/>
              <w:right w:val="single" w:sz="4" w:space="0" w:color="auto"/>
            </w:tcBorders>
            <w:tcPrChange w:id="385"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7E23E1EF" w14:textId="0A53AA3A" w:rsidR="00E20538" w:rsidRPr="00A16BE4" w:rsidRDefault="00E20538" w:rsidP="00F51488">
            <w:pPr>
              <w:pStyle w:val="Tabletext"/>
              <w:spacing w:before="20" w:after="20"/>
              <w:jc w:val="center"/>
              <w:rPr>
                <w:highlight w:val="yellow"/>
                <w:rPrChange w:id="386" w:author="Dilapi, Christine (HII-Mission Technologies)" w:date="2024-07-12T08:24:00Z">
                  <w:rPr/>
                </w:rPrChange>
              </w:rPr>
            </w:pPr>
            <w:ins w:id="387" w:author="USA" w:date="2024-07-11T16:35:00Z">
              <w:r w:rsidRPr="00A16BE4">
                <w:rPr>
                  <w:highlight w:val="yellow"/>
                  <w:rPrChange w:id="388" w:author="Dilapi, Christine (HII-Mission Technologies)" w:date="2024-07-12T08:24:00Z">
                    <w:rPr/>
                  </w:rPrChange>
                </w:rPr>
                <w:t>TBD</w:t>
              </w:r>
            </w:ins>
          </w:p>
        </w:tc>
      </w:tr>
      <w:tr w:rsidR="00E20538" w:rsidRPr="006A7240" w14:paraId="09F454E1" w14:textId="419F7E97" w:rsidTr="00E20538">
        <w:trPr>
          <w:trHeight w:val="283"/>
          <w:jc w:val="center"/>
          <w:trPrChange w:id="389" w:author="USA" w:date="2024-07-11T16:27:00Z">
            <w:trPr>
              <w:trHeight w:val="283"/>
              <w:jc w:val="center"/>
            </w:trPr>
          </w:trPrChange>
        </w:trPr>
        <w:tc>
          <w:tcPr>
            <w:tcW w:w="4461" w:type="pct"/>
            <w:gridSpan w:val="8"/>
            <w:tcBorders>
              <w:top w:val="single" w:sz="4" w:space="0" w:color="auto"/>
              <w:left w:val="single" w:sz="4" w:space="0" w:color="auto"/>
              <w:bottom w:val="single" w:sz="4" w:space="0" w:color="auto"/>
              <w:right w:val="single" w:sz="4" w:space="0" w:color="auto"/>
            </w:tcBorders>
            <w:shd w:val="clear" w:color="auto" w:fill="808080" w:themeFill="background1" w:themeFillShade="80"/>
            <w:tcPrChange w:id="390" w:author="USA" w:date="2024-07-11T16:27:00Z">
              <w:tcPr>
                <w:tcW w:w="5000" w:type="pct"/>
                <w:gridSpan w:val="9"/>
                <w:tcBorders>
                  <w:top w:val="single" w:sz="4" w:space="0" w:color="auto"/>
                  <w:left w:val="single" w:sz="4" w:space="0" w:color="auto"/>
                  <w:bottom w:val="single" w:sz="4" w:space="0" w:color="auto"/>
                  <w:right w:val="single" w:sz="4" w:space="0" w:color="auto"/>
                </w:tcBorders>
                <w:shd w:val="clear" w:color="auto" w:fill="808080" w:themeFill="background1" w:themeFillShade="80"/>
              </w:tcPr>
            </w:tcPrChange>
          </w:tcPr>
          <w:p w14:paraId="79BAAFB9" w14:textId="77777777" w:rsidR="00E20538" w:rsidRPr="006A7240" w:rsidRDefault="00E20538" w:rsidP="00F51488">
            <w:pPr>
              <w:pStyle w:val="Tabletext"/>
              <w:spacing w:before="20" w:after="20"/>
              <w:jc w:val="center"/>
              <w:rPr>
                <w:rFonts w:eastAsia="SimSun"/>
                <w:b/>
              </w:rPr>
            </w:pPr>
            <w:r w:rsidRPr="006A7240">
              <w:rPr>
                <w:rFonts w:eastAsia="SimSun"/>
                <w:b/>
                <w:color w:val="FFFFFF" w:themeColor="background1"/>
              </w:rPr>
              <w:t>Reception – Space-to-Earth</w:t>
            </w:r>
          </w:p>
        </w:tc>
        <w:tc>
          <w:tcPr>
            <w:tcW w:w="539"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Change w:id="391" w:author="USA" w:date="2024-07-11T16:27:00Z">
              <w:tcPr>
                <w:tcW w:w="1"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tcPrChange>
          </w:tcPr>
          <w:p w14:paraId="1EC84EEF" w14:textId="77777777" w:rsidR="00E20538" w:rsidRPr="006A7240" w:rsidRDefault="00E20538" w:rsidP="00F51488">
            <w:pPr>
              <w:pStyle w:val="Tabletext"/>
              <w:spacing w:before="20" w:after="20"/>
              <w:jc w:val="center"/>
              <w:rPr>
                <w:rFonts w:eastAsia="SimSun"/>
                <w:b/>
                <w:color w:val="FFFFFF" w:themeColor="background1"/>
              </w:rPr>
            </w:pPr>
          </w:p>
        </w:tc>
      </w:tr>
      <w:tr w:rsidR="00E20538" w:rsidRPr="006A7240" w14:paraId="5A37BDF9" w14:textId="0588E5C5" w:rsidTr="00E20538">
        <w:trPr>
          <w:trHeight w:val="310"/>
          <w:jc w:val="center"/>
          <w:trPrChange w:id="392" w:author="USA" w:date="2024-07-11T16:27:00Z">
            <w:trPr>
              <w:trHeight w:val="310"/>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393"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7D68FB33" w14:textId="77777777" w:rsidR="00E20538" w:rsidRPr="006A7240" w:rsidRDefault="00E20538" w:rsidP="00F51488">
            <w:pPr>
              <w:pStyle w:val="Tabletext"/>
              <w:spacing w:before="20" w:after="20"/>
            </w:pPr>
            <w:r w:rsidRPr="006A7240">
              <w:t xml:space="preserve">Receiver tuning range </w:t>
            </w:r>
          </w:p>
        </w:tc>
        <w:tc>
          <w:tcPr>
            <w:tcW w:w="337" w:type="pct"/>
            <w:tcBorders>
              <w:top w:val="single" w:sz="4" w:space="0" w:color="auto"/>
              <w:left w:val="single" w:sz="4" w:space="0" w:color="auto"/>
              <w:bottom w:val="single" w:sz="4" w:space="0" w:color="auto"/>
              <w:right w:val="single" w:sz="4" w:space="0" w:color="auto"/>
            </w:tcBorders>
            <w:vAlign w:val="center"/>
            <w:hideMark/>
            <w:tcPrChange w:id="394"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F79CDF6" w14:textId="77777777" w:rsidR="00E20538" w:rsidRPr="006A7240" w:rsidRDefault="00E20538" w:rsidP="00F51488">
            <w:pPr>
              <w:pStyle w:val="Tabletext"/>
              <w:spacing w:before="20" w:after="20"/>
              <w:jc w:val="center"/>
            </w:pPr>
            <w:r w:rsidRPr="006A7240">
              <w:t>(MHz)</w:t>
            </w:r>
          </w:p>
        </w:tc>
        <w:tc>
          <w:tcPr>
            <w:tcW w:w="489" w:type="pct"/>
            <w:tcBorders>
              <w:top w:val="single" w:sz="4" w:space="0" w:color="auto"/>
              <w:left w:val="single" w:sz="4" w:space="0" w:color="auto"/>
              <w:bottom w:val="single" w:sz="4" w:space="0" w:color="auto"/>
              <w:right w:val="single" w:sz="4" w:space="0" w:color="auto"/>
            </w:tcBorders>
            <w:vAlign w:val="center"/>
            <w:tcPrChange w:id="395"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3EDF28B7" w14:textId="77777777" w:rsidR="00E20538" w:rsidRPr="006A7240" w:rsidRDefault="00E20538" w:rsidP="00F51488">
            <w:pPr>
              <w:pStyle w:val="Tabletext"/>
              <w:spacing w:before="20" w:after="20"/>
              <w:jc w:val="center"/>
              <w:rPr>
                <w:rFonts w:eastAsia="SimSun"/>
              </w:rPr>
            </w:pPr>
            <w:r w:rsidRPr="006A7240">
              <w:rPr>
                <w:rFonts w:eastAsia="SimSun"/>
              </w:rPr>
              <w:t xml:space="preserve">7 250-7 </w:t>
            </w:r>
            <w:ins w:id="396" w:author="FRA" w:date="2024-04-25T18:22:00Z">
              <w:r w:rsidRPr="006A7240">
                <w:rPr>
                  <w:rFonts w:eastAsia="SimSun"/>
                </w:rPr>
                <w:t>375</w:t>
              </w:r>
            </w:ins>
            <w:del w:id="397" w:author="FRA" w:date="2024-04-25T18:22:00Z">
              <w:r w:rsidRPr="006A7240" w:rsidDel="00413F49">
                <w:rPr>
                  <w:rFonts w:eastAsia="SimSun"/>
                </w:rPr>
                <w:delText>750</w:delText>
              </w:r>
            </w:del>
          </w:p>
        </w:tc>
        <w:tc>
          <w:tcPr>
            <w:tcW w:w="490" w:type="pct"/>
            <w:tcBorders>
              <w:top w:val="single" w:sz="4" w:space="0" w:color="auto"/>
              <w:left w:val="single" w:sz="4" w:space="0" w:color="auto"/>
              <w:bottom w:val="single" w:sz="4" w:space="0" w:color="auto"/>
              <w:right w:val="single" w:sz="4" w:space="0" w:color="auto"/>
            </w:tcBorders>
            <w:vAlign w:val="center"/>
            <w:hideMark/>
            <w:tcPrChange w:id="398" w:author="USA" w:date="2024-07-11T16:27: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1229BFDD" w14:textId="77777777" w:rsidR="00E20538" w:rsidRPr="006A7240" w:rsidRDefault="00E20538" w:rsidP="00F51488">
            <w:pPr>
              <w:pStyle w:val="Tabletext"/>
              <w:spacing w:before="20" w:after="20"/>
              <w:jc w:val="center"/>
              <w:rPr>
                <w:rFonts w:eastAsia="SimSun"/>
              </w:rPr>
            </w:pPr>
            <w:r w:rsidRPr="006A7240">
              <w:rPr>
                <w:rFonts w:eastAsia="SimSun"/>
              </w:rPr>
              <w:t xml:space="preserve">7 250-7 </w:t>
            </w:r>
            <w:ins w:id="399" w:author="FRA" w:date="2024-04-25T18:22:00Z">
              <w:r w:rsidRPr="006A7240">
                <w:rPr>
                  <w:rFonts w:eastAsia="SimSun"/>
                </w:rPr>
                <w:t>375</w:t>
              </w:r>
            </w:ins>
            <w:del w:id="400" w:author="FRA" w:date="2024-04-25T18:22:00Z">
              <w:r w:rsidRPr="006A7240" w:rsidDel="00413F49">
                <w:rPr>
                  <w:rFonts w:eastAsia="SimSun"/>
                </w:rPr>
                <w:delText>750</w:delText>
              </w:r>
            </w:del>
          </w:p>
        </w:tc>
        <w:tc>
          <w:tcPr>
            <w:tcW w:w="431" w:type="pct"/>
            <w:tcBorders>
              <w:top w:val="single" w:sz="4" w:space="0" w:color="auto"/>
              <w:left w:val="single" w:sz="4" w:space="0" w:color="auto"/>
              <w:bottom w:val="single" w:sz="4" w:space="0" w:color="auto"/>
              <w:right w:val="single" w:sz="4" w:space="0" w:color="auto"/>
            </w:tcBorders>
            <w:vAlign w:val="center"/>
            <w:hideMark/>
            <w:tcPrChange w:id="401"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66B22A6B" w14:textId="77777777" w:rsidR="00E20538" w:rsidRPr="006A7240" w:rsidRDefault="00E20538" w:rsidP="00F51488">
            <w:pPr>
              <w:pStyle w:val="Tabletext"/>
              <w:spacing w:before="20" w:after="20"/>
              <w:jc w:val="center"/>
              <w:rPr>
                <w:rFonts w:eastAsia="SimSun"/>
              </w:rPr>
            </w:pPr>
            <w:r w:rsidRPr="006A7240">
              <w:rPr>
                <w:rFonts w:eastAsia="SimSun"/>
              </w:rPr>
              <w:t xml:space="preserve">7 250-7 </w:t>
            </w:r>
            <w:ins w:id="402" w:author="FRA" w:date="2024-04-25T18:22:00Z">
              <w:r w:rsidRPr="006A7240">
                <w:rPr>
                  <w:rFonts w:eastAsia="SimSun"/>
                </w:rPr>
                <w:t>375</w:t>
              </w:r>
            </w:ins>
            <w:del w:id="403" w:author="FRA" w:date="2024-04-25T18:22:00Z">
              <w:r w:rsidRPr="006A7240" w:rsidDel="00413F49">
                <w:rPr>
                  <w:rFonts w:eastAsia="SimSun"/>
                </w:rPr>
                <w:delText>750</w:delText>
              </w:r>
            </w:del>
          </w:p>
        </w:tc>
        <w:tc>
          <w:tcPr>
            <w:tcW w:w="431" w:type="pct"/>
            <w:tcBorders>
              <w:top w:val="single" w:sz="4" w:space="0" w:color="auto"/>
              <w:left w:val="single" w:sz="4" w:space="0" w:color="auto"/>
              <w:bottom w:val="single" w:sz="4" w:space="0" w:color="auto"/>
              <w:right w:val="single" w:sz="4" w:space="0" w:color="auto"/>
            </w:tcBorders>
            <w:vAlign w:val="center"/>
            <w:hideMark/>
            <w:tcPrChange w:id="404"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5C12405B" w14:textId="77777777" w:rsidR="00E20538" w:rsidRPr="006A7240" w:rsidRDefault="00E20538" w:rsidP="00F51488">
            <w:pPr>
              <w:pStyle w:val="Tabletext"/>
              <w:spacing w:before="20" w:after="20"/>
              <w:jc w:val="center"/>
              <w:rPr>
                <w:rFonts w:eastAsia="SimSun"/>
              </w:rPr>
            </w:pPr>
            <w:r w:rsidRPr="006A7240">
              <w:rPr>
                <w:rFonts w:eastAsia="SimSun"/>
              </w:rPr>
              <w:t xml:space="preserve">7 250-7 </w:t>
            </w:r>
            <w:ins w:id="405" w:author="FRA" w:date="2024-04-25T18:22:00Z">
              <w:r w:rsidRPr="006A7240">
                <w:rPr>
                  <w:rFonts w:eastAsia="SimSun"/>
                </w:rPr>
                <w:t>375</w:t>
              </w:r>
            </w:ins>
            <w:del w:id="406" w:author="FRA" w:date="2024-04-25T18:22:00Z">
              <w:r w:rsidRPr="006A7240" w:rsidDel="00413F49">
                <w:rPr>
                  <w:rFonts w:eastAsia="SimSun"/>
                </w:rPr>
                <w:delText>750</w:delText>
              </w:r>
            </w:del>
          </w:p>
        </w:tc>
        <w:tc>
          <w:tcPr>
            <w:tcW w:w="432" w:type="pct"/>
            <w:tcBorders>
              <w:top w:val="single" w:sz="4" w:space="0" w:color="auto"/>
              <w:left w:val="single" w:sz="4" w:space="0" w:color="auto"/>
              <w:bottom w:val="single" w:sz="4" w:space="0" w:color="auto"/>
              <w:right w:val="single" w:sz="4" w:space="0" w:color="auto"/>
            </w:tcBorders>
            <w:vAlign w:val="center"/>
            <w:hideMark/>
            <w:tcPrChange w:id="407" w:author="USA" w:date="2024-07-11T16:27: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433BDC11" w14:textId="77777777" w:rsidR="00E20538" w:rsidRPr="006A7240" w:rsidRDefault="00E20538" w:rsidP="00F51488">
            <w:pPr>
              <w:pStyle w:val="Tabletext"/>
              <w:spacing w:before="20" w:after="20"/>
              <w:jc w:val="center"/>
              <w:rPr>
                <w:rFonts w:eastAsia="SimSun"/>
              </w:rPr>
            </w:pPr>
            <w:r w:rsidRPr="006A7240">
              <w:rPr>
                <w:rFonts w:eastAsia="SimSun"/>
              </w:rPr>
              <w:t xml:space="preserve">7 250-7 </w:t>
            </w:r>
            <w:ins w:id="408" w:author="FRA" w:date="2024-04-25T18:22:00Z">
              <w:r w:rsidRPr="006A7240">
                <w:rPr>
                  <w:rFonts w:eastAsia="SimSun"/>
                </w:rPr>
                <w:t>375</w:t>
              </w:r>
            </w:ins>
            <w:del w:id="409" w:author="FRA" w:date="2024-04-25T18:22:00Z">
              <w:r w:rsidRPr="006A7240" w:rsidDel="00413F49">
                <w:rPr>
                  <w:rFonts w:eastAsia="SimSun"/>
                </w:rPr>
                <w:delText>750</w:delText>
              </w:r>
            </w:del>
          </w:p>
        </w:tc>
        <w:tc>
          <w:tcPr>
            <w:tcW w:w="540" w:type="pct"/>
            <w:tcBorders>
              <w:top w:val="single" w:sz="4" w:space="0" w:color="auto"/>
              <w:left w:val="single" w:sz="4" w:space="0" w:color="auto"/>
              <w:bottom w:val="single" w:sz="4" w:space="0" w:color="auto"/>
              <w:right w:val="single" w:sz="4" w:space="0" w:color="auto"/>
            </w:tcBorders>
            <w:vAlign w:val="center"/>
            <w:hideMark/>
            <w:tcPrChange w:id="410" w:author="USA" w:date="2024-07-11T16:27: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6A765F6D" w14:textId="77777777" w:rsidR="00E20538" w:rsidRPr="006A7240" w:rsidRDefault="00E20538" w:rsidP="00F51488">
            <w:pPr>
              <w:pStyle w:val="Tabletext"/>
              <w:spacing w:before="20" w:after="20"/>
              <w:jc w:val="center"/>
              <w:rPr>
                <w:rFonts w:eastAsia="SimSun"/>
              </w:rPr>
            </w:pPr>
            <w:r w:rsidRPr="006A7240">
              <w:rPr>
                <w:rFonts w:eastAsia="SimSun"/>
              </w:rPr>
              <w:t xml:space="preserve">7 250-7 </w:t>
            </w:r>
            <w:ins w:id="411" w:author="FRA" w:date="2024-04-25T18:22:00Z">
              <w:r w:rsidRPr="006A7240">
                <w:rPr>
                  <w:rFonts w:eastAsia="SimSun"/>
                </w:rPr>
                <w:t>375</w:t>
              </w:r>
            </w:ins>
            <w:del w:id="412" w:author="FRA" w:date="2024-04-25T18:22:00Z">
              <w:r w:rsidRPr="006A7240" w:rsidDel="00413F49">
                <w:rPr>
                  <w:rFonts w:eastAsia="SimSun"/>
                </w:rPr>
                <w:delText>750</w:delText>
              </w:r>
            </w:del>
          </w:p>
        </w:tc>
        <w:tc>
          <w:tcPr>
            <w:tcW w:w="539" w:type="pct"/>
            <w:tcBorders>
              <w:top w:val="single" w:sz="4" w:space="0" w:color="auto"/>
              <w:left w:val="single" w:sz="4" w:space="0" w:color="auto"/>
              <w:bottom w:val="single" w:sz="4" w:space="0" w:color="auto"/>
              <w:right w:val="single" w:sz="4" w:space="0" w:color="auto"/>
            </w:tcBorders>
            <w:tcPrChange w:id="413"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6FE359DB" w14:textId="5D536504" w:rsidR="00E20538" w:rsidRPr="00A16BE4" w:rsidRDefault="00E20538" w:rsidP="00F51488">
            <w:pPr>
              <w:pStyle w:val="Tabletext"/>
              <w:spacing w:before="20" w:after="20"/>
              <w:jc w:val="center"/>
              <w:rPr>
                <w:rFonts w:eastAsia="SimSun"/>
                <w:highlight w:val="yellow"/>
                <w:rPrChange w:id="414" w:author="Dilapi, Christine (HII-Mission Technologies)" w:date="2024-07-12T08:24:00Z">
                  <w:rPr>
                    <w:rFonts w:eastAsia="SimSun"/>
                  </w:rPr>
                </w:rPrChange>
              </w:rPr>
            </w:pPr>
            <w:ins w:id="415" w:author="USA" w:date="2024-07-11T16:35:00Z">
              <w:r w:rsidRPr="00A16BE4">
                <w:rPr>
                  <w:rFonts w:eastAsia="SimSun"/>
                  <w:highlight w:val="yellow"/>
                  <w:rPrChange w:id="416" w:author="Dilapi, Christine (HII-Mission Technologies)" w:date="2024-07-12T08:24:00Z">
                    <w:rPr>
                      <w:rFonts w:eastAsia="SimSun"/>
                    </w:rPr>
                  </w:rPrChange>
                </w:rPr>
                <w:t>7 250-7 375</w:t>
              </w:r>
            </w:ins>
          </w:p>
        </w:tc>
      </w:tr>
      <w:tr w:rsidR="00E20538" w:rsidRPr="006A7240" w14:paraId="65B953C2" w14:textId="7FFB1599" w:rsidTr="00E20538">
        <w:trPr>
          <w:trHeight w:val="283"/>
          <w:jc w:val="center"/>
          <w:trPrChange w:id="417" w:author="USA" w:date="2024-07-11T16:27:00Z">
            <w:trPr>
              <w:trHeight w:val="283"/>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418"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277FF072" w14:textId="77777777" w:rsidR="00E20538" w:rsidRPr="006A7240" w:rsidRDefault="00E20538" w:rsidP="00F51488">
            <w:pPr>
              <w:pStyle w:val="Tabletext"/>
              <w:spacing w:before="20" w:after="20"/>
            </w:pPr>
            <w:r w:rsidRPr="006A7240">
              <w:t>Receive antenna diameter (if different from transmit)</w:t>
            </w:r>
          </w:p>
        </w:tc>
        <w:tc>
          <w:tcPr>
            <w:tcW w:w="337" w:type="pct"/>
            <w:tcBorders>
              <w:top w:val="single" w:sz="4" w:space="0" w:color="auto"/>
              <w:left w:val="single" w:sz="4" w:space="0" w:color="auto"/>
              <w:bottom w:val="single" w:sz="4" w:space="0" w:color="auto"/>
              <w:right w:val="single" w:sz="4" w:space="0" w:color="auto"/>
            </w:tcBorders>
            <w:vAlign w:val="center"/>
            <w:hideMark/>
            <w:tcPrChange w:id="419"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23809F9" w14:textId="77777777" w:rsidR="00E20538" w:rsidRPr="006A7240" w:rsidRDefault="00E20538" w:rsidP="00F51488">
            <w:pPr>
              <w:pStyle w:val="Tabletext"/>
              <w:spacing w:before="20" w:after="20"/>
              <w:jc w:val="center"/>
            </w:pPr>
            <w:r w:rsidRPr="006A7240">
              <w:t>(m)</w:t>
            </w:r>
          </w:p>
        </w:tc>
        <w:tc>
          <w:tcPr>
            <w:tcW w:w="489" w:type="pct"/>
            <w:tcBorders>
              <w:top w:val="single" w:sz="4" w:space="0" w:color="auto"/>
              <w:left w:val="single" w:sz="4" w:space="0" w:color="auto"/>
              <w:bottom w:val="single" w:sz="4" w:space="0" w:color="auto"/>
              <w:right w:val="single" w:sz="4" w:space="0" w:color="auto"/>
            </w:tcBorders>
            <w:vAlign w:val="center"/>
            <w:tcPrChange w:id="420"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6AE37703" w14:textId="77777777" w:rsidR="00E20538" w:rsidRPr="006A7240" w:rsidRDefault="00E20538" w:rsidP="00F51488">
            <w:pPr>
              <w:pStyle w:val="Tabletext"/>
              <w:spacing w:before="20" w:after="20"/>
              <w:jc w:val="center"/>
              <w:rPr>
                <w:rFonts w:eastAsia="SimSun"/>
              </w:rPr>
            </w:pPr>
            <w:r w:rsidRPr="006A7240">
              <w:rPr>
                <w:rFonts w:eastAsia="SimSun"/>
              </w:rPr>
              <w:t>-</w:t>
            </w:r>
          </w:p>
        </w:tc>
        <w:tc>
          <w:tcPr>
            <w:tcW w:w="490" w:type="pct"/>
            <w:tcBorders>
              <w:top w:val="single" w:sz="4" w:space="0" w:color="auto"/>
              <w:left w:val="single" w:sz="4" w:space="0" w:color="auto"/>
              <w:bottom w:val="single" w:sz="4" w:space="0" w:color="auto"/>
              <w:right w:val="single" w:sz="4" w:space="0" w:color="auto"/>
            </w:tcBorders>
            <w:vAlign w:val="center"/>
            <w:hideMark/>
            <w:tcPrChange w:id="421" w:author="USA" w:date="2024-07-11T16:27: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33599B1D" w14:textId="77777777" w:rsidR="00E20538" w:rsidRPr="006A7240" w:rsidRDefault="00E20538" w:rsidP="00F51488">
            <w:pPr>
              <w:pStyle w:val="Tabletext"/>
              <w:spacing w:before="20" w:after="20"/>
              <w:jc w:val="center"/>
              <w:rPr>
                <w:rFonts w:eastAsia="SimSun"/>
              </w:rPr>
            </w:pPr>
            <w:r w:rsidRPr="006A7240">
              <w:rPr>
                <w:rFonts w:eastAsia="SimSun"/>
              </w:rPr>
              <w:t>-</w:t>
            </w:r>
          </w:p>
        </w:tc>
        <w:tc>
          <w:tcPr>
            <w:tcW w:w="431" w:type="pct"/>
            <w:tcBorders>
              <w:top w:val="single" w:sz="4" w:space="0" w:color="auto"/>
              <w:left w:val="single" w:sz="4" w:space="0" w:color="auto"/>
              <w:bottom w:val="single" w:sz="4" w:space="0" w:color="auto"/>
              <w:right w:val="single" w:sz="4" w:space="0" w:color="auto"/>
            </w:tcBorders>
            <w:vAlign w:val="center"/>
            <w:hideMark/>
            <w:tcPrChange w:id="422"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0FA0661B" w14:textId="77777777" w:rsidR="00E20538" w:rsidRPr="006A7240" w:rsidRDefault="00E20538" w:rsidP="00F51488">
            <w:pPr>
              <w:pStyle w:val="Tabletext"/>
              <w:spacing w:before="20" w:after="20"/>
              <w:jc w:val="center"/>
              <w:rPr>
                <w:rFonts w:eastAsia="SimSun"/>
              </w:rPr>
            </w:pPr>
            <w:r w:rsidRPr="006A7240">
              <w:rPr>
                <w:rFonts w:eastAsia="SimSun"/>
              </w:rPr>
              <w:t>-</w:t>
            </w:r>
          </w:p>
        </w:tc>
        <w:tc>
          <w:tcPr>
            <w:tcW w:w="431" w:type="pct"/>
            <w:tcBorders>
              <w:top w:val="single" w:sz="4" w:space="0" w:color="auto"/>
              <w:left w:val="single" w:sz="4" w:space="0" w:color="auto"/>
              <w:bottom w:val="single" w:sz="4" w:space="0" w:color="auto"/>
              <w:right w:val="single" w:sz="4" w:space="0" w:color="auto"/>
            </w:tcBorders>
            <w:vAlign w:val="center"/>
            <w:hideMark/>
            <w:tcPrChange w:id="423"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1779C0A0" w14:textId="77777777" w:rsidR="00E20538" w:rsidRPr="006A7240" w:rsidRDefault="00E20538" w:rsidP="00F51488">
            <w:pPr>
              <w:pStyle w:val="Tabletext"/>
              <w:spacing w:before="20" w:after="20"/>
              <w:jc w:val="center"/>
              <w:rPr>
                <w:rFonts w:eastAsia="SimSun"/>
              </w:rPr>
            </w:pPr>
            <w:r w:rsidRPr="006A7240">
              <w:rPr>
                <w:rFonts w:eastAsia="SimSun"/>
              </w:rPr>
              <w:t>-</w:t>
            </w:r>
          </w:p>
        </w:tc>
        <w:tc>
          <w:tcPr>
            <w:tcW w:w="432" w:type="pct"/>
            <w:tcBorders>
              <w:top w:val="single" w:sz="4" w:space="0" w:color="auto"/>
              <w:left w:val="single" w:sz="4" w:space="0" w:color="auto"/>
              <w:bottom w:val="single" w:sz="4" w:space="0" w:color="auto"/>
              <w:right w:val="single" w:sz="4" w:space="0" w:color="auto"/>
            </w:tcBorders>
            <w:vAlign w:val="center"/>
            <w:hideMark/>
            <w:tcPrChange w:id="424" w:author="USA" w:date="2024-07-11T16:27: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34DF710C" w14:textId="77777777" w:rsidR="00E20538" w:rsidRPr="006A7240" w:rsidRDefault="00E20538" w:rsidP="00F51488">
            <w:pPr>
              <w:pStyle w:val="Tabletext"/>
              <w:spacing w:before="20" w:after="20"/>
              <w:jc w:val="center"/>
              <w:rPr>
                <w:rFonts w:eastAsia="SimSun"/>
              </w:rPr>
            </w:pPr>
            <w:r w:rsidRPr="006A7240">
              <w:rPr>
                <w:rFonts w:eastAsia="SimSun"/>
              </w:rPr>
              <w:t>-</w:t>
            </w:r>
          </w:p>
        </w:tc>
        <w:tc>
          <w:tcPr>
            <w:tcW w:w="540" w:type="pct"/>
            <w:tcBorders>
              <w:top w:val="single" w:sz="4" w:space="0" w:color="auto"/>
              <w:left w:val="single" w:sz="4" w:space="0" w:color="auto"/>
              <w:bottom w:val="single" w:sz="4" w:space="0" w:color="auto"/>
              <w:right w:val="single" w:sz="4" w:space="0" w:color="auto"/>
            </w:tcBorders>
            <w:vAlign w:val="center"/>
            <w:hideMark/>
            <w:tcPrChange w:id="425" w:author="USA" w:date="2024-07-11T16:27: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7B00B8AA" w14:textId="77777777" w:rsidR="00E20538" w:rsidRPr="006A7240" w:rsidRDefault="00E20538" w:rsidP="00F51488">
            <w:pPr>
              <w:pStyle w:val="Tabletext"/>
              <w:spacing w:before="20" w:after="20"/>
              <w:jc w:val="center"/>
              <w:rPr>
                <w:rFonts w:eastAsia="SimSun"/>
              </w:rPr>
            </w:pPr>
            <w:r w:rsidRPr="006A7240">
              <w:rPr>
                <w:rFonts w:eastAsia="SimSun"/>
              </w:rPr>
              <w:t>-</w:t>
            </w:r>
          </w:p>
        </w:tc>
        <w:tc>
          <w:tcPr>
            <w:tcW w:w="539" w:type="pct"/>
            <w:tcBorders>
              <w:top w:val="single" w:sz="4" w:space="0" w:color="auto"/>
              <w:left w:val="single" w:sz="4" w:space="0" w:color="auto"/>
              <w:bottom w:val="single" w:sz="4" w:space="0" w:color="auto"/>
              <w:right w:val="single" w:sz="4" w:space="0" w:color="auto"/>
            </w:tcBorders>
            <w:tcPrChange w:id="426"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5E789647" w14:textId="1ED89212" w:rsidR="00E20538" w:rsidRPr="00A16BE4" w:rsidRDefault="00E20538" w:rsidP="00F51488">
            <w:pPr>
              <w:pStyle w:val="Tabletext"/>
              <w:spacing w:before="20" w:after="20"/>
              <w:jc w:val="center"/>
              <w:rPr>
                <w:rFonts w:eastAsia="SimSun"/>
                <w:highlight w:val="yellow"/>
                <w:rPrChange w:id="427" w:author="Dilapi, Christine (HII-Mission Technologies)" w:date="2024-07-12T08:24:00Z">
                  <w:rPr>
                    <w:rFonts w:eastAsia="SimSun"/>
                  </w:rPr>
                </w:rPrChange>
              </w:rPr>
            </w:pPr>
            <w:ins w:id="428" w:author="USA" w:date="2024-07-11T16:35:00Z">
              <w:r w:rsidRPr="00A16BE4">
                <w:rPr>
                  <w:rFonts w:eastAsia="SimSun"/>
                  <w:highlight w:val="yellow"/>
                  <w:rPrChange w:id="429" w:author="Dilapi, Christine (HII-Mission Technologies)" w:date="2024-07-12T08:24:00Z">
                    <w:rPr>
                      <w:rFonts w:eastAsia="SimSun"/>
                    </w:rPr>
                  </w:rPrChange>
                </w:rPr>
                <w:t>TBD</w:t>
              </w:r>
            </w:ins>
          </w:p>
        </w:tc>
      </w:tr>
      <w:tr w:rsidR="00E20538" w:rsidRPr="006A7240" w14:paraId="1B4F7B01" w14:textId="5329F9D5" w:rsidTr="00E20538">
        <w:trPr>
          <w:trHeight w:val="523"/>
          <w:jc w:val="center"/>
          <w:trPrChange w:id="430" w:author="USA" w:date="2024-07-11T16:27:00Z">
            <w:trPr>
              <w:trHeight w:val="523"/>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431"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11CF1903" w14:textId="77777777" w:rsidR="00E20538" w:rsidRPr="006A7240" w:rsidRDefault="00E20538" w:rsidP="00F51488">
            <w:pPr>
              <w:pStyle w:val="Tabletext"/>
              <w:spacing w:before="20" w:after="20"/>
              <w:rPr>
                <w:b/>
                <w:bCs/>
              </w:rPr>
            </w:pPr>
            <w:r w:rsidRPr="006A7240">
              <w:rPr>
                <w:highlight w:val="green"/>
                <w:rPrChange w:id="432" w:author="USA" w:date="2024-04-28T10:08:00Z">
                  <w:rPr>
                    <w:lang w:val="en-US"/>
                  </w:rPr>
                </w:rPrChange>
              </w:rPr>
              <w:t xml:space="preserve">Receive antenna peak gain (if different from </w:t>
            </w:r>
            <w:commentRangeStart w:id="433"/>
            <w:r w:rsidRPr="006A7240">
              <w:rPr>
                <w:highlight w:val="green"/>
                <w:rPrChange w:id="434" w:author="USA" w:date="2024-04-28T10:08:00Z">
                  <w:rPr>
                    <w:lang w:val="en-US"/>
                  </w:rPr>
                </w:rPrChange>
              </w:rPr>
              <w:t>transmit</w:t>
            </w:r>
            <w:commentRangeEnd w:id="433"/>
            <w:r w:rsidRPr="006A7240">
              <w:rPr>
                <w:rStyle w:val="CommentReference"/>
                <w:rFonts w:asciiTheme="minorHAnsi" w:eastAsiaTheme="minorHAnsi" w:hAnsiTheme="minorHAnsi" w:cstheme="minorBidi"/>
              </w:rPr>
              <w:commentReference w:id="433"/>
            </w:r>
            <w:r w:rsidRPr="006A7240">
              <w:rPr>
                <w:highlight w:val="green"/>
                <w:rPrChange w:id="435" w:author="USA" w:date="2024-04-28T10:08:00Z">
                  <w:rPr>
                    <w:lang w:val="en-US"/>
                  </w:rPr>
                </w:rPrChange>
              </w:rPr>
              <w:t>)</w:t>
            </w:r>
          </w:p>
        </w:tc>
        <w:tc>
          <w:tcPr>
            <w:tcW w:w="337" w:type="pct"/>
            <w:tcBorders>
              <w:top w:val="single" w:sz="4" w:space="0" w:color="auto"/>
              <w:left w:val="single" w:sz="4" w:space="0" w:color="auto"/>
              <w:bottom w:val="single" w:sz="4" w:space="0" w:color="auto"/>
              <w:right w:val="single" w:sz="4" w:space="0" w:color="auto"/>
            </w:tcBorders>
            <w:vAlign w:val="center"/>
            <w:hideMark/>
            <w:tcPrChange w:id="436"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0FF5245" w14:textId="77777777" w:rsidR="00E20538" w:rsidRPr="006A7240" w:rsidRDefault="00E20538" w:rsidP="00F51488">
            <w:pPr>
              <w:pStyle w:val="Tabletext"/>
              <w:spacing w:before="20" w:after="20"/>
              <w:jc w:val="center"/>
            </w:pPr>
            <w:r w:rsidRPr="006A7240">
              <w:t>(dBi)</w:t>
            </w:r>
          </w:p>
        </w:tc>
        <w:tc>
          <w:tcPr>
            <w:tcW w:w="489" w:type="pct"/>
            <w:tcBorders>
              <w:top w:val="single" w:sz="4" w:space="0" w:color="auto"/>
              <w:left w:val="single" w:sz="4" w:space="0" w:color="auto"/>
              <w:bottom w:val="single" w:sz="4" w:space="0" w:color="auto"/>
              <w:right w:val="single" w:sz="4" w:space="0" w:color="auto"/>
            </w:tcBorders>
            <w:vAlign w:val="center"/>
            <w:tcPrChange w:id="437"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6E03F429" w14:textId="77777777" w:rsidR="00E20538" w:rsidRPr="006A7240" w:rsidRDefault="00E20538" w:rsidP="00F51488">
            <w:pPr>
              <w:pStyle w:val="Tabletext"/>
              <w:spacing w:before="20" w:after="20"/>
              <w:jc w:val="center"/>
              <w:rPr>
                <w:rFonts w:eastAsia="SimSun"/>
              </w:rPr>
            </w:pPr>
            <w:r w:rsidRPr="006A7240">
              <w:rPr>
                <w:rFonts w:eastAsia="SimSun"/>
              </w:rPr>
              <w:t>43.3</w:t>
            </w:r>
          </w:p>
        </w:tc>
        <w:tc>
          <w:tcPr>
            <w:tcW w:w="490" w:type="pct"/>
            <w:tcBorders>
              <w:top w:val="single" w:sz="4" w:space="0" w:color="auto"/>
              <w:left w:val="single" w:sz="4" w:space="0" w:color="auto"/>
              <w:bottom w:val="single" w:sz="4" w:space="0" w:color="auto"/>
              <w:right w:val="single" w:sz="4" w:space="0" w:color="auto"/>
            </w:tcBorders>
            <w:vAlign w:val="center"/>
            <w:hideMark/>
            <w:tcPrChange w:id="438" w:author="USA" w:date="2024-07-11T16:27: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28BAB398" w14:textId="77777777" w:rsidR="00E20538" w:rsidRPr="006A7240" w:rsidRDefault="00E20538" w:rsidP="00F51488">
            <w:pPr>
              <w:pStyle w:val="Tabletext"/>
              <w:spacing w:before="20" w:after="20"/>
              <w:jc w:val="center"/>
              <w:rPr>
                <w:rFonts w:eastAsia="SimSun"/>
              </w:rPr>
            </w:pPr>
            <w:r w:rsidRPr="006A7240">
              <w:rPr>
                <w:rFonts w:eastAsia="SimSun"/>
              </w:rPr>
              <w:t>42.8</w:t>
            </w:r>
          </w:p>
        </w:tc>
        <w:tc>
          <w:tcPr>
            <w:tcW w:w="431" w:type="pct"/>
            <w:tcBorders>
              <w:top w:val="single" w:sz="4" w:space="0" w:color="auto"/>
              <w:left w:val="single" w:sz="4" w:space="0" w:color="auto"/>
              <w:bottom w:val="single" w:sz="4" w:space="0" w:color="auto"/>
              <w:right w:val="single" w:sz="4" w:space="0" w:color="auto"/>
            </w:tcBorders>
            <w:vAlign w:val="center"/>
            <w:hideMark/>
            <w:tcPrChange w:id="439"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1D889ADF" w14:textId="77777777" w:rsidR="00E20538" w:rsidRPr="006A7240" w:rsidRDefault="00E20538" w:rsidP="00F51488">
            <w:pPr>
              <w:pStyle w:val="Tabletext"/>
              <w:spacing w:before="20" w:after="20"/>
              <w:jc w:val="center"/>
              <w:rPr>
                <w:rFonts w:eastAsia="SimSun"/>
              </w:rPr>
            </w:pPr>
            <w:r w:rsidRPr="006A7240">
              <w:rPr>
                <w:rFonts w:eastAsia="SimSun"/>
              </w:rPr>
              <w:t>35.6</w:t>
            </w:r>
          </w:p>
        </w:tc>
        <w:tc>
          <w:tcPr>
            <w:tcW w:w="431" w:type="pct"/>
            <w:tcBorders>
              <w:top w:val="single" w:sz="4" w:space="0" w:color="auto"/>
              <w:left w:val="single" w:sz="4" w:space="0" w:color="auto"/>
              <w:bottom w:val="single" w:sz="4" w:space="0" w:color="auto"/>
              <w:right w:val="single" w:sz="4" w:space="0" w:color="auto"/>
            </w:tcBorders>
            <w:vAlign w:val="center"/>
            <w:hideMark/>
            <w:tcPrChange w:id="440"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1CAA2FE3" w14:textId="77777777" w:rsidR="00E20538" w:rsidRPr="006A7240" w:rsidRDefault="00E20538" w:rsidP="00F51488">
            <w:pPr>
              <w:pStyle w:val="Tabletext"/>
              <w:spacing w:before="20" w:after="20"/>
              <w:jc w:val="center"/>
              <w:rPr>
                <w:rFonts w:eastAsia="SimSun"/>
              </w:rPr>
            </w:pPr>
            <w:r w:rsidRPr="006A7240">
              <w:rPr>
                <w:rFonts w:eastAsia="SimSun"/>
              </w:rPr>
              <w:t>33</w:t>
            </w:r>
          </w:p>
        </w:tc>
        <w:tc>
          <w:tcPr>
            <w:tcW w:w="432" w:type="pct"/>
            <w:tcBorders>
              <w:top w:val="single" w:sz="4" w:space="0" w:color="auto"/>
              <w:left w:val="single" w:sz="4" w:space="0" w:color="auto"/>
              <w:bottom w:val="single" w:sz="4" w:space="0" w:color="auto"/>
              <w:right w:val="single" w:sz="4" w:space="0" w:color="auto"/>
            </w:tcBorders>
            <w:vAlign w:val="center"/>
            <w:hideMark/>
            <w:tcPrChange w:id="441" w:author="USA" w:date="2024-07-11T16:27: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47FBC6E5" w14:textId="77777777" w:rsidR="00E20538" w:rsidRPr="006A7240" w:rsidRDefault="00E20538" w:rsidP="00F51488">
            <w:pPr>
              <w:pStyle w:val="Tabletext"/>
              <w:spacing w:before="20" w:after="20"/>
              <w:jc w:val="center"/>
              <w:rPr>
                <w:rFonts w:eastAsia="SimSun"/>
              </w:rPr>
            </w:pPr>
            <w:r w:rsidRPr="006A7240">
              <w:rPr>
                <w:rFonts w:eastAsia="SimSun"/>
              </w:rPr>
              <w:t>28.5</w:t>
            </w:r>
          </w:p>
        </w:tc>
        <w:tc>
          <w:tcPr>
            <w:tcW w:w="540" w:type="pct"/>
            <w:tcBorders>
              <w:top w:val="single" w:sz="4" w:space="0" w:color="auto"/>
              <w:left w:val="single" w:sz="4" w:space="0" w:color="auto"/>
              <w:bottom w:val="single" w:sz="4" w:space="0" w:color="auto"/>
              <w:right w:val="single" w:sz="4" w:space="0" w:color="auto"/>
            </w:tcBorders>
            <w:vAlign w:val="center"/>
            <w:hideMark/>
            <w:tcPrChange w:id="442" w:author="USA" w:date="2024-07-11T16:27: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210A1835" w14:textId="77777777" w:rsidR="00E20538" w:rsidRPr="006A7240" w:rsidRDefault="00E20538" w:rsidP="00F51488">
            <w:pPr>
              <w:pStyle w:val="Tabletext"/>
              <w:spacing w:before="20" w:after="20"/>
              <w:jc w:val="center"/>
              <w:rPr>
                <w:rFonts w:eastAsia="SimSun"/>
              </w:rPr>
            </w:pPr>
            <w:r w:rsidRPr="006A7240">
              <w:rPr>
                <w:rFonts w:eastAsia="SimSun"/>
              </w:rPr>
              <w:t>9.7</w:t>
            </w:r>
          </w:p>
        </w:tc>
        <w:tc>
          <w:tcPr>
            <w:tcW w:w="539" w:type="pct"/>
            <w:tcBorders>
              <w:top w:val="single" w:sz="4" w:space="0" w:color="auto"/>
              <w:left w:val="single" w:sz="4" w:space="0" w:color="auto"/>
              <w:bottom w:val="single" w:sz="4" w:space="0" w:color="auto"/>
              <w:right w:val="single" w:sz="4" w:space="0" w:color="auto"/>
            </w:tcBorders>
            <w:tcPrChange w:id="443"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0C624AA1" w14:textId="6CC515C4" w:rsidR="00E20538" w:rsidRPr="00A16BE4" w:rsidRDefault="00E20538" w:rsidP="00F51488">
            <w:pPr>
              <w:pStyle w:val="Tabletext"/>
              <w:spacing w:before="20" w:after="20"/>
              <w:jc w:val="center"/>
              <w:rPr>
                <w:rFonts w:eastAsia="SimSun"/>
                <w:highlight w:val="yellow"/>
                <w:rPrChange w:id="444" w:author="Dilapi, Christine (HII-Mission Technologies)" w:date="2024-07-12T08:24:00Z">
                  <w:rPr>
                    <w:rFonts w:eastAsia="SimSun"/>
                  </w:rPr>
                </w:rPrChange>
              </w:rPr>
            </w:pPr>
            <w:ins w:id="445" w:author="USA" w:date="2024-07-11T16:35:00Z">
              <w:r w:rsidRPr="00A16BE4">
                <w:rPr>
                  <w:rFonts w:eastAsia="SimSun"/>
                  <w:highlight w:val="yellow"/>
                  <w:rPrChange w:id="446" w:author="Dilapi, Christine (HII-Mission Technologies)" w:date="2024-07-12T08:24:00Z">
                    <w:rPr>
                      <w:rFonts w:eastAsia="SimSun"/>
                    </w:rPr>
                  </w:rPrChange>
                </w:rPr>
                <w:t>TBD</w:t>
              </w:r>
            </w:ins>
          </w:p>
        </w:tc>
      </w:tr>
      <w:tr w:rsidR="00E20538" w:rsidRPr="006A7240" w14:paraId="6515540C" w14:textId="31D5CBB2" w:rsidTr="00E20538">
        <w:trPr>
          <w:trHeight w:val="301"/>
          <w:jc w:val="center"/>
          <w:trPrChange w:id="447" w:author="USA" w:date="2024-07-11T16:27:00Z">
            <w:trPr>
              <w:trHeight w:val="301"/>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448"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532E8F5B" w14:textId="77777777" w:rsidR="00E20538" w:rsidRPr="006A7240" w:rsidRDefault="00E20538" w:rsidP="00F51488">
            <w:pPr>
              <w:pStyle w:val="Tabletext"/>
              <w:spacing w:before="20" w:after="20"/>
            </w:pPr>
            <w:r w:rsidRPr="006A7240">
              <w:t>Receiving antenna –3 dB beamwidth</w:t>
            </w:r>
          </w:p>
        </w:tc>
        <w:tc>
          <w:tcPr>
            <w:tcW w:w="337" w:type="pct"/>
            <w:tcBorders>
              <w:top w:val="single" w:sz="4" w:space="0" w:color="auto"/>
              <w:left w:val="single" w:sz="4" w:space="0" w:color="auto"/>
              <w:bottom w:val="single" w:sz="4" w:space="0" w:color="auto"/>
              <w:right w:val="single" w:sz="4" w:space="0" w:color="auto"/>
            </w:tcBorders>
            <w:vAlign w:val="center"/>
            <w:hideMark/>
            <w:tcPrChange w:id="449"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C3E8687" w14:textId="77777777" w:rsidR="00E20538" w:rsidRPr="006A7240" w:rsidRDefault="00E20538" w:rsidP="00F51488">
            <w:pPr>
              <w:pStyle w:val="Tabletext"/>
              <w:spacing w:before="20" w:after="20"/>
              <w:jc w:val="center"/>
            </w:pPr>
            <w:r w:rsidRPr="006A7240">
              <w:t>(deg.)</w:t>
            </w:r>
          </w:p>
        </w:tc>
        <w:tc>
          <w:tcPr>
            <w:tcW w:w="489" w:type="pct"/>
            <w:tcBorders>
              <w:top w:val="single" w:sz="4" w:space="0" w:color="auto"/>
              <w:left w:val="single" w:sz="4" w:space="0" w:color="auto"/>
              <w:bottom w:val="single" w:sz="4" w:space="0" w:color="auto"/>
              <w:right w:val="single" w:sz="4" w:space="0" w:color="auto"/>
            </w:tcBorders>
            <w:vAlign w:val="center"/>
            <w:tcPrChange w:id="450"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45BBB52C" w14:textId="77777777" w:rsidR="00E20538" w:rsidRPr="006A7240" w:rsidRDefault="00E20538" w:rsidP="00F51488">
            <w:pPr>
              <w:pStyle w:val="Tabletext"/>
              <w:spacing w:before="20" w:after="20"/>
              <w:jc w:val="center"/>
              <w:rPr>
                <w:rFonts w:eastAsia="SimSun"/>
              </w:rPr>
            </w:pPr>
            <w:r w:rsidRPr="006A7240">
              <w:rPr>
                <w:rFonts w:eastAsia="SimSun"/>
              </w:rPr>
              <w:t>0.88</w:t>
            </w:r>
          </w:p>
        </w:tc>
        <w:tc>
          <w:tcPr>
            <w:tcW w:w="490" w:type="pct"/>
            <w:tcBorders>
              <w:top w:val="single" w:sz="4" w:space="0" w:color="auto"/>
              <w:left w:val="single" w:sz="4" w:space="0" w:color="auto"/>
              <w:bottom w:val="single" w:sz="4" w:space="0" w:color="auto"/>
              <w:right w:val="single" w:sz="4" w:space="0" w:color="auto"/>
            </w:tcBorders>
            <w:vAlign w:val="center"/>
            <w:tcPrChange w:id="451" w:author="USA" w:date="2024-07-11T16:27:00Z">
              <w:tcPr>
                <w:tcW w:w="549" w:type="pct"/>
                <w:tcBorders>
                  <w:top w:val="single" w:sz="4" w:space="0" w:color="auto"/>
                  <w:left w:val="single" w:sz="4" w:space="0" w:color="auto"/>
                  <w:bottom w:val="single" w:sz="4" w:space="0" w:color="auto"/>
                  <w:right w:val="single" w:sz="4" w:space="0" w:color="auto"/>
                </w:tcBorders>
                <w:vAlign w:val="center"/>
              </w:tcPr>
            </w:tcPrChange>
          </w:tcPr>
          <w:p w14:paraId="4D222171" w14:textId="77777777" w:rsidR="00E20538" w:rsidRPr="006A7240" w:rsidRDefault="00E20538" w:rsidP="00F51488">
            <w:pPr>
              <w:pStyle w:val="Tabletext"/>
              <w:spacing w:before="20" w:after="20"/>
              <w:jc w:val="center"/>
              <w:rPr>
                <w:rFonts w:eastAsia="SimSun"/>
              </w:rPr>
            </w:pPr>
            <w:r w:rsidRPr="006A7240">
              <w:rPr>
                <w:rFonts w:eastAsia="SimSun"/>
              </w:rPr>
              <w:t>1.21</w:t>
            </w:r>
          </w:p>
        </w:tc>
        <w:tc>
          <w:tcPr>
            <w:tcW w:w="431" w:type="pct"/>
            <w:tcBorders>
              <w:top w:val="single" w:sz="4" w:space="0" w:color="auto"/>
              <w:left w:val="single" w:sz="4" w:space="0" w:color="auto"/>
              <w:bottom w:val="single" w:sz="4" w:space="0" w:color="auto"/>
              <w:right w:val="single" w:sz="4" w:space="0" w:color="auto"/>
            </w:tcBorders>
            <w:vAlign w:val="center"/>
            <w:tcPrChange w:id="452"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3169B854" w14:textId="77777777" w:rsidR="00E20538" w:rsidRPr="006A7240" w:rsidRDefault="00E20538" w:rsidP="00F51488">
            <w:pPr>
              <w:pStyle w:val="Tabletext"/>
              <w:spacing w:before="20" w:after="20"/>
              <w:jc w:val="center"/>
              <w:rPr>
                <w:rFonts w:eastAsia="SimSun"/>
              </w:rPr>
            </w:pPr>
            <w:r w:rsidRPr="006A7240">
              <w:rPr>
                <w:rFonts w:eastAsia="SimSun"/>
              </w:rPr>
              <w:t>2.89</w:t>
            </w:r>
          </w:p>
        </w:tc>
        <w:tc>
          <w:tcPr>
            <w:tcW w:w="431" w:type="pct"/>
            <w:tcBorders>
              <w:top w:val="single" w:sz="4" w:space="0" w:color="auto"/>
              <w:left w:val="single" w:sz="4" w:space="0" w:color="auto"/>
              <w:bottom w:val="single" w:sz="4" w:space="0" w:color="auto"/>
              <w:right w:val="single" w:sz="4" w:space="0" w:color="auto"/>
            </w:tcBorders>
            <w:vAlign w:val="center"/>
            <w:tcPrChange w:id="453"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3FD144E9" w14:textId="77777777" w:rsidR="00E20538" w:rsidRPr="006A7240" w:rsidRDefault="00E20538" w:rsidP="00F51488">
            <w:pPr>
              <w:pStyle w:val="Tabletext"/>
              <w:spacing w:before="20" w:after="20"/>
              <w:jc w:val="center"/>
              <w:rPr>
                <w:rFonts w:eastAsia="SimSun"/>
              </w:rPr>
            </w:pPr>
            <w:r w:rsidRPr="006A7240">
              <w:rPr>
                <w:rFonts w:eastAsia="SimSun"/>
              </w:rPr>
              <w:t>3.97</w:t>
            </w:r>
          </w:p>
        </w:tc>
        <w:tc>
          <w:tcPr>
            <w:tcW w:w="432" w:type="pct"/>
            <w:tcBorders>
              <w:top w:val="single" w:sz="4" w:space="0" w:color="auto"/>
              <w:left w:val="single" w:sz="4" w:space="0" w:color="auto"/>
              <w:bottom w:val="single" w:sz="4" w:space="0" w:color="auto"/>
              <w:right w:val="single" w:sz="4" w:space="0" w:color="auto"/>
            </w:tcBorders>
            <w:vAlign w:val="center"/>
            <w:tcPrChange w:id="454" w:author="USA" w:date="2024-07-11T16:27:00Z">
              <w:tcPr>
                <w:tcW w:w="484" w:type="pct"/>
                <w:tcBorders>
                  <w:top w:val="single" w:sz="4" w:space="0" w:color="auto"/>
                  <w:left w:val="single" w:sz="4" w:space="0" w:color="auto"/>
                  <w:bottom w:val="single" w:sz="4" w:space="0" w:color="auto"/>
                  <w:right w:val="single" w:sz="4" w:space="0" w:color="auto"/>
                </w:tcBorders>
                <w:vAlign w:val="center"/>
              </w:tcPr>
            </w:tcPrChange>
          </w:tcPr>
          <w:p w14:paraId="5A4D62AE" w14:textId="77777777" w:rsidR="00E20538" w:rsidRPr="006A7240" w:rsidRDefault="00E20538" w:rsidP="00F51488">
            <w:pPr>
              <w:pStyle w:val="Tabletext"/>
              <w:spacing w:before="20" w:after="20"/>
              <w:jc w:val="center"/>
              <w:rPr>
                <w:rFonts w:eastAsia="SimSun"/>
              </w:rPr>
            </w:pPr>
            <w:r w:rsidRPr="006A7240">
              <w:rPr>
                <w:rFonts w:eastAsia="SimSun"/>
              </w:rPr>
              <w:t>8.27</w:t>
            </w:r>
          </w:p>
        </w:tc>
        <w:tc>
          <w:tcPr>
            <w:tcW w:w="540" w:type="pct"/>
            <w:tcBorders>
              <w:top w:val="single" w:sz="4" w:space="0" w:color="auto"/>
              <w:left w:val="single" w:sz="4" w:space="0" w:color="auto"/>
              <w:bottom w:val="single" w:sz="4" w:space="0" w:color="auto"/>
              <w:right w:val="single" w:sz="4" w:space="0" w:color="auto"/>
            </w:tcBorders>
            <w:vAlign w:val="center"/>
            <w:tcPrChange w:id="455" w:author="USA" w:date="2024-07-11T16:27:00Z">
              <w:tcPr>
                <w:tcW w:w="605" w:type="pct"/>
                <w:tcBorders>
                  <w:top w:val="single" w:sz="4" w:space="0" w:color="auto"/>
                  <w:left w:val="single" w:sz="4" w:space="0" w:color="auto"/>
                  <w:bottom w:val="single" w:sz="4" w:space="0" w:color="auto"/>
                  <w:right w:val="single" w:sz="4" w:space="0" w:color="auto"/>
                </w:tcBorders>
                <w:vAlign w:val="center"/>
              </w:tcPr>
            </w:tcPrChange>
          </w:tcPr>
          <w:p w14:paraId="65CF845A" w14:textId="77777777" w:rsidR="00E20538" w:rsidRPr="006A7240" w:rsidRDefault="00E20538" w:rsidP="00F51488">
            <w:pPr>
              <w:pStyle w:val="Tabletext"/>
              <w:spacing w:before="20" w:after="20"/>
              <w:jc w:val="center"/>
              <w:rPr>
                <w:rFonts w:eastAsia="SimSun"/>
              </w:rPr>
            </w:pPr>
            <w:r w:rsidRPr="006A7240">
              <w:rPr>
                <w:rFonts w:eastAsia="SimSun"/>
              </w:rPr>
              <w:t>62</w:t>
            </w:r>
          </w:p>
        </w:tc>
        <w:tc>
          <w:tcPr>
            <w:tcW w:w="539" w:type="pct"/>
            <w:tcBorders>
              <w:top w:val="single" w:sz="4" w:space="0" w:color="auto"/>
              <w:left w:val="single" w:sz="4" w:space="0" w:color="auto"/>
              <w:bottom w:val="single" w:sz="4" w:space="0" w:color="auto"/>
              <w:right w:val="single" w:sz="4" w:space="0" w:color="auto"/>
            </w:tcBorders>
            <w:tcPrChange w:id="456"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71F430E5" w14:textId="78A3B130" w:rsidR="00E20538" w:rsidRPr="00A16BE4" w:rsidRDefault="00E20538" w:rsidP="00F51488">
            <w:pPr>
              <w:pStyle w:val="Tabletext"/>
              <w:spacing w:before="20" w:after="20"/>
              <w:jc w:val="center"/>
              <w:rPr>
                <w:rFonts w:eastAsia="SimSun"/>
                <w:highlight w:val="yellow"/>
                <w:rPrChange w:id="457" w:author="Dilapi, Christine (HII-Mission Technologies)" w:date="2024-07-12T08:24:00Z">
                  <w:rPr>
                    <w:rFonts w:eastAsia="SimSun"/>
                  </w:rPr>
                </w:rPrChange>
              </w:rPr>
            </w:pPr>
            <w:ins w:id="458" w:author="USA" w:date="2024-07-11T16:35:00Z">
              <w:r w:rsidRPr="00A16BE4">
                <w:rPr>
                  <w:rFonts w:eastAsia="SimSun"/>
                  <w:highlight w:val="yellow"/>
                  <w:rPrChange w:id="459" w:author="Dilapi, Christine (HII-Mission Technologies)" w:date="2024-07-12T08:24:00Z">
                    <w:rPr>
                      <w:rFonts w:eastAsia="SimSun"/>
                    </w:rPr>
                  </w:rPrChange>
                </w:rPr>
                <w:t>TBD</w:t>
              </w:r>
            </w:ins>
          </w:p>
        </w:tc>
      </w:tr>
      <w:tr w:rsidR="00E20538" w:rsidRPr="006A7240" w14:paraId="1246EAC8" w14:textId="4004BB1A" w:rsidTr="00E20538">
        <w:trPr>
          <w:trHeight w:val="277"/>
          <w:jc w:val="center"/>
          <w:trPrChange w:id="460" w:author="USA" w:date="2024-07-11T16:35:00Z">
            <w:trPr>
              <w:trHeight w:val="277"/>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461" w:author="USA" w:date="2024-07-11T16:35:00Z">
              <w:tcPr>
                <w:tcW w:w="1470" w:type="pct"/>
                <w:tcBorders>
                  <w:top w:val="single" w:sz="4" w:space="0" w:color="auto"/>
                  <w:left w:val="single" w:sz="4" w:space="0" w:color="auto"/>
                  <w:bottom w:val="single" w:sz="4" w:space="0" w:color="auto"/>
                  <w:right w:val="single" w:sz="4" w:space="0" w:color="auto"/>
                </w:tcBorders>
                <w:hideMark/>
              </w:tcPr>
            </w:tcPrChange>
          </w:tcPr>
          <w:p w14:paraId="7E464B03" w14:textId="77777777" w:rsidR="00E20538" w:rsidRPr="006A7240" w:rsidRDefault="00E20538" w:rsidP="00F51488">
            <w:pPr>
              <w:pStyle w:val="Tabletext"/>
              <w:spacing w:before="20" w:after="20"/>
            </w:pPr>
            <w:r w:rsidRPr="006A7240">
              <w:lastRenderedPageBreak/>
              <w:t xml:space="preserve">Receive antenna pattern type </w:t>
            </w:r>
          </w:p>
        </w:tc>
        <w:tc>
          <w:tcPr>
            <w:tcW w:w="337" w:type="pct"/>
            <w:tcBorders>
              <w:top w:val="single" w:sz="4" w:space="0" w:color="auto"/>
              <w:left w:val="single" w:sz="4" w:space="0" w:color="auto"/>
              <w:bottom w:val="single" w:sz="4" w:space="0" w:color="auto"/>
              <w:right w:val="single" w:sz="4" w:space="0" w:color="auto"/>
            </w:tcBorders>
            <w:vAlign w:val="center"/>
            <w:tcPrChange w:id="462" w:author="USA" w:date="2024-07-11T16:35:00Z">
              <w:tcPr>
                <w:tcW w:w="378" w:type="pct"/>
                <w:gridSpan w:val="2"/>
                <w:tcBorders>
                  <w:top w:val="single" w:sz="4" w:space="0" w:color="auto"/>
                  <w:left w:val="single" w:sz="4" w:space="0" w:color="auto"/>
                  <w:bottom w:val="single" w:sz="4" w:space="0" w:color="auto"/>
                  <w:right w:val="single" w:sz="4" w:space="0" w:color="auto"/>
                </w:tcBorders>
                <w:vAlign w:val="center"/>
              </w:tcPr>
            </w:tcPrChange>
          </w:tcPr>
          <w:p w14:paraId="69B8BF8D" w14:textId="77777777" w:rsidR="00E20538" w:rsidRPr="006A7240" w:rsidRDefault="00E20538" w:rsidP="00F51488">
            <w:pPr>
              <w:pStyle w:val="Tabletext"/>
              <w:spacing w:before="20" w:after="20"/>
              <w:jc w:val="center"/>
            </w:pPr>
          </w:p>
        </w:tc>
        <w:tc>
          <w:tcPr>
            <w:tcW w:w="489" w:type="pct"/>
            <w:tcBorders>
              <w:top w:val="single" w:sz="4" w:space="0" w:color="auto"/>
              <w:left w:val="single" w:sz="4" w:space="0" w:color="auto"/>
              <w:bottom w:val="single" w:sz="4" w:space="0" w:color="auto"/>
              <w:right w:val="single" w:sz="4" w:space="0" w:color="auto"/>
            </w:tcBorders>
            <w:tcPrChange w:id="463" w:author="USA" w:date="2024-07-11T16:35:00Z">
              <w:tcPr>
                <w:tcW w:w="548" w:type="pct"/>
                <w:tcBorders>
                  <w:top w:val="single" w:sz="4" w:space="0" w:color="auto"/>
                  <w:left w:val="single" w:sz="4" w:space="0" w:color="auto"/>
                  <w:bottom w:val="single" w:sz="4" w:space="0" w:color="auto"/>
                  <w:right w:val="single" w:sz="4" w:space="0" w:color="auto"/>
                </w:tcBorders>
              </w:tcPr>
            </w:tcPrChange>
          </w:tcPr>
          <w:p w14:paraId="6F998206" w14:textId="77777777" w:rsidR="00E20538" w:rsidRPr="006A7240" w:rsidRDefault="00E20538" w:rsidP="00F51488">
            <w:pPr>
              <w:pStyle w:val="Tabletext"/>
              <w:spacing w:before="20" w:after="20"/>
              <w:jc w:val="center"/>
            </w:pPr>
            <w:ins w:id="464" w:author="FRA" w:date="2024-04-25T18:21:00Z">
              <w:r w:rsidRPr="006A7240">
                <w:t>RR Appendix 8 Annex 3</w:t>
              </w:r>
            </w:ins>
            <w:del w:id="465" w:author="FRA" w:date="2024-04-25T18:21:00Z">
              <w:r w:rsidRPr="006A7240" w:rsidDel="00CC0812">
                <w:delText>AP8</w:delText>
              </w:r>
            </w:del>
          </w:p>
        </w:tc>
        <w:tc>
          <w:tcPr>
            <w:tcW w:w="490" w:type="pct"/>
            <w:tcBorders>
              <w:top w:val="single" w:sz="4" w:space="0" w:color="auto"/>
              <w:left w:val="single" w:sz="4" w:space="0" w:color="auto"/>
              <w:bottom w:val="single" w:sz="4" w:space="0" w:color="auto"/>
              <w:right w:val="single" w:sz="4" w:space="0" w:color="auto"/>
            </w:tcBorders>
            <w:hideMark/>
            <w:tcPrChange w:id="466" w:author="USA" w:date="2024-07-11T16:35:00Z">
              <w:tcPr>
                <w:tcW w:w="549" w:type="pct"/>
                <w:tcBorders>
                  <w:top w:val="single" w:sz="4" w:space="0" w:color="auto"/>
                  <w:left w:val="single" w:sz="4" w:space="0" w:color="auto"/>
                  <w:bottom w:val="single" w:sz="4" w:space="0" w:color="auto"/>
                  <w:right w:val="single" w:sz="4" w:space="0" w:color="auto"/>
                </w:tcBorders>
                <w:hideMark/>
              </w:tcPr>
            </w:tcPrChange>
          </w:tcPr>
          <w:p w14:paraId="6F1E1F68" w14:textId="77777777" w:rsidR="00E20538" w:rsidRPr="006A7240" w:rsidRDefault="00E20538" w:rsidP="00F51488">
            <w:pPr>
              <w:pStyle w:val="Tabletext"/>
              <w:spacing w:before="20" w:after="20"/>
              <w:jc w:val="center"/>
            </w:pPr>
            <w:ins w:id="467" w:author="FRA" w:date="2024-04-25T18:21:00Z">
              <w:r w:rsidRPr="006A7240">
                <w:t>RR Appendix 8 Annex 3</w:t>
              </w:r>
            </w:ins>
            <w:del w:id="468" w:author="FRA" w:date="2024-04-25T18:21:00Z">
              <w:r w:rsidRPr="006A7240" w:rsidDel="00CC0812">
                <w:delText>AP8</w:delText>
              </w:r>
            </w:del>
          </w:p>
        </w:tc>
        <w:tc>
          <w:tcPr>
            <w:tcW w:w="431" w:type="pct"/>
            <w:tcBorders>
              <w:top w:val="single" w:sz="4" w:space="0" w:color="auto"/>
              <w:left w:val="single" w:sz="4" w:space="0" w:color="auto"/>
              <w:bottom w:val="single" w:sz="4" w:space="0" w:color="auto"/>
              <w:right w:val="single" w:sz="4" w:space="0" w:color="auto"/>
            </w:tcBorders>
            <w:hideMark/>
            <w:tcPrChange w:id="469" w:author="USA" w:date="2024-07-11T16:35:00Z">
              <w:tcPr>
                <w:tcW w:w="483" w:type="pct"/>
                <w:tcBorders>
                  <w:top w:val="single" w:sz="4" w:space="0" w:color="auto"/>
                  <w:left w:val="single" w:sz="4" w:space="0" w:color="auto"/>
                  <w:bottom w:val="single" w:sz="4" w:space="0" w:color="auto"/>
                  <w:right w:val="single" w:sz="4" w:space="0" w:color="auto"/>
                </w:tcBorders>
                <w:hideMark/>
              </w:tcPr>
            </w:tcPrChange>
          </w:tcPr>
          <w:p w14:paraId="71A7C31A" w14:textId="77777777" w:rsidR="00E20538" w:rsidRPr="006A7240" w:rsidRDefault="00E20538" w:rsidP="00F51488">
            <w:pPr>
              <w:pStyle w:val="Tabletext"/>
              <w:spacing w:before="20" w:after="20"/>
              <w:jc w:val="center"/>
            </w:pPr>
            <w:ins w:id="470" w:author="FRA" w:date="2024-04-25T18:21:00Z">
              <w:r w:rsidRPr="006A7240">
                <w:t>RR Appendix 8 Annex 3</w:t>
              </w:r>
            </w:ins>
            <w:del w:id="471" w:author="FRA" w:date="2024-04-25T18:21:00Z">
              <w:r w:rsidRPr="006A7240" w:rsidDel="00CC0812">
                <w:delText>AP8</w:delText>
              </w:r>
            </w:del>
          </w:p>
        </w:tc>
        <w:tc>
          <w:tcPr>
            <w:tcW w:w="431" w:type="pct"/>
            <w:tcBorders>
              <w:top w:val="single" w:sz="4" w:space="0" w:color="auto"/>
              <w:left w:val="single" w:sz="4" w:space="0" w:color="auto"/>
              <w:bottom w:val="single" w:sz="4" w:space="0" w:color="auto"/>
              <w:right w:val="single" w:sz="4" w:space="0" w:color="auto"/>
            </w:tcBorders>
            <w:hideMark/>
            <w:tcPrChange w:id="472" w:author="USA" w:date="2024-07-11T16:35:00Z">
              <w:tcPr>
                <w:tcW w:w="483" w:type="pct"/>
                <w:tcBorders>
                  <w:top w:val="single" w:sz="4" w:space="0" w:color="auto"/>
                  <w:left w:val="single" w:sz="4" w:space="0" w:color="auto"/>
                  <w:bottom w:val="single" w:sz="4" w:space="0" w:color="auto"/>
                  <w:right w:val="single" w:sz="4" w:space="0" w:color="auto"/>
                </w:tcBorders>
                <w:hideMark/>
              </w:tcPr>
            </w:tcPrChange>
          </w:tcPr>
          <w:p w14:paraId="4BF4B30E" w14:textId="77777777" w:rsidR="00E20538" w:rsidRPr="006A7240" w:rsidRDefault="00E20538" w:rsidP="00F51488">
            <w:pPr>
              <w:pStyle w:val="Tabletext"/>
              <w:spacing w:before="20" w:after="20"/>
              <w:jc w:val="center"/>
            </w:pPr>
            <w:ins w:id="473" w:author="FRA" w:date="2024-04-25T18:21:00Z">
              <w:r w:rsidRPr="006A7240">
                <w:t>RR Appendix 8 Annex 3</w:t>
              </w:r>
            </w:ins>
            <w:del w:id="474" w:author="FRA" w:date="2024-04-25T18:21:00Z">
              <w:r w:rsidRPr="006A7240" w:rsidDel="00CC0812">
                <w:delText>AP8</w:delText>
              </w:r>
            </w:del>
          </w:p>
        </w:tc>
        <w:tc>
          <w:tcPr>
            <w:tcW w:w="432" w:type="pct"/>
            <w:tcBorders>
              <w:top w:val="single" w:sz="4" w:space="0" w:color="auto"/>
              <w:left w:val="single" w:sz="4" w:space="0" w:color="auto"/>
              <w:bottom w:val="single" w:sz="4" w:space="0" w:color="auto"/>
              <w:right w:val="single" w:sz="4" w:space="0" w:color="auto"/>
            </w:tcBorders>
            <w:hideMark/>
            <w:tcPrChange w:id="475" w:author="USA" w:date="2024-07-11T16:35:00Z">
              <w:tcPr>
                <w:tcW w:w="484" w:type="pct"/>
                <w:tcBorders>
                  <w:top w:val="single" w:sz="4" w:space="0" w:color="auto"/>
                  <w:left w:val="single" w:sz="4" w:space="0" w:color="auto"/>
                  <w:bottom w:val="single" w:sz="4" w:space="0" w:color="auto"/>
                  <w:right w:val="single" w:sz="4" w:space="0" w:color="auto"/>
                </w:tcBorders>
                <w:hideMark/>
              </w:tcPr>
            </w:tcPrChange>
          </w:tcPr>
          <w:p w14:paraId="05860E9C" w14:textId="77777777" w:rsidR="00E20538" w:rsidRPr="006A7240" w:rsidRDefault="00E20538" w:rsidP="00F51488">
            <w:pPr>
              <w:pStyle w:val="Tabletext"/>
              <w:spacing w:before="20" w:after="20"/>
              <w:jc w:val="center"/>
            </w:pPr>
            <w:ins w:id="476" w:author="FRA" w:date="2024-04-25T18:21:00Z">
              <w:r w:rsidRPr="006A7240">
                <w:t>RR Appendix 8 Annex 3</w:t>
              </w:r>
            </w:ins>
            <w:del w:id="477" w:author="FRA" w:date="2024-04-25T18:21:00Z">
              <w:r w:rsidRPr="006A7240" w:rsidDel="00CC0812">
                <w:delText>AP8</w:delText>
              </w:r>
            </w:del>
          </w:p>
        </w:tc>
        <w:tc>
          <w:tcPr>
            <w:tcW w:w="540" w:type="pct"/>
            <w:tcBorders>
              <w:top w:val="single" w:sz="4" w:space="0" w:color="auto"/>
              <w:left w:val="single" w:sz="4" w:space="0" w:color="auto"/>
              <w:bottom w:val="single" w:sz="4" w:space="0" w:color="auto"/>
              <w:right w:val="single" w:sz="4" w:space="0" w:color="auto"/>
            </w:tcBorders>
            <w:vAlign w:val="center"/>
            <w:hideMark/>
            <w:tcPrChange w:id="478" w:author="USA" w:date="2024-07-11T16:35: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02EB2714" w14:textId="77777777" w:rsidR="00E20538" w:rsidRPr="006A7240" w:rsidRDefault="00E20538" w:rsidP="00F51488">
            <w:pPr>
              <w:pStyle w:val="Tabletext"/>
              <w:spacing w:before="20" w:after="20"/>
              <w:jc w:val="center"/>
            </w:pPr>
            <w:ins w:id="479" w:author="FRA" w:date="2024-04-25T18:21:00Z">
              <w:r w:rsidRPr="006A7240">
                <w:rPr>
                  <w:highlight w:val="green"/>
                  <w:rPrChange w:id="480" w:author="USA" w:date="2024-04-28T10:11:00Z">
                    <w:rPr>
                      <w:lang w:val="en-US"/>
                    </w:rPr>
                  </w:rPrChange>
                </w:rPr>
                <w:t>Non-directional</w:t>
              </w:r>
            </w:ins>
            <w:del w:id="481" w:author="FRA" w:date="2024-04-25T18:21:00Z">
              <w:r w:rsidRPr="006A7240" w:rsidDel="00413F49">
                <w:rPr>
                  <w:highlight w:val="green"/>
                  <w:rPrChange w:id="482" w:author="USA" w:date="2024-04-28T10:11:00Z">
                    <w:rPr>
                      <w:lang w:val="en-US"/>
                    </w:rPr>
                  </w:rPrChange>
                </w:rPr>
                <w:delText>ND-</w:delText>
              </w:r>
              <w:commentRangeStart w:id="483"/>
              <w:r w:rsidRPr="006A7240" w:rsidDel="00413F49">
                <w:rPr>
                  <w:highlight w:val="green"/>
                  <w:rPrChange w:id="484" w:author="USA" w:date="2024-04-28T10:11:00Z">
                    <w:rPr>
                      <w:lang w:val="en-US"/>
                    </w:rPr>
                  </w:rPrChange>
                </w:rPr>
                <w:delText>Earth</w:delText>
              </w:r>
            </w:del>
            <w:commentRangeEnd w:id="483"/>
            <w:r w:rsidRPr="006A7240">
              <w:rPr>
                <w:rStyle w:val="CommentReference"/>
                <w:rFonts w:asciiTheme="minorHAnsi" w:eastAsiaTheme="minorHAnsi" w:hAnsiTheme="minorHAnsi" w:cstheme="minorBidi"/>
              </w:rPr>
              <w:commentReference w:id="483"/>
            </w:r>
          </w:p>
        </w:tc>
        <w:tc>
          <w:tcPr>
            <w:tcW w:w="539" w:type="pct"/>
            <w:tcBorders>
              <w:top w:val="single" w:sz="4" w:space="0" w:color="auto"/>
              <w:left w:val="single" w:sz="4" w:space="0" w:color="auto"/>
              <w:bottom w:val="single" w:sz="4" w:space="0" w:color="auto"/>
              <w:right w:val="single" w:sz="4" w:space="0" w:color="auto"/>
            </w:tcBorders>
            <w:shd w:val="clear" w:color="auto" w:fill="auto"/>
            <w:tcPrChange w:id="485" w:author="USA" w:date="2024-07-11T16:35:00Z">
              <w:tcPr>
                <w:tcW w:w="1" w:type="pct"/>
                <w:tcBorders>
                  <w:top w:val="single" w:sz="4" w:space="0" w:color="auto"/>
                  <w:left w:val="single" w:sz="4" w:space="0" w:color="auto"/>
                  <w:bottom w:val="single" w:sz="4" w:space="0" w:color="auto"/>
                  <w:right w:val="single" w:sz="4" w:space="0" w:color="auto"/>
                </w:tcBorders>
              </w:tcPr>
            </w:tcPrChange>
          </w:tcPr>
          <w:p w14:paraId="108A9C4E" w14:textId="40218887" w:rsidR="00E20538" w:rsidRPr="00A16BE4" w:rsidRDefault="00E20538" w:rsidP="00F51488">
            <w:pPr>
              <w:pStyle w:val="Tabletext"/>
              <w:spacing w:before="20" w:after="20"/>
              <w:jc w:val="center"/>
              <w:rPr>
                <w:highlight w:val="yellow"/>
                <w:rPrChange w:id="486" w:author="Dilapi, Christine (HII-Mission Technologies)" w:date="2024-07-12T08:24:00Z">
                  <w:rPr>
                    <w:highlight w:val="green"/>
                  </w:rPr>
                </w:rPrChange>
              </w:rPr>
            </w:pPr>
            <w:ins w:id="487" w:author="USA" w:date="2024-07-11T16:35:00Z">
              <w:r w:rsidRPr="00A16BE4">
                <w:rPr>
                  <w:highlight w:val="yellow"/>
                  <w:rPrChange w:id="488" w:author="Dilapi, Christine (HII-Mission Technologies)" w:date="2024-07-12T08:24:00Z">
                    <w:rPr>
                      <w:highlight w:val="green"/>
                    </w:rPr>
                  </w:rPrChange>
                </w:rPr>
                <w:t>TBD</w:t>
              </w:r>
            </w:ins>
          </w:p>
        </w:tc>
      </w:tr>
      <w:tr w:rsidR="00E20538" w:rsidRPr="006A7240" w14:paraId="11C99859" w14:textId="309B173B" w:rsidTr="00E20538">
        <w:trPr>
          <w:trHeight w:val="523"/>
          <w:jc w:val="center"/>
          <w:trPrChange w:id="489" w:author="USA" w:date="2024-07-11T16:27:00Z">
            <w:trPr>
              <w:trHeight w:val="523"/>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490"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45A9BD32" w14:textId="77777777" w:rsidR="00E20538" w:rsidRPr="006A7240" w:rsidRDefault="00E20538" w:rsidP="00F51488">
            <w:pPr>
              <w:pStyle w:val="Tabletext"/>
              <w:spacing w:before="20" w:after="20"/>
              <w:rPr>
                <w:highlight w:val="green"/>
                <w:rPrChange w:id="491" w:author="USA" w:date="2024-04-28T10:11:00Z">
                  <w:rPr>
                    <w:lang w:val="en-US"/>
                  </w:rPr>
                </w:rPrChange>
              </w:rPr>
            </w:pPr>
            <w:r w:rsidRPr="006A7240">
              <w:rPr>
                <w:highlight w:val="green"/>
                <w:rPrChange w:id="492" w:author="USA" w:date="2024-04-28T10:11:00Z">
                  <w:rPr>
                    <w:lang w:val="en-US"/>
                  </w:rPr>
                </w:rPrChange>
              </w:rPr>
              <w:t xml:space="preserve">Receive antenna minimum elevation angle towards the </w:t>
            </w:r>
            <w:commentRangeStart w:id="493"/>
            <w:r w:rsidRPr="006A7240">
              <w:rPr>
                <w:highlight w:val="green"/>
                <w:rPrChange w:id="494" w:author="USA" w:date="2024-04-28T10:11:00Z">
                  <w:rPr>
                    <w:lang w:val="en-US"/>
                  </w:rPr>
                </w:rPrChange>
              </w:rPr>
              <w:t>satellite</w:t>
            </w:r>
            <w:commentRangeEnd w:id="493"/>
            <w:r w:rsidRPr="006A7240">
              <w:rPr>
                <w:rStyle w:val="CommentReference"/>
                <w:rFonts w:asciiTheme="minorHAnsi" w:eastAsiaTheme="minorHAnsi" w:hAnsiTheme="minorHAnsi" w:cstheme="minorBidi"/>
              </w:rPr>
              <w:commentReference w:id="493"/>
            </w:r>
          </w:p>
        </w:tc>
        <w:tc>
          <w:tcPr>
            <w:tcW w:w="337" w:type="pct"/>
            <w:tcBorders>
              <w:top w:val="single" w:sz="4" w:space="0" w:color="auto"/>
              <w:left w:val="single" w:sz="4" w:space="0" w:color="auto"/>
              <w:bottom w:val="single" w:sz="4" w:space="0" w:color="auto"/>
              <w:right w:val="single" w:sz="4" w:space="0" w:color="auto"/>
            </w:tcBorders>
            <w:vAlign w:val="center"/>
            <w:hideMark/>
            <w:tcPrChange w:id="495"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1BCBFD09" w14:textId="77777777" w:rsidR="00E20538" w:rsidRPr="006A7240" w:rsidRDefault="00E20538" w:rsidP="00F51488">
            <w:pPr>
              <w:pStyle w:val="Tabletext"/>
              <w:spacing w:before="20" w:after="20"/>
              <w:jc w:val="center"/>
            </w:pPr>
            <w:r w:rsidRPr="006A7240">
              <w:t>(deg.)</w:t>
            </w:r>
          </w:p>
        </w:tc>
        <w:tc>
          <w:tcPr>
            <w:tcW w:w="489" w:type="pct"/>
            <w:tcBorders>
              <w:top w:val="single" w:sz="4" w:space="0" w:color="auto"/>
              <w:left w:val="single" w:sz="4" w:space="0" w:color="auto"/>
              <w:bottom w:val="single" w:sz="4" w:space="0" w:color="auto"/>
              <w:right w:val="single" w:sz="4" w:space="0" w:color="auto"/>
            </w:tcBorders>
            <w:vAlign w:val="center"/>
            <w:tcPrChange w:id="496"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7BB6FBE3" w14:textId="77777777" w:rsidR="00E20538" w:rsidRPr="006A7240" w:rsidRDefault="00E20538" w:rsidP="00F51488">
            <w:pPr>
              <w:pStyle w:val="Tabletext"/>
              <w:spacing w:before="20" w:after="20"/>
              <w:jc w:val="center"/>
              <w:rPr>
                <w:rFonts w:eastAsia="SimSun"/>
              </w:rPr>
            </w:pPr>
            <w:r w:rsidRPr="006A7240">
              <w:rPr>
                <w:rFonts w:eastAsia="SimSun"/>
              </w:rPr>
              <w:t>5</w:t>
            </w:r>
          </w:p>
        </w:tc>
        <w:tc>
          <w:tcPr>
            <w:tcW w:w="490" w:type="pct"/>
            <w:tcBorders>
              <w:top w:val="single" w:sz="4" w:space="0" w:color="auto"/>
              <w:left w:val="single" w:sz="4" w:space="0" w:color="auto"/>
              <w:bottom w:val="single" w:sz="4" w:space="0" w:color="auto"/>
              <w:right w:val="single" w:sz="4" w:space="0" w:color="auto"/>
            </w:tcBorders>
            <w:vAlign w:val="center"/>
            <w:hideMark/>
            <w:tcPrChange w:id="497" w:author="USA" w:date="2024-07-11T16:27: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35EA2774" w14:textId="77777777" w:rsidR="00E20538" w:rsidRPr="006A7240" w:rsidRDefault="00E20538" w:rsidP="00F51488">
            <w:pPr>
              <w:pStyle w:val="Tabletext"/>
              <w:spacing w:before="20" w:after="20"/>
              <w:jc w:val="center"/>
              <w:rPr>
                <w:rFonts w:eastAsia="SimSun"/>
              </w:rPr>
            </w:pPr>
            <w:r w:rsidRPr="006A7240">
              <w:rPr>
                <w:rFonts w:eastAsia="SimSun"/>
              </w:rPr>
              <w:t>4.5</w:t>
            </w:r>
          </w:p>
        </w:tc>
        <w:tc>
          <w:tcPr>
            <w:tcW w:w="431" w:type="pct"/>
            <w:tcBorders>
              <w:top w:val="single" w:sz="4" w:space="0" w:color="auto"/>
              <w:left w:val="single" w:sz="4" w:space="0" w:color="auto"/>
              <w:bottom w:val="single" w:sz="4" w:space="0" w:color="auto"/>
              <w:right w:val="single" w:sz="4" w:space="0" w:color="auto"/>
            </w:tcBorders>
            <w:vAlign w:val="center"/>
            <w:hideMark/>
            <w:tcPrChange w:id="498"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72F86DDF" w14:textId="77777777" w:rsidR="00E20538" w:rsidRPr="006A7240" w:rsidRDefault="00E20538" w:rsidP="00F51488">
            <w:pPr>
              <w:pStyle w:val="Tabletext"/>
              <w:spacing w:before="20" w:after="20"/>
              <w:jc w:val="center"/>
              <w:rPr>
                <w:rFonts w:eastAsia="SimSun"/>
              </w:rPr>
            </w:pPr>
            <w:r w:rsidRPr="006A7240">
              <w:rPr>
                <w:rFonts w:eastAsia="SimSun"/>
              </w:rPr>
              <w:t>3.5</w:t>
            </w:r>
          </w:p>
        </w:tc>
        <w:tc>
          <w:tcPr>
            <w:tcW w:w="431" w:type="pct"/>
            <w:tcBorders>
              <w:top w:val="single" w:sz="4" w:space="0" w:color="auto"/>
              <w:left w:val="single" w:sz="4" w:space="0" w:color="auto"/>
              <w:bottom w:val="single" w:sz="4" w:space="0" w:color="auto"/>
              <w:right w:val="single" w:sz="4" w:space="0" w:color="auto"/>
            </w:tcBorders>
            <w:vAlign w:val="center"/>
            <w:hideMark/>
            <w:tcPrChange w:id="499"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3F9BF0F5" w14:textId="77777777" w:rsidR="00E20538" w:rsidRPr="006A7240" w:rsidRDefault="00E20538" w:rsidP="00F51488">
            <w:pPr>
              <w:pStyle w:val="Tabletext"/>
              <w:spacing w:before="20" w:after="20"/>
              <w:jc w:val="center"/>
              <w:rPr>
                <w:rFonts w:eastAsia="SimSun"/>
              </w:rPr>
            </w:pPr>
            <w:r w:rsidRPr="006A7240">
              <w:rPr>
                <w:rFonts w:eastAsia="SimSun"/>
              </w:rPr>
              <w:t>3</w:t>
            </w:r>
          </w:p>
        </w:tc>
        <w:tc>
          <w:tcPr>
            <w:tcW w:w="432" w:type="pct"/>
            <w:tcBorders>
              <w:top w:val="single" w:sz="4" w:space="0" w:color="auto"/>
              <w:left w:val="single" w:sz="4" w:space="0" w:color="auto"/>
              <w:bottom w:val="single" w:sz="4" w:space="0" w:color="auto"/>
              <w:right w:val="single" w:sz="4" w:space="0" w:color="auto"/>
            </w:tcBorders>
            <w:vAlign w:val="center"/>
            <w:hideMark/>
            <w:tcPrChange w:id="500" w:author="USA" w:date="2024-07-11T16:27: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5C77C50A" w14:textId="77777777" w:rsidR="00E20538" w:rsidRPr="006A7240" w:rsidRDefault="00E20538" w:rsidP="00F51488">
            <w:pPr>
              <w:pStyle w:val="Tabletext"/>
              <w:spacing w:before="20" w:after="20"/>
              <w:jc w:val="center"/>
              <w:rPr>
                <w:rFonts w:eastAsia="SimSun"/>
              </w:rPr>
            </w:pPr>
            <w:r w:rsidRPr="006A7240">
              <w:rPr>
                <w:rFonts w:eastAsia="SimSun"/>
              </w:rPr>
              <w:t>1.5</w:t>
            </w:r>
          </w:p>
        </w:tc>
        <w:tc>
          <w:tcPr>
            <w:tcW w:w="540" w:type="pct"/>
            <w:tcBorders>
              <w:top w:val="single" w:sz="4" w:space="0" w:color="auto"/>
              <w:left w:val="single" w:sz="4" w:space="0" w:color="auto"/>
              <w:bottom w:val="single" w:sz="4" w:space="0" w:color="auto"/>
              <w:right w:val="single" w:sz="4" w:space="0" w:color="auto"/>
            </w:tcBorders>
            <w:vAlign w:val="center"/>
            <w:hideMark/>
            <w:tcPrChange w:id="501" w:author="USA" w:date="2024-07-11T16:27: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79CEE8E5" w14:textId="77777777" w:rsidR="00E20538" w:rsidRPr="006A7240" w:rsidRDefault="00E20538" w:rsidP="00F51488">
            <w:pPr>
              <w:pStyle w:val="Tabletext"/>
              <w:spacing w:before="20" w:after="20"/>
              <w:jc w:val="center"/>
              <w:rPr>
                <w:rFonts w:eastAsia="SimSun"/>
              </w:rPr>
            </w:pPr>
            <w:r w:rsidRPr="006A7240">
              <w:rPr>
                <w:rFonts w:eastAsia="SimSun"/>
              </w:rPr>
              <w:t>0</w:t>
            </w:r>
          </w:p>
        </w:tc>
        <w:tc>
          <w:tcPr>
            <w:tcW w:w="539" w:type="pct"/>
            <w:tcBorders>
              <w:top w:val="single" w:sz="4" w:space="0" w:color="auto"/>
              <w:left w:val="single" w:sz="4" w:space="0" w:color="auto"/>
              <w:bottom w:val="single" w:sz="4" w:space="0" w:color="auto"/>
              <w:right w:val="single" w:sz="4" w:space="0" w:color="auto"/>
            </w:tcBorders>
            <w:tcPrChange w:id="502"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48D7036E" w14:textId="18CDE15D" w:rsidR="00E20538" w:rsidRPr="00A16BE4" w:rsidRDefault="00E20538" w:rsidP="00F51488">
            <w:pPr>
              <w:pStyle w:val="Tabletext"/>
              <w:spacing w:before="20" w:after="20"/>
              <w:jc w:val="center"/>
              <w:rPr>
                <w:rFonts w:eastAsia="SimSun"/>
                <w:highlight w:val="yellow"/>
                <w:rPrChange w:id="503" w:author="Dilapi, Christine (HII-Mission Technologies)" w:date="2024-07-12T08:24:00Z">
                  <w:rPr>
                    <w:rFonts w:eastAsia="SimSun"/>
                  </w:rPr>
                </w:rPrChange>
              </w:rPr>
            </w:pPr>
            <w:ins w:id="504" w:author="USA" w:date="2024-07-11T16:36:00Z">
              <w:r w:rsidRPr="00A16BE4">
                <w:rPr>
                  <w:rFonts w:eastAsia="SimSun"/>
                  <w:highlight w:val="yellow"/>
                  <w:rPrChange w:id="505" w:author="Dilapi, Christine (HII-Mission Technologies)" w:date="2024-07-12T08:24:00Z">
                    <w:rPr>
                      <w:rFonts w:eastAsia="SimSun"/>
                    </w:rPr>
                  </w:rPrChange>
                </w:rPr>
                <w:t>TBD</w:t>
              </w:r>
            </w:ins>
          </w:p>
        </w:tc>
      </w:tr>
      <w:tr w:rsidR="00E20538" w:rsidRPr="006A7240" w14:paraId="5313CA01" w14:textId="7BAB7A5C" w:rsidTr="00E20538">
        <w:trPr>
          <w:trHeight w:val="227"/>
          <w:jc w:val="center"/>
          <w:trPrChange w:id="506" w:author="USA" w:date="2024-07-11T16:27:00Z">
            <w:trPr>
              <w:trHeight w:val="227"/>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507"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7DE64B3F" w14:textId="77777777" w:rsidR="00E20538" w:rsidRPr="006A7240" w:rsidRDefault="00E20538" w:rsidP="00F51488">
            <w:pPr>
              <w:pStyle w:val="Tabletext"/>
              <w:spacing w:after="20"/>
            </w:pPr>
            <w:r w:rsidRPr="006A7240">
              <w:t xml:space="preserve">Receive antenna polarization </w:t>
            </w:r>
          </w:p>
        </w:tc>
        <w:tc>
          <w:tcPr>
            <w:tcW w:w="337" w:type="pct"/>
            <w:tcBorders>
              <w:top w:val="single" w:sz="4" w:space="0" w:color="auto"/>
              <w:left w:val="single" w:sz="4" w:space="0" w:color="auto"/>
              <w:bottom w:val="single" w:sz="4" w:space="0" w:color="auto"/>
              <w:right w:val="single" w:sz="4" w:space="0" w:color="auto"/>
            </w:tcBorders>
            <w:vAlign w:val="center"/>
            <w:tcPrChange w:id="508"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tcPr>
            </w:tcPrChange>
          </w:tcPr>
          <w:p w14:paraId="06E1A394" w14:textId="77777777" w:rsidR="00E20538" w:rsidRPr="006A7240" w:rsidRDefault="00E20538" w:rsidP="00F51488">
            <w:pPr>
              <w:pStyle w:val="Tabletext"/>
              <w:spacing w:after="20"/>
              <w:jc w:val="center"/>
            </w:pPr>
          </w:p>
        </w:tc>
        <w:tc>
          <w:tcPr>
            <w:tcW w:w="489" w:type="pct"/>
            <w:tcBorders>
              <w:top w:val="single" w:sz="4" w:space="0" w:color="auto"/>
              <w:left w:val="single" w:sz="4" w:space="0" w:color="auto"/>
              <w:bottom w:val="single" w:sz="4" w:space="0" w:color="auto"/>
              <w:right w:val="single" w:sz="4" w:space="0" w:color="auto"/>
            </w:tcBorders>
            <w:vAlign w:val="center"/>
            <w:tcPrChange w:id="509"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194D29A1" w14:textId="77777777" w:rsidR="00E20538" w:rsidRPr="006A7240" w:rsidRDefault="00E20538" w:rsidP="00F51488">
            <w:pPr>
              <w:pStyle w:val="Tabletext"/>
              <w:spacing w:after="20"/>
              <w:jc w:val="center"/>
            </w:pPr>
            <w:r w:rsidRPr="006A7240">
              <w:t>Circular</w:t>
            </w:r>
          </w:p>
        </w:tc>
        <w:tc>
          <w:tcPr>
            <w:tcW w:w="490" w:type="pct"/>
            <w:tcBorders>
              <w:top w:val="single" w:sz="4" w:space="0" w:color="auto"/>
              <w:left w:val="single" w:sz="4" w:space="0" w:color="auto"/>
              <w:bottom w:val="single" w:sz="4" w:space="0" w:color="auto"/>
              <w:right w:val="single" w:sz="4" w:space="0" w:color="auto"/>
            </w:tcBorders>
            <w:vAlign w:val="center"/>
            <w:hideMark/>
            <w:tcPrChange w:id="510" w:author="USA" w:date="2024-07-11T16:27: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4042B631" w14:textId="77777777" w:rsidR="00E20538" w:rsidRPr="006A7240" w:rsidRDefault="00E20538" w:rsidP="00F51488">
            <w:pPr>
              <w:pStyle w:val="Tabletext"/>
              <w:spacing w:after="20"/>
              <w:jc w:val="center"/>
            </w:pPr>
            <w:r w:rsidRPr="006A7240">
              <w:t>Circular</w:t>
            </w:r>
          </w:p>
        </w:tc>
        <w:tc>
          <w:tcPr>
            <w:tcW w:w="431" w:type="pct"/>
            <w:tcBorders>
              <w:top w:val="single" w:sz="4" w:space="0" w:color="auto"/>
              <w:left w:val="single" w:sz="4" w:space="0" w:color="auto"/>
              <w:bottom w:val="single" w:sz="4" w:space="0" w:color="auto"/>
              <w:right w:val="single" w:sz="4" w:space="0" w:color="auto"/>
            </w:tcBorders>
            <w:vAlign w:val="center"/>
            <w:hideMark/>
            <w:tcPrChange w:id="511"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5A545230" w14:textId="77777777" w:rsidR="00E20538" w:rsidRPr="006A7240" w:rsidRDefault="00E20538" w:rsidP="00F51488">
            <w:pPr>
              <w:pStyle w:val="Tabletext"/>
              <w:spacing w:after="20"/>
              <w:jc w:val="center"/>
            </w:pPr>
            <w:r w:rsidRPr="006A7240">
              <w:t>Circular</w:t>
            </w:r>
          </w:p>
        </w:tc>
        <w:tc>
          <w:tcPr>
            <w:tcW w:w="431" w:type="pct"/>
            <w:tcBorders>
              <w:top w:val="single" w:sz="4" w:space="0" w:color="auto"/>
              <w:left w:val="single" w:sz="4" w:space="0" w:color="auto"/>
              <w:bottom w:val="single" w:sz="4" w:space="0" w:color="auto"/>
              <w:right w:val="single" w:sz="4" w:space="0" w:color="auto"/>
            </w:tcBorders>
            <w:vAlign w:val="center"/>
            <w:hideMark/>
            <w:tcPrChange w:id="512" w:author="USA" w:date="2024-07-11T16:27: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6FE1D3DA" w14:textId="77777777" w:rsidR="00E20538" w:rsidRPr="006A7240" w:rsidRDefault="00E20538" w:rsidP="00F51488">
            <w:pPr>
              <w:pStyle w:val="Tabletext"/>
              <w:spacing w:after="20"/>
              <w:jc w:val="center"/>
            </w:pPr>
            <w:r w:rsidRPr="006A7240">
              <w:t>Circular</w:t>
            </w:r>
          </w:p>
        </w:tc>
        <w:tc>
          <w:tcPr>
            <w:tcW w:w="432" w:type="pct"/>
            <w:tcBorders>
              <w:top w:val="single" w:sz="4" w:space="0" w:color="auto"/>
              <w:left w:val="single" w:sz="4" w:space="0" w:color="auto"/>
              <w:bottom w:val="single" w:sz="4" w:space="0" w:color="auto"/>
              <w:right w:val="single" w:sz="4" w:space="0" w:color="auto"/>
            </w:tcBorders>
            <w:vAlign w:val="center"/>
            <w:hideMark/>
            <w:tcPrChange w:id="513" w:author="USA" w:date="2024-07-11T16:27: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458938EC" w14:textId="77777777" w:rsidR="00E20538" w:rsidRPr="006A7240" w:rsidRDefault="00E20538" w:rsidP="00F51488">
            <w:pPr>
              <w:pStyle w:val="Tabletext"/>
              <w:spacing w:after="20"/>
              <w:jc w:val="center"/>
            </w:pPr>
            <w:r w:rsidRPr="006A7240">
              <w:t>Circular</w:t>
            </w:r>
          </w:p>
        </w:tc>
        <w:tc>
          <w:tcPr>
            <w:tcW w:w="540" w:type="pct"/>
            <w:tcBorders>
              <w:top w:val="single" w:sz="4" w:space="0" w:color="auto"/>
              <w:left w:val="single" w:sz="4" w:space="0" w:color="auto"/>
              <w:bottom w:val="single" w:sz="4" w:space="0" w:color="auto"/>
              <w:right w:val="single" w:sz="4" w:space="0" w:color="auto"/>
            </w:tcBorders>
            <w:vAlign w:val="center"/>
            <w:hideMark/>
            <w:tcPrChange w:id="514" w:author="USA" w:date="2024-07-11T16:27: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3C5990C6" w14:textId="77777777" w:rsidR="00E20538" w:rsidRPr="006A7240" w:rsidRDefault="00E20538" w:rsidP="00F51488">
            <w:pPr>
              <w:pStyle w:val="Tabletext"/>
              <w:spacing w:after="20"/>
              <w:jc w:val="center"/>
            </w:pPr>
            <w:r w:rsidRPr="006A7240">
              <w:t>Circular</w:t>
            </w:r>
          </w:p>
        </w:tc>
        <w:tc>
          <w:tcPr>
            <w:tcW w:w="539" w:type="pct"/>
            <w:tcBorders>
              <w:top w:val="single" w:sz="4" w:space="0" w:color="auto"/>
              <w:left w:val="single" w:sz="4" w:space="0" w:color="auto"/>
              <w:bottom w:val="single" w:sz="4" w:space="0" w:color="auto"/>
              <w:right w:val="single" w:sz="4" w:space="0" w:color="auto"/>
            </w:tcBorders>
            <w:tcPrChange w:id="515"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7C820EBC" w14:textId="3BE45C26" w:rsidR="00E20538" w:rsidRPr="00A16BE4" w:rsidRDefault="00E20538" w:rsidP="00F51488">
            <w:pPr>
              <w:pStyle w:val="Tabletext"/>
              <w:spacing w:after="20"/>
              <w:jc w:val="center"/>
              <w:rPr>
                <w:highlight w:val="yellow"/>
                <w:rPrChange w:id="516" w:author="Dilapi, Christine (HII-Mission Technologies)" w:date="2024-07-12T08:24:00Z">
                  <w:rPr/>
                </w:rPrChange>
              </w:rPr>
            </w:pPr>
            <w:ins w:id="517" w:author="USA" w:date="2024-07-11T16:36:00Z">
              <w:r w:rsidRPr="00A16BE4">
                <w:rPr>
                  <w:highlight w:val="yellow"/>
                  <w:rPrChange w:id="518" w:author="Dilapi, Christine (HII-Mission Technologies)" w:date="2024-07-12T08:24:00Z">
                    <w:rPr/>
                  </w:rPrChange>
                </w:rPr>
                <w:t>Circular</w:t>
              </w:r>
            </w:ins>
          </w:p>
        </w:tc>
      </w:tr>
      <w:tr w:rsidR="00E20538" w:rsidRPr="006A7240" w14:paraId="37242A8A" w14:textId="247C311E" w:rsidTr="00E20538">
        <w:trPr>
          <w:trHeight w:val="301"/>
          <w:jc w:val="center"/>
          <w:trPrChange w:id="519" w:author="USA" w:date="2024-07-11T16:27:00Z">
            <w:trPr>
              <w:trHeight w:val="301"/>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520" w:author="USA" w:date="2024-07-11T16:27:00Z">
              <w:tcPr>
                <w:tcW w:w="1470" w:type="pct"/>
                <w:tcBorders>
                  <w:top w:val="single" w:sz="4" w:space="0" w:color="auto"/>
                  <w:left w:val="single" w:sz="4" w:space="0" w:color="auto"/>
                  <w:bottom w:val="single" w:sz="4" w:space="0" w:color="auto"/>
                  <w:right w:val="single" w:sz="4" w:space="0" w:color="auto"/>
                </w:tcBorders>
                <w:hideMark/>
              </w:tcPr>
            </w:tcPrChange>
          </w:tcPr>
          <w:p w14:paraId="39396C8B" w14:textId="77777777" w:rsidR="00E20538" w:rsidRPr="006A7240" w:rsidRDefault="00E20538" w:rsidP="00F51488">
            <w:pPr>
              <w:pStyle w:val="Tabletext"/>
            </w:pPr>
            <w:r w:rsidRPr="006A7240">
              <w:t>Receiver noise temperature</w:t>
            </w:r>
          </w:p>
        </w:tc>
        <w:tc>
          <w:tcPr>
            <w:tcW w:w="337" w:type="pct"/>
            <w:tcBorders>
              <w:top w:val="single" w:sz="4" w:space="0" w:color="auto"/>
              <w:left w:val="single" w:sz="4" w:space="0" w:color="auto"/>
              <w:bottom w:val="single" w:sz="4" w:space="0" w:color="auto"/>
              <w:right w:val="single" w:sz="4" w:space="0" w:color="auto"/>
            </w:tcBorders>
            <w:vAlign w:val="center"/>
            <w:hideMark/>
            <w:tcPrChange w:id="521" w:author="USA" w:date="2024-07-11T16:27: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B05E4B7" w14:textId="77777777" w:rsidR="00E20538" w:rsidRPr="006A7240" w:rsidRDefault="00E20538" w:rsidP="00F51488">
            <w:pPr>
              <w:pStyle w:val="Tabletext"/>
              <w:jc w:val="center"/>
            </w:pPr>
            <w:r w:rsidRPr="006A7240">
              <w:t>(K)</w:t>
            </w:r>
          </w:p>
        </w:tc>
        <w:tc>
          <w:tcPr>
            <w:tcW w:w="489" w:type="pct"/>
            <w:tcBorders>
              <w:top w:val="single" w:sz="4" w:space="0" w:color="auto"/>
              <w:left w:val="single" w:sz="4" w:space="0" w:color="auto"/>
              <w:bottom w:val="single" w:sz="4" w:space="0" w:color="auto"/>
              <w:right w:val="single" w:sz="4" w:space="0" w:color="auto"/>
            </w:tcBorders>
            <w:vAlign w:val="center"/>
            <w:tcPrChange w:id="522" w:author="USA" w:date="2024-07-11T16:27:00Z">
              <w:tcPr>
                <w:tcW w:w="548" w:type="pct"/>
                <w:tcBorders>
                  <w:top w:val="single" w:sz="4" w:space="0" w:color="auto"/>
                  <w:left w:val="single" w:sz="4" w:space="0" w:color="auto"/>
                  <w:bottom w:val="single" w:sz="4" w:space="0" w:color="auto"/>
                  <w:right w:val="single" w:sz="4" w:space="0" w:color="auto"/>
                </w:tcBorders>
                <w:vAlign w:val="center"/>
              </w:tcPr>
            </w:tcPrChange>
          </w:tcPr>
          <w:p w14:paraId="5C24209D" w14:textId="77777777" w:rsidR="00E20538" w:rsidRPr="006A7240" w:rsidRDefault="00E20538" w:rsidP="00F51488">
            <w:pPr>
              <w:pStyle w:val="Tabletext"/>
              <w:jc w:val="center"/>
            </w:pPr>
            <w:del w:id="523" w:author="France" w:date="2024-04-25T17:13:00Z">
              <w:r w:rsidRPr="006A7240" w:rsidDel="0020143A">
                <w:rPr>
                  <w:rFonts w:eastAsia="SimSun"/>
                </w:rPr>
                <w:delText>170</w:delText>
              </w:r>
            </w:del>
            <w:ins w:id="524" w:author="France" w:date="2024-04-25T17:13:00Z">
              <w:r w:rsidRPr="006A7240">
                <w:rPr>
                  <w:rFonts w:eastAsia="SimSun"/>
                </w:rPr>
                <w:t>160</w:t>
              </w:r>
            </w:ins>
          </w:p>
        </w:tc>
        <w:tc>
          <w:tcPr>
            <w:tcW w:w="490" w:type="pct"/>
            <w:tcBorders>
              <w:top w:val="single" w:sz="4" w:space="0" w:color="auto"/>
              <w:left w:val="single" w:sz="4" w:space="0" w:color="auto"/>
              <w:bottom w:val="single" w:sz="4" w:space="0" w:color="auto"/>
              <w:right w:val="single" w:sz="4" w:space="0" w:color="auto"/>
            </w:tcBorders>
            <w:vAlign w:val="center"/>
            <w:tcPrChange w:id="525" w:author="USA" w:date="2024-07-11T16:27:00Z">
              <w:tcPr>
                <w:tcW w:w="549" w:type="pct"/>
                <w:tcBorders>
                  <w:top w:val="single" w:sz="4" w:space="0" w:color="auto"/>
                  <w:left w:val="single" w:sz="4" w:space="0" w:color="auto"/>
                  <w:bottom w:val="single" w:sz="4" w:space="0" w:color="auto"/>
                  <w:right w:val="single" w:sz="4" w:space="0" w:color="auto"/>
                </w:tcBorders>
                <w:vAlign w:val="center"/>
              </w:tcPr>
            </w:tcPrChange>
          </w:tcPr>
          <w:p w14:paraId="710402AB" w14:textId="77777777" w:rsidR="00E20538" w:rsidRPr="006A7240" w:rsidRDefault="00E20538" w:rsidP="00F51488">
            <w:pPr>
              <w:pStyle w:val="Tabletext"/>
              <w:jc w:val="center"/>
            </w:pPr>
            <w:ins w:id="526" w:author="France" w:date="2024-04-25T17:13:00Z">
              <w:r w:rsidRPr="006A7240">
                <w:rPr>
                  <w:rFonts w:eastAsia="SimSun"/>
                </w:rPr>
                <w:t>160</w:t>
              </w:r>
            </w:ins>
            <w:del w:id="527" w:author="France" w:date="2024-04-25T17:13:00Z">
              <w:r w:rsidRPr="006A7240" w:rsidDel="0020143A">
                <w:delText>170</w:delText>
              </w:r>
            </w:del>
          </w:p>
        </w:tc>
        <w:tc>
          <w:tcPr>
            <w:tcW w:w="431" w:type="pct"/>
            <w:tcBorders>
              <w:top w:val="single" w:sz="4" w:space="0" w:color="auto"/>
              <w:left w:val="single" w:sz="4" w:space="0" w:color="auto"/>
              <w:bottom w:val="single" w:sz="4" w:space="0" w:color="auto"/>
              <w:right w:val="single" w:sz="4" w:space="0" w:color="auto"/>
            </w:tcBorders>
            <w:vAlign w:val="center"/>
            <w:tcPrChange w:id="528"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41E75FF1" w14:textId="77777777" w:rsidR="00E20538" w:rsidRPr="006A7240" w:rsidRDefault="00E20538" w:rsidP="00F51488">
            <w:pPr>
              <w:pStyle w:val="Tabletext"/>
              <w:jc w:val="center"/>
            </w:pPr>
            <w:del w:id="529" w:author="France" w:date="2024-04-25T17:13:00Z">
              <w:r w:rsidRPr="006A7240" w:rsidDel="0020143A">
                <w:delText>170</w:delText>
              </w:r>
            </w:del>
            <w:ins w:id="530" w:author="France" w:date="2024-04-25T17:13:00Z">
              <w:r w:rsidRPr="006A7240">
                <w:rPr>
                  <w:rFonts w:eastAsia="SimSun"/>
                </w:rPr>
                <w:t>160</w:t>
              </w:r>
            </w:ins>
          </w:p>
        </w:tc>
        <w:tc>
          <w:tcPr>
            <w:tcW w:w="431" w:type="pct"/>
            <w:tcBorders>
              <w:top w:val="single" w:sz="4" w:space="0" w:color="auto"/>
              <w:left w:val="single" w:sz="4" w:space="0" w:color="auto"/>
              <w:bottom w:val="single" w:sz="4" w:space="0" w:color="auto"/>
              <w:right w:val="single" w:sz="4" w:space="0" w:color="auto"/>
            </w:tcBorders>
            <w:vAlign w:val="center"/>
            <w:tcPrChange w:id="531" w:author="USA" w:date="2024-07-11T16:27:00Z">
              <w:tcPr>
                <w:tcW w:w="483" w:type="pct"/>
                <w:tcBorders>
                  <w:top w:val="single" w:sz="4" w:space="0" w:color="auto"/>
                  <w:left w:val="single" w:sz="4" w:space="0" w:color="auto"/>
                  <w:bottom w:val="single" w:sz="4" w:space="0" w:color="auto"/>
                  <w:right w:val="single" w:sz="4" w:space="0" w:color="auto"/>
                </w:tcBorders>
                <w:vAlign w:val="center"/>
              </w:tcPr>
            </w:tcPrChange>
          </w:tcPr>
          <w:p w14:paraId="64588A46" w14:textId="77777777" w:rsidR="00E20538" w:rsidRPr="006A7240" w:rsidRDefault="00E20538" w:rsidP="00F51488">
            <w:pPr>
              <w:pStyle w:val="Tabletext"/>
              <w:jc w:val="center"/>
            </w:pPr>
            <w:ins w:id="532" w:author="France" w:date="2024-04-25T17:13:00Z">
              <w:r w:rsidRPr="006A7240">
                <w:rPr>
                  <w:rFonts w:eastAsia="SimSun"/>
                </w:rPr>
                <w:t>160</w:t>
              </w:r>
            </w:ins>
            <w:del w:id="533" w:author="France" w:date="2024-04-25T17:13:00Z">
              <w:r w:rsidRPr="006A7240" w:rsidDel="0020143A">
                <w:delText>170</w:delText>
              </w:r>
            </w:del>
          </w:p>
        </w:tc>
        <w:tc>
          <w:tcPr>
            <w:tcW w:w="432" w:type="pct"/>
            <w:tcBorders>
              <w:top w:val="single" w:sz="4" w:space="0" w:color="auto"/>
              <w:left w:val="single" w:sz="4" w:space="0" w:color="auto"/>
              <w:bottom w:val="single" w:sz="4" w:space="0" w:color="auto"/>
              <w:right w:val="single" w:sz="4" w:space="0" w:color="auto"/>
            </w:tcBorders>
            <w:vAlign w:val="center"/>
            <w:tcPrChange w:id="534" w:author="USA" w:date="2024-07-11T16:27:00Z">
              <w:tcPr>
                <w:tcW w:w="484" w:type="pct"/>
                <w:tcBorders>
                  <w:top w:val="single" w:sz="4" w:space="0" w:color="auto"/>
                  <w:left w:val="single" w:sz="4" w:space="0" w:color="auto"/>
                  <w:bottom w:val="single" w:sz="4" w:space="0" w:color="auto"/>
                  <w:right w:val="single" w:sz="4" w:space="0" w:color="auto"/>
                </w:tcBorders>
                <w:vAlign w:val="center"/>
              </w:tcPr>
            </w:tcPrChange>
          </w:tcPr>
          <w:p w14:paraId="33BD8495" w14:textId="77777777" w:rsidR="00E20538" w:rsidRPr="006A7240" w:rsidRDefault="00E20538" w:rsidP="00F51488">
            <w:pPr>
              <w:pStyle w:val="Tabletext"/>
              <w:jc w:val="center"/>
            </w:pPr>
            <w:ins w:id="535" w:author="France" w:date="2024-04-25T17:13:00Z">
              <w:r w:rsidRPr="006A7240">
                <w:rPr>
                  <w:rFonts w:eastAsia="SimSun"/>
                </w:rPr>
                <w:t>160</w:t>
              </w:r>
            </w:ins>
            <w:del w:id="536" w:author="France" w:date="2024-04-25T17:13:00Z">
              <w:r w:rsidRPr="006A7240" w:rsidDel="0020143A">
                <w:delText>170</w:delText>
              </w:r>
            </w:del>
          </w:p>
        </w:tc>
        <w:tc>
          <w:tcPr>
            <w:tcW w:w="540" w:type="pct"/>
            <w:tcBorders>
              <w:top w:val="single" w:sz="4" w:space="0" w:color="auto"/>
              <w:left w:val="single" w:sz="4" w:space="0" w:color="auto"/>
              <w:bottom w:val="single" w:sz="4" w:space="0" w:color="auto"/>
              <w:right w:val="single" w:sz="4" w:space="0" w:color="auto"/>
            </w:tcBorders>
            <w:vAlign w:val="center"/>
            <w:tcPrChange w:id="537" w:author="USA" w:date="2024-07-11T16:27:00Z">
              <w:tcPr>
                <w:tcW w:w="605" w:type="pct"/>
                <w:tcBorders>
                  <w:top w:val="single" w:sz="4" w:space="0" w:color="auto"/>
                  <w:left w:val="single" w:sz="4" w:space="0" w:color="auto"/>
                  <w:bottom w:val="single" w:sz="4" w:space="0" w:color="auto"/>
                  <w:right w:val="single" w:sz="4" w:space="0" w:color="auto"/>
                </w:tcBorders>
                <w:vAlign w:val="center"/>
              </w:tcPr>
            </w:tcPrChange>
          </w:tcPr>
          <w:p w14:paraId="08942A37" w14:textId="77777777" w:rsidR="00E20538" w:rsidRPr="006A7240" w:rsidRDefault="00E20538" w:rsidP="00F51488">
            <w:pPr>
              <w:pStyle w:val="Tabletext"/>
              <w:jc w:val="center"/>
            </w:pPr>
            <w:r w:rsidRPr="006A7240">
              <w:t>250</w:t>
            </w:r>
          </w:p>
        </w:tc>
        <w:tc>
          <w:tcPr>
            <w:tcW w:w="539" w:type="pct"/>
            <w:tcBorders>
              <w:top w:val="single" w:sz="4" w:space="0" w:color="auto"/>
              <w:left w:val="single" w:sz="4" w:space="0" w:color="auto"/>
              <w:bottom w:val="single" w:sz="4" w:space="0" w:color="auto"/>
              <w:right w:val="single" w:sz="4" w:space="0" w:color="auto"/>
            </w:tcBorders>
            <w:tcPrChange w:id="538" w:author="USA" w:date="2024-07-11T16:27:00Z">
              <w:tcPr>
                <w:tcW w:w="1" w:type="pct"/>
                <w:tcBorders>
                  <w:top w:val="single" w:sz="4" w:space="0" w:color="auto"/>
                  <w:left w:val="single" w:sz="4" w:space="0" w:color="auto"/>
                  <w:bottom w:val="single" w:sz="4" w:space="0" w:color="auto"/>
                  <w:right w:val="single" w:sz="4" w:space="0" w:color="auto"/>
                </w:tcBorders>
              </w:tcPr>
            </w:tcPrChange>
          </w:tcPr>
          <w:p w14:paraId="4B751840" w14:textId="0F8469D0" w:rsidR="00E20538" w:rsidRPr="00A16BE4" w:rsidRDefault="00E20538" w:rsidP="00F51488">
            <w:pPr>
              <w:pStyle w:val="Tabletext"/>
              <w:jc w:val="center"/>
              <w:rPr>
                <w:highlight w:val="yellow"/>
                <w:rPrChange w:id="539" w:author="Dilapi, Christine (HII-Mission Technologies)" w:date="2024-07-12T08:24:00Z">
                  <w:rPr/>
                </w:rPrChange>
              </w:rPr>
            </w:pPr>
            <w:ins w:id="540" w:author="USA" w:date="2024-07-11T16:36:00Z">
              <w:r w:rsidRPr="00A16BE4">
                <w:rPr>
                  <w:highlight w:val="yellow"/>
                  <w:rPrChange w:id="541" w:author="Dilapi, Christine (HII-Mission Technologies)" w:date="2024-07-12T08:24:00Z">
                    <w:rPr/>
                  </w:rPrChange>
                </w:rPr>
                <w:t>TBD</w:t>
              </w:r>
            </w:ins>
          </w:p>
        </w:tc>
      </w:tr>
    </w:tbl>
    <w:p w14:paraId="595ACC35" w14:textId="77777777" w:rsidR="00C80242" w:rsidRDefault="00C80242" w:rsidP="00C80242">
      <w:pPr>
        <w:rPr>
          <w:lang w:eastAsia="zh-CN"/>
        </w:rPr>
      </w:pPr>
    </w:p>
    <w:p w14:paraId="0180D092" w14:textId="77777777" w:rsidR="00466E25" w:rsidRPr="006A7240" w:rsidRDefault="00466E25" w:rsidP="00466E25">
      <w:pPr>
        <w:pStyle w:val="Tablefin"/>
        <w:sectPr w:rsidR="00466E25" w:rsidRPr="006A7240" w:rsidSect="00B8708C">
          <w:headerReference w:type="default" r:id="rId32"/>
          <w:footerReference w:type="default" r:id="rId33"/>
          <w:headerReference w:type="first" r:id="rId34"/>
          <w:footerReference w:type="first" r:id="rId35"/>
          <w:pgSz w:w="16834" w:h="11907" w:orient="landscape"/>
          <w:pgMar w:top="1418" w:right="1134" w:bottom="1418" w:left="1134" w:header="720" w:footer="720" w:gutter="0"/>
          <w:paperSrc w:first="15" w:other="15"/>
          <w:cols w:space="720"/>
          <w:titlePg/>
          <w:docGrid w:linePitch="299"/>
        </w:sectPr>
      </w:pPr>
    </w:p>
    <w:p w14:paraId="45CE1BC0" w14:textId="77777777" w:rsidR="00C80242" w:rsidRPr="006A7240" w:rsidRDefault="00C80242" w:rsidP="00C80242">
      <w:pPr>
        <w:pStyle w:val="Heading3"/>
      </w:pPr>
      <w:r w:rsidRPr="006A7240">
        <w:lastRenderedPageBreak/>
        <w:t>2.1.2</w:t>
      </w:r>
      <w:r w:rsidRPr="006A7240">
        <w:tab/>
        <w:t>Earth stations of non-GSO satellite systems</w:t>
      </w:r>
    </w:p>
    <w:p w14:paraId="0F0B5CC3" w14:textId="77777777" w:rsidR="00C80242" w:rsidRPr="006A7240" w:rsidRDefault="00C80242" w:rsidP="00C80242">
      <w:r w:rsidRPr="006A7240">
        <w:t>The earth stations as described in this paragraph correspond to non-GSO satellite systems. Several types of terminals are to be considered, with technical characteristics as shown in the following Table.</w:t>
      </w:r>
    </w:p>
    <w:p w14:paraId="56F7C871" w14:textId="77777777" w:rsidR="00C80242" w:rsidRDefault="00C80242" w:rsidP="00B8708C">
      <w:pPr>
        <w:pStyle w:val="EditorsNote"/>
      </w:pPr>
      <w:ins w:id="542" w:author="USA" w:date="2024-04-28T10:12:00Z">
        <w:r w:rsidRPr="006A7240">
          <w:rPr>
            <w:highlight w:val="green"/>
          </w:rPr>
          <w:t>[Editor’s note: Membership is invited to submit representative earth station parameters, taking into account Table 4 below.]</w:t>
        </w:r>
      </w:ins>
    </w:p>
    <w:p w14:paraId="085E36AC" w14:textId="1926C648" w:rsidR="00B8708C" w:rsidRPr="006A7240" w:rsidRDefault="00B8708C" w:rsidP="00C80242">
      <w:pPr>
        <w:sectPr w:rsidR="00B8708C" w:rsidRPr="006A7240" w:rsidSect="00C80242">
          <w:headerReference w:type="first" r:id="rId36"/>
          <w:footerReference w:type="first" r:id="rId37"/>
          <w:pgSz w:w="11907" w:h="16834"/>
          <w:pgMar w:top="1418" w:right="1134" w:bottom="1418" w:left="1134" w:header="720" w:footer="720" w:gutter="0"/>
          <w:paperSrc w:first="15" w:other="15"/>
          <w:cols w:space="720"/>
          <w:titlePg/>
          <w:docGrid w:linePitch="299"/>
        </w:sectPr>
      </w:pPr>
    </w:p>
    <w:p w14:paraId="21641591" w14:textId="77777777" w:rsidR="00C80242" w:rsidRPr="006A7240" w:rsidRDefault="00C80242" w:rsidP="00B8708C">
      <w:pPr>
        <w:pStyle w:val="TableNo"/>
        <w:spacing w:before="120"/>
      </w:pPr>
      <w:r w:rsidRPr="006A7240">
        <w:lastRenderedPageBreak/>
        <w:t xml:space="preserve">Table </w:t>
      </w:r>
      <w:r w:rsidRPr="006A7240">
        <w:fldChar w:fldCharType="begin"/>
      </w:r>
      <w:r w:rsidRPr="006A7240">
        <w:instrText xml:space="preserve"> SEQ Table \* ARABIC </w:instrText>
      </w:r>
      <w:r w:rsidRPr="006A7240">
        <w:fldChar w:fldCharType="separate"/>
      </w:r>
      <w:r w:rsidRPr="006A7240">
        <w:t>4</w:t>
      </w:r>
      <w:r w:rsidRPr="006A7240">
        <w:fldChar w:fldCharType="end"/>
      </w:r>
    </w:p>
    <w:p w14:paraId="58D8BE85" w14:textId="21BEBD14" w:rsidR="00C80242" w:rsidRPr="006A7240" w:rsidRDefault="00C80242" w:rsidP="00B8708C">
      <w:pPr>
        <w:pStyle w:val="Tabletitle"/>
      </w:pPr>
      <w:r w:rsidRPr="006A7240">
        <w:t>Non-GSO earth station characteristics</w:t>
      </w:r>
    </w:p>
    <w:tbl>
      <w:tblPr>
        <w:tblW w:w="5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543" w:author="USA" w:date="2024-07-11T16:28: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083"/>
        <w:gridCol w:w="1062"/>
        <w:gridCol w:w="875"/>
        <w:gridCol w:w="875"/>
        <w:gridCol w:w="875"/>
        <w:gridCol w:w="875"/>
        <w:gridCol w:w="874"/>
        <w:gridCol w:w="874"/>
        <w:gridCol w:w="874"/>
        <w:gridCol w:w="874"/>
        <w:gridCol w:w="874"/>
        <w:gridCol w:w="874"/>
        <w:gridCol w:w="874"/>
        <w:gridCol w:w="874"/>
        <w:gridCol w:w="1388"/>
        <w:tblGridChange w:id="544">
          <w:tblGrid>
            <w:gridCol w:w="2083"/>
            <w:gridCol w:w="930"/>
            <w:gridCol w:w="132"/>
            <w:gridCol w:w="947"/>
            <w:gridCol w:w="872"/>
            <w:gridCol w:w="872"/>
            <w:gridCol w:w="872"/>
            <w:gridCol w:w="872"/>
            <w:gridCol w:w="872"/>
            <w:gridCol w:w="872"/>
            <w:gridCol w:w="872"/>
            <w:gridCol w:w="872"/>
            <w:gridCol w:w="872"/>
            <w:gridCol w:w="872"/>
            <w:gridCol w:w="872"/>
            <w:gridCol w:w="872"/>
            <w:gridCol w:w="469"/>
            <w:gridCol w:w="1275"/>
          </w:tblGrid>
        </w:tblGridChange>
      </w:tblGrid>
      <w:tr w:rsidR="00E20538" w:rsidRPr="006A7240" w14:paraId="1737B8FF" w14:textId="6E07ED3E" w:rsidTr="00E20538">
        <w:trPr>
          <w:trHeight w:val="397"/>
          <w:tblHeader/>
          <w:jc w:val="center"/>
          <w:trPrChange w:id="545" w:author="USA" w:date="2024-07-11T16:28:00Z">
            <w:trPr>
              <w:trHeight w:val="397"/>
              <w:tblHeader/>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546"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0E11DCEB" w14:textId="77777777" w:rsidR="00E20538" w:rsidRPr="006A7240" w:rsidRDefault="00E20538" w:rsidP="00F51488">
            <w:pPr>
              <w:pStyle w:val="Tablehead"/>
            </w:pPr>
            <w:r w:rsidRPr="006A7240">
              <w:t>Characteristics of earth station</w:t>
            </w:r>
          </w:p>
        </w:tc>
        <w:tc>
          <w:tcPr>
            <w:tcW w:w="353" w:type="pct"/>
            <w:tcBorders>
              <w:top w:val="single" w:sz="4" w:space="0" w:color="auto"/>
              <w:left w:val="single" w:sz="4" w:space="0" w:color="auto"/>
              <w:bottom w:val="single" w:sz="4" w:space="0" w:color="auto"/>
              <w:right w:val="single" w:sz="4" w:space="0" w:color="auto"/>
            </w:tcBorders>
            <w:hideMark/>
            <w:tcPrChange w:id="547" w:author="USA" w:date="2024-07-11T16:28:00Z">
              <w:tcPr>
                <w:tcW w:w="467" w:type="pct"/>
                <w:gridSpan w:val="2"/>
                <w:tcBorders>
                  <w:top w:val="single" w:sz="4" w:space="0" w:color="auto"/>
                  <w:left w:val="single" w:sz="4" w:space="0" w:color="auto"/>
                  <w:bottom w:val="single" w:sz="4" w:space="0" w:color="auto"/>
                  <w:right w:val="single" w:sz="4" w:space="0" w:color="auto"/>
                </w:tcBorders>
                <w:hideMark/>
              </w:tcPr>
            </w:tcPrChange>
          </w:tcPr>
          <w:p w14:paraId="5E54ECB9" w14:textId="77777777" w:rsidR="00E20538" w:rsidRPr="006A7240" w:rsidRDefault="00E20538" w:rsidP="00F51488">
            <w:pPr>
              <w:pStyle w:val="Tablehead"/>
            </w:pPr>
            <w:r w:rsidRPr="006A7240">
              <w:t>Units</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48"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7B0A6EBD" w14:textId="77777777" w:rsidR="00E20538" w:rsidRPr="006A7240" w:rsidRDefault="00E20538" w:rsidP="00F51488">
            <w:pPr>
              <w:pStyle w:val="Tablehead"/>
            </w:pPr>
            <w:r w:rsidRPr="006A7240">
              <w:t>Earth station</w:t>
            </w:r>
            <w:r w:rsidRPr="006A7240">
              <w:br/>
              <w:t>type 1</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549"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A473A53" w14:textId="77777777" w:rsidR="00E20538" w:rsidRPr="006A7240" w:rsidRDefault="00E20538" w:rsidP="00F51488">
            <w:pPr>
              <w:pStyle w:val="Tablehead"/>
              <w:rPr>
                <w:rFonts w:eastAsia="SimSun"/>
              </w:rPr>
            </w:pPr>
            <w:r w:rsidRPr="006A7240">
              <w:t>Earth station</w:t>
            </w:r>
            <w:r w:rsidRPr="006A7240">
              <w:br/>
              <w:t>type 2</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55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995711E" w14:textId="77777777" w:rsidR="00E20538" w:rsidRPr="006A7240" w:rsidRDefault="00E20538" w:rsidP="00F51488">
            <w:pPr>
              <w:pStyle w:val="Tablehead"/>
              <w:rPr>
                <w:rFonts w:eastAsia="SimSun"/>
              </w:rPr>
            </w:pPr>
            <w:r w:rsidRPr="006A7240">
              <w:t>Earth station</w:t>
            </w:r>
            <w:r w:rsidRPr="006A7240">
              <w:br/>
              <w:t>type 3</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55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5218C79" w14:textId="77777777" w:rsidR="00E20538" w:rsidRPr="006A7240" w:rsidRDefault="00E20538" w:rsidP="00F51488">
            <w:pPr>
              <w:pStyle w:val="Tablehead"/>
              <w:rPr>
                <w:rFonts w:eastAsia="SimSun"/>
              </w:rPr>
            </w:pPr>
            <w:r w:rsidRPr="006A7240">
              <w:t>Earth station</w:t>
            </w:r>
            <w:r w:rsidRPr="006A7240">
              <w:br/>
              <w:t>type 4</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552"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316F279" w14:textId="77777777" w:rsidR="00E20538" w:rsidRPr="006A7240" w:rsidRDefault="00E20538" w:rsidP="00F51488">
            <w:pPr>
              <w:pStyle w:val="Tablehead"/>
              <w:rPr>
                <w:rFonts w:eastAsia="SimSun"/>
              </w:rPr>
            </w:pPr>
            <w:r w:rsidRPr="006A7240">
              <w:t>Earth station</w:t>
            </w:r>
            <w:r w:rsidRPr="006A7240">
              <w:br/>
              <w:t>type 5</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55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260D0D1" w14:textId="77777777" w:rsidR="00E20538" w:rsidRPr="006A7240" w:rsidRDefault="00E20538" w:rsidP="00F51488">
            <w:pPr>
              <w:pStyle w:val="Tablehead"/>
              <w:rPr>
                <w:rFonts w:eastAsia="SimSun"/>
              </w:rPr>
            </w:pPr>
            <w:r w:rsidRPr="006A7240">
              <w:t>Earth station</w:t>
            </w:r>
            <w:r w:rsidRPr="006A7240">
              <w:br/>
              <w:t>type 6</w:t>
            </w:r>
          </w:p>
        </w:tc>
        <w:tc>
          <w:tcPr>
            <w:tcW w:w="462" w:type="pct"/>
            <w:tcBorders>
              <w:top w:val="single" w:sz="4" w:space="0" w:color="auto"/>
              <w:left w:val="single" w:sz="4" w:space="0" w:color="auto"/>
              <w:bottom w:val="single" w:sz="4" w:space="0" w:color="auto"/>
              <w:right w:val="single" w:sz="4" w:space="0" w:color="auto"/>
            </w:tcBorders>
            <w:tcPrChange w:id="554"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4125593C" w14:textId="39F7C5FC" w:rsidR="00E20538" w:rsidRPr="00917E7F" w:rsidRDefault="00E20538" w:rsidP="00F51488">
            <w:pPr>
              <w:pStyle w:val="Tablehead"/>
              <w:rPr>
                <w:highlight w:val="yellow"/>
              </w:rPr>
            </w:pPr>
            <w:ins w:id="555" w:author="USA" w:date="2024-07-11T16:28:00Z">
              <w:r w:rsidRPr="00917E7F">
                <w:rPr>
                  <w:highlight w:val="yellow"/>
                </w:rPr>
                <w:t>Earth station type 7</w:t>
              </w:r>
            </w:ins>
          </w:p>
        </w:tc>
      </w:tr>
      <w:tr w:rsidR="00E20538" w:rsidRPr="006A7240" w14:paraId="7578D5C9" w14:textId="50DD3A6C" w:rsidTr="00E20538">
        <w:trPr>
          <w:trHeight w:val="301"/>
          <w:jc w:val="center"/>
          <w:trPrChange w:id="556" w:author="USA" w:date="2024-07-11T16:28:00Z">
            <w:trPr>
              <w:trHeight w:val="301"/>
              <w:jc w:val="center"/>
            </w:trPr>
          </w:trPrChange>
        </w:trPr>
        <w:tc>
          <w:tcPr>
            <w:tcW w:w="693" w:type="pct"/>
            <w:tcBorders>
              <w:top w:val="single" w:sz="4" w:space="0" w:color="auto"/>
              <w:left w:val="single" w:sz="4" w:space="0" w:color="auto"/>
              <w:bottom w:val="single" w:sz="4" w:space="0" w:color="auto"/>
              <w:right w:val="single" w:sz="4" w:space="0" w:color="auto"/>
            </w:tcBorders>
            <w:tcPrChange w:id="557" w:author="USA" w:date="2024-07-11T16:28:00Z">
              <w:tcPr>
                <w:tcW w:w="1132" w:type="pct"/>
                <w:gridSpan w:val="2"/>
                <w:tcBorders>
                  <w:top w:val="single" w:sz="4" w:space="0" w:color="auto"/>
                  <w:left w:val="single" w:sz="4" w:space="0" w:color="auto"/>
                  <w:bottom w:val="single" w:sz="4" w:space="0" w:color="auto"/>
                  <w:right w:val="single" w:sz="4" w:space="0" w:color="auto"/>
                </w:tcBorders>
              </w:tcPr>
            </w:tcPrChange>
          </w:tcPr>
          <w:p w14:paraId="4FC0C4A9" w14:textId="77777777" w:rsidR="00E20538" w:rsidRPr="006A7240" w:rsidRDefault="00E20538" w:rsidP="00F51488">
            <w:pPr>
              <w:pStyle w:val="Tabletext"/>
            </w:pPr>
            <w:r w:rsidRPr="006A7240">
              <w:t>Antenna type</w:t>
            </w:r>
          </w:p>
        </w:tc>
        <w:tc>
          <w:tcPr>
            <w:tcW w:w="353" w:type="pct"/>
            <w:tcBorders>
              <w:top w:val="single" w:sz="4" w:space="0" w:color="auto"/>
              <w:left w:val="single" w:sz="4" w:space="0" w:color="auto"/>
              <w:bottom w:val="single" w:sz="4" w:space="0" w:color="auto"/>
              <w:right w:val="single" w:sz="4" w:space="0" w:color="auto"/>
            </w:tcBorders>
            <w:tcPrChange w:id="558" w:author="USA" w:date="2024-07-11T16:28:00Z">
              <w:tcPr>
                <w:tcW w:w="467" w:type="pct"/>
                <w:gridSpan w:val="2"/>
                <w:tcBorders>
                  <w:top w:val="single" w:sz="4" w:space="0" w:color="auto"/>
                  <w:left w:val="single" w:sz="4" w:space="0" w:color="auto"/>
                  <w:bottom w:val="single" w:sz="4" w:space="0" w:color="auto"/>
                  <w:right w:val="single" w:sz="4" w:space="0" w:color="auto"/>
                </w:tcBorders>
              </w:tcPr>
            </w:tcPrChange>
          </w:tcPr>
          <w:p w14:paraId="31455FD0" w14:textId="77777777" w:rsidR="00E20538" w:rsidRPr="006A7240" w:rsidRDefault="00E20538" w:rsidP="00F51488">
            <w:pPr>
              <w:pStyle w:val="Tabletext"/>
              <w:jc w:val="cente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559"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4D796EED" w14:textId="77777777" w:rsidR="00E20538" w:rsidRPr="006A7240" w:rsidRDefault="00E20538" w:rsidP="00F51488">
            <w:pPr>
              <w:pStyle w:val="Tabletext"/>
              <w:jc w:val="center"/>
              <w:rPr>
                <w:rFonts w:eastAsia="SimSun"/>
              </w:rPr>
            </w:pPr>
            <w:r w:rsidRPr="006A7240">
              <w:rPr>
                <w:rFonts w:eastAsia="SimSun"/>
              </w:rPr>
              <w:t>Parabolic</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6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46A1550F" w14:textId="77777777" w:rsidR="00E20538" w:rsidRPr="006A7240" w:rsidRDefault="00E20538" w:rsidP="00F51488">
            <w:pPr>
              <w:pStyle w:val="Tabletext"/>
              <w:jc w:val="center"/>
              <w:rPr>
                <w:rFonts w:eastAsia="SimSun"/>
              </w:rPr>
            </w:pPr>
            <w:r w:rsidRPr="006A7240">
              <w:rPr>
                <w:rFonts w:eastAsia="SimSun"/>
              </w:rPr>
              <w:t>Parabolic</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6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36490DEC" w14:textId="77777777" w:rsidR="00E20538" w:rsidRPr="006A7240" w:rsidRDefault="00E20538" w:rsidP="00F51488">
            <w:pPr>
              <w:pStyle w:val="Tabletext"/>
              <w:jc w:val="center"/>
              <w:rPr>
                <w:rFonts w:eastAsia="SimSun"/>
              </w:rPr>
            </w:pPr>
            <w:r w:rsidRPr="006A7240">
              <w:rPr>
                <w:rFonts w:eastAsia="SimSun"/>
              </w:rPr>
              <w:t>Parabolic</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62"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BA7D8AC" w14:textId="77777777" w:rsidR="00E20538" w:rsidRPr="006A7240" w:rsidRDefault="00E20538" w:rsidP="00F51488">
            <w:pPr>
              <w:pStyle w:val="Tabletext"/>
              <w:jc w:val="center"/>
              <w:rPr>
                <w:rFonts w:eastAsia="SimSun"/>
              </w:rPr>
            </w:pPr>
            <w:r w:rsidRPr="006A7240">
              <w:rPr>
                <w:rFonts w:eastAsia="SimSun"/>
              </w:rPr>
              <w:t>Parabolic</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6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61301254" w14:textId="77777777" w:rsidR="00E20538" w:rsidRPr="006A7240" w:rsidRDefault="00E20538" w:rsidP="00F51488">
            <w:pPr>
              <w:pStyle w:val="Tabletext"/>
              <w:jc w:val="center"/>
              <w:rPr>
                <w:rFonts w:eastAsia="SimSun"/>
              </w:rPr>
            </w:pPr>
            <w:r w:rsidRPr="006A7240">
              <w:rPr>
                <w:rFonts w:eastAsia="SimSun"/>
              </w:rPr>
              <w:t>Parabolic</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6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0C3C042C" w14:textId="77777777" w:rsidR="00E20538" w:rsidRPr="006A7240" w:rsidRDefault="00E20538" w:rsidP="00F51488">
            <w:pPr>
              <w:pStyle w:val="Tabletext"/>
              <w:jc w:val="center"/>
              <w:rPr>
                <w:rFonts w:eastAsia="SimSun"/>
              </w:rPr>
            </w:pPr>
            <w:r w:rsidRPr="006A7240">
              <w:rPr>
                <w:rFonts w:eastAsia="SimSun"/>
              </w:rPr>
              <w:t>Quasi omnidirectional</w:t>
            </w:r>
          </w:p>
        </w:tc>
        <w:tc>
          <w:tcPr>
            <w:tcW w:w="462" w:type="pct"/>
            <w:tcBorders>
              <w:top w:val="single" w:sz="4" w:space="0" w:color="auto"/>
              <w:left w:val="single" w:sz="4" w:space="0" w:color="auto"/>
              <w:bottom w:val="single" w:sz="4" w:space="0" w:color="auto"/>
              <w:right w:val="single" w:sz="4" w:space="0" w:color="auto"/>
            </w:tcBorders>
            <w:tcPrChange w:id="565"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52172317" w14:textId="4E71E080" w:rsidR="00E20538" w:rsidRPr="00917E7F" w:rsidRDefault="00E20538" w:rsidP="00F51488">
            <w:pPr>
              <w:pStyle w:val="Tabletext"/>
              <w:jc w:val="center"/>
              <w:rPr>
                <w:rFonts w:eastAsia="SimSun"/>
                <w:highlight w:val="yellow"/>
              </w:rPr>
            </w:pPr>
            <w:ins w:id="566" w:author="USA" w:date="2024-07-11T16:29:00Z">
              <w:r w:rsidRPr="00917E7F">
                <w:rPr>
                  <w:rFonts w:eastAsia="SimSun"/>
                  <w:highlight w:val="yellow"/>
                </w:rPr>
                <w:t>TBD</w:t>
              </w:r>
            </w:ins>
          </w:p>
        </w:tc>
      </w:tr>
      <w:tr w:rsidR="00E20538" w:rsidRPr="006A7240" w14:paraId="122FE6F8" w14:textId="5CAA0BBC" w:rsidTr="00E20538">
        <w:trPr>
          <w:trHeight w:val="301"/>
          <w:jc w:val="center"/>
          <w:trPrChange w:id="567" w:author="USA" w:date="2024-07-11T16:28:00Z">
            <w:trPr>
              <w:trHeight w:val="301"/>
              <w:jc w:val="center"/>
            </w:trPr>
          </w:trPrChange>
        </w:trPr>
        <w:tc>
          <w:tcPr>
            <w:tcW w:w="693" w:type="pct"/>
            <w:tcBorders>
              <w:top w:val="single" w:sz="4" w:space="0" w:color="auto"/>
              <w:left w:val="single" w:sz="4" w:space="0" w:color="auto"/>
              <w:bottom w:val="single" w:sz="4" w:space="0" w:color="auto"/>
              <w:right w:val="single" w:sz="4" w:space="0" w:color="auto"/>
            </w:tcBorders>
            <w:tcPrChange w:id="568" w:author="USA" w:date="2024-07-11T16:28:00Z">
              <w:tcPr>
                <w:tcW w:w="1132" w:type="pct"/>
                <w:gridSpan w:val="2"/>
                <w:tcBorders>
                  <w:top w:val="single" w:sz="4" w:space="0" w:color="auto"/>
                  <w:left w:val="single" w:sz="4" w:space="0" w:color="auto"/>
                  <w:bottom w:val="single" w:sz="4" w:space="0" w:color="auto"/>
                  <w:right w:val="single" w:sz="4" w:space="0" w:color="auto"/>
                </w:tcBorders>
              </w:tcPr>
            </w:tcPrChange>
          </w:tcPr>
          <w:p w14:paraId="37AE7D00" w14:textId="77777777" w:rsidR="00E20538" w:rsidRPr="006A7240" w:rsidRDefault="00E20538" w:rsidP="00F51488">
            <w:pPr>
              <w:pStyle w:val="Tabletext"/>
            </w:pPr>
            <w:r w:rsidRPr="006A7240">
              <w:t>Antenna height</w:t>
            </w:r>
          </w:p>
        </w:tc>
        <w:tc>
          <w:tcPr>
            <w:tcW w:w="353" w:type="pct"/>
            <w:tcBorders>
              <w:top w:val="single" w:sz="4" w:space="0" w:color="auto"/>
              <w:left w:val="single" w:sz="4" w:space="0" w:color="auto"/>
              <w:bottom w:val="single" w:sz="4" w:space="0" w:color="auto"/>
              <w:right w:val="single" w:sz="4" w:space="0" w:color="auto"/>
            </w:tcBorders>
            <w:tcPrChange w:id="569" w:author="USA" w:date="2024-07-11T16:28:00Z">
              <w:tcPr>
                <w:tcW w:w="467" w:type="pct"/>
                <w:gridSpan w:val="2"/>
                <w:tcBorders>
                  <w:top w:val="single" w:sz="4" w:space="0" w:color="auto"/>
                  <w:left w:val="single" w:sz="4" w:space="0" w:color="auto"/>
                  <w:bottom w:val="single" w:sz="4" w:space="0" w:color="auto"/>
                  <w:right w:val="single" w:sz="4" w:space="0" w:color="auto"/>
                </w:tcBorders>
              </w:tcPr>
            </w:tcPrChange>
          </w:tcPr>
          <w:p w14:paraId="3BFE41F1" w14:textId="77777777" w:rsidR="00E20538" w:rsidRPr="006A7240" w:rsidRDefault="00E20538" w:rsidP="00F51488">
            <w:pPr>
              <w:pStyle w:val="Tabletext"/>
              <w:jc w:val="center"/>
            </w:pPr>
            <w:r w:rsidRPr="006A7240">
              <w:t>(m)</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7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4348555" w14:textId="77777777" w:rsidR="00E20538" w:rsidRPr="006A7240" w:rsidRDefault="00E20538" w:rsidP="00F51488">
            <w:pPr>
              <w:pStyle w:val="Tabletext"/>
              <w:jc w:val="center"/>
              <w:rPr>
                <w:rFonts w:eastAsia="SimSun"/>
              </w:rPr>
            </w:pPr>
            <w:r w:rsidRPr="006A7240">
              <w:rPr>
                <w:rFonts w:eastAsia="SimSun"/>
              </w:rPr>
              <w:t>&gt; 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7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0DEBCBFF" w14:textId="77777777" w:rsidR="00E20538" w:rsidRPr="006A7240" w:rsidRDefault="00E20538" w:rsidP="00F51488">
            <w:pPr>
              <w:pStyle w:val="Tabletext"/>
              <w:jc w:val="center"/>
              <w:rPr>
                <w:rFonts w:eastAsia="SimSun"/>
              </w:rPr>
            </w:pPr>
            <w:r w:rsidRPr="006A7240">
              <w:rPr>
                <w:rFonts w:eastAsia="SimSun"/>
              </w:rPr>
              <w:t>&gt; 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72"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9FDBF5E" w14:textId="77777777" w:rsidR="00E20538" w:rsidRPr="006A7240" w:rsidRDefault="00E20538" w:rsidP="00F51488">
            <w:pPr>
              <w:pStyle w:val="Tabletext"/>
              <w:jc w:val="center"/>
              <w:rPr>
                <w:rFonts w:eastAsia="SimSun"/>
              </w:rPr>
            </w:pPr>
            <w:r w:rsidRPr="006A7240">
              <w:rPr>
                <w:rFonts w:eastAsia="SimSun"/>
              </w:rPr>
              <w:t>&gt; 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7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06A348CD" w14:textId="77777777" w:rsidR="00E20538" w:rsidRPr="006A7240" w:rsidRDefault="00E20538" w:rsidP="00F51488">
            <w:pPr>
              <w:pStyle w:val="Tabletext"/>
              <w:jc w:val="center"/>
              <w:rPr>
                <w:rFonts w:eastAsia="SimSun"/>
              </w:rPr>
            </w:pPr>
            <w:r w:rsidRPr="006A7240">
              <w:rPr>
                <w:rFonts w:eastAsia="SimSun"/>
              </w:rPr>
              <w:t>0.4</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7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412C972C" w14:textId="77777777" w:rsidR="00E20538" w:rsidRPr="006A7240" w:rsidRDefault="00E20538" w:rsidP="00F51488">
            <w:pPr>
              <w:pStyle w:val="Tabletext"/>
              <w:jc w:val="center"/>
              <w:rPr>
                <w:rFonts w:eastAsia="SimSun"/>
              </w:rPr>
            </w:pPr>
            <w:r w:rsidRPr="006A7240">
              <w:rPr>
                <w:rFonts w:eastAsia="SimSun"/>
              </w:rPr>
              <w:t>1</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75"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66B03D63" w14:textId="77777777" w:rsidR="00E20538" w:rsidRPr="006A7240" w:rsidRDefault="00E20538" w:rsidP="00F51488">
            <w:pPr>
              <w:pStyle w:val="Tabletext"/>
              <w:jc w:val="center"/>
              <w:rPr>
                <w:rFonts w:eastAsia="SimSun"/>
              </w:rPr>
            </w:pPr>
            <w:r w:rsidRPr="006A7240">
              <w:rPr>
                <w:rFonts w:eastAsia="SimSun"/>
              </w:rPr>
              <w:t>1</w:t>
            </w:r>
          </w:p>
        </w:tc>
        <w:tc>
          <w:tcPr>
            <w:tcW w:w="462" w:type="pct"/>
            <w:tcBorders>
              <w:top w:val="single" w:sz="4" w:space="0" w:color="auto"/>
              <w:left w:val="single" w:sz="4" w:space="0" w:color="auto"/>
              <w:bottom w:val="single" w:sz="4" w:space="0" w:color="auto"/>
              <w:right w:val="single" w:sz="4" w:space="0" w:color="auto"/>
            </w:tcBorders>
            <w:tcPrChange w:id="576"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02911819" w14:textId="4C3C6DC5" w:rsidR="00E20538" w:rsidRPr="00A16BE4" w:rsidRDefault="00E20538" w:rsidP="00F51488">
            <w:pPr>
              <w:pStyle w:val="Tabletext"/>
              <w:jc w:val="center"/>
              <w:rPr>
                <w:rFonts w:eastAsia="SimSun"/>
                <w:highlight w:val="yellow"/>
                <w:rPrChange w:id="577" w:author="Dilapi, Christine (HII-Mission Technologies)" w:date="2024-07-12T08:25:00Z">
                  <w:rPr>
                    <w:rFonts w:eastAsia="SimSun"/>
                  </w:rPr>
                </w:rPrChange>
              </w:rPr>
            </w:pPr>
            <w:ins w:id="578" w:author="USA" w:date="2024-07-11T16:29:00Z">
              <w:r w:rsidRPr="00A16BE4">
                <w:rPr>
                  <w:rFonts w:eastAsia="SimSun"/>
                  <w:highlight w:val="yellow"/>
                  <w:rPrChange w:id="579" w:author="Dilapi, Christine (HII-Mission Technologies)" w:date="2024-07-12T08:25:00Z">
                    <w:rPr>
                      <w:rFonts w:eastAsia="SimSun"/>
                    </w:rPr>
                  </w:rPrChange>
                </w:rPr>
                <w:t>TBD</w:t>
              </w:r>
            </w:ins>
          </w:p>
        </w:tc>
      </w:tr>
      <w:tr w:rsidR="00E20538" w:rsidRPr="006A7240" w14:paraId="6F1E319D" w14:textId="135620AC" w:rsidTr="00E20538">
        <w:trPr>
          <w:trHeight w:val="301"/>
          <w:jc w:val="center"/>
        </w:trPr>
        <w:tc>
          <w:tcPr>
            <w:tcW w:w="693" w:type="pct"/>
            <w:tcBorders>
              <w:top w:val="single" w:sz="4" w:space="0" w:color="auto"/>
              <w:left w:val="single" w:sz="4" w:space="0" w:color="auto"/>
              <w:bottom w:val="single" w:sz="4" w:space="0" w:color="auto"/>
              <w:right w:val="single" w:sz="4" w:space="0" w:color="auto"/>
            </w:tcBorders>
          </w:tcPr>
          <w:p w14:paraId="52BC7010" w14:textId="77777777" w:rsidR="00E20538" w:rsidRPr="006A7240" w:rsidRDefault="00E20538" w:rsidP="00F51488">
            <w:pPr>
              <w:pStyle w:val="Tabletext"/>
            </w:pPr>
            <w:r w:rsidRPr="006A7240">
              <w:t>Beam positioning</w:t>
            </w:r>
          </w:p>
        </w:tc>
        <w:tc>
          <w:tcPr>
            <w:tcW w:w="353" w:type="pct"/>
            <w:tcBorders>
              <w:top w:val="single" w:sz="4" w:space="0" w:color="auto"/>
              <w:left w:val="single" w:sz="4" w:space="0" w:color="auto"/>
              <w:bottom w:val="single" w:sz="4" w:space="0" w:color="auto"/>
              <w:right w:val="single" w:sz="4" w:space="0" w:color="auto"/>
            </w:tcBorders>
          </w:tcPr>
          <w:p w14:paraId="222409F4" w14:textId="77777777" w:rsidR="00E20538" w:rsidRPr="006A7240" w:rsidRDefault="00E20538" w:rsidP="00F51488">
            <w:pPr>
              <w:pStyle w:val="Tabletext"/>
              <w:jc w:val="center"/>
            </w:pPr>
            <w:r w:rsidRPr="006A7240">
              <w:t>(degrees)</w:t>
            </w:r>
          </w:p>
        </w:tc>
        <w:tc>
          <w:tcPr>
            <w:tcW w:w="3953" w:type="pct"/>
            <w:gridSpan w:val="13"/>
            <w:tcBorders>
              <w:top w:val="single" w:sz="4" w:space="0" w:color="auto"/>
              <w:left w:val="single" w:sz="4" w:space="0" w:color="auto"/>
              <w:bottom w:val="single" w:sz="4" w:space="0" w:color="auto"/>
              <w:right w:val="single" w:sz="4" w:space="0" w:color="auto"/>
            </w:tcBorders>
          </w:tcPr>
          <w:p w14:paraId="6A3012B1" w14:textId="3C618288" w:rsidR="00E20538" w:rsidRPr="00A16BE4" w:rsidRDefault="00E20538" w:rsidP="00F51488">
            <w:pPr>
              <w:pStyle w:val="Tabletext"/>
              <w:jc w:val="center"/>
              <w:rPr>
                <w:rFonts w:eastAsia="SimSun"/>
                <w:highlight w:val="yellow"/>
                <w:rPrChange w:id="580" w:author="Dilapi, Christine (HII-Mission Technologies)" w:date="2024-07-12T08:25:00Z">
                  <w:rPr>
                    <w:rFonts w:eastAsia="SimSun"/>
                  </w:rPr>
                </w:rPrChange>
              </w:rPr>
            </w:pPr>
            <w:r w:rsidRPr="00A16BE4">
              <w:rPr>
                <w:rFonts w:eastAsia="SimSun"/>
                <w:highlight w:val="yellow"/>
                <w:rPrChange w:id="581" w:author="Dilapi, Christine (HII-Mission Technologies)" w:date="2024-07-12T08:25:00Z">
                  <w:rPr>
                    <w:rFonts w:eastAsia="SimSun"/>
                  </w:rPr>
                </w:rPrChange>
              </w:rPr>
              <w:t>All visible azimuth</w:t>
            </w:r>
          </w:p>
        </w:tc>
      </w:tr>
      <w:tr w:rsidR="00E20538" w:rsidRPr="006A7240" w14:paraId="7BFE71A0" w14:textId="514A0796" w:rsidTr="00E20538">
        <w:trPr>
          <w:trHeight w:val="283"/>
          <w:jc w:val="center"/>
          <w:trPrChange w:id="582" w:author="USA" w:date="2024-07-11T16:28:00Z">
            <w:trPr>
              <w:trHeight w:val="283"/>
              <w:jc w:val="center"/>
            </w:trPr>
          </w:trPrChange>
        </w:trPr>
        <w:tc>
          <w:tcPr>
            <w:tcW w:w="4538" w:type="pct"/>
            <w:gridSpan w:val="14"/>
            <w:tcBorders>
              <w:top w:val="single" w:sz="4" w:space="0" w:color="auto"/>
              <w:left w:val="single" w:sz="4" w:space="0" w:color="auto"/>
              <w:bottom w:val="single" w:sz="4" w:space="0" w:color="auto"/>
              <w:right w:val="single" w:sz="4" w:space="0" w:color="auto"/>
            </w:tcBorders>
            <w:shd w:val="clear" w:color="auto" w:fill="808080" w:themeFill="background1" w:themeFillShade="80"/>
            <w:tcPrChange w:id="583" w:author="USA" w:date="2024-07-11T16:28:00Z">
              <w:tcPr>
                <w:tcW w:w="5000" w:type="pct"/>
                <w:gridSpan w:val="16"/>
                <w:tcBorders>
                  <w:top w:val="single" w:sz="4" w:space="0" w:color="auto"/>
                  <w:left w:val="single" w:sz="4" w:space="0" w:color="auto"/>
                  <w:bottom w:val="single" w:sz="4" w:space="0" w:color="auto"/>
                  <w:right w:val="single" w:sz="4" w:space="0" w:color="auto"/>
                </w:tcBorders>
                <w:shd w:val="clear" w:color="auto" w:fill="808080" w:themeFill="background1" w:themeFillShade="80"/>
              </w:tcPr>
            </w:tcPrChange>
          </w:tcPr>
          <w:p w14:paraId="74625908" w14:textId="77777777" w:rsidR="00E20538" w:rsidRPr="006A7240" w:rsidRDefault="00E20538" w:rsidP="00F51488">
            <w:pPr>
              <w:pStyle w:val="Tabletext"/>
              <w:jc w:val="center"/>
              <w:rPr>
                <w:rFonts w:eastAsia="SimSun"/>
                <w:b/>
              </w:rPr>
            </w:pPr>
            <w:r w:rsidRPr="006A7240">
              <w:rPr>
                <w:rFonts w:eastAsia="SimSun"/>
                <w:b/>
                <w:color w:val="FFFFFF" w:themeColor="background1"/>
              </w:rPr>
              <w:t>Transmission – Earth-to-space</w:t>
            </w:r>
          </w:p>
        </w:tc>
        <w:tc>
          <w:tcPr>
            <w:tcW w:w="462"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Change w:id="584" w:author="USA" w:date="2024-07-11T16:28:00Z">
              <w:tcPr>
                <w:tcW w:w="1"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tcPr>
            </w:tcPrChange>
          </w:tcPr>
          <w:p w14:paraId="2011E5ED" w14:textId="77777777" w:rsidR="00E20538" w:rsidRPr="00A16BE4" w:rsidRDefault="00E20538" w:rsidP="00F51488">
            <w:pPr>
              <w:pStyle w:val="Tabletext"/>
              <w:jc w:val="center"/>
              <w:rPr>
                <w:rFonts w:eastAsia="SimSun"/>
                <w:b/>
                <w:color w:val="FFFFFF" w:themeColor="background1"/>
                <w:highlight w:val="yellow"/>
                <w:rPrChange w:id="585" w:author="Dilapi, Christine (HII-Mission Technologies)" w:date="2024-07-12T08:25:00Z">
                  <w:rPr>
                    <w:rFonts w:eastAsia="SimSun"/>
                    <w:b/>
                    <w:color w:val="FFFFFF" w:themeColor="background1"/>
                  </w:rPr>
                </w:rPrChange>
              </w:rPr>
            </w:pPr>
          </w:p>
        </w:tc>
      </w:tr>
      <w:tr w:rsidR="00E20538" w:rsidRPr="006A7240" w14:paraId="25BF6195" w14:textId="69AE862B" w:rsidTr="00E20538">
        <w:trPr>
          <w:trHeight w:val="301"/>
          <w:jc w:val="center"/>
          <w:trPrChange w:id="586" w:author="USA" w:date="2024-07-11T16:28:00Z">
            <w:trPr>
              <w:trHeight w:val="301"/>
              <w:jc w:val="center"/>
            </w:trPr>
          </w:trPrChange>
        </w:trPr>
        <w:tc>
          <w:tcPr>
            <w:tcW w:w="693" w:type="pct"/>
            <w:tcBorders>
              <w:top w:val="single" w:sz="4" w:space="0" w:color="auto"/>
              <w:left w:val="single" w:sz="4" w:space="0" w:color="auto"/>
              <w:bottom w:val="single" w:sz="4" w:space="0" w:color="auto"/>
              <w:right w:val="single" w:sz="4" w:space="0" w:color="auto"/>
            </w:tcBorders>
            <w:tcPrChange w:id="587" w:author="USA" w:date="2024-07-11T16:28:00Z">
              <w:tcPr>
                <w:tcW w:w="1132" w:type="pct"/>
                <w:gridSpan w:val="2"/>
                <w:tcBorders>
                  <w:top w:val="single" w:sz="4" w:space="0" w:color="auto"/>
                  <w:left w:val="single" w:sz="4" w:space="0" w:color="auto"/>
                  <w:bottom w:val="single" w:sz="4" w:space="0" w:color="auto"/>
                  <w:right w:val="single" w:sz="4" w:space="0" w:color="auto"/>
                </w:tcBorders>
              </w:tcPr>
            </w:tcPrChange>
          </w:tcPr>
          <w:p w14:paraId="6B5A12B7" w14:textId="77777777" w:rsidR="00E20538" w:rsidRPr="006A7240" w:rsidRDefault="00E20538" w:rsidP="00F51488">
            <w:pPr>
              <w:pStyle w:val="Tabletext"/>
            </w:pPr>
            <w:r w:rsidRPr="006A7240">
              <w:t xml:space="preserve">Transmit tuning range </w:t>
            </w:r>
          </w:p>
        </w:tc>
        <w:tc>
          <w:tcPr>
            <w:tcW w:w="353" w:type="pct"/>
            <w:tcBorders>
              <w:top w:val="single" w:sz="4" w:space="0" w:color="auto"/>
              <w:left w:val="single" w:sz="4" w:space="0" w:color="auto"/>
              <w:bottom w:val="single" w:sz="4" w:space="0" w:color="auto"/>
              <w:right w:val="single" w:sz="4" w:space="0" w:color="auto"/>
            </w:tcBorders>
            <w:tcPrChange w:id="588" w:author="USA" w:date="2024-07-11T16:28:00Z">
              <w:tcPr>
                <w:tcW w:w="467" w:type="pct"/>
                <w:gridSpan w:val="2"/>
                <w:tcBorders>
                  <w:top w:val="single" w:sz="4" w:space="0" w:color="auto"/>
                  <w:left w:val="single" w:sz="4" w:space="0" w:color="auto"/>
                  <w:bottom w:val="single" w:sz="4" w:space="0" w:color="auto"/>
                  <w:right w:val="single" w:sz="4" w:space="0" w:color="auto"/>
                </w:tcBorders>
              </w:tcPr>
            </w:tcPrChange>
          </w:tcPr>
          <w:p w14:paraId="798CDF9A" w14:textId="77777777" w:rsidR="00E20538" w:rsidRPr="006A7240" w:rsidRDefault="00E20538" w:rsidP="00F51488">
            <w:pPr>
              <w:pStyle w:val="Tabletext"/>
              <w:jc w:val="center"/>
            </w:pPr>
            <w:r w:rsidRPr="006A7240">
              <w:t>(MHz)</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89"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C6B1128" w14:textId="77777777" w:rsidR="00E20538" w:rsidRPr="006A7240" w:rsidRDefault="00E20538" w:rsidP="00F51488">
            <w:pPr>
              <w:pStyle w:val="Tabletext"/>
              <w:jc w:val="center"/>
              <w:rPr>
                <w:rFonts w:eastAsia="SimSun"/>
              </w:rPr>
            </w:pPr>
            <w:r w:rsidRPr="006A7240">
              <w:rPr>
                <w:rFonts w:eastAsia="SimSun"/>
              </w:rPr>
              <w:t>7 900-8 025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9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27DE8E6" w14:textId="77777777" w:rsidR="00E20538" w:rsidRPr="006A7240" w:rsidRDefault="00E20538" w:rsidP="00F51488">
            <w:pPr>
              <w:pStyle w:val="Tabletext"/>
              <w:jc w:val="center"/>
              <w:rPr>
                <w:rFonts w:eastAsia="SimSun"/>
              </w:rPr>
            </w:pPr>
            <w:r w:rsidRPr="006A7240">
              <w:rPr>
                <w:rFonts w:eastAsia="SimSun"/>
              </w:rPr>
              <w:t>7 900-8 025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9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535C9054" w14:textId="77777777" w:rsidR="00E20538" w:rsidRPr="006A7240" w:rsidRDefault="00E20538" w:rsidP="00F51488">
            <w:pPr>
              <w:pStyle w:val="Tabletext"/>
              <w:jc w:val="center"/>
              <w:rPr>
                <w:rFonts w:eastAsia="SimSun"/>
              </w:rPr>
            </w:pPr>
            <w:r w:rsidRPr="006A7240">
              <w:rPr>
                <w:rFonts w:eastAsia="SimSun"/>
              </w:rPr>
              <w:t>7 900-8 025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92"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119B904" w14:textId="77777777" w:rsidR="00E20538" w:rsidRPr="006A7240" w:rsidRDefault="00E20538" w:rsidP="00F51488">
            <w:pPr>
              <w:pStyle w:val="Tabletext"/>
              <w:jc w:val="center"/>
              <w:rPr>
                <w:rFonts w:eastAsia="SimSun"/>
              </w:rPr>
            </w:pPr>
            <w:r w:rsidRPr="006A7240">
              <w:rPr>
                <w:rFonts w:eastAsia="SimSun"/>
              </w:rPr>
              <w:t>7 900-8 025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9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72DB8167" w14:textId="77777777" w:rsidR="00E20538" w:rsidRPr="006A7240" w:rsidRDefault="00E20538" w:rsidP="00F51488">
            <w:pPr>
              <w:pStyle w:val="Tabletext"/>
              <w:jc w:val="center"/>
              <w:rPr>
                <w:rFonts w:eastAsia="SimSun"/>
              </w:rPr>
            </w:pPr>
            <w:r w:rsidRPr="006A7240">
              <w:rPr>
                <w:rFonts w:eastAsia="SimSun"/>
              </w:rPr>
              <w:t>7 900-8 025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59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6A003A09" w14:textId="77777777" w:rsidR="00E20538" w:rsidRPr="006A7240" w:rsidRDefault="00E20538" w:rsidP="00F51488">
            <w:pPr>
              <w:pStyle w:val="Tabletext"/>
              <w:jc w:val="center"/>
              <w:rPr>
                <w:rFonts w:eastAsia="SimSun"/>
              </w:rPr>
            </w:pPr>
            <w:r w:rsidRPr="006A7240">
              <w:rPr>
                <w:rFonts w:eastAsia="SimSun"/>
              </w:rPr>
              <w:t>7 900-8 025</w:t>
            </w:r>
          </w:p>
        </w:tc>
        <w:tc>
          <w:tcPr>
            <w:tcW w:w="462" w:type="pct"/>
            <w:tcBorders>
              <w:top w:val="single" w:sz="4" w:space="0" w:color="auto"/>
              <w:left w:val="single" w:sz="4" w:space="0" w:color="auto"/>
              <w:bottom w:val="single" w:sz="4" w:space="0" w:color="auto"/>
              <w:right w:val="single" w:sz="4" w:space="0" w:color="auto"/>
            </w:tcBorders>
            <w:tcPrChange w:id="595"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675E0DFD" w14:textId="0F5321B6" w:rsidR="00E20538" w:rsidRPr="00A16BE4" w:rsidRDefault="00E20538" w:rsidP="00F51488">
            <w:pPr>
              <w:pStyle w:val="Tabletext"/>
              <w:jc w:val="center"/>
              <w:rPr>
                <w:rFonts w:eastAsia="SimSun"/>
                <w:highlight w:val="yellow"/>
                <w:rPrChange w:id="596" w:author="Dilapi, Christine (HII-Mission Technologies)" w:date="2024-07-12T08:25:00Z">
                  <w:rPr>
                    <w:rFonts w:eastAsia="SimSun"/>
                  </w:rPr>
                </w:rPrChange>
              </w:rPr>
            </w:pPr>
            <w:ins w:id="597" w:author="USA" w:date="2024-07-11T16:28:00Z">
              <w:r w:rsidRPr="00A16BE4">
                <w:rPr>
                  <w:rFonts w:eastAsia="SimSun"/>
                  <w:highlight w:val="yellow"/>
                  <w:rPrChange w:id="598" w:author="Dilapi, Christine (HII-Mission Technologies)" w:date="2024-07-12T08:25:00Z">
                    <w:rPr>
                      <w:rFonts w:eastAsia="SimSun"/>
                    </w:rPr>
                  </w:rPrChange>
                </w:rPr>
                <w:t>7 900-8 025</w:t>
              </w:r>
            </w:ins>
          </w:p>
        </w:tc>
      </w:tr>
      <w:tr w:rsidR="00E20538" w:rsidRPr="006A7240" w14:paraId="71033813" w14:textId="1E4B921B" w:rsidTr="00E20538">
        <w:trPr>
          <w:trHeight w:val="301"/>
          <w:jc w:val="center"/>
          <w:trPrChange w:id="599" w:author="USA" w:date="2024-07-11T16:28:00Z">
            <w:trPr>
              <w:trHeight w:val="301"/>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600"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3A0F63B3" w14:textId="77777777" w:rsidR="00E20538" w:rsidRPr="006A7240" w:rsidRDefault="00E20538" w:rsidP="00F51488">
            <w:pPr>
              <w:pStyle w:val="Tabletext"/>
            </w:pPr>
            <w:r w:rsidRPr="006A7240">
              <w:t>Transmit antenna diameter</w:t>
            </w:r>
          </w:p>
        </w:tc>
        <w:tc>
          <w:tcPr>
            <w:tcW w:w="353" w:type="pct"/>
            <w:tcBorders>
              <w:top w:val="single" w:sz="4" w:space="0" w:color="auto"/>
              <w:left w:val="single" w:sz="4" w:space="0" w:color="auto"/>
              <w:bottom w:val="single" w:sz="4" w:space="0" w:color="auto"/>
              <w:right w:val="single" w:sz="4" w:space="0" w:color="auto"/>
            </w:tcBorders>
            <w:hideMark/>
            <w:tcPrChange w:id="601" w:author="USA" w:date="2024-07-11T16:28:00Z">
              <w:tcPr>
                <w:tcW w:w="467" w:type="pct"/>
                <w:gridSpan w:val="2"/>
                <w:tcBorders>
                  <w:top w:val="single" w:sz="4" w:space="0" w:color="auto"/>
                  <w:left w:val="single" w:sz="4" w:space="0" w:color="auto"/>
                  <w:bottom w:val="single" w:sz="4" w:space="0" w:color="auto"/>
                  <w:right w:val="single" w:sz="4" w:space="0" w:color="auto"/>
                </w:tcBorders>
                <w:hideMark/>
              </w:tcPr>
            </w:tcPrChange>
          </w:tcPr>
          <w:p w14:paraId="7B70AA4F" w14:textId="77777777" w:rsidR="00E20538" w:rsidRPr="006A7240" w:rsidRDefault="00E20538" w:rsidP="00F51488">
            <w:pPr>
              <w:pStyle w:val="Tabletext"/>
              <w:jc w:val="center"/>
            </w:pPr>
            <w:r w:rsidRPr="006A7240">
              <w:t>(m)</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02"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C428233" w14:textId="77777777" w:rsidR="00E20538" w:rsidRPr="006A7240" w:rsidRDefault="00E20538" w:rsidP="00F51488">
            <w:pPr>
              <w:pStyle w:val="Tabletext"/>
              <w:jc w:val="center"/>
              <w:rPr>
                <w:rFonts w:eastAsia="SimSun"/>
              </w:rPr>
            </w:pPr>
            <w:r w:rsidRPr="006A7240">
              <w:rPr>
                <w:rFonts w:eastAsia="SimSun"/>
              </w:rPr>
              <w:t>3.5</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0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E89AEC7" w14:textId="77777777" w:rsidR="00E20538" w:rsidRPr="006A7240" w:rsidRDefault="00E20538" w:rsidP="00F51488">
            <w:pPr>
              <w:pStyle w:val="Tabletext"/>
              <w:jc w:val="center"/>
              <w:rPr>
                <w:rFonts w:eastAsia="SimSun"/>
              </w:rPr>
            </w:pPr>
            <w:r w:rsidRPr="006A7240">
              <w:rPr>
                <w:rFonts w:eastAsia="SimSun"/>
              </w:rPr>
              <w:t>2.5</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0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302D060" w14:textId="77777777" w:rsidR="00E20538" w:rsidRPr="006A7240" w:rsidRDefault="00E20538" w:rsidP="00F51488">
            <w:pPr>
              <w:pStyle w:val="Tabletext"/>
              <w:jc w:val="center"/>
              <w:rPr>
                <w:rFonts w:eastAsia="SimSun"/>
              </w:rPr>
            </w:pPr>
            <w:r w:rsidRPr="006A7240">
              <w:rPr>
                <w:rFonts w:eastAsia="SimSun"/>
              </w:rPr>
              <w:t>1</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05"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E00C2AD" w14:textId="77777777" w:rsidR="00E20538" w:rsidRPr="006A7240" w:rsidRDefault="00E20538" w:rsidP="00F51488">
            <w:pPr>
              <w:pStyle w:val="Tabletext"/>
              <w:jc w:val="center"/>
              <w:rPr>
                <w:rFonts w:eastAsia="SimSun"/>
              </w:rPr>
            </w:pPr>
            <w:r w:rsidRPr="006A7240">
              <w:rPr>
                <w:rFonts w:eastAsia="SimSun"/>
              </w:rPr>
              <w:t>0.7</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06"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E392B7B" w14:textId="77777777" w:rsidR="00E20538" w:rsidRPr="006A7240" w:rsidRDefault="00E20538" w:rsidP="00F51488">
            <w:pPr>
              <w:pStyle w:val="Tabletext"/>
              <w:jc w:val="center"/>
              <w:rPr>
                <w:rFonts w:eastAsia="SimSun"/>
              </w:rPr>
            </w:pPr>
            <w:r w:rsidRPr="006A7240">
              <w:rPr>
                <w:rFonts w:eastAsia="SimSun"/>
              </w:rPr>
              <w:t>0.35</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07"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245F636" w14:textId="77777777" w:rsidR="00E20538" w:rsidRPr="006A7240" w:rsidRDefault="00E20538" w:rsidP="00F51488">
            <w:pPr>
              <w:pStyle w:val="Tabletext"/>
              <w:jc w:val="center"/>
              <w:rPr>
                <w:rFonts w:eastAsia="SimSun"/>
              </w:rPr>
            </w:pPr>
            <w:r w:rsidRPr="006A7240">
              <w:rPr>
                <w:rFonts w:eastAsia="SimSun"/>
              </w:rPr>
              <w:t>0.05</w:t>
            </w:r>
          </w:p>
        </w:tc>
        <w:tc>
          <w:tcPr>
            <w:tcW w:w="462" w:type="pct"/>
            <w:tcBorders>
              <w:top w:val="single" w:sz="4" w:space="0" w:color="auto"/>
              <w:left w:val="single" w:sz="4" w:space="0" w:color="auto"/>
              <w:bottom w:val="single" w:sz="4" w:space="0" w:color="auto"/>
              <w:right w:val="single" w:sz="4" w:space="0" w:color="auto"/>
            </w:tcBorders>
            <w:tcPrChange w:id="608"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5430DE90" w14:textId="55F817A1" w:rsidR="00E20538" w:rsidRPr="00A16BE4" w:rsidRDefault="00E20538" w:rsidP="00F51488">
            <w:pPr>
              <w:pStyle w:val="Tabletext"/>
              <w:jc w:val="center"/>
              <w:rPr>
                <w:rFonts w:eastAsia="SimSun"/>
                <w:highlight w:val="yellow"/>
                <w:rPrChange w:id="609" w:author="Dilapi, Christine (HII-Mission Technologies)" w:date="2024-07-12T08:25:00Z">
                  <w:rPr>
                    <w:rFonts w:eastAsia="SimSun"/>
                  </w:rPr>
                </w:rPrChange>
              </w:rPr>
            </w:pPr>
            <w:ins w:id="610" w:author="USA" w:date="2024-07-11T16:29:00Z">
              <w:r w:rsidRPr="00A16BE4">
                <w:rPr>
                  <w:rFonts w:eastAsia="SimSun"/>
                  <w:highlight w:val="yellow"/>
                  <w:rPrChange w:id="611" w:author="Dilapi, Christine (HII-Mission Technologies)" w:date="2024-07-12T08:25:00Z">
                    <w:rPr>
                      <w:rFonts w:eastAsia="SimSun"/>
                    </w:rPr>
                  </w:rPrChange>
                </w:rPr>
                <w:t>TBD</w:t>
              </w:r>
            </w:ins>
          </w:p>
        </w:tc>
      </w:tr>
      <w:tr w:rsidR="00E20538" w:rsidRPr="006A7240" w14:paraId="33380816" w14:textId="71D72276" w:rsidTr="00E20538">
        <w:trPr>
          <w:trHeight w:val="301"/>
          <w:jc w:val="center"/>
          <w:trPrChange w:id="612" w:author="USA" w:date="2024-07-11T16:28:00Z">
            <w:trPr>
              <w:trHeight w:val="301"/>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613"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238B3587" w14:textId="77777777" w:rsidR="00E20538" w:rsidRPr="006A7240" w:rsidRDefault="00E20538" w:rsidP="00F51488">
            <w:pPr>
              <w:pStyle w:val="Tabletext"/>
            </w:pPr>
            <w:r w:rsidRPr="006A7240">
              <w:t xml:space="preserve">Transmit antenna peak gain </w:t>
            </w:r>
          </w:p>
        </w:tc>
        <w:tc>
          <w:tcPr>
            <w:tcW w:w="353" w:type="pct"/>
            <w:tcBorders>
              <w:top w:val="single" w:sz="4" w:space="0" w:color="auto"/>
              <w:left w:val="single" w:sz="4" w:space="0" w:color="auto"/>
              <w:bottom w:val="single" w:sz="4" w:space="0" w:color="auto"/>
              <w:right w:val="single" w:sz="4" w:space="0" w:color="auto"/>
            </w:tcBorders>
            <w:hideMark/>
            <w:tcPrChange w:id="614" w:author="USA" w:date="2024-07-11T16:28:00Z">
              <w:tcPr>
                <w:tcW w:w="467" w:type="pct"/>
                <w:gridSpan w:val="2"/>
                <w:tcBorders>
                  <w:top w:val="single" w:sz="4" w:space="0" w:color="auto"/>
                  <w:left w:val="single" w:sz="4" w:space="0" w:color="auto"/>
                  <w:bottom w:val="single" w:sz="4" w:space="0" w:color="auto"/>
                  <w:right w:val="single" w:sz="4" w:space="0" w:color="auto"/>
                </w:tcBorders>
                <w:hideMark/>
              </w:tcPr>
            </w:tcPrChange>
          </w:tcPr>
          <w:p w14:paraId="2E914300" w14:textId="77777777" w:rsidR="00E20538" w:rsidRPr="006A7240" w:rsidRDefault="00E20538" w:rsidP="00F51488">
            <w:pPr>
              <w:pStyle w:val="Tabletext"/>
              <w:jc w:val="center"/>
            </w:pPr>
            <w:r w:rsidRPr="006A7240">
              <w:t>(dBi)</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15"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15C4315E" w14:textId="77777777" w:rsidR="00E20538" w:rsidRPr="006A7240" w:rsidRDefault="00E20538" w:rsidP="00F51488">
            <w:pPr>
              <w:pStyle w:val="Tabletext"/>
              <w:jc w:val="center"/>
              <w:rPr>
                <w:rFonts w:eastAsia="SimSun"/>
              </w:rPr>
            </w:pPr>
            <w:r w:rsidRPr="006A7240">
              <w:rPr>
                <w:rFonts w:eastAsia="SimSun"/>
              </w:rPr>
              <w:t>47</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16"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2A698E0" w14:textId="77777777" w:rsidR="00E20538" w:rsidRPr="006A7240" w:rsidRDefault="00E20538" w:rsidP="00F51488">
            <w:pPr>
              <w:pStyle w:val="Tabletext"/>
              <w:jc w:val="center"/>
              <w:rPr>
                <w:rFonts w:eastAsia="SimSun"/>
              </w:rPr>
            </w:pPr>
            <w:r w:rsidRPr="006A7240">
              <w:rPr>
                <w:rFonts w:eastAsia="SimSun"/>
              </w:rPr>
              <w:t>43</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17"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C4385EA" w14:textId="77777777" w:rsidR="00E20538" w:rsidRPr="006A7240" w:rsidRDefault="00E20538" w:rsidP="00F51488">
            <w:pPr>
              <w:pStyle w:val="Tabletext"/>
              <w:jc w:val="center"/>
              <w:rPr>
                <w:rFonts w:eastAsia="SimSun"/>
              </w:rPr>
            </w:pPr>
            <w:r w:rsidRPr="006A7240">
              <w:rPr>
                <w:rFonts w:eastAsia="SimSun"/>
              </w:rPr>
              <w:t>36</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18"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5755937" w14:textId="77777777" w:rsidR="00E20538" w:rsidRPr="006A7240" w:rsidRDefault="00E20538" w:rsidP="00F51488">
            <w:pPr>
              <w:pStyle w:val="Tabletext"/>
              <w:jc w:val="center"/>
              <w:rPr>
                <w:rFonts w:eastAsia="SimSun"/>
              </w:rPr>
            </w:pPr>
            <w:r w:rsidRPr="006A7240">
              <w:rPr>
                <w:rFonts w:eastAsia="SimSun"/>
              </w:rPr>
              <w:t>34</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19"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1EC92E2" w14:textId="77777777" w:rsidR="00E20538" w:rsidRPr="006A7240" w:rsidRDefault="00E20538" w:rsidP="00F51488">
            <w:pPr>
              <w:pStyle w:val="Tabletext"/>
              <w:jc w:val="center"/>
              <w:rPr>
                <w:rFonts w:eastAsia="SimSun"/>
              </w:rPr>
            </w:pPr>
            <w:r w:rsidRPr="006A7240">
              <w:rPr>
                <w:rFonts w:eastAsia="SimSun"/>
              </w:rPr>
              <w:t>29</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2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BCBC456" w14:textId="77777777" w:rsidR="00E20538" w:rsidRPr="006A7240" w:rsidRDefault="00E20538" w:rsidP="00F51488">
            <w:pPr>
              <w:pStyle w:val="Tabletext"/>
              <w:jc w:val="center"/>
              <w:rPr>
                <w:rFonts w:eastAsia="SimSun"/>
              </w:rPr>
            </w:pPr>
            <w:r w:rsidRPr="006A7240">
              <w:rPr>
                <w:rFonts w:eastAsia="SimSun"/>
              </w:rPr>
              <w:t>10.5</w:t>
            </w:r>
          </w:p>
        </w:tc>
        <w:tc>
          <w:tcPr>
            <w:tcW w:w="462" w:type="pct"/>
            <w:tcBorders>
              <w:top w:val="single" w:sz="4" w:space="0" w:color="auto"/>
              <w:left w:val="single" w:sz="4" w:space="0" w:color="auto"/>
              <w:bottom w:val="single" w:sz="4" w:space="0" w:color="auto"/>
              <w:right w:val="single" w:sz="4" w:space="0" w:color="auto"/>
            </w:tcBorders>
            <w:tcPrChange w:id="621"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6551F523" w14:textId="2A17FD11" w:rsidR="00E20538" w:rsidRPr="00A16BE4" w:rsidRDefault="00E20538" w:rsidP="00F51488">
            <w:pPr>
              <w:pStyle w:val="Tabletext"/>
              <w:jc w:val="center"/>
              <w:rPr>
                <w:rFonts w:eastAsia="SimSun"/>
                <w:highlight w:val="yellow"/>
                <w:rPrChange w:id="622" w:author="Dilapi, Christine (HII-Mission Technologies)" w:date="2024-07-12T08:25:00Z">
                  <w:rPr>
                    <w:rFonts w:eastAsia="SimSun"/>
                  </w:rPr>
                </w:rPrChange>
              </w:rPr>
            </w:pPr>
            <w:ins w:id="623" w:author="USA" w:date="2024-07-11T16:29:00Z">
              <w:r w:rsidRPr="00A16BE4">
                <w:rPr>
                  <w:rFonts w:eastAsia="SimSun"/>
                  <w:highlight w:val="yellow"/>
                  <w:rPrChange w:id="624" w:author="Dilapi, Christine (HII-Mission Technologies)" w:date="2024-07-12T08:25:00Z">
                    <w:rPr>
                      <w:rFonts w:eastAsia="SimSun"/>
                    </w:rPr>
                  </w:rPrChange>
                </w:rPr>
                <w:t>TBD</w:t>
              </w:r>
            </w:ins>
          </w:p>
        </w:tc>
      </w:tr>
      <w:tr w:rsidR="00E20538" w:rsidRPr="006A7240" w14:paraId="40D0B9E2" w14:textId="14362BB1" w:rsidTr="00E20538">
        <w:trPr>
          <w:trHeight w:val="301"/>
          <w:jc w:val="center"/>
          <w:trPrChange w:id="625" w:author="USA" w:date="2024-07-11T16:28:00Z">
            <w:trPr>
              <w:trHeight w:val="301"/>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626"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079AFC9A" w14:textId="77777777" w:rsidR="00E20538" w:rsidRPr="006A7240" w:rsidRDefault="00E20538" w:rsidP="00F51488">
            <w:pPr>
              <w:pStyle w:val="Tabletext"/>
            </w:pPr>
            <w:r w:rsidRPr="006A7240">
              <w:t>Transmit antenna –3 dB beamwidth</w:t>
            </w:r>
          </w:p>
        </w:tc>
        <w:tc>
          <w:tcPr>
            <w:tcW w:w="353" w:type="pct"/>
            <w:tcBorders>
              <w:top w:val="single" w:sz="4" w:space="0" w:color="auto"/>
              <w:left w:val="single" w:sz="4" w:space="0" w:color="auto"/>
              <w:bottom w:val="single" w:sz="4" w:space="0" w:color="auto"/>
              <w:right w:val="single" w:sz="4" w:space="0" w:color="auto"/>
            </w:tcBorders>
            <w:hideMark/>
            <w:tcPrChange w:id="627" w:author="USA" w:date="2024-07-11T16:28:00Z">
              <w:tcPr>
                <w:tcW w:w="467" w:type="pct"/>
                <w:gridSpan w:val="2"/>
                <w:tcBorders>
                  <w:top w:val="single" w:sz="4" w:space="0" w:color="auto"/>
                  <w:left w:val="single" w:sz="4" w:space="0" w:color="auto"/>
                  <w:bottom w:val="single" w:sz="4" w:space="0" w:color="auto"/>
                  <w:right w:val="single" w:sz="4" w:space="0" w:color="auto"/>
                </w:tcBorders>
                <w:hideMark/>
              </w:tcPr>
            </w:tcPrChange>
          </w:tcPr>
          <w:p w14:paraId="5FD953CB" w14:textId="77777777" w:rsidR="00E20538" w:rsidRPr="006A7240" w:rsidRDefault="00E20538" w:rsidP="00F51488">
            <w:pPr>
              <w:pStyle w:val="Tabletext"/>
              <w:jc w:val="center"/>
            </w:pPr>
            <w:r w:rsidRPr="006A7240">
              <w:t>(deg.)</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28"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F708743" w14:textId="77777777" w:rsidR="00E20538" w:rsidRPr="006A7240" w:rsidRDefault="00E20538" w:rsidP="00F51488">
            <w:pPr>
              <w:pStyle w:val="Tabletext"/>
              <w:jc w:val="center"/>
              <w:rPr>
                <w:rFonts w:eastAsia="SimSun"/>
              </w:rPr>
            </w:pPr>
            <w:r w:rsidRPr="006A7240">
              <w:rPr>
                <w:rFonts w:eastAsia="SimSun"/>
              </w:rPr>
              <w:t>0.81</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29"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0B01DA21" w14:textId="77777777" w:rsidR="00E20538" w:rsidRPr="006A7240" w:rsidRDefault="00E20538" w:rsidP="00F51488">
            <w:pPr>
              <w:pStyle w:val="Tabletext"/>
              <w:jc w:val="center"/>
              <w:rPr>
                <w:rFonts w:eastAsia="SimSun"/>
              </w:rPr>
            </w:pPr>
            <w:r w:rsidRPr="006A7240">
              <w:rPr>
                <w:rFonts w:eastAsia="SimSun"/>
              </w:rPr>
              <w:t>1.11</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3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6119CDB9" w14:textId="77777777" w:rsidR="00E20538" w:rsidRPr="006A7240" w:rsidRDefault="00E20538" w:rsidP="00F51488">
            <w:pPr>
              <w:pStyle w:val="Tabletext"/>
              <w:jc w:val="center"/>
              <w:rPr>
                <w:rFonts w:eastAsia="SimSun"/>
              </w:rPr>
            </w:pPr>
            <w:r w:rsidRPr="006A7240">
              <w:rPr>
                <w:rFonts w:eastAsia="SimSun"/>
              </w:rPr>
              <w:t>2.66</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3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35F612B7" w14:textId="77777777" w:rsidR="00E20538" w:rsidRPr="006A7240" w:rsidRDefault="00E20538" w:rsidP="00F51488">
            <w:pPr>
              <w:pStyle w:val="Tabletext"/>
              <w:jc w:val="center"/>
              <w:rPr>
                <w:rFonts w:eastAsia="SimSun"/>
              </w:rPr>
            </w:pPr>
            <w:r w:rsidRPr="006A7240">
              <w:rPr>
                <w:rFonts w:eastAsia="SimSun"/>
              </w:rPr>
              <w:t>3.64</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32"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3C38CE86" w14:textId="77777777" w:rsidR="00E20538" w:rsidRPr="006A7240" w:rsidRDefault="00E20538" w:rsidP="00F51488">
            <w:pPr>
              <w:pStyle w:val="Tabletext"/>
              <w:jc w:val="center"/>
              <w:rPr>
                <w:rFonts w:eastAsia="SimSun"/>
              </w:rPr>
            </w:pPr>
            <w:r w:rsidRPr="006A7240">
              <w:rPr>
                <w:rFonts w:eastAsia="SimSun"/>
              </w:rPr>
              <w:t>7.59</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3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6A57AE90" w14:textId="77777777" w:rsidR="00E20538" w:rsidRPr="006A7240" w:rsidRDefault="00E20538" w:rsidP="00F51488">
            <w:pPr>
              <w:pStyle w:val="Tabletext"/>
              <w:jc w:val="center"/>
              <w:rPr>
                <w:rFonts w:eastAsia="SimSun"/>
              </w:rPr>
            </w:pPr>
            <w:r w:rsidRPr="006A7240">
              <w:rPr>
                <w:rFonts w:eastAsia="SimSun"/>
              </w:rPr>
              <w:t>57</w:t>
            </w:r>
          </w:p>
        </w:tc>
        <w:tc>
          <w:tcPr>
            <w:tcW w:w="462" w:type="pct"/>
            <w:tcBorders>
              <w:top w:val="single" w:sz="4" w:space="0" w:color="auto"/>
              <w:left w:val="single" w:sz="4" w:space="0" w:color="auto"/>
              <w:bottom w:val="single" w:sz="4" w:space="0" w:color="auto"/>
              <w:right w:val="single" w:sz="4" w:space="0" w:color="auto"/>
            </w:tcBorders>
            <w:tcPrChange w:id="634"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7D36CEF5" w14:textId="30EE33E9" w:rsidR="00E20538" w:rsidRPr="00A16BE4" w:rsidRDefault="00E20538" w:rsidP="00F51488">
            <w:pPr>
              <w:pStyle w:val="Tabletext"/>
              <w:jc w:val="center"/>
              <w:rPr>
                <w:rFonts w:eastAsia="SimSun"/>
                <w:highlight w:val="yellow"/>
                <w:rPrChange w:id="635" w:author="Dilapi, Christine (HII-Mission Technologies)" w:date="2024-07-12T08:25:00Z">
                  <w:rPr>
                    <w:rFonts w:eastAsia="SimSun"/>
                  </w:rPr>
                </w:rPrChange>
              </w:rPr>
            </w:pPr>
            <w:ins w:id="636" w:author="USA" w:date="2024-07-11T16:29:00Z">
              <w:r w:rsidRPr="00A16BE4">
                <w:rPr>
                  <w:rFonts w:eastAsia="SimSun"/>
                  <w:highlight w:val="yellow"/>
                  <w:rPrChange w:id="637" w:author="Dilapi, Christine (HII-Mission Technologies)" w:date="2024-07-12T08:25:00Z">
                    <w:rPr>
                      <w:rFonts w:eastAsia="SimSun"/>
                    </w:rPr>
                  </w:rPrChange>
                </w:rPr>
                <w:t>TBD</w:t>
              </w:r>
            </w:ins>
          </w:p>
        </w:tc>
      </w:tr>
      <w:tr w:rsidR="00E20538" w:rsidRPr="006A7240" w14:paraId="35011CF5" w14:textId="3AAE8CE8" w:rsidTr="00E20538">
        <w:trPr>
          <w:trHeight w:val="279"/>
          <w:jc w:val="center"/>
          <w:trPrChange w:id="638" w:author="USA" w:date="2024-07-11T16:28:00Z">
            <w:trPr>
              <w:trHeight w:val="279"/>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639"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2277D856" w14:textId="77777777" w:rsidR="00E20538" w:rsidRPr="006A7240" w:rsidRDefault="00E20538" w:rsidP="00F51488">
            <w:pPr>
              <w:pStyle w:val="Tabletext"/>
            </w:pPr>
            <w:r w:rsidRPr="006A7240">
              <w:t>Transmit antenna pattern type</w:t>
            </w:r>
          </w:p>
        </w:tc>
        <w:tc>
          <w:tcPr>
            <w:tcW w:w="353" w:type="pct"/>
            <w:tcBorders>
              <w:top w:val="single" w:sz="4" w:space="0" w:color="auto"/>
              <w:left w:val="single" w:sz="4" w:space="0" w:color="auto"/>
              <w:bottom w:val="single" w:sz="4" w:space="0" w:color="auto"/>
              <w:right w:val="single" w:sz="4" w:space="0" w:color="auto"/>
            </w:tcBorders>
            <w:tcPrChange w:id="640" w:author="USA" w:date="2024-07-11T16:28:00Z">
              <w:tcPr>
                <w:tcW w:w="467" w:type="pct"/>
                <w:gridSpan w:val="2"/>
                <w:tcBorders>
                  <w:top w:val="single" w:sz="4" w:space="0" w:color="auto"/>
                  <w:left w:val="single" w:sz="4" w:space="0" w:color="auto"/>
                  <w:bottom w:val="single" w:sz="4" w:space="0" w:color="auto"/>
                  <w:right w:val="single" w:sz="4" w:space="0" w:color="auto"/>
                </w:tcBorders>
              </w:tcPr>
            </w:tcPrChange>
          </w:tcPr>
          <w:p w14:paraId="6AB32EC9" w14:textId="77777777" w:rsidR="00E20538" w:rsidRPr="006A7240" w:rsidRDefault="00E20538" w:rsidP="00F51488">
            <w:pPr>
              <w:pStyle w:val="Tabletext"/>
              <w:jc w:val="cente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64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7716C329" w14:textId="77777777" w:rsidR="00E20538" w:rsidRPr="006A7240" w:rsidRDefault="00E20538" w:rsidP="00F51488">
            <w:pPr>
              <w:pStyle w:val="Tabletext"/>
              <w:jc w:val="center"/>
            </w:pPr>
            <w:ins w:id="642" w:author="FRA" w:date="2024-04-25T18:23:00Z">
              <w:r w:rsidRPr="006A7240">
                <w:t>RR Appendix 8 Annex 3</w:t>
              </w:r>
            </w:ins>
            <w:del w:id="643" w:author="FRA" w:date="2024-04-25T18:23:00Z">
              <w:r w:rsidRPr="006A7240" w:rsidDel="004621FD">
                <w:delText>AP8</w:delText>
              </w:r>
            </w:del>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4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F49FC8C" w14:textId="77777777" w:rsidR="00E20538" w:rsidRPr="006A7240" w:rsidRDefault="00E20538" w:rsidP="00F51488">
            <w:pPr>
              <w:pStyle w:val="Tabletext"/>
              <w:jc w:val="center"/>
            </w:pPr>
            <w:ins w:id="645" w:author="FRA" w:date="2024-04-25T18:23:00Z">
              <w:r w:rsidRPr="006A7240">
                <w:t>RR Appendix 8 Annex 3</w:t>
              </w:r>
            </w:ins>
            <w:del w:id="646" w:author="FRA" w:date="2024-04-25T18:23:00Z">
              <w:r w:rsidRPr="006A7240" w:rsidDel="004621FD">
                <w:delText>AP8</w:delText>
              </w:r>
            </w:del>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47"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146A5C0E" w14:textId="77777777" w:rsidR="00E20538" w:rsidRPr="006A7240" w:rsidRDefault="00E20538" w:rsidP="00F51488">
            <w:pPr>
              <w:pStyle w:val="Tabletext"/>
              <w:jc w:val="center"/>
            </w:pPr>
            <w:ins w:id="648" w:author="FRA" w:date="2024-04-25T18:23:00Z">
              <w:r w:rsidRPr="006A7240">
                <w:t>RR Appendix 8 Annex 3</w:t>
              </w:r>
            </w:ins>
            <w:del w:id="649" w:author="FRA" w:date="2024-04-25T18:23:00Z">
              <w:r w:rsidRPr="006A7240" w:rsidDel="004621FD">
                <w:delText>AP8</w:delText>
              </w:r>
            </w:del>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5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F5A4CB7" w14:textId="77777777" w:rsidR="00E20538" w:rsidRPr="006A7240" w:rsidRDefault="00E20538" w:rsidP="00F51488">
            <w:pPr>
              <w:pStyle w:val="Tabletext"/>
              <w:jc w:val="center"/>
            </w:pPr>
            <w:ins w:id="651" w:author="FRA" w:date="2024-04-25T18:23:00Z">
              <w:r w:rsidRPr="006A7240">
                <w:t>RR Appendix 8 Annex 3</w:t>
              </w:r>
            </w:ins>
            <w:del w:id="652" w:author="FRA" w:date="2024-04-25T18:23:00Z">
              <w:r w:rsidRPr="006A7240" w:rsidDel="004621FD">
                <w:delText>AP8</w:delText>
              </w:r>
            </w:del>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5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63DFB32" w14:textId="77777777" w:rsidR="00E20538" w:rsidRPr="006A7240" w:rsidRDefault="00E20538" w:rsidP="00F51488">
            <w:pPr>
              <w:pStyle w:val="Tabletext"/>
              <w:jc w:val="center"/>
            </w:pPr>
            <w:ins w:id="654" w:author="FRA" w:date="2024-04-25T18:23:00Z">
              <w:r w:rsidRPr="006A7240">
                <w:t>RR Appendix 8 Annex 3</w:t>
              </w:r>
            </w:ins>
            <w:del w:id="655" w:author="FRA" w:date="2024-04-25T18:23:00Z">
              <w:r w:rsidRPr="006A7240" w:rsidDel="004621FD">
                <w:delText>AP8</w:delText>
              </w:r>
            </w:del>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656"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2DA8A87" w14:textId="77777777" w:rsidR="00E20538" w:rsidRPr="006A7240" w:rsidRDefault="00E20538" w:rsidP="00F51488">
            <w:pPr>
              <w:pStyle w:val="Tabletext"/>
              <w:jc w:val="center"/>
            </w:pPr>
            <w:ins w:id="657" w:author="FRA" w:date="2024-04-25T18:23:00Z">
              <w:r w:rsidRPr="006A7240">
                <w:t>Non-directional</w:t>
              </w:r>
            </w:ins>
            <w:del w:id="658" w:author="FRA" w:date="2024-04-25T18:23:00Z">
              <w:r w:rsidRPr="006A7240" w:rsidDel="004621FD">
                <w:delText>ND-Earth</w:delText>
              </w:r>
            </w:del>
          </w:p>
        </w:tc>
        <w:tc>
          <w:tcPr>
            <w:tcW w:w="462" w:type="pct"/>
            <w:tcBorders>
              <w:top w:val="single" w:sz="4" w:space="0" w:color="auto"/>
              <w:left w:val="single" w:sz="4" w:space="0" w:color="auto"/>
              <w:bottom w:val="single" w:sz="4" w:space="0" w:color="auto"/>
              <w:right w:val="single" w:sz="4" w:space="0" w:color="auto"/>
            </w:tcBorders>
            <w:tcPrChange w:id="659"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55607C84" w14:textId="11A49F62" w:rsidR="00E20538" w:rsidRPr="00A16BE4" w:rsidRDefault="00E20538" w:rsidP="00F51488">
            <w:pPr>
              <w:pStyle w:val="Tabletext"/>
              <w:jc w:val="center"/>
              <w:rPr>
                <w:highlight w:val="yellow"/>
                <w:rPrChange w:id="660" w:author="Dilapi, Christine (HII-Mission Technologies)" w:date="2024-07-12T08:25:00Z">
                  <w:rPr/>
                </w:rPrChange>
              </w:rPr>
            </w:pPr>
            <w:ins w:id="661" w:author="USA" w:date="2024-07-11T16:29:00Z">
              <w:r w:rsidRPr="00A16BE4">
                <w:rPr>
                  <w:highlight w:val="yellow"/>
                  <w:rPrChange w:id="662" w:author="Dilapi, Christine (HII-Mission Technologies)" w:date="2024-07-12T08:25:00Z">
                    <w:rPr/>
                  </w:rPrChange>
                </w:rPr>
                <w:t>TBD</w:t>
              </w:r>
            </w:ins>
          </w:p>
        </w:tc>
      </w:tr>
      <w:tr w:rsidR="00E20538" w:rsidRPr="006A7240" w14:paraId="286FF48A" w14:textId="7195C4CB" w:rsidTr="00E20538">
        <w:trPr>
          <w:trHeight w:val="531"/>
          <w:jc w:val="center"/>
          <w:trPrChange w:id="663" w:author="USA" w:date="2024-07-11T16:28:00Z">
            <w:trPr>
              <w:trHeight w:val="531"/>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664"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06C0BA86" w14:textId="77777777" w:rsidR="00E20538" w:rsidRPr="006A7240" w:rsidRDefault="00E20538" w:rsidP="00F51488">
            <w:pPr>
              <w:pStyle w:val="Tabletext"/>
            </w:pPr>
            <w:r w:rsidRPr="006A7240">
              <w:t>Transmit antenna minimum elevation angle towards the satellite</w:t>
            </w:r>
          </w:p>
        </w:tc>
        <w:tc>
          <w:tcPr>
            <w:tcW w:w="353" w:type="pct"/>
            <w:tcBorders>
              <w:top w:val="single" w:sz="4" w:space="0" w:color="auto"/>
              <w:left w:val="single" w:sz="4" w:space="0" w:color="auto"/>
              <w:bottom w:val="single" w:sz="4" w:space="0" w:color="auto"/>
              <w:right w:val="single" w:sz="4" w:space="0" w:color="auto"/>
            </w:tcBorders>
            <w:hideMark/>
            <w:tcPrChange w:id="665" w:author="USA" w:date="2024-07-11T16:28:00Z">
              <w:tcPr>
                <w:tcW w:w="467" w:type="pct"/>
                <w:gridSpan w:val="2"/>
                <w:tcBorders>
                  <w:top w:val="single" w:sz="4" w:space="0" w:color="auto"/>
                  <w:left w:val="single" w:sz="4" w:space="0" w:color="auto"/>
                  <w:bottom w:val="single" w:sz="4" w:space="0" w:color="auto"/>
                  <w:right w:val="single" w:sz="4" w:space="0" w:color="auto"/>
                </w:tcBorders>
                <w:hideMark/>
              </w:tcPr>
            </w:tcPrChange>
          </w:tcPr>
          <w:p w14:paraId="2AC06027" w14:textId="77777777" w:rsidR="00E20538" w:rsidRPr="006A7240" w:rsidRDefault="00E20538" w:rsidP="00F51488">
            <w:pPr>
              <w:pStyle w:val="Tabletext"/>
              <w:jc w:val="center"/>
            </w:pPr>
            <w:r w:rsidRPr="006A7240">
              <w:t>(deg.)</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66"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313577DC" w14:textId="77777777" w:rsidR="00E20538" w:rsidRPr="006A7240" w:rsidRDefault="00E20538" w:rsidP="00F51488">
            <w:pPr>
              <w:pStyle w:val="Tabletext"/>
              <w:jc w:val="center"/>
              <w:rPr>
                <w:rFonts w:eastAsia="SimSun"/>
              </w:rPr>
            </w:pPr>
            <w:r w:rsidRPr="006A7240">
              <w:rPr>
                <w:rFonts w:eastAsia="SimSun"/>
              </w:rPr>
              <w:t>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67"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6B43F588" w14:textId="77777777" w:rsidR="00E20538" w:rsidRPr="006A7240" w:rsidRDefault="00E20538" w:rsidP="00F51488">
            <w:pPr>
              <w:pStyle w:val="Tabletext"/>
              <w:jc w:val="center"/>
              <w:rPr>
                <w:rFonts w:eastAsia="SimSun"/>
              </w:rPr>
            </w:pPr>
            <w:r w:rsidRPr="006A7240">
              <w:rPr>
                <w:rFonts w:eastAsia="SimSun"/>
              </w:rPr>
              <w:t>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68"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92F4E9B" w14:textId="77777777" w:rsidR="00E20538" w:rsidRPr="006A7240" w:rsidRDefault="00E20538" w:rsidP="00F51488">
            <w:pPr>
              <w:pStyle w:val="Tabletext"/>
              <w:jc w:val="center"/>
              <w:rPr>
                <w:rFonts w:eastAsia="SimSun"/>
              </w:rPr>
            </w:pPr>
            <w:r w:rsidRPr="006A7240">
              <w:rPr>
                <w:rFonts w:eastAsia="SimSun"/>
              </w:rPr>
              <w:t>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69"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16E74EE0" w14:textId="77777777" w:rsidR="00E20538" w:rsidRPr="006A7240" w:rsidRDefault="00E20538" w:rsidP="00F51488">
            <w:pPr>
              <w:pStyle w:val="Tabletext"/>
              <w:jc w:val="center"/>
              <w:rPr>
                <w:rFonts w:eastAsia="SimSun"/>
              </w:rPr>
            </w:pPr>
            <w:r w:rsidRPr="006A7240">
              <w:rPr>
                <w:rFonts w:eastAsia="SimSun"/>
              </w:rPr>
              <w:t>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7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42C9B48D" w14:textId="77777777" w:rsidR="00E20538" w:rsidRPr="006A7240" w:rsidRDefault="00E20538" w:rsidP="00F51488">
            <w:pPr>
              <w:pStyle w:val="Tabletext"/>
              <w:jc w:val="center"/>
              <w:rPr>
                <w:rFonts w:eastAsia="SimSun"/>
              </w:rPr>
            </w:pPr>
            <w:r w:rsidRPr="006A7240">
              <w:rPr>
                <w:rFonts w:eastAsia="SimSun"/>
              </w:rPr>
              <w:t>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67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4F206282" w14:textId="77777777" w:rsidR="00E20538" w:rsidRPr="006A7240" w:rsidRDefault="00E20538" w:rsidP="00F51488">
            <w:pPr>
              <w:pStyle w:val="Tabletext"/>
              <w:jc w:val="center"/>
              <w:rPr>
                <w:rFonts w:eastAsia="SimSun"/>
              </w:rPr>
            </w:pPr>
            <w:r w:rsidRPr="006A7240">
              <w:rPr>
                <w:rFonts w:eastAsia="SimSun"/>
              </w:rPr>
              <w:t>5</w:t>
            </w:r>
          </w:p>
        </w:tc>
        <w:tc>
          <w:tcPr>
            <w:tcW w:w="462" w:type="pct"/>
            <w:tcBorders>
              <w:top w:val="single" w:sz="4" w:space="0" w:color="auto"/>
              <w:left w:val="single" w:sz="4" w:space="0" w:color="auto"/>
              <w:bottom w:val="single" w:sz="4" w:space="0" w:color="auto"/>
              <w:right w:val="single" w:sz="4" w:space="0" w:color="auto"/>
            </w:tcBorders>
            <w:tcPrChange w:id="672"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1799F09D" w14:textId="77777777" w:rsidR="00E20538" w:rsidRPr="00A16BE4" w:rsidRDefault="00E20538" w:rsidP="00F51488">
            <w:pPr>
              <w:pStyle w:val="Tabletext"/>
              <w:jc w:val="center"/>
              <w:rPr>
                <w:ins w:id="673" w:author="USA" w:date="2024-07-11T16:29:00Z"/>
                <w:rFonts w:eastAsia="SimSun"/>
                <w:highlight w:val="yellow"/>
                <w:rPrChange w:id="674" w:author="Dilapi, Christine (HII-Mission Technologies)" w:date="2024-07-12T08:25:00Z">
                  <w:rPr>
                    <w:ins w:id="675" w:author="USA" w:date="2024-07-11T16:29:00Z"/>
                    <w:rFonts w:eastAsia="SimSun"/>
                  </w:rPr>
                </w:rPrChange>
              </w:rPr>
            </w:pPr>
          </w:p>
          <w:p w14:paraId="19AB8EB8" w14:textId="086D1172" w:rsidR="00E20538" w:rsidRPr="00A16BE4" w:rsidRDefault="00E20538">
            <w:pPr>
              <w:jc w:val="center"/>
              <w:rPr>
                <w:rFonts w:eastAsia="SimSun"/>
                <w:highlight w:val="yellow"/>
                <w:rPrChange w:id="676" w:author="Dilapi, Christine (HII-Mission Technologies)" w:date="2024-07-12T08:25:00Z">
                  <w:rPr>
                    <w:rFonts w:eastAsia="SimSun"/>
                  </w:rPr>
                </w:rPrChange>
              </w:rPr>
              <w:pPrChange w:id="677" w:author="USA" w:date="2024-07-11T16:29:00Z">
                <w:pPr>
                  <w:pStyle w:val="Tabletext"/>
                  <w:jc w:val="center"/>
                </w:pPr>
              </w:pPrChange>
            </w:pPr>
            <w:ins w:id="678" w:author="USA" w:date="2024-07-11T16:29:00Z">
              <w:r w:rsidRPr="00A16BE4">
                <w:rPr>
                  <w:rFonts w:eastAsia="SimSun"/>
                  <w:highlight w:val="yellow"/>
                  <w:rPrChange w:id="679" w:author="Dilapi, Christine (HII-Mission Technologies)" w:date="2024-07-12T08:25:00Z">
                    <w:rPr>
                      <w:rFonts w:eastAsia="SimSun"/>
                    </w:rPr>
                  </w:rPrChange>
                </w:rPr>
                <w:t>TBD</w:t>
              </w:r>
            </w:ins>
          </w:p>
        </w:tc>
      </w:tr>
      <w:tr w:rsidR="00E20538" w:rsidRPr="006A7240" w:rsidDel="00340B5D" w14:paraId="546D4A76" w14:textId="6B8439EA" w:rsidTr="00E20538">
        <w:trPr>
          <w:trHeight w:val="531"/>
          <w:jc w:val="center"/>
          <w:ins w:id="680" w:author="Michael Mullinix" w:date="2024-04-27T10:37:00Z"/>
          <w:del w:id="681" w:author="Dilapi, Christine (HII-Mission Technologies)" w:date="2024-07-12T14:55:00Z"/>
          <w:trPrChange w:id="682" w:author="USA" w:date="2024-07-11T16:28:00Z">
            <w:trPr>
              <w:trHeight w:val="531"/>
              <w:jc w:val="center"/>
            </w:trPr>
          </w:trPrChange>
        </w:trPr>
        <w:tc>
          <w:tcPr>
            <w:tcW w:w="693" w:type="pct"/>
            <w:tcBorders>
              <w:top w:val="single" w:sz="4" w:space="0" w:color="auto"/>
              <w:left w:val="single" w:sz="4" w:space="0" w:color="auto"/>
              <w:bottom w:val="single" w:sz="4" w:space="0" w:color="auto"/>
              <w:right w:val="single" w:sz="4" w:space="0" w:color="auto"/>
            </w:tcBorders>
            <w:tcPrChange w:id="683" w:author="USA" w:date="2024-07-11T16:28:00Z">
              <w:tcPr>
                <w:tcW w:w="1132" w:type="pct"/>
                <w:gridSpan w:val="2"/>
                <w:tcBorders>
                  <w:top w:val="single" w:sz="4" w:space="0" w:color="auto"/>
                  <w:left w:val="single" w:sz="4" w:space="0" w:color="auto"/>
                  <w:bottom w:val="single" w:sz="4" w:space="0" w:color="auto"/>
                  <w:right w:val="single" w:sz="4" w:space="0" w:color="auto"/>
                </w:tcBorders>
              </w:tcPr>
            </w:tcPrChange>
          </w:tcPr>
          <w:p w14:paraId="6A050768" w14:textId="5CB93443" w:rsidR="00E20538" w:rsidRPr="006A7240" w:rsidDel="00340B5D" w:rsidRDefault="00E20538" w:rsidP="00F51488">
            <w:pPr>
              <w:pStyle w:val="Tabletext"/>
              <w:rPr>
                <w:ins w:id="684" w:author="Michael Mullinix" w:date="2024-04-27T10:37:00Z"/>
                <w:del w:id="685" w:author="Dilapi, Christine (HII-Mission Technologies)" w:date="2024-07-12T14:55:00Z"/>
              </w:rPr>
            </w:pPr>
            <w:del w:id="686" w:author="Dilapi, Christine (HII-Mission Technologies)" w:date="2024-07-12T14:55:00Z">
              <w:r w:rsidRPr="00340B5D" w:rsidDel="00340B5D">
                <w:rPr>
                  <w:highlight w:val="yellow"/>
                  <w:rPrChange w:id="687" w:author="Dilapi, Christine (HII-Mission Technologies)" w:date="2024-07-12T14:56:00Z">
                    <w:rPr>
                      <w:highlight w:val="green"/>
                    </w:rPr>
                  </w:rPrChange>
                </w:rPr>
                <w:delText>Typical antenna elevation angle towards the satellite</w:delText>
              </w:r>
            </w:del>
          </w:p>
        </w:tc>
        <w:tc>
          <w:tcPr>
            <w:tcW w:w="353" w:type="pct"/>
            <w:tcBorders>
              <w:top w:val="single" w:sz="4" w:space="0" w:color="auto"/>
              <w:left w:val="single" w:sz="4" w:space="0" w:color="auto"/>
              <w:bottom w:val="single" w:sz="4" w:space="0" w:color="auto"/>
              <w:right w:val="single" w:sz="4" w:space="0" w:color="auto"/>
            </w:tcBorders>
            <w:tcPrChange w:id="688" w:author="USA" w:date="2024-07-11T16:28:00Z">
              <w:tcPr>
                <w:tcW w:w="467" w:type="pct"/>
                <w:gridSpan w:val="2"/>
                <w:tcBorders>
                  <w:top w:val="single" w:sz="4" w:space="0" w:color="auto"/>
                  <w:left w:val="single" w:sz="4" w:space="0" w:color="auto"/>
                  <w:bottom w:val="single" w:sz="4" w:space="0" w:color="auto"/>
                  <w:right w:val="single" w:sz="4" w:space="0" w:color="auto"/>
                </w:tcBorders>
              </w:tcPr>
            </w:tcPrChange>
          </w:tcPr>
          <w:p w14:paraId="5DFA003D" w14:textId="4816E327" w:rsidR="00E20538" w:rsidRPr="006A7240" w:rsidDel="00340B5D" w:rsidRDefault="00E20538" w:rsidP="00F51488">
            <w:pPr>
              <w:pStyle w:val="Tabletext"/>
              <w:jc w:val="center"/>
              <w:rPr>
                <w:ins w:id="689" w:author="Michael Mullinix" w:date="2024-04-27T10:37:00Z"/>
                <w:del w:id="690" w:author="Dilapi, Christine (HII-Mission Technologies)" w:date="2024-07-12T14:55:00Z"/>
              </w:rP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69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5AE80DBC" w14:textId="31152FD4" w:rsidR="00E20538" w:rsidRPr="006A7240" w:rsidDel="00340B5D" w:rsidRDefault="00E20538" w:rsidP="00F51488">
            <w:pPr>
              <w:pStyle w:val="Tabletext"/>
              <w:jc w:val="center"/>
              <w:rPr>
                <w:ins w:id="692" w:author="Michael Mullinix" w:date="2024-04-27T10:37:00Z"/>
                <w:del w:id="693" w:author="Dilapi, Christine (HII-Mission Technologies)" w:date="2024-07-12T14:55:00Z"/>
                <w:rFonts w:eastAsia="SimSun"/>
              </w:rP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69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1363BC84" w14:textId="14D897A2" w:rsidR="00E20538" w:rsidRPr="006A7240" w:rsidDel="00340B5D" w:rsidRDefault="00E20538" w:rsidP="00F51488">
            <w:pPr>
              <w:pStyle w:val="Tabletext"/>
              <w:jc w:val="center"/>
              <w:rPr>
                <w:ins w:id="695" w:author="Michael Mullinix" w:date="2024-04-27T10:37:00Z"/>
                <w:del w:id="696" w:author="Dilapi, Christine (HII-Mission Technologies)" w:date="2024-07-12T14:55:00Z"/>
                <w:rFonts w:eastAsia="SimSun"/>
              </w:rP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697"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7443D7E9" w14:textId="543DDD7E" w:rsidR="00E20538" w:rsidRPr="006A7240" w:rsidDel="00340B5D" w:rsidRDefault="00E20538" w:rsidP="00F51488">
            <w:pPr>
              <w:pStyle w:val="Tabletext"/>
              <w:jc w:val="center"/>
              <w:rPr>
                <w:ins w:id="698" w:author="Michael Mullinix" w:date="2024-04-27T10:37:00Z"/>
                <w:del w:id="699" w:author="Dilapi, Christine (HII-Mission Technologies)" w:date="2024-07-12T14:55:00Z"/>
                <w:rFonts w:eastAsia="SimSun"/>
              </w:rP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70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69BEFC2E" w14:textId="64671B17" w:rsidR="00E20538" w:rsidRPr="006A7240" w:rsidDel="00340B5D" w:rsidRDefault="00E20538" w:rsidP="00F51488">
            <w:pPr>
              <w:pStyle w:val="Tabletext"/>
              <w:jc w:val="center"/>
              <w:rPr>
                <w:ins w:id="701" w:author="Michael Mullinix" w:date="2024-04-27T10:37:00Z"/>
                <w:del w:id="702" w:author="Dilapi, Christine (HII-Mission Technologies)" w:date="2024-07-12T14:55:00Z"/>
                <w:rFonts w:eastAsia="SimSun"/>
              </w:rP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70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5EDD5856" w14:textId="628725E8" w:rsidR="00E20538" w:rsidRPr="006A7240" w:rsidDel="00340B5D" w:rsidRDefault="00E20538" w:rsidP="00F51488">
            <w:pPr>
              <w:pStyle w:val="Tabletext"/>
              <w:jc w:val="center"/>
              <w:rPr>
                <w:ins w:id="704" w:author="Michael Mullinix" w:date="2024-04-27T10:37:00Z"/>
                <w:del w:id="705" w:author="Dilapi, Christine (HII-Mission Technologies)" w:date="2024-07-12T14:55:00Z"/>
                <w:rFonts w:eastAsia="SimSun"/>
              </w:rP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706"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6C92BD19" w14:textId="75C62C57" w:rsidR="00E20538" w:rsidRPr="006A7240" w:rsidDel="00340B5D" w:rsidRDefault="00E20538" w:rsidP="00F51488">
            <w:pPr>
              <w:pStyle w:val="Tabletext"/>
              <w:jc w:val="center"/>
              <w:rPr>
                <w:ins w:id="707" w:author="Michael Mullinix" w:date="2024-04-27T10:37:00Z"/>
                <w:del w:id="708" w:author="Dilapi, Christine (HII-Mission Technologies)" w:date="2024-07-12T14:55:00Z"/>
                <w:rFonts w:eastAsia="SimSun"/>
              </w:rPr>
            </w:pPr>
          </w:p>
        </w:tc>
        <w:tc>
          <w:tcPr>
            <w:tcW w:w="462" w:type="pct"/>
            <w:tcBorders>
              <w:top w:val="single" w:sz="4" w:space="0" w:color="auto"/>
              <w:left w:val="single" w:sz="4" w:space="0" w:color="auto"/>
              <w:bottom w:val="single" w:sz="4" w:space="0" w:color="auto"/>
              <w:right w:val="single" w:sz="4" w:space="0" w:color="auto"/>
            </w:tcBorders>
            <w:tcPrChange w:id="709"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384723A8" w14:textId="4E9FF77F" w:rsidR="00E20538" w:rsidRPr="00A16BE4" w:rsidDel="00340B5D" w:rsidRDefault="00E20538" w:rsidP="00F51488">
            <w:pPr>
              <w:pStyle w:val="Tabletext"/>
              <w:jc w:val="center"/>
              <w:rPr>
                <w:ins w:id="710" w:author="USA" w:date="2024-07-11T16:29:00Z"/>
                <w:del w:id="711" w:author="Dilapi, Christine (HII-Mission Technologies)" w:date="2024-07-12T14:55:00Z"/>
                <w:rFonts w:eastAsia="SimSun"/>
                <w:highlight w:val="yellow"/>
                <w:rPrChange w:id="712" w:author="Dilapi, Christine (HII-Mission Technologies)" w:date="2024-07-12T08:25:00Z">
                  <w:rPr>
                    <w:ins w:id="713" w:author="USA" w:date="2024-07-11T16:29:00Z"/>
                    <w:del w:id="714" w:author="Dilapi, Christine (HII-Mission Technologies)" w:date="2024-07-12T14:55:00Z"/>
                    <w:rFonts w:eastAsia="SimSun"/>
                  </w:rPr>
                </w:rPrChange>
              </w:rPr>
            </w:pPr>
          </w:p>
          <w:p w14:paraId="34B846B0" w14:textId="4FAAEE49" w:rsidR="00E20538" w:rsidRPr="00A16BE4" w:rsidDel="00340B5D" w:rsidRDefault="00E20538">
            <w:pPr>
              <w:jc w:val="center"/>
              <w:rPr>
                <w:ins w:id="715" w:author="USA" w:date="2024-07-11T16:27:00Z"/>
                <w:del w:id="716" w:author="Dilapi, Christine (HII-Mission Technologies)" w:date="2024-07-12T14:55:00Z"/>
                <w:rFonts w:eastAsia="SimSun"/>
                <w:highlight w:val="yellow"/>
                <w:rPrChange w:id="717" w:author="Dilapi, Christine (HII-Mission Technologies)" w:date="2024-07-12T08:25:00Z">
                  <w:rPr>
                    <w:ins w:id="718" w:author="USA" w:date="2024-07-11T16:27:00Z"/>
                    <w:del w:id="719" w:author="Dilapi, Christine (HII-Mission Technologies)" w:date="2024-07-12T14:55:00Z"/>
                    <w:rFonts w:eastAsia="SimSun"/>
                  </w:rPr>
                </w:rPrChange>
              </w:rPr>
              <w:pPrChange w:id="720" w:author="USA" w:date="2024-07-11T16:29:00Z">
                <w:pPr>
                  <w:pStyle w:val="Tabletext"/>
                  <w:jc w:val="center"/>
                </w:pPr>
              </w:pPrChange>
            </w:pPr>
            <w:ins w:id="721" w:author="USA" w:date="2024-07-11T16:29:00Z">
              <w:del w:id="722" w:author="Dilapi, Christine (HII-Mission Technologies)" w:date="2024-07-12T14:55:00Z">
                <w:r w:rsidRPr="00A16BE4" w:rsidDel="00340B5D">
                  <w:rPr>
                    <w:rFonts w:eastAsia="SimSun"/>
                    <w:highlight w:val="yellow"/>
                    <w:rPrChange w:id="723" w:author="Dilapi, Christine (HII-Mission Technologies)" w:date="2024-07-12T08:25:00Z">
                      <w:rPr>
                        <w:rFonts w:eastAsia="SimSun"/>
                      </w:rPr>
                    </w:rPrChange>
                  </w:rPr>
                  <w:delText>TBD</w:delText>
                </w:r>
              </w:del>
            </w:ins>
          </w:p>
        </w:tc>
      </w:tr>
      <w:tr w:rsidR="00E20538" w:rsidRPr="006A7240" w14:paraId="28FD98E8" w14:textId="1C7C8E9A" w:rsidTr="00E20538">
        <w:trPr>
          <w:trHeight w:val="170"/>
          <w:jc w:val="center"/>
          <w:trPrChange w:id="724" w:author="USA" w:date="2024-07-11T16:28:00Z">
            <w:trPr>
              <w:trHeight w:val="170"/>
              <w:jc w:val="center"/>
            </w:trPr>
          </w:trPrChange>
        </w:trPr>
        <w:tc>
          <w:tcPr>
            <w:tcW w:w="693" w:type="pct"/>
            <w:tcBorders>
              <w:top w:val="single" w:sz="4" w:space="0" w:color="auto"/>
              <w:left w:val="single" w:sz="4" w:space="0" w:color="auto"/>
              <w:bottom w:val="single" w:sz="4" w:space="0" w:color="auto"/>
              <w:right w:val="single" w:sz="4" w:space="0" w:color="auto"/>
            </w:tcBorders>
            <w:tcPrChange w:id="725" w:author="USA" w:date="2024-07-11T16:28:00Z">
              <w:tcPr>
                <w:tcW w:w="1132" w:type="pct"/>
                <w:gridSpan w:val="2"/>
                <w:tcBorders>
                  <w:top w:val="single" w:sz="4" w:space="0" w:color="auto"/>
                  <w:left w:val="single" w:sz="4" w:space="0" w:color="auto"/>
                  <w:bottom w:val="single" w:sz="4" w:space="0" w:color="auto"/>
                  <w:right w:val="single" w:sz="4" w:space="0" w:color="auto"/>
                </w:tcBorders>
              </w:tcPr>
            </w:tcPrChange>
          </w:tcPr>
          <w:p w14:paraId="7FCE7DBC" w14:textId="77777777" w:rsidR="00E20538" w:rsidRPr="006A7240" w:rsidRDefault="00E20538" w:rsidP="00F51488">
            <w:pPr>
              <w:pStyle w:val="Tabletext"/>
            </w:pPr>
            <w:r w:rsidRPr="006A7240">
              <w:t>Tracking stability</w:t>
            </w:r>
            <w:r w:rsidRPr="006A7240">
              <w:tab/>
            </w:r>
          </w:p>
        </w:tc>
        <w:tc>
          <w:tcPr>
            <w:tcW w:w="353" w:type="pct"/>
            <w:tcBorders>
              <w:top w:val="single" w:sz="4" w:space="0" w:color="auto"/>
              <w:left w:val="single" w:sz="4" w:space="0" w:color="auto"/>
              <w:bottom w:val="single" w:sz="4" w:space="0" w:color="auto"/>
              <w:right w:val="single" w:sz="4" w:space="0" w:color="auto"/>
            </w:tcBorders>
            <w:tcPrChange w:id="726" w:author="USA" w:date="2024-07-11T16:28:00Z">
              <w:tcPr>
                <w:tcW w:w="467" w:type="pct"/>
                <w:gridSpan w:val="2"/>
                <w:tcBorders>
                  <w:top w:val="single" w:sz="4" w:space="0" w:color="auto"/>
                  <w:left w:val="single" w:sz="4" w:space="0" w:color="auto"/>
                  <w:bottom w:val="single" w:sz="4" w:space="0" w:color="auto"/>
                  <w:right w:val="single" w:sz="4" w:space="0" w:color="auto"/>
                </w:tcBorders>
              </w:tcPr>
            </w:tcPrChange>
          </w:tcPr>
          <w:p w14:paraId="2FBA9294" w14:textId="77777777" w:rsidR="00E20538" w:rsidRPr="006A7240" w:rsidRDefault="00E20538" w:rsidP="00F51488">
            <w:pPr>
              <w:pStyle w:val="Tabletext"/>
              <w:jc w:val="center"/>
            </w:pPr>
            <w:r w:rsidRPr="006A7240">
              <w:t>(deg.)</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727"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3960638" w14:textId="77777777" w:rsidR="00E20538" w:rsidRPr="006A7240" w:rsidRDefault="00E20538" w:rsidP="00F51488">
            <w:pPr>
              <w:pStyle w:val="Tabletext"/>
              <w:jc w:val="center"/>
              <w:rPr>
                <w:rFonts w:eastAsia="SimSun"/>
              </w:rPr>
            </w:pPr>
            <w:r w:rsidRPr="006A7240">
              <w:rPr>
                <w:rFonts w:eastAsia="SimSun"/>
              </w:rPr>
              <w:t>0.2</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728"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4D794CA3" w14:textId="77777777" w:rsidR="00E20538" w:rsidRPr="006A7240" w:rsidRDefault="00E20538" w:rsidP="00F51488">
            <w:pPr>
              <w:pStyle w:val="Tabletext"/>
              <w:jc w:val="center"/>
              <w:rPr>
                <w:rFonts w:eastAsia="SimSun"/>
              </w:rPr>
            </w:pPr>
            <w:r w:rsidRPr="006A7240">
              <w:rPr>
                <w:rFonts w:eastAsia="SimSun"/>
              </w:rPr>
              <w:t>0.5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729"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417DEF31" w14:textId="77777777" w:rsidR="00E20538" w:rsidRPr="006A7240" w:rsidRDefault="00E20538" w:rsidP="00F51488">
            <w:pPr>
              <w:pStyle w:val="Tabletext"/>
              <w:jc w:val="center"/>
              <w:rPr>
                <w:rFonts w:eastAsia="SimSun"/>
              </w:rPr>
            </w:pPr>
            <w:r w:rsidRPr="006A7240">
              <w:rPr>
                <w:rFonts w:eastAsia="SimSun"/>
              </w:rPr>
              <w:t>1.2</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73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174E0CCF" w14:textId="77777777" w:rsidR="00E20538" w:rsidRPr="006A7240" w:rsidRDefault="00E20538" w:rsidP="00F51488">
            <w:pPr>
              <w:pStyle w:val="Tabletext"/>
              <w:jc w:val="center"/>
              <w:rPr>
                <w:rFonts w:eastAsia="SimSun"/>
              </w:rPr>
            </w:pPr>
            <w:r w:rsidRPr="006A7240">
              <w:rPr>
                <w:rFonts w:eastAsia="SimSun"/>
              </w:rPr>
              <w:t>1.7</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73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84E2B28" w14:textId="77777777" w:rsidR="00E20538" w:rsidRPr="006A7240" w:rsidRDefault="00E20538" w:rsidP="00F51488">
            <w:pPr>
              <w:pStyle w:val="Tabletext"/>
              <w:jc w:val="center"/>
              <w:rPr>
                <w:rFonts w:eastAsia="SimSun"/>
              </w:rPr>
            </w:pPr>
            <w:r w:rsidRPr="006A7240">
              <w:rPr>
                <w:rFonts w:eastAsia="SimSun"/>
              </w:rPr>
              <w:t>3.5</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732"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59DA5BB8" w14:textId="77777777" w:rsidR="00E20538" w:rsidRPr="006A7240" w:rsidRDefault="00E20538" w:rsidP="00F51488">
            <w:pPr>
              <w:pStyle w:val="Tabletext"/>
              <w:jc w:val="center"/>
              <w:rPr>
                <w:rFonts w:eastAsia="SimSun"/>
              </w:rPr>
            </w:pPr>
            <w:r w:rsidRPr="006A7240">
              <w:rPr>
                <w:rFonts w:eastAsia="SimSun"/>
              </w:rPr>
              <w:t>N/A</w:t>
            </w:r>
          </w:p>
        </w:tc>
        <w:tc>
          <w:tcPr>
            <w:tcW w:w="462" w:type="pct"/>
            <w:tcBorders>
              <w:top w:val="single" w:sz="4" w:space="0" w:color="auto"/>
              <w:left w:val="single" w:sz="4" w:space="0" w:color="auto"/>
              <w:bottom w:val="single" w:sz="4" w:space="0" w:color="auto"/>
              <w:right w:val="single" w:sz="4" w:space="0" w:color="auto"/>
            </w:tcBorders>
            <w:tcPrChange w:id="733"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71777A6A" w14:textId="7C832677" w:rsidR="00E20538" w:rsidRPr="00A16BE4" w:rsidRDefault="00E20538" w:rsidP="00F51488">
            <w:pPr>
              <w:pStyle w:val="Tabletext"/>
              <w:jc w:val="center"/>
              <w:rPr>
                <w:rFonts w:eastAsia="SimSun"/>
                <w:highlight w:val="yellow"/>
                <w:rPrChange w:id="734" w:author="Dilapi, Christine (HII-Mission Technologies)" w:date="2024-07-12T08:25:00Z">
                  <w:rPr>
                    <w:rFonts w:eastAsia="SimSun"/>
                  </w:rPr>
                </w:rPrChange>
              </w:rPr>
            </w:pPr>
            <w:ins w:id="735" w:author="USA" w:date="2024-07-11T16:29:00Z">
              <w:r w:rsidRPr="00A16BE4">
                <w:rPr>
                  <w:rFonts w:eastAsia="SimSun"/>
                  <w:highlight w:val="yellow"/>
                  <w:rPrChange w:id="736" w:author="Dilapi, Christine (HII-Mission Technologies)" w:date="2024-07-12T08:25:00Z">
                    <w:rPr>
                      <w:rFonts w:eastAsia="SimSun"/>
                    </w:rPr>
                  </w:rPrChange>
                </w:rPr>
                <w:t>TBD</w:t>
              </w:r>
            </w:ins>
          </w:p>
        </w:tc>
      </w:tr>
      <w:tr w:rsidR="00E20538" w:rsidRPr="006A7240" w14:paraId="5EF22289" w14:textId="0FA037DC" w:rsidTr="00E20538">
        <w:trPr>
          <w:trHeight w:val="227"/>
          <w:jc w:val="center"/>
          <w:trPrChange w:id="737" w:author="USA" w:date="2024-07-11T16:28:00Z">
            <w:trPr>
              <w:trHeight w:val="227"/>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738"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23DFC7D0" w14:textId="77777777" w:rsidR="00E20538" w:rsidRPr="006A7240" w:rsidRDefault="00E20538" w:rsidP="00F51488">
            <w:pPr>
              <w:pStyle w:val="Tabletext"/>
            </w:pPr>
            <w:r w:rsidRPr="006A7240">
              <w:t xml:space="preserve">Transmit antenna polarization </w:t>
            </w:r>
          </w:p>
        </w:tc>
        <w:tc>
          <w:tcPr>
            <w:tcW w:w="353" w:type="pct"/>
            <w:tcBorders>
              <w:top w:val="single" w:sz="4" w:space="0" w:color="auto"/>
              <w:left w:val="single" w:sz="4" w:space="0" w:color="auto"/>
              <w:bottom w:val="single" w:sz="4" w:space="0" w:color="auto"/>
              <w:right w:val="single" w:sz="4" w:space="0" w:color="auto"/>
            </w:tcBorders>
            <w:tcPrChange w:id="739" w:author="USA" w:date="2024-07-11T16:28:00Z">
              <w:tcPr>
                <w:tcW w:w="467" w:type="pct"/>
                <w:gridSpan w:val="2"/>
                <w:tcBorders>
                  <w:top w:val="single" w:sz="4" w:space="0" w:color="auto"/>
                  <w:left w:val="single" w:sz="4" w:space="0" w:color="auto"/>
                  <w:bottom w:val="single" w:sz="4" w:space="0" w:color="auto"/>
                  <w:right w:val="single" w:sz="4" w:space="0" w:color="auto"/>
                </w:tcBorders>
              </w:tcPr>
            </w:tcPrChange>
          </w:tcPr>
          <w:p w14:paraId="5B012DA2" w14:textId="77777777" w:rsidR="00E20538" w:rsidRPr="006A7240" w:rsidRDefault="00E20538" w:rsidP="00F51488">
            <w:pPr>
              <w:pStyle w:val="Tabletext"/>
              <w:jc w:val="cente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74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57408D19" w14:textId="77777777" w:rsidR="00E20538" w:rsidRPr="006A7240" w:rsidRDefault="00E20538" w:rsidP="00F51488">
            <w:pPr>
              <w:pStyle w:val="Tabletext"/>
              <w:jc w:val="center"/>
              <w:rPr>
                <w:rFonts w:eastAsia="SimSun"/>
              </w:rPr>
            </w:pPr>
            <w:r w:rsidRPr="006A7240">
              <w:rPr>
                <w:rFonts w:eastAsia="SimSun"/>
              </w:rPr>
              <w:t>Circular</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74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271CB7A" w14:textId="77777777" w:rsidR="00E20538" w:rsidRPr="006A7240" w:rsidRDefault="00E20538" w:rsidP="00F51488">
            <w:pPr>
              <w:pStyle w:val="Tabletext"/>
              <w:jc w:val="center"/>
              <w:rPr>
                <w:rFonts w:eastAsia="SimSun"/>
              </w:rPr>
            </w:pPr>
            <w:r w:rsidRPr="006A7240">
              <w:rPr>
                <w:rFonts w:eastAsia="SimSun"/>
              </w:rPr>
              <w:t>Circular</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742"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297E787" w14:textId="77777777" w:rsidR="00E20538" w:rsidRPr="006A7240" w:rsidRDefault="00E20538" w:rsidP="00F51488">
            <w:pPr>
              <w:pStyle w:val="Tabletext"/>
              <w:jc w:val="center"/>
              <w:rPr>
                <w:rFonts w:eastAsia="SimSun"/>
              </w:rPr>
            </w:pPr>
            <w:r w:rsidRPr="006A7240">
              <w:rPr>
                <w:rFonts w:eastAsia="SimSun"/>
              </w:rPr>
              <w:t>Circular</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74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89A0893" w14:textId="77777777" w:rsidR="00E20538" w:rsidRPr="006A7240" w:rsidRDefault="00E20538" w:rsidP="00F51488">
            <w:pPr>
              <w:pStyle w:val="Tabletext"/>
              <w:jc w:val="center"/>
              <w:rPr>
                <w:rFonts w:eastAsia="SimSun"/>
              </w:rPr>
            </w:pPr>
            <w:r w:rsidRPr="006A7240">
              <w:rPr>
                <w:rFonts w:eastAsia="SimSun"/>
              </w:rPr>
              <w:t>Circular</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74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847C3C6" w14:textId="77777777" w:rsidR="00E20538" w:rsidRPr="006A7240" w:rsidRDefault="00E20538" w:rsidP="00F51488">
            <w:pPr>
              <w:pStyle w:val="Tabletext"/>
              <w:jc w:val="center"/>
              <w:rPr>
                <w:rFonts w:eastAsia="SimSun"/>
              </w:rPr>
            </w:pPr>
            <w:r w:rsidRPr="006A7240">
              <w:rPr>
                <w:rFonts w:eastAsia="SimSun"/>
              </w:rPr>
              <w:t>Circular</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745"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42E4AA2" w14:textId="77777777" w:rsidR="00E20538" w:rsidRPr="006A7240" w:rsidRDefault="00E20538" w:rsidP="00F51488">
            <w:pPr>
              <w:pStyle w:val="Tabletext"/>
              <w:jc w:val="center"/>
              <w:rPr>
                <w:rFonts w:eastAsia="SimSun"/>
              </w:rPr>
            </w:pPr>
            <w:r w:rsidRPr="006A7240">
              <w:rPr>
                <w:rFonts w:eastAsia="SimSun"/>
              </w:rPr>
              <w:t>Circular</w:t>
            </w:r>
          </w:p>
        </w:tc>
        <w:tc>
          <w:tcPr>
            <w:tcW w:w="462" w:type="pct"/>
            <w:tcBorders>
              <w:top w:val="single" w:sz="4" w:space="0" w:color="auto"/>
              <w:left w:val="single" w:sz="4" w:space="0" w:color="auto"/>
              <w:bottom w:val="single" w:sz="4" w:space="0" w:color="auto"/>
              <w:right w:val="single" w:sz="4" w:space="0" w:color="auto"/>
            </w:tcBorders>
            <w:tcPrChange w:id="746"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108BB66F" w14:textId="5D3B5A17" w:rsidR="00E20538" w:rsidRPr="00A16BE4" w:rsidRDefault="00E20538" w:rsidP="00F51488">
            <w:pPr>
              <w:pStyle w:val="Tabletext"/>
              <w:jc w:val="center"/>
              <w:rPr>
                <w:rFonts w:eastAsia="SimSun"/>
                <w:highlight w:val="yellow"/>
                <w:rPrChange w:id="747" w:author="Dilapi, Christine (HII-Mission Technologies)" w:date="2024-07-12T08:25:00Z">
                  <w:rPr>
                    <w:rFonts w:eastAsia="SimSun"/>
                  </w:rPr>
                </w:rPrChange>
              </w:rPr>
            </w:pPr>
            <w:ins w:id="748" w:author="USA" w:date="2024-07-11T16:29:00Z">
              <w:r w:rsidRPr="00A16BE4">
                <w:rPr>
                  <w:rFonts w:eastAsia="SimSun"/>
                  <w:highlight w:val="yellow"/>
                  <w:rPrChange w:id="749" w:author="Dilapi, Christine (HII-Mission Technologies)" w:date="2024-07-12T08:25:00Z">
                    <w:rPr>
                      <w:rFonts w:eastAsia="SimSun"/>
                    </w:rPr>
                  </w:rPrChange>
                </w:rPr>
                <w:t>Circular</w:t>
              </w:r>
            </w:ins>
          </w:p>
        </w:tc>
      </w:tr>
      <w:tr w:rsidR="00E20538" w:rsidRPr="006A7240" w14:paraId="2BB106EF" w14:textId="5AE28D0D" w:rsidTr="00E20538">
        <w:trPr>
          <w:trHeight w:val="301"/>
          <w:jc w:val="center"/>
          <w:trPrChange w:id="750" w:author="USA" w:date="2024-07-11T16:28:00Z">
            <w:trPr>
              <w:trHeight w:val="301"/>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751"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0A23BB03" w14:textId="77777777" w:rsidR="00E20538" w:rsidRPr="006A7240" w:rsidRDefault="00E20538" w:rsidP="00F51488">
            <w:pPr>
              <w:pStyle w:val="Tabletext"/>
            </w:pPr>
            <w:r w:rsidRPr="006A7240">
              <w:t>Transmit losses</w:t>
            </w:r>
          </w:p>
        </w:tc>
        <w:tc>
          <w:tcPr>
            <w:tcW w:w="353" w:type="pct"/>
            <w:tcBorders>
              <w:top w:val="single" w:sz="4" w:space="0" w:color="auto"/>
              <w:left w:val="single" w:sz="4" w:space="0" w:color="auto"/>
              <w:bottom w:val="single" w:sz="4" w:space="0" w:color="auto"/>
              <w:right w:val="single" w:sz="4" w:space="0" w:color="auto"/>
            </w:tcBorders>
            <w:hideMark/>
            <w:tcPrChange w:id="752" w:author="USA" w:date="2024-07-11T16:28:00Z">
              <w:tcPr>
                <w:tcW w:w="467" w:type="pct"/>
                <w:gridSpan w:val="2"/>
                <w:tcBorders>
                  <w:top w:val="single" w:sz="4" w:space="0" w:color="auto"/>
                  <w:left w:val="single" w:sz="4" w:space="0" w:color="auto"/>
                  <w:bottom w:val="single" w:sz="4" w:space="0" w:color="auto"/>
                  <w:right w:val="single" w:sz="4" w:space="0" w:color="auto"/>
                </w:tcBorders>
                <w:hideMark/>
              </w:tcPr>
            </w:tcPrChange>
          </w:tcPr>
          <w:p w14:paraId="17CA2262" w14:textId="77777777" w:rsidR="00E20538" w:rsidRPr="006A7240" w:rsidRDefault="00E20538" w:rsidP="00F51488">
            <w:pPr>
              <w:pStyle w:val="Tabletext"/>
              <w:jc w:val="center"/>
            </w:pPr>
            <w:r w:rsidRPr="006A7240">
              <w:t>(dB)</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75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4095B73C" w14:textId="77777777" w:rsidR="00E20538" w:rsidRPr="006A7240" w:rsidRDefault="00E20538" w:rsidP="00F51488">
            <w:pPr>
              <w:pStyle w:val="Tabletext"/>
              <w:jc w:val="center"/>
              <w:rPr>
                <w:rFonts w:eastAsia="SimSun"/>
              </w:rPr>
            </w:pPr>
            <w:r w:rsidRPr="006A7240">
              <w:rPr>
                <w:rFonts w:eastAsia="SimSun"/>
              </w:rPr>
              <w:t>2</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75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AA34406" w14:textId="77777777" w:rsidR="00E20538" w:rsidRPr="006A7240" w:rsidRDefault="00E20538" w:rsidP="00F51488">
            <w:pPr>
              <w:pStyle w:val="Tabletext"/>
              <w:jc w:val="center"/>
              <w:rPr>
                <w:rFonts w:eastAsia="SimSun"/>
              </w:rPr>
            </w:pPr>
            <w:r w:rsidRPr="006A7240">
              <w:rPr>
                <w:rFonts w:eastAsia="SimSun"/>
              </w:rPr>
              <w:t>2</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755"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475821A" w14:textId="77777777" w:rsidR="00E20538" w:rsidRPr="006A7240" w:rsidRDefault="00E20538" w:rsidP="00F51488">
            <w:pPr>
              <w:pStyle w:val="Tabletext"/>
              <w:jc w:val="center"/>
              <w:rPr>
                <w:rFonts w:eastAsia="SimSun"/>
              </w:rPr>
            </w:pPr>
            <w:r w:rsidRPr="006A7240">
              <w:rPr>
                <w:rFonts w:eastAsia="SimSun"/>
              </w:rPr>
              <w:t>2</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756"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B0D1D2C" w14:textId="77777777" w:rsidR="00E20538" w:rsidRPr="006A7240" w:rsidRDefault="00E20538" w:rsidP="00F51488">
            <w:pPr>
              <w:pStyle w:val="Tabletext"/>
              <w:jc w:val="center"/>
              <w:rPr>
                <w:rFonts w:eastAsia="SimSun"/>
              </w:rPr>
            </w:pPr>
            <w:r w:rsidRPr="006A7240">
              <w:rPr>
                <w:rFonts w:eastAsia="SimSun"/>
              </w:rPr>
              <w:t>2</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757"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1251965" w14:textId="77777777" w:rsidR="00E20538" w:rsidRPr="006A7240" w:rsidRDefault="00E20538" w:rsidP="00F51488">
            <w:pPr>
              <w:pStyle w:val="Tabletext"/>
              <w:jc w:val="center"/>
              <w:rPr>
                <w:rFonts w:eastAsia="SimSun"/>
              </w:rPr>
            </w:pPr>
            <w:r w:rsidRPr="006A7240">
              <w:rPr>
                <w:rFonts w:eastAsia="SimSun"/>
              </w:rPr>
              <w:t>2</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758"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74C0D90" w14:textId="77777777" w:rsidR="00E20538" w:rsidRPr="006A7240" w:rsidRDefault="00E20538" w:rsidP="00F51488">
            <w:pPr>
              <w:pStyle w:val="Tabletext"/>
              <w:jc w:val="center"/>
              <w:rPr>
                <w:rFonts w:eastAsia="SimSun"/>
              </w:rPr>
            </w:pPr>
            <w:r w:rsidRPr="006A7240">
              <w:rPr>
                <w:rFonts w:eastAsia="SimSun"/>
              </w:rPr>
              <w:t>2</w:t>
            </w:r>
          </w:p>
        </w:tc>
        <w:tc>
          <w:tcPr>
            <w:tcW w:w="462" w:type="pct"/>
            <w:tcBorders>
              <w:top w:val="single" w:sz="4" w:space="0" w:color="auto"/>
              <w:left w:val="single" w:sz="4" w:space="0" w:color="auto"/>
              <w:bottom w:val="single" w:sz="4" w:space="0" w:color="auto"/>
              <w:right w:val="single" w:sz="4" w:space="0" w:color="auto"/>
            </w:tcBorders>
            <w:tcPrChange w:id="759"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404A0590" w14:textId="2B77B8C6" w:rsidR="00E20538" w:rsidRPr="00A16BE4" w:rsidRDefault="00E20538" w:rsidP="00F51488">
            <w:pPr>
              <w:pStyle w:val="Tabletext"/>
              <w:jc w:val="center"/>
              <w:rPr>
                <w:rFonts w:eastAsia="SimSun"/>
                <w:highlight w:val="yellow"/>
                <w:rPrChange w:id="760" w:author="Dilapi, Christine (HII-Mission Technologies)" w:date="2024-07-12T08:25:00Z">
                  <w:rPr>
                    <w:rFonts w:eastAsia="SimSun"/>
                  </w:rPr>
                </w:rPrChange>
              </w:rPr>
            </w:pPr>
            <w:ins w:id="761" w:author="USA" w:date="2024-07-11T16:29:00Z">
              <w:r w:rsidRPr="00A16BE4">
                <w:rPr>
                  <w:rFonts w:eastAsia="SimSun"/>
                  <w:highlight w:val="yellow"/>
                  <w:rPrChange w:id="762" w:author="Dilapi, Christine (HII-Mission Technologies)" w:date="2024-07-12T08:25:00Z">
                    <w:rPr>
                      <w:rFonts w:eastAsia="SimSun"/>
                    </w:rPr>
                  </w:rPrChange>
                </w:rPr>
                <w:t>TBD</w:t>
              </w:r>
            </w:ins>
          </w:p>
        </w:tc>
      </w:tr>
      <w:tr w:rsidR="00E20538" w:rsidRPr="006A7240" w14:paraId="03A626FC" w14:textId="72C436FB" w:rsidTr="00E20538">
        <w:trPr>
          <w:trHeight w:val="301"/>
          <w:jc w:val="center"/>
          <w:trPrChange w:id="763" w:author="USA" w:date="2024-07-11T16:28:00Z">
            <w:trPr>
              <w:trHeight w:val="301"/>
              <w:jc w:val="center"/>
            </w:trPr>
          </w:trPrChange>
        </w:trPr>
        <w:tc>
          <w:tcPr>
            <w:tcW w:w="693" w:type="pct"/>
            <w:vMerge w:val="restart"/>
            <w:tcBorders>
              <w:top w:val="single" w:sz="4" w:space="0" w:color="auto"/>
              <w:left w:val="single" w:sz="4" w:space="0" w:color="auto"/>
              <w:right w:val="single" w:sz="4" w:space="0" w:color="auto"/>
            </w:tcBorders>
            <w:tcPrChange w:id="764" w:author="USA" w:date="2024-07-11T16:28:00Z">
              <w:tcPr>
                <w:tcW w:w="1132" w:type="pct"/>
                <w:gridSpan w:val="2"/>
                <w:vMerge w:val="restart"/>
                <w:tcBorders>
                  <w:top w:val="single" w:sz="4" w:space="0" w:color="auto"/>
                  <w:left w:val="single" w:sz="4" w:space="0" w:color="auto"/>
                  <w:right w:val="single" w:sz="4" w:space="0" w:color="auto"/>
                </w:tcBorders>
              </w:tcPr>
            </w:tcPrChange>
          </w:tcPr>
          <w:p w14:paraId="4163CC73" w14:textId="77777777" w:rsidR="00E20538" w:rsidRPr="006A7240" w:rsidRDefault="00E20538" w:rsidP="00F51488">
            <w:pPr>
              <w:pStyle w:val="Tabletext"/>
            </w:pPr>
            <w:r w:rsidRPr="006A7240">
              <w:lastRenderedPageBreak/>
              <w:t xml:space="preserve">Maximum transmit e.i.r.p. spectral density </w:t>
            </w:r>
          </w:p>
        </w:tc>
        <w:tc>
          <w:tcPr>
            <w:tcW w:w="353" w:type="pct"/>
            <w:vMerge w:val="restart"/>
            <w:tcBorders>
              <w:top w:val="single" w:sz="4" w:space="0" w:color="auto"/>
              <w:left w:val="single" w:sz="4" w:space="0" w:color="auto"/>
              <w:right w:val="single" w:sz="4" w:space="0" w:color="auto"/>
            </w:tcBorders>
            <w:tcPrChange w:id="765" w:author="USA" w:date="2024-07-11T16:28:00Z">
              <w:tcPr>
                <w:tcW w:w="467" w:type="pct"/>
                <w:gridSpan w:val="2"/>
                <w:vMerge w:val="restart"/>
                <w:tcBorders>
                  <w:top w:val="single" w:sz="4" w:space="0" w:color="auto"/>
                  <w:left w:val="single" w:sz="4" w:space="0" w:color="auto"/>
                  <w:right w:val="single" w:sz="4" w:space="0" w:color="auto"/>
                </w:tcBorders>
              </w:tcPr>
            </w:tcPrChange>
          </w:tcPr>
          <w:p w14:paraId="2CA73883" w14:textId="77777777" w:rsidR="00E20538" w:rsidRPr="006A7240" w:rsidRDefault="00E20538" w:rsidP="00F51488">
            <w:pPr>
              <w:pStyle w:val="Tabletext"/>
              <w:jc w:val="center"/>
            </w:pPr>
            <w:r w:rsidRPr="006A7240">
              <w:t>(dBW/Hz)</w:t>
            </w:r>
          </w:p>
        </w:tc>
        <w:tc>
          <w:tcPr>
            <w:tcW w:w="291" w:type="pct"/>
            <w:tcBorders>
              <w:top w:val="single" w:sz="4" w:space="0" w:color="auto"/>
              <w:left w:val="single" w:sz="4" w:space="0" w:color="auto"/>
              <w:bottom w:val="single" w:sz="4" w:space="0" w:color="auto"/>
              <w:right w:val="single" w:sz="4" w:space="0" w:color="auto"/>
            </w:tcBorders>
            <w:tcPrChange w:id="766" w:author="USA" w:date="2024-07-11T16:28:00Z">
              <w:tcPr>
                <w:tcW w:w="283" w:type="pct"/>
                <w:tcBorders>
                  <w:top w:val="single" w:sz="4" w:space="0" w:color="auto"/>
                  <w:left w:val="single" w:sz="4" w:space="0" w:color="auto"/>
                  <w:bottom w:val="single" w:sz="4" w:space="0" w:color="auto"/>
                  <w:right w:val="single" w:sz="4" w:space="0" w:color="auto"/>
                </w:tcBorders>
              </w:tcPr>
            </w:tcPrChange>
          </w:tcPr>
          <w:p w14:paraId="262FC02D" w14:textId="77777777" w:rsidR="00E20538" w:rsidRPr="006A7240" w:rsidRDefault="00E20538" w:rsidP="00F51488">
            <w:pPr>
              <w:pStyle w:val="Tabletext"/>
              <w:jc w:val="center"/>
              <w:rPr>
                <w:rFonts w:eastAsia="SimSun"/>
              </w:rPr>
            </w:pPr>
            <w:r w:rsidRPr="006A7240">
              <w:rPr>
                <w:rFonts w:eastAsia="SimSun"/>
              </w:rPr>
              <w:t>Satellite System 1</w:t>
            </w:r>
          </w:p>
        </w:tc>
        <w:tc>
          <w:tcPr>
            <w:tcW w:w="291" w:type="pct"/>
            <w:tcBorders>
              <w:top w:val="single" w:sz="4" w:space="0" w:color="auto"/>
              <w:left w:val="single" w:sz="4" w:space="0" w:color="auto"/>
              <w:bottom w:val="single" w:sz="4" w:space="0" w:color="auto"/>
              <w:right w:val="single" w:sz="4" w:space="0" w:color="auto"/>
            </w:tcBorders>
            <w:tcPrChange w:id="767" w:author="USA" w:date="2024-07-11T16:28:00Z">
              <w:tcPr>
                <w:tcW w:w="283" w:type="pct"/>
                <w:tcBorders>
                  <w:top w:val="single" w:sz="4" w:space="0" w:color="auto"/>
                  <w:left w:val="single" w:sz="4" w:space="0" w:color="auto"/>
                  <w:bottom w:val="single" w:sz="4" w:space="0" w:color="auto"/>
                  <w:right w:val="single" w:sz="4" w:space="0" w:color="auto"/>
                </w:tcBorders>
              </w:tcPr>
            </w:tcPrChange>
          </w:tcPr>
          <w:p w14:paraId="10EC35DF" w14:textId="77777777" w:rsidR="00E20538" w:rsidRPr="006A7240" w:rsidRDefault="00E20538" w:rsidP="00F51488">
            <w:pPr>
              <w:pStyle w:val="Tabletext"/>
              <w:jc w:val="center"/>
              <w:rPr>
                <w:rFonts w:eastAsia="SimSun"/>
              </w:rPr>
            </w:pPr>
            <w:r w:rsidRPr="006A7240">
              <w:rPr>
                <w:rFonts w:eastAsia="SimSun"/>
              </w:rPr>
              <w:t>Satellite System 2</w:t>
            </w:r>
          </w:p>
        </w:tc>
        <w:tc>
          <w:tcPr>
            <w:tcW w:w="291" w:type="pct"/>
            <w:tcBorders>
              <w:top w:val="single" w:sz="4" w:space="0" w:color="auto"/>
              <w:left w:val="single" w:sz="4" w:space="0" w:color="auto"/>
              <w:bottom w:val="single" w:sz="4" w:space="0" w:color="auto"/>
              <w:right w:val="single" w:sz="4" w:space="0" w:color="auto"/>
            </w:tcBorders>
            <w:tcPrChange w:id="768" w:author="USA" w:date="2024-07-11T16:28:00Z">
              <w:tcPr>
                <w:tcW w:w="283" w:type="pct"/>
                <w:tcBorders>
                  <w:top w:val="single" w:sz="4" w:space="0" w:color="auto"/>
                  <w:left w:val="single" w:sz="4" w:space="0" w:color="auto"/>
                  <w:bottom w:val="single" w:sz="4" w:space="0" w:color="auto"/>
                  <w:right w:val="single" w:sz="4" w:space="0" w:color="auto"/>
                </w:tcBorders>
              </w:tcPr>
            </w:tcPrChange>
          </w:tcPr>
          <w:p w14:paraId="50DB7657" w14:textId="77777777" w:rsidR="00E20538" w:rsidRPr="006A7240" w:rsidRDefault="00E20538" w:rsidP="00F51488">
            <w:pPr>
              <w:pStyle w:val="Tabletext"/>
              <w:jc w:val="center"/>
              <w:rPr>
                <w:rFonts w:eastAsia="SimSun"/>
              </w:rPr>
            </w:pPr>
            <w:r w:rsidRPr="006A7240">
              <w:rPr>
                <w:rFonts w:eastAsia="SimSun"/>
              </w:rPr>
              <w:t>Satellite System 1</w:t>
            </w:r>
          </w:p>
        </w:tc>
        <w:tc>
          <w:tcPr>
            <w:tcW w:w="291" w:type="pct"/>
            <w:tcBorders>
              <w:top w:val="single" w:sz="4" w:space="0" w:color="auto"/>
              <w:left w:val="single" w:sz="4" w:space="0" w:color="auto"/>
              <w:bottom w:val="single" w:sz="4" w:space="0" w:color="auto"/>
              <w:right w:val="single" w:sz="4" w:space="0" w:color="auto"/>
            </w:tcBorders>
            <w:tcPrChange w:id="769" w:author="USA" w:date="2024-07-11T16:28:00Z">
              <w:tcPr>
                <w:tcW w:w="283" w:type="pct"/>
                <w:tcBorders>
                  <w:top w:val="single" w:sz="4" w:space="0" w:color="auto"/>
                  <w:left w:val="single" w:sz="4" w:space="0" w:color="auto"/>
                  <w:bottom w:val="single" w:sz="4" w:space="0" w:color="auto"/>
                  <w:right w:val="single" w:sz="4" w:space="0" w:color="auto"/>
                </w:tcBorders>
              </w:tcPr>
            </w:tcPrChange>
          </w:tcPr>
          <w:p w14:paraId="0E57C8A4" w14:textId="77777777" w:rsidR="00E20538" w:rsidRPr="006A7240" w:rsidRDefault="00E20538" w:rsidP="00F51488">
            <w:pPr>
              <w:pStyle w:val="Tabletext"/>
              <w:jc w:val="center"/>
              <w:rPr>
                <w:rFonts w:eastAsia="SimSun"/>
              </w:rPr>
            </w:pPr>
            <w:r w:rsidRPr="006A7240">
              <w:rPr>
                <w:rFonts w:eastAsia="SimSun"/>
              </w:rPr>
              <w:t>Satellite System 2</w:t>
            </w:r>
          </w:p>
        </w:tc>
        <w:tc>
          <w:tcPr>
            <w:tcW w:w="291" w:type="pct"/>
            <w:tcBorders>
              <w:top w:val="single" w:sz="4" w:space="0" w:color="auto"/>
              <w:left w:val="single" w:sz="4" w:space="0" w:color="auto"/>
              <w:bottom w:val="single" w:sz="4" w:space="0" w:color="auto"/>
              <w:right w:val="single" w:sz="4" w:space="0" w:color="auto"/>
            </w:tcBorders>
            <w:tcPrChange w:id="770" w:author="USA" w:date="2024-07-11T16:28:00Z">
              <w:tcPr>
                <w:tcW w:w="283" w:type="pct"/>
                <w:tcBorders>
                  <w:top w:val="single" w:sz="4" w:space="0" w:color="auto"/>
                  <w:left w:val="single" w:sz="4" w:space="0" w:color="auto"/>
                  <w:bottom w:val="single" w:sz="4" w:space="0" w:color="auto"/>
                  <w:right w:val="single" w:sz="4" w:space="0" w:color="auto"/>
                </w:tcBorders>
              </w:tcPr>
            </w:tcPrChange>
          </w:tcPr>
          <w:p w14:paraId="58B8F7AB" w14:textId="77777777" w:rsidR="00E20538" w:rsidRPr="006A7240" w:rsidRDefault="00E20538" w:rsidP="00F51488">
            <w:pPr>
              <w:pStyle w:val="Tabletext"/>
              <w:jc w:val="center"/>
              <w:rPr>
                <w:rFonts w:eastAsia="SimSun"/>
              </w:rPr>
            </w:pPr>
            <w:r w:rsidRPr="006A7240">
              <w:rPr>
                <w:rFonts w:eastAsia="SimSun"/>
              </w:rPr>
              <w:t>Satellite System 1</w:t>
            </w:r>
          </w:p>
        </w:tc>
        <w:tc>
          <w:tcPr>
            <w:tcW w:w="291" w:type="pct"/>
            <w:tcBorders>
              <w:top w:val="single" w:sz="4" w:space="0" w:color="auto"/>
              <w:left w:val="single" w:sz="4" w:space="0" w:color="auto"/>
              <w:bottom w:val="single" w:sz="4" w:space="0" w:color="auto"/>
              <w:right w:val="single" w:sz="4" w:space="0" w:color="auto"/>
            </w:tcBorders>
            <w:tcPrChange w:id="771" w:author="USA" w:date="2024-07-11T16:28:00Z">
              <w:tcPr>
                <w:tcW w:w="283" w:type="pct"/>
                <w:tcBorders>
                  <w:top w:val="single" w:sz="4" w:space="0" w:color="auto"/>
                  <w:left w:val="single" w:sz="4" w:space="0" w:color="auto"/>
                  <w:bottom w:val="single" w:sz="4" w:space="0" w:color="auto"/>
                  <w:right w:val="single" w:sz="4" w:space="0" w:color="auto"/>
                </w:tcBorders>
              </w:tcPr>
            </w:tcPrChange>
          </w:tcPr>
          <w:p w14:paraId="4B024EE3" w14:textId="77777777" w:rsidR="00E20538" w:rsidRPr="006A7240" w:rsidRDefault="00E20538" w:rsidP="00F51488">
            <w:pPr>
              <w:pStyle w:val="Tabletext"/>
              <w:jc w:val="center"/>
              <w:rPr>
                <w:rFonts w:eastAsia="SimSun"/>
              </w:rPr>
            </w:pPr>
            <w:r w:rsidRPr="006A7240">
              <w:rPr>
                <w:rFonts w:eastAsia="SimSun"/>
              </w:rPr>
              <w:t>Satellite System 2</w:t>
            </w:r>
          </w:p>
        </w:tc>
        <w:tc>
          <w:tcPr>
            <w:tcW w:w="291" w:type="pct"/>
            <w:tcBorders>
              <w:top w:val="single" w:sz="4" w:space="0" w:color="auto"/>
              <w:left w:val="single" w:sz="4" w:space="0" w:color="auto"/>
              <w:bottom w:val="single" w:sz="4" w:space="0" w:color="auto"/>
              <w:right w:val="single" w:sz="4" w:space="0" w:color="auto"/>
            </w:tcBorders>
            <w:tcPrChange w:id="772" w:author="USA" w:date="2024-07-11T16:28:00Z">
              <w:tcPr>
                <w:tcW w:w="283" w:type="pct"/>
                <w:tcBorders>
                  <w:top w:val="single" w:sz="4" w:space="0" w:color="auto"/>
                  <w:left w:val="single" w:sz="4" w:space="0" w:color="auto"/>
                  <w:bottom w:val="single" w:sz="4" w:space="0" w:color="auto"/>
                  <w:right w:val="single" w:sz="4" w:space="0" w:color="auto"/>
                </w:tcBorders>
              </w:tcPr>
            </w:tcPrChange>
          </w:tcPr>
          <w:p w14:paraId="3299264B" w14:textId="77777777" w:rsidR="00E20538" w:rsidRPr="006A7240" w:rsidRDefault="00E20538" w:rsidP="00F51488">
            <w:pPr>
              <w:pStyle w:val="Tabletext"/>
              <w:jc w:val="center"/>
              <w:rPr>
                <w:rFonts w:eastAsia="SimSun"/>
              </w:rPr>
            </w:pPr>
            <w:r w:rsidRPr="006A7240">
              <w:rPr>
                <w:rFonts w:eastAsia="SimSun"/>
              </w:rPr>
              <w:t>Satellite System 1</w:t>
            </w:r>
          </w:p>
        </w:tc>
        <w:tc>
          <w:tcPr>
            <w:tcW w:w="291" w:type="pct"/>
            <w:tcBorders>
              <w:top w:val="single" w:sz="4" w:space="0" w:color="auto"/>
              <w:left w:val="single" w:sz="4" w:space="0" w:color="auto"/>
              <w:bottom w:val="single" w:sz="4" w:space="0" w:color="auto"/>
              <w:right w:val="single" w:sz="4" w:space="0" w:color="auto"/>
            </w:tcBorders>
            <w:tcPrChange w:id="773" w:author="USA" w:date="2024-07-11T16:28:00Z">
              <w:tcPr>
                <w:tcW w:w="283" w:type="pct"/>
                <w:tcBorders>
                  <w:top w:val="single" w:sz="4" w:space="0" w:color="auto"/>
                  <w:left w:val="single" w:sz="4" w:space="0" w:color="auto"/>
                  <w:bottom w:val="single" w:sz="4" w:space="0" w:color="auto"/>
                  <w:right w:val="single" w:sz="4" w:space="0" w:color="auto"/>
                </w:tcBorders>
              </w:tcPr>
            </w:tcPrChange>
          </w:tcPr>
          <w:p w14:paraId="385EDE31" w14:textId="77777777" w:rsidR="00E20538" w:rsidRPr="006A7240" w:rsidRDefault="00E20538" w:rsidP="00F51488">
            <w:pPr>
              <w:pStyle w:val="Tabletext"/>
              <w:jc w:val="center"/>
              <w:rPr>
                <w:rFonts w:eastAsia="SimSun"/>
              </w:rPr>
            </w:pPr>
            <w:r w:rsidRPr="006A7240">
              <w:rPr>
                <w:rFonts w:eastAsia="SimSun"/>
              </w:rPr>
              <w:t>Satellite System 2</w:t>
            </w:r>
          </w:p>
        </w:tc>
        <w:tc>
          <w:tcPr>
            <w:tcW w:w="291" w:type="pct"/>
            <w:tcBorders>
              <w:top w:val="single" w:sz="4" w:space="0" w:color="auto"/>
              <w:left w:val="single" w:sz="4" w:space="0" w:color="auto"/>
              <w:bottom w:val="single" w:sz="4" w:space="0" w:color="auto"/>
              <w:right w:val="single" w:sz="4" w:space="0" w:color="auto"/>
            </w:tcBorders>
            <w:tcPrChange w:id="774" w:author="USA" w:date="2024-07-11T16:28:00Z">
              <w:tcPr>
                <w:tcW w:w="283" w:type="pct"/>
                <w:tcBorders>
                  <w:top w:val="single" w:sz="4" w:space="0" w:color="auto"/>
                  <w:left w:val="single" w:sz="4" w:space="0" w:color="auto"/>
                  <w:bottom w:val="single" w:sz="4" w:space="0" w:color="auto"/>
                  <w:right w:val="single" w:sz="4" w:space="0" w:color="auto"/>
                </w:tcBorders>
              </w:tcPr>
            </w:tcPrChange>
          </w:tcPr>
          <w:p w14:paraId="2A7EDA90" w14:textId="77777777" w:rsidR="00E20538" w:rsidRPr="006A7240" w:rsidRDefault="00E20538" w:rsidP="00F51488">
            <w:pPr>
              <w:pStyle w:val="Tabletext"/>
              <w:jc w:val="center"/>
              <w:rPr>
                <w:rFonts w:eastAsia="SimSun"/>
              </w:rPr>
            </w:pPr>
            <w:r w:rsidRPr="006A7240">
              <w:rPr>
                <w:rFonts w:eastAsia="SimSun"/>
              </w:rPr>
              <w:t>Satellite System 1</w:t>
            </w:r>
          </w:p>
        </w:tc>
        <w:tc>
          <w:tcPr>
            <w:tcW w:w="291" w:type="pct"/>
            <w:tcBorders>
              <w:top w:val="single" w:sz="4" w:space="0" w:color="auto"/>
              <w:left w:val="single" w:sz="4" w:space="0" w:color="auto"/>
              <w:bottom w:val="single" w:sz="4" w:space="0" w:color="auto"/>
              <w:right w:val="single" w:sz="4" w:space="0" w:color="auto"/>
            </w:tcBorders>
            <w:tcPrChange w:id="775" w:author="USA" w:date="2024-07-11T16:28:00Z">
              <w:tcPr>
                <w:tcW w:w="283" w:type="pct"/>
                <w:tcBorders>
                  <w:top w:val="single" w:sz="4" w:space="0" w:color="auto"/>
                  <w:left w:val="single" w:sz="4" w:space="0" w:color="auto"/>
                  <w:bottom w:val="single" w:sz="4" w:space="0" w:color="auto"/>
                  <w:right w:val="single" w:sz="4" w:space="0" w:color="auto"/>
                </w:tcBorders>
              </w:tcPr>
            </w:tcPrChange>
          </w:tcPr>
          <w:p w14:paraId="5F939B34" w14:textId="77777777" w:rsidR="00E20538" w:rsidRPr="006A7240" w:rsidRDefault="00E20538" w:rsidP="00F51488">
            <w:pPr>
              <w:pStyle w:val="Tabletext"/>
              <w:jc w:val="center"/>
              <w:rPr>
                <w:rFonts w:eastAsia="SimSun"/>
              </w:rPr>
            </w:pPr>
            <w:r w:rsidRPr="006A7240">
              <w:rPr>
                <w:rFonts w:eastAsia="SimSun"/>
              </w:rPr>
              <w:t>Satellite System 2</w:t>
            </w:r>
          </w:p>
        </w:tc>
        <w:tc>
          <w:tcPr>
            <w:tcW w:w="291" w:type="pct"/>
            <w:tcBorders>
              <w:top w:val="single" w:sz="4" w:space="0" w:color="auto"/>
              <w:left w:val="single" w:sz="4" w:space="0" w:color="auto"/>
              <w:bottom w:val="single" w:sz="4" w:space="0" w:color="auto"/>
              <w:right w:val="single" w:sz="4" w:space="0" w:color="auto"/>
            </w:tcBorders>
            <w:tcPrChange w:id="776" w:author="USA" w:date="2024-07-11T16:28:00Z">
              <w:tcPr>
                <w:tcW w:w="283" w:type="pct"/>
                <w:tcBorders>
                  <w:top w:val="single" w:sz="4" w:space="0" w:color="auto"/>
                  <w:left w:val="single" w:sz="4" w:space="0" w:color="auto"/>
                  <w:bottom w:val="single" w:sz="4" w:space="0" w:color="auto"/>
                  <w:right w:val="single" w:sz="4" w:space="0" w:color="auto"/>
                </w:tcBorders>
              </w:tcPr>
            </w:tcPrChange>
          </w:tcPr>
          <w:p w14:paraId="3CB61260" w14:textId="77777777" w:rsidR="00E20538" w:rsidRPr="006A7240" w:rsidRDefault="00E20538" w:rsidP="00F51488">
            <w:pPr>
              <w:pStyle w:val="Tabletext"/>
              <w:jc w:val="center"/>
              <w:rPr>
                <w:rFonts w:eastAsia="SimSun"/>
              </w:rPr>
            </w:pPr>
            <w:r w:rsidRPr="006A7240">
              <w:rPr>
                <w:rFonts w:eastAsia="SimSun"/>
              </w:rPr>
              <w:t>Satellite System 1</w:t>
            </w:r>
          </w:p>
        </w:tc>
        <w:tc>
          <w:tcPr>
            <w:tcW w:w="291" w:type="pct"/>
            <w:tcBorders>
              <w:top w:val="single" w:sz="4" w:space="0" w:color="auto"/>
              <w:left w:val="single" w:sz="4" w:space="0" w:color="auto"/>
              <w:bottom w:val="single" w:sz="4" w:space="0" w:color="auto"/>
              <w:right w:val="single" w:sz="4" w:space="0" w:color="auto"/>
            </w:tcBorders>
            <w:tcPrChange w:id="777" w:author="USA" w:date="2024-07-11T16:28:00Z">
              <w:tcPr>
                <w:tcW w:w="283" w:type="pct"/>
                <w:tcBorders>
                  <w:top w:val="single" w:sz="4" w:space="0" w:color="auto"/>
                  <w:left w:val="single" w:sz="4" w:space="0" w:color="auto"/>
                  <w:bottom w:val="single" w:sz="4" w:space="0" w:color="auto"/>
                  <w:right w:val="single" w:sz="4" w:space="0" w:color="auto"/>
                </w:tcBorders>
              </w:tcPr>
            </w:tcPrChange>
          </w:tcPr>
          <w:p w14:paraId="2FEBC9B6" w14:textId="77777777" w:rsidR="00E20538" w:rsidRPr="006A7240" w:rsidRDefault="00E20538" w:rsidP="00F51488">
            <w:pPr>
              <w:pStyle w:val="Tabletext"/>
              <w:jc w:val="center"/>
              <w:rPr>
                <w:rFonts w:eastAsia="SimSun"/>
              </w:rPr>
            </w:pPr>
            <w:r w:rsidRPr="006A7240">
              <w:rPr>
                <w:rFonts w:eastAsia="SimSun"/>
              </w:rPr>
              <w:t>Satellite System 2</w:t>
            </w:r>
          </w:p>
        </w:tc>
        <w:tc>
          <w:tcPr>
            <w:tcW w:w="462" w:type="pct"/>
            <w:tcBorders>
              <w:top w:val="single" w:sz="4" w:space="0" w:color="auto"/>
              <w:left w:val="single" w:sz="4" w:space="0" w:color="auto"/>
              <w:bottom w:val="single" w:sz="4" w:space="0" w:color="auto"/>
              <w:right w:val="single" w:sz="4" w:space="0" w:color="auto"/>
            </w:tcBorders>
            <w:tcPrChange w:id="778"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6C7E3AEF" w14:textId="4CEA9478" w:rsidR="00E20538" w:rsidRPr="00A16BE4" w:rsidRDefault="00E20538" w:rsidP="00F51488">
            <w:pPr>
              <w:pStyle w:val="Tabletext"/>
              <w:jc w:val="center"/>
              <w:rPr>
                <w:rFonts w:eastAsia="SimSun"/>
                <w:highlight w:val="yellow"/>
                <w:rPrChange w:id="779" w:author="Dilapi, Christine (HII-Mission Technologies)" w:date="2024-07-12T08:25:00Z">
                  <w:rPr>
                    <w:rFonts w:eastAsia="SimSun"/>
                  </w:rPr>
                </w:rPrChange>
              </w:rPr>
            </w:pPr>
            <w:ins w:id="780" w:author="USA" w:date="2024-07-11T16:29:00Z">
              <w:r w:rsidRPr="00A16BE4">
                <w:rPr>
                  <w:rFonts w:eastAsia="SimSun"/>
                  <w:highlight w:val="yellow"/>
                  <w:rPrChange w:id="781" w:author="Dilapi, Christine (HII-Mission Technologies)" w:date="2024-07-12T08:25:00Z">
                    <w:rPr>
                      <w:rFonts w:eastAsia="SimSun"/>
                    </w:rPr>
                  </w:rPrChange>
                </w:rPr>
                <w:t>TBD</w:t>
              </w:r>
            </w:ins>
          </w:p>
        </w:tc>
      </w:tr>
      <w:tr w:rsidR="00E20538" w:rsidRPr="006A7240" w14:paraId="0BF84E9F" w14:textId="41A7D77D" w:rsidTr="00E20538">
        <w:trPr>
          <w:trHeight w:val="310"/>
          <w:jc w:val="center"/>
          <w:trPrChange w:id="782" w:author="USA" w:date="2024-07-11T16:28:00Z">
            <w:trPr>
              <w:trHeight w:val="310"/>
              <w:jc w:val="center"/>
            </w:trPr>
          </w:trPrChange>
        </w:trPr>
        <w:tc>
          <w:tcPr>
            <w:tcW w:w="693" w:type="pct"/>
            <w:vMerge/>
            <w:tcBorders>
              <w:left w:val="single" w:sz="4" w:space="0" w:color="auto"/>
              <w:bottom w:val="single" w:sz="4" w:space="0" w:color="auto"/>
              <w:right w:val="single" w:sz="4" w:space="0" w:color="auto"/>
            </w:tcBorders>
            <w:hideMark/>
            <w:tcPrChange w:id="783" w:author="USA" w:date="2024-07-11T16:28:00Z">
              <w:tcPr>
                <w:tcW w:w="1132" w:type="pct"/>
                <w:gridSpan w:val="2"/>
                <w:vMerge/>
                <w:tcBorders>
                  <w:left w:val="single" w:sz="4" w:space="0" w:color="auto"/>
                  <w:bottom w:val="single" w:sz="4" w:space="0" w:color="auto"/>
                  <w:right w:val="single" w:sz="4" w:space="0" w:color="auto"/>
                </w:tcBorders>
                <w:hideMark/>
              </w:tcPr>
            </w:tcPrChange>
          </w:tcPr>
          <w:p w14:paraId="18323930" w14:textId="77777777" w:rsidR="00E20538" w:rsidRPr="006A7240" w:rsidRDefault="00E20538" w:rsidP="00F51488">
            <w:pPr>
              <w:pStyle w:val="Tabletext"/>
              <w:rPr>
                <w:highlight w:val="yellow"/>
              </w:rPr>
            </w:pPr>
          </w:p>
        </w:tc>
        <w:tc>
          <w:tcPr>
            <w:tcW w:w="353" w:type="pct"/>
            <w:vMerge/>
            <w:tcBorders>
              <w:left w:val="single" w:sz="4" w:space="0" w:color="auto"/>
              <w:bottom w:val="single" w:sz="4" w:space="0" w:color="auto"/>
              <w:right w:val="single" w:sz="4" w:space="0" w:color="auto"/>
            </w:tcBorders>
            <w:hideMark/>
            <w:tcPrChange w:id="784" w:author="USA" w:date="2024-07-11T16:28:00Z">
              <w:tcPr>
                <w:tcW w:w="467" w:type="pct"/>
                <w:gridSpan w:val="2"/>
                <w:vMerge/>
                <w:tcBorders>
                  <w:left w:val="single" w:sz="4" w:space="0" w:color="auto"/>
                  <w:bottom w:val="single" w:sz="4" w:space="0" w:color="auto"/>
                  <w:right w:val="single" w:sz="4" w:space="0" w:color="auto"/>
                </w:tcBorders>
                <w:hideMark/>
              </w:tcPr>
            </w:tcPrChange>
          </w:tcPr>
          <w:p w14:paraId="59C89D49" w14:textId="77777777" w:rsidR="00E20538" w:rsidRPr="006A7240" w:rsidRDefault="00E20538" w:rsidP="00F51488">
            <w:pPr>
              <w:pStyle w:val="Tabletext"/>
              <w:jc w:val="center"/>
              <w:rPr>
                <w:highlight w:val="yellow"/>
              </w:rPr>
            </w:pPr>
          </w:p>
        </w:tc>
        <w:tc>
          <w:tcPr>
            <w:tcW w:w="291" w:type="pct"/>
            <w:tcBorders>
              <w:top w:val="single" w:sz="4" w:space="0" w:color="auto"/>
              <w:left w:val="single" w:sz="4" w:space="0" w:color="auto"/>
              <w:bottom w:val="single" w:sz="4" w:space="0" w:color="auto"/>
              <w:right w:val="single" w:sz="4" w:space="0" w:color="auto"/>
            </w:tcBorders>
            <w:vAlign w:val="center"/>
            <w:tcPrChange w:id="785" w:author="USA" w:date="2024-07-11T16:28:00Z">
              <w:tcPr>
                <w:tcW w:w="283" w:type="pct"/>
                <w:tcBorders>
                  <w:top w:val="single" w:sz="4" w:space="0" w:color="auto"/>
                  <w:left w:val="single" w:sz="4" w:space="0" w:color="auto"/>
                  <w:bottom w:val="single" w:sz="4" w:space="0" w:color="auto"/>
                  <w:right w:val="single" w:sz="4" w:space="0" w:color="auto"/>
                </w:tcBorders>
                <w:vAlign w:val="center"/>
              </w:tcPr>
            </w:tcPrChange>
          </w:tcPr>
          <w:p w14:paraId="0046D1DD" w14:textId="77777777" w:rsidR="00E20538" w:rsidRPr="006A7240" w:rsidRDefault="00E20538" w:rsidP="00F51488">
            <w:pPr>
              <w:pStyle w:val="Tabletext"/>
              <w:jc w:val="center"/>
            </w:pPr>
            <w:r w:rsidRPr="006A7240">
              <w:t>‒29</w:t>
            </w:r>
          </w:p>
        </w:tc>
        <w:tc>
          <w:tcPr>
            <w:tcW w:w="291" w:type="pct"/>
            <w:tcBorders>
              <w:top w:val="single" w:sz="4" w:space="0" w:color="auto"/>
              <w:left w:val="single" w:sz="4" w:space="0" w:color="auto"/>
              <w:bottom w:val="single" w:sz="4" w:space="0" w:color="auto"/>
              <w:right w:val="single" w:sz="4" w:space="0" w:color="auto"/>
            </w:tcBorders>
            <w:vAlign w:val="center"/>
            <w:tcPrChange w:id="786" w:author="USA" w:date="2024-07-11T16:28:00Z">
              <w:tcPr>
                <w:tcW w:w="283" w:type="pct"/>
                <w:tcBorders>
                  <w:top w:val="single" w:sz="4" w:space="0" w:color="auto"/>
                  <w:left w:val="single" w:sz="4" w:space="0" w:color="auto"/>
                  <w:bottom w:val="single" w:sz="4" w:space="0" w:color="auto"/>
                  <w:right w:val="single" w:sz="4" w:space="0" w:color="auto"/>
                </w:tcBorders>
                <w:vAlign w:val="center"/>
              </w:tcPr>
            </w:tcPrChange>
          </w:tcPr>
          <w:p w14:paraId="37EDC4AE" w14:textId="77777777" w:rsidR="00E20538" w:rsidRPr="006A7240" w:rsidRDefault="00E20538" w:rsidP="00F51488">
            <w:pPr>
              <w:pStyle w:val="Tabletext"/>
              <w:jc w:val="center"/>
            </w:pPr>
            <w:r w:rsidRPr="006A7240">
              <w:t>‒25</w:t>
            </w:r>
          </w:p>
        </w:tc>
        <w:tc>
          <w:tcPr>
            <w:tcW w:w="291" w:type="pct"/>
            <w:tcBorders>
              <w:top w:val="single" w:sz="4" w:space="0" w:color="auto"/>
              <w:left w:val="single" w:sz="4" w:space="0" w:color="auto"/>
              <w:bottom w:val="single" w:sz="4" w:space="0" w:color="auto"/>
              <w:right w:val="single" w:sz="4" w:space="0" w:color="auto"/>
            </w:tcBorders>
            <w:vAlign w:val="center"/>
            <w:tcPrChange w:id="787" w:author="USA" w:date="2024-07-11T16:28:00Z">
              <w:tcPr>
                <w:tcW w:w="283" w:type="pct"/>
                <w:tcBorders>
                  <w:top w:val="single" w:sz="4" w:space="0" w:color="auto"/>
                  <w:left w:val="single" w:sz="4" w:space="0" w:color="auto"/>
                  <w:bottom w:val="single" w:sz="4" w:space="0" w:color="auto"/>
                  <w:right w:val="single" w:sz="4" w:space="0" w:color="auto"/>
                </w:tcBorders>
                <w:vAlign w:val="center"/>
              </w:tcPr>
            </w:tcPrChange>
          </w:tcPr>
          <w:p w14:paraId="379F264C" w14:textId="77777777" w:rsidR="00E20538" w:rsidRPr="006A7240" w:rsidRDefault="00E20538" w:rsidP="00F51488">
            <w:pPr>
              <w:pStyle w:val="Tabletext"/>
              <w:jc w:val="center"/>
            </w:pPr>
            <w:r w:rsidRPr="006A7240">
              <w:t>‒35</w:t>
            </w:r>
          </w:p>
        </w:tc>
        <w:tc>
          <w:tcPr>
            <w:tcW w:w="291" w:type="pct"/>
            <w:tcBorders>
              <w:top w:val="single" w:sz="4" w:space="0" w:color="auto"/>
              <w:left w:val="single" w:sz="4" w:space="0" w:color="auto"/>
              <w:bottom w:val="single" w:sz="4" w:space="0" w:color="auto"/>
              <w:right w:val="single" w:sz="4" w:space="0" w:color="auto"/>
            </w:tcBorders>
            <w:vAlign w:val="center"/>
            <w:tcPrChange w:id="788" w:author="USA" w:date="2024-07-11T16:28:00Z">
              <w:tcPr>
                <w:tcW w:w="283" w:type="pct"/>
                <w:tcBorders>
                  <w:top w:val="single" w:sz="4" w:space="0" w:color="auto"/>
                  <w:left w:val="single" w:sz="4" w:space="0" w:color="auto"/>
                  <w:bottom w:val="single" w:sz="4" w:space="0" w:color="auto"/>
                  <w:right w:val="single" w:sz="4" w:space="0" w:color="auto"/>
                </w:tcBorders>
                <w:vAlign w:val="center"/>
              </w:tcPr>
            </w:tcPrChange>
          </w:tcPr>
          <w:p w14:paraId="6F8D06BA" w14:textId="77777777" w:rsidR="00E20538" w:rsidRPr="006A7240" w:rsidRDefault="00E20538" w:rsidP="00F51488">
            <w:pPr>
              <w:pStyle w:val="Tabletext"/>
              <w:jc w:val="center"/>
            </w:pPr>
            <w:r w:rsidRPr="006A7240">
              <w:t>‒31</w:t>
            </w:r>
          </w:p>
        </w:tc>
        <w:tc>
          <w:tcPr>
            <w:tcW w:w="291" w:type="pct"/>
            <w:tcBorders>
              <w:top w:val="single" w:sz="4" w:space="0" w:color="auto"/>
              <w:left w:val="single" w:sz="4" w:space="0" w:color="auto"/>
              <w:bottom w:val="single" w:sz="4" w:space="0" w:color="auto"/>
              <w:right w:val="single" w:sz="4" w:space="0" w:color="auto"/>
            </w:tcBorders>
            <w:vAlign w:val="center"/>
            <w:tcPrChange w:id="789" w:author="USA" w:date="2024-07-11T16:28:00Z">
              <w:tcPr>
                <w:tcW w:w="283" w:type="pct"/>
                <w:tcBorders>
                  <w:top w:val="single" w:sz="4" w:space="0" w:color="auto"/>
                  <w:left w:val="single" w:sz="4" w:space="0" w:color="auto"/>
                  <w:bottom w:val="single" w:sz="4" w:space="0" w:color="auto"/>
                  <w:right w:val="single" w:sz="4" w:space="0" w:color="auto"/>
                </w:tcBorders>
                <w:vAlign w:val="center"/>
              </w:tcPr>
            </w:tcPrChange>
          </w:tcPr>
          <w:p w14:paraId="1047F49A" w14:textId="77777777" w:rsidR="00E20538" w:rsidRPr="006A7240" w:rsidRDefault="00E20538" w:rsidP="00F51488">
            <w:pPr>
              <w:pStyle w:val="Tabletext"/>
              <w:jc w:val="center"/>
            </w:pPr>
            <w:r w:rsidRPr="006A7240">
              <w:t>‒45</w:t>
            </w:r>
          </w:p>
        </w:tc>
        <w:tc>
          <w:tcPr>
            <w:tcW w:w="291" w:type="pct"/>
            <w:tcBorders>
              <w:top w:val="single" w:sz="4" w:space="0" w:color="auto"/>
              <w:left w:val="single" w:sz="4" w:space="0" w:color="auto"/>
              <w:bottom w:val="single" w:sz="4" w:space="0" w:color="auto"/>
              <w:right w:val="single" w:sz="4" w:space="0" w:color="auto"/>
            </w:tcBorders>
            <w:vAlign w:val="center"/>
            <w:tcPrChange w:id="790" w:author="USA" w:date="2024-07-11T16:28:00Z">
              <w:tcPr>
                <w:tcW w:w="283" w:type="pct"/>
                <w:tcBorders>
                  <w:top w:val="single" w:sz="4" w:space="0" w:color="auto"/>
                  <w:left w:val="single" w:sz="4" w:space="0" w:color="auto"/>
                  <w:bottom w:val="single" w:sz="4" w:space="0" w:color="auto"/>
                  <w:right w:val="single" w:sz="4" w:space="0" w:color="auto"/>
                </w:tcBorders>
                <w:vAlign w:val="center"/>
              </w:tcPr>
            </w:tcPrChange>
          </w:tcPr>
          <w:p w14:paraId="337F6222" w14:textId="77777777" w:rsidR="00E20538" w:rsidRPr="006A7240" w:rsidRDefault="00E20538" w:rsidP="00F51488">
            <w:pPr>
              <w:pStyle w:val="Tabletext"/>
              <w:jc w:val="center"/>
            </w:pPr>
            <w:r w:rsidRPr="006A7240">
              <w:t>‒41</w:t>
            </w:r>
          </w:p>
        </w:tc>
        <w:tc>
          <w:tcPr>
            <w:tcW w:w="291" w:type="pct"/>
            <w:tcBorders>
              <w:top w:val="single" w:sz="4" w:space="0" w:color="auto"/>
              <w:left w:val="single" w:sz="4" w:space="0" w:color="auto"/>
              <w:bottom w:val="single" w:sz="4" w:space="0" w:color="auto"/>
              <w:right w:val="single" w:sz="4" w:space="0" w:color="auto"/>
            </w:tcBorders>
            <w:vAlign w:val="center"/>
            <w:tcPrChange w:id="791" w:author="USA" w:date="2024-07-11T16:28:00Z">
              <w:tcPr>
                <w:tcW w:w="283" w:type="pct"/>
                <w:tcBorders>
                  <w:top w:val="single" w:sz="4" w:space="0" w:color="auto"/>
                  <w:left w:val="single" w:sz="4" w:space="0" w:color="auto"/>
                  <w:bottom w:val="single" w:sz="4" w:space="0" w:color="auto"/>
                  <w:right w:val="single" w:sz="4" w:space="0" w:color="auto"/>
                </w:tcBorders>
                <w:vAlign w:val="center"/>
              </w:tcPr>
            </w:tcPrChange>
          </w:tcPr>
          <w:p w14:paraId="38E46FF2" w14:textId="77777777" w:rsidR="00E20538" w:rsidRPr="006A7240" w:rsidRDefault="00E20538" w:rsidP="00F51488">
            <w:pPr>
              <w:pStyle w:val="Tabletext"/>
              <w:jc w:val="center"/>
            </w:pPr>
            <w:r w:rsidRPr="006A7240">
              <w:t>‒50</w:t>
            </w:r>
          </w:p>
        </w:tc>
        <w:tc>
          <w:tcPr>
            <w:tcW w:w="291" w:type="pct"/>
            <w:tcBorders>
              <w:top w:val="single" w:sz="4" w:space="0" w:color="auto"/>
              <w:left w:val="single" w:sz="4" w:space="0" w:color="auto"/>
              <w:bottom w:val="single" w:sz="4" w:space="0" w:color="auto"/>
              <w:right w:val="single" w:sz="4" w:space="0" w:color="auto"/>
            </w:tcBorders>
            <w:vAlign w:val="center"/>
            <w:tcPrChange w:id="792" w:author="USA" w:date="2024-07-11T16:28:00Z">
              <w:tcPr>
                <w:tcW w:w="283" w:type="pct"/>
                <w:tcBorders>
                  <w:top w:val="single" w:sz="4" w:space="0" w:color="auto"/>
                  <w:left w:val="single" w:sz="4" w:space="0" w:color="auto"/>
                  <w:bottom w:val="single" w:sz="4" w:space="0" w:color="auto"/>
                  <w:right w:val="single" w:sz="4" w:space="0" w:color="auto"/>
                </w:tcBorders>
                <w:vAlign w:val="center"/>
              </w:tcPr>
            </w:tcPrChange>
          </w:tcPr>
          <w:p w14:paraId="2EA7563B" w14:textId="77777777" w:rsidR="00E20538" w:rsidRPr="006A7240" w:rsidRDefault="00E20538" w:rsidP="00F51488">
            <w:pPr>
              <w:pStyle w:val="Tabletext"/>
              <w:jc w:val="center"/>
            </w:pPr>
            <w:r w:rsidRPr="006A7240">
              <w:t>‒46</w:t>
            </w:r>
          </w:p>
        </w:tc>
        <w:tc>
          <w:tcPr>
            <w:tcW w:w="291" w:type="pct"/>
            <w:tcBorders>
              <w:top w:val="single" w:sz="4" w:space="0" w:color="auto"/>
              <w:left w:val="single" w:sz="4" w:space="0" w:color="auto"/>
              <w:bottom w:val="single" w:sz="4" w:space="0" w:color="auto"/>
              <w:right w:val="single" w:sz="4" w:space="0" w:color="auto"/>
            </w:tcBorders>
            <w:vAlign w:val="center"/>
            <w:tcPrChange w:id="793" w:author="USA" w:date="2024-07-11T16:28:00Z">
              <w:tcPr>
                <w:tcW w:w="283" w:type="pct"/>
                <w:tcBorders>
                  <w:top w:val="single" w:sz="4" w:space="0" w:color="auto"/>
                  <w:left w:val="single" w:sz="4" w:space="0" w:color="auto"/>
                  <w:bottom w:val="single" w:sz="4" w:space="0" w:color="auto"/>
                  <w:right w:val="single" w:sz="4" w:space="0" w:color="auto"/>
                </w:tcBorders>
                <w:vAlign w:val="center"/>
              </w:tcPr>
            </w:tcPrChange>
          </w:tcPr>
          <w:p w14:paraId="64A3DB91" w14:textId="77777777" w:rsidR="00E20538" w:rsidRPr="006A7240" w:rsidRDefault="00E20538" w:rsidP="00F51488">
            <w:pPr>
              <w:pStyle w:val="Tabletext"/>
              <w:jc w:val="center"/>
            </w:pPr>
            <w:r w:rsidRPr="006A7240">
              <w:t>‒55</w:t>
            </w:r>
          </w:p>
        </w:tc>
        <w:tc>
          <w:tcPr>
            <w:tcW w:w="291" w:type="pct"/>
            <w:tcBorders>
              <w:top w:val="single" w:sz="4" w:space="0" w:color="auto"/>
              <w:left w:val="single" w:sz="4" w:space="0" w:color="auto"/>
              <w:bottom w:val="single" w:sz="4" w:space="0" w:color="auto"/>
              <w:right w:val="single" w:sz="4" w:space="0" w:color="auto"/>
            </w:tcBorders>
            <w:vAlign w:val="center"/>
            <w:tcPrChange w:id="794" w:author="USA" w:date="2024-07-11T16:28:00Z">
              <w:tcPr>
                <w:tcW w:w="283" w:type="pct"/>
                <w:tcBorders>
                  <w:top w:val="single" w:sz="4" w:space="0" w:color="auto"/>
                  <w:left w:val="single" w:sz="4" w:space="0" w:color="auto"/>
                  <w:bottom w:val="single" w:sz="4" w:space="0" w:color="auto"/>
                  <w:right w:val="single" w:sz="4" w:space="0" w:color="auto"/>
                </w:tcBorders>
                <w:vAlign w:val="center"/>
              </w:tcPr>
            </w:tcPrChange>
          </w:tcPr>
          <w:p w14:paraId="7D2B241C" w14:textId="77777777" w:rsidR="00E20538" w:rsidRPr="006A7240" w:rsidRDefault="00E20538" w:rsidP="00F51488">
            <w:pPr>
              <w:pStyle w:val="Tabletext"/>
              <w:jc w:val="center"/>
            </w:pPr>
            <w:r w:rsidRPr="006A7240">
              <w:t>‒51</w:t>
            </w:r>
          </w:p>
        </w:tc>
        <w:tc>
          <w:tcPr>
            <w:tcW w:w="291" w:type="pct"/>
            <w:tcBorders>
              <w:top w:val="single" w:sz="4" w:space="0" w:color="auto"/>
              <w:left w:val="single" w:sz="4" w:space="0" w:color="auto"/>
              <w:bottom w:val="single" w:sz="4" w:space="0" w:color="auto"/>
              <w:right w:val="single" w:sz="4" w:space="0" w:color="auto"/>
            </w:tcBorders>
            <w:vAlign w:val="center"/>
            <w:tcPrChange w:id="795" w:author="USA" w:date="2024-07-11T16:28:00Z">
              <w:tcPr>
                <w:tcW w:w="283" w:type="pct"/>
                <w:tcBorders>
                  <w:top w:val="single" w:sz="4" w:space="0" w:color="auto"/>
                  <w:left w:val="single" w:sz="4" w:space="0" w:color="auto"/>
                  <w:bottom w:val="single" w:sz="4" w:space="0" w:color="auto"/>
                  <w:right w:val="single" w:sz="4" w:space="0" w:color="auto"/>
                </w:tcBorders>
                <w:vAlign w:val="center"/>
              </w:tcPr>
            </w:tcPrChange>
          </w:tcPr>
          <w:p w14:paraId="7B154F96" w14:textId="77777777" w:rsidR="00E20538" w:rsidRPr="006A7240" w:rsidRDefault="00E20538" w:rsidP="00F51488">
            <w:pPr>
              <w:pStyle w:val="Tabletext"/>
              <w:jc w:val="center"/>
            </w:pPr>
            <w:r w:rsidRPr="006A7240">
              <w:t>‒40</w:t>
            </w:r>
          </w:p>
        </w:tc>
        <w:tc>
          <w:tcPr>
            <w:tcW w:w="291" w:type="pct"/>
            <w:tcBorders>
              <w:top w:val="single" w:sz="4" w:space="0" w:color="auto"/>
              <w:left w:val="single" w:sz="4" w:space="0" w:color="auto"/>
              <w:bottom w:val="single" w:sz="4" w:space="0" w:color="auto"/>
              <w:right w:val="single" w:sz="4" w:space="0" w:color="auto"/>
            </w:tcBorders>
            <w:vAlign w:val="center"/>
            <w:tcPrChange w:id="796" w:author="USA" w:date="2024-07-11T16:28:00Z">
              <w:tcPr>
                <w:tcW w:w="283" w:type="pct"/>
                <w:tcBorders>
                  <w:top w:val="single" w:sz="4" w:space="0" w:color="auto"/>
                  <w:left w:val="single" w:sz="4" w:space="0" w:color="auto"/>
                  <w:bottom w:val="single" w:sz="4" w:space="0" w:color="auto"/>
                  <w:right w:val="single" w:sz="4" w:space="0" w:color="auto"/>
                </w:tcBorders>
                <w:vAlign w:val="center"/>
              </w:tcPr>
            </w:tcPrChange>
          </w:tcPr>
          <w:p w14:paraId="7B9B32C9" w14:textId="77777777" w:rsidR="00E20538" w:rsidRPr="006A7240" w:rsidRDefault="00E20538" w:rsidP="00F51488">
            <w:pPr>
              <w:pStyle w:val="Tabletext"/>
              <w:jc w:val="center"/>
            </w:pPr>
            <w:r w:rsidRPr="006A7240">
              <w:t>‒40</w:t>
            </w:r>
          </w:p>
        </w:tc>
        <w:tc>
          <w:tcPr>
            <w:tcW w:w="462" w:type="pct"/>
            <w:tcBorders>
              <w:top w:val="single" w:sz="4" w:space="0" w:color="auto"/>
              <w:left w:val="single" w:sz="4" w:space="0" w:color="auto"/>
              <w:bottom w:val="single" w:sz="4" w:space="0" w:color="auto"/>
              <w:right w:val="single" w:sz="4" w:space="0" w:color="auto"/>
            </w:tcBorders>
            <w:tcPrChange w:id="797"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5F02A934" w14:textId="4B802A8B" w:rsidR="00E20538" w:rsidRPr="00A16BE4" w:rsidRDefault="00E20538" w:rsidP="00F51488">
            <w:pPr>
              <w:pStyle w:val="Tabletext"/>
              <w:jc w:val="center"/>
              <w:rPr>
                <w:highlight w:val="yellow"/>
                <w:rPrChange w:id="798" w:author="Dilapi, Christine (HII-Mission Technologies)" w:date="2024-07-12T08:25:00Z">
                  <w:rPr/>
                </w:rPrChange>
              </w:rPr>
            </w:pPr>
            <w:ins w:id="799" w:author="USA" w:date="2024-07-11T16:29:00Z">
              <w:r w:rsidRPr="00A16BE4">
                <w:rPr>
                  <w:highlight w:val="yellow"/>
                  <w:rPrChange w:id="800" w:author="Dilapi, Christine (HII-Mission Technologies)" w:date="2024-07-12T08:25:00Z">
                    <w:rPr/>
                  </w:rPrChange>
                </w:rPr>
                <w:t>TBD</w:t>
              </w:r>
            </w:ins>
          </w:p>
        </w:tc>
      </w:tr>
      <w:tr w:rsidR="00E20538" w:rsidRPr="006A7240" w14:paraId="4C2CC7A0" w14:textId="04222515" w:rsidTr="00E20538">
        <w:trPr>
          <w:trHeight w:val="283"/>
          <w:jc w:val="center"/>
          <w:trPrChange w:id="801" w:author="USA" w:date="2024-07-11T16:28:00Z">
            <w:trPr>
              <w:trHeight w:val="283"/>
              <w:jc w:val="center"/>
            </w:trPr>
          </w:trPrChange>
        </w:trPr>
        <w:tc>
          <w:tcPr>
            <w:tcW w:w="4538" w:type="pct"/>
            <w:gridSpan w:val="14"/>
            <w:tcBorders>
              <w:top w:val="single" w:sz="4" w:space="0" w:color="auto"/>
              <w:left w:val="single" w:sz="4" w:space="0" w:color="auto"/>
              <w:bottom w:val="single" w:sz="4" w:space="0" w:color="auto"/>
              <w:right w:val="single" w:sz="4" w:space="0" w:color="auto"/>
            </w:tcBorders>
            <w:shd w:val="clear" w:color="auto" w:fill="808080" w:themeFill="background1" w:themeFillShade="80"/>
            <w:tcPrChange w:id="802" w:author="USA" w:date="2024-07-11T16:28:00Z">
              <w:tcPr>
                <w:tcW w:w="5000" w:type="pct"/>
                <w:gridSpan w:val="16"/>
                <w:tcBorders>
                  <w:top w:val="single" w:sz="4" w:space="0" w:color="auto"/>
                  <w:left w:val="single" w:sz="4" w:space="0" w:color="auto"/>
                  <w:bottom w:val="single" w:sz="4" w:space="0" w:color="auto"/>
                  <w:right w:val="single" w:sz="4" w:space="0" w:color="auto"/>
                </w:tcBorders>
                <w:shd w:val="clear" w:color="auto" w:fill="808080" w:themeFill="background1" w:themeFillShade="80"/>
              </w:tcPr>
            </w:tcPrChange>
          </w:tcPr>
          <w:p w14:paraId="4FECD824" w14:textId="77777777" w:rsidR="00E20538" w:rsidRPr="006A7240" w:rsidRDefault="00E20538" w:rsidP="00F51488">
            <w:pPr>
              <w:pStyle w:val="Tabletext"/>
              <w:jc w:val="center"/>
              <w:rPr>
                <w:rFonts w:eastAsia="SimSun"/>
                <w:b/>
              </w:rPr>
            </w:pPr>
            <w:r w:rsidRPr="006A7240">
              <w:rPr>
                <w:rFonts w:eastAsia="SimSun"/>
                <w:b/>
                <w:color w:val="FFFFFF" w:themeColor="background1"/>
              </w:rPr>
              <w:t>Reception – Space-to-Earth</w:t>
            </w:r>
          </w:p>
        </w:tc>
        <w:tc>
          <w:tcPr>
            <w:tcW w:w="462"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Change w:id="803" w:author="USA" w:date="2024-07-11T16:28:00Z">
              <w:tcPr>
                <w:tcW w:w="1"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tcPr>
            </w:tcPrChange>
          </w:tcPr>
          <w:p w14:paraId="2CF54D67" w14:textId="77777777" w:rsidR="00E20538" w:rsidRPr="00A16BE4" w:rsidRDefault="00E20538" w:rsidP="00F51488">
            <w:pPr>
              <w:pStyle w:val="Tabletext"/>
              <w:jc w:val="center"/>
              <w:rPr>
                <w:rFonts w:eastAsia="SimSun"/>
                <w:b/>
                <w:color w:val="FFFFFF" w:themeColor="background1"/>
                <w:highlight w:val="yellow"/>
                <w:rPrChange w:id="804" w:author="Dilapi, Christine (HII-Mission Technologies)" w:date="2024-07-12T08:25:00Z">
                  <w:rPr>
                    <w:rFonts w:eastAsia="SimSun"/>
                    <w:b/>
                    <w:color w:val="FFFFFF" w:themeColor="background1"/>
                  </w:rPr>
                </w:rPrChange>
              </w:rPr>
            </w:pPr>
          </w:p>
        </w:tc>
      </w:tr>
      <w:tr w:rsidR="00E20538" w:rsidRPr="006A7240" w14:paraId="0BAB9BA5" w14:textId="59A739CA" w:rsidTr="00E20538">
        <w:trPr>
          <w:trHeight w:val="310"/>
          <w:jc w:val="center"/>
          <w:trPrChange w:id="805" w:author="USA" w:date="2024-07-11T16:28:00Z">
            <w:trPr>
              <w:trHeight w:val="310"/>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806"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6CF32A33" w14:textId="77777777" w:rsidR="00E20538" w:rsidRPr="006A7240" w:rsidRDefault="00E20538" w:rsidP="00F51488">
            <w:pPr>
              <w:pStyle w:val="Tabletext"/>
            </w:pPr>
            <w:r w:rsidRPr="006A7240">
              <w:t xml:space="preserve">Receiver tuning range </w:t>
            </w:r>
          </w:p>
        </w:tc>
        <w:tc>
          <w:tcPr>
            <w:tcW w:w="353" w:type="pct"/>
            <w:tcBorders>
              <w:top w:val="single" w:sz="4" w:space="0" w:color="auto"/>
              <w:left w:val="single" w:sz="4" w:space="0" w:color="auto"/>
              <w:bottom w:val="single" w:sz="4" w:space="0" w:color="auto"/>
              <w:right w:val="single" w:sz="4" w:space="0" w:color="auto"/>
            </w:tcBorders>
            <w:hideMark/>
            <w:tcPrChange w:id="807" w:author="USA" w:date="2024-07-11T16:28:00Z">
              <w:tcPr>
                <w:tcW w:w="467" w:type="pct"/>
                <w:gridSpan w:val="2"/>
                <w:tcBorders>
                  <w:top w:val="single" w:sz="4" w:space="0" w:color="auto"/>
                  <w:left w:val="single" w:sz="4" w:space="0" w:color="auto"/>
                  <w:bottom w:val="single" w:sz="4" w:space="0" w:color="auto"/>
                  <w:right w:val="single" w:sz="4" w:space="0" w:color="auto"/>
                </w:tcBorders>
                <w:hideMark/>
              </w:tcPr>
            </w:tcPrChange>
          </w:tcPr>
          <w:p w14:paraId="47A6E801" w14:textId="77777777" w:rsidR="00E20538" w:rsidRPr="006A7240" w:rsidRDefault="00E20538" w:rsidP="00F51488">
            <w:pPr>
              <w:pStyle w:val="Tabletext"/>
              <w:jc w:val="center"/>
            </w:pPr>
            <w:r w:rsidRPr="006A7240">
              <w:t>(MHz)</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808"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691F4368" w14:textId="77777777" w:rsidR="00E20538" w:rsidRPr="006A7240" w:rsidRDefault="00E20538" w:rsidP="00F51488">
            <w:pPr>
              <w:pStyle w:val="Tabletext"/>
              <w:jc w:val="center"/>
              <w:rPr>
                <w:rFonts w:eastAsia="SimSun"/>
              </w:rPr>
            </w:pPr>
            <w:r w:rsidRPr="006A7240">
              <w:rPr>
                <w:rFonts w:eastAsia="SimSun"/>
              </w:rPr>
              <w:t xml:space="preserve">7 250-7 </w:t>
            </w:r>
            <w:ins w:id="809" w:author="FRA" w:date="2024-04-25T18:22:00Z">
              <w:r w:rsidRPr="006A7240">
                <w:rPr>
                  <w:rFonts w:eastAsia="SimSun"/>
                </w:rPr>
                <w:t>375</w:t>
              </w:r>
            </w:ins>
            <w:del w:id="810" w:author="FRA" w:date="2024-04-25T18:22:00Z">
              <w:r w:rsidRPr="006A7240" w:rsidDel="00413F49">
                <w:rPr>
                  <w:rFonts w:eastAsia="SimSun"/>
                </w:rPr>
                <w:delText>750</w:delText>
              </w:r>
            </w:del>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1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F69CCD6" w14:textId="77777777" w:rsidR="00E20538" w:rsidRPr="006A7240" w:rsidRDefault="00E20538" w:rsidP="00F51488">
            <w:pPr>
              <w:pStyle w:val="Tabletext"/>
              <w:jc w:val="center"/>
              <w:rPr>
                <w:rFonts w:eastAsia="SimSun"/>
              </w:rPr>
            </w:pPr>
            <w:r w:rsidRPr="006A7240">
              <w:rPr>
                <w:rFonts w:eastAsia="SimSun"/>
              </w:rPr>
              <w:t xml:space="preserve">7 250-7 </w:t>
            </w:r>
            <w:ins w:id="812" w:author="FRA" w:date="2024-04-25T18:22:00Z">
              <w:r w:rsidRPr="006A7240">
                <w:rPr>
                  <w:rFonts w:eastAsia="SimSun"/>
                </w:rPr>
                <w:t>375</w:t>
              </w:r>
            </w:ins>
            <w:del w:id="813" w:author="FRA" w:date="2024-04-25T18:22:00Z">
              <w:r w:rsidRPr="006A7240" w:rsidDel="004621FD">
                <w:rPr>
                  <w:rFonts w:eastAsia="SimSun"/>
                </w:rPr>
                <w:delText>750</w:delText>
              </w:r>
            </w:del>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1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8E428B3" w14:textId="77777777" w:rsidR="00E20538" w:rsidRPr="006A7240" w:rsidRDefault="00E20538" w:rsidP="00F51488">
            <w:pPr>
              <w:pStyle w:val="Tabletext"/>
              <w:jc w:val="center"/>
              <w:rPr>
                <w:rFonts w:eastAsia="SimSun"/>
              </w:rPr>
            </w:pPr>
            <w:r w:rsidRPr="006A7240">
              <w:rPr>
                <w:rFonts w:eastAsia="SimSun"/>
              </w:rPr>
              <w:t xml:space="preserve">7 250-7 </w:t>
            </w:r>
            <w:ins w:id="815" w:author="FRA" w:date="2024-04-25T18:22:00Z">
              <w:r w:rsidRPr="006A7240">
                <w:rPr>
                  <w:rFonts w:eastAsia="SimSun"/>
                </w:rPr>
                <w:t>375</w:t>
              </w:r>
            </w:ins>
            <w:del w:id="816" w:author="FRA" w:date="2024-04-25T18:22:00Z">
              <w:r w:rsidRPr="006A7240" w:rsidDel="004621FD">
                <w:rPr>
                  <w:rFonts w:eastAsia="SimSun"/>
                </w:rPr>
                <w:delText>750</w:delText>
              </w:r>
            </w:del>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17"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3FA37B6" w14:textId="77777777" w:rsidR="00E20538" w:rsidRPr="006A7240" w:rsidRDefault="00E20538" w:rsidP="00F51488">
            <w:pPr>
              <w:pStyle w:val="Tabletext"/>
              <w:jc w:val="center"/>
              <w:rPr>
                <w:rFonts w:eastAsia="SimSun"/>
              </w:rPr>
            </w:pPr>
            <w:r w:rsidRPr="006A7240">
              <w:rPr>
                <w:rFonts w:eastAsia="SimSun"/>
              </w:rPr>
              <w:t xml:space="preserve">7 250-7 </w:t>
            </w:r>
            <w:ins w:id="818" w:author="FRA" w:date="2024-04-25T18:23:00Z">
              <w:r w:rsidRPr="006A7240">
                <w:rPr>
                  <w:rFonts w:eastAsia="SimSun"/>
                </w:rPr>
                <w:t>375</w:t>
              </w:r>
            </w:ins>
            <w:del w:id="819" w:author="FRA" w:date="2024-04-25T18:23:00Z">
              <w:r w:rsidRPr="006A7240" w:rsidDel="004621FD">
                <w:rPr>
                  <w:rFonts w:eastAsia="SimSun"/>
                </w:rPr>
                <w:delText>750</w:delText>
              </w:r>
            </w:del>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2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1383567" w14:textId="77777777" w:rsidR="00E20538" w:rsidRPr="006A7240" w:rsidRDefault="00E20538" w:rsidP="00F51488">
            <w:pPr>
              <w:pStyle w:val="Tabletext"/>
              <w:jc w:val="center"/>
              <w:rPr>
                <w:rFonts w:eastAsia="SimSun"/>
              </w:rPr>
            </w:pPr>
            <w:r w:rsidRPr="006A7240">
              <w:rPr>
                <w:rFonts w:eastAsia="SimSun"/>
              </w:rPr>
              <w:t xml:space="preserve">7 250-7 </w:t>
            </w:r>
            <w:ins w:id="821" w:author="FRA" w:date="2024-04-25T18:23:00Z">
              <w:r w:rsidRPr="006A7240">
                <w:rPr>
                  <w:rFonts w:eastAsia="SimSun"/>
                </w:rPr>
                <w:t>375</w:t>
              </w:r>
            </w:ins>
            <w:del w:id="822" w:author="FRA" w:date="2024-04-25T18:23:00Z">
              <w:r w:rsidRPr="006A7240" w:rsidDel="004621FD">
                <w:rPr>
                  <w:rFonts w:eastAsia="SimSun"/>
                </w:rPr>
                <w:delText>750</w:delText>
              </w:r>
            </w:del>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2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465AD06" w14:textId="77777777" w:rsidR="00E20538" w:rsidRPr="006A7240" w:rsidRDefault="00E20538" w:rsidP="00F51488">
            <w:pPr>
              <w:pStyle w:val="Tabletext"/>
              <w:jc w:val="center"/>
              <w:rPr>
                <w:rFonts w:eastAsia="SimSun"/>
              </w:rPr>
            </w:pPr>
            <w:r w:rsidRPr="006A7240">
              <w:rPr>
                <w:rFonts w:eastAsia="SimSun"/>
              </w:rPr>
              <w:t xml:space="preserve">7 250-7 </w:t>
            </w:r>
            <w:ins w:id="824" w:author="FRA" w:date="2024-04-25T18:23:00Z">
              <w:r w:rsidRPr="006A7240">
                <w:rPr>
                  <w:rFonts w:eastAsia="SimSun"/>
                </w:rPr>
                <w:t>375</w:t>
              </w:r>
            </w:ins>
            <w:del w:id="825" w:author="FRA" w:date="2024-04-25T18:23:00Z">
              <w:r w:rsidRPr="006A7240" w:rsidDel="004621FD">
                <w:rPr>
                  <w:rFonts w:eastAsia="SimSun"/>
                </w:rPr>
                <w:delText>750</w:delText>
              </w:r>
            </w:del>
          </w:p>
        </w:tc>
        <w:tc>
          <w:tcPr>
            <w:tcW w:w="462" w:type="pct"/>
            <w:tcBorders>
              <w:top w:val="single" w:sz="4" w:space="0" w:color="auto"/>
              <w:left w:val="single" w:sz="4" w:space="0" w:color="auto"/>
              <w:bottom w:val="single" w:sz="4" w:space="0" w:color="auto"/>
              <w:right w:val="single" w:sz="4" w:space="0" w:color="auto"/>
            </w:tcBorders>
            <w:tcPrChange w:id="826"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7F60DE42" w14:textId="25BFE826" w:rsidR="00E20538" w:rsidRPr="00A16BE4" w:rsidRDefault="00E20538" w:rsidP="00F51488">
            <w:pPr>
              <w:pStyle w:val="Tabletext"/>
              <w:jc w:val="center"/>
              <w:rPr>
                <w:rFonts w:eastAsia="SimSun"/>
                <w:highlight w:val="yellow"/>
                <w:rPrChange w:id="827" w:author="Dilapi, Christine (HII-Mission Technologies)" w:date="2024-07-12T08:25:00Z">
                  <w:rPr>
                    <w:rFonts w:eastAsia="SimSun"/>
                  </w:rPr>
                </w:rPrChange>
              </w:rPr>
            </w:pPr>
            <w:ins w:id="828" w:author="USA" w:date="2024-07-11T16:30:00Z">
              <w:r w:rsidRPr="00A16BE4">
                <w:rPr>
                  <w:rFonts w:eastAsia="SimSun"/>
                  <w:highlight w:val="yellow"/>
                  <w:rPrChange w:id="829" w:author="Dilapi, Christine (HII-Mission Technologies)" w:date="2024-07-12T08:25:00Z">
                    <w:rPr>
                      <w:rFonts w:eastAsia="SimSun"/>
                    </w:rPr>
                  </w:rPrChange>
                </w:rPr>
                <w:t>7 250-7 375</w:t>
              </w:r>
            </w:ins>
          </w:p>
        </w:tc>
      </w:tr>
      <w:tr w:rsidR="00E20538" w:rsidRPr="006A7240" w14:paraId="5592AB23" w14:textId="423B8F0D" w:rsidTr="00E20538">
        <w:trPr>
          <w:trHeight w:val="523"/>
          <w:jc w:val="center"/>
          <w:trPrChange w:id="830" w:author="USA" w:date="2024-07-11T16:28:00Z">
            <w:trPr>
              <w:trHeight w:val="523"/>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831"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517EC1F6" w14:textId="77777777" w:rsidR="00E20538" w:rsidRPr="006A7240" w:rsidRDefault="00E20538" w:rsidP="00F51488">
            <w:pPr>
              <w:pStyle w:val="Tabletext"/>
            </w:pPr>
            <w:r w:rsidRPr="006A7240">
              <w:t>Receive antenna diameter (if different from transmit)</w:t>
            </w:r>
          </w:p>
        </w:tc>
        <w:tc>
          <w:tcPr>
            <w:tcW w:w="353" w:type="pct"/>
            <w:tcBorders>
              <w:top w:val="single" w:sz="4" w:space="0" w:color="auto"/>
              <w:left w:val="single" w:sz="4" w:space="0" w:color="auto"/>
              <w:bottom w:val="single" w:sz="4" w:space="0" w:color="auto"/>
              <w:right w:val="single" w:sz="4" w:space="0" w:color="auto"/>
            </w:tcBorders>
            <w:hideMark/>
            <w:tcPrChange w:id="832" w:author="USA" w:date="2024-07-11T16:28:00Z">
              <w:tcPr>
                <w:tcW w:w="467" w:type="pct"/>
                <w:gridSpan w:val="2"/>
                <w:tcBorders>
                  <w:top w:val="single" w:sz="4" w:space="0" w:color="auto"/>
                  <w:left w:val="single" w:sz="4" w:space="0" w:color="auto"/>
                  <w:bottom w:val="single" w:sz="4" w:space="0" w:color="auto"/>
                  <w:right w:val="single" w:sz="4" w:space="0" w:color="auto"/>
                </w:tcBorders>
                <w:hideMark/>
              </w:tcPr>
            </w:tcPrChange>
          </w:tcPr>
          <w:p w14:paraId="06E3DCFA" w14:textId="77777777" w:rsidR="00E20538" w:rsidRPr="006A7240" w:rsidRDefault="00E20538" w:rsidP="00F51488">
            <w:pPr>
              <w:pStyle w:val="Tabletext"/>
              <w:jc w:val="center"/>
            </w:pPr>
            <w:r w:rsidRPr="006A7240">
              <w:t>(m)</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83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6EA117CB" w14:textId="77777777" w:rsidR="00E20538" w:rsidRPr="006A7240" w:rsidRDefault="00E20538" w:rsidP="00F51488">
            <w:pPr>
              <w:pStyle w:val="Tabletext"/>
              <w:jc w:val="center"/>
              <w:rPr>
                <w:rFonts w:eastAsia="SimSun"/>
              </w:rPr>
            </w:pPr>
            <w:r w:rsidRPr="006A7240">
              <w:rPr>
                <w:rFonts w:eastAsia="SimSun"/>
              </w:rPr>
              <w:t>-</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3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51AB0B2" w14:textId="77777777" w:rsidR="00E20538" w:rsidRPr="006A7240" w:rsidRDefault="00E20538" w:rsidP="00F51488">
            <w:pPr>
              <w:pStyle w:val="Tabletext"/>
              <w:jc w:val="center"/>
              <w:rPr>
                <w:rFonts w:eastAsia="SimSun"/>
              </w:rPr>
            </w:pPr>
            <w:r w:rsidRPr="006A7240">
              <w:rPr>
                <w:rFonts w:eastAsia="SimSun"/>
              </w:rPr>
              <w:t>-</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35"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BF97082" w14:textId="77777777" w:rsidR="00E20538" w:rsidRPr="006A7240" w:rsidRDefault="00E20538" w:rsidP="00F51488">
            <w:pPr>
              <w:pStyle w:val="Tabletext"/>
              <w:jc w:val="center"/>
              <w:rPr>
                <w:rFonts w:eastAsia="SimSun"/>
              </w:rPr>
            </w:pPr>
            <w:r w:rsidRPr="006A7240">
              <w:rPr>
                <w:rFonts w:eastAsia="SimSun"/>
              </w:rPr>
              <w:t>-</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36"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C08A77F" w14:textId="0F7758B0" w:rsidR="00E20538" w:rsidRPr="006A7240" w:rsidRDefault="00E20538" w:rsidP="00B8708C">
            <w:pPr>
              <w:pStyle w:val="Tabletext"/>
              <w:jc w:val="center"/>
              <w:rPr>
                <w:rFonts w:eastAsia="SimSun"/>
              </w:rPr>
            </w:pPr>
            <w:r w:rsidRPr="006A7240">
              <w:rPr>
                <w:rFonts w:eastAsia="SimSun"/>
              </w:rPr>
              <w:t>-</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37"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30E7DEA" w14:textId="77777777" w:rsidR="00E20538" w:rsidRPr="006A7240" w:rsidRDefault="00E20538" w:rsidP="00F51488">
            <w:pPr>
              <w:pStyle w:val="Tabletext"/>
              <w:jc w:val="center"/>
              <w:rPr>
                <w:rFonts w:eastAsia="SimSun"/>
              </w:rPr>
            </w:pPr>
            <w:r w:rsidRPr="006A7240">
              <w:rPr>
                <w:rFonts w:eastAsia="SimSun"/>
              </w:rPr>
              <w:t>-</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38"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E015E7D" w14:textId="77777777" w:rsidR="00E20538" w:rsidRPr="006A7240" w:rsidRDefault="00E20538" w:rsidP="00F51488">
            <w:pPr>
              <w:pStyle w:val="Tabletext"/>
              <w:jc w:val="center"/>
              <w:rPr>
                <w:rFonts w:eastAsia="SimSun"/>
              </w:rPr>
            </w:pPr>
            <w:r w:rsidRPr="006A7240">
              <w:rPr>
                <w:rFonts w:eastAsia="SimSun"/>
              </w:rPr>
              <w:t>-</w:t>
            </w:r>
          </w:p>
        </w:tc>
        <w:tc>
          <w:tcPr>
            <w:tcW w:w="462" w:type="pct"/>
            <w:tcBorders>
              <w:top w:val="single" w:sz="4" w:space="0" w:color="auto"/>
              <w:left w:val="single" w:sz="4" w:space="0" w:color="auto"/>
              <w:bottom w:val="single" w:sz="4" w:space="0" w:color="auto"/>
              <w:right w:val="single" w:sz="4" w:space="0" w:color="auto"/>
            </w:tcBorders>
            <w:tcPrChange w:id="839"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01EBAFFB" w14:textId="6961ACF9" w:rsidR="00E20538" w:rsidRPr="00A16BE4" w:rsidRDefault="00E20538" w:rsidP="00F51488">
            <w:pPr>
              <w:pStyle w:val="Tabletext"/>
              <w:jc w:val="center"/>
              <w:rPr>
                <w:rFonts w:eastAsia="SimSun"/>
                <w:highlight w:val="yellow"/>
                <w:rPrChange w:id="840" w:author="Dilapi, Christine (HII-Mission Technologies)" w:date="2024-07-12T08:25:00Z">
                  <w:rPr>
                    <w:rFonts w:eastAsia="SimSun"/>
                  </w:rPr>
                </w:rPrChange>
              </w:rPr>
            </w:pPr>
            <w:ins w:id="841" w:author="USA" w:date="2024-07-11T16:31:00Z">
              <w:r w:rsidRPr="00A16BE4">
                <w:rPr>
                  <w:rFonts w:eastAsia="SimSun"/>
                  <w:highlight w:val="yellow"/>
                  <w:rPrChange w:id="842" w:author="Dilapi, Christine (HII-Mission Technologies)" w:date="2024-07-12T08:25:00Z">
                    <w:rPr>
                      <w:rFonts w:eastAsia="SimSun"/>
                    </w:rPr>
                  </w:rPrChange>
                </w:rPr>
                <w:t>TBD</w:t>
              </w:r>
            </w:ins>
          </w:p>
        </w:tc>
      </w:tr>
      <w:tr w:rsidR="00E20538" w:rsidRPr="006A7240" w14:paraId="1BD5431E" w14:textId="49CAE3E2" w:rsidTr="00E20538">
        <w:trPr>
          <w:trHeight w:val="523"/>
          <w:jc w:val="center"/>
          <w:trPrChange w:id="843" w:author="USA" w:date="2024-07-11T16:28:00Z">
            <w:trPr>
              <w:trHeight w:val="523"/>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844"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76BC53B9" w14:textId="77777777" w:rsidR="00E20538" w:rsidRPr="006A7240" w:rsidRDefault="00E20538" w:rsidP="00F51488">
            <w:pPr>
              <w:pStyle w:val="Tabletext"/>
              <w:rPr>
                <w:b/>
                <w:bCs/>
              </w:rPr>
            </w:pPr>
            <w:r w:rsidRPr="006A7240">
              <w:rPr>
                <w:highlight w:val="green"/>
              </w:rPr>
              <w:t xml:space="preserve">Receive antenna peak gain (if different from </w:t>
            </w:r>
            <w:commentRangeStart w:id="845"/>
            <w:r w:rsidRPr="006A7240">
              <w:rPr>
                <w:highlight w:val="green"/>
              </w:rPr>
              <w:t>transmit</w:t>
            </w:r>
            <w:commentRangeEnd w:id="845"/>
            <w:r w:rsidRPr="006A7240">
              <w:rPr>
                <w:rStyle w:val="CommentReference"/>
                <w:rFonts w:asciiTheme="minorHAnsi" w:eastAsiaTheme="minorHAnsi" w:hAnsiTheme="minorHAnsi" w:cstheme="minorBidi"/>
              </w:rPr>
              <w:commentReference w:id="845"/>
            </w:r>
            <w:r w:rsidRPr="006A7240">
              <w:rPr>
                <w:highlight w:val="green"/>
              </w:rPr>
              <w:t>)</w:t>
            </w:r>
          </w:p>
        </w:tc>
        <w:tc>
          <w:tcPr>
            <w:tcW w:w="353" w:type="pct"/>
            <w:tcBorders>
              <w:top w:val="single" w:sz="4" w:space="0" w:color="auto"/>
              <w:left w:val="single" w:sz="4" w:space="0" w:color="auto"/>
              <w:bottom w:val="single" w:sz="4" w:space="0" w:color="auto"/>
              <w:right w:val="single" w:sz="4" w:space="0" w:color="auto"/>
            </w:tcBorders>
            <w:hideMark/>
            <w:tcPrChange w:id="846" w:author="USA" w:date="2024-07-11T16:28:00Z">
              <w:tcPr>
                <w:tcW w:w="467" w:type="pct"/>
                <w:gridSpan w:val="2"/>
                <w:tcBorders>
                  <w:top w:val="single" w:sz="4" w:space="0" w:color="auto"/>
                  <w:left w:val="single" w:sz="4" w:space="0" w:color="auto"/>
                  <w:bottom w:val="single" w:sz="4" w:space="0" w:color="auto"/>
                  <w:right w:val="single" w:sz="4" w:space="0" w:color="auto"/>
                </w:tcBorders>
                <w:hideMark/>
              </w:tcPr>
            </w:tcPrChange>
          </w:tcPr>
          <w:p w14:paraId="31E4E3A2" w14:textId="77777777" w:rsidR="00E20538" w:rsidRPr="006A7240" w:rsidRDefault="00E20538" w:rsidP="00F51488">
            <w:pPr>
              <w:pStyle w:val="Tabletext"/>
              <w:jc w:val="center"/>
            </w:pPr>
            <w:r w:rsidRPr="006A7240">
              <w:t>(dBi)</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847"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34FD8868" w14:textId="77777777" w:rsidR="00E20538" w:rsidRPr="006A7240" w:rsidRDefault="00E20538" w:rsidP="00F51488">
            <w:pPr>
              <w:pStyle w:val="Tabletext"/>
              <w:jc w:val="center"/>
              <w:rPr>
                <w:rFonts w:eastAsia="SimSun"/>
              </w:rPr>
            </w:pPr>
            <w:r w:rsidRPr="006A7240">
              <w:rPr>
                <w:rFonts w:eastAsia="SimSun"/>
              </w:rPr>
              <w:t>43.3</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48"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D66CD5A" w14:textId="77777777" w:rsidR="00E20538" w:rsidRPr="006A7240" w:rsidRDefault="00E20538" w:rsidP="00F51488">
            <w:pPr>
              <w:pStyle w:val="Tabletext"/>
              <w:jc w:val="center"/>
              <w:rPr>
                <w:rFonts w:eastAsia="SimSun"/>
              </w:rPr>
            </w:pPr>
            <w:r w:rsidRPr="006A7240">
              <w:rPr>
                <w:rFonts w:eastAsia="SimSun"/>
              </w:rPr>
              <w:t>42.8</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49"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BE0F226" w14:textId="77777777" w:rsidR="00E20538" w:rsidRPr="006A7240" w:rsidRDefault="00E20538" w:rsidP="00F51488">
            <w:pPr>
              <w:pStyle w:val="Tabletext"/>
              <w:jc w:val="center"/>
              <w:rPr>
                <w:rFonts w:eastAsia="SimSun"/>
              </w:rPr>
            </w:pPr>
            <w:r w:rsidRPr="006A7240">
              <w:rPr>
                <w:rFonts w:eastAsia="SimSun"/>
              </w:rPr>
              <w:t>35.6</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5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FB690C5" w14:textId="77777777" w:rsidR="00E20538" w:rsidRPr="006A7240" w:rsidRDefault="00E20538" w:rsidP="00F51488">
            <w:pPr>
              <w:pStyle w:val="Tabletext"/>
              <w:jc w:val="center"/>
              <w:rPr>
                <w:rFonts w:eastAsia="SimSun"/>
              </w:rPr>
            </w:pPr>
            <w:r w:rsidRPr="006A7240">
              <w:rPr>
                <w:rFonts w:eastAsia="SimSun"/>
              </w:rPr>
              <w:t>33</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5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9DC9DE0" w14:textId="77777777" w:rsidR="00E20538" w:rsidRPr="006A7240" w:rsidRDefault="00E20538" w:rsidP="00F51488">
            <w:pPr>
              <w:pStyle w:val="Tabletext"/>
              <w:jc w:val="center"/>
              <w:rPr>
                <w:rFonts w:eastAsia="SimSun"/>
              </w:rPr>
            </w:pPr>
            <w:r w:rsidRPr="006A7240">
              <w:rPr>
                <w:rFonts w:eastAsia="SimSun"/>
              </w:rPr>
              <w:t>28.5</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52"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FA158B6" w14:textId="77777777" w:rsidR="00E20538" w:rsidRPr="006A7240" w:rsidRDefault="00E20538" w:rsidP="00F51488">
            <w:pPr>
              <w:pStyle w:val="Tabletext"/>
              <w:jc w:val="center"/>
              <w:rPr>
                <w:rFonts w:eastAsia="SimSun"/>
              </w:rPr>
            </w:pPr>
            <w:r w:rsidRPr="006A7240">
              <w:rPr>
                <w:rFonts w:eastAsia="SimSun"/>
              </w:rPr>
              <w:t>9.7</w:t>
            </w:r>
          </w:p>
        </w:tc>
        <w:tc>
          <w:tcPr>
            <w:tcW w:w="462" w:type="pct"/>
            <w:tcBorders>
              <w:top w:val="single" w:sz="4" w:space="0" w:color="auto"/>
              <w:left w:val="single" w:sz="4" w:space="0" w:color="auto"/>
              <w:bottom w:val="single" w:sz="4" w:space="0" w:color="auto"/>
              <w:right w:val="single" w:sz="4" w:space="0" w:color="auto"/>
            </w:tcBorders>
            <w:tcPrChange w:id="853"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4E424699" w14:textId="77777777" w:rsidR="00E20538" w:rsidRPr="00A16BE4" w:rsidRDefault="00E20538" w:rsidP="00F51488">
            <w:pPr>
              <w:pStyle w:val="Tabletext"/>
              <w:jc w:val="center"/>
              <w:rPr>
                <w:ins w:id="854" w:author="USA" w:date="2024-07-11T16:31:00Z"/>
                <w:rFonts w:eastAsia="SimSun"/>
                <w:highlight w:val="yellow"/>
                <w:rPrChange w:id="855" w:author="Dilapi, Christine (HII-Mission Technologies)" w:date="2024-07-12T08:25:00Z">
                  <w:rPr>
                    <w:ins w:id="856" w:author="USA" w:date="2024-07-11T16:31:00Z"/>
                    <w:rFonts w:eastAsia="SimSun"/>
                  </w:rPr>
                </w:rPrChange>
              </w:rPr>
            </w:pPr>
          </w:p>
          <w:p w14:paraId="07953BAF" w14:textId="4B255402" w:rsidR="00E20538" w:rsidRPr="00A16BE4" w:rsidRDefault="00E20538">
            <w:pPr>
              <w:jc w:val="center"/>
              <w:rPr>
                <w:rFonts w:eastAsia="SimSun"/>
                <w:highlight w:val="yellow"/>
                <w:rPrChange w:id="857" w:author="Dilapi, Christine (HII-Mission Technologies)" w:date="2024-07-12T08:25:00Z">
                  <w:rPr>
                    <w:rFonts w:eastAsia="SimSun"/>
                  </w:rPr>
                </w:rPrChange>
              </w:rPr>
              <w:pPrChange w:id="858" w:author="USA" w:date="2024-07-11T16:31:00Z">
                <w:pPr>
                  <w:pStyle w:val="Tabletext"/>
                  <w:jc w:val="center"/>
                </w:pPr>
              </w:pPrChange>
            </w:pPr>
            <w:ins w:id="859" w:author="USA" w:date="2024-07-11T16:31:00Z">
              <w:r w:rsidRPr="00A16BE4">
                <w:rPr>
                  <w:rFonts w:eastAsia="SimSun"/>
                  <w:highlight w:val="yellow"/>
                  <w:rPrChange w:id="860" w:author="Dilapi, Christine (HII-Mission Technologies)" w:date="2024-07-12T08:25:00Z">
                    <w:rPr>
                      <w:rFonts w:eastAsia="SimSun"/>
                    </w:rPr>
                  </w:rPrChange>
                </w:rPr>
                <w:t>TBD</w:t>
              </w:r>
            </w:ins>
          </w:p>
        </w:tc>
      </w:tr>
      <w:tr w:rsidR="00E20538" w:rsidRPr="006A7240" w14:paraId="21E686F6" w14:textId="031F663F" w:rsidTr="00E20538">
        <w:trPr>
          <w:trHeight w:val="301"/>
          <w:jc w:val="center"/>
          <w:trPrChange w:id="861" w:author="USA" w:date="2024-07-11T16:28:00Z">
            <w:trPr>
              <w:trHeight w:val="301"/>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862"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5F7C9942" w14:textId="77777777" w:rsidR="00E20538" w:rsidRPr="006A7240" w:rsidRDefault="00E20538" w:rsidP="00F51488">
            <w:pPr>
              <w:pStyle w:val="Tabletext"/>
            </w:pPr>
            <w:r w:rsidRPr="006A7240">
              <w:t>Receiving antenna –3 dB beamwidth</w:t>
            </w:r>
          </w:p>
        </w:tc>
        <w:tc>
          <w:tcPr>
            <w:tcW w:w="353" w:type="pct"/>
            <w:tcBorders>
              <w:top w:val="single" w:sz="4" w:space="0" w:color="auto"/>
              <w:left w:val="single" w:sz="4" w:space="0" w:color="auto"/>
              <w:bottom w:val="single" w:sz="4" w:space="0" w:color="auto"/>
              <w:right w:val="single" w:sz="4" w:space="0" w:color="auto"/>
            </w:tcBorders>
            <w:hideMark/>
            <w:tcPrChange w:id="863" w:author="USA" w:date="2024-07-11T16:28:00Z">
              <w:tcPr>
                <w:tcW w:w="467" w:type="pct"/>
                <w:gridSpan w:val="2"/>
                <w:tcBorders>
                  <w:top w:val="single" w:sz="4" w:space="0" w:color="auto"/>
                  <w:left w:val="single" w:sz="4" w:space="0" w:color="auto"/>
                  <w:bottom w:val="single" w:sz="4" w:space="0" w:color="auto"/>
                  <w:right w:val="single" w:sz="4" w:space="0" w:color="auto"/>
                </w:tcBorders>
                <w:hideMark/>
              </w:tcPr>
            </w:tcPrChange>
          </w:tcPr>
          <w:p w14:paraId="4A105E21" w14:textId="77777777" w:rsidR="00E20538" w:rsidRPr="006A7240" w:rsidRDefault="00E20538" w:rsidP="00F51488">
            <w:pPr>
              <w:pStyle w:val="Tabletext"/>
              <w:jc w:val="center"/>
            </w:pPr>
            <w:r w:rsidRPr="006A7240">
              <w:t>(deg.)</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86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70F7FA11" w14:textId="77777777" w:rsidR="00E20538" w:rsidRPr="006A7240" w:rsidRDefault="00E20538" w:rsidP="00F51488">
            <w:pPr>
              <w:pStyle w:val="Tabletext"/>
              <w:jc w:val="center"/>
              <w:rPr>
                <w:rFonts w:eastAsia="SimSun"/>
              </w:rPr>
            </w:pPr>
            <w:r w:rsidRPr="006A7240">
              <w:rPr>
                <w:rFonts w:eastAsia="SimSun"/>
              </w:rPr>
              <w:t>0.88</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865"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74415575" w14:textId="77777777" w:rsidR="00E20538" w:rsidRPr="006A7240" w:rsidRDefault="00E20538" w:rsidP="00F51488">
            <w:pPr>
              <w:pStyle w:val="Tabletext"/>
              <w:jc w:val="center"/>
              <w:rPr>
                <w:rFonts w:eastAsia="SimSun"/>
              </w:rPr>
            </w:pPr>
            <w:r w:rsidRPr="006A7240">
              <w:rPr>
                <w:rFonts w:eastAsia="SimSun"/>
              </w:rPr>
              <w:t>1.21</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866"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0978704E" w14:textId="77777777" w:rsidR="00E20538" w:rsidRPr="006A7240" w:rsidRDefault="00E20538" w:rsidP="00F51488">
            <w:pPr>
              <w:pStyle w:val="Tabletext"/>
              <w:jc w:val="center"/>
              <w:rPr>
                <w:rFonts w:eastAsia="SimSun"/>
              </w:rPr>
            </w:pPr>
            <w:r w:rsidRPr="006A7240">
              <w:rPr>
                <w:rFonts w:eastAsia="SimSun"/>
              </w:rPr>
              <w:t>2.89</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867"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6C790B1E" w14:textId="77777777" w:rsidR="00E20538" w:rsidRPr="006A7240" w:rsidRDefault="00E20538" w:rsidP="00F51488">
            <w:pPr>
              <w:pStyle w:val="Tabletext"/>
              <w:jc w:val="center"/>
              <w:rPr>
                <w:rFonts w:eastAsia="SimSun"/>
              </w:rPr>
            </w:pPr>
            <w:r w:rsidRPr="006A7240">
              <w:rPr>
                <w:rFonts w:eastAsia="SimSun"/>
              </w:rPr>
              <w:t>3.97</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868"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7AAC733C" w14:textId="77777777" w:rsidR="00E20538" w:rsidRPr="006A7240" w:rsidRDefault="00E20538" w:rsidP="00F51488">
            <w:pPr>
              <w:pStyle w:val="Tabletext"/>
              <w:jc w:val="center"/>
              <w:rPr>
                <w:rFonts w:eastAsia="SimSun"/>
              </w:rPr>
            </w:pPr>
            <w:r w:rsidRPr="006A7240">
              <w:rPr>
                <w:rFonts w:eastAsia="SimSun"/>
              </w:rPr>
              <w:t>8.27</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869"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44CDB005" w14:textId="77777777" w:rsidR="00E20538" w:rsidRPr="006A7240" w:rsidRDefault="00E20538" w:rsidP="00F51488">
            <w:pPr>
              <w:pStyle w:val="Tabletext"/>
              <w:jc w:val="center"/>
              <w:rPr>
                <w:rFonts w:eastAsia="SimSun"/>
              </w:rPr>
            </w:pPr>
            <w:r w:rsidRPr="006A7240">
              <w:rPr>
                <w:rFonts w:eastAsia="SimSun"/>
              </w:rPr>
              <w:t>62</w:t>
            </w:r>
          </w:p>
        </w:tc>
        <w:tc>
          <w:tcPr>
            <w:tcW w:w="462" w:type="pct"/>
            <w:tcBorders>
              <w:top w:val="single" w:sz="4" w:space="0" w:color="auto"/>
              <w:left w:val="single" w:sz="4" w:space="0" w:color="auto"/>
              <w:bottom w:val="single" w:sz="4" w:space="0" w:color="auto"/>
              <w:right w:val="single" w:sz="4" w:space="0" w:color="auto"/>
            </w:tcBorders>
            <w:tcPrChange w:id="870"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66A21ECE" w14:textId="11564C9D" w:rsidR="00E20538" w:rsidRPr="00A16BE4" w:rsidRDefault="00E20538" w:rsidP="00F51488">
            <w:pPr>
              <w:pStyle w:val="Tabletext"/>
              <w:jc w:val="center"/>
              <w:rPr>
                <w:rFonts w:eastAsia="SimSun"/>
                <w:highlight w:val="yellow"/>
                <w:rPrChange w:id="871" w:author="Dilapi, Christine (HII-Mission Technologies)" w:date="2024-07-12T08:25:00Z">
                  <w:rPr>
                    <w:rFonts w:eastAsia="SimSun"/>
                  </w:rPr>
                </w:rPrChange>
              </w:rPr>
            </w:pPr>
            <w:ins w:id="872" w:author="USA" w:date="2024-07-11T16:31:00Z">
              <w:r w:rsidRPr="00A16BE4">
                <w:rPr>
                  <w:rFonts w:eastAsia="SimSun"/>
                  <w:highlight w:val="yellow"/>
                  <w:rPrChange w:id="873" w:author="Dilapi, Christine (HII-Mission Technologies)" w:date="2024-07-12T08:25:00Z">
                    <w:rPr>
                      <w:rFonts w:eastAsia="SimSun"/>
                    </w:rPr>
                  </w:rPrChange>
                </w:rPr>
                <w:t>TBD</w:t>
              </w:r>
            </w:ins>
          </w:p>
        </w:tc>
      </w:tr>
      <w:tr w:rsidR="00E20538" w:rsidRPr="006A7240" w14:paraId="295B61F7" w14:textId="7484AD36" w:rsidTr="00E20538">
        <w:trPr>
          <w:trHeight w:val="277"/>
          <w:jc w:val="center"/>
          <w:trPrChange w:id="874" w:author="USA" w:date="2024-07-11T16:28:00Z">
            <w:trPr>
              <w:trHeight w:val="277"/>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875"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23D4485C" w14:textId="77777777" w:rsidR="00E20538" w:rsidRPr="006A7240" w:rsidRDefault="00E20538" w:rsidP="00F51488">
            <w:pPr>
              <w:pStyle w:val="Tabletext"/>
            </w:pPr>
            <w:r w:rsidRPr="006A7240">
              <w:t xml:space="preserve">Receive antenna pattern type </w:t>
            </w:r>
          </w:p>
        </w:tc>
        <w:tc>
          <w:tcPr>
            <w:tcW w:w="353" w:type="pct"/>
            <w:tcBorders>
              <w:top w:val="single" w:sz="4" w:space="0" w:color="auto"/>
              <w:left w:val="single" w:sz="4" w:space="0" w:color="auto"/>
              <w:bottom w:val="single" w:sz="4" w:space="0" w:color="auto"/>
              <w:right w:val="single" w:sz="4" w:space="0" w:color="auto"/>
            </w:tcBorders>
            <w:tcPrChange w:id="876" w:author="USA" w:date="2024-07-11T16:28:00Z">
              <w:tcPr>
                <w:tcW w:w="467" w:type="pct"/>
                <w:gridSpan w:val="2"/>
                <w:tcBorders>
                  <w:top w:val="single" w:sz="4" w:space="0" w:color="auto"/>
                  <w:left w:val="single" w:sz="4" w:space="0" w:color="auto"/>
                  <w:bottom w:val="single" w:sz="4" w:space="0" w:color="auto"/>
                  <w:right w:val="single" w:sz="4" w:space="0" w:color="auto"/>
                </w:tcBorders>
              </w:tcPr>
            </w:tcPrChange>
          </w:tcPr>
          <w:p w14:paraId="21E8C5B8" w14:textId="77777777" w:rsidR="00E20538" w:rsidRPr="006A7240" w:rsidRDefault="00E20538" w:rsidP="00F51488">
            <w:pPr>
              <w:pStyle w:val="Tabletext"/>
              <w:jc w:val="center"/>
            </w:pPr>
          </w:p>
        </w:tc>
        <w:tc>
          <w:tcPr>
            <w:tcW w:w="582" w:type="pct"/>
            <w:gridSpan w:val="2"/>
            <w:tcBorders>
              <w:top w:val="single" w:sz="4" w:space="0" w:color="auto"/>
              <w:left w:val="single" w:sz="4" w:space="0" w:color="auto"/>
              <w:bottom w:val="single" w:sz="4" w:space="0" w:color="auto"/>
              <w:right w:val="single" w:sz="4" w:space="0" w:color="auto"/>
            </w:tcBorders>
            <w:tcPrChange w:id="877" w:author="USA" w:date="2024-07-11T16:28:00Z">
              <w:tcPr>
                <w:tcW w:w="567" w:type="pct"/>
                <w:gridSpan w:val="2"/>
                <w:tcBorders>
                  <w:top w:val="single" w:sz="4" w:space="0" w:color="auto"/>
                  <w:left w:val="single" w:sz="4" w:space="0" w:color="auto"/>
                  <w:bottom w:val="single" w:sz="4" w:space="0" w:color="auto"/>
                  <w:right w:val="single" w:sz="4" w:space="0" w:color="auto"/>
                </w:tcBorders>
              </w:tcPr>
            </w:tcPrChange>
          </w:tcPr>
          <w:p w14:paraId="79F5E494" w14:textId="77777777" w:rsidR="00E20538" w:rsidRPr="006A7240" w:rsidRDefault="00E20538" w:rsidP="00F51488">
            <w:pPr>
              <w:pStyle w:val="Tabletext"/>
              <w:jc w:val="center"/>
            </w:pPr>
            <w:ins w:id="878" w:author="FRA" w:date="2024-04-25T18:23:00Z">
              <w:r w:rsidRPr="006A7240">
                <w:t>RR Appendix 8 Annex 3</w:t>
              </w:r>
            </w:ins>
            <w:del w:id="879" w:author="FRA" w:date="2024-04-25T18:23:00Z">
              <w:r w:rsidRPr="006A7240" w:rsidDel="007F017F">
                <w:delText>AP8</w:delText>
              </w:r>
            </w:del>
          </w:p>
        </w:tc>
        <w:tc>
          <w:tcPr>
            <w:tcW w:w="582" w:type="pct"/>
            <w:gridSpan w:val="2"/>
            <w:tcBorders>
              <w:top w:val="single" w:sz="4" w:space="0" w:color="auto"/>
              <w:left w:val="single" w:sz="4" w:space="0" w:color="auto"/>
              <w:bottom w:val="single" w:sz="4" w:space="0" w:color="auto"/>
              <w:right w:val="single" w:sz="4" w:space="0" w:color="auto"/>
            </w:tcBorders>
            <w:hideMark/>
            <w:tcPrChange w:id="880" w:author="USA" w:date="2024-07-11T16:28:00Z">
              <w:tcPr>
                <w:tcW w:w="567" w:type="pct"/>
                <w:gridSpan w:val="2"/>
                <w:tcBorders>
                  <w:top w:val="single" w:sz="4" w:space="0" w:color="auto"/>
                  <w:left w:val="single" w:sz="4" w:space="0" w:color="auto"/>
                  <w:bottom w:val="single" w:sz="4" w:space="0" w:color="auto"/>
                  <w:right w:val="single" w:sz="4" w:space="0" w:color="auto"/>
                </w:tcBorders>
                <w:hideMark/>
              </w:tcPr>
            </w:tcPrChange>
          </w:tcPr>
          <w:p w14:paraId="694EFF91" w14:textId="77777777" w:rsidR="00E20538" w:rsidRPr="006A7240" w:rsidRDefault="00E20538" w:rsidP="00F51488">
            <w:pPr>
              <w:pStyle w:val="Tabletext"/>
              <w:jc w:val="center"/>
            </w:pPr>
            <w:ins w:id="881" w:author="FRA" w:date="2024-04-25T18:23:00Z">
              <w:r w:rsidRPr="006A7240">
                <w:t>RR Appendix 8 Annex 3</w:t>
              </w:r>
            </w:ins>
            <w:del w:id="882" w:author="FRA" w:date="2024-04-25T18:23:00Z">
              <w:r w:rsidRPr="006A7240" w:rsidDel="007F017F">
                <w:delText>AP8</w:delText>
              </w:r>
            </w:del>
          </w:p>
        </w:tc>
        <w:tc>
          <w:tcPr>
            <w:tcW w:w="582" w:type="pct"/>
            <w:gridSpan w:val="2"/>
            <w:tcBorders>
              <w:top w:val="single" w:sz="4" w:space="0" w:color="auto"/>
              <w:left w:val="single" w:sz="4" w:space="0" w:color="auto"/>
              <w:bottom w:val="single" w:sz="4" w:space="0" w:color="auto"/>
              <w:right w:val="single" w:sz="4" w:space="0" w:color="auto"/>
            </w:tcBorders>
            <w:hideMark/>
            <w:tcPrChange w:id="883" w:author="USA" w:date="2024-07-11T16:28:00Z">
              <w:tcPr>
                <w:tcW w:w="567" w:type="pct"/>
                <w:gridSpan w:val="2"/>
                <w:tcBorders>
                  <w:top w:val="single" w:sz="4" w:space="0" w:color="auto"/>
                  <w:left w:val="single" w:sz="4" w:space="0" w:color="auto"/>
                  <w:bottom w:val="single" w:sz="4" w:space="0" w:color="auto"/>
                  <w:right w:val="single" w:sz="4" w:space="0" w:color="auto"/>
                </w:tcBorders>
                <w:hideMark/>
              </w:tcPr>
            </w:tcPrChange>
          </w:tcPr>
          <w:p w14:paraId="16AF5CFB" w14:textId="77777777" w:rsidR="00E20538" w:rsidRPr="006A7240" w:rsidRDefault="00E20538" w:rsidP="00F51488">
            <w:pPr>
              <w:pStyle w:val="Tabletext"/>
              <w:jc w:val="center"/>
            </w:pPr>
            <w:ins w:id="884" w:author="FRA" w:date="2024-04-25T18:23:00Z">
              <w:r w:rsidRPr="006A7240">
                <w:t>RR Appendix 8 Annex 3</w:t>
              </w:r>
            </w:ins>
            <w:del w:id="885" w:author="FRA" w:date="2024-04-25T18:23:00Z">
              <w:r w:rsidRPr="006A7240" w:rsidDel="007F017F">
                <w:delText>AP8</w:delText>
              </w:r>
            </w:del>
          </w:p>
        </w:tc>
        <w:tc>
          <w:tcPr>
            <w:tcW w:w="582" w:type="pct"/>
            <w:gridSpan w:val="2"/>
            <w:tcBorders>
              <w:top w:val="single" w:sz="4" w:space="0" w:color="auto"/>
              <w:left w:val="single" w:sz="4" w:space="0" w:color="auto"/>
              <w:bottom w:val="single" w:sz="4" w:space="0" w:color="auto"/>
              <w:right w:val="single" w:sz="4" w:space="0" w:color="auto"/>
            </w:tcBorders>
            <w:hideMark/>
            <w:tcPrChange w:id="886" w:author="USA" w:date="2024-07-11T16:28:00Z">
              <w:tcPr>
                <w:tcW w:w="567" w:type="pct"/>
                <w:gridSpan w:val="2"/>
                <w:tcBorders>
                  <w:top w:val="single" w:sz="4" w:space="0" w:color="auto"/>
                  <w:left w:val="single" w:sz="4" w:space="0" w:color="auto"/>
                  <w:bottom w:val="single" w:sz="4" w:space="0" w:color="auto"/>
                  <w:right w:val="single" w:sz="4" w:space="0" w:color="auto"/>
                </w:tcBorders>
                <w:hideMark/>
              </w:tcPr>
            </w:tcPrChange>
          </w:tcPr>
          <w:p w14:paraId="608ED3F6" w14:textId="77777777" w:rsidR="00E20538" w:rsidRPr="006A7240" w:rsidRDefault="00E20538" w:rsidP="00F51488">
            <w:pPr>
              <w:pStyle w:val="Tabletext"/>
              <w:jc w:val="center"/>
            </w:pPr>
            <w:ins w:id="887" w:author="FRA" w:date="2024-04-25T18:23:00Z">
              <w:r w:rsidRPr="006A7240">
                <w:t>RR Appendix 8 Annex 3</w:t>
              </w:r>
            </w:ins>
            <w:del w:id="888" w:author="FRA" w:date="2024-04-25T18:23:00Z">
              <w:r w:rsidRPr="006A7240" w:rsidDel="007F017F">
                <w:delText>AP8</w:delText>
              </w:r>
            </w:del>
          </w:p>
        </w:tc>
        <w:tc>
          <w:tcPr>
            <w:tcW w:w="582" w:type="pct"/>
            <w:gridSpan w:val="2"/>
            <w:tcBorders>
              <w:top w:val="single" w:sz="4" w:space="0" w:color="auto"/>
              <w:left w:val="single" w:sz="4" w:space="0" w:color="auto"/>
              <w:bottom w:val="single" w:sz="4" w:space="0" w:color="auto"/>
              <w:right w:val="single" w:sz="4" w:space="0" w:color="auto"/>
            </w:tcBorders>
            <w:hideMark/>
            <w:tcPrChange w:id="889" w:author="USA" w:date="2024-07-11T16:28:00Z">
              <w:tcPr>
                <w:tcW w:w="567" w:type="pct"/>
                <w:gridSpan w:val="2"/>
                <w:tcBorders>
                  <w:top w:val="single" w:sz="4" w:space="0" w:color="auto"/>
                  <w:left w:val="single" w:sz="4" w:space="0" w:color="auto"/>
                  <w:bottom w:val="single" w:sz="4" w:space="0" w:color="auto"/>
                  <w:right w:val="single" w:sz="4" w:space="0" w:color="auto"/>
                </w:tcBorders>
                <w:hideMark/>
              </w:tcPr>
            </w:tcPrChange>
          </w:tcPr>
          <w:p w14:paraId="626668D8" w14:textId="77777777" w:rsidR="00E20538" w:rsidRPr="006A7240" w:rsidRDefault="00E20538" w:rsidP="00F51488">
            <w:pPr>
              <w:pStyle w:val="Tabletext"/>
              <w:jc w:val="center"/>
            </w:pPr>
            <w:ins w:id="890" w:author="FRA" w:date="2024-04-25T18:23:00Z">
              <w:r w:rsidRPr="006A7240">
                <w:t>RR Appendix 8 Annex 3</w:t>
              </w:r>
            </w:ins>
            <w:del w:id="891" w:author="FRA" w:date="2024-04-25T18:23:00Z">
              <w:r w:rsidRPr="006A7240" w:rsidDel="007F017F">
                <w:delText>AP8</w:delText>
              </w:r>
            </w:del>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892"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DD11691" w14:textId="256FC376" w:rsidR="00E20538" w:rsidRPr="006A7240" w:rsidRDefault="00E20538" w:rsidP="00F51488">
            <w:pPr>
              <w:pStyle w:val="Tabletext"/>
              <w:jc w:val="center"/>
            </w:pPr>
            <w:ins w:id="893" w:author="FRA" w:date="2024-04-25T18:23:00Z">
              <w:r w:rsidRPr="006A7240">
                <w:rPr>
                  <w:highlight w:val="green"/>
                </w:rPr>
                <w:t>Non-directional</w:t>
              </w:r>
            </w:ins>
            <w:ins w:id="894" w:author="Fernandez Jimenez, Virginia" w:date="2024-05-03T11:06:00Z">
              <w:r>
                <w:rPr>
                  <w:highlight w:val="green"/>
                </w:rPr>
                <w:t xml:space="preserve"> </w:t>
              </w:r>
            </w:ins>
            <w:del w:id="895" w:author="FRA" w:date="2024-04-25T18:23:00Z">
              <w:r w:rsidRPr="006A7240" w:rsidDel="004621FD">
                <w:rPr>
                  <w:highlight w:val="green"/>
                </w:rPr>
                <w:delText>ND-</w:delText>
              </w:r>
              <w:commentRangeStart w:id="896"/>
              <w:r w:rsidRPr="006A7240" w:rsidDel="004621FD">
                <w:rPr>
                  <w:highlight w:val="green"/>
                </w:rPr>
                <w:delText>Earth</w:delText>
              </w:r>
            </w:del>
            <w:commentRangeEnd w:id="896"/>
            <w:r w:rsidRPr="006A7240">
              <w:rPr>
                <w:rStyle w:val="CommentReference"/>
                <w:rFonts w:asciiTheme="minorHAnsi" w:eastAsiaTheme="minorHAnsi" w:hAnsiTheme="minorHAnsi" w:cstheme="minorBidi"/>
              </w:rPr>
              <w:commentReference w:id="896"/>
            </w:r>
          </w:p>
        </w:tc>
        <w:tc>
          <w:tcPr>
            <w:tcW w:w="462" w:type="pct"/>
            <w:tcBorders>
              <w:top w:val="single" w:sz="4" w:space="0" w:color="auto"/>
              <w:left w:val="single" w:sz="4" w:space="0" w:color="auto"/>
              <w:bottom w:val="single" w:sz="4" w:space="0" w:color="auto"/>
              <w:right w:val="single" w:sz="4" w:space="0" w:color="auto"/>
            </w:tcBorders>
            <w:tcPrChange w:id="897"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20F5E26F" w14:textId="2F8C92A8" w:rsidR="00E20538" w:rsidRPr="00A16BE4" w:rsidRDefault="00E20538" w:rsidP="00F51488">
            <w:pPr>
              <w:pStyle w:val="Tabletext"/>
              <w:jc w:val="center"/>
              <w:rPr>
                <w:highlight w:val="yellow"/>
                <w:rPrChange w:id="898" w:author="Dilapi, Christine (HII-Mission Technologies)" w:date="2024-07-12T08:25:00Z">
                  <w:rPr>
                    <w:highlight w:val="green"/>
                  </w:rPr>
                </w:rPrChange>
              </w:rPr>
            </w:pPr>
            <w:ins w:id="899" w:author="USA" w:date="2024-07-11T16:31:00Z">
              <w:r w:rsidRPr="00A16BE4">
                <w:rPr>
                  <w:highlight w:val="yellow"/>
                  <w:rPrChange w:id="900" w:author="Dilapi, Christine (HII-Mission Technologies)" w:date="2024-07-12T08:25:00Z">
                    <w:rPr/>
                  </w:rPrChange>
                </w:rPr>
                <w:t>TBD</w:t>
              </w:r>
            </w:ins>
          </w:p>
        </w:tc>
      </w:tr>
      <w:tr w:rsidR="00E20538" w:rsidRPr="006A7240" w14:paraId="0D21AB11" w14:textId="13FC92DF" w:rsidTr="00E20538">
        <w:trPr>
          <w:trHeight w:val="523"/>
          <w:jc w:val="center"/>
          <w:trPrChange w:id="901" w:author="USA" w:date="2024-07-11T16:28:00Z">
            <w:trPr>
              <w:trHeight w:val="523"/>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902"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31C9F76E" w14:textId="77777777" w:rsidR="00E20538" w:rsidRPr="006A7240" w:rsidRDefault="00E20538" w:rsidP="00F51488">
            <w:pPr>
              <w:pStyle w:val="Tabletext"/>
            </w:pPr>
            <w:r w:rsidRPr="006A7240">
              <w:t>Receive antenna minimum elevation angle towards the satellite</w:t>
            </w:r>
          </w:p>
        </w:tc>
        <w:tc>
          <w:tcPr>
            <w:tcW w:w="353" w:type="pct"/>
            <w:tcBorders>
              <w:top w:val="single" w:sz="4" w:space="0" w:color="auto"/>
              <w:left w:val="single" w:sz="4" w:space="0" w:color="auto"/>
              <w:bottom w:val="single" w:sz="4" w:space="0" w:color="auto"/>
              <w:right w:val="single" w:sz="4" w:space="0" w:color="auto"/>
            </w:tcBorders>
            <w:hideMark/>
            <w:tcPrChange w:id="903" w:author="USA" w:date="2024-07-11T16:28:00Z">
              <w:tcPr>
                <w:tcW w:w="467" w:type="pct"/>
                <w:gridSpan w:val="2"/>
                <w:tcBorders>
                  <w:top w:val="single" w:sz="4" w:space="0" w:color="auto"/>
                  <w:left w:val="single" w:sz="4" w:space="0" w:color="auto"/>
                  <w:bottom w:val="single" w:sz="4" w:space="0" w:color="auto"/>
                  <w:right w:val="single" w:sz="4" w:space="0" w:color="auto"/>
                </w:tcBorders>
                <w:hideMark/>
              </w:tcPr>
            </w:tcPrChange>
          </w:tcPr>
          <w:p w14:paraId="2C26015E" w14:textId="77777777" w:rsidR="00E20538" w:rsidRPr="006A7240" w:rsidRDefault="00E20538" w:rsidP="00F51488">
            <w:pPr>
              <w:pStyle w:val="Tabletext"/>
              <w:jc w:val="center"/>
            </w:pPr>
            <w:r w:rsidRPr="006A7240">
              <w:t>(deg.)</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90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490F34C9" w14:textId="77777777" w:rsidR="00E20538" w:rsidRPr="006A7240" w:rsidRDefault="00E20538" w:rsidP="00F51488">
            <w:pPr>
              <w:pStyle w:val="Tabletext"/>
              <w:jc w:val="center"/>
              <w:rPr>
                <w:rFonts w:eastAsia="SimSun"/>
              </w:rPr>
            </w:pPr>
            <w:r w:rsidRPr="006A7240">
              <w:rPr>
                <w:rFonts w:eastAsia="SimSun"/>
              </w:rPr>
              <w:t>5</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905"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768E15A" w14:textId="77777777" w:rsidR="00E20538" w:rsidRPr="006A7240" w:rsidRDefault="00E20538" w:rsidP="00F51488">
            <w:pPr>
              <w:pStyle w:val="Tabletext"/>
              <w:jc w:val="center"/>
              <w:rPr>
                <w:rFonts w:eastAsia="SimSun"/>
              </w:rPr>
            </w:pPr>
            <w:r w:rsidRPr="006A7240">
              <w:rPr>
                <w:rFonts w:eastAsia="SimSun"/>
              </w:rPr>
              <w:t>4.5</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906"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D9A2DD6" w14:textId="77777777" w:rsidR="00E20538" w:rsidRPr="006A7240" w:rsidRDefault="00E20538" w:rsidP="00F51488">
            <w:pPr>
              <w:pStyle w:val="Tabletext"/>
              <w:jc w:val="center"/>
              <w:rPr>
                <w:rFonts w:eastAsia="SimSun"/>
              </w:rPr>
            </w:pPr>
            <w:r w:rsidRPr="006A7240">
              <w:rPr>
                <w:rFonts w:eastAsia="SimSun"/>
              </w:rPr>
              <w:t>3.5</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907"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EDD330C" w14:textId="77777777" w:rsidR="00E20538" w:rsidRPr="006A7240" w:rsidRDefault="00E20538" w:rsidP="00F51488">
            <w:pPr>
              <w:pStyle w:val="Tabletext"/>
              <w:jc w:val="center"/>
              <w:rPr>
                <w:rFonts w:eastAsia="SimSun"/>
              </w:rPr>
            </w:pPr>
            <w:r w:rsidRPr="006A7240">
              <w:rPr>
                <w:rFonts w:eastAsia="SimSun"/>
              </w:rPr>
              <w:t>3</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908"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6FC3810" w14:textId="77777777" w:rsidR="00E20538" w:rsidRPr="006A7240" w:rsidRDefault="00E20538" w:rsidP="00F51488">
            <w:pPr>
              <w:pStyle w:val="Tabletext"/>
              <w:jc w:val="center"/>
              <w:rPr>
                <w:rFonts w:eastAsia="SimSun"/>
              </w:rPr>
            </w:pPr>
            <w:r w:rsidRPr="006A7240">
              <w:rPr>
                <w:rFonts w:eastAsia="SimSun"/>
              </w:rPr>
              <w:t>1.5</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909"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4FF9C72" w14:textId="77777777" w:rsidR="00E20538" w:rsidRPr="006A7240" w:rsidRDefault="00E20538" w:rsidP="00F51488">
            <w:pPr>
              <w:pStyle w:val="Tabletext"/>
              <w:jc w:val="center"/>
              <w:rPr>
                <w:rFonts w:eastAsia="SimSun"/>
              </w:rPr>
            </w:pPr>
            <w:r w:rsidRPr="006A7240">
              <w:rPr>
                <w:rFonts w:eastAsia="SimSun"/>
              </w:rPr>
              <w:t>0</w:t>
            </w:r>
          </w:p>
        </w:tc>
        <w:tc>
          <w:tcPr>
            <w:tcW w:w="462" w:type="pct"/>
            <w:tcBorders>
              <w:top w:val="single" w:sz="4" w:space="0" w:color="auto"/>
              <w:left w:val="single" w:sz="4" w:space="0" w:color="auto"/>
              <w:bottom w:val="single" w:sz="4" w:space="0" w:color="auto"/>
              <w:right w:val="single" w:sz="4" w:space="0" w:color="auto"/>
            </w:tcBorders>
            <w:tcPrChange w:id="910"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215E17E6" w14:textId="77777777" w:rsidR="00E20538" w:rsidRPr="00A16BE4" w:rsidRDefault="00E20538" w:rsidP="00F51488">
            <w:pPr>
              <w:pStyle w:val="Tabletext"/>
              <w:jc w:val="center"/>
              <w:rPr>
                <w:ins w:id="911" w:author="USA" w:date="2024-07-11T16:31:00Z"/>
                <w:rFonts w:eastAsia="SimSun"/>
                <w:highlight w:val="yellow"/>
                <w:rPrChange w:id="912" w:author="Dilapi, Christine (HII-Mission Technologies)" w:date="2024-07-12T08:25:00Z">
                  <w:rPr>
                    <w:ins w:id="913" w:author="USA" w:date="2024-07-11T16:31:00Z"/>
                    <w:rFonts w:eastAsia="SimSun"/>
                  </w:rPr>
                </w:rPrChange>
              </w:rPr>
            </w:pPr>
          </w:p>
          <w:p w14:paraId="5B9B209E" w14:textId="7F220899" w:rsidR="00E20538" w:rsidRPr="00A16BE4" w:rsidRDefault="00E20538">
            <w:pPr>
              <w:jc w:val="center"/>
              <w:rPr>
                <w:rFonts w:eastAsia="SimSun"/>
                <w:highlight w:val="yellow"/>
                <w:rPrChange w:id="914" w:author="Dilapi, Christine (HII-Mission Technologies)" w:date="2024-07-12T08:25:00Z">
                  <w:rPr>
                    <w:rFonts w:eastAsia="SimSun"/>
                  </w:rPr>
                </w:rPrChange>
              </w:rPr>
              <w:pPrChange w:id="915" w:author="USA" w:date="2024-07-11T16:31:00Z">
                <w:pPr>
                  <w:pStyle w:val="Tabletext"/>
                  <w:jc w:val="center"/>
                </w:pPr>
              </w:pPrChange>
            </w:pPr>
            <w:ins w:id="916" w:author="USA" w:date="2024-07-11T16:31:00Z">
              <w:r w:rsidRPr="00A16BE4">
                <w:rPr>
                  <w:rFonts w:eastAsia="SimSun"/>
                  <w:highlight w:val="yellow"/>
                  <w:rPrChange w:id="917" w:author="Dilapi, Christine (HII-Mission Technologies)" w:date="2024-07-12T08:25:00Z">
                    <w:rPr>
                      <w:rFonts w:eastAsia="SimSun"/>
                    </w:rPr>
                  </w:rPrChange>
                </w:rPr>
                <w:t>TBD</w:t>
              </w:r>
            </w:ins>
          </w:p>
        </w:tc>
      </w:tr>
      <w:tr w:rsidR="00E20538" w:rsidRPr="006A7240" w14:paraId="20BDE3B1" w14:textId="693F42A9" w:rsidTr="00E20538">
        <w:trPr>
          <w:trHeight w:val="523"/>
          <w:jc w:val="center"/>
          <w:ins w:id="918" w:author="Michael Mullinix" w:date="2024-04-27T10:37:00Z"/>
          <w:trPrChange w:id="919" w:author="USA" w:date="2024-07-11T16:28:00Z">
            <w:trPr>
              <w:trHeight w:val="523"/>
              <w:jc w:val="center"/>
            </w:trPr>
          </w:trPrChange>
        </w:trPr>
        <w:tc>
          <w:tcPr>
            <w:tcW w:w="693" w:type="pct"/>
            <w:tcBorders>
              <w:top w:val="single" w:sz="4" w:space="0" w:color="auto"/>
              <w:left w:val="single" w:sz="4" w:space="0" w:color="auto"/>
              <w:bottom w:val="single" w:sz="4" w:space="0" w:color="auto"/>
              <w:right w:val="single" w:sz="4" w:space="0" w:color="auto"/>
            </w:tcBorders>
            <w:tcPrChange w:id="920" w:author="USA" w:date="2024-07-11T16:28:00Z">
              <w:tcPr>
                <w:tcW w:w="1132" w:type="pct"/>
                <w:gridSpan w:val="2"/>
                <w:tcBorders>
                  <w:top w:val="single" w:sz="4" w:space="0" w:color="auto"/>
                  <w:left w:val="single" w:sz="4" w:space="0" w:color="auto"/>
                  <w:bottom w:val="single" w:sz="4" w:space="0" w:color="auto"/>
                  <w:right w:val="single" w:sz="4" w:space="0" w:color="auto"/>
                </w:tcBorders>
              </w:tcPr>
            </w:tcPrChange>
          </w:tcPr>
          <w:p w14:paraId="5FAC6325" w14:textId="4F2F564E" w:rsidR="00E20538" w:rsidRPr="006A7240" w:rsidRDefault="00E20538" w:rsidP="00F51488">
            <w:pPr>
              <w:pStyle w:val="Tabletext"/>
              <w:rPr>
                <w:ins w:id="921" w:author="Michael Mullinix" w:date="2024-04-27T10:37:00Z"/>
              </w:rPr>
            </w:pPr>
            <w:del w:id="922" w:author="Dilapi, Christine (HII-Mission Technologies)" w:date="2024-07-12T14:55:00Z">
              <w:r w:rsidRPr="00340B5D" w:rsidDel="00340B5D">
                <w:rPr>
                  <w:highlight w:val="yellow"/>
                  <w:rPrChange w:id="923" w:author="Dilapi, Christine (HII-Mission Technologies)" w:date="2024-07-12T14:55:00Z">
                    <w:rPr>
                      <w:highlight w:val="green"/>
                    </w:rPr>
                  </w:rPrChange>
                </w:rPr>
                <w:delText>Typical antenna elevation angle towards the satellite</w:delText>
              </w:r>
              <w:r w:rsidRPr="006A7240" w:rsidDel="00340B5D">
                <w:delText xml:space="preserve"> </w:delText>
              </w:r>
            </w:del>
          </w:p>
        </w:tc>
        <w:tc>
          <w:tcPr>
            <w:tcW w:w="353" w:type="pct"/>
            <w:tcBorders>
              <w:top w:val="single" w:sz="4" w:space="0" w:color="auto"/>
              <w:left w:val="single" w:sz="4" w:space="0" w:color="auto"/>
              <w:bottom w:val="single" w:sz="4" w:space="0" w:color="auto"/>
              <w:right w:val="single" w:sz="4" w:space="0" w:color="auto"/>
            </w:tcBorders>
            <w:tcPrChange w:id="924" w:author="USA" w:date="2024-07-11T16:28:00Z">
              <w:tcPr>
                <w:tcW w:w="467" w:type="pct"/>
                <w:gridSpan w:val="2"/>
                <w:tcBorders>
                  <w:top w:val="single" w:sz="4" w:space="0" w:color="auto"/>
                  <w:left w:val="single" w:sz="4" w:space="0" w:color="auto"/>
                  <w:bottom w:val="single" w:sz="4" w:space="0" w:color="auto"/>
                  <w:right w:val="single" w:sz="4" w:space="0" w:color="auto"/>
                </w:tcBorders>
              </w:tcPr>
            </w:tcPrChange>
          </w:tcPr>
          <w:p w14:paraId="73647694" w14:textId="77777777" w:rsidR="00E20538" w:rsidRPr="006A7240" w:rsidRDefault="00E20538" w:rsidP="00F51488">
            <w:pPr>
              <w:pStyle w:val="Tabletext"/>
              <w:jc w:val="center"/>
              <w:rPr>
                <w:ins w:id="925" w:author="Michael Mullinix" w:date="2024-04-27T10:37:00Z"/>
              </w:rP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926"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7025FA6F" w14:textId="77777777" w:rsidR="00E20538" w:rsidRPr="006A7240" w:rsidRDefault="00E20538" w:rsidP="00F51488">
            <w:pPr>
              <w:pStyle w:val="Tabletext"/>
              <w:jc w:val="center"/>
              <w:rPr>
                <w:ins w:id="927" w:author="Michael Mullinix" w:date="2024-04-27T10:37:00Z"/>
                <w:rFonts w:eastAsia="SimSun"/>
              </w:rP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928"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7C055919" w14:textId="77777777" w:rsidR="00E20538" w:rsidRPr="006A7240" w:rsidRDefault="00E20538" w:rsidP="00F51488">
            <w:pPr>
              <w:pStyle w:val="Tabletext"/>
              <w:jc w:val="center"/>
              <w:rPr>
                <w:ins w:id="929" w:author="Michael Mullinix" w:date="2024-04-27T10:37:00Z"/>
                <w:rFonts w:eastAsia="SimSun"/>
              </w:rP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93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7438201F" w14:textId="77777777" w:rsidR="00E20538" w:rsidRPr="006A7240" w:rsidRDefault="00E20538" w:rsidP="00F51488">
            <w:pPr>
              <w:pStyle w:val="Tabletext"/>
              <w:jc w:val="center"/>
              <w:rPr>
                <w:ins w:id="931" w:author="Michael Mullinix" w:date="2024-04-27T10:37:00Z"/>
                <w:rFonts w:eastAsia="SimSun"/>
              </w:rP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932"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83531D6" w14:textId="77777777" w:rsidR="00E20538" w:rsidRPr="006A7240" w:rsidRDefault="00E20538" w:rsidP="00F51488">
            <w:pPr>
              <w:pStyle w:val="Tabletext"/>
              <w:jc w:val="center"/>
              <w:rPr>
                <w:ins w:id="933" w:author="Michael Mullinix" w:date="2024-04-27T10:37:00Z"/>
                <w:rFonts w:eastAsia="SimSun"/>
              </w:rP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93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1BC599DD" w14:textId="77777777" w:rsidR="00E20538" w:rsidRPr="006A7240" w:rsidRDefault="00E20538" w:rsidP="00F51488">
            <w:pPr>
              <w:pStyle w:val="Tabletext"/>
              <w:jc w:val="center"/>
              <w:rPr>
                <w:ins w:id="935" w:author="Michael Mullinix" w:date="2024-04-27T10:37:00Z"/>
                <w:rFonts w:eastAsia="SimSun"/>
              </w:rP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936"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06AC72D4" w14:textId="77777777" w:rsidR="00E20538" w:rsidRPr="006A7240" w:rsidRDefault="00E20538" w:rsidP="00F51488">
            <w:pPr>
              <w:pStyle w:val="Tabletext"/>
              <w:jc w:val="center"/>
              <w:rPr>
                <w:ins w:id="937" w:author="Michael Mullinix" w:date="2024-04-27T10:37:00Z"/>
                <w:rFonts w:eastAsia="SimSun"/>
              </w:rPr>
            </w:pPr>
          </w:p>
        </w:tc>
        <w:tc>
          <w:tcPr>
            <w:tcW w:w="462" w:type="pct"/>
            <w:tcBorders>
              <w:top w:val="single" w:sz="4" w:space="0" w:color="auto"/>
              <w:left w:val="single" w:sz="4" w:space="0" w:color="auto"/>
              <w:bottom w:val="single" w:sz="4" w:space="0" w:color="auto"/>
              <w:right w:val="single" w:sz="4" w:space="0" w:color="auto"/>
            </w:tcBorders>
            <w:tcPrChange w:id="938"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3AED3180" w14:textId="40A669D6" w:rsidR="00E20538" w:rsidRPr="00A16BE4" w:rsidRDefault="00E20538" w:rsidP="00F51488">
            <w:pPr>
              <w:pStyle w:val="Tabletext"/>
              <w:jc w:val="center"/>
              <w:rPr>
                <w:ins w:id="939" w:author="USA" w:date="2024-07-11T16:27:00Z"/>
                <w:rFonts w:eastAsia="SimSun"/>
                <w:highlight w:val="yellow"/>
                <w:rPrChange w:id="940" w:author="Dilapi, Christine (HII-Mission Technologies)" w:date="2024-07-12T08:25:00Z">
                  <w:rPr>
                    <w:ins w:id="941" w:author="USA" w:date="2024-07-11T16:27:00Z"/>
                    <w:rFonts w:eastAsia="SimSun"/>
                  </w:rPr>
                </w:rPrChange>
              </w:rPr>
            </w:pPr>
            <w:ins w:id="942" w:author="USA" w:date="2024-07-11T16:31:00Z">
              <w:del w:id="943" w:author="Dilapi, Christine (HII-Mission Technologies)" w:date="2024-07-12T14:55:00Z">
                <w:r w:rsidRPr="00A16BE4" w:rsidDel="00340B5D">
                  <w:rPr>
                    <w:rFonts w:eastAsia="SimSun"/>
                    <w:highlight w:val="yellow"/>
                    <w:rPrChange w:id="944" w:author="Dilapi, Christine (HII-Mission Technologies)" w:date="2024-07-12T08:25:00Z">
                      <w:rPr>
                        <w:rFonts w:eastAsia="SimSun"/>
                      </w:rPr>
                    </w:rPrChange>
                  </w:rPr>
                  <w:delText>TBD</w:delText>
                </w:r>
              </w:del>
            </w:ins>
          </w:p>
        </w:tc>
      </w:tr>
      <w:tr w:rsidR="00E20538" w:rsidRPr="006A7240" w14:paraId="4EF783CE" w14:textId="3890C8C0" w:rsidTr="00E20538">
        <w:trPr>
          <w:trHeight w:val="283"/>
          <w:jc w:val="center"/>
          <w:trPrChange w:id="945" w:author="USA" w:date="2024-07-11T16:28:00Z">
            <w:trPr>
              <w:trHeight w:val="283"/>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946"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2FD4CB61" w14:textId="77777777" w:rsidR="00E20538" w:rsidRPr="006A7240" w:rsidRDefault="00E20538" w:rsidP="00F51488">
            <w:pPr>
              <w:pStyle w:val="Tabletext"/>
            </w:pPr>
            <w:r w:rsidRPr="006A7240">
              <w:t xml:space="preserve">Receive antenna polarization </w:t>
            </w:r>
          </w:p>
        </w:tc>
        <w:tc>
          <w:tcPr>
            <w:tcW w:w="353" w:type="pct"/>
            <w:tcBorders>
              <w:top w:val="single" w:sz="4" w:space="0" w:color="auto"/>
              <w:left w:val="single" w:sz="4" w:space="0" w:color="auto"/>
              <w:bottom w:val="single" w:sz="4" w:space="0" w:color="auto"/>
              <w:right w:val="single" w:sz="4" w:space="0" w:color="auto"/>
            </w:tcBorders>
            <w:tcPrChange w:id="947" w:author="USA" w:date="2024-07-11T16:28:00Z">
              <w:tcPr>
                <w:tcW w:w="467" w:type="pct"/>
                <w:gridSpan w:val="2"/>
                <w:tcBorders>
                  <w:top w:val="single" w:sz="4" w:space="0" w:color="auto"/>
                  <w:left w:val="single" w:sz="4" w:space="0" w:color="auto"/>
                  <w:bottom w:val="single" w:sz="4" w:space="0" w:color="auto"/>
                  <w:right w:val="single" w:sz="4" w:space="0" w:color="auto"/>
                </w:tcBorders>
              </w:tcPr>
            </w:tcPrChange>
          </w:tcPr>
          <w:p w14:paraId="118B060F" w14:textId="77777777" w:rsidR="00E20538" w:rsidRPr="006A7240" w:rsidRDefault="00E20538" w:rsidP="00F51488">
            <w:pPr>
              <w:pStyle w:val="Tabletext"/>
              <w:jc w:val="center"/>
            </w:pPr>
          </w:p>
        </w:tc>
        <w:tc>
          <w:tcPr>
            <w:tcW w:w="582" w:type="pct"/>
            <w:gridSpan w:val="2"/>
            <w:tcBorders>
              <w:top w:val="single" w:sz="4" w:space="0" w:color="auto"/>
              <w:left w:val="single" w:sz="4" w:space="0" w:color="auto"/>
              <w:bottom w:val="single" w:sz="4" w:space="0" w:color="auto"/>
              <w:right w:val="single" w:sz="4" w:space="0" w:color="auto"/>
            </w:tcBorders>
            <w:vAlign w:val="center"/>
            <w:tcPrChange w:id="948"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1D741B4F" w14:textId="77777777" w:rsidR="00E20538" w:rsidRPr="006A7240" w:rsidRDefault="00E20538" w:rsidP="00F51488">
            <w:pPr>
              <w:pStyle w:val="Tabletext"/>
              <w:jc w:val="center"/>
            </w:pPr>
            <w:r w:rsidRPr="006A7240">
              <w:t>Circular</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949"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A485F79" w14:textId="77777777" w:rsidR="00E20538" w:rsidRPr="006A7240" w:rsidRDefault="00E20538" w:rsidP="00F51488">
            <w:pPr>
              <w:pStyle w:val="Tabletext"/>
              <w:jc w:val="center"/>
            </w:pPr>
            <w:r w:rsidRPr="006A7240">
              <w:t>Circular</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95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15835A29" w14:textId="77777777" w:rsidR="00E20538" w:rsidRPr="006A7240" w:rsidRDefault="00E20538" w:rsidP="00F51488">
            <w:pPr>
              <w:pStyle w:val="Tabletext"/>
              <w:jc w:val="center"/>
            </w:pPr>
            <w:r w:rsidRPr="006A7240">
              <w:t>Circular</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95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B268905" w14:textId="77777777" w:rsidR="00E20538" w:rsidRPr="006A7240" w:rsidRDefault="00E20538" w:rsidP="00F51488">
            <w:pPr>
              <w:pStyle w:val="Tabletext"/>
              <w:jc w:val="center"/>
            </w:pPr>
            <w:r w:rsidRPr="006A7240">
              <w:t>Circular</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952"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0637283" w14:textId="77777777" w:rsidR="00E20538" w:rsidRPr="006A7240" w:rsidRDefault="00E20538" w:rsidP="00F51488">
            <w:pPr>
              <w:pStyle w:val="Tabletext"/>
              <w:jc w:val="center"/>
            </w:pPr>
            <w:r w:rsidRPr="006A7240">
              <w:t>Circular</w:t>
            </w:r>
          </w:p>
        </w:tc>
        <w:tc>
          <w:tcPr>
            <w:tcW w:w="582" w:type="pct"/>
            <w:gridSpan w:val="2"/>
            <w:tcBorders>
              <w:top w:val="single" w:sz="4" w:space="0" w:color="auto"/>
              <w:left w:val="single" w:sz="4" w:space="0" w:color="auto"/>
              <w:bottom w:val="single" w:sz="4" w:space="0" w:color="auto"/>
              <w:right w:val="single" w:sz="4" w:space="0" w:color="auto"/>
            </w:tcBorders>
            <w:vAlign w:val="center"/>
            <w:hideMark/>
            <w:tcPrChange w:id="95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22CE26F" w14:textId="77777777" w:rsidR="00E20538" w:rsidRPr="006A7240" w:rsidRDefault="00E20538" w:rsidP="00F51488">
            <w:pPr>
              <w:pStyle w:val="Tabletext"/>
              <w:jc w:val="center"/>
            </w:pPr>
            <w:r w:rsidRPr="006A7240">
              <w:t>Circular</w:t>
            </w:r>
          </w:p>
        </w:tc>
        <w:tc>
          <w:tcPr>
            <w:tcW w:w="462" w:type="pct"/>
            <w:tcBorders>
              <w:top w:val="single" w:sz="4" w:space="0" w:color="auto"/>
              <w:left w:val="single" w:sz="4" w:space="0" w:color="auto"/>
              <w:bottom w:val="single" w:sz="4" w:space="0" w:color="auto"/>
              <w:right w:val="single" w:sz="4" w:space="0" w:color="auto"/>
            </w:tcBorders>
            <w:tcPrChange w:id="954"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25725202" w14:textId="578E415B" w:rsidR="00E20538" w:rsidRPr="00EC7BAD" w:rsidRDefault="00E20538" w:rsidP="00F51488">
            <w:pPr>
              <w:pStyle w:val="Tabletext"/>
              <w:jc w:val="center"/>
              <w:rPr>
                <w:highlight w:val="yellow"/>
                <w:rPrChange w:id="955" w:author="Dilapi, Christine (HII-Mission Technologies)" w:date="2024-07-12T08:30:00Z">
                  <w:rPr/>
                </w:rPrChange>
              </w:rPr>
            </w:pPr>
            <w:ins w:id="956" w:author="USA" w:date="2024-07-11T16:31:00Z">
              <w:r w:rsidRPr="00EC7BAD">
                <w:rPr>
                  <w:highlight w:val="yellow"/>
                  <w:rPrChange w:id="957" w:author="Dilapi, Christine (HII-Mission Technologies)" w:date="2024-07-12T08:30:00Z">
                    <w:rPr/>
                  </w:rPrChange>
                </w:rPr>
                <w:t>Circular</w:t>
              </w:r>
            </w:ins>
          </w:p>
        </w:tc>
      </w:tr>
      <w:tr w:rsidR="00E20538" w:rsidRPr="006A7240" w14:paraId="2285299E" w14:textId="2DC0CB8D" w:rsidTr="00E20538">
        <w:trPr>
          <w:trHeight w:val="301"/>
          <w:jc w:val="center"/>
          <w:trPrChange w:id="958" w:author="USA" w:date="2024-07-11T16:28:00Z">
            <w:trPr>
              <w:trHeight w:val="301"/>
              <w:jc w:val="center"/>
            </w:trPr>
          </w:trPrChange>
        </w:trPr>
        <w:tc>
          <w:tcPr>
            <w:tcW w:w="693" w:type="pct"/>
            <w:tcBorders>
              <w:top w:val="single" w:sz="4" w:space="0" w:color="auto"/>
              <w:left w:val="single" w:sz="4" w:space="0" w:color="auto"/>
              <w:bottom w:val="single" w:sz="4" w:space="0" w:color="auto"/>
              <w:right w:val="single" w:sz="4" w:space="0" w:color="auto"/>
            </w:tcBorders>
            <w:hideMark/>
            <w:tcPrChange w:id="959" w:author="USA" w:date="2024-07-11T16:28:00Z">
              <w:tcPr>
                <w:tcW w:w="1132" w:type="pct"/>
                <w:gridSpan w:val="2"/>
                <w:tcBorders>
                  <w:top w:val="single" w:sz="4" w:space="0" w:color="auto"/>
                  <w:left w:val="single" w:sz="4" w:space="0" w:color="auto"/>
                  <w:bottom w:val="single" w:sz="4" w:space="0" w:color="auto"/>
                  <w:right w:val="single" w:sz="4" w:space="0" w:color="auto"/>
                </w:tcBorders>
                <w:hideMark/>
              </w:tcPr>
            </w:tcPrChange>
          </w:tcPr>
          <w:p w14:paraId="08885A9E" w14:textId="77777777" w:rsidR="00E20538" w:rsidRPr="006A7240" w:rsidRDefault="00E20538" w:rsidP="00F51488">
            <w:pPr>
              <w:pStyle w:val="Tabletext"/>
            </w:pPr>
            <w:r w:rsidRPr="006A7240">
              <w:t>Receiver noise temperature</w:t>
            </w:r>
          </w:p>
        </w:tc>
        <w:tc>
          <w:tcPr>
            <w:tcW w:w="353" w:type="pct"/>
            <w:tcBorders>
              <w:top w:val="single" w:sz="4" w:space="0" w:color="auto"/>
              <w:left w:val="single" w:sz="4" w:space="0" w:color="auto"/>
              <w:bottom w:val="single" w:sz="4" w:space="0" w:color="auto"/>
              <w:right w:val="single" w:sz="4" w:space="0" w:color="auto"/>
            </w:tcBorders>
            <w:hideMark/>
            <w:tcPrChange w:id="960" w:author="USA" w:date="2024-07-11T16:28:00Z">
              <w:tcPr>
                <w:tcW w:w="467" w:type="pct"/>
                <w:gridSpan w:val="2"/>
                <w:tcBorders>
                  <w:top w:val="single" w:sz="4" w:space="0" w:color="auto"/>
                  <w:left w:val="single" w:sz="4" w:space="0" w:color="auto"/>
                  <w:bottom w:val="single" w:sz="4" w:space="0" w:color="auto"/>
                  <w:right w:val="single" w:sz="4" w:space="0" w:color="auto"/>
                </w:tcBorders>
                <w:hideMark/>
              </w:tcPr>
            </w:tcPrChange>
          </w:tcPr>
          <w:p w14:paraId="72091EA3" w14:textId="77777777" w:rsidR="00E20538" w:rsidRPr="006A7240" w:rsidRDefault="00E20538" w:rsidP="00F51488">
            <w:pPr>
              <w:pStyle w:val="Tabletext"/>
              <w:jc w:val="center"/>
            </w:pPr>
            <w:r w:rsidRPr="006A7240">
              <w:t>(K)</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961"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62E938BE" w14:textId="77777777" w:rsidR="00E20538" w:rsidRPr="006A7240" w:rsidRDefault="00E20538" w:rsidP="00F51488">
            <w:pPr>
              <w:pStyle w:val="Tabletext"/>
              <w:jc w:val="center"/>
            </w:pPr>
            <w:r w:rsidRPr="006A7240">
              <w:t>1</w:t>
            </w:r>
            <w:ins w:id="962" w:author="FRA" w:date="2024-04-25T18:23:00Z">
              <w:r w:rsidRPr="006A7240">
                <w:t>6</w:t>
              </w:r>
            </w:ins>
            <w:del w:id="963" w:author="FRA" w:date="2024-04-25T18:24:00Z">
              <w:r w:rsidRPr="006A7240" w:rsidDel="004621FD">
                <w:delText>7</w:delText>
              </w:r>
            </w:del>
            <w:r w:rsidRPr="006A7240">
              <w:t>0</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964"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832AFA9" w14:textId="77777777" w:rsidR="00E20538" w:rsidRPr="006A7240" w:rsidRDefault="00E20538" w:rsidP="00F51488">
            <w:pPr>
              <w:pStyle w:val="Tabletext"/>
              <w:jc w:val="center"/>
            </w:pPr>
            <w:r w:rsidRPr="006A7240">
              <w:t>1</w:t>
            </w:r>
            <w:ins w:id="965" w:author="FRA" w:date="2024-04-25T18:24:00Z">
              <w:r w:rsidRPr="006A7240">
                <w:t>6</w:t>
              </w:r>
            </w:ins>
            <w:del w:id="966" w:author="FRA" w:date="2024-04-25T18:24:00Z">
              <w:r w:rsidRPr="006A7240" w:rsidDel="004621FD">
                <w:delText>7</w:delText>
              </w:r>
            </w:del>
            <w:r w:rsidRPr="006A7240">
              <w:t>0</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967"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3B89A9AE" w14:textId="77777777" w:rsidR="00E20538" w:rsidRPr="006A7240" w:rsidRDefault="00E20538" w:rsidP="00F51488">
            <w:pPr>
              <w:pStyle w:val="Tabletext"/>
              <w:jc w:val="center"/>
            </w:pPr>
            <w:r w:rsidRPr="006A7240">
              <w:t>1</w:t>
            </w:r>
            <w:ins w:id="968" w:author="FRA" w:date="2024-04-25T18:24:00Z">
              <w:r w:rsidRPr="006A7240">
                <w:t>6</w:t>
              </w:r>
            </w:ins>
            <w:del w:id="969" w:author="FRA" w:date="2024-04-25T18:24:00Z">
              <w:r w:rsidRPr="006A7240" w:rsidDel="004621FD">
                <w:delText>7</w:delText>
              </w:r>
            </w:del>
            <w:r w:rsidRPr="006A7240">
              <w:t>0</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970"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2B3F5666" w14:textId="77777777" w:rsidR="00E20538" w:rsidRPr="006A7240" w:rsidRDefault="00E20538" w:rsidP="00F51488">
            <w:pPr>
              <w:pStyle w:val="Tabletext"/>
              <w:jc w:val="center"/>
            </w:pPr>
            <w:r w:rsidRPr="006A7240">
              <w:t>1</w:t>
            </w:r>
            <w:ins w:id="971" w:author="FRA" w:date="2024-04-25T18:24:00Z">
              <w:r w:rsidRPr="006A7240">
                <w:t>6</w:t>
              </w:r>
            </w:ins>
            <w:del w:id="972" w:author="FRA" w:date="2024-04-25T18:24:00Z">
              <w:r w:rsidRPr="006A7240" w:rsidDel="004621FD">
                <w:delText>7</w:delText>
              </w:r>
            </w:del>
            <w:r w:rsidRPr="006A7240">
              <w:t>0</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973"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37E246E5" w14:textId="77777777" w:rsidR="00E20538" w:rsidRPr="006A7240" w:rsidRDefault="00E20538" w:rsidP="00F51488">
            <w:pPr>
              <w:pStyle w:val="Tabletext"/>
              <w:jc w:val="center"/>
            </w:pPr>
            <w:r w:rsidRPr="006A7240">
              <w:t>1</w:t>
            </w:r>
            <w:ins w:id="974" w:author="FRA" w:date="2024-04-25T18:24:00Z">
              <w:r w:rsidRPr="006A7240">
                <w:t>6</w:t>
              </w:r>
            </w:ins>
            <w:del w:id="975" w:author="FRA" w:date="2024-04-25T18:24:00Z">
              <w:r w:rsidRPr="006A7240" w:rsidDel="004621FD">
                <w:delText>7</w:delText>
              </w:r>
            </w:del>
            <w:r w:rsidRPr="006A7240">
              <w:t>0</w:t>
            </w:r>
          </w:p>
        </w:tc>
        <w:tc>
          <w:tcPr>
            <w:tcW w:w="582" w:type="pct"/>
            <w:gridSpan w:val="2"/>
            <w:tcBorders>
              <w:top w:val="single" w:sz="4" w:space="0" w:color="auto"/>
              <w:left w:val="single" w:sz="4" w:space="0" w:color="auto"/>
              <w:bottom w:val="single" w:sz="4" w:space="0" w:color="auto"/>
              <w:right w:val="single" w:sz="4" w:space="0" w:color="auto"/>
            </w:tcBorders>
            <w:vAlign w:val="center"/>
            <w:tcPrChange w:id="976" w:author="USA" w:date="2024-07-11T16:28:00Z">
              <w:tcPr>
                <w:tcW w:w="567" w:type="pct"/>
                <w:gridSpan w:val="2"/>
                <w:tcBorders>
                  <w:top w:val="single" w:sz="4" w:space="0" w:color="auto"/>
                  <w:left w:val="single" w:sz="4" w:space="0" w:color="auto"/>
                  <w:bottom w:val="single" w:sz="4" w:space="0" w:color="auto"/>
                  <w:right w:val="single" w:sz="4" w:space="0" w:color="auto"/>
                </w:tcBorders>
                <w:vAlign w:val="center"/>
              </w:tcPr>
            </w:tcPrChange>
          </w:tcPr>
          <w:p w14:paraId="7EC68FBC" w14:textId="77777777" w:rsidR="00E20538" w:rsidRPr="006A7240" w:rsidRDefault="00E20538" w:rsidP="00F51488">
            <w:pPr>
              <w:pStyle w:val="Tabletext"/>
              <w:jc w:val="center"/>
            </w:pPr>
            <w:r w:rsidRPr="006A7240">
              <w:t>250</w:t>
            </w:r>
          </w:p>
        </w:tc>
        <w:tc>
          <w:tcPr>
            <w:tcW w:w="462" w:type="pct"/>
            <w:tcBorders>
              <w:top w:val="single" w:sz="4" w:space="0" w:color="auto"/>
              <w:left w:val="single" w:sz="4" w:space="0" w:color="auto"/>
              <w:bottom w:val="single" w:sz="4" w:space="0" w:color="auto"/>
              <w:right w:val="single" w:sz="4" w:space="0" w:color="auto"/>
            </w:tcBorders>
            <w:tcPrChange w:id="977" w:author="USA" w:date="2024-07-11T16:28:00Z">
              <w:tcPr>
                <w:tcW w:w="1" w:type="pct"/>
                <w:gridSpan w:val="2"/>
                <w:tcBorders>
                  <w:top w:val="single" w:sz="4" w:space="0" w:color="auto"/>
                  <w:left w:val="single" w:sz="4" w:space="0" w:color="auto"/>
                  <w:bottom w:val="single" w:sz="4" w:space="0" w:color="auto"/>
                  <w:right w:val="single" w:sz="4" w:space="0" w:color="auto"/>
                </w:tcBorders>
              </w:tcPr>
            </w:tcPrChange>
          </w:tcPr>
          <w:p w14:paraId="584DBC3C" w14:textId="7F6DE120" w:rsidR="00E20538" w:rsidRPr="00EC7BAD" w:rsidRDefault="00E20538" w:rsidP="00F51488">
            <w:pPr>
              <w:pStyle w:val="Tabletext"/>
              <w:jc w:val="center"/>
              <w:rPr>
                <w:highlight w:val="yellow"/>
                <w:rPrChange w:id="978" w:author="Dilapi, Christine (HII-Mission Technologies)" w:date="2024-07-12T08:30:00Z">
                  <w:rPr/>
                </w:rPrChange>
              </w:rPr>
            </w:pPr>
            <w:ins w:id="979" w:author="USA" w:date="2024-07-11T16:31:00Z">
              <w:r w:rsidRPr="00EC7BAD">
                <w:rPr>
                  <w:highlight w:val="yellow"/>
                  <w:rPrChange w:id="980" w:author="Dilapi, Christine (HII-Mission Technologies)" w:date="2024-07-12T08:30:00Z">
                    <w:rPr/>
                  </w:rPrChange>
                </w:rPr>
                <w:t>TBD</w:t>
              </w:r>
            </w:ins>
          </w:p>
        </w:tc>
      </w:tr>
    </w:tbl>
    <w:p w14:paraId="699A51DC" w14:textId="77777777" w:rsidR="00C80242" w:rsidRPr="006A7240" w:rsidRDefault="00C80242" w:rsidP="00C80242">
      <w:pPr>
        <w:pStyle w:val="Tablefin"/>
      </w:pPr>
    </w:p>
    <w:p w14:paraId="60435F5A" w14:textId="77777777" w:rsidR="00C80242" w:rsidRPr="006A7240" w:rsidRDefault="00C80242" w:rsidP="004D2615">
      <w:pPr>
        <w:pStyle w:val="Tablefin"/>
        <w:sectPr w:rsidR="00C80242" w:rsidRPr="006A7240" w:rsidSect="00B8708C">
          <w:headerReference w:type="default" r:id="rId38"/>
          <w:footerReference w:type="default" r:id="rId39"/>
          <w:headerReference w:type="first" r:id="rId40"/>
          <w:footerReference w:type="first" r:id="rId41"/>
          <w:pgSz w:w="16834" w:h="11907" w:orient="landscape"/>
          <w:pgMar w:top="1418" w:right="1134" w:bottom="1418" w:left="1134" w:header="720" w:footer="720" w:gutter="0"/>
          <w:paperSrc w:first="15" w:other="15"/>
          <w:cols w:space="720"/>
          <w:titlePg/>
          <w:docGrid w:linePitch="299"/>
        </w:sectPr>
      </w:pPr>
    </w:p>
    <w:p w14:paraId="13ADF842" w14:textId="77777777" w:rsidR="00C80242" w:rsidRPr="006A7240" w:rsidRDefault="00C80242" w:rsidP="00C80242">
      <w:pPr>
        <w:pStyle w:val="Heading2"/>
      </w:pPr>
      <w:r w:rsidRPr="006A7240">
        <w:lastRenderedPageBreak/>
        <w:t>2.2</w:t>
      </w:r>
      <w:r w:rsidRPr="006A7240">
        <w:tab/>
        <w:t xml:space="preserve">Technical characteristics of space stations </w:t>
      </w:r>
    </w:p>
    <w:p w14:paraId="1419B96C" w14:textId="77777777" w:rsidR="00C80242" w:rsidRPr="006A7240" w:rsidRDefault="00C80242" w:rsidP="004D2615">
      <w:r w:rsidRPr="006A7240">
        <w:t xml:space="preserve">In the space-to-Earth direction, the transmitting MSS </w:t>
      </w:r>
      <w:del w:id="981" w:author="FRA" w:date="2024-04-25T18:24:00Z">
        <w:r w:rsidRPr="006A7240" w:rsidDel="004621FD">
          <w:delText xml:space="preserve">and MMSS </w:delText>
        </w:r>
      </w:del>
      <w:r w:rsidRPr="006A7240">
        <w:t xml:space="preserve">space stations comply with pfd limits contained in Table </w:t>
      </w:r>
      <w:r w:rsidRPr="006A7240">
        <w:rPr>
          <w:b/>
        </w:rPr>
        <w:t>21-4</w:t>
      </w:r>
      <w:r w:rsidRPr="006A7240">
        <w:t xml:space="preserve"> of RR Article</w:t>
      </w:r>
      <w:r w:rsidRPr="006A7240">
        <w:rPr>
          <w:b/>
        </w:rPr>
        <w:t xml:space="preserve"> 21</w:t>
      </w:r>
      <w:r w:rsidRPr="006A7240">
        <w:t xml:space="preserve"> which are intended for the protection of terrestrial services. It is to be noted that those limits can be exceeded in some parts of the MSS</w:t>
      </w:r>
      <w:del w:id="982" w:author="FRA" w:date="2024-04-25T18:25:00Z">
        <w:r w:rsidRPr="006A7240" w:rsidDel="004621FD">
          <w:delText>/MMSS</w:delText>
        </w:r>
      </w:del>
      <w:r w:rsidRPr="006A7240">
        <w:t xml:space="preserve"> service area pending the agreement of the concerned administration(s).</w:t>
      </w:r>
    </w:p>
    <w:p w14:paraId="39EB159D" w14:textId="77777777" w:rsidR="00C80242" w:rsidRPr="006A7240" w:rsidRDefault="00C80242" w:rsidP="004D2615">
      <w:pPr>
        <w:pStyle w:val="Heading3"/>
      </w:pPr>
      <w:r w:rsidRPr="006A7240">
        <w:t>2.2.1</w:t>
      </w:r>
      <w:r w:rsidRPr="006A7240">
        <w:tab/>
        <w:t>Space stations of GSO satellite systems</w:t>
      </w:r>
    </w:p>
    <w:p w14:paraId="0AA8F66A" w14:textId="77777777" w:rsidR="00C80242" w:rsidRDefault="00C80242" w:rsidP="004D2615">
      <w:r w:rsidRPr="006A7240">
        <w:t>The required parameters, to carry out compatibility studies, are shown in the tables below for geostationary space stations.</w:t>
      </w:r>
    </w:p>
    <w:p w14:paraId="2753CC3A" w14:textId="77777777" w:rsidR="00C80242" w:rsidRDefault="00C80242" w:rsidP="00D44016">
      <w:pPr>
        <w:pStyle w:val="EditorsNote"/>
        <w:spacing w:before="120" w:after="120"/>
        <w:rPr>
          <w:ins w:id="983" w:author="Fernandez Jimenez, Virginia" w:date="2024-05-03T10:47:00Z"/>
        </w:rPr>
      </w:pPr>
      <w:ins w:id="984" w:author="Dante Ibarra" w:date="2024-04-28T11:06:00Z">
        <w:r w:rsidRPr="006A7240">
          <w:rPr>
            <w:highlight w:val="green"/>
          </w:rPr>
          <w:t>[Editor’s note: Membership is invited to submit representative system parameters, taking into account Table 5 below.</w:t>
        </w:r>
        <w:r w:rsidRPr="006A7240">
          <w:t>]</w:t>
        </w:r>
      </w:ins>
    </w:p>
    <w:p w14:paraId="09EF3F1F" w14:textId="77777777" w:rsidR="00C80242" w:rsidRPr="006A7240" w:rsidRDefault="00C80242" w:rsidP="00D44016">
      <w:pPr>
        <w:pStyle w:val="TableNo"/>
        <w:spacing w:before="120"/>
      </w:pPr>
      <w:r w:rsidRPr="006A7240">
        <w:t xml:space="preserve">Table </w:t>
      </w:r>
      <w:r w:rsidRPr="006A7240">
        <w:fldChar w:fldCharType="begin"/>
      </w:r>
      <w:r w:rsidRPr="006A7240">
        <w:instrText xml:space="preserve"> SEQ Table \* ARABIC </w:instrText>
      </w:r>
      <w:r w:rsidRPr="006A7240">
        <w:fldChar w:fldCharType="separate"/>
      </w:r>
      <w:r w:rsidRPr="006A7240">
        <w:t>5</w:t>
      </w:r>
      <w:r w:rsidRPr="006A7240">
        <w:fldChar w:fldCharType="end"/>
      </w:r>
    </w:p>
    <w:p w14:paraId="3A5534B2" w14:textId="77777777" w:rsidR="00C80242" w:rsidRPr="006A7240" w:rsidRDefault="00C80242" w:rsidP="00C80242">
      <w:pPr>
        <w:pStyle w:val="Tabletitle"/>
        <w:rPr>
          <w:rFonts w:ascii="Times New Roman" w:hAnsi="Times New Roman"/>
        </w:rPr>
      </w:pPr>
      <w:r w:rsidRPr="006A7240">
        <w:rPr>
          <w:rFonts w:ascii="Times New Roman" w:hAnsi="Times New Roman"/>
        </w:rPr>
        <w:t>GSO space stations characteristics (</w:t>
      </w:r>
      <w:del w:id="985" w:author="FRA" w:date="2024-04-25T18:25:00Z">
        <w:r w:rsidRPr="006A7240" w:rsidDel="004621FD">
          <w:rPr>
            <w:rFonts w:ascii="Times New Roman" w:hAnsi="Times New Roman"/>
          </w:rPr>
          <w:delText>partially derived</w:delText>
        </w:r>
      </w:del>
      <w:ins w:id="986" w:author="FRA" w:date="2024-04-25T18:25:00Z">
        <w:r w:rsidRPr="006A7240">
          <w:rPr>
            <w:rFonts w:ascii="Times New Roman" w:hAnsi="Times New Roman"/>
          </w:rPr>
          <w:t>in accordance with</w:t>
        </w:r>
      </w:ins>
      <w:del w:id="987" w:author="FRA" w:date="2024-04-25T18:25:00Z">
        <w:r w:rsidRPr="006A7240" w:rsidDel="004621FD">
          <w:rPr>
            <w:rFonts w:ascii="Times New Roman" w:hAnsi="Times New Roman"/>
          </w:rPr>
          <w:delText xml:space="preserve"> from</w:delText>
        </w:r>
      </w:del>
      <w:r w:rsidRPr="006A7240">
        <w:rPr>
          <w:rFonts w:ascii="Times New Roman" w:hAnsi="Times New Roman"/>
        </w:rPr>
        <w:t xml:space="preserve"> Recommendation ITU-R S.1328)</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47"/>
        <w:gridCol w:w="1063"/>
        <w:gridCol w:w="1279"/>
        <w:gridCol w:w="1277"/>
        <w:gridCol w:w="1277"/>
      </w:tblGrid>
      <w:tr w:rsidR="00C80242" w:rsidRPr="006A7240" w14:paraId="1593EF21" w14:textId="77777777" w:rsidTr="00D44016">
        <w:trPr>
          <w:tblHeader/>
          <w:jc w:val="center"/>
        </w:trPr>
        <w:tc>
          <w:tcPr>
            <w:tcW w:w="2167" w:type="pct"/>
            <w:tcBorders>
              <w:top w:val="single" w:sz="4" w:space="0" w:color="auto"/>
              <w:left w:val="single" w:sz="4" w:space="0" w:color="auto"/>
              <w:bottom w:val="single" w:sz="4" w:space="0" w:color="auto"/>
              <w:right w:val="single" w:sz="4" w:space="0" w:color="auto"/>
            </w:tcBorders>
            <w:hideMark/>
          </w:tcPr>
          <w:p w14:paraId="71D35F7C" w14:textId="77777777" w:rsidR="00C80242" w:rsidRPr="006A7240" w:rsidRDefault="00C80242" w:rsidP="00F51488">
            <w:pPr>
              <w:pStyle w:val="Tablehead"/>
            </w:pPr>
            <w:r w:rsidRPr="006A7240">
              <w:t>GSO</w:t>
            </w:r>
          </w:p>
        </w:tc>
        <w:tc>
          <w:tcPr>
            <w:tcW w:w="615" w:type="pct"/>
            <w:tcBorders>
              <w:top w:val="single" w:sz="4" w:space="0" w:color="auto"/>
              <w:left w:val="single" w:sz="4" w:space="0" w:color="auto"/>
              <w:bottom w:val="single" w:sz="4" w:space="0" w:color="auto"/>
              <w:right w:val="single" w:sz="4" w:space="0" w:color="auto"/>
            </w:tcBorders>
            <w:hideMark/>
          </w:tcPr>
          <w:p w14:paraId="55031B8C" w14:textId="77777777" w:rsidR="00C80242" w:rsidRPr="006A7240" w:rsidRDefault="00C80242" w:rsidP="00F51488">
            <w:pPr>
              <w:pStyle w:val="Tablehead"/>
            </w:pPr>
            <w:r w:rsidRPr="006A7240">
              <w:t>Units</w:t>
            </w:r>
          </w:p>
        </w:tc>
        <w:tc>
          <w:tcPr>
            <w:tcW w:w="740" w:type="pct"/>
            <w:tcBorders>
              <w:top w:val="single" w:sz="4" w:space="0" w:color="auto"/>
              <w:left w:val="single" w:sz="4" w:space="0" w:color="auto"/>
              <w:bottom w:val="single" w:sz="4" w:space="0" w:color="auto"/>
              <w:right w:val="single" w:sz="4" w:space="0" w:color="auto"/>
            </w:tcBorders>
            <w:hideMark/>
          </w:tcPr>
          <w:p w14:paraId="73449B4E" w14:textId="77777777" w:rsidR="00C80242" w:rsidRPr="006A7240" w:rsidRDefault="00C80242" w:rsidP="00F51488">
            <w:pPr>
              <w:pStyle w:val="Tablehead"/>
            </w:pPr>
            <w:r w:rsidRPr="006A7240">
              <w:t>Value</w:t>
            </w:r>
          </w:p>
        </w:tc>
        <w:tc>
          <w:tcPr>
            <w:tcW w:w="739" w:type="pct"/>
            <w:tcBorders>
              <w:top w:val="single" w:sz="4" w:space="0" w:color="auto"/>
              <w:left w:val="single" w:sz="4" w:space="0" w:color="auto"/>
              <w:bottom w:val="single" w:sz="4" w:space="0" w:color="auto"/>
              <w:right w:val="single" w:sz="4" w:space="0" w:color="auto"/>
            </w:tcBorders>
            <w:hideMark/>
          </w:tcPr>
          <w:p w14:paraId="2A06EA2F" w14:textId="77777777" w:rsidR="00C80242" w:rsidRPr="006A7240" w:rsidRDefault="00C80242" w:rsidP="00F51488">
            <w:pPr>
              <w:pStyle w:val="Tablehead"/>
            </w:pPr>
            <w:r w:rsidRPr="006A7240">
              <w:t>Value</w:t>
            </w:r>
          </w:p>
        </w:tc>
        <w:tc>
          <w:tcPr>
            <w:tcW w:w="738" w:type="pct"/>
            <w:tcBorders>
              <w:top w:val="single" w:sz="4" w:space="0" w:color="auto"/>
              <w:left w:val="single" w:sz="4" w:space="0" w:color="auto"/>
              <w:bottom w:val="single" w:sz="4" w:space="0" w:color="auto"/>
              <w:right w:val="single" w:sz="4" w:space="0" w:color="auto"/>
            </w:tcBorders>
          </w:tcPr>
          <w:p w14:paraId="6652E7CF" w14:textId="77777777" w:rsidR="00C80242" w:rsidRPr="006A7240" w:rsidRDefault="00C80242" w:rsidP="00F51488">
            <w:pPr>
              <w:pStyle w:val="Tablehead"/>
            </w:pPr>
            <w:ins w:id="988" w:author="RUS" w:date="2024-04-25T19:05:00Z">
              <w:r w:rsidRPr="006A7240">
                <w:t>Value</w:t>
              </w:r>
            </w:ins>
          </w:p>
        </w:tc>
      </w:tr>
      <w:tr w:rsidR="00C80242" w:rsidRPr="006A7240" w14:paraId="47BB6FAE" w14:textId="77777777" w:rsidTr="00D44016">
        <w:trPr>
          <w:jc w:val="center"/>
        </w:trPr>
        <w:tc>
          <w:tcPr>
            <w:tcW w:w="2167" w:type="pct"/>
            <w:tcBorders>
              <w:top w:val="single" w:sz="4" w:space="0" w:color="auto"/>
              <w:left w:val="single" w:sz="4" w:space="0" w:color="auto"/>
              <w:bottom w:val="single" w:sz="4" w:space="0" w:color="auto"/>
              <w:right w:val="single" w:sz="4" w:space="0" w:color="auto"/>
            </w:tcBorders>
            <w:hideMark/>
          </w:tcPr>
          <w:p w14:paraId="67499349" w14:textId="77777777" w:rsidR="00C80242" w:rsidRPr="006A7240" w:rsidRDefault="00C80242" w:rsidP="00F51488">
            <w:pPr>
              <w:pStyle w:val="Tabletext"/>
            </w:pPr>
            <w:r w:rsidRPr="006A7240">
              <w:t xml:space="preserve">Uplink tuning frequency range </w:t>
            </w:r>
          </w:p>
        </w:tc>
        <w:tc>
          <w:tcPr>
            <w:tcW w:w="615" w:type="pct"/>
            <w:tcBorders>
              <w:top w:val="single" w:sz="4" w:space="0" w:color="auto"/>
              <w:left w:val="single" w:sz="4" w:space="0" w:color="auto"/>
              <w:bottom w:val="single" w:sz="4" w:space="0" w:color="auto"/>
              <w:right w:val="single" w:sz="4" w:space="0" w:color="auto"/>
            </w:tcBorders>
            <w:hideMark/>
          </w:tcPr>
          <w:p w14:paraId="0CA4509B" w14:textId="77777777" w:rsidR="00C80242" w:rsidRPr="006A7240" w:rsidRDefault="00C80242" w:rsidP="00F51488">
            <w:pPr>
              <w:pStyle w:val="Tabletext"/>
              <w:jc w:val="center"/>
            </w:pPr>
            <w:r w:rsidRPr="006A7240">
              <w:t>(MHz)</w:t>
            </w:r>
          </w:p>
        </w:tc>
        <w:tc>
          <w:tcPr>
            <w:tcW w:w="740" w:type="pct"/>
            <w:tcBorders>
              <w:top w:val="single" w:sz="4" w:space="0" w:color="auto"/>
              <w:left w:val="single" w:sz="4" w:space="0" w:color="auto"/>
              <w:bottom w:val="single" w:sz="4" w:space="0" w:color="auto"/>
              <w:right w:val="single" w:sz="4" w:space="0" w:color="auto"/>
            </w:tcBorders>
            <w:hideMark/>
          </w:tcPr>
          <w:p w14:paraId="16B5122B" w14:textId="77777777" w:rsidR="00C80242" w:rsidRPr="006A7240" w:rsidRDefault="00C80242" w:rsidP="00F51488">
            <w:pPr>
              <w:spacing w:before="40" w:after="40"/>
              <w:jc w:val="center"/>
              <w:rPr>
                <w:sz w:val="20"/>
                <w:highlight w:val="yellow"/>
              </w:rPr>
            </w:pPr>
            <w:r w:rsidRPr="006A7240">
              <w:rPr>
                <w:rFonts w:eastAsia="SimSun"/>
                <w:sz w:val="20"/>
              </w:rPr>
              <w:t>7 900-8 025</w:t>
            </w:r>
          </w:p>
        </w:tc>
        <w:tc>
          <w:tcPr>
            <w:tcW w:w="739" w:type="pct"/>
            <w:tcBorders>
              <w:top w:val="single" w:sz="4" w:space="0" w:color="auto"/>
              <w:left w:val="single" w:sz="4" w:space="0" w:color="auto"/>
              <w:bottom w:val="single" w:sz="4" w:space="0" w:color="auto"/>
              <w:right w:val="single" w:sz="4" w:space="0" w:color="auto"/>
            </w:tcBorders>
            <w:hideMark/>
          </w:tcPr>
          <w:p w14:paraId="3B86B684" w14:textId="77777777" w:rsidR="00C80242" w:rsidRPr="006A7240" w:rsidRDefault="00C80242" w:rsidP="00F51488">
            <w:pPr>
              <w:spacing w:before="40" w:after="40"/>
              <w:jc w:val="center"/>
              <w:rPr>
                <w:sz w:val="20"/>
                <w:highlight w:val="yellow"/>
              </w:rPr>
            </w:pPr>
            <w:r w:rsidRPr="006A7240">
              <w:rPr>
                <w:rFonts w:eastAsia="SimSun"/>
                <w:sz w:val="20"/>
              </w:rPr>
              <w:t>7 900-8 025</w:t>
            </w:r>
          </w:p>
        </w:tc>
        <w:tc>
          <w:tcPr>
            <w:tcW w:w="738" w:type="pct"/>
            <w:tcBorders>
              <w:top w:val="single" w:sz="4" w:space="0" w:color="auto"/>
              <w:left w:val="single" w:sz="4" w:space="0" w:color="auto"/>
              <w:bottom w:val="single" w:sz="4" w:space="0" w:color="auto"/>
              <w:right w:val="single" w:sz="4" w:space="0" w:color="auto"/>
            </w:tcBorders>
          </w:tcPr>
          <w:p w14:paraId="3A14B6F4" w14:textId="77777777" w:rsidR="00C80242" w:rsidRPr="006A7240" w:rsidRDefault="00C80242" w:rsidP="00F51488">
            <w:pPr>
              <w:spacing w:before="40" w:after="40"/>
              <w:jc w:val="center"/>
              <w:rPr>
                <w:rFonts w:eastAsia="SimSun"/>
                <w:sz w:val="20"/>
              </w:rPr>
            </w:pPr>
            <w:ins w:id="989" w:author="RUS" w:date="2024-04-25T19:05:00Z">
              <w:r w:rsidRPr="006A7240">
                <w:rPr>
                  <w:rFonts w:eastAsia="SimSun"/>
                  <w:sz w:val="20"/>
                </w:rPr>
                <w:t>7 900-8 025</w:t>
              </w:r>
            </w:ins>
          </w:p>
        </w:tc>
      </w:tr>
      <w:tr w:rsidR="00C80242" w:rsidRPr="006A7240" w14:paraId="5AB27989" w14:textId="77777777" w:rsidTr="00D44016">
        <w:trPr>
          <w:jc w:val="center"/>
        </w:trPr>
        <w:tc>
          <w:tcPr>
            <w:tcW w:w="2167" w:type="pct"/>
            <w:tcBorders>
              <w:top w:val="single" w:sz="4" w:space="0" w:color="auto"/>
              <w:left w:val="single" w:sz="4" w:space="0" w:color="auto"/>
              <w:bottom w:val="single" w:sz="4" w:space="0" w:color="auto"/>
              <w:right w:val="single" w:sz="4" w:space="0" w:color="auto"/>
            </w:tcBorders>
          </w:tcPr>
          <w:p w14:paraId="7CB83329" w14:textId="77777777" w:rsidR="00C80242" w:rsidRPr="006A7240" w:rsidRDefault="00C80242" w:rsidP="00F51488">
            <w:pPr>
              <w:pStyle w:val="Tabletext"/>
            </w:pPr>
            <w:r w:rsidRPr="006A7240">
              <w:t>Receiving antenna gain</w:t>
            </w:r>
          </w:p>
        </w:tc>
        <w:tc>
          <w:tcPr>
            <w:tcW w:w="615" w:type="pct"/>
            <w:tcBorders>
              <w:top w:val="single" w:sz="4" w:space="0" w:color="auto"/>
              <w:left w:val="single" w:sz="4" w:space="0" w:color="auto"/>
              <w:bottom w:val="single" w:sz="4" w:space="0" w:color="auto"/>
              <w:right w:val="single" w:sz="4" w:space="0" w:color="auto"/>
            </w:tcBorders>
          </w:tcPr>
          <w:p w14:paraId="418F9AA4" w14:textId="77777777" w:rsidR="00C80242" w:rsidRPr="006A7240" w:rsidRDefault="00C80242" w:rsidP="00F51488">
            <w:pPr>
              <w:pStyle w:val="Tabletext"/>
              <w:jc w:val="center"/>
            </w:pPr>
            <w:r w:rsidRPr="006A7240">
              <w:t>(dBi)</w:t>
            </w:r>
          </w:p>
        </w:tc>
        <w:tc>
          <w:tcPr>
            <w:tcW w:w="740" w:type="pct"/>
            <w:tcBorders>
              <w:top w:val="single" w:sz="4" w:space="0" w:color="auto"/>
              <w:left w:val="single" w:sz="4" w:space="0" w:color="auto"/>
              <w:bottom w:val="single" w:sz="4" w:space="0" w:color="auto"/>
              <w:right w:val="single" w:sz="4" w:space="0" w:color="auto"/>
            </w:tcBorders>
          </w:tcPr>
          <w:p w14:paraId="3D2C4B0A" w14:textId="77777777" w:rsidR="00C80242" w:rsidRPr="006A7240" w:rsidRDefault="00C80242" w:rsidP="00F51488">
            <w:pPr>
              <w:spacing w:before="40" w:after="40"/>
              <w:jc w:val="center"/>
              <w:rPr>
                <w:sz w:val="20"/>
              </w:rPr>
            </w:pPr>
            <w:r w:rsidRPr="006A7240">
              <w:rPr>
                <w:sz w:val="20"/>
              </w:rPr>
              <w:t>20</w:t>
            </w:r>
          </w:p>
        </w:tc>
        <w:tc>
          <w:tcPr>
            <w:tcW w:w="739" w:type="pct"/>
            <w:tcBorders>
              <w:top w:val="single" w:sz="4" w:space="0" w:color="auto"/>
              <w:left w:val="single" w:sz="4" w:space="0" w:color="auto"/>
              <w:bottom w:val="single" w:sz="4" w:space="0" w:color="auto"/>
              <w:right w:val="single" w:sz="4" w:space="0" w:color="auto"/>
            </w:tcBorders>
          </w:tcPr>
          <w:p w14:paraId="674780B8" w14:textId="77777777" w:rsidR="00C80242" w:rsidRPr="006A7240" w:rsidRDefault="00C80242" w:rsidP="00F51488">
            <w:pPr>
              <w:spacing w:before="40" w:after="40"/>
              <w:jc w:val="center"/>
              <w:rPr>
                <w:sz w:val="20"/>
              </w:rPr>
            </w:pPr>
            <w:r w:rsidRPr="006A7240">
              <w:rPr>
                <w:sz w:val="20"/>
              </w:rPr>
              <w:t>33</w:t>
            </w:r>
          </w:p>
        </w:tc>
        <w:tc>
          <w:tcPr>
            <w:tcW w:w="738" w:type="pct"/>
            <w:tcBorders>
              <w:top w:val="single" w:sz="4" w:space="0" w:color="auto"/>
              <w:left w:val="single" w:sz="4" w:space="0" w:color="auto"/>
              <w:bottom w:val="single" w:sz="4" w:space="0" w:color="auto"/>
              <w:right w:val="single" w:sz="4" w:space="0" w:color="auto"/>
            </w:tcBorders>
          </w:tcPr>
          <w:p w14:paraId="3D21F4A0" w14:textId="77777777" w:rsidR="00C80242" w:rsidRPr="006A7240" w:rsidRDefault="00C80242" w:rsidP="00F51488">
            <w:pPr>
              <w:spacing w:before="40" w:after="40"/>
              <w:jc w:val="center"/>
              <w:rPr>
                <w:sz w:val="20"/>
              </w:rPr>
            </w:pPr>
            <w:ins w:id="990" w:author="RUS" w:date="2024-04-25T19:05:00Z">
              <w:r w:rsidRPr="006A7240">
                <w:rPr>
                  <w:sz w:val="20"/>
                </w:rPr>
                <w:t>30</w:t>
              </w:r>
            </w:ins>
          </w:p>
        </w:tc>
      </w:tr>
      <w:tr w:rsidR="00C80242" w:rsidRPr="006A7240" w14:paraId="48C0329C" w14:textId="77777777" w:rsidTr="00D44016">
        <w:trPr>
          <w:jc w:val="center"/>
        </w:trPr>
        <w:tc>
          <w:tcPr>
            <w:tcW w:w="2167" w:type="pct"/>
            <w:tcBorders>
              <w:top w:val="single" w:sz="4" w:space="0" w:color="auto"/>
              <w:left w:val="single" w:sz="4" w:space="0" w:color="auto"/>
              <w:bottom w:val="single" w:sz="4" w:space="0" w:color="auto"/>
              <w:right w:val="single" w:sz="4" w:space="0" w:color="auto"/>
            </w:tcBorders>
            <w:hideMark/>
          </w:tcPr>
          <w:p w14:paraId="0BED6DB1" w14:textId="77777777" w:rsidR="00C80242" w:rsidRPr="006A7240" w:rsidRDefault="00C80242" w:rsidP="00F51488">
            <w:pPr>
              <w:pStyle w:val="Tabletext"/>
            </w:pPr>
            <w:r w:rsidRPr="006A7240">
              <w:t>Uplink polarization (RHC, LHC, VL, HL or offset linear)</w:t>
            </w:r>
          </w:p>
        </w:tc>
        <w:tc>
          <w:tcPr>
            <w:tcW w:w="615" w:type="pct"/>
            <w:tcBorders>
              <w:top w:val="single" w:sz="4" w:space="0" w:color="auto"/>
              <w:left w:val="single" w:sz="4" w:space="0" w:color="auto"/>
              <w:bottom w:val="single" w:sz="4" w:space="0" w:color="auto"/>
              <w:right w:val="single" w:sz="4" w:space="0" w:color="auto"/>
            </w:tcBorders>
          </w:tcPr>
          <w:p w14:paraId="2E95C883" w14:textId="77777777" w:rsidR="00C80242" w:rsidRPr="006A7240" w:rsidRDefault="00C80242" w:rsidP="00F51488">
            <w:pPr>
              <w:pStyle w:val="Tabletext"/>
              <w:jc w:val="center"/>
            </w:pPr>
          </w:p>
        </w:tc>
        <w:tc>
          <w:tcPr>
            <w:tcW w:w="740" w:type="pct"/>
            <w:tcBorders>
              <w:top w:val="single" w:sz="4" w:space="0" w:color="auto"/>
              <w:left w:val="single" w:sz="4" w:space="0" w:color="auto"/>
              <w:bottom w:val="single" w:sz="4" w:space="0" w:color="auto"/>
              <w:right w:val="single" w:sz="4" w:space="0" w:color="auto"/>
            </w:tcBorders>
          </w:tcPr>
          <w:p w14:paraId="433A1FAF" w14:textId="77777777" w:rsidR="00C80242" w:rsidRPr="006A7240" w:rsidRDefault="00C80242" w:rsidP="00F51488">
            <w:pPr>
              <w:spacing w:before="40" w:after="40"/>
              <w:jc w:val="center"/>
              <w:rPr>
                <w:sz w:val="20"/>
              </w:rPr>
            </w:pPr>
            <w:r w:rsidRPr="006A7240">
              <w:rPr>
                <w:sz w:val="20"/>
              </w:rPr>
              <w:t>Circular</w:t>
            </w:r>
          </w:p>
        </w:tc>
        <w:tc>
          <w:tcPr>
            <w:tcW w:w="739" w:type="pct"/>
            <w:tcBorders>
              <w:top w:val="single" w:sz="4" w:space="0" w:color="auto"/>
              <w:left w:val="single" w:sz="4" w:space="0" w:color="auto"/>
              <w:bottom w:val="single" w:sz="4" w:space="0" w:color="auto"/>
              <w:right w:val="single" w:sz="4" w:space="0" w:color="auto"/>
            </w:tcBorders>
          </w:tcPr>
          <w:p w14:paraId="27DE4B1A" w14:textId="77777777" w:rsidR="00C80242" w:rsidRPr="006A7240" w:rsidRDefault="00C80242" w:rsidP="00F51488">
            <w:pPr>
              <w:spacing w:before="40" w:after="40"/>
              <w:jc w:val="center"/>
              <w:rPr>
                <w:sz w:val="20"/>
              </w:rPr>
            </w:pPr>
            <w:r w:rsidRPr="006A7240">
              <w:rPr>
                <w:sz w:val="20"/>
              </w:rPr>
              <w:t>Circular</w:t>
            </w:r>
          </w:p>
        </w:tc>
        <w:tc>
          <w:tcPr>
            <w:tcW w:w="738" w:type="pct"/>
            <w:tcBorders>
              <w:top w:val="single" w:sz="4" w:space="0" w:color="auto"/>
              <w:left w:val="single" w:sz="4" w:space="0" w:color="auto"/>
              <w:bottom w:val="single" w:sz="4" w:space="0" w:color="auto"/>
              <w:right w:val="single" w:sz="4" w:space="0" w:color="auto"/>
            </w:tcBorders>
          </w:tcPr>
          <w:p w14:paraId="15F3E5B6" w14:textId="77777777" w:rsidR="00C80242" w:rsidRPr="006A7240" w:rsidRDefault="00C80242" w:rsidP="00F51488">
            <w:pPr>
              <w:spacing w:before="40" w:after="40"/>
              <w:jc w:val="center"/>
              <w:rPr>
                <w:sz w:val="20"/>
              </w:rPr>
            </w:pPr>
            <w:ins w:id="991" w:author="RUS" w:date="2024-04-25T19:05:00Z">
              <w:r w:rsidRPr="006A7240">
                <w:rPr>
                  <w:sz w:val="20"/>
                </w:rPr>
                <w:t>Circular</w:t>
              </w:r>
            </w:ins>
          </w:p>
        </w:tc>
      </w:tr>
      <w:tr w:rsidR="00C80242" w:rsidRPr="006A7240" w14:paraId="7A944145" w14:textId="77777777" w:rsidTr="00D44016">
        <w:trPr>
          <w:jc w:val="center"/>
        </w:trPr>
        <w:tc>
          <w:tcPr>
            <w:tcW w:w="2167" w:type="pct"/>
            <w:tcBorders>
              <w:top w:val="single" w:sz="4" w:space="0" w:color="auto"/>
              <w:left w:val="single" w:sz="4" w:space="0" w:color="auto"/>
              <w:bottom w:val="single" w:sz="4" w:space="0" w:color="auto"/>
              <w:right w:val="single" w:sz="4" w:space="0" w:color="auto"/>
            </w:tcBorders>
            <w:hideMark/>
          </w:tcPr>
          <w:p w14:paraId="10626D0E" w14:textId="77777777" w:rsidR="00C80242" w:rsidRPr="006A7240" w:rsidRDefault="00C80242" w:rsidP="00F51488">
            <w:pPr>
              <w:pStyle w:val="Tabletext"/>
            </w:pPr>
            <w:r w:rsidRPr="006A7240">
              <w:t xml:space="preserve">Downlink tuning frequency range </w:t>
            </w:r>
          </w:p>
        </w:tc>
        <w:tc>
          <w:tcPr>
            <w:tcW w:w="615" w:type="pct"/>
            <w:tcBorders>
              <w:top w:val="single" w:sz="4" w:space="0" w:color="auto"/>
              <w:left w:val="single" w:sz="4" w:space="0" w:color="auto"/>
              <w:bottom w:val="single" w:sz="4" w:space="0" w:color="auto"/>
              <w:right w:val="single" w:sz="4" w:space="0" w:color="auto"/>
            </w:tcBorders>
            <w:hideMark/>
          </w:tcPr>
          <w:p w14:paraId="2AFE7885" w14:textId="77777777" w:rsidR="00C80242" w:rsidRPr="006A7240" w:rsidRDefault="00C80242" w:rsidP="00F51488">
            <w:pPr>
              <w:pStyle w:val="Tabletext"/>
              <w:jc w:val="center"/>
            </w:pPr>
            <w:r w:rsidRPr="006A7240">
              <w:t>(MHz)</w:t>
            </w:r>
          </w:p>
        </w:tc>
        <w:tc>
          <w:tcPr>
            <w:tcW w:w="2218" w:type="pct"/>
            <w:gridSpan w:val="3"/>
            <w:tcBorders>
              <w:top w:val="single" w:sz="4" w:space="0" w:color="auto"/>
              <w:left w:val="single" w:sz="4" w:space="0" w:color="auto"/>
              <w:bottom w:val="single" w:sz="4" w:space="0" w:color="auto"/>
              <w:right w:val="single" w:sz="4" w:space="0" w:color="auto"/>
            </w:tcBorders>
          </w:tcPr>
          <w:p w14:paraId="7F625643" w14:textId="77777777" w:rsidR="00C80242" w:rsidRPr="006A7240" w:rsidRDefault="00C80242" w:rsidP="00F51488">
            <w:pPr>
              <w:spacing w:before="40" w:after="40"/>
              <w:jc w:val="center"/>
              <w:rPr>
                <w:sz w:val="20"/>
              </w:rPr>
            </w:pPr>
            <w:r w:rsidRPr="006A7240">
              <w:rPr>
                <w:sz w:val="20"/>
              </w:rPr>
              <w:t xml:space="preserve">7 250-7 </w:t>
            </w:r>
            <w:ins w:id="992" w:author="FRA" w:date="2024-04-25T18:25:00Z">
              <w:r w:rsidRPr="006A7240">
                <w:rPr>
                  <w:sz w:val="20"/>
                </w:rPr>
                <w:t>375</w:t>
              </w:r>
            </w:ins>
            <w:del w:id="993" w:author="FRA" w:date="2024-04-25T18:25:00Z">
              <w:r w:rsidRPr="006A7240" w:rsidDel="004621FD">
                <w:rPr>
                  <w:sz w:val="20"/>
                </w:rPr>
                <w:delText>750</w:delText>
              </w:r>
            </w:del>
          </w:p>
        </w:tc>
      </w:tr>
      <w:tr w:rsidR="00C80242" w:rsidRPr="006A7240" w14:paraId="08097BE5" w14:textId="77777777" w:rsidTr="00D44016">
        <w:trPr>
          <w:jc w:val="center"/>
        </w:trPr>
        <w:tc>
          <w:tcPr>
            <w:tcW w:w="2167" w:type="pct"/>
            <w:tcBorders>
              <w:top w:val="single" w:sz="4" w:space="0" w:color="auto"/>
              <w:left w:val="single" w:sz="4" w:space="0" w:color="auto"/>
              <w:bottom w:val="single" w:sz="4" w:space="0" w:color="auto"/>
              <w:right w:val="single" w:sz="4" w:space="0" w:color="auto"/>
            </w:tcBorders>
            <w:hideMark/>
          </w:tcPr>
          <w:p w14:paraId="2498FADD" w14:textId="77777777" w:rsidR="00C80242" w:rsidRPr="006A7240" w:rsidRDefault="00C80242" w:rsidP="00F51488">
            <w:pPr>
              <w:pStyle w:val="Tabletext"/>
            </w:pPr>
            <w:r w:rsidRPr="006A7240">
              <w:t xml:space="preserve">Downlink polarization </w:t>
            </w:r>
          </w:p>
        </w:tc>
        <w:tc>
          <w:tcPr>
            <w:tcW w:w="615" w:type="pct"/>
            <w:tcBorders>
              <w:top w:val="single" w:sz="4" w:space="0" w:color="auto"/>
              <w:left w:val="single" w:sz="4" w:space="0" w:color="auto"/>
              <w:bottom w:val="single" w:sz="4" w:space="0" w:color="auto"/>
              <w:right w:val="single" w:sz="4" w:space="0" w:color="auto"/>
            </w:tcBorders>
          </w:tcPr>
          <w:p w14:paraId="1BDCC16F" w14:textId="77777777" w:rsidR="00C80242" w:rsidRPr="006A7240" w:rsidRDefault="00C80242" w:rsidP="00F51488">
            <w:pPr>
              <w:pStyle w:val="Tabletext"/>
              <w:jc w:val="center"/>
            </w:pPr>
          </w:p>
        </w:tc>
        <w:tc>
          <w:tcPr>
            <w:tcW w:w="740" w:type="pct"/>
            <w:tcBorders>
              <w:top w:val="single" w:sz="4" w:space="0" w:color="auto"/>
              <w:left w:val="single" w:sz="4" w:space="0" w:color="auto"/>
              <w:bottom w:val="single" w:sz="4" w:space="0" w:color="auto"/>
              <w:right w:val="single" w:sz="4" w:space="0" w:color="auto"/>
            </w:tcBorders>
            <w:hideMark/>
          </w:tcPr>
          <w:p w14:paraId="7EF58E4C" w14:textId="77777777" w:rsidR="00C80242" w:rsidRPr="006A7240" w:rsidRDefault="00C80242" w:rsidP="00F51488">
            <w:pPr>
              <w:spacing w:before="40" w:after="40"/>
              <w:jc w:val="center"/>
              <w:rPr>
                <w:sz w:val="20"/>
              </w:rPr>
            </w:pPr>
            <w:r w:rsidRPr="006A7240">
              <w:rPr>
                <w:sz w:val="20"/>
              </w:rPr>
              <w:t>Circular</w:t>
            </w:r>
          </w:p>
        </w:tc>
        <w:tc>
          <w:tcPr>
            <w:tcW w:w="739" w:type="pct"/>
            <w:tcBorders>
              <w:top w:val="single" w:sz="4" w:space="0" w:color="auto"/>
              <w:left w:val="single" w:sz="4" w:space="0" w:color="auto"/>
              <w:bottom w:val="single" w:sz="4" w:space="0" w:color="auto"/>
              <w:right w:val="single" w:sz="4" w:space="0" w:color="auto"/>
            </w:tcBorders>
            <w:hideMark/>
          </w:tcPr>
          <w:p w14:paraId="2D60E4AF" w14:textId="77777777" w:rsidR="00C80242" w:rsidRPr="006A7240" w:rsidRDefault="00C80242" w:rsidP="00F51488">
            <w:pPr>
              <w:spacing w:before="40" w:after="40"/>
              <w:jc w:val="center"/>
              <w:rPr>
                <w:sz w:val="20"/>
              </w:rPr>
            </w:pPr>
            <w:r w:rsidRPr="006A7240">
              <w:rPr>
                <w:sz w:val="20"/>
              </w:rPr>
              <w:t>Circular</w:t>
            </w:r>
          </w:p>
        </w:tc>
        <w:tc>
          <w:tcPr>
            <w:tcW w:w="738" w:type="pct"/>
            <w:tcBorders>
              <w:top w:val="single" w:sz="4" w:space="0" w:color="auto"/>
              <w:left w:val="single" w:sz="4" w:space="0" w:color="auto"/>
              <w:bottom w:val="single" w:sz="4" w:space="0" w:color="auto"/>
              <w:right w:val="single" w:sz="4" w:space="0" w:color="auto"/>
            </w:tcBorders>
          </w:tcPr>
          <w:p w14:paraId="7931D6C7" w14:textId="77777777" w:rsidR="00C80242" w:rsidRPr="006A7240" w:rsidRDefault="00C80242" w:rsidP="00F51488">
            <w:pPr>
              <w:spacing w:before="40" w:after="40"/>
              <w:jc w:val="center"/>
              <w:rPr>
                <w:sz w:val="20"/>
              </w:rPr>
            </w:pPr>
            <w:ins w:id="994" w:author="RUS" w:date="2024-04-25T19:05:00Z">
              <w:r w:rsidRPr="006A7240">
                <w:rPr>
                  <w:sz w:val="20"/>
                </w:rPr>
                <w:t>Circular</w:t>
              </w:r>
            </w:ins>
          </w:p>
        </w:tc>
      </w:tr>
      <w:tr w:rsidR="00C80242" w:rsidRPr="006A7240" w14:paraId="4F784A52" w14:textId="77777777" w:rsidTr="00D44016">
        <w:trPr>
          <w:jc w:val="center"/>
        </w:trPr>
        <w:tc>
          <w:tcPr>
            <w:tcW w:w="2167" w:type="pct"/>
            <w:tcBorders>
              <w:top w:val="single" w:sz="4" w:space="0" w:color="auto"/>
              <w:left w:val="single" w:sz="4" w:space="0" w:color="auto"/>
              <w:bottom w:val="single" w:sz="4" w:space="0" w:color="auto"/>
              <w:right w:val="single" w:sz="4" w:space="0" w:color="auto"/>
            </w:tcBorders>
            <w:hideMark/>
          </w:tcPr>
          <w:p w14:paraId="6EE2AD5F" w14:textId="77777777" w:rsidR="00C80242" w:rsidRPr="006A7240" w:rsidRDefault="00C80242" w:rsidP="00F51488">
            <w:pPr>
              <w:pStyle w:val="Tabletext"/>
            </w:pPr>
            <w:r w:rsidRPr="006A7240">
              <w:t>Peak transmit antenna gain</w:t>
            </w:r>
          </w:p>
        </w:tc>
        <w:tc>
          <w:tcPr>
            <w:tcW w:w="615" w:type="pct"/>
            <w:tcBorders>
              <w:top w:val="single" w:sz="4" w:space="0" w:color="auto"/>
              <w:left w:val="single" w:sz="4" w:space="0" w:color="auto"/>
              <w:bottom w:val="single" w:sz="4" w:space="0" w:color="auto"/>
              <w:right w:val="single" w:sz="4" w:space="0" w:color="auto"/>
            </w:tcBorders>
            <w:hideMark/>
          </w:tcPr>
          <w:p w14:paraId="092203A9" w14:textId="77777777" w:rsidR="00C80242" w:rsidRPr="006A7240" w:rsidRDefault="00C80242" w:rsidP="00F51488">
            <w:pPr>
              <w:pStyle w:val="Tabletext"/>
              <w:jc w:val="center"/>
            </w:pPr>
            <w:r w:rsidRPr="006A7240">
              <w:t>(dBi)</w:t>
            </w:r>
          </w:p>
        </w:tc>
        <w:tc>
          <w:tcPr>
            <w:tcW w:w="740" w:type="pct"/>
            <w:tcBorders>
              <w:top w:val="single" w:sz="4" w:space="0" w:color="auto"/>
              <w:left w:val="single" w:sz="4" w:space="0" w:color="auto"/>
              <w:bottom w:val="single" w:sz="4" w:space="0" w:color="auto"/>
              <w:right w:val="single" w:sz="4" w:space="0" w:color="auto"/>
            </w:tcBorders>
            <w:hideMark/>
          </w:tcPr>
          <w:p w14:paraId="78F31E77" w14:textId="77777777" w:rsidR="00C80242" w:rsidRPr="006A7240" w:rsidRDefault="00C80242" w:rsidP="00F51488">
            <w:pPr>
              <w:pStyle w:val="Tabletext"/>
              <w:tabs>
                <w:tab w:val="clear" w:pos="1134"/>
              </w:tabs>
              <w:jc w:val="center"/>
            </w:pPr>
            <w:r w:rsidRPr="006A7240">
              <w:t>20</w:t>
            </w:r>
          </w:p>
        </w:tc>
        <w:tc>
          <w:tcPr>
            <w:tcW w:w="739" w:type="pct"/>
            <w:tcBorders>
              <w:top w:val="single" w:sz="4" w:space="0" w:color="auto"/>
              <w:left w:val="single" w:sz="4" w:space="0" w:color="auto"/>
              <w:bottom w:val="single" w:sz="4" w:space="0" w:color="auto"/>
              <w:right w:val="single" w:sz="4" w:space="0" w:color="auto"/>
            </w:tcBorders>
            <w:hideMark/>
          </w:tcPr>
          <w:p w14:paraId="21E4C4A7" w14:textId="77777777" w:rsidR="00C80242" w:rsidRPr="006A7240" w:rsidRDefault="00C80242" w:rsidP="00F51488">
            <w:pPr>
              <w:pStyle w:val="Tabletext"/>
              <w:tabs>
                <w:tab w:val="clear" w:pos="1134"/>
              </w:tabs>
              <w:jc w:val="center"/>
            </w:pPr>
            <w:r w:rsidRPr="006A7240">
              <w:t>33</w:t>
            </w:r>
          </w:p>
        </w:tc>
        <w:tc>
          <w:tcPr>
            <w:tcW w:w="738" w:type="pct"/>
            <w:tcBorders>
              <w:top w:val="single" w:sz="4" w:space="0" w:color="auto"/>
              <w:left w:val="single" w:sz="4" w:space="0" w:color="auto"/>
              <w:bottom w:val="single" w:sz="4" w:space="0" w:color="auto"/>
              <w:right w:val="single" w:sz="4" w:space="0" w:color="auto"/>
            </w:tcBorders>
          </w:tcPr>
          <w:p w14:paraId="6058F33D" w14:textId="77777777" w:rsidR="00C80242" w:rsidRPr="006A7240" w:rsidRDefault="00C80242" w:rsidP="00F51488">
            <w:pPr>
              <w:pStyle w:val="Tabletext"/>
              <w:tabs>
                <w:tab w:val="clear" w:pos="1134"/>
              </w:tabs>
              <w:jc w:val="center"/>
            </w:pPr>
            <w:ins w:id="995" w:author="RUS" w:date="2024-04-25T19:05:00Z">
              <w:r w:rsidRPr="006A7240">
                <w:t>27</w:t>
              </w:r>
            </w:ins>
          </w:p>
        </w:tc>
      </w:tr>
      <w:tr w:rsidR="00C80242" w:rsidRPr="006A7240" w14:paraId="22631037" w14:textId="77777777" w:rsidTr="00D44016">
        <w:trPr>
          <w:jc w:val="center"/>
        </w:trPr>
        <w:tc>
          <w:tcPr>
            <w:tcW w:w="2167" w:type="pct"/>
            <w:tcBorders>
              <w:top w:val="single" w:sz="4" w:space="0" w:color="auto"/>
              <w:left w:val="single" w:sz="4" w:space="0" w:color="auto"/>
              <w:bottom w:val="single" w:sz="4" w:space="0" w:color="auto"/>
              <w:right w:val="single" w:sz="4" w:space="0" w:color="auto"/>
            </w:tcBorders>
          </w:tcPr>
          <w:p w14:paraId="54C7F97D" w14:textId="77777777" w:rsidR="00C80242" w:rsidRPr="006A7240" w:rsidRDefault="00C80242" w:rsidP="00F51488">
            <w:pPr>
              <w:pStyle w:val="Tabletext"/>
            </w:pPr>
            <w:r w:rsidRPr="006A7240">
              <w:t>Receiver noise temperature</w:t>
            </w:r>
          </w:p>
        </w:tc>
        <w:tc>
          <w:tcPr>
            <w:tcW w:w="615" w:type="pct"/>
            <w:tcBorders>
              <w:top w:val="single" w:sz="4" w:space="0" w:color="auto"/>
              <w:left w:val="single" w:sz="4" w:space="0" w:color="auto"/>
              <w:bottom w:val="single" w:sz="4" w:space="0" w:color="auto"/>
              <w:right w:val="single" w:sz="4" w:space="0" w:color="auto"/>
            </w:tcBorders>
          </w:tcPr>
          <w:p w14:paraId="16BB181D" w14:textId="77777777" w:rsidR="00C80242" w:rsidRPr="006A7240" w:rsidRDefault="00C80242" w:rsidP="00F51488">
            <w:pPr>
              <w:pStyle w:val="Tabletext"/>
              <w:jc w:val="center"/>
            </w:pPr>
            <w:r w:rsidRPr="006A7240">
              <w:t>(K)</w:t>
            </w:r>
          </w:p>
        </w:tc>
        <w:tc>
          <w:tcPr>
            <w:tcW w:w="740" w:type="pct"/>
            <w:tcBorders>
              <w:top w:val="single" w:sz="4" w:space="0" w:color="auto"/>
              <w:left w:val="single" w:sz="4" w:space="0" w:color="auto"/>
              <w:bottom w:val="single" w:sz="4" w:space="0" w:color="auto"/>
              <w:right w:val="single" w:sz="4" w:space="0" w:color="auto"/>
            </w:tcBorders>
          </w:tcPr>
          <w:p w14:paraId="2298D300" w14:textId="77777777" w:rsidR="00C80242" w:rsidRPr="006A7240" w:rsidRDefault="00C80242" w:rsidP="00F51488">
            <w:pPr>
              <w:pStyle w:val="Tabletext"/>
              <w:tabs>
                <w:tab w:val="clear" w:pos="1134"/>
              </w:tabs>
              <w:jc w:val="center"/>
            </w:pPr>
            <w:r w:rsidRPr="006A7240">
              <w:t>900</w:t>
            </w:r>
          </w:p>
        </w:tc>
        <w:tc>
          <w:tcPr>
            <w:tcW w:w="739" w:type="pct"/>
            <w:tcBorders>
              <w:top w:val="single" w:sz="4" w:space="0" w:color="auto"/>
              <w:left w:val="single" w:sz="4" w:space="0" w:color="auto"/>
              <w:bottom w:val="single" w:sz="4" w:space="0" w:color="auto"/>
              <w:right w:val="single" w:sz="4" w:space="0" w:color="auto"/>
            </w:tcBorders>
          </w:tcPr>
          <w:p w14:paraId="5BE35EE5" w14:textId="77777777" w:rsidR="00C80242" w:rsidRPr="006A7240" w:rsidRDefault="00C80242" w:rsidP="00F51488">
            <w:pPr>
              <w:pStyle w:val="Tabletext"/>
              <w:tabs>
                <w:tab w:val="clear" w:pos="1134"/>
              </w:tabs>
              <w:jc w:val="center"/>
            </w:pPr>
            <w:r w:rsidRPr="006A7240">
              <w:t>700</w:t>
            </w:r>
          </w:p>
        </w:tc>
        <w:tc>
          <w:tcPr>
            <w:tcW w:w="738" w:type="pct"/>
            <w:tcBorders>
              <w:top w:val="single" w:sz="4" w:space="0" w:color="auto"/>
              <w:left w:val="single" w:sz="4" w:space="0" w:color="auto"/>
              <w:bottom w:val="single" w:sz="4" w:space="0" w:color="auto"/>
              <w:right w:val="single" w:sz="4" w:space="0" w:color="auto"/>
            </w:tcBorders>
          </w:tcPr>
          <w:p w14:paraId="3CBC645D" w14:textId="77777777" w:rsidR="00C80242" w:rsidRPr="006A7240" w:rsidRDefault="00C80242" w:rsidP="00F51488">
            <w:pPr>
              <w:pStyle w:val="Tabletext"/>
              <w:tabs>
                <w:tab w:val="clear" w:pos="1134"/>
              </w:tabs>
              <w:jc w:val="center"/>
            </w:pPr>
            <w:ins w:id="996" w:author="RUS" w:date="2024-04-25T19:05:00Z">
              <w:r w:rsidRPr="006A7240">
                <w:t>500</w:t>
              </w:r>
            </w:ins>
          </w:p>
        </w:tc>
      </w:tr>
      <w:tr w:rsidR="00C80242" w:rsidRPr="006A7240" w14:paraId="6430914C" w14:textId="77777777" w:rsidTr="00D44016">
        <w:trPr>
          <w:jc w:val="center"/>
        </w:trPr>
        <w:tc>
          <w:tcPr>
            <w:tcW w:w="2167" w:type="pct"/>
            <w:tcBorders>
              <w:top w:val="single" w:sz="4" w:space="0" w:color="auto"/>
              <w:left w:val="single" w:sz="4" w:space="0" w:color="auto"/>
              <w:bottom w:val="single" w:sz="4" w:space="0" w:color="auto"/>
              <w:right w:val="single" w:sz="4" w:space="0" w:color="auto"/>
            </w:tcBorders>
            <w:hideMark/>
          </w:tcPr>
          <w:p w14:paraId="4D71CBF2" w14:textId="77777777" w:rsidR="00C80242" w:rsidRPr="006A7240" w:rsidRDefault="00C80242" w:rsidP="00F51488">
            <w:pPr>
              <w:pStyle w:val="Tabletext"/>
            </w:pPr>
            <w:r w:rsidRPr="006A7240">
              <w:t>Transmit antenna gain pattern</w:t>
            </w:r>
          </w:p>
        </w:tc>
        <w:tc>
          <w:tcPr>
            <w:tcW w:w="615" w:type="pct"/>
            <w:tcBorders>
              <w:top w:val="single" w:sz="4" w:space="0" w:color="auto"/>
              <w:left w:val="single" w:sz="4" w:space="0" w:color="auto"/>
              <w:bottom w:val="single" w:sz="4" w:space="0" w:color="auto"/>
              <w:right w:val="single" w:sz="4" w:space="0" w:color="auto"/>
            </w:tcBorders>
          </w:tcPr>
          <w:p w14:paraId="21A9E513" w14:textId="77777777" w:rsidR="00C80242" w:rsidRPr="006A7240" w:rsidRDefault="00C80242" w:rsidP="00F51488">
            <w:pPr>
              <w:pStyle w:val="Tabletext"/>
              <w:jc w:val="center"/>
            </w:pPr>
          </w:p>
        </w:tc>
        <w:tc>
          <w:tcPr>
            <w:tcW w:w="740" w:type="pct"/>
            <w:tcBorders>
              <w:top w:val="single" w:sz="4" w:space="0" w:color="auto"/>
              <w:left w:val="single" w:sz="4" w:space="0" w:color="auto"/>
              <w:bottom w:val="single" w:sz="4" w:space="0" w:color="auto"/>
              <w:right w:val="single" w:sz="4" w:space="0" w:color="auto"/>
            </w:tcBorders>
            <w:hideMark/>
          </w:tcPr>
          <w:p w14:paraId="0DC5BB6F" w14:textId="77777777" w:rsidR="00C80242" w:rsidRPr="006A7240" w:rsidRDefault="00C80242" w:rsidP="00F51488">
            <w:pPr>
              <w:pStyle w:val="Tabletext"/>
              <w:tabs>
                <w:tab w:val="clear" w:pos="1134"/>
              </w:tabs>
              <w:jc w:val="center"/>
            </w:pPr>
            <w:r w:rsidRPr="006A7240">
              <w:t>Rec. ITU-R S.672</w:t>
            </w:r>
          </w:p>
        </w:tc>
        <w:tc>
          <w:tcPr>
            <w:tcW w:w="739" w:type="pct"/>
            <w:tcBorders>
              <w:top w:val="single" w:sz="4" w:space="0" w:color="auto"/>
              <w:left w:val="single" w:sz="4" w:space="0" w:color="auto"/>
              <w:bottom w:val="single" w:sz="4" w:space="0" w:color="auto"/>
              <w:right w:val="single" w:sz="4" w:space="0" w:color="auto"/>
            </w:tcBorders>
            <w:hideMark/>
          </w:tcPr>
          <w:p w14:paraId="75B44745" w14:textId="77777777" w:rsidR="00C80242" w:rsidRPr="006A7240" w:rsidRDefault="00C80242" w:rsidP="00F51488">
            <w:pPr>
              <w:pStyle w:val="Tabletext"/>
              <w:tabs>
                <w:tab w:val="clear" w:pos="1134"/>
              </w:tabs>
              <w:jc w:val="center"/>
            </w:pPr>
            <w:r w:rsidRPr="006A7240">
              <w:t>Rec. ITU-R S.672</w:t>
            </w:r>
          </w:p>
        </w:tc>
        <w:tc>
          <w:tcPr>
            <w:tcW w:w="738" w:type="pct"/>
            <w:tcBorders>
              <w:top w:val="single" w:sz="4" w:space="0" w:color="auto"/>
              <w:left w:val="single" w:sz="4" w:space="0" w:color="auto"/>
              <w:bottom w:val="single" w:sz="4" w:space="0" w:color="auto"/>
              <w:right w:val="single" w:sz="4" w:space="0" w:color="auto"/>
            </w:tcBorders>
          </w:tcPr>
          <w:p w14:paraId="201F19E1" w14:textId="77777777" w:rsidR="00C80242" w:rsidRPr="006A7240" w:rsidRDefault="00C80242" w:rsidP="00F51488">
            <w:pPr>
              <w:pStyle w:val="Tabletext"/>
              <w:tabs>
                <w:tab w:val="clear" w:pos="1134"/>
              </w:tabs>
              <w:jc w:val="center"/>
            </w:pPr>
            <w:ins w:id="997" w:author="RUS" w:date="2024-04-25T19:05:00Z">
              <w:r w:rsidRPr="006A7240">
                <w:t>Rec. ITU-R S.672</w:t>
              </w:r>
            </w:ins>
          </w:p>
        </w:tc>
      </w:tr>
      <w:tr w:rsidR="00C80242" w:rsidRPr="006A7240" w14:paraId="2122ECBC" w14:textId="77777777" w:rsidTr="00D44016">
        <w:trPr>
          <w:jc w:val="center"/>
        </w:trPr>
        <w:tc>
          <w:tcPr>
            <w:tcW w:w="2167" w:type="pct"/>
            <w:tcBorders>
              <w:top w:val="single" w:sz="4" w:space="0" w:color="auto"/>
              <w:left w:val="single" w:sz="4" w:space="0" w:color="auto"/>
              <w:bottom w:val="single" w:sz="4" w:space="0" w:color="auto"/>
              <w:right w:val="single" w:sz="4" w:space="0" w:color="auto"/>
            </w:tcBorders>
            <w:hideMark/>
          </w:tcPr>
          <w:p w14:paraId="3642F22B" w14:textId="77777777" w:rsidR="00C80242" w:rsidRPr="006A7240" w:rsidRDefault="00C80242" w:rsidP="00F51488">
            <w:pPr>
              <w:pStyle w:val="Tabletext"/>
            </w:pPr>
            <w:r w:rsidRPr="006A7240">
              <w:t>Maximum Transmit e.i.r.p. spectral density</w:t>
            </w:r>
          </w:p>
        </w:tc>
        <w:tc>
          <w:tcPr>
            <w:tcW w:w="615" w:type="pct"/>
            <w:tcBorders>
              <w:top w:val="single" w:sz="4" w:space="0" w:color="auto"/>
              <w:left w:val="single" w:sz="4" w:space="0" w:color="auto"/>
              <w:bottom w:val="single" w:sz="4" w:space="0" w:color="auto"/>
              <w:right w:val="single" w:sz="4" w:space="0" w:color="auto"/>
            </w:tcBorders>
            <w:hideMark/>
          </w:tcPr>
          <w:p w14:paraId="41512221" w14:textId="77777777" w:rsidR="00C80242" w:rsidRPr="006A7240" w:rsidRDefault="00C80242" w:rsidP="00F51488">
            <w:pPr>
              <w:pStyle w:val="Tabletext"/>
              <w:jc w:val="center"/>
            </w:pPr>
            <w:r w:rsidRPr="006A7240">
              <w:t>(dBW/Hz)</w:t>
            </w:r>
          </w:p>
        </w:tc>
        <w:tc>
          <w:tcPr>
            <w:tcW w:w="2218" w:type="pct"/>
            <w:gridSpan w:val="3"/>
            <w:tcBorders>
              <w:top w:val="single" w:sz="4" w:space="0" w:color="auto"/>
              <w:left w:val="single" w:sz="4" w:space="0" w:color="auto"/>
              <w:bottom w:val="single" w:sz="4" w:space="0" w:color="auto"/>
              <w:right w:val="single" w:sz="4" w:space="0" w:color="auto"/>
            </w:tcBorders>
          </w:tcPr>
          <w:p w14:paraId="609722E7" w14:textId="77777777" w:rsidR="00C80242" w:rsidRPr="006A7240" w:rsidRDefault="00C80242" w:rsidP="00F51488">
            <w:pPr>
              <w:pStyle w:val="Tabletext"/>
              <w:tabs>
                <w:tab w:val="clear" w:pos="1134"/>
              </w:tabs>
              <w:jc w:val="center"/>
            </w:pPr>
            <w:r w:rsidRPr="006A7240">
              <w:t xml:space="preserve">Complies with Table </w:t>
            </w:r>
            <w:r w:rsidRPr="006A7240">
              <w:rPr>
                <w:b/>
                <w:bCs/>
              </w:rPr>
              <w:t>21-4</w:t>
            </w:r>
            <w:r w:rsidRPr="006A7240">
              <w:t xml:space="preserve"> of RR Article </w:t>
            </w:r>
            <w:r w:rsidRPr="006A7240">
              <w:rPr>
                <w:b/>
                <w:bCs/>
              </w:rPr>
              <w:t>21</w:t>
            </w:r>
          </w:p>
        </w:tc>
      </w:tr>
    </w:tbl>
    <w:p w14:paraId="53E0A297" w14:textId="77777777" w:rsidR="00C80242" w:rsidRPr="006A7240" w:rsidRDefault="00C80242" w:rsidP="00C80242">
      <w:pPr>
        <w:pStyle w:val="Tablefin"/>
      </w:pPr>
    </w:p>
    <w:p w14:paraId="6BCA60D5" w14:textId="77777777" w:rsidR="00C80242" w:rsidRPr="006A7240" w:rsidRDefault="00C80242" w:rsidP="00D44016">
      <w:pPr>
        <w:pStyle w:val="Heading3"/>
        <w:spacing w:before="120"/>
      </w:pPr>
      <w:r w:rsidRPr="006A7240">
        <w:t>2.2.2</w:t>
      </w:r>
      <w:r w:rsidRPr="006A7240">
        <w:tab/>
        <w:t>Space stations of non-GSO satellite systems</w:t>
      </w:r>
    </w:p>
    <w:p w14:paraId="4DF1AD62" w14:textId="77777777" w:rsidR="00C80242" w:rsidRPr="006A7240" w:rsidRDefault="00C80242" w:rsidP="00C80242">
      <w:pPr>
        <w:jc w:val="both"/>
        <w:rPr>
          <w:ins w:id="998" w:author="France" w:date="2024-04-26T17:17:00Z"/>
        </w:rPr>
      </w:pPr>
      <w:r w:rsidRPr="006A7240">
        <w:t>The non-GSO systems orbital characteristics to be considered are summarized in the table below:</w:t>
      </w:r>
    </w:p>
    <w:p w14:paraId="749E0F57" w14:textId="77777777" w:rsidR="004D2615" w:rsidRDefault="00C80242" w:rsidP="004D2615">
      <w:pPr>
        <w:rPr>
          <w:ins w:id="999" w:author="Fernandez Jimenez, Virginia" w:date="2024-05-03T11:12:00Z"/>
          <w:i/>
        </w:rPr>
      </w:pPr>
      <w:ins w:id="1000" w:author="France" w:date="2024-04-26T17:17:00Z">
        <w:r w:rsidRPr="006A7240">
          <w:rPr>
            <w:i/>
          </w:rPr>
          <w:t>[Editor’s note: the</w:t>
        </w:r>
        <w:del w:id="1001" w:author="FRA" w:date="2024-04-26T18:49:00Z">
          <w:r w:rsidRPr="006A7240" w:rsidDel="00A240E5">
            <w:rPr>
              <w:i/>
            </w:rPr>
            <w:delText>se</w:delText>
          </w:r>
        </w:del>
        <w:r w:rsidRPr="006A7240">
          <w:rPr>
            <w:i/>
          </w:rPr>
          <w:t xml:space="preserve"> numbers </w:t>
        </w:r>
        <w:del w:id="1002" w:author="FRA" w:date="2024-04-26T18:49:00Z">
          <w:r w:rsidRPr="006A7240" w:rsidDel="00A240E5">
            <w:rPr>
              <w:i/>
            </w:rPr>
            <w:delText>I</w:delText>
          </w:r>
        </w:del>
      </w:ins>
      <w:ins w:id="1003" w:author="FRA" w:date="2024-04-26T18:49:00Z">
        <w:r w:rsidRPr="006A7240">
          <w:rPr>
            <w:i/>
          </w:rPr>
          <w:t>i</w:t>
        </w:r>
      </w:ins>
      <w:ins w:id="1004" w:author="France" w:date="2024-04-26T17:17:00Z">
        <w:r w:rsidRPr="006A7240">
          <w:rPr>
            <w:i/>
          </w:rPr>
          <w:t xml:space="preserve">n </w:t>
        </w:r>
      </w:ins>
      <w:ins w:id="1005" w:author="FRA" w:date="2024-04-26T18:49:00Z">
        <w:r w:rsidRPr="006A7240">
          <w:rPr>
            <w:i/>
          </w:rPr>
          <w:t>the following t</w:t>
        </w:r>
      </w:ins>
      <w:ins w:id="1006" w:author="France" w:date="2024-04-26T17:17:00Z">
        <w:del w:id="1007" w:author="FRA" w:date="2024-04-26T18:49:00Z">
          <w:r w:rsidRPr="006A7240" w:rsidDel="00A240E5">
            <w:rPr>
              <w:i/>
            </w:rPr>
            <w:delText>T</w:delText>
          </w:r>
        </w:del>
        <w:r w:rsidRPr="006A7240">
          <w:rPr>
            <w:i/>
          </w:rPr>
          <w:t>ables</w:t>
        </w:r>
        <w:del w:id="1008" w:author="FRA" w:date="2024-04-26T18:49:00Z">
          <w:r w:rsidRPr="006A7240" w:rsidDel="00A240E5">
            <w:rPr>
              <w:i/>
            </w:rPr>
            <w:delText xml:space="preserve"> 6 and 7</w:delText>
          </w:r>
        </w:del>
        <w:r w:rsidRPr="006A7240">
          <w:rPr>
            <w:i/>
          </w:rPr>
          <w:t xml:space="preserve"> are assessed based on the information made available at the April 2024 meeting of WP 4C. Membership are kindly invited to check if these numbers are commensurate to their own evaluations so that WP 4C can agree on a representative number. The lines mentioning “TBD” will be removed if no figures are provided.</w:t>
        </w:r>
      </w:ins>
    </w:p>
    <w:p w14:paraId="404CB3ED" w14:textId="77777777" w:rsidR="00C80242" w:rsidRPr="006A7240" w:rsidRDefault="00C80242" w:rsidP="004D2615">
      <w:pPr>
        <w:rPr>
          <w:ins w:id="1009" w:author="France" w:date="2024-04-26T17:17:00Z"/>
          <w:i/>
        </w:rPr>
      </w:pPr>
      <w:ins w:id="1010" w:author="France" w:date="2024-04-26T17:17:00Z">
        <w:r w:rsidRPr="006A7240">
          <w:rPr>
            <w:i/>
          </w:rPr>
          <w:t>The meeting is also invited to provide input contributions with respect to the MSS systems to be included in this section.]</w:t>
        </w:r>
      </w:ins>
    </w:p>
    <w:p w14:paraId="51916CA3" w14:textId="77777777" w:rsidR="00C80242" w:rsidRPr="006A7240" w:rsidRDefault="00C80242" w:rsidP="00D44016">
      <w:pPr>
        <w:pStyle w:val="TableNo"/>
        <w:spacing w:before="120"/>
      </w:pPr>
      <w:r w:rsidRPr="006A7240">
        <w:t xml:space="preserve">Table </w:t>
      </w:r>
      <w:r w:rsidRPr="006A7240">
        <w:fldChar w:fldCharType="begin"/>
      </w:r>
      <w:r w:rsidRPr="006A7240">
        <w:instrText xml:space="preserve"> SEQ Table \* ARABIC </w:instrText>
      </w:r>
      <w:r w:rsidRPr="006A7240">
        <w:fldChar w:fldCharType="separate"/>
      </w:r>
      <w:r w:rsidRPr="006A7240">
        <w:t>6</w:t>
      </w:r>
      <w:r w:rsidRPr="006A7240">
        <w:fldChar w:fldCharType="end"/>
      </w:r>
    </w:p>
    <w:p w14:paraId="530186A6" w14:textId="77777777" w:rsidR="00C80242" w:rsidRPr="006A7240" w:rsidRDefault="00C80242" w:rsidP="00C80242">
      <w:pPr>
        <w:pStyle w:val="Tabletitle"/>
        <w:rPr>
          <w:rFonts w:ascii="Times New Roman" w:hAnsi="Times New Roman"/>
        </w:rPr>
      </w:pPr>
      <w:r w:rsidRPr="006A7240">
        <w:rPr>
          <w:rFonts w:ascii="Times New Roman" w:hAnsi="Times New Roman"/>
        </w:rPr>
        <w:t>Non-GSO systems orbital characteristics</w:t>
      </w:r>
    </w:p>
    <w:tbl>
      <w:tblPr>
        <w:tblStyle w:val="TableGrid"/>
        <w:tblW w:w="9351" w:type="dxa"/>
        <w:jc w:val="center"/>
        <w:tblLook w:val="04A0" w:firstRow="1" w:lastRow="0" w:firstColumn="1" w:lastColumn="0" w:noHBand="0" w:noVBand="1"/>
      </w:tblPr>
      <w:tblGrid>
        <w:gridCol w:w="2830"/>
        <w:gridCol w:w="1575"/>
        <w:gridCol w:w="1759"/>
        <w:gridCol w:w="1628"/>
        <w:gridCol w:w="1559"/>
      </w:tblGrid>
      <w:tr w:rsidR="00C80242" w:rsidRPr="006A7240" w14:paraId="56EA8C4E" w14:textId="77777777" w:rsidTr="00D44016">
        <w:trPr>
          <w:jc w:val="center"/>
        </w:trPr>
        <w:tc>
          <w:tcPr>
            <w:tcW w:w="2830" w:type="dxa"/>
            <w:tcBorders>
              <w:top w:val="single" w:sz="4" w:space="0" w:color="auto"/>
              <w:left w:val="single" w:sz="4" w:space="0" w:color="auto"/>
              <w:bottom w:val="single" w:sz="4" w:space="0" w:color="auto"/>
              <w:right w:val="single" w:sz="4" w:space="0" w:color="auto"/>
            </w:tcBorders>
            <w:hideMark/>
          </w:tcPr>
          <w:p w14:paraId="7C977B8C" w14:textId="77777777" w:rsidR="00C80242" w:rsidRPr="006A7240" w:rsidRDefault="00C80242" w:rsidP="00F51488">
            <w:pPr>
              <w:pStyle w:val="Tablehead"/>
              <w:rPr>
                <w:sz w:val="22"/>
                <w:szCs w:val="22"/>
              </w:rPr>
            </w:pPr>
            <w:r w:rsidRPr="006A7240">
              <w:t>Parameter</w:t>
            </w:r>
          </w:p>
        </w:tc>
        <w:tc>
          <w:tcPr>
            <w:tcW w:w="1575" w:type="dxa"/>
            <w:tcBorders>
              <w:top w:val="single" w:sz="4" w:space="0" w:color="auto"/>
              <w:left w:val="single" w:sz="4" w:space="0" w:color="auto"/>
              <w:bottom w:val="single" w:sz="4" w:space="0" w:color="auto"/>
              <w:right w:val="single" w:sz="4" w:space="0" w:color="auto"/>
            </w:tcBorders>
            <w:hideMark/>
          </w:tcPr>
          <w:p w14:paraId="5A6BA39E" w14:textId="77777777" w:rsidR="00C80242" w:rsidRPr="006A7240" w:rsidRDefault="00C80242" w:rsidP="00F51488">
            <w:pPr>
              <w:pStyle w:val="Tablehead"/>
              <w:rPr>
                <w:szCs w:val="24"/>
              </w:rPr>
            </w:pPr>
            <w:r w:rsidRPr="006A7240">
              <w:t>System 1</w:t>
            </w:r>
          </w:p>
        </w:tc>
        <w:tc>
          <w:tcPr>
            <w:tcW w:w="1759" w:type="dxa"/>
            <w:tcBorders>
              <w:top w:val="single" w:sz="4" w:space="0" w:color="auto"/>
              <w:left w:val="single" w:sz="4" w:space="0" w:color="auto"/>
              <w:bottom w:val="single" w:sz="4" w:space="0" w:color="auto"/>
              <w:right w:val="single" w:sz="4" w:space="0" w:color="auto"/>
            </w:tcBorders>
          </w:tcPr>
          <w:p w14:paraId="6E70C4AE" w14:textId="77777777" w:rsidR="00C80242" w:rsidRPr="006A7240" w:rsidRDefault="00C80242" w:rsidP="00F51488">
            <w:pPr>
              <w:pStyle w:val="Tablehead"/>
            </w:pPr>
            <w:r w:rsidRPr="006A7240">
              <w:t>System 2</w:t>
            </w:r>
          </w:p>
        </w:tc>
        <w:tc>
          <w:tcPr>
            <w:tcW w:w="1628" w:type="dxa"/>
            <w:tcBorders>
              <w:top w:val="single" w:sz="4" w:space="0" w:color="auto"/>
              <w:left w:val="single" w:sz="4" w:space="0" w:color="auto"/>
              <w:bottom w:val="single" w:sz="4" w:space="0" w:color="auto"/>
              <w:right w:val="single" w:sz="4" w:space="0" w:color="auto"/>
            </w:tcBorders>
          </w:tcPr>
          <w:p w14:paraId="773630B5" w14:textId="77777777" w:rsidR="00C80242" w:rsidRPr="006A7240" w:rsidRDefault="00C80242" w:rsidP="00F51488">
            <w:pPr>
              <w:pStyle w:val="Tablehead"/>
            </w:pPr>
            <w:ins w:id="1011" w:author="France" w:date="2024-04-25T13:00:00Z">
              <w:r w:rsidRPr="006A7240">
                <w:t>System 3</w:t>
              </w:r>
            </w:ins>
          </w:p>
        </w:tc>
        <w:tc>
          <w:tcPr>
            <w:tcW w:w="1559" w:type="dxa"/>
            <w:tcBorders>
              <w:top w:val="single" w:sz="4" w:space="0" w:color="auto"/>
              <w:left w:val="single" w:sz="4" w:space="0" w:color="auto"/>
              <w:bottom w:val="single" w:sz="4" w:space="0" w:color="auto"/>
              <w:right w:val="single" w:sz="4" w:space="0" w:color="auto"/>
            </w:tcBorders>
          </w:tcPr>
          <w:p w14:paraId="74F7865D" w14:textId="77777777" w:rsidR="00C80242" w:rsidRPr="006A7240" w:rsidRDefault="00C80242" w:rsidP="00F51488">
            <w:pPr>
              <w:pStyle w:val="Tablehead"/>
            </w:pPr>
            <w:ins w:id="1012" w:author="RUS" w:date="2024-04-25T19:06:00Z">
              <w:r w:rsidRPr="006A7240">
                <w:t>System 4</w:t>
              </w:r>
            </w:ins>
          </w:p>
        </w:tc>
      </w:tr>
      <w:tr w:rsidR="00C80242" w:rsidRPr="006A7240" w14:paraId="3FAF2EB4" w14:textId="77777777" w:rsidTr="00D44016">
        <w:trPr>
          <w:jc w:val="center"/>
        </w:trPr>
        <w:tc>
          <w:tcPr>
            <w:tcW w:w="2830" w:type="dxa"/>
            <w:tcBorders>
              <w:top w:val="single" w:sz="4" w:space="0" w:color="auto"/>
              <w:left w:val="single" w:sz="4" w:space="0" w:color="auto"/>
              <w:bottom w:val="single" w:sz="4" w:space="0" w:color="auto"/>
              <w:right w:val="single" w:sz="4" w:space="0" w:color="auto"/>
            </w:tcBorders>
            <w:hideMark/>
          </w:tcPr>
          <w:p w14:paraId="7F15632D" w14:textId="77777777" w:rsidR="00C80242" w:rsidRPr="006A7240" w:rsidRDefault="00C80242" w:rsidP="00F51488">
            <w:pPr>
              <w:pStyle w:val="Tabletext"/>
            </w:pPr>
            <w:r w:rsidRPr="006A7240">
              <w:t>Apogee (km)</w:t>
            </w:r>
          </w:p>
        </w:tc>
        <w:tc>
          <w:tcPr>
            <w:tcW w:w="1575" w:type="dxa"/>
            <w:tcBorders>
              <w:top w:val="single" w:sz="4" w:space="0" w:color="auto"/>
              <w:left w:val="single" w:sz="4" w:space="0" w:color="auto"/>
              <w:bottom w:val="single" w:sz="4" w:space="0" w:color="auto"/>
              <w:right w:val="single" w:sz="4" w:space="0" w:color="auto"/>
            </w:tcBorders>
            <w:hideMark/>
          </w:tcPr>
          <w:p w14:paraId="728AA331" w14:textId="77777777" w:rsidR="00C80242" w:rsidRPr="006A7240" w:rsidRDefault="00C80242" w:rsidP="00F51488">
            <w:pPr>
              <w:pStyle w:val="Tabletext"/>
              <w:jc w:val="center"/>
            </w:pPr>
            <w:r w:rsidRPr="006A7240">
              <w:t>500</w:t>
            </w:r>
          </w:p>
        </w:tc>
        <w:tc>
          <w:tcPr>
            <w:tcW w:w="1759" w:type="dxa"/>
            <w:tcBorders>
              <w:top w:val="single" w:sz="4" w:space="0" w:color="auto"/>
              <w:left w:val="single" w:sz="4" w:space="0" w:color="auto"/>
              <w:bottom w:val="single" w:sz="4" w:space="0" w:color="auto"/>
              <w:right w:val="single" w:sz="4" w:space="0" w:color="auto"/>
            </w:tcBorders>
          </w:tcPr>
          <w:p w14:paraId="4BA373BB" w14:textId="77777777" w:rsidR="00C80242" w:rsidRPr="006A7240" w:rsidRDefault="00C80242" w:rsidP="00F51488">
            <w:pPr>
              <w:pStyle w:val="Tabletext"/>
              <w:jc w:val="center"/>
            </w:pPr>
            <w:r w:rsidRPr="006A7240">
              <w:t>1 200</w:t>
            </w:r>
          </w:p>
        </w:tc>
        <w:tc>
          <w:tcPr>
            <w:tcW w:w="1628" w:type="dxa"/>
            <w:tcBorders>
              <w:top w:val="single" w:sz="4" w:space="0" w:color="auto"/>
              <w:left w:val="single" w:sz="4" w:space="0" w:color="auto"/>
              <w:bottom w:val="single" w:sz="4" w:space="0" w:color="auto"/>
              <w:right w:val="single" w:sz="4" w:space="0" w:color="auto"/>
            </w:tcBorders>
          </w:tcPr>
          <w:p w14:paraId="589B9A2F" w14:textId="77777777" w:rsidR="00C80242" w:rsidRPr="006A7240" w:rsidRDefault="00C80242" w:rsidP="00F51488">
            <w:pPr>
              <w:pStyle w:val="Tabletext"/>
              <w:jc w:val="center"/>
            </w:pPr>
            <w:ins w:id="1013" w:author="France" w:date="2024-04-25T13:00:00Z">
              <w:r w:rsidRPr="006A7240">
                <w:t>500</w:t>
              </w:r>
            </w:ins>
          </w:p>
        </w:tc>
        <w:tc>
          <w:tcPr>
            <w:tcW w:w="1559" w:type="dxa"/>
            <w:tcBorders>
              <w:top w:val="single" w:sz="4" w:space="0" w:color="auto"/>
              <w:left w:val="single" w:sz="4" w:space="0" w:color="auto"/>
              <w:bottom w:val="single" w:sz="4" w:space="0" w:color="auto"/>
              <w:right w:val="single" w:sz="4" w:space="0" w:color="auto"/>
            </w:tcBorders>
          </w:tcPr>
          <w:p w14:paraId="6476E154" w14:textId="77777777" w:rsidR="00C80242" w:rsidRPr="006A7240" w:rsidRDefault="00C80242" w:rsidP="00F51488">
            <w:pPr>
              <w:pStyle w:val="Tabletext"/>
              <w:jc w:val="center"/>
            </w:pPr>
            <w:commentRangeStart w:id="1014"/>
            <w:ins w:id="1015" w:author="RUS" w:date="2024-04-25T19:06:00Z">
              <w:r w:rsidRPr="006A7240">
                <w:t>40000</w:t>
              </w:r>
            </w:ins>
            <w:commentRangeEnd w:id="1014"/>
            <w:r w:rsidRPr="006A7240">
              <w:rPr>
                <w:rStyle w:val="CommentReference"/>
                <w:rFonts w:asciiTheme="minorHAnsi" w:eastAsiaTheme="minorHAnsi" w:hAnsiTheme="minorHAnsi" w:cstheme="minorBidi"/>
              </w:rPr>
              <w:commentReference w:id="1014"/>
            </w:r>
          </w:p>
        </w:tc>
      </w:tr>
      <w:tr w:rsidR="00C80242" w:rsidRPr="006A7240" w14:paraId="7484E8E9" w14:textId="77777777" w:rsidTr="00D44016">
        <w:trPr>
          <w:jc w:val="center"/>
        </w:trPr>
        <w:tc>
          <w:tcPr>
            <w:tcW w:w="2830" w:type="dxa"/>
            <w:tcBorders>
              <w:top w:val="single" w:sz="4" w:space="0" w:color="auto"/>
              <w:left w:val="single" w:sz="4" w:space="0" w:color="auto"/>
              <w:bottom w:val="single" w:sz="4" w:space="0" w:color="auto"/>
              <w:right w:val="single" w:sz="4" w:space="0" w:color="auto"/>
            </w:tcBorders>
          </w:tcPr>
          <w:p w14:paraId="3E9F8B67" w14:textId="77777777" w:rsidR="00C80242" w:rsidRPr="006A7240" w:rsidRDefault="00C80242" w:rsidP="00F51488">
            <w:pPr>
              <w:pStyle w:val="Tabletext"/>
            </w:pPr>
            <w:r w:rsidRPr="006A7240">
              <w:t>Perigee (km)</w:t>
            </w:r>
          </w:p>
        </w:tc>
        <w:tc>
          <w:tcPr>
            <w:tcW w:w="1575" w:type="dxa"/>
            <w:tcBorders>
              <w:top w:val="single" w:sz="4" w:space="0" w:color="auto"/>
              <w:left w:val="single" w:sz="4" w:space="0" w:color="auto"/>
              <w:bottom w:val="single" w:sz="4" w:space="0" w:color="auto"/>
              <w:right w:val="single" w:sz="4" w:space="0" w:color="auto"/>
            </w:tcBorders>
          </w:tcPr>
          <w:p w14:paraId="09B3CA5C" w14:textId="77777777" w:rsidR="00C80242" w:rsidRPr="006A7240" w:rsidRDefault="00C80242" w:rsidP="00F51488">
            <w:pPr>
              <w:pStyle w:val="Tabletext"/>
              <w:jc w:val="center"/>
            </w:pPr>
            <w:r w:rsidRPr="006A7240">
              <w:t>500</w:t>
            </w:r>
          </w:p>
        </w:tc>
        <w:tc>
          <w:tcPr>
            <w:tcW w:w="1759" w:type="dxa"/>
            <w:tcBorders>
              <w:top w:val="single" w:sz="4" w:space="0" w:color="auto"/>
              <w:left w:val="single" w:sz="4" w:space="0" w:color="auto"/>
              <w:bottom w:val="single" w:sz="4" w:space="0" w:color="auto"/>
              <w:right w:val="single" w:sz="4" w:space="0" w:color="auto"/>
            </w:tcBorders>
          </w:tcPr>
          <w:p w14:paraId="5166DA07" w14:textId="77777777" w:rsidR="00C80242" w:rsidRPr="006A7240" w:rsidRDefault="00C80242" w:rsidP="00F51488">
            <w:pPr>
              <w:pStyle w:val="Tabletext"/>
              <w:jc w:val="center"/>
            </w:pPr>
            <w:r w:rsidRPr="006A7240">
              <w:t>1 200</w:t>
            </w:r>
          </w:p>
        </w:tc>
        <w:tc>
          <w:tcPr>
            <w:tcW w:w="1628" w:type="dxa"/>
            <w:tcBorders>
              <w:top w:val="single" w:sz="4" w:space="0" w:color="auto"/>
              <w:left w:val="single" w:sz="4" w:space="0" w:color="auto"/>
              <w:bottom w:val="single" w:sz="4" w:space="0" w:color="auto"/>
              <w:right w:val="single" w:sz="4" w:space="0" w:color="auto"/>
            </w:tcBorders>
          </w:tcPr>
          <w:p w14:paraId="71C717A1" w14:textId="77777777" w:rsidR="00C80242" w:rsidRPr="006A7240" w:rsidRDefault="00C80242" w:rsidP="00F51488">
            <w:pPr>
              <w:pStyle w:val="Tabletext"/>
              <w:jc w:val="center"/>
            </w:pPr>
            <w:ins w:id="1016" w:author="France" w:date="2024-04-25T13:00:00Z">
              <w:r w:rsidRPr="006A7240">
                <w:t>500</w:t>
              </w:r>
            </w:ins>
          </w:p>
        </w:tc>
        <w:tc>
          <w:tcPr>
            <w:tcW w:w="1559" w:type="dxa"/>
            <w:tcBorders>
              <w:top w:val="single" w:sz="4" w:space="0" w:color="auto"/>
              <w:left w:val="single" w:sz="4" w:space="0" w:color="auto"/>
              <w:bottom w:val="single" w:sz="4" w:space="0" w:color="auto"/>
              <w:right w:val="single" w:sz="4" w:space="0" w:color="auto"/>
            </w:tcBorders>
          </w:tcPr>
          <w:p w14:paraId="7DE27A90" w14:textId="77777777" w:rsidR="00C80242" w:rsidRPr="006A7240" w:rsidRDefault="00C80242" w:rsidP="00F51488">
            <w:pPr>
              <w:pStyle w:val="Tabletext"/>
              <w:jc w:val="center"/>
            </w:pPr>
            <w:ins w:id="1017" w:author="RUS" w:date="2024-04-25T19:06:00Z">
              <w:r w:rsidRPr="006A7240">
                <w:t>1000</w:t>
              </w:r>
            </w:ins>
          </w:p>
        </w:tc>
      </w:tr>
      <w:tr w:rsidR="00C80242" w:rsidRPr="006A7240" w14:paraId="2C4ECA4D" w14:textId="77777777" w:rsidTr="00D44016">
        <w:trPr>
          <w:jc w:val="center"/>
        </w:trPr>
        <w:tc>
          <w:tcPr>
            <w:tcW w:w="2830" w:type="dxa"/>
            <w:tcBorders>
              <w:top w:val="single" w:sz="4" w:space="0" w:color="auto"/>
              <w:left w:val="single" w:sz="4" w:space="0" w:color="auto"/>
              <w:bottom w:val="single" w:sz="4" w:space="0" w:color="auto"/>
              <w:right w:val="single" w:sz="4" w:space="0" w:color="auto"/>
            </w:tcBorders>
            <w:hideMark/>
          </w:tcPr>
          <w:p w14:paraId="29E82390" w14:textId="77777777" w:rsidR="00C80242" w:rsidRPr="006A7240" w:rsidRDefault="00C80242" w:rsidP="00F51488">
            <w:pPr>
              <w:pStyle w:val="Tabletext"/>
            </w:pPr>
            <w:r w:rsidRPr="006A7240">
              <w:t>Inclination Angle(°)</w:t>
            </w:r>
          </w:p>
        </w:tc>
        <w:tc>
          <w:tcPr>
            <w:tcW w:w="1575" w:type="dxa"/>
            <w:tcBorders>
              <w:top w:val="single" w:sz="4" w:space="0" w:color="auto"/>
              <w:left w:val="single" w:sz="4" w:space="0" w:color="auto"/>
              <w:bottom w:val="single" w:sz="4" w:space="0" w:color="auto"/>
              <w:right w:val="single" w:sz="4" w:space="0" w:color="auto"/>
            </w:tcBorders>
            <w:hideMark/>
          </w:tcPr>
          <w:p w14:paraId="49A91AF6" w14:textId="77777777" w:rsidR="00C80242" w:rsidRPr="006A7240" w:rsidRDefault="00C80242" w:rsidP="00F51488">
            <w:pPr>
              <w:pStyle w:val="Tabletext"/>
              <w:jc w:val="center"/>
            </w:pPr>
            <w:r w:rsidRPr="006A7240">
              <w:t xml:space="preserve">50 </w:t>
            </w:r>
          </w:p>
        </w:tc>
        <w:tc>
          <w:tcPr>
            <w:tcW w:w="1759" w:type="dxa"/>
            <w:tcBorders>
              <w:top w:val="single" w:sz="4" w:space="0" w:color="auto"/>
              <w:left w:val="single" w:sz="4" w:space="0" w:color="auto"/>
              <w:bottom w:val="single" w:sz="4" w:space="0" w:color="auto"/>
              <w:right w:val="single" w:sz="4" w:space="0" w:color="auto"/>
            </w:tcBorders>
          </w:tcPr>
          <w:p w14:paraId="777C2C6D" w14:textId="77777777" w:rsidR="00C80242" w:rsidRPr="006A7240" w:rsidRDefault="00C80242" w:rsidP="00F51488">
            <w:pPr>
              <w:pStyle w:val="Tabletext"/>
              <w:jc w:val="center"/>
            </w:pPr>
            <w:r w:rsidRPr="006A7240">
              <w:t>50</w:t>
            </w:r>
          </w:p>
        </w:tc>
        <w:tc>
          <w:tcPr>
            <w:tcW w:w="1628" w:type="dxa"/>
            <w:tcBorders>
              <w:top w:val="single" w:sz="4" w:space="0" w:color="auto"/>
              <w:left w:val="single" w:sz="4" w:space="0" w:color="auto"/>
              <w:bottom w:val="single" w:sz="4" w:space="0" w:color="auto"/>
              <w:right w:val="single" w:sz="4" w:space="0" w:color="auto"/>
            </w:tcBorders>
          </w:tcPr>
          <w:p w14:paraId="71C1425D" w14:textId="77777777" w:rsidR="00C80242" w:rsidRPr="006A7240" w:rsidRDefault="00C80242" w:rsidP="00F51488">
            <w:pPr>
              <w:pStyle w:val="Tabletext"/>
              <w:jc w:val="center"/>
            </w:pPr>
            <w:ins w:id="1018" w:author="France" w:date="2024-04-25T13:00:00Z">
              <w:r w:rsidRPr="006A7240">
                <w:t>85</w:t>
              </w:r>
            </w:ins>
          </w:p>
        </w:tc>
        <w:tc>
          <w:tcPr>
            <w:tcW w:w="1559" w:type="dxa"/>
            <w:tcBorders>
              <w:top w:val="single" w:sz="4" w:space="0" w:color="auto"/>
              <w:left w:val="single" w:sz="4" w:space="0" w:color="auto"/>
              <w:bottom w:val="single" w:sz="4" w:space="0" w:color="auto"/>
              <w:right w:val="single" w:sz="4" w:space="0" w:color="auto"/>
            </w:tcBorders>
          </w:tcPr>
          <w:p w14:paraId="1E1BD1DD" w14:textId="77777777" w:rsidR="00C80242" w:rsidRPr="006A7240" w:rsidRDefault="00C80242" w:rsidP="00F51488">
            <w:pPr>
              <w:pStyle w:val="Tabletext"/>
              <w:jc w:val="center"/>
            </w:pPr>
            <w:ins w:id="1019" w:author="RUS" w:date="2024-04-25T19:06:00Z">
              <w:r w:rsidRPr="006A7240">
                <w:t>63</w:t>
              </w:r>
            </w:ins>
          </w:p>
        </w:tc>
      </w:tr>
      <w:tr w:rsidR="00C80242" w:rsidRPr="006A7240" w14:paraId="044CB114" w14:textId="77777777" w:rsidTr="00D44016">
        <w:trPr>
          <w:jc w:val="center"/>
        </w:trPr>
        <w:tc>
          <w:tcPr>
            <w:tcW w:w="2830" w:type="dxa"/>
            <w:tcBorders>
              <w:top w:val="single" w:sz="4" w:space="0" w:color="auto"/>
              <w:left w:val="single" w:sz="4" w:space="0" w:color="auto"/>
              <w:bottom w:val="single" w:sz="4" w:space="0" w:color="auto"/>
              <w:right w:val="single" w:sz="4" w:space="0" w:color="auto"/>
            </w:tcBorders>
          </w:tcPr>
          <w:p w14:paraId="65B3BC98" w14:textId="77777777" w:rsidR="00C80242" w:rsidRPr="006A7240" w:rsidRDefault="00C80242" w:rsidP="00F51488">
            <w:pPr>
              <w:pStyle w:val="Tabletext"/>
            </w:pPr>
            <w:r w:rsidRPr="006A7240">
              <w:t>Number of planes</w:t>
            </w:r>
          </w:p>
        </w:tc>
        <w:tc>
          <w:tcPr>
            <w:tcW w:w="1575" w:type="dxa"/>
            <w:tcBorders>
              <w:top w:val="single" w:sz="4" w:space="0" w:color="auto"/>
              <w:left w:val="single" w:sz="4" w:space="0" w:color="auto"/>
              <w:bottom w:val="single" w:sz="4" w:space="0" w:color="auto"/>
              <w:right w:val="single" w:sz="4" w:space="0" w:color="auto"/>
            </w:tcBorders>
          </w:tcPr>
          <w:p w14:paraId="3B56FE24" w14:textId="77777777" w:rsidR="00C80242" w:rsidRPr="006A7240" w:rsidRDefault="00C80242" w:rsidP="00F51488">
            <w:pPr>
              <w:pStyle w:val="Tabletext"/>
              <w:jc w:val="center"/>
            </w:pPr>
            <w:r w:rsidRPr="006A7240">
              <w:t>36</w:t>
            </w:r>
          </w:p>
        </w:tc>
        <w:tc>
          <w:tcPr>
            <w:tcW w:w="1759" w:type="dxa"/>
            <w:tcBorders>
              <w:top w:val="single" w:sz="4" w:space="0" w:color="auto"/>
              <w:left w:val="single" w:sz="4" w:space="0" w:color="auto"/>
              <w:bottom w:val="single" w:sz="4" w:space="0" w:color="auto"/>
              <w:right w:val="single" w:sz="4" w:space="0" w:color="auto"/>
            </w:tcBorders>
          </w:tcPr>
          <w:p w14:paraId="13608CA3" w14:textId="77777777" w:rsidR="00C80242" w:rsidRPr="006A7240" w:rsidRDefault="00C80242" w:rsidP="00F51488">
            <w:pPr>
              <w:pStyle w:val="Tabletext"/>
              <w:jc w:val="center"/>
            </w:pPr>
            <w:r w:rsidRPr="006A7240">
              <w:t>22</w:t>
            </w:r>
          </w:p>
        </w:tc>
        <w:tc>
          <w:tcPr>
            <w:tcW w:w="1628" w:type="dxa"/>
            <w:tcBorders>
              <w:top w:val="single" w:sz="4" w:space="0" w:color="auto"/>
              <w:left w:val="single" w:sz="4" w:space="0" w:color="auto"/>
              <w:bottom w:val="single" w:sz="4" w:space="0" w:color="auto"/>
              <w:right w:val="single" w:sz="4" w:space="0" w:color="auto"/>
            </w:tcBorders>
          </w:tcPr>
          <w:p w14:paraId="7A000FB8" w14:textId="77777777" w:rsidR="00C80242" w:rsidRPr="006A7240" w:rsidRDefault="00C80242" w:rsidP="00F51488">
            <w:pPr>
              <w:pStyle w:val="Tabletext"/>
              <w:jc w:val="center"/>
            </w:pPr>
            <w:ins w:id="1020" w:author="France" w:date="2024-04-25T13:00:00Z">
              <w:r w:rsidRPr="006A7240">
                <w:t>36</w:t>
              </w:r>
            </w:ins>
          </w:p>
        </w:tc>
        <w:tc>
          <w:tcPr>
            <w:tcW w:w="1559" w:type="dxa"/>
            <w:tcBorders>
              <w:top w:val="single" w:sz="4" w:space="0" w:color="auto"/>
              <w:left w:val="single" w:sz="4" w:space="0" w:color="auto"/>
              <w:bottom w:val="single" w:sz="4" w:space="0" w:color="auto"/>
              <w:right w:val="single" w:sz="4" w:space="0" w:color="auto"/>
            </w:tcBorders>
          </w:tcPr>
          <w:p w14:paraId="6F68031F" w14:textId="77777777" w:rsidR="00C80242" w:rsidRPr="006A7240" w:rsidRDefault="00C80242" w:rsidP="00F51488">
            <w:pPr>
              <w:pStyle w:val="Tabletext"/>
              <w:jc w:val="center"/>
            </w:pPr>
            <w:ins w:id="1021" w:author="RUS" w:date="2024-04-25T19:06:00Z">
              <w:r w:rsidRPr="006A7240">
                <w:t>4</w:t>
              </w:r>
            </w:ins>
          </w:p>
        </w:tc>
      </w:tr>
      <w:tr w:rsidR="00C80242" w:rsidRPr="006A7240" w14:paraId="62594B4B" w14:textId="77777777" w:rsidTr="00D44016">
        <w:trPr>
          <w:jc w:val="center"/>
        </w:trPr>
        <w:tc>
          <w:tcPr>
            <w:tcW w:w="2830" w:type="dxa"/>
            <w:tcBorders>
              <w:top w:val="single" w:sz="4" w:space="0" w:color="auto"/>
              <w:left w:val="single" w:sz="4" w:space="0" w:color="auto"/>
              <w:bottom w:val="single" w:sz="4" w:space="0" w:color="auto"/>
              <w:right w:val="single" w:sz="4" w:space="0" w:color="auto"/>
            </w:tcBorders>
            <w:hideMark/>
          </w:tcPr>
          <w:p w14:paraId="0D3206A3" w14:textId="77777777" w:rsidR="00C80242" w:rsidRPr="006A7240" w:rsidRDefault="00C80242" w:rsidP="00F51488">
            <w:pPr>
              <w:pStyle w:val="Tabletext"/>
            </w:pPr>
            <w:r w:rsidRPr="006A7240">
              <w:t>Number of satellites per plane</w:t>
            </w:r>
          </w:p>
        </w:tc>
        <w:tc>
          <w:tcPr>
            <w:tcW w:w="1575" w:type="dxa"/>
            <w:tcBorders>
              <w:top w:val="single" w:sz="4" w:space="0" w:color="auto"/>
              <w:left w:val="single" w:sz="4" w:space="0" w:color="auto"/>
              <w:bottom w:val="single" w:sz="4" w:space="0" w:color="auto"/>
              <w:right w:val="single" w:sz="4" w:space="0" w:color="auto"/>
            </w:tcBorders>
            <w:hideMark/>
          </w:tcPr>
          <w:p w14:paraId="533561CC" w14:textId="77777777" w:rsidR="00C80242" w:rsidRPr="006A7240" w:rsidRDefault="00C80242" w:rsidP="00F51488">
            <w:pPr>
              <w:pStyle w:val="Tabletext"/>
              <w:jc w:val="center"/>
            </w:pPr>
            <w:r w:rsidRPr="006A7240">
              <w:t>36</w:t>
            </w:r>
          </w:p>
        </w:tc>
        <w:tc>
          <w:tcPr>
            <w:tcW w:w="1759" w:type="dxa"/>
            <w:tcBorders>
              <w:top w:val="single" w:sz="4" w:space="0" w:color="auto"/>
              <w:left w:val="single" w:sz="4" w:space="0" w:color="auto"/>
              <w:bottom w:val="single" w:sz="4" w:space="0" w:color="auto"/>
              <w:right w:val="single" w:sz="4" w:space="0" w:color="auto"/>
            </w:tcBorders>
          </w:tcPr>
          <w:p w14:paraId="41F5ACFF" w14:textId="77777777" w:rsidR="00C80242" w:rsidRPr="006A7240" w:rsidRDefault="00C80242" w:rsidP="00F51488">
            <w:pPr>
              <w:pStyle w:val="Tabletext"/>
              <w:jc w:val="center"/>
            </w:pPr>
            <w:r w:rsidRPr="006A7240">
              <w:t>24</w:t>
            </w:r>
          </w:p>
        </w:tc>
        <w:tc>
          <w:tcPr>
            <w:tcW w:w="1628" w:type="dxa"/>
            <w:tcBorders>
              <w:top w:val="single" w:sz="4" w:space="0" w:color="auto"/>
              <w:left w:val="single" w:sz="4" w:space="0" w:color="auto"/>
              <w:bottom w:val="single" w:sz="4" w:space="0" w:color="auto"/>
              <w:right w:val="single" w:sz="4" w:space="0" w:color="auto"/>
            </w:tcBorders>
          </w:tcPr>
          <w:p w14:paraId="08FA7CF8" w14:textId="77777777" w:rsidR="00C80242" w:rsidRPr="006A7240" w:rsidRDefault="00C80242" w:rsidP="00F51488">
            <w:pPr>
              <w:pStyle w:val="Tabletext"/>
              <w:jc w:val="center"/>
            </w:pPr>
            <w:ins w:id="1022" w:author="France" w:date="2024-04-25T13:00:00Z">
              <w:r w:rsidRPr="006A7240">
                <w:t>36</w:t>
              </w:r>
            </w:ins>
          </w:p>
        </w:tc>
        <w:tc>
          <w:tcPr>
            <w:tcW w:w="1559" w:type="dxa"/>
            <w:tcBorders>
              <w:top w:val="single" w:sz="4" w:space="0" w:color="auto"/>
              <w:left w:val="single" w:sz="4" w:space="0" w:color="auto"/>
              <w:bottom w:val="single" w:sz="4" w:space="0" w:color="auto"/>
              <w:right w:val="single" w:sz="4" w:space="0" w:color="auto"/>
            </w:tcBorders>
          </w:tcPr>
          <w:p w14:paraId="0C98F0C4" w14:textId="77777777" w:rsidR="00C80242" w:rsidRPr="006A7240" w:rsidRDefault="00C80242" w:rsidP="00F51488">
            <w:pPr>
              <w:pStyle w:val="Tabletext"/>
              <w:jc w:val="center"/>
            </w:pPr>
            <w:ins w:id="1023" w:author="RUS" w:date="2024-04-25T19:06:00Z">
              <w:r w:rsidRPr="006A7240">
                <w:t>2</w:t>
              </w:r>
            </w:ins>
          </w:p>
        </w:tc>
      </w:tr>
    </w:tbl>
    <w:p w14:paraId="16AA7003" w14:textId="1E07DEED" w:rsidR="00C80242" w:rsidRPr="006A7240" w:rsidDel="00D44016" w:rsidRDefault="00C80242" w:rsidP="004D2615">
      <w:pPr>
        <w:pStyle w:val="EditorsNote"/>
        <w:rPr>
          <w:del w:id="1024" w:author="Fernandez Jimenez, Virginia" w:date="2024-05-03T11:12:00Z"/>
        </w:rPr>
      </w:pPr>
      <w:del w:id="1025" w:author="Fernandez Jimenez, Virginia" w:date="2024-05-03T11:12:00Z">
        <w:r w:rsidRPr="006A7240" w:rsidDel="00D44016">
          <w:lastRenderedPageBreak/>
          <w:delText xml:space="preserve">[Editor’s note: these numbers are assessed based on the information </w:delText>
        </w:r>
      </w:del>
      <w:ins w:id="1026" w:author="FRA" w:date="2024-04-25T18:27:00Z">
        <w:del w:id="1027" w:author="Fernandez Jimenez, Virginia" w:date="2024-05-03T11:12:00Z">
          <w:r w:rsidRPr="006A7240" w:rsidDel="00D44016">
            <w:delText xml:space="preserve">made </w:delText>
          </w:r>
        </w:del>
      </w:ins>
      <w:del w:id="1028" w:author="Fernandez Jimenez, Virginia" w:date="2024-05-03T11:12:00Z">
        <w:r w:rsidRPr="006A7240" w:rsidDel="00D44016">
          <w:delText xml:space="preserve">available to </w:delText>
        </w:r>
      </w:del>
      <w:ins w:id="1029" w:author="FRA" w:date="2024-04-25T18:27:00Z">
        <w:del w:id="1030" w:author="Fernandez Jimenez, Virginia" w:date="2024-05-03T11:12:00Z">
          <w:r w:rsidRPr="006A7240" w:rsidDel="00D44016">
            <w:delText xml:space="preserve">by </w:delText>
          </w:r>
        </w:del>
      </w:ins>
      <w:del w:id="1031" w:author="Fernandez Jimenez, Virginia" w:date="2024-05-03T11:12:00Z">
        <w:r w:rsidRPr="006A7240" w:rsidDel="00D44016">
          <w:delText>the French</w:delText>
        </w:r>
      </w:del>
      <w:ins w:id="1032" w:author="FRA" w:date="2024-04-25T18:27:00Z">
        <w:del w:id="1033" w:author="Fernandez Jimenez, Virginia" w:date="2024-05-03T11:12:00Z">
          <w:r w:rsidRPr="006A7240" w:rsidDel="00D44016">
            <w:delText>some</w:delText>
          </w:r>
        </w:del>
      </w:ins>
      <w:del w:id="1034" w:author="Fernandez Jimenez, Virginia" w:date="2024-05-03T11:12:00Z">
        <w:r w:rsidRPr="006A7240" w:rsidDel="00D44016">
          <w:delText xml:space="preserve"> administration</w:delText>
        </w:r>
      </w:del>
      <w:ins w:id="1035" w:author="FRA" w:date="2024-04-25T18:26:00Z">
        <w:del w:id="1036" w:author="Fernandez Jimenez, Virginia" w:date="2024-05-03T11:12:00Z">
          <w:r w:rsidRPr="006A7240" w:rsidDel="00D44016">
            <w:delText>s</w:delText>
          </w:r>
        </w:del>
      </w:ins>
      <w:del w:id="1037" w:author="Fernandez Jimenez, Virginia" w:date="2024-05-03T11:12:00Z">
        <w:r w:rsidRPr="006A7240" w:rsidDel="00D44016">
          <w:delText>. Other administrations are kindly requested to check if these numbers are commensurate to their own evaluations so that WP 4C can agree on a representative number.]</w:delText>
        </w:r>
      </w:del>
    </w:p>
    <w:p w14:paraId="2397EEEB" w14:textId="77777777" w:rsidR="00C80242" w:rsidRPr="006A7240" w:rsidRDefault="00C80242" w:rsidP="004D2615">
      <w:r w:rsidRPr="006A7240">
        <w:t>The required parameters to carry out compatibility studies are shown in the table below for non-geostationary space stations.</w:t>
      </w:r>
    </w:p>
    <w:p w14:paraId="16B58052" w14:textId="77777777" w:rsidR="00C80242" w:rsidRPr="006A7240" w:rsidRDefault="00C80242" w:rsidP="00C80242">
      <w:pPr>
        <w:pStyle w:val="TableNo"/>
        <w:spacing w:before="240"/>
      </w:pPr>
      <w:r w:rsidRPr="006A7240">
        <w:t xml:space="preserve">Table </w:t>
      </w:r>
      <w:r w:rsidRPr="006A7240">
        <w:fldChar w:fldCharType="begin"/>
      </w:r>
      <w:r w:rsidRPr="006A7240">
        <w:instrText xml:space="preserve"> SEQ Table \* ARABIC </w:instrText>
      </w:r>
      <w:r w:rsidRPr="006A7240">
        <w:fldChar w:fldCharType="separate"/>
      </w:r>
      <w:r w:rsidRPr="006A7240">
        <w:t>7</w:t>
      </w:r>
      <w:r w:rsidRPr="006A7240">
        <w:fldChar w:fldCharType="end"/>
      </w:r>
    </w:p>
    <w:p w14:paraId="4C088030" w14:textId="77777777" w:rsidR="00C80242" w:rsidRPr="006A7240" w:rsidRDefault="00C80242" w:rsidP="00C80242">
      <w:pPr>
        <w:pStyle w:val="Tabletitle"/>
        <w:rPr>
          <w:rFonts w:ascii="Times New Roman" w:hAnsi="Times New Roman"/>
        </w:rPr>
      </w:pPr>
      <w:r w:rsidRPr="006A7240">
        <w:rPr>
          <w:rFonts w:ascii="Times New Roman" w:hAnsi="Times New Roman"/>
        </w:rPr>
        <w:t>Non-GSO space stations characteristics (</w:t>
      </w:r>
      <w:del w:id="1038" w:author="FRA" w:date="2024-04-25T18:26:00Z">
        <w:r w:rsidRPr="006A7240" w:rsidDel="004621FD">
          <w:rPr>
            <w:rFonts w:ascii="Times New Roman" w:hAnsi="Times New Roman"/>
          </w:rPr>
          <w:delText>partially derived from</w:delText>
        </w:r>
      </w:del>
      <w:ins w:id="1039" w:author="FRA" w:date="2024-04-25T18:26:00Z">
        <w:r w:rsidRPr="006A7240">
          <w:rPr>
            <w:rFonts w:ascii="Times New Roman" w:hAnsi="Times New Roman"/>
          </w:rPr>
          <w:t>in accordance with</w:t>
        </w:r>
      </w:ins>
      <w:r w:rsidRPr="006A7240">
        <w:rPr>
          <w:rFonts w:ascii="Times New Roman" w:hAnsi="Times New Roman"/>
        </w:rPr>
        <w:t xml:space="preserve"> Recommendation ITU-R S.1328)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52"/>
        <w:gridCol w:w="1061"/>
        <w:gridCol w:w="1279"/>
        <w:gridCol w:w="1279"/>
        <w:gridCol w:w="1279"/>
        <w:gridCol w:w="1279"/>
      </w:tblGrid>
      <w:tr w:rsidR="00C80242" w:rsidRPr="006A7240" w14:paraId="2AADC7FD" w14:textId="77777777" w:rsidTr="00F51488">
        <w:trPr>
          <w:tblHeader/>
          <w:jc w:val="center"/>
        </w:trPr>
        <w:tc>
          <w:tcPr>
            <w:tcW w:w="1793" w:type="pct"/>
            <w:tcBorders>
              <w:top w:val="single" w:sz="4" w:space="0" w:color="auto"/>
              <w:left w:val="single" w:sz="4" w:space="0" w:color="auto"/>
              <w:bottom w:val="single" w:sz="4" w:space="0" w:color="auto"/>
              <w:right w:val="single" w:sz="4" w:space="0" w:color="auto"/>
            </w:tcBorders>
            <w:hideMark/>
          </w:tcPr>
          <w:p w14:paraId="7D2A8654" w14:textId="77777777" w:rsidR="00C80242" w:rsidRPr="006A7240" w:rsidRDefault="00C80242" w:rsidP="00F51488">
            <w:pPr>
              <w:pStyle w:val="Tablehead"/>
            </w:pPr>
            <w:r w:rsidRPr="006A7240">
              <w:t>Non-GSO</w:t>
            </w:r>
          </w:p>
        </w:tc>
        <w:tc>
          <w:tcPr>
            <w:tcW w:w="551" w:type="pct"/>
            <w:tcBorders>
              <w:top w:val="single" w:sz="4" w:space="0" w:color="auto"/>
              <w:left w:val="single" w:sz="4" w:space="0" w:color="auto"/>
              <w:bottom w:val="single" w:sz="4" w:space="0" w:color="auto"/>
              <w:right w:val="single" w:sz="4" w:space="0" w:color="auto"/>
            </w:tcBorders>
            <w:hideMark/>
          </w:tcPr>
          <w:p w14:paraId="63703D00" w14:textId="77777777" w:rsidR="00C80242" w:rsidRPr="006A7240" w:rsidRDefault="00C80242" w:rsidP="00F51488">
            <w:pPr>
              <w:pStyle w:val="Tablehead"/>
            </w:pPr>
            <w:r w:rsidRPr="006A7240">
              <w:t>Units</w:t>
            </w:r>
          </w:p>
        </w:tc>
        <w:tc>
          <w:tcPr>
            <w:tcW w:w="664" w:type="pct"/>
            <w:tcBorders>
              <w:top w:val="single" w:sz="4" w:space="0" w:color="auto"/>
              <w:left w:val="single" w:sz="4" w:space="0" w:color="auto"/>
              <w:bottom w:val="single" w:sz="4" w:space="0" w:color="auto"/>
              <w:right w:val="single" w:sz="4" w:space="0" w:color="auto"/>
            </w:tcBorders>
            <w:hideMark/>
          </w:tcPr>
          <w:p w14:paraId="63E105D6" w14:textId="77777777" w:rsidR="00C80242" w:rsidRPr="006A7240" w:rsidRDefault="00C80242" w:rsidP="00F51488">
            <w:pPr>
              <w:pStyle w:val="Tablehead"/>
            </w:pPr>
            <w:r w:rsidRPr="006A7240">
              <w:t>System 1</w:t>
            </w:r>
          </w:p>
        </w:tc>
        <w:tc>
          <w:tcPr>
            <w:tcW w:w="664" w:type="pct"/>
            <w:tcBorders>
              <w:top w:val="single" w:sz="4" w:space="0" w:color="auto"/>
              <w:left w:val="single" w:sz="4" w:space="0" w:color="auto"/>
              <w:bottom w:val="single" w:sz="4" w:space="0" w:color="auto"/>
              <w:right w:val="single" w:sz="4" w:space="0" w:color="auto"/>
            </w:tcBorders>
            <w:hideMark/>
          </w:tcPr>
          <w:p w14:paraId="4AA9BE9B" w14:textId="77777777" w:rsidR="00C80242" w:rsidRPr="006A7240" w:rsidRDefault="00C80242" w:rsidP="00F51488">
            <w:pPr>
              <w:pStyle w:val="Tablehead"/>
            </w:pPr>
            <w:r w:rsidRPr="006A7240">
              <w:t>System 2</w:t>
            </w:r>
          </w:p>
        </w:tc>
        <w:tc>
          <w:tcPr>
            <w:tcW w:w="664" w:type="pct"/>
            <w:tcBorders>
              <w:top w:val="single" w:sz="4" w:space="0" w:color="auto"/>
              <w:left w:val="single" w:sz="4" w:space="0" w:color="auto"/>
              <w:bottom w:val="single" w:sz="4" w:space="0" w:color="auto"/>
              <w:right w:val="single" w:sz="4" w:space="0" w:color="auto"/>
            </w:tcBorders>
          </w:tcPr>
          <w:p w14:paraId="6D020E4E" w14:textId="77777777" w:rsidR="00C80242" w:rsidRPr="006A7240" w:rsidRDefault="00C80242" w:rsidP="00F51488">
            <w:pPr>
              <w:pStyle w:val="Tablehead"/>
            </w:pPr>
            <w:ins w:id="1040" w:author="FRA" w:date="2024-04-25T19:12:00Z">
              <w:r w:rsidRPr="006A7240">
                <w:t>System 3</w:t>
              </w:r>
            </w:ins>
          </w:p>
        </w:tc>
        <w:tc>
          <w:tcPr>
            <w:tcW w:w="664" w:type="pct"/>
            <w:tcBorders>
              <w:top w:val="single" w:sz="4" w:space="0" w:color="auto"/>
              <w:left w:val="single" w:sz="4" w:space="0" w:color="auto"/>
              <w:bottom w:val="single" w:sz="4" w:space="0" w:color="auto"/>
              <w:right w:val="single" w:sz="4" w:space="0" w:color="auto"/>
            </w:tcBorders>
          </w:tcPr>
          <w:p w14:paraId="02EBC9EA" w14:textId="77777777" w:rsidR="00C80242" w:rsidRPr="006A7240" w:rsidRDefault="00C80242" w:rsidP="00F51488">
            <w:pPr>
              <w:pStyle w:val="Tablehead"/>
            </w:pPr>
            <w:ins w:id="1041" w:author="RUS" w:date="2024-04-25T19:09:00Z">
              <w:r w:rsidRPr="006A7240">
                <w:t>System 4</w:t>
              </w:r>
            </w:ins>
          </w:p>
        </w:tc>
      </w:tr>
      <w:tr w:rsidR="00C80242" w:rsidRPr="006A7240" w14:paraId="2BA6D9FD" w14:textId="77777777" w:rsidTr="00F51488">
        <w:trPr>
          <w:jc w:val="center"/>
        </w:trPr>
        <w:tc>
          <w:tcPr>
            <w:tcW w:w="1793" w:type="pct"/>
            <w:tcBorders>
              <w:top w:val="single" w:sz="4" w:space="0" w:color="auto"/>
              <w:left w:val="single" w:sz="4" w:space="0" w:color="auto"/>
              <w:bottom w:val="single" w:sz="4" w:space="0" w:color="auto"/>
              <w:right w:val="single" w:sz="4" w:space="0" w:color="auto"/>
            </w:tcBorders>
            <w:hideMark/>
          </w:tcPr>
          <w:p w14:paraId="67DDEE4E" w14:textId="77777777" w:rsidR="00C80242" w:rsidRPr="006A7240" w:rsidRDefault="00C80242" w:rsidP="00F51488">
            <w:pPr>
              <w:pStyle w:val="Tabletext"/>
            </w:pPr>
            <w:r w:rsidRPr="006A7240">
              <w:t xml:space="preserve">Uplink tuning frequency range </w:t>
            </w:r>
          </w:p>
        </w:tc>
        <w:tc>
          <w:tcPr>
            <w:tcW w:w="551" w:type="pct"/>
            <w:tcBorders>
              <w:top w:val="single" w:sz="4" w:space="0" w:color="auto"/>
              <w:left w:val="single" w:sz="4" w:space="0" w:color="auto"/>
              <w:bottom w:val="single" w:sz="4" w:space="0" w:color="auto"/>
              <w:right w:val="single" w:sz="4" w:space="0" w:color="auto"/>
            </w:tcBorders>
            <w:hideMark/>
          </w:tcPr>
          <w:p w14:paraId="480C1C6C" w14:textId="77777777" w:rsidR="00C80242" w:rsidRPr="006A7240" w:rsidRDefault="00C80242" w:rsidP="00F51488">
            <w:pPr>
              <w:pStyle w:val="Tabletext"/>
              <w:jc w:val="center"/>
            </w:pPr>
            <w:r w:rsidRPr="006A7240">
              <w:t>(MHz)</w:t>
            </w:r>
          </w:p>
        </w:tc>
        <w:tc>
          <w:tcPr>
            <w:tcW w:w="2657" w:type="pct"/>
            <w:gridSpan w:val="4"/>
            <w:tcBorders>
              <w:top w:val="single" w:sz="4" w:space="0" w:color="auto"/>
              <w:left w:val="single" w:sz="4" w:space="0" w:color="auto"/>
              <w:bottom w:val="single" w:sz="4" w:space="0" w:color="auto"/>
              <w:right w:val="single" w:sz="4" w:space="0" w:color="auto"/>
            </w:tcBorders>
            <w:hideMark/>
          </w:tcPr>
          <w:p w14:paraId="13AB3F44" w14:textId="77777777" w:rsidR="00C80242" w:rsidRPr="006A7240" w:rsidRDefault="00C80242" w:rsidP="00F51488">
            <w:pPr>
              <w:spacing w:before="40" w:after="40"/>
              <w:jc w:val="center"/>
              <w:rPr>
                <w:rFonts w:eastAsia="SimSun"/>
                <w:sz w:val="20"/>
              </w:rPr>
            </w:pPr>
            <w:r w:rsidRPr="006A7240">
              <w:rPr>
                <w:rFonts w:eastAsia="SimSun"/>
                <w:sz w:val="20"/>
              </w:rPr>
              <w:t>7 900-8 025</w:t>
            </w:r>
          </w:p>
        </w:tc>
      </w:tr>
      <w:tr w:rsidR="00C80242" w:rsidRPr="006A7240" w14:paraId="737441E0" w14:textId="77777777" w:rsidTr="00F51488">
        <w:trPr>
          <w:jc w:val="center"/>
        </w:trPr>
        <w:tc>
          <w:tcPr>
            <w:tcW w:w="1793" w:type="pct"/>
            <w:tcBorders>
              <w:top w:val="single" w:sz="4" w:space="0" w:color="auto"/>
              <w:left w:val="single" w:sz="4" w:space="0" w:color="auto"/>
              <w:bottom w:val="single" w:sz="4" w:space="0" w:color="auto"/>
              <w:right w:val="single" w:sz="4" w:space="0" w:color="auto"/>
            </w:tcBorders>
          </w:tcPr>
          <w:p w14:paraId="3B0580EC" w14:textId="77777777" w:rsidR="00C80242" w:rsidRPr="006A7240" w:rsidRDefault="00C80242" w:rsidP="00F51488">
            <w:pPr>
              <w:pStyle w:val="Tabletext"/>
            </w:pPr>
            <w:r w:rsidRPr="006A7240">
              <w:t>Receiving antenna gain</w:t>
            </w:r>
          </w:p>
        </w:tc>
        <w:tc>
          <w:tcPr>
            <w:tcW w:w="551" w:type="pct"/>
            <w:tcBorders>
              <w:top w:val="single" w:sz="4" w:space="0" w:color="auto"/>
              <w:left w:val="single" w:sz="4" w:space="0" w:color="auto"/>
              <w:bottom w:val="single" w:sz="4" w:space="0" w:color="auto"/>
              <w:right w:val="single" w:sz="4" w:space="0" w:color="auto"/>
            </w:tcBorders>
          </w:tcPr>
          <w:p w14:paraId="5D2FB88C" w14:textId="77777777" w:rsidR="00C80242" w:rsidRPr="006A7240" w:rsidRDefault="00C80242" w:rsidP="00F51488">
            <w:pPr>
              <w:pStyle w:val="Tabletext"/>
              <w:jc w:val="center"/>
            </w:pPr>
            <w:r w:rsidRPr="006A7240">
              <w:t>(dBi)</w:t>
            </w:r>
          </w:p>
        </w:tc>
        <w:tc>
          <w:tcPr>
            <w:tcW w:w="664" w:type="pct"/>
            <w:tcBorders>
              <w:top w:val="single" w:sz="4" w:space="0" w:color="auto"/>
              <w:left w:val="single" w:sz="4" w:space="0" w:color="auto"/>
              <w:bottom w:val="single" w:sz="4" w:space="0" w:color="auto"/>
              <w:right w:val="single" w:sz="4" w:space="0" w:color="auto"/>
            </w:tcBorders>
          </w:tcPr>
          <w:p w14:paraId="0AC7B266" w14:textId="77777777" w:rsidR="00C80242" w:rsidRPr="006A7240" w:rsidRDefault="00C80242" w:rsidP="00F51488">
            <w:pPr>
              <w:spacing w:before="40" w:after="40"/>
              <w:jc w:val="center"/>
              <w:rPr>
                <w:sz w:val="20"/>
              </w:rPr>
            </w:pPr>
            <w:r w:rsidRPr="006A7240">
              <w:rPr>
                <w:sz w:val="20"/>
              </w:rPr>
              <w:t>40</w:t>
            </w:r>
          </w:p>
        </w:tc>
        <w:tc>
          <w:tcPr>
            <w:tcW w:w="664" w:type="pct"/>
            <w:tcBorders>
              <w:top w:val="single" w:sz="4" w:space="0" w:color="auto"/>
              <w:left w:val="single" w:sz="4" w:space="0" w:color="auto"/>
              <w:bottom w:val="single" w:sz="4" w:space="0" w:color="auto"/>
              <w:right w:val="single" w:sz="4" w:space="0" w:color="auto"/>
            </w:tcBorders>
          </w:tcPr>
          <w:p w14:paraId="2A1396DF" w14:textId="77777777" w:rsidR="00C80242" w:rsidRPr="006A7240" w:rsidRDefault="00C80242" w:rsidP="00F51488">
            <w:pPr>
              <w:spacing w:before="40" w:after="40"/>
              <w:jc w:val="center"/>
              <w:rPr>
                <w:sz w:val="20"/>
              </w:rPr>
            </w:pPr>
            <w:r w:rsidRPr="006A7240">
              <w:rPr>
                <w:sz w:val="20"/>
              </w:rPr>
              <w:t>40</w:t>
            </w:r>
          </w:p>
        </w:tc>
        <w:tc>
          <w:tcPr>
            <w:tcW w:w="664" w:type="pct"/>
            <w:tcBorders>
              <w:top w:val="single" w:sz="4" w:space="0" w:color="auto"/>
              <w:left w:val="single" w:sz="4" w:space="0" w:color="auto"/>
              <w:bottom w:val="single" w:sz="4" w:space="0" w:color="auto"/>
              <w:right w:val="single" w:sz="4" w:space="0" w:color="auto"/>
            </w:tcBorders>
          </w:tcPr>
          <w:p w14:paraId="4C8FBC1B" w14:textId="77777777" w:rsidR="00C80242" w:rsidRPr="006A7240" w:rsidRDefault="00C80242" w:rsidP="00F51488">
            <w:pPr>
              <w:spacing w:before="40" w:after="40"/>
              <w:jc w:val="center"/>
              <w:rPr>
                <w:sz w:val="20"/>
              </w:rPr>
            </w:pPr>
            <w:ins w:id="1042" w:author="France" w:date="2024-04-26T08:40:00Z">
              <w:r w:rsidRPr="006A7240">
                <w:rPr>
                  <w:sz w:val="20"/>
                </w:rPr>
                <w:t>40</w:t>
              </w:r>
            </w:ins>
          </w:p>
        </w:tc>
        <w:tc>
          <w:tcPr>
            <w:tcW w:w="664" w:type="pct"/>
            <w:tcBorders>
              <w:top w:val="single" w:sz="4" w:space="0" w:color="auto"/>
              <w:left w:val="single" w:sz="4" w:space="0" w:color="auto"/>
              <w:bottom w:val="single" w:sz="4" w:space="0" w:color="auto"/>
              <w:right w:val="single" w:sz="4" w:space="0" w:color="auto"/>
            </w:tcBorders>
          </w:tcPr>
          <w:p w14:paraId="41304282" w14:textId="77777777" w:rsidR="00C80242" w:rsidRPr="006A7240" w:rsidRDefault="00C80242" w:rsidP="00F51488">
            <w:pPr>
              <w:spacing w:before="40" w:after="40"/>
              <w:jc w:val="center"/>
              <w:rPr>
                <w:sz w:val="20"/>
              </w:rPr>
            </w:pPr>
            <w:ins w:id="1043" w:author="AK" w:date="2024-04-25T21:04:00Z">
              <w:r w:rsidRPr="006A7240">
                <w:rPr>
                  <w:sz w:val="20"/>
                </w:rPr>
                <w:t>3</w:t>
              </w:r>
            </w:ins>
            <w:ins w:id="1044" w:author="RUS" w:date="2024-04-25T19:09:00Z">
              <w:del w:id="1045" w:author="AK" w:date="2024-04-25T21:04:00Z">
                <w:r w:rsidRPr="006A7240" w:rsidDel="00352442">
                  <w:rPr>
                    <w:sz w:val="20"/>
                  </w:rPr>
                  <w:delText>4</w:delText>
                </w:r>
              </w:del>
              <w:r w:rsidRPr="006A7240">
                <w:rPr>
                  <w:sz w:val="20"/>
                </w:rPr>
                <w:t>0</w:t>
              </w:r>
            </w:ins>
          </w:p>
        </w:tc>
      </w:tr>
      <w:tr w:rsidR="00C80242" w:rsidRPr="006A7240" w14:paraId="6E668C38" w14:textId="77777777" w:rsidTr="00F51488">
        <w:trPr>
          <w:jc w:val="center"/>
        </w:trPr>
        <w:tc>
          <w:tcPr>
            <w:tcW w:w="1793" w:type="pct"/>
            <w:tcBorders>
              <w:top w:val="single" w:sz="4" w:space="0" w:color="auto"/>
              <w:left w:val="single" w:sz="4" w:space="0" w:color="auto"/>
              <w:bottom w:val="single" w:sz="4" w:space="0" w:color="auto"/>
              <w:right w:val="single" w:sz="4" w:space="0" w:color="auto"/>
            </w:tcBorders>
          </w:tcPr>
          <w:p w14:paraId="4E10279C" w14:textId="77777777" w:rsidR="00C80242" w:rsidRPr="006A7240" w:rsidRDefault="00C80242" w:rsidP="00F51488">
            <w:pPr>
              <w:pStyle w:val="Tabletext"/>
            </w:pPr>
            <w:r w:rsidRPr="006A7240">
              <w:t>Receiver noise temperature</w:t>
            </w:r>
          </w:p>
        </w:tc>
        <w:tc>
          <w:tcPr>
            <w:tcW w:w="551" w:type="pct"/>
            <w:tcBorders>
              <w:top w:val="single" w:sz="4" w:space="0" w:color="auto"/>
              <w:left w:val="single" w:sz="4" w:space="0" w:color="auto"/>
              <w:bottom w:val="single" w:sz="4" w:space="0" w:color="auto"/>
              <w:right w:val="single" w:sz="4" w:space="0" w:color="auto"/>
            </w:tcBorders>
          </w:tcPr>
          <w:p w14:paraId="5CCC619D" w14:textId="77777777" w:rsidR="00C80242" w:rsidRPr="006A7240" w:rsidRDefault="00C80242" w:rsidP="00F51488">
            <w:pPr>
              <w:pStyle w:val="Tabletext"/>
              <w:jc w:val="center"/>
            </w:pPr>
            <w:r w:rsidRPr="006A7240">
              <w:t>(K)</w:t>
            </w:r>
          </w:p>
        </w:tc>
        <w:tc>
          <w:tcPr>
            <w:tcW w:w="664" w:type="pct"/>
            <w:tcBorders>
              <w:top w:val="single" w:sz="4" w:space="0" w:color="auto"/>
              <w:left w:val="single" w:sz="4" w:space="0" w:color="auto"/>
              <w:bottom w:val="single" w:sz="4" w:space="0" w:color="auto"/>
              <w:right w:val="single" w:sz="4" w:space="0" w:color="auto"/>
            </w:tcBorders>
          </w:tcPr>
          <w:p w14:paraId="27C9AAFD" w14:textId="77777777" w:rsidR="00C80242" w:rsidRPr="006A7240" w:rsidDel="00F21602" w:rsidRDefault="00C80242" w:rsidP="00F51488">
            <w:pPr>
              <w:spacing w:before="40" w:after="40"/>
              <w:jc w:val="center"/>
              <w:rPr>
                <w:sz w:val="20"/>
              </w:rPr>
            </w:pPr>
            <w:r w:rsidRPr="006A7240">
              <w:rPr>
                <w:sz w:val="20"/>
              </w:rPr>
              <w:t>600</w:t>
            </w:r>
          </w:p>
        </w:tc>
        <w:tc>
          <w:tcPr>
            <w:tcW w:w="664" w:type="pct"/>
            <w:tcBorders>
              <w:top w:val="single" w:sz="4" w:space="0" w:color="auto"/>
              <w:left w:val="single" w:sz="4" w:space="0" w:color="auto"/>
              <w:bottom w:val="single" w:sz="4" w:space="0" w:color="auto"/>
              <w:right w:val="single" w:sz="4" w:space="0" w:color="auto"/>
            </w:tcBorders>
          </w:tcPr>
          <w:p w14:paraId="7EB17569" w14:textId="77777777" w:rsidR="00C80242" w:rsidRPr="006A7240" w:rsidRDefault="00C80242" w:rsidP="00F51488">
            <w:pPr>
              <w:spacing w:before="40" w:after="40"/>
              <w:jc w:val="center"/>
              <w:rPr>
                <w:sz w:val="20"/>
              </w:rPr>
            </w:pPr>
            <w:r w:rsidRPr="006A7240">
              <w:rPr>
                <w:sz w:val="20"/>
              </w:rPr>
              <w:t>600</w:t>
            </w:r>
          </w:p>
        </w:tc>
        <w:tc>
          <w:tcPr>
            <w:tcW w:w="664" w:type="pct"/>
            <w:tcBorders>
              <w:top w:val="single" w:sz="4" w:space="0" w:color="auto"/>
              <w:left w:val="single" w:sz="4" w:space="0" w:color="auto"/>
              <w:bottom w:val="single" w:sz="4" w:space="0" w:color="auto"/>
              <w:right w:val="single" w:sz="4" w:space="0" w:color="auto"/>
            </w:tcBorders>
          </w:tcPr>
          <w:p w14:paraId="78F2449D" w14:textId="77777777" w:rsidR="00C80242" w:rsidRPr="006A7240" w:rsidRDefault="00C80242" w:rsidP="00F51488">
            <w:pPr>
              <w:spacing w:before="40" w:after="40"/>
              <w:jc w:val="center"/>
              <w:rPr>
                <w:sz w:val="20"/>
              </w:rPr>
            </w:pPr>
            <w:ins w:id="1046" w:author="France" w:date="2024-04-26T08:40:00Z">
              <w:r w:rsidRPr="006A7240">
                <w:rPr>
                  <w:sz w:val="20"/>
                </w:rPr>
                <w:t>600</w:t>
              </w:r>
            </w:ins>
          </w:p>
        </w:tc>
        <w:tc>
          <w:tcPr>
            <w:tcW w:w="664" w:type="pct"/>
            <w:tcBorders>
              <w:top w:val="single" w:sz="4" w:space="0" w:color="auto"/>
              <w:left w:val="single" w:sz="4" w:space="0" w:color="auto"/>
              <w:bottom w:val="single" w:sz="4" w:space="0" w:color="auto"/>
              <w:right w:val="single" w:sz="4" w:space="0" w:color="auto"/>
            </w:tcBorders>
          </w:tcPr>
          <w:p w14:paraId="013F2477" w14:textId="77777777" w:rsidR="00C80242" w:rsidRPr="006A7240" w:rsidDel="00BB1F90" w:rsidRDefault="00C80242" w:rsidP="00F51488">
            <w:pPr>
              <w:spacing w:before="40" w:after="40"/>
              <w:jc w:val="center"/>
              <w:rPr>
                <w:sz w:val="20"/>
              </w:rPr>
            </w:pPr>
            <w:ins w:id="1047" w:author="RUS" w:date="2024-04-25T19:09:00Z">
              <w:r w:rsidRPr="006A7240">
                <w:rPr>
                  <w:sz w:val="20"/>
                </w:rPr>
                <w:t>500</w:t>
              </w:r>
            </w:ins>
          </w:p>
        </w:tc>
      </w:tr>
      <w:tr w:rsidR="00C80242" w:rsidRPr="006A7240" w14:paraId="6E761939" w14:textId="77777777" w:rsidTr="00F51488">
        <w:trPr>
          <w:jc w:val="center"/>
        </w:trPr>
        <w:tc>
          <w:tcPr>
            <w:tcW w:w="1793" w:type="pct"/>
            <w:tcBorders>
              <w:top w:val="single" w:sz="4" w:space="0" w:color="auto"/>
              <w:left w:val="single" w:sz="4" w:space="0" w:color="auto"/>
              <w:bottom w:val="single" w:sz="4" w:space="0" w:color="auto"/>
              <w:right w:val="single" w:sz="4" w:space="0" w:color="auto"/>
            </w:tcBorders>
            <w:hideMark/>
          </w:tcPr>
          <w:p w14:paraId="6F1E39E0" w14:textId="77777777" w:rsidR="00C80242" w:rsidRPr="006A7240" w:rsidRDefault="00C80242" w:rsidP="00F51488">
            <w:pPr>
              <w:pStyle w:val="Tabletext"/>
            </w:pPr>
            <w:r w:rsidRPr="006A7240">
              <w:t>Uplink polarization (RHC, LHC, VL, HL or offset linear)</w:t>
            </w:r>
          </w:p>
        </w:tc>
        <w:tc>
          <w:tcPr>
            <w:tcW w:w="551" w:type="pct"/>
            <w:tcBorders>
              <w:top w:val="single" w:sz="4" w:space="0" w:color="auto"/>
              <w:left w:val="single" w:sz="4" w:space="0" w:color="auto"/>
              <w:bottom w:val="single" w:sz="4" w:space="0" w:color="auto"/>
              <w:right w:val="single" w:sz="4" w:space="0" w:color="auto"/>
            </w:tcBorders>
          </w:tcPr>
          <w:p w14:paraId="759F4394" w14:textId="77777777" w:rsidR="00C80242" w:rsidRPr="006A7240" w:rsidRDefault="00C80242" w:rsidP="00F51488">
            <w:pPr>
              <w:pStyle w:val="Tabletext"/>
              <w:jc w:val="center"/>
            </w:pPr>
          </w:p>
        </w:tc>
        <w:tc>
          <w:tcPr>
            <w:tcW w:w="664" w:type="pct"/>
            <w:tcBorders>
              <w:top w:val="single" w:sz="4" w:space="0" w:color="auto"/>
              <w:left w:val="single" w:sz="4" w:space="0" w:color="auto"/>
              <w:bottom w:val="single" w:sz="4" w:space="0" w:color="auto"/>
              <w:right w:val="single" w:sz="4" w:space="0" w:color="auto"/>
            </w:tcBorders>
          </w:tcPr>
          <w:p w14:paraId="79F072AF" w14:textId="77777777" w:rsidR="00C80242" w:rsidRPr="006A7240" w:rsidRDefault="00C80242" w:rsidP="00F51488">
            <w:pPr>
              <w:spacing w:before="40" w:after="40"/>
              <w:jc w:val="center"/>
              <w:rPr>
                <w:sz w:val="20"/>
              </w:rPr>
            </w:pPr>
            <w:r w:rsidRPr="006A7240">
              <w:rPr>
                <w:sz w:val="20"/>
              </w:rPr>
              <w:t>Circular</w:t>
            </w:r>
          </w:p>
        </w:tc>
        <w:tc>
          <w:tcPr>
            <w:tcW w:w="664" w:type="pct"/>
            <w:tcBorders>
              <w:top w:val="single" w:sz="4" w:space="0" w:color="auto"/>
              <w:left w:val="single" w:sz="4" w:space="0" w:color="auto"/>
              <w:bottom w:val="single" w:sz="4" w:space="0" w:color="auto"/>
              <w:right w:val="single" w:sz="4" w:space="0" w:color="auto"/>
            </w:tcBorders>
          </w:tcPr>
          <w:p w14:paraId="186C8F66" w14:textId="77777777" w:rsidR="00C80242" w:rsidRPr="006A7240" w:rsidRDefault="00C80242" w:rsidP="00F51488">
            <w:pPr>
              <w:spacing w:before="40" w:after="40"/>
              <w:jc w:val="center"/>
              <w:rPr>
                <w:sz w:val="20"/>
              </w:rPr>
            </w:pPr>
            <w:r w:rsidRPr="006A7240">
              <w:rPr>
                <w:sz w:val="20"/>
              </w:rPr>
              <w:t>Circular</w:t>
            </w:r>
          </w:p>
        </w:tc>
        <w:tc>
          <w:tcPr>
            <w:tcW w:w="664" w:type="pct"/>
            <w:tcBorders>
              <w:top w:val="single" w:sz="4" w:space="0" w:color="auto"/>
              <w:left w:val="single" w:sz="4" w:space="0" w:color="auto"/>
              <w:bottom w:val="single" w:sz="4" w:space="0" w:color="auto"/>
              <w:right w:val="single" w:sz="4" w:space="0" w:color="auto"/>
            </w:tcBorders>
          </w:tcPr>
          <w:p w14:paraId="17C5FE38" w14:textId="77777777" w:rsidR="00C80242" w:rsidRPr="006A7240" w:rsidRDefault="00C80242" w:rsidP="00F51488">
            <w:pPr>
              <w:spacing w:before="40" w:after="40"/>
              <w:jc w:val="center"/>
              <w:rPr>
                <w:sz w:val="20"/>
              </w:rPr>
            </w:pPr>
            <w:ins w:id="1048" w:author="France" w:date="2024-04-26T08:40:00Z">
              <w:r w:rsidRPr="006A7240">
                <w:rPr>
                  <w:sz w:val="20"/>
                </w:rPr>
                <w:t>Circular</w:t>
              </w:r>
            </w:ins>
          </w:p>
        </w:tc>
        <w:tc>
          <w:tcPr>
            <w:tcW w:w="664" w:type="pct"/>
            <w:tcBorders>
              <w:top w:val="single" w:sz="4" w:space="0" w:color="auto"/>
              <w:left w:val="single" w:sz="4" w:space="0" w:color="auto"/>
              <w:bottom w:val="single" w:sz="4" w:space="0" w:color="auto"/>
              <w:right w:val="single" w:sz="4" w:space="0" w:color="auto"/>
            </w:tcBorders>
          </w:tcPr>
          <w:p w14:paraId="21B66CBB" w14:textId="77777777" w:rsidR="00C80242" w:rsidRPr="006A7240" w:rsidRDefault="00C80242" w:rsidP="00F51488">
            <w:pPr>
              <w:spacing w:before="40" w:after="40"/>
              <w:jc w:val="center"/>
              <w:rPr>
                <w:sz w:val="20"/>
              </w:rPr>
            </w:pPr>
            <w:ins w:id="1049" w:author="RUS" w:date="2024-04-25T19:09:00Z">
              <w:r w:rsidRPr="006A7240">
                <w:rPr>
                  <w:sz w:val="20"/>
                </w:rPr>
                <w:t>Circular</w:t>
              </w:r>
            </w:ins>
          </w:p>
        </w:tc>
      </w:tr>
      <w:tr w:rsidR="00C80242" w:rsidRPr="006A7240" w14:paraId="5E510ACD" w14:textId="77777777" w:rsidTr="00F51488">
        <w:trPr>
          <w:jc w:val="center"/>
        </w:trPr>
        <w:tc>
          <w:tcPr>
            <w:tcW w:w="1793" w:type="pct"/>
            <w:tcBorders>
              <w:top w:val="single" w:sz="4" w:space="0" w:color="auto"/>
              <w:left w:val="single" w:sz="4" w:space="0" w:color="auto"/>
              <w:bottom w:val="single" w:sz="4" w:space="0" w:color="auto"/>
              <w:right w:val="single" w:sz="4" w:space="0" w:color="auto"/>
            </w:tcBorders>
            <w:hideMark/>
          </w:tcPr>
          <w:p w14:paraId="43B29100" w14:textId="77777777" w:rsidR="00C80242" w:rsidRPr="006A7240" w:rsidRDefault="00C80242" w:rsidP="00F51488">
            <w:pPr>
              <w:pStyle w:val="Tabletext"/>
            </w:pPr>
            <w:r w:rsidRPr="006A7240">
              <w:t xml:space="preserve">Downlink tuning frequency range </w:t>
            </w:r>
          </w:p>
        </w:tc>
        <w:tc>
          <w:tcPr>
            <w:tcW w:w="551" w:type="pct"/>
            <w:tcBorders>
              <w:top w:val="single" w:sz="4" w:space="0" w:color="auto"/>
              <w:left w:val="single" w:sz="4" w:space="0" w:color="auto"/>
              <w:bottom w:val="single" w:sz="4" w:space="0" w:color="auto"/>
              <w:right w:val="single" w:sz="4" w:space="0" w:color="auto"/>
            </w:tcBorders>
            <w:hideMark/>
          </w:tcPr>
          <w:p w14:paraId="3471790E" w14:textId="77777777" w:rsidR="00C80242" w:rsidRPr="006A7240" w:rsidRDefault="00C80242" w:rsidP="00F51488">
            <w:pPr>
              <w:pStyle w:val="Tabletext"/>
              <w:jc w:val="center"/>
            </w:pPr>
            <w:r w:rsidRPr="006A7240">
              <w:t>(MHz)</w:t>
            </w:r>
          </w:p>
        </w:tc>
        <w:tc>
          <w:tcPr>
            <w:tcW w:w="2657" w:type="pct"/>
            <w:gridSpan w:val="4"/>
            <w:tcBorders>
              <w:top w:val="single" w:sz="4" w:space="0" w:color="auto"/>
              <w:left w:val="single" w:sz="4" w:space="0" w:color="auto"/>
              <w:bottom w:val="single" w:sz="4" w:space="0" w:color="auto"/>
              <w:right w:val="single" w:sz="4" w:space="0" w:color="auto"/>
            </w:tcBorders>
          </w:tcPr>
          <w:p w14:paraId="003DCF94" w14:textId="77777777" w:rsidR="00C80242" w:rsidRPr="006A7240" w:rsidRDefault="00C80242" w:rsidP="00F51488">
            <w:pPr>
              <w:spacing w:before="40" w:after="40"/>
              <w:jc w:val="center"/>
              <w:rPr>
                <w:sz w:val="20"/>
              </w:rPr>
            </w:pPr>
            <w:r w:rsidRPr="006A7240">
              <w:rPr>
                <w:sz w:val="20"/>
              </w:rPr>
              <w:t xml:space="preserve">7 250-7 </w:t>
            </w:r>
            <w:ins w:id="1050" w:author="FRA" w:date="2024-04-25T18:28:00Z">
              <w:r w:rsidRPr="006A7240">
                <w:rPr>
                  <w:sz w:val="20"/>
                </w:rPr>
                <w:t>375</w:t>
              </w:r>
            </w:ins>
            <w:del w:id="1051" w:author="FRA" w:date="2024-04-25T18:28:00Z">
              <w:r w:rsidRPr="006A7240" w:rsidDel="004621FD">
                <w:rPr>
                  <w:sz w:val="20"/>
                </w:rPr>
                <w:delText>750</w:delText>
              </w:r>
            </w:del>
          </w:p>
        </w:tc>
      </w:tr>
      <w:tr w:rsidR="00C80242" w:rsidRPr="006A7240" w14:paraId="7217741B" w14:textId="77777777" w:rsidTr="00F51488">
        <w:trPr>
          <w:jc w:val="center"/>
        </w:trPr>
        <w:tc>
          <w:tcPr>
            <w:tcW w:w="1793" w:type="pct"/>
            <w:tcBorders>
              <w:top w:val="single" w:sz="4" w:space="0" w:color="auto"/>
              <w:left w:val="single" w:sz="4" w:space="0" w:color="auto"/>
              <w:bottom w:val="single" w:sz="4" w:space="0" w:color="auto"/>
              <w:right w:val="single" w:sz="4" w:space="0" w:color="auto"/>
            </w:tcBorders>
            <w:hideMark/>
          </w:tcPr>
          <w:p w14:paraId="6618307D" w14:textId="77777777" w:rsidR="00C80242" w:rsidRPr="006A7240" w:rsidRDefault="00C80242" w:rsidP="00F51488">
            <w:pPr>
              <w:pStyle w:val="Tabletext"/>
            </w:pPr>
            <w:r w:rsidRPr="006A7240">
              <w:t xml:space="preserve">Downlink polarization </w:t>
            </w:r>
          </w:p>
        </w:tc>
        <w:tc>
          <w:tcPr>
            <w:tcW w:w="551" w:type="pct"/>
            <w:tcBorders>
              <w:top w:val="single" w:sz="4" w:space="0" w:color="auto"/>
              <w:left w:val="single" w:sz="4" w:space="0" w:color="auto"/>
              <w:bottom w:val="single" w:sz="4" w:space="0" w:color="auto"/>
              <w:right w:val="single" w:sz="4" w:space="0" w:color="auto"/>
            </w:tcBorders>
          </w:tcPr>
          <w:p w14:paraId="490927B7" w14:textId="77777777" w:rsidR="00C80242" w:rsidRPr="006A7240" w:rsidRDefault="00C80242" w:rsidP="00F51488">
            <w:pPr>
              <w:pStyle w:val="Tabletext"/>
              <w:jc w:val="center"/>
            </w:pPr>
          </w:p>
        </w:tc>
        <w:tc>
          <w:tcPr>
            <w:tcW w:w="664" w:type="pct"/>
            <w:tcBorders>
              <w:top w:val="single" w:sz="4" w:space="0" w:color="auto"/>
              <w:left w:val="single" w:sz="4" w:space="0" w:color="auto"/>
              <w:bottom w:val="single" w:sz="4" w:space="0" w:color="auto"/>
              <w:right w:val="single" w:sz="4" w:space="0" w:color="auto"/>
            </w:tcBorders>
            <w:hideMark/>
          </w:tcPr>
          <w:p w14:paraId="7F457E6E" w14:textId="77777777" w:rsidR="00C80242" w:rsidRPr="006A7240" w:rsidRDefault="00C80242" w:rsidP="00F51488">
            <w:pPr>
              <w:spacing w:before="40" w:after="40"/>
              <w:jc w:val="center"/>
              <w:rPr>
                <w:sz w:val="20"/>
              </w:rPr>
            </w:pPr>
            <w:r w:rsidRPr="006A7240">
              <w:rPr>
                <w:sz w:val="20"/>
              </w:rPr>
              <w:t>Circular</w:t>
            </w:r>
          </w:p>
        </w:tc>
        <w:tc>
          <w:tcPr>
            <w:tcW w:w="664" w:type="pct"/>
            <w:tcBorders>
              <w:top w:val="single" w:sz="4" w:space="0" w:color="auto"/>
              <w:left w:val="single" w:sz="4" w:space="0" w:color="auto"/>
              <w:bottom w:val="single" w:sz="4" w:space="0" w:color="auto"/>
              <w:right w:val="single" w:sz="4" w:space="0" w:color="auto"/>
            </w:tcBorders>
            <w:hideMark/>
          </w:tcPr>
          <w:p w14:paraId="281031D5" w14:textId="77777777" w:rsidR="00C80242" w:rsidRPr="006A7240" w:rsidRDefault="00C80242" w:rsidP="00F51488">
            <w:pPr>
              <w:spacing w:before="40" w:after="40"/>
              <w:jc w:val="center"/>
              <w:rPr>
                <w:sz w:val="20"/>
              </w:rPr>
            </w:pPr>
            <w:r w:rsidRPr="006A7240">
              <w:rPr>
                <w:sz w:val="20"/>
              </w:rPr>
              <w:t>Circular</w:t>
            </w:r>
          </w:p>
        </w:tc>
        <w:tc>
          <w:tcPr>
            <w:tcW w:w="664" w:type="pct"/>
            <w:tcBorders>
              <w:top w:val="single" w:sz="4" w:space="0" w:color="auto"/>
              <w:left w:val="single" w:sz="4" w:space="0" w:color="auto"/>
              <w:bottom w:val="single" w:sz="4" w:space="0" w:color="auto"/>
              <w:right w:val="single" w:sz="4" w:space="0" w:color="auto"/>
            </w:tcBorders>
          </w:tcPr>
          <w:p w14:paraId="10547333" w14:textId="77777777" w:rsidR="00C80242" w:rsidRPr="006A7240" w:rsidRDefault="00C80242" w:rsidP="00F51488">
            <w:pPr>
              <w:spacing w:before="40" w:after="40"/>
              <w:jc w:val="center"/>
              <w:rPr>
                <w:sz w:val="20"/>
              </w:rPr>
            </w:pPr>
            <w:ins w:id="1052" w:author="France" w:date="2024-04-26T08:40:00Z">
              <w:r w:rsidRPr="006A7240">
                <w:rPr>
                  <w:sz w:val="20"/>
                </w:rPr>
                <w:t>Circular</w:t>
              </w:r>
            </w:ins>
          </w:p>
        </w:tc>
        <w:tc>
          <w:tcPr>
            <w:tcW w:w="664" w:type="pct"/>
            <w:tcBorders>
              <w:top w:val="single" w:sz="4" w:space="0" w:color="auto"/>
              <w:left w:val="single" w:sz="4" w:space="0" w:color="auto"/>
              <w:bottom w:val="single" w:sz="4" w:space="0" w:color="auto"/>
              <w:right w:val="single" w:sz="4" w:space="0" w:color="auto"/>
            </w:tcBorders>
          </w:tcPr>
          <w:p w14:paraId="12D4358F" w14:textId="77777777" w:rsidR="00C80242" w:rsidRPr="006A7240" w:rsidRDefault="00C80242" w:rsidP="00F51488">
            <w:pPr>
              <w:spacing w:before="40" w:after="40"/>
              <w:jc w:val="center"/>
              <w:rPr>
                <w:sz w:val="20"/>
              </w:rPr>
            </w:pPr>
            <w:ins w:id="1053" w:author="RUS" w:date="2024-04-25T19:09:00Z">
              <w:r w:rsidRPr="006A7240">
                <w:rPr>
                  <w:sz w:val="20"/>
                </w:rPr>
                <w:t>Circular</w:t>
              </w:r>
            </w:ins>
          </w:p>
        </w:tc>
      </w:tr>
      <w:tr w:rsidR="00C80242" w:rsidRPr="006A7240" w14:paraId="5BFAD303" w14:textId="77777777" w:rsidTr="00F51488">
        <w:trPr>
          <w:jc w:val="center"/>
        </w:trPr>
        <w:tc>
          <w:tcPr>
            <w:tcW w:w="1793" w:type="pct"/>
            <w:tcBorders>
              <w:top w:val="single" w:sz="4" w:space="0" w:color="auto"/>
              <w:left w:val="single" w:sz="4" w:space="0" w:color="auto"/>
              <w:bottom w:val="single" w:sz="4" w:space="0" w:color="auto"/>
              <w:right w:val="single" w:sz="4" w:space="0" w:color="auto"/>
            </w:tcBorders>
            <w:hideMark/>
          </w:tcPr>
          <w:p w14:paraId="08CE22C1" w14:textId="77777777" w:rsidR="00C80242" w:rsidRPr="006A7240" w:rsidRDefault="00C80242" w:rsidP="00F51488">
            <w:pPr>
              <w:pStyle w:val="Tabletext"/>
            </w:pPr>
            <w:r w:rsidRPr="006A7240">
              <w:t>Peak transmit antenna gain</w:t>
            </w:r>
          </w:p>
        </w:tc>
        <w:tc>
          <w:tcPr>
            <w:tcW w:w="551" w:type="pct"/>
            <w:tcBorders>
              <w:top w:val="single" w:sz="4" w:space="0" w:color="auto"/>
              <w:left w:val="single" w:sz="4" w:space="0" w:color="auto"/>
              <w:bottom w:val="single" w:sz="4" w:space="0" w:color="auto"/>
              <w:right w:val="single" w:sz="4" w:space="0" w:color="auto"/>
            </w:tcBorders>
            <w:hideMark/>
          </w:tcPr>
          <w:p w14:paraId="6717EBCD" w14:textId="77777777" w:rsidR="00C80242" w:rsidRPr="006A7240" w:rsidRDefault="00C80242" w:rsidP="00F51488">
            <w:pPr>
              <w:pStyle w:val="Tabletext"/>
              <w:jc w:val="center"/>
            </w:pPr>
            <w:r w:rsidRPr="006A7240">
              <w:t>(dBi)</w:t>
            </w:r>
          </w:p>
        </w:tc>
        <w:tc>
          <w:tcPr>
            <w:tcW w:w="664" w:type="pct"/>
            <w:tcBorders>
              <w:top w:val="single" w:sz="4" w:space="0" w:color="auto"/>
              <w:left w:val="single" w:sz="4" w:space="0" w:color="auto"/>
              <w:bottom w:val="single" w:sz="4" w:space="0" w:color="auto"/>
              <w:right w:val="single" w:sz="4" w:space="0" w:color="auto"/>
            </w:tcBorders>
            <w:hideMark/>
          </w:tcPr>
          <w:p w14:paraId="1BBDFF53" w14:textId="77777777" w:rsidR="00C80242" w:rsidRPr="006A7240" w:rsidRDefault="00C80242" w:rsidP="00F51488">
            <w:pPr>
              <w:pStyle w:val="Tabletext"/>
              <w:tabs>
                <w:tab w:val="clear" w:pos="1134"/>
              </w:tabs>
              <w:jc w:val="center"/>
            </w:pPr>
            <w:r w:rsidRPr="006A7240">
              <w:t>40</w:t>
            </w:r>
          </w:p>
        </w:tc>
        <w:tc>
          <w:tcPr>
            <w:tcW w:w="664" w:type="pct"/>
            <w:tcBorders>
              <w:top w:val="single" w:sz="4" w:space="0" w:color="auto"/>
              <w:left w:val="single" w:sz="4" w:space="0" w:color="auto"/>
              <w:bottom w:val="single" w:sz="4" w:space="0" w:color="auto"/>
              <w:right w:val="single" w:sz="4" w:space="0" w:color="auto"/>
            </w:tcBorders>
            <w:hideMark/>
          </w:tcPr>
          <w:p w14:paraId="62F8E38C" w14:textId="77777777" w:rsidR="00C80242" w:rsidRPr="006A7240" w:rsidRDefault="00C80242" w:rsidP="00F51488">
            <w:pPr>
              <w:pStyle w:val="Tabletext"/>
              <w:tabs>
                <w:tab w:val="clear" w:pos="1134"/>
              </w:tabs>
              <w:jc w:val="center"/>
            </w:pPr>
            <w:r w:rsidRPr="006A7240">
              <w:t>40</w:t>
            </w:r>
          </w:p>
        </w:tc>
        <w:tc>
          <w:tcPr>
            <w:tcW w:w="664" w:type="pct"/>
            <w:tcBorders>
              <w:top w:val="single" w:sz="4" w:space="0" w:color="auto"/>
              <w:left w:val="single" w:sz="4" w:space="0" w:color="auto"/>
              <w:bottom w:val="single" w:sz="4" w:space="0" w:color="auto"/>
              <w:right w:val="single" w:sz="4" w:space="0" w:color="auto"/>
            </w:tcBorders>
          </w:tcPr>
          <w:p w14:paraId="013E6E3F" w14:textId="77777777" w:rsidR="00C80242" w:rsidRPr="006A7240" w:rsidRDefault="00C80242" w:rsidP="00F51488">
            <w:pPr>
              <w:pStyle w:val="Tabletext"/>
              <w:tabs>
                <w:tab w:val="clear" w:pos="1134"/>
              </w:tabs>
              <w:jc w:val="center"/>
            </w:pPr>
            <w:ins w:id="1054" w:author="France" w:date="2024-04-26T08:40:00Z">
              <w:r w:rsidRPr="006A7240">
                <w:t>40</w:t>
              </w:r>
            </w:ins>
          </w:p>
        </w:tc>
        <w:tc>
          <w:tcPr>
            <w:tcW w:w="664" w:type="pct"/>
            <w:tcBorders>
              <w:top w:val="single" w:sz="4" w:space="0" w:color="auto"/>
              <w:left w:val="single" w:sz="4" w:space="0" w:color="auto"/>
              <w:bottom w:val="single" w:sz="4" w:space="0" w:color="auto"/>
              <w:right w:val="single" w:sz="4" w:space="0" w:color="auto"/>
            </w:tcBorders>
          </w:tcPr>
          <w:p w14:paraId="53180814" w14:textId="77777777" w:rsidR="00C80242" w:rsidRPr="006A7240" w:rsidRDefault="00C80242" w:rsidP="00F51488">
            <w:pPr>
              <w:pStyle w:val="Tabletext"/>
              <w:tabs>
                <w:tab w:val="clear" w:pos="1134"/>
              </w:tabs>
              <w:jc w:val="center"/>
            </w:pPr>
            <w:ins w:id="1055" w:author="AK" w:date="2024-04-25T21:05:00Z">
              <w:r w:rsidRPr="006A7240">
                <w:t>3</w:t>
              </w:r>
            </w:ins>
            <w:ins w:id="1056" w:author="RUS" w:date="2024-04-25T19:09:00Z">
              <w:del w:id="1057" w:author="AK" w:date="2024-04-25T21:05:00Z">
                <w:r w:rsidRPr="006A7240" w:rsidDel="00352442">
                  <w:delText>4</w:delText>
                </w:r>
              </w:del>
              <w:r w:rsidRPr="006A7240">
                <w:t>0</w:t>
              </w:r>
            </w:ins>
          </w:p>
        </w:tc>
      </w:tr>
      <w:tr w:rsidR="00C80242" w:rsidRPr="006A7240" w14:paraId="7D62D2F3" w14:textId="77777777" w:rsidTr="00F51488">
        <w:trPr>
          <w:jc w:val="center"/>
        </w:trPr>
        <w:tc>
          <w:tcPr>
            <w:tcW w:w="1793" w:type="pct"/>
            <w:tcBorders>
              <w:top w:val="single" w:sz="4" w:space="0" w:color="auto"/>
              <w:left w:val="single" w:sz="4" w:space="0" w:color="auto"/>
              <w:bottom w:val="single" w:sz="4" w:space="0" w:color="auto"/>
              <w:right w:val="single" w:sz="4" w:space="0" w:color="auto"/>
            </w:tcBorders>
            <w:hideMark/>
          </w:tcPr>
          <w:p w14:paraId="407E0709" w14:textId="77777777" w:rsidR="00C80242" w:rsidRPr="006A7240" w:rsidRDefault="00C80242" w:rsidP="00F51488">
            <w:pPr>
              <w:pStyle w:val="Tabletext"/>
            </w:pPr>
            <w:r w:rsidRPr="006A7240">
              <w:t>Transmit antenna gain pattern</w:t>
            </w:r>
          </w:p>
        </w:tc>
        <w:tc>
          <w:tcPr>
            <w:tcW w:w="551" w:type="pct"/>
            <w:tcBorders>
              <w:top w:val="single" w:sz="4" w:space="0" w:color="auto"/>
              <w:left w:val="single" w:sz="4" w:space="0" w:color="auto"/>
              <w:bottom w:val="single" w:sz="4" w:space="0" w:color="auto"/>
              <w:right w:val="single" w:sz="4" w:space="0" w:color="auto"/>
            </w:tcBorders>
          </w:tcPr>
          <w:p w14:paraId="3DE0C228" w14:textId="77777777" w:rsidR="00C80242" w:rsidRPr="006A7240" w:rsidRDefault="00C80242" w:rsidP="00F51488">
            <w:pPr>
              <w:pStyle w:val="Tabletext"/>
              <w:jc w:val="center"/>
            </w:pPr>
          </w:p>
        </w:tc>
        <w:tc>
          <w:tcPr>
            <w:tcW w:w="2657" w:type="pct"/>
            <w:gridSpan w:val="4"/>
            <w:tcBorders>
              <w:top w:val="single" w:sz="4" w:space="0" w:color="auto"/>
              <w:left w:val="single" w:sz="4" w:space="0" w:color="auto"/>
              <w:bottom w:val="single" w:sz="4" w:space="0" w:color="auto"/>
              <w:right w:val="single" w:sz="4" w:space="0" w:color="auto"/>
            </w:tcBorders>
            <w:hideMark/>
          </w:tcPr>
          <w:p w14:paraId="728542DB" w14:textId="77777777" w:rsidR="00C80242" w:rsidRPr="006A7240" w:rsidRDefault="00C80242" w:rsidP="00F51488">
            <w:pPr>
              <w:pStyle w:val="Tabletext"/>
              <w:tabs>
                <w:tab w:val="clear" w:pos="1134"/>
              </w:tabs>
              <w:jc w:val="center"/>
            </w:pPr>
            <w:r w:rsidRPr="006A7240">
              <w:t>Rec. ITU-R S.1528</w:t>
            </w:r>
          </w:p>
        </w:tc>
      </w:tr>
      <w:tr w:rsidR="00C80242" w:rsidRPr="006A7240" w14:paraId="4DBB9B6A" w14:textId="77777777" w:rsidTr="00F51488">
        <w:trPr>
          <w:jc w:val="center"/>
        </w:trPr>
        <w:tc>
          <w:tcPr>
            <w:tcW w:w="1793" w:type="pct"/>
            <w:tcBorders>
              <w:top w:val="single" w:sz="4" w:space="0" w:color="auto"/>
              <w:left w:val="single" w:sz="4" w:space="0" w:color="auto"/>
              <w:bottom w:val="single" w:sz="4" w:space="0" w:color="auto"/>
              <w:right w:val="single" w:sz="4" w:space="0" w:color="auto"/>
            </w:tcBorders>
            <w:hideMark/>
          </w:tcPr>
          <w:p w14:paraId="5343BD2C" w14:textId="77777777" w:rsidR="00C80242" w:rsidRPr="006A7240" w:rsidRDefault="00C80242" w:rsidP="00F51488">
            <w:pPr>
              <w:pStyle w:val="Tabletext"/>
            </w:pPr>
            <w:r w:rsidRPr="006A7240">
              <w:t>Maximum Transmit e.i.r.p. spectral density</w:t>
            </w:r>
          </w:p>
        </w:tc>
        <w:tc>
          <w:tcPr>
            <w:tcW w:w="551" w:type="pct"/>
            <w:tcBorders>
              <w:top w:val="single" w:sz="4" w:space="0" w:color="auto"/>
              <w:left w:val="single" w:sz="4" w:space="0" w:color="auto"/>
              <w:bottom w:val="single" w:sz="4" w:space="0" w:color="auto"/>
              <w:right w:val="single" w:sz="4" w:space="0" w:color="auto"/>
            </w:tcBorders>
            <w:hideMark/>
          </w:tcPr>
          <w:p w14:paraId="68BD156D" w14:textId="77777777" w:rsidR="00C80242" w:rsidRPr="006A7240" w:rsidRDefault="00C80242" w:rsidP="00F51488">
            <w:pPr>
              <w:pStyle w:val="Tabletext"/>
              <w:jc w:val="center"/>
            </w:pPr>
            <w:r w:rsidRPr="006A7240">
              <w:t>(dBW/Hz)</w:t>
            </w:r>
          </w:p>
        </w:tc>
        <w:tc>
          <w:tcPr>
            <w:tcW w:w="2657" w:type="pct"/>
            <w:gridSpan w:val="4"/>
            <w:tcBorders>
              <w:top w:val="single" w:sz="4" w:space="0" w:color="auto"/>
              <w:left w:val="single" w:sz="4" w:space="0" w:color="auto"/>
              <w:bottom w:val="single" w:sz="4" w:space="0" w:color="auto"/>
              <w:right w:val="single" w:sz="4" w:space="0" w:color="auto"/>
            </w:tcBorders>
          </w:tcPr>
          <w:p w14:paraId="38EBEBA3" w14:textId="77777777" w:rsidR="00C80242" w:rsidRPr="006A7240" w:rsidRDefault="00C80242" w:rsidP="00F51488">
            <w:pPr>
              <w:pStyle w:val="Tabletext"/>
              <w:tabs>
                <w:tab w:val="clear" w:pos="1134"/>
              </w:tabs>
              <w:jc w:val="center"/>
            </w:pPr>
            <w:r w:rsidRPr="006A7240">
              <w:t xml:space="preserve">Complies with Table </w:t>
            </w:r>
            <w:r w:rsidRPr="006A7240">
              <w:rPr>
                <w:b/>
                <w:bCs/>
              </w:rPr>
              <w:t>21-4</w:t>
            </w:r>
            <w:r w:rsidRPr="006A7240">
              <w:t xml:space="preserve"> of RR Article </w:t>
            </w:r>
            <w:r w:rsidRPr="006A7240">
              <w:rPr>
                <w:b/>
                <w:bCs/>
              </w:rPr>
              <w:t>21</w:t>
            </w:r>
            <w:r w:rsidRPr="006A7240">
              <w:t>(*)</w:t>
            </w:r>
          </w:p>
        </w:tc>
      </w:tr>
      <w:tr w:rsidR="00C80242" w:rsidRPr="006A7240" w14:paraId="67258764" w14:textId="77777777" w:rsidTr="00F51488">
        <w:trPr>
          <w:jc w:val="center"/>
        </w:trPr>
        <w:tc>
          <w:tcPr>
            <w:tcW w:w="5000" w:type="pct"/>
            <w:gridSpan w:val="6"/>
            <w:tcBorders>
              <w:top w:val="single" w:sz="4" w:space="0" w:color="auto"/>
              <w:left w:val="nil"/>
              <w:bottom w:val="nil"/>
              <w:right w:val="nil"/>
            </w:tcBorders>
          </w:tcPr>
          <w:p w14:paraId="31460B20" w14:textId="77777777" w:rsidR="00C80242" w:rsidRPr="006A7240" w:rsidRDefault="00C80242" w:rsidP="00F51488">
            <w:pPr>
              <w:pStyle w:val="Tabletext"/>
              <w:tabs>
                <w:tab w:val="clear" w:pos="1134"/>
              </w:tabs>
            </w:pPr>
            <w:r w:rsidRPr="006A7240">
              <w:t xml:space="preserve">(*) </w:t>
            </w:r>
            <w:r w:rsidRPr="006A7240">
              <w:tab/>
            </w:r>
            <w:r w:rsidRPr="006A7240">
              <w:tab/>
              <w:t>It is to be noted that those limits can be exceeded in some parts of the MSS</w:t>
            </w:r>
            <w:del w:id="1058" w:author="FRA" w:date="2024-04-25T18:28:00Z">
              <w:r w:rsidRPr="006A7240" w:rsidDel="004621FD">
                <w:delText>/MMSS</w:delText>
              </w:r>
            </w:del>
            <w:r w:rsidRPr="006A7240">
              <w:t xml:space="preserve"> service area pending the agreement of the concerned administration(s).</w:t>
            </w:r>
          </w:p>
        </w:tc>
      </w:tr>
    </w:tbl>
    <w:p w14:paraId="25C7ED15" w14:textId="77777777" w:rsidR="00C80242" w:rsidRPr="006A7240" w:rsidRDefault="00C80242" w:rsidP="00C80242">
      <w:pPr>
        <w:pStyle w:val="Tablefin"/>
      </w:pPr>
    </w:p>
    <w:p w14:paraId="61D509AE" w14:textId="77777777" w:rsidR="00C80242" w:rsidRPr="006A7240" w:rsidRDefault="00C80242" w:rsidP="00520FEE">
      <w:pPr>
        <w:pStyle w:val="EditorsNote"/>
        <w:rPr>
          <w:ins w:id="1059" w:author="Michael Mullinix" w:date="2024-04-27T10:39:00Z"/>
          <w:lang w:eastAsia="zh-CN"/>
        </w:rPr>
      </w:pPr>
      <w:ins w:id="1060" w:author="Dante Ibarra" w:date="2024-04-28T11:07:00Z">
        <w:r w:rsidRPr="006A7240">
          <w:rPr>
            <w:lang w:eastAsia="zh-CN"/>
          </w:rPr>
          <w:t>[</w:t>
        </w:r>
        <w:r w:rsidRPr="006A7240">
          <w:rPr>
            <w:highlight w:val="green"/>
            <w:lang w:eastAsia="zh-CN"/>
          </w:rPr>
          <w:t xml:space="preserve">Editor’s Note: </w:t>
        </w:r>
      </w:ins>
      <w:ins w:id="1061" w:author="Dante Ibarra" w:date="2024-04-28T11:08:00Z">
        <w:r w:rsidRPr="006A7240">
          <w:rPr>
            <w:highlight w:val="green"/>
            <w:lang w:eastAsia="zh-CN"/>
          </w:rPr>
          <w:t>This section requires further discussion as there is no agreement on the inclusion of the MMSS parameters for study.]</w:t>
        </w:r>
      </w:ins>
    </w:p>
    <w:p w14:paraId="44E14A7A" w14:textId="77777777" w:rsidR="00C80242" w:rsidRPr="006A7240" w:rsidRDefault="00C80242" w:rsidP="00C80242">
      <w:pPr>
        <w:pStyle w:val="Heading1"/>
        <w:rPr>
          <w:ins w:id="1062" w:author="FRA" w:date="2024-04-25T18:10:00Z"/>
          <w:lang w:eastAsia="zh-CN"/>
        </w:rPr>
      </w:pPr>
      <w:ins w:id="1063" w:author="FRA" w:date="2024-04-25T18:30:00Z">
        <w:r w:rsidRPr="006A7240">
          <w:rPr>
            <w:lang w:eastAsia="zh-CN"/>
          </w:rPr>
          <w:t>3</w:t>
        </w:r>
      </w:ins>
      <w:ins w:id="1064" w:author="FRA" w:date="2024-04-25T18:54:00Z">
        <w:r w:rsidRPr="006A7240">
          <w:rPr>
            <w:lang w:eastAsia="zh-CN"/>
          </w:rPr>
          <w:tab/>
        </w:r>
      </w:ins>
      <w:ins w:id="1065" w:author="FRA" w:date="2024-04-25T18:10:00Z">
        <w:r w:rsidRPr="006A7240">
          <w:rPr>
            <w:lang w:eastAsia="zh-CN"/>
          </w:rPr>
          <w:t>MMSS Satellite system characteristics</w:t>
        </w:r>
      </w:ins>
    </w:p>
    <w:p w14:paraId="32F64A70" w14:textId="77777777" w:rsidR="00C80242" w:rsidRPr="006A7240" w:rsidRDefault="00C80242" w:rsidP="00C80242">
      <w:pPr>
        <w:pStyle w:val="Heading2"/>
        <w:rPr>
          <w:ins w:id="1066" w:author="FRA" w:date="2024-04-25T18:10:00Z"/>
        </w:rPr>
      </w:pPr>
      <w:ins w:id="1067" w:author="FRA" w:date="2024-04-25T18:43:00Z">
        <w:r w:rsidRPr="006A7240">
          <w:t>3</w:t>
        </w:r>
      </w:ins>
      <w:ins w:id="1068" w:author="FRA" w:date="2024-04-25T18:10:00Z">
        <w:r w:rsidRPr="006A7240">
          <w:t>.1</w:t>
        </w:r>
        <w:r w:rsidRPr="006A7240">
          <w:tab/>
        </w:r>
      </w:ins>
      <w:ins w:id="1069" w:author="FRA" w:date="2024-04-25T18:32:00Z">
        <w:r w:rsidRPr="006A7240">
          <w:t xml:space="preserve">Maritime </w:t>
        </w:r>
      </w:ins>
      <w:ins w:id="1070" w:author="FRA" w:date="2024-04-25T18:40:00Z">
        <w:r w:rsidRPr="006A7240">
          <w:t xml:space="preserve">receiving </w:t>
        </w:r>
      </w:ins>
      <w:ins w:id="1071" w:author="FRA" w:date="2024-04-25T18:32:00Z">
        <w:r w:rsidRPr="006A7240">
          <w:t>earth</w:t>
        </w:r>
      </w:ins>
      <w:ins w:id="1072" w:author="FRA" w:date="2024-04-25T18:10:00Z">
        <w:r w:rsidRPr="006A7240">
          <w:t xml:space="preserve"> station characteristics</w:t>
        </w:r>
      </w:ins>
    </w:p>
    <w:p w14:paraId="2D927FF5" w14:textId="77777777" w:rsidR="00C80242" w:rsidRPr="006A7240" w:rsidRDefault="00C80242" w:rsidP="004D2615">
      <w:pPr>
        <w:rPr>
          <w:ins w:id="1073" w:author="FRA" w:date="2024-04-25T18:10:00Z"/>
        </w:rPr>
      </w:pPr>
      <w:ins w:id="1074" w:author="FRA" w:date="2024-04-25T18:10:00Z">
        <w:r w:rsidRPr="006A7240">
          <w:t xml:space="preserve">The number of </w:t>
        </w:r>
      </w:ins>
      <w:ins w:id="1075" w:author="FRA" w:date="2024-04-25T18:33:00Z">
        <w:r w:rsidRPr="006A7240">
          <w:t xml:space="preserve">maritime </w:t>
        </w:r>
      </w:ins>
      <w:ins w:id="1076" w:author="FRA" w:date="2024-04-25T18:10:00Z">
        <w:r w:rsidRPr="006A7240">
          <w:t xml:space="preserve">earth stations and their densities are necessary to conduct aggregate interference analyses.  </w:t>
        </w:r>
      </w:ins>
    </w:p>
    <w:p w14:paraId="6843A89A" w14:textId="77777777" w:rsidR="00C80242" w:rsidRPr="006A7240" w:rsidRDefault="00C80242" w:rsidP="004D2615">
      <w:pPr>
        <w:rPr>
          <w:ins w:id="1077" w:author="FRA" w:date="2024-04-25T18:10:00Z"/>
        </w:rPr>
      </w:pPr>
      <w:ins w:id="1078" w:author="FRA" w:date="2024-04-25T18:10:00Z">
        <w:r w:rsidRPr="006A7240">
          <w:t xml:space="preserve">The different types of MMSS </w:t>
        </w:r>
      </w:ins>
      <w:ins w:id="1079" w:author="FRA" w:date="2024-04-25T18:33:00Z">
        <w:r w:rsidRPr="006A7240">
          <w:t xml:space="preserve">maritime </w:t>
        </w:r>
      </w:ins>
      <w:ins w:id="1080" w:author="FRA" w:date="2024-04-25T18:10:00Z">
        <w:r w:rsidRPr="006A7240">
          <w:t>earth stations</w:t>
        </w:r>
      </w:ins>
      <w:ins w:id="1081" w:author="FRA" w:date="2024-04-25T18:41:00Z">
        <w:r w:rsidRPr="006A7240">
          <w:t xml:space="preserve"> </w:t>
        </w:r>
      </w:ins>
      <w:ins w:id="1082" w:author="FRA" w:date="2024-04-25T18:10:00Z">
        <w:r w:rsidRPr="006A7240">
          <w:t xml:space="preserve">can be divided in </w:t>
        </w:r>
      </w:ins>
      <w:ins w:id="1083" w:author="FRA" w:date="2024-04-25T18:33:00Z">
        <w:r w:rsidRPr="006A7240">
          <w:t>two</w:t>
        </w:r>
      </w:ins>
      <w:ins w:id="1084" w:author="FRA" w:date="2024-04-25T18:10:00Z">
        <w:r w:rsidRPr="006A7240">
          <w:t xml:space="preserve"> categories:</w:t>
        </w:r>
      </w:ins>
    </w:p>
    <w:p w14:paraId="06A80A8B" w14:textId="77777777" w:rsidR="00C80242" w:rsidRPr="004D2615" w:rsidRDefault="00C80242" w:rsidP="004D2615">
      <w:pPr>
        <w:pStyle w:val="enumlev1"/>
        <w:rPr>
          <w:ins w:id="1085" w:author="FRA" w:date="2024-04-25T18:10:00Z"/>
        </w:rPr>
      </w:pPr>
      <w:ins w:id="1086" w:author="FRA" w:date="2024-04-25T18:10:00Z">
        <w:r w:rsidRPr="006A7240">
          <w:t>•</w:t>
        </w:r>
        <w:r w:rsidRPr="006A7240">
          <w:tab/>
        </w:r>
        <w:r w:rsidRPr="004D2615">
          <w:t xml:space="preserve">Hub earth stations: </w:t>
        </w:r>
      </w:ins>
      <w:ins w:id="1087" w:author="FRA" w:date="2024-04-25T18:34:00Z">
        <w:r w:rsidRPr="004D2615">
          <w:t>maritime e</w:t>
        </w:r>
      </w:ins>
      <w:ins w:id="1088" w:author="FRA" w:date="2024-04-25T18:10:00Z">
        <w:r w:rsidRPr="004D2615">
          <w:t>arth station whose diameter ranges from 2 to 5 meters. A Hub is a transportable MMSS earth station and can be located anywhere in the service area.</w:t>
        </w:r>
      </w:ins>
    </w:p>
    <w:p w14:paraId="77A92DDD" w14:textId="77777777" w:rsidR="00C80242" w:rsidRPr="006A7240" w:rsidRDefault="00C80242" w:rsidP="004D2615">
      <w:pPr>
        <w:pStyle w:val="enumlev1"/>
        <w:rPr>
          <w:ins w:id="1089" w:author="France" w:date="2024-04-26T17:16:00Z"/>
        </w:rPr>
      </w:pPr>
      <w:ins w:id="1090" w:author="FRA" w:date="2024-04-25T18:10:00Z">
        <w:r w:rsidRPr="004D2615">
          <w:t>•</w:t>
        </w:r>
        <w:r w:rsidRPr="004D2615">
          <w:tab/>
          <w:t xml:space="preserve">User terminal earth stations: </w:t>
        </w:r>
      </w:ins>
      <w:ins w:id="1091" w:author="FRA" w:date="2024-04-25T18:34:00Z">
        <w:r w:rsidRPr="004D2615">
          <w:t>maritime e</w:t>
        </w:r>
      </w:ins>
      <w:ins w:id="1092" w:author="FRA" w:date="2024-04-25T18:10:00Z">
        <w:r w:rsidRPr="004D2615">
          <w:t>arth stations whose diameter ranges from few centimeters to 1</w:t>
        </w:r>
        <w:r w:rsidRPr="006A7240">
          <w:t xml:space="preserve">.5 meter. A user terminal can be located anywhere in the service area. </w:t>
        </w:r>
      </w:ins>
    </w:p>
    <w:p w14:paraId="04353BED" w14:textId="77777777" w:rsidR="004D2615" w:rsidRDefault="00C80242" w:rsidP="004D2615">
      <w:pPr>
        <w:pStyle w:val="EditorsNote"/>
        <w:rPr>
          <w:ins w:id="1093" w:author="Fernandez Jimenez, Virginia" w:date="2024-05-03T11:12:00Z"/>
        </w:rPr>
      </w:pPr>
      <w:ins w:id="1094" w:author="France" w:date="2024-04-26T17:16:00Z">
        <w:r w:rsidRPr="006A7240">
          <w:t>[Editor’s note: the</w:t>
        </w:r>
        <w:del w:id="1095" w:author="FRA" w:date="2024-04-26T18:50:00Z">
          <w:r w:rsidRPr="006A7240" w:rsidDel="00A240E5">
            <w:delText>se</w:delText>
          </w:r>
        </w:del>
        <w:r w:rsidRPr="006A7240">
          <w:t xml:space="preserve"> numbers </w:t>
        </w:r>
        <w:del w:id="1096" w:author="FRA" w:date="2024-04-26T18:50:00Z">
          <w:r w:rsidRPr="006A7240" w:rsidDel="00A240E5">
            <w:delText>I</w:delText>
          </w:r>
        </w:del>
      </w:ins>
      <w:ins w:id="1097" w:author="FRA" w:date="2024-04-26T18:50:00Z">
        <w:r w:rsidRPr="006A7240">
          <w:t>i</w:t>
        </w:r>
      </w:ins>
      <w:ins w:id="1098" w:author="France" w:date="2024-04-26T17:16:00Z">
        <w:r w:rsidRPr="006A7240">
          <w:t xml:space="preserve">n </w:t>
        </w:r>
      </w:ins>
      <w:ins w:id="1099" w:author="FRA" w:date="2024-04-26T18:50:00Z">
        <w:r w:rsidRPr="006A7240">
          <w:t xml:space="preserve">the following </w:t>
        </w:r>
      </w:ins>
      <w:ins w:id="1100" w:author="France" w:date="2024-04-26T17:16:00Z">
        <w:del w:id="1101" w:author="FRA" w:date="2024-04-26T18:50:00Z">
          <w:r w:rsidRPr="006A7240" w:rsidDel="00A240E5">
            <w:delText>T</w:delText>
          </w:r>
        </w:del>
      </w:ins>
      <w:ins w:id="1102" w:author="FRA" w:date="2024-04-26T18:50:00Z">
        <w:r w:rsidRPr="006A7240">
          <w:t>t</w:t>
        </w:r>
      </w:ins>
      <w:ins w:id="1103" w:author="France" w:date="2024-04-26T17:16:00Z">
        <w:r w:rsidRPr="006A7240">
          <w:t>ables</w:t>
        </w:r>
        <w:del w:id="1104" w:author="FRA" w:date="2024-04-26T18:50:00Z">
          <w:r w:rsidRPr="006A7240" w:rsidDel="00A240E5">
            <w:delText xml:space="preserve"> 8 and 9</w:delText>
          </w:r>
        </w:del>
        <w:r w:rsidRPr="006A7240">
          <w:t xml:space="preserve"> are assessed based on the information made available at the April 2024 meeting of WP 4C. Membership are kindly invited to check if these numbers are commensurate to their own evaluations so that WP 4C can agree on a representative number. The lines mentioning “TBD” will be removed if no figures are provided.</w:t>
        </w:r>
      </w:ins>
      <w:ins w:id="1105" w:author="FRA" w:date="2024-04-26T19:11:00Z">
        <w:r w:rsidRPr="006A7240">
          <w:t xml:space="preserve"> </w:t>
        </w:r>
      </w:ins>
    </w:p>
    <w:p w14:paraId="4C50ABEF" w14:textId="44802C6D" w:rsidR="004D2615" w:rsidRPr="006A7240" w:rsidRDefault="00C80242" w:rsidP="004D2615">
      <w:pPr>
        <w:pStyle w:val="EditorsNote"/>
        <w:rPr>
          <w:ins w:id="1106" w:author="Fernandez Jimenez, Virginia" w:date="2024-05-03T11:07:00Z"/>
        </w:rPr>
      </w:pPr>
      <w:ins w:id="1107" w:author="France" w:date="2024-04-26T17:16:00Z">
        <w:r w:rsidRPr="006A7240">
          <w:t>The meeting is also invited to provide input contributions with respect to the MSS systems to be included in this section.]</w:t>
        </w:r>
      </w:ins>
    </w:p>
    <w:p w14:paraId="2A2B54F4" w14:textId="77777777" w:rsidR="00C80242" w:rsidRPr="006A7240" w:rsidRDefault="00C80242" w:rsidP="00C80242">
      <w:pPr>
        <w:pStyle w:val="TableNo"/>
        <w:rPr>
          <w:ins w:id="1108" w:author="FRA" w:date="2024-04-25T18:10:00Z"/>
        </w:rPr>
      </w:pPr>
      <w:ins w:id="1109" w:author="FRA" w:date="2024-04-25T18:10:00Z">
        <w:r w:rsidRPr="006A7240">
          <w:lastRenderedPageBreak/>
          <w:t xml:space="preserve">Table </w:t>
        </w:r>
        <w:r w:rsidRPr="006A7240">
          <w:fldChar w:fldCharType="begin"/>
        </w:r>
        <w:r w:rsidRPr="006A7240">
          <w:instrText xml:space="preserve"> SEQ Table \* ARABIC </w:instrText>
        </w:r>
        <w:r w:rsidRPr="006A7240">
          <w:fldChar w:fldCharType="separate"/>
        </w:r>
      </w:ins>
      <w:ins w:id="1110" w:author="FRA" w:date="2024-04-25T18:54:00Z">
        <w:r w:rsidRPr="006A7240">
          <w:t>8</w:t>
        </w:r>
      </w:ins>
      <w:ins w:id="1111" w:author="FRA" w:date="2024-04-25T18:10:00Z">
        <w:r w:rsidRPr="006A7240">
          <w:fldChar w:fldCharType="end"/>
        </w:r>
      </w:ins>
    </w:p>
    <w:p w14:paraId="5B66E410" w14:textId="77777777" w:rsidR="00C80242" w:rsidRPr="006A7240" w:rsidRDefault="00C80242" w:rsidP="00C80242">
      <w:pPr>
        <w:pStyle w:val="Tabletitle"/>
        <w:rPr>
          <w:ins w:id="1112" w:author="FRA" w:date="2024-04-25T18:10:00Z"/>
          <w:lang w:eastAsia="ko-KR"/>
        </w:rPr>
      </w:pPr>
      <w:ins w:id="1113" w:author="FRA" w:date="2024-04-25T18:10:00Z">
        <w:r w:rsidRPr="006A7240">
          <w:rPr>
            <w:lang w:eastAsia="ko-KR"/>
          </w:rPr>
          <w:t>Number of MMSS earth stations per 200 km²</w:t>
        </w:r>
      </w:ins>
    </w:p>
    <w:tbl>
      <w:tblPr>
        <w:tblStyle w:val="TableGrid"/>
        <w:tblW w:w="0" w:type="auto"/>
        <w:jc w:val="center"/>
        <w:tblLook w:val="04A0" w:firstRow="1" w:lastRow="0" w:firstColumn="1" w:lastColumn="0" w:noHBand="0" w:noVBand="1"/>
      </w:tblPr>
      <w:tblGrid>
        <w:gridCol w:w="2014"/>
        <w:gridCol w:w="2943"/>
        <w:gridCol w:w="1743"/>
        <w:gridCol w:w="1856"/>
      </w:tblGrid>
      <w:tr w:rsidR="00C80242" w:rsidRPr="006A7240" w14:paraId="4BF6CE2F" w14:textId="77777777" w:rsidTr="00F51488">
        <w:trPr>
          <w:jc w:val="center"/>
          <w:ins w:id="1114" w:author="FRA" w:date="2024-04-25T18:10:00Z"/>
        </w:trPr>
        <w:tc>
          <w:tcPr>
            <w:tcW w:w="2014" w:type="dxa"/>
            <w:shd w:val="clear" w:color="auto" w:fill="auto"/>
          </w:tcPr>
          <w:p w14:paraId="15482856" w14:textId="77777777" w:rsidR="00C80242" w:rsidRPr="006A7240" w:rsidRDefault="00C80242" w:rsidP="00F51488">
            <w:pPr>
              <w:pStyle w:val="Tablehead"/>
              <w:rPr>
                <w:ins w:id="1115" w:author="FRA" w:date="2024-04-25T18:10:00Z"/>
              </w:rPr>
            </w:pPr>
            <w:ins w:id="1116" w:author="FRA" w:date="2024-04-25T18:10:00Z">
              <w:r w:rsidRPr="006A7240">
                <w:t>ITU service</w:t>
              </w:r>
            </w:ins>
          </w:p>
        </w:tc>
        <w:tc>
          <w:tcPr>
            <w:tcW w:w="2943" w:type="dxa"/>
            <w:shd w:val="clear" w:color="auto" w:fill="auto"/>
          </w:tcPr>
          <w:p w14:paraId="0C401BA6" w14:textId="77777777" w:rsidR="00C80242" w:rsidRPr="006A7240" w:rsidRDefault="00C80242" w:rsidP="00F51488">
            <w:pPr>
              <w:pStyle w:val="Tablehead"/>
              <w:rPr>
                <w:ins w:id="1117" w:author="FRA" w:date="2024-04-25T18:10:00Z"/>
              </w:rPr>
            </w:pPr>
            <w:ins w:id="1118" w:author="FRA" w:date="2024-04-25T18:10:00Z">
              <w:r w:rsidRPr="006A7240">
                <w:t>Earth station</w:t>
              </w:r>
            </w:ins>
          </w:p>
          <w:p w14:paraId="12716FD2" w14:textId="77777777" w:rsidR="00C80242" w:rsidRPr="006A7240" w:rsidRDefault="00C80242" w:rsidP="00F51488">
            <w:pPr>
              <w:pStyle w:val="Tablehead"/>
              <w:rPr>
                <w:ins w:id="1119" w:author="FRA" w:date="2024-04-25T18:10:00Z"/>
              </w:rPr>
            </w:pPr>
            <w:ins w:id="1120" w:author="FRA" w:date="2024-04-25T18:10:00Z">
              <w:r w:rsidRPr="006A7240">
                <w:t>type</w:t>
              </w:r>
            </w:ins>
          </w:p>
        </w:tc>
        <w:tc>
          <w:tcPr>
            <w:tcW w:w="1743" w:type="dxa"/>
            <w:shd w:val="clear" w:color="auto" w:fill="auto"/>
          </w:tcPr>
          <w:p w14:paraId="24DB8DD4" w14:textId="77777777" w:rsidR="00C80242" w:rsidRPr="006A7240" w:rsidRDefault="00C80242" w:rsidP="00F51488">
            <w:pPr>
              <w:pStyle w:val="Tablehead"/>
              <w:rPr>
                <w:ins w:id="1121" w:author="FRA" w:date="2024-04-25T18:10:00Z"/>
              </w:rPr>
            </w:pPr>
            <w:ins w:id="1122" w:author="FRA" w:date="2024-04-25T18:10:00Z">
              <w:r w:rsidRPr="006A7240">
                <w:t>Category</w:t>
              </w:r>
            </w:ins>
          </w:p>
        </w:tc>
        <w:tc>
          <w:tcPr>
            <w:tcW w:w="1856" w:type="dxa"/>
            <w:shd w:val="clear" w:color="auto" w:fill="auto"/>
          </w:tcPr>
          <w:p w14:paraId="15DCBCE2" w14:textId="77777777" w:rsidR="00C80242" w:rsidRPr="006A7240" w:rsidRDefault="00C80242" w:rsidP="00F51488">
            <w:pPr>
              <w:pStyle w:val="Tablehead"/>
              <w:rPr>
                <w:ins w:id="1123" w:author="FRA" w:date="2024-04-25T18:10:00Z"/>
              </w:rPr>
            </w:pPr>
            <w:ins w:id="1124" w:author="FRA" w:date="2024-04-25T18:10:00Z">
              <w:r w:rsidRPr="006A7240">
                <w:t>Earth stations</w:t>
              </w:r>
            </w:ins>
          </w:p>
          <w:p w14:paraId="5046ECC9" w14:textId="77777777" w:rsidR="00C80242" w:rsidRPr="006A7240" w:rsidRDefault="00C80242" w:rsidP="00F51488">
            <w:pPr>
              <w:pStyle w:val="Tablehead"/>
              <w:rPr>
                <w:ins w:id="1125" w:author="FRA" w:date="2024-04-25T18:10:00Z"/>
              </w:rPr>
            </w:pPr>
            <w:ins w:id="1126" w:author="FRA" w:date="2024-04-25T18:10:00Z">
              <w:r w:rsidRPr="006A7240">
                <w:t>number of units</w:t>
              </w:r>
            </w:ins>
          </w:p>
        </w:tc>
      </w:tr>
      <w:tr w:rsidR="00C80242" w:rsidRPr="006A7240" w14:paraId="3E250ACC" w14:textId="77777777" w:rsidTr="00F51488">
        <w:trPr>
          <w:jc w:val="center"/>
          <w:ins w:id="1127" w:author="FRA" w:date="2024-04-25T18:10:00Z"/>
        </w:trPr>
        <w:tc>
          <w:tcPr>
            <w:tcW w:w="2014" w:type="dxa"/>
          </w:tcPr>
          <w:p w14:paraId="5650C1E1" w14:textId="77777777" w:rsidR="00C80242" w:rsidRPr="006A7240" w:rsidRDefault="00C80242" w:rsidP="00F51488">
            <w:pPr>
              <w:pStyle w:val="Tabletext"/>
              <w:jc w:val="center"/>
              <w:rPr>
                <w:ins w:id="1128" w:author="FRA" w:date="2024-04-25T18:10:00Z"/>
              </w:rPr>
            </w:pPr>
            <w:ins w:id="1129" w:author="FRA" w:date="2024-04-25T18:10:00Z">
              <w:r w:rsidRPr="006A7240">
                <w:t>MMSS</w:t>
              </w:r>
            </w:ins>
          </w:p>
        </w:tc>
        <w:tc>
          <w:tcPr>
            <w:tcW w:w="2943" w:type="dxa"/>
          </w:tcPr>
          <w:p w14:paraId="732AC8A6" w14:textId="77777777" w:rsidR="00C80242" w:rsidRPr="006A7240" w:rsidRDefault="00C80242" w:rsidP="00F51488">
            <w:pPr>
              <w:pStyle w:val="Tabletext"/>
              <w:jc w:val="center"/>
              <w:rPr>
                <w:ins w:id="1130" w:author="FRA" w:date="2024-04-25T18:10:00Z"/>
              </w:rPr>
            </w:pPr>
            <w:ins w:id="1131" w:author="FRA" w:date="2024-04-25T18:10:00Z">
              <w:r w:rsidRPr="006A7240">
                <w:t>Type 1</w:t>
              </w:r>
            </w:ins>
          </w:p>
        </w:tc>
        <w:tc>
          <w:tcPr>
            <w:tcW w:w="1743" w:type="dxa"/>
          </w:tcPr>
          <w:p w14:paraId="4B60886F" w14:textId="77777777" w:rsidR="00C80242" w:rsidRPr="006A7240" w:rsidRDefault="00C80242" w:rsidP="00F51488">
            <w:pPr>
              <w:pStyle w:val="Tabletext"/>
              <w:jc w:val="center"/>
              <w:rPr>
                <w:ins w:id="1132" w:author="FRA" w:date="2024-04-25T18:10:00Z"/>
              </w:rPr>
            </w:pPr>
            <w:ins w:id="1133" w:author="FRA" w:date="2024-04-25T18:10:00Z">
              <w:r w:rsidRPr="006A7240">
                <w:t>Hub</w:t>
              </w:r>
            </w:ins>
          </w:p>
        </w:tc>
        <w:tc>
          <w:tcPr>
            <w:tcW w:w="1856" w:type="dxa"/>
          </w:tcPr>
          <w:p w14:paraId="515ED52D" w14:textId="77777777" w:rsidR="00C80242" w:rsidRPr="006A7240" w:rsidRDefault="00C80242" w:rsidP="00F51488">
            <w:pPr>
              <w:pStyle w:val="Tabletext"/>
              <w:jc w:val="center"/>
              <w:rPr>
                <w:ins w:id="1134" w:author="FRA" w:date="2024-04-25T18:10:00Z"/>
              </w:rPr>
            </w:pPr>
            <w:ins w:id="1135" w:author="FRA" w:date="2024-04-25T18:35:00Z">
              <w:r w:rsidRPr="006A7240">
                <w:t>TBD</w:t>
              </w:r>
            </w:ins>
          </w:p>
        </w:tc>
      </w:tr>
      <w:tr w:rsidR="00C80242" w:rsidRPr="006A7240" w14:paraId="11156876" w14:textId="77777777" w:rsidTr="00F51488">
        <w:trPr>
          <w:jc w:val="center"/>
          <w:ins w:id="1136" w:author="FRA" w:date="2024-04-25T18:10:00Z"/>
        </w:trPr>
        <w:tc>
          <w:tcPr>
            <w:tcW w:w="2014" w:type="dxa"/>
          </w:tcPr>
          <w:p w14:paraId="2E1BF9B8" w14:textId="77777777" w:rsidR="00C80242" w:rsidRPr="006A7240" w:rsidRDefault="00C80242" w:rsidP="00F51488">
            <w:pPr>
              <w:pStyle w:val="Tabletext"/>
              <w:jc w:val="center"/>
              <w:rPr>
                <w:ins w:id="1137" w:author="FRA" w:date="2024-04-25T18:10:00Z"/>
              </w:rPr>
            </w:pPr>
            <w:ins w:id="1138" w:author="FRA" w:date="2024-04-25T18:10:00Z">
              <w:r w:rsidRPr="006A7240">
                <w:t>MMSS</w:t>
              </w:r>
            </w:ins>
          </w:p>
        </w:tc>
        <w:tc>
          <w:tcPr>
            <w:tcW w:w="2943" w:type="dxa"/>
          </w:tcPr>
          <w:p w14:paraId="0247D7DF" w14:textId="77777777" w:rsidR="00C80242" w:rsidRPr="006A7240" w:rsidRDefault="00C80242" w:rsidP="00F51488">
            <w:pPr>
              <w:pStyle w:val="Tabletext"/>
              <w:jc w:val="center"/>
              <w:rPr>
                <w:ins w:id="1139" w:author="FRA" w:date="2024-04-25T18:10:00Z"/>
              </w:rPr>
            </w:pPr>
            <w:ins w:id="1140" w:author="FRA" w:date="2024-04-25T18:10:00Z">
              <w:r w:rsidRPr="006A7240">
                <w:t>Type 2</w:t>
              </w:r>
            </w:ins>
          </w:p>
        </w:tc>
        <w:tc>
          <w:tcPr>
            <w:tcW w:w="1743" w:type="dxa"/>
          </w:tcPr>
          <w:p w14:paraId="19313931" w14:textId="77777777" w:rsidR="00C80242" w:rsidRPr="006A7240" w:rsidRDefault="00C80242" w:rsidP="00F51488">
            <w:pPr>
              <w:pStyle w:val="Tabletext"/>
              <w:jc w:val="center"/>
              <w:rPr>
                <w:ins w:id="1141" w:author="FRA" w:date="2024-04-25T18:10:00Z"/>
              </w:rPr>
            </w:pPr>
            <w:ins w:id="1142" w:author="FRA" w:date="2024-04-25T18:10:00Z">
              <w:r w:rsidRPr="006A7240">
                <w:t>Hub</w:t>
              </w:r>
            </w:ins>
          </w:p>
        </w:tc>
        <w:tc>
          <w:tcPr>
            <w:tcW w:w="1856" w:type="dxa"/>
          </w:tcPr>
          <w:p w14:paraId="106BC29B" w14:textId="77777777" w:rsidR="00C80242" w:rsidRPr="006A7240" w:rsidRDefault="00C80242" w:rsidP="00F51488">
            <w:pPr>
              <w:pStyle w:val="Tabletext"/>
              <w:jc w:val="center"/>
              <w:rPr>
                <w:ins w:id="1143" w:author="FRA" w:date="2024-04-25T18:10:00Z"/>
              </w:rPr>
            </w:pPr>
            <w:ins w:id="1144" w:author="FRA" w:date="2024-04-25T18:35:00Z">
              <w:r w:rsidRPr="006A7240">
                <w:t>TBD</w:t>
              </w:r>
            </w:ins>
          </w:p>
        </w:tc>
      </w:tr>
      <w:tr w:rsidR="00C80242" w:rsidRPr="006A7240" w14:paraId="6227D42D" w14:textId="77777777" w:rsidTr="00F51488">
        <w:trPr>
          <w:jc w:val="center"/>
          <w:ins w:id="1145" w:author="FRA" w:date="2024-04-25T18:10:00Z"/>
        </w:trPr>
        <w:tc>
          <w:tcPr>
            <w:tcW w:w="2014" w:type="dxa"/>
          </w:tcPr>
          <w:p w14:paraId="7D553A86" w14:textId="77777777" w:rsidR="00C80242" w:rsidRPr="006A7240" w:rsidRDefault="00C80242" w:rsidP="00F51488">
            <w:pPr>
              <w:pStyle w:val="Tabletext"/>
              <w:jc w:val="center"/>
              <w:rPr>
                <w:ins w:id="1146" w:author="FRA" w:date="2024-04-25T18:10:00Z"/>
              </w:rPr>
            </w:pPr>
            <w:ins w:id="1147" w:author="FRA" w:date="2024-04-25T18:10:00Z">
              <w:r w:rsidRPr="006A7240">
                <w:t>MMSS</w:t>
              </w:r>
            </w:ins>
          </w:p>
        </w:tc>
        <w:tc>
          <w:tcPr>
            <w:tcW w:w="2943" w:type="dxa"/>
          </w:tcPr>
          <w:p w14:paraId="49B327B5" w14:textId="77777777" w:rsidR="00C80242" w:rsidRPr="006A7240" w:rsidRDefault="00C80242" w:rsidP="00F51488">
            <w:pPr>
              <w:pStyle w:val="Tabletext"/>
              <w:jc w:val="center"/>
              <w:rPr>
                <w:ins w:id="1148" w:author="FRA" w:date="2024-04-25T18:10:00Z"/>
              </w:rPr>
            </w:pPr>
            <w:ins w:id="1149" w:author="FRA" w:date="2024-04-25T18:10:00Z">
              <w:r w:rsidRPr="006A7240">
                <w:t>Type 3</w:t>
              </w:r>
            </w:ins>
          </w:p>
        </w:tc>
        <w:tc>
          <w:tcPr>
            <w:tcW w:w="1743" w:type="dxa"/>
          </w:tcPr>
          <w:p w14:paraId="79071C7F" w14:textId="77777777" w:rsidR="00C80242" w:rsidRPr="006A7240" w:rsidRDefault="00C80242" w:rsidP="00F51488">
            <w:pPr>
              <w:pStyle w:val="Tabletext"/>
              <w:jc w:val="center"/>
              <w:rPr>
                <w:ins w:id="1150" w:author="FRA" w:date="2024-04-25T18:10:00Z"/>
              </w:rPr>
            </w:pPr>
            <w:ins w:id="1151" w:author="FRA" w:date="2024-04-25T18:10:00Z">
              <w:r w:rsidRPr="006A7240">
                <w:t>Hub</w:t>
              </w:r>
            </w:ins>
          </w:p>
        </w:tc>
        <w:tc>
          <w:tcPr>
            <w:tcW w:w="1856" w:type="dxa"/>
          </w:tcPr>
          <w:p w14:paraId="20DD3ADC" w14:textId="77777777" w:rsidR="00C80242" w:rsidRPr="006A7240" w:rsidRDefault="00C80242" w:rsidP="00F51488">
            <w:pPr>
              <w:pStyle w:val="Tabletext"/>
              <w:jc w:val="center"/>
              <w:rPr>
                <w:ins w:id="1152" w:author="FRA" w:date="2024-04-25T18:10:00Z"/>
              </w:rPr>
            </w:pPr>
            <w:ins w:id="1153" w:author="FRA" w:date="2024-04-25T18:35:00Z">
              <w:r w:rsidRPr="006A7240">
                <w:t>TBD</w:t>
              </w:r>
            </w:ins>
          </w:p>
        </w:tc>
      </w:tr>
      <w:tr w:rsidR="00C80242" w:rsidRPr="006A7240" w14:paraId="0600A7FF" w14:textId="77777777" w:rsidTr="00F51488">
        <w:trPr>
          <w:jc w:val="center"/>
          <w:ins w:id="1154" w:author="FRA" w:date="2024-04-25T18:10:00Z"/>
        </w:trPr>
        <w:tc>
          <w:tcPr>
            <w:tcW w:w="2014" w:type="dxa"/>
          </w:tcPr>
          <w:p w14:paraId="2D039C6A" w14:textId="77777777" w:rsidR="00C80242" w:rsidRPr="006A7240" w:rsidRDefault="00C80242" w:rsidP="00F51488">
            <w:pPr>
              <w:pStyle w:val="Tabletext"/>
              <w:jc w:val="center"/>
              <w:rPr>
                <w:ins w:id="1155" w:author="FRA" w:date="2024-04-25T18:10:00Z"/>
              </w:rPr>
            </w:pPr>
            <w:ins w:id="1156" w:author="FRA" w:date="2024-04-25T18:10:00Z">
              <w:r w:rsidRPr="006A7240">
                <w:t>MMSS</w:t>
              </w:r>
            </w:ins>
          </w:p>
        </w:tc>
        <w:tc>
          <w:tcPr>
            <w:tcW w:w="2943" w:type="dxa"/>
          </w:tcPr>
          <w:p w14:paraId="7E944EB8" w14:textId="77777777" w:rsidR="00C80242" w:rsidRPr="006A7240" w:rsidRDefault="00C80242" w:rsidP="00F51488">
            <w:pPr>
              <w:pStyle w:val="Tabletext"/>
              <w:jc w:val="center"/>
              <w:rPr>
                <w:ins w:id="1157" w:author="FRA" w:date="2024-04-25T18:10:00Z"/>
              </w:rPr>
            </w:pPr>
            <w:ins w:id="1158" w:author="FRA" w:date="2024-04-25T18:10:00Z">
              <w:r w:rsidRPr="006A7240">
                <w:t>Type 4</w:t>
              </w:r>
            </w:ins>
          </w:p>
        </w:tc>
        <w:tc>
          <w:tcPr>
            <w:tcW w:w="1743" w:type="dxa"/>
          </w:tcPr>
          <w:p w14:paraId="1A9CDC3C" w14:textId="77777777" w:rsidR="00C80242" w:rsidRPr="006A7240" w:rsidRDefault="00C80242" w:rsidP="00F51488">
            <w:pPr>
              <w:pStyle w:val="Tabletext"/>
              <w:jc w:val="center"/>
              <w:rPr>
                <w:ins w:id="1159" w:author="FRA" w:date="2024-04-25T18:10:00Z"/>
              </w:rPr>
            </w:pPr>
            <w:ins w:id="1160" w:author="FRA" w:date="2024-04-25T18:10:00Z">
              <w:r w:rsidRPr="006A7240">
                <w:t>User terminals</w:t>
              </w:r>
            </w:ins>
          </w:p>
        </w:tc>
        <w:tc>
          <w:tcPr>
            <w:tcW w:w="1856" w:type="dxa"/>
          </w:tcPr>
          <w:p w14:paraId="0EB9B926" w14:textId="77777777" w:rsidR="00C80242" w:rsidRPr="006A7240" w:rsidRDefault="00C80242" w:rsidP="00F51488">
            <w:pPr>
              <w:pStyle w:val="Tabletext"/>
              <w:jc w:val="center"/>
              <w:rPr>
                <w:ins w:id="1161" w:author="FRA" w:date="2024-04-25T18:10:00Z"/>
              </w:rPr>
            </w:pPr>
            <w:ins w:id="1162" w:author="FRA" w:date="2024-04-25T18:35:00Z">
              <w:r w:rsidRPr="006A7240">
                <w:t>TBD</w:t>
              </w:r>
            </w:ins>
          </w:p>
        </w:tc>
      </w:tr>
      <w:tr w:rsidR="00C80242" w:rsidRPr="006A7240" w14:paraId="43417D8A" w14:textId="77777777" w:rsidTr="00F51488">
        <w:trPr>
          <w:jc w:val="center"/>
          <w:ins w:id="1163" w:author="FRA" w:date="2024-04-25T18:10:00Z"/>
        </w:trPr>
        <w:tc>
          <w:tcPr>
            <w:tcW w:w="2014" w:type="dxa"/>
          </w:tcPr>
          <w:p w14:paraId="62399629" w14:textId="77777777" w:rsidR="00C80242" w:rsidRPr="006A7240" w:rsidRDefault="00C80242" w:rsidP="00F51488">
            <w:pPr>
              <w:pStyle w:val="Tabletext"/>
              <w:jc w:val="center"/>
              <w:rPr>
                <w:ins w:id="1164" w:author="FRA" w:date="2024-04-25T18:10:00Z"/>
              </w:rPr>
            </w:pPr>
            <w:ins w:id="1165" w:author="FRA" w:date="2024-04-25T18:10:00Z">
              <w:r w:rsidRPr="006A7240">
                <w:t>MMSS</w:t>
              </w:r>
            </w:ins>
          </w:p>
        </w:tc>
        <w:tc>
          <w:tcPr>
            <w:tcW w:w="2943" w:type="dxa"/>
          </w:tcPr>
          <w:p w14:paraId="56428965" w14:textId="77777777" w:rsidR="00C80242" w:rsidRPr="006A7240" w:rsidRDefault="00C80242" w:rsidP="00F51488">
            <w:pPr>
              <w:pStyle w:val="Tabletext"/>
              <w:jc w:val="center"/>
              <w:rPr>
                <w:ins w:id="1166" w:author="FRA" w:date="2024-04-25T18:10:00Z"/>
              </w:rPr>
            </w:pPr>
            <w:ins w:id="1167" w:author="FRA" w:date="2024-04-25T18:10:00Z">
              <w:r w:rsidRPr="006A7240">
                <w:t>Type 5</w:t>
              </w:r>
            </w:ins>
          </w:p>
        </w:tc>
        <w:tc>
          <w:tcPr>
            <w:tcW w:w="1743" w:type="dxa"/>
          </w:tcPr>
          <w:p w14:paraId="519DD41D" w14:textId="77777777" w:rsidR="00C80242" w:rsidRPr="006A7240" w:rsidRDefault="00C80242" w:rsidP="00F51488">
            <w:pPr>
              <w:pStyle w:val="Tabletext"/>
              <w:jc w:val="center"/>
              <w:rPr>
                <w:ins w:id="1168" w:author="FRA" w:date="2024-04-25T18:10:00Z"/>
              </w:rPr>
            </w:pPr>
            <w:ins w:id="1169" w:author="FRA" w:date="2024-04-25T18:10:00Z">
              <w:r w:rsidRPr="006A7240">
                <w:t>User terminals</w:t>
              </w:r>
            </w:ins>
          </w:p>
        </w:tc>
        <w:tc>
          <w:tcPr>
            <w:tcW w:w="1856" w:type="dxa"/>
          </w:tcPr>
          <w:p w14:paraId="2EDF3002" w14:textId="77777777" w:rsidR="00C80242" w:rsidRPr="006A7240" w:rsidRDefault="00C80242" w:rsidP="00F51488">
            <w:pPr>
              <w:pStyle w:val="Tabletext"/>
              <w:jc w:val="center"/>
              <w:rPr>
                <w:ins w:id="1170" w:author="FRA" w:date="2024-04-25T18:10:00Z"/>
              </w:rPr>
            </w:pPr>
            <w:ins w:id="1171" w:author="FRA" w:date="2024-04-25T18:35:00Z">
              <w:r w:rsidRPr="006A7240">
                <w:t>TBD</w:t>
              </w:r>
            </w:ins>
          </w:p>
        </w:tc>
      </w:tr>
      <w:tr w:rsidR="00C80242" w:rsidRPr="006A7240" w14:paraId="7DC98A90" w14:textId="77777777" w:rsidTr="00F51488">
        <w:trPr>
          <w:jc w:val="center"/>
          <w:ins w:id="1172" w:author="FRA" w:date="2024-04-25T18:10:00Z"/>
        </w:trPr>
        <w:tc>
          <w:tcPr>
            <w:tcW w:w="2014" w:type="dxa"/>
          </w:tcPr>
          <w:p w14:paraId="4279F58B" w14:textId="77777777" w:rsidR="00C80242" w:rsidRPr="006A7240" w:rsidRDefault="00C80242" w:rsidP="00F51488">
            <w:pPr>
              <w:pStyle w:val="Tabletext"/>
              <w:jc w:val="center"/>
              <w:rPr>
                <w:ins w:id="1173" w:author="FRA" w:date="2024-04-25T18:10:00Z"/>
              </w:rPr>
            </w:pPr>
            <w:ins w:id="1174" w:author="FRA" w:date="2024-04-25T18:10:00Z">
              <w:r w:rsidRPr="006A7240">
                <w:t>MMSS</w:t>
              </w:r>
            </w:ins>
          </w:p>
        </w:tc>
        <w:tc>
          <w:tcPr>
            <w:tcW w:w="2943" w:type="dxa"/>
          </w:tcPr>
          <w:p w14:paraId="5BCDAA3D" w14:textId="77777777" w:rsidR="00C80242" w:rsidRPr="006A7240" w:rsidRDefault="00C80242" w:rsidP="00F51488">
            <w:pPr>
              <w:pStyle w:val="Tabletext"/>
              <w:jc w:val="center"/>
              <w:rPr>
                <w:ins w:id="1175" w:author="FRA" w:date="2024-04-25T18:10:00Z"/>
              </w:rPr>
            </w:pPr>
            <w:ins w:id="1176" w:author="FRA" w:date="2024-04-25T18:10:00Z">
              <w:r w:rsidRPr="006A7240">
                <w:t>Type 6</w:t>
              </w:r>
            </w:ins>
          </w:p>
        </w:tc>
        <w:tc>
          <w:tcPr>
            <w:tcW w:w="1743" w:type="dxa"/>
          </w:tcPr>
          <w:p w14:paraId="7C08D0B4" w14:textId="77777777" w:rsidR="00C80242" w:rsidRPr="006A7240" w:rsidRDefault="00C80242" w:rsidP="00F51488">
            <w:pPr>
              <w:pStyle w:val="Tabletext"/>
              <w:jc w:val="center"/>
              <w:rPr>
                <w:ins w:id="1177" w:author="FRA" w:date="2024-04-25T18:10:00Z"/>
              </w:rPr>
            </w:pPr>
            <w:ins w:id="1178" w:author="FRA" w:date="2024-04-25T18:10:00Z">
              <w:r w:rsidRPr="006A7240">
                <w:t>User terminals</w:t>
              </w:r>
            </w:ins>
          </w:p>
        </w:tc>
        <w:tc>
          <w:tcPr>
            <w:tcW w:w="1856" w:type="dxa"/>
          </w:tcPr>
          <w:p w14:paraId="793B94D4" w14:textId="77777777" w:rsidR="00C80242" w:rsidRPr="006A7240" w:rsidRDefault="00C80242" w:rsidP="00F51488">
            <w:pPr>
              <w:pStyle w:val="Tabletext"/>
              <w:jc w:val="center"/>
              <w:rPr>
                <w:ins w:id="1179" w:author="FRA" w:date="2024-04-25T18:10:00Z"/>
              </w:rPr>
            </w:pPr>
            <w:ins w:id="1180" w:author="FRA" w:date="2024-04-25T18:35:00Z">
              <w:r w:rsidRPr="006A7240">
                <w:t>TBD</w:t>
              </w:r>
            </w:ins>
          </w:p>
        </w:tc>
      </w:tr>
    </w:tbl>
    <w:p w14:paraId="37D5B8C3" w14:textId="77777777" w:rsidR="00C80242" w:rsidRPr="006A7240" w:rsidRDefault="00C80242" w:rsidP="00C80242">
      <w:pPr>
        <w:pStyle w:val="Tablefin"/>
        <w:rPr>
          <w:ins w:id="1181" w:author="FRA" w:date="2024-04-25T18:10:00Z"/>
        </w:rPr>
      </w:pPr>
    </w:p>
    <w:p w14:paraId="1D1DF3D3" w14:textId="77777777" w:rsidR="00C80242" w:rsidRPr="006A7240" w:rsidRDefault="00C80242" w:rsidP="00C80242">
      <w:pPr>
        <w:rPr>
          <w:ins w:id="1182" w:author="FRA" w:date="2024-04-25T18:10:00Z"/>
        </w:rPr>
      </w:pPr>
      <w:ins w:id="1183" w:author="FRA" w:date="2024-04-25T18:10:00Z">
        <w:r w:rsidRPr="006A7240">
          <w:t xml:space="preserve">Hereunder the corresponding earth stations density: </w:t>
        </w:r>
      </w:ins>
    </w:p>
    <w:p w14:paraId="211F971B" w14:textId="77777777" w:rsidR="00C80242" w:rsidRPr="006A7240" w:rsidRDefault="00C80242" w:rsidP="00C80242">
      <w:pPr>
        <w:pStyle w:val="TableNo"/>
        <w:rPr>
          <w:ins w:id="1184" w:author="FRA" w:date="2024-04-25T18:10:00Z"/>
        </w:rPr>
      </w:pPr>
      <w:ins w:id="1185" w:author="FRA" w:date="2024-04-25T18:10:00Z">
        <w:r w:rsidRPr="006A7240">
          <w:t xml:space="preserve">Table </w:t>
        </w:r>
        <w:r w:rsidRPr="006A7240">
          <w:fldChar w:fldCharType="begin"/>
        </w:r>
        <w:r w:rsidRPr="006A7240">
          <w:instrText xml:space="preserve"> SEQ Table \* ARABIC </w:instrText>
        </w:r>
        <w:r w:rsidRPr="006A7240">
          <w:fldChar w:fldCharType="separate"/>
        </w:r>
      </w:ins>
      <w:ins w:id="1186" w:author="FRA" w:date="2024-04-25T18:54:00Z">
        <w:r w:rsidRPr="006A7240">
          <w:t>9</w:t>
        </w:r>
      </w:ins>
      <w:ins w:id="1187" w:author="FRA" w:date="2024-04-25T18:10:00Z">
        <w:r w:rsidRPr="006A7240">
          <w:fldChar w:fldCharType="end"/>
        </w:r>
      </w:ins>
    </w:p>
    <w:p w14:paraId="53F4BC27" w14:textId="77777777" w:rsidR="00C80242" w:rsidRPr="006A7240" w:rsidRDefault="00C80242" w:rsidP="00C80242">
      <w:pPr>
        <w:pStyle w:val="Tabletitle"/>
        <w:rPr>
          <w:ins w:id="1188" w:author="FRA" w:date="2024-04-25T18:10:00Z"/>
          <w:lang w:eastAsia="ko-KR"/>
        </w:rPr>
      </w:pPr>
      <w:ins w:id="1189" w:author="FRA" w:date="2024-04-25T18:10:00Z">
        <w:r w:rsidRPr="006A7240">
          <w:rPr>
            <w:lang w:eastAsia="ko-KR"/>
          </w:rPr>
          <w:t>Density of MMSS earth stations per square km</w:t>
        </w:r>
      </w:ins>
    </w:p>
    <w:tbl>
      <w:tblPr>
        <w:tblW w:w="6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3500"/>
      </w:tblGrid>
      <w:tr w:rsidR="00C80242" w:rsidRPr="006A7240" w14:paraId="7B65E2BF" w14:textId="77777777" w:rsidTr="00F51488">
        <w:trPr>
          <w:tblHeader/>
          <w:jc w:val="center"/>
          <w:ins w:id="1190" w:author="FRA" w:date="2024-04-25T18:10:00Z"/>
        </w:trPr>
        <w:tc>
          <w:tcPr>
            <w:tcW w:w="3276" w:type="dxa"/>
            <w:tcBorders>
              <w:top w:val="single" w:sz="4" w:space="0" w:color="auto"/>
              <w:left w:val="single" w:sz="4" w:space="0" w:color="auto"/>
              <w:bottom w:val="single" w:sz="4" w:space="0" w:color="auto"/>
              <w:right w:val="single" w:sz="4" w:space="0" w:color="auto"/>
            </w:tcBorders>
            <w:vAlign w:val="center"/>
            <w:hideMark/>
          </w:tcPr>
          <w:p w14:paraId="6EE2F9BC" w14:textId="77777777" w:rsidR="00C80242" w:rsidRPr="006A7240" w:rsidRDefault="00C80242" w:rsidP="00F51488">
            <w:pPr>
              <w:pStyle w:val="Tablehead"/>
              <w:rPr>
                <w:ins w:id="1191" w:author="FRA" w:date="2024-04-25T18:10:00Z"/>
              </w:rPr>
            </w:pPr>
            <w:ins w:id="1192" w:author="FRA" w:date="2024-04-25T18:10:00Z">
              <w:r w:rsidRPr="006A7240">
                <w:t>Environment type</w:t>
              </w:r>
            </w:ins>
          </w:p>
        </w:tc>
        <w:tc>
          <w:tcPr>
            <w:tcW w:w="3500" w:type="dxa"/>
            <w:tcBorders>
              <w:top w:val="single" w:sz="4" w:space="0" w:color="auto"/>
              <w:left w:val="single" w:sz="4" w:space="0" w:color="auto"/>
              <w:bottom w:val="single" w:sz="4" w:space="0" w:color="auto"/>
              <w:right w:val="single" w:sz="4" w:space="0" w:color="auto"/>
            </w:tcBorders>
          </w:tcPr>
          <w:p w14:paraId="14938BC6" w14:textId="77777777" w:rsidR="00C80242" w:rsidRPr="006A7240" w:rsidRDefault="00C80242" w:rsidP="00F51488">
            <w:pPr>
              <w:pStyle w:val="Tablehead"/>
              <w:rPr>
                <w:ins w:id="1193" w:author="FRA" w:date="2024-04-25T18:10:00Z"/>
              </w:rPr>
            </w:pPr>
            <w:ins w:id="1194" w:author="FRA" w:date="2024-04-25T18:10:00Z">
              <w:r w:rsidRPr="006A7240">
                <w:t>Estimated earth stations</w:t>
              </w:r>
              <w:r w:rsidRPr="006A7240" w:rsidDel="00AF7AC1">
                <w:t xml:space="preserve"> </w:t>
              </w:r>
              <w:r w:rsidRPr="006A7240">
                <w:t>distribution density (users/square km)</w:t>
              </w:r>
            </w:ins>
          </w:p>
        </w:tc>
      </w:tr>
      <w:tr w:rsidR="00C80242" w:rsidRPr="006A7240" w14:paraId="43EDFF64" w14:textId="77777777" w:rsidTr="00F51488">
        <w:trPr>
          <w:jc w:val="center"/>
          <w:ins w:id="1195" w:author="FRA" w:date="2024-04-25T18:10:00Z"/>
        </w:trPr>
        <w:tc>
          <w:tcPr>
            <w:tcW w:w="3276" w:type="dxa"/>
            <w:tcBorders>
              <w:top w:val="single" w:sz="4" w:space="0" w:color="auto"/>
              <w:left w:val="single" w:sz="4" w:space="0" w:color="auto"/>
              <w:bottom w:val="single" w:sz="4" w:space="0" w:color="auto"/>
              <w:right w:val="single" w:sz="4" w:space="0" w:color="auto"/>
            </w:tcBorders>
          </w:tcPr>
          <w:p w14:paraId="0EB8C5F5" w14:textId="77777777" w:rsidR="00C80242" w:rsidRPr="006A7240" w:rsidRDefault="00C80242" w:rsidP="00F51488">
            <w:pPr>
              <w:pStyle w:val="Tabletext"/>
              <w:jc w:val="center"/>
              <w:rPr>
                <w:ins w:id="1196" w:author="FRA" w:date="2024-04-25T18:10:00Z"/>
              </w:rPr>
            </w:pPr>
            <w:ins w:id="1197" w:author="FRA" w:date="2024-04-25T18:10:00Z">
              <w:r w:rsidRPr="006A7240">
                <w:t>Aeronautical</w:t>
              </w:r>
            </w:ins>
          </w:p>
        </w:tc>
        <w:tc>
          <w:tcPr>
            <w:tcW w:w="3500" w:type="dxa"/>
            <w:tcBorders>
              <w:top w:val="single" w:sz="4" w:space="0" w:color="auto"/>
              <w:left w:val="single" w:sz="4" w:space="0" w:color="auto"/>
              <w:bottom w:val="single" w:sz="4" w:space="0" w:color="auto"/>
              <w:right w:val="single" w:sz="4" w:space="0" w:color="auto"/>
            </w:tcBorders>
          </w:tcPr>
          <w:p w14:paraId="618EF230" w14:textId="77777777" w:rsidR="00C80242" w:rsidRPr="006A7240" w:rsidRDefault="00C80242" w:rsidP="00F51488">
            <w:pPr>
              <w:pStyle w:val="Tabletext"/>
              <w:jc w:val="center"/>
              <w:rPr>
                <w:ins w:id="1198" w:author="FRA" w:date="2024-04-25T18:10:00Z"/>
              </w:rPr>
            </w:pPr>
            <w:ins w:id="1199" w:author="FRA" w:date="2024-04-25T18:10:00Z">
              <w:r w:rsidRPr="006A7240">
                <w:t>TBD</w:t>
              </w:r>
            </w:ins>
          </w:p>
        </w:tc>
      </w:tr>
      <w:tr w:rsidR="00C80242" w:rsidRPr="006A7240" w14:paraId="4C35C95C" w14:textId="77777777" w:rsidTr="00F51488">
        <w:trPr>
          <w:jc w:val="center"/>
          <w:ins w:id="1200" w:author="FRA" w:date="2024-04-25T18:10:00Z"/>
        </w:trPr>
        <w:tc>
          <w:tcPr>
            <w:tcW w:w="3276" w:type="dxa"/>
            <w:tcBorders>
              <w:top w:val="single" w:sz="4" w:space="0" w:color="auto"/>
              <w:left w:val="single" w:sz="4" w:space="0" w:color="auto"/>
              <w:bottom w:val="single" w:sz="4" w:space="0" w:color="auto"/>
              <w:right w:val="single" w:sz="4" w:space="0" w:color="auto"/>
            </w:tcBorders>
          </w:tcPr>
          <w:p w14:paraId="1C6B8502" w14:textId="77777777" w:rsidR="00C80242" w:rsidRPr="006A7240" w:rsidRDefault="00C80242" w:rsidP="00F51488">
            <w:pPr>
              <w:pStyle w:val="Tabletext"/>
              <w:jc w:val="center"/>
              <w:rPr>
                <w:ins w:id="1201" w:author="FRA" w:date="2024-04-25T18:10:00Z"/>
              </w:rPr>
            </w:pPr>
            <w:ins w:id="1202" w:author="FRA" w:date="2024-04-25T18:10:00Z">
              <w:r w:rsidRPr="006A7240">
                <w:t>Maritime – all types</w:t>
              </w:r>
            </w:ins>
          </w:p>
        </w:tc>
        <w:tc>
          <w:tcPr>
            <w:tcW w:w="3500" w:type="dxa"/>
            <w:tcBorders>
              <w:top w:val="single" w:sz="4" w:space="0" w:color="auto"/>
              <w:left w:val="single" w:sz="4" w:space="0" w:color="auto"/>
              <w:bottom w:val="single" w:sz="4" w:space="0" w:color="auto"/>
              <w:right w:val="single" w:sz="4" w:space="0" w:color="auto"/>
            </w:tcBorders>
          </w:tcPr>
          <w:p w14:paraId="63DA63DC" w14:textId="77777777" w:rsidR="00C80242" w:rsidRPr="006A7240" w:rsidRDefault="00C80242" w:rsidP="00F51488">
            <w:pPr>
              <w:pStyle w:val="Tabletext"/>
              <w:jc w:val="center"/>
              <w:rPr>
                <w:ins w:id="1203" w:author="FRA" w:date="2024-04-25T18:10:00Z"/>
              </w:rPr>
            </w:pPr>
            <w:ins w:id="1204" w:author="FRA" w:date="2024-04-25T18:10:00Z">
              <w:r w:rsidRPr="006A7240">
                <w:t>TBD</w:t>
              </w:r>
            </w:ins>
          </w:p>
        </w:tc>
      </w:tr>
      <w:tr w:rsidR="00C80242" w:rsidRPr="006A7240" w14:paraId="0F2E0109" w14:textId="77777777" w:rsidTr="00F51488">
        <w:trPr>
          <w:jc w:val="center"/>
          <w:ins w:id="1205" w:author="FRA" w:date="2024-04-25T18:10:00Z"/>
        </w:trPr>
        <w:tc>
          <w:tcPr>
            <w:tcW w:w="3276" w:type="dxa"/>
            <w:tcBorders>
              <w:top w:val="single" w:sz="4" w:space="0" w:color="auto"/>
              <w:left w:val="single" w:sz="4" w:space="0" w:color="auto"/>
              <w:bottom w:val="single" w:sz="4" w:space="0" w:color="auto"/>
              <w:right w:val="single" w:sz="4" w:space="0" w:color="auto"/>
            </w:tcBorders>
          </w:tcPr>
          <w:p w14:paraId="467AB17A" w14:textId="77777777" w:rsidR="00C80242" w:rsidRPr="006A7240" w:rsidRDefault="00C80242" w:rsidP="00F51488">
            <w:pPr>
              <w:pStyle w:val="Tabletext"/>
              <w:jc w:val="center"/>
              <w:rPr>
                <w:ins w:id="1206" w:author="FRA" w:date="2024-04-25T18:10:00Z"/>
              </w:rPr>
            </w:pPr>
            <w:ins w:id="1207" w:author="FRA" w:date="2024-04-25T18:10:00Z">
              <w:r w:rsidRPr="006A7240">
                <w:t>Add any other types as needed</w:t>
              </w:r>
            </w:ins>
          </w:p>
        </w:tc>
        <w:tc>
          <w:tcPr>
            <w:tcW w:w="3500" w:type="dxa"/>
            <w:tcBorders>
              <w:top w:val="single" w:sz="4" w:space="0" w:color="auto"/>
              <w:left w:val="single" w:sz="4" w:space="0" w:color="auto"/>
              <w:bottom w:val="single" w:sz="4" w:space="0" w:color="auto"/>
              <w:right w:val="single" w:sz="4" w:space="0" w:color="auto"/>
            </w:tcBorders>
          </w:tcPr>
          <w:p w14:paraId="6BF7741A" w14:textId="77777777" w:rsidR="00C80242" w:rsidRPr="006A7240" w:rsidRDefault="00C80242" w:rsidP="00F51488">
            <w:pPr>
              <w:pStyle w:val="Tabletext"/>
              <w:jc w:val="center"/>
              <w:rPr>
                <w:ins w:id="1208" w:author="FRA" w:date="2024-04-25T18:10:00Z"/>
              </w:rPr>
            </w:pPr>
            <w:ins w:id="1209" w:author="FRA" w:date="2024-04-25T18:10:00Z">
              <w:r w:rsidRPr="006A7240">
                <w:t>TBD</w:t>
              </w:r>
            </w:ins>
          </w:p>
        </w:tc>
      </w:tr>
    </w:tbl>
    <w:p w14:paraId="1C42E6C3" w14:textId="77777777" w:rsidR="004D2615" w:rsidRDefault="004D2615" w:rsidP="004D2615">
      <w:pPr>
        <w:pStyle w:val="Tablefin"/>
        <w:rPr>
          <w:ins w:id="1210" w:author="Fernandez Jimenez, Virginia" w:date="2024-05-03T11:10:00Z"/>
        </w:rPr>
      </w:pPr>
    </w:p>
    <w:p w14:paraId="72EA65D9" w14:textId="16A392C9" w:rsidR="00C80242" w:rsidRPr="006A7240" w:rsidDel="004437D8" w:rsidRDefault="00C80242" w:rsidP="004D2615">
      <w:pPr>
        <w:pStyle w:val="EditorsNote"/>
        <w:rPr>
          <w:ins w:id="1211" w:author="FRA" w:date="2024-04-25T18:10:00Z"/>
          <w:del w:id="1212" w:author="France" w:date="2024-04-26T17:16:00Z"/>
        </w:rPr>
      </w:pPr>
      <w:ins w:id="1213" w:author="FRA" w:date="2024-04-25T18:10:00Z">
        <w:del w:id="1214" w:author="France" w:date="2024-04-26T17:16:00Z">
          <w:r w:rsidRPr="006A7240" w:rsidDel="004437D8">
            <w:delText xml:space="preserve">[Editor’s note: these numbers are assessed based on the information </w:delText>
          </w:r>
        </w:del>
      </w:ins>
      <w:ins w:id="1215" w:author="FRA" w:date="2024-04-25T18:36:00Z">
        <w:del w:id="1216" w:author="France" w:date="2024-04-26T17:16:00Z">
          <w:r w:rsidRPr="006A7240" w:rsidDel="004437D8">
            <w:delText xml:space="preserve">made </w:delText>
          </w:r>
        </w:del>
      </w:ins>
      <w:ins w:id="1217" w:author="FRA" w:date="2024-04-25T18:10:00Z">
        <w:del w:id="1218" w:author="France" w:date="2024-04-26T17:16:00Z">
          <w:r w:rsidRPr="006A7240" w:rsidDel="004437D8">
            <w:delText>available</w:delText>
          </w:r>
        </w:del>
      </w:ins>
      <w:ins w:id="1219" w:author="FRA" w:date="2024-04-25T18:36:00Z">
        <w:del w:id="1220" w:author="France" w:date="2024-04-26T17:16:00Z">
          <w:r w:rsidRPr="006A7240" w:rsidDel="004437D8">
            <w:delText xml:space="preserve"> by one </w:delText>
          </w:r>
        </w:del>
      </w:ins>
      <w:ins w:id="1221" w:author="FRA" w:date="2024-04-25T18:10:00Z">
        <w:del w:id="1222" w:author="France" w:date="2024-04-26T17:16:00Z">
          <w:r w:rsidRPr="006A7240" w:rsidDel="004437D8">
            <w:delText xml:space="preserve">administration. Other </w:delText>
          </w:r>
          <w:r w:rsidRPr="004D2615" w:rsidDel="004437D8">
            <w:delText>administrations</w:delText>
          </w:r>
          <w:r w:rsidRPr="006A7240" w:rsidDel="004437D8">
            <w:delText xml:space="preserve"> are kindly requested to check if these numbers are commensurate to their own evaluations so that WP 4C can agree on a representative number</w:delText>
          </w:r>
        </w:del>
      </w:ins>
      <w:ins w:id="1223" w:author="FRA" w:date="2024-04-25T18:36:00Z">
        <w:del w:id="1224" w:author="France" w:date="2024-04-26T17:16:00Z">
          <w:r w:rsidRPr="006A7240" w:rsidDel="004437D8">
            <w:delText>.</w:delText>
          </w:r>
        </w:del>
      </w:ins>
      <w:ins w:id="1225" w:author="FRA" w:date="2024-04-25T18:37:00Z">
        <w:del w:id="1226" w:author="France" w:date="2024-04-26T17:16:00Z">
          <w:r w:rsidRPr="006A7240" w:rsidDel="004437D8">
            <w:delText xml:space="preserve"> If no figure</w:delText>
          </w:r>
        </w:del>
      </w:ins>
      <w:ins w:id="1227" w:author="FRA" w:date="2024-04-25T18:55:00Z">
        <w:del w:id="1228" w:author="France" w:date="2024-04-26T17:16:00Z">
          <w:r w:rsidRPr="006A7240" w:rsidDel="004437D8">
            <w:delText>s</w:delText>
          </w:r>
        </w:del>
      </w:ins>
      <w:ins w:id="1229" w:author="FRA" w:date="2024-04-25T18:37:00Z">
        <w:del w:id="1230" w:author="France" w:date="2024-04-26T17:16:00Z">
          <w:r w:rsidRPr="006A7240" w:rsidDel="004437D8">
            <w:delText xml:space="preserve"> are provided, </w:delText>
          </w:r>
        </w:del>
      </w:ins>
      <w:ins w:id="1231" w:author="FRA" w:date="2024-04-25T18:38:00Z">
        <w:del w:id="1232" w:author="France" w:date="2024-04-26T17:16:00Z">
          <w:r w:rsidRPr="006A7240" w:rsidDel="004437D8">
            <w:delText>both tables</w:delText>
          </w:r>
        </w:del>
      </w:ins>
      <w:ins w:id="1233" w:author="FRA" w:date="2024-04-25T18:37:00Z">
        <w:del w:id="1234" w:author="France" w:date="2024-04-26T17:16:00Z">
          <w:r w:rsidRPr="006A7240" w:rsidDel="004437D8">
            <w:delText xml:space="preserve"> will be removed</w:delText>
          </w:r>
        </w:del>
      </w:ins>
      <w:ins w:id="1235" w:author="FRA" w:date="2024-04-25T18:10:00Z">
        <w:del w:id="1236" w:author="France" w:date="2024-04-26T17:16:00Z">
          <w:r w:rsidRPr="006A7240" w:rsidDel="004437D8">
            <w:delText>.]</w:delText>
          </w:r>
        </w:del>
      </w:ins>
      <w:ins w:id="1237" w:author="FRA" w:date="2024-04-25T18:37:00Z">
        <w:del w:id="1238" w:author="France" w:date="2024-04-26T17:16:00Z">
          <w:r w:rsidRPr="006A7240" w:rsidDel="004437D8">
            <w:delText xml:space="preserve"> </w:delText>
          </w:r>
        </w:del>
      </w:ins>
    </w:p>
    <w:p w14:paraId="25521CC9" w14:textId="77777777" w:rsidR="00C80242" w:rsidRPr="006A7240" w:rsidRDefault="00C80242" w:rsidP="00C80242">
      <w:pPr>
        <w:pStyle w:val="Heading3"/>
        <w:rPr>
          <w:ins w:id="1239" w:author="FRA" w:date="2024-04-25T18:10:00Z"/>
        </w:rPr>
      </w:pPr>
      <w:ins w:id="1240" w:author="FRA" w:date="2024-04-25T18:48:00Z">
        <w:r w:rsidRPr="006A7240">
          <w:t>3</w:t>
        </w:r>
      </w:ins>
      <w:ins w:id="1241" w:author="FRA" w:date="2024-04-25T18:10:00Z">
        <w:r w:rsidRPr="006A7240">
          <w:t>.</w:t>
        </w:r>
      </w:ins>
      <w:ins w:id="1242" w:author="FRA" w:date="2024-04-25T18:48:00Z">
        <w:r w:rsidRPr="006A7240">
          <w:t>2</w:t>
        </w:r>
      </w:ins>
      <w:ins w:id="1243" w:author="FRA" w:date="2024-04-25T18:10:00Z">
        <w:r w:rsidRPr="006A7240">
          <w:tab/>
        </w:r>
      </w:ins>
      <w:ins w:id="1244" w:author="FRA" w:date="2024-04-25T18:38:00Z">
        <w:r w:rsidRPr="006A7240">
          <w:t>Maritime e</w:t>
        </w:r>
      </w:ins>
      <w:ins w:id="1245" w:author="FRA" w:date="2024-04-25T18:10:00Z">
        <w:r w:rsidRPr="006A7240">
          <w:t>arth station of GSO satellite systems</w:t>
        </w:r>
      </w:ins>
    </w:p>
    <w:p w14:paraId="5A2714AC" w14:textId="77777777" w:rsidR="00C80242" w:rsidRPr="006A7240" w:rsidRDefault="00C80242" w:rsidP="004D2615">
      <w:pPr>
        <w:rPr>
          <w:ins w:id="1246" w:author="FRA" w:date="2024-04-25T18:10:00Z"/>
        </w:rPr>
      </w:pPr>
      <w:ins w:id="1247" w:author="FRA" w:date="2024-04-25T18:10:00Z">
        <w:r w:rsidRPr="006A7240">
          <w:t xml:space="preserve">The </w:t>
        </w:r>
      </w:ins>
      <w:ins w:id="1248" w:author="FRA" w:date="2024-04-25T18:38:00Z">
        <w:r w:rsidRPr="006A7240">
          <w:t xml:space="preserve">maritime </w:t>
        </w:r>
      </w:ins>
      <w:ins w:id="1249" w:author="FRA" w:date="2024-04-25T18:10:00Z">
        <w:r w:rsidRPr="006A7240">
          <w:t>earth stations as described in this paragraph correspond to GSO satellite systems. Several types of earth stations are to be considered, with technical characteristics as shown in the following Table.</w:t>
        </w:r>
      </w:ins>
    </w:p>
    <w:p w14:paraId="2850F988" w14:textId="77777777" w:rsidR="00C80242" w:rsidRPr="006A7240" w:rsidRDefault="00C80242" w:rsidP="00C80242">
      <w:pPr>
        <w:rPr>
          <w:ins w:id="1250" w:author="FRA" w:date="2024-04-25T18:10:00Z"/>
        </w:rPr>
        <w:sectPr w:rsidR="00C80242" w:rsidRPr="006A7240" w:rsidSect="00B8708C">
          <w:headerReference w:type="default" r:id="rId42"/>
          <w:footerReference w:type="default" r:id="rId43"/>
          <w:headerReference w:type="first" r:id="rId44"/>
          <w:footerReference w:type="first" r:id="rId45"/>
          <w:pgSz w:w="11907" w:h="16834" w:code="9"/>
          <w:pgMar w:top="1418" w:right="1134" w:bottom="1418" w:left="1134" w:header="720" w:footer="720" w:gutter="0"/>
          <w:paperSrc w:first="15" w:other="15"/>
          <w:cols w:space="720"/>
          <w:titlePg/>
          <w:docGrid w:linePitch="299"/>
        </w:sectPr>
      </w:pPr>
    </w:p>
    <w:p w14:paraId="4581913A" w14:textId="77777777" w:rsidR="00C80242" w:rsidRPr="006A7240" w:rsidRDefault="00C80242" w:rsidP="00C80242">
      <w:pPr>
        <w:pStyle w:val="TableNo"/>
        <w:spacing w:before="120"/>
        <w:rPr>
          <w:ins w:id="1251" w:author="FRA" w:date="2024-04-25T18:10:00Z"/>
        </w:rPr>
      </w:pPr>
      <w:ins w:id="1252" w:author="FRA" w:date="2024-04-25T18:10:00Z">
        <w:r w:rsidRPr="006A7240">
          <w:lastRenderedPageBreak/>
          <w:t xml:space="preserve">Table </w:t>
        </w:r>
        <w:r w:rsidRPr="006A7240">
          <w:fldChar w:fldCharType="begin"/>
        </w:r>
        <w:r w:rsidRPr="006A7240">
          <w:instrText xml:space="preserve"> SEQ Table \* ARABIC </w:instrText>
        </w:r>
        <w:r w:rsidRPr="006A7240">
          <w:fldChar w:fldCharType="separate"/>
        </w:r>
      </w:ins>
      <w:ins w:id="1253" w:author="FRA" w:date="2024-04-25T18:54:00Z">
        <w:r w:rsidRPr="006A7240">
          <w:t>10</w:t>
        </w:r>
      </w:ins>
      <w:ins w:id="1254" w:author="FRA" w:date="2024-04-25T18:10:00Z">
        <w:r w:rsidRPr="006A7240">
          <w:fldChar w:fldCharType="end"/>
        </w:r>
      </w:ins>
    </w:p>
    <w:p w14:paraId="0BE8329C" w14:textId="41867835" w:rsidR="00C80242" w:rsidRPr="006A7240" w:rsidRDefault="00C80242" w:rsidP="00B8708C">
      <w:pPr>
        <w:pStyle w:val="Tabletitle"/>
        <w:rPr>
          <w:ins w:id="1255" w:author="FRA" w:date="2024-04-25T18:10:00Z"/>
        </w:rPr>
      </w:pPr>
      <w:ins w:id="1256" w:author="FRA" w:date="2024-04-25T18:10:00Z">
        <w:r w:rsidRPr="006A7240">
          <w:rPr>
            <w:rFonts w:ascii="Times New Roman" w:hAnsi="Times New Roman"/>
          </w:rPr>
          <w:t>GSO earth station characteristics</w:t>
        </w:r>
      </w:ins>
    </w:p>
    <w:tbl>
      <w:tblPr>
        <w:tblW w:w="56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257" w:author="USA" w:date="2024-07-11T16:32:00Z">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293"/>
        <w:gridCol w:w="1103"/>
        <w:gridCol w:w="1601"/>
        <w:gridCol w:w="1604"/>
        <w:gridCol w:w="1411"/>
        <w:gridCol w:w="1411"/>
        <w:gridCol w:w="1414"/>
        <w:gridCol w:w="1768"/>
        <w:gridCol w:w="1765"/>
        <w:tblGridChange w:id="1258">
          <w:tblGrid>
            <w:gridCol w:w="4293"/>
            <w:gridCol w:w="1103"/>
            <w:gridCol w:w="1"/>
            <w:gridCol w:w="1600"/>
            <w:gridCol w:w="1603"/>
            <w:gridCol w:w="1411"/>
            <w:gridCol w:w="1411"/>
            <w:gridCol w:w="1414"/>
            <w:gridCol w:w="1767"/>
            <w:gridCol w:w="1767"/>
          </w:tblGrid>
        </w:tblGridChange>
      </w:tblGrid>
      <w:tr w:rsidR="00E20538" w:rsidRPr="006A7240" w14:paraId="07C7081C" w14:textId="2E15C332" w:rsidTr="00E20538">
        <w:trPr>
          <w:trHeight w:val="397"/>
          <w:tblHeader/>
          <w:jc w:val="center"/>
          <w:ins w:id="1259" w:author="FRA" w:date="2024-04-25T18:10:00Z"/>
          <w:trPrChange w:id="1260" w:author="USA" w:date="2024-07-11T16:32:00Z">
            <w:trPr>
              <w:trHeight w:val="397"/>
              <w:tblHeader/>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1261" w:author="USA" w:date="2024-07-11T16:32:00Z">
              <w:tcPr>
                <w:tcW w:w="1470" w:type="pct"/>
                <w:tcBorders>
                  <w:top w:val="single" w:sz="4" w:space="0" w:color="auto"/>
                  <w:left w:val="single" w:sz="4" w:space="0" w:color="auto"/>
                  <w:bottom w:val="single" w:sz="4" w:space="0" w:color="auto"/>
                  <w:right w:val="single" w:sz="4" w:space="0" w:color="auto"/>
                </w:tcBorders>
                <w:hideMark/>
              </w:tcPr>
            </w:tcPrChange>
          </w:tcPr>
          <w:p w14:paraId="65EA30E2" w14:textId="77777777" w:rsidR="00E20538" w:rsidRPr="006A7240" w:rsidRDefault="00E20538" w:rsidP="00F51488">
            <w:pPr>
              <w:pStyle w:val="Tablehead"/>
              <w:spacing w:before="40" w:after="40"/>
              <w:rPr>
                <w:ins w:id="1262" w:author="FRA" w:date="2024-04-25T18:10:00Z"/>
              </w:rPr>
            </w:pPr>
            <w:ins w:id="1263" w:author="FRA" w:date="2024-04-25T18:10:00Z">
              <w:r w:rsidRPr="006A7240">
                <w:t>Characteristics of earth station</w:t>
              </w:r>
            </w:ins>
          </w:p>
        </w:tc>
        <w:tc>
          <w:tcPr>
            <w:tcW w:w="337" w:type="pct"/>
            <w:tcBorders>
              <w:top w:val="single" w:sz="4" w:space="0" w:color="auto"/>
              <w:left w:val="single" w:sz="4" w:space="0" w:color="auto"/>
              <w:bottom w:val="single" w:sz="4" w:space="0" w:color="auto"/>
              <w:right w:val="single" w:sz="4" w:space="0" w:color="auto"/>
            </w:tcBorders>
            <w:hideMark/>
            <w:tcPrChange w:id="1264" w:author="USA" w:date="2024-07-11T16:32:00Z">
              <w:tcPr>
                <w:tcW w:w="378" w:type="pct"/>
                <w:gridSpan w:val="2"/>
                <w:tcBorders>
                  <w:top w:val="single" w:sz="4" w:space="0" w:color="auto"/>
                  <w:left w:val="single" w:sz="4" w:space="0" w:color="auto"/>
                  <w:bottom w:val="single" w:sz="4" w:space="0" w:color="auto"/>
                  <w:right w:val="single" w:sz="4" w:space="0" w:color="auto"/>
                </w:tcBorders>
                <w:hideMark/>
              </w:tcPr>
            </w:tcPrChange>
          </w:tcPr>
          <w:p w14:paraId="6462405E" w14:textId="77777777" w:rsidR="00E20538" w:rsidRPr="006A7240" w:rsidRDefault="00E20538" w:rsidP="00F51488">
            <w:pPr>
              <w:pStyle w:val="Tablehead"/>
              <w:spacing w:before="40" w:after="40"/>
              <w:rPr>
                <w:ins w:id="1265" w:author="FRA" w:date="2024-04-25T18:10:00Z"/>
              </w:rPr>
            </w:pPr>
            <w:ins w:id="1266" w:author="FRA" w:date="2024-04-25T18:10:00Z">
              <w:r w:rsidRPr="006A7240">
                <w:t>Units</w:t>
              </w:r>
            </w:ins>
          </w:p>
        </w:tc>
        <w:tc>
          <w:tcPr>
            <w:tcW w:w="489" w:type="pct"/>
            <w:tcBorders>
              <w:top w:val="single" w:sz="4" w:space="0" w:color="auto"/>
              <w:left w:val="single" w:sz="4" w:space="0" w:color="auto"/>
              <w:bottom w:val="single" w:sz="4" w:space="0" w:color="auto"/>
              <w:right w:val="single" w:sz="4" w:space="0" w:color="auto"/>
            </w:tcBorders>
            <w:tcPrChange w:id="1267" w:author="USA" w:date="2024-07-11T16:32:00Z">
              <w:tcPr>
                <w:tcW w:w="548" w:type="pct"/>
                <w:tcBorders>
                  <w:top w:val="single" w:sz="4" w:space="0" w:color="auto"/>
                  <w:left w:val="single" w:sz="4" w:space="0" w:color="auto"/>
                  <w:bottom w:val="single" w:sz="4" w:space="0" w:color="auto"/>
                  <w:right w:val="single" w:sz="4" w:space="0" w:color="auto"/>
                </w:tcBorders>
              </w:tcPr>
            </w:tcPrChange>
          </w:tcPr>
          <w:p w14:paraId="284C3010" w14:textId="77777777" w:rsidR="00E20538" w:rsidRPr="006A7240" w:rsidRDefault="00E20538" w:rsidP="00F51488">
            <w:pPr>
              <w:pStyle w:val="Tablehead"/>
              <w:spacing w:before="40" w:after="40"/>
              <w:rPr>
                <w:ins w:id="1268" w:author="FRA" w:date="2024-04-25T18:10:00Z"/>
              </w:rPr>
            </w:pPr>
            <w:ins w:id="1269" w:author="FRA" w:date="2024-04-25T18:10:00Z">
              <w:r w:rsidRPr="006A7240">
                <w:t>Earth station</w:t>
              </w:r>
              <w:r w:rsidRPr="006A7240">
                <w:br/>
                <w:t>type 1</w:t>
              </w:r>
            </w:ins>
          </w:p>
        </w:tc>
        <w:tc>
          <w:tcPr>
            <w:tcW w:w="490" w:type="pct"/>
            <w:tcBorders>
              <w:top w:val="single" w:sz="4" w:space="0" w:color="auto"/>
              <w:left w:val="single" w:sz="4" w:space="0" w:color="auto"/>
              <w:bottom w:val="single" w:sz="4" w:space="0" w:color="auto"/>
              <w:right w:val="single" w:sz="4" w:space="0" w:color="auto"/>
            </w:tcBorders>
            <w:hideMark/>
            <w:tcPrChange w:id="1270" w:author="USA" w:date="2024-07-11T16:32:00Z">
              <w:tcPr>
                <w:tcW w:w="549" w:type="pct"/>
                <w:tcBorders>
                  <w:top w:val="single" w:sz="4" w:space="0" w:color="auto"/>
                  <w:left w:val="single" w:sz="4" w:space="0" w:color="auto"/>
                  <w:bottom w:val="single" w:sz="4" w:space="0" w:color="auto"/>
                  <w:right w:val="single" w:sz="4" w:space="0" w:color="auto"/>
                </w:tcBorders>
                <w:hideMark/>
              </w:tcPr>
            </w:tcPrChange>
          </w:tcPr>
          <w:p w14:paraId="0DDCAE75" w14:textId="77777777" w:rsidR="00E20538" w:rsidRPr="006A7240" w:rsidRDefault="00E20538" w:rsidP="00F51488">
            <w:pPr>
              <w:pStyle w:val="Tablehead"/>
              <w:spacing w:before="40" w:after="40"/>
              <w:rPr>
                <w:ins w:id="1271" w:author="FRA" w:date="2024-04-25T18:10:00Z"/>
                <w:rFonts w:eastAsia="SimSun"/>
              </w:rPr>
            </w:pPr>
            <w:ins w:id="1272" w:author="FRA" w:date="2024-04-25T18:10:00Z">
              <w:r w:rsidRPr="006A7240">
                <w:t>Earth station</w:t>
              </w:r>
              <w:r w:rsidRPr="006A7240">
                <w:br/>
                <w:t>type 2</w:t>
              </w:r>
            </w:ins>
          </w:p>
        </w:tc>
        <w:tc>
          <w:tcPr>
            <w:tcW w:w="431" w:type="pct"/>
            <w:tcBorders>
              <w:top w:val="single" w:sz="4" w:space="0" w:color="auto"/>
              <w:left w:val="single" w:sz="4" w:space="0" w:color="auto"/>
              <w:bottom w:val="single" w:sz="4" w:space="0" w:color="auto"/>
              <w:right w:val="single" w:sz="4" w:space="0" w:color="auto"/>
            </w:tcBorders>
            <w:hideMark/>
            <w:tcPrChange w:id="1273" w:author="USA" w:date="2024-07-11T16:32:00Z">
              <w:tcPr>
                <w:tcW w:w="483" w:type="pct"/>
                <w:tcBorders>
                  <w:top w:val="single" w:sz="4" w:space="0" w:color="auto"/>
                  <w:left w:val="single" w:sz="4" w:space="0" w:color="auto"/>
                  <w:bottom w:val="single" w:sz="4" w:space="0" w:color="auto"/>
                  <w:right w:val="single" w:sz="4" w:space="0" w:color="auto"/>
                </w:tcBorders>
                <w:hideMark/>
              </w:tcPr>
            </w:tcPrChange>
          </w:tcPr>
          <w:p w14:paraId="661D6D68" w14:textId="77777777" w:rsidR="00E20538" w:rsidRPr="006A7240" w:rsidRDefault="00E20538" w:rsidP="00F51488">
            <w:pPr>
              <w:pStyle w:val="Tablehead"/>
              <w:spacing w:before="40" w:after="40"/>
              <w:rPr>
                <w:ins w:id="1274" w:author="FRA" w:date="2024-04-25T18:10:00Z"/>
                <w:rFonts w:eastAsia="SimSun"/>
              </w:rPr>
            </w:pPr>
            <w:ins w:id="1275" w:author="FRA" w:date="2024-04-25T18:10:00Z">
              <w:r w:rsidRPr="006A7240">
                <w:t>Earth station</w:t>
              </w:r>
              <w:r w:rsidRPr="006A7240">
                <w:br/>
                <w:t>type 3</w:t>
              </w:r>
            </w:ins>
          </w:p>
        </w:tc>
        <w:tc>
          <w:tcPr>
            <w:tcW w:w="431" w:type="pct"/>
            <w:tcBorders>
              <w:top w:val="single" w:sz="4" w:space="0" w:color="auto"/>
              <w:left w:val="single" w:sz="4" w:space="0" w:color="auto"/>
              <w:bottom w:val="single" w:sz="4" w:space="0" w:color="auto"/>
              <w:right w:val="single" w:sz="4" w:space="0" w:color="auto"/>
            </w:tcBorders>
            <w:hideMark/>
            <w:tcPrChange w:id="1276" w:author="USA" w:date="2024-07-11T16:32:00Z">
              <w:tcPr>
                <w:tcW w:w="483" w:type="pct"/>
                <w:tcBorders>
                  <w:top w:val="single" w:sz="4" w:space="0" w:color="auto"/>
                  <w:left w:val="single" w:sz="4" w:space="0" w:color="auto"/>
                  <w:bottom w:val="single" w:sz="4" w:space="0" w:color="auto"/>
                  <w:right w:val="single" w:sz="4" w:space="0" w:color="auto"/>
                </w:tcBorders>
                <w:hideMark/>
              </w:tcPr>
            </w:tcPrChange>
          </w:tcPr>
          <w:p w14:paraId="11FB23BF" w14:textId="77777777" w:rsidR="00E20538" w:rsidRPr="006A7240" w:rsidRDefault="00E20538" w:rsidP="00F51488">
            <w:pPr>
              <w:pStyle w:val="Tablehead"/>
              <w:spacing w:before="40" w:after="40"/>
              <w:rPr>
                <w:ins w:id="1277" w:author="FRA" w:date="2024-04-25T18:10:00Z"/>
                <w:rFonts w:eastAsia="SimSun"/>
              </w:rPr>
            </w:pPr>
            <w:ins w:id="1278" w:author="FRA" w:date="2024-04-25T18:10:00Z">
              <w:r w:rsidRPr="006A7240">
                <w:t>Earth station</w:t>
              </w:r>
              <w:r w:rsidRPr="006A7240">
                <w:br/>
                <w:t>type 4</w:t>
              </w:r>
            </w:ins>
          </w:p>
        </w:tc>
        <w:tc>
          <w:tcPr>
            <w:tcW w:w="432" w:type="pct"/>
            <w:tcBorders>
              <w:top w:val="single" w:sz="4" w:space="0" w:color="auto"/>
              <w:left w:val="single" w:sz="4" w:space="0" w:color="auto"/>
              <w:bottom w:val="single" w:sz="4" w:space="0" w:color="auto"/>
              <w:right w:val="single" w:sz="4" w:space="0" w:color="auto"/>
            </w:tcBorders>
            <w:hideMark/>
            <w:tcPrChange w:id="1279" w:author="USA" w:date="2024-07-11T16:32:00Z">
              <w:tcPr>
                <w:tcW w:w="484" w:type="pct"/>
                <w:tcBorders>
                  <w:top w:val="single" w:sz="4" w:space="0" w:color="auto"/>
                  <w:left w:val="single" w:sz="4" w:space="0" w:color="auto"/>
                  <w:bottom w:val="single" w:sz="4" w:space="0" w:color="auto"/>
                  <w:right w:val="single" w:sz="4" w:space="0" w:color="auto"/>
                </w:tcBorders>
                <w:hideMark/>
              </w:tcPr>
            </w:tcPrChange>
          </w:tcPr>
          <w:p w14:paraId="6A971E9E" w14:textId="77777777" w:rsidR="00E20538" w:rsidRPr="006A7240" w:rsidRDefault="00E20538" w:rsidP="00F51488">
            <w:pPr>
              <w:pStyle w:val="Tablehead"/>
              <w:spacing w:before="40" w:after="40"/>
              <w:rPr>
                <w:ins w:id="1280" w:author="FRA" w:date="2024-04-25T18:10:00Z"/>
                <w:rFonts w:eastAsia="SimSun"/>
              </w:rPr>
            </w:pPr>
            <w:ins w:id="1281" w:author="FRA" w:date="2024-04-25T18:10:00Z">
              <w:r w:rsidRPr="006A7240">
                <w:t>Earth station</w:t>
              </w:r>
              <w:r w:rsidRPr="006A7240">
                <w:br/>
                <w:t>type 5</w:t>
              </w:r>
            </w:ins>
          </w:p>
        </w:tc>
        <w:tc>
          <w:tcPr>
            <w:tcW w:w="540" w:type="pct"/>
            <w:tcBorders>
              <w:top w:val="single" w:sz="4" w:space="0" w:color="auto"/>
              <w:left w:val="single" w:sz="4" w:space="0" w:color="auto"/>
              <w:bottom w:val="single" w:sz="4" w:space="0" w:color="auto"/>
              <w:right w:val="single" w:sz="4" w:space="0" w:color="auto"/>
            </w:tcBorders>
            <w:hideMark/>
            <w:tcPrChange w:id="1282" w:author="USA" w:date="2024-07-11T16:32:00Z">
              <w:tcPr>
                <w:tcW w:w="605" w:type="pct"/>
                <w:tcBorders>
                  <w:top w:val="single" w:sz="4" w:space="0" w:color="auto"/>
                  <w:left w:val="single" w:sz="4" w:space="0" w:color="auto"/>
                  <w:bottom w:val="single" w:sz="4" w:space="0" w:color="auto"/>
                  <w:right w:val="single" w:sz="4" w:space="0" w:color="auto"/>
                </w:tcBorders>
                <w:hideMark/>
              </w:tcPr>
            </w:tcPrChange>
          </w:tcPr>
          <w:p w14:paraId="427E7122" w14:textId="77777777" w:rsidR="00E20538" w:rsidRPr="006A7240" w:rsidRDefault="00E20538" w:rsidP="00F51488">
            <w:pPr>
              <w:pStyle w:val="Tablehead"/>
              <w:spacing w:before="40" w:after="40"/>
              <w:rPr>
                <w:ins w:id="1283" w:author="FRA" w:date="2024-04-25T18:10:00Z"/>
                <w:rFonts w:eastAsia="SimSun"/>
              </w:rPr>
            </w:pPr>
            <w:ins w:id="1284" w:author="FRA" w:date="2024-04-25T18:10:00Z">
              <w:r w:rsidRPr="006A7240">
                <w:t>Earth station</w:t>
              </w:r>
              <w:r w:rsidRPr="006A7240">
                <w:br/>
                <w:t>type 6</w:t>
              </w:r>
            </w:ins>
          </w:p>
        </w:tc>
        <w:tc>
          <w:tcPr>
            <w:tcW w:w="539" w:type="pct"/>
            <w:tcBorders>
              <w:top w:val="single" w:sz="4" w:space="0" w:color="auto"/>
              <w:left w:val="single" w:sz="4" w:space="0" w:color="auto"/>
              <w:bottom w:val="single" w:sz="4" w:space="0" w:color="auto"/>
              <w:right w:val="single" w:sz="4" w:space="0" w:color="auto"/>
            </w:tcBorders>
            <w:tcPrChange w:id="1285" w:author="USA" w:date="2024-07-11T16:32:00Z">
              <w:tcPr>
                <w:tcW w:w="1" w:type="pct"/>
                <w:tcBorders>
                  <w:top w:val="single" w:sz="4" w:space="0" w:color="auto"/>
                  <w:left w:val="single" w:sz="4" w:space="0" w:color="auto"/>
                  <w:bottom w:val="single" w:sz="4" w:space="0" w:color="auto"/>
                  <w:right w:val="single" w:sz="4" w:space="0" w:color="auto"/>
                </w:tcBorders>
              </w:tcPr>
            </w:tcPrChange>
          </w:tcPr>
          <w:p w14:paraId="13EE22CB" w14:textId="15012927" w:rsidR="00E20538" w:rsidRPr="009F14DA" w:rsidRDefault="00E20538" w:rsidP="00F51488">
            <w:pPr>
              <w:pStyle w:val="Tablehead"/>
              <w:spacing w:before="40" w:after="40"/>
              <w:rPr>
                <w:ins w:id="1286" w:author="USA" w:date="2024-07-11T16:32:00Z"/>
                <w:highlight w:val="yellow"/>
                <w:rPrChange w:id="1287" w:author="Dilapi, Christine (HII-Mission Technologies)" w:date="2024-07-12T08:30:00Z">
                  <w:rPr>
                    <w:ins w:id="1288" w:author="USA" w:date="2024-07-11T16:32:00Z"/>
                  </w:rPr>
                </w:rPrChange>
              </w:rPr>
            </w:pPr>
            <w:ins w:id="1289" w:author="USA" w:date="2024-07-11T16:32:00Z">
              <w:r w:rsidRPr="009F14DA">
                <w:rPr>
                  <w:highlight w:val="yellow"/>
                  <w:rPrChange w:id="1290" w:author="Dilapi, Christine (HII-Mission Technologies)" w:date="2024-07-12T08:30:00Z">
                    <w:rPr/>
                  </w:rPrChange>
                </w:rPr>
                <w:t>Earth Station type 7</w:t>
              </w:r>
            </w:ins>
          </w:p>
        </w:tc>
      </w:tr>
      <w:tr w:rsidR="00E20538" w:rsidRPr="006A7240" w14:paraId="5A3B5715" w14:textId="31B9801E" w:rsidTr="00E20538">
        <w:trPr>
          <w:trHeight w:val="301"/>
          <w:jc w:val="center"/>
          <w:ins w:id="1291" w:author="FRA" w:date="2024-04-25T18:10:00Z"/>
          <w:trPrChange w:id="1292" w:author="USA" w:date="2024-07-11T16:32:00Z">
            <w:trPr>
              <w:trHeight w:val="301"/>
              <w:jc w:val="center"/>
            </w:trPr>
          </w:trPrChange>
        </w:trPr>
        <w:tc>
          <w:tcPr>
            <w:tcW w:w="1311" w:type="pct"/>
            <w:tcBorders>
              <w:top w:val="single" w:sz="4" w:space="0" w:color="auto"/>
              <w:left w:val="single" w:sz="4" w:space="0" w:color="auto"/>
              <w:bottom w:val="single" w:sz="4" w:space="0" w:color="auto"/>
              <w:right w:val="single" w:sz="4" w:space="0" w:color="auto"/>
            </w:tcBorders>
            <w:tcPrChange w:id="1293" w:author="USA" w:date="2024-07-11T16:32:00Z">
              <w:tcPr>
                <w:tcW w:w="1470" w:type="pct"/>
                <w:tcBorders>
                  <w:top w:val="single" w:sz="4" w:space="0" w:color="auto"/>
                  <w:left w:val="single" w:sz="4" w:space="0" w:color="auto"/>
                  <w:bottom w:val="single" w:sz="4" w:space="0" w:color="auto"/>
                  <w:right w:val="single" w:sz="4" w:space="0" w:color="auto"/>
                </w:tcBorders>
              </w:tcPr>
            </w:tcPrChange>
          </w:tcPr>
          <w:p w14:paraId="798EDD14" w14:textId="77777777" w:rsidR="00E20538" w:rsidRPr="006A7240" w:rsidRDefault="00E20538" w:rsidP="00F51488">
            <w:pPr>
              <w:pStyle w:val="Tabletext"/>
              <w:spacing w:before="20" w:after="20"/>
              <w:rPr>
                <w:ins w:id="1294" w:author="FRA" w:date="2024-04-25T18:10:00Z"/>
              </w:rPr>
            </w:pPr>
            <w:ins w:id="1295" w:author="FRA" w:date="2024-04-25T18:10:00Z">
              <w:r w:rsidRPr="006A7240">
                <w:t>Antenna type</w:t>
              </w:r>
            </w:ins>
          </w:p>
        </w:tc>
        <w:tc>
          <w:tcPr>
            <w:tcW w:w="337" w:type="pct"/>
            <w:tcBorders>
              <w:top w:val="single" w:sz="4" w:space="0" w:color="auto"/>
              <w:left w:val="single" w:sz="4" w:space="0" w:color="auto"/>
              <w:bottom w:val="single" w:sz="4" w:space="0" w:color="auto"/>
              <w:right w:val="single" w:sz="4" w:space="0" w:color="auto"/>
            </w:tcBorders>
            <w:tcPrChange w:id="1296" w:author="USA" w:date="2024-07-11T16:32:00Z">
              <w:tcPr>
                <w:tcW w:w="378" w:type="pct"/>
                <w:gridSpan w:val="2"/>
                <w:tcBorders>
                  <w:top w:val="single" w:sz="4" w:space="0" w:color="auto"/>
                  <w:left w:val="single" w:sz="4" w:space="0" w:color="auto"/>
                  <w:bottom w:val="single" w:sz="4" w:space="0" w:color="auto"/>
                  <w:right w:val="single" w:sz="4" w:space="0" w:color="auto"/>
                </w:tcBorders>
              </w:tcPr>
            </w:tcPrChange>
          </w:tcPr>
          <w:p w14:paraId="78C45055" w14:textId="77777777" w:rsidR="00E20538" w:rsidRPr="006A7240" w:rsidRDefault="00E20538" w:rsidP="00F51488">
            <w:pPr>
              <w:pStyle w:val="Tabletext"/>
              <w:spacing w:before="20" w:after="20"/>
              <w:jc w:val="center"/>
              <w:rPr>
                <w:ins w:id="1297" w:author="FRA" w:date="2024-04-25T18:10:00Z"/>
              </w:rPr>
            </w:pPr>
          </w:p>
        </w:tc>
        <w:tc>
          <w:tcPr>
            <w:tcW w:w="489" w:type="pct"/>
            <w:tcBorders>
              <w:top w:val="single" w:sz="4" w:space="0" w:color="auto"/>
              <w:left w:val="single" w:sz="4" w:space="0" w:color="auto"/>
              <w:bottom w:val="single" w:sz="4" w:space="0" w:color="auto"/>
              <w:right w:val="single" w:sz="4" w:space="0" w:color="auto"/>
            </w:tcBorders>
            <w:vAlign w:val="center"/>
            <w:tcPrChange w:id="1298" w:author="USA" w:date="2024-07-11T16:32:00Z">
              <w:tcPr>
                <w:tcW w:w="548" w:type="pct"/>
                <w:tcBorders>
                  <w:top w:val="single" w:sz="4" w:space="0" w:color="auto"/>
                  <w:left w:val="single" w:sz="4" w:space="0" w:color="auto"/>
                  <w:bottom w:val="single" w:sz="4" w:space="0" w:color="auto"/>
                  <w:right w:val="single" w:sz="4" w:space="0" w:color="auto"/>
                </w:tcBorders>
                <w:vAlign w:val="center"/>
              </w:tcPr>
            </w:tcPrChange>
          </w:tcPr>
          <w:p w14:paraId="1E4AC7B0" w14:textId="77777777" w:rsidR="00E20538" w:rsidRPr="006A7240" w:rsidRDefault="00E20538" w:rsidP="00F51488">
            <w:pPr>
              <w:pStyle w:val="Tabletext"/>
              <w:spacing w:before="20" w:after="20"/>
              <w:jc w:val="center"/>
              <w:rPr>
                <w:ins w:id="1299" w:author="FRA" w:date="2024-04-25T18:10:00Z"/>
                <w:rFonts w:eastAsia="SimSun"/>
              </w:rPr>
            </w:pPr>
            <w:ins w:id="1300" w:author="FRA" w:date="2024-04-25T18:10:00Z">
              <w:r w:rsidRPr="006A7240">
                <w:rPr>
                  <w:rFonts w:eastAsia="SimSun"/>
                </w:rPr>
                <w:t>Parabolic</w:t>
              </w:r>
            </w:ins>
          </w:p>
        </w:tc>
        <w:tc>
          <w:tcPr>
            <w:tcW w:w="490" w:type="pct"/>
            <w:tcBorders>
              <w:top w:val="single" w:sz="4" w:space="0" w:color="auto"/>
              <w:left w:val="single" w:sz="4" w:space="0" w:color="auto"/>
              <w:bottom w:val="single" w:sz="4" w:space="0" w:color="auto"/>
              <w:right w:val="single" w:sz="4" w:space="0" w:color="auto"/>
            </w:tcBorders>
            <w:vAlign w:val="center"/>
            <w:tcPrChange w:id="1301" w:author="USA" w:date="2024-07-11T16:32:00Z">
              <w:tcPr>
                <w:tcW w:w="549" w:type="pct"/>
                <w:tcBorders>
                  <w:top w:val="single" w:sz="4" w:space="0" w:color="auto"/>
                  <w:left w:val="single" w:sz="4" w:space="0" w:color="auto"/>
                  <w:bottom w:val="single" w:sz="4" w:space="0" w:color="auto"/>
                  <w:right w:val="single" w:sz="4" w:space="0" w:color="auto"/>
                </w:tcBorders>
                <w:vAlign w:val="center"/>
              </w:tcPr>
            </w:tcPrChange>
          </w:tcPr>
          <w:p w14:paraId="35DB79B0" w14:textId="77777777" w:rsidR="00E20538" w:rsidRPr="006A7240" w:rsidRDefault="00E20538" w:rsidP="00F51488">
            <w:pPr>
              <w:pStyle w:val="Tabletext"/>
              <w:spacing w:before="20" w:after="20"/>
              <w:jc w:val="center"/>
              <w:rPr>
                <w:ins w:id="1302" w:author="FRA" w:date="2024-04-25T18:10:00Z"/>
                <w:rFonts w:eastAsia="SimSun"/>
              </w:rPr>
            </w:pPr>
            <w:ins w:id="1303" w:author="FRA" w:date="2024-04-25T18:10:00Z">
              <w:r w:rsidRPr="006A7240">
                <w:rPr>
                  <w:rFonts w:eastAsia="SimSun"/>
                </w:rPr>
                <w:t>Parabolic</w:t>
              </w:r>
            </w:ins>
          </w:p>
        </w:tc>
        <w:tc>
          <w:tcPr>
            <w:tcW w:w="431" w:type="pct"/>
            <w:tcBorders>
              <w:top w:val="single" w:sz="4" w:space="0" w:color="auto"/>
              <w:left w:val="single" w:sz="4" w:space="0" w:color="auto"/>
              <w:bottom w:val="single" w:sz="4" w:space="0" w:color="auto"/>
              <w:right w:val="single" w:sz="4" w:space="0" w:color="auto"/>
            </w:tcBorders>
            <w:vAlign w:val="center"/>
            <w:tcPrChange w:id="1304" w:author="USA" w:date="2024-07-11T16:32:00Z">
              <w:tcPr>
                <w:tcW w:w="483" w:type="pct"/>
                <w:tcBorders>
                  <w:top w:val="single" w:sz="4" w:space="0" w:color="auto"/>
                  <w:left w:val="single" w:sz="4" w:space="0" w:color="auto"/>
                  <w:bottom w:val="single" w:sz="4" w:space="0" w:color="auto"/>
                  <w:right w:val="single" w:sz="4" w:space="0" w:color="auto"/>
                </w:tcBorders>
                <w:vAlign w:val="center"/>
              </w:tcPr>
            </w:tcPrChange>
          </w:tcPr>
          <w:p w14:paraId="3FD82B1B" w14:textId="77777777" w:rsidR="00E20538" w:rsidRPr="006A7240" w:rsidRDefault="00E20538" w:rsidP="00F51488">
            <w:pPr>
              <w:pStyle w:val="Tabletext"/>
              <w:spacing w:before="20" w:after="20"/>
              <w:jc w:val="center"/>
              <w:rPr>
                <w:ins w:id="1305" w:author="FRA" w:date="2024-04-25T18:10:00Z"/>
                <w:rFonts w:eastAsia="SimSun"/>
              </w:rPr>
            </w:pPr>
            <w:ins w:id="1306" w:author="FRA" w:date="2024-04-25T18:10:00Z">
              <w:r w:rsidRPr="006A7240">
                <w:rPr>
                  <w:rFonts w:eastAsia="SimSun"/>
                </w:rPr>
                <w:t>Parabolic</w:t>
              </w:r>
            </w:ins>
          </w:p>
        </w:tc>
        <w:tc>
          <w:tcPr>
            <w:tcW w:w="431" w:type="pct"/>
            <w:tcBorders>
              <w:top w:val="single" w:sz="4" w:space="0" w:color="auto"/>
              <w:left w:val="single" w:sz="4" w:space="0" w:color="auto"/>
              <w:bottom w:val="single" w:sz="4" w:space="0" w:color="auto"/>
              <w:right w:val="single" w:sz="4" w:space="0" w:color="auto"/>
            </w:tcBorders>
            <w:vAlign w:val="center"/>
            <w:tcPrChange w:id="1307" w:author="USA" w:date="2024-07-11T16:32:00Z">
              <w:tcPr>
                <w:tcW w:w="483" w:type="pct"/>
                <w:tcBorders>
                  <w:top w:val="single" w:sz="4" w:space="0" w:color="auto"/>
                  <w:left w:val="single" w:sz="4" w:space="0" w:color="auto"/>
                  <w:bottom w:val="single" w:sz="4" w:space="0" w:color="auto"/>
                  <w:right w:val="single" w:sz="4" w:space="0" w:color="auto"/>
                </w:tcBorders>
                <w:vAlign w:val="center"/>
              </w:tcPr>
            </w:tcPrChange>
          </w:tcPr>
          <w:p w14:paraId="62FA804D" w14:textId="77777777" w:rsidR="00E20538" w:rsidRPr="006A7240" w:rsidRDefault="00E20538" w:rsidP="00F51488">
            <w:pPr>
              <w:pStyle w:val="Tabletext"/>
              <w:spacing w:before="20" w:after="20"/>
              <w:jc w:val="center"/>
              <w:rPr>
                <w:ins w:id="1308" w:author="FRA" w:date="2024-04-25T18:10:00Z"/>
                <w:rFonts w:eastAsia="SimSun"/>
              </w:rPr>
            </w:pPr>
            <w:ins w:id="1309" w:author="FRA" w:date="2024-04-25T18:10:00Z">
              <w:r w:rsidRPr="006A7240">
                <w:rPr>
                  <w:rFonts w:eastAsia="SimSun"/>
                </w:rPr>
                <w:t>Parabolic</w:t>
              </w:r>
            </w:ins>
          </w:p>
        </w:tc>
        <w:tc>
          <w:tcPr>
            <w:tcW w:w="432" w:type="pct"/>
            <w:tcBorders>
              <w:top w:val="single" w:sz="4" w:space="0" w:color="auto"/>
              <w:left w:val="single" w:sz="4" w:space="0" w:color="auto"/>
              <w:bottom w:val="single" w:sz="4" w:space="0" w:color="auto"/>
              <w:right w:val="single" w:sz="4" w:space="0" w:color="auto"/>
            </w:tcBorders>
            <w:vAlign w:val="center"/>
            <w:tcPrChange w:id="1310" w:author="USA" w:date="2024-07-11T16:32:00Z">
              <w:tcPr>
                <w:tcW w:w="484" w:type="pct"/>
                <w:tcBorders>
                  <w:top w:val="single" w:sz="4" w:space="0" w:color="auto"/>
                  <w:left w:val="single" w:sz="4" w:space="0" w:color="auto"/>
                  <w:bottom w:val="single" w:sz="4" w:space="0" w:color="auto"/>
                  <w:right w:val="single" w:sz="4" w:space="0" w:color="auto"/>
                </w:tcBorders>
                <w:vAlign w:val="center"/>
              </w:tcPr>
            </w:tcPrChange>
          </w:tcPr>
          <w:p w14:paraId="3F18ED7A" w14:textId="77777777" w:rsidR="00E20538" w:rsidRPr="006A7240" w:rsidRDefault="00E20538" w:rsidP="00F51488">
            <w:pPr>
              <w:pStyle w:val="Tabletext"/>
              <w:spacing w:before="20" w:after="20"/>
              <w:jc w:val="center"/>
              <w:rPr>
                <w:ins w:id="1311" w:author="FRA" w:date="2024-04-25T18:10:00Z"/>
                <w:rFonts w:eastAsia="SimSun"/>
              </w:rPr>
            </w:pPr>
            <w:ins w:id="1312" w:author="FRA" w:date="2024-04-25T18:10:00Z">
              <w:r w:rsidRPr="006A7240">
                <w:rPr>
                  <w:rFonts w:eastAsia="SimSun"/>
                </w:rPr>
                <w:t>Parabolic</w:t>
              </w:r>
            </w:ins>
          </w:p>
        </w:tc>
        <w:tc>
          <w:tcPr>
            <w:tcW w:w="540" w:type="pct"/>
            <w:tcBorders>
              <w:top w:val="single" w:sz="4" w:space="0" w:color="auto"/>
              <w:left w:val="single" w:sz="4" w:space="0" w:color="auto"/>
              <w:bottom w:val="single" w:sz="4" w:space="0" w:color="auto"/>
              <w:right w:val="single" w:sz="4" w:space="0" w:color="auto"/>
            </w:tcBorders>
            <w:vAlign w:val="center"/>
            <w:tcPrChange w:id="1313" w:author="USA" w:date="2024-07-11T16:32:00Z">
              <w:tcPr>
                <w:tcW w:w="605" w:type="pct"/>
                <w:tcBorders>
                  <w:top w:val="single" w:sz="4" w:space="0" w:color="auto"/>
                  <w:left w:val="single" w:sz="4" w:space="0" w:color="auto"/>
                  <w:bottom w:val="single" w:sz="4" w:space="0" w:color="auto"/>
                  <w:right w:val="single" w:sz="4" w:space="0" w:color="auto"/>
                </w:tcBorders>
                <w:vAlign w:val="center"/>
              </w:tcPr>
            </w:tcPrChange>
          </w:tcPr>
          <w:p w14:paraId="3A5B438D" w14:textId="77777777" w:rsidR="00E20538" w:rsidRPr="006A7240" w:rsidRDefault="00E20538" w:rsidP="00F51488">
            <w:pPr>
              <w:pStyle w:val="Tabletext"/>
              <w:spacing w:before="20" w:after="20"/>
              <w:jc w:val="center"/>
              <w:rPr>
                <w:ins w:id="1314" w:author="FRA" w:date="2024-04-25T18:10:00Z"/>
                <w:rFonts w:eastAsia="SimSun"/>
                <w:highlight w:val="yellow"/>
              </w:rPr>
            </w:pPr>
            <w:ins w:id="1315" w:author="FRA" w:date="2024-04-25T18:10:00Z">
              <w:r w:rsidRPr="006A7240">
                <w:rPr>
                  <w:rFonts w:eastAsia="SimSun"/>
                </w:rPr>
                <w:t>Quasi omnidirectional</w:t>
              </w:r>
            </w:ins>
          </w:p>
        </w:tc>
        <w:tc>
          <w:tcPr>
            <w:tcW w:w="539" w:type="pct"/>
            <w:tcBorders>
              <w:top w:val="single" w:sz="4" w:space="0" w:color="auto"/>
              <w:left w:val="single" w:sz="4" w:space="0" w:color="auto"/>
              <w:bottom w:val="single" w:sz="4" w:space="0" w:color="auto"/>
              <w:right w:val="single" w:sz="4" w:space="0" w:color="auto"/>
            </w:tcBorders>
            <w:tcPrChange w:id="1316" w:author="USA" w:date="2024-07-11T16:32:00Z">
              <w:tcPr>
                <w:tcW w:w="1" w:type="pct"/>
                <w:tcBorders>
                  <w:top w:val="single" w:sz="4" w:space="0" w:color="auto"/>
                  <w:left w:val="single" w:sz="4" w:space="0" w:color="auto"/>
                  <w:bottom w:val="single" w:sz="4" w:space="0" w:color="auto"/>
                  <w:right w:val="single" w:sz="4" w:space="0" w:color="auto"/>
                </w:tcBorders>
              </w:tcPr>
            </w:tcPrChange>
          </w:tcPr>
          <w:p w14:paraId="3474C57B" w14:textId="5644E2AD" w:rsidR="00E20538" w:rsidRPr="009F14DA" w:rsidRDefault="00E20538" w:rsidP="00F51488">
            <w:pPr>
              <w:pStyle w:val="Tabletext"/>
              <w:spacing w:before="20" w:after="20"/>
              <w:jc w:val="center"/>
              <w:rPr>
                <w:ins w:id="1317" w:author="USA" w:date="2024-07-11T16:32:00Z"/>
                <w:rFonts w:eastAsia="SimSun"/>
                <w:highlight w:val="yellow"/>
                <w:rPrChange w:id="1318" w:author="Dilapi, Christine (HII-Mission Technologies)" w:date="2024-07-12T08:30:00Z">
                  <w:rPr>
                    <w:ins w:id="1319" w:author="USA" w:date="2024-07-11T16:32:00Z"/>
                    <w:rFonts w:eastAsia="SimSun"/>
                  </w:rPr>
                </w:rPrChange>
              </w:rPr>
            </w:pPr>
            <w:ins w:id="1320" w:author="USA" w:date="2024-07-11T16:32:00Z">
              <w:r w:rsidRPr="009F14DA">
                <w:rPr>
                  <w:rFonts w:eastAsia="SimSun"/>
                  <w:highlight w:val="yellow"/>
                  <w:rPrChange w:id="1321" w:author="Dilapi, Christine (HII-Mission Technologies)" w:date="2024-07-12T08:30:00Z">
                    <w:rPr>
                      <w:rFonts w:eastAsia="SimSun"/>
                    </w:rPr>
                  </w:rPrChange>
                </w:rPr>
                <w:t>TBD</w:t>
              </w:r>
            </w:ins>
          </w:p>
        </w:tc>
      </w:tr>
      <w:tr w:rsidR="00E20538" w:rsidRPr="006A7240" w14:paraId="7B056A56" w14:textId="7EC8DD91" w:rsidTr="00E20538">
        <w:trPr>
          <w:trHeight w:val="301"/>
          <w:jc w:val="center"/>
          <w:ins w:id="1322" w:author="FRA" w:date="2024-04-25T18:10:00Z"/>
          <w:trPrChange w:id="1323" w:author="USA" w:date="2024-07-11T16:32:00Z">
            <w:trPr>
              <w:trHeight w:val="301"/>
              <w:jc w:val="center"/>
            </w:trPr>
          </w:trPrChange>
        </w:trPr>
        <w:tc>
          <w:tcPr>
            <w:tcW w:w="1311" w:type="pct"/>
            <w:tcBorders>
              <w:top w:val="single" w:sz="4" w:space="0" w:color="auto"/>
              <w:left w:val="single" w:sz="4" w:space="0" w:color="auto"/>
              <w:bottom w:val="single" w:sz="4" w:space="0" w:color="auto"/>
              <w:right w:val="single" w:sz="4" w:space="0" w:color="auto"/>
            </w:tcBorders>
            <w:tcPrChange w:id="1324" w:author="USA" w:date="2024-07-11T16:32:00Z">
              <w:tcPr>
                <w:tcW w:w="1470" w:type="pct"/>
                <w:tcBorders>
                  <w:top w:val="single" w:sz="4" w:space="0" w:color="auto"/>
                  <w:left w:val="single" w:sz="4" w:space="0" w:color="auto"/>
                  <w:bottom w:val="single" w:sz="4" w:space="0" w:color="auto"/>
                  <w:right w:val="single" w:sz="4" w:space="0" w:color="auto"/>
                </w:tcBorders>
              </w:tcPr>
            </w:tcPrChange>
          </w:tcPr>
          <w:p w14:paraId="318898D2" w14:textId="77777777" w:rsidR="00E20538" w:rsidRPr="006A7240" w:rsidRDefault="00E20538" w:rsidP="00F51488">
            <w:pPr>
              <w:pStyle w:val="Tabletext"/>
              <w:spacing w:before="20" w:after="20"/>
              <w:rPr>
                <w:ins w:id="1325" w:author="FRA" w:date="2024-04-25T18:10:00Z"/>
              </w:rPr>
            </w:pPr>
            <w:ins w:id="1326" w:author="FRA" w:date="2024-04-25T18:10:00Z">
              <w:r w:rsidRPr="006A7240">
                <w:t>Antenna height</w:t>
              </w:r>
            </w:ins>
          </w:p>
        </w:tc>
        <w:tc>
          <w:tcPr>
            <w:tcW w:w="337" w:type="pct"/>
            <w:tcBorders>
              <w:top w:val="single" w:sz="4" w:space="0" w:color="auto"/>
              <w:left w:val="single" w:sz="4" w:space="0" w:color="auto"/>
              <w:bottom w:val="single" w:sz="4" w:space="0" w:color="auto"/>
              <w:right w:val="single" w:sz="4" w:space="0" w:color="auto"/>
            </w:tcBorders>
            <w:vAlign w:val="center"/>
            <w:tcPrChange w:id="1327" w:author="USA" w:date="2024-07-11T16:32:00Z">
              <w:tcPr>
                <w:tcW w:w="378" w:type="pct"/>
                <w:gridSpan w:val="2"/>
                <w:tcBorders>
                  <w:top w:val="single" w:sz="4" w:space="0" w:color="auto"/>
                  <w:left w:val="single" w:sz="4" w:space="0" w:color="auto"/>
                  <w:bottom w:val="single" w:sz="4" w:space="0" w:color="auto"/>
                  <w:right w:val="single" w:sz="4" w:space="0" w:color="auto"/>
                </w:tcBorders>
                <w:vAlign w:val="center"/>
              </w:tcPr>
            </w:tcPrChange>
          </w:tcPr>
          <w:p w14:paraId="605B821C" w14:textId="77777777" w:rsidR="00E20538" w:rsidRPr="006A7240" w:rsidRDefault="00E20538" w:rsidP="00F51488">
            <w:pPr>
              <w:pStyle w:val="Tabletext"/>
              <w:spacing w:before="20" w:after="20"/>
              <w:jc w:val="center"/>
              <w:rPr>
                <w:ins w:id="1328" w:author="FRA" w:date="2024-04-25T18:10:00Z"/>
              </w:rPr>
            </w:pPr>
            <w:ins w:id="1329" w:author="FRA" w:date="2024-04-25T18:10:00Z">
              <w:r w:rsidRPr="006A7240">
                <w:t>(m)</w:t>
              </w:r>
            </w:ins>
          </w:p>
        </w:tc>
        <w:tc>
          <w:tcPr>
            <w:tcW w:w="489" w:type="pct"/>
            <w:tcBorders>
              <w:top w:val="single" w:sz="4" w:space="0" w:color="auto"/>
              <w:left w:val="single" w:sz="4" w:space="0" w:color="auto"/>
              <w:bottom w:val="single" w:sz="4" w:space="0" w:color="auto"/>
              <w:right w:val="single" w:sz="4" w:space="0" w:color="auto"/>
            </w:tcBorders>
            <w:vAlign w:val="center"/>
            <w:tcPrChange w:id="1330" w:author="USA" w:date="2024-07-11T16:32:00Z">
              <w:tcPr>
                <w:tcW w:w="548" w:type="pct"/>
                <w:tcBorders>
                  <w:top w:val="single" w:sz="4" w:space="0" w:color="auto"/>
                  <w:left w:val="single" w:sz="4" w:space="0" w:color="auto"/>
                  <w:bottom w:val="single" w:sz="4" w:space="0" w:color="auto"/>
                  <w:right w:val="single" w:sz="4" w:space="0" w:color="auto"/>
                </w:tcBorders>
                <w:vAlign w:val="center"/>
              </w:tcPr>
            </w:tcPrChange>
          </w:tcPr>
          <w:p w14:paraId="319B5380" w14:textId="77777777" w:rsidR="00E20538" w:rsidRPr="006A7240" w:rsidRDefault="00E20538" w:rsidP="00F51488">
            <w:pPr>
              <w:pStyle w:val="Tabletext"/>
              <w:spacing w:before="20" w:after="20"/>
              <w:jc w:val="center"/>
              <w:rPr>
                <w:ins w:id="1331" w:author="FRA" w:date="2024-04-25T18:10:00Z"/>
                <w:rFonts w:eastAsia="SimSun"/>
              </w:rPr>
            </w:pPr>
            <w:ins w:id="1332" w:author="FRA" w:date="2024-04-25T18:10:00Z">
              <w:r w:rsidRPr="006A7240">
                <w:rPr>
                  <w:rFonts w:eastAsia="SimSun"/>
                </w:rPr>
                <w:t>&gt; 5</w:t>
              </w:r>
            </w:ins>
          </w:p>
        </w:tc>
        <w:tc>
          <w:tcPr>
            <w:tcW w:w="490" w:type="pct"/>
            <w:tcBorders>
              <w:top w:val="single" w:sz="4" w:space="0" w:color="auto"/>
              <w:left w:val="single" w:sz="4" w:space="0" w:color="auto"/>
              <w:bottom w:val="single" w:sz="4" w:space="0" w:color="auto"/>
              <w:right w:val="single" w:sz="4" w:space="0" w:color="auto"/>
            </w:tcBorders>
            <w:vAlign w:val="center"/>
            <w:tcPrChange w:id="1333" w:author="USA" w:date="2024-07-11T16:32:00Z">
              <w:tcPr>
                <w:tcW w:w="549" w:type="pct"/>
                <w:tcBorders>
                  <w:top w:val="single" w:sz="4" w:space="0" w:color="auto"/>
                  <w:left w:val="single" w:sz="4" w:space="0" w:color="auto"/>
                  <w:bottom w:val="single" w:sz="4" w:space="0" w:color="auto"/>
                  <w:right w:val="single" w:sz="4" w:space="0" w:color="auto"/>
                </w:tcBorders>
                <w:vAlign w:val="center"/>
              </w:tcPr>
            </w:tcPrChange>
          </w:tcPr>
          <w:p w14:paraId="2EDF1B7C" w14:textId="77777777" w:rsidR="00E20538" w:rsidRPr="006A7240" w:rsidRDefault="00E20538" w:rsidP="00F51488">
            <w:pPr>
              <w:pStyle w:val="Tabletext"/>
              <w:spacing w:before="20" w:after="20"/>
              <w:jc w:val="center"/>
              <w:rPr>
                <w:ins w:id="1334" w:author="FRA" w:date="2024-04-25T18:10:00Z"/>
                <w:rFonts w:eastAsia="SimSun"/>
              </w:rPr>
            </w:pPr>
            <w:ins w:id="1335" w:author="FRA" w:date="2024-04-25T18:10:00Z">
              <w:r w:rsidRPr="006A7240">
                <w:rPr>
                  <w:rFonts w:eastAsia="SimSun"/>
                </w:rPr>
                <w:t>&gt; 5</w:t>
              </w:r>
            </w:ins>
          </w:p>
        </w:tc>
        <w:tc>
          <w:tcPr>
            <w:tcW w:w="431" w:type="pct"/>
            <w:tcBorders>
              <w:top w:val="single" w:sz="4" w:space="0" w:color="auto"/>
              <w:left w:val="single" w:sz="4" w:space="0" w:color="auto"/>
              <w:bottom w:val="single" w:sz="4" w:space="0" w:color="auto"/>
              <w:right w:val="single" w:sz="4" w:space="0" w:color="auto"/>
            </w:tcBorders>
            <w:vAlign w:val="center"/>
            <w:tcPrChange w:id="1336" w:author="USA" w:date="2024-07-11T16:32:00Z">
              <w:tcPr>
                <w:tcW w:w="483" w:type="pct"/>
                <w:tcBorders>
                  <w:top w:val="single" w:sz="4" w:space="0" w:color="auto"/>
                  <w:left w:val="single" w:sz="4" w:space="0" w:color="auto"/>
                  <w:bottom w:val="single" w:sz="4" w:space="0" w:color="auto"/>
                  <w:right w:val="single" w:sz="4" w:space="0" w:color="auto"/>
                </w:tcBorders>
                <w:vAlign w:val="center"/>
              </w:tcPr>
            </w:tcPrChange>
          </w:tcPr>
          <w:p w14:paraId="402E308D" w14:textId="77777777" w:rsidR="00E20538" w:rsidRPr="006A7240" w:rsidRDefault="00E20538" w:rsidP="00F51488">
            <w:pPr>
              <w:pStyle w:val="Tabletext"/>
              <w:spacing w:before="20" w:after="20"/>
              <w:jc w:val="center"/>
              <w:rPr>
                <w:ins w:id="1337" w:author="FRA" w:date="2024-04-25T18:10:00Z"/>
                <w:rFonts w:eastAsia="SimSun"/>
              </w:rPr>
            </w:pPr>
            <w:ins w:id="1338" w:author="FRA" w:date="2024-04-25T18:10:00Z">
              <w:r w:rsidRPr="006A7240">
                <w:rPr>
                  <w:rFonts w:eastAsia="SimSun"/>
                </w:rPr>
                <w:t>&gt; 5</w:t>
              </w:r>
            </w:ins>
          </w:p>
        </w:tc>
        <w:tc>
          <w:tcPr>
            <w:tcW w:w="431" w:type="pct"/>
            <w:tcBorders>
              <w:top w:val="single" w:sz="4" w:space="0" w:color="auto"/>
              <w:left w:val="single" w:sz="4" w:space="0" w:color="auto"/>
              <w:bottom w:val="single" w:sz="4" w:space="0" w:color="auto"/>
              <w:right w:val="single" w:sz="4" w:space="0" w:color="auto"/>
            </w:tcBorders>
            <w:vAlign w:val="center"/>
            <w:tcPrChange w:id="1339" w:author="USA" w:date="2024-07-11T16:32:00Z">
              <w:tcPr>
                <w:tcW w:w="483" w:type="pct"/>
                <w:tcBorders>
                  <w:top w:val="single" w:sz="4" w:space="0" w:color="auto"/>
                  <w:left w:val="single" w:sz="4" w:space="0" w:color="auto"/>
                  <w:bottom w:val="single" w:sz="4" w:space="0" w:color="auto"/>
                  <w:right w:val="single" w:sz="4" w:space="0" w:color="auto"/>
                </w:tcBorders>
                <w:vAlign w:val="center"/>
              </w:tcPr>
            </w:tcPrChange>
          </w:tcPr>
          <w:p w14:paraId="47095628" w14:textId="77777777" w:rsidR="00E20538" w:rsidRPr="006A7240" w:rsidRDefault="00E20538" w:rsidP="00F51488">
            <w:pPr>
              <w:pStyle w:val="Tabletext"/>
              <w:spacing w:before="20" w:after="20"/>
              <w:jc w:val="center"/>
              <w:rPr>
                <w:ins w:id="1340" w:author="FRA" w:date="2024-04-25T18:10:00Z"/>
                <w:rFonts w:eastAsia="SimSun"/>
              </w:rPr>
            </w:pPr>
            <w:ins w:id="1341" w:author="FRA" w:date="2024-04-25T18:10:00Z">
              <w:r w:rsidRPr="006A7240">
                <w:rPr>
                  <w:rFonts w:eastAsia="SimSun"/>
                </w:rPr>
                <w:t>0.4</w:t>
              </w:r>
            </w:ins>
          </w:p>
        </w:tc>
        <w:tc>
          <w:tcPr>
            <w:tcW w:w="432" w:type="pct"/>
            <w:tcBorders>
              <w:top w:val="single" w:sz="4" w:space="0" w:color="auto"/>
              <w:left w:val="single" w:sz="4" w:space="0" w:color="auto"/>
              <w:bottom w:val="single" w:sz="4" w:space="0" w:color="auto"/>
              <w:right w:val="single" w:sz="4" w:space="0" w:color="auto"/>
            </w:tcBorders>
            <w:vAlign w:val="center"/>
            <w:tcPrChange w:id="1342" w:author="USA" w:date="2024-07-11T16:32:00Z">
              <w:tcPr>
                <w:tcW w:w="484" w:type="pct"/>
                <w:tcBorders>
                  <w:top w:val="single" w:sz="4" w:space="0" w:color="auto"/>
                  <w:left w:val="single" w:sz="4" w:space="0" w:color="auto"/>
                  <w:bottom w:val="single" w:sz="4" w:space="0" w:color="auto"/>
                  <w:right w:val="single" w:sz="4" w:space="0" w:color="auto"/>
                </w:tcBorders>
                <w:vAlign w:val="center"/>
              </w:tcPr>
            </w:tcPrChange>
          </w:tcPr>
          <w:p w14:paraId="4C3B1A91" w14:textId="77777777" w:rsidR="00E20538" w:rsidRPr="006A7240" w:rsidRDefault="00E20538" w:rsidP="00F51488">
            <w:pPr>
              <w:pStyle w:val="Tabletext"/>
              <w:spacing w:before="20" w:after="20"/>
              <w:jc w:val="center"/>
              <w:rPr>
                <w:ins w:id="1343" w:author="FRA" w:date="2024-04-25T18:10:00Z"/>
                <w:rFonts w:eastAsia="SimSun"/>
              </w:rPr>
            </w:pPr>
            <w:ins w:id="1344" w:author="FRA" w:date="2024-04-25T18:10:00Z">
              <w:r w:rsidRPr="006A7240">
                <w:rPr>
                  <w:rFonts w:eastAsia="SimSun"/>
                </w:rPr>
                <w:t>1</w:t>
              </w:r>
            </w:ins>
          </w:p>
        </w:tc>
        <w:tc>
          <w:tcPr>
            <w:tcW w:w="540" w:type="pct"/>
            <w:tcBorders>
              <w:top w:val="single" w:sz="4" w:space="0" w:color="auto"/>
              <w:left w:val="single" w:sz="4" w:space="0" w:color="auto"/>
              <w:bottom w:val="single" w:sz="4" w:space="0" w:color="auto"/>
              <w:right w:val="single" w:sz="4" w:space="0" w:color="auto"/>
            </w:tcBorders>
            <w:vAlign w:val="center"/>
            <w:tcPrChange w:id="1345" w:author="USA" w:date="2024-07-11T16:32:00Z">
              <w:tcPr>
                <w:tcW w:w="605" w:type="pct"/>
                <w:tcBorders>
                  <w:top w:val="single" w:sz="4" w:space="0" w:color="auto"/>
                  <w:left w:val="single" w:sz="4" w:space="0" w:color="auto"/>
                  <w:bottom w:val="single" w:sz="4" w:space="0" w:color="auto"/>
                  <w:right w:val="single" w:sz="4" w:space="0" w:color="auto"/>
                </w:tcBorders>
                <w:vAlign w:val="center"/>
              </w:tcPr>
            </w:tcPrChange>
          </w:tcPr>
          <w:p w14:paraId="127704F2" w14:textId="77777777" w:rsidR="00E20538" w:rsidRPr="006A7240" w:rsidRDefault="00E20538" w:rsidP="00F51488">
            <w:pPr>
              <w:pStyle w:val="Tabletext"/>
              <w:spacing w:before="20" w:after="20"/>
              <w:jc w:val="center"/>
              <w:rPr>
                <w:ins w:id="1346" w:author="FRA" w:date="2024-04-25T18:10:00Z"/>
                <w:rFonts w:eastAsia="SimSun"/>
              </w:rPr>
            </w:pPr>
            <w:ins w:id="1347" w:author="FRA" w:date="2024-04-25T18:10:00Z">
              <w:r w:rsidRPr="006A7240">
                <w:rPr>
                  <w:rFonts w:eastAsia="SimSun"/>
                </w:rPr>
                <w:t>1</w:t>
              </w:r>
            </w:ins>
          </w:p>
        </w:tc>
        <w:tc>
          <w:tcPr>
            <w:tcW w:w="539" w:type="pct"/>
            <w:tcBorders>
              <w:top w:val="single" w:sz="4" w:space="0" w:color="auto"/>
              <w:left w:val="single" w:sz="4" w:space="0" w:color="auto"/>
              <w:bottom w:val="single" w:sz="4" w:space="0" w:color="auto"/>
              <w:right w:val="single" w:sz="4" w:space="0" w:color="auto"/>
            </w:tcBorders>
            <w:tcPrChange w:id="1348" w:author="USA" w:date="2024-07-11T16:32:00Z">
              <w:tcPr>
                <w:tcW w:w="1" w:type="pct"/>
                <w:tcBorders>
                  <w:top w:val="single" w:sz="4" w:space="0" w:color="auto"/>
                  <w:left w:val="single" w:sz="4" w:space="0" w:color="auto"/>
                  <w:bottom w:val="single" w:sz="4" w:space="0" w:color="auto"/>
                  <w:right w:val="single" w:sz="4" w:space="0" w:color="auto"/>
                </w:tcBorders>
              </w:tcPr>
            </w:tcPrChange>
          </w:tcPr>
          <w:p w14:paraId="7AE8F45D" w14:textId="459EBA72" w:rsidR="00E20538" w:rsidRPr="009F14DA" w:rsidRDefault="00E20538" w:rsidP="00F51488">
            <w:pPr>
              <w:pStyle w:val="Tabletext"/>
              <w:spacing w:before="20" w:after="20"/>
              <w:jc w:val="center"/>
              <w:rPr>
                <w:ins w:id="1349" w:author="USA" w:date="2024-07-11T16:32:00Z"/>
                <w:rFonts w:eastAsia="SimSun"/>
                <w:highlight w:val="yellow"/>
                <w:rPrChange w:id="1350" w:author="Dilapi, Christine (HII-Mission Technologies)" w:date="2024-07-12T08:30:00Z">
                  <w:rPr>
                    <w:ins w:id="1351" w:author="USA" w:date="2024-07-11T16:32:00Z"/>
                    <w:rFonts w:eastAsia="SimSun"/>
                  </w:rPr>
                </w:rPrChange>
              </w:rPr>
            </w:pPr>
            <w:ins w:id="1352" w:author="USA" w:date="2024-07-11T16:32:00Z">
              <w:r w:rsidRPr="009F14DA">
                <w:rPr>
                  <w:rFonts w:eastAsia="SimSun"/>
                  <w:highlight w:val="yellow"/>
                  <w:rPrChange w:id="1353" w:author="Dilapi, Christine (HII-Mission Technologies)" w:date="2024-07-12T08:30:00Z">
                    <w:rPr>
                      <w:rFonts w:eastAsia="SimSun"/>
                    </w:rPr>
                  </w:rPrChange>
                </w:rPr>
                <w:t>TBD</w:t>
              </w:r>
            </w:ins>
          </w:p>
        </w:tc>
      </w:tr>
      <w:tr w:rsidR="00E20538" w:rsidRPr="006A7240" w14:paraId="5FAA7052" w14:textId="55F39B2E" w:rsidTr="00E20538">
        <w:trPr>
          <w:trHeight w:val="301"/>
          <w:jc w:val="center"/>
          <w:ins w:id="1354" w:author="FRA" w:date="2024-04-25T18:10:00Z"/>
        </w:trPr>
        <w:tc>
          <w:tcPr>
            <w:tcW w:w="1311" w:type="pct"/>
            <w:tcBorders>
              <w:top w:val="single" w:sz="4" w:space="0" w:color="auto"/>
              <w:left w:val="single" w:sz="4" w:space="0" w:color="auto"/>
              <w:bottom w:val="single" w:sz="4" w:space="0" w:color="auto"/>
              <w:right w:val="single" w:sz="4" w:space="0" w:color="auto"/>
            </w:tcBorders>
          </w:tcPr>
          <w:p w14:paraId="19CD6ED0" w14:textId="77777777" w:rsidR="00E20538" w:rsidRPr="006A7240" w:rsidRDefault="00E20538" w:rsidP="00F51488">
            <w:pPr>
              <w:pStyle w:val="Tabletext"/>
              <w:spacing w:before="20" w:after="20"/>
              <w:rPr>
                <w:ins w:id="1355" w:author="FRA" w:date="2024-04-25T18:10:00Z"/>
              </w:rPr>
            </w:pPr>
            <w:ins w:id="1356" w:author="FRA" w:date="2024-04-25T18:10:00Z">
              <w:r w:rsidRPr="006A7240">
                <w:t>Beam positioning</w:t>
              </w:r>
            </w:ins>
          </w:p>
        </w:tc>
        <w:tc>
          <w:tcPr>
            <w:tcW w:w="337" w:type="pct"/>
            <w:tcBorders>
              <w:top w:val="single" w:sz="4" w:space="0" w:color="auto"/>
              <w:left w:val="single" w:sz="4" w:space="0" w:color="auto"/>
              <w:bottom w:val="single" w:sz="4" w:space="0" w:color="auto"/>
              <w:right w:val="single" w:sz="4" w:space="0" w:color="auto"/>
            </w:tcBorders>
            <w:vAlign w:val="center"/>
          </w:tcPr>
          <w:p w14:paraId="7920E7EB" w14:textId="77777777" w:rsidR="00E20538" w:rsidRPr="006A7240" w:rsidRDefault="00E20538" w:rsidP="00F51488">
            <w:pPr>
              <w:pStyle w:val="Tabletext"/>
              <w:spacing w:before="20" w:after="20"/>
              <w:jc w:val="center"/>
              <w:rPr>
                <w:ins w:id="1357" w:author="FRA" w:date="2024-04-25T18:10:00Z"/>
              </w:rPr>
            </w:pPr>
            <w:ins w:id="1358" w:author="FRA" w:date="2024-04-25T18:10:00Z">
              <w:r w:rsidRPr="006A7240">
                <w:t>(degrees)</w:t>
              </w:r>
            </w:ins>
          </w:p>
        </w:tc>
        <w:tc>
          <w:tcPr>
            <w:tcW w:w="3352" w:type="pct"/>
            <w:gridSpan w:val="7"/>
            <w:tcBorders>
              <w:top w:val="single" w:sz="4" w:space="0" w:color="auto"/>
              <w:left w:val="single" w:sz="4" w:space="0" w:color="auto"/>
              <w:bottom w:val="single" w:sz="4" w:space="0" w:color="auto"/>
              <w:right w:val="single" w:sz="4" w:space="0" w:color="auto"/>
            </w:tcBorders>
          </w:tcPr>
          <w:p w14:paraId="7D95163D" w14:textId="570B4F91" w:rsidR="00E20538" w:rsidRPr="006A7240" w:rsidRDefault="00E20538" w:rsidP="00F51488">
            <w:pPr>
              <w:pStyle w:val="Tabletext"/>
              <w:spacing w:before="20" w:after="20"/>
              <w:jc w:val="center"/>
              <w:rPr>
                <w:ins w:id="1359" w:author="USA" w:date="2024-07-11T16:32:00Z"/>
                <w:rFonts w:eastAsia="SimSun"/>
              </w:rPr>
            </w:pPr>
            <w:ins w:id="1360" w:author="FRA" w:date="2024-04-25T18:10:00Z">
              <w:r w:rsidRPr="006A7240">
                <w:rPr>
                  <w:rFonts w:eastAsia="SimSun"/>
                </w:rPr>
                <w:t>All visible azimuth</w:t>
              </w:r>
            </w:ins>
          </w:p>
        </w:tc>
      </w:tr>
      <w:tr w:rsidR="00E20538" w:rsidRPr="006A7240" w14:paraId="32FCF680" w14:textId="5B831CE4" w:rsidTr="00E20538">
        <w:trPr>
          <w:trHeight w:val="283"/>
          <w:jc w:val="center"/>
          <w:ins w:id="1361" w:author="FRA" w:date="2024-04-25T18:10:00Z"/>
        </w:trPr>
        <w:tc>
          <w:tcPr>
            <w:tcW w:w="5000" w:type="pct"/>
            <w:gridSpan w:val="9"/>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FF8450C" w14:textId="755E8884" w:rsidR="00E20538" w:rsidRPr="006A7240" w:rsidRDefault="00E20538" w:rsidP="00F51488">
            <w:pPr>
              <w:pStyle w:val="Tabletext"/>
              <w:spacing w:before="20" w:after="20"/>
              <w:jc w:val="center"/>
              <w:rPr>
                <w:ins w:id="1362" w:author="USA" w:date="2024-07-11T16:32:00Z"/>
                <w:rFonts w:eastAsia="SimSun"/>
                <w:b/>
                <w:color w:val="FFFFFF" w:themeColor="background1"/>
              </w:rPr>
            </w:pPr>
            <w:ins w:id="1363" w:author="FRA" w:date="2024-04-25T18:10:00Z">
              <w:r w:rsidRPr="006A7240">
                <w:rPr>
                  <w:rFonts w:eastAsia="SimSun"/>
                  <w:b/>
                  <w:color w:val="FFFFFF" w:themeColor="background1"/>
                </w:rPr>
                <w:t>Reception – Space-to-Earth</w:t>
              </w:r>
            </w:ins>
          </w:p>
        </w:tc>
      </w:tr>
      <w:tr w:rsidR="00E20538" w:rsidRPr="006A7240" w14:paraId="5212F863" w14:textId="027DBE9F" w:rsidTr="00E20538">
        <w:trPr>
          <w:trHeight w:val="310"/>
          <w:jc w:val="center"/>
          <w:ins w:id="1364" w:author="FRA" w:date="2024-04-25T18:10:00Z"/>
          <w:trPrChange w:id="1365" w:author="USA" w:date="2024-07-11T16:32:00Z">
            <w:trPr>
              <w:trHeight w:val="310"/>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1366" w:author="USA" w:date="2024-07-11T16:32:00Z">
              <w:tcPr>
                <w:tcW w:w="1470" w:type="pct"/>
                <w:tcBorders>
                  <w:top w:val="single" w:sz="4" w:space="0" w:color="auto"/>
                  <w:left w:val="single" w:sz="4" w:space="0" w:color="auto"/>
                  <w:bottom w:val="single" w:sz="4" w:space="0" w:color="auto"/>
                  <w:right w:val="single" w:sz="4" w:space="0" w:color="auto"/>
                </w:tcBorders>
                <w:hideMark/>
              </w:tcPr>
            </w:tcPrChange>
          </w:tcPr>
          <w:p w14:paraId="2D896DFC" w14:textId="77777777" w:rsidR="00E20538" w:rsidRPr="006A7240" w:rsidRDefault="00E20538" w:rsidP="00F51488">
            <w:pPr>
              <w:pStyle w:val="Tabletext"/>
              <w:spacing w:before="20" w:after="20"/>
              <w:rPr>
                <w:ins w:id="1367" w:author="FRA" w:date="2024-04-25T18:10:00Z"/>
              </w:rPr>
            </w:pPr>
            <w:ins w:id="1368" w:author="FRA" w:date="2024-04-25T18:10:00Z">
              <w:r w:rsidRPr="006A7240">
                <w:t xml:space="preserve">Receiver tuning range </w:t>
              </w:r>
            </w:ins>
          </w:p>
        </w:tc>
        <w:tc>
          <w:tcPr>
            <w:tcW w:w="337" w:type="pct"/>
            <w:tcBorders>
              <w:top w:val="single" w:sz="4" w:space="0" w:color="auto"/>
              <w:left w:val="single" w:sz="4" w:space="0" w:color="auto"/>
              <w:bottom w:val="single" w:sz="4" w:space="0" w:color="auto"/>
              <w:right w:val="single" w:sz="4" w:space="0" w:color="auto"/>
            </w:tcBorders>
            <w:vAlign w:val="center"/>
            <w:hideMark/>
            <w:tcPrChange w:id="1369" w:author="USA" w:date="2024-07-11T16:32: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C4D1C17" w14:textId="77777777" w:rsidR="00E20538" w:rsidRPr="006A7240" w:rsidRDefault="00E20538" w:rsidP="00F51488">
            <w:pPr>
              <w:pStyle w:val="Tabletext"/>
              <w:spacing w:before="20" w:after="20"/>
              <w:jc w:val="center"/>
              <w:rPr>
                <w:ins w:id="1370" w:author="FRA" w:date="2024-04-25T18:10:00Z"/>
              </w:rPr>
            </w:pPr>
            <w:ins w:id="1371" w:author="FRA" w:date="2024-04-25T18:10:00Z">
              <w:r w:rsidRPr="006A7240">
                <w:t>(MHz)</w:t>
              </w:r>
            </w:ins>
          </w:p>
        </w:tc>
        <w:tc>
          <w:tcPr>
            <w:tcW w:w="489" w:type="pct"/>
            <w:tcBorders>
              <w:top w:val="single" w:sz="4" w:space="0" w:color="auto"/>
              <w:left w:val="single" w:sz="4" w:space="0" w:color="auto"/>
              <w:bottom w:val="single" w:sz="4" w:space="0" w:color="auto"/>
              <w:right w:val="single" w:sz="4" w:space="0" w:color="auto"/>
            </w:tcBorders>
            <w:vAlign w:val="center"/>
            <w:tcPrChange w:id="1372" w:author="USA" w:date="2024-07-11T16:32:00Z">
              <w:tcPr>
                <w:tcW w:w="548" w:type="pct"/>
                <w:tcBorders>
                  <w:top w:val="single" w:sz="4" w:space="0" w:color="auto"/>
                  <w:left w:val="single" w:sz="4" w:space="0" w:color="auto"/>
                  <w:bottom w:val="single" w:sz="4" w:space="0" w:color="auto"/>
                  <w:right w:val="single" w:sz="4" w:space="0" w:color="auto"/>
                </w:tcBorders>
                <w:vAlign w:val="center"/>
              </w:tcPr>
            </w:tcPrChange>
          </w:tcPr>
          <w:p w14:paraId="053B5309" w14:textId="77777777" w:rsidR="00E20538" w:rsidRPr="006A7240" w:rsidRDefault="00E20538" w:rsidP="00F51488">
            <w:pPr>
              <w:pStyle w:val="Tabletext"/>
              <w:spacing w:before="20" w:after="20"/>
              <w:jc w:val="center"/>
              <w:rPr>
                <w:ins w:id="1373" w:author="FRA" w:date="2024-04-25T18:10:00Z"/>
                <w:rFonts w:eastAsia="SimSun"/>
              </w:rPr>
            </w:pPr>
            <w:ins w:id="1374" w:author="FRA" w:date="2024-04-25T18:10:00Z">
              <w:r w:rsidRPr="006A7240">
                <w:rPr>
                  <w:rFonts w:eastAsia="SimSun"/>
                </w:rPr>
                <w:t xml:space="preserve">7 </w:t>
              </w:r>
            </w:ins>
            <w:ins w:id="1375" w:author="FRA" w:date="2024-04-25T18:43:00Z">
              <w:r w:rsidRPr="006A7240">
                <w:rPr>
                  <w:rFonts w:eastAsia="SimSun"/>
                </w:rPr>
                <w:t>375</w:t>
              </w:r>
            </w:ins>
            <w:ins w:id="1376" w:author="FRA" w:date="2024-04-25T18:10:00Z">
              <w:r w:rsidRPr="006A7240">
                <w:rPr>
                  <w:rFonts w:eastAsia="SimSun"/>
                </w:rPr>
                <w:t xml:space="preserve">-7 </w:t>
              </w:r>
            </w:ins>
            <w:ins w:id="1377" w:author="FRA" w:date="2024-04-25T18:43:00Z">
              <w:r w:rsidRPr="006A7240">
                <w:rPr>
                  <w:rFonts w:eastAsia="SimSun"/>
                </w:rPr>
                <w:t>750</w:t>
              </w:r>
            </w:ins>
          </w:p>
        </w:tc>
        <w:tc>
          <w:tcPr>
            <w:tcW w:w="490" w:type="pct"/>
            <w:tcBorders>
              <w:top w:val="single" w:sz="4" w:space="0" w:color="auto"/>
              <w:left w:val="single" w:sz="4" w:space="0" w:color="auto"/>
              <w:bottom w:val="single" w:sz="4" w:space="0" w:color="auto"/>
              <w:right w:val="single" w:sz="4" w:space="0" w:color="auto"/>
            </w:tcBorders>
            <w:vAlign w:val="center"/>
            <w:hideMark/>
            <w:tcPrChange w:id="1378" w:author="USA" w:date="2024-07-11T16:32: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4FED27FB" w14:textId="77777777" w:rsidR="00E20538" w:rsidRPr="006A7240" w:rsidRDefault="00E20538" w:rsidP="00F51488">
            <w:pPr>
              <w:pStyle w:val="Tabletext"/>
              <w:spacing w:before="20" w:after="20"/>
              <w:jc w:val="center"/>
              <w:rPr>
                <w:ins w:id="1379" w:author="FRA" w:date="2024-04-25T18:10:00Z"/>
                <w:rFonts w:eastAsia="SimSun"/>
              </w:rPr>
            </w:pPr>
            <w:ins w:id="1380" w:author="FRA" w:date="2024-04-25T18:43:00Z">
              <w:r w:rsidRPr="006A7240">
                <w:rPr>
                  <w:rFonts w:eastAsia="SimSun"/>
                </w:rPr>
                <w:t>7 375-7 750</w:t>
              </w:r>
            </w:ins>
          </w:p>
        </w:tc>
        <w:tc>
          <w:tcPr>
            <w:tcW w:w="431" w:type="pct"/>
            <w:tcBorders>
              <w:top w:val="single" w:sz="4" w:space="0" w:color="auto"/>
              <w:left w:val="single" w:sz="4" w:space="0" w:color="auto"/>
              <w:bottom w:val="single" w:sz="4" w:space="0" w:color="auto"/>
              <w:right w:val="single" w:sz="4" w:space="0" w:color="auto"/>
            </w:tcBorders>
            <w:vAlign w:val="center"/>
            <w:hideMark/>
            <w:tcPrChange w:id="1381" w:author="USA" w:date="2024-07-11T16:32: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5823AC5D" w14:textId="77777777" w:rsidR="00E20538" w:rsidRPr="006A7240" w:rsidRDefault="00E20538" w:rsidP="00F51488">
            <w:pPr>
              <w:pStyle w:val="Tabletext"/>
              <w:spacing w:before="20" w:after="20"/>
              <w:jc w:val="center"/>
              <w:rPr>
                <w:ins w:id="1382" w:author="FRA" w:date="2024-04-25T18:10:00Z"/>
                <w:rFonts w:eastAsia="SimSun"/>
              </w:rPr>
            </w:pPr>
            <w:ins w:id="1383" w:author="FRA" w:date="2024-04-25T18:43:00Z">
              <w:r w:rsidRPr="006A7240">
                <w:rPr>
                  <w:rFonts w:eastAsia="SimSun"/>
                </w:rPr>
                <w:t>7 375-7 750</w:t>
              </w:r>
            </w:ins>
          </w:p>
        </w:tc>
        <w:tc>
          <w:tcPr>
            <w:tcW w:w="431" w:type="pct"/>
            <w:tcBorders>
              <w:top w:val="single" w:sz="4" w:space="0" w:color="auto"/>
              <w:left w:val="single" w:sz="4" w:space="0" w:color="auto"/>
              <w:bottom w:val="single" w:sz="4" w:space="0" w:color="auto"/>
              <w:right w:val="single" w:sz="4" w:space="0" w:color="auto"/>
            </w:tcBorders>
            <w:vAlign w:val="center"/>
            <w:hideMark/>
            <w:tcPrChange w:id="1384" w:author="USA" w:date="2024-07-11T16:32: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6B984001" w14:textId="77777777" w:rsidR="00E20538" w:rsidRPr="006A7240" w:rsidRDefault="00E20538" w:rsidP="00F51488">
            <w:pPr>
              <w:pStyle w:val="Tabletext"/>
              <w:spacing w:before="20" w:after="20"/>
              <w:jc w:val="center"/>
              <w:rPr>
                <w:ins w:id="1385" w:author="FRA" w:date="2024-04-25T18:10:00Z"/>
                <w:rFonts w:eastAsia="SimSun"/>
              </w:rPr>
            </w:pPr>
            <w:ins w:id="1386" w:author="FRA" w:date="2024-04-25T18:43:00Z">
              <w:r w:rsidRPr="006A7240">
                <w:rPr>
                  <w:rFonts w:eastAsia="SimSun"/>
                </w:rPr>
                <w:t>7 375-7 750</w:t>
              </w:r>
            </w:ins>
          </w:p>
        </w:tc>
        <w:tc>
          <w:tcPr>
            <w:tcW w:w="432" w:type="pct"/>
            <w:tcBorders>
              <w:top w:val="single" w:sz="4" w:space="0" w:color="auto"/>
              <w:left w:val="single" w:sz="4" w:space="0" w:color="auto"/>
              <w:bottom w:val="single" w:sz="4" w:space="0" w:color="auto"/>
              <w:right w:val="single" w:sz="4" w:space="0" w:color="auto"/>
            </w:tcBorders>
            <w:vAlign w:val="center"/>
            <w:hideMark/>
            <w:tcPrChange w:id="1387" w:author="USA" w:date="2024-07-11T16:32: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4ADC467F" w14:textId="77777777" w:rsidR="00E20538" w:rsidRPr="006A7240" w:rsidRDefault="00E20538" w:rsidP="00F51488">
            <w:pPr>
              <w:pStyle w:val="Tabletext"/>
              <w:spacing w:before="20" w:after="20"/>
              <w:jc w:val="center"/>
              <w:rPr>
                <w:ins w:id="1388" w:author="FRA" w:date="2024-04-25T18:10:00Z"/>
                <w:rFonts w:eastAsia="SimSun"/>
              </w:rPr>
            </w:pPr>
            <w:ins w:id="1389" w:author="FRA" w:date="2024-04-25T18:43:00Z">
              <w:r w:rsidRPr="006A7240">
                <w:rPr>
                  <w:rFonts w:eastAsia="SimSun"/>
                </w:rPr>
                <w:t>7 375-7 750</w:t>
              </w:r>
            </w:ins>
          </w:p>
        </w:tc>
        <w:tc>
          <w:tcPr>
            <w:tcW w:w="540" w:type="pct"/>
            <w:tcBorders>
              <w:top w:val="single" w:sz="4" w:space="0" w:color="auto"/>
              <w:left w:val="single" w:sz="4" w:space="0" w:color="auto"/>
              <w:bottom w:val="single" w:sz="4" w:space="0" w:color="auto"/>
              <w:right w:val="single" w:sz="4" w:space="0" w:color="auto"/>
            </w:tcBorders>
            <w:vAlign w:val="center"/>
            <w:hideMark/>
            <w:tcPrChange w:id="1390" w:author="USA" w:date="2024-07-11T16:32: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7F8951C5" w14:textId="77777777" w:rsidR="00E20538" w:rsidRPr="006A7240" w:rsidRDefault="00E20538" w:rsidP="00F51488">
            <w:pPr>
              <w:pStyle w:val="Tabletext"/>
              <w:spacing w:before="20" w:after="20"/>
              <w:jc w:val="center"/>
              <w:rPr>
                <w:ins w:id="1391" w:author="FRA" w:date="2024-04-25T18:10:00Z"/>
                <w:rFonts w:eastAsia="SimSun"/>
              </w:rPr>
            </w:pPr>
            <w:ins w:id="1392" w:author="FRA" w:date="2024-04-25T18:43:00Z">
              <w:r w:rsidRPr="006A7240">
                <w:rPr>
                  <w:rFonts w:eastAsia="SimSun"/>
                </w:rPr>
                <w:t>7 375-7 750</w:t>
              </w:r>
            </w:ins>
          </w:p>
        </w:tc>
        <w:tc>
          <w:tcPr>
            <w:tcW w:w="539" w:type="pct"/>
            <w:tcBorders>
              <w:top w:val="single" w:sz="4" w:space="0" w:color="auto"/>
              <w:left w:val="single" w:sz="4" w:space="0" w:color="auto"/>
              <w:bottom w:val="single" w:sz="4" w:space="0" w:color="auto"/>
              <w:right w:val="single" w:sz="4" w:space="0" w:color="auto"/>
            </w:tcBorders>
            <w:tcPrChange w:id="1393" w:author="USA" w:date="2024-07-11T16:32:00Z">
              <w:tcPr>
                <w:tcW w:w="1" w:type="pct"/>
                <w:tcBorders>
                  <w:top w:val="single" w:sz="4" w:space="0" w:color="auto"/>
                  <w:left w:val="single" w:sz="4" w:space="0" w:color="auto"/>
                  <w:bottom w:val="single" w:sz="4" w:space="0" w:color="auto"/>
                  <w:right w:val="single" w:sz="4" w:space="0" w:color="auto"/>
                </w:tcBorders>
              </w:tcPr>
            </w:tcPrChange>
          </w:tcPr>
          <w:p w14:paraId="2D068466" w14:textId="3C27F0A0" w:rsidR="00E20538" w:rsidRPr="00EC7BAD" w:rsidRDefault="00E20538" w:rsidP="00F51488">
            <w:pPr>
              <w:pStyle w:val="Tabletext"/>
              <w:spacing w:before="20" w:after="20"/>
              <w:jc w:val="center"/>
              <w:rPr>
                <w:ins w:id="1394" w:author="USA" w:date="2024-07-11T16:32:00Z"/>
                <w:rFonts w:eastAsia="SimSun"/>
                <w:highlight w:val="yellow"/>
                <w:rPrChange w:id="1395" w:author="Dilapi, Christine (HII-Mission Technologies)" w:date="2024-07-12T08:29:00Z">
                  <w:rPr>
                    <w:ins w:id="1396" w:author="USA" w:date="2024-07-11T16:32:00Z"/>
                    <w:rFonts w:eastAsia="SimSun"/>
                  </w:rPr>
                </w:rPrChange>
              </w:rPr>
            </w:pPr>
            <w:ins w:id="1397" w:author="USA" w:date="2024-07-11T16:33:00Z">
              <w:r w:rsidRPr="00EC7BAD">
                <w:rPr>
                  <w:rFonts w:eastAsia="SimSun"/>
                  <w:highlight w:val="yellow"/>
                  <w:rPrChange w:id="1398" w:author="Dilapi, Christine (HII-Mission Technologies)" w:date="2024-07-12T08:29:00Z">
                    <w:rPr>
                      <w:rFonts w:eastAsia="SimSun"/>
                    </w:rPr>
                  </w:rPrChange>
                </w:rPr>
                <w:t>7 375-7 750</w:t>
              </w:r>
            </w:ins>
          </w:p>
        </w:tc>
      </w:tr>
      <w:tr w:rsidR="00E20538" w:rsidRPr="006A7240" w14:paraId="1625DA53" w14:textId="6E11FE18" w:rsidTr="00E20538">
        <w:trPr>
          <w:trHeight w:val="283"/>
          <w:jc w:val="center"/>
          <w:ins w:id="1399" w:author="FRA" w:date="2024-04-25T18:10:00Z"/>
          <w:trPrChange w:id="1400" w:author="USA" w:date="2024-07-11T16:32:00Z">
            <w:trPr>
              <w:trHeight w:val="283"/>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1401" w:author="USA" w:date="2024-07-11T16:32:00Z">
              <w:tcPr>
                <w:tcW w:w="1470" w:type="pct"/>
                <w:tcBorders>
                  <w:top w:val="single" w:sz="4" w:space="0" w:color="auto"/>
                  <w:left w:val="single" w:sz="4" w:space="0" w:color="auto"/>
                  <w:bottom w:val="single" w:sz="4" w:space="0" w:color="auto"/>
                  <w:right w:val="single" w:sz="4" w:space="0" w:color="auto"/>
                </w:tcBorders>
                <w:hideMark/>
              </w:tcPr>
            </w:tcPrChange>
          </w:tcPr>
          <w:p w14:paraId="3CCFD7B0" w14:textId="77777777" w:rsidR="00E20538" w:rsidRPr="006A7240" w:rsidRDefault="00E20538" w:rsidP="00F51488">
            <w:pPr>
              <w:pStyle w:val="Tabletext"/>
              <w:spacing w:before="20" w:after="20"/>
              <w:rPr>
                <w:ins w:id="1402" w:author="FRA" w:date="2024-04-25T18:10:00Z"/>
              </w:rPr>
            </w:pPr>
            <w:ins w:id="1403" w:author="FRA" w:date="2024-04-25T18:10:00Z">
              <w:r w:rsidRPr="006A7240">
                <w:t>Receive antenna diameter (if different from transmit)</w:t>
              </w:r>
            </w:ins>
          </w:p>
        </w:tc>
        <w:tc>
          <w:tcPr>
            <w:tcW w:w="337" w:type="pct"/>
            <w:tcBorders>
              <w:top w:val="single" w:sz="4" w:space="0" w:color="auto"/>
              <w:left w:val="single" w:sz="4" w:space="0" w:color="auto"/>
              <w:bottom w:val="single" w:sz="4" w:space="0" w:color="auto"/>
              <w:right w:val="single" w:sz="4" w:space="0" w:color="auto"/>
            </w:tcBorders>
            <w:vAlign w:val="center"/>
            <w:hideMark/>
            <w:tcPrChange w:id="1404" w:author="USA" w:date="2024-07-11T16:32: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C926018" w14:textId="77777777" w:rsidR="00E20538" w:rsidRPr="006A7240" w:rsidRDefault="00E20538" w:rsidP="00F51488">
            <w:pPr>
              <w:pStyle w:val="Tabletext"/>
              <w:spacing w:before="20" w:after="20"/>
              <w:jc w:val="center"/>
              <w:rPr>
                <w:ins w:id="1405" w:author="FRA" w:date="2024-04-25T18:10:00Z"/>
              </w:rPr>
            </w:pPr>
            <w:ins w:id="1406" w:author="FRA" w:date="2024-04-25T18:10:00Z">
              <w:r w:rsidRPr="006A7240">
                <w:t>(m)</w:t>
              </w:r>
            </w:ins>
          </w:p>
        </w:tc>
        <w:tc>
          <w:tcPr>
            <w:tcW w:w="489" w:type="pct"/>
            <w:tcBorders>
              <w:top w:val="single" w:sz="4" w:space="0" w:color="auto"/>
              <w:left w:val="single" w:sz="4" w:space="0" w:color="auto"/>
              <w:bottom w:val="single" w:sz="4" w:space="0" w:color="auto"/>
              <w:right w:val="single" w:sz="4" w:space="0" w:color="auto"/>
            </w:tcBorders>
            <w:vAlign w:val="center"/>
            <w:tcPrChange w:id="1407" w:author="USA" w:date="2024-07-11T16:32:00Z">
              <w:tcPr>
                <w:tcW w:w="548" w:type="pct"/>
                <w:tcBorders>
                  <w:top w:val="single" w:sz="4" w:space="0" w:color="auto"/>
                  <w:left w:val="single" w:sz="4" w:space="0" w:color="auto"/>
                  <w:bottom w:val="single" w:sz="4" w:space="0" w:color="auto"/>
                  <w:right w:val="single" w:sz="4" w:space="0" w:color="auto"/>
                </w:tcBorders>
                <w:vAlign w:val="center"/>
              </w:tcPr>
            </w:tcPrChange>
          </w:tcPr>
          <w:p w14:paraId="667D346F" w14:textId="77777777" w:rsidR="00E20538" w:rsidRPr="006A7240" w:rsidRDefault="00E20538" w:rsidP="00F51488">
            <w:pPr>
              <w:pStyle w:val="Tabletext"/>
              <w:spacing w:before="20" w:after="20"/>
              <w:jc w:val="center"/>
              <w:rPr>
                <w:ins w:id="1408" w:author="FRA" w:date="2024-04-25T18:10:00Z"/>
                <w:rFonts w:eastAsia="SimSun"/>
              </w:rPr>
            </w:pPr>
            <w:ins w:id="1409" w:author="FRA" w:date="2024-04-25T18:10:00Z">
              <w:r w:rsidRPr="006A7240">
                <w:rPr>
                  <w:rFonts w:eastAsia="SimSun"/>
                </w:rPr>
                <w:t>-</w:t>
              </w:r>
            </w:ins>
          </w:p>
        </w:tc>
        <w:tc>
          <w:tcPr>
            <w:tcW w:w="490" w:type="pct"/>
            <w:tcBorders>
              <w:top w:val="single" w:sz="4" w:space="0" w:color="auto"/>
              <w:left w:val="single" w:sz="4" w:space="0" w:color="auto"/>
              <w:bottom w:val="single" w:sz="4" w:space="0" w:color="auto"/>
              <w:right w:val="single" w:sz="4" w:space="0" w:color="auto"/>
            </w:tcBorders>
            <w:vAlign w:val="center"/>
            <w:hideMark/>
            <w:tcPrChange w:id="1410" w:author="USA" w:date="2024-07-11T16:32: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6C517D9C" w14:textId="77777777" w:rsidR="00E20538" w:rsidRPr="006A7240" w:rsidRDefault="00E20538" w:rsidP="00F51488">
            <w:pPr>
              <w:pStyle w:val="Tabletext"/>
              <w:spacing w:before="20" w:after="20"/>
              <w:jc w:val="center"/>
              <w:rPr>
                <w:ins w:id="1411" w:author="FRA" w:date="2024-04-25T18:10:00Z"/>
                <w:rFonts w:eastAsia="SimSun"/>
              </w:rPr>
            </w:pPr>
            <w:ins w:id="1412" w:author="FRA" w:date="2024-04-25T18:10:00Z">
              <w:r w:rsidRPr="006A7240">
                <w:rPr>
                  <w:rFonts w:eastAsia="SimSun"/>
                </w:rPr>
                <w:t>-</w:t>
              </w:r>
            </w:ins>
          </w:p>
        </w:tc>
        <w:tc>
          <w:tcPr>
            <w:tcW w:w="431" w:type="pct"/>
            <w:tcBorders>
              <w:top w:val="single" w:sz="4" w:space="0" w:color="auto"/>
              <w:left w:val="single" w:sz="4" w:space="0" w:color="auto"/>
              <w:bottom w:val="single" w:sz="4" w:space="0" w:color="auto"/>
              <w:right w:val="single" w:sz="4" w:space="0" w:color="auto"/>
            </w:tcBorders>
            <w:vAlign w:val="center"/>
            <w:hideMark/>
            <w:tcPrChange w:id="1413" w:author="USA" w:date="2024-07-11T16:32: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0D4CAA1C" w14:textId="77777777" w:rsidR="00E20538" w:rsidRPr="006A7240" w:rsidRDefault="00E20538" w:rsidP="00F51488">
            <w:pPr>
              <w:pStyle w:val="Tabletext"/>
              <w:spacing w:before="20" w:after="20"/>
              <w:jc w:val="center"/>
              <w:rPr>
                <w:ins w:id="1414" w:author="FRA" w:date="2024-04-25T18:10:00Z"/>
                <w:rFonts w:eastAsia="SimSun"/>
              </w:rPr>
            </w:pPr>
            <w:ins w:id="1415" w:author="FRA" w:date="2024-04-25T18:10:00Z">
              <w:r w:rsidRPr="006A7240">
                <w:rPr>
                  <w:rFonts w:eastAsia="SimSun"/>
                </w:rPr>
                <w:t>-</w:t>
              </w:r>
            </w:ins>
          </w:p>
        </w:tc>
        <w:tc>
          <w:tcPr>
            <w:tcW w:w="431" w:type="pct"/>
            <w:tcBorders>
              <w:top w:val="single" w:sz="4" w:space="0" w:color="auto"/>
              <w:left w:val="single" w:sz="4" w:space="0" w:color="auto"/>
              <w:bottom w:val="single" w:sz="4" w:space="0" w:color="auto"/>
              <w:right w:val="single" w:sz="4" w:space="0" w:color="auto"/>
            </w:tcBorders>
            <w:vAlign w:val="center"/>
            <w:hideMark/>
            <w:tcPrChange w:id="1416" w:author="USA" w:date="2024-07-11T16:32: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51269EF5" w14:textId="77777777" w:rsidR="00E20538" w:rsidRPr="006A7240" w:rsidRDefault="00E20538" w:rsidP="00F51488">
            <w:pPr>
              <w:pStyle w:val="Tabletext"/>
              <w:spacing w:before="20" w:after="20"/>
              <w:jc w:val="center"/>
              <w:rPr>
                <w:ins w:id="1417" w:author="FRA" w:date="2024-04-25T18:10:00Z"/>
                <w:rFonts w:eastAsia="SimSun"/>
              </w:rPr>
            </w:pPr>
            <w:ins w:id="1418" w:author="FRA" w:date="2024-04-25T18:10:00Z">
              <w:r w:rsidRPr="006A7240">
                <w:rPr>
                  <w:rFonts w:eastAsia="SimSun"/>
                </w:rPr>
                <w:t>-</w:t>
              </w:r>
            </w:ins>
          </w:p>
        </w:tc>
        <w:tc>
          <w:tcPr>
            <w:tcW w:w="432" w:type="pct"/>
            <w:tcBorders>
              <w:top w:val="single" w:sz="4" w:space="0" w:color="auto"/>
              <w:left w:val="single" w:sz="4" w:space="0" w:color="auto"/>
              <w:bottom w:val="single" w:sz="4" w:space="0" w:color="auto"/>
              <w:right w:val="single" w:sz="4" w:space="0" w:color="auto"/>
            </w:tcBorders>
            <w:vAlign w:val="center"/>
            <w:hideMark/>
            <w:tcPrChange w:id="1419" w:author="USA" w:date="2024-07-11T16:32: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51ACEBFA" w14:textId="77777777" w:rsidR="00E20538" w:rsidRPr="006A7240" w:rsidRDefault="00E20538" w:rsidP="00F51488">
            <w:pPr>
              <w:pStyle w:val="Tabletext"/>
              <w:spacing w:before="20" w:after="20"/>
              <w:jc w:val="center"/>
              <w:rPr>
                <w:ins w:id="1420" w:author="FRA" w:date="2024-04-25T18:10:00Z"/>
                <w:rFonts w:eastAsia="SimSun"/>
              </w:rPr>
            </w:pPr>
            <w:ins w:id="1421" w:author="FRA" w:date="2024-04-25T18:10:00Z">
              <w:r w:rsidRPr="006A7240">
                <w:rPr>
                  <w:rFonts w:eastAsia="SimSun"/>
                </w:rPr>
                <w:t>-</w:t>
              </w:r>
            </w:ins>
          </w:p>
        </w:tc>
        <w:tc>
          <w:tcPr>
            <w:tcW w:w="540" w:type="pct"/>
            <w:tcBorders>
              <w:top w:val="single" w:sz="4" w:space="0" w:color="auto"/>
              <w:left w:val="single" w:sz="4" w:space="0" w:color="auto"/>
              <w:bottom w:val="single" w:sz="4" w:space="0" w:color="auto"/>
              <w:right w:val="single" w:sz="4" w:space="0" w:color="auto"/>
            </w:tcBorders>
            <w:vAlign w:val="center"/>
            <w:hideMark/>
            <w:tcPrChange w:id="1422" w:author="USA" w:date="2024-07-11T16:32: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71E5C0E4" w14:textId="77777777" w:rsidR="00E20538" w:rsidRPr="006A7240" w:rsidRDefault="00E20538" w:rsidP="00F51488">
            <w:pPr>
              <w:pStyle w:val="Tabletext"/>
              <w:spacing w:before="20" w:after="20"/>
              <w:jc w:val="center"/>
              <w:rPr>
                <w:ins w:id="1423" w:author="FRA" w:date="2024-04-25T18:10:00Z"/>
                <w:rFonts w:eastAsia="SimSun"/>
              </w:rPr>
            </w:pPr>
            <w:ins w:id="1424" w:author="FRA" w:date="2024-04-25T18:10:00Z">
              <w:r w:rsidRPr="006A7240">
                <w:rPr>
                  <w:rFonts w:eastAsia="SimSun"/>
                </w:rPr>
                <w:t>-</w:t>
              </w:r>
            </w:ins>
          </w:p>
        </w:tc>
        <w:tc>
          <w:tcPr>
            <w:tcW w:w="539" w:type="pct"/>
            <w:tcBorders>
              <w:top w:val="single" w:sz="4" w:space="0" w:color="auto"/>
              <w:left w:val="single" w:sz="4" w:space="0" w:color="auto"/>
              <w:bottom w:val="single" w:sz="4" w:space="0" w:color="auto"/>
              <w:right w:val="single" w:sz="4" w:space="0" w:color="auto"/>
            </w:tcBorders>
            <w:tcPrChange w:id="1425" w:author="USA" w:date="2024-07-11T16:32:00Z">
              <w:tcPr>
                <w:tcW w:w="1" w:type="pct"/>
                <w:tcBorders>
                  <w:top w:val="single" w:sz="4" w:space="0" w:color="auto"/>
                  <w:left w:val="single" w:sz="4" w:space="0" w:color="auto"/>
                  <w:bottom w:val="single" w:sz="4" w:space="0" w:color="auto"/>
                  <w:right w:val="single" w:sz="4" w:space="0" w:color="auto"/>
                </w:tcBorders>
              </w:tcPr>
            </w:tcPrChange>
          </w:tcPr>
          <w:p w14:paraId="434DC2AC" w14:textId="76CADF27" w:rsidR="00E20538" w:rsidRPr="00EC7BAD" w:rsidRDefault="00E20538" w:rsidP="00F51488">
            <w:pPr>
              <w:pStyle w:val="Tabletext"/>
              <w:spacing w:before="20" w:after="20"/>
              <w:jc w:val="center"/>
              <w:rPr>
                <w:ins w:id="1426" w:author="USA" w:date="2024-07-11T16:32:00Z"/>
                <w:rFonts w:eastAsia="SimSun"/>
                <w:highlight w:val="yellow"/>
                <w:rPrChange w:id="1427" w:author="Dilapi, Christine (HII-Mission Technologies)" w:date="2024-07-12T08:29:00Z">
                  <w:rPr>
                    <w:ins w:id="1428" w:author="USA" w:date="2024-07-11T16:32:00Z"/>
                    <w:rFonts w:eastAsia="SimSun"/>
                  </w:rPr>
                </w:rPrChange>
              </w:rPr>
            </w:pPr>
            <w:ins w:id="1429" w:author="USA" w:date="2024-07-11T16:33:00Z">
              <w:r w:rsidRPr="00EC7BAD">
                <w:rPr>
                  <w:rFonts w:eastAsia="SimSun"/>
                  <w:highlight w:val="yellow"/>
                  <w:rPrChange w:id="1430" w:author="Dilapi, Christine (HII-Mission Technologies)" w:date="2024-07-12T08:29:00Z">
                    <w:rPr>
                      <w:rFonts w:eastAsia="SimSun"/>
                    </w:rPr>
                  </w:rPrChange>
                </w:rPr>
                <w:t>TBD</w:t>
              </w:r>
            </w:ins>
          </w:p>
        </w:tc>
      </w:tr>
      <w:tr w:rsidR="00E20538" w:rsidRPr="006A7240" w14:paraId="499C8D59" w14:textId="19322651" w:rsidTr="00E20538">
        <w:trPr>
          <w:trHeight w:val="523"/>
          <w:jc w:val="center"/>
          <w:ins w:id="1431" w:author="FRA" w:date="2024-04-25T18:10:00Z"/>
          <w:trPrChange w:id="1432" w:author="USA" w:date="2024-07-11T16:32:00Z">
            <w:trPr>
              <w:trHeight w:val="523"/>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1433" w:author="USA" w:date="2024-07-11T16:32:00Z">
              <w:tcPr>
                <w:tcW w:w="1470" w:type="pct"/>
                <w:tcBorders>
                  <w:top w:val="single" w:sz="4" w:space="0" w:color="auto"/>
                  <w:left w:val="single" w:sz="4" w:space="0" w:color="auto"/>
                  <w:bottom w:val="single" w:sz="4" w:space="0" w:color="auto"/>
                  <w:right w:val="single" w:sz="4" w:space="0" w:color="auto"/>
                </w:tcBorders>
                <w:hideMark/>
              </w:tcPr>
            </w:tcPrChange>
          </w:tcPr>
          <w:p w14:paraId="4535606B" w14:textId="77777777" w:rsidR="00E20538" w:rsidRPr="006A7240" w:rsidRDefault="00E20538" w:rsidP="00F51488">
            <w:pPr>
              <w:pStyle w:val="Tabletext"/>
              <w:spacing w:before="20" w:after="20"/>
              <w:rPr>
                <w:ins w:id="1434" w:author="FRA" w:date="2024-04-25T18:10:00Z"/>
                <w:b/>
                <w:bCs/>
              </w:rPr>
            </w:pPr>
            <w:ins w:id="1435" w:author="FRA" w:date="2024-04-25T18:10:00Z">
              <w:r w:rsidRPr="006A7240">
                <w:t>Receive antenna peak gain (if different from transmit)</w:t>
              </w:r>
            </w:ins>
          </w:p>
        </w:tc>
        <w:tc>
          <w:tcPr>
            <w:tcW w:w="337" w:type="pct"/>
            <w:tcBorders>
              <w:top w:val="single" w:sz="4" w:space="0" w:color="auto"/>
              <w:left w:val="single" w:sz="4" w:space="0" w:color="auto"/>
              <w:bottom w:val="single" w:sz="4" w:space="0" w:color="auto"/>
              <w:right w:val="single" w:sz="4" w:space="0" w:color="auto"/>
            </w:tcBorders>
            <w:vAlign w:val="center"/>
            <w:hideMark/>
            <w:tcPrChange w:id="1436" w:author="USA" w:date="2024-07-11T16:32: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BC0C08A" w14:textId="77777777" w:rsidR="00E20538" w:rsidRPr="006A7240" w:rsidRDefault="00E20538" w:rsidP="00F51488">
            <w:pPr>
              <w:pStyle w:val="Tabletext"/>
              <w:spacing w:before="20" w:after="20"/>
              <w:jc w:val="center"/>
              <w:rPr>
                <w:ins w:id="1437" w:author="FRA" w:date="2024-04-25T18:10:00Z"/>
              </w:rPr>
            </w:pPr>
            <w:ins w:id="1438" w:author="FRA" w:date="2024-04-25T18:10:00Z">
              <w:r w:rsidRPr="006A7240">
                <w:t>(dBi)</w:t>
              </w:r>
            </w:ins>
          </w:p>
        </w:tc>
        <w:tc>
          <w:tcPr>
            <w:tcW w:w="489" w:type="pct"/>
            <w:tcBorders>
              <w:top w:val="single" w:sz="4" w:space="0" w:color="auto"/>
              <w:left w:val="single" w:sz="4" w:space="0" w:color="auto"/>
              <w:bottom w:val="single" w:sz="4" w:space="0" w:color="auto"/>
              <w:right w:val="single" w:sz="4" w:space="0" w:color="auto"/>
            </w:tcBorders>
            <w:vAlign w:val="center"/>
            <w:tcPrChange w:id="1439" w:author="USA" w:date="2024-07-11T16:32:00Z">
              <w:tcPr>
                <w:tcW w:w="548" w:type="pct"/>
                <w:tcBorders>
                  <w:top w:val="single" w:sz="4" w:space="0" w:color="auto"/>
                  <w:left w:val="single" w:sz="4" w:space="0" w:color="auto"/>
                  <w:bottom w:val="single" w:sz="4" w:space="0" w:color="auto"/>
                  <w:right w:val="single" w:sz="4" w:space="0" w:color="auto"/>
                </w:tcBorders>
                <w:vAlign w:val="center"/>
              </w:tcPr>
            </w:tcPrChange>
          </w:tcPr>
          <w:p w14:paraId="1CA7358B" w14:textId="77777777" w:rsidR="00E20538" w:rsidRPr="006A7240" w:rsidRDefault="00E20538" w:rsidP="00F51488">
            <w:pPr>
              <w:pStyle w:val="Tabletext"/>
              <w:spacing w:before="20" w:after="20"/>
              <w:jc w:val="center"/>
              <w:rPr>
                <w:ins w:id="1440" w:author="FRA" w:date="2024-04-25T18:10:00Z"/>
                <w:rFonts w:eastAsia="SimSun"/>
              </w:rPr>
            </w:pPr>
            <w:ins w:id="1441" w:author="FRA" w:date="2024-04-25T18:10:00Z">
              <w:r w:rsidRPr="006A7240">
                <w:rPr>
                  <w:rFonts w:eastAsia="SimSun"/>
                </w:rPr>
                <w:t>43.3</w:t>
              </w:r>
            </w:ins>
          </w:p>
        </w:tc>
        <w:tc>
          <w:tcPr>
            <w:tcW w:w="490" w:type="pct"/>
            <w:tcBorders>
              <w:top w:val="single" w:sz="4" w:space="0" w:color="auto"/>
              <w:left w:val="single" w:sz="4" w:space="0" w:color="auto"/>
              <w:bottom w:val="single" w:sz="4" w:space="0" w:color="auto"/>
              <w:right w:val="single" w:sz="4" w:space="0" w:color="auto"/>
            </w:tcBorders>
            <w:vAlign w:val="center"/>
            <w:hideMark/>
            <w:tcPrChange w:id="1442" w:author="USA" w:date="2024-07-11T16:32: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55BDCCF1" w14:textId="77777777" w:rsidR="00E20538" w:rsidRPr="006A7240" w:rsidRDefault="00E20538" w:rsidP="00F51488">
            <w:pPr>
              <w:pStyle w:val="Tabletext"/>
              <w:spacing w:before="20" w:after="20"/>
              <w:jc w:val="center"/>
              <w:rPr>
                <w:ins w:id="1443" w:author="FRA" w:date="2024-04-25T18:10:00Z"/>
                <w:rFonts w:eastAsia="SimSun"/>
              </w:rPr>
            </w:pPr>
            <w:ins w:id="1444" w:author="FRA" w:date="2024-04-25T18:10:00Z">
              <w:r w:rsidRPr="006A7240">
                <w:rPr>
                  <w:rFonts w:eastAsia="SimSun"/>
                </w:rPr>
                <w:t>42.8</w:t>
              </w:r>
            </w:ins>
          </w:p>
        </w:tc>
        <w:tc>
          <w:tcPr>
            <w:tcW w:w="431" w:type="pct"/>
            <w:tcBorders>
              <w:top w:val="single" w:sz="4" w:space="0" w:color="auto"/>
              <w:left w:val="single" w:sz="4" w:space="0" w:color="auto"/>
              <w:bottom w:val="single" w:sz="4" w:space="0" w:color="auto"/>
              <w:right w:val="single" w:sz="4" w:space="0" w:color="auto"/>
            </w:tcBorders>
            <w:vAlign w:val="center"/>
            <w:hideMark/>
            <w:tcPrChange w:id="1445" w:author="USA" w:date="2024-07-11T16:32: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6D6C2346" w14:textId="77777777" w:rsidR="00E20538" w:rsidRPr="006A7240" w:rsidRDefault="00E20538" w:rsidP="00F51488">
            <w:pPr>
              <w:pStyle w:val="Tabletext"/>
              <w:spacing w:before="20" w:after="20"/>
              <w:jc w:val="center"/>
              <w:rPr>
                <w:ins w:id="1446" w:author="FRA" w:date="2024-04-25T18:10:00Z"/>
                <w:rFonts w:eastAsia="SimSun"/>
              </w:rPr>
            </w:pPr>
            <w:ins w:id="1447" w:author="FRA" w:date="2024-04-25T18:10:00Z">
              <w:r w:rsidRPr="006A7240">
                <w:rPr>
                  <w:rFonts w:eastAsia="SimSun"/>
                </w:rPr>
                <w:t>35.6</w:t>
              </w:r>
            </w:ins>
          </w:p>
        </w:tc>
        <w:tc>
          <w:tcPr>
            <w:tcW w:w="431" w:type="pct"/>
            <w:tcBorders>
              <w:top w:val="single" w:sz="4" w:space="0" w:color="auto"/>
              <w:left w:val="single" w:sz="4" w:space="0" w:color="auto"/>
              <w:bottom w:val="single" w:sz="4" w:space="0" w:color="auto"/>
              <w:right w:val="single" w:sz="4" w:space="0" w:color="auto"/>
            </w:tcBorders>
            <w:vAlign w:val="center"/>
            <w:hideMark/>
            <w:tcPrChange w:id="1448" w:author="USA" w:date="2024-07-11T16:32: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68921995" w14:textId="77777777" w:rsidR="00E20538" w:rsidRPr="006A7240" w:rsidRDefault="00E20538" w:rsidP="00F51488">
            <w:pPr>
              <w:pStyle w:val="Tabletext"/>
              <w:spacing w:before="20" w:after="20"/>
              <w:jc w:val="center"/>
              <w:rPr>
                <w:ins w:id="1449" w:author="FRA" w:date="2024-04-25T18:10:00Z"/>
                <w:rFonts w:eastAsia="SimSun"/>
              </w:rPr>
            </w:pPr>
            <w:ins w:id="1450" w:author="FRA" w:date="2024-04-25T18:10:00Z">
              <w:r w:rsidRPr="006A7240">
                <w:rPr>
                  <w:rFonts w:eastAsia="SimSun"/>
                </w:rPr>
                <w:t>33</w:t>
              </w:r>
            </w:ins>
          </w:p>
        </w:tc>
        <w:tc>
          <w:tcPr>
            <w:tcW w:w="432" w:type="pct"/>
            <w:tcBorders>
              <w:top w:val="single" w:sz="4" w:space="0" w:color="auto"/>
              <w:left w:val="single" w:sz="4" w:space="0" w:color="auto"/>
              <w:bottom w:val="single" w:sz="4" w:space="0" w:color="auto"/>
              <w:right w:val="single" w:sz="4" w:space="0" w:color="auto"/>
            </w:tcBorders>
            <w:vAlign w:val="center"/>
            <w:hideMark/>
            <w:tcPrChange w:id="1451" w:author="USA" w:date="2024-07-11T16:32: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47EC4B5C" w14:textId="77777777" w:rsidR="00E20538" w:rsidRPr="006A7240" w:rsidRDefault="00E20538" w:rsidP="00F51488">
            <w:pPr>
              <w:pStyle w:val="Tabletext"/>
              <w:spacing w:before="20" w:after="20"/>
              <w:jc w:val="center"/>
              <w:rPr>
                <w:ins w:id="1452" w:author="FRA" w:date="2024-04-25T18:10:00Z"/>
                <w:rFonts w:eastAsia="SimSun"/>
              </w:rPr>
            </w:pPr>
            <w:ins w:id="1453" w:author="FRA" w:date="2024-04-25T18:10:00Z">
              <w:r w:rsidRPr="006A7240">
                <w:rPr>
                  <w:rFonts w:eastAsia="SimSun"/>
                </w:rPr>
                <w:t>28.5</w:t>
              </w:r>
            </w:ins>
          </w:p>
        </w:tc>
        <w:tc>
          <w:tcPr>
            <w:tcW w:w="540" w:type="pct"/>
            <w:tcBorders>
              <w:top w:val="single" w:sz="4" w:space="0" w:color="auto"/>
              <w:left w:val="single" w:sz="4" w:space="0" w:color="auto"/>
              <w:bottom w:val="single" w:sz="4" w:space="0" w:color="auto"/>
              <w:right w:val="single" w:sz="4" w:space="0" w:color="auto"/>
            </w:tcBorders>
            <w:vAlign w:val="center"/>
            <w:hideMark/>
            <w:tcPrChange w:id="1454" w:author="USA" w:date="2024-07-11T16:32: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4F13E748" w14:textId="77777777" w:rsidR="00E20538" w:rsidRPr="006A7240" w:rsidRDefault="00E20538" w:rsidP="00F51488">
            <w:pPr>
              <w:pStyle w:val="Tabletext"/>
              <w:spacing w:before="20" w:after="20"/>
              <w:jc w:val="center"/>
              <w:rPr>
                <w:ins w:id="1455" w:author="FRA" w:date="2024-04-25T18:10:00Z"/>
                <w:rFonts w:eastAsia="SimSun"/>
              </w:rPr>
            </w:pPr>
            <w:ins w:id="1456" w:author="FRA" w:date="2024-04-25T18:10:00Z">
              <w:r w:rsidRPr="006A7240">
                <w:rPr>
                  <w:rFonts w:eastAsia="SimSun"/>
                </w:rPr>
                <w:t>9.7</w:t>
              </w:r>
            </w:ins>
          </w:p>
        </w:tc>
        <w:tc>
          <w:tcPr>
            <w:tcW w:w="539" w:type="pct"/>
            <w:tcBorders>
              <w:top w:val="single" w:sz="4" w:space="0" w:color="auto"/>
              <w:left w:val="single" w:sz="4" w:space="0" w:color="auto"/>
              <w:bottom w:val="single" w:sz="4" w:space="0" w:color="auto"/>
              <w:right w:val="single" w:sz="4" w:space="0" w:color="auto"/>
            </w:tcBorders>
            <w:tcPrChange w:id="1457" w:author="USA" w:date="2024-07-11T16:32:00Z">
              <w:tcPr>
                <w:tcW w:w="1" w:type="pct"/>
                <w:tcBorders>
                  <w:top w:val="single" w:sz="4" w:space="0" w:color="auto"/>
                  <w:left w:val="single" w:sz="4" w:space="0" w:color="auto"/>
                  <w:bottom w:val="single" w:sz="4" w:space="0" w:color="auto"/>
                  <w:right w:val="single" w:sz="4" w:space="0" w:color="auto"/>
                </w:tcBorders>
              </w:tcPr>
            </w:tcPrChange>
          </w:tcPr>
          <w:p w14:paraId="33F49F22" w14:textId="5A65E6CE" w:rsidR="00E20538" w:rsidRPr="00EC7BAD" w:rsidRDefault="00E20538" w:rsidP="00F51488">
            <w:pPr>
              <w:pStyle w:val="Tabletext"/>
              <w:spacing w:before="20" w:after="20"/>
              <w:jc w:val="center"/>
              <w:rPr>
                <w:ins w:id="1458" w:author="USA" w:date="2024-07-11T16:32:00Z"/>
                <w:rFonts w:eastAsia="SimSun"/>
                <w:highlight w:val="yellow"/>
                <w:rPrChange w:id="1459" w:author="Dilapi, Christine (HII-Mission Technologies)" w:date="2024-07-12T08:29:00Z">
                  <w:rPr>
                    <w:ins w:id="1460" w:author="USA" w:date="2024-07-11T16:32:00Z"/>
                    <w:rFonts w:eastAsia="SimSun"/>
                  </w:rPr>
                </w:rPrChange>
              </w:rPr>
            </w:pPr>
            <w:ins w:id="1461" w:author="USA" w:date="2024-07-11T16:33:00Z">
              <w:r w:rsidRPr="00EC7BAD">
                <w:rPr>
                  <w:rFonts w:eastAsia="SimSun"/>
                  <w:highlight w:val="yellow"/>
                  <w:rPrChange w:id="1462" w:author="Dilapi, Christine (HII-Mission Technologies)" w:date="2024-07-12T08:29:00Z">
                    <w:rPr>
                      <w:rFonts w:eastAsia="SimSun"/>
                    </w:rPr>
                  </w:rPrChange>
                </w:rPr>
                <w:t>TBD</w:t>
              </w:r>
            </w:ins>
          </w:p>
        </w:tc>
      </w:tr>
      <w:tr w:rsidR="00E20538" w:rsidRPr="006A7240" w14:paraId="2ACEBC79" w14:textId="4A89AD8C" w:rsidTr="00E20538">
        <w:trPr>
          <w:trHeight w:val="301"/>
          <w:jc w:val="center"/>
          <w:ins w:id="1463" w:author="FRA" w:date="2024-04-25T18:10:00Z"/>
          <w:trPrChange w:id="1464" w:author="USA" w:date="2024-07-11T16:32:00Z">
            <w:trPr>
              <w:trHeight w:val="301"/>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1465" w:author="USA" w:date="2024-07-11T16:32:00Z">
              <w:tcPr>
                <w:tcW w:w="1470" w:type="pct"/>
                <w:tcBorders>
                  <w:top w:val="single" w:sz="4" w:space="0" w:color="auto"/>
                  <w:left w:val="single" w:sz="4" w:space="0" w:color="auto"/>
                  <w:bottom w:val="single" w:sz="4" w:space="0" w:color="auto"/>
                  <w:right w:val="single" w:sz="4" w:space="0" w:color="auto"/>
                </w:tcBorders>
                <w:hideMark/>
              </w:tcPr>
            </w:tcPrChange>
          </w:tcPr>
          <w:p w14:paraId="15E76128" w14:textId="77777777" w:rsidR="00E20538" w:rsidRPr="006A7240" w:rsidRDefault="00E20538" w:rsidP="00F51488">
            <w:pPr>
              <w:pStyle w:val="Tabletext"/>
              <w:spacing w:before="20" w:after="20"/>
              <w:rPr>
                <w:ins w:id="1466" w:author="FRA" w:date="2024-04-25T18:10:00Z"/>
              </w:rPr>
            </w:pPr>
            <w:ins w:id="1467" w:author="FRA" w:date="2024-04-25T18:10:00Z">
              <w:r w:rsidRPr="006A7240">
                <w:t>Receiving antenna –3 dB beamwidth</w:t>
              </w:r>
            </w:ins>
          </w:p>
        </w:tc>
        <w:tc>
          <w:tcPr>
            <w:tcW w:w="337" w:type="pct"/>
            <w:tcBorders>
              <w:top w:val="single" w:sz="4" w:space="0" w:color="auto"/>
              <w:left w:val="single" w:sz="4" w:space="0" w:color="auto"/>
              <w:bottom w:val="single" w:sz="4" w:space="0" w:color="auto"/>
              <w:right w:val="single" w:sz="4" w:space="0" w:color="auto"/>
            </w:tcBorders>
            <w:vAlign w:val="center"/>
            <w:hideMark/>
            <w:tcPrChange w:id="1468" w:author="USA" w:date="2024-07-11T16:32: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886FC7E" w14:textId="77777777" w:rsidR="00E20538" w:rsidRPr="006A7240" w:rsidRDefault="00E20538" w:rsidP="00F51488">
            <w:pPr>
              <w:pStyle w:val="Tabletext"/>
              <w:spacing w:before="20" w:after="20"/>
              <w:jc w:val="center"/>
              <w:rPr>
                <w:ins w:id="1469" w:author="FRA" w:date="2024-04-25T18:10:00Z"/>
              </w:rPr>
            </w:pPr>
            <w:ins w:id="1470" w:author="FRA" w:date="2024-04-25T18:10:00Z">
              <w:r w:rsidRPr="006A7240">
                <w:t>(deg.)</w:t>
              </w:r>
            </w:ins>
          </w:p>
        </w:tc>
        <w:tc>
          <w:tcPr>
            <w:tcW w:w="489" w:type="pct"/>
            <w:tcBorders>
              <w:top w:val="single" w:sz="4" w:space="0" w:color="auto"/>
              <w:left w:val="single" w:sz="4" w:space="0" w:color="auto"/>
              <w:bottom w:val="single" w:sz="4" w:space="0" w:color="auto"/>
              <w:right w:val="single" w:sz="4" w:space="0" w:color="auto"/>
            </w:tcBorders>
            <w:vAlign w:val="center"/>
            <w:tcPrChange w:id="1471" w:author="USA" w:date="2024-07-11T16:32:00Z">
              <w:tcPr>
                <w:tcW w:w="548" w:type="pct"/>
                <w:tcBorders>
                  <w:top w:val="single" w:sz="4" w:space="0" w:color="auto"/>
                  <w:left w:val="single" w:sz="4" w:space="0" w:color="auto"/>
                  <w:bottom w:val="single" w:sz="4" w:space="0" w:color="auto"/>
                  <w:right w:val="single" w:sz="4" w:space="0" w:color="auto"/>
                </w:tcBorders>
                <w:vAlign w:val="center"/>
              </w:tcPr>
            </w:tcPrChange>
          </w:tcPr>
          <w:p w14:paraId="1D915A1F" w14:textId="77777777" w:rsidR="00E20538" w:rsidRPr="006A7240" w:rsidRDefault="00E20538" w:rsidP="00F51488">
            <w:pPr>
              <w:pStyle w:val="Tabletext"/>
              <w:spacing w:before="20" w:after="20"/>
              <w:jc w:val="center"/>
              <w:rPr>
                <w:ins w:id="1472" w:author="FRA" w:date="2024-04-25T18:10:00Z"/>
                <w:rFonts w:eastAsia="SimSun"/>
              </w:rPr>
            </w:pPr>
            <w:ins w:id="1473" w:author="FRA" w:date="2024-04-25T18:10:00Z">
              <w:r w:rsidRPr="006A7240">
                <w:rPr>
                  <w:rFonts w:eastAsia="SimSun"/>
                </w:rPr>
                <w:t>0.88</w:t>
              </w:r>
            </w:ins>
          </w:p>
        </w:tc>
        <w:tc>
          <w:tcPr>
            <w:tcW w:w="490" w:type="pct"/>
            <w:tcBorders>
              <w:top w:val="single" w:sz="4" w:space="0" w:color="auto"/>
              <w:left w:val="single" w:sz="4" w:space="0" w:color="auto"/>
              <w:bottom w:val="single" w:sz="4" w:space="0" w:color="auto"/>
              <w:right w:val="single" w:sz="4" w:space="0" w:color="auto"/>
            </w:tcBorders>
            <w:vAlign w:val="center"/>
            <w:tcPrChange w:id="1474" w:author="USA" w:date="2024-07-11T16:32:00Z">
              <w:tcPr>
                <w:tcW w:w="549" w:type="pct"/>
                <w:tcBorders>
                  <w:top w:val="single" w:sz="4" w:space="0" w:color="auto"/>
                  <w:left w:val="single" w:sz="4" w:space="0" w:color="auto"/>
                  <w:bottom w:val="single" w:sz="4" w:space="0" w:color="auto"/>
                  <w:right w:val="single" w:sz="4" w:space="0" w:color="auto"/>
                </w:tcBorders>
                <w:vAlign w:val="center"/>
              </w:tcPr>
            </w:tcPrChange>
          </w:tcPr>
          <w:p w14:paraId="6C3B23C3" w14:textId="77777777" w:rsidR="00E20538" w:rsidRPr="006A7240" w:rsidRDefault="00E20538" w:rsidP="00F51488">
            <w:pPr>
              <w:pStyle w:val="Tabletext"/>
              <w:spacing w:before="20" w:after="20"/>
              <w:jc w:val="center"/>
              <w:rPr>
                <w:ins w:id="1475" w:author="FRA" w:date="2024-04-25T18:10:00Z"/>
                <w:rFonts w:eastAsia="SimSun"/>
              </w:rPr>
            </w:pPr>
            <w:ins w:id="1476" w:author="FRA" w:date="2024-04-25T18:10:00Z">
              <w:r w:rsidRPr="006A7240">
                <w:rPr>
                  <w:rFonts w:eastAsia="SimSun"/>
                </w:rPr>
                <w:t>1.21</w:t>
              </w:r>
            </w:ins>
          </w:p>
        </w:tc>
        <w:tc>
          <w:tcPr>
            <w:tcW w:w="431" w:type="pct"/>
            <w:tcBorders>
              <w:top w:val="single" w:sz="4" w:space="0" w:color="auto"/>
              <w:left w:val="single" w:sz="4" w:space="0" w:color="auto"/>
              <w:bottom w:val="single" w:sz="4" w:space="0" w:color="auto"/>
              <w:right w:val="single" w:sz="4" w:space="0" w:color="auto"/>
            </w:tcBorders>
            <w:vAlign w:val="center"/>
            <w:tcPrChange w:id="1477" w:author="USA" w:date="2024-07-11T16:32:00Z">
              <w:tcPr>
                <w:tcW w:w="483" w:type="pct"/>
                <w:tcBorders>
                  <w:top w:val="single" w:sz="4" w:space="0" w:color="auto"/>
                  <w:left w:val="single" w:sz="4" w:space="0" w:color="auto"/>
                  <w:bottom w:val="single" w:sz="4" w:space="0" w:color="auto"/>
                  <w:right w:val="single" w:sz="4" w:space="0" w:color="auto"/>
                </w:tcBorders>
                <w:vAlign w:val="center"/>
              </w:tcPr>
            </w:tcPrChange>
          </w:tcPr>
          <w:p w14:paraId="33D7DB23" w14:textId="77777777" w:rsidR="00E20538" w:rsidRPr="006A7240" w:rsidRDefault="00E20538" w:rsidP="00F51488">
            <w:pPr>
              <w:pStyle w:val="Tabletext"/>
              <w:spacing w:before="20" w:after="20"/>
              <w:jc w:val="center"/>
              <w:rPr>
                <w:ins w:id="1478" w:author="FRA" w:date="2024-04-25T18:10:00Z"/>
                <w:rFonts w:eastAsia="SimSun"/>
              </w:rPr>
            </w:pPr>
            <w:ins w:id="1479" w:author="FRA" w:date="2024-04-25T18:10:00Z">
              <w:r w:rsidRPr="006A7240">
                <w:rPr>
                  <w:rFonts w:eastAsia="SimSun"/>
                </w:rPr>
                <w:t>2.89</w:t>
              </w:r>
            </w:ins>
          </w:p>
        </w:tc>
        <w:tc>
          <w:tcPr>
            <w:tcW w:w="431" w:type="pct"/>
            <w:tcBorders>
              <w:top w:val="single" w:sz="4" w:space="0" w:color="auto"/>
              <w:left w:val="single" w:sz="4" w:space="0" w:color="auto"/>
              <w:bottom w:val="single" w:sz="4" w:space="0" w:color="auto"/>
              <w:right w:val="single" w:sz="4" w:space="0" w:color="auto"/>
            </w:tcBorders>
            <w:vAlign w:val="center"/>
            <w:tcPrChange w:id="1480" w:author="USA" w:date="2024-07-11T16:32:00Z">
              <w:tcPr>
                <w:tcW w:w="483" w:type="pct"/>
                <w:tcBorders>
                  <w:top w:val="single" w:sz="4" w:space="0" w:color="auto"/>
                  <w:left w:val="single" w:sz="4" w:space="0" w:color="auto"/>
                  <w:bottom w:val="single" w:sz="4" w:space="0" w:color="auto"/>
                  <w:right w:val="single" w:sz="4" w:space="0" w:color="auto"/>
                </w:tcBorders>
                <w:vAlign w:val="center"/>
              </w:tcPr>
            </w:tcPrChange>
          </w:tcPr>
          <w:p w14:paraId="7AFEABBF" w14:textId="77777777" w:rsidR="00E20538" w:rsidRPr="006A7240" w:rsidRDefault="00E20538" w:rsidP="00F51488">
            <w:pPr>
              <w:pStyle w:val="Tabletext"/>
              <w:spacing w:before="20" w:after="20"/>
              <w:jc w:val="center"/>
              <w:rPr>
                <w:ins w:id="1481" w:author="FRA" w:date="2024-04-25T18:10:00Z"/>
                <w:rFonts w:eastAsia="SimSun"/>
              </w:rPr>
            </w:pPr>
            <w:ins w:id="1482" w:author="FRA" w:date="2024-04-25T18:10:00Z">
              <w:r w:rsidRPr="006A7240">
                <w:rPr>
                  <w:rFonts w:eastAsia="SimSun"/>
                </w:rPr>
                <w:t>3.97</w:t>
              </w:r>
            </w:ins>
          </w:p>
        </w:tc>
        <w:tc>
          <w:tcPr>
            <w:tcW w:w="432" w:type="pct"/>
            <w:tcBorders>
              <w:top w:val="single" w:sz="4" w:space="0" w:color="auto"/>
              <w:left w:val="single" w:sz="4" w:space="0" w:color="auto"/>
              <w:bottom w:val="single" w:sz="4" w:space="0" w:color="auto"/>
              <w:right w:val="single" w:sz="4" w:space="0" w:color="auto"/>
            </w:tcBorders>
            <w:vAlign w:val="center"/>
            <w:tcPrChange w:id="1483" w:author="USA" w:date="2024-07-11T16:32:00Z">
              <w:tcPr>
                <w:tcW w:w="484" w:type="pct"/>
                <w:tcBorders>
                  <w:top w:val="single" w:sz="4" w:space="0" w:color="auto"/>
                  <w:left w:val="single" w:sz="4" w:space="0" w:color="auto"/>
                  <w:bottom w:val="single" w:sz="4" w:space="0" w:color="auto"/>
                  <w:right w:val="single" w:sz="4" w:space="0" w:color="auto"/>
                </w:tcBorders>
                <w:vAlign w:val="center"/>
              </w:tcPr>
            </w:tcPrChange>
          </w:tcPr>
          <w:p w14:paraId="170FBD05" w14:textId="77777777" w:rsidR="00E20538" w:rsidRPr="006A7240" w:rsidRDefault="00E20538" w:rsidP="00F51488">
            <w:pPr>
              <w:pStyle w:val="Tabletext"/>
              <w:spacing w:before="20" w:after="20"/>
              <w:jc w:val="center"/>
              <w:rPr>
                <w:ins w:id="1484" w:author="FRA" w:date="2024-04-25T18:10:00Z"/>
                <w:rFonts w:eastAsia="SimSun"/>
              </w:rPr>
            </w:pPr>
            <w:ins w:id="1485" w:author="FRA" w:date="2024-04-25T18:10:00Z">
              <w:r w:rsidRPr="006A7240">
                <w:rPr>
                  <w:rFonts w:eastAsia="SimSun"/>
                </w:rPr>
                <w:t>8.27</w:t>
              </w:r>
            </w:ins>
          </w:p>
        </w:tc>
        <w:tc>
          <w:tcPr>
            <w:tcW w:w="540" w:type="pct"/>
            <w:tcBorders>
              <w:top w:val="single" w:sz="4" w:space="0" w:color="auto"/>
              <w:left w:val="single" w:sz="4" w:space="0" w:color="auto"/>
              <w:bottom w:val="single" w:sz="4" w:space="0" w:color="auto"/>
              <w:right w:val="single" w:sz="4" w:space="0" w:color="auto"/>
            </w:tcBorders>
            <w:vAlign w:val="center"/>
            <w:tcPrChange w:id="1486" w:author="USA" w:date="2024-07-11T16:32:00Z">
              <w:tcPr>
                <w:tcW w:w="605" w:type="pct"/>
                <w:tcBorders>
                  <w:top w:val="single" w:sz="4" w:space="0" w:color="auto"/>
                  <w:left w:val="single" w:sz="4" w:space="0" w:color="auto"/>
                  <w:bottom w:val="single" w:sz="4" w:space="0" w:color="auto"/>
                  <w:right w:val="single" w:sz="4" w:space="0" w:color="auto"/>
                </w:tcBorders>
                <w:vAlign w:val="center"/>
              </w:tcPr>
            </w:tcPrChange>
          </w:tcPr>
          <w:p w14:paraId="51D31B64" w14:textId="77777777" w:rsidR="00E20538" w:rsidRPr="006A7240" w:rsidRDefault="00E20538" w:rsidP="00F51488">
            <w:pPr>
              <w:pStyle w:val="Tabletext"/>
              <w:spacing w:before="20" w:after="20"/>
              <w:jc w:val="center"/>
              <w:rPr>
                <w:ins w:id="1487" w:author="FRA" w:date="2024-04-25T18:10:00Z"/>
                <w:rFonts w:eastAsia="SimSun"/>
              </w:rPr>
            </w:pPr>
            <w:ins w:id="1488" w:author="FRA" w:date="2024-04-25T18:10:00Z">
              <w:r w:rsidRPr="006A7240">
                <w:rPr>
                  <w:rFonts w:eastAsia="SimSun"/>
                </w:rPr>
                <w:t>62</w:t>
              </w:r>
            </w:ins>
          </w:p>
        </w:tc>
        <w:tc>
          <w:tcPr>
            <w:tcW w:w="539" w:type="pct"/>
            <w:tcBorders>
              <w:top w:val="single" w:sz="4" w:space="0" w:color="auto"/>
              <w:left w:val="single" w:sz="4" w:space="0" w:color="auto"/>
              <w:bottom w:val="single" w:sz="4" w:space="0" w:color="auto"/>
              <w:right w:val="single" w:sz="4" w:space="0" w:color="auto"/>
            </w:tcBorders>
            <w:tcPrChange w:id="1489" w:author="USA" w:date="2024-07-11T16:32:00Z">
              <w:tcPr>
                <w:tcW w:w="1" w:type="pct"/>
                <w:tcBorders>
                  <w:top w:val="single" w:sz="4" w:space="0" w:color="auto"/>
                  <w:left w:val="single" w:sz="4" w:space="0" w:color="auto"/>
                  <w:bottom w:val="single" w:sz="4" w:space="0" w:color="auto"/>
                  <w:right w:val="single" w:sz="4" w:space="0" w:color="auto"/>
                </w:tcBorders>
              </w:tcPr>
            </w:tcPrChange>
          </w:tcPr>
          <w:p w14:paraId="1ED3B7AB" w14:textId="3FAFE610" w:rsidR="00E20538" w:rsidRPr="00EC7BAD" w:rsidRDefault="00E20538" w:rsidP="00F51488">
            <w:pPr>
              <w:pStyle w:val="Tabletext"/>
              <w:spacing w:before="20" w:after="20"/>
              <w:jc w:val="center"/>
              <w:rPr>
                <w:ins w:id="1490" w:author="USA" w:date="2024-07-11T16:32:00Z"/>
                <w:rFonts w:eastAsia="SimSun"/>
                <w:highlight w:val="yellow"/>
                <w:rPrChange w:id="1491" w:author="Dilapi, Christine (HII-Mission Technologies)" w:date="2024-07-12T08:29:00Z">
                  <w:rPr>
                    <w:ins w:id="1492" w:author="USA" w:date="2024-07-11T16:32:00Z"/>
                    <w:rFonts w:eastAsia="SimSun"/>
                  </w:rPr>
                </w:rPrChange>
              </w:rPr>
            </w:pPr>
            <w:ins w:id="1493" w:author="USA" w:date="2024-07-11T16:33:00Z">
              <w:r w:rsidRPr="00EC7BAD">
                <w:rPr>
                  <w:rFonts w:eastAsia="SimSun"/>
                  <w:highlight w:val="yellow"/>
                  <w:rPrChange w:id="1494" w:author="Dilapi, Christine (HII-Mission Technologies)" w:date="2024-07-12T08:29:00Z">
                    <w:rPr>
                      <w:rFonts w:eastAsia="SimSun"/>
                    </w:rPr>
                  </w:rPrChange>
                </w:rPr>
                <w:t>TBD</w:t>
              </w:r>
            </w:ins>
          </w:p>
        </w:tc>
      </w:tr>
      <w:tr w:rsidR="00E20538" w:rsidRPr="006A7240" w14:paraId="6334EA86" w14:textId="3B39CC80" w:rsidTr="00E20538">
        <w:trPr>
          <w:trHeight w:val="277"/>
          <w:jc w:val="center"/>
          <w:ins w:id="1495" w:author="FRA" w:date="2024-04-25T18:10:00Z"/>
          <w:trPrChange w:id="1496" w:author="USA" w:date="2024-07-11T16:32:00Z">
            <w:trPr>
              <w:trHeight w:val="277"/>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1497" w:author="USA" w:date="2024-07-11T16:32:00Z">
              <w:tcPr>
                <w:tcW w:w="1470" w:type="pct"/>
                <w:tcBorders>
                  <w:top w:val="single" w:sz="4" w:space="0" w:color="auto"/>
                  <w:left w:val="single" w:sz="4" w:space="0" w:color="auto"/>
                  <w:bottom w:val="single" w:sz="4" w:space="0" w:color="auto"/>
                  <w:right w:val="single" w:sz="4" w:space="0" w:color="auto"/>
                </w:tcBorders>
                <w:hideMark/>
              </w:tcPr>
            </w:tcPrChange>
          </w:tcPr>
          <w:p w14:paraId="58212C12" w14:textId="77777777" w:rsidR="00E20538" w:rsidRPr="006A7240" w:rsidRDefault="00E20538" w:rsidP="00F51488">
            <w:pPr>
              <w:pStyle w:val="Tabletext"/>
              <w:spacing w:before="20" w:after="20"/>
              <w:rPr>
                <w:ins w:id="1498" w:author="FRA" w:date="2024-04-25T18:10:00Z"/>
              </w:rPr>
            </w:pPr>
            <w:ins w:id="1499" w:author="FRA" w:date="2024-04-25T18:10:00Z">
              <w:r w:rsidRPr="006A7240">
                <w:t xml:space="preserve">Receive antenna pattern type </w:t>
              </w:r>
            </w:ins>
          </w:p>
        </w:tc>
        <w:tc>
          <w:tcPr>
            <w:tcW w:w="337" w:type="pct"/>
            <w:tcBorders>
              <w:top w:val="single" w:sz="4" w:space="0" w:color="auto"/>
              <w:left w:val="single" w:sz="4" w:space="0" w:color="auto"/>
              <w:bottom w:val="single" w:sz="4" w:space="0" w:color="auto"/>
              <w:right w:val="single" w:sz="4" w:space="0" w:color="auto"/>
            </w:tcBorders>
            <w:vAlign w:val="center"/>
            <w:tcPrChange w:id="1500" w:author="USA" w:date="2024-07-11T16:32:00Z">
              <w:tcPr>
                <w:tcW w:w="378" w:type="pct"/>
                <w:gridSpan w:val="2"/>
                <w:tcBorders>
                  <w:top w:val="single" w:sz="4" w:space="0" w:color="auto"/>
                  <w:left w:val="single" w:sz="4" w:space="0" w:color="auto"/>
                  <w:bottom w:val="single" w:sz="4" w:space="0" w:color="auto"/>
                  <w:right w:val="single" w:sz="4" w:space="0" w:color="auto"/>
                </w:tcBorders>
                <w:vAlign w:val="center"/>
              </w:tcPr>
            </w:tcPrChange>
          </w:tcPr>
          <w:p w14:paraId="0BA49EA3" w14:textId="77777777" w:rsidR="00E20538" w:rsidRPr="006A7240" w:rsidRDefault="00E20538" w:rsidP="00F51488">
            <w:pPr>
              <w:pStyle w:val="Tabletext"/>
              <w:spacing w:before="20" w:after="20"/>
              <w:jc w:val="center"/>
              <w:rPr>
                <w:ins w:id="1501" w:author="FRA" w:date="2024-04-25T18:10:00Z"/>
              </w:rPr>
            </w:pPr>
          </w:p>
        </w:tc>
        <w:tc>
          <w:tcPr>
            <w:tcW w:w="489" w:type="pct"/>
            <w:tcBorders>
              <w:top w:val="single" w:sz="4" w:space="0" w:color="auto"/>
              <w:left w:val="single" w:sz="4" w:space="0" w:color="auto"/>
              <w:bottom w:val="single" w:sz="4" w:space="0" w:color="auto"/>
              <w:right w:val="single" w:sz="4" w:space="0" w:color="auto"/>
            </w:tcBorders>
            <w:vAlign w:val="center"/>
            <w:tcPrChange w:id="1502" w:author="USA" w:date="2024-07-11T16:32:00Z">
              <w:tcPr>
                <w:tcW w:w="548" w:type="pct"/>
                <w:tcBorders>
                  <w:top w:val="single" w:sz="4" w:space="0" w:color="auto"/>
                  <w:left w:val="single" w:sz="4" w:space="0" w:color="auto"/>
                  <w:bottom w:val="single" w:sz="4" w:space="0" w:color="auto"/>
                  <w:right w:val="single" w:sz="4" w:space="0" w:color="auto"/>
                </w:tcBorders>
                <w:vAlign w:val="center"/>
              </w:tcPr>
            </w:tcPrChange>
          </w:tcPr>
          <w:p w14:paraId="45667C80" w14:textId="77777777" w:rsidR="00E20538" w:rsidRPr="006A7240" w:rsidRDefault="00E20538" w:rsidP="00F51488">
            <w:pPr>
              <w:pStyle w:val="Tabletext"/>
              <w:spacing w:before="20" w:after="20"/>
              <w:jc w:val="center"/>
              <w:rPr>
                <w:ins w:id="1503" w:author="FRA" w:date="2024-04-25T18:10:00Z"/>
              </w:rPr>
            </w:pPr>
            <w:ins w:id="1504" w:author="FRA" w:date="2024-04-25T18:43:00Z">
              <w:r w:rsidRPr="006A7240">
                <w:t>RR Appendix 8 Annex 3</w:t>
              </w:r>
            </w:ins>
          </w:p>
        </w:tc>
        <w:tc>
          <w:tcPr>
            <w:tcW w:w="490" w:type="pct"/>
            <w:tcBorders>
              <w:top w:val="single" w:sz="4" w:space="0" w:color="auto"/>
              <w:left w:val="single" w:sz="4" w:space="0" w:color="auto"/>
              <w:bottom w:val="single" w:sz="4" w:space="0" w:color="auto"/>
              <w:right w:val="single" w:sz="4" w:space="0" w:color="auto"/>
            </w:tcBorders>
            <w:vAlign w:val="center"/>
            <w:hideMark/>
            <w:tcPrChange w:id="1505" w:author="USA" w:date="2024-07-11T16:32: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07C31791" w14:textId="77777777" w:rsidR="00E20538" w:rsidRPr="006A7240" w:rsidRDefault="00E20538" w:rsidP="00F51488">
            <w:pPr>
              <w:pStyle w:val="Tabletext"/>
              <w:spacing w:before="20" w:after="20"/>
              <w:jc w:val="center"/>
              <w:rPr>
                <w:ins w:id="1506" w:author="FRA" w:date="2024-04-25T18:10:00Z"/>
              </w:rPr>
            </w:pPr>
            <w:ins w:id="1507" w:author="FRA" w:date="2024-04-25T18:43:00Z">
              <w:r w:rsidRPr="006A7240">
                <w:t>RR Appendix 8 Annex 3</w:t>
              </w:r>
            </w:ins>
          </w:p>
        </w:tc>
        <w:tc>
          <w:tcPr>
            <w:tcW w:w="431" w:type="pct"/>
            <w:tcBorders>
              <w:top w:val="single" w:sz="4" w:space="0" w:color="auto"/>
              <w:left w:val="single" w:sz="4" w:space="0" w:color="auto"/>
              <w:bottom w:val="single" w:sz="4" w:space="0" w:color="auto"/>
              <w:right w:val="single" w:sz="4" w:space="0" w:color="auto"/>
            </w:tcBorders>
            <w:vAlign w:val="center"/>
            <w:hideMark/>
            <w:tcPrChange w:id="1508" w:author="USA" w:date="2024-07-11T16:32: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626BB9B7" w14:textId="77777777" w:rsidR="00E20538" w:rsidRPr="006A7240" w:rsidRDefault="00E20538" w:rsidP="00F51488">
            <w:pPr>
              <w:pStyle w:val="Tabletext"/>
              <w:spacing w:before="20" w:after="20"/>
              <w:jc w:val="center"/>
              <w:rPr>
                <w:ins w:id="1509" w:author="FRA" w:date="2024-04-25T18:10:00Z"/>
              </w:rPr>
            </w:pPr>
            <w:ins w:id="1510" w:author="FRA" w:date="2024-04-25T18:43:00Z">
              <w:r w:rsidRPr="006A7240">
                <w:t>RR Appendix 8 Annex 3</w:t>
              </w:r>
            </w:ins>
          </w:p>
        </w:tc>
        <w:tc>
          <w:tcPr>
            <w:tcW w:w="431" w:type="pct"/>
            <w:tcBorders>
              <w:top w:val="single" w:sz="4" w:space="0" w:color="auto"/>
              <w:left w:val="single" w:sz="4" w:space="0" w:color="auto"/>
              <w:bottom w:val="single" w:sz="4" w:space="0" w:color="auto"/>
              <w:right w:val="single" w:sz="4" w:space="0" w:color="auto"/>
            </w:tcBorders>
            <w:vAlign w:val="center"/>
            <w:hideMark/>
            <w:tcPrChange w:id="1511" w:author="USA" w:date="2024-07-11T16:32: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59C0897B" w14:textId="77777777" w:rsidR="00E20538" w:rsidRPr="006A7240" w:rsidRDefault="00E20538" w:rsidP="00F51488">
            <w:pPr>
              <w:pStyle w:val="Tabletext"/>
              <w:spacing w:before="20" w:after="20"/>
              <w:jc w:val="center"/>
              <w:rPr>
                <w:ins w:id="1512" w:author="FRA" w:date="2024-04-25T18:10:00Z"/>
              </w:rPr>
            </w:pPr>
            <w:ins w:id="1513" w:author="FRA" w:date="2024-04-25T18:43:00Z">
              <w:r w:rsidRPr="006A7240">
                <w:t>RR Appendix 8 Annex 3</w:t>
              </w:r>
            </w:ins>
          </w:p>
        </w:tc>
        <w:tc>
          <w:tcPr>
            <w:tcW w:w="432" w:type="pct"/>
            <w:tcBorders>
              <w:top w:val="single" w:sz="4" w:space="0" w:color="auto"/>
              <w:left w:val="single" w:sz="4" w:space="0" w:color="auto"/>
              <w:bottom w:val="single" w:sz="4" w:space="0" w:color="auto"/>
              <w:right w:val="single" w:sz="4" w:space="0" w:color="auto"/>
            </w:tcBorders>
            <w:vAlign w:val="center"/>
            <w:hideMark/>
            <w:tcPrChange w:id="1514" w:author="USA" w:date="2024-07-11T16:32: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4A671205" w14:textId="77777777" w:rsidR="00E20538" w:rsidRPr="006A7240" w:rsidRDefault="00E20538" w:rsidP="00F51488">
            <w:pPr>
              <w:pStyle w:val="Tabletext"/>
              <w:spacing w:before="20" w:after="20"/>
              <w:jc w:val="center"/>
              <w:rPr>
                <w:ins w:id="1515" w:author="FRA" w:date="2024-04-25T18:10:00Z"/>
              </w:rPr>
            </w:pPr>
            <w:ins w:id="1516" w:author="FRA" w:date="2024-04-25T18:43:00Z">
              <w:r w:rsidRPr="006A7240">
                <w:t>RR Appendix 8 Annex 3</w:t>
              </w:r>
            </w:ins>
          </w:p>
        </w:tc>
        <w:tc>
          <w:tcPr>
            <w:tcW w:w="540" w:type="pct"/>
            <w:tcBorders>
              <w:top w:val="single" w:sz="4" w:space="0" w:color="auto"/>
              <w:left w:val="single" w:sz="4" w:space="0" w:color="auto"/>
              <w:bottom w:val="single" w:sz="4" w:space="0" w:color="auto"/>
              <w:right w:val="single" w:sz="4" w:space="0" w:color="auto"/>
            </w:tcBorders>
            <w:vAlign w:val="center"/>
            <w:hideMark/>
            <w:tcPrChange w:id="1517" w:author="USA" w:date="2024-07-11T16:32: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6F2B1797" w14:textId="77777777" w:rsidR="00E20538" w:rsidRPr="006A7240" w:rsidRDefault="00E20538" w:rsidP="00F51488">
            <w:pPr>
              <w:pStyle w:val="Tabletext"/>
              <w:spacing w:before="20" w:after="20"/>
              <w:jc w:val="center"/>
              <w:rPr>
                <w:ins w:id="1518" w:author="FRA" w:date="2024-04-25T18:10:00Z"/>
              </w:rPr>
            </w:pPr>
            <w:ins w:id="1519" w:author="FRA" w:date="2024-04-25T18:43:00Z">
              <w:r w:rsidRPr="006A7240">
                <w:t>Non-directional</w:t>
              </w:r>
            </w:ins>
          </w:p>
        </w:tc>
        <w:tc>
          <w:tcPr>
            <w:tcW w:w="539" w:type="pct"/>
            <w:tcBorders>
              <w:top w:val="single" w:sz="4" w:space="0" w:color="auto"/>
              <w:left w:val="single" w:sz="4" w:space="0" w:color="auto"/>
              <w:bottom w:val="single" w:sz="4" w:space="0" w:color="auto"/>
              <w:right w:val="single" w:sz="4" w:space="0" w:color="auto"/>
            </w:tcBorders>
            <w:tcPrChange w:id="1520" w:author="USA" w:date="2024-07-11T16:32:00Z">
              <w:tcPr>
                <w:tcW w:w="1" w:type="pct"/>
                <w:tcBorders>
                  <w:top w:val="single" w:sz="4" w:space="0" w:color="auto"/>
                  <w:left w:val="single" w:sz="4" w:space="0" w:color="auto"/>
                  <w:bottom w:val="single" w:sz="4" w:space="0" w:color="auto"/>
                  <w:right w:val="single" w:sz="4" w:space="0" w:color="auto"/>
                </w:tcBorders>
              </w:tcPr>
            </w:tcPrChange>
          </w:tcPr>
          <w:p w14:paraId="336718E0" w14:textId="1C37471E" w:rsidR="00E20538" w:rsidRPr="00EC7BAD" w:rsidRDefault="00E20538" w:rsidP="00F51488">
            <w:pPr>
              <w:pStyle w:val="Tabletext"/>
              <w:spacing w:before="20" w:after="20"/>
              <w:jc w:val="center"/>
              <w:rPr>
                <w:ins w:id="1521" w:author="USA" w:date="2024-07-11T16:32:00Z"/>
                <w:highlight w:val="yellow"/>
                <w:rPrChange w:id="1522" w:author="Dilapi, Christine (HII-Mission Technologies)" w:date="2024-07-12T08:29:00Z">
                  <w:rPr>
                    <w:ins w:id="1523" w:author="USA" w:date="2024-07-11T16:32:00Z"/>
                  </w:rPr>
                </w:rPrChange>
              </w:rPr>
            </w:pPr>
            <w:ins w:id="1524" w:author="USA" w:date="2024-07-11T16:33:00Z">
              <w:r w:rsidRPr="00EC7BAD">
                <w:rPr>
                  <w:highlight w:val="yellow"/>
                  <w:rPrChange w:id="1525" w:author="Dilapi, Christine (HII-Mission Technologies)" w:date="2024-07-12T08:29:00Z">
                    <w:rPr/>
                  </w:rPrChange>
                </w:rPr>
                <w:t>TBD</w:t>
              </w:r>
            </w:ins>
          </w:p>
        </w:tc>
      </w:tr>
      <w:tr w:rsidR="00E20538" w:rsidRPr="006A7240" w14:paraId="15B5BF79" w14:textId="15322311" w:rsidTr="00E20538">
        <w:trPr>
          <w:trHeight w:val="523"/>
          <w:jc w:val="center"/>
          <w:ins w:id="1526" w:author="FRA" w:date="2024-04-25T18:10:00Z"/>
          <w:trPrChange w:id="1527" w:author="USA" w:date="2024-07-11T16:32:00Z">
            <w:trPr>
              <w:trHeight w:val="523"/>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1528" w:author="USA" w:date="2024-07-11T16:32:00Z">
              <w:tcPr>
                <w:tcW w:w="1470" w:type="pct"/>
                <w:tcBorders>
                  <w:top w:val="single" w:sz="4" w:space="0" w:color="auto"/>
                  <w:left w:val="single" w:sz="4" w:space="0" w:color="auto"/>
                  <w:bottom w:val="single" w:sz="4" w:space="0" w:color="auto"/>
                  <w:right w:val="single" w:sz="4" w:space="0" w:color="auto"/>
                </w:tcBorders>
                <w:hideMark/>
              </w:tcPr>
            </w:tcPrChange>
          </w:tcPr>
          <w:p w14:paraId="0015FB76" w14:textId="77777777" w:rsidR="00E20538" w:rsidRPr="006A7240" w:rsidRDefault="00E20538" w:rsidP="00F51488">
            <w:pPr>
              <w:pStyle w:val="Tabletext"/>
              <w:spacing w:before="20" w:after="20"/>
              <w:rPr>
                <w:ins w:id="1529" w:author="FRA" w:date="2024-04-25T18:10:00Z"/>
              </w:rPr>
            </w:pPr>
            <w:ins w:id="1530" w:author="FRA" w:date="2024-04-25T18:10:00Z">
              <w:r w:rsidRPr="006A7240">
                <w:t>Receive antenna minimum elevation angle towards the satellite</w:t>
              </w:r>
            </w:ins>
          </w:p>
        </w:tc>
        <w:tc>
          <w:tcPr>
            <w:tcW w:w="337" w:type="pct"/>
            <w:tcBorders>
              <w:top w:val="single" w:sz="4" w:space="0" w:color="auto"/>
              <w:left w:val="single" w:sz="4" w:space="0" w:color="auto"/>
              <w:bottom w:val="single" w:sz="4" w:space="0" w:color="auto"/>
              <w:right w:val="single" w:sz="4" w:space="0" w:color="auto"/>
            </w:tcBorders>
            <w:vAlign w:val="center"/>
            <w:hideMark/>
            <w:tcPrChange w:id="1531" w:author="USA" w:date="2024-07-11T16:32: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665C9D1B" w14:textId="77777777" w:rsidR="00E20538" w:rsidRPr="006A7240" w:rsidRDefault="00E20538" w:rsidP="00F51488">
            <w:pPr>
              <w:pStyle w:val="Tabletext"/>
              <w:spacing w:before="20" w:after="20"/>
              <w:jc w:val="center"/>
              <w:rPr>
                <w:ins w:id="1532" w:author="FRA" w:date="2024-04-25T18:10:00Z"/>
              </w:rPr>
            </w:pPr>
            <w:ins w:id="1533" w:author="FRA" w:date="2024-04-25T18:10:00Z">
              <w:r w:rsidRPr="006A7240">
                <w:t>(deg.)</w:t>
              </w:r>
            </w:ins>
          </w:p>
        </w:tc>
        <w:tc>
          <w:tcPr>
            <w:tcW w:w="489" w:type="pct"/>
            <w:tcBorders>
              <w:top w:val="single" w:sz="4" w:space="0" w:color="auto"/>
              <w:left w:val="single" w:sz="4" w:space="0" w:color="auto"/>
              <w:bottom w:val="single" w:sz="4" w:space="0" w:color="auto"/>
              <w:right w:val="single" w:sz="4" w:space="0" w:color="auto"/>
            </w:tcBorders>
            <w:vAlign w:val="center"/>
            <w:tcPrChange w:id="1534" w:author="USA" w:date="2024-07-11T16:32:00Z">
              <w:tcPr>
                <w:tcW w:w="548" w:type="pct"/>
                <w:tcBorders>
                  <w:top w:val="single" w:sz="4" w:space="0" w:color="auto"/>
                  <w:left w:val="single" w:sz="4" w:space="0" w:color="auto"/>
                  <w:bottom w:val="single" w:sz="4" w:space="0" w:color="auto"/>
                  <w:right w:val="single" w:sz="4" w:space="0" w:color="auto"/>
                </w:tcBorders>
                <w:vAlign w:val="center"/>
              </w:tcPr>
            </w:tcPrChange>
          </w:tcPr>
          <w:p w14:paraId="0A03FA57" w14:textId="77777777" w:rsidR="00E20538" w:rsidRPr="006A7240" w:rsidRDefault="00E20538" w:rsidP="00F51488">
            <w:pPr>
              <w:pStyle w:val="Tabletext"/>
              <w:spacing w:before="20" w:after="20"/>
              <w:jc w:val="center"/>
              <w:rPr>
                <w:ins w:id="1535" w:author="FRA" w:date="2024-04-25T18:10:00Z"/>
                <w:rFonts w:eastAsia="SimSun"/>
              </w:rPr>
            </w:pPr>
            <w:ins w:id="1536" w:author="FRA" w:date="2024-04-25T18:10:00Z">
              <w:r w:rsidRPr="006A7240">
                <w:rPr>
                  <w:rFonts w:eastAsia="SimSun"/>
                </w:rPr>
                <w:t>5</w:t>
              </w:r>
            </w:ins>
          </w:p>
        </w:tc>
        <w:tc>
          <w:tcPr>
            <w:tcW w:w="490" w:type="pct"/>
            <w:tcBorders>
              <w:top w:val="single" w:sz="4" w:space="0" w:color="auto"/>
              <w:left w:val="single" w:sz="4" w:space="0" w:color="auto"/>
              <w:bottom w:val="single" w:sz="4" w:space="0" w:color="auto"/>
              <w:right w:val="single" w:sz="4" w:space="0" w:color="auto"/>
            </w:tcBorders>
            <w:vAlign w:val="center"/>
            <w:hideMark/>
            <w:tcPrChange w:id="1537" w:author="USA" w:date="2024-07-11T16:32: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55A7A170" w14:textId="77777777" w:rsidR="00E20538" w:rsidRPr="006A7240" w:rsidRDefault="00E20538" w:rsidP="00F51488">
            <w:pPr>
              <w:pStyle w:val="Tabletext"/>
              <w:spacing w:before="20" w:after="20"/>
              <w:jc w:val="center"/>
              <w:rPr>
                <w:ins w:id="1538" w:author="FRA" w:date="2024-04-25T18:10:00Z"/>
                <w:rFonts w:eastAsia="SimSun"/>
              </w:rPr>
            </w:pPr>
            <w:ins w:id="1539" w:author="FRA" w:date="2024-04-25T18:10:00Z">
              <w:r w:rsidRPr="006A7240">
                <w:rPr>
                  <w:rFonts w:eastAsia="SimSun"/>
                </w:rPr>
                <w:t>4.5</w:t>
              </w:r>
            </w:ins>
          </w:p>
        </w:tc>
        <w:tc>
          <w:tcPr>
            <w:tcW w:w="431" w:type="pct"/>
            <w:tcBorders>
              <w:top w:val="single" w:sz="4" w:space="0" w:color="auto"/>
              <w:left w:val="single" w:sz="4" w:space="0" w:color="auto"/>
              <w:bottom w:val="single" w:sz="4" w:space="0" w:color="auto"/>
              <w:right w:val="single" w:sz="4" w:space="0" w:color="auto"/>
            </w:tcBorders>
            <w:vAlign w:val="center"/>
            <w:hideMark/>
            <w:tcPrChange w:id="1540" w:author="USA" w:date="2024-07-11T16:32: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1AE92A9E" w14:textId="77777777" w:rsidR="00E20538" w:rsidRPr="006A7240" w:rsidRDefault="00E20538" w:rsidP="00F51488">
            <w:pPr>
              <w:pStyle w:val="Tabletext"/>
              <w:spacing w:before="20" w:after="20"/>
              <w:jc w:val="center"/>
              <w:rPr>
                <w:ins w:id="1541" w:author="FRA" w:date="2024-04-25T18:10:00Z"/>
                <w:rFonts w:eastAsia="SimSun"/>
              </w:rPr>
            </w:pPr>
            <w:ins w:id="1542" w:author="FRA" w:date="2024-04-25T18:10:00Z">
              <w:r w:rsidRPr="006A7240">
                <w:rPr>
                  <w:rFonts w:eastAsia="SimSun"/>
                </w:rPr>
                <w:t>3.5</w:t>
              </w:r>
            </w:ins>
          </w:p>
        </w:tc>
        <w:tc>
          <w:tcPr>
            <w:tcW w:w="431" w:type="pct"/>
            <w:tcBorders>
              <w:top w:val="single" w:sz="4" w:space="0" w:color="auto"/>
              <w:left w:val="single" w:sz="4" w:space="0" w:color="auto"/>
              <w:bottom w:val="single" w:sz="4" w:space="0" w:color="auto"/>
              <w:right w:val="single" w:sz="4" w:space="0" w:color="auto"/>
            </w:tcBorders>
            <w:vAlign w:val="center"/>
            <w:hideMark/>
            <w:tcPrChange w:id="1543" w:author="USA" w:date="2024-07-11T16:32: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7E14BC92" w14:textId="77777777" w:rsidR="00E20538" w:rsidRPr="006A7240" w:rsidRDefault="00E20538" w:rsidP="00F51488">
            <w:pPr>
              <w:pStyle w:val="Tabletext"/>
              <w:spacing w:before="20" w:after="20"/>
              <w:jc w:val="center"/>
              <w:rPr>
                <w:ins w:id="1544" w:author="FRA" w:date="2024-04-25T18:10:00Z"/>
                <w:rFonts w:eastAsia="SimSun"/>
              </w:rPr>
            </w:pPr>
            <w:ins w:id="1545" w:author="FRA" w:date="2024-04-25T18:10:00Z">
              <w:r w:rsidRPr="006A7240">
                <w:rPr>
                  <w:rFonts w:eastAsia="SimSun"/>
                </w:rPr>
                <w:t>3</w:t>
              </w:r>
            </w:ins>
          </w:p>
        </w:tc>
        <w:tc>
          <w:tcPr>
            <w:tcW w:w="432" w:type="pct"/>
            <w:tcBorders>
              <w:top w:val="single" w:sz="4" w:space="0" w:color="auto"/>
              <w:left w:val="single" w:sz="4" w:space="0" w:color="auto"/>
              <w:bottom w:val="single" w:sz="4" w:space="0" w:color="auto"/>
              <w:right w:val="single" w:sz="4" w:space="0" w:color="auto"/>
            </w:tcBorders>
            <w:vAlign w:val="center"/>
            <w:hideMark/>
            <w:tcPrChange w:id="1546" w:author="USA" w:date="2024-07-11T16:32: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7C9330AF" w14:textId="77777777" w:rsidR="00E20538" w:rsidRPr="006A7240" w:rsidRDefault="00E20538" w:rsidP="00F51488">
            <w:pPr>
              <w:pStyle w:val="Tabletext"/>
              <w:spacing w:before="20" w:after="20"/>
              <w:jc w:val="center"/>
              <w:rPr>
                <w:ins w:id="1547" w:author="FRA" w:date="2024-04-25T18:10:00Z"/>
                <w:rFonts w:eastAsia="SimSun"/>
              </w:rPr>
            </w:pPr>
            <w:ins w:id="1548" w:author="FRA" w:date="2024-04-25T18:10:00Z">
              <w:r w:rsidRPr="006A7240">
                <w:rPr>
                  <w:rFonts w:eastAsia="SimSun"/>
                </w:rPr>
                <w:t>1.5</w:t>
              </w:r>
            </w:ins>
          </w:p>
        </w:tc>
        <w:tc>
          <w:tcPr>
            <w:tcW w:w="540" w:type="pct"/>
            <w:tcBorders>
              <w:top w:val="single" w:sz="4" w:space="0" w:color="auto"/>
              <w:left w:val="single" w:sz="4" w:space="0" w:color="auto"/>
              <w:bottom w:val="single" w:sz="4" w:space="0" w:color="auto"/>
              <w:right w:val="single" w:sz="4" w:space="0" w:color="auto"/>
            </w:tcBorders>
            <w:vAlign w:val="center"/>
            <w:hideMark/>
            <w:tcPrChange w:id="1549" w:author="USA" w:date="2024-07-11T16:32: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35BFAF52" w14:textId="77777777" w:rsidR="00E20538" w:rsidRPr="006A7240" w:rsidRDefault="00E20538" w:rsidP="00F51488">
            <w:pPr>
              <w:pStyle w:val="Tabletext"/>
              <w:spacing w:before="20" w:after="20"/>
              <w:jc w:val="center"/>
              <w:rPr>
                <w:ins w:id="1550" w:author="FRA" w:date="2024-04-25T18:10:00Z"/>
                <w:rFonts w:eastAsia="SimSun"/>
              </w:rPr>
            </w:pPr>
            <w:ins w:id="1551" w:author="FRA" w:date="2024-04-25T18:10:00Z">
              <w:r w:rsidRPr="006A7240">
                <w:rPr>
                  <w:rFonts w:eastAsia="SimSun"/>
                </w:rPr>
                <w:t>0</w:t>
              </w:r>
            </w:ins>
          </w:p>
        </w:tc>
        <w:tc>
          <w:tcPr>
            <w:tcW w:w="539" w:type="pct"/>
            <w:tcBorders>
              <w:top w:val="single" w:sz="4" w:space="0" w:color="auto"/>
              <w:left w:val="single" w:sz="4" w:space="0" w:color="auto"/>
              <w:bottom w:val="single" w:sz="4" w:space="0" w:color="auto"/>
              <w:right w:val="single" w:sz="4" w:space="0" w:color="auto"/>
            </w:tcBorders>
            <w:tcPrChange w:id="1552" w:author="USA" w:date="2024-07-11T16:32:00Z">
              <w:tcPr>
                <w:tcW w:w="1" w:type="pct"/>
                <w:tcBorders>
                  <w:top w:val="single" w:sz="4" w:space="0" w:color="auto"/>
                  <w:left w:val="single" w:sz="4" w:space="0" w:color="auto"/>
                  <w:bottom w:val="single" w:sz="4" w:space="0" w:color="auto"/>
                  <w:right w:val="single" w:sz="4" w:space="0" w:color="auto"/>
                </w:tcBorders>
              </w:tcPr>
            </w:tcPrChange>
          </w:tcPr>
          <w:p w14:paraId="730F6150" w14:textId="77777777" w:rsidR="00E20538" w:rsidRPr="00EC7BAD" w:rsidRDefault="00E20538" w:rsidP="00F51488">
            <w:pPr>
              <w:pStyle w:val="Tabletext"/>
              <w:spacing w:before="20" w:after="20"/>
              <w:jc w:val="center"/>
              <w:rPr>
                <w:ins w:id="1553" w:author="USA" w:date="2024-07-11T16:33:00Z"/>
                <w:rFonts w:eastAsia="SimSun"/>
                <w:highlight w:val="yellow"/>
                <w:rPrChange w:id="1554" w:author="Dilapi, Christine (HII-Mission Technologies)" w:date="2024-07-12T08:29:00Z">
                  <w:rPr>
                    <w:ins w:id="1555" w:author="USA" w:date="2024-07-11T16:33:00Z"/>
                    <w:rFonts w:eastAsia="SimSun"/>
                  </w:rPr>
                </w:rPrChange>
              </w:rPr>
            </w:pPr>
            <w:ins w:id="1556" w:author="USA" w:date="2024-07-11T16:33:00Z">
              <w:r w:rsidRPr="00EC7BAD">
                <w:rPr>
                  <w:rFonts w:eastAsia="SimSun"/>
                  <w:highlight w:val="yellow"/>
                  <w:rPrChange w:id="1557" w:author="Dilapi, Christine (HII-Mission Technologies)" w:date="2024-07-12T08:29:00Z">
                    <w:rPr>
                      <w:rFonts w:eastAsia="SimSun"/>
                    </w:rPr>
                  </w:rPrChange>
                </w:rPr>
                <w:t>TBD</w:t>
              </w:r>
            </w:ins>
          </w:p>
          <w:p w14:paraId="3F7806E9" w14:textId="1E6BC9FF" w:rsidR="00E20538" w:rsidRPr="00EC7BAD" w:rsidRDefault="00E20538" w:rsidP="00F51488">
            <w:pPr>
              <w:pStyle w:val="Tabletext"/>
              <w:spacing w:before="20" w:after="20"/>
              <w:jc w:val="center"/>
              <w:rPr>
                <w:ins w:id="1558" w:author="USA" w:date="2024-07-11T16:32:00Z"/>
                <w:rFonts w:eastAsia="SimSun"/>
                <w:highlight w:val="yellow"/>
                <w:rPrChange w:id="1559" w:author="Dilapi, Christine (HII-Mission Technologies)" w:date="2024-07-12T08:29:00Z">
                  <w:rPr>
                    <w:ins w:id="1560" w:author="USA" w:date="2024-07-11T16:32:00Z"/>
                    <w:rFonts w:eastAsia="SimSun"/>
                  </w:rPr>
                </w:rPrChange>
              </w:rPr>
            </w:pPr>
          </w:p>
        </w:tc>
      </w:tr>
      <w:tr w:rsidR="00E20538" w:rsidRPr="006A7240" w14:paraId="595819B1" w14:textId="7AADFA46" w:rsidTr="00E20538">
        <w:trPr>
          <w:trHeight w:val="227"/>
          <w:jc w:val="center"/>
          <w:ins w:id="1561" w:author="FRA" w:date="2024-04-25T18:10:00Z"/>
          <w:trPrChange w:id="1562" w:author="USA" w:date="2024-07-11T16:32:00Z">
            <w:trPr>
              <w:trHeight w:val="227"/>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1563" w:author="USA" w:date="2024-07-11T16:32:00Z">
              <w:tcPr>
                <w:tcW w:w="1470" w:type="pct"/>
                <w:tcBorders>
                  <w:top w:val="single" w:sz="4" w:space="0" w:color="auto"/>
                  <w:left w:val="single" w:sz="4" w:space="0" w:color="auto"/>
                  <w:bottom w:val="single" w:sz="4" w:space="0" w:color="auto"/>
                  <w:right w:val="single" w:sz="4" w:space="0" w:color="auto"/>
                </w:tcBorders>
                <w:hideMark/>
              </w:tcPr>
            </w:tcPrChange>
          </w:tcPr>
          <w:p w14:paraId="787F40E6" w14:textId="77777777" w:rsidR="00E20538" w:rsidRPr="006A7240" w:rsidRDefault="00E20538" w:rsidP="00F51488">
            <w:pPr>
              <w:pStyle w:val="Tabletext"/>
              <w:spacing w:after="20"/>
              <w:rPr>
                <w:ins w:id="1564" w:author="FRA" w:date="2024-04-25T18:10:00Z"/>
              </w:rPr>
            </w:pPr>
            <w:ins w:id="1565" w:author="FRA" w:date="2024-04-25T18:10:00Z">
              <w:r w:rsidRPr="006A7240">
                <w:t xml:space="preserve">Receive antenna polarization </w:t>
              </w:r>
            </w:ins>
          </w:p>
        </w:tc>
        <w:tc>
          <w:tcPr>
            <w:tcW w:w="337" w:type="pct"/>
            <w:tcBorders>
              <w:top w:val="single" w:sz="4" w:space="0" w:color="auto"/>
              <w:left w:val="single" w:sz="4" w:space="0" w:color="auto"/>
              <w:bottom w:val="single" w:sz="4" w:space="0" w:color="auto"/>
              <w:right w:val="single" w:sz="4" w:space="0" w:color="auto"/>
            </w:tcBorders>
            <w:vAlign w:val="center"/>
            <w:tcPrChange w:id="1566" w:author="USA" w:date="2024-07-11T16:32:00Z">
              <w:tcPr>
                <w:tcW w:w="378" w:type="pct"/>
                <w:gridSpan w:val="2"/>
                <w:tcBorders>
                  <w:top w:val="single" w:sz="4" w:space="0" w:color="auto"/>
                  <w:left w:val="single" w:sz="4" w:space="0" w:color="auto"/>
                  <w:bottom w:val="single" w:sz="4" w:space="0" w:color="auto"/>
                  <w:right w:val="single" w:sz="4" w:space="0" w:color="auto"/>
                </w:tcBorders>
                <w:vAlign w:val="center"/>
              </w:tcPr>
            </w:tcPrChange>
          </w:tcPr>
          <w:p w14:paraId="44E99D62" w14:textId="77777777" w:rsidR="00E20538" w:rsidRPr="006A7240" w:rsidRDefault="00E20538" w:rsidP="00F51488">
            <w:pPr>
              <w:pStyle w:val="Tabletext"/>
              <w:spacing w:after="20"/>
              <w:jc w:val="center"/>
              <w:rPr>
                <w:ins w:id="1567" w:author="FRA" w:date="2024-04-25T18:10:00Z"/>
              </w:rPr>
            </w:pPr>
          </w:p>
        </w:tc>
        <w:tc>
          <w:tcPr>
            <w:tcW w:w="489" w:type="pct"/>
            <w:tcBorders>
              <w:top w:val="single" w:sz="4" w:space="0" w:color="auto"/>
              <w:left w:val="single" w:sz="4" w:space="0" w:color="auto"/>
              <w:bottom w:val="single" w:sz="4" w:space="0" w:color="auto"/>
              <w:right w:val="single" w:sz="4" w:space="0" w:color="auto"/>
            </w:tcBorders>
            <w:vAlign w:val="center"/>
            <w:tcPrChange w:id="1568" w:author="USA" w:date="2024-07-11T16:32:00Z">
              <w:tcPr>
                <w:tcW w:w="548" w:type="pct"/>
                <w:tcBorders>
                  <w:top w:val="single" w:sz="4" w:space="0" w:color="auto"/>
                  <w:left w:val="single" w:sz="4" w:space="0" w:color="auto"/>
                  <w:bottom w:val="single" w:sz="4" w:space="0" w:color="auto"/>
                  <w:right w:val="single" w:sz="4" w:space="0" w:color="auto"/>
                </w:tcBorders>
                <w:vAlign w:val="center"/>
              </w:tcPr>
            </w:tcPrChange>
          </w:tcPr>
          <w:p w14:paraId="51478CBF" w14:textId="77777777" w:rsidR="00E20538" w:rsidRPr="006A7240" w:rsidRDefault="00E20538" w:rsidP="00F51488">
            <w:pPr>
              <w:pStyle w:val="Tabletext"/>
              <w:spacing w:after="20"/>
              <w:jc w:val="center"/>
              <w:rPr>
                <w:ins w:id="1569" w:author="FRA" w:date="2024-04-25T18:10:00Z"/>
              </w:rPr>
            </w:pPr>
            <w:ins w:id="1570" w:author="FRA" w:date="2024-04-25T18:10:00Z">
              <w:r w:rsidRPr="006A7240">
                <w:t>Circular</w:t>
              </w:r>
            </w:ins>
          </w:p>
        </w:tc>
        <w:tc>
          <w:tcPr>
            <w:tcW w:w="490" w:type="pct"/>
            <w:tcBorders>
              <w:top w:val="single" w:sz="4" w:space="0" w:color="auto"/>
              <w:left w:val="single" w:sz="4" w:space="0" w:color="auto"/>
              <w:bottom w:val="single" w:sz="4" w:space="0" w:color="auto"/>
              <w:right w:val="single" w:sz="4" w:space="0" w:color="auto"/>
            </w:tcBorders>
            <w:vAlign w:val="center"/>
            <w:hideMark/>
            <w:tcPrChange w:id="1571" w:author="USA" w:date="2024-07-11T16:32:00Z">
              <w:tcPr>
                <w:tcW w:w="549" w:type="pct"/>
                <w:tcBorders>
                  <w:top w:val="single" w:sz="4" w:space="0" w:color="auto"/>
                  <w:left w:val="single" w:sz="4" w:space="0" w:color="auto"/>
                  <w:bottom w:val="single" w:sz="4" w:space="0" w:color="auto"/>
                  <w:right w:val="single" w:sz="4" w:space="0" w:color="auto"/>
                </w:tcBorders>
                <w:vAlign w:val="center"/>
                <w:hideMark/>
              </w:tcPr>
            </w:tcPrChange>
          </w:tcPr>
          <w:p w14:paraId="40EF548D" w14:textId="77777777" w:rsidR="00E20538" w:rsidRPr="006A7240" w:rsidRDefault="00E20538" w:rsidP="00F51488">
            <w:pPr>
              <w:pStyle w:val="Tabletext"/>
              <w:spacing w:after="20"/>
              <w:jc w:val="center"/>
              <w:rPr>
                <w:ins w:id="1572" w:author="FRA" w:date="2024-04-25T18:10:00Z"/>
              </w:rPr>
            </w:pPr>
            <w:ins w:id="1573" w:author="FRA" w:date="2024-04-25T18:10:00Z">
              <w:r w:rsidRPr="006A7240">
                <w:t>Circular</w:t>
              </w:r>
            </w:ins>
          </w:p>
        </w:tc>
        <w:tc>
          <w:tcPr>
            <w:tcW w:w="431" w:type="pct"/>
            <w:tcBorders>
              <w:top w:val="single" w:sz="4" w:space="0" w:color="auto"/>
              <w:left w:val="single" w:sz="4" w:space="0" w:color="auto"/>
              <w:bottom w:val="single" w:sz="4" w:space="0" w:color="auto"/>
              <w:right w:val="single" w:sz="4" w:space="0" w:color="auto"/>
            </w:tcBorders>
            <w:vAlign w:val="center"/>
            <w:hideMark/>
            <w:tcPrChange w:id="1574" w:author="USA" w:date="2024-07-11T16:32: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388B84E8" w14:textId="77777777" w:rsidR="00E20538" w:rsidRPr="006A7240" w:rsidRDefault="00E20538" w:rsidP="00F51488">
            <w:pPr>
              <w:pStyle w:val="Tabletext"/>
              <w:spacing w:after="20"/>
              <w:jc w:val="center"/>
              <w:rPr>
                <w:ins w:id="1575" w:author="FRA" w:date="2024-04-25T18:10:00Z"/>
              </w:rPr>
            </w:pPr>
            <w:ins w:id="1576" w:author="FRA" w:date="2024-04-25T18:10:00Z">
              <w:r w:rsidRPr="006A7240">
                <w:t>Circular</w:t>
              </w:r>
            </w:ins>
          </w:p>
        </w:tc>
        <w:tc>
          <w:tcPr>
            <w:tcW w:w="431" w:type="pct"/>
            <w:tcBorders>
              <w:top w:val="single" w:sz="4" w:space="0" w:color="auto"/>
              <w:left w:val="single" w:sz="4" w:space="0" w:color="auto"/>
              <w:bottom w:val="single" w:sz="4" w:space="0" w:color="auto"/>
              <w:right w:val="single" w:sz="4" w:space="0" w:color="auto"/>
            </w:tcBorders>
            <w:vAlign w:val="center"/>
            <w:hideMark/>
            <w:tcPrChange w:id="1577" w:author="USA" w:date="2024-07-11T16:32:00Z">
              <w:tcPr>
                <w:tcW w:w="483" w:type="pct"/>
                <w:tcBorders>
                  <w:top w:val="single" w:sz="4" w:space="0" w:color="auto"/>
                  <w:left w:val="single" w:sz="4" w:space="0" w:color="auto"/>
                  <w:bottom w:val="single" w:sz="4" w:space="0" w:color="auto"/>
                  <w:right w:val="single" w:sz="4" w:space="0" w:color="auto"/>
                </w:tcBorders>
                <w:vAlign w:val="center"/>
                <w:hideMark/>
              </w:tcPr>
            </w:tcPrChange>
          </w:tcPr>
          <w:p w14:paraId="5B769065" w14:textId="77777777" w:rsidR="00E20538" w:rsidRPr="006A7240" w:rsidRDefault="00E20538" w:rsidP="00F51488">
            <w:pPr>
              <w:pStyle w:val="Tabletext"/>
              <w:spacing w:after="20"/>
              <w:jc w:val="center"/>
              <w:rPr>
                <w:ins w:id="1578" w:author="FRA" w:date="2024-04-25T18:10:00Z"/>
              </w:rPr>
            </w:pPr>
            <w:ins w:id="1579" w:author="FRA" w:date="2024-04-25T18:10:00Z">
              <w:r w:rsidRPr="006A7240">
                <w:t>Circular</w:t>
              </w:r>
            </w:ins>
          </w:p>
        </w:tc>
        <w:tc>
          <w:tcPr>
            <w:tcW w:w="432" w:type="pct"/>
            <w:tcBorders>
              <w:top w:val="single" w:sz="4" w:space="0" w:color="auto"/>
              <w:left w:val="single" w:sz="4" w:space="0" w:color="auto"/>
              <w:bottom w:val="single" w:sz="4" w:space="0" w:color="auto"/>
              <w:right w:val="single" w:sz="4" w:space="0" w:color="auto"/>
            </w:tcBorders>
            <w:vAlign w:val="center"/>
            <w:hideMark/>
            <w:tcPrChange w:id="1580" w:author="USA" w:date="2024-07-11T16:32:00Z">
              <w:tcPr>
                <w:tcW w:w="484" w:type="pct"/>
                <w:tcBorders>
                  <w:top w:val="single" w:sz="4" w:space="0" w:color="auto"/>
                  <w:left w:val="single" w:sz="4" w:space="0" w:color="auto"/>
                  <w:bottom w:val="single" w:sz="4" w:space="0" w:color="auto"/>
                  <w:right w:val="single" w:sz="4" w:space="0" w:color="auto"/>
                </w:tcBorders>
                <w:vAlign w:val="center"/>
                <w:hideMark/>
              </w:tcPr>
            </w:tcPrChange>
          </w:tcPr>
          <w:p w14:paraId="6E8E63E8" w14:textId="77777777" w:rsidR="00E20538" w:rsidRPr="006A7240" w:rsidRDefault="00E20538" w:rsidP="00F51488">
            <w:pPr>
              <w:pStyle w:val="Tabletext"/>
              <w:spacing w:after="20"/>
              <w:jc w:val="center"/>
              <w:rPr>
                <w:ins w:id="1581" w:author="FRA" w:date="2024-04-25T18:10:00Z"/>
              </w:rPr>
            </w:pPr>
            <w:ins w:id="1582" w:author="FRA" w:date="2024-04-25T18:10:00Z">
              <w:r w:rsidRPr="006A7240">
                <w:t>Circular</w:t>
              </w:r>
            </w:ins>
          </w:p>
        </w:tc>
        <w:tc>
          <w:tcPr>
            <w:tcW w:w="540" w:type="pct"/>
            <w:tcBorders>
              <w:top w:val="single" w:sz="4" w:space="0" w:color="auto"/>
              <w:left w:val="single" w:sz="4" w:space="0" w:color="auto"/>
              <w:bottom w:val="single" w:sz="4" w:space="0" w:color="auto"/>
              <w:right w:val="single" w:sz="4" w:space="0" w:color="auto"/>
            </w:tcBorders>
            <w:vAlign w:val="center"/>
            <w:hideMark/>
            <w:tcPrChange w:id="1583" w:author="USA" w:date="2024-07-11T16:32:00Z">
              <w:tcPr>
                <w:tcW w:w="605" w:type="pct"/>
                <w:tcBorders>
                  <w:top w:val="single" w:sz="4" w:space="0" w:color="auto"/>
                  <w:left w:val="single" w:sz="4" w:space="0" w:color="auto"/>
                  <w:bottom w:val="single" w:sz="4" w:space="0" w:color="auto"/>
                  <w:right w:val="single" w:sz="4" w:space="0" w:color="auto"/>
                </w:tcBorders>
                <w:vAlign w:val="center"/>
                <w:hideMark/>
              </w:tcPr>
            </w:tcPrChange>
          </w:tcPr>
          <w:p w14:paraId="679BA6BA" w14:textId="77777777" w:rsidR="00E20538" w:rsidRPr="006A7240" w:rsidRDefault="00E20538" w:rsidP="00F51488">
            <w:pPr>
              <w:pStyle w:val="Tabletext"/>
              <w:spacing w:after="20"/>
              <w:jc w:val="center"/>
              <w:rPr>
                <w:ins w:id="1584" w:author="FRA" w:date="2024-04-25T18:10:00Z"/>
              </w:rPr>
            </w:pPr>
            <w:ins w:id="1585" w:author="FRA" w:date="2024-04-25T18:10:00Z">
              <w:r w:rsidRPr="006A7240">
                <w:t>Circular</w:t>
              </w:r>
            </w:ins>
          </w:p>
        </w:tc>
        <w:tc>
          <w:tcPr>
            <w:tcW w:w="539" w:type="pct"/>
            <w:tcBorders>
              <w:top w:val="single" w:sz="4" w:space="0" w:color="auto"/>
              <w:left w:val="single" w:sz="4" w:space="0" w:color="auto"/>
              <w:bottom w:val="single" w:sz="4" w:space="0" w:color="auto"/>
              <w:right w:val="single" w:sz="4" w:space="0" w:color="auto"/>
            </w:tcBorders>
            <w:tcPrChange w:id="1586" w:author="USA" w:date="2024-07-11T16:32:00Z">
              <w:tcPr>
                <w:tcW w:w="1" w:type="pct"/>
                <w:tcBorders>
                  <w:top w:val="single" w:sz="4" w:space="0" w:color="auto"/>
                  <w:left w:val="single" w:sz="4" w:space="0" w:color="auto"/>
                  <w:bottom w:val="single" w:sz="4" w:space="0" w:color="auto"/>
                  <w:right w:val="single" w:sz="4" w:space="0" w:color="auto"/>
                </w:tcBorders>
              </w:tcPr>
            </w:tcPrChange>
          </w:tcPr>
          <w:p w14:paraId="7F674344" w14:textId="042DCBB1" w:rsidR="00E20538" w:rsidRPr="00EC7BAD" w:rsidRDefault="00E20538" w:rsidP="00F51488">
            <w:pPr>
              <w:pStyle w:val="Tabletext"/>
              <w:spacing w:after="20"/>
              <w:jc w:val="center"/>
              <w:rPr>
                <w:ins w:id="1587" w:author="USA" w:date="2024-07-11T16:32:00Z"/>
                <w:highlight w:val="yellow"/>
                <w:rPrChange w:id="1588" w:author="Dilapi, Christine (HII-Mission Technologies)" w:date="2024-07-12T08:29:00Z">
                  <w:rPr>
                    <w:ins w:id="1589" w:author="USA" w:date="2024-07-11T16:32:00Z"/>
                  </w:rPr>
                </w:rPrChange>
              </w:rPr>
            </w:pPr>
            <w:ins w:id="1590" w:author="USA" w:date="2024-07-11T16:34:00Z">
              <w:r w:rsidRPr="00EC7BAD">
                <w:rPr>
                  <w:highlight w:val="yellow"/>
                  <w:rPrChange w:id="1591" w:author="Dilapi, Christine (HII-Mission Technologies)" w:date="2024-07-12T08:29:00Z">
                    <w:rPr/>
                  </w:rPrChange>
                </w:rPr>
                <w:t>TBD</w:t>
              </w:r>
            </w:ins>
          </w:p>
        </w:tc>
      </w:tr>
      <w:tr w:rsidR="00E20538" w:rsidRPr="006A7240" w14:paraId="6F8898D5" w14:textId="378C8103" w:rsidTr="00E20538">
        <w:trPr>
          <w:trHeight w:val="301"/>
          <w:jc w:val="center"/>
          <w:ins w:id="1592" w:author="FRA" w:date="2024-04-25T18:10:00Z"/>
          <w:trPrChange w:id="1593" w:author="USA" w:date="2024-07-11T16:32:00Z">
            <w:trPr>
              <w:trHeight w:val="301"/>
              <w:jc w:val="center"/>
            </w:trPr>
          </w:trPrChange>
        </w:trPr>
        <w:tc>
          <w:tcPr>
            <w:tcW w:w="1311" w:type="pct"/>
            <w:tcBorders>
              <w:top w:val="single" w:sz="4" w:space="0" w:color="auto"/>
              <w:left w:val="single" w:sz="4" w:space="0" w:color="auto"/>
              <w:bottom w:val="single" w:sz="4" w:space="0" w:color="auto"/>
              <w:right w:val="single" w:sz="4" w:space="0" w:color="auto"/>
            </w:tcBorders>
            <w:hideMark/>
            <w:tcPrChange w:id="1594" w:author="USA" w:date="2024-07-11T16:32:00Z">
              <w:tcPr>
                <w:tcW w:w="1470" w:type="pct"/>
                <w:tcBorders>
                  <w:top w:val="single" w:sz="4" w:space="0" w:color="auto"/>
                  <w:left w:val="single" w:sz="4" w:space="0" w:color="auto"/>
                  <w:bottom w:val="single" w:sz="4" w:space="0" w:color="auto"/>
                  <w:right w:val="single" w:sz="4" w:space="0" w:color="auto"/>
                </w:tcBorders>
                <w:hideMark/>
              </w:tcPr>
            </w:tcPrChange>
          </w:tcPr>
          <w:p w14:paraId="23DE7943" w14:textId="77777777" w:rsidR="00E20538" w:rsidRPr="006A7240" w:rsidRDefault="00E20538" w:rsidP="00F51488">
            <w:pPr>
              <w:pStyle w:val="Tabletext"/>
              <w:rPr>
                <w:ins w:id="1595" w:author="FRA" w:date="2024-04-25T18:10:00Z"/>
              </w:rPr>
            </w:pPr>
            <w:ins w:id="1596" w:author="FRA" w:date="2024-04-25T18:10:00Z">
              <w:r w:rsidRPr="006A7240">
                <w:t>Receiver noise temperature</w:t>
              </w:r>
            </w:ins>
          </w:p>
        </w:tc>
        <w:tc>
          <w:tcPr>
            <w:tcW w:w="337" w:type="pct"/>
            <w:tcBorders>
              <w:top w:val="single" w:sz="4" w:space="0" w:color="auto"/>
              <w:left w:val="single" w:sz="4" w:space="0" w:color="auto"/>
              <w:bottom w:val="single" w:sz="4" w:space="0" w:color="auto"/>
              <w:right w:val="single" w:sz="4" w:space="0" w:color="auto"/>
            </w:tcBorders>
            <w:vAlign w:val="center"/>
            <w:hideMark/>
            <w:tcPrChange w:id="1597" w:author="USA" w:date="2024-07-11T16:32:00Z">
              <w:tcPr>
                <w:tcW w:w="378"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8DED0A4" w14:textId="77777777" w:rsidR="00E20538" w:rsidRPr="006A7240" w:rsidRDefault="00E20538" w:rsidP="00F51488">
            <w:pPr>
              <w:pStyle w:val="Tabletext"/>
              <w:jc w:val="center"/>
              <w:rPr>
                <w:ins w:id="1598" w:author="FRA" w:date="2024-04-25T18:10:00Z"/>
              </w:rPr>
            </w:pPr>
            <w:ins w:id="1599" w:author="FRA" w:date="2024-04-25T18:10:00Z">
              <w:r w:rsidRPr="006A7240">
                <w:t>(K)</w:t>
              </w:r>
            </w:ins>
          </w:p>
        </w:tc>
        <w:tc>
          <w:tcPr>
            <w:tcW w:w="489" w:type="pct"/>
            <w:tcBorders>
              <w:top w:val="single" w:sz="4" w:space="0" w:color="auto"/>
              <w:left w:val="single" w:sz="4" w:space="0" w:color="auto"/>
              <w:bottom w:val="single" w:sz="4" w:space="0" w:color="auto"/>
              <w:right w:val="single" w:sz="4" w:space="0" w:color="auto"/>
            </w:tcBorders>
            <w:vAlign w:val="center"/>
            <w:tcPrChange w:id="1600" w:author="USA" w:date="2024-07-11T16:32:00Z">
              <w:tcPr>
                <w:tcW w:w="548" w:type="pct"/>
                <w:tcBorders>
                  <w:top w:val="single" w:sz="4" w:space="0" w:color="auto"/>
                  <w:left w:val="single" w:sz="4" w:space="0" w:color="auto"/>
                  <w:bottom w:val="single" w:sz="4" w:space="0" w:color="auto"/>
                  <w:right w:val="single" w:sz="4" w:space="0" w:color="auto"/>
                </w:tcBorders>
                <w:vAlign w:val="center"/>
              </w:tcPr>
            </w:tcPrChange>
          </w:tcPr>
          <w:p w14:paraId="06F6DA21" w14:textId="77777777" w:rsidR="00E20538" w:rsidRPr="006A7240" w:rsidRDefault="00E20538" w:rsidP="00F51488">
            <w:pPr>
              <w:pStyle w:val="Tabletext"/>
              <w:jc w:val="center"/>
              <w:rPr>
                <w:ins w:id="1601" w:author="FRA" w:date="2024-04-25T18:10:00Z"/>
              </w:rPr>
            </w:pPr>
            <w:ins w:id="1602" w:author="FRA" w:date="2024-04-25T18:10:00Z">
              <w:r w:rsidRPr="006A7240">
                <w:rPr>
                  <w:rFonts w:eastAsia="SimSun"/>
                </w:rPr>
                <w:t>160</w:t>
              </w:r>
            </w:ins>
          </w:p>
        </w:tc>
        <w:tc>
          <w:tcPr>
            <w:tcW w:w="490" w:type="pct"/>
            <w:tcBorders>
              <w:top w:val="single" w:sz="4" w:space="0" w:color="auto"/>
              <w:left w:val="single" w:sz="4" w:space="0" w:color="auto"/>
              <w:bottom w:val="single" w:sz="4" w:space="0" w:color="auto"/>
              <w:right w:val="single" w:sz="4" w:space="0" w:color="auto"/>
            </w:tcBorders>
            <w:vAlign w:val="center"/>
            <w:tcPrChange w:id="1603" w:author="USA" w:date="2024-07-11T16:32:00Z">
              <w:tcPr>
                <w:tcW w:w="549" w:type="pct"/>
                <w:tcBorders>
                  <w:top w:val="single" w:sz="4" w:space="0" w:color="auto"/>
                  <w:left w:val="single" w:sz="4" w:space="0" w:color="auto"/>
                  <w:bottom w:val="single" w:sz="4" w:space="0" w:color="auto"/>
                  <w:right w:val="single" w:sz="4" w:space="0" w:color="auto"/>
                </w:tcBorders>
                <w:vAlign w:val="center"/>
              </w:tcPr>
            </w:tcPrChange>
          </w:tcPr>
          <w:p w14:paraId="471AE075" w14:textId="77777777" w:rsidR="00E20538" w:rsidRPr="006A7240" w:rsidRDefault="00E20538" w:rsidP="00F51488">
            <w:pPr>
              <w:pStyle w:val="Tabletext"/>
              <w:jc w:val="center"/>
              <w:rPr>
                <w:ins w:id="1604" w:author="FRA" w:date="2024-04-25T18:10:00Z"/>
              </w:rPr>
            </w:pPr>
            <w:ins w:id="1605" w:author="FRA" w:date="2024-04-25T18:10:00Z">
              <w:r w:rsidRPr="006A7240">
                <w:rPr>
                  <w:rFonts w:eastAsia="SimSun"/>
                </w:rPr>
                <w:t>160</w:t>
              </w:r>
            </w:ins>
          </w:p>
        </w:tc>
        <w:tc>
          <w:tcPr>
            <w:tcW w:w="431" w:type="pct"/>
            <w:tcBorders>
              <w:top w:val="single" w:sz="4" w:space="0" w:color="auto"/>
              <w:left w:val="single" w:sz="4" w:space="0" w:color="auto"/>
              <w:bottom w:val="single" w:sz="4" w:space="0" w:color="auto"/>
              <w:right w:val="single" w:sz="4" w:space="0" w:color="auto"/>
            </w:tcBorders>
            <w:vAlign w:val="center"/>
            <w:tcPrChange w:id="1606" w:author="USA" w:date="2024-07-11T16:32:00Z">
              <w:tcPr>
                <w:tcW w:w="483" w:type="pct"/>
                <w:tcBorders>
                  <w:top w:val="single" w:sz="4" w:space="0" w:color="auto"/>
                  <w:left w:val="single" w:sz="4" w:space="0" w:color="auto"/>
                  <w:bottom w:val="single" w:sz="4" w:space="0" w:color="auto"/>
                  <w:right w:val="single" w:sz="4" w:space="0" w:color="auto"/>
                </w:tcBorders>
                <w:vAlign w:val="center"/>
              </w:tcPr>
            </w:tcPrChange>
          </w:tcPr>
          <w:p w14:paraId="6D21B261" w14:textId="77777777" w:rsidR="00E20538" w:rsidRPr="006A7240" w:rsidRDefault="00E20538" w:rsidP="00F51488">
            <w:pPr>
              <w:pStyle w:val="Tabletext"/>
              <w:jc w:val="center"/>
              <w:rPr>
                <w:ins w:id="1607" w:author="FRA" w:date="2024-04-25T18:10:00Z"/>
              </w:rPr>
            </w:pPr>
            <w:ins w:id="1608" w:author="FRA" w:date="2024-04-25T18:10:00Z">
              <w:r w:rsidRPr="006A7240">
                <w:rPr>
                  <w:rFonts w:eastAsia="SimSun"/>
                </w:rPr>
                <w:t>160</w:t>
              </w:r>
            </w:ins>
          </w:p>
        </w:tc>
        <w:tc>
          <w:tcPr>
            <w:tcW w:w="431" w:type="pct"/>
            <w:tcBorders>
              <w:top w:val="single" w:sz="4" w:space="0" w:color="auto"/>
              <w:left w:val="single" w:sz="4" w:space="0" w:color="auto"/>
              <w:bottom w:val="single" w:sz="4" w:space="0" w:color="auto"/>
              <w:right w:val="single" w:sz="4" w:space="0" w:color="auto"/>
            </w:tcBorders>
            <w:vAlign w:val="center"/>
            <w:tcPrChange w:id="1609" w:author="USA" w:date="2024-07-11T16:32:00Z">
              <w:tcPr>
                <w:tcW w:w="483" w:type="pct"/>
                <w:tcBorders>
                  <w:top w:val="single" w:sz="4" w:space="0" w:color="auto"/>
                  <w:left w:val="single" w:sz="4" w:space="0" w:color="auto"/>
                  <w:bottom w:val="single" w:sz="4" w:space="0" w:color="auto"/>
                  <w:right w:val="single" w:sz="4" w:space="0" w:color="auto"/>
                </w:tcBorders>
                <w:vAlign w:val="center"/>
              </w:tcPr>
            </w:tcPrChange>
          </w:tcPr>
          <w:p w14:paraId="40C53730" w14:textId="77777777" w:rsidR="00E20538" w:rsidRPr="006A7240" w:rsidRDefault="00E20538" w:rsidP="00F51488">
            <w:pPr>
              <w:pStyle w:val="Tabletext"/>
              <w:jc w:val="center"/>
              <w:rPr>
                <w:ins w:id="1610" w:author="FRA" w:date="2024-04-25T18:10:00Z"/>
              </w:rPr>
            </w:pPr>
            <w:ins w:id="1611" w:author="FRA" w:date="2024-04-25T18:10:00Z">
              <w:r w:rsidRPr="006A7240">
                <w:rPr>
                  <w:rFonts w:eastAsia="SimSun"/>
                </w:rPr>
                <w:t>160</w:t>
              </w:r>
            </w:ins>
          </w:p>
        </w:tc>
        <w:tc>
          <w:tcPr>
            <w:tcW w:w="432" w:type="pct"/>
            <w:tcBorders>
              <w:top w:val="single" w:sz="4" w:space="0" w:color="auto"/>
              <w:left w:val="single" w:sz="4" w:space="0" w:color="auto"/>
              <w:bottom w:val="single" w:sz="4" w:space="0" w:color="auto"/>
              <w:right w:val="single" w:sz="4" w:space="0" w:color="auto"/>
            </w:tcBorders>
            <w:vAlign w:val="center"/>
            <w:tcPrChange w:id="1612" w:author="USA" w:date="2024-07-11T16:32:00Z">
              <w:tcPr>
                <w:tcW w:w="484" w:type="pct"/>
                <w:tcBorders>
                  <w:top w:val="single" w:sz="4" w:space="0" w:color="auto"/>
                  <w:left w:val="single" w:sz="4" w:space="0" w:color="auto"/>
                  <w:bottom w:val="single" w:sz="4" w:space="0" w:color="auto"/>
                  <w:right w:val="single" w:sz="4" w:space="0" w:color="auto"/>
                </w:tcBorders>
                <w:vAlign w:val="center"/>
              </w:tcPr>
            </w:tcPrChange>
          </w:tcPr>
          <w:p w14:paraId="68E30154" w14:textId="77777777" w:rsidR="00E20538" w:rsidRPr="006A7240" w:rsidRDefault="00E20538" w:rsidP="00F51488">
            <w:pPr>
              <w:pStyle w:val="Tabletext"/>
              <w:jc w:val="center"/>
              <w:rPr>
                <w:ins w:id="1613" w:author="FRA" w:date="2024-04-25T18:10:00Z"/>
              </w:rPr>
            </w:pPr>
            <w:ins w:id="1614" w:author="FRA" w:date="2024-04-25T18:10:00Z">
              <w:r w:rsidRPr="006A7240">
                <w:rPr>
                  <w:rFonts w:eastAsia="SimSun"/>
                </w:rPr>
                <w:t>160</w:t>
              </w:r>
            </w:ins>
          </w:p>
        </w:tc>
        <w:tc>
          <w:tcPr>
            <w:tcW w:w="540" w:type="pct"/>
            <w:tcBorders>
              <w:top w:val="single" w:sz="4" w:space="0" w:color="auto"/>
              <w:left w:val="single" w:sz="4" w:space="0" w:color="auto"/>
              <w:bottom w:val="single" w:sz="4" w:space="0" w:color="auto"/>
              <w:right w:val="single" w:sz="4" w:space="0" w:color="auto"/>
            </w:tcBorders>
            <w:vAlign w:val="center"/>
            <w:tcPrChange w:id="1615" w:author="USA" w:date="2024-07-11T16:32:00Z">
              <w:tcPr>
                <w:tcW w:w="605" w:type="pct"/>
                <w:tcBorders>
                  <w:top w:val="single" w:sz="4" w:space="0" w:color="auto"/>
                  <w:left w:val="single" w:sz="4" w:space="0" w:color="auto"/>
                  <w:bottom w:val="single" w:sz="4" w:space="0" w:color="auto"/>
                  <w:right w:val="single" w:sz="4" w:space="0" w:color="auto"/>
                </w:tcBorders>
                <w:vAlign w:val="center"/>
              </w:tcPr>
            </w:tcPrChange>
          </w:tcPr>
          <w:p w14:paraId="67B6EC00" w14:textId="77777777" w:rsidR="00E20538" w:rsidRPr="006A7240" w:rsidRDefault="00E20538" w:rsidP="00F51488">
            <w:pPr>
              <w:pStyle w:val="Tabletext"/>
              <w:jc w:val="center"/>
              <w:rPr>
                <w:ins w:id="1616" w:author="FRA" w:date="2024-04-25T18:10:00Z"/>
              </w:rPr>
            </w:pPr>
            <w:ins w:id="1617" w:author="FRA" w:date="2024-04-25T18:10:00Z">
              <w:r w:rsidRPr="006A7240">
                <w:t>250</w:t>
              </w:r>
            </w:ins>
          </w:p>
        </w:tc>
        <w:tc>
          <w:tcPr>
            <w:tcW w:w="539" w:type="pct"/>
            <w:tcBorders>
              <w:top w:val="single" w:sz="4" w:space="0" w:color="auto"/>
              <w:left w:val="single" w:sz="4" w:space="0" w:color="auto"/>
              <w:bottom w:val="single" w:sz="4" w:space="0" w:color="auto"/>
              <w:right w:val="single" w:sz="4" w:space="0" w:color="auto"/>
            </w:tcBorders>
            <w:tcPrChange w:id="1618" w:author="USA" w:date="2024-07-11T16:32:00Z">
              <w:tcPr>
                <w:tcW w:w="1" w:type="pct"/>
                <w:tcBorders>
                  <w:top w:val="single" w:sz="4" w:space="0" w:color="auto"/>
                  <w:left w:val="single" w:sz="4" w:space="0" w:color="auto"/>
                  <w:bottom w:val="single" w:sz="4" w:space="0" w:color="auto"/>
                  <w:right w:val="single" w:sz="4" w:space="0" w:color="auto"/>
                </w:tcBorders>
              </w:tcPr>
            </w:tcPrChange>
          </w:tcPr>
          <w:p w14:paraId="243E2CEE" w14:textId="1B560DE3" w:rsidR="00E20538" w:rsidRPr="00EC7BAD" w:rsidRDefault="00E20538" w:rsidP="00F51488">
            <w:pPr>
              <w:pStyle w:val="Tabletext"/>
              <w:jc w:val="center"/>
              <w:rPr>
                <w:ins w:id="1619" w:author="USA" w:date="2024-07-11T16:32:00Z"/>
                <w:highlight w:val="yellow"/>
                <w:rPrChange w:id="1620" w:author="Dilapi, Christine (HII-Mission Technologies)" w:date="2024-07-12T08:29:00Z">
                  <w:rPr>
                    <w:ins w:id="1621" w:author="USA" w:date="2024-07-11T16:32:00Z"/>
                  </w:rPr>
                </w:rPrChange>
              </w:rPr>
            </w:pPr>
            <w:ins w:id="1622" w:author="USA" w:date="2024-07-11T16:34:00Z">
              <w:r w:rsidRPr="00EC7BAD">
                <w:rPr>
                  <w:highlight w:val="yellow"/>
                  <w:rPrChange w:id="1623" w:author="Dilapi, Christine (HII-Mission Technologies)" w:date="2024-07-12T08:29:00Z">
                    <w:rPr/>
                  </w:rPrChange>
                </w:rPr>
                <w:t>TBD</w:t>
              </w:r>
            </w:ins>
          </w:p>
        </w:tc>
      </w:tr>
    </w:tbl>
    <w:p w14:paraId="665C259A" w14:textId="77777777" w:rsidR="00C80242" w:rsidRPr="006A7240" w:rsidRDefault="00C80242" w:rsidP="00C80242">
      <w:pPr>
        <w:rPr>
          <w:ins w:id="1624" w:author="FRA" w:date="2024-04-25T18:10:00Z"/>
          <w:lang w:eastAsia="zh-CN"/>
        </w:rPr>
        <w:sectPr w:rsidR="00C80242" w:rsidRPr="006A7240" w:rsidSect="00B8708C">
          <w:headerReference w:type="default" r:id="rId46"/>
          <w:footerReference w:type="default" r:id="rId47"/>
          <w:headerReference w:type="first" r:id="rId48"/>
          <w:footerReference w:type="first" r:id="rId49"/>
          <w:pgSz w:w="16834" w:h="11907" w:orient="landscape"/>
          <w:pgMar w:top="1418" w:right="1134" w:bottom="1418" w:left="1134" w:header="720" w:footer="720" w:gutter="0"/>
          <w:paperSrc w:first="15" w:other="15"/>
          <w:cols w:space="720"/>
          <w:titlePg/>
          <w:docGrid w:linePitch="299"/>
        </w:sectPr>
      </w:pPr>
    </w:p>
    <w:p w14:paraId="781B7975" w14:textId="6CBB7887" w:rsidR="00C80242" w:rsidRPr="006A7240" w:rsidRDefault="00C80242" w:rsidP="00C80242">
      <w:pPr>
        <w:pStyle w:val="Heading2"/>
        <w:rPr>
          <w:ins w:id="1634" w:author="FRA" w:date="2024-04-25T18:10:00Z"/>
        </w:rPr>
      </w:pPr>
      <w:ins w:id="1635" w:author="FRA" w:date="2024-04-25T18:44:00Z">
        <w:r w:rsidRPr="006A7240">
          <w:lastRenderedPageBreak/>
          <w:t>3</w:t>
        </w:r>
      </w:ins>
      <w:ins w:id="1636" w:author="FRA" w:date="2024-04-25T18:10:00Z">
        <w:r w:rsidRPr="006A7240">
          <w:t>.</w:t>
        </w:r>
      </w:ins>
      <w:ins w:id="1637" w:author="Fernandez Jimenez, Virginia" w:date="2024-05-03T11:08:00Z">
        <w:r w:rsidR="004D2615">
          <w:t>3</w:t>
        </w:r>
      </w:ins>
      <w:ins w:id="1638" w:author="FRA" w:date="2024-04-25T18:10:00Z">
        <w:r w:rsidRPr="006A7240">
          <w:tab/>
          <w:t>Technical characteristics of space stations</w:t>
        </w:r>
      </w:ins>
      <w:ins w:id="1639" w:author="FRA" w:date="2024-04-25T18:44:00Z">
        <w:r w:rsidRPr="006A7240">
          <w:t xml:space="preserve"> of GSO systems </w:t>
        </w:r>
      </w:ins>
      <w:ins w:id="1640" w:author="FRA" w:date="2024-04-25T18:10:00Z">
        <w:r w:rsidRPr="006A7240">
          <w:t xml:space="preserve"> </w:t>
        </w:r>
      </w:ins>
    </w:p>
    <w:p w14:paraId="510F68A7" w14:textId="77777777" w:rsidR="00C80242" w:rsidRPr="006A7240" w:rsidRDefault="00C80242" w:rsidP="004D2615">
      <w:pPr>
        <w:rPr>
          <w:ins w:id="1641" w:author="FRA" w:date="2024-04-25T18:10:00Z"/>
        </w:rPr>
      </w:pPr>
      <w:ins w:id="1642" w:author="FRA" w:date="2024-04-25T18:10:00Z">
        <w:r w:rsidRPr="006A7240">
          <w:t xml:space="preserve">In the space-to-Earth direction, the transmitting MMSS space stations comply with pfd limits contained in Table </w:t>
        </w:r>
        <w:r w:rsidRPr="006A7240">
          <w:rPr>
            <w:b/>
          </w:rPr>
          <w:t>21-4</w:t>
        </w:r>
        <w:r w:rsidRPr="006A7240">
          <w:t xml:space="preserve"> of RR Article</w:t>
        </w:r>
        <w:r w:rsidRPr="006A7240">
          <w:rPr>
            <w:b/>
          </w:rPr>
          <w:t xml:space="preserve"> 21</w:t>
        </w:r>
        <w:r w:rsidRPr="006A7240">
          <w:t xml:space="preserve"> which are intended for the protection of terrestrial services. It is to be noted that those limits can be exceeded in some parts of the MMSS service area pending the agreement of the concerned administration(s).</w:t>
        </w:r>
      </w:ins>
    </w:p>
    <w:p w14:paraId="572E9EEA" w14:textId="77777777" w:rsidR="00C80242" w:rsidRPr="006A7240" w:rsidRDefault="00C80242" w:rsidP="004D2615">
      <w:pPr>
        <w:rPr>
          <w:ins w:id="1643" w:author="FRA" w:date="2024-04-25T18:10:00Z"/>
        </w:rPr>
      </w:pPr>
      <w:ins w:id="1644" w:author="FRA" w:date="2024-04-25T18:10:00Z">
        <w:r w:rsidRPr="006A7240">
          <w:t>The required parameters, to carry out compatibility studies, are shown in the tables below for geostationary space stations.</w:t>
        </w:r>
      </w:ins>
    </w:p>
    <w:p w14:paraId="32936574" w14:textId="77777777" w:rsidR="00C80242" w:rsidRPr="006A7240" w:rsidRDefault="00C80242" w:rsidP="004D2615">
      <w:pPr>
        <w:pStyle w:val="TableNo"/>
        <w:rPr>
          <w:ins w:id="1645" w:author="FRA" w:date="2024-04-25T18:10:00Z"/>
        </w:rPr>
      </w:pPr>
      <w:ins w:id="1646" w:author="FRA" w:date="2024-04-25T18:10:00Z">
        <w:r w:rsidRPr="004D2615">
          <w:t>Table</w:t>
        </w:r>
        <w:r w:rsidRPr="006A7240">
          <w:t xml:space="preserve"> </w:t>
        </w:r>
        <w:r w:rsidRPr="006A7240">
          <w:fldChar w:fldCharType="begin"/>
        </w:r>
        <w:r w:rsidRPr="006A7240">
          <w:instrText xml:space="preserve"> SEQ Table \* ARABIC </w:instrText>
        </w:r>
        <w:r w:rsidRPr="006A7240">
          <w:fldChar w:fldCharType="separate"/>
        </w:r>
      </w:ins>
      <w:ins w:id="1647" w:author="FRA" w:date="2024-04-25T18:54:00Z">
        <w:r w:rsidRPr="006A7240">
          <w:t>11</w:t>
        </w:r>
      </w:ins>
      <w:ins w:id="1648" w:author="FRA" w:date="2024-04-25T18:10:00Z">
        <w:r w:rsidRPr="006A7240">
          <w:fldChar w:fldCharType="end"/>
        </w:r>
      </w:ins>
    </w:p>
    <w:p w14:paraId="5BA7E2F0" w14:textId="77777777" w:rsidR="00C80242" w:rsidRPr="006A7240" w:rsidRDefault="00C80242" w:rsidP="00C80242">
      <w:pPr>
        <w:pStyle w:val="Tabletitle"/>
        <w:rPr>
          <w:ins w:id="1649" w:author="FRA" w:date="2024-04-25T18:10:00Z"/>
          <w:rFonts w:ascii="Times New Roman" w:hAnsi="Times New Roman"/>
        </w:rPr>
      </w:pPr>
      <w:ins w:id="1650" w:author="FRA" w:date="2024-04-25T18:10:00Z">
        <w:r w:rsidRPr="006A7240">
          <w:rPr>
            <w:rFonts w:ascii="Times New Roman" w:hAnsi="Times New Roman"/>
          </w:rPr>
          <w:t>GSO space stations characteristics (</w:t>
        </w:r>
      </w:ins>
      <w:ins w:id="1651" w:author="FRA" w:date="2024-04-25T18:45:00Z">
        <w:r w:rsidRPr="006A7240">
          <w:rPr>
            <w:rFonts w:ascii="Times New Roman" w:hAnsi="Times New Roman"/>
          </w:rPr>
          <w:t>in accordance with</w:t>
        </w:r>
      </w:ins>
      <w:ins w:id="1652" w:author="FRA" w:date="2024-04-25T18:10:00Z">
        <w:r w:rsidRPr="006A7240">
          <w:rPr>
            <w:rFonts w:ascii="Times New Roman" w:hAnsi="Times New Roman"/>
          </w:rPr>
          <w:t xml:space="preserve"> Recommendation ITU-R S.1328)</w:t>
        </w:r>
      </w:ins>
    </w:p>
    <w:tbl>
      <w:tblPr>
        <w:tblW w:w="42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Change w:id="1653" w:author="Fernandez Jimenez, Virginia" w:date="2024-05-03T11:10:00Z">
          <w:tblPr>
            <w:tblW w:w="41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PrChange>
      </w:tblPr>
      <w:tblGrid>
        <w:gridCol w:w="3455"/>
        <w:gridCol w:w="1063"/>
        <w:gridCol w:w="1855"/>
        <w:gridCol w:w="1844"/>
        <w:tblGridChange w:id="1654">
          <w:tblGrid>
            <w:gridCol w:w="3455"/>
            <w:gridCol w:w="1063"/>
            <w:gridCol w:w="1714"/>
            <w:gridCol w:w="1843"/>
          </w:tblGrid>
        </w:tblGridChange>
      </w:tblGrid>
      <w:tr w:rsidR="00C80242" w:rsidRPr="006A7240" w14:paraId="71EDA7E9" w14:textId="77777777" w:rsidTr="004D2615">
        <w:trPr>
          <w:tblHeader/>
          <w:jc w:val="center"/>
          <w:ins w:id="1655" w:author="FRA" w:date="2024-04-25T18:10:00Z"/>
          <w:trPrChange w:id="1656" w:author="Fernandez Jimenez, Virginia" w:date="2024-05-03T11:10:00Z">
            <w:trPr>
              <w:tblHeader/>
              <w:jc w:val="center"/>
            </w:trPr>
          </w:trPrChange>
        </w:trPr>
        <w:tc>
          <w:tcPr>
            <w:tcW w:w="2102" w:type="pct"/>
            <w:tcBorders>
              <w:top w:val="single" w:sz="4" w:space="0" w:color="auto"/>
              <w:left w:val="single" w:sz="4" w:space="0" w:color="auto"/>
              <w:bottom w:val="single" w:sz="4" w:space="0" w:color="auto"/>
              <w:right w:val="single" w:sz="4" w:space="0" w:color="auto"/>
            </w:tcBorders>
            <w:hideMark/>
            <w:tcPrChange w:id="1657" w:author="Fernandez Jimenez, Virginia" w:date="2024-05-03T11:10:00Z">
              <w:tcPr>
                <w:tcW w:w="2139" w:type="pct"/>
                <w:tcBorders>
                  <w:top w:val="single" w:sz="4" w:space="0" w:color="auto"/>
                  <w:left w:val="single" w:sz="4" w:space="0" w:color="auto"/>
                  <w:bottom w:val="single" w:sz="4" w:space="0" w:color="auto"/>
                  <w:right w:val="single" w:sz="4" w:space="0" w:color="auto"/>
                </w:tcBorders>
                <w:hideMark/>
              </w:tcPr>
            </w:tcPrChange>
          </w:tcPr>
          <w:p w14:paraId="52B9FC2F" w14:textId="77777777" w:rsidR="00C80242" w:rsidRPr="006A7240" w:rsidRDefault="00C80242" w:rsidP="00F51488">
            <w:pPr>
              <w:pStyle w:val="Tablehead"/>
              <w:rPr>
                <w:ins w:id="1658" w:author="FRA" w:date="2024-04-25T18:10:00Z"/>
              </w:rPr>
            </w:pPr>
            <w:ins w:id="1659" w:author="FRA" w:date="2024-04-25T18:10:00Z">
              <w:r w:rsidRPr="006A7240">
                <w:t>GSO</w:t>
              </w:r>
            </w:ins>
          </w:p>
        </w:tc>
        <w:tc>
          <w:tcPr>
            <w:tcW w:w="647" w:type="pct"/>
            <w:tcBorders>
              <w:top w:val="single" w:sz="4" w:space="0" w:color="auto"/>
              <w:left w:val="single" w:sz="4" w:space="0" w:color="auto"/>
              <w:bottom w:val="single" w:sz="4" w:space="0" w:color="auto"/>
              <w:right w:val="single" w:sz="4" w:space="0" w:color="auto"/>
            </w:tcBorders>
            <w:hideMark/>
            <w:tcPrChange w:id="1660" w:author="Fernandez Jimenez, Virginia" w:date="2024-05-03T11:10:00Z">
              <w:tcPr>
                <w:tcW w:w="658" w:type="pct"/>
                <w:tcBorders>
                  <w:top w:val="single" w:sz="4" w:space="0" w:color="auto"/>
                  <w:left w:val="single" w:sz="4" w:space="0" w:color="auto"/>
                  <w:bottom w:val="single" w:sz="4" w:space="0" w:color="auto"/>
                  <w:right w:val="single" w:sz="4" w:space="0" w:color="auto"/>
                </w:tcBorders>
                <w:hideMark/>
              </w:tcPr>
            </w:tcPrChange>
          </w:tcPr>
          <w:p w14:paraId="440C7F99" w14:textId="77777777" w:rsidR="00C80242" w:rsidRPr="006A7240" w:rsidRDefault="00C80242" w:rsidP="00F51488">
            <w:pPr>
              <w:pStyle w:val="Tablehead"/>
              <w:rPr>
                <w:ins w:id="1661" w:author="FRA" w:date="2024-04-25T18:10:00Z"/>
              </w:rPr>
            </w:pPr>
            <w:ins w:id="1662" w:author="FRA" w:date="2024-04-25T18:10:00Z">
              <w:r w:rsidRPr="006A7240">
                <w:t>Units</w:t>
              </w:r>
            </w:ins>
          </w:p>
        </w:tc>
        <w:tc>
          <w:tcPr>
            <w:tcW w:w="1129" w:type="pct"/>
            <w:tcBorders>
              <w:top w:val="single" w:sz="4" w:space="0" w:color="auto"/>
              <w:left w:val="single" w:sz="4" w:space="0" w:color="auto"/>
              <w:bottom w:val="single" w:sz="4" w:space="0" w:color="auto"/>
              <w:right w:val="single" w:sz="4" w:space="0" w:color="auto"/>
            </w:tcBorders>
            <w:hideMark/>
            <w:tcPrChange w:id="1663" w:author="Fernandez Jimenez, Virginia" w:date="2024-05-03T11:10:00Z">
              <w:tcPr>
                <w:tcW w:w="1061" w:type="pct"/>
                <w:tcBorders>
                  <w:top w:val="single" w:sz="4" w:space="0" w:color="auto"/>
                  <w:left w:val="single" w:sz="4" w:space="0" w:color="auto"/>
                  <w:bottom w:val="single" w:sz="4" w:space="0" w:color="auto"/>
                  <w:right w:val="single" w:sz="4" w:space="0" w:color="auto"/>
                </w:tcBorders>
                <w:hideMark/>
              </w:tcPr>
            </w:tcPrChange>
          </w:tcPr>
          <w:p w14:paraId="2E87F955" w14:textId="77777777" w:rsidR="00C80242" w:rsidRPr="006A7240" w:rsidRDefault="00C80242" w:rsidP="00F51488">
            <w:pPr>
              <w:pStyle w:val="Tablehead"/>
              <w:rPr>
                <w:ins w:id="1664" w:author="FRA" w:date="2024-04-25T18:10:00Z"/>
              </w:rPr>
            </w:pPr>
            <w:ins w:id="1665" w:author="FRA" w:date="2024-04-25T18:10:00Z">
              <w:r w:rsidRPr="006A7240">
                <w:t>Value</w:t>
              </w:r>
            </w:ins>
          </w:p>
        </w:tc>
        <w:tc>
          <w:tcPr>
            <w:tcW w:w="1121" w:type="pct"/>
            <w:tcBorders>
              <w:top w:val="single" w:sz="4" w:space="0" w:color="auto"/>
              <w:left w:val="single" w:sz="4" w:space="0" w:color="auto"/>
              <w:bottom w:val="single" w:sz="4" w:space="0" w:color="auto"/>
              <w:right w:val="single" w:sz="4" w:space="0" w:color="auto"/>
            </w:tcBorders>
            <w:hideMark/>
            <w:tcPrChange w:id="1666" w:author="Fernandez Jimenez, Virginia" w:date="2024-05-03T11:10:00Z">
              <w:tcPr>
                <w:tcW w:w="1141" w:type="pct"/>
                <w:tcBorders>
                  <w:top w:val="single" w:sz="4" w:space="0" w:color="auto"/>
                  <w:left w:val="single" w:sz="4" w:space="0" w:color="auto"/>
                  <w:bottom w:val="single" w:sz="4" w:space="0" w:color="auto"/>
                  <w:right w:val="single" w:sz="4" w:space="0" w:color="auto"/>
                </w:tcBorders>
                <w:hideMark/>
              </w:tcPr>
            </w:tcPrChange>
          </w:tcPr>
          <w:p w14:paraId="3175092C" w14:textId="77777777" w:rsidR="00C80242" w:rsidRPr="006A7240" w:rsidRDefault="00C80242" w:rsidP="00F51488">
            <w:pPr>
              <w:pStyle w:val="Tablehead"/>
              <w:rPr>
                <w:ins w:id="1667" w:author="FRA" w:date="2024-04-25T18:10:00Z"/>
              </w:rPr>
            </w:pPr>
            <w:ins w:id="1668" w:author="FRA" w:date="2024-04-25T18:10:00Z">
              <w:r w:rsidRPr="006A7240">
                <w:t>Value</w:t>
              </w:r>
            </w:ins>
          </w:p>
        </w:tc>
      </w:tr>
      <w:tr w:rsidR="00C80242" w:rsidRPr="006A7240" w14:paraId="1B14756C" w14:textId="77777777" w:rsidTr="004D2615">
        <w:trPr>
          <w:jc w:val="center"/>
          <w:ins w:id="1669" w:author="FRA" w:date="2024-04-25T18:10:00Z"/>
          <w:trPrChange w:id="1670" w:author="Fernandez Jimenez, Virginia" w:date="2024-05-03T11:09:00Z">
            <w:trPr>
              <w:jc w:val="center"/>
            </w:trPr>
          </w:trPrChange>
        </w:trPr>
        <w:tc>
          <w:tcPr>
            <w:tcW w:w="2102" w:type="pct"/>
            <w:tcBorders>
              <w:top w:val="single" w:sz="4" w:space="0" w:color="auto"/>
              <w:left w:val="single" w:sz="4" w:space="0" w:color="auto"/>
              <w:bottom w:val="single" w:sz="4" w:space="0" w:color="auto"/>
              <w:right w:val="single" w:sz="4" w:space="0" w:color="auto"/>
            </w:tcBorders>
            <w:hideMark/>
            <w:tcPrChange w:id="1671" w:author="Fernandez Jimenez, Virginia" w:date="2024-05-03T11:09:00Z">
              <w:tcPr>
                <w:tcW w:w="2139" w:type="pct"/>
                <w:tcBorders>
                  <w:top w:val="single" w:sz="4" w:space="0" w:color="auto"/>
                  <w:left w:val="single" w:sz="4" w:space="0" w:color="auto"/>
                  <w:bottom w:val="single" w:sz="4" w:space="0" w:color="auto"/>
                  <w:right w:val="single" w:sz="4" w:space="0" w:color="auto"/>
                </w:tcBorders>
                <w:hideMark/>
              </w:tcPr>
            </w:tcPrChange>
          </w:tcPr>
          <w:p w14:paraId="454F880F" w14:textId="77777777" w:rsidR="00C80242" w:rsidRPr="006A7240" w:rsidRDefault="00C80242" w:rsidP="00F51488">
            <w:pPr>
              <w:pStyle w:val="Tabletext"/>
              <w:rPr>
                <w:ins w:id="1672" w:author="FRA" w:date="2024-04-25T18:10:00Z"/>
              </w:rPr>
            </w:pPr>
            <w:ins w:id="1673" w:author="FRA" w:date="2024-04-25T18:10:00Z">
              <w:r w:rsidRPr="006A7240">
                <w:t xml:space="preserve">Downlink tuning frequency range </w:t>
              </w:r>
            </w:ins>
          </w:p>
        </w:tc>
        <w:tc>
          <w:tcPr>
            <w:tcW w:w="647" w:type="pct"/>
            <w:tcBorders>
              <w:top w:val="single" w:sz="4" w:space="0" w:color="auto"/>
              <w:left w:val="single" w:sz="4" w:space="0" w:color="auto"/>
              <w:bottom w:val="single" w:sz="4" w:space="0" w:color="auto"/>
              <w:right w:val="single" w:sz="4" w:space="0" w:color="auto"/>
            </w:tcBorders>
            <w:hideMark/>
            <w:tcPrChange w:id="1674" w:author="Fernandez Jimenez, Virginia" w:date="2024-05-03T11:09:00Z">
              <w:tcPr>
                <w:tcW w:w="658" w:type="pct"/>
                <w:tcBorders>
                  <w:top w:val="single" w:sz="4" w:space="0" w:color="auto"/>
                  <w:left w:val="single" w:sz="4" w:space="0" w:color="auto"/>
                  <w:bottom w:val="single" w:sz="4" w:space="0" w:color="auto"/>
                  <w:right w:val="single" w:sz="4" w:space="0" w:color="auto"/>
                </w:tcBorders>
                <w:hideMark/>
              </w:tcPr>
            </w:tcPrChange>
          </w:tcPr>
          <w:p w14:paraId="17238F61" w14:textId="77777777" w:rsidR="00C80242" w:rsidRPr="006A7240" w:rsidRDefault="00C80242" w:rsidP="00F51488">
            <w:pPr>
              <w:pStyle w:val="Tabletext"/>
              <w:jc w:val="center"/>
              <w:rPr>
                <w:ins w:id="1675" w:author="FRA" w:date="2024-04-25T18:10:00Z"/>
              </w:rPr>
            </w:pPr>
            <w:ins w:id="1676" w:author="FRA" w:date="2024-04-25T18:10:00Z">
              <w:r w:rsidRPr="006A7240">
                <w:t>(MHz)</w:t>
              </w:r>
            </w:ins>
          </w:p>
        </w:tc>
        <w:tc>
          <w:tcPr>
            <w:tcW w:w="2251" w:type="pct"/>
            <w:gridSpan w:val="2"/>
            <w:tcBorders>
              <w:top w:val="single" w:sz="4" w:space="0" w:color="auto"/>
              <w:left w:val="single" w:sz="4" w:space="0" w:color="auto"/>
              <w:bottom w:val="single" w:sz="4" w:space="0" w:color="auto"/>
              <w:right w:val="single" w:sz="4" w:space="0" w:color="auto"/>
            </w:tcBorders>
            <w:tcPrChange w:id="1677" w:author="Fernandez Jimenez, Virginia" w:date="2024-05-03T11:09:00Z">
              <w:tcPr>
                <w:tcW w:w="2202" w:type="pct"/>
                <w:gridSpan w:val="2"/>
                <w:tcBorders>
                  <w:top w:val="single" w:sz="4" w:space="0" w:color="auto"/>
                  <w:left w:val="single" w:sz="4" w:space="0" w:color="auto"/>
                  <w:bottom w:val="single" w:sz="4" w:space="0" w:color="auto"/>
                  <w:right w:val="single" w:sz="4" w:space="0" w:color="auto"/>
                </w:tcBorders>
              </w:tcPr>
            </w:tcPrChange>
          </w:tcPr>
          <w:p w14:paraId="4A402D3E" w14:textId="77777777" w:rsidR="00C80242" w:rsidRPr="006A7240" w:rsidRDefault="00C80242" w:rsidP="00F51488">
            <w:pPr>
              <w:spacing w:before="40" w:after="40"/>
              <w:jc w:val="center"/>
              <w:rPr>
                <w:ins w:id="1678" w:author="FRA" w:date="2024-04-25T18:10:00Z"/>
                <w:sz w:val="20"/>
              </w:rPr>
            </w:pPr>
            <w:ins w:id="1679" w:author="FRA" w:date="2024-04-25T18:10:00Z">
              <w:r w:rsidRPr="006A7240">
                <w:rPr>
                  <w:sz w:val="20"/>
                </w:rPr>
                <w:t xml:space="preserve">7 </w:t>
              </w:r>
            </w:ins>
            <w:ins w:id="1680" w:author="FRA" w:date="2024-04-25T18:45:00Z">
              <w:r w:rsidRPr="006A7240">
                <w:rPr>
                  <w:sz w:val="20"/>
                </w:rPr>
                <w:t>375</w:t>
              </w:r>
            </w:ins>
            <w:ins w:id="1681" w:author="FRA" w:date="2024-04-25T18:10:00Z">
              <w:r w:rsidRPr="006A7240">
                <w:rPr>
                  <w:sz w:val="20"/>
                </w:rPr>
                <w:t>-7 750</w:t>
              </w:r>
            </w:ins>
          </w:p>
        </w:tc>
      </w:tr>
      <w:tr w:rsidR="00C80242" w:rsidRPr="006A7240" w14:paraId="418905E9" w14:textId="77777777" w:rsidTr="004D2615">
        <w:trPr>
          <w:jc w:val="center"/>
          <w:ins w:id="1682" w:author="FRA" w:date="2024-04-25T18:10:00Z"/>
          <w:trPrChange w:id="1683" w:author="Fernandez Jimenez, Virginia" w:date="2024-05-03T11:10:00Z">
            <w:trPr>
              <w:jc w:val="center"/>
            </w:trPr>
          </w:trPrChange>
        </w:trPr>
        <w:tc>
          <w:tcPr>
            <w:tcW w:w="2102" w:type="pct"/>
            <w:tcBorders>
              <w:top w:val="single" w:sz="4" w:space="0" w:color="auto"/>
              <w:left w:val="single" w:sz="4" w:space="0" w:color="auto"/>
              <w:bottom w:val="single" w:sz="4" w:space="0" w:color="auto"/>
              <w:right w:val="single" w:sz="4" w:space="0" w:color="auto"/>
            </w:tcBorders>
            <w:hideMark/>
            <w:tcPrChange w:id="1684" w:author="Fernandez Jimenez, Virginia" w:date="2024-05-03T11:10:00Z">
              <w:tcPr>
                <w:tcW w:w="2139" w:type="pct"/>
                <w:tcBorders>
                  <w:top w:val="single" w:sz="4" w:space="0" w:color="auto"/>
                  <w:left w:val="single" w:sz="4" w:space="0" w:color="auto"/>
                  <w:bottom w:val="single" w:sz="4" w:space="0" w:color="auto"/>
                  <w:right w:val="single" w:sz="4" w:space="0" w:color="auto"/>
                </w:tcBorders>
                <w:hideMark/>
              </w:tcPr>
            </w:tcPrChange>
          </w:tcPr>
          <w:p w14:paraId="7AE9782A" w14:textId="77777777" w:rsidR="00C80242" w:rsidRPr="006A7240" w:rsidRDefault="00C80242" w:rsidP="00F51488">
            <w:pPr>
              <w:pStyle w:val="Tabletext"/>
              <w:rPr>
                <w:ins w:id="1685" w:author="FRA" w:date="2024-04-25T18:10:00Z"/>
              </w:rPr>
            </w:pPr>
            <w:ins w:id="1686" w:author="FRA" w:date="2024-04-25T18:10:00Z">
              <w:r w:rsidRPr="006A7240">
                <w:t xml:space="preserve">Downlink polarization </w:t>
              </w:r>
            </w:ins>
          </w:p>
        </w:tc>
        <w:tc>
          <w:tcPr>
            <w:tcW w:w="647" w:type="pct"/>
            <w:tcBorders>
              <w:top w:val="single" w:sz="4" w:space="0" w:color="auto"/>
              <w:left w:val="single" w:sz="4" w:space="0" w:color="auto"/>
              <w:bottom w:val="single" w:sz="4" w:space="0" w:color="auto"/>
              <w:right w:val="single" w:sz="4" w:space="0" w:color="auto"/>
            </w:tcBorders>
            <w:tcPrChange w:id="1687" w:author="Fernandez Jimenez, Virginia" w:date="2024-05-03T11:10:00Z">
              <w:tcPr>
                <w:tcW w:w="658" w:type="pct"/>
                <w:tcBorders>
                  <w:top w:val="single" w:sz="4" w:space="0" w:color="auto"/>
                  <w:left w:val="single" w:sz="4" w:space="0" w:color="auto"/>
                  <w:bottom w:val="single" w:sz="4" w:space="0" w:color="auto"/>
                  <w:right w:val="single" w:sz="4" w:space="0" w:color="auto"/>
                </w:tcBorders>
              </w:tcPr>
            </w:tcPrChange>
          </w:tcPr>
          <w:p w14:paraId="69B3CB7B" w14:textId="77777777" w:rsidR="00C80242" w:rsidRPr="006A7240" w:rsidRDefault="00C80242" w:rsidP="00F51488">
            <w:pPr>
              <w:pStyle w:val="Tabletext"/>
              <w:jc w:val="center"/>
              <w:rPr>
                <w:ins w:id="1688" w:author="FRA" w:date="2024-04-25T18:10:00Z"/>
              </w:rPr>
            </w:pPr>
          </w:p>
        </w:tc>
        <w:tc>
          <w:tcPr>
            <w:tcW w:w="1129" w:type="pct"/>
            <w:tcBorders>
              <w:top w:val="single" w:sz="4" w:space="0" w:color="auto"/>
              <w:left w:val="single" w:sz="4" w:space="0" w:color="auto"/>
              <w:bottom w:val="single" w:sz="4" w:space="0" w:color="auto"/>
              <w:right w:val="single" w:sz="4" w:space="0" w:color="auto"/>
            </w:tcBorders>
            <w:hideMark/>
            <w:tcPrChange w:id="1689" w:author="Fernandez Jimenez, Virginia" w:date="2024-05-03T11:10:00Z">
              <w:tcPr>
                <w:tcW w:w="1061" w:type="pct"/>
                <w:tcBorders>
                  <w:top w:val="single" w:sz="4" w:space="0" w:color="auto"/>
                  <w:left w:val="single" w:sz="4" w:space="0" w:color="auto"/>
                  <w:bottom w:val="single" w:sz="4" w:space="0" w:color="auto"/>
                  <w:right w:val="single" w:sz="4" w:space="0" w:color="auto"/>
                </w:tcBorders>
                <w:hideMark/>
              </w:tcPr>
            </w:tcPrChange>
          </w:tcPr>
          <w:p w14:paraId="31922100" w14:textId="77777777" w:rsidR="00C80242" w:rsidRPr="006A7240" w:rsidRDefault="00C80242" w:rsidP="00F51488">
            <w:pPr>
              <w:spacing w:before="40" w:after="40"/>
              <w:jc w:val="center"/>
              <w:rPr>
                <w:ins w:id="1690" w:author="FRA" w:date="2024-04-25T18:10:00Z"/>
                <w:sz w:val="20"/>
              </w:rPr>
            </w:pPr>
            <w:ins w:id="1691" w:author="FRA" w:date="2024-04-25T18:10:00Z">
              <w:r w:rsidRPr="006A7240">
                <w:rPr>
                  <w:sz w:val="20"/>
                </w:rPr>
                <w:t>Circular</w:t>
              </w:r>
            </w:ins>
          </w:p>
        </w:tc>
        <w:tc>
          <w:tcPr>
            <w:tcW w:w="1121" w:type="pct"/>
            <w:tcBorders>
              <w:top w:val="single" w:sz="4" w:space="0" w:color="auto"/>
              <w:left w:val="single" w:sz="4" w:space="0" w:color="auto"/>
              <w:bottom w:val="single" w:sz="4" w:space="0" w:color="auto"/>
              <w:right w:val="single" w:sz="4" w:space="0" w:color="auto"/>
            </w:tcBorders>
            <w:hideMark/>
            <w:tcPrChange w:id="1692" w:author="Fernandez Jimenez, Virginia" w:date="2024-05-03T11:10:00Z">
              <w:tcPr>
                <w:tcW w:w="1141" w:type="pct"/>
                <w:tcBorders>
                  <w:top w:val="single" w:sz="4" w:space="0" w:color="auto"/>
                  <w:left w:val="single" w:sz="4" w:space="0" w:color="auto"/>
                  <w:bottom w:val="single" w:sz="4" w:space="0" w:color="auto"/>
                  <w:right w:val="single" w:sz="4" w:space="0" w:color="auto"/>
                </w:tcBorders>
                <w:hideMark/>
              </w:tcPr>
            </w:tcPrChange>
          </w:tcPr>
          <w:p w14:paraId="4E08C561" w14:textId="77777777" w:rsidR="00C80242" w:rsidRPr="006A7240" w:rsidRDefault="00C80242" w:rsidP="00F51488">
            <w:pPr>
              <w:spacing w:before="40" w:after="40"/>
              <w:jc w:val="center"/>
              <w:rPr>
                <w:ins w:id="1693" w:author="FRA" w:date="2024-04-25T18:10:00Z"/>
                <w:sz w:val="20"/>
              </w:rPr>
            </w:pPr>
            <w:ins w:id="1694" w:author="FRA" w:date="2024-04-25T18:10:00Z">
              <w:r w:rsidRPr="006A7240">
                <w:rPr>
                  <w:sz w:val="20"/>
                </w:rPr>
                <w:t>Circular</w:t>
              </w:r>
            </w:ins>
          </w:p>
        </w:tc>
      </w:tr>
      <w:tr w:rsidR="00C80242" w:rsidRPr="006A7240" w14:paraId="65148EFE" w14:textId="77777777" w:rsidTr="004D2615">
        <w:trPr>
          <w:jc w:val="center"/>
          <w:ins w:id="1695" w:author="FRA" w:date="2024-04-25T18:10:00Z"/>
          <w:trPrChange w:id="1696" w:author="Fernandez Jimenez, Virginia" w:date="2024-05-03T11:10:00Z">
            <w:trPr>
              <w:jc w:val="center"/>
            </w:trPr>
          </w:trPrChange>
        </w:trPr>
        <w:tc>
          <w:tcPr>
            <w:tcW w:w="2102" w:type="pct"/>
            <w:tcBorders>
              <w:top w:val="single" w:sz="4" w:space="0" w:color="auto"/>
              <w:left w:val="single" w:sz="4" w:space="0" w:color="auto"/>
              <w:bottom w:val="single" w:sz="4" w:space="0" w:color="auto"/>
              <w:right w:val="single" w:sz="4" w:space="0" w:color="auto"/>
            </w:tcBorders>
            <w:hideMark/>
            <w:tcPrChange w:id="1697" w:author="Fernandez Jimenez, Virginia" w:date="2024-05-03T11:10:00Z">
              <w:tcPr>
                <w:tcW w:w="2139" w:type="pct"/>
                <w:tcBorders>
                  <w:top w:val="single" w:sz="4" w:space="0" w:color="auto"/>
                  <w:left w:val="single" w:sz="4" w:space="0" w:color="auto"/>
                  <w:bottom w:val="single" w:sz="4" w:space="0" w:color="auto"/>
                  <w:right w:val="single" w:sz="4" w:space="0" w:color="auto"/>
                </w:tcBorders>
                <w:hideMark/>
              </w:tcPr>
            </w:tcPrChange>
          </w:tcPr>
          <w:p w14:paraId="40B49628" w14:textId="77777777" w:rsidR="00C80242" w:rsidRPr="006A7240" w:rsidRDefault="00C80242" w:rsidP="00F51488">
            <w:pPr>
              <w:pStyle w:val="Tabletext"/>
              <w:rPr>
                <w:ins w:id="1698" w:author="FRA" w:date="2024-04-25T18:10:00Z"/>
              </w:rPr>
            </w:pPr>
            <w:ins w:id="1699" w:author="FRA" w:date="2024-04-25T18:10:00Z">
              <w:r w:rsidRPr="006A7240">
                <w:t>Peak transmit antenna gain</w:t>
              </w:r>
            </w:ins>
          </w:p>
        </w:tc>
        <w:tc>
          <w:tcPr>
            <w:tcW w:w="647" w:type="pct"/>
            <w:tcBorders>
              <w:top w:val="single" w:sz="4" w:space="0" w:color="auto"/>
              <w:left w:val="single" w:sz="4" w:space="0" w:color="auto"/>
              <w:bottom w:val="single" w:sz="4" w:space="0" w:color="auto"/>
              <w:right w:val="single" w:sz="4" w:space="0" w:color="auto"/>
            </w:tcBorders>
            <w:hideMark/>
            <w:tcPrChange w:id="1700" w:author="Fernandez Jimenez, Virginia" w:date="2024-05-03T11:10:00Z">
              <w:tcPr>
                <w:tcW w:w="658" w:type="pct"/>
                <w:tcBorders>
                  <w:top w:val="single" w:sz="4" w:space="0" w:color="auto"/>
                  <w:left w:val="single" w:sz="4" w:space="0" w:color="auto"/>
                  <w:bottom w:val="single" w:sz="4" w:space="0" w:color="auto"/>
                  <w:right w:val="single" w:sz="4" w:space="0" w:color="auto"/>
                </w:tcBorders>
                <w:hideMark/>
              </w:tcPr>
            </w:tcPrChange>
          </w:tcPr>
          <w:p w14:paraId="6AF1668D" w14:textId="77777777" w:rsidR="00C80242" w:rsidRPr="006A7240" w:rsidRDefault="00C80242" w:rsidP="00F51488">
            <w:pPr>
              <w:pStyle w:val="Tabletext"/>
              <w:jc w:val="center"/>
              <w:rPr>
                <w:ins w:id="1701" w:author="FRA" w:date="2024-04-25T18:10:00Z"/>
              </w:rPr>
            </w:pPr>
            <w:ins w:id="1702" w:author="FRA" w:date="2024-04-25T18:10:00Z">
              <w:r w:rsidRPr="006A7240">
                <w:t>(dBi)</w:t>
              </w:r>
            </w:ins>
          </w:p>
        </w:tc>
        <w:tc>
          <w:tcPr>
            <w:tcW w:w="1129" w:type="pct"/>
            <w:tcBorders>
              <w:top w:val="single" w:sz="4" w:space="0" w:color="auto"/>
              <w:left w:val="single" w:sz="4" w:space="0" w:color="auto"/>
              <w:bottom w:val="single" w:sz="4" w:space="0" w:color="auto"/>
              <w:right w:val="single" w:sz="4" w:space="0" w:color="auto"/>
            </w:tcBorders>
            <w:hideMark/>
            <w:tcPrChange w:id="1703" w:author="Fernandez Jimenez, Virginia" w:date="2024-05-03T11:10:00Z">
              <w:tcPr>
                <w:tcW w:w="1061" w:type="pct"/>
                <w:tcBorders>
                  <w:top w:val="single" w:sz="4" w:space="0" w:color="auto"/>
                  <w:left w:val="single" w:sz="4" w:space="0" w:color="auto"/>
                  <w:bottom w:val="single" w:sz="4" w:space="0" w:color="auto"/>
                  <w:right w:val="single" w:sz="4" w:space="0" w:color="auto"/>
                </w:tcBorders>
                <w:hideMark/>
              </w:tcPr>
            </w:tcPrChange>
          </w:tcPr>
          <w:p w14:paraId="49F83040" w14:textId="77777777" w:rsidR="00C80242" w:rsidRPr="006A7240" w:rsidRDefault="00C80242" w:rsidP="00F51488">
            <w:pPr>
              <w:pStyle w:val="Tabletext"/>
              <w:tabs>
                <w:tab w:val="clear" w:pos="1134"/>
              </w:tabs>
              <w:jc w:val="center"/>
              <w:rPr>
                <w:ins w:id="1704" w:author="FRA" w:date="2024-04-25T18:10:00Z"/>
              </w:rPr>
            </w:pPr>
            <w:ins w:id="1705" w:author="FRA" w:date="2024-04-25T18:10:00Z">
              <w:r w:rsidRPr="006A7240">
                <w:t>20</w:t>
              </w:r>
            </w:ins>
          </w:p>
        </w:tc>
        <w:tc>
          <w:tcPr>
            <w:tcW w:w="1121" w:type="pct"/>
            <w:tcBorders>
              <w:top w:val="single" w:sz="4" w:space="0" w:color="auto"/>
              <w:left w:val="single" w:sz="4" w:space="0" w:color="auto"/>
              <w:bottom w:val="single" w:sz="4" w:space="0" w:color="auto"/>
              <w:right w:val="single" w:sz="4" w:space="0" w:color="auto"/>
            </w:tcBorders>
            <w:hideMark/>
            <w:tcPrChange w:id="1706" w:author="Fernandez Jimenez, Virginia" w:date="2024-05-03T11:10:00Z">
              <w:tcPr>
                <w:tcW w:w="1141" w:type="pct"/>
                <w:tcBorders>
                  <w:top w:val="single" w:sz="4" w:space="0" w:color="auto"/>
                  <w:left w:val="single" w:sz="4" w:space="0" w:color="auto"/>
                  <w:bottom w:val="single" w:sz="4" w:space="0" w:color="auto"/>
                  <w:right w:val="single" w:sz="4" w:space="0" w:color="auto"/>
                </w:tcBorders>
                <w:hideMark/>
              </w:tcPr>
            </w:tcPrChange>
          </w:tcPr>
          <w:p w14:paraId="515FD8FF" w14:textId="77777777" w:rsidR="00C80242" w:rsidRPr="006A7240" w:rsidRDefault="00C80242" w:rsidP="00F51488">
            <w:pPr>
              <w:pStyle w:val="Tabletext"/>
              <w:tabs>
                <w:tab w:val="clear" w:pos="1134"/>
              </w:tabs>
              <w:jc w:val="center"/>
              <w:rPr>
                <w:ins w:id="1707" w:author="FRA" w:date="2024-04-25T18:10:00Z"/>
              </w:rPr>
            </w:pPr>
            <w:ins w:id="1708" w:author="FRA" w:date="2024-04-25T18:10:00Z">
              <w:r w:rsidRPr="006A7240">
                <w:t>33</w:t>
              </w:r>
            </w:ins>
          </w:p>
        </w:tc>
      </w:tr>
      <w:tr w:rsidR="00C80242" w:rsidRPr="006A7240" w14:paraId="5D44A2CF" w14:textId="77777777" w:rsidTr="004D2615">
        <w:trPr>
          <w:jc w:val="center"/>
          <w:ins w:id="1709" w:author="FRA" w:date="2024-04-25T18:10:00Z"/>
          <w:trPrChange w:id="1710" w:author="Fernandez Jimenez, Virginia" w:date="2024-05-03T11:10:00Z">
            <w:trPr>
              <w:jc w:val="center"/>
            </w:trPr>
          </w:trPrChange>
        </w:trPr>
        <w:tc>
          <w:tcPr>
            <w:tcW w:w="2102" w:type="pct"/>
            <w:tcBorders>
              <w:top w:val="single" w:sz="4" w:space="0" w:color="auto"/>
              <w:left w:val="single" w:sz="4" w:space="0" w:color="auto"/>
              <w:bottom w:val="single" w:sz="4" w:space="0" w:color="auto"/>
              <w:right w:val="single" w:sz="4" w:space="0" w:color="auto"/>
            </w:tcBorders>
            <w:tcPrChange w:id="1711" w:author="Fernandez Jimenez, Virginia" w:date="2024-05-03T11:10:00Z">
              <w:tcPr>
                <w:tcW w:w="2139" w:type="pct"/>
                <w:tcBorders>
                  <w:top w:val="single" w:sz="4" w:space="0" w:color="auto"/>
                  <w:left w:val="single" w:sz="4" w:space="0" w:color="auto"/>
                  <w:bottom w:val="single" w:sz="4" w:space="0" w:color="auto"/>
                  <w:right w:val="single" w:sz="4" w:space="0" w:color="auto"/>
                </w:tcBorders>
              </w:tcPr>
            </w:tcPrChange>
          </w:tcPr>
          <w:p w14:paraId="60BE96BD" w14:textId="77777777" w:rsidR="00C80242" w:rsidRPr="006A7240" w:rsidRDefault="00C80242" w:rsidP="00F51488">
            <w:pPr>
              <w:pStyle w:val="Tabletext"/>
              <w:rPr>
                <w:ins w:id="1712" w:author="FRA" w:date="2024-04-25T18:10:00Z"/>
              </w:rPr>
            </w:pPr>
            <w:ins w:id="1713" w:author="FRA" w:date="2024-04-25T18:10:00Z">
              <w:r w:rsidRPr="006A7240">
                <w:t>Receiver noise temperature</w:t>
              </w:r>
            </w:ins>
          </w:p>
        </w:tc>
        <w:tc>
          <w:tcPr>
            <w:tcW w:w="647" w:type="pct"/>
            <w:tcBorders>
              <w:top w:val="single" w:sz="4" w:space="0" w:color="auto"/>
              <w:left w:val="single" w:sz="4" w:space="0" w:color="auto"/>
              <w:bottom w:val="single" w:sz="4" w:space="0" w:color="auto"/>
              <w:right w:val="single" w:sz="4" w:space="0" w:color="auto"/>
            </w:tcBorders>
            <w:tcPrChange w:id="1714" w:author="Fernandez Jimenez, Virginia" w:date="2024-05-03T11:10:00Z">
              <w:tcPr>
                <w:tcW w:w="658" w:type="pct"/>
                <w:tcBorders>
                  <w:top w:val="single" w:sz="4" w:space="0" w:color="auto"/>
                  <w:left w:val="single" w:sz="4" w:space="0" w:color="auto"/>
                  <w:bottom w:val="single" w:sz="4" w:space="0" w:color="auto"/>
                  <w:right w:val="single" w:sz="4" w:space="0" w:color="auto"/>
                </w:tcBorders>
              </w:tcPr>
            </w:tcPrChange>
          </w:tcPr>
          <w:p w14:paraId="0AA9C327" w14:textId="77777777" w:rsidR="00C80242" w:rsidRPr="006A7240" w:rsidRDefault="00C80242" w:rsidP="00F51488">
            <w:pPr>
              <w:pStyle w:val="Tabletext"/>
              <w:jc w:val="center"/>
              <w:rPr>
                <w:ins w:id="1715" w:author="FRA" w:date="2024-04-25T18:10:00Z"/>
              </w:rPr>
            </w:pPr>
            <w:ins w:id="1716" w:author="FRA" w:date="2024-04-25T18:10:00Z">
              <w:r w:rsidRPr="006A7240">
                <w:t>(K)</w:t>
              </w:r>
            </w:ins>
          </w:p>
        </w:tc>
        <w:tc>
          <w:tcPr>
            <w:tcW w:w="1129" w:type="pct"/>
            <w:tcBorders>
              <w:top w:val="single" w:sz="4" w:space="0" w:color="auto"/>
              <w:left w:val="single" w:sz="4" w:space="0" w:color="auto"/>
              <w:bottom w:val="single" w:sz="4" w:space="0" w:color="auto"/>
              <w:right w:val="single" w:sz="4" w:space="0" w:color="auto"/>
            </w:tcBorders>
            <w:tcPrChange w:id="1717" w:author="Fernandez Jimenez, Virginia" w:date="2024-05-03T11:10:00Z">
              <w:tcPr>
                <w:tcW w:w="1061" w:type="pct"/>
                <w:tcBorders>
                  <w:top w:val="single" w:sz="4" w:space="0" w:color="auto"/>
                  <w:left w:val="single" w:sz="4" w:space="0" w:color="auto"/>
                  <w:bottom w:val="single" w:sz="4" w:space="0" w:color="auto"/>
                  <w:right w:val="single" w:sz="4" w:space="0" w:color="auto"/>
                </w:tcBorders>
              </w:tcPr>
            </w:tcPrChange>
          </w:tcPr>
          <w:p w14:paraId="2DB077A0" w14:textId="77777777" w:rsidR="00C80242" w:rsidRPr="006A7240" w:rsidRDefault="00C80242" w:rsidP="00F51488">
            <w:pPr>
              <w:pStyle w:val="Tabletext"/>
              <w:tabs>
                <w:tab w:val="clear" w:pos="1134"/>
              </w:tabs>
              <w:jc w:val="center"/>
              <w:rPr>
                <w:ins w:id="1718" w:author="FRA" w:date="2024-04-25T18:10:00Z"/>
              </w:rPr>
            </w:pPr>
            <w:ins w:id="1719" w:author="FRA" w:date="2024-04-25T18:10:00Z">
              <w:r w:rsidRPr="006A7240">
                <w:t>900</w:t>
              </w:r>
            </w:ins>
          </w:p>
        </w:tc>
        <w:tc>
          <w:tcPr>
            <w:tcW w:w="1121" w:type="pct"/>
            <w:tcBorders>
              <w:top w:val="single" w:sz="4" w:space="0" w:color="auto"/>
              <w:left w:val="single" w:sz="4" w:space="0" w:color="auto"/>
              <w:bottom w:val="single" w:sz="4" w:space="0" w:color="auto"/>
              <w:right w:val="single" w:sz="4" w:space="0" w:color="auto"/>
            </w:tcBorders>
            <w:tcPrChange w:id="1720" w:author="Fernandez Jimenez, Virginia" w:date="2024-05-03T11:10:00Z">
              <w:tcPr>
                <w:tcW w:w="1141" w:type="pct"/>
                <w:tcBorders>
                  <w:top w:val="single" w:sz="4" w:space="0" w:color="auto"/>
                  <w:left w:val="single" w:sz="4" w:space="0" w:color="auto"/>
                  <w:bottom w:val="single" w:sz="4" w:space="0" w:color="auto"/>
                  <w:right w:val="single" w:sz="4" w:space="0" w:color="auto"/>
                </w:tcBorders>
              </w:tcPr>
            </w:tcPrChange>
          </w:tcPr>
          <w:p w14:paraId="65EA0166" w14:textId="77777777" w:rsidR="00C80242" w:rsidRPr="006A7240" w:rsidRDefault="00C80242" w:rsidP="00F51488">
            <w:pPr>
              <w:pStyle w:val="Tabletext"/>
              <w:tabs>
                <w:tab w:val="clear" w:pos="1134"/>
              </w:tabs>
              <w:jc w:val="center"/>
              <w:rPr>
                <w:ins w:id="1721" w:author="FRA" w:date="2024-04-25T18:10:00Z"/>
              </w:rPr>
            </w:pPr>
            <w:ins w:id="1722" w:author="FRA" w:date="2024-04-25T18:10:00Z">
              <w:r w:rsidRPr="006A7240">
                <w:t>700</w:t>
              </w:r>
            </w:ins>
          </w:p>
        </w:tc>
      </w:tr>
      <w:tr w:rsidR="00C80242" w:rsidRPr="006A7240" w14:paraId="607E5269" w14:textId="77777777" w:rsidTr="004D2615">
        <w:trPr>
          <w:jc w:val="center"/>
          <w:ins w:id="1723" w:author="FRA" w:date="2024-04-25T18:10:00Z"/>
          <w:trPrChange w:id="1724" w:author="Fernandez Jimenez, Virginia" w:date="2024-05-03T11:10:00Z">
            <w:trPr>
              <w:jc w:val="center"/>
            </w:trPr>
          </w:trPrChange>
        </w:trPr>
        <w:tc>
          <w:tcPr>
            <w:tcW w:w="2102" w:type="pct"/>
            <w:tcBorders>
              <w:top w:val="single" w:sz="4" w:space="0" w:color="auto"/>
              <w:left w:val="single" w:sz="4" w:space="0" w:color="auto"/>
              <w:bottom w:val="single" w:sz="4" w:space="0" w:color="auto"/>
              <w:right w:val="single" w:sz="4" w:space="0" w:color="auto"/>
            </w:tcBorders>
            <w:hideMark/>
            <w:tcPrChange w:id="1725" w:author="Fernandez Jimenez, Virginia" w:date="2024-05-03T11:10:00Z">
              <w:tcPr>
                <w:tcW w:w="2139" w:type="pct"/>
                <w:tcBorders>
                  <w:top w:val="single" w:sz="4" w:space="0" w:color="auto"/>
                  <w:left w:val="single" w:sz="4" w:space="0" w:color="auto"/>
                  <w:bottom w:val="single" w:sz="4" w:space="0" w:color="auto"/>
                  <w:right w:val="single" w:sz="4" w:space="0" w:color="auto"/>
                </w:tcBorders>
                <w:hideMark/>
              </w:tcPr>
            </w:tcPrChange>
          </w:tcPr>
          <w:p w14:paraId="2D26C999" w14:textId="77777777" w:rsidR="00C80242" w:rsidRPr="006A7240" w:rsidRDefault="00C80242" w:rsidP="00F51488">
            <w:pPr>
              <w:pStyle w:val="Tabletext"/>
              <w:rPr>
                <w:ins w:id="1726" w:author="FRA" w:date="2024-04-25T18:10:00Z"/>
              </w:rPr>
            </w:pPr>
            <w:ins w:id="1727" w:author="FRA" w:date="2024-04-25T18:10:00Z">
              <w:r w:rsidRPr="006A7240">
                <w:t>Transmit antenna gain pattern</w:t>
              </w:r>
            </w:ins>
          </w:p>
        </w:tc>
        <w:tc>
          <w:tcPr>
            <w:tcW w:w="647" w:type="pct"/>
            <w:tcBorders>
              <w:top w:val="single" w:sz="4" w:space="0" w:color="auto"/>
              <w:left w:val="single" w:sz="4" w:space="0" w:color="auto"/>
              <w:bottom w:val="single" w:sz="4" w:space="0" w:color="auto"/>
              <w:right w:val="single" w:sz="4" w:space="0" w:color="auto"/>
            </w:tcBorders>
            <w:tcPrChange w:id="1728" w:author="Fernandez Jimenez, Virginia" w:date="2024-05-03T11:10:00Z">
              <w:tcPr>
                <w:tcW w:w="658" w:type="pct"/>
                <w:tcBorders>
                  <w:top w:val="single" w:sz="4" w:space="0" w:color="auto"/>
                  <w:left w:val="single" w:sz="4" w:space="0" w:color="auto"/>
                  <w:bottom w:val="single" w:sz="4" w:space="0" w:color="auto"/>
                  <w:right w:val="single" w:sz="4" w:space="0" w:color="auto"/>
                </w:tcBorders>
              </w:tcPr>
            </w:tcPrChange>
          </w:tcPr>
          <w:p w14:paraId="4410C9B9" w14:textId="77777777" w:rsidR="00C80242" w:rsidRPr="006A7240" w:rsidRDefault="00C80242" w:rsidP="00F51488">
            <w:pPr>
              <w:pStyle w:val="Tabletext"/>
              <w:jc w:val="center"/>
              <w:rPr>
                <w:ins w:id="1729" w:author="FRA" w:date="2024-04-25T18:10:00Z"/>
              </w:rPr>
            </w:pPr>
          </w:p>
        </w:tc>
        <w:tc>
          <w:tcPr>
            <w:tcW w:w="1129" w:type="pct"/>
            <w:tcBorders>
              <w:top w:val="single" w:sz="4" w:space="0" w:color="auto"/>
              <w:left w:val="single" w:sz="4" w:space="0" w:color="auto"/>
              <w:bottom w:val="single" w:sz="4" w:space="0" w:color="auto"/>
              <w:right w:val="single" w:sz="4" w:space="0" w:color="auto"/>
            </w:tcBorders>
            <w:hideMark/>
            <w:tcPrChange w:id="1730" w:author="Fernandez Jimenez, Virginia" w:date="2024-05-03T11:10:00Z">
              <w:tcPr>
                <w:tcW w:w="1061" w:type="pct"/>
                <w:tcBorders>
                  <w:top w:val="single" w:sz="4" w:space="0" w:color="auto"/>
                  <w:left w:val="single" w:sz="4" w:space="0" w:color="auto"/>
                  <w:bottom w:val="single" w:sz="4" w:space="0" w:color="auto"/>
                  <w:right w:val="single" w:sz="4" w:space="0" w:color="auto"/>
                </w:tcBorders>
                <w:hideMark/>
              </w:tcPr>
            </w:tcPrChange>
          </w:tcPr>
          <w:p w14:paraId="5317A190" w14:textId="77777777" w:rsidR="00C80242" w:rsidRPr="006A7240" w:rsidRDefault="00C80242" w:rsidP="00F51488">
            <w:pPr>
              <w:pStyle w:val="Tabletext"/>
              <w:tabs>
                <w:tab w:val="clear" w:pos="1134"/>
              </w:tabs>
              <w:jc w:val="center"/>
              <w:rPr>
                <w:ins w:id="1731" w:author="FRA" w:date="2024-04-25T18:10:00Z"/>
              </w:rPr>
            </w:pPr>
            <w:ins w:id="1732" w:author="FRA" w:date="2024-04-25T18:10:00Z">
              <w:r w:rsidRPr="006A7240">
                <w:t>Rec. ITU-R S.672</w:t>
              </w:r>
            </w:ins>
          </w:p>
        </w:tc>
        <w:tc>
          <w:tcPr>
            <w:tcW w:w="1121" w:type="pct"/>
            <w:tcBorders>
              <w:top w:val="single" w:sz="4" w:space="0" w:color="auto"/>
              <w:left w:val="single" w:sz="4" w:space="0" w:color="auto"/>
              <w:bottom w:val="single" w:sz="4" w:space="0" w:color="auto"/>
              <w:right w:val="single" w:sz="4" w:space="0" w:color="auto"/>
            </w:tcBorders>
            <w:hideMark/>
            <w:tcPrChange w:id="1733" w:author="Fernandez Jimenez, Virginia" w:date="2024-05-03T11:10:00Z">
              <w:tcPr>
                <w:tcW w:w="1141" w:type="pct"/>
                <w:tcBorders>
                  <w:top w:val="single" w:sz="4" w:space="0" w:color="auto"/>
                  <w:left w:val="single" w:sz="4" w:space="0" w:color="auto"/>
                  <w:bottom w:val="single" w:sz="4" w:space="0" w:color="auto"/>
                  <w:right w:val="single" w:sz="4" w:space="0" w:color="auto"/>
                </w:tcBorders>
                <w:hideMark/>
              </w:tcPr>
            </w:tcPrChange>
          </w:tcPr>
          <w:p w14:paraId="4C9DE59B" w14:textId="77777777" w:rsidR="00C80242" w:rsidRPr="006A7240" w:rsidRDefault="00C80242" w:rsidP="00F51488">
            <w:pPr>
              <w:pStyle w:val="Tabletext"/>
              <w:tabs>
                <w:tab w:val="clear" w:pos="1134"/>
              </w:tabs>
              <w:jc w:val="center"/>
              <w:rPr>
                <w:ins w:id="1734" w:author="FRA" w:date="2024-04-25T18:10:00Z"/>
              </w:rPr>
            </w:pPr>
            <w:ins w:id="1735" w:author="FRA" w:date="2024-04-25T18:10:00Z">
              <w:r w:rsidRPr="006A7240">
                <w:t>Rec. ITU-R S.672</w:t>
              </w:r>
            </w:ins>
          </w:p>
        </w:tc>
      </w:tr>
      <w:tr w:rsidR="00C80242" w:rsidRPr="006A7240" w14:paraId="1231F509" w14:textId="77777777" w:rsidTr="004D2615">
        <w:trPr>
          <w:jc w:val="center"/>
          <w:ins w:id="1736" w:author="FRA" w:date="2024-04-25T18:10:00Z"/>
          <w:trPrChange w:id="1737" w:author="Fernandez Jimenez, Virginia" w:date="2024-05-03T11:09:00Z">
            <w:trPr>
              <w:jc w:val="center"/>
            </w:trPr>
          </w:trPrChange>
        </w:trPr>
        <w:tc>
          <w:tcPr>
            <w:tcW w:w="2102" w:type="pct"/>
            <w:tcBorders>
              <w:top w:val="single" w:sz="4" w:space="0" w:color="auto"/>
              <w:left w:val="single" w:sz="4" w:space="0" w:color="auto"/>
              <w:bottom w:val="single" w:sz="4" w:space="0" w:color="auto"/>
              <w:right w:val="single" w:sz="4" w:space="0" w:color="auto"/>
            </w:tcBorders>
            <w:hideMark/>
            <w:tcPrChange w:id="1738" w:author="Fernandez Jimenez, Virginia" w:date="2024-05-03T11:09:00Z">
              <w:tcPr>
                <w:tcW w:w="2139" w:type="pct"/>
                <w:tcBorders>
                  <w:top w:val="single" w:sz="4" w:space="0" w:color="auto"/>
                  <w:left w:val="single" w:sz="4" w:space="0" w:color="auto"/>
                  <w:bottom w:val="single" w:sz="4" w:space="0" w:color="auto"/>
                  <w:right w:val="single" w:sz="4" w:space="0" w:color="auto"/>
                </w:tcBorders>
                <w:hideMark/>
              </w:tcPr>
            </w:tcPrChange>
          </w:tcPr>
          <w:p w14:paraId="692C5D95" w14:textId="77777777" w:rsidR="00C80242" w:rsidRPr="006A7240" w:rsidRDefault="00C80242" w:rsidP="00F51488">
            <w:pPr>
              <w:pStyle w:val="Tabletext"/>
              <w:rPr>
                <w:ins w:id="1739" w:author="FRA" w:date="2024-04-25T18:10:00Z"/>
              </w:rPr>
            </w:pPr>
            <w:ins w:id="1740" w:author="FRA" w:date="2024-04-25T18:10:00Z">
              <w:r w:rsidRPr="006A7240">
                <w:t>Maximum Transmit e.i.r.p. spectral density</w:t>
              </w:r>
            </w:ins>
          </w:p>
        </w:tc>
        <w:tc>
          <w:tcPr>
            <w:tcW w:w="647" w:type="pct"/>
            <w:tcBorders>
              <w:top w:val="single" w:sz="4" w:space="0" w:color="auto"/>
              <w:left w:val="single" w:sz="4" w:space="0" w:color="auto"/>
              <w:bottom w:val="single" w:sz="4" w:space="0" w:color="auto"/>
              <w:right w:val="single" w:sz="4" w:space="0" w:color="auto"/>
            </w:tcBorders>
            <w:hideMark/>
            <w:tcPrChange w:id="1741" w:author="Fernandez Jimenez, Virginia" w:date="2024-05-03T11:09:00Z">
              <w:tcPr>
                <w:tcW w:w="658" w:type="pct"/>
                <w:tcBorders>
                  <w:top w:val="single" w:sz="4" w:space="0" w:color="auto"/>
                  <w:left w:val="single" w:sz="4" w:space="0" w:color="auto"/>
                  <w:bottom w:val="single" w:sz="4" w:space="0" w:color="auto"/>
                  <w:right w:val="single" w:sz="4" w:space="0" w:color="auto"/>
                </w:tcBorders>
                <w:hideMark/>
              </w:tcPr>
            </w:tcPrChange>
          </w:tcPr>
          <w:p w14:paraId="660F1C5B" w14:textId="77777777" w:rsidR="00C80242" w:rsidRPr="006A7240" w:rsidRDefault="00C80242" w:rsidP="00F51488">
            <w:pPr>
              <w:pStyle w:val="Tabletext"/>
              <w:jc w:val="center"/>
              <w:rPr>
                <w:ins w:id="1742" w:author="FRA" w:date="2024-04-25T18:10:00Z"/>
              </w:rPr>
            </w:pPr>
            <w:ins w:id="1743" w:author="FRA" w:date="2024-04-25T18:10:00Z">
              <w:r w:rsidRPr="006A7240">
                <w:t>(dBW/Hz)</w:t>
              </w:r>
            </w:ins>
          </w:p>
        </w:tc>
        <w:tc>
          <w:tcPr>
            <w:tcW w:w="2251" w:type="pct"/>
            <w:gridSpan w:val="2"/>
            <w:tcBorders>
              <w:top w:val="single" w:sz="4" w:space="0" w:color="auto"/>
              <w:left w:val="single" w:sz="4" w:space="0" w:color="auto"/>
              <w:bottom w:val="single" w:sz="4" w:space="0" w:color="auto"/>
              <w:right w:val="single" w:sz="4" w:space="0" w:color="auto"/>
            </w:tcBorders>
            <w:tcPrChange w:id="1744" w:author="Fernandez Jimenez, Virginia" w:date="2024-05-03T11:09:00Z">
              <w:tcPr>
                <w:tcW w:w="2202" w:type="pct"/>
                <w:gridSpan w:val="2"/>
                <w:tcBorders>
                  <w:top w:val="single" w:sz="4" w:space="0" w:color="auto"/>
                  <w:left w:val="single" w:sz="4" w:space="0" w:color="auto"/>
                  <w:bottom w:val="single" w:sz="4" w:space="0" w:color="auto"/>
                  <w:right w:val="single" w:sz="4" w:space="0" w:color="auto"/>
                </w:tcBorders>
              </w:tcPr>
            </w:tcPrChange>
          </w:tcPr>
          <w:p w14:paraId="6CBFB93B" w14:textId="0E838AB0" w:rsidR="00C80242" w:rsidRPr="006A7240" w:rsidRDefault="00C80242" w:rsidP="00F51488">
            <w:pPr>
              <w:pStyle w:val="Tabletext"/>
              <w:tabs>
                <w:tab w:val="clear" w:pos="1134"/>
              </w:tabs>
              <w:jc w:val="center"/>
              <w:rPr>
                <w:ins w:id="1745" w:author="FRA" w:date="2024-04-25T18:10:00Z"/>
                <w:highlight w:val="yellow"/>
              </w:rPr>
            </w:pPr>
            <w:ins w:id="1746" w:author="FRA" w:date="2024-04-25T18:10:00Z">
              <w:r w:rsidRPr="006A7240">
                <w:t xml:space="preserve">Complies with Table </w:t>
              </w:r>
              <w:r w:rsidRPr="006A7240">
                <w:rPr>
                  <w:b/>
                  <w:bCs/>
                </w:rPr>
                <w:t>21-4</w:t>
              </w:r>
              <w:r w:rsidRPr="006A7240">
                <w:t xml:space="preserve"> of RR</w:t>
              </w:r>
            </w:ins>
            <w:ins w:id="1747" w:author="Fernandez Jimenez, Virginia" w:date="2024-05-03T11:09:00Z">
              <w:r w:rsidR="004D2615">
                <w:t xml:space="preserve"> </w:t>
              </w:r>
            </w:ins>
            <w:ins w:id="1748" w:author="FRA" w:date="2024-04-25T18:10:00Z">
              <w:r w:rsidRPr="006A7240">
                <w:t xml:space="preserve">Article </w:t>
              </w:r>
              <w:r w:rsidRPr="006A7240">
                <w:rPr>
                  <w:b/>
                  <w:bCs/>
                </w:rPr>
                <w:t>21</w:t>
              </w:r>
            </w:ins>
          </w:p>
        </w:tc>
      </w:tr>
    </w:tbl>
    <w:p w14:paraId="219223A0" w14:textId="77777777" w:rsidR="00C80242" w:rsidRPr="006A7240" w:rsidRDefault="00C80242" w:rsidP="00C80242">
      <w:pPr>
        <w:pStyle w:val="Tablefin"/>
        <w:rPr>
          <w:ins w:id="1749" w:author="FRA" w:date="2024-04-25T18:10:00Z"/>
        </w:rPr>
      </w:pPr>
    </w:p>
    <w:p w14:paraId="7E6D844B" w14:textId="77777777" w:rsidR="00C80242" w:rsidRPr="006A7240" w:rsidRDefault="00C80242" w:rsidP="00C80242">
      <w:pPr>
        <w:rPr>
          <w:ins w:id="1750" w:author="FRA" w:date="2024-04-25T18:10:00Z"/>
          <w:sz w:val="28"/>
        </w:rPr>
      </w:pPr>
      <w:ins w:id="1751" w:author="FRA" w:date="2024-04-25T18:10:00Z">
        <w:r w:rsidRPr="006A7240">
          <w:rPr>
            <w:sz w:val="28"/>
          </w:rPr>
          <w:br w:type="page"/>
        </w:r>
      </w:ins>
    </w:p>
    <w:p w14:paraId="243D339E" w14:textId="77777777" w:rsidR="00C80242" w:rsidRPr="006A7240" w:rsidRDefault="00C80242" w:rsidP="00C80242">
      <w:pPr>
        <w:pStyle w:val="AnnexNo"/>
      </w:pPr>
      <w:r w:rsidRPr="006A7240">
        <w:lastRenderedPageBreak/>
        <w:t>ANNEX 2</w:t>
      </w:r>
    </w:p>
    <w:p w14:paraId="5AF1E83F" w14:textId="77777777" w:rsidR="00C80242" w:rsidRPr="006A7240" w:rsidRDefault="00C80242" w:rsidP="00C80242">
      <w:pPr>
        <w:pStyle w:val="Heading1"/>
      </w:pPr>
      <w:r w:rsidRPr="006A7240">
        <w:t>1</w:t>
      </w:r>
      <w:r w:rsidRPr="006A7240">
        <w:tab/>
        <w:t>MSS and MMSS protection criteria</w:t>
      </w:r>
    </w:p>
    <w:p w14:paraId="5D740D33" w14:textId="69E93DCB" w:rsidR="00C80242" w:rsidRPr="006A7240" w:rsidRDefault="00C80242" w:rsidP="004D2615">
      <w:pPr>
        <w:pStyle w:val="EditorsNote"/>
      </w:pPr>
      <w:r w:rsidRPr="006A7240">
        <w:t>[Editor’s Note: Further discussions are needed on the development of the appropriate MSS protection criteria to be used for studies. Other proposals, including those made to the April 2024 WP</w:t>
      </w:r>
      <w:r w:rsidR="004D2615">
        <w:t> </w:t>
      </w:r>
      <w:r w:rsidRPr="006A7240">
        <w:t>4C meeting include an I/N</w:t>
      </w:r>
      <w:r w:rsidR="004D2615">
        <w:t xml:space="preserve"> </w:t>
      </w:r>
      <w:r w:rsidRPr="006A7240">
        <w:t>=</w:t>
      </w:r>
      <w:r w:rsidR="004D2615">
        <w:t xml:space="preserve"> ‒</w:t>
      </w:r>
      <w:r w:rsidRPr="006A7240">
        <w:t>6</w:t>
      </w:r>
    </w:p>
    <w:p w14:paraId="482B53FD" w14:textId="77777777" w:rsidR="00C80242" w:rsidRPr="006A7240" w:rsidRDefault="00C80242" w:rsidP="004D2615"/>
    <w:tbl>
      <w:tblPr>
        <w:tblStyle w:val="TableGrid"/>
        <w:tblW w:w="0" w:type="auto"/>
        <w:jc w:val="center"/>
        <w:tblLook w:val="04A0" w:firstRow="1" w:lastRow="0" w:firstColumn="1" w:lastColumn="0" w:noHBand="0" w:noVBand="1"/>
      </w:tblPr>
      <w:tblGrid>
        <w:gridCol w:w="3294"/>
        <w:gridCol w:w="3107"/>
      </w:tblGrid>
      <w:tr w:rsidR="00C80242" w:rsidRPr="006A7240" w14:paraId="78A06DE4" w14:textId="77777777" w:rsidTr="004D2615">
        <w:trPr>
          <w:jc w:val="center"/>
        </w:trPr>
        <w:tc>
          <w:tcPr>
            <w:tcW w:w="3294" w:type="dxa"/>
            <w:tcBorders>
              <w:top w:val="single" w:sz="4" w:space="0" w:color="auto"/>
              <w:left w:val="single" w:sz="4" w:space="0" w:color="auto"/>
              <w:bottom w:val="single" w:sz="4" w:space="0" w:color="auto"/>
              <w:right w:val="single" w:sz="4" w:space="0" w:color="auto"/>
            </w:tcBorders>
            <w:hideMark/>
          </w:tcPr>
          <w:p w14:paraId="4141F16B" w14:textId="77777777" w:rsidR="00C80242" w:rsidRPr="006A7240" w:rsidRDefault="00C80242" w:rsidP="00F51488">
            <w:pPr>
              <w:pStyle w:val="Tablehead"/>
              <w:rPr>
                <w:i/>
              </w:rPr>
            </w:pPr>
            <w:r w:rsidRPr="006A7240">
              <w:rPr>
                <w:i/>
              </w:rPr>
              <w:t xml:space="preserve">Percentage of time for which the </w:t>
            </w:r>
            <w:r w:rsidRPr="006A7240">
              <w:rPr>
                <w:i/>
                <w:iCs/>
              </w:rPr>
              <w:t>I/N</w:t>
            </w:r>
            <w:r w:rsidRPr="006A7240">
              <w:rPr>
                <w:i/>
              </w:rPr>
              <w:t xml:space="preserve"> value could be exceeded (%)</w:t>
            </w:r>
          </w:p>
        </w:tc>
        <w:tc>
          <w:tcPr>
            <w:tcW w:w="3107" w:type="dxa"/>
            <w:tcBorders>
              <w:top w:val="single" w:sz="4" w:space="0" w:color="auto"/>
              <w:left w:val="single" w:sz="4" w:space="0" w:color="auto"/>
              <w:bottom w:val="single" w:sz="4" w:space="0" w:color="auto"/>
              <w:right w:val="single" w:sz="4" w:space="0" w:color="auto"/>
            </w:tcBorders>
          </w:tcPr>
          <w:p w14:paraId="19D76DEA" w14:textId="77777777" w:rsidR="00C80242" w:rsidRPr="006A7240" w:rsidRDefault="00C80242" w:rsidP="00F51488">
            <w:pPr>
              <w:pStyle w:val="Tablehead"/>
              <w:rPr>
                <w:i/>
              </w:rPr>
            </w:pPr>
            <w:r w:rsidRPr="006A7240">
              <w:rPr>
                <w:i/>
                <w:iCs/>
              </w:rPr>
              <w:t>I/N</w:t>
            </w:r>
            <w:r w:rsidRPr="006A7240">
              <w:rPr>
                <w:i/>
              </w:rPr>
              <w:t xml:space="preserve"> Criteria (dB) </w:t>
            </w:r>
          </w:p>
        </w:tc>
      </w:tr>
      <w:tr w:rsidR="00C80242" w:rsidRPr="006A7240" w14:paraId="47891D84" w14:textId="77777777" w:rsidTr="004D2615">
        <w:trPr>
          <w:trHeight w:val="737"/>
          <w:jc w:val="center"/>
        </w:trPr>
        <w:tc>
          <w:tcPr>
            <w:tcW w:w="3294" w:type="dxa"/>
            <w:tcBorders>
              <w:top w:val="single" w:sz="4" w:space="0" w:color="auto"/>
              <w:left w:val="single" w:sz="4" w:space="0" w:color="auto"/>
              <w:bottom w:val="single" w:sz="4" w:space="0" w:color="auto"/>
              <w:right w:val="single" w:sz="4" w:space="0" w:color="auto"/>
            </w:tcBorders>
            <w:vAlign w:val="center"/>
          </w:tcPr>
          <w:p w14:paraId="3DA4B366" w14:textId="77777777" w:rsidR="00C80242" w:rsidRPr="006A7240" w:rsidRDefault="00C80242" w:rsidP="00F51488">
            <w:pPr>
              <w:pStyle w:val="Tabletext"/>
              <w:tabs>
                <w:tab w:val="center" w:pos="1586"/>
                <w:tab w:val="right" w:pos="3172"/>
              </w:tabs>
              <w:jc w:val="center"/>
              <w:rPr>
                <w:i/>
              </w:rPr>
            </w:pPr>
            <w:r w:rsidRPr="006A7240">
              <w:rPr>
                <w:i/>
              </w:rPr>
              <w:t>20%</w:t>
            </w:r>
          </w:p>
          <w:p w14:paraId="7283155C" w14:textId="77777777" w:rsidR="00C80242" w:rsidRPr="006A7240" w:rsidRDefault="00C80242" w:rsidP="00F51488">
            <w:pPr>
              <w:pStyle w:val="Tabletext"/>
              <w:tabs>
                <w:tab w:val="center" w:pos="1586"/>
                <w:tab w:val="right" w:pos="3172"/>
              </w:tabs>
              <w:jc w:val="center"/>
              <w:rPr>
                <w:i/>
              </w:rPr>
            </w:pPr>
            <w:r w:rsidRPr="006A7240">
              <w:rPr>
                <w:i/>
              </w:rPr>
              <w:t>0.005%</w:t>
            </w:r>
          </w:p>
        </w:tc>
        <w:tc>
          <w:tcPr>
            <w:tcW w:w="3107" w:type="dxa"/>
            <w:tcBorders>
              <w:top w:val="single" w:sz="4" w:space="0" w:color="auto"/>
              <w:left w:val="single" w:sz="4" w:space="0" w:color="auto"/>
              <w:bottom w:val="single" w:sz="4" w:space="0" w:color="auto"/>
              <w:right w:val="single" w:sz="4" w:space="0" w:color="auto"/>
            </w:tcBorders>
            <w:vAlign w:val="center"/>
          </w:tcPr>
          <w:p w14:paraId="29D76B4D" w14:textId="7EB4C968" w:rsidR="00C80242" w:rsidRPr="006A7240" w:rsidRDefault="004D2615" w:rsidP="00F51488">
            <w:pPr>
              <w:pStyle w:val="Tabletext"/>
              <w:jc w:val="center"/>
              <w:rPr>
                <w:i/>
              </w:rPr>
            </w:pPr>
            <w:r>
              <w:rPr>
                <w:i/>
              </w:rPr>
              <w:t>‒</w:t>
            </w:r>
            <w:r w:rsidR="00C80242" w:rsidRPr="006A7240">
              <w:rPr>
                <w:i/>
              </w:rPr>
              <w:t>10.5</w:t>
            </w:r>
          </w:p>
          <w:p w14:paraId="483C2CA2" w14:textId="3817E560" w:rsidR="00C80242" w:rsidRPr="006A7240" w:rsidRDefault="004D2615" w:rsidP="00F51488">
            <w:pPr>
              <w:pStyle w:val="Tabletext"/>
              <w:jc w:val="center"/>
              <w:rPr>
                <w:i/>
              </w:rPr>
            </w:pPr>
            <w:r>
              <w:rPr>
                <w:i/>
              </w:rPr>
              <w:t>‒</w:t>
            </w:r>
            <w:r w:rsidR="00C80242" w:rsidRPr="006A7240">
              <w:rPr>
                <w:i/>
              </w:rPr>
              <w:t>1.3</w:t>
            </w:r>
          </w:p>
        </w:tc>
      </w:tr>
    </w:tbl>
    <w:p w14:paraId="723E228C" w14:textId="77777777" w:rsidR="00C80242" w:rsidRPr="006A7240" w:rsidRDefault="00C80242" w:rsidP="004D2615">
      <w:pPr>
        <w:pStyle w:val="Tablefin"/>
      </w:pPr>
    </w:p>
    <w:p w14:paraId="01593344" w14:textId="77777777" w:rsidR="00C80242" w:rsidRPr="006A7240" w:rsidRDefault="00C80242" w:rsidP="004D2615">
      <w:r w:rsidRPr="006A7240">
        <w:t>Considering that receivers in the MSS and MMSS require protection from interference from other radiocommunication services, the protection criteria to be used for their protection in the sharing and compatibility studies with respect to IMT under WRC-27 agenda item 1.7 are summarized in the table below:</w:t>
      </w:r>
    </w:p>
    <w:p w14:paraId="561060FD" w14:textId="77777777" w:rsidR="00C80242" w:rsidRPr="006A7240" w:rsidRDefault="00C80242" w:rsidP="00C80242">
      <w:pPr>
        <w:pStyle w:val="TableNo"/>
        <w:spacing w:before="240"/>
      </w:pPr>
      <w:r w:rsidRPr="006A7240">
        <w:t xml:space="preserve">Table </w:t>
      </w:r>
      <w:r w:rsidRPr="006A7240">
        <w:fldChar w:fldCharType="begin"/>
      </w:r>
      <w:r w:rsidRPr="006A7240">
        <w:instrText xml:space="preserve"> SEQ Table \* ARABIC </w:instrText>
      </w:r>
      <w:r w:rsidRPr="006A7240">
        <w:fldChar w:fldCharType="separate"/>
      </w:r>
      <w:ins w:id="1752" w:author="FRA" w:date="2024-04-25T18:54:00Z">
        <w:r w:rsidRPr="006A7240">
          <w:t>12</w:t>
        </w:r>
      </w:ins>
      <w:del w:id="1753" w:author="FRA" w:date="2024-04-25T18:54:00Z">
        <w:r w:rsidRPr="006A7240" w:rsidDel="00E77538">
          <w:delText>8</w:delText>
        </w:r>
      </w:del>
      <w:r w:rsidRPr="006A7240">
        <w:fldChar w:fldCharType="end"/>
      </w:r>
    </w:p>
    <w:p w14:paraId="4D65A6F9" w14:textId="77777777" w:rsidR="00C80242" w:rsidRPr="006A7240" w:rsidRDefault="00C80242" w:rsidP="00C80242">
      <w:pPr>
        <w:pStyle w:val="Tabletitle"/>
      </w:pPr>
      <w:r w:rsidRPr="006A7240">
        <w:t xml:space="preserve">MSS and MMSS protection criteria for GSO and </w:t>
      </w:r>
      <w:commentRangeStart w:id="1754"/>
      <w:r w:rsidRPr="006A7240">
        <w:t xml:space="preserve">non-GSO </w:t>
      </w:r>
      <w:commentRangeEnd w:id="1754"/>
      <w:r w:rsidRPr="006A7240">
        <w:rPr>
          <w:rStyle w:val="CommentReference"/>
          <w:rFonts w:asciiTheme="minorHAnsi" w:eastAsiaTheme="minorHAnsi" w:hAnsiTheme="minorHAnsi" w:cstheme="minorBidi"/>
          <w:b w:val="0"/>
        </w:rPr>
        <w:commentReference w:id="1754"/>
      </w:r>
      <w:r w:rsidRPr="006A7240">
        <w:t>Earth-to-space and space-to-Earth</w:t>
      </w:r>
    </w:p>
    <w:tbl>
      <w:tblPr>
        <w:tblStyle w:val="TableGrid"/>
        <w:tblW w:w="0" w:type="auto"/>
        <w:jc w:val="center"/>
        <w:tblLook w:val="04A0" w:firstRow="1" w:lastRow="0" w:firstColumn="1" w:lastColumn="0" w:noHBand="0" w:noVBand="1"/>
      </w:tblPr>
      <w:tblGrid>
        <w:gridCol w:w="2079"/>
        <w:gridCol w:w="866"/>
        <w:gridCol w:w="966"/>
        <w:gridCol w:w="2110"/>
      </w:tblGrid>
      <w:tr w:rsidR="00C80242" w:rsidRPr="006A7240" w14:paraId="5BD7BF7B" w14:textId="77777777" w:rsidTr="00F51488">
        <w:trPr>
          <w:trHeight w:val="113"/>
          <w:jc w:val="center"/>
        </w:trPr>
        <w:tc>
          <w:tcPr>
            <w:tcW w:w="2079" w:type="dxa"/>
            <w:tcBorders>
              <w:top w:val="single" w:sz="4" w:space="0" w:color="auto"/>
              <w:left w:val="single" w:sz="4" w:space="0" w:color="auto"/>
              <w:bottom w:val="single" w:sz="4" w:space="0" w:color="auto"/>
              <w:right w:val="single" w:sz="4" w:space="0" w:color="auto"/>
            </w:tcBorders>
            <w:vAlign w:val="center"/>
            <w:hideMark/>
          </w:tcPr>
          <w:p w14:paraId="4FC37453" w14:textId="77777777" w:rsidR="00C80242" w:rsidRPr="006A7240" w:rsidRDefault="00C80242" w:rsidP="00F51488">
            <w:pPr>
              <w:pStyle w:val="Tablehead"/>
              <w:rPr>
                <w:i/>
                <w:iCs/>
              </w:rPr>
            </w:pPr>
            <w:r w:rsidRPr="006A7240">
              <w:rPr>
                <w:i/>
                <w:iCs/>
              </w:rPr>
              <w:t>I/N</w:t>
            </w:r>
          </w:p>
          <w:p w14:paraId="18527423" w14:textId="77777777" w:rsidR="00C80242" w:rsidRPr="006A7240" w:rsidRDefault="00C80242" w:rsidP="00F51488">
            <w:pPr>
              <w:pStyle w:val="Tablehead"/>
            </w:pPr>
            <w:r w:rsidRPr="006A7240">
              <w:t>(dB)</w:t>
            </w:r>
          </w:p>
        </w:tc>
        <w:tc>
          <w:tcPr>
            <w:tcW w:w="0" w:type="auto"/>
            <w:tcBorders>
              <w:top w:val="single" w:sz="4" w:space="0" w:color="auto"/>
              <w:left w:val="single" w:sz="4" w:space="0" w:color="auto"/>
              <w:bottom w:val="single" w:sz="4" w:space="0" w:color="auto"/>
              <w:right w:val="single" w:sz="4" w:space="0" w:color="auto"/>
            </w:tcBorders>
            <w:vAlign w:val="center"/>
            <w:hideMark/>
          </w:tcPr>
          <w:p w14:paraId="2E3E3058" w14:textId="77777777" w:rsidR="00C80242" w:rsidRPr="006A7240" w:rsidRDefault="00C80242" w:rsidP="00F51488">
            <w:pPr>
              <w:pStyle w:val="Tablehead"/>
            </w:pPr>
            <w:r w:rsidRPr="006A7240">
              <w:t>a</w:t>
            </w:r>
          </w:p>
        </w:tc>
        <w:tc>
          <w:tcPr>
            <w:tcW w:w="0" w:type="auto"/>
            <w:tcBorders>
              <w:top w:val="single" w:sz="4" w:space="0" w:color="auto"/>
              <w:left w:val="single" w:sz="4" w:space="0" w:color="auto"/>
              <w:bottom w:val="single" w:sz="4" w:space="0" w:color="auto"/>
              <w:right w:val="single" w:sz="4" w:space="0" w:color="auto"/>
            </w:tcBorders>
            <w:vAlign w:val="center"/>
            <w:hideMark/>
          </w:tcPr>
          <w:p w14:paraId="22D15A57" w14:textId="77777777" w:rsidR="00C80242" w:rsidRPr="006A7240" w:rsidRDefault="00C80242" w:rsidP="00F51488">
            <w:pPr>
              <w:pStyle w:val="Tablehead"/>
            </w:pPr>
            <w:r w:rsidRPr="006A7240">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54838230" w14:textId="77777777" w:rsidR="00C80242" w:rsidRPr="006A7240" w:rsidRDefault="00C80242" w:rsidP="00F51488">
            <w:pPr>
              <w:pStyle w:val="Tablehead"/>
            </w:pPr>
            <w:r w:rsidRPr="006A7240">
              <w:rPr>
                <w:i/>
                <w:iCs/>
              </w:rPr>
              <w:t>I/N</w:t>
            </w:r>
            <w:r w:rsidRPr="006A7240">
              <w:t xml:space="preserve"> CCDF</w:t>
            </w:r>
          </w:p>
          <w:p w14:paraId="54264952" w14:textId="77777777" w:rsidR="00C80242" w:rsidRPr="006A7240" w:rsidRDefault="00C80242" w:rsidP="00F51488">
            <w:pPr>
              <w:pStyle w:val="Tablehead"/>
            </w:pPr>
            <w:r w:rsidRPr="006A7240">
              <w:t>Percentage (P) of time</w:t>
            </w:r>
          </w:p>
        </w:tc>
      </w:tr>
      <w:tr w:rsidR="00C80242" w:rsidRPr="006A7240" w14:paraId="60A9E3CD" w14:textId="77777777" w:rsidTr="00F51488">
        <w:trPr>
          <w:trHeight w:val="113"/>
          <w:jc w:val="center"/>
        </w:trPr>
        <w:tc>
          <w:tcPr>
            <w:tcW w:w="2079" w:type="dxa"/>
            <w:tcBorders>
              <w:top w:val="single" w:sz="4" w:space="0" w:color="auto"/>
              <w:left w:val="single" w:sz="4" w:space="0" w:color="auto"/>
              <w:bottom w:val="single" w:sz="4" w:space="0" w:color="auto"/>
              <w:right w:val="single" w:sz="4" w:space="0" w:color="auto"/>
            </w:tcBorders>
            <w:vAlign w:val="center"/>
            <w:hideMark/>
          </w:tcPr>
          <w:p w14:paraId="7ED9B2B6" w14:textId="77777777" w:rsidR="00C80242" w:rsidRPr="006A7240" w:rsidRDefault="00000000" w:rsidP="00F51488">
            <w:pPr>
              <w:pStyle w:val="Tabletext"/>
            </w:pPr>
            <m:oMathPara>
              <m:oMath>
                <m:f>
                  <m:fPr>
                    <m:ctrlPr>
                      <w:rPr>
                        <w:rFonts w:ascii="Cambria Math" w:hAnsi="Cambria Math"/>
                      </w:rPr>
                    </m:ctrlPr>
                  </m:fPr>
                  <m:num>
                    <m:d>
                      <m:dPr>
                        <m:ctrlPr>
                          <w:rPr>
                            <w:rFonts w:ascii="Cambria Math" w:hAnsi="Cambria Math"/>
                          </w:rPr>
                        </m:ctrlPr>
                      </m:dPr>
                      <m:e>
                        <m:r>
                          <m:rPr>
                            <m:sty m:val="p"/>
                          </m:rPr>
                          <w:rPr>
                            <w:rFonts w:ascii="Cambria Math" w:hAnsi="Cambria Math"/>
                          </w:rPr>
                          <m:t>10×</m:t>
                        </m:r>
                        <m:sSub>
                          <m:sSubPr>
                            <m:ctrlPr>
                              <w:rPr>
                                <w:rFonts w:ascii="Cambria Math" w:hAnsi="Cambria Math"/>
                              </w:rPr>
                            </m:ctrlPr>
                          </m:sSubPr>
                          <m:e>
                            <m:r>
                              <w:rPr>
                                <w:rFonts w:ascii="Cambria Math" w:hAnsi="Cambria Math"/>
                              </w:rPr>
                              <m:t>log</m:t>
                            </m:r>
                          </m:e>
                          <m:sub>
                            <m:r>
                              <m:rPr>
                                <m:sty m:val="p"/>
                              </m:rPr>
                              <w:rPr>
                                <w:rFonts w:ascii="Cambria Math" w:hAnsi="Cambria Math"/>
                              </w:rPr>
                              <m:t>10</m:t>
                            </m:r>
                          </m:sub>
                        </m:sSub>
                        <m:d>
                          <m:dPr>
                            <m:ctrlPr>
                              <w:rPr>
                                <w:rFonts w:ascii="Cambria Math" w:hAnsi="Cambria Math"/>
                              </w:rPr>
                            </m:ctrlPr>
                          </m:dPr>
                          <m:e>
                            <m:r>
                              <w:rPr>
                                <w:rFonts w:ascii="Cambria Math" w:hAnsi="Cambria Math"/>
                              </w:rPr>
                              <m:t>P</m:t>
                            </m:r>
                          </m:e>
                        </m:d>
                        <m:r>
                          <m:rPr>
                            <m:sty m:val="p"/>
                          </m:rPr>
                          <w:rPr>
                            <w:rFonts w:ascii="Cambria Math" w:hAnsi="Cambria Math"/>
                          </w:rPr>
                          <m:t>-</m:t>
                        </m:r>
                        <m:r>
                          <w:rPr>
                            <w:rFonts w:ascii="Cambria Math" w:hAnsi="Cambria Math"/>
                          </w:rPr>
                          <m:t>b</m:t>
                        </m:r>
                      </m:e>
                    </m:d>
                  </m:num>
                  <m:den>
                    <m:r>
                      <w:rPr>
                        <w:rFonts w:ascii="Cambria Math" w:hAnsi="Cambria Math"/>
                      </w:rPr>
                      <m:t>a</m:t>
                    </m:r>
                  </m:den>
                </m:f>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00A9F8F1" w14:textId="77777777" w:rsidR="00C80242" w:rsidRPr="006A7240" w:rsidRDefault="00C80242" w:rsidP="00F51488">
            <w:pPr>
              <w:pStyle w:val="Tabletext"/>
              <w:jc w:val="center"/>
              <w:rPr>
                <w:sz w:val="16"/>
                <w:szCs w:val="12"/>
              </w:rPr>
            </w:pPr>
            <w:r w:rsidRPr="006A7240">
              <w:t>‒3.3842</w:t>
            </w:r>
          </w:p>
        </w:tc>
        <w:tc>
          <w:tcPr>
            <w:tcW w:w="0" w:type="auto"/>
            <w:tcBorders>
              <w:top w:val="single" w:sz="4" w:space="0" w:color="auto"/>
              <w:left w:val="single" w:sz="4" w:space="0" w:color="auto"/>
              <w:bottom w:val="single" w:sz="4" w:space="0" w:color="auto"/>
              <w:right w:val="single" w:sz="4" w:space="0" w:color="auto"/>
            </w:tcBorders>
            <w:vAlign w:val="center"/>
            <w:hideMark/>
          </w:tcPr>
          <w:p w14:paraId="13BFDCBE" w14:textId="77777777" w:rsidR="00C80242" w:rsidRPr="006A7240" w:rsidRDefault="00C80242" w:rsidP="00F51488">
            <w:pPr>
              <w:pStyle w:val="Tabletext"/>
              <w:jc w:val="center"/>
              <w:rPr>
                <w:sz w:val="16"/>
                <w:szCs w:val="12"/>
              </w:rPr>
            </w:pPr>
            <w:r w:rsidRPr="006A7240">
              <w:t>‒22.5235</w:t>
            </w:r>
          </w:p>
        </w:tc>
        <w:tc>
          <w:tcPr>
            <w:tcW w:w="0" w:type="auto"/>
            <w:tcBorders>
              <w:top w:val="single" w:sz="4" w:space="0" w:color="auto"/>
              <w:left w:val="single" w:sz="4" w:space="0" w:color="auto"/>
              <w:bottom w:val="single" w:sz="4" w:space="0" w:color="auto"/>
              <w:right w:val="single" w:sz="4" w:space="0" w:color="auto"/>
            </w:tcBorders>
            <w:vAlign w:val="center"/>
            <w:hideMark/>
          </w:tcPr>
          <w:p w14:paraId="4284186D" w14:textId="77777777" w:rsidR="00C80242" w:rsidRPr="006A7240" w:rsidRDefault="00C80242" w:rsidP="00F51488">
            <w:pPr>
              <w:pStyle w:val="Tabletext"/>
              <w:jc w:val="center"/>
            </w:pPr>
            <w:r w:rsidRPr="006A7240">
              <w:t>P &gt; 0.6 %</w:t>
            </w:r>
          </w:p>
        </w:tc>
      </w:tr>
      <w:tr w:rsidR="00C80242" w:rsidRPr="006A7240" w14:paraId="18F4A04F" w14:textId="77777777" w:rsidTr="00F51488">
        <w:trPr>
          <w:trHeight w:val="113"/>
          <w:jc w:val="center"/>
        </w:trPr>
        <w:tc>
          <w:tcPr>
            <w:tcW w:w="2079" w:type="dxa"/>
            <w:tcBorders>
              <w:top w:val="single" w:sz="4" w:space="0" w:color="auto"/>
              <w:left w:val="single" w:sz="4" w:space="0" w:color="auto"/>
              <w:bottom w:val="single" w:sz="4" w:space="0" w:color="auto"/>
              <w:right w:val="single" w:sz="4" w:space="0" w:color="auto"/>
            </w:tcBorders>
            <w:vAlign w:val="center"/>
            <w:hideMark/>
          </w:tcPr>
          <w:p w14:paraId="70951BAB" w14:textId="77777777" w:rsidR="00C80242" w:rsidRPr="006A7240" w:rsidRDefault="00000000" w:rsidP="00F51488">
            <w:pPr>
              <w:pStyle w:val="Tabletext"/>
            </w:pPr>
            <m:oMathPara>
              <m:oMath>
                <m:f>
                  <m:fPr>
                    <m:ctrlPr>
                      <w:rPr>
                        <w:rFonts w:ascii="Cambria Math" w:hAnsi="Cambria Math"/>
                      </w:rPr>
                    </m:ctrlPr>
                  </m:fPr>
                  <m:num>
                    <m:d>
                      <m:dPr>
                        <m:ctrlPr>
                          <w:rPr>
                            <w:rFonts w:ascii="Cambria Math" w:hAnsi="Cambria Math"/>
                          </w:rPr>
                        </m:ctrlPr>
                      </m:dPr>
                      <m:e>
                        <m:r>
                          <m:rPr>
                            <m:sty m:val="p"/>
                          </m:rPr>
                          <w:rPr>
                            <w:rFonts w:ascii="Cambria Math" w:hAnsi="Cambria Math"/>
                          </w:rPr>
                          <m:t>10×</m:t>
                        </m:r>
                        <m:sSub>
                          <m:sSubPr>
                            <m:ctrlPr>
                              <w:rPr>
                                <w:rFonts w:ascii="Cambria Math" w:hAnsi="Cambria Math"/>
                              </w:rPr>
                            </m:ctrlPr>
                          </m:sSubPr>
                          <m:e>
                            <m:r>
                              <w:rPr>
                                <w:rFonts w:ascii="Cambria Math" w:hAnsi="Cambria Math"/>
                              </w:rPr>
                              <m:t>log</m:t>
                            </m:r>
                          </m:e>
                          <m:sub>
                            <m:r>
                              <m:rPr>
                                <m:sty m:val="p"/>
                              </m:rPr>
                              <w:rPr>
                                <w:rFonts w:ascii="Cambria Math" w:hAnsi="Cambria Math"/>
                              </w:rPr>
                              <m:t>10</m:t>
                            </m:r>
                          </m:sub>
                        </m:sSub>
                        <m:d>
                          <m:dPr>
                            <m:ctrlPr>
                              <w:rPr>
                                <w:rFonts w:ascii="Cambria Math" w:hAnsi="Cambria Math"/>
                              </w:rPr>
                            </m:ctrlPr>
                          </m:dPr>
                          <m:e>
                            <m:r>
                              <w:rPr>
                                <w:rFonts w:ascii="Cambria Math" w:hAnsi="Cambria Math"/>
                              </w:rPr>
                              <m:t>P</m:t>
                            </m:r>
                          </m:e>
                        </m:d>
                        <m:r>
                          <m:rPr>
                            <m:sty m:val="p"/>
                          </m:rPr>
                          <w:rPr>
                            <w:rFonts w:ascii="Cambria Math" w:hAnsi="Cambria Math"/>
                          </w:rPr>
                          <m:t>-</m:t>
                        </m:r>
                        <m:r>
                          <w:rPr>
                            <w:rFonts w:ascii="Cambria Math" w:hAnsi="Cambria Math"/>
                          </w:rPr>
                          <m:t>b</m:t>
                        </m:r>
                      </m:e>
                    </m:d>
                  </m:num>
                  <m:den>
                    <m:r>
                      <w:rPr>
                        <w:rFonts w:ascii="Cambria Math" w:hAnsi="Cambria Math"/>
                      </w:rPr>
                      <m:t>a</m:t>
                    </m:r>
                  </m:den>
                </m:f>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2353540D" w14:textId="77777777" w:rsidR="00C80242" w:rsidRPr="006A7240" w:rsidRDefault="00C80242" w:rsidP="00F51488">
            <w:pPr>
              <w:pStyle w:val="Tabletext"/>
              <w:jc w:val="center"/>
              <w:rPr>
                <w:sz w:val="16"/>
                <w:szCs w:val="12"/>
              </w:rPr>
            </w:pPr>
            <w:r w:rsidRPr="006A7240">
              <w:t>‒2.4619</w:t>
            </w:r>
          </w:p>
        </w:tc>
        <w:tc>
          <w:tcPr>
            <w:tcW w:w="0" w:type="auto"/>
            <w:tcBorders>
              <w:top w:val="single" w:sz="4" w:space="0" w:color="auto"/>
              <w:left w:val="single" w:sz="4" w:space="0" w:color="auto"/>
              <w:bottom w:val="single" w:sz="4" w:space="0" w:color="auto"/>
              <w:right w:val="single" w:sz="4" w:space="0" w:color="auto"/>
            </w:tcBorders>
            <w:vAlign w:val="center"/>
            <w:hideMark/>
          </w:tcPr>
          <w:p w14:paraId="4ECC43F9" w14:textId="77777777" w:rsidR="00C80242" w:rsidRPr="006A7240" w:rsidRDefault="00C80242" w:rsidP="00F51488">
            <w:pPr>
              <w:pStyle w:val="Tabletext"/>
              <w:jc w:val="center"/>
              <w:rPr>
                <w:sz w:val="16"/>
                <w:szCs w:val="12"/>
              </w:rPr>
            </w:pPr>
            <w:r w:rsidRPr="006A7240">
              <w:t>‒16.9897</w:t>
            </w:r>
          </w:p>
        </w:tc>
        <w:tc>
          <w:tcPr>
            <w:tcW w:w="0" w:type="auto"/>
            <w:tcBorders>
              <w:top w:val="single" w:sz="4" w:space="0" w:color="auto"/>
              <w:left w:val="single" w:sz="4" w:space="0" w:color="auto"/>
              <w:bottom w:val="single" w:sz="4" w:space="0" w:color="auto"/>
              <w:right w:val="single" w:sz="4" w:space="0" w:color="auto"/>
            </w:tcBorders>
            <w:vAlign w:val="center"/>
            <w:hideMark/>
          </w:tcPr>
          <w:p w14:paraId="0D588BB7" w14:textId="77777777" w:rsidR="00C80242" w:rsidRPr="006A7240" w:rsidRDefault="00C80242" w:rsidP="00F51488">
            <w:pPr>
              <w:pStyle w:val="Tabletext"/>
              <w:jc w:val="center"/>
            </w:pPr>
            <w:r w:rsidRPr="006A7240">
              <w:t>P ≤ 0.6 %</w:t>
            </w:r>
          </w:p>
        </w:tc>
      </w:tr>
    </w:tbl>
    <w:p w14:paraId="7BB6AC58" w14:textId="77777777" w:rsidR="00C80242" w:rsidRPr="006A7240" w:rsidRDefault="00C80242" w:rsidP="00C80242">
      <w:pPr>
        <w:pStyle w:val="Tablefin"/>
      </w:pPr>
    </w:p>
    <w:p w14:paraId="29FEAE45" w14:textId="77777777" w:rsidR="00C80242" w:rsidRPr="006A7240" w:rsidRDefault="00C80242" w:rsidP="00C80242">
      <w:pPr>
        <w:pStyle w:val="FigureNo"/>
        <w:spacing w:before="240"/>
        <w:rPr>
          <w:i/>
          <w:iCs/>
        </w:rPr>
      </w:pPr>
      <w:r w:rsidRPr="006A7240">
        <w:lastRenderedPageBreak/>
        <w:t xml:space="preserve">Figure </w:t>
      </w:r>
      <w:r w:rsidRPr="006A7240">
        <w:rPr>
          <w:i/>
          <w:iCs/>
        </w:rPr>
        <w:fldChar w:fldCharType="begin"/>
      </w:r>
      <w:r w:rsidRPr="006A7240">
        <w:instrText xml:space="preserve"> SEQ Figure \* ARABIC </w:instrText>
      </w:r>
      <w:r w:rsidRPr="006A7240">
        <w:rPr>
          <w:i/>
          <w:iCs/>
        </w:rPr>
        <w:fldChar w:fldCharType="separate"/>
      </w:r>
      <w:r w:rsidRPr="006A7240">
        <w:t>2</w:t>
      </w:r>
      <w:r w:rsidRPr="006A7240">
        <w:rPr>
          <w:i/>
          <w:iCs/>
        </w:rPr>
        <w:fldChar w:fldCharType="end"/>
      </w:r>
    </w:p>
    <w:p w14:paraId="2A70621D" w14:textId="77777777" w:rsidR="00C80242" w:rsidRPr="006A7240" w:rsidRDefault="00C80242" w:rsidP="00C80242">
      <w:pPr>
        <w:pStyle w:val="Figuretitle"/>
        <w:rPr>
          <w:i/>
          <w:iCs/>
        </w:rPr>
      </w:pPr>
      <w:r w:rsidRPr="006A7240">
        <w:t>MSS/MMSS protection criteria to be used under WRC-27 agenda item 1.7</w:t>
      </w:r>
    </w:p>
    <w:p w14:paraId="3470AC3B" w14:textId="77777777" w:rsidR="00C80242" w:rsidRPr="006A7240" w:rsidRDefault="00C80242" w:rsidP="00C80242">
      <w:pPr>
        <w:pStyle w:val="Figure"/>
        <w:rPr>
          <w:noProof w:val="0"/>
        </w:rPr>
      </w:pPr>
      <w:r w:rsidRPr="006A7240">
        <w:rPr>
          <w:lang w:eastAsia="ko-KR"/>
        </w:rPr>
        <w:drawing>
          <wp:inline distT="0" distB="0" distL="0" distR="0" wp14:anchorId="6849D27C" wp14:editId="731CDFC5">
            <wp:extent cx="4660265" cy="3306559"/>
            <wp:effectExtent l="0" t="0" r="6985" b="8255"/>
            <wp:docPr id="2" name="Image 2" descr="A graph with a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A graph with a blue line&#10;&#10;Description automatically generated"/>
                    <pic:cNvPicPr>
                      <a:picLocks noChangeAspect="1" noChangeArrowheads="1"/>
                    </pic:cNvPicPr>
                  </pic:nvPicPr>
                  <pic:blipFill rotWithShape="1">
                    <a:blip r:embed="rId50">
                      <a:extLst>
                        <a:ext uri="{28A0092B-C50C-407E-A947-70E740481C1C}">
                          <a14:useLocalDpi xmlns:a14="http://schemas.microsoft.com/office/drawing/2010/main" val="0"/>
                        </a:ext>
                      </a:extLst>
                    </a:blip>
                    <a:srcRect t="4589"/>
                    <a:stretch/>
                  </pic:blipFill>
                  <pic:spPr bwMode="auto">
                    <a:xfrm>
                      <a:off x="0" y="0"/>
                      <a:ext cx="4662385" cy="3308063"/>
                    </a:xfrm>
                    <a:prstGeom prst="rect">
                      <a:avLst/>
                    </a:prstGeom>
                    <a:noFill/>
                    <a:ln>
                      <a:noFill/>
                    </a:ln>
                    <a:extLst>
                      <a:ext uri="{53640926-AAD7-44D8-BBD7-CCE9431645EC}">
                        <a14:shadowObscured xmlns:a14="http://schemas.microsoft.com/office/drawing/2010/main"/>
                      </a:ext>
                    </a:extLst>
                  </pic:spPr>
                </pic:pic>
              </a:graphicData>
            </a:graphic>
          </wp:inline>
        </w:drawing>
      </w:r>
    </w:p>
    <w:p w14:paraId="618C2807" w14:textId="77777777" w:rsidR="00C80242" w:rsidRPr="006A7240" w:rsidRDefault="00C80242" w:rsidP="00C80242">
      <w:r w:rsidRPr="006A7240">
        <w:t xml:space="preserve">It is to be noted that the protection criteria is expressed in terms of </w:t>
      </w:r>
      <w:r w:rsidRPr="006A7240">
        <w:rPr>
          <w:i/>
          <w:iCs/>
        </w:rPr>
        <w:t>I/N</w:t>
      </w:r>
      <w:r w:rsidRPr="006A7240">
        <w:t xml:space="preserve"> vs percentage of time and is to be met for each individual MSS/MMSS earth station receiver anywhere within the service area in the space-to-Earth direction. In the Earth-to-space direction, this protection criteria is to be met for each non-GSO and GSO space station receiver.</w:t>
      </w:r>
    </w:p>
    <w:p w14:paraId="58E87127" w14:textId="4A97A5C4" w:rsidR="00C80242" w:rsidRPr="006A7240" w:rsidRDefault="00C80242" w:rsidP="00C80242">
      <w:pPr>
        <w:spacing w:before="720"/>
        <w:jc w:val="center"/>
        <w:rPr>
          <w:lang w:eastAsia="zh-CN"/>
        </w:rPr>
      </w:pPr>
      <w:r w:rsidRPr="006A7240">
        <w:rPr>
          <w:lang w:eastAsia="zh-CN"/>
        </w:rPr>
        <w:t>_____________</w:t>
      </w:r>
    </w:p>
    <w:p w14:paraId="62E159D2" w14:textId="77777777" w:rsidR="000069D4" w:rsidRPr="006A7240" w:rsidRDefault="000069D4" w:rsidP="00DD4BED">
      <w:pPr>
        <w:rPr>
          <w:lang w:eastAsia="zh-CN"/>
        </w:rPr>
      </w:pPr>
    </w:p>
    <w:sectPr w:rsidR="000069D4" w:rsidRPr="006A7240" w:rsidSect="00C80242">
      <w:headerReference w:type="default" r:id="rId51"/>
      <w:footerReference w:type="default" r:id="rId52"/>
      <w:headerReference w:type="first" r:id="rId53"/>
      <w:footerReference w:type="first" r:id="rId54"/>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3" w:author="USA" w:date="2024-04-28T09:55:00Z" w:initials="DI">
    <w:p w14:paraId="35C18B04" w14:textId="77777777" w:rsidR="00C80242" w:rsidRPr="00E70CC5" w:rsidRDefault="00C80242" w:rsidP="00C80242">
      <w:pPr>
        <w:pStyle w:val="CommentText"/>
        <w:rPr>
          <w:lang w:val="en-GB"/>
        </w:rPr>
      </w:pPr>
      <w:r>
        <w:rPr>
          <w:rStyle w:val="CommentReference"/>
        </w:rPr>
        <w:annotationRef/>
      </w:r>
      <w:r w:rsidRPr="00E70CC5">
        <w:rPr>
          <w:lang w:val="en-GB"/>
        </w:rPr>
        <w:t>Addressed in first LS to 5D on the other bands ; no need to repeat</w:t>
      </w:r>
    </w:p>
  </w:comment>
  <w:comment w:id="236" w:author="USA" w:date="2024-04-28T10:10:00Z" w:initials="DI">
    <w:p w14:paraId="5CFEFB6F" w14:textId="77777777" w:rsidR="00E20538" w:rsidRDefault="00E20538" w:rsidP="00C80242">
      <w:r>
        <w:rPr>
          <w:rStyle w:val="CommentReference"/>
        </w:rPr>
        <w:annotationRef/>
      </w:r>
      <w:r w:rsidRPr="00E70CC5">
        <w:rPr>
          <w:rFonts w:asciiTheme="minorHAnsi" w:eastAsiaTheme="minorHAnsi" w:hAnsiTheme="minorHAnsi" w:cstheme="minorBidi"/>
          <w:color w:val="000000"/>
          <w:sz w:val="20"/>
        </w:rPr>
        <w:t>More information required on this assumption.</w:t>
      </w:r>
    </w:p>
    <w:p w14:paraId="3D00A924" w14:textId="77777777" w:rsidR="00E20538" w:rsidRPr="00E70CC5" w:rsidRDefault="00E20538" w:rsidP="00C80242">
      <w:pPr>
        <w:pStyle w:val="CommentText"/>
        <w:rPr>
          <w:lang w:val="en-GB"/>
        </w:rPr>
      </w:pPr>
    </w:p>
  </w:comment>
  <w:comment w:id="324" w:author="USA" w:date="2024-04-28T10:09:00Z" w:initials="DI">
    <w:p w14:paraId="5D659F6C" w14:textId="77777777" w:rsidR="00E20538" w:rsidRPr="00E70CC5" w:rsidRDefault="00E20538" w:rsidP="00C80242">
      <w:pPr>
        <w:pStyle w:val="CommentText"/>
        <w:rPr>
          <w:lang w:val="en-GB"/>
        </w:rPr>
      </w:pPr>
      <w:r>
        <w:rPr>
          <w:rStyle w:val="CommentReference"/>
        </w:rPr>
        <w:annotationRef/>
      </w:r>
      <w:r w:rsidRPr="00E70CC5">
        <w:rPr>
          <w:color w:val="000000"/>
          <w:lang w:val="en-GB"/>
        </w:rPr>
        <w:t xml:space="preserve"> typical elevation angles should also be provided to facilitate studies</w:t>
      </w:r>
    </w:p>
  </w:comment>
  <w:comment w:id="433" w:author="USA" w:date="2024-04-28T10:08:00Z" w:initials="DI">
    <w:p w14:paraId="1EA1C7CE" w14:textId="77777777" w:rsidR="00E20538" w:rsidRPr="00E70CC5" w:rsidRDefault="00E20538" w:rsidP="00C80242">
      <w:pPr>
        <w:pStyle w:val="CommentText"/>
        <w:rPr>
          <w:lang w:val="en-GB"/>
        </w:rPr>
      </w:pPr>
      <w:r>
        <w:rPr>
          <w:rStyle w:val="CommentReference"/>
        </w:rPr>
        <w:annotationRef/>
      </w:r>
      <w:r w:rsidRPr="00E70CC5">
        <w:rPr>
          <w:lang w:val="en-GB"/>
        </w:rPr>
        <w:t>There is a significant difference in the antenna gain with respect to the Tx antenna for this type for which reasoning is unclear.</w:t>
      </w:r>
    </w:p>
  </w:comment>
  <w:comment w:id="483" w:author="USA" w:date="2024-04-28T10:11:00Z" w:initials="DI">
    <w:p w14:paraId="3F7AEDF2" w14:textId="77777777" w:rsidR="00E20538" w:rsidRPr="00E70CC5" w:rsidRDefault="00E20538" w:rsidP="00C80242">
      <w:pPr>
        <w:pStyle w:val="CommentText"/>
        <w:rPr>
          <w:lang w:val="en-GB"/>
        </w:rPr>
      </w:pPr>
      <w:r>
        <w:rPr>
          <w:rStyle w:val="CommentReference"/>
        </w:rPr>
        <w:annotationRef/>
      </w:r>
      <w:r w:rsidRPr="00E70CC5">
        <w:rPr>
          <w:lang w:val="en-GB"/>
        </w:rPr>
        <w:t>Reference to model the pattern is required</w:t>
      </w:r>
    </w:p>
    <w:p w14:paraId="6A073B06" w14:textId="77777777" w:rsidR="00E20538" w:rsidRPr="00E70CC5" w:rsidRDefault="00E20538" w:rsidP="00C80242">
      <w:pPr>
        <w:pStyle w:val="CommentText"/>
        <w:rPr>
          <w:lang w:val="en-GB"/>
        </w:rPr>
      </w:pPr>
    </w:p>
  </w:comment>
  <w:comment w:id="493" w:author="USA" w:date="2024-04-28T10:12:00Z" w:initials="DI">
    <w:p w14:paraId="3270346A" w14:textId="77777777" w:rsidR="00E20538" w:rsidRPr="00E70CC5" w:rsidRDefault="00E20538" w:rsidP="00C80242">
      <w:pPr>
        <w:pStyle w:val="CommentText"/>
        <w:rPr>
          <w:lang w:val="en-GB"/>
        </w:rPr>
      </w:pPr>
      <w:r>
        <w:rPr>
          <w:rStyle w:val="CommentReference"/>
        </w:rPr>
        <w:annotationRef/>
      </w:r>
      <w:r w:rsidRPr="00E70CC5">
        <w:rPr>
          <w:color w:val="000000"/>
          <w:lang w:val="en-GB"/>
        </w:rPr>
        <w:t xml:space="preserve">Can typical elevation angles be provided? </w:t>
      </w:r>
      <w:r w:rsidRPr="00E70CC5">
        <w:rPr>
          <w:lang w:val="en-GB"/>
        </w:rPr>
        <w:t>Also, why is the min elevation angle different for Tx/Rx?</w:t>
      </w:r>
    </w:p>
  </w:comment>
  <w:comment w:id="845" w:author="USA" w:date="2024-04-28T10:13:00Z" w:initials="DI">
    <w:p w14:paraId="15979B2E" w14:textId="77777777" w:rsidR="00E20538" w:rsidRPr="00E70CC5" w:rsidRDefault="00E20538" w:rsidP="00C80242">
      <w:pPr>
        <w:pStyle w:val="CommentText"/>
        <w:rPr>
          <w:lang w:val="en-GB"/>
        </w:rPr>
      </w:pPr>
      <w:r>
        <w:rPr>
          <w:rStyle w:val="CommentReference"/>
        </w:rPr>
        <w:annotationRef/>
      </w:r>
      <w:r w:rsidRPr="00E70CC5">
        <w:rPr>
          <w:lang w:val="en-GB"/>
        </w:rPr>
        <w:t>Same comment as in Table 3.</w:t>
      </w:r>
    </w:p>
    <w:p w14:paraId="7428F0ED" w14:textId="77777777" w:rsidR="00E20538" w:rsidRPr="00E70CC5" w:rsidRDefault="00E20538" w:rsidP="00C80242">
      <w:pPr>
        <w:pStyle w:val="CommentText"/>
        <w:rPr>
          <w:lang w:val="en-GB"/>
        </w:rPr>
      </w:pPr>
    </w:p>
  </w:comment>
  <w:comment w:id="896" w:author="USA" w:date="2024-04-28T10:14:00Z" w:initials="DI">
    <w:p w14:paraId="61AF9D4C" w14:textId="77777777" w:rsidR="00E20538" w:rsidRPr="00E70CC5" w:rsidRDefault="00E20538" w:rsidP="00C80242">
      <w:pPr>
        <w:pStyle w:val="CommentText"/>
        <w:rPr>
          <w:lang w:val="en-GB"/>
        </w:rPr>
      </w:pPr>
      <w:r>
        <w:rPr>
          <w:rStyle w:val="CommentReference"/>
        </w:rPr>
        <w:annotationRef/>
      </w:r>
      <w:r w:rsidRPr="00E70CC5">
        <w:rPr>
          <w:lang w:val="en-GB"/>
        </w:rPr>
        <w:t>Same comment as in Table 3.</w:t>
      </w:r>
    </w:p>
    <w:p w14:paraId="29324759" w14:textId="77777777" w:rsidR="00E20538" w:rsidRPr="00E70CC5" w:rsidRDefault="00E20538" w:rsidP="00C80242">
      <w:pPr>
        <w:pStyle w:val="CommentText"/>
        <w:rPr>
          <w:lang w:val="en-GB"/>
        </w:rPr>
      </w:pPr>
    </w:p>
  </w:comment>
  <w:comment w:id="1014" w:author="Dante Ibarra" w:date="2024-04-28T11:07:00Z" w:initials="DI">
    <w:p w14:paraId="08E7F9E7" w14:textId="77777777" w:rsidR="00C80242" w:rsidRDefault="00C80242" w:rsidP="00C80242">
      <w:r>
        <w:rPr>
          <w:rStyle w:val="CommentReference"/>
        </w:rPr>
        <w:annotationRef/>
      </w:r>
      <w:r w:rsidRPr="00E70CC5">
        <w:rPr>
          <w:rFonts w:asciiTheme="minorHAnsi" w:eastAsiaTheme="minorHAnsi" w:hAnsiTheme="minorHAnsi" w:cstheme="minorBidi"/>
          <w:sz w:val="20"/>
        </w:rPr>
        <w:t>Question for clarification: Is this a NGSO system?</w:t>
      </w:r>
    </w:p>
  </w:comment>
  <w:comment w:id="1754" w:author="Dante Ibarra" w:date="2024-04-28T11:04:00Z" w:initials="DI">
    <w:p w14:paraId="466ABADB" w14:textId="77777777" w:rsidR="00C80242" w:rsidRDefault="00C80242" w:rsidP="00C80242">
      <w:r>
        <w:rPr>
          <w:rStyle w:val="CommentReference"/>
        </w:rPr>
        <w:annotationRef/>
      </w:r>
      <w:r w:rsidRPr="00E70CC5">
        <w:rPr>
          <w:rFonts w:asciiTheme="minorHAnsi" w:eastAsiaTheme="minorHAnsi" w:hAnsiTheme="minorHAnsi" w:cstheme="minorBidi"/>
          <w:sz w:val="20"/>
        </w:rPr>
        <w:t>Tables 3 &amp;4 indicate same earth station characteristics with high gain antennas. Table 5 and 7 indicate that the NGSO antennas have higher gain compared to the GSO antennas. With reduced propagation losses and higher gain, the NGSO system will have a significantly higher C/I compared to GSO systems and thus the protection criterion for both GSO and NGSO may not be the same and further discussion is needed on this topic.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C18B04" w15:done="0"/>
  <w15:commentEx w15:paraId="3D00A924" w15:done="0"/>
  <w15:commentEx w15:paraId="5D659F6C" w15:done="0"/>
  <w15:commentEx w15:paraId="1EA1C7CE" w15:done="0"/>
  <w15:commentEx w15:paraId="6A073B06" w15:done="0"/>
  <w15:commentEx w15:paraId="3270346A" w15:done="0"/>
  <w15:commentEx w15:paraId="7428F0ED" w15:done="0"/>
  <w15:commentEx w15:paraId="29324759" w15:done="0"/>
  <w15:commentEx w15:paraId="08E7F9E7" w15:done="0"/>
  <w15:commentEx w15:paraId="466ABA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5502AC7A" w16cex:dateUtc="2024-04-28T07:55:00Z"/>
  <w16cex:commentExtensible w16cex:durableId="1374BC30" w16cex:dateUtc="2024-04-28T08:10:00Z"/>
  <w16cex:commentExtensible w16cex:durableId="4371760B" w16cex:dateUtc="2024-04-28T08:09:00Z"/>
  <w16cex:commentExtensible w16cex:durableId="5142460D" w16cex:dateUtc="2024-04-28T08:08:00Z"/>
  <w16cex:commentExtensible w16cex:durableId="0FB2FBF1" w16cex:dateUtc="2024-04-28T08:11:00Z"/>
  <w16cex:commentExtensible w16cex:durableId="3F05BF13" w16cex:dateUtc="2024-04-28T08:12:00Z"/>
  <w16cex:commentExtensible w16cex:durableId="451F39EC" w16cex:dateUtc="2024-04-28T08:13:00Z"/>
  <w16cex:commentExtensible w16cex:durableId="3990E6E3" w16cex:dateUtc="2024-04-28T08:14:00Z"/>
  <w16cex:commentExtensible w16cex:durableId="29D8AC6E" w16cex:dateUtc="2024-04-28T09:07:00Z"/>
  <w16cex:commentExtensible w16cex:durableId="29D8ABB7" w16cex:dateUtc="2024-04-28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C18B04" w16cid:durableId="5502AC7A"/>
  <w16cid:commentId w16cid:paraId="3D00A924" w16cid:durableId="1374BC30"/>
  <w16cid:commentId w16cid:paraId="5D659F6C" w16cid:durableId="4371760B"/>
  <w16cid:commentId w16cid:paraId="1EA1C7CE" w16cid:durableId="5142460D"/>
  <w16cid:commentId w16cid:paraId="6A073B06" w16cid:durableId="0FB2FBF1"/>
  <w16cid:commentId w16cid:paraId="3270346A" w16cid:durableId="3F05BF13"/>
  <w16cid:commentId w16cid:paraId="7428F0ED" w16cid:durableId="451F39EC"/>
  <w16cid:commentId w16cid:paraId="29324759" w16cid:durableId="3990E6E3"/>
  <w16cid:commentId w16cid:paraId="08E7F9E7" w16cid:durableId="29D8AC6E"/>
  <w16cid:commentId w16cid:paraId="466ABADB" w16cid:durableId="29D8AB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7F286" w14:textId="77777777" w:rsidR="00926C46" w:rsidRDefault="00926C46">
      <w:r>
        <w:separator/>
      </w:r>
    </w:p>
  </w:endnote>
  <w:endnote w:type="continuationSeparator" w:id="0">
    <w:p w14:paraId="5CF5AAF1" w14:textId="77777777" w:rsidR="00926C46" w:rsidRDefault="00926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D9888" w14:textId="4A53886C" w:rsidR="00C80242" w:rsidRPr="00D73F56" w:rsidRDefault="00C80242" w:rsidP="00B8708C">
    <w:pPr>
      <w:pStyle w:val="Footer"/>
      <w:spacing w:before="240"/>
      <w:rPr>
        <w:lang w:val="en-US"/>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08AE1" w14:textId="73196CB2" w:rsidR="00C80242" w:rsidRDefault="00520FEE">
    <w:pPr>
      <w:pStyle w:val="Footer"/>
    </w:pPr>
    <w:r>
      <w:fldChar w:fldCharType="begin"/>
    </w:r>
    <w:r>
      <w:rPr>
        <w:lang w:val="en-US"/>
      </w:rPr>
      <w:instrText xml:space="preserve"> FILENAME \p \* MERGEFORMAT </w:instrText>
    </w:r>
    <w:r>
      <w:fldChar w:fldCharType="separate"/>
    </w:r>
    <w:r w:rsidR="00B8708C">
      <w:rPr>
        <w:lang w:val="en-US"/>
      </w:rPr>
      <w:t>M:\BRSGD\TEXT2023\SG04\WP4C\000\077\077N11e.docx</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08B9" w14:textId="04FB0ECB" w:rsidR="00FA124A" w:rsidRPr="002F7CB3" w:rsidRDefault="00000000">
    <w:pPr>
      <w:pStyle w:val="Footer"/>
      <w:rPr>
        <w:lang w:val="en-US"/>
      </w:rPr>
    </w:pPr>
    <w:fldSimple w:instr=" FILENAME \p \* MERGEFORMAT ">
      <w:r w:rsidR="00B8708C" w:rsidRPr="00B8708C">
        <w:rPr>
          <w:lang w:val="en-US"/>
        </w:rPr>
        <w:t>M</w:t>
      </w:r>
      <w:r w:rsidR="00B8708C">
        <w:t>:\BRSGD\TEXT2023\SG04\WP4C\000\077\077N11e.docx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ins w:id="1755" w:author="Dilapi, Christine (HII-Mission Technologies)" w:date="2024-07-12T14:52:00Z">
      <w:r w:rsidR="00340B5D">
        <w:t>12.07.24</w:t>
      </w:r>
    </w:ins>
    <w:ins w:id="1756" w:author="USA" w:date="2024-07-10T23:49:00Z">
      <w:del w:id="1757" w:author="Dilapi, Christine (HII-Mission Technologies)" w:date="2024-07-12T08:11:00Z">
        <w:r w:rsidR="00E20538" w:rsidDel="000F21B1">
          <w:delText>10.07.24</w:delText>
        </w:r>
      </w:del>
    </w:ins>
    <w:ins w:id="1758" w:author="USA Author" w:date="2024-07-03T10:24:00Z">
      <w:del w:id="1759" w:author="Dilapi, Christine (HII-Mission Technologies)" w:date="2024-07-12T08:11:00Z">
        <w:r w:rsidR="005400D1" w:rsidDel="000F21B1">
          <w:delText>03.07.24</w:delText>
        </w:r>
      </w:del>
    </w:ins>
    <w:del w:id="1760" w:author="Dilapi, Christine (HII-Mission Technologies)" w:date="2024-07-12T08:11:00Z">
      <w:r w:rsidR="000527C9" w:rsidDel="000F21B1">
        <w:delText>03.05.24</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B8708C">
      <w:t>21.02.08</w:t>
    </w:r>
    <w:r w:rsidR="00D02712">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39335" w14:textId="28FB8BA2" w:rsidR="00FA124A" w:rsidRPr="002F7CB3" w:rsidRDefault="00000000" w:rsidP="00E6257C">
    <w:pPr>
      <w:pStyle w:val="Footer"/>
      <w:rPr>
        <w:lang w:val="en-US"/>
      </w:rPr>
    </w:pPr>
    <w:fldSimple w:instr=" FILENAME \p \* MERGEFORMAT ">
      <w:r w:rsidR="00B8708C" w:rsidRPr="00B8708C">
        <w:rPr>
          <w:lang w:val="en-US"/>
        </w:rPr>
        <w:t>M</w:t>
      </w:r>
      <w:r w:rsidR="00B8708C">
        <w:t>:\BRSGD\TEXT2023\SG04\WP4C\000\077\077N11e.docx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1761" w:author="Dilapi, Christine (HII-Mission Technologies)" w:date="2024-07-12T14:52:00Z">
      <w:r w:rsidR="00340B5D">
        <w:t>12.07.24</w:t>
      </w:r>
    </w:ins>
    <w:ins w:id="1762" w:author="USA" w:date="2024-07-10T23:49:00Z">
      <w:del w:id="1763" w:author="Dilapi, Christine (HII-Mission Technologies)" w:date="2024-07-12T08:11:00Z">
        <w:r w:rsidR="00E20538" w:rsidDel="000F21B1">
          <w:delText>10.07.24</w:delText>
        </w:r>
      </w:del>
    </w:ins>
    <w:ins w:id="1764" w:author="USA Author" w:date="2024-07-03T10:24:00Z">
      <w:del w:id="1765" w:author="Dilapi, Christine (HII-Mission Technologies)" w:date="2024-07-12T08:11:00Z">
        <w:r w:rsidR="005400D1" w:rsidDel="000F21B1">
          <w:delText>03.07.24</w:delText>
        </w:r>
      </w:del>
    </w:ins>
    <w:del w:id="1766" w:author="Dilapi, Christine (HII-Mission Technologies)" w:date="2024-07-12T08:11:00Z">
      <w:r w:rsidR="000527C9" w:rsidDel="000F21B1">
        <w:delText>03.05.24</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B8708C">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9F7F5" w14:textId="41AC59D2" w:rsidR="00C80242" w:rsidRPr="00B8708C" w:rsidRDefault="00B8708C" w:rsidP="00B8708C">
    <w:pPr>
      <w:pStyle w:val="Footer"/>
    </w:pPr>
    <w:r>
      <w:rPr>
        <w:lang w:val="en-US"/>
      </w:rPr>
      <w:fldChar w:fldCharType="begin"/>
    </w:r>
    <w:r>
      <w:rPr>
        <w:lang w:val="en-US"/>
      </w:rPr>
      <w:instrText xml:space="preserve"> FILENAME  \p  \* MERGEFORMAT </w:instrText>
    </w:r>
    <w:r>
      <w:rPr>
        <w:lang w:val="en-US"/>
      </w:rPr>
      <w:fldChar w:fldCharType="separate"/>
    </w:r>
    <w:r>
      <w:rPr>
        <w:lang w:val="en-US"/>
      </w:rPr>
      <w:t>M:\BRSGD\TEXT2023\SG04\WP4C\000\077\077N11e.docx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061DF" w14:textId="0BFEABDA" w:rsidR="00C80242" w:rsidRDefault="00B8708C">
    <w:pPr>
      <w:pStyle w:val="Footer"/>
    </w:pPr>
    <w:r>
      <w:rPr>
        <w:lang w:val="en-US"/>
      </w:rPr>
      <w:fldChar w:fldCharType="begin"/>
    </w:r>
    <w:r>
      <w:rPr>
        <w:lang w:val="en-US"/>
      </w:rPr>
      <w:instrText xml:space="preserve"> FILENAME  \p  \* MERGEFORMAT </w:instrText>
    </w:r>
    <w:r>
      <w:rPr>
        <w:lang w:val="en-US"/>
      </w:rPr>
      <w:fldChar w:fldCharType="separate"/>
    </w:r>
    <w:r>
      <w:rPr>
        <w:lang w:val="en-US"/>
      </w:rPr>
      <w:t>M:\BRSGD\TEXT2023\SG04\WP4C\000\077\077N11e.docx</w:t>
    </w:r>
    <w:r>
      <w:rPr>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9BC33" w14:textId="7A1F7C22" w:rsidR="00C80242" w:rsidRPr="00B8708C" w:rsidRDefault="00B8708C" w:rsidP="00B8708C">
    <w:pPr>
      <w:pStyle w:val="Footer"/>
    </w:pPr>
    <w:r>
      <w:rPr>
        <w:lang w:val="en-US"/>
      </w:rPr>
      <w:fldChar w:fldCharType="begin"/>
    </w:r>
    <w:r>
      <w:rPr>
        <w:lang w:val="en-US"/>
      </w:rPr>
      <w:instrText xml:space="preserve"> FILENAME  \p  \* MERGEFORMAT </w:instrText>
    </w:r>
    <w:r>
      <w:rPr>
        <w:lang w:val="en-US"/>
      </w:rPr>
      <w:fldChar w:fldCharType="separate"/>
    </w:r>
    <w:r>
      <w:rPr>
        <w:lang w:val="en-US"/>
      </w:rPr>
      <w:t>M:\BRSGD\TEXT2023\SG04\WP4C\000\077\077N11e.docx</w:t>
    </w:r>
    <w:r>
      <w:rPr>
        <w:lang w:val="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6D60F" w14:textId="2C42FF26" w:rsidR="00C80242" w:rsidRPr="002F7CB3" w:rsidRDefault="00B8708C">
    <w:pPr>
      <w:pStyle w:val="Footer"/>
      <w:rPr>
        <w:lang w:val="en-US"/>
      </w:rPr>
    </w:pPr>
    <w:r>
      <w:rPr>
        <w:lang w:val="en-US"/>
      </w:rPr>
      <w:fldChar w:fldCharType="begin"/>
    </w:r>
    <w:r>
      <w:rPr>
        <w:lang w:val="en-US"/>
      </w:rPr>
      <w:instrText xml:space="preserve"> FILENAME  \p  \* MERGEFORMAT </w:instrText>
    </w:r>
    <w:r>
      <w:rPr>
        <w:lang w:val="en-US"/>
      </w:rPr>
      <w:fldChar w:fldCharType="separate"/>
    </w:r>
    <w:r>
      <w:rPr>
        <w:lang w:val="en-US"/>
      </w:rPr>
      <w:t>M:\BRSGD\TEXT2023\SG04\WP4C\000\077\077N11e.docx</w:t>
    </w:r>
    <w:r>
      <w:rPr>
        <w:lang w:val="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2A82C" w14:textId="03E7DCEB" w:rsidR="00C80242" w:rsidRDefault="00B8708C">
    <w:pPr>
      <w:pStyle w:val="Footer"/>
    </w:pPr>
    <w:r>
      <w:rPr>
        <w:lang w:val="en-US"/>
      </w:rPr>
      <w:fldChar w:fldCharType="begin"/>
    </w:r>
    <w:r>
      <w:rPr>
        <w:lang w:val="en-US"/>
      </w:rPr>
      <w:instrText xml:space="preserve"> FILENAME  \p  \* MERGEFORMAT </w:instrText>
    </w:r>
    <w:r>
      <w:rPr>
        <w:lang w:val="en-US"/>
      </w:rPr>
      <w:fldChar w:fldCharType="separate"/>
    </w:r>
    <w:r>
      <w:rPr>
        <w:lang w:val="en-US"/>
      </w:rPr>
      <w:t>M:\BRSGD\TEXT2023\SG04\WP4C\000\077\077N11e.docx</w:t>
    </w:r>
    <w:r>
      <w:rPr>
        <w:lang w:val="en-US"/>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803F2" w14:textId="22C07413" w:rsidR="00C80242" w:rsidRDefault="00520FEE">
    <w:pPr>
      <w:pStyle w:val="Footer"/>
    </w:pPr>
    <w:r>
      <w:fldChar w:fldCharType="begin"/>
    </w:r>
    <w:r>
      <w:rPr>
        <w:lang w:val="en-US"/>
      </w:rPr>
      <w:instrText xml:space="preserve"> FILENAME \p \* MERGEFORMAT </w:instrText>
    </w:r>
    <w:r>
      <w:fldChar w:fldCharType="separate"/>
    </w:r>
    <w:r w:rsidR="00B8708C">
      <w:rPr>
        <w:lang w:val="en-US"/>
      </w:rPr>
      <w:t>M:\BRSGD\TEXT2023\SG04\WP4C\000\077\077N11e.docx</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6272" w14:textId="6945D7FA" w:rsidR="00C80242" w:rsidRPr="00520FEE" w:rsidRDefault="00520FEE" w:rsidP="00520FEE">
    <w:pPr>
      <w:pStyle w:val="Footer"/>
    </w:pPr>
    <w:r>
      <w:fldChar w:fldCharType="begin"/>
    </w:r>
    <w:r>
      <w:rPr>
        <w:lang w:val="en-US"/>
      </w:rPr>
      <w:instrText xml:space="preserve"> FILENAME \p \* MERGEFORMAT </w:instrText>
    </w:r>
    <w:r>
      <w:fldChar w:fldCharType="separate"/>
    </w:r>
    <w:r w:rsidR="00B8708C">
      <w:rPr>
        <w:lang w:val="en-US"/>
      </w:rPr>
      <w:t>M:\BRSGD\TEXT2023\SG04\WP4C\000\077\077N11e.docx</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AA0E3" w14:textId="50BADB5D" w:rsidR="00C80242" w:rsidRPr="002F7CB3" w:rsidRDefault="00000000">
    <w:pPr>
      <w:pStyle w:val="Footer"/>
      <w:rPr>
        <w:lang w:val="en-US"/>
      </w:rPr>
    </w:pPr>
    <w:fldSimple w:instr=" FILENAME \p \* MERGEFORMAT ">
      <w:ins w:id="1625" w:author="FRA" w:date="2024-04-25T18:54:00Z">
        <w:r w:rsidR="00C80242" w:rsidRPr="00E77538">
          <w:rPr>
            <w:lang w:val="en-US"/>
            <w:rPrChange w:id="1626" w:author="FRA" w:date="2024-04-25T18:54:00Z">
              <w:rPr/>
            </w:rPrChange>
          </w:rPr>
          <w:t>C</w:t>
        </w:r>
        <w:r w:rsidR="00C80242">
          <w:t>:\Users\DGNUM3\Downloads\Draft replay LS to WP 5D on AI 1.7_v2.1.docx</w:t>
        </w:r>
      </w:ins>
      <w:del w:id="1627" w:author="FRA" w:date="2024-04-25T18:54:00Z">
        <w:r w:rsidR="00C80242" w:rsidRPr="00767DD0" w:rsidDel="00E77538">
          <w:rPr>
            <w:lang w:val="en-US"/>
          </w:rPr>
          <w:delText>M</w:delText>
        </w:r>
        <w:r w:rsidR="00C80242" w:rsidDel="00E77538">
          <w:delText>:\BRSGD\TEXT2023\SG04\WP4C\000\043e.docx</w:delText>
        </w:r>
      </w:del>
    </w:fldSimple>
    <w:r w:rsidR="00C80242">
      <w:t xml:space="preserve"> ( )</w:t>
    </w:r>
    <w:r w:rsidR="00C80242" w:rsidRPr="002F7CB3">
      <w:rPr>
        <w:lang w:val="en-US"/>
      </w:rPr>
      <w:tab/>
    </w:r>
    <w:r w:rsidR="00C80242">
      <w:fldChar w:fldCharType="begin"/>
    </w:r>
    <w:r w:rsidR="00C80242">
      <w:instrText xml:space="preserve"> savedate \@ dd.MM.yy </w:instrText>
    </w:r>
    <w:r w:rsidR="00C80242">
      <w:fldChar w:fldCharType="separate"/>
    </w:r>
    <w:ins w:id="1628" w:author="Dilapi, Christine (HII-Mission Technologies)" w:date="2024-07-12T14:52:00Z">
      <w:r w:rsidR="00340B5D">
        <w:t>12.07.24</w:t>
      </w:r>
    </w:ins>
    <w:ins w:id="1629" w:author="USA" w:date="2024-07-10T23:49:00Z">
      <w:del w:id="1630" w:author="Dilapi, Christine (HII-Mission Technologies)" w:date="2024-07-12T08:11:00Z">
        <w:r w:rsidR="00E20538" w:rsidDel="000F21B1">
          <w:delText>10.07.24</w:delText>
        </w:r>
      </w:del>
    </w:ins>
    <w:ins w:id="1631" w:author="USA Author" w:date="2024-07-03T10:24:00Z">
      <w:del w:id="1632" w:author="Dilapi, Christine (HII-Mission Technologies)" w:date="2024-07-12T08:11:00Z">
        <w:r w:rsidR="005400D1" w:rsidDel="000F21B1">
          <w:delText>03.07.24</w:delText>
        </w:r>
      </w:del>
    </w:ins>
    <w:del w:id="1633" w:author="Dilapi, Christine (HII-Mission Technologies)" w:date="2024-07-12T08:11:00Z">
      <w:r w:rsidR="000527C9" w:rsidDel="000F21B1">
        <w:delText>03.05.24</w:delText>
      </w:r>
    </w:del>
    <w:r w:rsidR="00C80242">
      <w:fldChar w:fldCharType="end"/>
    </w:r>
    <w:r w:rsidR="00C80242" w:rsidRPr="002F7CB3">
      <w:rPr>
        <w:lang w:val="en-US"/>
      </w:rPr>
      <w:tab/>
    </w:r>
    <w:r w:rsidR="00C80242">
      <w:fldChar w:fldCharType="begin"/>
    </w:r>
    <w:r w:rsidR="00C80242">
      <w:instrText xml:space="preserve"> printdate \@ dd.MM.yy </w:instrText>
    </w:r>
    <w:r w:rsidR="00C80242">
      <w:fldChar w:fldCharType="separate"/>
    </w:r>
    <w:r w:rsidR="00C80242">
      <w:t>21.02.08</w:t>
    </w:r>
    <w:r w:rsidR="00C8024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743BF" w14:textId="77777777" w:rsidR="00926C46" w:rsidRDefault="00926C46">
      <w:r>
        <w:t>____________________</w:t>
      </w:r>
    </w:p>
  </w:footnote>
  <w:footnote w:type="continuationSeparator" w:id="0">
    <w:p w14:paraId="34FB0214" w14:textId="77777777" w:rsidR="00926C46" w:rsidRDefault="00926C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15B55" w14:textId="77777777" w:rsidR="00C80242" w:rsidRDefault="00C80242" w:rsidP="002D42D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w:t>
    </w:r>
  </w:p>
  <w:p w14:paraId="68098CEA" w14:textId="639764FD" w:rsidR="00C80242" w:rsidRDefault="00C80242">
    <w:pPr>
      <w:pStyle w:val="Header"/>
      <w:rPr>
        <w:lang w:val="en-U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B0E52" w14:textId="77777777" w:rsidR="00B8708C" w:rsidRDefault="00B8708C" w:rsidP="00B8708C">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r>
      <w:rPr>
        <w:rStyle w:val="PageNumber"/>
      </w:rPr>
      <w:t xml:space="preserve"> -</w:t>
    </w:r>
  </w:p>
  <w:p w14:paraId="15B008B7" w14:textId="7CC14C5B" w:rsidR="00C80242" w:rsidRPr="00B8708C" w:rsidRDefault="00B8708C" w:rsidP="00B8708C">
    <w:pPr>
      <w:pStyle w:val="Header"/>
    </w:pPr>
    <w:r>
      <w:rPr>
        <w:lang w:val="en-US"/>
      </w:rPr>
      <w:t>4C/77 (Annex 11)-E</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0F5D8"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2FD44DFD" w14:textId="77777777" w:rsidR="00FA124A" w:rsidRDefault="00C80242">
    <w:pPr>
      <w:pStyle w:val="Header"/>
      <w:rPr>
        <w:lang w:val="en-US"/>
      </w:rPr>
    </w:pPr>
    <w:r>
      <w:rPr>
        <w:lang w:val="en-US"/>
      </w:rPr>
      <w:t>4C/TEMP/2-E</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7463" w14:textId="77777777" w:rsidR="00B8708C" w:rsidRDefault="00B8708C" w:rsidP="00B8708C">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r>
      <w:rPr>
        <w:rStyle w:val="PageNumber"/>
      </w:rPr>
      <w:t xml:space="preserve"> -</w:t>
    </w:r>
  </w:p>
  <w:p w14:paraId="02DBE1BF" w14:textId="77777777" w:rsidR="00B8708C" w:rsidRPr="00B8708C" w:rsidRDefault="00B8708C" w:rsidP="00B8708C">
    <w:pPr>
      <w:pStyle w:val="Header"/>
    </w:pPr>
    <w:r>
      <w:rPr>
        <w:lang w:val="en-US"/>
      </w:rPr>
      <w:t>4C/77 (Annex 11)-E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C90EF" w14:textId="77777777" w:rsidR="00B8708C" w:rsidRDefault="00B8708C" w:rsidP="00B8708C">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r>
      <w:rPr>
        <w:rStyle w:val="PageNumber"/>
      </w:rPr>
      <w:t xml:space="preserve"> -</w:t>
    </w:r>
  </w:p>
  <w:p w14:paraId="02D4FE52" w14:textId="73D0C889" w:rsidR="00C80242" w:rsidRPr="00B8708C" w:rsidRDefault="00B8708C" w:rsidP="00B8708C">
    <w:pPr>
      <w:pStyle w:val="Header"/>
    </w:pPr>
    <w:r>
      <w:rPr>
        <w:lang w:val="en-US"/>
      </w:rPr>
      <w:t>4C/77 (Annex 11)-E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59FAF" w14:textId="77777777" w:rsidR="00B8708C" w:rsidRDefault="00B8708C" w:rsidP="00B8708C">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r>
      <w:rPr>
        <w:rStyle w:val="PageNumber"/>
      </w:rPr>
      <w:t xml:space="preserve"> -</w:t>
    </w:r>
  </w:p>
  <w:p w14:paraId="2D32D2B5" w14:textId="7DCBB7B0" w:rsidR="00C80242" w:rsidRPr="00B8708C" w:rsidRDefault="00B8708C" w:rsidP="00B8708C">
    <w:pPr>
      <w:pStyle w:val="Header"/>
    </w:pPr>
    <w:r>
      <w:rPr>
        <w:lang w:val="en-US"/>
      </w:rPr>
      <w:t>4C/77 (Annex 11)-E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C2593" w14:textId="77777777" w:rsidR="00B8708C" w:rsidRDefault="00B8708C" w:rsidP="00B8708C">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r>
      <w:rPr>
        <w:rStyle w:val="PageNumber"/>
      </w:rPr>
      <w:t xml:space="preserve"> -</w:t>
    </w:r>
  </w:p>
  <w:p w14:paraId="727FE003" w14:textId="50CA3924" w:rsidR="00C80242" w:rsidRPr="00B8708C" w:rsidRDefault="00B8708C" w:rsidP="00B8708C">
    <w:pPr>
      <w:pStyle w:val="Header"/>
    </w:pPr>
    <w:r>
      <w:rPr>
        <w:lang w:val="en-US"/>
      </w:rPr>
      <w:t>4C/77 (Annex 11)-E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8DCC" w14:textId="77777777" w:rsidR="00B8708C" w:rsidRDefault="00B8708C" w:rsidP="00B8708C">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r>
      <w:rPr>
        <w:rStyle w:val="PageNumber"/>
      </w:rPr>
      <w:t xml:space="preserve"> -</w:t>
    </w:r>
  </w:p>
  <w:p w14:paraId="2498EA6C" w14:textId="64C4A9F7" w:rsidR="00C80242" w:rsidRPr="00B8708C" w:rsidRDefault="00B8708C" w:rsidP="00B8708C">
    <w:pPr>
      <w:pStyle w:val="Header"/>
    </w:pPr>
    <w:r>
      <w:rPr>
        <w:lang w:val="en-US"/>
      </w:rPr>
      <w:t>4C/77 (Annex 11)-E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04E17" w14:textId="77777777" w:rsidR="00B8708C" w:rsidRDefault="00B8708C" w:rsidP="00B8708C">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r>
      <w:rPr>
        <w:rStyle w:val="PageNumber"/>
      </w:rPr>
      <w:t xml:space="preserve"> -</w:t>
    </w:r>
  </w:p>
  <w:p w14:paraId="36D97726" w14:textId="72E0BB25" w:rsidR="00C80242" w:rsidRPr="00B8708C" w:rsidRDefault="00B8708C" w:rsidP="00B8708C">
    <w:pPr>
      <w:pStyle w:val="Header"/>
    </w:pPr>
    <w:r>
      <w:rPr>
        <w:lang w:val="en-US"/>
      </w:rPr>
      <w:t>4C/77 (Annex 11)-E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AE0B4" w14:textId="77777777" w:rsidR="00B8708C" w:rsidRDefault="00B8708C" w:rsidP="00B8708C">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r>
      <w:rPr>
        <w:rStyle w:val="PageNumber"/>
      </w:rPr>
      <w:t xml:space="preserve"> -</w:t>
    </w:r>
  </w:p>
  <w:p w14:paraId="0E9B203F" w14:textId="647B12EF" w:rsidR="00C80242" w:rsidRPr="00B8708C" w:rsidRDefault="00B8708C" w:rsidP="00B8708C">
    <w:pPr>
      <w:pStyle w:val="Header"/>
    </w:pPr>
    <w:r>
      <w:rPr>
        <w:lang w:val="en-US"/>
      </w:rPr>
      <w:t>4C/77 (Annex 11)-E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5E6EB" w14:textId="77777777" w:rsidR="00B8708C" w:rsidRDefault="00B8708C" w:rsidP="00B8708C">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r>
      <w:rPr>
        <w:rStyle w:val="PageNumber"/>
      </w:rPr>
      <w:t xml:space="preserve"> -</w:t>
    </w:r>
  </w:p>
  <w:p w14:paraId="2EC88BBB" w14:textId="77777777" w:rsidR="00B8708C" w:rsidRPr="00B8708C" w:rsidRDefault="00B8708C" w:rsidP="00B8708C">
    <w:pPr>
      <w:pStyle w:val="Header"/>
    </w:pPr>
    <w:r>
      <w:rPr>
        <w:lang w:val="en-US"/>
      </w:rPr>
      <w:t>4C/77 (Annex 11)-E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77173" w14:textId="77777777" w:rsidR="00C80242" w:rsidRDefault="00C80242" w:rsidP="002D42D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r>
      <w:rPr>
        <w:rStyle w:val="PageNumber"/>
      </w:rPr>
      <w:t xml:space="preserve"> -</w:t>
    </w:r>
  </w:p>
  <w:p w14:paraId="16582EFB" w14:textId="77777777" w:rsidR="00C80242" w:rsidRDefault="00C80242">
    <w:pPr>
      <w:pStyle w:val="Header"/>
      <w:rPr>
        <w:lang w:val="en-US"/>
      </w:rPr>
    </w:pPr>
    <w:r>
      <w:rPr>
        <w:lang w:val="en-US"/>
      </w:rPr>
      <w:t>4C/43-E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C340B"/>
    <w:multiLevelType w:val="hybridMultilevel"/>
    <w:tmpl w:val="6CA2E9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664F0A"/>
    <w:multiLevelType w:val="hybridMultilevel"/>
    <w:tmpl w:val="1172B940"/>
    <w:lvl w:ilvl="0" w:tplc="CC5C97F6">
      <w:start w:val="1"/>
      <w:numFmt w:val="decimal"/>
      <w:pStyle w:val="Style11"/>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19033ABC"/>
    <w:multiLevelType w:val="hybridMultilevel"/>
    <w:tmpl w:val="E5184A08"/>
    <w:lvl w:ilvl="0" w:tplc="8D687B9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3E693E"/>
    <w:multiLevelType w:val="hybridMultilevel"/>
    <w:tmpl w:val="97BA4C48"/>
    <w:lvl w:ilvl="0" w:tplc="F270487E">
      <w:numFmt w:val="bullet"/>
      <w:lvlText w:val="•"/>
      <w:lvlJc w:val="left"/>
      <w:pPr>
        <w:ind w:left="712" w:hanging="570"/>
      </w:pPr>
      <w:rPr>
        <w:rFonts w:ascii="Times New Roman" w:eastAsia="Times New Roman" w:hAnsi="Times New Roman" w:cs="Times New Roman"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3AFC1A69"/>
    <w:multiLevelType w:val="hybridMultilevel"/>
    <w:tmpl w:val="7722D4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01473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BAB2700"/>
    <w:multiLevelType w:val="multilevel"/>
    <w:tmpl w:val="5F6E988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48B2AF4"/>
    <w:multiLevelType w:val="hybridMultilevel"/>
    <w:tmpl w:val="F54CF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A633F4A"/>
    <w:multiLevelType w:val="hybridMultilevel"/>
    <w:tmpl w:val="6E46DED6"/>
    <w:lvl w:ilvl="0" w:tplc="330E145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CDF2E12"/>
    <w:multiLevelType w:val="hybridMultilevel"/>
    <w:tmpl w:val="3CE48642"/>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5DB11A62"/>
    <w:multiLevelType w:val="hybridMultilevel"/>
    <w:tmpl w:val="6BA280D6"/>
    <w:lvl w:ilvl="0" w:tplc="040C000B">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52F102A"/>
    <w:multiLevelType w:val="hybridMultilevel"/>
    <w:tmpl w:val="56A8F0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D1B06D0"/>
    <w:multiLevelType w:val="hybridMultilevel"/>
    <w:tmpl w:val="F1DAF98E"/>
    <w:lvl w:ilvl="0" w:tplc="FC94740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3805A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54149552">
    <w:abstractNumId w:val="6"/>
  </w:num>
  <w:num w:numId="2" w16cid:durableId="78716286">
    <w:abstractNumId w:val="12"/>
  </w:num>
  <w:num w:numId="3" w16cid:durableId="14466558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86813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717437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08809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9028215">
    <w:abstractNumId w:val="1"/>
  </w:num>
  <w:num w:numId="8" w16cid:durableId="763578502">
    <w:abstractNumId w:val="13"/>
  </w:num>
  <w:num w:numId="9" w16cid:durableId="175385781">
    <w:abstractNumId w:val="2"/>
  </w:num>
  <w:num w:numId="10" w16cid:durableId="1258439742">
    <w:abstractNumId w:val="8"/>
  </w:num>
  <w:num w:numId="11" w16cid:durableId="350302166">
    <w:abstractNumId w:val="11"/>
  </w:num>
  <w:num w:numId="12" w16cid:durableId="1455520573">
    <w:abstractNumId w:val="5"/>
  </w:num>
  <w:num w:numId="13" w16cid:durableId="2135169797">
    <w:abstractNumId w:val="0"/>
  </w:num>
  <w:num w:numId="14" w16cid:durableId="1215384453">
    <w:abstractNumId w:val="10"/>
  </w:num>
  <w:num w:numId="15" w16cid:durableId="1378623509">
    <w:abstractNumId w:val="4"/>
  </w:num>
  <w:num w:numId="16" w16cid:durableId="1438984219">
    <w:abstractNumId w:val="7"/>
  </w:num>
  <w:num w:numId="17" w16cid:durableId="684982915">
    <w:abstractNumId w:val="9"/>
  </w:num>
  <w:num w:numId="18" w16cid:durableId="156880734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lapi, Christine (HII-Mission Technologies)">
    <w15:presenceInfo w15:providerId="AD" w15:userId="S::dilapch@HII-TSD.com::5efb5867-c974-41ff-af81-b0eb0daa0ff0"/>
  </w15:person>
  <w15:person w15:author="France">
    <w15:presenceInfo w15:providerId="None" w15:userId="France"/>
  </w15:person>
  <w15:person w15:author="Korea">
    <w15:presenceInfo w15:providerId="None" w15:userId="Korea"/>
  </w15:person>
  <w15:person w15:author="B">
    <w15:presenceInfo w15:providerId="Windows Live" w15:userId="016b1087b8606f09"/>
  </w15:person>
  <w15:person w15:author="Fernandez Jimenez, Virginia">
    <w15:presenceInfo w15:providerId="AD" w15:userId="S::virginia.fernandez@itu.int::6d460222-a6cb-4df0-8dd7-a947ce731002"/>
  </w15:person>
  <w15:person w15:author="USA">
    <w15:presenceInfo w15:providerId="None" w15:userId="USA"/>
  </w15:person>
  <w15:person w15:author="USA Author">
    <w15:presenceInfo w15:providerId="None" w15:userId="USA Author"/>
  </w15:person>
  <w15:person w15:author="FRA">
    <w15:presenceInfo w15:providerId="Windows Live" w15:userId="016b1087b8606f09"/>
  </w15:person>
  <w15:person w15:author="Michael Mullinix">
    <w15:presenceInfo w15:providerId="Windows Live" w15:userId="4db7943a47ac4b04"/>
  </w15:person>
  <w15:person w15:author="Dante Ibarra">
    <w15:presenceInfo w15:providerId="AD" w15:userId="S::Dante.Ibarra@fcc.gov::c3017028-7ab0-486d-b55b-50ff8e6051bb"/>
  </w15:person>
  <w15:person w15:author="RUS">
    <w15:presenceInfo w15:providerId="Windows Live" w15:userId="016b1087b8606f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242"/>
    <w:rsid w:val="00000028"/>
    <w:rsid w:val="000069D4"/>
    <w:rsid w:val="000174AD"/>
    <w:rsid w:val="000364D0"/>
    <w:rsid w:val="00047A1D"/>
    <w:rsid w:val="000527C9"/>
    <w:rsid w:val="000604B9"/>
    <w:rsid w:val="000822B6"/>
    <w:rsid w:val="000A7D55"/>
    <w:rsid w:val="000C12C8"/>
    <w:rsid w:val="000C2E8E"/>
    <w:rsid w:val="000E0E7C"/>
    <w:rsid w:val="000E31D4"/>
    <w:rsid w:val="000F1B4B"/>
    <w:rsid w:val="000F21B1"/>
    <w:rsid w:val="0012744F"/>
    <w:rsid w:val="00131178"/>
    <w:rsid w:val="00156F66"/>
    <w:rsid w:val="00163271"/>
    <w:rsid w:val="001719B5"/>
    <w:rsid w:val="00172122"/>
    <w:rsid w:val="00182528"/>
    <w:rsid w:val="0018500B"/>
    <w:rsid w:val="00196A19"/>
    <w:rsid w:val="00202DC1"/>
    <w:rsid w:val="002116EE"/>
    <w:rsid w:val="002309D8"/>
    <w:rsid w:val="00241346"/>
    <w:rsid w:val="00251B7C"/>
    <w:rsid w:val="00283033"/>
    <w:rsid w:val="002A7FE2"/>
    <w:rsid w:val="002B3AE0"/>
    <w:rsid w:val="002E0617"/>
    <w:rsid w:val="002E1B4F"/>
    <w:rsid w:val="002F2E67"/>
    <w:rsid w:val="002F7CB3"/>
    <w:rsid w:val="00300736"/>
    <w:rsid w:val="00315546"/>
    <w:rsid w:val="003207EB"/>
    <w:rsid w:val="00330567"/>
    <w:rsid w:val="00340B5D"/>
    <w:rsid w:val="00366D4C"/>
    <w:rsid w:val="003844B6"/>
    <w:rsid w:val="00386A9D"/>
    <w:rsid w:val="00391081"/>
    <w:rsid w:val="003B2789"/>
    <w:rsid w:val="003C13CE"/>
    <w:rsid w:val="003C697E"/>
    <w:rsid w:val="003E2518"/>
    <w:rsid w:val="003E7CEF"/>
    <w:rsid w:val="00407B3A"/>
    <w:rsid w:val="00466E25"/>
    <w:rsid w:val="004A6BED"/>
    <w:rsid w:val="004B1EF7"/>
    <w:rsid w:val="004B3FAD"/>
    <w:rsid w:val="004C5749"/>
    <w:rsid w:val="004D2615"/>
    <w:rsid w:val="00501DCA"/>
    <w:rsid w:val="00504D22"/>
    <w:rsid w:val="00510F7C"/>
    <w:rsid w:val="00513A47"/>
    <w:rsid w:val="00520FEE"/>
    <w:rsid w:val="0053516F"/>
    <w:rsid w:val="005400D1"/>
    <w:rsid w:val="005408DF"/>
    <w:rsid w:val="00573344"/>
    <w:rsid w:val="00583F9B"/>
    <w:rsid w:val="005A44D5"/>
    <w:rsid w:val="005B0D29"/>
    <w:rsid w:val="005E5C10"/>
    <w:rsid w:val="005F2C78"/>
    <w:rsid w:val="006144E4"/>
    <w:rsid w:val="006410BC"/>
    <w:rsid w:val="00650299"/>
    <w:rsid w:val="00655FC5"/>
    <w:rsid w:val="006A7240"/>
    <w:rsid w:val="006D3304"/>
    <w:rsid w:val="006D5CC2"/>
    <w:rsid w:val="00707311"/>
    <w:rsid w:val="0071151A"/>
    <w:rsid w:val="00771B89"/>
    <w:rsid w:val="007D3C4E"/>
    <w:rsid w:val="0080538C"/>
    <w:rsid w:val="00811D75"/>
    <w:rsid w:val="00814E0A"/>
    <w:rsid w:val="00822581"/>
    <w:rsid w:val="008309DD"/>
    <w:rsid w:val="0083227A"/>
    <w:rsid w:val="00866900"/>
    <w:rsid w:val="00876A8A"/>
    <w:rsid w:val="00881BA1"/>
    <w:rsid w:val="008C13AD"/>
    <w:rsid w:val="008C2302"/>
    <w:rsid w:val="008C26B8"/>
    <w:rsid w:val="008C5C9F"/>
    <w:rsid w:val="008F208F"/>
    <w:rsid w:val="0090066F"/>
    <w:rsid w:val="00917E7F"/>
    <w:rsid w:val="00926C46"/>
    <w:rsid w:val="00982084"/>
    <w:rsid w:val="00995963"/>
    <w:rsid w:val="009B61EB"/>
    <w:rsid w:val="009C185B"/>
    <w:rsid w:val="009C2064"/>
    <w:rsid w:val="009D1697"/>
    <w:rsid w:val="009F14DA"/>
    <w:rsid w:val="009F3A46"/>
    <w:rsid w:val="009F6520"/>
    <w:rsid w:val="00A014F8"/>
    <w:rsid w:val="00A16BE4"/>
    <w:rsid w:val="00A5173C"/>
    <w:rsid w:val="00A61692"/>
    <w:rsid w:val="00A61AEF"/>
    <w:rsid w:val="00AD2345"/>
    <w:rsid w:val="00AF173A"/>
    <w:rsid w:val="00B064A4"/>
    <w:rsid w:val="00B066A4"/>
    <w:rsid w:val="00B07A13"/>
    <w:rsid w:val="00B368F4"/>
    <w:rsid w:val="00B4279B"/>
    <w:rsid w:val="00B45FC9"/>
    <w:rsid w:val="00B76F35"/>
    <w:rsid w:val="00B81138"/>
    <w:rsid w:val="00B8708C"/>
    <w:rsid w:val="00BC7CCF"/>
    <w:rsid w:val="00BE2A0F"/>
    <w:rsid w:val="00BE470B"/>
    <w:rsid w:val="00C57A91"/>
    <w:rsid w:val="00C72F9B"/>
    <w:rsid w:val="00C76EA0"/>
    <w:rsid w:val="00C80242"/>
    <w:rsid w:val="00C84D30"/>
    <w:rsid w:val="00C9278E"/>
    <w:rsid w:val="00CC01C2"/>
    <w:rsid w:val="00CF21F2"/>
    <w:rsid w:val="00D02712"/>
    <w:rsid w:val="00D046A7"/>
    <w:rsid w:val="00D214D0"/>
    <w:rsid w:val="00D44016"/>
    <w:rsid w:val="00D63A1C"/>
    <w:rsid w:val="00D6546B"/>
    <w:rsid w:val="00D73F56"/>
    <w:rsid w:val="00DB178B"/>
    <w:rsid w:val="00DC17D3"/>
    <w:rsid w:val="00DD4BED"/>
    <w:rsid w:val="00DE150B"/>
    <w:rsid w:val="00DE39F0"/>
    <w:rsid w:val="00DF0AF3"/>
    <w:rsid w:val="00DF7E9F"/>
    <w:rsid w:val="00E20538"/>
    <w:rsid w:val="00E27D7E"/>
    <w:rsid w:val="00E42E13"/>
    <w:rsid w:val="00E56D5C"/>
    <w:rsid w:val="00E6257C"/>
    <w:rsid w:val="00E63C59"/>
    <w:rsid w:val="00EC7BAD"/>
    <w:rsid w:val="00EF6DBA"/>
    <w:rsid w:val="00F25662"/>
    <w:rsid w:val="00F36E23"/>
    <w:rsid w:val="00FA124A"/>
    <w:rsid w:val="00FC08DD"/>
    <w:rsid w:val="00FC2316"/>
    <w:rsid w:val="00FC2CFD"/>
    <w:rsid w:val="00FC4D14"/>
    <w:rsid w:val="00FF6F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55936F"/>
  <w15:docId w15:val="{8074213E-7DE8-4545-8ED2-057D820A9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9C185B"/>
    <w:pPr>
      <w:spacing w:before="200"/>
      <w:outlineLvl w:val="1"/>
    </w:pPr>
    <w:rPr>
      <w:sz w:val="24"/>
    </w:rPr>
  </w:style>
  <w:style w:type="paragraph" w:styleId="Heading3">
    <w:name w:val="heading 3"/>
    <w:basedOn w:val="Heading1"/>
    <w:next w:val="Normal"/>
    <w:link w:val="Heading3Char"/>
    <w:uiPriority w:val="9"/>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rsid w:val="009C185B"/>
    <w:pPr>
      <w:keepNext/>
      <w:spacing w:before="560" w:after="120"/>
      <w:jc w:val="center"/>
    </w:pPr>
    <w:rPr>
      <w:caps/>
      <w:sz w:val="20"/>
    </w:rPr>
  </w:style>
  <w:style w:type="paragraph" w:customStyle="1" w:styleId="Tabletitle">
    <w:name w:val="Table_title"/>
    <w:basedOn w:val="Normal"/>
    <w:next w:val="Tabletext"/>
    <w:link w:val="TabletitleChar"/>
    <w:uiPriority w:val="99"/>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qFormat/>
    <w:rsid w:val="009C185B"/>
    <w:pPr>
      <w:tabs>
        <w:tab w:val="clear" w:pos="1134"/>
        <w:tab w:val="clear" w:pos="1871"/>
        <w:tab w:val="clear" w:pos="2268"/>
      </w:tabs>
      <w:spacing w:before="0"/>
    </w:pPr>
    <w:rPr>
      <w:sz w:val="20"/>
      <w:lang w:eastAsia="zh-CN"/>
    </w:rPr>
  </w:style>
  <w:style w:type="paragraph" w:styleId="CommentText">
    <w:name w:val="annotation text"/>
    <w:basedOn w:val="Normal"/>
    <w:link w:val="CommentTextChar"/>
    <w:unhideWhenUsed/>
    <w:rsid w:val="00C80242"/>
    <w:pPr>
      <w:tabs>
        <w:tab w:val="clear" w:pos="1134"/>
        <w:tab w:val="clear" w:pos="1871"/>
        <w:tab w:val="clear" w:pos="2268"/>
      </w:tabs>
      <w:overflowPunct/>
      <w:autoSpaceDE/>
      <w:autoSpaceDN/>
      <w:adjustRightInd/>
      <w:spacing w:before="0" w:after="160"/>
      <w:textAlignment w:val="auto"/>
    </w:pPr>
    <w:rPr>
      <w:rFonts w:asciiTheme="minorHAnsi" w:eastAsiaTheme="minorHAnsi" w:hAnsiTheme="minorHAnsi" w:cstheme="minorBidi"/>
      <w:sz w:val="20"/>
      <w:lang w:val="fr-FR"/>
    </w:rPr>
  </w:style>
  <w:style w:type="character" w:customStyle="1" w:styleId="CommentTextChar">
    <w:name w:val="Comment Text Char"/>
    <w:basedOn w:val="DefaultParagraphFont"/>
    <w:link w:val="CommentText"/>
    <w:rsid w:val="00C80242"/>
    <w:rPr>
      <w:rFonts w:asciiTheme="minorHAnsi" w:eastAsiaTheme="minorHAnsi" w:hAnsiTheme="minorHAnsi" w:cstheme="minorBidi"/>
      <w:lang w:val="fr-FR" w:eastAsia="en-US"/>
    </w:rPr>
  </w:style>
  <w:style w:type="paragraph" w:customStyle="1" w:styleId="Style11">
    <w:name w:val="Style1.1"/>
    <w:basedOn w:val="Heading1"/>
    <w:link w:val="Style11Car"/>
    <w:qFormat/>
    <w:rsid w:val="00C80242"/>
    <w:pPr>
      <w:numPr>
        <w:numId w:val="7"/>
      </w:numPr>
      <w:ind w:left="360"/>
    </w:pPr>
    <w:rPr>
      <w:rFonts w:eastAsia="Batang"/>
      <w:b w:val="0"/>
    </w:rPr>
  </w:style>
  <w:style w:type="character" w:styleId="CommentReference">
    <w:name w:val="annotation reference"/>
    <w:basedOn w:val="DefaultParagraphFont"/>
    <w:semiHidden/>
    <w:unhideWhenUsed/>
    <w:rsid w:val="00C80242"/>
    <w:rPr>
      <w:sz w:val="16"/>
      <w:szCs w:val="16"/>
    </w:rPr>
  </w:style>
  <w:style w:type="character" w:customStyle="1" w:styleId="Heading1Char">
    <w:name w:val="Heading 1 Char"/>
    <w:basedOn w:val="DefaultParagraphFont"/>
    <w:link w:val="Heading1"/>
    <w:uiPriority w:val="9"/>
    <w:rsid w:val="00C80242"/>
    <w:rPr>
      <w:rFonts w:ascii="Times New Roman" w:hAnsi="Times New Roman"/>
      <w:b/>
      <w:sz w:val="28"/>
      <w:lang w:val="en-GB" w:eastAsia="en-US"/>
    </w:rPr>
  </w:style>
  <w:style w:type="character" w:customStyle="1" w:styleId="TabletitleChar">
    <w:name w:val="Table_title Char"/>
    <w:basedOn w:val="DefaultParagraphFont"/>
    <w:link w:val="Tabletitle"/>
    <w:uiPriority w:val="99"/>
    <w:locked/>
    <w:rsid w:val="00C80242"/>
    <w:rPr>
      <w:rFonts w:ascii="Times New Roman Bold" w:hAnsi="Times New Roman Bold"/>
      <w:b/>
      <w:lang w:val="en-GB" w:eastAsia="en-US"/>
    </w:rPr>
  </w:style>
  <w:style w:type="character" w:customStyle="1" w:styleId="TabletextChar">
    <w:name w:val="Table_text Char"/>
    <w:link w:val="Tabletext"/>
    <w:locked/>
    <w:rsid w:val="00C80242"/>
    <w:rPr>
      <w:rFonts w:ascii="Times New Roman" w:hAnsi="Times New Roman"/>
      <w:lang w:val="en-GB" w:eastAsia="en-US"/>
    </w:rPr>
  </w:style>
  <w:style w:type="character" w:customStyle="1" w:styleId="TableheadChar">
    <w:name w:val="Table_head Char"/>
    <w:link w:val="Tablehead"/>
    <w:locked/>
    <w:rsid w:val="00C80242"/>
    <w:rPr>
      <w:rFonts w:ascii="Times New Roman Bold" w:hAnsi="Times New Roman Bold" w:cs="Times New Roman Bold"/>
      <w:b/>
      <w:lang w:val="en-GB" w:eastAsia="en-US"/>
    </w:rPr>
  </w:style>
  <w:style w:type="character" w:customStyle="1" w:styleId="TableNoChar">
    <w:name w:val="Table_No Char"/>
    <w:link w:val="TableNo"/>
    <w:uiPriority w:val="99"/>
    <w:locked/>
    <w:rsid w:val="00C80242"/>
    <w:rPr>
      <w:rFonts w:ascii="Times New Roman" w:hAnsi="Times New Roman"/>
      <w:caps/>
      <w:lang w:val="en-GB" w:eastAsia="en-US"/>
    </w:rPr>
  </w:style>
  <w:style w:type="character" w:customStyle="1" w:styleId="Style11Car">
    <w:name w:val="Style1.1 Car"/>
    <w:basedOn w:val="Heading1Char"/>
    <w:link w:val="Style11"/>
    <w:rsid w:val="00C80242"/>
    <w:rPr>
      <w:rFonts w:ascii="Times New Roman" w:eastAsia="Batang" w:hAnsi="Times New Roman"/>
      <w:b w:val="0"/>
      <w:sz w:val="28"/>
      <w:lang w:val="en-GB" w:eastAsia="en-US"/>
    </w:rPr>
  </w:style>
  <w:style w:type="paragraph" w:styleId="ListParagraph">
    <w:name w:val="List Paragraph"/>
    <w:basedOn w:val="Normal"/>
    <w:uiPriority w:val="34"/>
    <w:qFormat/>
    <w:rsid w:val="00C80242"/>
    <w:pPr>
      <w:ind w:left="720"/>
      <w:contextualSpacing/>
    </w:pPr>
    <w:rPr>
      <w:rFonts w:eastAsia="Batang"/>
    </w:rPr>
  </w:style>
  <w:style w:type="character" w:styleId="Hyperlink">
    <w:name w:val="Hyperlink"/>
    <w:aliases w:val="CEO_Hyperlink"/>
    <w:basedOn w:val="DefaultParagraphFont"/>
    <w:unhideWhenUsed/>
    <w:qFormat/>
    <w:rsid w:val="00C80242"/>
    <w:rPr>
      <w:color w:val="0000FF" w:themeColor="hyperlink"/>
      <w:u w:val="single"/>
    </w:rPr>
  </w:style>
  <w:style w:type="table" w:styleId="TableGrid">
    <w:name w:val="Table Grid"/>
    <w:basedOn w:val="TableNormal"/>
    <w:rsid w:val="00C80242"/>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80242"/>
    <w:rPr>
      <w:color w:val="800080" w:themeColor="followedHyperlink"/>
      <w:u w:val="single"/>
    </w:rPr>
  </w:style>
  <w:style w:type="character" w:customStyle="1" w:styleId="Heading2Char">
    <w:name w:val="Heading 2 Char"/>
    <w:basedOn w:val="DefaultParagraphFont"/>
    <w:link w:val="Heading2"/>
    <w:uiPriority w:val="9"/>
    <w:rsid w:val="00C80242"/>
    <w:rPr>
      <w:rFonts w:ascii="Times New Roman" w:hAnsi="Times New Roman"/>
      <w:b/>
      <w:sz w:val="24"/>
      <w:lang w:val="en-GB" w:eastAsia="en-US"/>
    </w:rPr>
  </w:style>
  <w:style w:type="character" w:customStyle="1" w:styleId="Heading3Char">
    <w:name w:val="Heading 3 Char"/>
    <w:basedOn w:val="DefaultParagraphFont"/>
    <w:link w:val="Heading3"/>
    <w:uiPriority w:val="9"/>
    <w:rsid w:val="00C80242"/>
    <w:rPr>
      <w:rFonts w:ascii="Times New Roman" w:hAnsi="Times New Roman"/>
      <w:b/>
      <w:sz w:val="24"/>
      <w:lang w:val="en-GB" w:eastAsia="en-US"/>
    </w:rPr>
  </w:style>
  <w:style w:type="paragraph" w:styleId="Caption">
    <w:name w:val="caption"/>
    <w:basedOn w:val="Normal"/>
    <w:next w:val="Normal"/>
    <w:uiPriority w:val="35"/>
    <w:unhideWhenUsed/>
    <w:qFormat/>
    <w:rsid w:val="00C80242"/>
    <w:pPr>
      <w:tabs>
        <w:tab w:val="clear" w:pos="1134"/>
        <w:tab w:val="clear" w:pos="1871"/>
        <w:tab w:val="clear" w:pos="2268"/>
      </w:tabs>
      <w:overflowPunct/>
      <w:autoSpaceDE/>
      <w:autoSpaceDN/>
      <w:adjustRightInd/>
      <w:spacing w:before="0" w:after="200"/>
      <w:textAlignment w:val="auto"/>
    </w:pPr>
    <w:rPr>
      <w:rFonts w:asciiTheme="minorHAnsi" w:eastAsiaTheme="minorHAnsi" w:hAnsiTheme="minorHAnsi" w:cstheme="minorBidi"/>
      <w:i/>
      <w:iCs/>
      <w:color w:val="1F497D" w:themeColor="text2"/>
      <w:sz w:val="18"/>
      <w:szCs w:val="18"/>
      <w:lang w:val="fr-FR"/>
    </w:rPr>
  </w:style>
  <w:style w:type="paragraph" w:styleId="BalloonText">
    <w:name w:val="Balloon Text"/>
    <w:basedOn w:val="Normal"/>
    <w:link w:val="BalloonTextChar"/>
    <w:uiPriority w:val="99"/>
    <w:semiHidden/>
    <w:unhideWhenUsed/>
    <w:rsid w:val="00C80242"/>
    <w:pPr>
      <w:tabs>
        <w:tab w:val="clear" w:pos="1134"/>
        <w:tab w:val="clear" w:pos="1871"/>
        <w:tab w:val="clear" w:pos="2268"/>
      </w:tabs>
      <w:overflowPunct/>
      <w:autoSpaceDE/>
      <w:autoSpaceDN/>
      <w:adjustRightInd/>
      <w:spacing w:before="0"/>
      <w:textAlignment w:val="auto"/>
    </w:pPr>
    <w:rPr>
      <w:rFonts w:ascii="Segoe UI" w:eastAsiaTheme="minorHAnsi" w:hAnsi="Segoe UI" w:cs="Segoe UI"/>
      <w:sz w:val="18"/>
      <w:szCs w:val="18"/>
      <w:lang w:val="fr-FR"/>
    </w:rPr>
  </w:style>
  <w:style w:type="character" w:customStyle="1" w:styleId="BalloonTextChar">
    <w:name w:val="Balloon Text Char"/>
    <w:basedOn w:val="DefaultParagraphFont"/>
    <w:link w:val="BalloonText"/>
    <w:uiPriority w:val="99"/>
    <w:semiHidden/>
    <w:rsid w:val="00C80242"/>
    <w:rPr>
      <w:rFonts w:ascii="Segoe UI" w:eastAsiaTheme="minorHAnsi" w:hAnsi="Segoe UI" w:cs="Segoe UI"/>
      <w:sz w:val="18"/>
      <w:szCs w:val="18"/>
      <w:lang w:val="fr-FR" w:eastAsia="en-US"/>
    </w:rPr>
  </w:style>
  <w:style w:type="paragraph" w:styleId="CommentSubject">
    <w:name w:val="annotation subject"/>
    <w:basedOn w:val="CommentText"/>
    <w:next w:val="CommentText"/>
    <w:link w:val="CommentSubjectChar"/>
    <w:uiPriority w:val="99"/>
    <w:semiHidden/>
    <w:unhideWhenUsed/>
    <w:rsid w:val="00C80242"/>
    <w:rPr>
      <w:b/>
      <w:bCs/>
    </w:rPr>
  </w:style>
  <w:style w:type="character" w:customStyle="1" w:styleId="CommentSubjectChar">
    <w:name w:val="Comment Subject Char"/>
    <w:basedOn w:val="CommentTextChar"/>
    <w:link w:val="CommentSubject"/>
    <w:uiPriority w:val="99"/>
    <w:semiHidden/>
    <w:rsid w:val="00C80242"/>
    <w:rPr>
      <w:rFonts w:asciiTheme="minorHAnsi" w:eastAsiaTheme="minorHAnsi" w:hAnsiTheme="minorHAnsi" w:cstheme="minorBidi"/>
      <w:b/>
      <w:bCs/>
      <w:lang w:val="fr-FR" w:eastAsia="en-US"/>
    </w:rPr>
  </w:style>
  <w:style w:type="paragraph" w:styleId="Revision">
    <w:name w:val="Revision"/>
    <w:hidden/>
    <w:uiPriority w:val="99"/>
    <w:semiHidden/>
    <w:rsid w:val="00C80242"/>
    <w:rPr>
      <w:rFonts w:asciiTheme="minorHAnsi" w:eastAsiaTheme="minorHAnsi" w:hAnsiTheme="minorHAnsi" w:cstheme="minorBidi"/>
      <w:sz w:val="22"/>
      <w:szCs w:val="22"/>
      <w:lang w:val="fr-FR" w:eastAsia="en-US"/>
    </w:rPr>
  </w:style>
  <w:style w:type="character" w:customStyle="1" w:styleId="Mentionnonrsolue1">
    <w:name w:val="Mention non résolue1"/>
    <w:basedOn w:val="DefaultParagraphFont"/>
    <w:uiPriority w:val="99"/>
    <w:semiHidden/>
    <w:unhideWhenUsed/>
    <w:rsid w:val="00C80242"/>
    <w:rPr>
      <w:color w:val="605E5C"/>
      <w:shd w:val="clear" w:color="auto" w:fill="E1DFDD"/>
    </w:rPr>
  </w:style>
  <w:style w:type="paragraph" w:customStyle="1" w:styleId="TabletitleBR">
    <w:name w:val="Table_title_BR"/>
    <w:basedOn w:val="Normal"/>
    <w:next w:val="Normal"/>
    <w:rsid w:val="000527C9"/>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0527C9"/>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0527C9"/>
    <w:rPr>
      <w:sz w:val="24"/>
      <w:lang w:eastAsia="en-US"/>
    </w:rPr>
  </w:style>
  <w:style w:type="character" w:customStyle="1" w:styleId="Title1Char">
    <w:name w:val="Title 1 Char"/>
    <w:basedOn w:val="DefaultParagraphFont"/>
    <w:link w:val="Title1"/>
    <w:locked/>
    <w:rsid w:val="000364D0"/>
    <w:rPr>
      <w:rFonts w:ascii="Times New Roman" w:hAnsi="Times New Roman"/>
      <w:caps/>
      <w:sz w:val="28"/>
      <w:lang w:val="en-GB" w:eastAsia="en-US"/>
    </w:rPr>
  </w:style>
  <w:style w:type="character" w:styleId="UnresolvedMention">
    <w:name w:val="Unresolved Mention"/>
    <w:basedOn w:val="DefaultParagraphFont"/>
    <w:uiPriority w:val="99"/>
    <w:semiHidden/>
    <w:unhideWhenUsed/>
    <w:rsid w:val="002413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arminder.singh@esimplicity.com" TargetMode="External"/><Relationship Id="rId18" Type="http://schemas.openxmlformats.org/officeDocument/2006/relationships/hyperlink" Target="https://www.itu.int/md/R23-WP4C-C-0005/en" TargetMode="External"/><Relationship Id="rId26" Type="http://schemas.openxmlformats.org/officeDocument/2006/relationships/image" Target="media/image2.emf"/><Relationship Id="rId39" Type="http://schemas.openxmlformats.org/officeDocument/2006/relationships/footer" Target="footer5.xml"/><Relationship Id="rId21" Type="http://schemas.openxmlformats.org/officeDocument/2006/relationships/comments" Target="comments.xml"/><Relationship Id="rId34" Type="http://schemas.openxmlformats.org/officeDocument/2006/relationships/header" Target="header3.xml"/><Relationship Id="rId42" Type="http://schemas.openxmlformats.org/officeDocument/2006/relationships/header" Target="header7.xml"/><Relationship Id="rId47" Type="http://schemas.openxmlformats.org/officeDocument/2006/relationships/footer" Target="footer9.xml"/><Relationship Id="rId50" Type="http://schemas.openxmlformats.org/officeDocument/2006/relationships/image" Target="media/image4.png"/><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tu.int/md/R00-CA-CIR-0270/en" TargetMode="External"/><Relationship Id="rId29" Type="http://schemas.openxmlformats.org/officeDocument/2006/relationships/package" Target="embeddings/Dessin_Microsoft_Visio12.vsdx"/><Relationship Id="rId11" Type="http://schemas.openxmlformats.org/officeDocument/2006/relationships/hyperlink" Target="mailto:christine.dilapi@hii-tsd.com" TargetMode="External"/><Relationship Id="rId24" Type="http://schemas.microsoft.com/office/2018/08/relationships/commentsExtensible" Target="commentsExtensible.xml"/><Relationship Id="rId32" Type="http://schemas.openxmlformats.org/officeDocument/2006/relationships/header" Target="header2.xml"/><Relationship Id="rId37" Type="http://schemas.openxmlformats.org/officeDocument/2006/relationships/footer" Target="footer4.xml"/><Relationship Id="rId40" Type="http://schemas.openxmlformats.org/officeDocument/2006/relationships/header" Target="header6.xml"/><Relationship Id="rId45" Type="http://schemas.openxmlformats.org/officeDocument/2006/relationships/footer" Target="footer8.xml"/><Relationship Id="rId53" Type="http://schemas.openxmlformats.org/officeDocument/2006/relationships/header" Target="header12.xml"/><Relationship Id="rId5" Type="http://schemas.openxmlformats.org/officeDocument/2006/relationships/numbering" Target="numbering.xml"/><Relationship Id="rId19" Type="http://schemas.openxmlformats.org/officeDocument/2006/relationships/hyperlink" Target="https://www.itu.int/md/R23-WP5D-C-0108/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ylor.king@aces-inc.com" TargetMode="External"/><Relationship Id="rId22" Type="http://schemas.microsoft.com/office/2011/relationships/commentsExtended" Target="commentsExtended.xml"/><Relationship Id="rId27" Type="http://schemas.openxmlformats.org/officeDocument/2006/relationships/package" Target="embeddings/Dessin_Microsoft_Visio1.vsdx"/><Relationship Id="rId30" Type="http://schemas.openxmlformats.org/officeDocument/2006/relationships/header" Target="header1.xml"/><Relationship Id="rId35" Type="http://schemas.openxmlformats.org/officeDocument/2006/relationships/footer" Target="footer3.xml"/><Relationship Id="rId43" Type="http://schemas.openxmlformats.org/officeDocument/2006/relationships/footer" Target="footer7.xml"/><Relationship Id="rId48" Type="http://schemas.openxmlformats.org/officeDocument/2006/relationships/header" Target="header10.xml"/><Relationship Id="rId56" Type="http://schemas.microsoft.com/office/2011/relationships/people" Target="people.xml"/><Relationship Id="rId8" Type="http://schemas.openxmlformats.org/officeDocument/2006/relationships/webSettings" Target="webSettings.xml"/><Relationship Id="rId51" Type="http://schemas.openxmlformats.org/officeDocument/2006/relationships/header" Target="header11.xml"/><Relationship Id="rId3" Type="http://schemas.openxmlformats.org/officeDocument/2006/relationships/customXml" Target="../customXml/item3.xml"/><Relationship Id="rId12" Type="http://schemas.openxmlformats.org/officeDocument/2006/relationships/hyperlink" Target="mailto:jimmy.nguyen@us.af.mil" TargetMode="External"/><Relationship Id="rId17" Type="http://schemas.openxmlformats.org/officeDocument/2006/relationships/hyperlink" Target="https://www.itu.int/md/R23-WP4C-C-0002/en" TargetMode="External"/><Relationship Id="rId25" Type="http://schemas.openxmlformats.org/officeDocument/2006/relationships/hyperlink" Target="mailto:jean.pla@cnes.fr" TargetMode="External"/><Relationship Id="rId33" Type="http://schemas.openxmlformats.org/officeDocument/2006/relationships/footer" Target="footer2.xml"/><Relationship Id="rId38" Type="http://schemas.openxmlformats.org/officeDocument/2006/relationships/header" Target="header5.xml"/><Relationship Id="rId46" Type="http://schemas.openxmlformats.org/officeDocument/2006/relationships/header" Target="header9.xml"/><Relationship Id="rId20" Type="http://schemas.openxmlformats.org/officeDocument/2006/relationships/hyperlink" Target="https://www.itu.int/md/R23-WP4C-C-0005/en" TargetMode="External"/><Relationship Id="rId41" Type="http://schemas.openxmlformats.org/officeDocument/2006/relationships/footer" Target="footer6.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1.png"/><Relationship Id="rId23" Type="http://schemas.microsoft.com/office/2016/09/relationships/commentsIds" Target="commentsIds.xml"/><Relationship Id="rId28" Type="http://schemas.openxmlformats.org/officeDocument/2006/relationships/image" Target="media/image3.emf"/><Relationship Id="rId36" Type="http://schemas.openxmlformats.org/officeDocument/2006/relationships/header" Target="header4.xml"/><Relationship Id="rId49" Type="http://schemas.openxmlformats.org/officeDocument/2006/relationships/footer" Target="footer10.xm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footer" Target="footer1.xml"/><Relationship Id="rId44" Type="http://schemas.openxmlformats.org/officeDocument/2006/relationships/header" Target="header8.xml"/><Relationship Id="rId52"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C6F2506C021F42A21861C29D5FE051" ma:contentTypeVersion="10" ma:contentTypeDescription="Create a new document." ma:contentTypeScope="" ma:versionID="cc7e611c2db5943faf0f58c80fec49e4">
  <xsd:schema xmlns:xsd="http://www.w3.org/2001/XMLSchema" xmlns:xs="http://www.w3.org/2001/XMLSchema" xmlns:p="http://schemas.microsoft.com/office/2006/metadata/properties" xmlns:ns3="d21e1349-2864-475a-a746-dc85830c0be4" targetNamespace="http://schemas.microsoft.com/office/2006/metadata/properties" ma:root="true" ma:fieldsID="bd68ab10e57d50e197fda1b6c51b3c5c" ns3:_="">
    <xsd:import namespace="d21e1349-2864-475a-a746-dc85830c0be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1e1349-2864-475a-a746-dc85830c0b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1702A0-19D9-4D92-9ADA-B43A8499CDA0}">
  <ds:schemaRefs>
    <ds:schemaRef ds:uri="http://schemas.openxmlformats.org/officeDocument/2006/bibliography"/>
  </ds:schemaRefs>
</ds:datastoreItem>
</file>

<file path=customXml/itemProps2.xml><?xml version="1.0" encoding="utf-8"?>
<ds:datastoreItem xmlns:ds="http://schemas.openxmlformats.org/officeDocument/2006/customXml" ds:itemID="{92901705-9BF6-4EF1-8D92-B6A2F4B0BB9A}">
  <ds:schemaRefs>
    <ds:schemaRef ds:uri="http://schemas.microsoft.com/sharepoint/v3/contenttype/forms"/>
  </ds:schemaRefs>
</ds:datastoreItem>
</file>

<file path=customXml/itemProps3.xml><?xml version="1.0" encoding="utf-8"?>
<ds:datastoreItem xmlns:ds="http://schemas.openxmlformats.org/officeDocument/2006/customXml" ds:itemID="{615EA253-1DB8-4DB9-8A9B-C23800196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1e1349-2864-475a-a746-dc85830c0b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0E374F-E2AA-43FD-BF22-155EA7B7D9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PE_BR</Template>
  <TotalTime>8</TotalTime>
  <Pages>19</Pages>
  <Words>4292</Words>
  <Characters>24467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Alissa BR</dc:creator>
  <cp:lastModifiedBy>Dilapi, Christine (HII-Mission Technologies)</cp:lastModifiedBy>
  <cp:revision>5</cp:revision>
  <cp:lastPrinted>2008-02-21T14:04:00Z</cp:lastPrinted>
  <dcterms:created xsi:type="dcterms:W3CDTF">2024-07-12T18:15:00Z</dcterms:created>
  <dcterms:modified xsi:type="dcterms:W3CDTF">2024-07-12T19:00:00Z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0x010100F2C6F2506C021F42A21861C29D5FE051</vt:lpwstr>
  </property>
</Properties>
</file>