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4FC8A1DC"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w:t>
            </w:r>
            <w:r w:rsidR="005163BD">
              <w:rPr>
                <w:rFonts w:ascii="Arial" w:eastAsia="Times New Roman" w:hAnsi="Arial" w:cs="Arial"/>
                <w:lang w:val="en-GB"/>
              </w:rPr>
              <w:t>4</w:t>
            </w:r>
            <w:r w:rsidRPr="00F44069">
              <w:rPr>
                <w:rFonts w:ascii="Arial" w:eastAsia="Times New Roman" w:hAnsi="Arial" w:cs="Arial"/>
                <w:lang w:val="en-GB"/>
              </w:rPr>
              <w:t>C</w:t>
            </w:r>
            <w:r w:rsidR="005163BD">
              <w:rPr>
                <w:rFonts w:ascii="Arial" w:eastAsia="Times New Roman" w:hAnsi="Arial" w:cs="Arial"/>
                <w:lang w:val="en-GB"/>
              </w:rPr>
              <w:t>-23</w:t>
            </w:r>
            <w:r w:rsidR="00B139E7">
              <w:rPr>
                <w:rFonts w:ascii="Arial" w:eastAsia="Times New Roman" w:hAnsi="Arial" w:cs="Arial"/>
                <w:lang w:val="en-GB"/>
              </w:rPr>
              <w:t>R0</w:t>
            </w:r>
          </w:p>
        </w:tc>
      </w:tr>
      <w:tr w:rsidR="00345F18" w:rsidRPr="00F44069" w14:paraId="6E41C7E8" w14:textId="77777777" w:rsidTr="007D065D">
        <w:trPr>
          <w:trHeight w:val="660"/>
          <w:jc w:val="center"/>
        </w:trPr>
        <w:tc>
          <w:tcPr>
            <w:tcW w:w="4647" w:type="dxa"/>
            <w:tcBorders>
              <w:left w:val="double" w:sz="6" w:space="0" w:color="auto"/>
            </w:tcBorders>
          </w:tcPr>
          <w:p w14:paraId="6779F7BF" w14:textId="5D6902AE"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Pr="00F44069">
              <w:rPr>
                <w:rFonts w:ascii="Arial" w:eastAsia="Times New Roman" w:hAnsi="Arial" w:cs="Arial"/>
                <w:lang w:val="en-GB"/>
              </w:rPr>
              <w:t>Document 4C/</w:t>
            </w:r>
            <w:r w:rsidR="002629CF">
              <w:rPr>
                <w:rFonts w:ascii="Arial" w:eastAsia="Times New Roman" w:hAnsi="Arial" w:cs="Arial"/>
                <w:lang w:val="en-GB"/>
              </w:rPr>
              <w:t>77</w:t>
            </w:r>
            <w:r w:rsidR="00AA52E0">
              <w:rPr>
                <w:rFonts w:ascii="Arial" w:eastAsia="Times New Roman" w:hAnsi="Arial" w:cs="Arial"/>
                <w:lang w:val="en-GB"/>
              </w:rPr>
              <w:t xml:space="preserve">, Annex </w:t>
            </w:r>
            <w:r w:rsidR="002629CF">
              <w:rPr>
                <w:rFonts w:ascii="Arial" w:eastAsia="Times New Roman" w:hAnsi="Arial" w:cs="Arial"/>
                <w:lang w:val="en-GB"/>
              </w:rPr>
              <w:t>1</w:t>
            </w:r>
            <w:r w:rsidR="00203D10">
              <w:rPr>
                <w:rFonts w:ascii="Arial" w:eastAsia="Times New Roman" w:hAnsi="Arial" w:cs="Arial"/>
                <w:lang w:val="en-GB"/>
              </w:rPr>
              <w:t>4</w:t>
            </w:r>
          </w:p>
        </w:tc>
        <w:tc>
          <w:tcPr>
            <w:tcW w:w="5533" w:type="dxa"/>
            <w:tcBorders>
              <w:right w:val="double" w:sz="6" w:space="0" w:color="auto"/>
            </w:tcBorders>
          </w:tcPr>
          <w:p w14:paraId="4D224921" w14:textId="4D6A7F4C"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2629CF">
              <w:rPr>
                <w:rFonts w:ascii="Arial" w:eastAsia="Times New Roman" w:hAnsi="Arial" w:cs="Arial"/>
                <w:lang w:val="en-GB"/>
              </w:rPr>
              <w:t>1</w:t>
            </w:r>
            <w:r w:rsidR="00B139E7">
              <w:rPr>
                <w:rFonts w:ascii="Arial" w:eastAsia="Times New Roman" w:hAnsi="Arial" w:cs="Arial"/>
                <w:lang w:val="en-GB"/>
              </w:rPr>
              <w:t>2</w:t>
            </w:r>
            <w:r w:rsidR="002629CF">
              <w:rPr>
                <w:rFonts w:ascii="Arial" w:eastAsia="Times New Roman" w:hAnsi="Arial" w:cs="Arial"/>
                <w:lang w:val="en-GB"/>
              </w:rPr>
              <w:t xml:space="preserve"> Ju</w:t>
            </w:r>
            <w:r w:rsidR="00B139E7">
              <w:rPr>
                <w:rFonts w:ascii="Arial" w:eastAsia="Times New Roman" w:hAnsi="Arial" w:cs="Arial"/>
                <w:lang w:val="en-GB"/>
              </w:rPr>
              <w:t>ly</w:t>
            </w:r>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6E899CCA"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0" w:name="_Hlk488242728"/>
            <w:r w:rsidRPr="00F44069">
              <w:rPr>
                <w:rFonts w:ascii="Arial" w:eastAsia="Times New Roman" w:hAnsi="Arial" w:cs="Arial"/>
                <w:lang w:val="en-GB"/>
              </w:rPr>
              <w:t xml:space="preserve">Proposed </w:t>
            </w:r>
            <w:bookmarkEnd w:id="0"/>
            <w:r w:rsidR="00AA52E0">
              <w:rPr>
                <w:rFonts w:ascii="Arial" w:eastAsia="Times New Roman" w:hAnsi="Arial" w:cs="Arial"/>
                <w:lang w:val="en-GB"/>
              </w:rPr>
              <w:t>Revision to Preliminary Draft Revision of Report ITU-R M.2</w:t>
            </w:r>
            <w:r w:rsidR="00203D10">
              <w:rPr>
                <w:rFonts w:ascii="Arial" w:eastAsia="Times New Roman" w:hAnsi="Arial" w:cs="Arial"/>
                <w:lang w:val="en-GB"/>
              </w:rPr>
              <w:t>30</w:t>
            </w:r>
            <w:r w:rsidR="002038FF">
              <w:rPr>
                <w:rFonts w:ascii="Arial" w:eastAsia="Times New Roman" w:hAnsi="Arial" w:cs="Arial"/>
                <w:lang w:val="en-GB"/>
              </w:rPr>
              <w:t>5</w:t>
            </w:r>
            <w:r w:rsidR="00AA52E0">
              <w:rPr>
                <w:rFonts w:ascii="Arial" w:eastAsia="Times New Roman" w:hAnsi="Arial" w:cs="Arial"/>
                <w:lang w:val="en-GB"/>
              </w:rPr>
              <w:t xml:space="preserve">-0, </w:t>
            </w:r>
            <w:r w:rsidR="00203D10">
              <w:rPr>
                <w:rFonts w:ascii="Arial" w:eastAsia="Times New Roman" w:hAnsi="Arial" w:cs="Arial"/>
                <w:lang w:val="en-GB"/>
              </w:rPr>
              <w:t>Consideration of aggregate radio frequency interference event potentials from multiple Earth exploration-satellite service systems on radionavigation-satellite service receivers operatin</w:t>
            </w:r>
            <w:r w:rsidR="002629CF">
              <w:rPr>
                <w:rFonts w:ascii="Arial" w:eastAsia="Times New Roman" w:hAnsi="Arial" w:cs="Arial"/>
                <w:lang w:val="en-GB"/>
              </w:rPr>
              <w:t>g</w:t>
            </w:r>
            <w:r w:rsidR="00203D10">
              <w:rPr>
                <w:rFonts w:ascii="Arial" w:eastAsia="Times New Roman" w:hAnsi="Arial" w:cs="Arial"/>
                <w:lang w:val="en-GB"/>
              </w:rPr>
              <w:t xml:space="preserve"> in the 1 215</w:t>
            </w:r>
            <w:r w:rsidR="00AA52E0">
              <w:rPr>
                <w:rFonts w:ascii="Arial" w:eastAsia="Times New Roman" w:hAnsi="Arial" w:cs="Arial"/>
                <w:lang w:val="en-GB"/>
              </w:rPr>
              <w:t>-1 300 MHz</w:t>
            </w:r>
            <w:r w:rsidR="00203D10">
              <w:rPr>
                <w:rFonts w:ascii="Arial" w:eastAsia="Times New Roman" w:hAnsi="Arial" w:cs="Arial"/>
                <w:lang w:val="en-GB"/>
              </w:rPr>
              <w:t xml:space="preserve"> frequency band</w:t>
            </w:r>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5BC6D234" w:rsidR="00345F18" w:rsidRPr="00F048D9" w:rsidRDefault="00554E67"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 xml:space="preserve">El </w:t>
            </w:r>
            <w:proofErr w:type="gramStart"/>
            <w:r w:rsidRPr="00E61B42">
              <w:rPr>
                <w:rFonts w:ascii="Arial" w:hAnsi="Arial" w:cs="Arial"/>
                <w:iCs/>
                <w:lang w:val="pt-BR"/>
              </w:rPr>
              <w:t>Segundo, CA</w:t>
            </w:r>
            <w:proofErr w:type="gramEnd"/>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 xml:space="preserve">Mark </w:t>
            </w:r>
            <w:proofErr w:type="spellStart"/>
            <w:r w:rsidRPr="00F44069">
              <w:rPr>
                <w:rFonts w:ascii="Arial" w:hAnsi="Arial" w:cs="Arial"/>
                <w:iCs/>
              </w:rPr>
              <w:t>Rentz</w:t>
            </w:r>
            <w:proofErr w:type="spellEnd"/>
            <w:r w:rsidRPr="00F44069">
              <w:rPr>
                <w:rFonts w:ascii="Arial" w:hAnsi="Arial" w:cs="Arial"/>
                <w:iCs/>
              </w:rPr>
              <w:t>,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4A1EEB42"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4"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1F343026"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336-1252</w:t>
            </w:r>
          </w:p>
          <w:p w14:paraId="787A7393" w14:textId="3027EE3C"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5"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06EB31C4"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 xml:space="preserve">(425) </w:t>
            </w:r>
            <w:r>
              <w:rPr>
                <w:rFonts w:ascii="Arial" w:hAnsi="Arial" w:cs="Arial"/>
                <w:lang w:val="fr-FR"/>
              </w:rPr>
              <w:t>443-1837</w:t>
            </w:r>
          </w:p>
          <w:p w14:paraId="4043077B" w14:textId="07E0E800"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6"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5A30F98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(240) 476-2600</w:t>
            </w:r>
          </w:p>
          <w:p w14:paraId="494817B5" w14:textId="23E18C5B"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7"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1ED25082"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381-2607</w:t>
            </w:r>
          </w:p>
          <w:p w14:paraId="1CA0CA7F" w14:textId="26C2DA63"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8" w:history="1">
              <w:r w:rsidR="002038FF" w:rsidRPr="00102E3F">
                <w:rPr>
                  <w:rStyle w:val="Hyperlink"/>
                  <w:rFonts w:ascii="Arial" w:hAnsi="Arial" w:cs="Arial"/>
                  <w:lang w:val="fr-FR"/>
                </w:rPr>
                <w:t>RentzMarkL@JohnDeere.com</w:t>
              </w:r>
            </w:hyperlink>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47ECCA89"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To provide a</w:t>
            </w:r>
            <w:r w:rsidR="00AA52E0">
              <w:rPr>
                <w:rFonts w:ascii="Arial" w:eastAsia="Times New Roman" w:hAnsi="Arial" w:cs="Arial"/>
                <w:lang w:val="en-GB"/>
              </w:rPr>
              <w:t xml:space="preserve">n update to the </w:t>
            </w:r>
            <w:r w:rsidR="00203D10">
              <w:rPr>
                <w:rFonts w:ascii="Arial" w:eastAsia="Times New Roman" w:hAnsi="Arial" w:cs="Arial"/>
                <w:lang w:val="en-GB"/>
              </w:rPr>
              <w:t xml:space="preserve">Preliminary Draft Revision of Report ITU-R M.2305-0 that was </w:t>
            </w:r>
            <w:r w:rsidR="002629CF">
              <w:rPr>
                <w:rFonts w:ascii="Arial" w:eastAsia="Times New Roman" w:hAnsi="Arial" w:cs="Arial"/>
                <w:lang w:val="en-GB"/>
              </w:rPr>
              <w:t xml:space="preserve">developed </w:t>
            </w:r>
            <w:r w:rsidR="00203D10">
              <w:rPr>
                <w:rFonts w:ascii="Arial" w:eastAsia="Times New Roman" w:hAnsi="Arial" w:cs="Arial"/>
                <w:lang w:val="en-GB"/>
              </w:rPr>
              <w:t xml:space="preserve">during the </w:t>
            </w:r>
            <w:r w:rsidR="002629CF">
              <w:rPr>
                <w:rFonts w:ascii="Arial" w:eastAsia="Times New Roman" w:hAnsi="Arial" w:cs="Arial"/>
                <w:lang w:val="en-GB"/>
              </w:rPr>
              <w:t>April 2024</w:t>
            </w:r>
            <w:r w:rsidR="00203D10">
              <w:rPr>
                <w:rFonts w:ascii="Arial" w:eastAsia="Times New Roman" w:hAnsi="Arial" w:cs="Arial"/>
                <w:lang w:val="en-GB"/>
              </w:rPr>
              <w:t xml:space="preserve"> meeting of WP 4C</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7C08CB7" w14:textId="0C2DE59F" w:rsidR="00345F18" w:rsidRPr="0040162B"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002038FF">
              <w:rPr>
                <w:rFonts w:ascii="Arial" w:eastAsia="Times New Roman" w:hAnsi="Arial" w:cs="Arial"/>
                <w:lang w:val="en-GB"/>
              </w:rPr>
              <w:t xml:space="preserve">Working Party 4C initiated work on a potential revision to Report ITU-R M.2305 at its June/July 2023 </w:t>
            </w:r>
            <w:proofErr w:type="gramStart"/>
            <w:r w:rsidR="002038FF">
              <w:rPr>
                <w:rFonts w:ascii="Arial" w:eastAsia="Times New Roman" w:hAnsi="Arial" w:cs="Arial"/>
                <w:lang w:val="en-GB"/>
              </w:rPr>
              <w:t>meeting</w:t>
            </w:r>
            <w:r w:rsidR="002629CF">
              <w:rPr>
                <w:rFonts w:ascii="Arial" w:eastAsia="Times New Roman" w:hAnsi="Arial" w:cs="Arial"/>
                <w:lang w:val="en-GB"/>
              </w:rPr>
              <w:t>, and</w:t>
            </w:r>
            <w:proofErr w:type="gramEnd"/>
            <w:r w:rsidR="002629CF">
              <w:rPr>
                <w:rFonts w:ascii="Arial" w:eastAsia="Times New Roman" w:hAnsi="Arial" w:cs="Arial"/>
                <w:lang w:val="en-GB"/>
              </w:rPr>
              <w:t xml:space="preserve"> elevated the work to PDR status at its April 2024 meeting (see Doc. 4C/77, Annex 14)</w:t>
            </w:r>
            <w:r w:rsidR="002038FF">
              <w:rPr>
                <w:rFonts w:ascii="Arial" w:eastAsia="Times New Roman" w:hAnsi="Arial" w:cs="Arial"/>
                <w:lang w:val="en-GB"/>
              </w:rPr>
              <w:t xml:space="preserve">.  This </w:t>
            </w:r>
            <w:r w:rsidRPr="00F44069">
              <w:rPr>
                <w:rFonts w:ascii="Arial" w:eastAsia="Times New Roman" w:hAnsi="Arial" w:cs="Arial"/>
                <w:lang w:val="en-GB"/>
              </w:rPr>
              <w:t xml:space="preserve">contribution is intended to </w:t>
            </w:r>
            <w:r w:rsidR="002038FF">
              <w:rPr>
                <w:rFonts w:ascii="Arial" w:eastAsia="Times New Roman" w:hAnsi="Arial" w:cs="Arial"/>
                <w:lang w:val="en-GB"/>
              </w:rPr>
              <w:t xml:space="preserve">progress that work by proposing updates to the </w:t>
            </w:r>
            <w:r w:rsidR="00203D10">
              <w:rPr>
                <w:rFonts w:ascii="Arial" w:eastAsia="Times New Roman" w:hAnsi="Arial" w:cs="Arial"/>
                <w:lang w:val="en-GB"/>
              </w:rPr>
              <w:t xml:space="preserve">PDR of Report ITU-R M.2305-0 on aggregate interference from EESS (active) </w:t>
            </w:r>
            <w:r w:rsidR="008D6DB7">
              <w:rPr>
                <w:rFonts w:ascii="Arial" w:eastAsia="Times New Roman" w:hAnsi="Arial" w:cs="Arial"/>
                <w:lang w:val="en-GB"/>
              </w:rPr>
              <w:t xml:space="preserve">spaceborne </w:t>
            </w:r>
            <w:r w:rsidR="00203D10">
              <w:rPr>
                <w:rFonts w:ascii="Arial" w:eastAsia="Times New Roman" w:hAnsi="Arial" w:cs="Arial"/>
                <w:lang w:val="en-GB"/>
              </w:rPr>
              <w:t xml:space="preserve">SAR </w:t>
            </w:r>
            <w:r w:rsidR="008D6DB7">
              <w:rPr>
                <w:rFonts w:ascii="Arial" w:eastAsia="Times New Roman" w:hAnsi="Arial" w:cs="Arial"/>
                <w:lang w:val="en-GB"/>
              </w:rPr>
              <w:t>instruments</w:t>
            </w:r>
            <w:r w:rsidR="00203D10">
              <w:rPr>
                <w:rFonts w:ascii="Arial" w:eastAsia="Times New Roman" w:hAnsi="Arial" w:cs="Arial"/>
                <w:lang w:val="en-GB"/>
              </w:rPr>
              <w:t xml:space="preserve"> into RNSS </w:t>
            </w:r>
            <w:r w:rsidR="008D6DB7">
              <w:rPr>
                <w:rFonts w:ascii="Arial" w:eastAsia="Times New Roman" w:hAnsi="Arial" w:cs="Arial"/>
                <w:lang w:val="en-GB"/>
              </w:rPr>
              <w:t>earth station receiv</w:t>
            </w:r>
            <w:r w:rsidR="00203D10">
              <w:rPr>
                <w:rFonts w:ascii="Arial" w:eastAsia="Times New Roman" w:hAnsi="Arial" w:cs="Arial"/>
                <w:lang w:val="en-GB"/>
              </w:rPr>
              <w:t xml:space="preserve">ers </w:t>
            </w:r>
            <w:r w:rsidR="008D6DB7">
              <w:rPr>
                <w:rFonts w:ascii="Arial" w:eastAsia="Times New Roman" w:hAnsi="Arial" w:cs="Arial"/>
                <w:lang w:val="en-GB"/>
              </w:rPr>
              <w:t xml:space="preserve">operating </w:t>
            </w:r>
            <w:r w:rsidR="00203D10">
              <w:rPr>
                <w:rFonts w:ascii="Arial" w:eastAsia="Times New Roman" w:hAnsi="Arial" w:cs="Arial"/>
                <w:lang w:val="en-GB"/>
              </w:rPr>
              <w:t xml:space="preserve">in the </w:t>
            </w:r>
            <w:r w:rsidRPr="00F44069">
              <w:rPr>
                <w:rFonts w:ascii="Arial" w:eastAsia="Times New Roman" w:hAnsi="Arial" w:cs="Arial"/>
                <w:lang w:val="en-GB"/>
              </w:rPr>
              <w:t>1 215</w:t>
            </w:r>
            <w:r w:rsidRPr="00F44069">
              <w:rPr>
                <w:rFonts w:ascii="Arial" w:eastAsia="Times New Roman" w:hAnsi="Arial" w:cs="Arial"/>
                <w:lang w:val="en-GB"/>
              </w:rPr>
              <w:noBreakHyphen/>
              <w:t xml:space="preserve">1 300 MHz frequency band.  </w:t>
            </w:r>
          </w:p>
          <w:p w14:paraId="20E3180E"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Arial"/>
                <w:lang w:val="en-GB"/>
              </w:rPr>
            </w:pP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1" w:name="_Hlk58333181"/>
            <w:r w:rsidRPr="00F44069">
              <w:rPr>
                <w:rFonts w:ascii="Arial" w:eastAsia="Times New Roman" w:hAnsi="Arial" w:cs="Arial"/>
                <w:b/>
                <w:lang w:val="en-GB"/>
              </w:rPr>
              <w:t>Fact Sheet prepare</w:t>
            </w:r>
            <w:bookmarkEnd w:id="1"/>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49E03D04" w14:textId="77777777" w:rsidR="00C34415" w:rsidRDefault="00C34415" w:rsidP="00C34415"/>
    <w:p w14:paraId="7E00881B" w14:textId="00F0074A" w:rsidR="00C34415" w:rsidRDefault="00C34415" w:rsidP="00C34415">
      <w:pPr>
        <w:spacing w:after="0" w:line="240" w:lineRule="auto"/>
      </w:pPr>
      <w:r>
        <w:br w:type="page"/>
      </w:r>
    </w:p>
    <w:tbl>
      <w:tblPr>
        <w:tblpPr w:leftFromText="180" w:rightFromText="180" w:vertAnchor="page" w:horzAnchor="margin" w:tblpY="1406"/>
        <w:tblW w:w="9889" w:type="dxa"/>
        <w:tblLayout w:type="fixed"/>
        <w:tblLook w:val="0000" w:firstRow="0" w:lastRow="0" w:firstColumn="0" w:lastColumn="0" w:noHBand="0" w:noVBand="0"/>
      </w:tblPr>
      <w:tblGrid>
        <w:gridCol w:w="6487"/>
        <w:gridCol w:w="3402"/>
      </w:tblGrid>
      <w:tr w:rsidR="00C34415" w14:paraId="19E4253D" w14:textId="77777777" w:rsidTr="00F32948">
        <w:trPr>
          <w:cantSplit/>
        </w:trPr>
        <w:tc>
          <w:tcPr>
            <w:tcW w:w="6487" w:type="dxa"/>
            <w:vAlign w:val="center"/>
          </w:tcPr>
          <w:p w14:paraId="757271E9" w14:textId="77777777" w:rsidR="00C34415" w:rsidRPr="00D8032B" w:rsidRDefault="00C34415" w:rsidP="00F32948">
            <w:pPr>
              <w:shd w:val="solid" w:color="FFFFFF" w:fill="FFFFFF"/>
              <w:rPr>
                <w:rFonts w:ascii="Verdana" w:hAnsi="Verdana" w:cs="Times New Roman Bold"/>
                <w:b/>
                <w:bCs/>
                <w:sz w:val="26"/>
                <w:szCs w:val="26"/>
              </w:rPr>
            </w:pPr>
            <w:r w:rsidRPr="003706E0">
              <w:rPr>
                <w:rFonts w:ascii="Verdana" w:eastAsia="Times New Roman" w:hAnsi="Verdana" w:cs="Times New Roman Bold"/>
                <w:b/>
                <w:bCs/>
                <w:sz w:val="26"/>
                <w:szCs w:val="26"/>
                <w:lang w:val="en-GB"/>
              </w:rPr>
              <w:lastRenderedPageBreak/>
              <w:t>Radiocommunication Study Groups</w:t>
            </w:r>
          </w:p>
        </w:tc>
        <w:tc>
          <w:tcPr>
            <w:tcW w:w="3402" w:type="dxa"/>
          </w:tcPr>
          <w:p w14:paraId="4288EC75" w14:textId="77777777" w:rsidR="00C34415" w:rsidRDefault="00C34415" w:rsidP="00F32948">
            <w:pPr>
              <w:shd w:val="solid" w:color="FFFFFF" w:fill="FFFFFF"/>
              <w:spacing w:line="240" w:lineRule="atLeast"/>
            </w:pPr>
            <w:bookmarkStart w:id="2" w:name="ditulogo"/>
            <w:bookmarkEnd w:id="2"/>
            <w:r w:rsidRPr="003706E0">
              <w:rPr>
                <w:rFonts w:ascii="Times New Roman" w:eastAsia="Times New Roman" w:hAnsi="Times New Roman" w:cs="Times New Roman"/>
                <w:noProof/>
                <w:sz w:val="24"/>
                <w:szCs w:val="20"/>
                <w:lang w:val="en-GB" w:eastAsia="en-GB"/>
              </w:rPr>
              <w:drawing>
                <wp:inline distT="0" distB="0" distL="0" distR="0" wp14:anchorId="6E89BB01" wp14:editId="34D7F8F2">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C34415" w14:paraId="614B65F9" w14:textId="77777777" w:rsidTr="00F32948">
        <w:trPr>
          <w:cantSplit/>
        </w:trPr>
        <w:tc>
          <w:tcPr>
            <w:tcW w:w="6487" w:type="dxa"/>
            <w:tcBorders>
              <w:top w:val="single" w:sz="12" w:space="0" w:color="auto"/>
            </w:tcBorders>
          </w:tcPr>
          <w:p w14:paraId="60755BBE" w14:textId="77777777" w:rsidR="00C34415" w:rsidRPr="0051782D" w:rsidRDefault="00C34415" w:rsidP="00F32948">
            <w:pPr>
              <w:shd w:val="solid" w:color="FFFFFF" w:fill="FFFFFF"/>
              <w:spacing w:after="48"/>
              <w:rPr>
                <w:rFonts w:ascii="Verdana" w:hAnsi="Verdana" w:cs="Times New Roman Bold"/>
                <w:bCs/>
              </w:rPr>
            </w:pPr>
          </w:p>
        </w:tc>
        <w:tc>
          <w:tcPr>
            <w:tcW w:w="3402" w:type="dxa"/>
            <w:tcBorders>
              <w:top w:val="single" w:sz="12" w:space="0" w:color="auto"/>
            </w:tcBorders>
          </w:tcPr>
          <w:p w14:paraId="114D65E9" w14:textId="77777777" w:rsidR="00C34415" w:rsidRPr="00710D66" w:rsidRDefault="00C34415" w:rsidP="00F32948">
            <w:pPr>
              <w:shd w:val="solid" w:color="FFFFFF" w:fill="FFFFFF"/>
              <w:spacing w:after="48" w:line="240" w:lineRule="atLeast"/>
            </w:pPr>
          </w:p>
        </w:tc>
      </w:tr>
      <w:tr w:rsidR="00C34415" w14:paraId="1CA5F78D" w14:textId="77777777" w:rsidTr="00F32948">
        <w:trPr>
          <w:cantSplit/>
        </w:trPr>
        <w:tc>
          <w:tcPr>
            <w:tcW w:w="6487" w:type="dxa"/>
            <w:vMerge w:val="restart"/>
          </w:tcPr>
          <w:p w14:paraId="2493E27E" w14:textId="3C04DC0D" w:rsidR="00C34415" w:rsidRDefault="00C34415" w:rsidP="00F32948">
            <w:pPr>
              <w:shd w:val="solid" w:color="FFFFFF" w:fill="FFFFFF"/>
              <w:spacing w:after="0" w:line="240" w:lineRule="auto"/>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 xml:space="preserve">__ </w:t>
            </w:r>
            <w:r>
              <w:rPr>
                <w:rFonts w:ascii="Verdana" w:hAnsi="Verdana"/>
                <w:sz w:val="20"/>
              </w:rPr>
              <w:t>September</w:t>
            </w:r>
            <w:r>
              <w:rPr>
                <w:rFonts w:ascii="Verdana" w:hAnsi="Verdana"/>
                <w:sz w:val="20"/>
              </w:rPr>
              <w:t xml:space="preserve"> 2024</w:t>
            </w:r>
          </w:p>
          <w:p w14:paraId="5864B7DD" w14:textId="73BF2E5F" w:rsidR="00C34415" w:rsidRPr="00982084" w:rsidRDefault="00C34415" w:rsidP="00F32948">
            <w:pPr>
              <w:shd w:val="solid" w:color="FFFFFF" w:fill="FFFFFF"/>
              <w:spacing w:after="0" w:line="240" w:lineRule="auto"/>
              <w:ind w:left="1134" w:hanging="1134"/>
              <w:rPr>
                <w:rFonts w:ascii="Verdana" w:hAnsi="Verdana"/>
                <w:sz w:val="20"/>
              </w:rPr>
            </w:pPr>
            <w:r w:rsidRPr="00B40E36">
              <w:rPr>
                <w:rFonts w:ascii="Verdana" w:hAnsi="Verdana"/>
                <w:sz w:val="20"/>
              </w:rPr>
              <w:t>Source:</w:t>
            </w:r>
            <w:r w:rsidRPr="00B40E36">
              <w:rPr>
                <w:rFonts w:ascii="Verdana" w:hAnsi="Verdana"/>
                <w:sz w:val="20"/>
              </w:rPr>
              <w:tab/>
              <w:t>Document</w:t>
            </w:r>
            <w:r>
              <w:rPr>
                <w:rFonts w:ascii="Verdana" w:hAnsi="Verdana"/>
                <w:sz w:val="20"/>
              </w:rPr>
              <w:t xml:space="preserve"> 4C/</w:t>
            </w:r>
            <w:r>
              <w:rPr>
                <w:rFonts w:ascii="Verdana" w:hAnsi="Verdana"/>
                <w:sz w:val="20"/>
              </w:rPr>
              <w:t>77</w:t>
            </w:r>
            <w:r>
              <w:rPr>
                <w:rFonts w:ascii="Verdana" w:hAnsi="Verdana"/>
                <w:sz w:val="20"/>
              </w:rPr>
              <w:t xml:space="preserve">, Annex </w:t>
            </w:r>
            <w:r>
              <w:rPr>
                <w:rFonts w:ascii="Verdana" w:hAnsi="Verdana"/>
                <w:sz w:val="20"/>
              </w:rPr>
              <w:t>1</w:t>
            </w:r>
            <w:r>
              <w:rPr>
                <w:rFonts w:ascii="Verdana" w:hAnsi="Verdana"/>
                <w:sz w:val="20"/>
              </w:rPr>
              <w:t>4</w:t>
            </w:r>
          </w:p>
        </w:tc>
        <w:tc>
          <w:tcPr>
            <w:tcW w:w="3402" w:type="dxa"/>
          </w:tcPr>
          <w:p w14:paraId="2AEE8D0D" w14:textId="77777777" w:rsidR="00C34415" w:rsidRPr="000153C4" w:rsidRDefault="00C34415" w:rsidP="00F32948">
            <w:pPr>
              <w:shd w:val="solid" w:color="FFFFFF" w:fill="FFFFFF"/>
              <w:spacing w:after="0" w:line="240" w:lineRule="auto"/>
              <w:rPr>
                <w:rFonts w:ascii="Verdana" w:hAnsi="Verdana"/>
                <w:sz w:val="20"/>
                <w:lang w:eastAsia="zh-CN"/>
              </w:rPr>
            </w:pPr>
            <w:r>
              <w:rPr>
                <w:rFonts w:ascii="Verdana" w:hAnsi="Verdana"/>
                <w:b/>
                <w:sz w:val="20"/>
                <w:lang w:eastAsia="zh-CN"/>
              </w:rPr>
              <w:t>Document 4C/__-E</w:t>
            </w:r>
          </w:p>
        </w:tc>
      </w:tr>
      <w:tr w:rsidR="00C34415" w14:paraId="06B54180" w14:textId="77777777" w:rsidTr="00F32948">
        <w:trPr>
          <w:cantSplit/>
        </w:trPr>
        <w:tc>
          <w:tcPr>
            <w:tcW w:w="6487" w:type="dxa"/>
            <w:vMerge/>
          </w:tcPr>
          <w:p w14:paraId="2616AF2C" w14:textId="77777777" w:rsidR="00C34415" w:rsidRDefault="00C34415" w:rsidP="00F32948">
            <w:pPr>
              <w:spacing w:after="0" w:line="240" w:lineRule="auto"/>
              <w:jc w:val="center"/>
              <w:rPr>
                <w:b/>
                <w:smallCaps/>
                <w:sz w:val="32"/>
                <w:lang w:eastAsia="zh-CN"/>
              </w:rPr>
            </w:pPr>
            <w:bookmarkStart w:id="5" w:name="ddate" w:colFirst="1" w:colLast="1"/>
            <w:bookmarkEnd w:id="4"/>
          </w:p>
        </w:tc>
        <w:tc>
          <w:tcPr>
            <w:tcW w:w="3402" w:type="dxa"/>
          </w:tcPr>
          <w:p w14:paraId="4F4AE162" w14:textId="51C25AF9" w:rsidR="00C34415" w:rsidRPr="000153C4" w:rsidRDefault="00C34415" w:rsidP="00F32948">
            <w:pPr>
              <w:shd w:val="solid" w:color="FFFFFF" w:fill="FFFFFF"/>
              <w:spacing w:after="0" w:line="240" w:lineRule="auto"/>
              <w:rPr>
                <w:rFonts w:ascii="Verdana" w:hAnsi="Verdana"/>
                <w:sz w:val="20"/>
                <w:lang w:eastAsia="zh-CN"/>
              </w:rPr>
            </w:pPr>
            <w:r>
              <w:rPr>
                <w:rFonts w:ascii="Verdana" w:hAnsi="Verdana"/>
                <w:b/>
                <w:sz w:val="20"/>
                <w:lang w:eastAsia="zh-CN"/>
              </w:rPr>
              <w:t xml:space="preserve">__ </w:t>
            </w:r>
            <w:r w:rsidR="005829E3">
              <w:rPr>
                <w:rFonts w:ascii="Verdana" w:hAnsi="Verdana"/>
                <w:b/>
                <w:sz w:val="20"/>
                <w:lang w:eastAsia="zh-CN"/>
              </w:rPr>
              <w:t>September</w:t>
            </w:r>
            <w:r>
              <w:rPr>
                <w:rFonts w:ascii="Verdana" w:hAnsi="Verdana"/>
                <w:b/>
                <w:sz w:val="20"/>
                <w:lang w:eastAsia="zh-CN"/>
              </w:rPr>
              <w:t xml:space="preserve"> 2024</w:t>
            </w:r>
          </w:p>
        </w:tc>
      </w:tr>
      <w:tr w:rsidR="00C34415" w14:paraId="18363681" w14:textId="77777777" w:rsidTr="00F32948">
        <w:trPr>
          <w:cantSplit/>
        </w:trPr>
        <w:tc>
          <w:tcPr>
            <w:tcW w:w="6487" w:type="dxa"/>
            <w:vMerge/>
          </w:tcPr>
          <w:p w14:paraId="729E7741" w14:textId="77777777" w:rsidR="00C34415" w:rsidRDefault="00C34415" w:rsidP="00F32948">
            <w:pPr>
              <w:spacing w:after="0" w:line="240" w:lineRule="auto"/>
              <w:jc w:val="center"/>
              <w:rPr>
                <w:b/>
                <w:smallCaps/>
                <w:sz w:val="32"/>
                <w:lang w:eastAsia="zh-CN"/>
              </w:rPr>
            </w:pPr>
            <w:bookmarkStart w:id="6" w:name="dorlang" w:colFirst="1" w:colLast="1"/>
            <w:bookmarkEnd w:id="5"/>
          </w:p>
        </w:tc>
        <w:tc>
          <w:tcPr>
            <w:tcW w:w="3402" w:type="dxa"/>
          </w:tcPr>
          <w:p w14:paraId="4451FBD0" w14:textId="77777777" w:rsidR="00C34415" w:rsidRPr="000153C4" w:rsidRDefault="00C34415" w:rsidP="00F32948">
            <w:pPr>
              <w:shd w:val="solid" w:color="FFFFFF" w:fill="FFFFFF"/>
              <w:spacing w:after="0" w:line="240" w:lineRule="auto"/>
              <w:rPr>
                <w:rFonts w:ascii="Verdana" w:eastAsia="SimSun" w:hAnsi="Verdana"/>
                <w:sz w:val="20"/>
                <w:lang w:eastAsia="zh-CN"/>
              </w:rPr>
            </w:pPr>
            <w:r>
              <w:rPr>
                <w:rFonts w:ascii="Verdana" w:eastAsia="SimSun" w:hAnsi="Verdana"/>
                <w:b/>
                <w:sz w:val="20"/>
                <w:lang w:eastAsia="zh-CN"/>
              </w:rPr>
              <w:t>English only</w:t>
            </w:r>
          </w:p>
        </w:tc>
      </w:tr>
      <w:tr w:rsidR="00C34415" w14:paraId="08A051B0" w14:textId="77777777" w:rsidTr="00F32948">
        <w:trPr>
          <w:cantSplit/>
        </w:trPr>
        <w:tc>
          <w:tcPr>
            <w:tcW w:w="9889" w:type="dxa"/>
            <w:gridSpan w:val="2"/>
          </w:tcPr>
          <w:p w14:paraId="72D5A177" w14:textId="77777777" w:rsidR="00C34415" w:rsidRDefault="00C34415" w:rsidP="00F32948">
            <w:pPr>
              <w:pStyle w:val="Source"/>
              <w:rPr>
                <w:lang w:eastAsia="zh-CN"/>
              </w:rPr>
            </w:pPr>
            <w:bookmarkStart w:id="7" w:name="dsource" w:colFirst="0" w:colLast="0"/>
            <w:bookmarkEnd w:id="6"/>
            <w:r>
              <w:rPr>
                <w:lang w:eastAsia="zh-CN"/>
              </w:rPr>
              <w:t>United States of America</w:t>
            </w:r>
          </w:p>
        </w:tc>
      </w:tr>
      <w:tr w:rsidR="00C34415" w14:paraId="55A4F5FD" w14:textId="77777777" w:rsidTr="00F32948">
        <w:trPr>
          <w:cantSplit/>
        </w:trPr>
        <w:tc>
          <w:tcPr>
            <w:tcW w:w="9889" w:type="dxa"/>
            <w:gridSpan w:val="2"/>
          </w:tcPr>
          <w:p w14:paraId="096A7F5E" w14:textId="2960C847" w:rsidR="00C34415" w:rsidRDefault="00C34415" w:rsidP="00F32948">
            <w:pPr>
              <w:pStyle w:val="Title1"/>
              <w:rPr>
                <w:lang w:eastAsia="zh-CN"/>
              </w:rPr>
            </w:pPr>
            <w:bookmarkStart w:id="8" w:name="drec" w:colFirst="0" w:colLast="0"/>
            <w:bookmarkEnd w:id="7"/>
            <w:r>
              <w:rPr>
                <w:lang w:val="en-US"/>
              </w:rPr>
              <w:t>PROPOSED REVSIONS TO PRELIM</w:t>
            </w:r>
            <w:r w:rsidRPr="001101E5">
              <w:rPr>
                <w:lang w:val="en-US"/>
              </w:rPr>
              <w:t>I</w:t>
            </w:r>
            <w:r>
              <w:rPr>
                <w:lang w:val="en-US"/>
              </w:rPr>
              <w:t xml:space="preserve">NARY DRAFT REVISION OF </w:t>
            </w:r>
            <w:r w:rsidRPr="008D3D8D">
              <w:rPr>
                <w:lang w:val="en-US"/>
              </w:rPr>
              <w:t xml:space="preserve">REPORT </w:t>
            </w:r>
            <w:r w:rsidRPr="008D3D8D">
              <w:rPr>
                <w:rStyle w:val="href"/>
                <w:lang w:val="en-US"/>
              </w:rPr>
              <w:t xml:space="preserve">ITU-R </w:t>
            </w:r>
            <w:r>
              <w:rPr>
                <w:rStyle w:val="href"/>
                <w:lang w:val="en-US"/>
              </w:rPr>
              <w:t>M</w:t>
            </w:r>
            <w:r w:rsidRPr="008D3D8D">
              <w:rPr>
                <w:rStyle w:val="href"/>
                <w:lang w:val="en-US"/>
              </w:rPr>
              <w:t>.</w:t>
            </w:r>
            <w:r>
              <w:rPr>
                <w:rStyle w:val="href"/>
                <w:lang w:val="en-US"/>
              </w:rPr>
              <w:t>2</w:t>
            </w:r>
            <w:r w:rsidRPr="00D551D2">
              <w:rPr>
                <w:rStyle w:val="href"/>
              </w:rPr>
              <w:t>305-0</w:t>
            </w:r>
          </w:p>
        </w:tc>
      </w:tr>
      <w:bookmarkEnd w:id="8"/>
    </w:tbl>
    <w:p w14:paraId="347DD7A2" w14:textId="77777777" w:rsidR="00C34415" w:rsidRPr="004A1E57" w:rsidRDefault="00C34415" w:rsidP="00C34415">
      <w:pPr>
        <w:rPr>
          <w:rFonts w:ascii="Times New Roman" w:hAnsi="Times New Roman" w:cs="Times New Roman"/>
          <w:sz w:val="24"/>
          <w:szCs w:val="24"/>
        </w:rPr>
      </w:pPr>
    </w:p>
    <w:p w14:paraId="5AC62AD5" w14:textId="3E0BB9A9" w:rsidR="00C34415" w:rsidRDefault="00C34415" w:rsidP="00C34415">
      <w:pPr>
        <w:rPr>
          <w:rFonts w:ascii="Times New Roman" w:hAnsi="Times New Roman" w:cs="Times New Roman"/>
          <w:sz w:val="24"/>
          <w:szCs w:val="24"/>
        </w:rPr>
      </w:pPr>
      <w:r>
        <w:rPr>
          <w:rFonts w:ascii="Times New Roman" w:hAnsi="Times New Roman" w:cs="Times New Roman"/>
          <w:sz w:val="24"/>
          <w:szCs w:val="24"/>
        </w:rPr>
        <w:t xml:space="preserve">At its </w:t>
      </w:r>
      <w:r>
        <w:rPr>
          <w:rFonts w:ascii="Times New Roman" w:hAnsi="Times New Roman" w:cs="Times New Roman"/>
          <w:sz w:val="24"/>
          <w:szCs w:val="24"/>
        </w:rPr>
        <w:t>April</w:t>
      </w:r>
      <w:r>
        <w:rPr>
          <w:rFonts w:ascii="Times New Roman" w:hAnsi="Times New Roman" w:cs="Times New Roman"/>
          <w:sz w:val="24"/>
          <w:szCs w:val="24"/>
        </w:rPr>
        <w:t xml:space="preserve"> 202</w:t>
      </w:r>
      <w:r>
        <w:rPr>
          <w:rFonts w:ascii="Times New Roman" w:hAnsi="Times New Roman" w:cs="Times New Roman"/>
          <w:sz w:val="24"/>
          <w:szCs w:val="24"/>
        </w:rPr>
        <w:t>4</w:t>
      </w:r>
      <w:r>
        <w:rPr>
          <w:rFonts w:ascii="Times New Roman" w:hAnsi="Times New Roman" w:cs="Times New Roman"/>
          <w:sz w:val="24"/>
          <w:szCs w:val="24"/>
        </w:rPr>
        <w:t xml:space="preserve"> meeting</w:t>
      </w:r>
      <w:r>
        <w:rPr>
          <w:rFonts w:ascii="Times New Roman" w:hAnsi="Times New Roman" w:cs="Times New Roman"/>
          <w:sz w:val="24"/>
          <w:szCs w:val="24"/>
        </w:rPr>
        <w:t>,</w:t>
      </w:r>
      <w:r>
        <w:rPr>
          <w:rFonts w:ascii="Times New Roman" w:hAnsi="Times New Roman" w:cs="Times New Roman"/>
          <w:sz w:val="24"/>
          <w:szCs w:val="24"/>
        </w:rPr>
        <w:t xml:space="preserve"> Working Party 4C </w:t>
      </w:r>
      <w:r>
        <w:rPr>
          <w:rFonts w:ascii="Times New Roman" w:hAnsi="Times New Roman" w:cs="Times New Roman"/>
          <w:sz w:val="24"/>
          <w:szCs w:val="24"/>
        </w:rPr>
        <w:t>continued</w:t>
      </w:r>
      <w:r>
        <w:rPr>
          <w:rFonts w:ascii="Times New Roman" w:hAnsi="Times New Roman" w:cs="Times New Roman"/>
          <w:sz w:val="24"/>
          <w:szCs w:val="24"/>
        </w:rPr>
        <w:t xml:space="preserve"> work on a preliminary draft revision of Report ITU-R M.2305-0, </w:t>
      </w:r>
      <w:proofErr w:type="gramStart"/>
      <w:r w:rsidRPr="004A1E57">
        <w:rPr>
          <w:rFonts w:ascii="Times New Roman" w:hAnsi="Times New Roman" w:cs="Times New Roman"/>
          <w:sz w:val="24"/>
          <w:szCs w:val="24"/>
        </w:rPr>
        <w:t>on the subject of aggregate</w:t>
      </w:r>
      <w:proofErr w:type="gramEnd"/>
      <w:r w:rsidRPr="004A1E57">
        <w:rPr>
          <w:rFonts w:ascii="Times New Roman" w:hAnsi="Times New Roman" w:cs="Times New Roman"/>
          <w:sz w:val="24"/>
          <w:szCs w:val="24"/>
        </w:rPr>
        <w:t xml:space="preserve"> radio frequency interference event potentials from multiple Earth exploration-satellite service systems on radionavigation-satellite service receivers operating in the 1 215-1 300 MHz frequency band.</w:t>
      </w:r>
      <w:r>
        <w:rPr>
          <w:rFonts w:ascii="Times New Roman" w:hAnsi="Times New Roman" w:cs="Times New Roman"/>
          <w:sz w:val="24"/>
          <w:szCs w:val="24"/>
        </w:rPr>
        <w:t xml:space="preserve">  </w:t>
      </w:r>
      <w:r w:rsidRPr="00322E21">
        <w:rPr>
          <w:rFonts w:ascii="Times New Roman" w:hAnsi="Times New Roman" w:cs="Times New Roman"/>
          <w:i/>
          <w:iCs/>
          <w:sz w:val="24"/>
          <w:szCs w:val="24"/>
        </w:rPr>
        <w:t>See</w:t>
      </w:r>
      <w:r>
        <w:rPr>
          <w:rFonts w:ascii="Times New Roman" w:hAnsi="Times New Roman" w:cs="Times New Roman"/>
          <w:sz w:val="24"/>
          <w:szCs w:val="24"/>
        </w:rPr>
        <w:t xml:space="preserve"> </w:t>
      </w:r>
      <w:r w:rsidRPr="004A1E57">
        <w:rPr>
          <w:rFonts w:ascii="Times New Roman" w:hAnsi="Times New Roman" w:cs="Times New Roman"/>
          <w:sz w:val="24"/>
          <w:szCs w:val="24"/>
        </w:rPr>
        <w:t xml:space="preserve">Annex </w:t>
      </w:r>
      <w:r>
        <w:rPr>
          <w:rFonts w:ascii="Times New Roman" w:hAnsi="Times New Roman" w:cs="Times New Roman"/>
          <w:sz w:val="24"/>
          <w:szCs w:val="24"/>
        </w:rPr>
        <w:t>1</w:t>
      </w:r>
      <w:r w:rsidRPr="004A1E57">
        <w:rPr>
          <w:rFonts w:ascii="Times New Roman" w:hAnsi="Times New Roman" w:cs="Times New Roman"/>
          <w:sz w:val="24"/>
          <w:szCs w:val="24"/>
        </w:rPr>
        <w:t>4 to Doc. 4C/</w:t>
      </w:r>
      <w:r>
        <w:rPr>
          <w:rFonts w:ascii="Times New Roman" w:hAnsi="Times New Roman" w:cs="Times New Roman"/>
          <w:sz w:val="24"/>
          <w:szCs w:val="24"/>
        </w:rPr>
        <w:t>77</w:t>
      </w:r>
      <w:r>
        <w:rPr>
          <w:rFonts w:ascii="Times New Roman" w:hAnsi="Times New Roman" w:cs="Times New Roman"/>
          <w:sz w:val="24"/>
          <w:szCs w:val="24"/>
        </w:rPr>
        <w:t xml:space="preserve">. </w:t>
      </w:r>
    </w:p>
    <w:p w14:paraId="7F660411" w14:textId="77777777" w:rsidR="00C34415" w:rsidRPr="004A1E57" w:rsidRDefault="00C34415" w:rsidP="00C34415">
      <w:pPr>
        <w:rPr>
          <w:rFonts w:ascii="Times New Roman" w:hAnsi="Times New Roman" w:cs="Times New Roman"/>
          <w:sz w:val="24"/>
          <w:szCs w:val="24"/>
        </w:rPr>
      </w:pPr>
      <w:r w:rsidRPr="004A1E57">
        <w:rPr>
          <w:rFonts w:ascii="Times New Roman" w:hAnsi="Times New Roman" w:cs="Times New Roman"/>
          <w:sz w:val="24"/>
          <w:szCs w:val="24"/>
        </w:rPr>
        <w:t xml:space="preserve">In this contribution, the United States proposes revisions </w:t>
      </w:r>
      <w:r>
        <w:rPr>
          <w:rFonts w:ascii="Times New Roman" w:hAnsi="Times New Roman" w:cs="Times New Roman"/>
          <w:sz w:val="24"/>
          <w:szCs w:val="24"/>
        </w:rPr>
        <w:t xml:space="preserve">and updates to PDR Report ITU-R M.2305-0.  Proposed U.S. changes are highlighted in </w:t>
      </w:r>
      <w:r w:rsidRPr="00207566">
        <w:rPr>
          <w:rFonts w:ascii="Times New Roman" w:hAnsi="Times New Roman" w:cs="Times New Roman"/>
          <w:sz w:val="24"/>
          <w:szCs w:val="24"/>
          <w:highlight w:val="green"/>
        </w:rPr>
        <w:t>green</w:t>
      </w:r>
      <w:r>
        <w:rPr>
          <w:rFonts w:ascii="Times New Roman" w:hAnsi="Times New Roman" w:cs="Times New Roman"/>
          <w:sz w:val="24"/>
          <w:szCs w:val="24"/>
        </w:rPr>
        <w:t>.</w:t>
      </w:r>
    </w:p>
    <w:p w14:paraId="07B70673" w14:textId="77777777" w:rsidR="00C34415" w:rsidRPr="004A1E57" w:rsidRDefault="00C34415" w:rsidP="00C34415">
      <w:pPr>
        <w:rPr>
          <w:rFonts w:ascii="Times New Roman" w:hAnsi="Times New Roman" w:cs="Times New Roman"/>
          <w:sz w:val="24"/>
          <w:szCs w:val="24"/>
        </w:rPr>
      </w:pPr>
    </w:p>
    <w:p w14:paraId="137F3070" w14:textId="77777777" w:rsidR="00C34415" w:rsidRPr="004A1E57" w:rsidRDefault="00C34415" w:rsidP="00C34415">
      <w:pPr>
        <w:rPr>
          <w:rFonts w:ascii="Times New Roman" w:hAnsi="Times New Roman" w:cs="Times New Roman"/>
          <w:sz w:val="24"/>
          <w:szCs w:val="24"/>
        </w:rPr>
      </w:pPr>
    </w:p>
    <w:p w14:paraId="1171F72E" w14:textId="77777777" w:rsidR="00C34415" w:rsidRPr="004A1E57" w:rsidRDefault="00C34415" w:rsidP="00C34415">
      <w:pPr>
        <w:rPr>
          <w:rFonts w:ascii="Times New Roman" w:hAnsi="Times New Roman" w:cs="Times New Roman"/>
          <w:sz w:val="24"/>
          <w:szCs w:val="24"/>
        </w:rPr>
      </w:pPr>
      <w:r w:rsidRPr="004A1E57">
        <w:rPr>
          <w:rFonts w:ascii="Times New Roman" w:hAnsi="Times New Roman" w:cs="Times New Roman"/>
          <w:b/>
          <w:bCs/>
          <w:sz w:val="24"/>
          <w:szCs w:val="24"/>
        </w:rPr>
        <w:t>Attachments:</w:t>
      </w:r>
      <w:r w:rsidRPr="004A1E57">
        <w:rPr>
          <w:rFonts w:ascii="Times New Roman" w:hAnsi="Times New Roman" w:cs="Times New Roman"/>
          <w:sz w:val="24"/>
          <w:szCs w:val="24"/>
        </w:rPr>
        <w:t xml:space="preserve">  </w:t>
      </w:r>
      <w:r w:rsidRPr="004A1E57">
        <w:rPr>
          <w:rFonts w:ascii="Times New Roman" w:hAnsi="Times New Roman" w:cs="Times New Roman"/>
          <w:sz w:val="24"/>
          <w:szCs w:val="24"/>
        </w:rPr>
        <w:tab/>
        <w:t>1</w:t>
      </w:r>
    </w:p>
    <w:p w14:paraId="5C2465EB" w14:textId="77777777" w:rsidR="00C34415" w:rsidRDefault="00C34415" w:rsidP="00C34415">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34415" w14:paraId="0CF6AE4F" w14:textId="77777777" w:rsidTr="00F32948">
        <w:trPr>
          <w:cantSplit/>
        </w:trPr>
        <w:tc>
          <w:tcPr>
            <w:tcW w:w="9889" w:type="dxa"/>
          </w:tcPr>
          <w:p w14:paraId="7B66C9C6" w14:textId="77777777" w:rsidR="00C34415" w:rsidRDefault="00C34415" w:rsidP="00F32948">
            <w:pPr>
              <w:pStyle w:val="Source"/>
              <w:rPr>
                <w:lang w:eastAsia="zh-CN"/>
              </w:rPr>
            </w:pPr>
            <w:r>
              <w:rPr>
                <w:lang w:eastAsia="zh-CN"/>
              </w:rPr>
              <w:lastRenderedPageBreak/>
              <w:t>ATTACHMENT</w:t>
            </w:r>
          </w:p>
          <w:p w14:paraId="3157B63A" w14:textId="77777777" w:rsidR="00C34415" w:rsidRPr="00A932BA" w:rsidRDefault="00C34415" w:rsidP="00F32948">
            <w:pPr>
              <w:rPr>
                <w:lang w:eastAsia="zh-CN"/>
              </w:rPr>
            </w:pPr>
          </w:p>
        </w:tc>
      </w:tr>
      <w:tr w:rsidR="00C34415" w14:paraId="36995131" w14:textId="77777777" w:rsidTr="00F32948">
        <w:trPr>
          <w:cantSplit/>
        </w:trPr>
        <w:tc>
          <w:tcPr>
            <w:tcW w:w="9889" w:type="dxa"/>
          </w:tcPr>
          <w:p w14:paraId="50ADCCDE" w14:textId="77777777" w:rsidR="00C34415" w:rsidRDefault="00C34415" w:rsidP="00F32948">
            <w:pPr>
              <w:pStyle w:val="Title1"/>
              <w:rPr>
                <w:lang w:eastAsia="zh-CN"/>
              </w:rPr>
            </w:pPr>
            <w:r>
              <w:rPr>
                <w:caps w:val="0"/>
                <w:lang w:val="en-US"/>
              </w:rPr>
              <w:t>PRELIM</w:t>
            </w:r>
            <w:r w:rsidRPr="001101E5">
              <w:rPr>
                <w:caps w:val="0"/>
                <w:lang w:val="en-US"/>
              </w:rPr>
              <w:t>I</w:t>
            </w:r>
            <w:r>
              <w:rPr>
                <w:caps w:val="0"/>
                <w:lang w:val="en-US"/>
              </w:rPr>
              <w:t xml:space="preserve">NARY DRAFT REVISION OF </w:t>
            </w:r>
            <w:r w:rsidRPr="008D3D8D">
              <w:rPr>
                <w:caps w:val="0"/>
                <w:lang w:val="en-US"/>
              </w:rPr>
              <w:t xml:space="preserve">REPORT </w:t>
            </w:r>
            <w:r w:rsidRPr="008D3D8D">
              <w:rPr>
                <w:rStyle w:val="href"/>
                <w:caps w:val="0"/>
                <w:lang w:val="en-US"/>
              </w:rPr>
              <w:t xml:space="preserve">ITU-R </w:t>
            </w:r>
            <w:r>
              <w:rPr>
                <w:rStyle w:val="href"/>
                <w:caps w:val="0"/>
                <w:lang w:val="en-US"/>
              </w:rPr>
              <w:t>M</w:t>
            </w:r>
            <w:r w:rsidRPr="008D3D8D">
              <w:rPr>
                <w:rStyle w:val="href"/>
                <w:caps w:val="0"/>
                <w:lang w:val="en-US"/>
              </w:rPr>
              <w:t>.</w:t>
            </w:r>
            <w:r>
              <w:rPr>
                <w:rStyle w:val="href"/>
                <w:caps w:val="0"/>
                <w:lang w:val="en-US"/>
              </w:rPr>
              <w:t>2</w:t>
            </w:r>
            <w:r w:rsidRPr="00D551D2">
              <w:rPr>
                <w:rStyle w:val="href"/>
                <w:caps w:val="0"/>
              </w:rPr>
              <w:t>305-0</w:t>
            </w:r>
          </w:p>
        </w:tc>
      </w:tr>
      <w:tr w:rsidR="00C34415" w14:paraId="6DEC16E3" w14:textId="77777777" w:rsidTr="00F32948">
        <w:trPr>
          <w:cantSplit/>
        </w:trPr>
        <w:tc>
          <w:tcPr>
            <w:tcW w:w="9889" w:type="dxa"/>
          </w:tcPr>
          <w:p w14:paraId="32CC97E6" w14:textId="77777777" w:rsidR="00C34415" w:rsidRDefault="00C34415" w:rsidP="00F32948">
            <w:pPr>
              <w:pStyle w:val="Title4"/>
              <w:rPr>
                <w:lang w:eastAsia="zh-CN"/>
              </w:rPr>
            </w:pPr>
            <w:bookmarkStart w:id="9" w:name="dtitle1" w:colFirst="0" w:colLast="0"/>
            <w:r w:rsidRPr="00D551D2">
              <w:t>Consideration of aggregate radio frequency interference event potentials</w:t>
            </w:r>
            <w:r w:rsidRPr="00D551D2">
              <w:br/>
              <w:t>from multiple Earth exploration-satellite service systems on</w:t>
            </w:r>
            <w:r w:rsidRPr="00D551D2">
              <w:br/>
              <w:t>radionavigation-satellite service receivers operating</w:t>
            </w:r>
            <w:r w:rsidRPr="00D551D2">
              <w:br/>
              <w:t>in the 1 215-1 300 MHz frequency band</w:t>
            </w:r>
          </w:p>
        </w:tc>
      </w:tr>
    </w:tbl>
    <w:p w14:paraId="1536F57C" w14:textId="77777777" w:rsidR="00C34415" w:rsidRDefault="00C34415" w:rsidP="00C34415">
      <w:pPr>
        <w:pStyle w:val="Repdate"/>
      </w:pPr>
      <w:bookmarkStart w:id="10" w:name="dbreak"/>
      <w:bookmarkEnd w:id="9"/>
      <w:bookmarkEnd w:id="10"/>
      <w:r w:rsidRPr="00D551D2">
        <w:t>(2014)</w:t>
      </w:r>
    </w:p>
    <w:p w14:paraId="787442A0" w14:textId="77777777" w:rsidR="00C34415" w:rsidRPr="00D551D2" w:rsidRDefault="00C34415" w:rsidP="00C34415">
      <w:pPr>
        <w:jc w:val="center"/>
      </w:pPr>
      <w:r w:rsidRPr="00D551D2">
        <w:t>TABLE OF CONTENTS</w:t>
      </w:r>
    </w:p>
    <w:p w14:paraId="1F2CF740" w14:textId="77777777" w:rsidR="00C34415" w:rsidRPr="002323EA" w:rsidRDefault="00C34415" w:rsidP="00C34415">
      <w:pPr>
        <w:pStyle w:val="toc0"/>
        <w:rPr>
          <w:noProof/>
          <w:lang w:val="en-US"/>
        </w:rPr>
      </w:pPr>
      <w:r>
        <w:tab/>
        <w:t>Page</w:t>
      </w:r>
    </w:p>
    <w:p w14:paraId="1B162725"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1</w:t>
      </w:r>
      <w:r>
        <w:rPr>
          <w:rFonts w:asciiTheme="minorHAnsi" w:eastAsiaTheme="minorEastAsia" w:hAnsiTheme="minorHAnsi" w:cstheme="minorBidi"/>
          <w:noProof/>
          <w:sz w:val="22"/>
          <w:szCs w:val="22"/>
          <w:lang w:eastAsia="zh-CN"/>
        </w:rPr>
        <w:tab/>
      </w:r>
      <w:r w:rsidRPr="002323EA">
        <w:rPr>
          <w:noProof/>
        </w:rPr>
        <w:t>Introduction</w:t>
      </w:r>
      <w:r>
        <w:rPr>
          <w:noProof/>
        </w:rPr>
        <w:tab/>
      </w:r>
      <w:r>
        <w:rPr>
          <w:noProof/>
        </w:rPr>
        <w:tab/>
      </w:r>
      <w:r w:rsidRPr="002323EA">
        <w:rPr>
          <w:noProof/>
        </w:rPr>
        <w:t>2</w:t>
      </w:r>
    </w:p>
    <w:p w14:paraId="3BE88890"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2</w:t>
      </w:r>
      <w:r>
        <w:rPr>
          <w:rFonts w:asciiTheme="minorHAnsi" w:eastAsiaTheme="minorEastAsia" w:hAnsiTheme="minorHAnsi" w:cstheme="minorBidi"/>
          <w:noProof/>
          <w:sz w:val="22"/>
          <w:szCs w:val="22"/>
          <w:lang w:eastAsia="zh-CN"/>
        </w:rPr>
        <w:tab/>
      </w:r>
      <w:r w:rsidRPr="00FC0246">
        <w:rPr>
          <w:noProof/>
        </w:rPr>
        <w:t xml:space="preserve">Pulsed RFI </w:t>
      </w:r>
      <w:r w:rsidRPr="002323EA">
        <w:rPr>
          <w:noProof/>
        </w:rPr>
        <w:t>effects</w:t>
      </w:r>
      <w:r>
        <w:rPr>
          <w:noProof/>
        </w:rPr>
        <w:tab/>
      </w:r>
      <w:r>
        <w:rPr>
          <w:noProof/>
        </w:rPr>
        <w:tab/>
      </w:r>
      <w:r w:rsidRPr="002323EA">
        <w:rPr>
          <w:noProof/>
        </w:rPr>
        <w:t>2</w:t>
      </w:r>
    </w:p>
    <w:p w14:paraId="62CBD926" w14:textId="77777777" w:rsidR="00C34415" w:rsidRPr="006931FD" w:rsidRDefault="00C34415" w:rsidP="00C34415">
      <w:pPr>
        <w:pStyle w:val="TOC2"/>
        <w:tabs>
          <w:tab w:val="clear" w:pos="7938"/>
          <w:tab w:val="left" w:leader="dot" w:pos="8505"/>
        </w:tabs>
        <w:ind w:left="1134"/>
        <w:rPr>
          <w:rFonts w:eastAsiaTheme="minorEastAsia"/>
        </w:rPr>
      </w:pPr>
      <w:r w:rsidRPr="006931FD">
        <w:t>2.1</w:t>
      </w:r>
      <w:r w:rsidRPr="006931FD">
        <w:rPr>
          <w:rFonts w:eastAsiaTheme="minorEastAsia"/>
        </w:rPr>
        <w:tab/>
      </w:r>
      <w:r w:rsidRPr="006931FD">
        <w:t>Effects of pulsed RFI from a single source</w:t>
      </w:r>
      <w:r w:rsidRPr="006931FD">
        <w:tab/>
      </w:r>
      <w:r w:rsidRPr="006931FD">
        <w:tab/>
        <w:t>2</w:t>
      </w:r>
    </w:p>
    <w:p w14:paraId="415662AB" w14:textId="77777777" w:rsidR="00C34415" w:rsidRPr="006931FD" w:rsidRDefault="00C34415" w:rsidP="00C34415">
      <w:pPr>
        <w:pStyle w:val="TOC2"/>
        <w:tabs>
          <w:tab w:val="clear" w:pos="7938"/>
          <w:tab w:val="left" w:leader="dot" w:pos="8505"/>
        </w:tabs>
        <w:ind w:left="1134"/>
        <w:rPr>
          <w:rFonts w:eastAsiaTheme="minorEastAsia"/>
        </w:rPr>
      </w:pPr>
      <w:r w:rsidRPr="006931FD">
        <w:t>2.2</w:t>
      </w:r>
      <w:r w:rsidRPr="006931FD">
        <w:rPr>
          <w:rFonts w:eastAsiaTheme="minorEastAsia"/>
        </w:rPr>
        <w:tab/>
      </w:r>
      <w:r w:rsidRPr="006931FD">
        <w:t>Aggregate RFI cases</w:t>
      </w:r>
      <w:r w:rsidRPr="006931FD">
        <w:tab/>
      </w:r>
      <w:r w:rsidRPr="006931FD">
        <w:tab/>
        <w:t>3</w:t>
      </w:r>
    </w:p>
    <w:p w14:paraId="2A140820"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3</w:t>
      </w:r>
      <w:r>
        <w:rPr>
          <w:rFonts w:asciiTheme="minorHAnsi" w:eastAsiaTheme="minorEastAsia" w:hAnsiTheme="minorHAnsi" w:cstheme="minorBidi"/>
          <w:noProof/>
          <w:sz w:val="22"/>
          <w:szCs w:val="22"/>
          <w:lang w:eastAsia="zh-CN"/>
        </w:rPr>
        <w:tab/>
      </w:r>
      <w:r w:rsidRPr="00FC0246">
        <w:rPr>
          <w:noProof/>
        </w:rPr>
        <w:t xml:space="preserve">EESS (active) sensors in the 1 215-1 300 MHz frequency </w:t>
      </w:r>
      <w:r w:rsidRPr="002323EA">
        <w:rPr>
          <w:noProof/>
        </w:rPr>
        <w:t>band</w:t>
      </w:r>
      <w:r>
        <w:rPr>
          <w:noProof/>
        </w:rPr>
        <w:tab/>
      </w:r>
      <w:r>
        <w:rPr>
          <w:noProof/>
        </w:rPr>
        <w:tab/>
      </w:r>
      <w:r w:rsidRPr="002323EA">
        <w:rPr>
          <w:noProof/>
        </w:rPr>
        <w:t>4</w:t>
      </w:r>
    </w:p>
    <w:p w14:paraId="5D886A79" w14:textId="77777777" w:rsidR="00C34415" w:rsidRPr="006931FD" w:rsidRDefault="00C34415" w:rsidP="00C34415">
      <w:pPr>
        <w:pStyle w:val="TOC2"/>
        <w:tabs>
          <w:tab w:val="clear" w:pos="7938"/>
          <w:tab w:val="left" w:leader="dot" w:pos="8505"/>
        </w:tabs>
        <w:ind w:left="1134"/>
        <w:rPr>
          <w:rFonts w:eastAsiaTheme="minorEastAsia"/>
        </w:rPr>
      </w:pPr>
      <w:r w:rsidRPr="006931FD">
        <w:t>3.1</w:t>
      </w:r>
      <w:r w:rsidRPr="006931FD">
        <w:rPr>
          <w:rFonts w:eastAsiaTheme="minorEastAsia"/>
        </w:rPr>
        <w:tab/>
      </w:r>
      <w:r w:rsidRPr="006931FD">
        <w:t>General characteristics</w:t>
      </w:r>
      <w:r w:rsidRPr="006931FD">
        <w:tab/>
      </w:r>
      <w:r w:rsidRPr="006931FD">
        <w:tab/>
        <w:t>4</w:t>
      </w:r>
    </w:p>
    <w:p w14:paraId="55697C4C" w14:textId="77777777" w:rsidR="00C34415" w:rsidRPr="006931FD" w:rsidRDefault="00C34415" w:rsidP="00C34415">
      <w:pPr>
        <w:pStyle w:val="TOC2"/>
        <w:tabs>
          <w:tab w:val="clear" w:pos="7938"/>
          <w:tab w:val="left" w:leader="dot" w:pos="8505"/>
        </w:tabs>
        <w:ind w:left="1134"/>
        <w:rPr>
          <w:rFonts w:eastAsiaTheme="minorEastAsia"/>
        </w:rPr>
      </w:pPr>
      <w:r w:rsidRPr="006931FD">
        <w:t>3.2</w:t>
      </w:r>
      <w:r w:rsidRPr="006931FD">
        <w:rPr>
          <w:rFonts w:eastAsiaTheme="minorEastAsia"/>
        </w:rPr>
        <w:tab/>
      </w:r>
      <w:r w:rsidRPr="006931FD">
        <w:t>Antenna characteristics</w:t>
      </w:r>
      <w:r w:rsidRPr="006931FD">
        <w:tab/>
      </w:r>
      <w:r w:rsidRPr="006931FD">
        <w:tab/>
        <w:t>5</w:t>
      </w:r>
    </w:p>
    <w:p w14:paraId="4AD24F5E"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4</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analysis</w:t>
      </w:r>
      <w:r>
        <w:rPr>
          <w:noProof/>
        </w:rPr>
        <w:tab/>
      </w:r>
      <w:r>
        <w:rPr>
          <w:noProof/>
        </w:rPr>
        <w:tab/>
      </w:r>
      <w:r w:rsidRPr="002323EA">
        <w:rPr>
          <w:noProof/>
        </w:rPr>
        <w:t>8</w:t>
      </w:r>
    </w:p>
    <w:p w14:paraId="013BA83D" w14:textId="77777777" w:rsidR="00C34415" w:rsidRPr="006931FD" w:rsidRDefault="00C34415" w:rsidP="00C34415">
      <w:pPr>
        <w:pStyle w:val="TOC2"/>
        <w:tabs>
          <w:tab w:val="clear" w:pos="7938"/>
          <w:tab w:val="left" w:leader="dot" w:pos="8505"/>
        </w:tabs>
        <w:ind w:left="1134"/>
        <w:rPr>
          <w:rFonts w:eastAsiaTheme="minorEastAsia"/>
        </w:rPr>
      </w:pPr>
      <w:r w:rsidRPr="006931FD">
        <w:t>4.1</w:t>
      </w:r>
      <w:r w:rsidRPr="006931FD">
        <w:rPr>
          <w:rFonts w:eastAsiaTheme="minorEastAsia"/>
        </w:rPr>
        <w:tab/>
      </w:r>
      <w:r w:rsidRPr="006931FD">
        <w:t>Satellite models</w:t>
      </w:r>
      <w:r w:rsidRPr="006931FD">
        <w:tab/>
      </w:r>
      <w:r w:rsidRPr="006931FD">
        <w:tab/>
        <w:t>8</w:t>
      </w:r>
    </w:p>
    <w:p w14:paraId="68B1CC87" w14:textId="77777777" w:rsidR="00C34415" w:rsidRPr="006931FD" w:rsidRDefault="00C34415" w:rsidP="00C34415">
      <w:pPr>
        <w:pStyle w:val="TOC2"/>
        <w:tabs>
          <w:tab w:val="clear" w:pos="7938"/>
          <w:tab w:val="left" w:leader="dot" w:pos="8505"/>
        </w:tabs>
        <w:ind w:left="1134"/>
        <w:rPr>
          <w:rFonts w:eastAsiaTheme="minorEastAsia"/>
        </w:rPr>
      </w:pPr>
      <w:r w:rsidRPr="006931FD">
        <w:t>4.2</w:t>
      </w:r>
      <w:r w:rsidRPr="006931FD">
        <w:rPr>
          <w:rFonts w:eastAsiaTheme="minorEastAsia"/>
        </w:rPr>
        <w:tab/>
      </w:r>
      <w:r w:rsidRPr="006931FD">
        <w:t>Single sensor received isotropic power</w:t>
      </w:r>
      <w:r w:rsidRPr="006931FD">
        <w:tab/>
      </w:r>
      <w:r w:rsidRPr="006931FD">
        <w:tab/>
        <w:t>8</w:t>
      </w:r>
    </w:p>
    <w:p w14:paraId="080042DF" w14:textId="77777777" w:rsidR="00C34415" w:rsidRPr="006931FD" w:rsidRDefault="00C34415" w:rsidP="00C34415">
      <w:pPr>
        <w:pStyle w:val="TOC2"/>
        <w:tabs>
          <w:tab w:val="clear" w:pos="7938"/>
          <w:tab w:val="left" w:leader="dot" w:pos="8505"/>
        </w:tabs>
        <w:ind w:left="1134"/>
        <w:rPr>
          <w:rFonts w:eastAsiaTheme="minorEastAsia"/>
        </w:rPr>
      </w:pPr>
      <w:r w:rsidRPr="006931FD">
        <w:t>4.3</w:t>
      </w:r>
      <w:r w:rsidRPr="006931FD">
        <w:rPr>
          <w:rFonts w:eastAsiaTheme="minorEastAsia"/>
        </w:rPr>
        <w:tab/>
      </w:r>
      <w:r w:rsidRPr="006931FD">
        <w:t>Receiver models</w:t>
      </w:r>
      <w:r w:rsidRPr="006931FD">
        <w:tab/>
      </w:r>
      <w:r w:rsidRPr="006931FD">
        <w:tab/>
        <w:t>9</w:t>
      </w:r>
    </w:p>
    <w:p w14:paraId="0D120C34" w14:textId="77777777" w:rsidR="00C34415" w:rsidRPr="006931FD" w:rsidRDefault="00C34415" w:rsidP="00C34415">
      <w:pPr>
        <w:pStyle w:val="TOC2"/>
        <w:tabs>
          <w:tab w:val="clear" w:pos="7938"/>
          <w:tab w:val="left" w:leader="dot" w:pos="8505"/>
        </w:tabs>
        <w:ind w:left="1134"/>
        <w:rPr>
          <w:rFonts w:eastAsiaTheme="minorEastAsia"/>
        </w:rPr>
      </w:pPr>
      <w:r w:rsidRPr="006931FD">
        <w:t>4.4</w:t>
      </w:r>
      <w:r w:rsidRPr="006931FD">
        <w:rPr>
          <w:rFonts w:eastAsiaTheme="minorEastAsia"/>
        </w:rPr>
        <w:tab/>
      </w:r>
      <w:r w:rsidRPr="006931FD">
        <w:t>Single-Sensor interference power into receivers</w:t>
      </w:r>
      <w:r w:rsidRPr="006931FD">
        <w:tab/>
      </w:r>
      <w:r w:rsidRPr="006931FD">
        <w:tab/>
        <w:t>10</w:t>
      </w:r>
    </w:p>
    <w:p w14:paraId="086ADA4C" w14:textId="77777777" w:rsidR="00C34415" w:rsidRPr="006931FD" w:rsidRDefault="00C34415" w:rsidP="00C34415">
      <w:pPr>
        <w:pStyle w:val="TOC2"/>
        <w:tabs>
          <w:tab w:val="clear" w:pos="7938"/>
          <w:tab w:val="left" w:leader="dot" w:pos="8505"/>
        </w:tabs>
        <w:ind w:left="1134"/>
        <w:rPr>
          <w:rFonts w:eastAsiaTheme="minorEastAsia"/>
        </w:rPr>
      </w:pPr>
      <w:r w:rsidRPr="006931FD">
        <w:t>4.5</w:t>
      </w:r>
      <w:r w:rsidRPr="006931FD">
        <w:rPr>
          <w:rFonts w:eastAsiaTheme="minorEastAsia"/>
        </w:rPr>
        <w:tab/>
      </w:r>
      <w:r w:rsidRPr="006931FD">
        <w:t>Aggregate RFI impingement statistics</w:t>
      </w:r>
      <w:r w:rsidRPr="006931FD">
        <w:tab/>
      </w:r>
      <w:r w:rsidRPr="006931FD">
        <w:tab/>
        <w:t>11</w:t>
      </w:r>
    </w:p>
    <w:p w14:paraId="064539F4"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5</w:t>
      </w:r>
      <w:r>
        <w:rPr>
          <w:rFonts w:asciiTheme="minorHAnsi" w:eastAsiaTheme="minorEastAsia" w:hAnsiTheme="minorHAnsi" w:cstheme="minorBidi"/>
          <w:noProof/>
          <w:sz w:val="22"/>
          <w:szCs w:val="22"/>
          <w:lang w:eastAsia="zh-CN"/>
        </w:rPr>
        <w:tab/>
      </w:r>
      <w:r w:rsidRPr="00FC0246">
        <w:rPr>
          <w:noProof/>
        </w:rPr>
        <w:t xml:space="preserve">Analysis </w:t>
      </w:r>
      <w:r w:rsidRPr="002323EA">
        <w:rPr>
          <w:noProof/>
        </w:rPr>
        <w:t>results</w:t>
      </w:r>
      <w:r>
        <w:rPr>
          <w:noProof/>
        </w:rPr>
        <w:tab/>
      </w:r>
      <w:r>
        <w:rPr>
          <w:noProof/>
        </w:rPr>
        <w:tab/>
      </w:r>
      <w:r w:rsidRPr="002323EA">
        <w:rPr>
          <w:noProof/>
        </w:rPr>
        <w:t>14</w:t>
      </w:r>
    </w:p>
    <w:p w14:paraId="28CCFCCA" w14:textId="77777777" w:rsidR="00C34415" w:rsidRPr="006931FD" w:rsidRDefault="00C34415" w:rsidP="00C34415">
      <w:pPr>
        <w:pStyle w:val="TOC2"/>
        <w:tabs>
          <w:tab w:val="clear" w:pos="7938"/>
          <w:tab w:val="left" w:leader="dot" w:pos="8505"/>
        </w:tabs>
        <w:ind w:left="1134"/>
        <w:rPr>
          <w:rFonts w:eastAsiaTheme="minorEastAsia"/>
        </w:rPr>
      </w:pPr>
      <w:r w:rsidRPr="006931FD">
        <w:t>5.1</w:t>
      </w:r>
      <w:r w:rsidRPr="006931FD">
        <w:rPr>
          <w:rFonts w:eastAsiaTheme="minorEastAsia"/>
        </w:rPr>
        <w:tab/>
      </w:r>
      <w:r w:rsidRPr="006931FD">
        <w:t>Study A</w:t>
      </w:r>
      <w:r w:rsidRPr="006931FD">
        <w:tab/>
      </w:r>
      <w:r w:rsidRPr="006931FD">
        <w:tab/>
        <w:t>14</w:t>
      </w:r>
    </w:p>
    <w:p w14:paraId="5B0A9F3B" w14:textId="77777777" w:rsidR="00C34415" w:rsidRPr="006931FD" w:rsidRDefault="00C34415" w:rsidP="00C34415">
      <w:pPr>
        <w:pStyle w:val="TOC2"/>
        <w:tabs>
          <w:tab w:val="clear" w:pos="7938"/>
          <w:tab w:val="left" w:leader="dot" w:pos="8505"/>
        </w:tabs>
        <w:ind w:left="1134"/>
        <w:rPr>
          <w:rFonts w:eastAsiaTheme="minorEastAsia"/>
        </w:rPr>
      </w:pPr>
      <w:r w:rsidRPr="006931FD">
        <w:t>5.2</w:t>
      </w:r>
      <w:r w:rsidRPr="006931FD">
        <w:rPr>
          <w:rFonts w:eastAsiaTheme="minorEastAsia"/>
        </w:rPr>
        <w:tab/>
      </w:r>
      <w:r w:rsidRPr="006931FD">
        <w:t>Study B</w:t>
      </w:r>
      <w:r w:rsidRPr="006931FD">
        <w:tab/>
      </w:r>
      <w:r w:rsidRPr="006931FD">
        <w:tab/>
        <w:t>15</w:t>
      </w:r>
    </w:p>
    <w:p w14:paraId="418B9012" w14:textId="77777777" w:rsidR="00C34415" w:rsidRPr="006931FD" w:rsidRDefault="00C34415" w:rsidP="00C34415">
      <w:pPr>
        <w:pStyle w:val="TOC2"/>
        <w:tabs>
          <w:tab w:val="clear" w:pos="7938"/>
          <w:tab w:val="left" w:leader="dot" w:pos="8505"/>
        </w:tabs>
        <w:ind w:left="1134"/>
        <w:rPr>
          <w:rFonts w:eastAsiaTheme="minorEastAsia"/>
        </w:rPr>
      </w:pPr>
      <w:r w:rsidRPr="006931FD">
        <w:t>5.3</w:t>
      </w:r>
      <w:r w:rsidRPr="006931FD">
        <w:rPr>
          <w:rFonts w:eastAsiaTheme="minorEastAsia"/>
        </w:rPr>
        <w:tab/>
      </w:r>
      <w:r w:rsidRPr="006931FD">
        <w:t>Discussion</w:t>
      </w:r>
      <w:r w:rsidRPr="006931FD">
        <w:tab/>
      </w:r>
      <w:r w:rsidRPr="006931FD">
        <w:tab/>
        <w:t>16</w:t>
      </w:r>
    </w:p>
    <w:p w14:paraId="2222E320"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6</w:t>
      </w:r>
      <w:r>
        <w:rPr>
          <w:rFonts w:asciiTheme="minorHAnsi" w:eastAsiaTheme="minorEastAsia" w:hAnsiTheme="minorHAnsi" w:cstheme="minorBidi"/>
          <w:noProof/>
          <w:sz w:val="22"/>
          <w:szCs w:val="22"/>
          <w:lang w:eastAsia="zh-CN"/>
        </w:rPr>
        <w:tab/>
      </w:r>
      <w:r w:rsidRPr="002323EA">
        <w:rPr>
          <w:noProof/>
        </w:rPr>
        <w:t>Summary</w:t>
      </w:r>
      <w:r>
        <w:rPr>
          <w:noProof/>
        </w:rPr>
        <w:tab/>
      </w:r>
      <w:r>
        <w:rPr>
          <w:noProof/>
        </w:rPr>
        <w:tab/>
      </w:r>
      <w:r w:rsidRPr="002323EA">
        <w:rPr>
          <w:noProof/>
        </w:rPr>
        <w:t>17</w:t>
      </w:r>
    </w:p>
    <w:p w14:paraId="2F6FFB46" w14:textId="77777777" w:rsidR="00C34415" w:rsidRDefault="00C34415" w:rsidP="00C34415">
      <w:pPr>
        <w:pStyle w:val="TOC1"/>
        <w:tabs>
          <w:tab w:val="clear" w:pos="7938"/>
          <w:tab w:val="left" w:leader="dot" w:pos="8505"/>
        </w:tabs>
        <w:ind w:right="992"/>
        <w:rPr>
          <w:rFonts w:asciiTheme="minorHAnsi" w:eastAsiaTheme="minorEastAsia" w:hAnsiTheme="minorHAnsi" w:cstheme="minorBidi"/>
          <w:noProof/>
          <w:sz w:val="22"/>
          <w:szCs w:val="22"/>
          <w:lang w:eastAsia="zh-CN"/>
        </w:rPr>
      </w:pPr>
      <w:r w:rsidRPr="00FC0246">
        <w:rPr>
          <w:noProof/>
        </w:rPr>
        <w:t xml:space="preserve">Annex 1 </w:t>
      </w:r>
      <w:r w:rsidRPr="002323EA">
        <w:rPr>
          <w:noProof/>
        </w:rPr>
        <w:t>–</w:t>
      </w:r>
      <w:r w:rsidRPr="00FC0246">
        <w:rPr>
          <w:noProof/>
        </w:rPr>
        <w:t xml:space="preserve"> Background on choice of time-step value for Scatterometer 2 </w:t>
      </w:r>
      <w:r w:rsidRPr="002323EA">
        <w:rPr>
          <w:noProof/>
        </w:rPr>
        <w:t>calculations</w:t>
      </w:r>
      <w:r>
        <w:rPr>
          <w:noProof/>
        </w:rPr>
        <w:tab/>
      </w:r>
      <w:r>
        <w:rPr>
          <w:noProof/>
        </w:rPr>
        <w:tab/>
      </w:r>
      <w:r w:rsidRPr="002323EA">
        <w:rPr>
          <w:noProof/>
        </w:rPr>
        <w:t>18</w:t>
      </w:r>
    </w:p>
    <w:p w14:paraId="76076C31" w14:textId="77777777" w:rsidR="00C34415" w:rsidRPr="00A45969" w:rsidRDefault="00C34415" w:rsidP="00C34415">
      <w:pPr>
        <w:pStyle w:val="TOC1"/>
        <w:tabs>
          <w:tab w:val="clear" w:pos="7938"/>
          <w:tab w:val="left" w:leader="dot" w:pos="8505"/>
        </w:tabs>
        <w:ind w:right="992"/>
        <w:pPrChange w:id="11" w:author="Zheltonogov E.I." w:date="2023-05-23T17:42:00Z">
          <w:pPr/>
        </w:pPrChange>
      </w:pPr>
      <w:ins w:id="12" w:author="Zheltonogov E.I." w:date="2023-05-23T17:41:00Z">
        <w:r>
          <w:rPr>
            <w:noProof/>
          </w:rPr>
          <w:lastRenderedPageBreak/>
          <w:t>Annex 2</w:t>
        </w:r>
        <w:r w:rsidRPr="00FC0246">
          <w:rPr>
            <w:noProof/>
          </w:rPr>
          <w:t xml:space="preserve"> </w:t>
        </w:r>
        <w:r w:rsidRPr="002323EA">
          <w:rPr>
            <w:noProof/>
          </w:rPr>
          <w:t>–</w:t>
        </w:r>
        <w:r w:rsidRPr="00FC0246">
          <w:rPr>
            <w:noProof/>
          </w:rPr>
          <w:t xml:space="preserve"> </w:t>
        </w:r>
        <w:r w:rsidRPr="008C04CE">
          <w:rPr>
            <w:noProof/>
          </w:rPr>
          <w:t>Example of evaluating the aggregate pulse</w:t>
        </w:r>
        <w:r>
          <w:rPr>
            <w:noProof/>
          </w:rPr>
          <w:t xml:space="preserve">d radio frequency interference </w:t>
        </w:r>
        <w:r w:rsidRPr="008C04CE">
          <w:rPr>
            <w:noProof/>
          </w:rPr>
          <w:t>from multiple EESS (active) spaceborne synthetic aperture radars to RNSS earth station receivers operating in the 1 215-1 300 MHz band</w:t>
        </w:r>
        <w:r>
          <w:rPr>
            <w:noProof/>
          </w:rPr>
          <w:tab/>
        </w:r>
        <w:r>
          <w:rPr>
            <w:noProof/>
          </w:rPr>
          <w:tab/>
        </w:r>
      </w:ins>
      <w:ins w:id="13" w:author="Zheltonogov E.I." w:date="2023-05-23T17:42:00Z">
        <w:r>
          <w:rPr>
            <w:noProof/>
          </w:rPr>
          <w:t>21</w:t>
        </w:r>
      </w:ins>
    </w:p>
    <w:p w14:paraId="15CE83BF" w14:textId="77777777" w:rsidR="00C34415" w:rsidRPr="00D551D2" w:rsidRDefault="00C34415" w:rsidP="00C34415">
      <w:pPr>
        <w:pStyle w:val="Heading1"/>
        <w:rPr>
          <w:szCs w:val="28"/>
        </w:rPr>
      </w:pPr>
      <w:bookmarkStart w:id="14" w:name="_Toc392583734"/>
      <w:bookmarkStart w:id="15" w:name="_Toc415146544"/>
      <w:bookmarkStart w:id="16" w:name="_Toc415210745"/>
      <w:r w:rsidRPr="00520144">
        <w:rPr>
          <w:b w:val="0"/>
        </w:rPr>
        <w:t>[NOC]</w:t>
      </w:r>
      <w:bookmarkEnd w:id="14"/>
      <w:bookmarkEnd w:id="15"/>
      <w:bookmarkEnd w:id="16"/>
    </w:p>
    <w:p w14:paraId="2EA0F81A" w14:textId="77777777" w:rsidR="00C34415" w:rsidRDefault="00C34415" w:rsidP="00C34415">
      <w:pPr>
        <w:pStyle w:val="AnnexNoTitle"/>
        <w:rPr>
          <w:lang w:val="en-GB"/>
        </w:rPr>
      </w:pPr>
      <w:bookmarkStart w:id="17" w:name="_Toc415146562"/>
      <w:bookmarkStart w:id="18" w:name="_Toc415210763"/>
      <w:r w:rsidRPr="00D551D2">
        <w:rPr>
          <w:lang w:val="en-GB"/>
        </w:rPr>
        <w:t>Annex 1</w:t>
      </w:r>
    </w:p>
    <w:p w14:paraId="705ABC62" w14:textId="77777777" w:rsidR="00C34415" w:rsidRPr="00520144" w:rsidRDefault="00C34415" w:rsidP="00C34415">
      <w:pPr>
        <w:pStyle w:val="AnnexNoTitle"/>
        <w:jc w:val="left"/>
        <w:rPr>
          <w:b w:val="0"/>
          <w:noProof/>
          <w:lang w:val="en-GB"/>
        </w:rPr>
      </w:pPr>
      <w:r w:rsidRPr="00520144">
        <w:rPr>
          <w:b w:val="0"/>
          <w:lang w:val="en-US"/>
        </w:rPr>
        <w:t>[NOC]</w:t>
      </w:r>
      <w:bookmarkEnd w:id="17"/>
      <w:bookmarkEnd w:id="18"/>
    </w:p>
    <w:p w14:paraId="63F9EB9E" w14:textId="77777777" w:rsidR="00C34415" w:rsidRPr="00B87407" w:rsidRDefault="00C34415" w:rsidP="00C34415">
      <w:pPr>
        <w:pStyle w:val="AnnexNoTitle"/>
        <w:rPr>
          <w:ins w:id="19" w:author="Zheltonogov E.I." w:date="2023-05-23T15:51:00Z"/>
          <w:lang w:val="en-GB"/>
        </w:rPr>
      </w:pPr>
      <w:ins w:id="20" w:author="Aronov Dmitry A." w:date="2023-05-30T11:11:00Z">
        <w:r w:rsidRPr="00B87407">
          <w:rPr>
            <w:lang w:val="ru-RU"/>
          </w:rPr>
          <w:t>А</w:t>
        </w:r>
      </w:ins>
      <w:proofErr w:type="spellStart"/>
      <w:ins w:id="21" w:author="Zheltonogov E.I." w:date="2023-05-23T15:51:00Z">
        <w:r w:rsidRPr="00B87407">
          <w:rPr>
            <w:lang w:val="en-GB"/>
          </w:rPr>
          <w:t>nnex</w:t>
        </w:r>
        <w:proofErr w:type="spellEnd"/>
        <w:r w:rsidRPr="00B87407">
          <w:rPr>
            <w:lang w:val="en-GB"/>
          </w:rPr>
          <w:t xml:space="preserve"> 2</w:t>
        </w:r>
        <w:r w:rsidRPr="00B87407">
          <w:rPr>
            <w:lang w:val="en-GB"/>
          </w:rPr>
          <w:br/>
        </w:r>
        <w:r w:rsidRPr="00B87407">
          <w:rPr>
            <w:lang w:val="en-GB"/>
          </w:rPr>
          <w:br/>
        </w:r>
        <w:r w:rsidRPr="00B87407">
          <w:rPr>
            <w:lang w:val="en-GB"/>
            <w:rPrChange w:id="22" w:author="USWP 4C" w:date="2024-02-23T11:27:00Z">
              <w:rPr/>
            </w:rPrChange>
          </w:rPr>
          <w:t>Example of</w:t>
        </w:r>
        <w:r w:rsidRPr="00B87407">
          <w:rPr>
            <w:lang w:val="en-US"/>
          </w:rPr>
          <w:t xml:space="preserve"> </w:t>
        </w:r>
        <w:r w:rsidRPr="00B87407">
          <w:rPr>
            <w:lang w:val="en-GB"/>
            <w:rPrChange w:id="23" w:author="USWP 4C" w:date="2024-02-23T11:27:00Z">
              <w:rPr/>
            </w:rPrChange>
          </w:rPr>
          <w:t>evaluating</w:t>
        </w:r>
        <w:r w:rsidRPr="00B87407">
          <w:rPr>
            <w:lang w:val="en-US"/>
          </w:rPr>
          <w:t xml:space="preserve"> </w:t>
        </w:r>
        <w:r w:rsidRPr="00B87407">
          <w:rPr>
            <w:lang w:val="en-GB"/>
            <w:rPrChange w:id="24" w:author="USWP 4C" w:date="2024-02-23T11:27:00Z">
              <w:rPr/>
            </w:rPrChange>
          </w:rPr>
          <w:t>the</w:t>
        </w:r>
        <w:r w:rsidRPr="00B87407">
          <w:rPr>
            <w:lang w:val="en-US"/>
          </w:rPr>
          <w:t xml:space="preserve"> </w:t>
        </w:r>
        <w:r w:rsidRPr="00B87407">
          <w:rPr>
            <w:lang w:val="en-GB"/>
            <w:rPrChange w:id="25" w:author="USWP 4C" w:date="2024-02-23T11:27:00Z">
              <w:rPr/>
            </w:rPrChange>
          </w:rPr>
          <w:t>aggregate pulsed</w:t>
        </w:r>
        <w:r w:rsidRPr="00B87407">
          <w:rPr>
            <w:lang w:val="en-US"/>
          </w:rPr>
          <w:t xml:space="preserve"> </w:t>
        </w:r>
        <w:r w:rsidRPr="00B87407">
          <w:rPr>
            <w:lang w:val="en-GB"/>
            <w:rPrChange w:id="26" w:author="USWP 4C" w:date="2024-02-23T11:27:00Z">
              <w:rPr/>
            </w:rPrChange>
          </w:rPr>
          <w:t>radio</w:t>
        </w:r>
        <w:r w:rsidRPr="00B87407">
          <w:rPr>
            <w:lang w:val="en-US"/>
          </w:rPr>
          <w:t xml:space="preserve"> </w:t>
        </w:r>
        <w:r w:rsidRPr="00B87407">
          <w:rPr>
            <w:lang w:val="en-GB"/>
            <w:rPrChange w:id="27" w:author="USWP 4C" w:date="2024-02-23T11:27:00Z">
              <w:rPr/>
            </w:rPrChange>
          </w:rPr>
          <w:t>frequency</w:t>
        </w:r>
        <w:r w:rsidRPr="00B87407">
          <w:rPr>
            <w:lang w:val="en-US"/>
          </w:rPr>
          <w:t xml:space="preserve"> </w:t>
        </w:r>
        <w:r w:rsidRPr="00B87407">
          <w:rPr>
            <w:lang w:val="en-GB"/>
            <w:rPrChange w:id="28" w:author="USWP 4C" w:date="2024-02-23T11:27:00Z">
              <w:rPr/>
            </w:rPrChange>
          </w:rPr>
          <w:t>interference</w:t>
        </w:r>
        <w:r w:rsidRPr="00B87407">
          <w:rPr>
            <w:lang w:val="en-US"/>
          </w:rPr>
          <w:t xml:space="preserve"> </w:t>
        </w:r>
        <w:r w:rsidRPr="00B87407">
          <w:rPr>
            <w:lang w:val="en-GB"/>
            <w:rPrChange w:id="29" w:author="USWP 4C" w:date="2024-02-23T11:27:00Z">
              <w:rPr/>
            </w:rPrChange>
          </w:rPr>
          <w:t>from multiple EESS (active) spaceborne</w:t>
        </w:r>
        <w:r w:rsidRPr="00B87407">
          <w:rPr>
            <w:lang w:val="en-US"/>
          </w:rPr>
          <w:t xml:space="preserve"> </w:t>
        </w:r>
        <w:r w:rsidRPr="00B87407">
          <w:rPr>
            <w:lang w:val="en-GB"/>
            <w:rPrChange w:id="30" w:author="USWP 4C" w:date="2024-02-23T11:27:00Z">
              <w:rPr/>
            </w:rPrChange>
          </w:rPr>
          <w:t>synthetic</w:t>
        </w:r>
        <w:r w:rsidRPr="00B87407">
          <w:rPr>
            <w:lang w:val="en-US"/>
          </w:rPr>
          <w:t xml:space="preserve"> </w:t>
        </w:r>
        <w:r w:rsidRPr="00B87407">
          <w:rPr>
            <w:lang w:val="en-GB"/>
            <w:rPrChange w:id="31" w:author="USWP 4C" w:date="2024-02-23T11:27:00Z">
              <w:rPr/>
            </w:rPrChange>
          </w:rPr>
          <w:t>aperture</w:t>
        </w:r>
        <w:r w:rsidRPr="00B87407">
          <w:rPr>
            <w:lang w:val="en-US"/>
          </w:rPr>
          <w:t xml:space="preserve"> </w:t>
        </w:r>
        <w:r w:rsidRPr="00B87407">
          <w:rPr>
            <w:lang w:val="en-GB"/>
            <w:rPrChange w:id="32" w:author="USWP 4C" w:date="2024-02-23T11:27:00Z">
              <w:rPr/>
            </w:rPrChange>
          </w:rPr>
          <w:t>radars</w:t>
        </w:r>
        <w:r w:rsidRPr="00B87407">
          <w:rPr>
            <w:lang w:val="en-US"/>
          </w:rPr>
          <w:t xml:space="preserve"> </w:t>
        </w:r>
        <w:r w:rsidRPr="00B87407">
          <w:rPr>
            <w:lang w:val="en-US"/>
          </w:rPr>
          <w:br/>
        </w:r>
        <w:r w:rsidRPr="00B87407">
          <w:rPr>
            <w:lang w:val="en-GB"/>
            <w:rPrChange w:id="33" w:author="USWP 4C" w:date="2024-02-23T11:27:00Z">
              <w:rPr/>
            </w:rPrChange>
          </w:rPr>
          <w:t>to</w:t>
        </w:r>
        <w:r w:rsidRPr="00B87407">
          <w:rPr>
            <w:lang w:val="en-US"/>
          </w:rPr>
          <w:t xml:space="preserve"> </w:t>
        </w:r>
        <w:r w:rsidRPr="00B87407">
          <w:rPr>
            <w:lang w:val="en-GB"/>
            <w:rPrChange w:id="34" w:author="USWP 4C" w:date="2024-02-23T11:27:00Z">
              <w:rPr/>
            </w:rPrChange>
          </w:rPr>
          <w:t>RNSS</w:t>
        </w:r>
        <w:r w:rsidRPr="00B87407">
          <w:rPr>
            <w:lang w:val="en-US"/>
          </w:rPr>
          <w:t xml:space="preserve"> </w:t>
        </w:r>
        <w:r w:rsidRPr="00B87407">
          <w:rPr>
            <w:lang w:val="en-GB"/>
            <w:rPrChange w:id="35" w:author="USWP 4C" w:date="2024-02-23T11:27:00Z">
              <w:rPr/>
            </w:rPrChange>
          </w:rPr>
          <w:t>earth</w:t>
        </w:r>
        <w:r w:rsidRPr="00B87407">
          <w:rPr>
            <w:lang w:val="en-US"/>
          </w:rPr>
          <w:t xml:space="preserve"> </w:t>
        </w:r>
        <w:r w:rsidRPr="00B87407">
          <w:rPr>
            <w:lang w:val="en-GB"/>
            <w:rPrChange w:id="36" w:author="USWP 4C" w:date="2024-02-23T11:27:00Z">
              <w:rPr/>
            </w:rPrChange>
          </w:rPr>
          <w:t>station</w:t>
        </w:r>
        <w:r w:rsidRPr="00B87407">
          <w:rPr>
            <w:lang w:val="en-US"/>
          </w:rPr>
          <w:t xml:space="preserve"> </w:t>
        </w:r>
        <w:r w:rsidRPr="00B87407">
          <w:rPr>
            <w:lang w:val="en-GB"/>
            <w:rPrChange w:id="37" w:author="USWP 4C" w:date="2024-02-23T11:27:00Z">
              <w:rPr/>
            </w:rPrChange>
          </w:rPr>
          <w:t>receivers</w:t>
        </w:r>
        <w:r w:rsidRPr="00B87407">
          <w:rPr>
            <w:lang w:val="en-US"/>
          </w:rPr>
          <w:t xml:space="preserve"> </w:t>
        </w:r>
        <w:r w:rsidRPr="00B87407">
          <w:rPr>
            <w:lang w:val="en-GB"/>
            <w:rPrChange w:id="38" w:author="USWP 4C" w:date="2024-02-23T11:27:00Z">
              <w:rPr/>
            </w:rPrChange>
          </w:rPr>
          <w:t>operating</w:t>
        </w:r>
        <w:r w:rsidRPr="00B87407">
          <w:rPr>
            <w:lang w:val="en-US"/>
          </w:rPr>
          <w:t xml:space="preserve"> </w:t>
        </w:r>
        <w:r w:rsidRPr="00B87407">
          <w:rPr>
            <w:lang w:val="en-GB"/>
            <w:rPrChange w:id="39" w:author="USWP 4C" w:date="2024-02-23T11:27:00Z">
              <w:rPr/>
            </w:rPrChange>
          </w:rPr>
          <w:t>in</w:t>
        </w:r>
        <w:r w:rsidRPr="00B87407">
          <w:rPr>
            <w:lang w:val="en-US"/>
          </w:rPr>
          <w:t xml:space="preserve"> </w:t>
        </w:r>
        <w:r w:rsidRPr="00B87407">
          <w:rPr>
            <w:lang w:val="en-GB"/>
            <w:rPrChange w:id="40" w:author="USWP 4C" w:date="2024-02-23T11:27:00Z">
              <w:rPr/>
            </w:rPrChange>
          </w:rPr>
          <w:t>the</w:t>
        </w:r>
        <w:r w:rsidRPr="00B87407">
          <w:rPr>
            <w:lang w:val="en-US"/>
          </w:rPr>
          <w:t xml:space="preserve"> </w:t>
        </w:r>
        <w:proofErr w:type="gramStart"/>
        <w:r w:rsidRPr="00B87407">
          <w:rPr>
            <w:lang w:val="en-US"/>
          </w:rPr>
          <w:t>1</w:t>
        </w:r>
        <w:r w:rsidRPr="00B87407">
          <w:rPr>
            <w:lang w:val="en-GB"/>
            <w:rPrChange w:id="41" w:author="USWP 4C" w:date="2024-02-23T11:27:00Z">
              <w:rPr/>
            </w:rPrChange>
          </w:rPr>
          <w:t> </w:t>
        </w:r>
        <w:r w:rsidRPr="00B87407">
          <w:rPr>
            <w:lang w:val="en-US"/>
          </w:rPr>
          <w:t>215-1 300</w:t>
        </w:r>
        <w:proofErr w:type="gramEnd"/>
        <w:r w:rsidRPr="00B87407">
          <w:rPr>
            <w:lang w:val="en-US"/>
          </w:rPr>
          <w:t xml:space="preserve"> </w:t>
        </w:r>
        <w:r w:rsidRPr="00B87407">
          <w:rPr>
            <w:lang w:val="en-GB"/>
            <w:rPrChange w:id="42" w:author="USWP 4C" w:date="2024-02-23T11:27:00Z">
              <w:rPr/>
            </w:rPrChange>
          </w:rPr>
          <w:t>MHz</w:t>
        </w:r>
        <w:r w:rsidRPr="00B87407">
          <w:rPr>
            <w:lang w:val="en-US"/>
          </w:rPr>
          <w:t xml:space="preserve"> </w:t>
        </w:r>
        <w:r w:rsidRPr="00B87407">
          <w:rPr>
            <w:lang w:val="en-GB"/>
            <w:rPrChange w:id="43" w:author="USWP 4C" w:date="2024-02-23T11:27:00Z">
              <w:rPr/>
            </w:rPrChange>
          </w:rPr>
          <w:t>band</w:t>
        </w:r>
      </w:ins>
    </w:p>
    <w:p w14:paraId="05D0FB85" w14:textId="77777777" w:rsidR="00C34415" w:rsidRPr="00B87407" w:rsidRDefault="00C34415" w:rsidP="00C34415">
      <w:pPr>
        <w:pStyle w:val="Heading1"/>
        <w:rPr>
          <w:ins w:id="44" w:author="Zheltonogov E.I." w:date="2023-05-23T15:52:00Z"/>
          <w:lang w:val="en-US"/>
        </w:rPr>
      </w:pPr>
      <w:ins w:id="45" w:author="Zheltonogov E.I." w:date="2023-05-23T15:52:00Z">
        <w:r w:rsidRPr="00B87407">
          <w:rPr>
            <w:lang w:val="en-US"/>
          </w:rPr>
          <w:t>1</w:t>
        </w:r>
        <w:r w:rsidRPr="00B87407">
          <w:rPr>
            <w:lang w:val="en-US"/>
          </w:rPr>
          <w:tab/>
          <w:t>Introduction</w:t>
        </w:r>
      </w:ins>
    </w:p>
    <w:p w14:paraId="73E74753" w14:textId="77777777" w:rsidR="00B87407" w:rsidRDefault="00B87407" w:rsidP="00C34415">
      <w:pPr>
        <w:jc w:val="both"/>
        <w:rPr>
          <w:ins w:id="46" w:author="US GPS" w:date="2024-07-09T14:16:00Z"/>
          <w:rFonts w:ascii="Times New Roman" w:hAnsi="Times New Roman" w:cs="Times New Roman"/>
        </w:rPr>
      </w:pPr>
    </w:p>
    <w:p w14:paraId="3D4DDF1B" w14:textId="1C3D3A03" w:rsidR="00C34415" w:rsidRPr="00B87407" w:rsidRDefault="00C34415" w:rsidP="00C34415">
      <w:pPr>
        <w:jc w:val="both"/>
        <w:rPr>
          <w:ins w:id="47" w:author="Zheltonogov E.I." w:date="2023-05-23T15:52:00Z"/>
          <w:rFonts w:ascii="Times New Roman" w:hAnsi="Times New Roman" w:cs="Times New Roman"/>
        </w:rPr>
      </w:pPr>
      <w:ins w:id="48" w:author="Zheltonogov E.I." w:date="2023-05-23T15:52:00Z">
        <w:r w:rsidRPr="00B87407">
          <w:rPr>
            <w:rFonts w:ascii="Times New Roman" w:hAnsi="Times New Roman" w:cs="Times New Roman"/>
          </w:rPr>
          <w:t>This annex provides an example of calculating the aggregate interference from multiple EESS (active) SAR sensors operating simultaneously over the same territory.</w:t>
        </w:r>
      </w:ins>
    </w:p>
    <w:p w14:paraId="6F74D4B7" w14:textId="77777777" w:rsidR="00C34415" w:rsidRPr="00B87407" w:rsidRDefault="00C34415" w:rsidP="00C34415">
      <w:pPr>
        <w:pStyle w:val="Heading1"/>
        <w:rPr>
          <w:ins w:id="49" w:author="Zheltonogov E.I." w:date="2023-05-23T15:52:00Z"/>
          <w:lang w:val="en-US"/>
        </w:rPr>
      </w:pPr>
      <w:ins w:id="50" w:author="Zheltonogov E.I." w:date="2023-05-23T15:52:00Z">
        <w:r w:rsidRPr="00B87407">
          <w:rPr>
            <w:lang w:val="en-US"/>
          </w:rPr>
          <w:t>2</w:t>
        </w:r>
        <w:r w:rsidRPr="00B87407">
          <w:rPr>
            <w:lang w:val="en-US"/>
          </w:rPr>
          <w:tab/>
          <w:t xml:space="preserve">Example </w:t>
        </w:r>
        <w:r w:rsidRPr="00B87407">
          <w:t>of</w:t>
        </w:r>
        <w:r w:rsidRPr="00B87407">
          <w:rPr>
            <w:lang w:val="en-US"/>
          </w:rPr>
          <w:t xml:space="preserve"> </w:t>
        </w:r>
        <w:r w:rsidRPr="00B87407">
          <w:t>evaluating</w:t>
        </w:r>
        <w:r w:rsidRPr="00B87407">
          <w:rPr>
            <w:lang w:val="en-US"/>
          </w:rPr>
          <w:t xml:space="preserve"> </w:t>
        </w:r>
        <w:r w:rsidRPr="00B87407">
          <w:t>the</w:t>
        </w:r>
        <w:r w:rsidRPr="00B87407">
          <w:rPr>
            <w:lang w:val="en-US"/>
          </w:rPr>
          <w:t xml:space="preserve"> </w:t>
        </w:r>
        <w:r w:rsidRPr="00B87407">
          <w:t>aggregate pulsed</w:t>
        </w:r>
        <w:r w:rsidRPr="00B87407">
          <w:rPr>
            <w:lang w:val="en-US"/>
          </w:rPr>
          <w:t xml:space="preserve"> </w:t>
        </w:r>
        <w:r w:rsidRPr="00B87407">
          <w:t>radio</w:t>
        </w:r>
        <w:r w:rsidRPr="00B87407">
          <w:rPr>
            <w:lang w:val="en-US"/>
          </w:rPr>
          <w:t xml:space="preserve"> </w:t>
        </w:r>
        <w:r w:rsidRPr="00B87407">
          <w:t>frequency</w:t>
        </w:r>
        <w:r w:rsidRPr="00B87407">
          <w:rPr>
            <w:lang w:val="en-US"/>
          </w:rPr>
          <w:t xml:space="preserve"> </w:t>
        </w:r>
        <w:r w:rsidRPr="00B87407">
          <w:t>interference</w:t>
        </w:r>
        <w:r w:rsidRPr="00B87407">
          <w:rPr>
            <w:lang w:val="en-US"/>
          </w:rPr>
          <w:t xml:space="preserve"> </w:t>
        </w:r>
        <w:r w:rsidRPr="00B87407">
          <w:t>from multiple spaceborne</w:t>
        </w:r>
        <w:r w:rsidRPr="00B87407">
          <w:rPr>
            <w:lang w:val="en-US"/>
          </w:rPr>
          <w:t xml:space="preserve"> </w:t>
        </w:r>
        <w:r w:rsidRPr="00B87407">
          <w:t>synthetic</w:t>
        </w:r>
        <w:r w:rsidRPr="00B87407">
          <w:rPr>
            <w:lang w:val="en-US"/>
          </w:rPr>
          <w:t xml:space="preserve"> </w:t>
        </w:r>
        <w:r w:rsidRPr="00B87407">
          <w:t>aperture</w:t>
        </w:r>
        <w:r w:rsidRPr="00B87407">
          <w:rPr>
            <w:lang w:val="en-US"/>
          </w:rPr>
          <w:t xml:space="preserve"> </w:t>
        </w:r>
        <w:r w:rsidRPr="00B87407">
          <w:t>radars</w:t>
        </w:r>
        <w:r w:rsidRPr="00B87407">
          <w:rPr>
            <w:lang w:val="en-US"/>
          </w:rPr>
          <w:t xml:space="preserve"> </w:t>
        </w:r>
      </w:ins>
    </w:p>
    <w:p w14:paraId="70115C60" w14:textId="77777777" w:rsidR="00C34415" w:rsidRPr="00B87407" w:rsidRDefault="00C34415" w:rsidP="00C34415">
      <w:pPr>
        <w:spacing w:before="240"/>
        <w:jc w:val="both"/>
        <w:rPr>
          <w:ins w:id="51" w:author="Zheltonogov E.I." w:date="2023-05-23T15:52:00Z"/>
          <w:rFonts w:ascii="Times New Roman" w:hAnsi="Times New Roman" w:cs="Times New Roman"/>
          <w:szCs w:val="24"/>
        </w:rPr>
      </w:pPr>
      <w:ins w:id="52" w:author="USWP 4C" w:date="2024-02-23T10:39:00Z">
        <w:r w:rsidRPr="00B87407">
          <w:rPr>
            <w:rFonts w:ascii="Times New Roman" w:hAnsi="Times New Roman" w:cs="Times New Roman"/>
            <w:szCs w:val="24"/>
          </w:rPr>
          <w:t xml:space="preserve">As an </w:t>
        </w:r>
      </w:ins>
      <w:ins w:id="53" w:author="Zheltonogov E.I." w:date="2023-05-23T15:52:00Z">
        <w:r w:rsidRPr="00B87407">
          <w:rPr>
            <w:rFonts w:ascii="Times New Roman" w:hAnsi="Times New Roman" w:cs="Times New Roman"/>
            <w:szCs w:val="24"/>
          </w:rPr>
          <w:t xml:space="preserve">example, consider the impact of interference from the SAR1 system </w:t>
        </w:r>
      </w:ins>
      <w:ins w:id="54" w:author="Zheltonogov E.I." w:date="2023-05-23T15:54:00Z">
        <w:r w:rsidRPr="00B87407">
          <w:rPr>
            <w:rFonts w:ascii="Times New Roman" w:hAnsi="Times New Roman" w:cs="Times New Roman"/>
            <w:szCs w:val="24"/>
          </w:rPr>
          <w:t xml:space="preserve">from </w:t>
        </w:r>
      </w:ins>
      <w:ins w:id="55" w:author="Zheltonogov E.I." w:date="2023-05-23T15:52:00Z">
        <w:r w:rsidRPr="00B87407">
          <w:rPr>
            <w:rFonts w:ascii="Times New Roman" w:hAnsi="Times New Roman" w:cs="Times New Roman"/>
            <w:szCs w:val="24"/>
          </w:rPr>
          <w:t xml:space="preserve">Table 1 </w:t>
        </w:r>
      </w:ins>
      <w:ins w:id="56" w:author="USWP 4C" w:date="2024-02-23T14:13:00Z">
        <w:r w:rsidRPr="00B87407">
          <w:rPr>
            <w:rFonts w:ascii="Times New Roman" w:hAnsi="Times New Roman" w:cs="Times New Roman"/>
            <w:szCs w:val="24"/>
          </w:rPr>
          <w:t xml:space="preserve">of </w:t>
        </w:r>
      </w:ins>
      <w:ins w:id="57" w:author="Zheltonogov E.I." w:date="2023-05-23T16:14:00Z">
        <w:r w:rsidRPr="00B87407">
          <w:rPr>
            <w:rFonts w:ascii="Times New Roman" w:hAnsi="Times New Roman" w:cs="Times New Roman"/>
          </w:rPr>
          <w:t>R</w:t>
        </w:r>
      </w:ins>
      <w:ins w:id="58" w:author="Zheltonogov E.I." w:date="2023-05-23T16:15:00Z">
        <w:r w:rsidRPr="00B87407">
          <w:rPr>
            <w:rFonts w:ascii="Times New Roman" w:hAnsi="Times New Roman" w:cs="Times New Roman"/>
          </w:rPr>
          <w:t>eport</w:t>
        </w:r>
      </w:ins>
      <w:ins w:id="59" w:author="Zheltonogov E.I." w:date="2023-05-23T16:14:00Z">
        <w:r w:rsidRPr="00B87407">
          <w:rPr>
            <w:rFonts w:ascii="Times New Roman" w:hAnsi="Times New Roman" w:cs="Times New Roman"/>
          </w:rPr>
          <w:t xml:space="preserve"> ITU</w:t>
        </w:r>
        <w:r w:rsidRPr="00B87407">
          <w:rPr>
            <w:rFonts w:ascii="Times New Roman" w:hAnsi="Times New Roman" w:cs="Times New Roman"/>
          </w:rPr>
          <w:noBreakHyphen/>
          <w:t>R RS.</w:t>
        </w:r>
      </w:ins>
      <w:ins w:id="60" w:author="USWP 4C" w:date="2024-02-23T14:14:00Z">
        <w:r w:rsidRPr="00B87407">
          <w:rPr>
            <w:rFonts w:ascii="Times New Roman" w:hAnsi="Times New Roman" w:cs="Times New Roman"/>
          </w:rPr>
          <w:t>2537-0</w:t>
        </w:r>
      </w:ins>
      <w:ins w:id="61" w:author="Zheltonogov E.I." w:date="2023-05-23T15:52:00Z">
        <w:r w:rsidRPr="00B87407">
          <w:rPr>
            <w:rFonts w:ascii="Times New Roman" w:hAnsi="Times New Roman" w:cs="Times New Roman"/>
            <w:szCs w:val="24"/>
          </w:rPr>
          <w:t xml:space="preserve"> on an SBAS receiving RNSS earth station from Column 1 to Table 7. The characteristics of SAR1 are presented in Table </w:t>
        </w:r>
      </w:ins>
      <w:ins w:id="62" w:author="Zheltonogov E.I." w:date="2023-05-23T16:21:00Z">
        <w:r w:rsidRPr="00B87407">
          <w:rPr>
            <w:rFonts w:ascii="Times New Roman" w:hAnsi="Times New Roman" w:cs="Times New Roman"/>
            <w:szCs w:val="24"/>
          </w:rPr>
          <w:t>2</w:t>
        </w:r>
      </w:ins>
      <w:ins w:id="63" w:author="Zheltonogov E.I." w:date="2023-05-23T15:52:00Z">
        <w:r w:rsidRPr="00B87407">
          <w:rPr>
            <w:rFonts w:ascii="Times New Roman" w:hAnsi="Times New Roman" w:cs="Times New Roman"/>
            <w:szCs w:val="24"/>
          </w:rPr>
          <w:t>-1 below.</w:t>
        </w:r>
      </w:ins>
    </w:p>
    <w:p w14:paraId="6511BE4B" w14:textId="77777777" w:rsidR="00C34415" w:rsidRPr="00B87407" w:rsidRDefault="00C34415" w:rsidP="00C34415">
      <w:pPr>
        <w:pStyle w:val="TableNo"/>
        <w:rPr>
          <w:ins w:id="64" w:author="Zheltonogov E.I." w:date="2023-05-23T15:52:00Z"/>
          <w:lang w:val="en-US"/>
        </w:rPr>
      </w:pPr>
      <w:ins w:id="65" w:author="Zheltonogov E.I." w:date="2023-05-23T16:22:00Z">
        <w:r w:rsidRPr="00B87407">
          <w:rPr>
            <w:lang w:val="en-US"/>
          </w:rPr>
          <w:t>T</w:t>
        </w:r>
      </w:ins>
      <w:ins w:id="66" w:author="Zheltonogov E.I." w:date="2023-05-23T15:52:00Z">
        <w:r w:rsidRPr="00B87407">
          <w:rPr>
            <w:lang w:val="en-US"/>
          </w:rPr>
          <w:t xml:space="preserve">able </w:t>
        </w:r>
      </w:ins>
      <w:ins w:id="67" w:author="Zheltonogov E.I." w:date="2023-05-23T16:37:00Z">
        <w:r w:rsidRPr="00B87407">
          <w:rPr>
            <w:lang w:val="en-US"/>
          </w:rPr>
          <w:t>2</w:t>
        </w:r>
      </w:ins>
      <w:ins w:id="68" w:author="Zheltonogov E.I." w:date="2023-05-23T15:52:00Z">
        <w:r w:rsidRPr="00B87407">
          <w:rPr>
            <w:lang w:val="en-US"/>
          </w:rPr>
          <w:t>-1</w:t>
        </w:r>
      </w:ins>
    </w:p>
    <w:p w14:paraId="74BE20FA" w14:textId="77777777" w:rsidR="00C34415" w:rsidRPr="00B87407" w:rsidRDefault="00C34415" w:rsidP="00C34415">
      <w:pPr>
        <w:pStyle w:val="Tabletitle"/>
        <w:rPr>
          <w:ins w:id="69" w:author="Zheltonogov E.I." w:date="2023-05-23T15:52:00Z"/>
          <w:rFonts w:ascii="Times New Roman" w:hAnsi="Times New Roman"/>
          <w:lang w:val="ru-RU"/>
          <w:rPrChange w:id="70" w:author="USWP 4C" w:date="2024-02-23T11:27:00Z">
            <w:rPr>
              <w:ins w:id="71" w:author="Zheltonogov E.I." w:date="2023-05-23T15:52:00Z"/>
              <w:lang w:val="ru-RU"/>
            </w:rPr>
          </w:rPrChange>
        </w:rPr>
      </w:pPr>
      <w:ins w:id="72" w:author="Zheltonogov E.I." w:date="2023-05-23T15:52:00Z">
        <w:r w:rsidRPr="00B87407">
          <w:rPr>
            <w:rFonts w:ascii="Times New Roman" w:hAnsi="Times New Roman"/>
            <w:rPrChange w:id="73" w:author="USWP 4C" w:date="2024-02-23T11:27:00Z">
              <w:rPr/>
            </w:rPrChange>
          </w:rPr>
          <w:t>Technical characteristics of</w:t>
        </w:r>
        <w:r w:rsidRPr="00B87407">
          <w:rPr>
            <w:rFonts w:ascii="Times New Roman" w:hAnsi="Times New Roman"/>
            <w:lang w:val="ru-RU"/>
            <w:rPrChange w:id="74" w:author="USWP 4C" w:date="2024-02-23T11:27:00Z">
              <w:rPr>
                <w:lang w:val="ru-RU"/>
              </w:rPr>
            </w:rPrChange>
          </w:rPr>
          <w:t xml:space="preserve"> </w:t>
        </w:r>
        <w:r w:rsidRPr="00B87407">
          <w:rPr>
            <w:rFonts w:ascii="Times New Roman" w:hAnsi="Times New Roman"/>
            <w:lang w:val="en-US"/>
            <w:rPrChange w:id="75" w:author="USWP 4C" w:date="2024-02-23T11:27:00Z">
              <w:rPr>
                <w:lang w:val="en-US"/>
              </w:rPr>
            </w:rPrChange>
          </w:rPr>
          <w:t>SAR</w:t>
        </w:r>
        <w:r w:rsidRPr="00B87407">
          <w:rPr>
            <w:rFonts w:ascii="Times New Roman" w:hAnsi="Times New Roman"/>
            <w:lang w:val="ru-RU"/>
            <w:rPrChange w:id="76" w:author="USWP 4C" w:date="2024-02-23T11:27:00Z">
              <w:rPr>
                <w:lang w:val="ru-RU"/>
              </w:rPr>
            </w:rPrChange>
          </w:rPr>
          <w:t>1</w:t>
        </w:r>
      </w:ins>
    </w:p>
    <w:tbl>
      <w:tblPr>
        <w:tblW w:w="6550" w:type="dxa"/>
        <w:jc w:val="center"/>
        <w:tblLayout w:type="fixed"/>
        <w:tblCellMar>
          <w:left w:w="115" w:type="dxa"/>
          <w:right w:w="115" w:type="dxa"/>
        </w:tblCellMar>
        <w:tblLook w:val="04A0" w:firstRow="1" w:lastRow="0" w:firstColumn="1" w:lastColumn="0" w:noHBand="0" w:noVBand="1"/>
      </w:tblPr>
      <w:tblGrid>
        <w:gridCol w:w="4125"/>
        <w:gridCol w:w="2425"/>
      </w:tblGrid>
      <w:tr w:rsidR="00C34415" w:rsidRPr="00B87407" w14:paraId="513F4793" w14:textId="77777777" w:rsidTr="00F32948">
        <w:trPr>
          <w:trHeight w:val="20"/>
          <w:tblHeader/>
          <w:jc w:val="center"/>
          <w:ins w:id="77" w:author="Zheltonogov E.I." w:date="2023-05-23T15:52:00Z"/>
        </w:trPr>
        <w:tc>
          <w:tcPr>
            <w:tcW w:w="4128" w:type="dxa"/>
            <w:tcBorders>
              <w:top w:val="single" w:sz="4" w:space="0" w:color="auto"/>
              <w:left w:val="single" w:sz="4" w:space="0" w:color="auto"/>
              <w:bottom w:val="single" w:sz="4" w:space="0" w:color="auto"/>
              <w:right w:val="single" w:sz="4" w:space="0" w:color="auto"/>
            </w:tcBorders>
            <w:vAlign w:val="center"/>
            <w:hideMark/>
          </w:tcPr>
          <w:p w14:paraId="3D041FF1" w14:textId="77777777" w:rsidR="00C34415" w:rsidRPr="00B87407" w:rsidRDefault="00C34415" w:rsidP="00F32948">
            <w:pPr>
              <w:pStyle w:val="Tablehead"/>
              <w:rPr>
                <w:ins w:id="78" w:author="Zheltonogov E.I." w:date="2023-05-23T15:52:00Z"/>
                <w:rFonts w:ascii="Times New Roman" w:hAnsi="Times New Roman" w:cs="Times New Roman"/>
                <w:lang w:val="ru-RU" w:eastAsia="ko-KR"/>
                <w:rPrChange w:id="79" w:author="USWP 4C" w:date="2024-02-23T11:27:00Z">
                  <w:rPr>
                    <w:ins w:id="80" w:author="Zheltonogov E.I." w:date="2023-05-23T15:52:00Z"/>
                    <w:lang w:val="ru-RU" w:eastAsia="ko-KR"/>
                  </w:rPr>
                </w:rPrChange>
              </w:rPr>
            </w:pPr>
            <w:ins w:id="81" w:author="Zheltonogov E.I." w:date="2023-05-23T15:52:00Z">
              <w:r w:rsidRPr="00B87407">
                <w:rPr>
                  <w:rFonts w:ascii="Times New Roman" w:hAnsi="Times New Roman" w:cs="Times New Roman"/>
                  <w:lang w:val="en-US" w:eastAsia="ja-JP"/>
                  <w:rPrChange w:id="82" w:author="USWP 4C" w:date="2024-02-23T11:27:00Z">
                    <w:rPr>
                      <w:lang w:val="en-US" w:eastAsia="ja-JP"/>
                    </w:rPr>
                  </w:rPrChange>
                </w:rPr>
                <w:t>Parameter</w:t>
              </w:r>
            </w:ins>
          </w:p>
        </w:tc>
        <w:tc>
          <w:tcPr>
            <w:tcW w:w="2426" w:type="dxa"/>
            <w:tcBorders>
              <w:top w:val="single" w:sz="4" w:space="0" w:color="auto"/>
              <w:left w:val="nil"/>
              <w:bottom w:val="single" w:sz="4" w:space="0" w:color="auto"/>
              <w:right w:val="single" w:sz="4" w:space="0" w:color="auto"/>
            </w:tcBorders>
            <w:vAlign w:val="center"/>
            <w:hideMark/>
          </w:tcPr>
          <w:p w14:paraId="624A2376" w14:textId="77777777" w:rsidR="00C34415" w:rsidRPr="00B87407" w:rsidRDefault="00C34415" w:rsidP="00F32948">
            <w:pPr>
              <w:pStyle w:val="Tablehead"/>
              <w:rPr>
                <w:ins w:id="83" w:author="Zheltonogov E.I." w:date="2023-05-23T15:52:00Z"/>
                <w:rFonts w:ascii="Times New Roman" w:hAnsi="Times New Roman" w:cs="Times New Roman"/>
                <w:lang w:val="en-US" w:eastAsia="ko-KR"/>
                <w:rPrChange w:id="84" w:author="USWP 4C" w:date="2024-02-23T11:27:00Z">
                  <w:rPr>
                    <w:ins w:id="85" w:author="Zheltonogov E.I." w:date="2023-05-23T15:52:00Z"/>
                    <w:lang w:val="en-US" w:eastAsia="ko-KR"/>
                  </w:rPr>
                </w:rPrChange>
              </w:rPr>
            </w:pPr>
            <w:ins w:id="86" w:author="Zheltonogov E.I." w:date="2023-05-23T15:52:00Z">
              <w:r w:rsidRPr="00B87407">
                <w:rPr>
                  <w:rFonts w:ascii="Times New Roman" w:hAnsi="Times New Roman" w:cs="Times New Roman"/>
                  <w:lang w:val="en-US" w:eastAsia="ko-KR"/>
                  <w:rPrChange w:id="87" w:author="USWP 4C" w:date="2024-02-23T11:27:00Z">
                    <w:rPr>
                      <w:lang w:val="en-US" w:eastAsia="ko-KR"/>
                    </w:rPr>
                  </w:rPrChange>
                </w:rPr>
                <w:t>Value</w:t>
              </w:r>
            </w:ins>
          </w:p>
        </w:tc>
      </w:tr>
      <w:tr w:rsidR="00C34415" w:rsidRPr="00B87407" w14:paraId="2EAAC76D" w14:textId="77777777" w:rsidTr="00F32948">
        <w:trPr>
          <w:trHeight w:val="20"/>
          <w:jc w:val="center"/>
          <w:ins w:id="88" w:author="Zheltonogov E.I." w:date="2023-05-23T15:52:00Z"/>
        </w:trPr>
        <w:tc>
          <w:tcPr>
            <w:tcW w:w="4128" w:type="dxa"/>
            <w:tcBorders>
              <w:top w:val="nil"/>
              <w:left w:val="single" w:sz="4" w:space="0" w:color="auto"/>
              <w:bottom w:val="single" w:sz="4" w:space="0" w:color="auto"/>
              <w:right w:val="single" w:sz="4" w:space="0" w:color="auto"/>
            </w:tcBorders>
            <w:hideMark/>
          </w:tcPr>
          <w:p w14:paraId="03A9A6DA" w14:textId="77777777" w:rsidR="00C34415" w:rsidRPr="00B87407" w:rsidRDefault="00C34415" w:rsidP="00F32948">
            <w:pPr>
              <w:pStyle w:val="Tabletext"/>
              <w:rPr>
                <w:ins w:id="89" w:author="Zheltonogov E.I." w:date="2023-05-23T15:52:00Z"/>
                <w:lang w:val="ru-RU" w:eastAsia="ko-KR"/>
              </w:rPr>
            </w:pPr>
            <w:ins w:id="90" w:author="Zheltonogov E.I." w:date="2023-05-23T15:52:00Z">
              <w:r w:rsidRPr="00B87407">
                <w:rPr>
                  <w:lang w:eastAsia="ja-JP"/>
                </w:rPr>
                <w:t xml:space="preserve">RF centre frequency, MHz </w:t>
              </w:r>
            </w:ins>
          </w:p>
        </w:tc>
        <w:tc>
          <w:tcPr>
            <w:tcW w:w="2426" w:type="dxa"/>
            <w:tcBorders>
              <w:top w:val="nil"/>
              <w:left w:val="nil"/>
              <w:bottom w:val="single" w:sz="4" w:space="0" w:color="auto"/>
              <w:right w:val="single" w:sz="4" w:space="0" w:color="auto"/>
            </w:tcBorders>
            <w:hideMark/>
          </w:tcPr>
          <w:p w14:paraId="1E72A182" w14:textId="77777777" w:rsidR="00C34415" w:rsidRPr="00B87407" w:rsidRDefault="00C34415" w:rsidP="00F32948">
            <w:pPr>
              <w:pStyle w:val="Tabletext"/>
              <w:jc w:val="center"/>
              <w:rPr>
                <w:ins w:id="91" w:author="Zheltonogov E.I." w:date="2023-05-23T15:52:00Z"/>
                <w:lang w:eastAsia="ko-KR"/>
              </w:rPr>
            </w:pPr>
            <w:ins w:id="92" w:author="Zheltonogov E.I." w:date="2023-05-23T15:52:00Z">
              <w:r w:rsidRPr="00B87407">
                <w:rPr>
                  <w:lang w:val="ru-RU" w:eastAsia="ja-JP"/>
                </w:rPr>
                <w:t>1</w:t>
              </w:r>
              <w:r w:rsidRPr="00B87407">
                <w:rPr>
                  <w:lang w:val="es-ES" w:eastAsia="ja-JP"/>
                </w:rPr>
                <w:t> </w:t>
              </w:r>
              <w:r w:rsidRPr="00B87407">
                <w:rPr>
                  <w:lang w:val="ru-RU" w:eastAsia="ja-JP"/>
                </w:rPr>
                <w:t>257</w:t>
              </w:r>
              <w:r w:rsidRPr="00B87407">
                <w:rPr>
                  <w:lang w:eastAsia="ja-JP"/>
                </w:rPr>
                <w:t>.</w:t>
              </w:r>
              <w:r w:rsidRPr="00B87407">
                <w:rPr>
                  <w:lang w:val="ru-RU" w:eastAsia="ja-JP"/>
                </w:rPr>
                <w:t>5</w:t>
              </w:r>
            </w:ins>
          </w:p>
        </w:tc>
      </w:tr>
      <w:tr w:rsidR="00C34415" w:rsidRPr="00B87407" w14:paraId="4F4F2124" w14:textId="77777777" w:rsidTr="00F32948">
        <w:trPr>
          <w:trHeight w:val="20"/>
          <w:jc w:val="center"/>
          <w:ins w:id="93" w:author="Zheltonogov E.I." w:date="2023-05-23T15:52:00Z"/>
        </w:trPr>
        <w:tc>
          <w:tcPr>
            <w:tcW w:w="4128" w:type="dxa"/>
            <w:tcBorders>
              <w:top w:val="nil"/>
              <w:left w:val="single" w:sz="4" w:space="0" w:color="auto"/>
              <w:bottom w:val="single" w:sz="4" w:space="0" w:color="auto"/>
              <w:right w:val="single" w:sz="4" w:space="0" w:color="auto"/>
            </w:tcBorders>
            <w:hideMark/>
          </w:tcPr>
          <w:p w14:paraId="68B17A36" w14:textId="77777777" w:rsidR="00C34415" w:rsidRPr="00B87407" w:rsidRDefault="00C34415" w:rsidP="00F32948">
            <w:pPr>
              <w:pStyle w:val="Tabletext"/>
              <w:rPr>
                <w:ins w:id="94" w:author="Zheltonogov E.I." w:date="2023-05-23T15:52:00Z"/>
                <w:lang w:val="ru-RU" w:eastAsia="ko-KR"/>
              </w:rPr>
            </w:pPr>
            <w:ins w:id="95" w:author="Zheltonogov E.I." w:date="2023-05-23T15:52:00Z">
              <w:r w:rsidRPr="00B87407">
                <w:rPr>
                  <w:lang w:eastAsia="ko-KR"/>
                </w:rPr>
                <w:t xml:space="preserve">RF bandwidth, maximum, MHz </w:t>
              </w:r>
            </w:ins>
          </w:p>
        </w:tc>
        <w:tc>
          <w:tcPr>
            <w:tcW w:w="2426" w:type="dxa"/>
            <w:tcBorders>
              <w:top w:val="nil"/>
              <w:left w:val="nil"/>
              <w:bottom w:val="single" w:sz="4" w:space="0" w:color="auto"/>
              <w:right w:val="single" w:sz="4" w:space="0" w:color="auto"/>
            </w:tcBorders>
            <w:hideMark/>
          </w:tcPr>
          <w:p w14:paraId="7BAA4CBE" w14:textId="77777777" w:rsidR="00C34415" w:rsidRPr="00B87407" w:rsidRDefault="00C34415" w:rsidP="00F32948">
            <w:pPr>
              <w:pStyle w:val="Tabletext"/>
              <w:jc w:val="center"/>
              <w:rPr>
                <w:ins w:id="96" w:author="Zheltonogov E.I." w:date="2023-05-23T15:52:00Z"/>
                <w:lang w:val="ru-RU" w:eastAsia="ko-KR"/>
              </w:rPr>
            </w:pPr>
            <w:ins w:id="97" w:author="Zheltonogov E.I." w:date="2023-05-23T15:52:00Z">
              <w:r w:rsidRPr="00B87407">
                <w:rPr>
                  <w:lang w:val="ru-RU" w:eastAsia="ja-JP"/>
                </w:rPr>
                <w:t>40</w:t>
              </w:r>
            </w:ins>
          </w:p>
        </w:tc>
      </w:tr>
      <w:tr w:rsidR="00C34415" w:rsidRPr="00B87407" w14:paraId="6E81C5F8" w14:textId="77777777" w:rsidTr="00F32948">
        <w:trPr>
          <w:trHeight w:val="20"/>
          <w:jc w:val="center"/>
          <w:ins w:id="98" w:author="Zheltonogov E.I." w:date="2023-05-23T15:52:00Z"/>
        </w:trPr>
        <w:tc>
          <w:tcPr>
            <w:tcW w:w="4128" w:type="dxa"/>
            <w:tcBorders>
              <w:top w:val="nil"/>
              <w:left w:val="single" w:sz="4" w:space="0" w:color="auto"/>
              <w:bottom w:val="single" w:sz="4" w:space="0" w:color="auto"/>
              <w:right w:val="single" w:sz="4" w:space="0" w:color="auto"/>
            </w:tcBorders>
            <w:hideMark/>
          </w:tcPr>
          <w:p w14:paraId="29B72F2E" w14:textId="77777777" w:rsidR="00C34415" w:rsidRPr="00B87407" w:rsidRDefault="00C34415" w:rsidP="00F32948">
            <w:pPr>
              <w:pStyle w:val="Tabletext"/>
              <w:rPr>
                <w:ins w:id="99" w:author="Zheltonogov E.I." w:date="2023-05-23T15:52:00Z"/>
                <w:lang w:val="ru-RU" w:eastAsia="ko-KR"/>
              </w:rPr>
            </w:pPr>
            <w:ins w:id="100" w:author="Zheltonogov E.I." w:date="2023-05-23T15:52:00Z">
              <w:r w:rsidRPr="00B87407">
                <w:rPr>
                  <w:lang w:eastAsia="ja-JP"/>
                </w:rPr>
                <w:t>RF pulse width, µs</w:t>
              </w:r>
              <w:del w:id="101" w:author="USWP 4C" w:date="2024-02-23T11:31:00Z">
                <w:r w:rsidRPr="00B87407" w:rsidDel="00AB7E32">
                  <w:rPr>
                    <w:strike/>
                    <w:lang w:eastAsia="ja-JP"/>
                    <w:rPrChange w:id="102" w:author="USWP 4C" w:date="2024-02-23T11:27:00Z">
                      <w:rPr>
                        <w:lang w:eastAsia="ja-JP"/>
                      </w:rPr>
                    </w:rPrChange>
                  </w:rPr>
                  <w:delText>ec</w:delText>
                </w:r>
              </w:del>
              <w:r w:rsidRPr="00B87407">
                <w:rPr>
                  <w:lang w:eastAsia="ja-JP"/>
                </w:rPr>
                <w:t xml:space="preserve"> </w:t>
              </w:r>
            </w:ins>
          </w:p>
        </w:tc>
        <w:tc>
          <w:tcPr>
            <w:tcW w:w="2426" w:type="dxa"/>
            <w:tcBorders>
              <w:top w:val="nil"/>
              <w:left w:val="nil"/>
              <w:bottom w:val="single" w:sz="4" w:space="0" w:color="auto"/>
              <w:right w:val="single" w:sz="4" w:space="0" w:color="auto"/>
            </w:tcBorders>
            <w:hideMark/>
          </w:tcPr>
          <w:p w14:paraId="7399CE07" w14:textId="77777777" w:rsidR="00C34415" w:rsidRPr="00B87407" w:rsidRDefault="00C34415" w:rsidP="00F32948">
            <w:pPr>
              <w:pStyle w:val="Tabletext"/>
              <w:jc w:val="center"/>
              <w:rPr>
                <w:ins w:id="103" w:author="Zheltonogov E.I." w:date="2023-05-23T15:52:00Z"/>
                <w:lang w:val="ru-RU" w:eastAsia="ko-KR"/>
              </w:rPr>
            </w:pPr>
            <w:ins w:id="104" w:author="Zheltonogov E.I." w:date="2023-05-23T15:52:00Z">
              <w:r w:rsidRPr="00B87407">
                <w:rPr>
                  <w:lang w:val="ru-RU" w:eastAsia="ja-JP"/>
                </w:rPr>
                <w:t>33</w:t>
              </w:r>
              <w:r w:rsidRPr="00B87407">
                <w:rPr>
                  <w:lang w:val="es-ES" w:eastAsia="ja-JP"/>
                </w:rPr>
                <w:t>.</w:t>
              </w:r>
              <w:r w:rsidRPr="00B87407">
                <w:rPr>
                  <w:lang w:val="ru-RU" w:eastAsia="ja-JP"/>
                </w:rPr>
                <w:t>8</w:t>
              </w:r>
            </w:ins>
          </w:p>
        </w:tc>
      </w:tr>
      <w:tr w:rsidR="00C34415" w:rsidRPr="00B87407" w14:paraId="4B19DD3B" w14:textId="77777777" w:rsidTr="00F32948">
        <w:trPr>
          <w:trHeight w:val="20"/>
          <w:jc w:val="center"/>
          <w:ins w:id="105" w:author="Zheltonogov E.I." w:date="2023-05-23T15:52:00Z"/>
        </w:trPr>
        <w:tc>
          <w:tcPr>
            <w:tcW w:w="4128" w:type="dxa"/>
            <w:tcBorders>
              <w:top w:val="nil"/>
              <w:left w:val="single" w:sz="4" w:space="0" w:color="auto"/>
              <w:bottom w:val="single" w:sz="4" w:space="0" w:color="auto"/>
              <w:right w:val="single" w:sz="4" w:space="0" w:color="auto"/>
            </w:tcBorders>
            <w:hideMark/>
          </w:tcPr>
          <w:p w14:paraId="0394BCCC" w14:textId="77777777" w:rsidR="00C34415" w:rsidRPr="00B87407" w:rsidRDefault="00C34415" w:rsidP="00F32948">
            <w:pPr>
              <w:pStyle w:val="Tabletext"/>
              <w:rPr>
                <w:ins w:id="106" w:author="Zheltonogov E.I." w:date="2023-05-23T15:52:00Z"/>
                <w:lang w:eastAsia="ko-KR"/>
              </w:rPr>
            </w:pPr>
            <w:ins w:id="107" w:author="Zheltonogov E.I." w:date="2023-05-23T15:52:00Z">
              <w:r w:rsidRPr="00B87407">
                <w:rPr>
                  <w:lang w:eastAsia="ko-KR"/>
                </w:rPr>
                <w:t xml:space="preserve">Pulse repetition frequency maximum, Hz </w:t>
              </w:r>
            </w:ins>
          </w:p>
        </w:tc>
        <w:tc>
          <w:tcPr>
            <w:tcW w:w="2426" w:type="dxa"/>
            <w:tcBorders>
              <w:top w:val="nil"/>
              <w:left w:val="nil"/>
              <w:bottom w:val="single" w:sz="4" w:space="0" w:color="auto"/>
              <w:right w:val="single" w:sz="4" w:space="0" w:color="auto"/>
            </w:tcBorders>
            <w:hideMark/>
          </w:tcPr>
          <w:p w14:paraId="7C1BA1C4" w14:textId="77777777" w:rsidR="00C34415" w:rsidRPr="00B87407" w:rsidRDefault="00C34415" w:rsidP="00F32948">
            <w:pPr>
              <w:pStyle w:val="Tabletext"/>
              <w:jc w:val="center"/>
              <w:rPr>
                <w:ins w:id="108" w:author="Zheltonogov E.I." w:date="2023-05-23T15:52:00Z"/>
                <w:lang w:val="ru-RU" w:eastAsia="ko-KR"/>
              </w:rPr>
            </w:pPr>
            <w:ins w:id="109" w:author="Zheltonogov E.I." w:date="2023-05-23T15:52:00Z">
              <w:r w:rsidRPr="00B87407">
                <w:rPr>
                  <w:lang w:val="ru-RU" w:eastAsia="ja-JP"/>
                </w:rPr>
                <w:t>1</w:t>
              </w:r>
              <w:r w:rsidRPr="00B87407">
                <w:rPr>
                  <w:lang w:val="es-ES" w:eastAsia="ja-JP"/>
                </w:rPr>
                <w:t> </w:t>
              </w:r>
              <w:r w:rsidRPr="00B87407">
                <w:rPr>
                  <w:lang w:val="ru-RU" w:eastAsia="ja-JP"/>
                </w:rPr>
                <w:t>736</w:t>
              </w:r>
            </w:ins>
          </w:p>
        </w:tc>
      </w:tr>
    </w:tbl>
    <w:p w14:paraId="3A48F208" w14:textId="77777777" w:rsidR="00C34415" w:rsidRPr="00B87407" w:rsidRDefault="00C34415" w:rsidP="00C34415">
      <w:pPr>
        <w:pStyle w:val="Tablefin"/>
        <w:rPr>
          <w:ins w:id="110" w:author="Zheltonogov E.I." w:date="2023-05-23T15:52:00Z"/>
        </w:rPr>
      </w:pPr>
    </w:p>
    <w:p w14:paraId="1B79EF54" w14:textId="77777777" w:rsidR="00C34415" w:rsidRPr="00B87407" w:rsidRDefault="00C34415" w:rsidP="00C34415">
      <w:pPr>
        <w:rPr>
          <w:ins w:id="111" w:author="Zheltonogov E.I." w:date="2023-05-23T15:52:00Z"/>
          <w:rFonts w:ascii="Times New Roman" w:hAnsi="Times New Roman" w:cs="Times New Roman"/>
          <w:spacing w:val="-2"/>
        </w:rPr>
      </w:pPr>
      <w:ins w:id="112" w:author="Zheltonogov E.I." w:date="2023-05-23T15:52:00Z">
        <w:r w:rsidRPr="00B87407">
          <w:rPr>
            <w:rFonts w:ascii="Times New Roman" w:hAnsi="Times New Roman" w:cs="Times New Roman"/>
            <w:spacing w:val="-2"/>
          </w:rPr>
          <w:t>The effective pulsed RFI duty cycle (</w:t>
        </w:r>
        <w:r w:rsidRPr="00B87407">
          <w:rPr>
            <w:rFonts w:ascii="Times New Roman" w:hAnsi="Times New Roman" w:cs="Times New Roman"/>
            <w:i/>
            <w:iCs/>
            <w:spacing w:val="-2"/>
          </w:rPr>
          <w:t>PDC</w:t>
        </w:r>
        <w:r w:rsidRPr="00B87407">
          <w:rPr>
            <w:rFonts w:ascii="Times New Roman" w:hAnsi="Times New Roman" w:cs="Times New Roman"/>
            <w:i/>
            <w:iCs/>
            <w:spacing w:val="-2"/>
            <w:vertAlign w:val="subscript"/>
          </w:rPr>
          <w:t>LIM</w:t>
        </w:r>
        <w:r w:rsidRPr="00B87407">
          <w:rPr>
            <w:rFonts w:ascii="Times New Roman" w:hAnsi="Times New Roman" w:cs="Times New Roman"/>
            <w:spacing w:val="-2"/>
          </w:rPr>
          <w:t xml:space="preserve">) </w:t>
        </w:r>
      </w:ins>
      <w:ins w:id="113" w:author="Zheltonogov E.I." w:date="2023-05-23T16:39:00Z">
        <w:r w:rsidRPr="00B87407">
          <w:rPr>
            <w:rFonts w:ascii="Times New Roman" w:hAnsi="Times New Roman" w:cs="Times New Roman"/>
            <w:spacing w:val="-2"/>
          </w:rPr>
          <w:t xml:space="preserve">for SAR 1 </w:t>
        </w:r>
      </w:ins>
      <w:ins w:id="114" w:author="Zheltonogov E.I." w:date="2023-05-23T15:52:00Z">
        <w:r w:rsidRPr="00B87407">
          <w:rPr>
            <w:rFonts w:ascii="Times New Roman" w:hAnsi="Times New Roman" w:cs="Times New Roman"/>
            <w:spacing w:val="-2"/>
          </w:rPr>
          <w:t>is computed</w:t>
        </w:r>
      </w:ins>
      <w:ins w:id="115" w:author="Zheltonogov E.I." w:date="2023-05-23T16:39:00Z">
        <w:r w:rsidRPr="00B87407">
          <w:rPr>
            <w:rFonts w:ascii="Times New Roman" w:hAnsi="Times New Roman" w:cs="Times New Roman"/>
            <w:spacing w:val="-2"/>
          </w:rPr>
          <w:t xml:space="preserve"> as </w:t>
        </w:r>
      </w:ins>
      <w:ins w:id="116" w:author="USWP 4C" w:date="2024-02-23T11:31:00Z">
        <w:r w:rsidRPr="00B87407">
          <w:rPr>
            <w:rFonts w:ascii="Times New Roman" w:hAnsi="Times New Roman" w:cs="Times New Roman"/>
            <w:spacing w:val="-2"/>
          </w:rPr>
          <w:t>follows:</w:t>
        </w:r>
      </w:ins>
    </w:p>
    <w:p w14:paraId="2FDF3BDD" w14:textId="77777777" w:rsidR="00C34415" w:rsidRPr="00B87407" w:rsidRDefault="00C34415" w:rsidP="00C34415">
      <w:pPr>
        <w:pStyle w:val="Equation"/>
        <w:rPr>
          <w:ins w:id="117" w:author="Zheltonogov E.I." w:date="2023-05-23T15:52:00Z"/>
          <w:lang w:val="en-US"/>
        </w:rPr>
      </w:pPr>
      <w:ins w:id="118" w:author="Zheltonogov E.I." w:date="2023-05-23T15:52:00Z">
        <w:r w:rsidRPr="00B87407">
          <w:tab/>
        </w:r>
        <w:r w:rsidRPr="00B87407">
          <w:tab/>
        </w:r>
      </w:ins>
      <m:oMath>
        <m:sSub>
          <m:sSubPr>
            <m:ctrlPr>
              <w:ins w:id="119" w:author="Zheltonogov E.I." w:date="2023-05-23T15:52:00Z">
                <w:rPr>
                  <w:rFonts w:ascii="Cambria Math" w:hAnsi="Cambria Math"/>
                  <w:lang w:val="en-US"/>
                </w:rPr>
              </w:ins>
            </m:ctrlPr>
          </m:sSubPr>
          <m:e>
            <m:r>
              <w:ins w:id="120" w:author="Zheltonogov E.I." w:date="2023-05-23T15:52:00Z">
                <w:rPr>
                  <w:rFonts w:ascii="Cambria Math" w:hAnsi="Cambria Math"/>
                  <w:lang w:val="en-US"/>
                </w:rPr>
                <m:t>PDC</m:t>
              </w:ins>
            </m:r>
          </m:e>
          <m:sub>
            <m:r>
              <w:ins w:id="121" w:author="Zheltonogov E.I." w:date="2023-05-23T15:52:00Z">
                <w:rPr>
                  <w:rFonts w:ascii="Cambria Math" w:hAnsi="Cambria Math"/>
                  <w:lang w:val="en-US"/>
                </w:rPr>
                <m:t>LIM</m:t>
              </w:ins>
            </m:r>
          </m:sub>
        </m:sSub>
        <m:r>
          <w:ins w:id="122" w:author="Zheltonogov E.I." w:date="2023-05-23T15:52:00Z">
            <m:rPr>
              <m:sty m:val="p"/>
            </m:rPr>
            <w:rPr>
              <w:rFonts w:ascii="Cambria Math" w:hAnsi="Cambria Math"/>
              <w:lang w:val="en-US"/>
            </w:rPr>
            <m:t>=(</m:t>
          </w:ins>
        </m:r>
        <m:sSub>
          <m:sSubPr>
            <m:ctrlPr>
              <w:ins w:id="123" w:author="Zheltonogov E.I." w:date="2023-05-23T15:52:00Z">
                <w:rPr>
                  <w:rFonts w:ascii="Cambria Math" w:hAnsi="Cambria Math"/>
                  <w:lang w:val="en-US"/>
                </w:rPr>
              </w:ins>
            </m:ctrlPr>
          </m:sSubPr>
          <m:e>
            <m:r>
              <w:ins w:id="124" w:author="Zheltonogov E.I." w:date="2023-05-23T15:52:00Z">
                <w:rPr>
                  <w:rFonts w:ascii="Cambria Math" w:hAnsi="Cambria Math"/>
                  <w:lang w:val="en-US"/>
                </w:rPr>
                <m:t>PW</m:t>
              </w:ins>
            </m:r>
          </m:e>
          <m:sub>
            <m:r>
              <w:ins w:id="125" w:author="Zheltonogov E.I." w:date="2023-05-23T15:52:00Z">
                <w:rPr>
                  <w:rFonts w:ascii="Cambria Math" w:hAnsi="Cambria Math"/>
                  <w:lang w:val="en-US"/>
                </w:rPr>
                <m:t>SAR</m:t>
              </w:ins>
            </m:r>
            <m:r>
              <w:ins w:id="126" w:author="Zheltonogov E.I." w:date="2023-05-23T15:52:00Z">
                <m:rPr>
                  <m:sty m:val="p"/>
                </m:rPr>
                <w:rPr>
                  <w:rFonts w:ascii="Cambria Math" w:hAnsi="Cambria Math"/>
                  <w:lang w:val="en-US"/>
                </w:rPr>
                <m:t>1,</m:t>
              </w:ins>
            </m:r>
            <m:r>
              <w:ins w:id="127" w:author="Zheltonogov E.I." w:date="2023-05-23T15:52:00Z">
                <w:rPr>
                  <w:rFonts w:ascii="Cambria Math" w:hAnsi="Cambria Math"/>
                  <w:lang w:val="en-US"/>
                </w:rPr>
                <m:t>EFF</m:t>
              </w:ins>
            </m:r>
          </m:sub>
        </m:sSub>
        <m:r>
          <w:ins w:id="128" w:author="Zheltonogov E.I." w:date="2023-05-23T15:52:00Z">
            <m:rPr>
              <m:sty m:val="p"/>
            </m:rPr>
            <w:rPr>
              <w:rFonts w:ascii="Cambria Math" w:hAnsi="Cambria Math"/>
              <w:lang w:val="en-US"/>
            </w:rPr>
            <m:t>+</m:t>
          </w:ins>
        </m:r>
        <m:sSub>
          <m:sSubPr>
            <m:ctrlPr>
              <w:ins w:id="129" w:author="Zheltonogov E.I." w:date="2023-05-23T15:52:00Z">
                <w:rPr>
                  <w:rFonts w:ascii="Cambria Math" w:hAnsi="Cambria Math"/>
                  <w:lang w:val="en-US"/>
                </w:rPr>
              </w:ins>
            </m:ctrlPr>
          </m:sSubPr>
          <m:e>
            <m:r>
              <w:ins w:id="130" w:author="Zheltonogov E.I." w:date="2023-05-23T15:52:00Z">
                <w:rPr>
                  <w:rFonts w:ascii="Cambria Math" w:hAnsi="Cambria Math"/>
                  <w:lang w:val="en-US"/>
                </w:rPr>
                <m:t>τ</m:t>
              </w:ins>
            </m:r>
          </m:e>
          <m:sub>
            <m:r>
              <w:ins w:id="131" w:author="Zheltonogov E.I." w:date="2023-05-23T15:52:00Z">
                <w:rPr>
                  <w:rFonts w:ascii="Cambria Math" w:hAnsi="Cambria Math"/>
                  <w:lang w:val="en-US"/>
                </w:rPr>
                <m:t>r</m:t>
              </w:ins>
            </m:r>
          </m:sub>
        </m:sSub>
        <m:r>
          <w:ins w:id="132" w:author="Zheltonogov E.I." w:date="2023-05-23T15:52:00Z">
            <m:rPr>
              <m:sty m:val="p"/>
            </m:rPr>
            <w:rPr>
              <w:rFonts w:ascii="Cambria Math" w:hAnsi="Cambria Math"/>
              <w:lang w:val="en-US"/>
            </w:rPr>
            <m:t>)</m:t>
          </w:ins>
        </m:r>
        <m:sSub>
          <m:sSubPr>
            <m:ctrlPr>
              <w:ins w:id="133" w:author="Zheltonogov E.I." w:date="2023-05-23T15:52:00Z">
                <w:rPr>
                  <w:rFonts w:ascii="Cambria Math" w:hAnsi="Cambria Math"/>
                  <w:lang w:val="en-US"/>
                </w:rPr>
              </w:ins>
            </m:ctrlPr>
          </m:sSubPr>
          <m:e>
            <m:r>
              <w:ins w:id="134" w:author="Zheltonogov E.I." w:date="2023-05-23T15:52:00Z">
                <w:rPr>
                  <w:rFonts w:ascii="Cambria Math" w:hAnsi="Cambria Math"/>
                  <w:lang w:val="en-US"/>
                </w:rPr>
                <m:t>PRF</m:t>
              </w:ins>
            </m:r>
          </m:e>
          <m:sub>
            <m:r>
              <w:ins w:id="135" w:author="Zheltonogov E.I." w:date="2023-05-23T15:52:00Z">
                <w:rPr>
                  <w:rFonts w:ascii="Cambria Math" w:hAnsi="Cambria Math"/>
                  <w:lang w:val="en-US"/>
                </w:rPr>
                <m:t>SAR</m:t>
              </w:ins>
            </m:r>
            <m:r>
              <w:ins w:id="136" w:author="Zheltonogov E.I." w:date="2023-05-23T15:52:00Z">
                <m:rPr>
                  <m:sty m:val="p"/>
                </m:rPr>
                <w:rPr>
                  <w:rFonts w:ascii="Cambria Math" w:hAnsi="Cambria Math"/>
                  <w:lang w:val="en-US"/>
                </w:rPr>
                <m:t>1</m:t>
              </w:ins>
            </m:r>
          </m:sub>
        </m:sSub>
      </m:oMath>
    </w:p>
    <w:p w14:paraId="220858AA" w14:textId="77777777" w:rsidR="00C34415" w:rsidRPr="00B87407" w:rsidRDefault="00C34415" w:rsidP="00C34415">
      <w:pPr>
        <w:keepNext/>
        <w:rPr>
          <w:ins w:id="137" w:author="Zheltonogov E.I." w:date="2023-05-23T15:52:00Z"/>
          <w:rFonts w:ascii="Times New Roman" w:hAnsi="Times New Roman" w:cs="Times New Roman"/>
          <w:spacing w:val="-2"/>
        </w:rPr>
      </w:pPr>
      <w:ins w:id="138" w:author="Zheltonogov E.I." w:date="2023-05-23T15:52:00Z">
        <w:r w:rsidRPr="00B87407">
          <w:rPr>
            <w:rFonts w:ascii="Times New Roman" w:hAnsi="Times New Roman" w:cs="Times New Roman"/>
            <w:spacing w:val="-2"/>
          </w:rPr>
          <w:lastRenderedPageBreak/>
          <w:t>where:</w:t>
        </w:r>
      </w:ins>
    </w:p>
    <w:p w14:paraId="353E4142" w14:textId="77777777" w:rsidR="00C34415" w:rsidRPr="00B87407" w:rsidRDefault="00C34415" w:rsidP="00C34415">
      <w:pPr>
        <w:pStyle w:val="Equation"/>
        <w:rPr>
          <w:ins w:id="139" w:author="Zheltonogov E.I." w:date="2023-05-23T15:52:00Z"/>
          <w:lang w:val="ru-RU"/>
        </w:rPr>
      </w:pPr>
      <w:ins w:id="140" w:author="Zheltonogov E.I." w:date="2023-05-23T15:52:00Z">
        <w:r w:rsidRPr="00B87407">
          <w:tab/>
        </w:r>
        <w:r w:rsidRPr="00B87407">
          <w:tab/>
        </w:r>
      </w:ins>
      <m:oMath>
        <m:sSub>
          <m:sSubPr>
            <m:ctrlPr>
              <w:ins w:id="141" w:author="Zheltonogov E.I." w:date="2023-05-23T15:52:00Z">
                <w:rPr>
                  <w:rFonts w:ascii="Cambria Math" w:hAnsi="Cambria Math"/>
                  <w:lang w:val="en-US"/>
                </w:rPr>
              </w:ins>
            </m:ctrlPr>
          </m:sSubPr>
          <m:e>
            <m:r>
              <w:ins w:id="142" w:author="Zheltonogov E.I." w:date="2023-05-23T15:52:00Z">
                <w:rPr>
                  <w:rFonts w:ascii="Cambria Math" w:hAnsi="Cambria Math"/>
                  <w:lang w:val="en-US"/>
                </w:rPr>
                <m:t>PW</m:t>
              </w:ins>
            </m:r>
          </m:e>
          <m:sub>
            <m:r>
              <w:ins w:id="143" w:author="Zheltonogov E.I." w:date="2023-05-23T15:52:00Z">
                <w:rPr>
                  <w:rFonts w:ascii="Cambria Math" w:hAnsi="Cambria Math"/>
                  <w:lang w:val="en-US"/>
                </w:rPr>
                <m:t>SAR</m:t>
              </w:ins>
            </m:r>
            <m:r>
              <w:ins w:id="144" w:author="Zheltonogov E.I." w:date="2023-05-23T15:52:00Z">
                <m:rPr>
                  <m:sty m:val="p"/>
                </m:rPr>
                <w:rPr>
                  <w:rFonts w:ascii="Cambria Math" w:hAnsi="Cambria Math"/>
                  <w:lang w:val="ru-RU"/>
                </w:rPr>
                <m:t>1,</m:t>
              </w:ins>
            </m:r>
            <m:r>
              <w:ins w:id="145" w:author="Zheltonogov E.I." w:date="2023-05-23T15:52:00Z">
                <w:rPr>
                  <w:rFonts w:ascii="Cambria Math" w:hAnsi="Cambria Math"/>
                  <w:lang w:val="en-US"/>
                </w:rPr>
                <m:t>EFF</m:t>
              </w:ins>
            </m:r>
          </m:sub>
        </m:sSub>
        <m:r>
          <w:ins w:id="146" w:author="Zheltonogov E.I." w:date="2023-05-23T15:52:00Z">
            <m:rPr>
              <m:sty m:val="p"/>
            </m:rPr>
            <w:rPr>
              <w:rFonts w:ascii="Cambria Math" w:hAnsi="Cambria Math"/>
              <w:lang w:val="en-US"/>
            </w:rPr>
            <m:t>=</m:t>
          </w:ins>
        </m:r>
        <m:sSub>
          <m:sSubPr>
            <m:ctrlPr>
              <w:ins w:id="147" w:author="Zheltonogov E.I." w:date="2023-05-23T15:52:00Z">
                <w:rPr>
                  <w:rFonts w:ascii="Cambria Math" w:hAnsi="Cambria Math"/>
                  <w:lang w:val="en-US"/>
                </w:rPr>
              </w:ins>
            </m:ctrlPr>
          </m:sSubPr>
          <m:e>
            <m:r>
              <w:ins w:id="148" w:author="Zheltonogov E.I." w:date="2023-05-23T15:52:00Z">
                <w:rPr>
                  <w:rFonts w:ascii="Cambria Math" w:hAnsi="Cambria Math"/>
                  <w:lang w:val="en-US"/>
                </w:rPr>
                <m:t>PW</m:t>
              </w:ins>
            </m:r>
          </m:e>
          <m:sub>
            <m:r>
              <w:ins w:id="149" w:author="Zheltonogov E.I." w:date="2023-05-23T15:52:00Z">
                <w:rPr>
                  <w:rFonts w:ascii="Cambria Math" w:hAnsi="Cambria Math"/>
                  <w:lang w:val="en-US"/>
                </w:rPr>
                <m:t>SAR</m:t>
              </w:ins>
            </m:r>
            <m:r>
              <w:ins w:id="150" w:author="Zheltonogov E.I." w:date="2023-05-23T15:52:00Z">
                <m:rPr>
                  <m:sty m:val="p"/>
                </m:rPr>
                <w:rPr>
                  <w:rFonts w:ascii="Cambria Math" w:hAnsi="Cambria Math"/>
                  <w:lang w:val="en-US"/>
                </w:rPr>
                <m:t>1</m:t>
              </w:ins>
            </m:r>
          </m:sub>
        </m:sSub>
        <m:r>
          <w:ins w:id="151" w:author="Zheltonogov E.I." w:date="2023-05-23T15:52:00Z">
            <m:rPr>
              <m:sty m:val="p"/>
            </m:rPr>
            <w:rPr>
              <w:rFonts w:ascii="Cambria Math" w:hAnsi="Cambria Math"/>
              <w:lang w:val="en-US"/>
            </w:rPr>
            <m:t>(</m:t>
          </w:ins>
        </m:r>
        <m:f>
          <m:fPr>
            <m:ctrlPr>
              <w:ins w:id="152" w:author="Zheltonogov E.I." w:date="2023-05-23T15:52:00Z">
                <w:rPr>
                  <w:rFonts w:ascii="Cambria Math" w:hAnsi="Cambria Math"/>
                  <w:lang w:val="en-US"/>
                </w:rPr>
              </w:ins>
            </m:ctrlPr>
          </m:fPr>
          <m:num>
            <m:r>
              <w:ins w:id="153" w:author="Zheltonogov E.I." w:date="2023-05-23T15:52:00Z">
                <m:rPr>
                  <m:sty m:val="p"/>
                </m:rPr>
                <w:rPr>
                  <w:rFonts w:ascii="Cambria Math" w:hAnsi="Cambria Math"/>
                  <w:lang w:val="en-US"/>
                </w:rPr>
                <m:t>∆</m:t>
              </w:ins>
            </m:r>
            <m:r>
              <w:ins w:id="154" w:author="Zheltonogov E.I." w:date="2023-05-23T15:52:00Z">
                <w:rPr>
                  <w:rFonts w:ascii="Cambria Math" w:hAnsi="Cambria Math"/>
                  <w:lang w:val="en-US"/>
                </w:rPr>
                <m:t>f</m:t>
              </w:ins>
            </m:r>
          </m:num>
          <m:den>
            <m:r>
              <w:ins w:id="155" w:author="Zheltonogov E.I." w:date="2023-05-23T15:52:00Z">
                <w:rPr>
                  <w:rFonts w:ascii="Cambria Math" w:hAnsi="Cambria Math"/>
                  <w:lang w:val="en-US"/>
                </w:rPr>
                <m:t>Chirpwidth</m:t>
              </w:ins>
            </m:r>
          </m:den>
        </m:f>
        <m:r>
          <w:ins w:id="156" w:author="Zheltonogov E.I." w:date="2023-05-23T15:52:00Z">
            <m:rPr>
              <m:sty m:val="p"/>
            </m:rPr>
            <w:rPr>
              <w:rFonts w:ascii="Cambria Math" w:hAnsi="Cambria Math"/>
              <w:lang w:val="en-US"/>
            </w:rPr>
            <m:t>)</m:t>
          </w:ins>
        </m:r>
      </m:oMath>
    </w:p>
    <w:p w14:paraId="305A501A" w14:textId="78189AD3" w:rsidR="00C34415" w:rsidRPr="00B87407" w:rsidRDefault="00C34415" w:rsidP="00C34415">
      <w:pPr>
        <w:rPr>
          <w:ins w:id="157" w:author="Zheltonogov E.I." w:date="2023-05-23T15:52:00Z"/>
          <w:rFonts w:ascii="Times New Roman" w:hAnsi="Times New Roman" w:cs="Times New Roman"/>
          <w:spacing w:val="-2"/>
        </w:rPr>
      </w:pPr>
      <w:ins w:id="158" w:author="Zheltonogov E.I." w:date="2023-05-23T15:52:00Z">
        <w:r w:rsidRPr="00B87407">
          <w:rPr>
            <w:rFonts w:ascii="Times New Roman" w:hAnsi="Times New Roman" w:cs="Times New Roman"/>
            <w:szCs w:val="24"/>
            <w:lang w:eastAsia="ja-JP"/>
          </w:rPr>
          <w:t xml:space="preserve">The assumed SBAS receiver recovery time </w:t>
        </w:r>
        <w:r w:rsidRPr="00B87407">
          <w:rPr>
            <w:rFonts w:ascii="Times New Roman" w:hAnsi="Times New Roman" w:cs="Times New Roman"/>
            <w:spacing w:val="-2"/>
          </w:rPr>
          <w:t>(</w:t>
        </w:r>
        <w:r w:rsidRPr="00B87407">
          <w:rPr>
            <w:rFonts w:ascii="Times New Roman" w:hAnsi="Times New Roman" w:cs="Times New Roman"/>
            <w:i/>
            <w:spacing w:val="-2"/>
            <w:sz w:val="28"/>
            <w:lang w:val="ru-RU"/>
          </w:rPr>
          <w:t>τ</w:t>
        </w:r>
        <w:r w:rsidRPr="00B87407">
          <w:rPr>
            <w:rFonts w:ascii="Times New Roman" w:hAnsi="Times New Roman" w:cs="Times New Roman"/>
            <w:i/>
            <w:spacing w:val="-2"/>
            <w:sz w:val="28"/>
            <w:vertAlign w:val="subscript"/>
          </w:rPr>
          <w:t>r</w:t>
        </w:r>
        <w:r w:rsidRPr="00B87407">
          <w:rPr>
            <w:rFonts w:ascii="Times New Roman" w:hAnsi="Times New Roman" w:cs="Times New Roman"/>
            <w:spacing w:val="-2"/>
            <w:sz w:val="28"/>
          </w:rPr>
          <w:t>)</w:t>
        </w:r>
        <w:r w:rsidRPr="00B87407">
          <w:rPr>
            <w:rFonts w:ascii="Times New Roman" w:hAnsi="Times New Roman" w:cs="Times New Roman"/>
            <w:szCs w:val="24"/>
            <w:lang w:eastAsia="ja-JP"/>
          </w:rPr>
          <w:t xml:space="preserve"> is 1.0 µs</w:t>
        </w:r>
        <w:del w:id="159" w:author="US GPS" w:date="2024-07-09T14:11:00Z">
          <w:r w:rsidRPr="00B87407" w:rsidDel="00B87407">
            <w:rPr>
              <w:rFonts w:ascii="Times New Roman" w:hAnsi="Times New Roman" w:cs="Times New Roman"/>
              <w:szCs w:val="24"/>
              <w:highlight w:val="green"/>
              <w:lang w:eastAsia="ja-JP"/>
              <w:rPrChange w:id="160" w:author="US GPS" w:date="2024-07-09T14:11:00Z">
                <w:rPr>
                  <w:szCs w:val="24"/>
                  <w:lang w:eastAsia="ja-JP"/>
                </w:rPr>
              </w:rPrChange>
            </w:rPr>
            <w:delText>ec</w:delText>
          </w:r>
        </w:del>
        <w:r w:rsidRPr="00B87407">
          <w:rPr>
            <w:rFonts w:ascii="Times New Roman" w:hAnsi="Times New Roman" w:cs="Times New Roman"/>
            <w:szCs w:val="24"/>
            <w:lang w:eastAsia="ja-JP"/>
          </w:rPr>
          <w:t xml:space="preserve"> and the SBAS receiver pre-correlator filter bandwidth is 20.5 MHz </w:t>
        </w:r>
        <w:proofErr w:type="spellStart"/>
        <w:r w:rsidRPr="00B87407">
          <w:rPr>
            <w:rFonts w:ascii="Times New Roman" w:hAnsi="Times New Roman" w:cs="Times New Roman"/>
            <w:szCs w:val="24"/>
            <w:lang w:eastAsia="ja-JP"/>
          </w:rPr>
          <w:t>centred</w:t>
        </w:r>
        <w:proofErr w:type="spellEnd"/>
        <w:r w:rsidRPr="00B87407">
          <w:rPr>
            <w:rFonts w:ascii="Times New Roman" w:hAnsi="Times New Roman" w:cs="Times New Roman"/>
            <w:szCs w:val="24"/>
            <w:lang w:eastAsia="ja-JP"/>
          </w:rPr>
          <w:t xml:space="preserve"> at 1 227.6 </w:t>
        </w:r>
        <w:proofErr w:type="spellStart"/>
        <w:r w:rsidRPr="00B87407">
          <w:rPr>
            <w:rFonts w:ascii="Times New Roman" w:hAnsi="Times New Roman" w:cs="Times New Roman"/>
            <w:szCs w:val="24"/>
            <w:lang w:eastAsia="ja-JP"/>
          </w:rPr>
          <w:t>MHz.</w:t>
        </w:r>
        <w:proofErr w:type="spellEnd"/>
        <w:r w:rsidRPr="00B87407">
          <w:rPr>
            <w:rFonts w:ascii="Times New Roman" w:hAnsi="Times New Roman" w:cs="Times New Roman"/>
            <w:szCs w:val="24"/>
            <w:lang w:eastAsia="ja-JP"/>
          </w:rPr>
          <w:t xml:space="preserve"> Considering this </w:t>
        </w:r>
        <w:proofErr w:type="gramStart"/>
        <w:r w:rsidRPr="00B87407">
          <w:rPr>
            <w:rFonts w:ascii="Times New Roman" w:hAnsi="Times New Roman" w:cs="Times New Roman"/>
            <w:i/>
            <w:spacing w:val="-2"/>
          </w:rPr>
          <w:t>PDC</w:t>
        </w:r>
        <w:r w:rsidRPr="00B87407">
          <w:rPr>
            <w:rFonts w:ascii="Times New Roman" w:hAnsi="Times New Roman" w:cs="Times New Roman"/>
            <w:i/>
            <w:spacing w:val="-2"/>
            <w:vertAlign w:val="subscript"/>
          </w:rPr>
          <w:t>LIM</w:t>
        </w:r>
        <w:r w:rsidRPr="00B87407">
          <w:rPr>
            <w:rFonts w:ascii="Times New Roman" w:hAnsi="Times New Roman" w:cs="Times New Roman"/>
            <w:spacing w:val="-2"/>
          </w:rPr>
          <w:t xml:space="preserve">  for</w:t>
        </w:r>
        <w:proofErr w:type="gramEnd"/>
        <w:r w:rsidRPr="00B87407">
          <w:rPr>
            <w:rFonts w:ascii="Times New Roman" w:hAnsi="Times New Roman" w:cs="Times New Roman"/>
            <w:spacing w:val="-2"/>
          </w:rPr>
          <w:t xml:space="preserve"> SAR1 </w:t>
        </w:r>
      </w:ins>
      <w:ins w:id="161" w:author="Zheltonogov E.I." w:date="2023-05-23T16:41:00Z">
        <w:r w:rsidRPr="00B87407">
          <w:rPr>
            <w:rFonts w:ascii="Times New Roman" w:hAnsi="Times New Roman" w:cs="Times New Roman"/>
            <w:spacing w:val="-2"/>
          </w:rPr>
          <w:t>will be</w:t>
        </w:r>
      </w:ins>
      <w:ins w:id="162" w:author="Zheltonogov E.I." w:date="2023-05-23T15:52:00Z">
        <w:r w:rsidRPr="00B87407">
          <w:rPr>
            <w:rFonts w:ascii="Times New Roman" w:hAnsi="Times New Roman" w:cs="Times New Roman"/>
            <w:spacing w:val="-2"/>
          </w:rPr>
          <w:t>:</w:t>
        </w:r>
      </w:ins>
    </w:p>
    <w:p w14:paraId="13BFC818" w14:textId="77777777" w:rsidR="00C34415" w:rsidRPr="00B87407" w:rsidRDefault="00C34415" w:rsidP="00C34415">
      <w:pPr>
        <w:pStyle w:val="Equation"/>
        <w:rPr>
          <w:ins w:id="163" w:author="Zheltonogov E.I." w:date="2023-05-23T15:52:00Z"/>
          <w:lang w:val="en-US"/>
        </w:rPr>
      </w:pPr>
      <w:ins w:id="164" w:author="Zheltonogov E.I." w:date="2023-05-23T15:52:00Z">
        <w:r w:rsidRPr="00B87407">
          <w:rPr>
            <w:lang w:val="en-US"/>
          </w:rPr>
          <w:tab/>
        </w:r>
        <w:r w:rsidRPr="00B87407">
          <w:rPr>
            <w:lang w:val="en-US"/>
          </w:rPr>
          <w:tab/>
        </w:r>
      </w:ins>
      <m:oMath>
        <m:sSub>
          <m:sSubPr>
            <m:ctrlPr>
              <w:ins w:id="165" w:author="Zheltonogov E.I." w:date="2023-05-23T15:52:00Z">
                <w:rPr>
                  <w:rFonts w:ascii="Cambria Math" w:hAnsi="Cambria Math"/>
                  <w:lang w:val="en-US"/>
                </w:rPr>
              </w:ins>
            </m:ctrlPr>
          </m:sSubPr>
          <m:e>
            <m:r>
              <w:ins w:id="166" w:author="Zheltonogov E.I." w:date="2023-05-23T15:52:00Z">
                <w:rPr>
                  <w:rFonts w:ascii="Cambria Math" w:hAnsi="Cambria Math"/>
                  <w:lang w:val="en-US"/>
                </w:rPr>
                <m:t>PDC</m:t>
              </w:ins>
            </m:r>
          </m:e>
          <m:sub>
            <m:r>
              <w:ins w:id="167" w:author="Zheltonogov E.I." w:date="2023-05-23T15:52:00Z">
                <w:rPr>
                  <w:rFonts w:ascii="Cambria Math" w:hAnsi="Cambria Math"/>
                  <w:lang w:val="en-US"/>
                </w:rPr>
                <m:t>LIM</m:t>
              </w:ins>
            </m:r>
            <m:r>
              <w:ins w:id="168" w:author="Zheltonogov E.I." w:date="2023-05-23T15:52:00Z">
                <m:rPr>
                  <m:sty m:val="p"/>
                </m:rPr>
                <w:rPr>
                  <w:rFonts w:ascii="Cambria Math" w:hAnsi="Cambria Math"/>
                  <w:lang w:val="en-US"/>
                </w:rPr>
                <m:t xml:space="preserve">,  </m:t>
              </w:ins>
            </m:r>
            <m:r>
              <w:ins w:id="169" w:author="Zheltonogov E.I." w:date="2023-05-23T15:52:00Z">
                <w:rPr>
                  <w:rFonts w:ascii="Cambria Math" w:hAnsi="Cambria Math"/>
                  <w:lang w:val="en-US"/>
                </w:rPr>
                <m:t>SAR</m:t>
              </w:ins>
            </m:r>
            <m:r>
              <w:ins w:id="170" w:author="Zheltonogov E.I." w:date="2023-05-23T15:52:00Z">
                <m:rPr>
                  <m:sty m:val="p"/>
                </m:rPr>
                <w:rPr>
                  <w:rFonts w:ascii="Cambria Math" w:hAnsi="Cambria Math"/>
                  <w:lang w:val="en-US"/>
                </w:rPr>
                <m:t>1</m:t>
              </w:ins>
            </m:r>
          </m:sub>
        </m:sSub>
        <m:r>
          <w:ins w:id="171" w:author="Zheltonogov E.I." w:date="2023-05-23T15:52:00Z">
            <m:rPr>
              <m:sty m:val="p"/>
            </m:rPr>
            <w:rPr>
              <w:rFonts w:ascii="Cambria Math" w:hAnsi="Cambria Math"/>
              <w:lang w:val="ru-RU"/>
            </w:rPr>
            <m:t>=0.00225</m:t>
          </w:ins>
        </m:r>
      </m:oMath>
    </w:p>
    <w:p w14:paraId="7425470E" w14:textId="77777777" w:rsidR="001707F5" w:rsidRDefault="001707F5" w:rsidP="00C34415">
      <w:pPr>
        <w:rPr>
          <w:rFonts w:ascii="Times New Roman" w:hAnsi="Times New Roman" w:cs="Times New Roman"/>
          <w:spacing w:val="-2"/>
        </w:rPr>
      </w:pPr>
    </w:p>
    <w:p w14:paraId="3F6C019B" w14:textId="541F1939" w:rsidR="00C34415" w:rsidRPr="00B87407" w:rsidRDefault="00C34415" w:rsidP="00C34415">
      <w:pPr>
        <w:rPr>
          <w:ins w:id="172" w:author="Zheltonogov E.I." w:date="2023-05-23T15:52:00Z"/>
          <w:rFonts w:ascii="Times New Roman" w:hAnsi="Times New Roman" w:cs="Times New Roman"/>
          <w:spacing w:val="-2"/>
        </w:rPr>
      </w:pPr>
      <w:ins w:id="173" w:author="Zheltonogov E.I." w:date="2023-05-23T15:52:00Z">
        <w:r w:rsidRPr="00B87407">
          <w:rPr>
            <w:rFonts w:ascii="Times New Roman" w:hAnsi="Times New Roman" w:cs="Times New Roman"/>
            <w:spacing w:val="-2"/>
          </w:rPr>
          <w:t>Using equation (</w:t>
        </w:r>
      </w:ins>
      <w:ins w:id="174" w:author="Aronov Dmitry A." w:date="2024-04-25T18:59:00Z">
        <w:r w:rsidRPr="00B87407">
          <w:rPr>
            <w:rFonts w:ascii="Times New Roman" w:hAnsi="Times New Roman" w:cs="Times New Roman"/>
            <w:spacing w:val="-2"/>
          </w:rPr>
          <w:t>8</w:t>
        </w:r>
      </w:ins>
      <w:ins w:id="175" w:author="Zheltonogov E.I." w:date="2023-05-23T15:52:00Z">
        <w:r w:rsidRPr="00B87407">
          <w:rPr>
            <w:rFonts w:ascii="Times New Roman" w:hAnsi="Times New Roman" w:cs="Times New Roman"/>
            <w:spacing w:val="-2"/>
          </w:rPr>
          <w:t xml:space="preserve">) from Annex 1 of </w:t>
        </w:r>
      </w:ins>
      <w:ins w:id="176" w:author="Zheltonogov E.I." w:date="2023-05-23T16:41:00Z">
        <w:del w:id="177" w:author="US GPS" w:date="2024-07-11T10:21:00Z">
          <w:r w:rsidRPr="00701A82" w:rsidDel="00701A82">
            <w:rPr>
              <w:rFonts w:ascii="Times New Roman" w:hAnsi="Times New Roman" w:cs="Times New Roman"/>
              <w:spacing w:val="-2"/>
              <w:highlight w:val="green"/>
              <w:rPrChange w:id="178" w:author="US GPS" w:date="2024-07-11T10:21:00Z">
                <w:rPr>
                  <w:rFonts w:ascii="Times New Roman" w:hAnsi="Times New Roman" w:cs="Times New Roman"/>
                  <w:spacing w:val="-2"/>
                </w:rPr>
              </w:rPrChange>
            </w:rPr>
            <w:delText>the</w:delText>
          </w:r>
          <w:r w:rsidRPr="00B87407" w:rsidDel="00701A82">
            <w:rPr>
              <w:rFonts w:ascii="Times New Roman" w:hAnsi="Times New Roman" w:cs="Times New Roman"/>
              <w:spacing w:val="-2"/>
            </w:rPr>
            <w:delText xml:space="preserve"> </w:delText>
          </w:r>
        </w:del>
        <w:r w:rsidRPr="00B87407">
          <w:rPr>
            <w:rFonts w:ascii="Times New Roman" w:hAnsi="Times New Roman" w:cs="Times New Roman"/>
          </w:rPr>
          <w:t>Report ITU</w:t>
        </w:r>
        <w:r w:rsidRPr="00B87407">
          <w:rPr>
            <w:rFonts w:ascii="Times New Roman" w:hAnsi="Times New Roman" w:cs="Times New Roman"/>
          </w:rPr>
          <w:noBreakHyphen/>
          <w:t>R RS.</w:t>
        </w:r>
      </w:ins>
      <w:ins w:id="179" w:author="Stephen Baruch" w:date="2024-02-20T11:20:00Z">
        <w:r w:rsidRPr="00B87407">
          <w:rPr>
            <w:rFonts w:ascii="Times New Roman" w:hAnsi="Times New Roman" w:cs="Times New Roman"/>
          </w:rPr>
          <w:t xml:space="preserve"> </w:t>
        </w:r>
      </w:ins>
      <w:ins w:id="180" w:author="USWP 4C" w:date="2024-02-23T10:41:00Z">
        <w:r w:rsidRPr="00B87407">
          <w:rPr>
            <w:rFonts w:ascii="Times New Roman" w:hAnsi="Times New Roman" w:cs="Times New Roman"/>
          </w:rPr>
          <w:t>2537-0</w:t>
        </w:r>
        <w:r w:rsidRPr="00B87407" w:rsidDel="004A1E57">
          <w:rPr>
            <w:rFonts w:ascii="Times New Roman" w:hAnsi="Times New Roman" w:cs="Times New Roman"/>
          </w:rPr>
          <w:t xml:space="preserve"> </w:t>
        </w:r>
      </w:ins>
      <w:ins w:id="181" w:author="Zheltonogov E.I." w:date="2023-05-23T15:52:00Z">
        <w:r w:rsidRPr="00B87407">
          <w:rPr>
            <w:rFonts w:ascii="Times New Roman" w:hAnsi="Times New Roman" w:cs="Times New Roman"/>
            <w:spacing w:val="-2"/>
          </w:rPr>
          <w:t xml:space="preserve">the degradation ratio of the pulsed interference caused by SAR1 to </w:t>
        </w:r>
      </w:ins>
      <w:ins w:id="182" w:author="US GPS" w:date="2024-07-11T10:21:00Z">
        <w:r w:rsidR="00701A82" w:rsidRPr="00701A82">
          <w:rPr>
            <w:rFonts w:ascii="Times New Roman" w:hAnsi="Times New Roman" w:cs="Times New Roman"/>
            <w:spacing w:val="-2"/>
            <w:highlight w:val="green"/>
            <w:rPrChange w:id="183" w:author="US GPS" w:date="2024-07-11T10:21:00Z">
              <w:rPr>
                <w:rFonts w:ascii="Times New Roman" w:hAnsi="Times New Roman" w:cs="Times New Roman"/>
                <w:spacing w:val="-2"/>
              </w:rPr>
            </w:rPrChange>
          </w:rPr>
          <w:t>the</w:t>
        </w:r>
        <w:r w:rsidR="00701A82">
          <w:rPr>
            <w:rFonts w:ascii="Times New Roman" w:hAnsi="Times New Roman" w:cs="Times New Roman"/>
            <w:spacing w:val="-2"/>
          </w:rPr>
          <w:t xml:space="preserve"> </w:t>
        </w:r>
      </w:ins>
      <w:ins w:id="184" w:author="Zheltonogov E.I." w:date="2023-05-23T15:52:00Z">
        <w:r w:rsidRPr="00B87407">
          <w:rPr>
            <w:rFonts w:ascii="Times New Roman" w:hAnsi="Times New Roman" w:cs="Times New Roman"/>
            <w:spacing w:val="-2"/>
          </w:rPr>
          <w:t>SBAS receiver is the following:</w:t>
        </w:r>
      </w:ins>
    </w:p>
    <w:p w14:paraId="2D867CB0" w14:textId="77777777" w:rsidR="00C34415" w:rsidRPr="00B87407" w:rsidRDefault="00C34415" w:rsidP="00C34415">
      <w:pPr>
        <w:pStyle w:val="Equation"/>
        <w:rPr>
          <w:ins w:id="185" w:author="Zheltonogov E.I." w:date="2023-05-23T15:52:00Z"/>
          <w:lang w:val="en-US"/>
        </w:rPr>
      </w:pPr>
      <w:ins w:id="186" w:author="Zheltonogov E.I." w:date="2023-05-23T15:52:00Z">
        <w:r w:rsidRPr="00B87407">
          <w:tab/>
        </w:r>
        <w:r w:rsidRPr="00B87407">
          <w:tab/>
        </w:r>
      </w:ins>
      <m:oMath>
        <m:f>
          <m:fPr>
            <m:type m:val="skw"/>
            <m:ctrlPr>
              <w:ins w:id="187" w:author="Zheltonogov E.I." w:date="2023-05-23T15:52:00Z">
                <w:rPr>
                  <w:rFonts w:ascii="Cambria Math" w:hAnsi="Cambria Math"/>
                </w:rPr>
              </w:ins>
            </m:ctrlPr>
          </m:fPr>
          <m:num>
            <m:sSub>
              <m:sSubPr>
                <m:ctrlPr>
                  <w:ins w:id="188" w:author="Zheltonogov E.I." w:date="2023-05-23T15:52:00Z">
                    <w:rPr>
                      <w:rFonts w:ascii="Cambria Math" w:hAnsi="Cambria Math"/>
                      <w:lang w:val="en-US"/>
                    </w:rPr>
                  </w:ins>
                </m:ctrlPr>
              </m:sSubPr>
              <m:e>
                <m:r>
                  <w:ins w:id="189" w:author="Zheltonogov E.I." w:date="2023-05-23T15:52:00Z">
                    <w:rPr>
                      <w:rFonts w:ascii="Cambria Math" w:hAnsi="Cambria Math"/>
                      <w:lang w:val="en-US"/>
                    </w:rPr>
                    <m:t>N</m:t>
                  </w:ins>
                </m:r>
              </m:e>
              <m:sub>
                <m:r>
                  <w:ins w:id="190" w:author="Zheltonogov E.I." w:date="2023-05-23T15:52:00Z">
                    <m:rPr>
                      <m:sty m:val="p"/>
                    </m:rPr>
                    <w:rPr>
                      <w:rFonts w:ascii="Cambria Math" w:hAnsi="Cambria Math"/>
                      <w:lang w:val="en-US"/>
                    </w:rPr>
                    <m:t xml:space="preserve">0, </m:t>
                  </w:ins>
                </m:r>
                <m:r>
                  <w:ins w:id="191" w:author="Zheltonogov E.I." w:date="2023-05-23T15:52:00Z">
                    <w:rPr>
                      <w:rFonts w:ascii="Cambria Math" w:hAnsi="Cambria Math"/>
                      <w:lang w:val="en-US"/>
                    </w:rPr>
                    <m:t>EFF</m:t>
                  </w:ins>
                </m:r>
                <m:r>
                  <w:ins w:id="192" w:author="Zheltonogov E.I." w:date="2023-05-23T15:52:00Z">
                    <m:rPr>
                      <m:sty m:val="p"/>
                    </m:rPr>
                    <w:rPr>
                      <w:rFonts w:ascii="Cambria Math" w:hAnsi="Cambria Math"/>
                      <w:lang w:val="en-US"/>
                    </w:rPr>
                    <m:t>+</m:t>
                  </w:ins>
                </m:r>
                <m:r>
                  <w:ins w:id="193" w:author="Zheltonogov E.I." w:date="2023-05-23T15:52:00Z">
                    <w:rPr>
                      <w:rFonts w:ascii="Cambria Math" w:hAnsi="Cambria Math"/>
                      <w:lang w:val="en-US"/>
                    </w:rPr>
                    <m:t>Y</m:t>
                  </w:ins>
                </m:r>
              </m:sub>
            </m:sSub>
          </m:num>
          <m:den>
            <m:sSub>
              <m:sSubPr>
                <m:ctrlPr>
                  <w:ins w:id="194" w:author="Zheltonogov E.I." w:date="2023-05-23T15:52:00Z">
                    <w:rPr>
                      <w:rFonts w:ascii="Cambria Math" w:hAnsi="Cambria Math"/>
                      <w:lang w:val="en-US"/>
                    </w:rPr>
                  </w:ins>
                </m:ctrlPr>
              </m:sSubPr>
              <m:e>
                <m:r>
                  <w:ins w:id="195" w:author="Zheltonogov E.I." w:date="2023-05-23T15:52:00Z">
                    <w:rPr>
                      <w:rFonts w:ascii="Cambria Math" w:hAnsi="Cambria Math"/>
                      <w:lang w:val="en-US"/>
                    </w:rPr>
                    <m:t>N</m:t>
                  </w:ins>
                </m:r>
              </m:e>
              <m:sub>
                <m:r>
                  <w:ins w:id="196" w:author="Zheltonogov E.I." w:date="2023-05-23T15:52:00Z">
                    <m:rPr>
                      <m:sty m:val="p"/>
                    </m:rPr>
                    <w:rPr>
                      <w:rFonts w:ascii="Cambria Math" w:hAnsi="Cambria Math"/>
                      <w:lang w:val="en-US"/>
                    </w:rPr>
                    <m:t xml:space="preserve">0, </m:t>
                  </w:ins>
                </m:r>
                <m:r>
                  <w:ins w:id="197" w:author="Zheltonogov E.I." w:date="2023-05-23T15:52:00Z">
                    <w:rPr>
                      <w:rFonts w:ascii="Cambria Math" w:hAnsi="Cambria Math"/>
                      <w:lang w:val="en-US"/>
                    </w:rPr>
                    <m:t>EFF</m:t>
                  </w:ins>
                </m:r>
              </m:sub>
            </m:sSub>
          </m:den>
        </m:f>
        <m:r>
          <w:ins w:id="198" w:author="Zheltonogov E.I." w:date="2023-05-23T15:52:00Z">
            <m:rPr>
              <m:sty m:val="p"/>
            </m:rPr>
            <w:rPr>
              <w:rFonts w:ascii="Cambria Math" w:hAnsi="Cambria Math"/>
              <w:lang w:val="ru-RU"/>
            </w:rPr>
            <m:t xml:space="preserve">= </m:t>
          </w:ins>
        </m:r>
        <m:f>
          <m:fPr>
            <m:ctrlPr>
              <w:ins w:id="199" w:author="Zheltonogov E.I." w:date="2023-05-23T15:52:00Z">
                <w:rPr>
                  <w:rFonts w:ascii="Cambria Math" w:hAnsi="Cambria Math"/>
                </w:rPr>
              </w:ins>
            </m:ctrlPr>
          </m:fPr>
          <m:num>
            <m:r>
              <w:ins w:id="200" w:author="Zheltonogov E.I." w:date="2023-05-23T15:52:00Z">
                <m:rPr>
                  <m:sty m:val="p"/>
                </m:rPr>
                <w:rPr>
                  <w:rFonts w:ascii="Cambria Math" w:hAnsi="Cambria Math"/>
                  <w:lang w:val="ru-RU"/>
                </w:rPr>
                <m:t>1</m:t>
              </w:ins>
            </m:r>
          </m:num>
          <m:den>
            <m:sSup>
              <m:sSupPr>
                <m:ctrlPr>
                  <w:ins w:id="201" w:author="Zheltonogov E.I." w:date="2023-05-23T15:52:00Z">
                    <w:rPr>
                      <w:rFonts w:ascii="Cambria Math" w:hAnsi="Cambria Math"/>
                    </w:rPr>
                  </w:ins>
                </m:ctrlPr>
              </m:sSupPr>
              <m:e>
                <m:r>
                  <w:ins w:id="202" w:author="Zheltonogov E.I." w:date="2023-05-23T15:52:00Z">
                    <m:rPr>
                      <m:sty m:val="p"/>
                    </m:rPr>
                    <w:rPr>
                      <w:rFonts w:ascii="Cambria Math" w:hAnsi="Cambria Math"/>
                      <w:lang w:val="ru-RU"/>
                    </w:rPr>
                    <m:t>(1-</m:t>
                  </w:ins>
                </m:r>
                <m:sSub>
                  <m:sSubPr>
                    <m:ctrlPr>
                      <w:ins w:id="203" w:author="Zheltonogov E.I." w:date="2023-05-23T15:52:00Z">
                        <w:rPr>
                          <w:rFonts w:ascii="Cambria Math" w:hAnsi="Cambria Math"/>
                        </w:rPr>
                      </w:ins>
                    </m:ctrlPr>
                  </m:sSubPr>
                  <m:e>
                    <m:r>
                      <w:ins w:id="204" w:author="Zheltonogov E.I." w:date="2023-05-23T15:52:00Z">
                        <w:rPr>
                          <w:rFonts w:ascii="Cambria Math" w:hAnsi="Cambria Math"/>
                          <w:lang w:val="ru-RU"/>
                        </w:rPr>
                        <m:t>PDC</m:t>
                      </w:ins>
                    </m:r>
                  </m:e>
                  <m:sub>
                    <m:r>
                      <w:ins w:id="205" w:author="Zheltonogov E.I." w:date="2023-05-23T15:52:00Z">
                        <w:rPr>
                          <w:rFonts w:ascii="Cambria Math" w:hAnsi="Cambria Math"/>
                          <w:lang w:val="ru-RU"/>
                        </w:rPr>
                        <m:t>Y</m:t>
                      </w:ins>
                    </m:r>
                  </m:sub>
                </m:sSub>
                <m:r>
                  <w:ins w:id="206" w:author="Zheltonogov E.I." w:date="2023-05-23T15:52:00Z">
                    <m:rPr>
                      <m:sty m:val="p"/>
                    </m:rPr>
                    <w:rPr>
                      <w:rFonts w:ascii="Cambria Math" w:hAnsi="Cambria Math"/>
                      <w:lang w:val="ru-RU"/>
                    </w:rPr>
                    <m:t>)</m:t>
                  </w:ins>
                </m:r>
              </m:e>
              <m:sup>
                <m:r>
                  <w:ins w:id="207" w:author="Zheltonogov E.I." w:date="2023-05-23T15:52:00Z">
                    <m:rPr>
                      <m:sty m:val="p"/>
                    </m:rPr>
                    <w:rPr>
                      <w:rFonts w:ascii="Cambria Math" w:hAnsi="Cambria Math"/>
                      <w:lang w:val="ru-RU"/>
                    </w:rPr>
                    <m:t>2</m:t>
                  </w:ins>
                </m:r>
              </m:sup>
            </m:sSup>
          </m:den>
        </m:f>
        <m:r>
          <w:ins w:id="208" w:author="Zheltonogov E.I." w:date="2023-05-23T15:52:00Z">
            <m:rPr>
              <m:sty m:val="p"/>
            </m:rPr>
            <w:rPr>
              <w:rFonts w:ascii="Cambria Math" w:hAnsi="Cambria Math"/>
              <w:lang w:val="ru-RU"/>
            </w:rPr>
            <m:t>≈1.0045</m:t>
          </w:ins>
        </m:r>
      </m:oMath>
    </w:p>
    <w:p w14:paraId="52A0F519" w14:textId="77777777" w:rsidR="001707F5" w:rsidRDefault="001707F5" w:rsidP="00C34415">
      <w:pPr>
        <w:rPr>
          <w:rFonts w:ascii="Times New Roman" w:hAnsi="Times New Roman" w:cs="Times New Roman"/>
          <w:spacing w:val="-2"/>
        </w:rPr>
      </w:pPr>
    </w:p>
    <w:p w14:paraId="1B6A3C90" w14:textId="58D08591" w:rsidR="00C34415" w:rsidRPr="00B87407" w:rsidRDefault="00C34415" w:rsidP="00C34415">
      <w:pPr>
        <w:rPr>
          <w:ins w:id="209" w:author="Zheltonogov E.I." w:date="2023-05-23T15:52:00Z"/>
          <w:rFonts w:ascii="Times New Roman" w:hAnsi="Times New Roman" w:cs="Times New Roman"/>
          <w:spacing w:val="-2"/>
        </w:rPr>
      </w:pPr>
      <w:ins w:id="210" w:author="Zheltonogov E.I." w:date="2023-05-23T15:52:00Z">
        <w:r w:rsidRPr="00B87407">
          <w:rPr>
            <w:rFonts w:ascii="Times New Roman" w:hAnsi="Times New Roman" w:cs="Times New Roman"/>
            <w:spacing w:val="-2"/>
          </w:rPr>
          <w:t>Or in logarithmic form 10</w:t>
        </w:r>
        <w:r w:rsidRPr="00B87407">
          <w:rPr>
            <w:rFonts w:ascii="Times New Roman" w:hAnsi="Times New Roman" w:cs="Times New Roman"/>
            <w:spacing w:val="-2"/>
            <w:szCs w:val="24"/>
          </w:rPr>
          <w:sym w:font="Symbol" w:char="F0D7"/>
        </w:r>
        <w:r w:rsidRPr="00B87407">
          <w:rPr>
            <w:rFonts w:ascii="Times New Roman" w:hAnsi="Times New Roman" w:cs="Times New Roman"/>
            <w:spacing w:val="-2"/>
          </w:rPr>
          <w:t>log</w:t>
        </w:r>
        <w:r w:rsidRPr="00B87407">
          <w:rPr>
            <w:rFonts w:ascii="Times New Roman" w:hAnsi="Times New Roman" w:cs="Times New Roman"/>
            <w:spacing w:val="-2"/>
            <w:vertAlign w:val="subscript"/>
          </w:rPr>
          <w:t>10</w:t>
        </w:r>
        <w:r w:rsidRPr="00B87407">
          <w:rPr>
            <w:rFonts w:ascii="Times New Roman" w:hAnsi="Times New Roman" w:cs="Times New Roman"/>
            <w:spacing w:val="-2"/>
          </w:rPr>
          <w:t>(</w:t>
        </w:r>
        <w:r w:rsidRPr="00B87407">
          <w:rPr>
            <w:rFonts w:ascii="Times New Roman" w:hAnsi="Times New Roman" w:cs="Times New Roman"/>
            <w:i/>
            <w:spacing w:val="-2"/>
          </w:rPr>
          <w:t>N</w:t>
        </w:r>
        <w:proofErr w:type="gramStart"/>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proofErr w:type="gramEnd"/>
        <w:r w:rsidRPr="00B87407">
          <w:rPr>
            <w:rFonts w:ascii="Times New Roman" w:hAnsi="Times New Roman" w:cs="Times New Roman"/>
            <w:i/>
            <w:spacing w:val="-2"/>
            <w:vertAlign w:val="subscript"/>
          </w:rPr>
          <w:t>+Y</w:t>
        </w:r>
        <w:r w:rsidRPr="00B87407">
          <w:rPr>
            <w:rFonts w:ascii="Times New Roman" w:hAnsi="Times New Roman" w:cs="Times New Roman"/>
            <w:i/>
            <w:spacing w:val="-2"/>
          </w:rPr>
          <w:t>/N</w:t>
        </w:r>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r w:rsidRPr="00B87407">
          <w:rPr>
            <w:rFonts w:ascii="Times New Roman" w:hAnsi="Times New Roman" w:cs="Times New Roman"/>
            <w:spacing w:val="-2"/>
          </w:rPr>
          <w:t xml:space="preserve">) = 0.019 </w:t>
        </w:r>
        <w:proofErr w:type="spellStart"/>
        <w:r w:rsidRPr="00B87407">
          <w:rPr>
            <w:rFonts w:ascii="Times New Roman" w:hAnsi="Times New Roman" w:cs="Times New Roman"/>
            <w:spacing w:val="-2"/>
          </w:rPr>
          <w:t>dB.</w:t>
        </w:r>
        <w:proofErr w:type="spellEnd"/>
      </w:ins>
    </w:p>
    <w:p w14:paraId="55A224DF" w14:textId="5537A1E1" w:rsidR="00C34415" w:rsidRPr="00B87407" w:rsidRDefault="00C34415" w:rsidP="00C34415">
      <w:pPr>
        <w:jc w:val="both"/>
        <w:rPr>
          <w:ins w:id="211" w:author="Zheltonogov E.I." w:date="2023-05-23T15:52:00Z"/>
          <w:rFonts w:ascii="Times New Roman" w:hAnsi="Times New Roman" w:cs="Times New Roman"/>
          <w:spacing w:val="-2"/>
        </w:rPr>
      </w:pPr>
      <w:ins w:id="212" w:author="Zheltonogov E.I." w:date="2023-05-23T15:52:00Z">
        <w:r w:rsidRPr="00B87407">
          <w:rPr>
            <w:rFonts w:ascii="Times New Roman" w:hAnsi="Times New Roman" w:cs="Times New Roman"/>
            <w:spacing w:val="-2"/>
          </w:rPr>
          <w:t xml:space="preserve">In accordance with </w:t>
        </w:r>
      </w:ins>
      <w:ins w:id="213" w:author="Zheltonogov E.I." w:date="2023-05-23T16:42:00Z">
        <w:r w:rsidRPr="00B87407">
          <w:rPr>
            <w:rFonts w:ascii="Times New Roman" w:hAnsi="Times New Roman" w:cs="Times New Roman"/>
            <w:spacing w:val="-2"/>
          </w:rPr>
          <w:t xml:space="preserve">Table 9 in </w:t>
        </w:r>
      </w:ins>
      <w:ins w:id="214" w:author="Zheltonogov E.I." w:date="2023-05-23T15:52:00Z">
        <w:r w:rsidRPr="00B87407">
          <w:rPr>
            <w:rFonts w:ascii="Times New Roman" w:hAnsi="Times New Roman" w:cs="Times New Roman"/>
            <w:spacing w:val="-2"/>
          </w:rPr>
          <w:t xml:space="preserve">Annex 1 </w:t>
        </w:r>
      </w:ins>
      <w:ins w:id="215" w:author="Zheltonogov E.I." w:date="2023-05-23T16:42:00Z">
        <w:r w:rsidRPr="00B87407">
          <w:rPr>
            <w:rFonts w:ascii="Times New Roman" w:hAnsi="Times New Roman" w:cs="Times New Roman"/>
            <w:spacing w:val="-2"/>
          </w:rPr>
          <w:t xml:space="preserve">of </w:t>
        </w:r>
        <w:del w:id="216" w:author="US GPS" w:date="2024-07-11T10:21:00Z">
          <w:r w:rsidRPr="00701A82" w:rsidDel="00701A82">
            <w:rPr>
              <w:rFonts w:ascii="Times New Roman" w:hAnsi="Times New Roman" w:cs="Times New Roman"/>
              <w:spacing w:val="-2"/>
              <w:highlight w:val="green"/>
              <w:rPrChange w:id="217" w:author="US GPS" w:date="2024-07-11T10:21:00Z">
                <w:rPr>
                  <w:rFonts w:ascii="Times New Roman" w:hAnsi="Times New Roman" w:cs="Times New Roman"/>
                  <w:spacing w:val="-2"/>
                </w:rPr>
              </w:rPrChange>
            </w:rPr>
            <w:delText>the</w:delText>
          </w:r>
          <w:r w:rsidRPr="00B87407" w:rsidDel="00701A82">
            <w:rPr>
              <w:rFonts w:ascii="Times New Roman" w:hAnsi="Times New Roman" w:cs="Times New Roman"/>
              <w:spacing w:val="-2"/>
            </w:rPr>
            <w:delText xml:space="preserve"> </w:delText>
          </w:r>
        </w:del>
        <w:r w:rsidRPr="00B87407">
          <w:rPr>
            <w:rFonts w:ascii="Times New Roman" w:hAnsi="Times New Roman" w:cs="Times New Roman"/>
          </w:rPr>
          <w:t>Report ITU</w:t>
        </w:r>
        <w:r w:rsidRPr="00B87407">
          <w:rPr>
            <w:rFonts w:ascii="Times New Roman" w:hAnsi="Times New Roman" w:cs="Times New Roman"/>
          </w:rPr>
          <w:noBreakHyphen/>
          <w:t>R RS.</w:t>
        </w:r>
      </w:ins>
      <w:ins w:id="218" w:author="USWP 4C" w:date="2024-02-23T10:42:00Z">
        <w:r w:rsidRPr="00B87407">
          <w:rPr>
            <w:rFonts w:ascii="Times New Roman" w:hAnsi="Times New Roman" w:cs="Times New Roman"/>
          </w:rPr>
          <w:t>2537-0</w:t>
        </w:r>
      </w:ins>
      <w:ins w:id="219" w:author="Zheltonogov E.I." w:date="2023-05-23T16:42:00Z">
        <w:r w:rsidRPr="00B87407">
          <w:rPr>
            <w:rFonts w:ascii="Times New Roman" w:hAnsi="Times New Roman" w:cs="Times New Roman"/>
            <w:szCs w:val="24"/>
          </w:rPr>
          <w:t xml:space="preserve"> </w:t>
        </w:r>
      </w:ins>
      <w:ins w:id="220" w:author="US GPS" w:date="2024-07-11T10:21:00Z">
        <w:r w:rsidR="00701A82" w:rsidRPr="00701A82">
          <w:rPr>
            <w:rFonts w:ascii="Times New Roman" w:hAnsi="Times New Roman" w:cs="Times New Roman"/>
            <w:szCs w:val="24"/>
            <w:highlight w:val="green"/>
            <w:rPrChange w:id="221" w:author="US GPS" w:date="2024-07-11T10:21:00Z">
              <w:rPr>
                <w:rFonts w:ascii="Times New Roman" w:hAnsi="Times New Roman" w:cs="Times New Roman"/>
                <w:szCs w:val="24"/>
              </w:rPr>
            </w:rPrChange>
          </w:rPr>
          <w:t>the</w:t>
        </w:r>
        <w:r w:rsidR="00701A82">
          <w:rPr>
            <w:rFonts w:ascii="Times New Roman" w:hAnsi="Times New Roman" w:cs="Times New Roman"/>
            <w:szCs w:val="24"/>
          </w:rPr>
          <w:t xml:space="preserve"> </w:t>
        </w:r>
      </w:ins>
      <w:ins w:id="222" w:author="Zheltonogov E.I." w:date="2023-05-23T15:52:00Z">
        <w:r w:rsidRPr="00B87407">
          <w:rPr>
            <w:rFonts w:ascii="Times New Roman" w:hAnsi="Times New Roman" w:cs="Times New Roman"/>
            <w:spacing w:val="-2"/>
          </w:rPr>
          <w:t xml:space="preserve">allowable degradation ratio of </w:t>
        </w:r>
      </w:ins>
      <w:ins w:id="223" w:author="US GPS" w:date="2024-07-11T10:22:00Z">
        <w:r w:rsidR="00701A82" w:rsidRPr="00F32948">
          <w:rPr>
            <w:rFonts w:ascii="Times New Roman" w:hAnsi="Times New Roman" w:cs="Times New Roman"/>
            <w:szCs w:val="24"/>
            <w:highlight w:val="green"/>
          </w:rPr>
          <w:t>the</w:t>
        </w:r>
        <w:r w:rsidR="00701A82">
          <w:rPr>
            <w:rFonts w:ascii="Times New Roman" w:hAnsi="Times New Roman" w:cs="Times New Roman"/>
            <w:szCs w:val="24"/>
          </w:rPr>
          <w:t xml:space="preserve"> </w:t>
        </w:r>
      </w:ins>
      <w:ins w:id="224" w:author="Zheltonogov E.I." w:date="2023-05-23T15:52:00Z">
        <w:r w:rsidRPr="00B87407">
          <w:rPr>
            <w:rFonts w:ascii="Times New Roman" w:hAnsi="Times New Roman" w:cs="Times New Roman"/>
            <w:spacing w:val="-2"/>
          </w:rPr>
          <w:t>SBAS receiver is 10</w:t>
        </w:r>
        <w:r w:rsidRPr="00B87407">
          <w:rPr>
            <w:rFonts w:ascii="Times New Roman" w:hAnsi="Times New Roman" w:cs="Times New Roman"/>
            <w:spacing w:val="-2"/>
            <w:szCs w:val="24"/>
          </w:rPr>
          <w:sym w:font="Symbol" w:char="F0D7"/>
        </w:r>
        <w:r w:rsidRPr="00B87407">
          <w:rPr>
            <w:rFonts w:ascii="Times New Roman" w:hAnsi="Times New Roman" w:cs="Times New Roman"/>
            <w:spacing w:val="-2"/>
          </w:rPr>
          <w:t>log</w:t>
        </w:r>
        <w:r w:rsidRPr="00B87407">
          <w:rPr>
            <w:rFonts w:ascii="Times New Roman" w:hAnsi="Times New Roman" w:cs="Times New Roman"/>
            <w:spacing w:val="-2"/>
            <w:vertAlign w:val="subscript"/>
          </w:rPr>
          <w:t>10</w:t>
        </w:r>
        <w:r w:rsidRPr="00B87407">
          <w:rPr>
            <w:rFonts w:ascii="Times New Roman" w:hAnsi="Times New Roman" w:cs="Times New Roman"/>
            <w:spacing w:val="-2"/>
          </w:rPr>
          <w:t>(</w:t>
        </w:r>
        <w:r w:rsidRPr="00B87407">
          <w:rPr>
            <w:rFonts w:ascii="Times New Roman" w:hAnsi="Times New Roman" w:cs="Times New Roman"/>
            <w:i/>
            <w:spacing w:val="-2"/>
          </w:rPr>
          <w:t>N</w:t>
        </w:r>
        <w:proofErr w:type="gramStart"/>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proofErr w:type="gramEnd"/>
        <w:r w:rsidRPr="00B87407">
          <w:rPr>
            <w:rFonts w:ascii="Times New Roman" w:hAnsi="Times New Roman" w:cs="Times New Roman"/>
            <w:i/>
            <w:spacing w:val="-2"/>
            <w:vertAlign w:val="subscript"/>
          </w:rPr>
          <w:t>+Y</w:t>
        </w:r>
        <w:r w:rsidRPr="00B87407">
          <w:rPr>
            <w:rFonts w:ascii="Times New Roman" w:hAnsi="Times New Roman" w:cs="Times New Roman"/>
            <w:i/>
            <w:spacing w:val="-2"/>
          </w:rPr>
          <w:t>/N</w:t>
        </w:r>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r w:rsidRPr="00B87407">
          <w:rPr>
            <w:rFonts w:ascii="Times New Roman" w:hAnsi="Times New Roman" w:cs="Times New Roman"/>
            <w:spacing w:val="-2"/>
          </w:rPr>
          <w:t xml:space="preserve">) = 0.2 </w:t>
        </w:r>
        <w:proofErr w:type="spellStart"/>
        <w:r w:rsidRPr="00B87407">
          <w:rPr>
            <w:rFonts w:ascii="Times New Roman" w:hAnsi="Times New Roman" w:cs="Times New Roman"/>
            <w:spacing w:val="-2"/>
          </w:rPr>
          <w:t>dB.</w:t>
        </w:r>
        <w:proofErr w:type="spellEnd"/>
        <w:r w:rsidRPr="00B87407">
          <w:rPr>
            <w:rFonts w:ascii="Times New Roman" w:hAnsi="Times New Roman" w:cs="Times New Roman"/>
            <w:spacing w:val="-2"/>
          </w:rPr>
          <w:t xml:space="preserve"> Thus, </w:t>
        </w:r>
      </w:ins>
      <w:ins w:id="225" w:author="US GPS" w:date="2024-07-11T10:22:00Z">
        <w:r w:rsidR="00701A82" w:rsidRPr="00F32948">
          <w:rPr>
            <w:rFonts w:ascii="Times New Roman" w:hAnsi="Times New Roman" w:cs="Times New Roman"/>
            <w:szCs w:val="24"/>
            <w:highlight w:val="green"/>
          </w:rPr>
          <w:t>the</w:t>
        </w:r>
        <w:r w:rsidR="00701A82">
          <w:rPr>
            <w:rFonts w:ascii="Times New Roman" w:hAnsi="Times New Roman" w:cs="Times New Roman"/>
            <w:szCs w:val="24"/>
          </w:rPr>
          <w:t xml:space="preserve"> </w:t>
        </w:r>
      </w:ins>
      <w:ins w:id="226" w:author="Zheltonogov E.I." w:date="2023-05-23T15:52:00Z">
        <w:r w:rsidRPr="00B87407">
          <w:rPr>
            <w:rFonts w:ascii="Times New Roman" w:hAnsi="Times New Roman" w:cs="Times New Roman"/>
            <w:spacing w:val="-2"/>
          </w:rPr>
          <w:t>SAR1 system meets the SBAS protection criteria.</w:t>
        </w:r>
      </w:ins>
    </w:p>
    <w:p w14:paraId="486D6091" w14:textId="7754D38D" w:rsidR="00C34415" w:rsidRPr="00B87407" w:rsidRDefault="00C34415" w:rsidP="00C34415">
      <w:pPr>
        <w:jc w:val="both"/>
        <w:rPr>
          <w:ins w:id="227" w:author="Zheltonogov E.I." w:date="2023-05-23T15:52:00Z"/>
          <w:rFonts w:ascii="Times New Roman" w:hAnsi="Times New Roman" w:cs="Times New Roman"/>
          <w:spacing w:val="-2"/>
        </w:rPr>
      </w:pPr>
      <w:ins w:id="228" w:author="Zheltonogov E.I." w:date="2023-05-23T15:52:00Z">
        <w:r w:rsidRPr="00B87407">
          <w:rPr>
            <w:rFonts w:ascii="Times New Roman" w:hAnsi="Times New Roman" w:cs="Times New Roman"/>
            <w:spacing w:val="-2"/>
          </w:rPr>
          <w:t>Suppose that after some time a new SAR</w:t>
        </w:r>
        <w:r w:rsidRPr="00B87407">
          <w:rPr>
            <w:rFonts w:ascii="Times New Roman" w:hAnsi="Times New Roman" w:cs="Times New Roman"/>
            <w:spacing w:val="-2"/>
            <w:vertAlign w:val="subscript"/>
          </w:rPr>
          <w:t>A</w:t>
        </w:r>
        <w:r w:rsidRPr="00B87407">
          <w:rPr>
            <w:rFonts w:ascii="Times New Roman" w:hAnsi="Times New Roman" w:cs="Times New Roman"/>
            <w:spacing w:val="-2"/>
          </w:rPr>
          <w:t xml:space="preserve"> system appears, which is identical in characteristics to the SAR1 system, except that the central frequency of the signal will be 1 243.85 </w:t>
        </w:r>
        <w:proofErr w:type="spellStart"/>
        <w:r w:rsidRPr="00B87407">
          <w:rPr>
            <w:rFonts w:ascii="Times New Roman" w:hAnsi="Times New Roman" w:cs="Times New Roman"/>
            <w:spacing w:val="-2"/>
          </w:rPr>
          <w:t>MHz.</w:t>
        </w:r>
        <w:proofErr w:type="spellEnd"/>
        <w:r w:rsidRPr="00B87407">
          <w:rPr>
            <w:rFonts w:ascii="Times New Roman" w:hAnsi="Times New Roman" w:cs="Times New Roman"/>
            <w:spacing w:val="-2"/>
          </w:rPr>
          <w:t xml:space="preserve"> </w:t>
        </w:r>
        <w:del w:id="229" w:author="US GPS" w:date="2024-07-09T14:14:00Z">
          <w:r w:rsidRPr="00B87407" w:rsidDel="00B87407">
            <w:rPr>
              <w:rFonts w:ascii="Times New Roman" w:hAnsi="Times New Roman" w:cs="Times New Roman"/>
              <w:spacing w:val="-2"/>
              <w:highlight w:val="green"/>
              <w:rPrChange w:id="230" w:author="US GPS" w:date="2024-07-09T14:14:00Z">
                <w:rPr>
                  <w:rFonts w:ascii="Times New Roman" w:hAnsi="Times New Roman" w:cs="Times New Roman"/>
                  <w:spacing w:val="-2"/>
                </w:rPr>
              </w:rPrChange>
            </w:rPr>
            <w:delText>Thus, d</w:delText>
          </w:r>
        </w:del>
      </w:ins>
      <w:ins w:id="231" w:author="US GPS" w:date="2024-07-09T14:14:00Z">
        <w:r w:rsidR="00B87407" w:rsidRPr="00B87407">
          <w:rPr>
            <w:rFonts w:ascii="Times New Roman" w:hAnsi="Times New Roman" w:cs="Times New Roman"/>
            <w:spacing w:val="-2"/>
            <w:highlight w:val="green"/>
            <w:rPrChange w:id="232" w:author="US GPS" w:date="2024-07-09T14:14:00Z">
              <w:rPr>
                <w:rFonts w:ascii="Times New Roman" w:hAnsi="Times New Roman" w:cs="Times New Roman"/>
                <w:spacing w:val="-2"/>
              </w:rPr>
            </w:rPrChange>
          </w:rPr>
          <w:t>D</w:t>
        </w:r>
      </w:ins>
      <w:ins w:id="233" w:author="Zheltonogov E.I." w:date="2023-05-23T15:52:00Z">
        <w:r w:rsidRPr="00B87407">
          <w:rPr>
            <w:rFonts w:ascii="Times New Roman" w:hAnsi="Times New Roman" w:cs="Times New Roman"/>
            <w:spacing w:val="-2"/>
          </w:rPr>
          <w:t>ue to the greater overlap of frequency bands, the effective pulse duration of such a system will be longer. Applying the same equations presented above, it turns out that the value of the effective pulse duty cycle for SAR</w:t>
        </w:r>
        <w:r w:rsidRPr="00B87407">
          <w:rPr>
            <w:rFonts w:ascii="Times New Roman" w:hAnsi="Times New Roman" w:cs="Times New Roman"/>
            <w:spacing w:val="-2"/>
            <w:vertAlign w:val="subscript"/>
          </w:rPr>
          <w:t>A</w:t>
        </w:r>
        <w:r w:rsidRPr="00B87407">
          <w:rPr>
            <w:rFonts w:ascii="Times New Roman" w:hAnsi="Times New Roman" w:cs="Times New Roman"/>
            <w:spacing w:val="-2"/>
          </w:rPr>
          <w:t xml:space="preserve"> is:</w:t>
        </w:r>
      </w:ins>
    </w:p>
    <w:p w14:paraId="271E878C" w14:textId="77777777" w:rsidR="00C34415" w:rsidRPr="00B87407" w:rsidRDefault="00C34415" w:rsidP="00C34415">
      <w:pPr>
        <w:pStyle w:val="Equation"/>
        <w:rPr>
          <w:ins w:id="234" w:author="Zheltonogov E.I." w:date="2023-05-23T15:52:00Z"/>
          <w:lang w:val="en-US"/>
        </w:rPr>
      </w:pPr>
      <w:ins w:id="235" w:author="Zheltonogov E.I." w:date="2023-05-23T15:52:00Z">
        <w:r w:rsidRPr="00B87407">
          <w:rPr>
            <w:lang w:val="en-US"/>
          </w:rPr>
          <w:tab/>
        </w:r>
        <w:r w:rsidRPr="00B87407">
          <w:rPr>
            <w:lang w:val="en-US"/>
          </w:rPr>
          <w:tab/>
        </w:r>
      </w:ins>
      <m:oMath>
        <m:sSub>
          <m:sSubPr>
            <m:ctrlPr>
              <w:ins w:id="236" w:author="Zheltonogov E.I." w:date="2023-05-23T15:52:00Z">
                <w:rPr>
                  <w:rFonts w:ascii="Cambria Math" w:hAnsi="Cambria Math"/>
                  <w:lang w:val="en-US"/>
                </w:rPr>
              </w:ins>
            </m:ctrlPr>
          </m:sSubPr>
          <m:e>
            <m:r>
              <w:ins w:id="237" w:author="Zheltonogov E.I." w:date="2023-05-23T15:52:00Z">
                <w:rPr>
                  <w:rFonts w:ascii="Cambria Math" w:hAnsi="Cambria Math"/>
                  <w:lang w:val="en-US"/>
                </w:rPr>
                <m:t>PDC</m:t>
              </w:ins>
            </m:r>
          </m:e>
          <m:sub>
            <m:r>
              <w:ins w:id="238" w:author="Zheltonogov E.I." w:date="2023-05-23T15:52:00Z">
                <w:rPr>
                  <w:rFonts w:ascii="Cambria Math" w:hAnsi="Cambria Math"/>
                  <w:lang w:val="en-US"/>
                </w:rPr>
                <m:t>LIM</m:t>
              </w:ins>
            </m:r>
            <m:r>
              <w:ins w:id="239" w:author="Zheltonogov E.I." w:date="2023-05-23T15:52:00Z">
                <m:rPr>
                  <m:sty m:val="p"/>
                </m:rPr>
                <w:rPr>
                  <w:rFonts w:ascii="Cambria Math" w:hAnsi="Cambria Math"/>
                  <w:lang w:val="en-US"/>
                </w:rPr>
                <m:t xml:space="preserve">,  </m:t>
              </w:ins>
            </m:r>
            <m:r>
              <w:ins w:id="240" w:author="Zheltonogov E.I." w:date="2023-05-23T15:52:00Z">
                <w:rPr>
                  <w:rFonts w:ascii="Cambria Math" w:hAnsi="Cambria Math"/>
                  <w:lang w:val="en-US"/>
                </w:rPr>
                <m:t>SARA</m:t>
              </w:ins>
            </m:r>
          </m:sub>
        </m:sSub>
        <m:r>
          <w:ins w:id="241" w:author="Zheltonogov E.I." w:date="2023-05-23T15:52:00Z">
            <m:rPr>
              <m:sty m:val="p"/>
            </m:rPr>
            <w:rPr>
              <w:rFonts w:ascii="Cambria Math" w:hAnsi="Cambria Math"/>
              <w:lang w:val="ru-RU"/>
            </w:rPr>
            <m:t>=0.0223</m:t>
          </w:ins>
        </m:r>
      </m:oMath>
    </w:p>
    <w:p w14:paraId="7FC6A684" w14:textId="77777777" w:rsidR="001707F5" w:rsidRDefault="001707F5" w:rsidP="00C34415">
      <w:pPr>
        <w:jc w:val="both"/>
        <w:rPr>
          <w:rFonts w:ascii="Times New Roman" w:hAnsi="Times New Roman" w:cs="Times New Roman"/>
          <w:spacing w:val="-2"/>
        </w:rPr>
      </w:pPr>
    </w:p>
    <w:p w14:paraId="5942DCC6" w14:textId="30C5D0A0" w:rsidR="00C34415" w:rsidRPr="00B87407" w:rsidRDefault="00C34415" w:rsidP="00C34415">
      <w:pPr>
        <w:jc w:val="both"/>
        <w:rPr>
          <w:ins w:id="242" w:author="Zheltonogov E.I." w:date="2023-05-23T15:52:00Z"/>
          <w:rFonts w:ascii="Times New Roman" w:hAnsi="Times New Roman" w:cs="Times New Roman"/>
          <w:spacing w:val="-2"/>
        </w:rPr>
      </w:pPr>
      <w:ins w:id="243" w:author="Zheltonogov E.I." w:date="2023-05-23T15:52:00Z">
        <w:r w:rsidRPr="00B87407">
          <w:rPr>
            <w:rFonts w:ascii="Times New Roman" w:hAnsi="Times New Roman" w:cs="Times New Roman"/>
            <w:spacing w:val="-2"/>
          </w:rPr>
          <w:t xml:space="preserve">Thus, the degradation ratio of </w:t>
        </w:r>
      </w:ins>
      <w:ins w:id="244" w:author="US GPS" w:date="2024-07-11T10:22:00Z">
        <w:r w:rsidR="00701A82" w:rsidRPr="00F32948">
          <w:rPr>
            <w:rFonts w:ascii="Times New Roman" w:hAnsi="Times New Roman" w:cs="Times New Roman"/>
            <w:szCs w:val="24"/>
            <w:highlight w:val="green"/>
          </w:rPr>
          <w:t>the</w:t>
        </w:r>
        <w:r w:rsidR="00701A82">
          <w:rPr>
            <w:rFonts w:ascii="Times New Roman" w:hAnsi="Times New Roman" w:cs="Times New Roman"/>
            <w:szCs w:val="24"/>
          </w:rPr>
          <w:t xml:space="preserve"> </w:t>
        </w:r>
      </w:ins>
      <w:ins w:id="245" w:author="Zheltonogov E.I." w:date="2023-05-23T15:52:00Z">
        <w:r w:rsidRPr="00B87407">
          <w:rPr>
            <w:rFonts w:ascii="Times New Roman" w:hAnsi="Times New Roman" w:cs="Times New Roman"/>
            <w:spacing w:val="-2"/>
          </w:rPr>
          <w:t>SAR</w:t>
        </w:r>
        <w:r w:rsidRPr="00B87407">
          <w:rPr>
            <w:rFonts w:ascii="Times New Roman" w:hAnsi="Times New Roman" w:cs="Times New Roman"/>
            <w:spacing w:val="-2"/>
            <w:vertAlign w:val="subscript"/>
          </w:rPr>
          <w:t>A</w:t>
        </w:r>
        <w:r w:rsidRPr="00B87407">
          <w:rPr>
            <w:rFonts w:ascii="Times New Roman" w:hAnsi="Times New Roman" w:cs="Times New Roman"/>
            <w:spacing w:val="-2"/>
          </w:rPr>
          <w:t xml:space="preserve"> interference impact on the SBAS receiver is 10</w:t>
        </w:r>
        <w:r w:rsidRPr="00B87407">
          <w:rPr>
            <w:rFonts w:ascii="Times New Roman" w:hAnsi="Times New Roman" w:cs="Times New Roman"/>
            <w:spacing w:val="-2"/>
          </w:rPr>
          <w:sym w:font="Symbol" w:char="F0D7"/>
        </w:r>
        <w:r w:rsidRPr="00B87407">
          <w:rPr>
            <w:rFonts w:ascii="Times New Roman" w:hAnsi="Times New Roman" w:cs="Times New Roman"/>
            <w:spacing w:val="-2"/>
          </w:rPr>
          <w:t>log</w:t>
        </w:r>
        <w:r w:rsidRPr="00B87407">
          <w:rPr>
            <w:rFonts w:ascii="Times New Roman" w:hAnsi="Times New Roman" w:cs="Times New Roman"/>
            <w:spacing w:val="-2"/>
            <w:vertAlign w:val="subscript"/>
          </w:rPr>
          <w:t>10</w:t>
        </w:r>
        <w:r w:rsidRPr="00B87407">
          <w:rPr>
            <w:rFonts w:ascii="Times New Roman" w:hAnsi="Times New Roman" w:cs="Times New Roman"/>
            <w:spacing w:val="-2"/>
          </w:rPr>
          <w:t>(</w:t>
        </w:r>
        <w:r w:rsidRPr="00B87407">
          <w:rPr>
            <w:rFonts w:ascii="Times New Roman" w:hAnsi="Times New Roman" w:cs="Times New Roman"/>
            <w:i/>
            <w:spacing w:val="-2"/>
          </w:rPr>
          <w:t>N</w:t>
        </w:r>
        <w:proofErr w:type="gramStart"/>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proofErr w:type="gramEnd"/>
        <w:r w:rsidRPr="00B87407">
          <w:rPr>
            <w:rFonts w:ascii="Times New Roman" w:hAnsi="Times New Roman" w:cs="Times New Roman"/>
            <w:i/>
            <w:spacing w:val="-2"/>
            <w:vertAlign w:val="subscript"/>
          </w:rPr>
          <w:t>+Y</w:t>
        </w:r>
        <w:r w:rsidRPr="00B87407">
          <w:rPr>
            <w:rFonts w:ascii="Times New Roman" w:hAnsi="Times New Roman" w:cs="Times New Roman"/>
            <w:i/>
            <w:spacing w:val="-2"/>
          </w:rPr>
          <w:t>/N</w:t>
        </w:r>
        <w:r w:rsidRPr="00B87407">
          <w:rPr>
            <w:rFonts w:ascii="Times New Roman" w:hAnsi="Times New Roman" w:cs="Times New Roman"/>
            <w:spacing w:val="-2"/>
            <w:vertAlign w:val="subscript"/>
          </w:rPr>
          <w:t>0</w:t>
        </w:r>
        <w:r w:rsidRPr="00B87407">
          <w:rPr>
            <w:rFonts w:ascii="Times New Roman" w:hAnsi="Times New Roman" w:cs="Times New Roman"/>
            <w:i/>
            <w:spacing w:val="-2"/>
            <w:vertAlign w:val="subscript"/>
          </w:rPr>
          <w:t>,EFF</w:t>
        </w:r>
        <w:r w:rsidRPr="00B87407">
          <w:rPr>
            <w:rFonts w:ascii="Times New Roman" w:hAnsi="Times New Roman" w:cs="Times New Roman"/>
            <w:spacing w:val="-2"/>
          </w:rPr>
          <w:t xml:space="preserve">) = 0.196 </w:t>
        </w:r>
        <w:proofErr w:type="spellStart"/>
        <w:r w:rsidRPr="00B87407">
          <w:rPr>
            <w:rFonts w:ascii="Times New Roman" w:hAnsi="Times New Roman" w:cs="Times New Roman"/>
            <w:spacing w:val="-2"/>
          </w:rPr>
          <w:t>dB.</w:t>
        </w:r>
        <w:proofErr w:type="spellEnd"/>
        <w:r w:rsidRPr="00B87407">
          <w:rPr>
            <w:rFonts w:ascii="Times New Roman" w:hAnsi="Times New Roman" w:cs="Times New Roman"/>
            <w:spacing w:val="-2"/>
          </w:rPr>
          <w:t xml:space="preserve"> This system also meets the protection requirements of the SBAS receiver, since the degradation does not exceed 0.2 </w:t>
        </w:r>
        <w:proofErr w:type="spellStart"/>
        <w:r w:rsidRPr="00B87407">
          <w:rPr>
            <w:rFonts w:ascii="Times New Roman" w:hAnsi="Times New Roman" w:cs="Times New Roman"/>
            <w:spacing w:val="-2"/>
          </w:rPr>
          <w:t>dB.</w:t>
        </w:r>
        <w:proofErr w:type="spellEnd"/>
      </w:ins>
    </w:p>
    <w:p w14:paraId="751C8CBD" w14:textId="2B7EE5AC" w:rsidR="00C34415" w:rsidRPr="00B87407" w:rsidRDefault="00C34415" w:rsidP="00C34415">
      <w:pPr>
        <w:jc w:val="both"/>
        <w:rPr>
          <w:ins w:id="246" w:author="Zheltonogov E.I." w:date="2023-05-23T15:52:00Z"/>
          <w:rFonts w:ascii="Times New Roman" w:hAnsi="Times New Roman" w:cs="Times New Roman"/>
          <w:spacing w:val="-2"/>
        </w:rPr>
      </w:pPr>
      <w:ins w:id="247" w:author="Zheltonogov E.I." w:date="2023-05-23T15:52:00Z">
        <w:r w:rsidRPr="00B87407">
          <w:rPr>
            <w:rFonts w:ascii="Times New Roman" w:hAnsi="Times New Roman" w:cs="Times New Roman"/>
            <w:spacing w:val="-2"/>
          </w:rPr>
          <w:t xml:space="preserve">Now consider the cumulative impact of two </w:t>
        </w:r>
      </w:ins>
      <w:ins w:id="248" w:author="US GPS" w:date="2024-07-11T10:23:00Z">
        <w:r w:rsidR="00701A82" w:rsidRPr="00701A82">
          <w:rPr>
            <w:rFonts w:ascii="Times New Roman" w:hAnsi="Times New Roman" w:cs="Times New Roman"/>
            <w:spacing w:val="-2"/>
            <w:highlight w:val="green"/>
            <w:rPrChange w:id="249" w:author="US GPS" w:date="2024-07-11T10:23:00Z">
              <w:rPr>
                <w:rFonts w:ascii="Times New Roman" w:hAnsi="Times New Roman" w:cs="Times New Roman"/>
                <w:spacing w:val="-2"/>
              </w:rPr>
            </w:rPrChange>
          </w:rPr>
          <w:t>systems –</w:t>
        </w:r>
        <w:r w:rsidR="00701A82">
          <w:rPr>
            <w:rFonts w:ascii="Times New Roman" w:hAnsi="Times New Roman" w:cs="Times New Roman"/>
            <w:spacing w:val="-2"/>
          </w:rPr>
          <w:t xml:space="preserve"> </w:t>
        </w:r>
      </w:ins>
      <w:ins w:id="250" w:author="Zheltonogov E.I." w:date="2023-05-23T15:52:00Z">
        <w:r w:rsidRPr="00B87407">
          <w:rPr>
            <w:rFonts w:ascii="Times New Roman" w:hAnsi="Times New Roman" w:cs="Times New Roman"/>
            <w:spacing w:val="-2"/>
          </w:rPr>
          <w:t>SAR1 and SAR</w:t>
        </w:r>
        <w:r w:rsidRPr="00B87407">
          <w:rPr>
            <w:rFonts w:ascii="Times New Roman" w:hAnsi="Times New Roman" w:cs="Times New Roman"/>
            <w:spacing w:val="-2"/>
            <w:vertAlign w:val="subscript"/>
          </w:rPr>
          <w:t>A</w:t>
        </w:r>
        <w:r w:rsidRPr="00B87407">
          <w:rPr>
            <w:rFonts w:ascii="Times New Roman" w:hAnsi="Times New Roman" w:cs="Times New Roman"/>
            <w:spacing w:val="-2"/>
          </w:rPr>
          <w:t xml:space="preserve"> </w:t>
        </w:r>
      </w:ins>
      <w:ins w:id="251" w:author="US GPS" w:date="2024-07-11T10:23:00Z">
        <w:r w:rsidR="00701A82" w:rsidRPr="00701A82">
          <w:rPr>
            <w:rFonts w:ascii="Times New Roman" w:hAnsi="Times New Roman" w:cs="Times New Roman"/>
            <w:spacing w:val="-2"/>
            <w:highlight w:val="green"/>
            <w:rPrChange w:id="252" w:author="US GPS" w:date="2024-07-11T10:23:00Z">
              <w:rPr>
                <w:rFonts w:ascii="Times New Roman" w:hAnsi="Times New Roman" w:cs="Times New Roman"/>
                <w:spacing w:val="-2"/>
              </w:rPr>
            </w:rPrChange>
          </w:rPr>
          <w:t>–</w:t>
        </w:r>
        <w:r w:rsidR="00701A82">
          <w:rPr>
            <w:rFonts w:ascii="Times New Roman" w:hAnsi="Times New Roman" w:cs="Times New Roman"/>
            <w:spacing w:val="-2"/>
          </w:rPr>
          <w:t xml:space="preserve"> </w:t>
        </w:r>
      </w:ins>
      <w:ins w:id="253" w:author="Zheltonogov E.I." w:date="2023-05-23T15:52:00Z">
        <w:del w:id="254" w:author="US GPS" w:date="2024-07-11T10:23:00Z">
          <w:r w:rsidRPr="00701A82" w:rsidDel="00701A82">
            <w:rPr>
              <w:rFonts w:ascii="Times New Roman" w:hAnsi="Times New Roman" w:cs="Times New Roman"/>
              <w:spacing w:val="-2"/>
              <w:highlight w:val="green"/>
              <w:rPrChange w:id="255" w:author="US GPS" w:date="2024-07-11T10:23:00Z">
                <w:rPr>
                  <w:rFonts w:ascii="Times New Roman" w:hAnsi="Times New Roman" w:cs="Times New Roman"/>
                  <w:spacing w:val="-2"/>
                </w:rPr>
              </w:rPrChange>
            </w:rPr>
            <w:delText>systems</w:delText>
          </w:r>
          <w:r w:rsidRPr="00B87407" w:rsidDel="00701A82">
            <w:rPr>
              <w:rFonts w:ascii="Times New Roman" w:hAnsi="Times New Roman" w:cs="Times New Roman"/>
              <w:spacing w:val="-2"/>
            </w:rPr>
            <w:delText xml:space="preserve"> </w:delText>
          </w:r>
        </w:del>
        <w:r w:rsidRPr="00B87407">
          <w:rPr>
            <w:rFonts w:ascii="Times New Roman" w:hAnsi="Times New Roman" w:cs="Times New Roman"/>
            <w:spacing w:val="-2"/>
          </w:rPr>
          <w:t>on the SBAS receiver in question if they operate simultaneously. Using equations (3), (4), (7) and (</w:t>
        </w:r>
      </w:ins>
      <w:ins w:id="256" w:author="USWP 4C" w:date="2024-02-23T10:49:00Z">
        <w:r w:rsidRPr="00B87407">
          <w:rPr>
            <w:rFonts w:ascii="Times New Roman" w:hAnsi="Times New Roman" w:cs="Times New Roman"/>
            <w:spacing w:val="-2"/>
          </w:rPr>
          <w:t>8</w:t>
        </w:r>
      </w:ins>
      <w:ins w:id="257" w:author="Zheltonogov E.I." w:date="2023-05-23T15:52:00Z">
        <w:r w:rsidRPr="00B87407">
          <w:rPr>
            <w:rFonts w:ascii="Times New Roman" w:hAnsi="Times New Roman" w:cs="Times New Roman"/>
            <w:spacing w:val="-2"/>
          </w:rPr>
          <w:t xml:space="preserve">) from Annex 1 of </w:t>
        </w:r>
      </w:ins>
      <w:ins w:id="258" w:author="Zheltonogov E.I." w:date="2023-05-23T16:45:00Z">
        <w:del w:id="259" w:author="US GPS" w:date="2024-07-11T10:24:00Z">
          <w:r w:rsidRPr="00701A82" w:rsidDel="00701A82">
            <w:rPr>
              <w:rFonts w:ascii="Times New Roman" w:hAnsi="Times New Roman" w:cs="Times New Roman"/>
              <w:spacing w:val="-2"/>
              <w:highlight w:val="green"/>
              <w:rPrChange w:id="260" w:author="US GPS" w:date="2024-07-11T10:24:00Z">
                <w:rPr>
                  <w:rFonts w:ascii="Times New Roman" w:hAnsi="Times New Roman" w:cs="Times New Roman"/>
                  <w:spacing w:val="-2"/>
                </w:rPr>
              </w:rPrChange>
            </w:rPr>
            <w:delText>the</w:delText>
          </w:r>
          <w:r w:rsidRPr="00B87407" w:rsidDel="00701A82">
            <w:rPr>
              <w:rFonts w:ascii="Times New Roman" w:hAnsi="Times New Roman" w:cs="Times New Roman"/>
              <w:spacing w:val="-2"/>
            </w:rPr>
            <w:delText xml:space="preserve"> </w:delText>
          </w:r>
        </w:del>
        <w:r w:rsidRPr="00B87407">
          <w:rPr>
            <w:rFonts w:ascii="Times New Roman" w:hAnsi="Times New Roman" w:cs="Times New Roman"/>
          </w:rPr>
          <w:t>Report ITU</w:t>
        </w:r>
        <w:r w:rsidRPr="00B87407">
          <w:rPr>
            <w:rFonts w:ascii="Times New Roman" w:hAnsi="Times New Roman" w:cs="Times New Roman"/>
          </w:rPr>
          <w:noBreakHyphen/>
          <w:t>R RS.</w:t>
        </w:r>
      </w:ins>
      <w:ins w:id="261" w:author="Stephen Baruch" w:date="2024-02-20T11:21:00Z">
        <w:del w:id="262" w:author="USWP 4C" w:date="2024-02-23T10:42:00Z">
          <w:r w:rsidRPr="00B87407" w:rsidDel="00D330F3">
            <w:rPr>
              <w:rFonts w:ascii="Times New Roman" w:hAnsi="Times New Roman" w:cs="Times New Roman"/>
            </w:rPr>
            <w:delText xml:space="preserve"> </w:delText>
          </w:r>
        </w:del>
      </w:ins>
      <w:ins w:id="263" w:author="USWP 4C" w:date="2024-02-23T10:42:00Z">
        <w:r w:rsidRPr="00B87407">
          <w:rPr>
            <w:rFonts w:ascii="Times New Roman" w:hAnsi="Times New Roman" w:cs="Times New Roman"/>
          </w:rPr>
          <w:t>2537-0</w:t>
        </w:r>
      </w:ins>
      <w:ins w:id="264" w:author="Zheltonogov E.I." w:date="2023-05-23T15:52:00Z">
        <w:r w:rsidRPr="00B87407">
          <w:rPr>
            <w:rFonts w:ascii="Times New Roman" w:hAnsi="Times New Roman" w:cs="Times New Roman"/>
            <w:spacing w:val="-2"/>
          </w:rPr>
          <w:t xml:space="preserve">, </w:t>
        </w:r>
        <w:del w:id="265" w:author="US GPS" w:date="2024-07-11T10:24:00Z">
          <w:r w:rsidRPr="00B87407" w:rsidDel="00701A82">
            <w:rPr>
              <w:rFonts w:ascii="Times New Roman" w:hAnsi="Times New Roman" w:cs="Times New Roman"/>
              <w:spacing w:val="-2"/>
            </w:rPr>
            <w:delText xml:space="preserve">it can be obtained that </w:delText>
          </w:r>
        </w:del>
        <w:r w:rsidRPr="00B87407">
          <w:rPr>
            <w:rFonts w:ascii="Times New Roman" w:hAnsi="Times New Roman" w:cs="Times New Roman"/>
            <w:spacing w:val="-2"/>
          </w:rPr>
          <w:t>the degradation for the SBAS receiver with simultaneous operation of SAR1 and SAR</w:t>
        </w:r>
        <w:r w:rsidRPr="00B87407">
          <w:rPr>
            <w:rFonts w:ascii="Times New Roman" w:hAnsi="Times New Roman" w:cs="Times New Roman"/>
            <w:spacing w:val="-2"/>
            <w:vertAlign w:val="subscript"/>
          </w:rPr>
          <w:t>A</w:t>
        </w:r>
        <w:r w:rsidRPr="00B87407">
          <w:rPr>
            <w:rFonts w:ascii="Times New Roman" w:hAnsi="Times New Roman" w:cs="Times New Roman"/>
            <w:spacing w:val="-2"/>
          </w:rPr>
          <w:t xml:space="preserve"> will be determined by the following equation:</w:t>
        </w:r>
      </w:ins>
    </w:p>
    <w:p w14:paraId="635035AE" w14:textId="77777777" w:rsidR="00C34415" w:rsidRPr="00B87407" w:rsidRDefault="00C34415" w:rsidP="00C34415">
      <w:pPr>
        <w:pStyle w:val="Equation"/>
        <w:rPr>
          <w:ins w:id="266" w:author="Zheltonogov E.I." w:date="2023-05-23T15:52:00Z"/>
          <w:lang w:val="en-US"/>
        </w:rPr>
      </w:pPr>
      <w:ins w:id="267" w:author="Zheltonogov E.I." w:date="2023-05-23T15:52:00Z">
        <w:r w:rsidRPr="00B87407">
          <w:rPr>
            <w:lang w:val="en-US"/>
          </w:rPr>
          <w:tab/>
        </w:r>
        <w:r w:rsidRPr="00B87407">
          <w:rPr>
            <w:lang w:val="en-US"/>
          </w:rPr>
          <w:tab/>
        </w:r>
      </w:ins>
      <m:oMath>
        <m:f>
          <m:fPr>
            <m:type m:val="skw"/>
            <m:ctrlPr>
              <w:ins w:id="268" w:author="Zheltonogov E.I." w:date="2023-05-23T15:52:00Z">
                <w:rPr>
                  <w:rFonts w:ascii="Cambria Math" w:hAnsi="Cambria Math"/>
                  <w:noProof/>
                </w:rPr>
              </w:ins>
            </m:ctrlPr>
          </m:fPr>
          <m:num>
            <m:sSub>
              <m:sSubPr>
                <m:ctrlPr>
                  <w:ins w:id="269" w:author="Zheltonogov E.I." w:date="2023-05-23T15:52:00Z">
                    <w:rPr>
                      <w:rFonts w:ascii="Cambria Math" w:hAnsi="Cambria Math"/>
                      <w:noProof/>
                      <w:lang w:val="en-US"/>
                    </w:rPr>
                  </w:ins>
                </m:ctrlPr>
              </m:sSubPr>
              <m:e>
                <m:r>
                  <w:ins w:id="270" w:author="Zheltonogov E.I." w:date="2023-05-23T15:52:00Z">
                    <w:rPr>
                      <w:rFonts w:ascii="Cambria Math" w:hAnsi="Cambria Math"/>
                      <w:noProof/>
                      <w:lang w:val="en-US"/>
                    </w:rPr>
                    <m:t>N</m:t>
                  </w:ins>
                </m:r>
              </m:e>
              <m:sub>
                <m:r>
                  <w:ins w:id="271" w:author="Zheltonogov E.I." w:date="2023-05-23T15:52:00Z">
                    <m:rPr>
                      <m:sty m:val="p"/>
                    </m:rPr>
                    <w:rPr>
                      <w:rFonts w:ascii="Cambria Math" w:hAnsi="Cambria Math"/>
                      <w:noProof/>
                      <w:lang w:val="en-US"/>
                    </w:rPr>
                    <m:t>0,</m:t>
                  </w:ins>
                </m:r>
                <m:r>
                  <w:ins w:id="272" w:author="Zheltonogov E.I." w:date="2023-05-23T15:52:00Z">
                    <w:rPr>
                      <w:rFonts w:ascii="Cambria Math" w:hAnsi="Cambria Math"/>
                      <w:noProof/>
                      <w:lang w:val="en-US"/>
                    </w:rPr>
                    <m:t>EFF</m:t>
                  </w:ins>
                </m:r>
                <m:r>
                  <w:ins w:id="273" w:author="Zheltonogov E.I." w:date="2023-05-23T15:52:00Z">
                    <m:rPr>
                      <m:sty m:val="p"/>
                    </m:rPr>
                    <w:rPr>
                      <w:rFonts w:ascii="Cambria Math" w:hAnsi="Cambria Math"/>
                      <w:noProof/>
                      <w:lang w:val="en-US"/>
                    </w:rPr>
                    <m:t>+</m:t>
                  </w:ins>
                </m:r>
                <m:r>
                  <w:ins w:id="274" w:author="Zheltonogov E.I." w:date="2023-05-23T15:52:00Z">
                    <w:rPr>
                      <w:rFonts w:ascii="Cambria Math" w:hAnsi="Cambria Math"/>
                      <w:noProof/>
                      <w:lang w:val="en-US"/>
                    </w:rPr>
                    <m:t>A</m:t>
                  </w:ins>
                </m:r>
                <m:r>
                  <w:ins w:id="275" w:author="Zheltonogov E.I." w:date="2023-05-23T15:52:00Z">
                    <m:rPr>
                      <m:sty m:val="p"/>
                    </m:rPr>
                    <w:rPr>
                      <w:rFonts w:ascii="Cambria Math" w:hAnsi="Cambria Math"/>
                      <w:noProof/>
                      <w:lang w:val="en-US"/>
                    </w:rPr>
                    <m:t>+</m:t>
                  </w:ins>
                </m:r>
                <m:r>
                  <w:ins w:id="276" w:author="Zheltonogov E.I." w:date="2023-05-23T15:52:00Z">
                    <w:rPr>
                      <w:rFonts w:ascii="Cambria Math" w:hAnsi="Cambria Math"/>
                      <w:noProof/>
                      <w:lang w:val="en-US"/>
                    </w:rPr>
                    <m:t>B</m:t>
                  </w:ins>
                </m:r>
              </m:sub>
            </m:sSub>
          </m:num>
          <m:den>
            <m:sSub>
              <m:sSubPr>
                <m:ctrlPr>
                  <w:ins w:id="277" w:author="Zheltonogov E.I." w:date="2023-05-23T15:52:00Z">
                    <w:rPr>
                      <w:rFonts w:ascii="Cambria Math" w:hAnsi="Cambria Math"/>
                      <w:noProof/>
                      <w:lang w:val="en-US"/>
                    </w:rPr>
                  </w:ins>
                </m:ctrlPr>
              </m:sSubPr>
              <m:e>
                <m:r>
                  <w:ins w:id="278" w:author="Zheltonogov E.I." w:date="2023-05-23T15:52:00Z">
                    <w:rPr>
                      <w:rFonts w:ascii="Cambria Math" w:hAnsi="Cambria Math"/>
                      <w:noProof/>
                      <w:lang w:val="en-US"/>
                    </w:rPr>
                    <m:t>N</m:t>
                  </w:ins>
                </m:r>
              </m:e>
              <m:sub>
                <m:r>
                  <w:ins w:id="279" w:author="Zheltonogov E.I." w:date="2023-05-23T15:52:00Z">
                    <m:rPr>
                      <m:sty m:val="p"/>
                    </m:rPr>
                    <w:rPr>
                      <w:rFonts w:ascii="Cambria Math" w:hAnsi="Cambria Math"/>
                      <w:noProof/>
                      <w:lang w:val="en-US"/>
                    </w:rPr>
                    <m:t>0,</m:t>
                  </w:ins>
                </m:r>
                <m:r>
                  <w:ins w:id="280" w:author="Zheltonogov E.I." w:date="2023-05-23T15:52:00Z">
                    <w:rPr>
                      <w:rFonts w:ascii="Cambria Math" w:hAnsi="Cambria Math"/>
                      <w:noProof/>
                      <w:lang w:val="en-US"/>
                    </w:rPr>
                    <m:t>EFF</m:t>
                  </w:ins>
                </m:r>
              </m:sub>
            </m:sSub>
          </m:den>
        </m:f>
        <m:r>
          <w:ins w:id="281" w:author="Zheltonogov E.I." w:date="2023-05-23T15:52:00Z">
            <m:rPr>
              <m:sty m:val="p"/>
            </m:rPr>
            <w:rPr>
              <w:rFonts w:ascii="Cambria Math" w:hAnsi="Cambria Math"/>
              <w:noProof/>
              <w:lang w:val="en-US"/>
            </w:rPr>
            <m:t>=</m:t>
          </w:ins>
        </m:r>
        <m:f>
          <m:fPr>
            <m:ctrlPr>
              <w:ins w:id="282" w:author="Zheltonogov E.I." w:date="2023-05-23T15:52:00Z">
                <w:rPr>
                  <w:rFonts w:ascii="Cambria Math" w:hAnsi="Cambria Math"/>
                  <w:noProof/>
                </w:rPr>
              </w:ins>
            </m:ctrlPr>
          </m:fPr>
          <m:num>
            <m:r>
              <w:ins w:id="283" w:author="Zheltonogov E.I." w:date="2023-05-23T15:52:00Z">
                <m:rPr>
                  <m:sty m:val="p"/>
                </m:rPr>
                <w:rPr>
                  <w:rFonts w:ascii="Cambria Math" w:hAnsi="Cambria Math"/>
                  <w:noProof/>
                  <w:lang w:val="en-US"/>
                </w:rPr>
                <m:t>1</m:t>
              </w:ins>
            </m:r>
          </m:num>
          <m:den>
            <m:sSup>
              <m:sSupPr>
                <m:ctrlPr>
                  <w:ins w:id="284" w:author="Zheltonogov E.I." w:date="2023-05-23T15:52:00Z">
                    <w:rPr>
                      <w:rFonts w:ascii="Cambria Math" w:hAnsi="Cambria Math"/>
                      <w:noProof/>
                    </w:rPr>
                  </w:ins>
                </m:ctrlPr>
              </m:sSupPr>
              <m:e>
                <m:d>
                  <m:dPr>
                    <m:ctrlPr>
                      <w:ins w:id="285" w:author="Zheltonogov E.I." w:date="2023-05-23T15:52:00Z">
                        <w:rPr>
                          <w:rFonts w:ascii="Cambria Math" w:hAnsi="Cambria Math"/>
                          <w:noProof/>
                        </w:rPr>
                      </w:ins>
                    </m:ctrlPr>
                  </m:dPr>
                  <m:e>
                    <m:r>
                      <w:ins w:id="286" w:author="Zheltonogov E.I." w:date="2023-05-23T15:52:00Z">
                        <m:rPr>
                          <m:sty m:val="p"/>
                        </m:rPr>
                        <w:rPr>
                          <w:rFonts w:ascii="Cambria Math" w:hAnsi="Cambria Math"/>
                          <w:noProof/>
                          <w:lang w:val="en-US"/>
                        </w:rPr>
                        <m:t>1-</m:t>
                      </w:ins>
                    </m:r>
                    <m:sSub>
                      <m:sSubPr>
                        <m:ctrlPr>
                          <w:ins w:id="287" w:author="Zheltonogov E.I." w:date="2023-05-23T15:52:00Z">
                            <w:rPr>
                              <w:rFonts w:ascii="Cambria Math" w:hAnsi="Cambria Math"/>
                              <w:noProof/>
                            </w:rPr>
                          </w:ins>
                        </m:ctrlPr>
                      </m:sSubPr>
                      <m:e>
                        <m:r>
                          <w:ins w:id="288" w:author="Zheltonogov E.I." w:date="2023-05-23T15:52:00Z">
                            <w:rPr>
                              <w:rFonts w:ascii="Cambria Math" w:hAnsi="Cambria Math"/>
                              <w:noProof/>
                            </w:rPr>
                            <m:t>PDC</m:t>
                          </w:ins>
                        </m:r>
                      </m:e>
                      <m:sub>
                        <m:r>
                          <w:ins w:id="289" w:author="Zheltonogov E.I." w:date="2023-05-23T15:52:00Z">
                            <w:rPr>
                              <w:rFonts w:ascii="Cambria Math" w:hAnsi="Cambria Math"/>
                              <w:noProof/>
                            </w:rPr>
                            <m:t>A</m:t>
                          </w:ins>
                        </m:r>
                      </m:sub>
                    </m:sSub>
                  </m:e>
                </m:d>
              </m:e>
              <m:sup>
                <m:r>
                  <w:ins w:id="290" w:author="Zheltonogov E.I." w:date="2023-05-23T15:52:00Z">
                    <m:rPr>
                      <m:sty m:val="p"/>
                    </m:rPr>
                    <w:rPr>
                      <w:rFonts w:ascii="Cambria Math" w:hAnsi="Cambria Math"/>
                      <w:noProof/>
                      <w:lang w:val="en-US"/>
                    </w:rPr>
                    <m:t>2</m:t>
                  </w:ins>
                </m:r>
              </m:sup>
            </m:sSup>
            <m:r>
              <w:ins w:id="291" w:author="Zheltonogov E.I." w:date="2023-05-23T15:52:00Z">
                <m:rPr>
                  <m:sty m:val="p"/>
                </m:rPr>
                <w:rPr>
                  <w:rFonts w:ascii="Cambria Math" w:hAnsi="Cambria Math"/>
                  <w:noProof/>
                  <w:lang w:val="en-US"/>
                </w:rPr>
                <m:t>*</m:t>
              </w:ins>
            </m:r>
            <m:sSup>
              <m:sSupPr>
                <m:ctrlPr>
                  <w:ins w:id="292" w:author="Zheltonogov E.I." w:date="2023-05-23T15:52:00Z">
                    <w:rPr>
                      <w:rFonts w:ascii="Cambria Math" w:hAnsi="Cambria Math"/>
                      <w:noProof/>
                    </w:rPr>
                  </w:ins>
                </m:ctrlPr>
              </m:sSupPr>
              <m:e>
                <m:d>
                  <m:dPr>
                    <m:ctrlPr>
                      <w:ins w:id="293" w:author="Zheltonogov E.I." w:date="2023-05-23T15:52:00Z">
                        <w:rPr>
                          <w:rFonts w:ascii="Cambria Math" w:hAnsi="Cambria Math"/>
                          <w:noProof/>
                        </w:rPr>
                      </w:ins>
                    </m:ctrlPr>
                  </m:dPr>
                  <m:e>
                    <m:r>
                      <w:ins w:id="294" w:author="Zheltonogov E.I." w:date="2023-05-23T15:52:00Z">
                        <m:rPr>
                          <m:sty m:val="p"/>
                        </m:rPr>
                        <w:rPr>
                          <w:rFonts w:ascii="Cambria Math" w:hAnsi="Cambria Math"/>
                          <w:noProof/>
                          <w:lang w:val="en-US"/>
                        </w:rPr>
                        <m:t>1-</m:t>
                      </w:ins>
                    </m:r>
                    <m:sSub>
                      <m:sSubPr>
                        <m:ctrlPr>
                          <w:ins w:id="295" w:author="Zheltonogov E.I." w:date="2023-05-23T15:52:00Z">
                            <w:rPr>
                              <w:rFonts w:ascii="Cambria Math" w:hAnsi="Cambria Math"/>
                              <w:noProof/>
                            </w:rPr>
                          </w:ins>
                        </m:ctrlPr>
                      </m:sSubPr>
                      <m:e>
                        <m:r>
                          <w:ins w:id="296" w:author="Zheltonogov E.I." w:date="2023-05-23T15:52:00Z">
                            <w:rPr>
                              <w:rFonts w:ascii="Cambria Math" w:hAnsi="Cambria Math"/>
                              <w:noProof/>
                            </w:rPr>
                            <m:t>PDC</m:t>
                          </w:ins>
                        </m:r>
                      </m:e>
                      <m:sub>
                        <m:r>
                          <w:ins w:id="297" w:author="Zheltonogov E.I." w:date="2023-05-23T15:52:00Z">
                            <w:rPr>
                              <w:rFonts w:ascii="Cambria Math" w:hAnsi="Cambria Math"/>
                              <w:noProof/>
                            </w:rPr>
                            <m:t>B</m:t>
                          </w:ins>
                        </m:r>
                      </m:sub>
                    </m:sSub>
                  </m:e>
                </m:d>
              </m:e>
              <m:sup>
                <m:r>
                  <w:ins w:id="298" w:author="Zheltonogov E.I." w:date="2023-05-23T15:52:00Z">
                    <m:rPr>
                      <m:sty m:val="p"/>
                    </m:rPr>
                    <w:rPr>
                      <w:rFonts w:ascii="Cambria Math" w:hAnsi="Cambria Math"/>
                      <w:noProof/>
                      <w:lang w:val="en-US"/>
                    </w:rPr>
                    <m:t>2</m:t>
                  </w:ins>
                </m:r>
              </m:sup>
            </m:sSup>
          </m:den>
        </m:f>
      </m:oMath>
      <w:ins w:id="299" w:author="Zheltonogov E.I." w:date="2023-05-23T15:52:00Z">
        <w:r w:rsidRPr="00B87407">
          <w:rPr>
            <w:lang w:val="en-US"/>
          </w:rPr>
          <w:t xml:space="preserve"> </w:t>
        </w:r>
      </w:ins>
    </w:p>
    <w:p w14:paraId="17283A31" w14:textId="77777777" w:rsidR="00C34415" w:rsidRPr="00B87407" w:rsidRDefault="00C34415" w:rsidP="00C34415">
      <w:pPr>
        <w:spacing w:after="240"/>
        <w:rPr>
          <w:ins w:id="300" w:author="Zheltonogov E.I." w:date="2023-05-23T15:52:00Z"/>
          <w:rFonts w:ascii="Times New Roman" w:hAnsi="Times New Roman" w:cs="Times New Roman"/>
        </w:rPr>
      </w:pPr>
      <w:ins w:id="301" w:author="Zheltonogov E.I." w:date="2023-05-23T15:52:00Z">
        <w:r w:rsidRPr="00B87407">
          <w:rPr>
            <w:rFonts w:ascii="Times New Roman" w:hAnsi="Times New Roman" w:cs="Times New Roman"/>
            <w:spacing w:val="-2"/>
          </w:rPr>
          <w:t>Or in logarithmic form</w:t>
        </w:r>
        <w:r w:rsidRPr="00B87407">
          <w:rPr>
            <w:rFonts w:ascii="Times New Roman" w:hAnsi="Times New Roman" w:cs="Times New Roman"/>
          </w:rPr>
          <w:t>:</w:t>
        </w:r>
      </w:ins>
    </w:p>
    <w:p w14:paraId="7D4D2571" w14:textId="77777777" w:rsidR="00C34415" w:rsidRPr="00B87407" w:rsidRDefault="00C34415" w:rsidP="00C34415">
      <w:pPr>
        <w:pStyle w:val="Equation"/>
        <w:rPr>
          <w:ins w:id="302" w:author="Zheltonogov E.I." w:date="2023-05-23T15:52:00Z"/>
          <w:lang w:val="en-US"/>
        </w:rPr>
      </w:pPr>
      <w:ins w:id="303" w:author="Zheltonogov E.I." w:date="2023-05-23T15:52:00Z">
        <w:r w:rsidRPr="00B87407">
          <w:rPr>
            <w:lang w:val="en-US"/>
          </w:rPr>
          <w:tab/>
        </w:r>
        <w:r w:rsidRPr="00B87407">
          <w:rPr>
            <w:lang w:val="en-US"/>
          </w:rPr>
          <w:tab/>
          <w:t>10</w:t>
        </w:r>
        <w:r w:rsidRPr="00B87407">
          <w:rPr>
            <w:szCs w:val="24"/>
          </w:rPr>
          <w:sym w:font="Symbol" w:char="F0D7"/>
        </w:r>
        <w:r w:rsidRPr="00B87407">
          <w:t>log</w:t>
        </w:r>
        <w:r w:rsidRPr="00B87407">
          <w:rPr>
            <w:vertAlign w:val="subscript"/>
            <w:lang w:val="en-US"/>
          </w:rPr>
          <w:t>10</w:t>
        </w:r>
        <w:r w:rsidRPr="00B87407">
          <w:rPr>
            <w:lang w:val="en-US"/>
          </w:rPr>
          <w:t>(</w:t>
        </w:r>
        <w:r w:rsidRPr="00B87407">
          <w:rPr>
            <w:i/>
          </w:rPr>
          <w:t>N</w:t>
        </w:r>
        <w:proofErr w:type="gramStart"/>
        <w:r w:rsidRPr="00B87407">
          <w:rPr>
            <w:vertAlign w:val="subscript"/>
            <w:lang w:val="en-US"/>
          </w:rPr>
          <w:t>0</w:t>
        </w:r>
        <w:r w:rsidRPr="00B87407">
          <w:rPr>
            <w:i/>
            <w:vertAlign w:val="subscript"/>
            <w:lang w:val="en-US"/>
          </w:rPr>
          <w:t>,</w:t>
        </w:r>
        <w:r w:rsidRPr="00B87407">
          <w:rPr>
            <w:i/>
            <w:vertAlign w:val="subscript"/>
          </w:rPr>
          <w:t>EFF</w:t>
        </w:r>
        <w:proofErr w:type="gramEnd"/>
        <w:r w:rsidRPr="00B87407">
          <w:rPr>
            <w:i/>
            <w:vertAlign w:val="subscript"/>
            <w:lang w:val="en-US"/>
          </w:rPr>
          <w:t>+</w:t>
        </w:r>
        <w:r w:rsidRPr="00B87407">
          <w:rPr>
            <w:i/>
            <w:vertAlign w:val="subscript"/>
          </w:rPr>
          <w:t>A</w:t>
        </w:r>
        <w:r w:rsidRPr="00B87407">
          <w:rPr>
            <w:i/>
            <w:vertAlign w:val="subscript"/>
            <w:lang w:val="en-US"/>
          </w:rPr>
          <w:t>+</w:t>
        </w:r>
        <w:r w:rsidRPr="00B87407">
          <w:rPr>
            <w:i/>
            <w:vertAlign w:val="subscript"/>
          </w:rPr>
          <w:t>B</w:t>
        </w:r>
        <w:r w:rsidRPr="00B87407">
          <w:rPr>
            <w:i/>
            <w:lang w:val="en-US"/>
          </w:rPr>
          <w:t>/</w:t>
        </w:r>
        <w:r w:rsidRPr="00B87407">
          <w:rPr>
            <w:i/>
          </w:rPr>
          <w:t>N</w:t>
        </w:r>
        <w:r w:rsidRPr="00B87407">
          <w:rPr>
            <w:vertAlign w:val="subscript"/>
            <w:lang w:val="en-US"/>
          </w:rPr>
          <w:t>0</w:t>
        </w:r>
        <w:r w:rsidRPr="00B87407">
          <w:rPr>
            <w:i/>
            <w:vertAlign w:val="subscript"/>
            <w:lang w:val="en-US"/>
          </w:rPr>
          <w:t>,</w:t>
        </w:r>
        <w:r w:rsidRPr="00B87407">
          <w:rPr>
            <w:i/>
            <w:vertAlign w:val="subscript"/>
          </w:rPr>
          <w:t>EFF</w:t>
        </w:r>
        <w:r w:rsidRPr="00B87407">
          <w:rPr>
            <w:i/>
            <w:lang w:val="en-US"/>
          </w:rPr>
          <w:t>) = -</w:t>
        </w:r>
        <w:r w:rsidRPr="00B87407">
          <w:rPr>
            <w:lang w:val="en-US"/>
          </w:rPr>
          <w:t>20</w:t>
        </w:r>
        <w:r w:rsidRPr="00B87407">
          <w:rPr>
            <w:szCs w:val="24"/>
          </w:rPr>
          <w:sym w:font="Symbol" w:char="F0D7"/>
        </w:r>
        <w:r w:rsidRPr="00B87407">
          <w:rPr>
            <w:lang w:val="en-US"/>
          </w:rPr>
          <w:t>log</w:t>
        </w:r>
        <w:r w:rsidRPr="00B87407">
          <w:rPr>
            <w:vertAlign w:val="subscript"/>
            <w:lang w:val="en-US"/>
          </w:rPr>
          <w:t>10</w:t>
        </w:r>
        <w:r w:rsidRPr="00B87407">
          <w:rPr>
            <w:lang w:val="en-US"/>
          </w:rPr>
          <w:t>(1-</w:t>
        </w:r>
        <w:r w:rsidRPr="00B87407">
          <w:rPr>
            <w:i/>
            <w:lang w:val="en-US"/>
          </w:rPr>
          <w:t>PDC</w:t>
        </w:r>
        <w:r w:rsidRPr="00B87407">
          <w:rPr>
            <w:i/>
            <w:vertAlign w:val="subscript"/>
            <w:lang w:val="en-US"/>
          </w:rPr>
          <w:t>A</w:t>
        </w:r>
        <w:r w:rsidRPr="00B87407">
          <w:rPr>
            <w:lang w:val="en-US"/>
          </w:rPr>
          <w:t>) - 20</w:t>
        </w:r>
        <w:r w:rsidRPr="00B87407">
          <w:rPr>
            <w:szCs w:val="24"/>
          </w:rPr>
          <w:sym w:font="Symbol" w:char="F0D7"/>
        </w:r>
        <w:r w:rsidRPr="00B87407">
          <w:rPr>
            <w:lang w:val="en-US"/>
          </w:rPr>
          <w:t>log</w:t>
        </w:r>
        <w:r w:rsidRPr="00B87407">
          <w:rPr>
            <w:vertAlign w:val="subscript"/>
            <w:lang w:val="en-US"/>
          </w:rPr>
          <w:t>10</w:t>
        </w:r>
        <w:r w:rsidRPr="00B87407">
          <w:rPr>
            <w:lang w:val="en-US"/>
          </w:rPr>
          <w:t>(1-</w:t>
        </w:r>
        <w:r w:rsidRPr="00B87407">
          <w:rPr>
            <w:i/>
            <w:lang w:val="en-US"/>
          </w:rPr>
          <w:t>PDC</w:t>
        </w:r>
        <w:r w:rsidRPr="00B87407">
          <w:rPr>
            <w:i/>
            <w:vertAlign w:val="subscript"/>
            <w:lang w:val="en-US"/>
          </w:rPr>
          <w:t>B</w:t>
        </w:r>
        <w:r w:rsidRPr="00B87407">
          <w:rPr>
            <w:lang w:val="en-US"/>
          </w:rPr>
          <w:t xml:space="preserve">) </w:t>
        </w:r>
      </w:ins>
    </w:p>
    <w:p w14:paraId="384F2D47" w14:textId="77777777" w:rsidR="001707F5" w:rsidRDefault="001707F5" w:rsidP="00C34415">
      <w:pPr>
        <w:jc w:val="both"/>
        <w:rPr>
          <w:rFonts w:ascii="Times New Roman" w:hAnsi="Times New Roman" w:cs="Times New Roman"/>
        </w:rPr>
      </w:pPr>
    </w:p>
    <w:p w14:paraId="13A2505F" w14:textId="584DB615" w:rsidR="00C34415" w:rsidRPr="00B87407" w:rsidRDefault="00C34415" w:rsidP="00C34415">
      <w:pPr>
        <w:jc w:val="both"/>
        <w:rPr>
          <w:ins w:id="304" w:author="Zheltonogov E.I." w:date="2023-05-23T15:52:00Z"/>
          <w:rFonts w:ascii="Times New Roman" w:hAnsi="Times New Roman" w:cs="Times New Roman"/>
        </w:rPr>
      </w:pPr>
      <w:ins w:id="305" w:author="Zheltonogov E.I." w:date="2023-05-23T15:52:00Z">
        <w:r w:rsidRPr="00B87407">
          <w:rPr>
            <w:rFonts w:ascii="Times New Roman" w:hAnsi="Times New Roman" w:cs="Times New Roman"/>
          </w:rPr>
          <w:t xml:space="preserve">Thus, the degradation of simultaneous pulsed interference impact from </w:t>
        </w:r>
      </w:ins>
      <w:ins w:id="306" w:author="USWP 4C" w:date="2024-02-23T10:48:00Z">
        <w:r w:rsidRPr="00B87407">
          <w:rPr>
            <w:rFonts w:ascii="Times New Roman" w:hAnsi="Times New Roman" w:cs="Times New Roman"/>
          </w:rPr>
          <w:t xml:space="preserve">the </w:t>
        </w:r>
      </w:ins>
      <w:ins w:id="307" w:author="Zheltonogov E.I." w:date="2023-05-23T16:45:00Z">
        <w:r w:rsidRPr="00B87407">
          <w:rPr>
            <w:rFonts w:ascii="Times New Roman" w:hAnsi="Times New Roman" w:cs="Times New Roman"/>
          </w:rPr>
          <w:t xml:space="preserve">two </w:t>
        </w:r>
      </w:ins>
      <w:ins w:id="308" w:author="Zheltonogov E.I." w:date="2023-05-23T15:52:00Z">
        <w:r w:rsidRPr="00B87407">
          <w:rPr>
            <w:rFonts w:ascii="Times New Roman" w:hAnsi="Times New Roman" w:cs="Times New Roman"/>
          </w:rPr>
          <w:t>new system</w:t>
        </w:r>
      </w:ins>
      <w:ins w:id="309" w:author="USWP 4C" w:date="2024-02-23T10:48:00Z">
        <w:r w:rsidRPr="00B87407">
          <w:rPr>
            <w:rFonts w:ascii="Times New Roman" w:hAnsi="Times New Roman" w:cs="Times New Roman"/>
          </w:rPr>
          <w:t>s</w:t>
        </w:r>
      </w:ins>
      <w:ins w:id="310" w:author="Zheltonogov E.I." w:date="2023-05-23T15:52:00Z">
        <w:r w:rsidRPr="00B87407">
          <w:rPr>
            <w:rFonts w:ascii="Times New Roman" w:hAnsi="Times New Roman" w:cs="Times New Roman"/>
          </w:rPr>
          <w:t xml:space="preserve"> is equal to the sum of </w:t>
        </w:r>
      </w:ins>
      <w:ins w:id="311" w:author="USWP 4C" w:date="2024-02-23T10:48:00Z">
        <w:r w:rsidRPr="00B87407">
          <w:rPr>
            <w:rFonts w:ascii="Times New Roman" w:hAnsi="Times New Roman" w:cs="Times New Roman"/>
          </w:rPr>
          <w:t xml:space="preserve">the </w:t>
        </w:r>
      </w:ins>
      <w:ins w:id="312" w:author="Zheltonogov E.I." w:date="2023-05-23T15:52:00Z">
        <w:r w:rsidRPr="00B87407">
          <w:rPr>
            <w:rFonts w:ascii="Times New Roman" w:hAnsi="Times New Roman" w:cs="Times New Roman"/>
          </w:rPr>
          <w:t>degradations of the systems while they operate separately.</w:t>
        </w:r>
      </w:ins>
    </w:p>
    <w:p w14:paraId="54F20AC7" w14:textId="77777777" w:rsidR="00C34415" w:rsidRPr="00B87407" w:rsidRDefault="00C34415" w:rsidP="00C34415">
      <w:pPr>
        <w:pStyle w:val="Equation"/>
        <w:jc w:val="both"/>
        <w:rPr>
          <w:ins w:id="313" w:author="Zheltonogov E.I." w:date="2023-05-23T15:52:00Z"/>
          <w:lang w:val="en-US"/>
        </w:rPr>
      </w:pPr>
      <w:ins w:id="314" w:author="Zheltonogov E.I." w:date="2023-05-23T15:52:00Z">
        <w:r w:rsidRPr="00B87407">
          <w:tab/>
        </w:r>
        <w:r w:rsidRPr="00B87407">
          <w:tab/>
          <w:t>10</w:t>
        </w:r>
        <w:r w:rsidRPr="00B87407">
          <w:rPr>
            <w:szCs w:val="24"/>
          </w:rPr>
          <w:sym w:font="Symbol" w:char="F0D7"/>
        </w:r>
        <w:r w:rsidRPr="00B87407">
          <w:t>log</w:t>
        </w:r>
        <w:r w:rsidRPr="00B87407">
          <w:rPr>
            <w:vertAlign w:val="subscript"/>
          </w:rPr>
          <w:t>10</w:t>
        </w:r>
        <w:r w:rsidRPr="00B87407">
          <w:t>(N</w:t>
        </w:r>
        <w:proofErr w:type="gramStart"/>
        <w:r w:rsidRPr="00B87407">
          <w:rPr>
            <w:vertAlign w:val="subscript"/>
          </w:rPr>
          <w:t>0,EFF</w:t>
        </w:r>
        <w:proofErr w:type="gramEnd"/>
        <w:r w:rsidRPr="00B87407">
          <w:rPr>
            <w:vertAlign w:val="subscript"/>
          </w:rPr>
          <w:t>+A+B</w:t>
        </w:r>
        <w:r w:rsidRPr="00B87407">
          <w:t>/N</w:t>
        </w:r>
        <w:r w:rsidRPr="00B87407">
          <w:rPr>
            <w:vertAlign w:val="subscript"/>
          </w:rPr>
          <w:t>0,EFF</w:t>
        </w:r>
        <w:r w:rsidRPr="00B87407">
          <w:rPr>
            <w:lang w:val="en-US"/>
          </w:rPr>
          <w:t xml:space="preserve">) = </w:t>
        </w:r>
        <w:r w:rsidRPr="00B87407">
          <w:t>10</w:t>
        </w:r>
        <w:r w:rsidRPr="00B87407">
          <w:rPr>
            <w:szCs w:val="24"/>
          </w:rPr>
          <w:sym w:font="Symbol" w:char="F0D7"/>
        </w:r>
        <w:r w:rsidRPr="00B87407">
          <w:t>log</w:t>
        </w:r>
        <w:r w:rsidRPr="00B87407">
          <w:rPr>
            <w:vertAlign w:val="subscript"/>
          </w:rPr>
          <w:t>10</w:t>
        </w:r>
        <w:r w:rsidRPr="00B87407">
          <w:t>(N</w:t>
        </w:r>
        <w:r w:rsidRPr="00B87407">
          <w:rPr>
            <w:vertAlign w:val="subscript"/>
          </w:rPr>
          <w:t>0,EFF+A</w:t>
        </w:r>
        <w:r w:rsidRPr="00B87407">
          <w:t xml:space="preserve"> /N</w:t>
        </w:r>
        <w:r w:rsidRPr="00B87407">
          <w:rPr>
            <w:vertAlign w:val="subscript"/>
          </w:rPr>
          <w:t>0,EFF</w:t>
        </w:r>
        <w:r w:rsidRPr="00B87407">
          <w:rPr>
            <w:lang w:val="en-US"/>
          </w:rPr>
          <w:t xml:space="preserve">) + </w:t>
        </w:r>
        <w:r w:rsidRPr="00B87407">
          <w:t>10</w:t>
        </w:r>
        <w:r w:rsidRPr="00B87407">
          <w:rPr>
            <w:szCs w:val="24"/>
          </w:rPr>
          <w:sym w:font="Symbol" w:char="F0D7"/>
        </w:r>
        <w:r w:rsidRPr="00B87407">
          <w:t>log</w:t>
        </w:r>
        <w:r w:rsidRPr="00B87407">
          <w:rPr>
            <w:vertAlign w:val="subscript"/>
          </w:rPr>
          <w:t>10</w:t>
        </w:r>
        <w:r w:rsidRPr="00B87407">
          <w:t>(N</w:t>
        </w:r>
        <w:r w:rsidRPr="00B87407">
          <w:rPr>
            <w:vertAlign w:val="subscript"/>
          </w:rPr>
          <w:t>0,EFF+</w:t>
        </w:r>
        <w:r w:rsidRPr="00B87407">
          <w:rPr>
            <w:vertAlign w:val="subscript"/>
            <w:lang w:val="en-US"/>
          </w:rPr>
          <w:t>B</w:t>
        </w:r>
        <w:r w:rsidRPr="00B87407">
          <w:t xml:space="preserve"> /N</w:t>
        </w:r>
        <w:r w:rsidRPr="00B87407">
          <w:rPr>
            <w:vertAlign w:val="subscript"/>
          </w:rPr>
          <w:t>0,EFF</w:t>
        </w:r>
        <w:r w:rsidRPr="00B87407">
          <w:rPr>
            <w:lang w:val="en-US"/>
          </w:rPr>
          <w:t>)</w:t>
        </w:r>
      </w:ins>
    </w:p>
    <w:p w14:paraId="0F6BDB98" w14:textId="77777777" w:rsidR="001707F5" w:rsidRDefault="001707F5" w:rsidP="00C34415">
      <w:pPr>
        <w:jc w:val="both"/>
        <w:rPr>
          <w:rFonts w:ascii="Times New Roman" w:hAnsi="Times New Roman" w:cs="Times New Roman"/>
          <w:spacing w:val="-4"/>
        </w:rPr>
      </w:pPr>
    </w:p>
    <w:p w14:paraId="64944BF5" w14:textId="150C2ECB" w:rsidR="00C34415" w:rsidRPr="00B87407" w:rsidRDefault="00C34415" w:rsidP="00C34415">
      <w:pPr>
        <w:jc w:val="both"/>
        <w:rPr>
          <w:ins w:id="315" w:author="Zheltonogov E.I." w:date="2023-05-23T15:52:00Z"/>
          <w:rFonts w:ascii="Times New Roman" w:hAnsi="Times New Roman" w:cs="Times New Roman"/>
          <w:spacing w:val="-4"/>
        </w:rPr>
      </w:pPr>
      <w:ins w:id="316" w:author="Zheltonogov E.I." w:date="2023-05-23T15:52:00Z">
        <w:r w:rsidRPr="00B87407">
          <w:rPr>
            <w:rFonts w:ascii="Times New Roman" w:hAnsi="Times New Roman" w:cs="Times New Roman"/>
            <w:spacing w:val="-4"/>
          </w:rPr>
          <w:lastRenderedPageBreak/>
          <w:t>Considering that for SAR1 and SAR</w:t>
        </w:r>
        <w:r w:rsidRPr="00B87407">
          <w:rPr>
            <w:rFonts w:ascii="Times New Roman" w:hAnsi="Times New Roman" w:cs="Times New Roman"/>
            <w:spacing w:val="-4"/>
            <w:vertAlign w:val="subscript"/>
          </w:rPr>
          <w:t>A</w:t>
        </w:r>
        <w:r w:rsidRPr="00B87407">
          <w:rPr>
            <w:rFonts w:ascii="Times New Roman" w:hAnsi="Times New Roman" w:cs="Times New Roman"/>
            <w:spacing w:val="-4"/>
          </w:rPr>
          <w:t xml:space="preserve"> systems the degradation is 0.019 dB and 0.196 dB, respectively, the total degradation will be 0.215 </w:t>
        </w:r>
        <w:proofErr w:type="spellStart"/>
        <w:r w:rsidRPr="00B87407">
          <w:rPr>
            <w:rFonts w:ascii="Times New Roman" w:hAnsi="Times New Roman" w:cs="Times New Roman"/>
            <w:spacing w:val="-4"/>
          </w:rPr>
          <w:t>dB.</w:t>
        </w:r>
        <w:proofErr w:type="spellEnd"/>
        <w:r w:rsidRPr="00B87407">
          <w:rPr>
            <w:rFonts w:ascii="Times New Roman" w:hAnsi="Times New Roman" w:cs="Times New Roman"/>
            <w:spacing w:val="-4"/>
          </w:rPr>
          <w:t xml:space="preserve"> This means that with simultaneous exposure to pulse</w:t>
        </w:r>
      </w:ins>
      <w:ins w:id="317" w:author="USWP 4C" w:date="2024-02-23T10:43:00Z">
        <w:r w:rsidRPr="00B87407">
          <w:rPr>
            <w:rFonts w:ascii="Times New Roman" w:hAnsi="Times New Roman" w:cs="Times New Roman"/>
            <w:spacing w:val="-4"/>
          </w:rPr>
          <w:t>d</w:t>
        </w:r>
      </w:ins>
      <w:ins w:id="318" w:author="Zheltonogov E.I." w:date="2023-05-23T15:52:00Z">
        <w:r w:rsidRPr="00B87407">
          <w:rPr>
            <w:rFonts w:ascii="Times New Roman" w:hAnsi="Times New Roman" w:cs="Times New Roman"/>
            <w:spacing w:val="-4"/>
          </w:rPr>
          <w:t xml:space="preserve"> interference from SAR1 and SAR</w:t>
        </w:r>
        <w:r w:rsidRPr="00B87407">
          <w:rPr>
            <w:rFonts w:ascii="Times New Roman" w:hAnsi="Times New Roman" w:cs="Times New Roman"/>
            <w:spacing w:val="-4"/>
            <w:vertAlign w:val="subscript"/>
          </w:rPr>
          <w:t>A</w:t>
        </w:r>
        <w:r w:rsidRPr="00B87407">
          <w:rPr>
            <w:rFonts w:ascii="Times New Roman" w:hAnsi="Times New Roman" w:cs="Times New Roman"/>
            <w:spacing w:val="-4"/>
          </w:rPr>
          <w:t xml:space="preserve"> systems, the permissible degradation level for the SBAS receiver will be exceeded. </w:t>
        </w:r>
      </w:ins>
    </w:p>
    <w:p w14:paraId="2832E3C7" w14:textId="77777777" w:rsidR="00C34415" w:rsidRPr="00B87407" w:rsidRDefault="00C34415" w:rsidP="00C34415">
      <w:pPr>
        <w:jc w:val="both"/>
        <w:rPr>
          <w:ins w:id="319" w:author="Zheltonogov E.I." w:date="2023-05-23T15:52:00Z"/>
          <w:rFonts w:ascii="Times New Roman" w:hAnsi="Times New Roman" w:cs="Times New Roman"/>
        </w:rPr>
      </w:pPr>
      <w:ins w:id="320" w:author="Zheltonogov E.I." w:date="2023-05-23T15:52:00Z">
        <w:r w:rsidRPr="00B87407">
          <w:rPr>
            <w:rFonts w:ascii="Times New Roman" w:hAnsi="Times New Roman" w:cs="Times New Roman"/>
          </w:rPr>
          <w:t xml:space="preserve">Thus, </w:t>
        </w:r>
        <w:proofErr w:type="gramStart"/>
        <w:r w:rsidRPr="00B87407">
          <w:rPr>
            <w:rFonts w:ascii="Times New Roman" w:hAnsi="Times New Roman" w:cs="Times New Roman"/>
          </w:rPr>
          <w:t>taking into account</w:t>
        </w:r>
        <w:proofErr w:type="gramEnd"/>
        <w:r w:rsidRPr="00B87407">
          <w:rPr>
            <w:rFonts w:ascii="Times New Roman" w:hAnsi="Times New Roman" w:cs="Times New Roman"/>
          </w:rPr>
          <w:t xml:space="preserve"> the increasing number of sources of pulsed interference, in order to correctly assess the interference effect of new pulsed systems on RNSS receivers, it is necessary to take into account the current cumulative interference from </w:t>
        </w:r>
      </w:ins>
      <w:ins w:id="321" w:author="USWP 4C" w:date="2024-02-23T10:43:00Z">
        <w:r w:rsidRPr="00B87407">
          <w:rPr>
            <w:rFonts w:ascii="Times New Roman" w:hAnsi="Times New Roman" w:cs="Times New Roman"/>
          </w:rPr>
          <w:t>all</w:t>
        </w:r>
      </w:ins>
      <w:ins w:id="322" w:author="Zheltonogov E.I." w:date="2023-05-23T15:52:00Z">
        <w:r w:rsidRPr="00B87407">
          <w:rPr>
            <w:rFonts w:ascii="Times New Roman" w:hAnsi="Times New Roman" w:cs="Times New Roman"/>
          </w:rPr>
          <w:t xml:space="preserve"> operating pulsed systems.</w:t>
        </w:r>
      </w:ins>
    </w:p>
    <w:p w14:paraId="435900BD" w14:textId="77777777" w:rsidR="00C34415" w:rsidRPr="00B87407" w:rsidRDefault="00C34415" w:rsidP="00C34415">
      <w:pPr>
        <w:pStyle w:val="AppArttitle"/>
        <w:jc w:val="left"/>
        <w:rPr>
          <w:ins w:id="323" w:author="Zheltonogov E.I." w:date="2023-05-23T15:52:00Z"/>
          <w:lang w:val="en-US"/>
        </w:rPr>
      </w:pPr>
      <w:ins w:id="324" w:author="Zheltonogov E.I." w:date="2023-05-23T15:52:00Z">
        <w:r w:rsidRPr="00B87407">
          <w:rPr>
            <w:lang w:val="en-US"/>
          </w:rPr>
          <w:t>3</w:t>
        </w:r>
        <w:r w:rsidRPr="00B87407">
          <w:rPr>
            <w:lang w:val="en-US"/>
          </w:rPr>
          <w:tab/>
        </w:r>
        <w:bookmarkStart w:id="325" w:name="_Hlk111629208"/>
        <w:r w:rsidRPr="00B87407">
          <w:rPr>
            <w:lang w:val="en-US"/>
          </w:rPr>
          <w:t xml:space="preserve">Summary and proposals </w:t>
        </w:r>
        <w:bookmarkEnd w:id="325"/>
      </w:ins>
    </w:p>
    <w:p w14:paraId="75F52E57" w14:textId="77777777" w:rsidR="00B87407" w:rsidRDefault="00B87407" w:rsidP="00C34415">
      <w:pPr>
        <w:rPr>
          <w:ins w:id="326" w:author="US GPS" w:date="2024-07-09T14:16:00Z"/>
          <w:rFonts w:ascii="Times New Roman" w:hAnsi="Times New Roman" w:cs="Times New Roman"/>
          <w:lang w:eastAsia="zh-CN"/>
        </w:rPr>
      </w:pPr>
    </w:p>
    <w:p w14:paraId="487E3C62" w14:textId="48977876" w:rsidR="00C34415" w:rsidRPr="00B87407" w:rsidRDefault="00C34415" w:rsidP="00C34415">
      <w:pPr>
        <w:rPr>
          <w:ins w:id="327" w:author="Zheltonogov E.I." w:date="2023-05-23T15:52:00Z"/>
          <w:rFonts w:ascii="Times New Roman" w:hAnsi="Times New Roman" w:cs="Times New Roman"/>
          <w:lang w:eastAsia="zh-CN"/>
        </w:rPr>
      </w:pPr>
      <w:ins w:id="328" w:author="Zheltonogov E.I." w:date="2023-05-23T15:52:00Z">
        <w:r w:rsidRPr="00B87407">
          <w:rPr>
            <w:rFonts w:ascii="Times New Roman" w:hAnsi="Times New Roman" w:cs="Times New Roman"/>
            <w:lang w:eastAsia="zh-CN"/>
          </w:rPr>
          <w:t xml:space="preserve">This annex shows that when evaluating </w:t>
        </w:r>
      </w:ins>
      <w:ins w:id="329" w:author="USWP 4C" w:date="2024-02-23T10:46:00Z">
        <w:r w:rsidRPr="00B87407">
          <w:rPr>
            <w:rFonts w:ascii="Times New Roman" w:hAnsi="Times New Roman" w:cs="Times New Roman"/>
            <w:lang w:eastAsia="zh-CN"/>
          </w:rPr>
          <w:t xml:space="preserve">the impact of </w:t>
        </w:r>
      </w:ins>
      <w:ins w:id="330" w:author="Zheltonogov E.I." w:date="2023-05-23T15:52:00Z">
        <w:r w:rsidRPr="00B87407">
          <w:rPr>
            <w:rFonts w:ascii="Times New Roman" w:hAnsi="Times New Roman" w:cs="Times New Roman"/>
            <w:lang w:eastAsia="zh-CN"/>
          </w:rPr>
          <w:t xml:space="preserve">possible pulsed interference from new </w:t>
        </w:r>
        <w:r w:rsidRPr="00B87407">
          <w:rPr>
            <w:rFonts w:ascii="Times New Roman" w:hAnsi="Times New Roman" w:cs="Times New Roman"/>
          </w:rPr>
          <w:t>spaceborne synthetic aperture radars</w:t>
        </w:r>
        <w:r w:rsidRPr="00B87407">
          <w:rPr>
            <w:rFonts w:ascii="Times New Roman" w:hAnsi="Times New Roman" w:cs="Times New Roman"/>
            <w:lang w:eastAsia="zh-CN"/>
          </w:rPr>
          <w:t xml:space="preserve"> of the EESS</w:t>
        </w:r>
        <w:r w:rsidRPr="00B87407">
          <w:rPr>
            <w:rFonts w:ascii="Times New Roman" w:hAnsi="Times New Roman" w:cs="Times New Roman"/>
          </w:rPr>
          <w:t xml:space="preserve"> </w:t>
        </w:r>
        <w:r w:rsidRPr="00B87407">
          <w:rPr>
            <w:rFonts w:ascii="Times New Roman" w:hAnsi="Times New Roman" w:cs="Times New Roman"/>
            <w:lang w:eastAsia="zh-CN"/>
          </w:rPr>
          <w:t xml:space="preserve">on RNSS receivers based on the </w:t>
        </w:r>
      </w:ins>
      <w:ins w:id="331" w:author="USWP 4C" w:date="2024-02-23T10:43:00Z">
        <w:r w:rsidRPr="00B87407">
          <w:rPr>
            <w:rFonts w:ascii="Times New Roman" w:hAnsi="Times New Roman" w:cs="Times New Roman"/>
            <w:lang w:eastAsia="zh-CN"/>
          </w:rPr>
          <w:t>methodology</w:t>
        </w:r>
      </w:ins>
      <w:ins w:id="332" w:author="USWP 4C" w:date="2024-02-23T10:44:00Z">
        <w:r w:rsidRPr="00B87407">
          <w:rPr>
            <w:rFonts w:ascii="Times New Roman" w:hAnsi="Times New Roman" w:cs="Times New Roman"/>
            <w:lang w:eastAsia="zh-CN"/>
          </w:rPr>
          <w:t xml:space="preserve"> o</w:t>
        </w:r>
        <w:r w:rsidRPr="005829E3">
          <w:rPr>
            <w:rFonts w:ascii="Times New Roman" w:hAnsi="Times New Roman" w:cs="Times New Roman"/>
            <w:highlight w:val="green"/>
            <w:lang w:eastAsia="zh-CN"/>
            <w:rPrChange w:id="333" w:author="US GPS" w:date="2024-07-10T09:52:00Z">
              <w:rPr>
                <w:rFonts w:ascii="Times New Roman" w:hAnsi="Times New Roman" w:cs="Times New Roman"/>
                <w:lang w:eastAsia="zh-CN"/>
              </w:rPr>
            </w:rPrChange>
          </w:rPr>
          <w:t>f</w:t>
        </w:r>
        <w:del w:id="334" w:author="US GPS" w:date="2024-07-10T09:51:00Z">
          <w:r w:rsidRPr="00B87407" w:rsidDel="005829E3">
            <w:rPr>
              <w:rFonts w:ascii="Times New Roman" w:hAnsi="Times New Roman" w:cs="Times New Roman"/>
              <w:lang w:eastAsia="zh-CN"/>
            </w:rPr>
            <w:delText xml:space="preserve"> </w:delText>
          </w:r>
        </w:del>
      </w:ins>
      <w:ins w:id="335" w:author="Stephen Baruch" w:date="2024-02-21T11:13:00Z">
        <w:r w:rsidRPr="00B87407">
          <w:rPr>
            <w:rFonts w:ascii="Times New Roman" w:hAnsi="Times New Roman" w:cs="Times New Roman"/>
            <w:lang w:eastAsia="zh-CN"/>
          </w:rPr>
          <w:t xml:space="preserve"> </w:t>
        </w:r>
      </w:ins>
      <w:ins w:id="336" w:author="Zheltonogov E.I." w:date="2023-05-23T15:52:00Z">
        <w:r w:rsidRPr="005829E3">
          <w:rPr>
            <w:rFonts w:ascii="Times New Roman" w:hAnsi="Times New Roman" w:cs="Times New Roman"/>
            <w:highlight w:val="green"/>
            <w:lang w:eastAsia="zh-CN"/>
            <w:rPrChange w:id="337" w:author="US GPS" w:date="2024-07-10T09:52:00Z">
              <w:rPr>
                <w:rFonts w:ascii="Times New Roman" w:hAnsi="Times New Roman" w:cs="Times New Roman"/>
                <w:lang w:eastAsia="zh-CN"/>
              </w:rPr>
            </w:rPrChange>
          </w:rPr>
          <w:t>R</w:t>
        </w:r>
        <w:r w:rsidRPr="00B87407">
          <w:rPr>
            <w:rFonts w:ascii="Times New Roman" w:hAnsi="Times New Roman" w:cs="Times New Roman"/>
            <w:lang w:eastAsia="zh-CN"/>
          </w:rPr>
          <w:t xml:space="preserve">ecommendation ITU-R M.2030 </w:t>
        </w:r>
      </w:ins>
      <w:ins w:id="338" w:author="USWP 4C" w:date="2024-02-23T10:44:00Z">
        <w:r w:rsidRPr="00B87407">
          <w:rPr>
            <w:rFonts w:ascii="Times New Roman" w:hAnsi="Times New Roman" w:cs="Times New Roman"/>
            <w:lang w:eastAsia="zh-CN"/>
          </w:rPr>
          <w:t>as</w:t>
        </w:r>
      </w:ins>
      <w:ins w:id="339" w:author="Stephen Baruch" w:date="2024-02-21T11:13:00Z">
        <w:r w:rsidRPr="00B87407">
          <w:rPr>
            <w:rFonts w:ascii="Times New Roman" w:hAnsi="Times New Roman" w:cs="Times New Roman"/>
            <w:lang w:eastAsia="zh-CN"/>
          </w:rPr>
          <w:t xml:space="preserve"> </w:t>
        </w:r>
      </w:ins>
      <w:ins w:id="340" w:author="Zheltonogov E.I." w:date="2023-05-23T15:52:00Z">
        <w:r w:rsidRPr="00B87407">
          <w:rPr>
            <w:rFonts w:ascii="Times New Roman" w:hAnsi="Times New Roman" w:cs="Times New Roman"/>
            <w:lang w:eastAsia="zh-CN"/>
          </w:rPr>
          <w:t>used in Report ITU-R RS.</w:t>
        </w:r>
      </w:ins>
      <w:ins w:id="341" w:author="USWP 4C" w:date="2024-02-23T10:44:00Z">
        <w:r w:rsidRPr="00B87407">
          <w:rPr>
            <w:rFonts w:ascii="Times New Roman" w:hAnsi="Times New Roman" w:cs="Times New Roman"/>
          </w:rPr>
          <w:t>2537-0</w:t>
        </w:r>
      </w:ins>
      <w:ins w:id="342" w:author="Zheltonogov E.I." w:date="2023-05-23T15:52:00Z">
        <w:r w:rsidRPr="00B87407">
          <w:rPr>
            <w:rFonts w:ascii="Times New Roman" w:hAnsi="Times New Roman" w:cs="Times New Roman"/>
            <w:lang w:eastAsia="zh-CN"/>
          </w:rPr>
          <w:t xml:space="preserve">, it is necessary to </w:t>
        </w:r>
        <w:proofErr w:type="gramStart"/>
        <w:r w:rsidRPr="00B87407">
          <w:rPr>
            <w:rFonts w:ascii="Times New Roman" w:hAnsi="Times New Roman" w:cs="Times New Roman"/>
            <w:lang w:eastAsia="zh-CN"/>
          </w:rPr>
          <w:t>take into account</w:t>
        </w:r>
        <w:proofErr w:type="gramEnd"/>
        <w:r w:rsidRPr="00B87407">
          <w:rPr>
            <w:rFonts w:ascii="Times New Roman" w:hAnsi="Times New Roman" w:cs="Times New Roman"/>
            <w:lang w:eastAsia="zh-CN"/>
          </w:rPr>
          <w:t xml:space="preserve"> the cumulative simultaneous effect of pulsed interference from multiple sources. The methodology presented in Recommendation ITU-R M.2030 can be used for a preliminary assessment of </w:t>
        </w:r>
      </w:ins>
      <w:ins w:id="343" w:author="USWP 4C" w:date="2024-02-23T10:47:00Z">
        <w:r w:rsidRPr="00B87407">
          <w:rPr>
            <w:rFonts w:ascii="Times New Roman" w:hAnsi="Times New Roman" w:cs="Times New Roman"/>
            <w:lang w:eastAsia="zh-CN"/>
          </w:rPr>
          <w:t xml:space="preserve">the impact of </w:t>
        </w:r>
      </w:ins>
      <w:ins w:id="344" w:author="Zheltonogov E.I." w:date="2023-05-23T15:52:00Z">
        <w:r w:rsidRPr="00B87407">
          <w:rPr>
            <w:rFonts w:ascii="Times New Roman" w:hAnsi="Times New Roman" w:cs="Times New Roman"/>
            <w:lang w:eastAsia="zh-CN"/>
          </w:rPr>
          <w:t xml:space="preserve">pulsed interference to the RNSS receiver. </w:t>
        </w:r>
      </w:ins>
    </w:p>
    <w:p w14:paraId="2DDF60C2" w14:textId="77777777" w:rsidR="00C34415" w:rsidRPr="00B87407" w:rsidRDefault="00C34415" w:rsidP="00C34415">
      <w:pPr>
        <w:jc w:val="both"/>
        <w:rPr>
          <w:rFonts w:ascii="Times New Roman" w:hAnsi="Times New Roman" w:cs="Times New Roman"/>
          <w:lang w:eastAsia="zh-CN"/>
        </w:rPr>
      </w:pPr>
      <w:ins w:id="345" w:author="Zheltonogov E.I." w:date="2023-05-23T15:52:00Z">
        <w:r w:rsidRPr="00B87407">
          <w:rPr>
            <w:rFonts w:ascii="Times New Roman" w:hAnsi="Times New Roman" w:cs="Times New Roman"/>
            <w:spacing w:val="-2"/>
          </w:rPr>
          <w:t xml:space="preserve">The issue of possible mechanisms to avoid or mitigate aggregate interference from multiple EESS (active) SAR systems </w:t>
        </w:r>
      </w:ins>
      <w:ins w:id="346" w:author="USWP 4C" w:date="2024-02-23T10:45:00Z">
        <w:r w:rsidRPr="00B87407">
          <w:rPr>
            <w:rFonts w:ascii="Times New Roman" w:hAnsi="Times New Roman" w:cs="Times New Roman"/>
            <w:spacing w:val="-2"/>
          </w:rPr>
          <w:t>requires further study</w:t>
        </w:r>
      </w:ins>
      <w:ins w:id="347" w:author="Zheltonogov E.I." w:date="2023-05-23T15:52:00Z">
        <w:r w:rsidRPr="00B87407">
          <w:rPr>
            <w:rFonts w:ascii="Times New Roman" w:hAnsi="Times New Roman" w:cs="Times New Roman"/>
            <w:spacing w:val="-2"/>
          </w:rPr>
          <w:t xml:space="preserve">, </w:t>
        </w:r>
        <w:proofErr w:type="gramStart"/>
        <w:r w:rsidRPr="00B87407">
          <w:rPr>
            <w:rFonts w:ascii="Times New Roman" w:hAnsi="Times New Roman" w:cs="Times New Roman"/>
            <w:spacing w:val="-2"/>
          </w:rPr>
          <w:t>taking into account</w:t>
        </w:r>
        <w:proofErr w:type="gramEnd"/>
        <w:r w:rsidRPr="00B87407">
          <w:rPr>
            <w:rFonts w:ascii="Times New Roman" w:hAnsi="Times New Roman" w:cs="Times New Roman"/>
            <w:spacing w:val="-2"/>
          </w:rPr>
          <w:t xml:space="preserve"> </w:t>
        </w:r>
      </w:ins>
      <w:ins w:id="348" w:author="USWP 4C" w:date="2024-02-23T10:47:00Z">
        <w:r w:rsidRPr="00B87407">
          <w:rPr>
            <w:rFonts w:ascii="Times New Roman" w:hAnsi="Times New Roman" w:cs="Times New Roman"/>
            <w:spacing w:val="-2"/>
          </w:rPr>
          <w:t xml:space="preserve">the </w:t>
        </w:r>
      </w:ins>
      <w:ins w:id="349" w:author="Zheltonogov E.I." w:date="2023-05-23T15:52:00Z">
        <w:r w:rsidRPr="00B87407">
          <w:rPr>
            <w:rFonts w:ascii="Times New Roman" w:hAnsi="Times New Roman" w:cs="Times New Roman"/>
            <w:spacing w:val="-2"/>
          </w:rPr>
          <w:t xml:space="preserve">examples in </w:t>
        </w:r>
      </w:ins>
      <w:ins w:id="350" w:author="Zheltonogov E.I." w:date="2023-05-23T16:47:00Z">
        <w:r w:rsidRPr="00B87407">
          <w:rPr>
            <w:rFonts w:ascii="Times New Roman" w:hAnsi="Times New Roman" w:cs="Times New Roman"/>
            <w:spacing w:val="-2"/>
          </w:rPr>
          <w:t>this Report</w:t>
        </w:r>
      </w:ins>
      <w:ins w:id="351" w:author="Zheltonogov E.I." w:date="2023-05-23T15:52:00Z">
        <w:r w:rsidRPr="00B87407">
          <w:rPr>
            <w:rFonts w:ascii="Times New Roman" w:hAnsi="Times New Roman" w:cs="Times New Roman"/>
            <w:spacing w:val="-2"/>
          </w:rPr>
          <w:t>.</w:t>
        </w:r>
      </w:ins>
    </w:p>
    <w:p w14:paraId="1798EEF2" w14:textId="77777777" w:rsidR="00E97948" w:rsidRDefault="00E97948"/>
    <w:sectPr w:rsidR="00E97948" w:rsidSect="00B47E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 4C">
    <w15:presenceInfo w15:providerId="None" w15:userId="USWP 4C"/>
  </w15:person>
  <w15:person w15:author="US GPS">
    <w15:presenceInfo w15:providerId="None" w15:userId="US GPS"/>
  </w15:person>
  <w15:person w15:author="Stephen Baruch">
    <w15:presenceInfo w15:providerId="Windows Live" w15:userId="db89fb8bd422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143C49"/>
    <w:rsid w:val="00144C4B"/>
    <w:rsid w:val="001707F5"/>
    <w:rsid w:val="002038FF"/>
    <w:rsid w:val="00203D10"/>
    <w:rsid w:val="00242CA6"/>
    <w:rsid w:val="002629CF"/>
    <w:rsid w:val="00345F18"/>
    <w:rsid w:val="005163BD"/>
    <w:rsid w:val="00554E67"/>
    <w:rsid w:val="005829E3"/>
    <w:rsid w:val="00701A82"/>
    <w:rsid w:val="00865276"/>
    <w:rsid w:val="008D6DB7"/>
    <w:rsid w:val="00AA52E0"/>
    <w:rsid w:val="00AA5331"/>
    <w:rsid w:val="00B139E7"/>
    <w:rsid w:val="00B47EB3"/>
    <w:rsid w:val="00B87407"/>
    <w:rsid w:val="00C34415"/>
    <w:rsid w:val="00E9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1">
    <w:name w:val="heading 1"/>
    <w:basedOn w:val="Normal"/>
    <w:next w:val="Normal"/>
    <w:link w:val="Heading1Char"/>
    <w:qFormat/>
    <w:rsid w:val="00C34415"/>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character" w:styleId="UnresolvedMention">
    <w:name w:val="Unresolved Mention"/>
    <w:basedOn w:val="DefaultParagraphFont"/>
    <w:uiPriority w:val="99"/>
    <w:rsid w:val="002038FF"/>
    <w:rPr>
      <w:color w:val="605E5C"/>
      <w:shd w:val="clear" w:color="auto" w:fill="E1DFDD"/>
    </w:rPr>
  </w:style>
  <w:style w:type="paragraph" w:customStyle="1" w:styleId="Source">
    <w:name w:val="Source"/>
    <w:basedOn w:val="Normal"/>
    <w:next w:val="Normal"/>
    <w:link w:val="SourceChar"/>
    <w:rsid w:val="00C34415"/>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character" w:customStyle="1" w:styleId="SourceChar">
    <w:name w:val="Source Char"/>
    <w:link w:val="Source"/>
    <w:locked/>
    <w:rsid w:val="00C34415"/>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C34415"/>
    <w:pPr>
      <w:tabs>
        <w:tab w:val="left" w:pos="567"/>
        <w:tab w:val="left" w:pos="1701"/>
        <w:tab w:val="left" w:pos="2835"/>
      </w:tabs>
      <w:spacing w:before="240"/>
    </w:pPr>
    <w:rPr>
      <w:b w:val="0"/>
      <w:caps/>
    </w:rPr>
  </w:style>
  <w:style w:type="character" w:customStyle="1" w:styleId="Title1Char">
    <w:name w:val="Title 1 Char"/>
    <w:link w:val="Title1"/>
    <w:rsid w:val="00C34415"/>
    <w:rPr>
      <w:rFonts w:ascii="Times New Roman" w:eastAsia="Times New Roman" w:hAnsi="Times New Roman" w:cs="Times New Roman"/>
      <w:caps/>
      <w:sz w:val="28"/>
      <w:szCs w:val="20"/>
      <w:lang w:val="en-GB"/>
    </w:rPr>
  </w:style>
  <w:style w:type="character" w:customStyle="1" w:styleId="href">
    <w:name w:val="href"/>
    <w:basedOn w:val="DefaultParagraphFont"/>
    <w:rsid w:val="00C34415"/>
  </w:style>
  <w:style w:type="character" w:customStyle="1" w:styleId="Heading1Char">
    <w:name w:val="Heading 1 Char"/>
    <w:basedOn w:val="DefaultParagraphFont"/>
    <w:link w:val="Heading1"/>
    <w:rsid w:val="00C34415"/>
    <w:rPr>
      <w:rFonts w:ascii="Times New Roman" w:eastAsia="Times New Roman" w:hAnsi="Times New Roman" w:cs="Times New Roman"/>
      <w:b/>
      <w:sz w:val="28"/>
      <w:szCs w:val="20"/>
      <w:lang w:val="en-GB"/>
    </w:rPr>
  </w:style>
  <w:style w:type="paragraph" w:customStyle="1" w:styleId="Equation">
    <w:name w:val="Equation"/>
    <w:basedOn w:val="Normal"/>
    <w:rsid w:val="00C34415"/>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customStyle="1" w:styleId="Tabletext">
    <w:name w:val="Table_text"/>
    <w:basedOn w:val="Normal"/>
    <w:rsid w:val="00C34415"/>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sz w:val="20"/>
      <w:szCs w:val="20"/>
      <w:lang w:val="en-GB"/>
    </w:rPr>
  </w:style>
  <w:style w:type="paragraph" w:customStyle="1" w:styleId="Repdate">
    <w:name w:val="Rep_date"/>
    <w:basedOn w:val="Normal"/>
    <w:next w:val="Normal"/>
    <w:rsid w:val="00C34415"/>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szCs w:val="20"/>
      <w:lang w:val="en-GB"/>
    </w:rPr>
  </w:style>
  <w:style w:type="paragraph" w:customStyle="1" w:styleId="Tablehead">
    <w:name w:val="Table_head"/>
    <w:basedOn w:val="Normal"/>
    <w:link w:val="TableheadChar"/>
    <w:rsid w:val="00C34415"/>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paragraph" w:customStyle="1" w:styleId="TableNo">
    <w:name w:val="Table_No"/>
    <w:basedOn w:val="Normal"/>
    <w:next w:val="Normal"/>
    <w:link w:val="TableNo0"/>
    <w:rsid w:val="00C34415"/>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0"/>
    <w:rsid w:val="00C34415"/>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Title4">
    <w:name w:val="Title 4"/>
    <w:basedOn w:val="Normal"/>
    <w:next w:val="Heading1"/>
    <w:rsid w:val="00C34415"/>
    <w:pPr>
      <w:tabs>
        <w:tab w:val="left" w:pos="1134"/>
        <w:tab w:val="left" w:pos="1871"/>
        <w:tab w:val="left" w:pos="2268"/>
      </w:tabs>
      <w:spacing w:before="240" w:after="0" w:line="240" w:lineRule="auto"/>
      <w:jc w:val="center"/>
    </w:pPr>
    <w:rPr>
      <w:rFonts w:ascii="Times New Roman" w:eastAsia="Times New Roman" w:hAnsi="Times New Roman" w:cs="Times New Roman"/>
      <w:b/>
      <w:sz w:val="28"/>
      <w:szCs w:val="20"/>
      <w:lang w:val="en-GB"/>
    </w:rPr>
  </w:style>
  <w:style w:type="paragraph" w:customStyle="1" w:styleId="toc0">
    <w:name w:val="toc 0"/>
    <w:basedOn w:val="Normal"/>
    <w:next w:val="TOC1"/>
    <w:rsid w:val="00C34415"/>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sz w:val="24"/>
      <w:szCs w:val="20"/>
      <w:lang w:val="en-GB"/>
    </w:rPr>
  </w:style>
  <w:style w:type="paragraph" w:styleId="TOC1">
    <w:name w:val="toc 1"/>
    <w:basedOn w:val="Normal"/>
    <w:uiPriority w:val="39"/>
    <w:rsid w:val="00C34415"/>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sz w:val="24"/>
      <w:szCs w:val="20"/>
      <w:lang w:val="en-GB"/>
    </w:rPr>
  </w:style>
  <w:style w:type="paragraph" w:styleId="TOC2">
    <w:name w:val="toc 2"/>
    <w:basedOn w:val="TOC1"/>
    <w:uiPriority w:val="39"/>
    <w:rsid w:val="00C34415"/>
    <w:pPr>
      <w:spacing w:before="120"/>
    </w:pPr>
  </w:style>
  <w:style w:type="paragraph" w:customStyle="1" w:styleId="AppArttitle">
    <w:name w:val="App_Art_title"/>
    <w:basedOn w:val="Normal"/>
    <w:qFormat/>
    <w:rsid w:val="00C34415"/>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val="en-GB"/>
    </w:rPr>
  </w:style>
  <w:style w:type="paragraph" w:customStyle="1" w:styleId="Tablefin">
    <w:name w:val="Table_fin"/>
    <w:basedOn w:val="Normal"/>
    <w:rsid w:val="00C3441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zh-CN"/>
    </w:rPr>
  </w:style>
  <w:style w:type="paragraph" w:customStyle="1" w:styleId="AnnexNoTitle">
    <w:name w:val="Annex_NoTitle"/>
    <w:basedOn w:val="Normal"/>
    <w:next w:val="Normal"/>
    <w:rsid w:val="00C34415"/>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S Mincho" w:hAnsi="Times New Roman" w:cs="Times New Roman"/>
      <w:b/>
      <w:sz w:val="28"/>
      <w:szCs w:val="20"/>
      <w:lang w:val="fr-FR"/>
    </w:rPr>
  </w:style>
  <w:style w:type="character" w:customStyle="1" w:styleId="TableheadChar">
    <w:name w:val="Table_head Char"/>
    <w:link w:val="Tablehead"/>
    <w:locked/>
    <w:rsid w:val="00C34415"/>
    <w:rPr>
      <w:rFonts w:ascii="Times New Roman Bold" w:eastAsia="Times New Roman" w:hAnsi="Times New Roman Bold" w:cs="Times New Roman Bold"/>
      <w:b/>
      <w:sz w:val="20"/>
      <w:szCs w:val="20"/>
      <w:lang w:val="en-GB"/>
    </w:rPr>
  </w:style>
  <w:style w:type="character" w:customStyle="1" w:styleId="TableNo0">
    <w:name w:val="Table_No Знак"/>
    <w:link w:val="TableNo"/>
    <w:locked/>
    <w:rsid w:val="00C34415"/>
    <w:rPr>
      <w:rFonts w:ascii="Times New Roman" w:eastAsia="Times New Roman" w:hAnsi="Times New Roman" w:cs="Times New Roman"/>
      <w:caps/>
      <w:sz w:val="20"/>
      <w:szCs w:val="20"/>
      <w:lang w:val="en-GB"/>
    </w:rPr>
  </w:style>
  <w:style w:type="character" w:customStyle="1" w:styleId="Tabletitle0">
    <w:name w:val="Table_title Знак"/>
    <w:link w:val="Tabletitle"/>
    <w:locked/>
    <w:rsid w:val="00C34415"/>
    <w:rPr>
      <w:rFonts w:ascii="Times New Roman Bold" w:eastAsia="Times New Roman" w:hAnsi="Times New Roman Bold" w:cs="Times New Roman"/>
      <w:b/>
      <w:sz w:val="20"/>
      <w:szCs w:val="20"/>
      <w:lang w:val="en-GB"/>
    </w:rPr>
  </w:style>
  <w:style w:type="paragraph" w:styleId="Revision">
    <w:name w:val="Revision"/>
    <w:hidden/>
    <w:uiPriority w:val="99"/>
    <w:semiHidden/>
    <w:rsid w:val="00B8740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tzMarkL@JohnDeere.com" TargetMode="External"/><Relationship Id="rId3" Type="http://schemas.openxmlformats.org/officeDocument/2006/relationships/webSettings" Target="webSettings.xml"/><Relationship Id="rId7" Type="http://schemas.openxmlformats.org/officeDocument/2006/relationships/hyperlink" Target="mailto:sbaruch@newwavespectrum.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Hayden@comcast.net" TargetMode="External"/><Relationship Id="rId11" Type="http://schemas.microsoft.com/office/2011/relationships/people" Target="people.xml"/><Relationship Id="rId5" Type="http://schemas.openxmlformats.org/officeDocument/2006/relationships/hyperlink" Target="mailto:Tiange.Fan@aero.org" TargetMode="External"/><Relationship Id="rId10" Type="http://schemas.openxmlformats.org/officeDocument/2006/relationships/fontTable" Target="fontTable.xml"/><Relationship Id="rId4" Type="http://schemas.openxmlformats.org/officeDocument/2006/relationships/hyperlink" Target="mailto:rick.merchant.2@spaceforce.mil" TargetMode="Externa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1058</TotalTime>
  <Pages>6</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US GPS</cp:lastModifiedBy>
  <cp:revision>7</cp:revision>
  <dcterms:created xsi:type="dcterms:W3CDTF">2024-07-09T19:09:00Z</dcterms:created>
  <dcterms:modified xsi:type="dcterms:W3CDTF">2024-07-11T15:25:00Z</dcterms:modified>
</cp:coreProperties>
</file>