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06686" w14:textId="710DB43F" w:rsidR="001E75CE" w:rsidRDefault="001E75CE" w:rsidP="00E5541B">
      <w:pPr>
        <w:tabs>
          <w:tab w:val="clear" w:pos="1134"/>
          <w:tab w:val="clear" w:pos="1871"/>
          <w:tab w:val="clear" w:pos="2268"/>
        </w:tabs>
        <w:overflowPunct/>
        <w:autoSpaceDE/>
        <w:autoSpaceDN/>
        <w:adjustRightInd/>
        <w:spacing w:before="0"/>
        <w:textAlignment w:val="auto"/>
      </w:pPr>
    </w:p>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EE086F" w:rsidRPr="00103B66" w14:paraId="395F16DD" w14:textId="77777777" w:rsidTr="003B50F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A4556F5" w14:textId="77777777" w:rsidR="00EE086F" w:rsidRPr="00103B66" w:rsidRDefault="00EE086F" w:rsidP="003B50F9">
            <w:pPr>
              <w:pStyle w:val="TabletitleBR"/>
              <w:keepNext w:val="0"/>
              <w:keepLines w:val="0"/>
              <w:tabs>
                <w:tab w:val="center" w:pos="4680"/>
              </w:tabs>
              <w:suppressAutoHyphens/>
              <w:spacing w:after="0"/>
              <w:rPr>
                <w:spacing w:val="-3"/>
                <w:szCs w:val="24"/>
              </w:rPr>
            </w:pPr>
            <w:r w:rsidRPr="00A02BF0">
              <w:br w:type="page"/>
            </w:r>
            <w:r w:rsidRPr="00103B66">
              <w:rPr>
                <w:spacing w:val="-3"/>
                <w:szCs w:val="24"/>
              </w:rPr>
              <w:t>U.S. Radiocommunications Sector</w:t>
            </w:r>
          </w:p>
          <w:p w14:paraId="5125FCC6" w14:textId="77777777" w:rsidR="00EE086F" w:rsidRPr="00103B66" w:rsidRDefault="00EE086F" w:rsidP="003B50F9">
            <w:pPr>
              <w:pStyle w:val="TabletitleBR"/>
              <w:rPr>
                <w:spacing w:val="-3"/>
                <w:szCs w:val="24"/>
              </w:rPr>
            </w:pPr>
            <w:r w:rsidRPr="00103B66">
              <w:rPr>
                <w:spacing w:val="-3"/>
                <w:szCs w:val="24"/>
              </w:rPr>
              <w:t>Fact Sheet</w:t>
            </w:r>
          </w:p>
        </w:tc>
      </w:tr>
      <w:tr w:rsidR="00EE086F" w:rsidRPr="00103B66" w14:paraId="7C8ECA3C" w14:textId="77777777" w:rsidTr="003B50F9">
        <w:trPr>
          <w:trHeight w:val="951"/>
        </w:trPr>
        <w:tc>
          <w:tcPr>
            <w:tcW w:w="4567" w:type="dxa"/>
            <w:tcBorders>
              <w:left w:val="double" w:sz="6" w:space="0" w:color="auto"/>
            </w:tcBorders>
          </w:tcPr>
          <w:p w14:paraId="0FFCFB73" w14:textId="77777777" w:rsidR="00EE086F" w:rsidRPr="00103B66" w:rsidRDefault="00EE086F" w:rsidP="003B50F9">
            <w:pPr>
              <w:spacing w:after="120"/>
              <w:ind w:right="144"/>
            </w:pPr>
            <w:r w:rsidRPr="00103B66">
              <w:rPr>
                <w:b/>
              </w:rPr>
              <w:t>Working Party:</w:t>
            </w:r>
            <w:r w:rsidRPr="00103B66">
              <w:t xml:space="preserve">  ITU-R WP 4C</w:t>
            </w:r>
          </w:p>
        </w:tc>
        <w:tc>
          <w:tcPr>
            <w:tcW w:w="4826" w:type="dxa"/>
            <w:tcBorders>
              <w:right w:val="double" w:sz="6" w:space="0" w:color="auto"/>
            </w:tcBorders>
          </w:tcPr>
          <w:p w14:paraId="7747121D" w14:textId="45B06045" w:rsidR="00EE086F" w:rsidRPr="00103B66" w:rsidRDefault="00EE086F" w:rsidP="003B50F9">
            <w:pPr>
              <w:spacing w:after="120"/>
              <w:ind w:right="144"/>
            </w:pPr>
            <w:r w:rsidRPr="00103B66">
              <w:rPr>
                <w:b/>
              </w:rPr>
              <w:t>Document No:</w:t>
            </w:r>
            <w:r w:rsidRPr="00103B66">
              <w:t xml:space="preserve">  USWP4C-</w:t>
            </w:r>
            <w:del w:id="0" w:author="Kathyrn Medley" w:date="2024-07-15T09:14:00Z" w16du:dateUtc="2024-07-15T13:14:00Z">
              <w:r w:rsidRPr="00103B66" w:rsidDel="00E5541B">
                <w:delText>xx</w:delText>
              </w:r>
            </w:del>
            <w:ins w:id="1" w:author="Kathyrn Medley" w:date="2024-07-15T09:14:00Z" w16du:dateUtc="2024-07-15T13:14:00Z">
              <w:r w:rsidR="00E5541B">
                <w:t>21</w:t>
              </w:r>
            </w:ins>
          </w:p>
        </w:tc>
      </w:tr>
      <w:tr w:rsidR="00EE086F" w:rsidRPr="00103B66" w14:paraId="6D6ABEDB" w14:textId="77777777" w:rsidTr="003B50F9">
        <w:trPr>
          <w:trHeight w:val="378"/>
        </w:trPr>
        <w:tc>
          <w:tcPr>
            <w:tcW w:w="4567" w:type="dxa"/>
            <w:tcBorders>
              <w:left w:val="double" w:sz="6" w:space="0" w:color="auto"/>
            </w:tcBorders>
          </w:tcPr>
          <w:p w14:paraId="0CF148A0" w14:textId="77777777" w:rsidR="00EE086F" w:rsidRPr="00103B66" w:rsidRDefault="00EE086F" w:rsidP="003B50F9">
            <w:pPr>
              <w:ind w:right="144"/>
            </w:pPr>
            <w:r w:rsidRPr="00103B66">
              <w:rPr>
                <w:b/>
              </w:rPr>
              <w:t xml:space="preserve">Ref:  </w:t>
            </w:r>
            <w:r w:rsidRPr="00103B66">
              <w:rPr>
                <w:bCs/>
              </w:rPr>
              <w:t>N/A</w:t>
            </w:r>
          </w:p>
        </w:tc>
        <w:tc>
          <w:tcPr>
            <w:tcW w:w="4826" w:type="dxa"/>
            <w:tcBorders>
              <w:right w:val="double" w:sz="6" w:space="0" w:color="auto"/>
            </w:tcBorders>
          </w:tcPr>
          <w:p w14:paraId="1F7BDA19" w14:textId="77777777" w:rsidR="00EE086F" w:rsidRPr="00103B66" w:rsidRDefault="00EE086F" w:rsidP="003B50F9">
            <w:pPr>
              <w:tabs>
                <w:tab w:val="left" w:pos="162"/>
              </w:tabs>
              <w:ind w:right="144"/>
            </w:pPr>
            <w:r w:rsidRPr="00103B66">
              <w:rPr>
                <w:b/>
              </w:rPr>
              <w:t>Date:</w:t>
            </w:r>
            <w:r w:rsidRPr="00103B66">
              <w:t xml:space="preserve">  12 Jul 2024</w:t>
            </w:r>
          </w:p>
        </w:tc>
      </w:tr>
      <w:tr w:rsidR="00EE086F" w:rsidRPr="00103B66" w14:paraId="3E4983D9" w14:textId="77777777" w:rsidTr="003B50F9">
        <w:trPr>
          <w:trHeight w:val="459"/>
        </w:trPr>
        <w:tc>
          <w:tcPr>
            <w:tcW w:w="9393" w:type="dxa"/>
            <w:gridSpan w:val="2"/>
            <w:tcBorders>
              <w:left w:val="double" w:sz="6" w:space="0" w:color="auto"/>
              <w:right w:val="double" w:sz="6" w:space="0" w:color="auto"/>
            </w:tcBorders>
          </w:tcPr>
          <w:p w14:paraId="3328C63B" w14:textId="77777777" w:rsidR="00EE086F" w:rsidRPr="00103B66" w:rsidRDefault="00EE086F" w:rsidP="003B50F9">
            <w:pPr>
              <w:pStyle w:val="RepNo"/>
              <w:spacing w:before="0"/>
              <w:jc w:val="left"/>
              <w:rPr>
                <w:caps w:val="0"/>
                <w:sz w:val="24"/>
                <w:szCs w:val="24"/>
                <w:lang w:eastAsia="zh-CN"/>
              </w:rPr>
            </w:pPr>
            <w:r w:rsidRPr="00103B66">
              <w:rPr>
                <w:bCs/>
                <w:caps w:val="0"/>
                <w:sz w:val="24"/>
                <w:szCs w:val="24"/>
              </w:rPr>
              <w:t xml:space="preserve">Document Title:  </w:t>
            </w:r>
            <w:r w:rsidRPr="00103B66">
              <w:rPr>
                <w:caps w:val="0"/>
                <w:sz w:val="24"/>
                <w:szCs w:val="24"/>
                <w:lang w:eastAsia="zh-CN"/>
              </w:rPr>
              <w:t xml:space="preserve"> Elements for Working Document Toward Supporting WRC27 Agenda Item 1.13</w:t>
            </w:r>
          </w:p>
        </w:tc>
      </w:tr>
      <w:tr w:rsidR="00EE086F" w:rsidRPr="00103B66" w14:paraId="1C8F3763" w14:textId="77777777" w:rsidTr="003B50F9">
        <w:trPr>
          <w:trHeight w:val="1960"/>
        </w:trPr>
        <w:tc>
          <w:tcPr>
            <w:tcW w:w="4567" w:type="dxa"/>
            <w:tcBorders>
              <w:left w:val="double" w:sz="6" w:space="0" w:color="auto"/>
            </w:tcBorders>
          </w:tcPr>
          <w:p w14:paraId="25540170" w14:textId="77777777" w:rsidR="00EE086F" w:rsidRPr="00103B66" w:rsidRDefault="00EE086F" w:rsidP="003B50F9">
            <w:pPr>
              <w:ind w:right="144"/>
              <w:rPr>
                <w:b/>
              </w:rPr>
            </w:pPr>
            <w:r w:rsidRPr="00103B66">
              <w:rPr>
                <w:b/>
              </w:rPr>
              <w:t>Author(s)/Contributors(s):</w:t>
            </w:r>
          </w:p>
          <w:p w14:paraId="22C7E4DB" w14:textId="77777777" w:rsidR="00EE086F" w:rsidRPr="00103B66" w:rsidRDefault="00EE086F" w:rsidP="003B50F9">
            <w:pPr>
              <w:ind w:left="144" w:right="144"/>
              <w:rPr>
                <w:bCs/>
                <w:iCs/>
              </w:rPr>
            </w:pPr>
            <w:r w:rsidRPr="00103B66">
              <w:rPr>
                <w:bCs/>
                <w:iCs/>
              </w:rPr>
              <w:t>Jameson Dempsey</w:t>
            </w:r>
          </w:p>
          <w:p w14:paraId="69A35DC1" w14:textId="77777777" w:rsidR="00EE086F" w:rsidRPr="00103B66" w:rsidRDefault="00EE086F" w:rsidP="003B50F9">
            <w:pPr>
              <w:ind w:left="144" w:right="144"/>
              <w:rPr>
                <w:bCs/>
                <w:iCs/>
              </w:rPr>
            </w:pPr>
            <w:r w:rsidRPr="00103B66">
              <w:rPr>
                <w:bCs/>
                <w:iCs/>
              </w:rPr>
              <w:t>SpaceX</w:t>
            </w:r>
          </w:p>
          <w:p w14:paraId="3B5097CB" w14:textId="77777777" w:rsidR="00EE086F" w:rsidRPr="00103B66" w:rsidRDefault="00EE086F" w:rsidP="003B50F9">
            <w:pPr>
              <w:ind w:left="144" w:right="144"/>
              <w:rPr>
                <w:bCs/>
                <w:iCs/>
              </w:rPr>
            </w:pPr>
          </w:p>
          <w:p w14:paraId="1DDC290E" w14:textId="77777777" w:rsidR="00EE086F" w:rsidRPr="00103B66" w:rsidRDefault="00EE086F" w:rsidP="003B50F9">
            <w:pPr>
              <w:ind w:left="144" w:right="144"/>
              <w:rPr>
                <w:bCs/>
                <w:iCs/>
              </w:rPr>
            </w:pPr>
            <w:r w:rsidRPr="00103B66">
              <w:rPr>
                <w:bCs/>
                <w:iCs/>
              </w:rPr>
              <w:t>Zahid Islam</w:t>
            </w:r>
          </w:p>
          <w:p w14:paraId="221FBD8D" w14:textId="77777777" w:rsidR="00EE086F" w:rsidRPr="00103B66" w:rsidRDefault="00EE086F" w:rsidP="003B50F9">
            <w:pPr>
              <w:ind w:left="144" w:right="144"/>
              <w:rPr>
                <w:bCs/>
                <w:iCs/>
              </w:rPr>
            </w:pPr>
            <w:r w:rsidRPr="00103B66">
              <w:rPr>
                <w:bCs/>
                <w:iCs/>
              </w:rPr>
              <w:t>SpaceX</w:t>
            </w:r>
          </w:p>
          <w:p w14:paraId="36B79E4B" w14:textId="77777777" w:rsidR="00EE086F" w:rsidRPr="00103B66" w:rsidRDefault="00EE086F" w:rsidP="003B50F9">
            <w:pPr>
              <w:ind w:left="144" w:right="144"/>
              <w:rPr>
                <w:bCs/>
                <w:iCs/>
              </w:rPr>
            </w:pPr>
          </w:p>
          <w:p w14:paraId="3D407571" w14:textId="77777777" w:rsidR="00EE086F" w:rsidRPr="00103B66" w:rsidRDefault="00EE086F" w:rsidP="003B50F9">
            <w:pPr>
              <w:ind w:left="144" w:right="144"/>
              <w:rPr>
                <w:bCs/>
                <w:iCs/>
              </w:rPr>
            </w:pPr>
            <w:r w:rsidRPr="00103B66">
              <w:rPr>
                <w:bCs/>
                <w:iCs/>
              </w:rPr>
              <w:t>Brett Tarnutzer</w:t>
            </w:r>
          </w:p>
          <w:p w14:paraId="6CE653DA" w14:textId="77777777" w:rsidR="00EE086F" w:rsidRPr="00103B66" w:rsidRDefault="00EE086F" w:rsidP="003B50F9">
            <w:pPr>
              <w:ind w:left="144" w:right="144"/>
              <w:rPr>
                <w:bCs/>
                <w:iCs/>
              </w:rPr>
            </w:pPr>
            <w:r w:rsidRPr="00103B66">
              <w:rPr>
                <w:bCs/>
                <w:iCs/>
              </w:rPr>
              <w:t>SpaceX</w:t>
            </w:r>
          </w:p>
          <w:p w14:paraId="5B2BD04C" w14:textId="77777777" w:rsidR="00EE086F" w:rsidRPr="00103B66" w:rsidRDefault="00EE086F" w:rsidP="003B50F9">
            <w:pPr>
              <w:ind w:left="144" w:right="144"/>
              <w:rPr>
                <w:bCs/>
                <w:iCs/>
              </w:rPr>
            </w:pPr>
          </w:p>
          <w:p w14:paraId="3AE2E86C" w14:textId="77777777" w:rsidR="00EE086F" w:rsidRPr="00103B66" w:rsidRDefault="00EE086F" w:rsidP="003B50F9">
            <w:pPr>
              <w:ind w:left="144" w:right="144"/>
              <w:rPr>
                <w:bCs/>
                <w:iCs/>
              </w:rPr>
            </w:pPr>
            <w:r w:rsidRPr="00103B66">
              <w:rPr>
                <w:bCs/>
                <w:iCs/>
              </w:rPr>
              <w:t>Pascale Dumit</w:t>
            </w:r>
          </w:p>
          <w:p w14:paraId="2DFB57E5" w14:textId="77777777" w:rsidR="00EE086F" w:rsidRPr="00103B66" w:rsidRDefault="00EE086F" w:rsidP="003B50F9">
            <w:pPr>
              <w:ind w:left="144" w:right="144"/>
              <w:rPr>
                <w:bCs/>
                <w:iCs/>
              </w:rPr>
            </w:pPr>
            <w:r w:rsidRPr="00103B66">
              <w:rPr>
                <w:bCs/>
                <w:iCs/>
              </w:rPr>
              <w:t>T-Mobile</w:t>
            </w:r>
          </w:p>
          <w:p w14:paraId="1E67ABCF" w14:textId="77777777" w:rsidR="00EE086F" w:rsidRPr="00103B66" w:rsidRDefault="00EE086F" w:rsidP="003B50F9">
            <w:pPr>
              <w:ind w:right="144"/>
              <w:rPr>
                <w:bCs/>
                <w:iCs/>
              </w:rPr>
            </w:pPr>
          </w:p>
        </w:tc>
        <w:tc>
          <w:tcPr>
            <w:tcW w:w="4826" w:type="dxa"/>
            <w:tcBorders>
              <w:right w:val="double" w:sz="6" w:space="0" w:color="auto"/>
            </w:tcBorders>
          </w:tcPr>
          <w:p w14:paraId="0A36DFD9" w14:textId="77777777" w:rsidR="00EE086F" w:rsidRPr="00103B66" w:rsidRDefault="00EE086F" w:rsidP="003B50F9">
            <w:pPr>
              <w:ind w:right="144"/>
              <w:rPr>
                <w:b/>
                <w:bCs/>
                <w:lang w:val="fr-FR"/>
              </w:rPr>
            </w:pPr>
          </w:p>
          <w:p w14:paraId="76362B6C" w14:textId="77777777" w:rsidR="00EE086F" w:rsidRPr="00103B66" w:rsidRDefault="00EE086F" w:rsidP="003B50F9">
            <w:pPr>
              <w:ind w:right="144"/>
              <w:rPr>
                <w:bCs/>
                <w:lang w:val="fr-FR"/>
              </w:rPr>
            </w:pPr>
            <w:r w:rsidRPr="00103B66">
              <w:rPr>
                <w:bCs/>
                <w:lang w:val="fr-FR"/>
              </w:rPr>
              <w:t xml:space="preserve">Email:  </w:t>
            </w:r>
            <w:hyperlink r:id="rId8" w:history="1">
              <w:r w:rsidRPr="00103B66">
                <w:rPr>
                  <w:rStyle w:val="Hyperlink"/>
                  <w:bCs/>
                  <w:lang w:val="fr-FR"/>
                </w:rPr>
                <w:t>Jameson.Dempsey@spacex.com</w:t>
              </w:r>
            </w:hyperlink>
            <w:r w:rsidRPr="00103B66">
              <w:rPr>
                <w:bCs/>
                <w:lang w:val="fr-FR"/>
              </w:rPr>
              <w:t xml:space="preserve"> </w:t>
            </w:r>
            <w:r w:rsidRPr="00103B66">
              <w:rPr>
                <w:bCs/>
                <w:lang w:val="fr-FR"/>
              </w:rPr>
              <w:br/>
              <w:t xml:space="preserve">Phone:  </w:t>
            </w:r>
          </w:p>
          <w:p w14:paraId="172CB2CA" w14:textId="77777777" w:rsidR="00EE086F" w:rsidRPr="00103B66" w:rsidRDefault="00EE086F" w:rsidP="003B50F9">
            <w:pPr>
              <w:ind w:right="144"/>
              <w:rPr>
                <w:bCs/>
                <w:lang w:val="fr-FR"/>
              </w:rPr>
            </w:pPr>
          </w:p>
          <w:p w14:paraId="28D3C03B" w14:textId="77777777" w:rsidR="00EE086F" w:rsidRPr="00103B66" w:rsidRDefault="00EE086F" w:rsidP="003B50F9">
            <w:pPr>
              <w:ind w:right="144"/>
              <w:rPr>
                <w:bCs/>
                <w:lang w:val="fr-FR"/>
              </w:rPr>
            </w:pPr>
            <w:r w:rsidRPr="00103B66">
              <w:rPr>
                <w:bCs/>
                <w:lang w:val="fr-FR"/>
              </w:rPr>
              <w:t xml:space="preserve">Email:  </w:t>
            </w:r>
            <w:hyperlink r:id="rId9" w:history="1">
              <w:r w:rsidRPr="00103B66">
                <w:rPr>
                  <w:rStyle w:val="Hyperlink"/>
                  <w:bCs/>
                  <w:lang w:val="fr-FR"/>
                </w:rPr>
                <w:t>km.islam@spacex.com</w:t>
              </w:r>
            </w:hyperlink>
            <w:r w:rsidRPr="00103B66">
              <w:rPr>
                <w:bCs/>
                <w:lang w:val="fr-FR"/>
              </w:rPr>
              <w:t xml:space="preserve"> </w:t>
            </w:r>
            <w:r w:rsidRPr="00103B66">
              <w:rPr>
                <w:bCs/>
                <w:lang w:val="fr-FR"/>
              </w:rPr>
              <w:br/>
              <w:t xml:space="preserve">Phone:  </w:t>
            </w:r>
          </w:p>
          <w:p w14:paraId="5E8270E5" w14:textId="77777777" w:rsidR="00EE086F" w:rsidRPr="00103B66" w:rsidRDefault="00EE086F" w:rsidP="003B50F9">
            <w:pPr>
              <w:ind w:right="144"/>
              <w:rPr>
                <w:bCs/>
                <w:lang w:val="fr-FR"/>
              </w:rPr>
            </w:pPr>
          </w:p>
          <w:p w14:paraId="4D31FCBF" w14:textId="77777777" w:rsidR="00EE086F" w:rsidRPr="00103B66" w:rsidRDefault="00EE086F" w:rsidP="003B50F9">
            <w:pPr>
              <w:ind w:right="144"/>
              <w:rPr>
                <w:bCs/>
                <w:lang w:val="fr-FR"/>
              </w:rPr>
            </w:pPr>
            <w:r w:rsidRPr="00103B66">
              <w:rPr>
                <w:bCs/>
                <w:lang w:val="fr-FR"/>
              </w:rPr>
              <w:t xml:space="preserve">Email:  </w:t>
            </w:r>
            <w:hyperlink r:id="rId10" w:history="1">
              <w:r w:rsidRPr="00103B66">
                <w:rPr>
                  <w:rStyle w:val="Hyperlink"/>
                  <w:bCs/>
                  <w:lang w:val="fr-FR"/>
                </w:rPr>
                <w:t>brett.tarnutzer@spacex.com</w:t>
              </w:r>
            </w:hyperlink>
            <w:r w:rsidRPr="00103B66">
              <w:rPr>
                <w:bCs/>
                <w:lang w:val="fr-FR"/>
              </w:rPr>
              <w:t xml:space="preserve"> </w:t>
            </w:r>
            <w:r w:rsidRPr="00103B66">
              <w:rPr>
                <w:bCs/>
                <w:lang w:val="fr-FR"/>
              </w:rPr>
              <w:br/>
              <w:t xml:space="preserve">Phone:  </w:t>
            </w:r>
          </w:p>
          <w:p w14:paraId="11BA1962" w14:textId="77777777" w:rsidR="00EE086F" w:rsidRPr="00103B66" w:rsidRDefault="00EE086F" w:rsidP="003B50F9">
            <w:pPr>
              <w:ind w:right="144"/>
              <w:rPr>
                <w:bCs/>
                <w:lang w:val="fr-FR"/>
              </w:rPr>
            </w:pPr>
          </w:p>
          <w:p w14:paraId="2B6C90F4" w14:textId="77777777" w:rsidR="00EE086F" w:rsidRPr="00103B66" w:rsidRDefault="00EE086F" w:rsidP="003B50F9">
            <w:pPr>
              <w:ind w:right="144"/>
              <w:rPr>
                <w:bCs/>
                <w:lang w:val="fr-FR"/>
              </w:rPr>
            </w:pPr>
            <w:r w:rsidRPr="00103B66">
              <w:rPr>
                <w:bCs/>
                <w:lang w:val="fr-FR"/>
              </w:rPr>
              <w:t xml:space="preserve">Email:  </w:t>
            </w:r>
            <w:hyperlink r:id="rId11" w:history="1">
              <w:r w:rsidRPr="00103B66">
                <w:rPr>
                  <w:rStyle w:val="Hyperlink"/>
                  <w:bCs/>
                  <w:lang w:val="fr-FR"/>
                </w:rPr>
                <w:t>Pascale.Dumit@T-Mobile.com</w:t>
              </w:r>
            </w:hyperlink>
            <w:r w:rsidRPr="00103B66">
              <w:rPr>
                <w:bCs/>
                <w:lang w:val="fr-FR"/>
              </w:rPr>
              <w:t xml:space="preserve"> </w:t>
            </w:r>
          </w:p>
          <w:p w14:paraId="7F01BDFF" w14:textId="77777777" w:rsidR="00EE086F" w:rsidRPr="00103B66" w:rsidRDefault="00EE086F" w:rsidP="003B50F9">
            <w:pPr>
              <w:ind w:right="144"/>
              <w:rPr>
                <w:bCs/>
                <w:lang w:val="fr-FR"/>
              </w:rPr>
            </w:pPr>
            <w:r w:rsidRPr="00103B66">
              <w:rPr>
                <w:bCs/>
                <w:lang w:val="fr-FR"/>
              </w:rPr>
              <w:t xml:space="preserve">Phone:  </w:t>
            </w:r>
          </w:p>
          <w:p w14:paraId="00E2EC48" w14:textId="77777777" w:rsidR="00EE086F" w:rsidRPr="00103B66" w:rsidRDefault="00EE086F" w:rsidP="003B50F9">
            <w:pPr>
              <w:ind w:right="144"/>
              <w:rPr>
                <w:bCs/>
                <w:lang w:val="fr-FR"/>
              </w:rPr>
            </w:pPr>
          </w:p>
        </w:tc>
      </w:tr>
      <w:tr w:rsidR="00EE086F" w:rsidRPr="00103B66" w14:paraId="014DC1DF" w14:textId="77777777" w:rsidTr="003B50F9">
        <w:trPr>
          <w:trHeight w:val="541"/>
        </w:trPr>
        <w:tc>
          <w:tcPr>
            <w:tcW w:w="9393" w:type="dxa"/>
            <w:gridSpan w:val="2"/>
            <w:tcBorders>
              <w:left w:val="double" w:sz="6" w:space="0" w:color="auto"/>
              <w:right w:val="double" w:sz="6" w:space="0" w:color="auto"/>
            </w:tcBorders>
          </w:tcPr>
          <w:p w14:paraId="3D4C9168" w14:textId="77777777" w:rsidR="00EE086F" w:rsidRPr="00103B66" w:rsidRDefault="00EE086F" w:rsidP="003B50F9">
            <w:pPr>
              <w:spacing w:after="120"/>
              <w:ind w:right="144"/>
              <w:rPr>
                <w:bCs/>
              </w:rPr>
            </w:pPr>
            <w:r w:rsidRPr="00103B66">
              <w:rPr>
                <w:b/>
              </w:rPr>
              <w:t xml:space="preserve">Purpose/Objective: </w:t>
            </w:r>
            <w:r w:rsidRPr="00103B66">
              <w:rPr>
                <w:bCs/>
              </w:rPr>
              <w:t>Continue the work under WRC-27 Agenda Item 1.13 and contribute to Annex 7 of the last 4C’s chair report.</w:t>
            </w:r>
          </w:p>
          <w:p w14:paraId="3D7309DA" w14:textId="77777777" w:rsidR="00EE086F" w:rsidRPr="00103B66" w:rsidRDefault="00EE086F" w:rsidP="003B50F9">
            <w:pPr>
              <w:spacing w:after="120"/>
              <w:ind w:right="144"/>
            </w:pPr>
          </w:p>
        </w:tc>
      </w:tr>
      <w:tr w:rsidR="00EE086F" w:rsidRPr="00103B66" w14:paraId="2C761B2D" w14:textId="77777777" w:rsidTr="003B50F9">
        <w:trPr>
          <w:trHeight w:val="1380"/>
        </w:trPr>
        <w:tc>
          <w:tcPr>
            <w:tcW w:w="9393" w:type="dxa"/>
            <w:gridSpan w:val="2"/>
            <w:tcBorders>
              <w:left w:val="double" w:sz="6" w:space="0" w:color="auto"/>
              <w:bottom w:val="single" w:sz="12" w:space="0" w:color="auto"/>
              <w:right w:val="double" w:sz="6" w:space="0" w:color="auto"/>
            </w:tcBorders>
          </w:tcPr>
          <w:p w14:paraId="1F133B0A" w14:textId="77777777" w:rsidR="00EE086F" w:rsidRPr="00103B66" w:rsidRDefault="00EE086F" w:rsidP="003B50F9">
            <w:pPr>
              <w:spacing w:after="120"/>
              <w:ind w:right="144"/>
              <w:rPr>
                <w:bCs/>
              </w:rPr>
            </w:pPr>
            <w:r w:rsidRPr="00103B66">
              <w:rPr>
                <w:b/>
              </w:rPr>
              <w:t>Abstract:</w:t>
            </w:r>
            <w:r w:rsidRPr="00103B66">
              <w:rPr>
                <w:bCs/>
              </w:rPr>
              <w:t xml:space="preserve">    The proposed U.S. contribution provides edits to the current 4C Working Doc on AI 1.13.</w:t>
            </w:r>
          </w:p>
          <w:p w14:paraId="3FCCBCDC" w14:textId="77777777" w:rsidR="00EE086F" w:rsidRPr="00103B66" w:rsidRDefault="00EE086F" w:rsidP="003B50F9">
            <w:pPr>
              <w:tabs>
                <w:tab w:val="left" w:pos="794"/>
                <w:tab w:val="left" w:pos="1191"/>
                <w:tab w:val="left" w:pos="1588"/>
                <w:tab w:val="left" w:pos="1985"/>
              </w:tabs>
              <w:suppressAutoHyphens/>
              <w:rPr>
                <w:bCs/>
              </w:rPr>
            </w:pPr>
          </w:p>
        </w:tc>
      </w:tr>
    </w:tbl>
    <w:p w14:paraId="7E2D1D8F" w14:textId="5F69EDF9" w:rsidR="001E75CE" w:rsidRDefault="001E75CE"/>
    <w:p w14:paraId="7DDB4E3B" w14:textId="77777777" w:rsidR="001E75CE" w:rsidRDefault="001E75CE">
      <w:pPr>
        <w:tabs>
          <w:tab w:val="clear" w:pos="1134"/>
          <w:tab w:val="clear" w:pos="1871"/>
          <w:tab w:val="clear" w:pos="2268"/>
        </w:tabs>
        <w:overflowPunct/>
        <w:autoSpaceDE/>
        <w:autoSpaceDN/>
        <w:adjustRightInd/>
        <w:spacing w:before="0"/>
        <w:textAlignment w:val="auto"/>
      </w:pPr>
      <w:r>
        <w:br w:type="page"/>
      </w:r>
    </w:p>
    <w:p w14:paraId="368E5767" w14:textId="00DFAF8D" w:rsidR="001E75CE" w:rsidRDefault="001E75CE"/>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E75CE" w:rsidRPr="00103B66" w14:paraId="3E40FA18" w14:textId="77777777" w:rsidTr="003B50F9">
        <w:trPr>
          <w:cantSplit/>
        </w:trPr>
        <w:tc>
          <w:tcPr>
            <w:tcW w:w="6487" w:type="dxa"/>
            <w:vAlign w:val="center"/>
          </w:tcPr>
          <w:p w14:paraId="0DBBD43A" w14:textId="77777777" w:rsidR="001E75CE" w:rsidRPr="00103B66" w:rsidRDefault="001E75CE" w:rsidP="003B50F9">
            <w:pPr>
              <w:shd w:val="solid" w:color="FFFFFF" w:fill="FFFFFF"/>
              <w:rPr>
                <w:rFonts w:ascii="Verdana" w:hAnsi="Verdana" w:cs="Times New Roman Bold"/>
                <w:b/>
                <w:bCs/>
                <w:sz w:val="26"/>
                <w:szCs w:val="26"/>
              </w:rPr>
            </w:pPr>
            <w:r w:rsidRPr="00103B66">
              <w:rPr>
                <w:rFonts w:ascii="Verdana" w:hAnsi="Verdana" w:cs="Times New Roman Bold"/>
                <w:b/>
                <w:bCs/>
                <w:sz w:val="26"/>
                <w:szCs w:val="26"/>
              </w:rPr>
              <w:t>Radiocommunication Study Groups</w:t>
            </w:r>
          </w:p>
        </w:tc>
        <w:tc>
          <w:tcPr>
            <w:tcW w:w="3402" w:type="dxa"/>
          </w:tcPr>
          <w:p w14:paraId="79C96552" w14:textId="77777777" w:rsidR="001E75CE" w:rsidRPr="00103B66" w:rsidRDefault="001E75CE" w:rsidP="003B50F9">
            <w:pPr>
              <w:shd w:val="solid" w:color="FFFFFF" w:fill="FFFFFF"/>
              <w:spacing w:line="240" w:lineRule="atLeast"/>
            </w:pPr>
            <w:r w:rsidRPr="00103B66">
              <w:rPr>
                <w:noProof/>
                <w:lang w:eastAsia="en-GB"/>
              </w:rPr>
              <w:drawing>
                <wp:inline distT="0" distB="0" distL="0" distR="0" wp14:anchorId="01BD3119" wp14:editId="75EC1BBF">
                  <wp:extent cx="765175" cy="765175"/>
                  <wp:effectExtent l="0" t="0" r="0" b="0"/>
                  <wp:docPr id="452797777"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1E75CE" w:rsidRPr="00103B66" w14:paraId="5F953A04" w14:textId="77777777" w:rsidTr="003B50F9">
        <w:trPr>
          <w:cantSplit/>
        </w:trPr>
        <w:tc>
          <w:tcPr>
            <w:tcW w:w="6487" w:type="dxa"/>
            <w:tcBorders>
              <w:bottom w:val="single" w:sz="12" w:space="0" w:color="auto"/>
            </w:tcBorders>
          </w:tcPr>
          <w:p w14:paraId="5DC73592" w14:textId="77777777" w:rsidR="001E75CE" w:rsidRPr="00103B66" w:rsidRDefault="001E75CE" w:rsidP="003B50F9">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3E5F0D7D" w14:textId="77777777" w:rsidR="001E75CE" w:rsidRPr="00103B66" w:rsidRDefault="001E75CE" w:rsidP="003B50F9">
            <w:pPr>
              <w:shd w:val="solid" w:color="FFFFFF" w:fill="FFFFFF"/>
              <w:spacing w:after="48" w:line="240" w:lineRule="atLeast"/>
              <w:rPr>
                <w:sz w:val="22"/>
                <w:szCs w:val="22"/>
              </w:rPr>
            </w:pPr>
          </w:p>
        </w:tc>
      </w:tr>
      <w:tr w:rsidR="001E75CE" w:rsidRPr="00103B66" w14:paraId="5D7D2C2D" w14:textId="77777777" w:rsidTr="003B50F9">
        <w:trPr>
          <w:cantSplit/>
        </w:trPr>
        <w:tc>
          <w:tcPr>
            <w:tcW w:w="6487" w:type="dxa"/>
            <w:tcBorders>
              <w:top w:val="single" w:sz="12" w:space="0" w:color="auto"/>
            </w:tcBorders>
          </w:tcPr>
          <w:p w14:paraId="7ADFA1D6" w14:textId="77777777" w:rsidR="001E75CE" w:rsidRPr="00103B66" w:rsidRDefault="001E75CE" w:rsidP="003B50F9">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70508EA4" w14:textId="77777777" w:rsidR="001E75CE" w:rsidRPr="00103B66" w:rsidRDefault="001E75CE" w:rsidP="003B50F9">
            <w:pPr>
              <w:shd w:val="solid" w:color="FFFFFF" w:fill="FFFFFF"/>
              <w:spacing w:after="48" w:line="240" w:lineRule="atLeast"/>
            </w:pPr>
          </w:p>
        </w:tc>
      </w:tr>
      <w:tr w:rsidR="001E75CE" w:rsidRPr="00103B66" w14:paraId="1643CE8B" w14:textId="77777777" w:rsidTr="003B50F9">
        <w:trPr>
          <w:cantSplit/>
        </w:trPr>
        <w:tc>
          <w:tcPr>
            <w:tcW w:w="6487" w:type="dxa"/>
            <w:vMerge w:val="restart"/>
          </w:tcPr>
          <w:p w14:paraId="2614AB44" w14:textId="77777777" w:rsidR="001E75CE" w:rsidRPr="00103B66" w:rsidRDefault="001E75CE" w:rsidP="003B50F9">
            <w:pPr>
              <w:shd w:val="solid" w:color="FFFFFF" w:fill="FFFFFF"/>
              <w:spacing w:after="240"/>
              <w:ind w:left="1134" w:hanging="1134"/>
              <w:rPr>
                <w:rFonts w:ascii="Verdana" w:hAnsi="Verdana"/>
                <w:sz w:val="20"/>
              </w:rPr>
            </w:pPr>
            <w:r w:rsidRPr="00103B66">
              <w:rPr>
                <w:rFonts w:ascii="Verdana" w:hAnsi="Verdana"/>
                <w:sz w:val="20"/>
              </w:rPr>
              <w:t>Received:</w:t>
            </w:r>
            <w:r w:rsidRPr="00103B66">
              <w:rPr>
                <w:rFonts w:ascii="Verdana" w:hAnsi="Verdana"/>
                <w:sz w:val="20"/>
              </w:rPr>
              <w:tab/>
              <w:t>TBD October 2024</w:t>
            </w:r>
          </w:p>
          <w:p w14:paraId="01FB1F48" w14:textId="77777777" w:rsidR="001E75CE" w:rsidRPr="00103B66" w:rsidRDefault="001E75CE" w:rsidP="003B50F9">
            <w:pPr>
              <w:shd w:val="solid" w:color="FFFFFF" w:fill="FFFFFF"/>
              <w:spacing w:after="240"/>
              <w:ind w:left="1134" w:hanging="1134"/>
              <w:rPr>
                <w:rFonts w:ascii="Verdana" w:hAnsi="Verdana"/>
                <w:sz w:val="20"/>
              </w:rPr>
            </w:pPr>
            <w:r w:rsidRPr="00103B66">
              <w:rPr>
                <w:rFonts w:ascii="Verdana" w:hAnsi="Verdana"/>
                <w:sz w:val="20"/>
              </w:rPr>
              <w:t>Source:</w:t>
            </w:r>
            <w:r w:rsidRPr="00103B66">
              <w:rPr>
                <w:rFonts w:ascii="Verdana" w:hAnsi="Verdana"/>
                <w:sz w:val="20"/>
              </w:rPr>
              <w:tab/>
              <w:t>Annex 7, WP4C/77</w:t>
            </w:r>
          </w:p>
          <w:p w14:paraId="19EBBCE3" w14:textId="77777777" w:rsidR="001E75CE" w:rsidRPr="00103B66" w:rsidRDefault="001E75CE" w:rsidP="003B50F9">
            <w:pPr>
              <w:shd w:val="solid" w:color="FFFFFF" w:fill="FFFFFF"/>
              <w:spacing w:after="240"/>
              <w:ind w:left="1134" w:hanging="1134"/>
              <w:rPr>
                <w:rFonts w:ascii="Verdana" w:hAnsi="Verdana"/>
                <w:sz w:val="20"/>
              </w:rPr>
            </w:pPr>
            <w:r w:rsidRPr="00103B66">
              <w:rPr>
                <w:rFonts w:ascii="Verdana" w:hAnsi="Verdana"/>
                <w:sz w:val="20"/>
              </w:rPr>
              <w:t>Subject:</w:t>
            </w:r>
            <w:r w:rsidRPr="00103B66">
              <w:rPr>
                <w:rFonts w:ascii="Verdana" w:hAnsi="Verdana"/>
                <w:sz w:val="20"/>
              </w:rPr>
              <w:tab/>
              <w:t>AI 1.13</w:t>
            </w:r>
          </w:p>
        </w:tc>
        <w:tc>
          <w:tcPr>
            <w:tcW w:w="3402" w:type="dxa"/>
          </w:tcPr>
          <w:p w14:paraId="03BA1EFF" w14:textId="6D4E7744" w:rsidR="001E75CE" w:rsidRPr="00103B66" w:rsidRDefault="001E75CE" w:rsidP="003B50F9">
            <w:pPr>
              <w:shd w:val="solid" w:color="FFFFFF" w:fill="FFFFFF"/>
              <w:spacing w:line="240" w:lineRule="atLeast"/>
              <w:rPr>
                <w:rFonts w:ascii="Verdana" w:hAnsi="Verdana"/>
                <w:sz w:val="20"/>
                <w:lang w:eastAsia="zh-CN"/>
              </w:rPr>
            </w:pPr>
            <w:r w:rsidRPr="00103B66">
              <w:rPr>
                <w:rFonts w:ascii="Verdana" w:hAnsi="Verdana"/>
                <w:b/>
                <w:sz w:val="20"/>
                <w:lang w:eastAsia="zh-CN"/>
              </w:rPr>
              <w:t>Document 4C/</w:t>
            </w:r>
            <w:del w:id="2" w:author="Kathyrn Medley" w:date="2024-07-15T09:15:00Z" w16du:dateUtc="2024-07-15T13:15:00Z">
              <w:r w:rsidRPr="00103B66" w:rsidDel="00E5541B">
                <w:rPr>
                  <w:rFonts w:ascii="Verdana" w:hAnsi="Verdana"/>
                  <w:b/>
                  <w:sz w:val="20"/>
                  <w:lang w:eastAsia="zh-CN"/>
                </w:rPr>
                <w:delText>TBD</w:delText>
              </w:r>
            </w:del>
            <w:ins w:id="3" w:author="Kathyrn Medley" w:date="2024-07-15T09:15:00Z" w16du:dateUtc="2024-07-15T13:15:00Z">
              <w:r w:rsidR="00E5541B">
                <w:rPr>
                  <w:rFonts w:ascii="Verdana" w:hAnsi="Verdana"/>
                  <w:b/>
                  <w:sz w:val="20"/>
                  <w:lang w:eastAsia="zh-CN"/>
                </w:rPr>
                <w:t>21</w:t>
              </w:r>
            </w:ins>
            <w:r w:rsidRPr="00103B66">
              <w:rPr>
                <w:rFonts w:ascii="Verdana" w:hAnsi="Verdana"/>
                <w:b/>
                <w:sz w:val="20"/>
                <w:lang w:eastAsia="zh-CN"/>
              </w:rPr>
              <w:t>-E</w:t>
            </w:r>
          </w:p>
        </w:tc>
      </w:tr>
      <w:tr w:rsidR="001E75CE" w:rsidRPr="00103B66" w14:paraId="5EBB5FE8" w14:textId="77777777" w:rsidTr="003B50F9">
        <w:trPr>
          <w:cantSplit/>
        </w:trPr>
        <w:tc>
          <w:tcPr>
            <w:tcW w:w="6487" w:type="dxa"/>
            <w:vMerge/>
          </w:tcPr>
          <w:p w14:paraId="42575CEC" w14:textId="77777777" w:rsidR="001E75CE" w:rsidRPr="00103B66" w:rsidRDefault="001E75CE" w:rsidP="003B50F9">
            <w:pPr>
              <w:spacing w:before="60"/>
              <w:jc w:val="center"/>
              <w:rPr>
                <w:b/>
                <w:smallCaps/>
                <w:sz w:val="32"/>
                <w:lang w:eastAsia="zh-CN"/>
              </w:rPr>
            </w:pPr>
          </w:p>
        </w:tc>
        <w:tc>
          <w:tcPr>
            <w:tcW w:w="3402" w:type="dxa"/>
          </w:tcPr>
          <w:p w14:paraId="2C94ACF1" w14:textId="77777777" w:rsidR="001E75CE" w:rsidRPr="00103B66" w:rsidRDefault="001E75CE" w:rsidP="003B50F9">
            <w:pPr>
              <w:shd w:val="solid" w:color="FFFFFF" w:fill="FFFFFF"/>
              <w:spacing w:line="240" w:lineRule="atLeast"/>
              <w:rPr>
                <w:rFonts w:ascii="Verdana" w:hAnsi="Verdana"/>
                <w:sz w:val="20"/>
                <w:lang w:eastAsia="zh-CN"/>
              </w:rPr>
            </w:pPr>
            <w:r w:rsidRPr="00103B66">
              <w:rPr>
                <w:rFonts w:ascii="Verdana" w:hAnsi="Verdana"/>
                <w:b/>
                <w:sz w:val="20"/>
                <w:lang w:eastAsia="zh-CN"/>
              </w:rPr>
              <w:t>TBD October 2024</w:t>
            </w:r>
          </w:p>
        </w:tc>
      </w:tr>
      <w:tr w:rsidR="001E75CE" w:rsidRPr="00103B66" w14:paraId="13E727D6" w14:textId="77777777" w:rsidTr="003B50F9">
        <w:trPr>
          <w:cantSplit/>
        </w:trPr>
        <w:tc>
          <w:tcPr>
            <w:tcW w:w="6487" w:type="dxa"/>
            <w:vMerge/>
          </w:tcPr>
          <w:p w14:paraId="555B36A0" w14:textId="77777777" w:rsidR="001E75CE" w:rsidRPr="00103B66" w:rsidRDefault="001E75CE" w:rsidP="003B50F9">
            <w:pPr>
              <w:spacing w:before="60"/>
              <w:jc w:val="center"/>
              <w:rPr>
                <w:b/>
                <w:smallCaps/>
                <w:sz w:val="32"/>
                <w:lang w:eastAsia="zh-CN"/>
              </w:rPr>
            </w:pPr>
          </w:p>
        </w:tc>
        <w:tc>
          <w:tcPr>
            <w:tcW w:w="3402" w:type="dxa"/>
          </w:tcPr>
          <w:p w14:paraId="274B6ED2" w14:textId="77777777" w:rsidR="001E75CE" w:rsidRPr="00103B66" w:rsidRDefault="001E75CE" w:rsidP="003B50F9">
            <w:pPr>
              <w:shd w:val="solid" w:color="FFFFFF" w:fill="FFFFFF"/>
              <w:spacing w:line="240" w:lineRule="atLeast"/>
              <w:rPr>
                <w:rFonts w:ascii="Verdana" w:eastAsia="SimSun" w:hAnsi="Verdana"/>
                <w:sz w:val="20"/>
                <w:lang w:eastAsia="zh-CN"/>
              </w:rPr>
            </w:pPr>
            <w:r w:rsidRPr="00103B66">
              <w:rPr>
                <w:rFonts w:ascii="Verdana" w:eastAsia="SimSun" w:hAnsi="Verdana"/>
                <w:b/>
                <w:sz w:val="20"/>
                <w:lang w:eastAsia="zh-CN"/>
              </w:rPr>
              <w:t>English only</w:t>
            </w:r>
          </w:p>
        </w:tc>
      </w:tr>
      <w:tr w:rsidR="001E75CE" w:rsidRPr="00103B66" w14:paraId="03BF44EA" w14:textId="77777777" w:rsidTr="003B50F9">
        <w:trPr>
          <w:cantSplit/>
        </w:trPr>
        <w:tc>
          <w:tcPr>
            <w:tcW w:w="9889" w:type="dxa"/>
            <w:gridSpan w:val="2"/>
          </w:tcPr>
          <w:p w14:paraId="25F00367" w14:textId="77777777" w:rsidR="001E75CE" w:rsidRPr="00103B66" w:rsidRDefault="001E75CE" w:rsidP="003B50F9">
            <w:pPr>
              <w:pStyle w:val="Source"/>
              <w:rPr>
                <w:lang w:eastAsia="zh-CN"/>
              </w:rPr>
            </w:pPr>
            <w:r w:rsidRPr="00103B66">
              <w:rPr>
                <w:bCs/>
              </w:rPr>
              <w:t>United States of America</w:t>
            </w:r>
          </w:p>
        </w:tc>
      </w:tr>
      <w:tr w:rsidR="001E75CE" w:rsidRPr="00103B66" w14:paraId="7200E099" w14:textId="77777777" w:rsidTr="003B50F9">
        <w:trPr>
          <w:cantSplit/>
        </w:trPr>
        <w:tc>
          <w:tcPr>
            <w:tcW w:w="9889" w:type="dxa"/>
            <w:gridSpan w:val="2"/>
          </w:tcPr>
          <w:p w14:paraId="5BC364DA" w14:textId="77777777" w:rsidR="001E75CE" w:rsidRPr="00103B66" w:rsidRDefault="001E75CE" w:rsidP="003B50F9">
            <w:pPr>
              <w:pStyle w:val="Title1"/>
              <w:rPr>
                <w:lang w:eastAsia="zh-CN"/>
              </w:rPr>
            </w:pPr>
            <w:r w:rsidRPr="00103B66">
              <w:rPr>
                <w:bCs/>
              </w:rPr>
              <w:t>Elements for Working Document Toward Supporting WRC27 Agenda Item 1.13</w:t>
            </w:r>
          </w:p>
        </w:tc>
      </w:tr>
      <w:tr w:rsidR="001E75CE" w:rsidRPr="00103B66" w14:paraId="153960FA" w14:textId="77777777" w:rsidTr="003B50F9">
        <w:trPr>
          <w:cantSplit/>
        </w:trPr>
        <w:tc>
          <w:tcPr>
            <w:tcW w:w="9889" w:type="dxa"/>
            <w:gridSpan w:val="2"/>
          </w:tcPr>
          <w:p w14:paraId="26B552E2" w14:textId="77777777" w:rsidR="001E75CE" w:rsidRPr="00103B66" w:rsidRDefault="001E75CE" w:rsidP="003B50F9">
            <w:pPr>
              <w:pStyle w:val="Title1"/>
              <w:rPr>
                <w:lang w:eastAsia="zh-CN"/>
              </w:rPr>
            </w:pPr>
          </w:p>
        </w:tc>
      </w:tr>
    </w:tbl>
    <w:p w14:paraId="554A0520" w14:textId="72A1B17A" w:rsidR="001E75CE" w:rsidRDefault="001E75CE" w:rsidP="001E75CE">
      <w:r w:rsidRPr="00103B66">
        <w:t xml:space="preserve">This contribution provides edits as well as new content to the doc 4C/77 Annex 7. Moreover, the United States propose a re-structuring of the document to ensure </w:t>
      </w:r>
      <w:r>
        <w:t>a better</w:t>
      </w:r>
      <w:r w:rsidRPr="00103B66">
        <w:t xml:space="preserve"> flow of information.</w:t>
      </w:r>
    </w:p>
    <w:p w14:paraId="684A3416" w14:textId="43903D0C" w:rsidR="001E75CE" w:rsidRPr="00103B66" w:rsidRDefault="001E75CE" w:rsidP="001E75CE">
      <w:r>
        <w:t>The United States proposes to use this document as baseline for drafting at the upcoming WP 4C meeting.</w:t>
      </w:r>
    </w:p>
    <w:p w14:paraId="43C4B154" w14:textId="3BAEA8CB" w:rsidR="001E75CE" w:rsidRDefault="001E75CE"/>
    <w:p w14:paraId="0527C0E8" w14:textId="38FE8987" w:rsidR="004E7849" w:rsidRDefault="004E7849" w:rsidP="00CD008B">
      <w:pPr>
        <w:pStyle w:val="EditorsNote"/>
        <w:rPr>
          <w:lang w:eastAsia="zh-CN"/>
        </w:rPr>
      </w:pPr>
      <w:bookmarkStart w:id="4" w:name="recibido"/>
      <w:bookmarkEnd w:id="4"/>
    </w:p>
    <w:p w14:paraId="17EECA13" w14:textId="77777777" w:rsidR="004E7849" w:rsidRDefault="004E7849">
      <w:pPr>
        <w:tabs>
          <w:tab w:val="clear" w:pos="1134"/>
          <w:tab w:val="clear" w:pos="1871"/>
          <w:tab w:val="clear" w:pos="2268"/>
        </w:tabs>
        <w:overflowPunct/>
        <w:autoSpaceDE/>
        <w:autoSpaceDN/>
        <w:adjustRightInd/>
        <w:spacing w:before="0"/>
        <w:textAlignment w:val="auto"/>
        <w:rPr>
          <w:i/>
          <w:iCs/>
          <w:lang w:eastAsia="zh-CN"/>
        </w:rPr>
      </w:pPr>
      <w:r>
        <w:rPr>
          <w:lang w:eastAsia="zh-CN"/>
        </w:rPr>
        <w:br w:type="page"/>
      </w:r>
    </w:p>
    <w:p w14:paraId="209098B5" w14:textId="77777777" w:rsidR="00CD008B" w:rsidRPr="00CD008B" w:rsidRDefault="00CD008B" w:rsidP="00CD008B">
      <w:pPr>
        <w:rPr>
          <w:lang w:val="en-US" w:eastAsia="zh-CN"/>
        </w:rPr>
      </w:pPr>
    </w:p>
    <w:p w14:paraId="692D893C" w14:textId="77777777" w:rsidR="00633A4F" w:rsidRPr="00CD008B" w:rsidRDefault="00633A4F">
      <w:pPr>
        <w:tabs>
          <w:tab w:val="clear" w:pos="1134"/>
          <w:tab w:val="clear" w:pos="1871"/>
          <w:tab w:val="clear" w:pos="2268"/>
        </w:tabs>
        <w:overflowPunct/>
        <w:autoSpaceDE/>
        <w:autoSpaceDN/>
        <w:adjustRightInd/>
        <w:spacing w:before="0"/>
        <w:textAlignment w:val="auto"/>
        <w:rPr>
          <w:lang w:eastAsia="zh-CN"/>
        </w:rPr>
      </w:pPr>
      <w:r w:rsidRPr="00CD008B">
        <w:rPr>
          <w:lang w:eastAsia="zh-CN"/>
        </w:rPr>
        <w:br w:type="page"/>
      </w:r>
    </w:p>
    <w:p w14:paraId="54598081" w14:textId="635F69ED" w:rsidR="00CD008B" w:rsidRPr="00686A38" w:rsidRDefault="00CD008B" w:rsidP="00E5541B">
      <w:pPr>
        <w:pStyle w:val="Headingb"/>
        <w:numPr>
          <w:ilvl w:val="0"/>
          <w:numId w:val="17"/>
        </w:numPr>
      </w:pPr>
      <w:r w:rsidRPr="00686A38">
        <w:lastRenderedPageBreak/>
        <w:t>Introduction</w:t>
      </w:r>
    </w:p>
    <w:p w14:paraId="08A3B47A" w14:textId="77777777" w:rsidR="00CD008B" w:rsidRPr="00686A38" w:rsidRDefault="00CD008B" w:rsidP="00AF23CD">
      <w:pPr>
        <w:rPr>
          <w:lang w:eastAsia="zh-CN"/>
        </w:rPr>
      </w:pPr>
      <w:r w:rsidRPr="00686A38">
        <w:rPr>
          <w:lang w:eastAsia="zh-CN"/>
        </w:rPr>
        <w:t xml:space="preserve">A new agenda item 1.13 was approved at WRC-23 to study possible new allocations to the mobile-satellite service for direct connectivity between space stations and International Mobile Telecommunications (IMT) user equipment to complement terrestrial IMT network coverage in the frequency range between 694/698 MHz and 2.7 GHz, taking into account the IMT frequency arrangements addressed in the most recent version of Recommendation ITU-R M.1036, in accordance with Resolution </w:t>
      </w:r>
      <w:r w:rsidRPr="00686A38">
        <w:rPr>
          <w:b/>
          <w:bCs/>
          <w:lang w:eastAsia="zh-CN"/>
        </w:rPr>
        <w:t>253 (WRC-23)</w:t>
      </w:r>
      <w:r w:rsidRPr="00686A38">
        <w:rPr>
          <w:lang w:eastAsia="zh-CN"/>
        </w:rPr>
        <w:t xml:space="preserve">. The </w:t>
      </w:r>
      <w:r w:rsidRPr="00686A38">
        <w:rPr>
          <w:i/>
          <w:iCs/>
          <w:lang w:eastAsia="zh-CN"/>
        </w:rPr>
        <w:t>resolves</w:t>
      </w:r>
      <w:r w:rsidRPr="00686A38">
        <w:rPr>
          <w:lang w:eastAsia="zh-CN"/>
        </w:rPr>
        <w:t xml:space="preserve"> 2 of this Resolution invites the ITU Radiocommunication Sector to study the spectrum requirements and technical, operational and regulatory matters related to the implementation of the mobile-satellite service (MSS) for direct connectivity to the IMT user equipment to complement the terrestrial IMT network coverage. This report aims to investigate technical and operational matters of MSS for direct connectivity to the IMT user equipment.</w:t>
      </w:r>
    </w:p>
    <w:p w14:paraId="04C178E3" w14:textId="77777777" w:rsidR="00900D53" w:rsidRPr="00686A38" w:rsidRDefault="00900D53">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zh-CN"/>
        </w:rPr>
      </w:pPr>
      <w:r w:rsidRPr="00686A38">
        <w:br w:type="page"/>
      </w:r>
    </w:p>
    <w:p w14:paraId="08740BFB" w14:textId="07A4E41F" w:rsidR="00022DBE" w:rsidRPr="00686A38" w:rsidRDefault="00022DBE" w:rsidP="00E5541B">
      <w:pPr>
        <w:pStyle w:val="Headingb"/>
        <w:numPr>
          <w:ilvl w:val="0"/>
          <w:numId w:val="17"/>
        </w:numPr>
      </w:pPr>
      <w:r w:rsidRPr="00686A38">
        <w:rPr>
          <w:lang w:val="en-US"/>
        </w:rPr>
        <w:t>Definition of Direct-to-device communications and use cases</w:t>
      </w:r>
    </w:p>
    <w:p w14:paraId="1EB17B74" w14:textId="28B32289" w:rsidR="00022DBE" w:rsidRPr="00E5541B" w:rsidRDefault="00022DBE" w:rsidP="00022DBE">
      <w:pPr>
        <w:rPr>
          <w:lang w:val="en-US" w:eastAsia="ja-JP"/>
        </w:rPr>
      </w:pPr>
      <w:r w:rsidRPr="00E5541B">
        <w:rPr>
          <w:lang w:val="en-US" w:eastAsia="ja-JP"/>
        </w:rPr>
        <w:t xml:space="preserve">As described in </w:t>
      </w:r>
      <w:r w:rsidRPr="00E5541B">
        <w:rPr>
          <w:i/>
          <w:iCs/>
          <w:lang w:val="en-US" w:eastAsia="ja-JP"/>
        </w:rPr>
        <w:t>recognizing b)</w:t>
      </w:r>
      <w:r w:rsidR="003F18D7">
        <w:rPr>
          <w:i/>
          <w:iCs/>
          <w:lang w:val="en-US" w:eastAsia="ja-JP"/>
        </w:rPr>
        <w:t xml:space="preserve"> </w:t>
      </w:r>
      <w:r w:rsidR="003F18D7" w:rsidRPr="00E5541B">
        <w:rPr>
          <w:lang w:val="en-US" w:eastAsia="ja-JP"/>
        </w:rPr>
        <w:t>of Res 253</w:t>
      </w:r>
      <w:r w:rsidRPr="00E5541B">
        <w:rPr>
          <w:lang w:val="en-US" w:eastAsia="ja-JP"/>
        </w:rPr>
        <w:t xml:space="preserve">, the envisaged satellite system communicating directly with IMT user equipment utilized in terrestrial IMT networks may provide </w:t>
      </w:r>
      <w:r w:rsidR="003F18D7">
        <w:rPr>
          <w:lang w:val="en-US" w:eastAsia="ja-JP"/>
        </w:rPr>
        <w:t>complementary</w:t>
      </w:r>
      <w:r w:rsidR="00BF4606" w:rsidRPr="00E5541B">
        <w:rPr>
          <w:lang w:val="en-US" w:eastAsia="ja-JP"/>
        </w:rPr>
        <w:t xml:space="preserve"> </w:t>
      </w:r>
      <w:r w:rsidRPr="00E5541B">
        <w:rPr>
          <w:lang w:val="en-US" w:eastAsia="ja-JP"/>
        </w:rPr>
        <w:t xml:space="preserve">coverage for mobile connectivity from space as a part of IMT networks to areas such as high mountains, remote islands and deserts, where </w:t>
      </w:r>
      <w:r w:rsidR="00BF4606" w:rsidRPr="00E5541B">
        <w:rPr>
          <w:lang w:val="en-US" w:eastAsia="ja-JP"/>
        </w:rPr>
        <w:t>it</w:t>
      </w:r>
      <w:r w:rsidRPr="00E5541B">
        <w:rPr>
          <w:lang w:val="en-US" w:eastAsia="ja-JP"/>
        </w:rPr>
        <w:t xml:space="preserve"> </w:t>
      </w:r>
      <w:r w:rsidR="00BF4606" w:rsidRPr="00E5541B">
        <w:rPr>
          <w:lang w:val="en-US" w:eastAsia="ja-JP"/>
        </w:rPr>
        <w:t>may</w:t>
      </w:r>
      <w:r w:rsidRPr="00E5541B">
        <w:rPr>
          <w:lang w:val="en-US" w:eastAsia="ja-JP"/>
        </w:rPr>
        <w:t xml:space="preserve"> not</w:t>
      </w:r>
      <w:r w:rsidR="00BF4606" w:rsidRPr="00E5541B">
        <w:rPr>
          <w:lang w:val="en-US" w:eastAsia="ja-JP"/>
        </w:rPr>
        <w:t xml:space="preserve"> be</w:t>
      </w:r>
      <w:r w:rsidRPr="00E5541B">
        <w:rPr>
          <w:lang w:val="en-US" w:eastAsia="ja-JP"/>
        </w:rPr>
        <w:t xml:space="preserve"> sufficient to deploy terrestrial base stations. In addition, the </w:t>
      </w:r>
      <w:r w:rsidR="00BF4606" w:rsidRPr="00E5541B">
        <w:rPr>
          <w:lang w:val="en-US" w:eastAsia="ja-JP"/>
        </w:rPr>
        <w:t>envisaged satellite</w:t>
      </w:r>
      <w:r w:rsidRPr="00E5541B">
        <w:rPr>
          <w:lang w:val="en-US" w:eastAsia="ja-JP"/>
        </w:rPr>
        <w:t xml:space="preserve"> systems may provide alternative network resilience in case of failure of terrestrial IMT base stations due to unexpected incidents, such as natural disasters and network outages. Please see the Figure 1 below.</w:t>
      </w:r>
    </w:p>
    <w:p w14:paraId="19D9C8D1" w14:textId="77777777" w:rsidR="00022DBE" w:rsidRPr="00E5541B" w:rsidRDefault="00022DBE" w:rsidP="00022DBE">
      <w:pPr>
        <w:pStyle w:val="FigureNo"/>
        <w:rPr>
          <w:lang w:val="en-US" w:eastAsia="ja-JP"/>
        </w:rPr>
      </w:pPr>
      <w:r w:rsidRPr="00E5541B">
        <w:rPr>
          <w:lang w:val="en-US" w:eastAsia="ja-JP"/>
        </w:rPr>
        <w:t>Figure 1</w:t>
      </w:r>
    </w:p>
    <w:p w14:paraId="52F9ABD4" w14:textId="77777777" w:rsidR="00022DBE" w:rsidRPr="00E5541B" w:rsidRDefault="00022DBE" w:rsidP="00022DBE">
      <w:pPr>
        <w:pStyle w:val="Figure"/>
        <w:rPr>
          <w:lang w:val="en-US" w:eastAsia="ja-JP"/>
        </w:rPr>
      </w:pPr>
      <w:r w:rsidRPr="00E5541B">
        <w:drawing>
          <wp:inline distT="0" distB="0" distL="0" distR="0" wp14:anchorId="34EDA3CE" wp14:editId="1BB1D441">
            <wp:extent cx="6084000" cy="3062178"/>
            <wp:effectExtent l="0" t="0" r="6985" b="0"/>
            <wp:docPr id="1230318687"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84000" cy="3062178"/>
                    </a:xfrm>
                    <a:prstGeom prst="rect">
                      <a:avLst/>
                    </a:prstGeom>
                    <a:noFill/>
                    <a:ln>
                      <a:noFill/>
                    </a:ln>
                  </pic:spPr>
                </pic:pic>
              </a:graphicData>
            </a:graphic>
          </wp:inline>
        </w:drawing>
      </w:r>
    </w:p>
    <w:p w14:paraId="4F41BCCE" w14:textId="3B7CE11B" w:rsidR="00022DBE" w:rsidRPr="00E5541B" w:rsidRDefault="00022DBE" w:rsidP="00022DBE">
      <w:pPr>
        <w:pStyle w:val="Normalaftertitle"/>
        <w:rPr>
          <w:rStyle w:val="ui-provider"/>
        </w:rPr>
      </w:pPr>
      <w:r w:rsidRPr="00E5541B">
        <w:rPr>
          <w:rStyle w:val="ui-provider"/>
        </w:rPr>
        <w:t xml:space="preserve">The </w:t>
      </w:r>
      <w:r w:rsidR="00025AA4" w:rsidRPr="00E5541B">
        <w:rPr>
          <w:rStyle w:val="ui-provider"/>
        </w:rPr>
        <w:t>envisaged satellite</w:t>
      </w:r>
      <w:r w:rsidRPr="00E5541B">
        <w:rPr>
          <w:rStyle w:val="ui-provider"/>
        </w:rPr>
        <w:t xml:space="preserve"> system to be considered in this agenda item is characterized as:</w:t>
      </w:r>
    </w:p>
    <w:p w14:paraId="27F50E0B" w14:textId="1EFA6499" w:rsidR="00022DBE" w:rsidRPr="00E5541B" w:rsidRDefault="00022DBE" w:rsidP="00022DBE">
      <w:pPr>
        <w:pStyle w:val="enumlev1"/>
      </w:pPr>
      <w:proofErr w:type="spellStart"/>
      <w:r w:rsidRPr="00E5541B">
        <w:t>i</w:t>
      </w:r>
      <w:proofErr w:type="spellEnd"/>
      <w:r w:rsidRPr="00E5541B">
        <w:t>)</w:t>
      </w:r>
      <w:r w:rsidRPr="00E5541B">
        <w:tab/>
        <w:t xml:space="preserve">the frequency bands for the </w:t>
      </w:r>
      <w:r w:rsidR="00025AA4" w:rsidRPr="00E5541B">
        <w:t>sate</w:t>
      </w:r>
      <w:r w:rsidR="00920EB9">
        <w:t>l</w:t>
      </w:r>
      <w:r w:rsidR="00025AA4" w:rsidRPr="00E5541B">
        <w:t>lite</w:t>
      </w:r>
      <w:r w:rsidRPr="00E5541B">
        <w:t xml:space="preserve"> system are the same as those for terrestrial IMT networks; and</w:t>
      </w:r>
    </w:p>
    <w:p w14:paraId="7F28825A" w14:textId="77777777" w:rsidR="00022DBE" w:rsidRPr="00E5541B" w:rsidRDefault="00022DBE" w:rsidP="00022DBE">
      <w:pPr>
        <w:pStyle w:val="enumlev1"/>
      </w:pPr>
      <w:r w:rsidRPr="00E5541B">
        <w:t>ii)</w:t>
      </w:r>
      <w:r w:rsidRPr="00E5541B">
        <w:tab/>
        <w:t>the same user equipment as those for terrestrial IMT network is used.</w:t>
      </w:r>
    </w:p>
    <w:p w14:paraId="7D9322FC" w14:textId="0305DC42" w:rsidR="00381FDA" w:rsidRPr="00686A38" w:rsidRDefault="00381FDA" w:rsidP="00381FDA">
      <w:r w:rsidRPr="00686A38">
        <w:t>It is important to clarify how AI 1.13 focuses on direct-to-unmodified IMT user equipment</w:t>
      </w:r>
      <w:r w:rsidR="0065565D">
        <w:t xml:space="preserve"> using IMT bands</w:t>
      </w:r>
      <w:r w:rsidRPr="00686A38">
        <w:t xml:space="preserve">. </w:t>
      </w:r>
      <w:r w:rsidRPr="00E5541B">
        <w:t>This represents a fundamental difference with respect to traditional MSS applications as well as MSS direct-to-modified device applications treated under AI 1.14.</w:t>
      </w:r>
    </w:p>
    <w:p w14:paraId="7E9291FF" w14:textId="77777777" w:rsidR="00686A38" w:rsidRPr="00E5541B" w:rsidRDefault="00686A38" w:rsidP="00686A38">
      <w:pPr>
        <w:rPr>
          <w:b/>
          <w:bCs/>
        </w:rPr>
      </w:pPr>
    </w:p>
    <w:p w14:paraId="2CC35E04" w14:textId="6D372333" w:rsidR="00686A38" w:rsidRPr="00E5541B" w:rsidRDefault="00686A38" w:rsidP="00E5541B">
      <w:pPr>
        <w:pStyle w:val="ListParagraph"/>
        <w:numPr>
          <w:ilvl w:val="0"/>
          <w:numId w:val="17"/>
        </w:numPr>
        <w:ind w:leftChars="0"/>
        <w:rPr>
          <w:b/>
          <w:bCs/>
        </w:rPr>
      </w:pPr>
      <w:r w:rsidRPr="00E5541B">
        <w:rPr>
          <w:b/>
          <w:bCs/>
        </w:rPr>
        <w:t>Candidate Bands for Study</w:t>
      </w:r>
    </w:p>
    <w:p w14:paraId="5DFA81EA" w14:textId="77777777" w:rsidR="00686A38" w:rsidRPr="00E5541B" w:rsidRDefault="00686A38" w:rsidP="00686A38">
      <w:pPr>
        <w:rPr>
          <w:i/>
          <w:iCs/>
        </w:rPr>
      </w:pPr>
    </w:p>
    <w:p w14:paraId="6E56CC44" w14:textId="77777777" w:rsidR="00686A38" w:rsidRPr="00E5541B" w:rsidRDefault="00686A38" w:rsidP="00686A38">
      <w:pPr>
        <w:jc w:val="center"/>
        <w:rPr>
          <w:b/>
        </w:rPr>
      </w:pPr>
      <w:r w:rsidRPr="00E5541B">
        <w:rPr>
          <w:b/>
        </w:rPr>
        <w:t>FDD Frequency plan</w:t>
      </w:r>
    </w:p>
    <w:tbl>
      <w:tblPr>
        <w:tblStyle w:val="TableGrid"/>
        <w:tblW w:w="7175" w:type="dxa"/>
        <w:jc w:val="center"/>
        <w:tblLook w:val="04A0" w:firstRow="1" w:lastRow="0" w:firstColumn="1" w:lastColumn="0" w:noHBand="0" w:noVBand="1"/>
      </w:tblPr>
      <w:tblGrid>
        <w:gridCol w:w="2222"/>
        <w:gridCol w:w="2521"/>
        <w:gridCol w:w="2432"/>
      </w:tblGrid>
      <w:tr w:rsidR="00686A38" w:rsidRPr="00686A38" w14:paraId="548DD285"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hideMark/>
          </w:tcPr>
          <w:p w14:paraId="12E739E0" w14:textId="77777777" w:rsidR="00686A38" w:rsidRPr="00E5541B" w:rsidRDefault="00686A38" w:rsidP="003B50F9">
            <w:pPr>
              <w:rPr>
                <w:b/>
              </w:rPr>
            </w:pPr>
            <w:r w:rsidRPr="00E5541B">
              <w:rPr>
                <w:b/>
              </w:rPr>
              <w:t>M.1036 frequency arrangement</w:t>
            </w:r>
          </w:p>
        </w:tc>
        <w:tc>
          <w:tcPr>
            <w:tcW w:w="1757" w:type="pct"/>
            <w:tcBorders>
              <w:top w:val="single" w:sz="4" w:space="0" w:color="auto"/>
              <w:left w:val="single" w:sz="4" w:space="0" w:color="auto"/>
              <w:bottom w:val="single" w:sz="4" w:space="0" w:color="auto"/>
              <w:right w:val="single" w:sz="4" w:space="0" w:color="auto"/>
            </w:tcBorders>
            <w:hideMark/>
          </w:tcPr>
          <w:p w14:paraId="4BA412E0" w14:textId="77777777" w:rsidR="00686A38" w:rsidRPr="00E5541B" w:rsidRDefault="00686A38" w:rsidP="003B50F9">
            <w:pPr>
              <w:rPr>
                <w:b/>
              </w:rPr>
            </w:pPr>
            <w:r w:rsidRPr="00E5541B">
              <w:rPr>
                <w:b/>
              </w:rPr>
              <w:t>Mobile station transmitter</w:t>
            </w:r>
            <w:r w:rsidRPr="00E5541B">
              <w:rPr>
                <w:b/>
              </w:rPr>
              <w:br/>
              <w:t>(MHz)</w:t>
            </w:r>
          </w:p>
        </w:tc>
        <w:tc>
          <w:tcPr>
            <w:tcW w:w="1695" w:type="pct"/>
            <w:tcBorders>
              <w:top w:val="single" w:sz="4" w:space="0" w:color="auto"/>
              <w:left w:val="single" w:sz="4" w:space="0" w:color="auto"/>
              <w:bottom w:val="single" w:sz="4" w:space="0" w:color="auto"/>
              <w:right w:val="single" w:sz="4" w:space="0" w:color="auto"/>
            </w:tcBorders>
            <w:hideMark/>
          </w:tcPr>
          <w:p w14:paraId="707506AB" w14:textId="77777777" w:rsidR="00686A38" w:rsidRPr="00E5541B" w:rsidRDefault="00686A38" w:rsidP="003B50F9">
            <w:pPr>
              <w:rPr>
                <w:b/>
                <w:lang w:val="fr-FR"/>
              </w:rPr>
            </w:pPr>
            <w:r w:rsidRPr="00E5541B">
              <w:rPr>
                <w:b/>
                <w:lang w:val="fr-FR"/>
              </w:rPr>
              <w:t>Base station (</w:t>
            </w:r>
            <w:proofErr w:type="spellStart"/>
            <w:r w:rsidRPr="00E5541B">
              <w:rPr>
                <w:b/>
                <w:lang w:val="fr-FR"/>
              </w:rPr>
              <w:t>space</w:t>
            </w:r>
            <w:proofErr w:type="spellEnd"/>
            <w:r w:rsidRPr="00E5541B">
              <w:rPr>
                <w:b/>
                <w:lang w:val="fr-FR"/>
              </w:rPr>
              <w:t xml:space="preserve"> station) </w:t>
            </w:r>
            <w:proofErr w:type="spellStart"/>
            <w:r w:rsidRPr="00E5541B">
              <w:rPr>
                <w:b/>
                <w:lang w:val="fr-FR"/>
              </w:rPr>
              <w:t>transmitter</w:t>
            </w:r>
            <w:proofErr w:type="spellEnd"/>
            <w:r w:rsidRPr="00E5541B">
              <w:rPr>
                <w:b/>
                <w:lang w:val="fr-FR"/>
              </w:rPr>
              <w:t xml:space="preserve"> </w:t>
            </w:r>
            <w:r w:rsidRPr="00E5541B">
              <w:rPr>
                <w:b/>
              </w:rPr>
              <w:t>(MHz)</w:t>
            </w:r>
          </w:p>
        </w:tc>
      </w:tr>
      <w:tr w:rsidR="00686A38" w:rsidRPr="00686A38" w14:paraId="68789253"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tcPr>
          <w:p w14:paraId="5FD210A8" w14:textId="77777777" w:rsidR="00686A38" w:rsidRPr="00E5541B" w:rsidRDefault="00686A38" w:rsidP="003B50F9">
            <w:r w:rsidRPr="00E5541B">
              <w:t>A1</w:t>
            </w:r>
          </w:p>
        </w:tc>
        <w:tc>
          <w:tcPr>
            <w:tcW w:w="1757" w:type="pct"/>
            <w:tcBorders>
              <w:top w:val="single" w:sz="4" w:space="0" w:color="auto"/>
              <w:left w:val="single" w:sz="4" w:space="0" w:color="auto"/>
              <w:bottom w:val="single" w:sz="4" w:space="0" w:color="auto"/>
              <w:right w:val="single" w:sz="4" w:space="0" w:color="auto"/>
            </w:tcBorders>
          </w:tcPr>
          <w:p w14:paraId="18D5DCCB" w14:textId="77777777" w:rsidR="00686A38" w:rsidRPr="00E5541B" w:rsidRDefault="00686A38" w:rsidP="003B50F9">
            <w:r w:rsidRPr="00E5541B">
              <w:t>824-849</w:t>
            </w:r>
          </w:p>
        </w:tc>
        <w:tc>
          <w:tcPr>
            <w:tcW w:w="1695" w:type="pct"/>
            <w:tcBorders>
              <w:top w:val="single" w:sz="4" w:space="0" w:color="auto"/>
              <w:left w:val="single" w:sz="4" w:space="0" w:color="auto"/>
              <w:bottom w:val="single" w:sz="4" w:space="0" w:color="auto"/>
              <w:right w:val="single" w:sz="4" w:space="0" w:color="auto"/>
            </w:tcBorders>
          </w:tcPr>
          <w:p w14:paraId="5F841077" w14:textId="77777777" w:rsidR="00686A38" w:rsidRPr="00E5541B" w:rsidRDefault="00686A38" w:rsidP="003B50F9">
            <w:r w:rsidRPr="00E5541B">
              <w:t>869-894</w:t>
            </w:r>
          </w:p>
        </w:tc>
      </w:tr>
      <w:tr w:rsidR="00686A38" w:rsidRPr="00686A38" w14:paraId="28923FF8"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hideMark/>
          </w:tcPr>
          <w:p w14:paraId="749265F9" w14:textId="77777777" w:rsidR="00686A38" w:rsidRPr="00E5541B" w:rsidRDefault="00686A38" w:rsidP="003B50F9">
            <w:r w:rsidRPr="00E5541B">
              <w:t>A2</w:t>
            </w:r>
          </w:p>
        </w:tc>
        <w:tc>
          <w:tcPr>
            <w:tcW w:w="1757" w:type="pct"/>
            <w:tcBorders>
              <w:top w:val="single" w:sz="4" w:space="0" w:color="auto"/>
              <w:left w:val="single" w:sz="4" w:space="0" w:color="auto"/>
              <w:bottom w:val="single" w:sz="4" w:space="0" w:color="auto"/>
              <w:right w:val="single" w:sz="4" w:space="0" w:color="auto"/>
            </w:tcBorders>
            <w:hideMark/>
          </w:tcPr>
          <w:p w14:paraId="2F5EE9E9" w14:textId="77777777" w:rsidR="00686A38" w:rsidRPr="00E5541B" w:rsidRDefault="00686A38" w:rsidP="003B50F9">
            <w:r w:rsidRPr="00E5541B">
              <w:t>880-915</w:t>
            </w:r>
          </w:p>
        </w:tc>
        <w:tc>
          <w:tcPr>
            <w:tcW w:w="1695" w:type="pct"/>
            <w:tcBorders>
              <w:top w:val="single" w:sz="4" w:space="0" w:color="auto"/>
              <w:left w:val="single" w:sz="4" w:space="0" w:color="auto"/>
              <w:bottom w:val="single" w:sz="4" w:space="0" w:color="auto"/>
              <w:right w:val="single" w:sz="4" w:space="0" w:color="auto"/>
            </w:tcBorders>
            <w:hideMark/>
          </w:tcPr>
          <w:p w14:paraId="67404B36" w14:textId="77777777" w:rsidR="00686A38" w:rsidRPr="00E5541B" w:rsidRDefault="00686A38" w:rsidP="003B50F9">
            <w:r w:rsidRPr="00E5541B">
              <w:t>925-960</w:t>
            </w:r>
          </w:p>
        </w:tc>
      </w:tr>
      <w:tr w:rsidR="00686A38" w:rsidRPr="00686A38" w14:paraId="2E5B169A"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hideMark/>
          </w:tcPr>
          <w:p w14:paraId="0DACCF69" w14:textId="77777777" w:rsidR="00686A38" w:rsidRPr="00E5541B" w:rsidRDefault="00686A38" w:rsidP="003B50F9">
            <w:r w:rsidRPr="00E5541B">
              <w:lastRenderedPageBreak/>
              <w:t>A3</w:t>
            </w:r>
          </w:p>
        </w:tc>
        <w:tc>
          <w:tcPr>
            <w:tcW w:w="1757" w:type="pct"/>
            <w:tcBorders>
              <w:top w:val="single" w:sz="4" w:space="0" w:color="auto"/>
              <w:left w:val="single" w:sz="4" w:space="0" w:color="auto"/>
              <w:bottom w:val="single" w:sz="4" w:space="0" w:color="auto"/>
              <w:right w:val="single" w:sz="4" w:space="0" w:color="auto"/>
            </w:tcBorders>
            <w:hideMark/>
          </w:tcPr>
          <w:p w14:paraId="399D991B" w14:textId="77777777" w:rsidR="00686A38" w:rsidRPr="00E5541B" w:rsidRDefault="00686A38" w:rsidP="003B50F9">
            <w:r w:rsidRPr="00E5541B">
              <w:t>832-862</w:t>
            </w:r>
          </w:p>
        </w:tc>
        <w:tc>
          <w:tcPr>
            <w:tcW w:w="1695" w:type="pct"/>
            <w:tcBorders>
              <w:top w:val="single" w:sz="4" w:space="0" w:color="auto"/>
              <w:left w:val="single" w:sz="4" w:space="0" w:color="auto"/>
              <w:bottom w:val="single" w:sz="4" w:space="0" w:color="auto"/>
              <w:right w:val="single" w:sz="4" w:space="0" w:color="auto"/>
            </w:tcBorders>
            <w:hideMark/>
          </w:tcPr>
          <w:p w14:paraId="6E076FDB" w14:textId="77777777" w:rsidR="00686A38" w:rsidRPr="00E5541B" w:rsidRDefault="00686A38" w:rsidP="003B50F9">
            <w:r w:rsidRPr="00E5541B">
              <w:t>791-821</w:t>
            </w:r>
          </w:p>
        </w:tc>
      </w:tr>
      <w:tr w:rsidR="00686A38" w:rsidRPr="00686A38" w14:paraId="76FA5850"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tcPr>
          <w:p w14:paraId="777ED71A" w14:textId="77777777" w:rsidR="00686A38" w:rsidRPr="00E5541B" w:rsidRDefault="00686A38" w:rsidP="003B50F9">
            <w:r w:rsidRPr="00E5541B">
              <w:t>A4</w:t>
            </w:r>
          </w:p>
        </w:tc>
        <w:tc>
          <w:tcPr>
            <w:tcW w:w="1757" w:type="pct"/>
            <w:tcBorders>
              <w:top w:val="single" w:sz="4" w:space="0" w:color="auto"/>
              <w:left w:val="single" w:sz="4" w:space="0" w:color="auto"/>
              <w:bottom w:val="single" w:sz="4" w:space="0" w:color="auto"/>
              <w:right w:val="single" w:sz="4" w:space="0" w:color="auto"/>
            </w:tcBorders>
          </w:tcPr>
          <w:p w14:paraId="580EF362" w14:textId="77777777" w:rsidR="00686A38" w:rsidRPr="00E5541B" w:rsidRDefault="00686A38" w:rsidP="003B50F9">
            <w:r w:rsidRPr="00E5541B">
              <w:t xml:space="preserve">698-716 </w:t>
            </w:r>
          </w:p>
          <w:p w14:paraId="509BE904" w14:textId="77777777" w:rsidR="00686A38" w:rsidRPr="00E5541B" w:rsidRDefault="00686A38" w:rsidP="003B50F9">
            <w:r w:rsidRPr="00E5541B">
              <w:t xml:space="preserve">776-793 </w:t>
            </w:r>
          </w:p>
        </w:tc>
        <w:tc>
          <w:tcPr>
            <w:tcW w:w="1695" w:type="pct"/>
            <w:tcBorders>
              <w:top w:val="single" w:sz="4" w:space="0" w:color="auto"/>
              <w:left w:val="single" w:sz="4" w:space="0" w:color="auto"/>
              <w:bottom w:val="single" w:sz="4" w:space="0" w:color="auto"/>
              <w:right w:val="single" w:sz="4" w:space="0" w:color="auto"/>
            </w:tcBorders>
          </w:tcPr>
          <w:p w14:paraId="0847264F" w14:textId="77777777" w:rsidR="00686A38" w:rsidRPr="00E5541B" w:rsidRDefault="00686A38" w:rsidP="003B50F9">
            <w:r w:rsidRPr="00E5541B">
              <w:t xml:space="preserve">728-746 </w:t>
            </w:r>
          </w:p>
          <w:p w14:paraId="2C954EBC" w14:textId="77777777" w:rsidR="00686A38" w:rsidRPr="00E5541B" w:rsidRDefault="00686A38" w:rsidP="003B50F9">
            <w:r w:rsidRPr="00E5541B">
              <w:t xml:space="preserve">746-763 </w:t>
            </w:r>
          </w:p>
        </w:tc>
      </w:tr>
      <w:tr w:rsidR="00686A38" w:rsidRPr="00686A38" w14:paraId="77E9FE36"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hideMark/>
          </w:tcPr>
          <w:p w14:paraId="7D1AE2FB" w14:textId="77777777" w:rsidR="00686A38" w:rsidRPr="00E5541B" w:rsidRDefault="00686A38" w:rsidP="003B50F9">
            <w:r w:rsidRPr="00E5541B">
              <w:t>A5/A7/A8/A9/A11</w:t>
            </w:r>
          </w:p>
        </w:tc>
        <w:tc>
          <w:tcPr>
            <w:tcW w:w="1757" w:type="pct"/>
            <w:tcBorders>
              <w:top w:val="single" w:sz="4" w:space="0" w:color="auto"/>
              <w:left w:val="single" w:sz="4" w:space="0" w:color="auto"/>
              <w:bottom w:val="single" w:sz="4" w:space="0" w:color="auto"/>
              <w:right w:val="single" w:sz="4" w:space="0" w:color="auto"/>
            </w:tcBorders>
            <w:hideMark/>
          </w:tcPr>
          <w:p w14:paraId="0B82A302" w14:textId="77777777" w:rsidR="00686A38" w:rsidRPr="00E5541B" w:rsidRDefault="00686A38" w:rsidP="003B50F9">
            <w:r w:rsidRPr="00E5541B">
              <w:t>698-748</w:t>
            </w:r>
          </w:p>
        </w:tc>
        <w:tc>
          <w:tcPr>
            <w:tcW w:w="1695" w:type="pct"/>
            <w:tcBorders>
              <w:top w:val="single" w:sz="4" w:space="0" w:color="auto"/>
              <w:left w:val="single" w:sz="4" w:space="0" w:color="auto"/>
              <w:bottom w:val="single" w:sz="4" w:space="0" w:color="auto"/>
              <w:right w:val="single" w:sz="4" w:space="0" w:color="auto"/>
            </w:tcBorders>
            <w:hideMark/>
          </w:tcPr>
          <w:p w14:paraId="2DB445E4" w14:textId="77777777" w:rsidR="00686A38" w:rsidRPr="00E5541B" w:rsidRDefault="00686A38" w:rsidP="003B50F9">
            <w:r w:rsidRPr="00E5541B">
              <w:t>753-803</w:t>
            </w:r>
          </w:p>
        </w:tc>
      </w:tr>
      <w:tr w:rsidR="00686A38" w:rsidRPr="00686A38" w14:paraId="1BA6E3B3"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tcPr>
          <w:p w14:paraId="66CA5B45" w14:textId="77777777" w:rsidR="00686A38" w:rsidRPr="00E5541B" w:rsidRDefault="00686A38" w:rsidP="003B50F9">
            <w:r w:rsidRPr="00E5541B">
              <w:t>G2</w:t>
            </w:r>
          </w:p>
        </w:tc>
        <w:tc>
          <w:tcPr>
            <w:tcW w:w="1757" w:type="pct"/>
            <w:tcBorders>
              <w:top w:val="single" w:sz="4" w:space="0" w:color="auto"/>
              <w:left w:val="single" w:sz="4" w:space="0" w:color="auto"/>
              <w:bottom w:val="single" w:sz="4" w:space="0" w:color="auto"/>
              <w:right w:val="single" w:sz="4" w:space="0" w:color="auto"/>
            </w:tcBorders>
          </w:tcPr>
          <w:p w14:paraId="7C1C576E" w14:textId="77777777" w:rsidR="00686A38" w:rsidRPr="00E5541B" w:rsidRDefault="00686A38" w:rsidP="003B50F9">
            <w:r w:rsidRPr="00E5541B">
              <w:t>1427-1470</w:t>
            </w:r>
          </w:p>
        </w:tc>
        <w:tc>
          <w:tcPr>
            <w:tcW w:w="1695" w:type="pct"/>
            <w:tcBorders>
              <w:top w:val="single" w:sz="4" w:space="0" w:color="auto"/>
              <w:left w:val="single" w:sz="4" w:space="0" w:color="auto"/>
              <w:bottom w:val="single" w:sz="4" w:space="0" w:color="auto"/>
              <w:right w:val="single" w:sz="4" w:space="0" w:color="auto"/>
            </w:tcBorders>
          </w:tcPr>
          <w:p w14:paraId="66531058" w14:textId="77777777" w:rsidR="00686A38" w:rsidRPr="00E5541B" w:rsidRDefault="00686A38" w:rsidP="003B50F9">
            <w:r w:rsidRPr="00E5541B">
              <w:t>1475-1518</w:t>
            </w:r>
          </w:p>
        </w:tc>
      </w:tr>
      <w:tr w:rsidR="00686A38" w:rsidRPr="00686A38" w14:paraId="49805646"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hideMark/>
          </w:tcPr>
          <w:p w14:paraId="6C7A1ACC" w14:textId="77777777" w:rsidR="00686A38" w:rsidRPr="00E5541B" w:rsidRDefault="00686A38" w:rsidP="003B50F9">
            <w:r w:rsidRPr="00E5541B">
              <w:t>B1/B4</w:t>
            </w:r>
          </w:p>
        </w:tc>
        <w:tc>
          <w:tcPr>
            <w:tcW w:w="1757" w:type="pct"/>
            <w:tcBorders>
              <w:top w:val="single" w:sz="4" w:space="0" w:color="auto"/>
              <w:left w:val="single" w:sz="4" w:space="0" w:color="auto"/>
              <w:bottom w:val="single" w:sz="4" w:space="0" w:color="auto"/>
              <w:right w:val="single" w:sz="4" w:space="0" w:color="auto"/>
            </w:tcBorders>
            <w:hideMark/>
          </w:tcPr>
          <w:p w14:paraId="2362FCF9" w14:textId="77777777" w:rsidR="00686A38" w:rsidRPr="00E5541B" w:rsidRDefault="00686A38" w:rsidP="003B50F9">
            <w:r w:rsidRPr="00E5541B">
              <w:t>1 920-1 980</w:t>
            </w:r>
          </w:p>
        </w:tc>
        <w:tc>
          <w:tcPr>
            <w:tcW w:w="1695" w:type="pct"/>
            <w:tcBorders>
              <w:top w:val="single" w:sz="4" w:space="0" w:color="auto"/>
              <w:left w:val="single" w:sz="4" w:space="0" w:color="auto"/>
              <w:bottom w:val="single" w:sz="4" w:space="0" w:color="auto"/>
              <w:right w:val="single" w:sz="4" w:space="0" w:color="auto"/>
            </w:tcBorders>
            <w:hideMark/>
          </w:tcPr>
          <w:p w14:paraId="278F8F7C" w14:textId="77777777" w:rsidR="00686A38" w:rsidRPr="00E5541B" w:rsidRDefault="00686A38" w:rsidP="003B50F9">
            <w:r w:rsidRPr="00E5541B">
              <w:t>2 110-2 170</w:t>
            </w:r>
          </w:p>
        </w:tc>
      </w:tr>
      <w:tr w:rsidR="00686A38" w:rsidRPr="00686A38" w14:paraId="3C0427D4"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hideMark/>
          </w:tcPr>
          <w:p w14:paraId="5B7A872E" w14:textId="77777777" w:rsidR="00686A38" w:rsidRPr="00E5541B" w:rsidRDefault="00686A38" w:rsidP="003B50F9">
            <w:r w:rsidRPr="00E5541B">
              <w:t>B2/B4</w:t>
            </w:r>
          </w:p>
        </w:tc>
        <w:tc>
          <w:tcPr>
            <w:tcW w:w="1757" w:type="pct"/>
            <w:tcBorders>
              <w:top w:val="single" w:sz="4" w:space="0" w:color="auto"/>
              <w:left w:val="single" w:sz="4" w:space="0" w:color="auto"/>
              <w:bottom w:val="single" w:sz="4" w:space="0" w:color="auto"/>
              <w:right w:val="single" w:sz="4" w:space="0" w:color="auto"/>
            </w:tcBorders>
            <w:hideMark/>
          </w:tcPr>
          <w:p w14:paraId="06A0E20E" w14:textId="77777777" w:rsidR="00686A38" w:rsidRPr="00E5541B" w:rsidRDefault="00686A38" w:rsidP="003B50F9">
            <w:r w:rsidRPr="00E5541B">
              <w:t>1 710-1 785</w:t>
            </w:r>
          </w:p>
        </w:tc>
        <w:tc>
          <w:tcPr>
            <w:tcW w:w="1695" w:type="pct"/>
            <w:tcBorders>
              <w:top w:val="single" w:sz="4" w:space="0" w:color="auto"/>
              <w:left w:val="single" w:sz="4" w:space="0" w:color="auto"/>
              <w:bottom w:val="single" w:sz="4" w:space="0" w:color="auto"/>
              <w:right w:val="single" w:sz="4" w:space="0" w:color="auto"/>
            </w:tcBorders>
            <w:hideMark/>
          </w:tcPr>
          <w:p w14:paraId="650CED9A" w14:textId="77777777" w:rsidR="00686A38" w:rsidRPr="00E5541B" w:rsidRDefault="00686A38" w:rsidP="003B50F9">
            <w:r w:rsidRPr="00E5541B">
              <w:t>1 805-1 880</w:t>
            </w:r>
          </w:p>
        </w:tc>
      </w:tr>
      <w:tr w:rsidR="00686A38" w:rsidRPr="00686A38" w14:paraId="3F0BB986"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tcPr>
          <w:p w14:paraId="0678C5AA" w14:textId="77777777" w:rsidR="00686A38" w:rsidRPr="00E5541B" w:rsidRDefault="00686A38" w:rsidP="003B50F9">
            <w:r w:rsidRPr="00E5541B">
              <w:t>B3</w:t>
            </w:r>
          </w:p>
        </w:tc>
        <w:tc>
          <w:tcPr>
            <w:tcW w:w="1757" w:type="pct"/>
            <w:tcBorders>
              <w:top w:val="single" w:sz="4" w:space="0" w:color="auto"/>
              <w:left w:val="single" w:sz="4" w:space="0" w:color="auto"/>
              <w:bottom w:val="single" w:sz="4" w:space="0" w:color="auto"/>
              <w:right w:val="single" w:sz="4" w:space="0" w:color="auto"/>
            </w:tcBorders>
          </w:tcPr>
          <w:p w14:paraId="6243AF79" w14:textId="77777777" w:rsidR="00686A38" w:rsidRPr="00E5541B" w:rsidRDefault="00686A38" w:rsidP="003B50F9">
            <w:r w:rsidRPr="00E5541B">
              <w:t>1850-1920</w:t>
            </w:r>
          </w:p>
        </w:tc>
        <w:tc>
          <w:tcPr>
            <w:tcW w:w="1695" w:type="pct"/>
            <w:tcBorders>
              <w:top w:val="single" w:sz="4" w:space="0" w:color="auto"/>
              <w:left w:val="single" w:sz="4" w:space="0" w:color="auto"/>
              <w:bottom w:val="single" w:sz="4" w:space="0" w:color="auto"/>
              <w:right w:val="single" w:sz="4" w:space="0" w:color="auto"/>
            </w:tcBorders>
          </w:tcPr>
          <w:p w14:paraId="59AF8EF2" w14:textId="77777777" w:rsidR="00686A38" w:rsidRPr="00E5541B" w:rsidRDefault="00686A38" w:rsidP="003B50F9">
            <w:r w:rsidRPr="00E5541B">
              <w:t>1930-2000</w:t>
            </w:r>
          </w:p>
        </w:tc>
      </w:tr>
      <w:tr w:rsidR="00686A38" w:rsidRPr="00686A38" w14:paraId="3D357DAD" w14:textId="77777777" w:rsidTr="003B50F9">
        <w:trPr>
          <w:trHeight w:val="20"/>
          <w:jc w:val="center"/>
        </w:trPr>
        <w:tc>
          <w:tcPr>
            <w:tcW w:w="1548" w:type="pct"/>
            <w:tcBorders>
              <w:top w:val="single" w:sz="4" w:space="0" w:color="auto"/>
              <w:left w:val="single" w:sz="4" w:space="0" w:color="auto"/>
              <w:bottom w:val="single" w:sz="4" w:space="0" w:color="auto"/>
              <w:right w:val="single" w:sz="4" w:space="0" w:color="auto"/>
            </w:tcBorders>
            <w:noWrap/>
            <w:hideMark/>
          </w:tcPr>
          <w:p w14:paraId="3FD91AD4" w14:textId="77777777" w:rsidR="00686A38" w:rsidRPr="00E5541B" w:rsidRDefault="00686A38" w:rsidP="003B50F9">
            <w:r w:rsidRPr="00E5541B">
              <w:t>C1</w:t>
            </w:r>
          </w:p>
        </w:tc>
        <w:tc>
          <w:tcPr>
            <w:tcW w:w="1757" w:type="pct"/>
            <w:tcBorders>
              <w:top w:val="single" w:sz="4" w:space="0" w:color="auto"/>
              <w:left w:val="single" w:sz="4" w:space="0" w:color="auto"/>
              <w:bottom w:val="single" w:sz="4" w:space="0" w:color="auto"/>
              <w:right w:val="single" w:sz="4" w:space="0" w:color="auto"/>
            </w:tcBorders>
            <w:hideMark/>
          </w:tcPr>
          <w:p w14:paraId="06E705FE" w14:textId="77777777" w:rsidR="00686A38" w:rsidRPr="00E5541B" w:rsidRDefault="00686A38" w:rsidP="003B50F9">
            <w:r w:rsidRPr="00E5541B">
              <w:t>2 500-2 570</w:t>
            </w:r>
          </w:p>
        </w:tc>
        <w:tc>
          <w:tcPr>
            <w:tcW w:w="1695" w:type="pct"/>
            <w:tcBorders>
              <w:top w:val="single" w:sz="4" w:space="0" w:color="auto"/>
              <w:left w:val="single" w:sz="4" w:space="0" w:color="auto"/>
              <w:bottom w:val="single" w:sz="4" w:space="0" w:color="auto"/>
              <w:right w:val="single" w:sz="4" w:space="0" w:color="auto"/>
            </w:tcBorders>
            <w:hideMark/>
          </w:tcPr>
          <w:p w14:paraId="67DDA5FB" w14:textId="77777777" w:rsidR="00686A38" w:rsidRPr="00E5541B" w:rsidRDefault="00686A38" w:rsidP="003B50F9">
            <w:r w:rsidRPr="00E5541B">
              <w:t>2 620-2 690</w:t>
            </w:r>
          </w:p>
        </w:tc>
      </w:tr>
    </w:tbl>
    <w:p w14:paraId="44A6EE04" w14:textId="77777777" w:rsidR="00022DBE" w:rsidRDefault="00022DBE" w:rsidP="00900D53">
      <w:pPr>
        <w:pStyle w:val="Headingb"/>
      </w:pPr>
    </w:p>
    <w:p w14:paraId="04191EC0" w14:textId="2D99555D" w:rsidR="003F18D7" w:rsidRDefault="003F18D7" w:rsidP="003F18D7">
      <w:pPr>
        <w:rPr>
          <w:lang w:eastAsia="zh-CN"/>
        </w:rPr>
      </w:pPr>
      <w:r>
        <w:rPr>
          <w:lang w:eastAsia="zh-CN"/>
        </w:rPr>
        <w:t>Complete list of sharing studies to be conducted</w:t>
      </w:r>
    </w:p>
    <w:p w14:paraId="1826EE61" w14:textId="73E01470" w:rsidR="003F18D7" w:rsidRPr="00E5541B" w:rsidRDefault="003F18D7" w:rsidP="00E5541B">
      <w:r w:rsidRPr="00E5541B">
        <w:rPr>
          <w:highlight w:val="yellow"/>
          <w:lang w:eastAsia="zh-CN"/>
        </w:rPr>
        <w:t>To be completed for the second draft</w:t>
      </w:r>
    </w:p>
    <w:p w14:paraId="546A6210" w14:textId="77777777" w:rsidR="003F18D7" w:rsidRPr="00E5541B" w:rsidRDefault="003F18D7" w:rsidP="00E5541B"/>
    <w:p w14:paraId="4A4DE150" w14:textId="68B5DBBD" w:rsidR="00CD008B" w:rsidRPr="00686A38" w:rsidRDefault="00CD008B" w:rsidP="00E5541B">
      <w:pPr>
        <w:pStyle w:val="Headingb"/>
        <w:numPr>
          <w:ilvl w:val="0"/>
          <w:numId w:val="17"/>
        </w:numPr>
      </w:pPr>
      <w:r w:rsidRPr="00686A38">
        <w:t>Technical characteristics</w:t>
      </w:r>
      <w:r w:rsidR="003F18D7" w:rsidRPr="003F18D7">
        <w:t xml:space="preserve"> of systems and networks intended to provide direct connectivity between space stations and </w:t>
      </w:r>
      <w:r w:rsidR="003F18D7">
        <w:t xml:space="preserve">unmodified </w:t>
      </w:r>
      <w:r w:rsidR="003F18D7" w:rsidRPr="003F18D7">
        <w:t>IMT user equipment</w:t>
      </w:r>
    </w:p>
    <w:p w14:paraId="6BF4D166" w14:textId="77777777" w:rsidR="00686A38" w:rsidRPr="00E5541B" w:rsidRDefault="00686A38" w:rsidP="00145673">
      <w:pPr>
        <w:rPr>
          <w:b/>
          <w:bCs/>
        </w:rPr>
      </w:pPr>
    </w:p>
    <w:p w14:paraId="10FE38D2" w14:textId="63809AA3" w:rsidR="00145673" w:rsidRPr="00E5541B" w:rsidRDefault="0065565D" w:rsidP="00145673">
      <w:pPr>
        <w:rPr>
          <w:b/>
          <w:bCs/>
        </w:rPr>
      </w:pPr>
      <w:r>
        <w:rPr>
          <w:b/>
          <w:bCs/>
        </w:rPr>
        <w:t xml:space="preserve">4.1 </w:t>
      </w:r>
      <w:r w:rsidR="00145673" w:rsidRPr="00E5541B">
        <w:rPr>
          <w:b/>
          <w:bCs/>
        </w:rPr>
        <w:t xml:space="preserve">System A </w:t>
      </w:r>
    </w:p>
    <w:p w14:paraId="48C6AA67" w14:textId="77777777" w:rsidR="003F18D7" w:rsidRDefault="003F18D7">
      <w:pPr>
        <w:rPr>
          <w:b/>
          <w:bCs/>
        </w:rPr>
      </w:pPr>
    </w:p>
    <w:p w14:paraId="5CEE182A" w14:textId="24C3C621" w:rsidR="004E5EC5" w:rsidRPr="00E5541B" w:rsidRDefault="0065565D" w:rsidP="00E5541B">
      <w:pPr>
        <w:rPr>
          <w:bCs/>
        </w:rPr>
      </w:pPr>
      <w:r>
        <w:rPr>
          <w:b/>
          <w:bCs/>
        </w:rPr>
        <w:t xml:space="preserve">4.1.2 </w:t>
      </w:r>
      <w:r w:rsidR="004E5EC5" w:rsidRPr="00E5541B">
        <w:rPr>
          <w:b/>
          <w:bCs/>
        </w:rPr>
        <w:t xml:space="preserve">Orbit and RF emission characteristics </w:t>
      </w:r>
    </w:p>
    <w:p w14:paraId="45DA7A22" w14:textId="77777777" w:rsidR="000A1FC7" w:rsidRPr="00E5541B" w:rsidRDefault="000A1FC7" w:rsidP="004E5EC5"/>
    <w:p w14:paraId="276C8AA4" w14:textId="5A1A812D" w:rsidR="004E5EC5" w:rsidRPr="00E5541B" w:rsidRDefault="004E5EC5" w:rsidP="004E5EC5">
      <w:r w:rsidRPr="00E5541B">
        <w:t>The following two tables summarize two orbit configurations of a system for direct-to-unmodified device communications.</w:t>
      </w:r>
    </w:p>
    <w:p w14:paraId="0A0F6EAD" w14:textId="77777777" w:rsidR="004E5EC5" w:rsidRPr="00E5541B" w:rsidRDefault="004E5EC5" w:rsidP="004E5EC5"/>
    <w:p w14:paraId="0D15A610" w14:textId="77777777" w:rsidR="004E5EC5" w:rsidRPr="00E5541B" w:rsidRDefault="004E5EC5" w:rsidP="004E5EC5">
      <w:r w:rsidRPr="00E5541B">
        <w:t>Table 1: 525 km orbit configuration</w:t>
      </w:r>
    </w:p>
    <w:p w14:paraId="129064AB" w14:textId="77777777" w:rsidR="004E5EC5" w:rsidRPr="00E5541B" w:rsidRDefault="004E5EC5" w:rsidP="004E5EC5"/>
    <w:tbl>
      <w:tblPr>
        <w:tblStyle w:val="TableGrid"/>
        <w:tblW w:w="0" w:type="auto"/>
        <w:tblLook w:val="04A0" w:firstRow="1" w:lastRow="0" w:firstColumn="1" w:lastColumn="0" w:noHBand="0" w:noVBand="1"/>
      </w:tblPr>
      <w:tblGrid>
        <w:gridCol w:w="1623"/>
        <w:gridCol w:w="1723"/>
        <w:gridCol w:w="1562"/>
        <w:gridCol w:w="1520"/>
        <w:gridCol w:w="1319"/>
        <w:gridCol w:w="1603"/>
      </w:tblGrid>
      <w:tr w:rsidR="004E5EC5" w:rsidRPr="00686A38" w14:paraId="2ED0285F" w14:textId="77777777" w:rsidTr="003B50F9">
        <w:tc>
          <w:tcPr>
            <w:tcW w:w="1623" w:type="dxa"/>
          </w:tcPr>
          <w:p w14:paraId="4872B815" w14:textId="77777777" w:rsidR="004E5EC5" w:rsidRPr="00E5541B" w:rsidRDefault="004E5EC5" w:rsidP="003B50F9">
            <w:r w:rsidRPr="00E5541B">
              <w:t>Altitude (km)</w:t>
            </w:r>
          </w:p>
        </w:tc>
        <w:tc>
          <w:tcPr>
            <w:tcW w:w="1723" w:type="dxa"/>
          </w:tcPr>
          <w:p w14:paraId="740CCDCD" w14:textId="77777777" w:rsidR="004E5EC5" w:rsidRPr="00E5541B" w:rsidRDefault="004E5EC5" w:rsidP="003B50F9">
            <w:r w:rsidRPr="00E5541B">
              <w:t>Inclination (</w:t>
            </w:r>
            <w:proofErr w:type="spellStart"/>
            <w:r w:rsidRPr="00E5541B">
              <w:t>deg</w:t>
            </w:r>
            <w:proofErr w:type="spellEnd"/>
            <w:r w:rsidRPr="00E5541B">
              <w:t>)</w:t>
            </w:r>
          </w:p>
        </w:tc>
        <w:tc>
          <w:tcPr>
            <w:tcW w:w="1562" w:type="dxa"/>
          </w:tcPr>
          <w:p w14:paraId="2A4018F3" w14:textId="77777777" w:rsidR="004E5EC5" w:rsidRPr="00E5541B" w:rsidRDefault="004E5EC5" w:rsidP="003B50F9">
            <w:r w:rsidRPr="00E5541B">
              <w:t># Planes</w:t>
            </w:r>
          </w:p>
        </w:tc>
        <w:tc>
          <w:tcPr>
            <w:tcW w:w="1520" w:type="dxa"/>
          </w:tcPr>
          <w:p w14:paraId="7809F645" w14:textId="77777777" w:rsidR="004E5EC5" w:rsidRPr="00E5541B" w:rsidRDefault="004E5EC5" w:rsidP="003B50F9">
            <w:r w:rsidRPr="00E5541B">
              <w:t>Sats per plane</w:t>
            </w:r>
          </w:p>
        </w:tc>
        <w:tc>
          <w:tcPr>
            <w:tcW w:w="1319" w:type="dxa"/>
          </w:tcPr>
          <w:p w14:paraId="3139A6A9" w14:textId="77777777" w:rsidR="004E5EC5" w:rsidRPr="00E5541B" w:rsidRDefault="004E5EC5" w:rsidP="003B50F9">
            <w:r w:rsidRPr="00E5541B">
              <w:t>RAAN spacing (</w:t>
            </w:r>
            <w:proofErr w:type="spellStart"/>
            <w:r w:rsidRPr="00E5541B">
              <w:t>deg</w:t>
            </w:r>
            <w:proofErr w:type="spellEnd"/>
            <w:r w:rsidRPr="00E5541B">
              <w:t>)</w:t>
            </w:r>
          </w:p>
        </w:tc>
        <w:tc>
          <w:tcPr>
            <w:tcW w:w="1603" w:type="dxa"/>
          </w:tcPr>
          <w:p w14:paraId="0BBB62F6" w14:textId="77777777" w:rsidR="004E5EC5" w:rsidRPr="00E5541B" w:rsidRDefault="004E5EC5" w:rsidP="003B50F9">
            <w:r w:rsidRPr="00E5541B">
              <w:t>Total number of sats</w:t>
            </w:r>
          </w:p>
        </w:tc>
      </w:tr>
      <w:tr w:rsidR="004E5EC5" w:rsidRPr="00686A38" w14:paraId="39BB3CEA" w14:textId="77777777" w:rsidTr="003B50F9">
        <w:tc>
          <w:tcPr>
            <w:tcW w:w="1623" w:type="dxa"/>
          </w:tcPr>
          <w:p w14:paraId="02A9966A" w14:textId="77777777" w:rsidR="004E5EC5" w:rsidRPr="00E5541B" w:rsidRDefault="004E5EC5" w:rsidP="003B50F9">
            <w:r w:rsidRPr="00E5541B">
              <w:t>525</w:t>
            </w:r>
          </w:p>
        </w:tc>
        <w:tc>
          <w:tcPr>
            <w:tcW w:w="1723" w:type="dxa"/>
          </w:tcPr>
          <w:p w14:paraId="3EFC0213" w14:textId="77777777" w:rsidR="004E5EC5" w:rsidRPr="00E5541B" w:rsidRDefault="004E5EC5" w:rsidP="003B50F9">
            <w:r w:rsidRPr="00E5541B">
              <w:t>53</w:t>
            </w:r>
          </w:p>
        </w:tc>
        <w:tc>
          <w:tcPr>
            <w:tcW w:w="1562" w:type="dxa"/>
          </w:tcPr>
          <w:p w14:paraId="64E87B21" w14:textId="77777777" w:rsidR="004E5EC5" w:rsidRPr="00E5541B" w:rsidRDefault="004E5EC5" w:rsidP="003B50F9">
            <w:r w:rsidRPr="00E5541B">
              <w:t>28</w:t>
            </w:r>
          </w:p>
        </w:tc>
        <w:tc>
          <w:tcPr>
            <w:tcW w:w="1520" w:type="dxa"/>
          </w:tcPr>
          <w:p w14:paraId="45C884DE" w14:textId="77777777" w:rsidR="004E5EC5" w:rsidRPr="00E5541B" w:rsidRDefault="004E5EC5" w:rsidP="003B50F9">
            <w:r w:rsidRPr="00E5541B">
              <w:t>120</w:t>
            </w:r>
          </w:p>
        </w:tc>
        <w:tc>
          <w:tcPr>
            <w:tcW w:w="1319" w:type="dxa"/>
          </w:tcPr>
          <w:p w14:paraId="389E175C" w14:textId="77777777" w:rsidR="004E5EC5" w:rsidRPr="00E5541B" w:rsidRDefault="004E5EC5" w:rsidP="003B50F9">
            <w:r w:rsidRPr="00E5541B">
              <w:t>12.9</w:t>
            </w:r>
          </w:p>
        </w:tc>
        <w:tc>
          <w:tcPr>
            <w:tcW w:w="1603" w:type="dxa"/>
          </w:tcPr>
          <w:p w14:paraId="23F2EEAE" w14:textId="77777777" w:rsidR="004E5EC5" w:rsidRPr="00E5541B" w:rsidRDefault="004E5EC5" w:rsidP="003B50F9">
            <w:r w:rsidRPr="00E5541B">
              <w:t>3360</w:t>
            </w:r>
          </w:p>
        </w:tc>
      </w:tr>
    </w:tbl>
    <w:p w14:paraId="5F1C9D38" w14:textId="77777777" w:rsidR="004E5EC5" w:rsidRPr="00E5541B" w:rsidRDefault="004E5EC5" w:rsidP="004E5EC5"/>
    <w:p w14:paraId="67C860BB" w14:textId="77777777" w:rsidR="004E5EC5" w:rsidRPr="00E5541B" w:rsidRDefault="004E5EC5" w:rsidP="004E5EC5">
      <w:r w:rsidRPr="00E5541B">
        <w:t>Table 2: 340 km orbit configuration</w:t>
      </w:r>
    </w:p>
    <w:p w14:paraId="0D33DBA6" w14:textId="77777777" w:rsidR="004E5EC5" w:rsidRPr="00E5541B" w:rsidRDefault="004E5EC5" w:rsidP="004E5EC5"/>
    <w:tbl>
      <w:tblPr>
        <w:tblStyle w:val="TableGrid"/>
        <w:tblW w:w="0" w:type="auto"/>
        <w:tblLook w:val="04A0" w:firstRow="1" w:lastRow="0" w:firstColumn="1" w:lastColumn="0" w:noHBand="0" w:noVBand="1"/>
      </w:tblPr>
      <w:tblGrid>
        <w:gridCol w:w="1623"/>
        <w:gridCol w:w="1723"/>
        <w:gridCol w:w="1562"/>
        <w:gridCol w:w="1520"/>
        <w:gridCol w:w="1319"/>
        <w:gridCol w:w="1603"/>
      </w:tblGrid>
      <w:tr w:rsidR="004E5EC5" w:rsidRPr="00686A38" w14:paraId="13244A0C" w14:textId="77777777" w:rsidTr="003B50F9">
        <w:tc>
          <w:tcPr>
            <w:tcW w:w="1623" w:type="dxa"/>
          </w:tcPr>
          <w:p w14:paraId="197E307F" w14:textId="77777777" w:rsidR="004E5EC5" w:rsidRPr="00E5541B" w:rsidRDefault="004E5EC5" w:rsidP="003B50F9">
            <w:r w:rsidRPr="00E5541B">
              <w:t>Altitude (km)</w:t>
            </w:r>
          </w:p>
        </w:tc>
        <w:tc>
          <w:tcPr>
            <w:tcW w:w="1723" w:type="dxa"/>
          </w:tcPr>
          <w:p w14:paraId="19172CAA" w14:textId="77777777" w:rsidR="004E5EC5" w:rsidRPr="00E5541B" w:rsidRDefault="004E5EC5" w:rsidP="003B50F9">
            <w:r w:rsidRPr="00E5541B">
              <w:t>Inclination (</w:t>
            </w:r>
            <w:proofErr w:type="spellStart"/>
            <w:r w:rsidRPr="00E5541B">
              <w:t>deg</w:t>
            </w:r>
            <w:proofErr w:type="spellEnd"/>
            <w:r w:rsidRPr="00E5541B">
              <w:t>)</w:t>
            </w:r>
          </w:p>
        </w:tc>
        <w:tc>
          <w:tcPr>
            <w:tcW w:w="1562" w:type="dxa"/>
          </w:tcPr>
          <w:p w14:paraId="291935E6" w14:textId="77777777" w:rsidR="004E5EC5" w:rsidRPr="00E5541B" w:rsidRDefault="004E5EC5" w:rsidP="003B50F9">
            <w:r w:rsidRPr="00E5541B">
              <w:t># Planes</w:t>
            </w:r>
          </w:p>
        </w:tc>
        <w:tc>
          <w:tcPr>
            <w:tcW w:w="1520" w:type="dxa"/>
          </w:tcPr>
          <w:p w14:paraId="47357E9D" w14:textId="77777777" w:rsidR="004E5EC5" w:rsidRPr="00E5541B" w:rsidRDefault="004E5EC5" w:rsidP="003B50F9">
            <w:r w:rsidRPr="00E5541B">
              <w:t>Sats per plane</w:t>
            </w:r>
          </w:p>
        </w:tc>
        <w:tc>
          <w:tcPr>
            <w:tcW w:w="1319" w:type="dxa"/>
          </w:tcPr>
          <w:p w14:paraId="6A472081" w14:textId="77777777" w:rsidR="004E5EC5" w:rsidRPr="00E5541B" w:rsidRDefault="004E5EC5" w:rsidP="003B50F9">
            <w:r w:rsidRPr="00E5541B">
              <w:t>RAAN spacing (</w:t>
            </w:r>
            <w:proofErr w:type="spellStart"/>
            <w:r w:rsidRPr="00E5541B">
              <w:t>deg</w:t>
            </w:r>
            <w:proofErr w:type="spellEnd"/>
            <w:r w:rsidRPr="00E5541B">
              <w:t>)</w:t>
            </w:r>
          </w:p>
        </w:tc>
        <w:tc>
          <w:tcPr>
            <w:tcW w:w="1603" w:type="dxa"/>
          </w:tcPr>
          <w:p w14:paraId="45B6DC0A" w14:textId="77777777" w:rsidR="004E5EC5" w:rsidRPr="00E5541B" w:rsidRDefault="004E5EC5" w:rsidP="003B50F9">
            <w:r w:rsidRPr="00E5541B">
              <w:t>Total number of sats</w:t>
            </w:r>
          </w:p>
        </w:tc>
      </w:tr>
      <w:tr w:rsidR="004E5EC5" w:rsidRPr="00686A38" w14:paraId="2AD81A61" w14:textId="77777777" w:rsidTr="003B50F9">
        <w:tc>
          <w:tcPr>
            <w:tcW w:w="1623" w:type="dxa"/>
          </w:tcPr>
          <w:p w14:paraId="72395CBD" w14:textId="77777777" w:rsidR="004E5EC5" w:rsidRPr="00E5541B" w:rsidRDefault="004E5EC5" w:rsidP="003B50F9">
            <w:r w:rsidRPr="00E5541B">
              <w:t>340</w:t>
            </w:r>
          </w:p>
        </w:tc>
        <w:tc>
          <w:tcPr>
            <w:tcW w:w="1723" w:type="dxa"/>
          </w:tcPr>
          <w:p w14:paraId="1DA7A936" w14:textId="77777777" w:rsidR="004E5EC5" w:rsidRPr="00E5541B" w:rsidRDefault="004E5EC5" w:rsidP="003B50F9">
            <w:r w:rsidRPr="00E5541B">
              <w:t>53</w:t>
            </w:r>
          </w:p>
        </w:tc>
        <w:tc>
          <w:tcPr>
            <w:tcW w:w="1562" w:type="dxa"/>
          </w:tcPr>
          <w:p w14:paraId="44133B7B" w14:textId="77777777" w:rsidR="004E5EC5" w:rsidRPr="00E5541B" w:rsidRDefault="004E5EC5" w:rsidP="003B50F9">
            <w:r w:rsidRPr="00E5541B">
              <w:t>48</w:t>
            </w:r>
          </w:p>
        </w:tc>
        <w:tc>
          <w:tcPr>
            <w:tcW w:w="1520" w:type="dxa"/>
          </w:tcPr>
          <w:p w14:paraId="30DDC6BC" w14:textId="77777777" w:rsidR="004E5EC5" w:rsidRPr="00E5541B" w:rsidRDefault="004E5EC5" w:rsidP="003B50F9">
            <w:r w:rsidRPr="00E5541B">
              <w:t>110</w:t>
            </w:r>
          </w:p>
        </w:tc>
        <w:tc>
          <w:tcPr>
            <w:tcW w:w="1319" w:type="dxa"/>
          </w:tcPr>
          <w:p w14:paraId="471DE719" w14:textId="77777777" w:rsidR="004E5EC5" w:rsidRPr="00E5541B" w:rsidRDefault="004E5EC5" w:rsidP="003B50F9">
            <w:r w:rsidRPr="00E5541B">
              <w:t>7.5</w:t>
            </w:r>
          </w:p>
        </w:tc>
        <w:tc>
          <w:tcPr>
            <w:tcW w:w="1603" w:type="dxa"/>
          </w:tcPr>
          <w:p w14:paraId="61378AE3" w14:textId="77777777" w:rsidR="004E5EC5" w:rsidRPr="00E5541B" w:rsidRDefault="004E5EC5" w:rsidP="003B50F9">
            <w:r w:rsidRPr="00E5541B">
              <w:t>5280</w:t>
            </w:r>
          </w:p>
        </w:tc>
      </w:tr>
    </w:tbl>
    <w:p w14:paraId="3F78D501" w14:textId="77777777" w:rsidR="004E5EC5" w:rsidRPr="00E5541B" w:rsidRDefault="004E5EC5" w:rsidP="004E5EC5"/>
    <w:p w14:paraId="19905212" w14:textId="77777777" w:rsidR="004E5EC5" w:rsidRPr="00E5541B" w:rsidRDefault="004E5EC5" w:rsidP="004E5EC5">
      <w:r w:rsidRPr="00E5541B">
        <w:t>The two configurations are mutually exclusive and should be studied separately.</w:t>
      </w:r>
    </w:p>
    <w:p w14:paraId="0DD563DC" w14:textId="77777777" w:rsidR="00145673" w:rsidRPr="00E5541B" w:rsidRDefault="00145673" w:rsidP="00145673">
      <w:pPr>
        <w:rPr>
          <w:b/>
          <w:bCs/>
        </w:rPr>
      </w:pPr>
    </w:p>
    <w:p w14:paraId="00424DB6" w14:textId="12C1737E" w:rsidR="00145673" w:rsidRPr="00E5541B" w:rsidRDefault="0065565D" w:rsidP="00145673">
      <w:pPr>
        <w:rPr>
          <w:b/>
          <w:bCs/>
        </w:rPr>
      </w:pPr>
      <w:r>
        <w:rPr>
          <w:b/>
          <w:bCs/>
        </w:rPr>
        <w:t xml:space="preserve">4.1.3 </w:t>
      </w:r>
      <w:r w:rsidR="00145673" w:rsidRPr="00E5541B">
        <w:rPr>
          <w:b/>
          <w:bCs/>
        </w:rPr>
        <w:t>Emissions in the space-to-Earth direction</w:t>
      </w:r>
    </w:p>
    <w:p w14:paraId="0AABEF73" w14:textId="77777777" w:rsidR="00145673" w:rsidRPr="00E5541B" w:rsidRDefault="00145673" w:rsidP="00145673">
      <w:pPr>
        <w:rPr>
          <w:b/>
          <w:bCs/>
        </w:rPr>
      </w:pPr>
    </w:p>
    <w:p w14:paraId="6BFA1B3D" w14:textId="77777777" w:rsidR="00145673" w:rsidRPr="00E5541B" w:rsidRDefault="00145673" w:rsidP="00145673">
      <w:r w:rsidRPr="00E5541B">
        <w:t>In the space-to-Earth direction it is very important to distinguish between maximum PFD on the ground per sat and average PFD when considering the full constellation in operation:</w:t>
      </w:r>
    </w:p>
    <w:p w14:paraId="74F3D890" w14:textId="77777777" w:rsidR="00145673" w:rsidRPr="00E5541B" w:rsidRDefault="00145673" w:rsidP="00145673">
      <w:pPr>
        <w:numPr>
          <w:ilvl w:val="0"/>
          <w:numId w:val="11"/>
        </w:numPr>
        <w:tabs>
          <w:tab w:val="clear" w:pos="1134"/>
          <w:tab w:val="clear" w:pos="1871"/>
          <w:tab w:val="clear" w:pos="2268"/>
        </w:tabs>
        <w:overflowPunct/>
        <w:autoSpaceDE/>
        <w:autoSpaceDN/>
        <w:adjustRightInd/>
        <w:spacing w:before="0"/>
        <w:textAlignment w:val="auto"/>
      </w:pPr>
      <w:r w:rsidRPr="00E5541B">
        <w:t>Maximum PFD per satellite: -80 dBW/m2/MHz</w:t>
      </w:r>
    </w:p>
    <w:p w14:paraId="49C80AB7" w14:textId="77777777" w:rsidR="00145673" w:rsidRPr="00E5541B" w:rsidRDefault="00145673" w:rsidP="00145673">
      <w:pPr>
        <w:numPr>
          <w:ilvl w:val="0"/>
          <w:numId w:val="11"/>
        </w:numPr>
        <w:tabs>
          <w:tab w:val="clear" w:pos="1134"/>
          <w:tab w:val="clear" w:pos="1871"/>
          <w:tab w:val="clear" w:pos="2268"/>
        </w:tabs>
        <w:overflowPunct/>
        <w:autoSpaceDE/>
        <w:autoSpaceDN/>
        <w:adjustRightInd/>
        <w:spacing w:before="0"/>
        <w:textAlignment w:val="auto"/>
      </w:pPr>
      <w:r w:rsidRPr="00E5541B">
        <w:t>Average PFD when considering the full constellation in operation: -TBD dBW/m2/MHz</w:t>
      </w:r>
    </w:p>
    <w:p w14:paraId="50A933B0" w14:textId="77777777" w:rsidR="004E5EC5" w:rsidRPr="00E5541B" w:rsidRDefault="004E5EC5" w:rsidP="004E5EC5"/>
    <w:p w14:paraId="72BBF026" w14:textId="0E8532DA" w:rsidR="00670115" w:rsidRPr="00E5541B" w:rsidRDefault="0065565D" w:rsidP="00670115">
      <w:pPr>
        <w:rPr>
          <w:b/>
          <w:bCs/>
        </w:rPr>
      </w:pPr>
      <w:r>
        <w:rPr>
          <w:b/>
          <w:bCs/>
        </w:rPr>
        <w:t xml:space="preserve">4.1.4 </w:t>
      </w:r>
      <w:r w:rsidR="00670115" w:rsidRPr="00E5541B">
        <w:rPr>
          <w:b/>
          <w:bCs/>
        </w:rPr>
        <w:t>Antenna Pattern</w:t>
      </w:r>
    </w:p>
    <w:p w14:paraId="1C1D42D2" w14:textId="77777777" w:rsidR="00670115" w:rsidRPr="00E5541B" w:rsidRDefault="00670115" w:rsidP="00670115">
      <w:r w:rsidRPr="003F18D7">
        <w:rPr>
          <w:highlight w:val="yellow"/>
        </w:rPr>
        <w:t>To be provided for the second draft.</w:t>
      </w:r>
    </w:p>
    <w:p w14:paraId="1DC970F0" w14:textId="2B5BFAD2" w:rsidR="00AA79C2" w:rsidRPr="00686A38" w:rsidRDefault="0065565D" w:rsidP="001C07E1">
      <w:pPr>
        <w:rPr>
          <w:b/>
          <w:bCs/>
        </w:rPr>
      </w:pPr>
      <w:r>
        <w:rPr>
          <w:b/>
          <w:bCs/>
        </w:rPr>
        <w:t xml:space="preserve">4.1.5 </w:t>
      </w:r>
      <w:r w:rsidR="00F760AB" w:rsidRPr="00686A38">
        <w:rPr>
          <w:b/>
          <w:bCs/>
        </w:rPr>
        <w:t>Out-of-band emissions to be used for out-of-band studies</w:t>
      </w:r>
    </w:p>
    <w:p w14:paraId="6ED6A877" w14:textId="77777777" w:rsidR="003F18D7" w:rsidRPr="001C3885" w:rsidRDefault="003F18D7" w:rsidP="003F18D7">
      <w:r w:rsidRPr="003F18D7">
        <w:rPr>
          <w:highlight w:val="yellow"/>
        </w:rPr>
        <w:t>To be provided for the second draft.</w:t>
      </w:r>
    </w:p>
    <w:p w14:paraId="09736549" w14:textId="77777777" w:rsidR="00F760AB" w:rsidRPr="00E5541B" w:rsidRDefault="00F760AB" w:rsidP="001C07E1">
      <w:pPr>
        <w:rPr>
          <w:b/>
        </w:rPr>
      </w:pPr>
    </w:p>
    <w:p w14:paraId="6F3384DB" w14:textId="192FC71C" w:rsidR="001C07E1" w:rsidRPr="00E5541B" w:rsidRDefault="0065565D" w:rsidP="001C07E1">
      <w:pPr>
        <w:rPr>
          <w:b/>
        </w:rPr>
      </w:pPr>
      <w:r>
        <w:rPr>
          <w:b/>
        </w:rPr>
        <w:t xml:space="preserve">4.1.6 </w:t>
      </w:r>
      <w:r w:rsidR="001C07E1" w:rsidRPr="00E5541B">
        <w:rPr>
          <w:b/>
        </w:rPr>
        <w:t>Emissions in the Earth-to-space direction</w:t>
      </w:r>
    </w:p>
    <w:p w14:paraId="267CBF78" w14:textId="77777777" w:rsidR="001C07E1" w:rsidRPr="00E5541B" w:rsidRDefault="001C07E1" w:rsidP="001C07E1">
      <w:r w:rsidRPr="00E5541B">
        <w:t xml:space="preserve">The intended operations foresee communications from unmodified user equipment. </w:t>
      </w:r>
    </w:p>
    <w:p w14:paraId="1ACA2674" w14:textId="77777777" w:rsidR="001C07E1" w:rsidRPr="00E5541B" w:rsidRDefault="001C07E1" w:rsidP="001C07E1">
      <w:r w:rsidRPr="00E5541B">
        <w:t>Depending on further analysis, studies for this direction might not be necessary given that the characteristics of the IMT mobile stations (i.e. user equipment) are envisaged to remain unchanged.</w:t>
      </w:r>
    </w:p>
    <w:p w14:paraId="5831EB08" w14:textId="3AFCB194" w:rsidR="001C07E1" w:rsidRDefault="003F18D7" w:rsidP="001C07E1">
      <w:r w:rsidRPr="00E5541B">
        <w:rPr>
          <w:highlight w:val="yellow"/>
        </w:rPr>
        <w:t>[Feedback from WP5D is expected with respect to this section]</w:t>
      </w:r>
    </w:p>
    <w:p w14:paraId="1F58AA28" w14:textId="77777777" w:rsidR="003F18D7" w:rsidRPr="00E5541B" w:rsidRDefault="003F18D7" w:rsidP="001C07E1"/>
    <w:p w14:paraId="0E128945" w14:textId="6B5320E4" w:rsidR="001C07E1" w:rsidRPr="00E5541B" w:rsidRDefault="0065565D" w:rsidP="001C07E1">
      <w:pPr>
        <w:rPr>
          <w:b/>
        </w:rPr>
      </w:pPr>
      <w:r>
        <w:rPr>
          <w:b/>
        </w:rPr>
        <w:t xml:space="preserve">4.1.7 </w:t>
      </w:r>
      <w:r w:rsidR="001C07E1" w:rsidRPr="00E5541B">
        <w:rPr>
          <w:b/>
        </w:rPr>
        <w:t xml:space="preserve">Modelling of operations </w:t>
      </w:r>
    </w:p>
    <w:p w14:paraId="7828DD1A" w14:textId="3DF6997D" w:rsidR="001C07E1" w:rsidRPr="00E5541B" w:rsidRDefault="001C07E1" w:rsidP="001C07E1">
      <w:r w:rsidRPr="00E5541B">
        <w:t>This section contains important assumptions on how to model operations of systems and networks implementing direct-to-</w:t>
      </w:r>
      <w:r w:rsidR="00FA223A" w:rsidRPr="00E5541B">
        <w:t>unmodified user equipment</w:t>
      </w:r>
      <w:r w:rsidRPr="00E5541B">
        <w:t>.</w:t>
      </w:r>
    </w:p>
    <w:p w14:paraId="52B721C2" w14:textId="77777777" w:rsidR="001C07E1" w:rsidRPr="00E5541B" w:rsidRDefault="001C07E1" w:rsidP="001C07E1"/>
    <w:p w14:paraId="5696FE4B" w14:textId="6564A65F" w:rsidR="001C07E1" w:rsidRPr="00E5541B" w:rsidRDefault="0065565D" w:rsidP="001C07E1">
      <w:pPr>
        <w:rPr>
          <w:b/>
          <w:bCs/>
        </w:rPr>
      </w:pPr>
      <w:r>
        <w:rPr>
          <w:b/>
          <w:bCs/>
        </w:rPr>
        <w:t xml:space="preserve">4.1.7.1 </w:t>
      </w:r>
      <w:r w:rsidR="001C07E1" w:rsidRPr="00E5541B">
        <w:rPr>
          <w:b/>
          <w:bCs/>
        </w:rPr>
        <w:t>Satellite selection mechanism and minimum elevation</w:t>
      </w:r>
    </w:p>
    <w:p w14:paraId="79A675E2" w14:textId="77777777" w:rsidR="001C07E1" w:rsidRPr="00E5541B" w:rsidRDefault="001C07E1" w:rsidP="001C07E1"/>
    <w:p w14:paraId="33F6D005" w14:textId="77777777" w:rsidR="001C07E1" w:rsidRPr="00E5541B" w:rsidRDefault="001C07E1" w:rsidP="001C07E1">
      <w:r w:rsidRPr="00E5541B">
        <w:t>The appropriate satellite selection mechanism for System A is random satellite selection.</w:t>
      </w:r>
    </w:p>
    <w:p w14:paraId="1E971FB1" w14:textId="77777777" w:rsidR="001C07E1" w:rsidRPr="00E5541B" w:rsidRDefault="001C07E1" w:rsidP="001C07E1">
      <w:r w:rsidRPr="00E5541B">
        <w:t>The minimum elevation to be used is TBD deg.</w:t>
      </w:r>
    </w:p>
    <w:p w14:paraId="26A794E8" w14:textId="77777777" w:rsidR="001C07E1" w:rsidRPr="00E5541B" w:rsidRDefault="001C07E1" w:rsidP="001C07E1"/>
    <w:p w14:paraId="0CEEC51D" w14:textId="30FD209B" w:rsidR="001C07E1" w:rsidRPr="00E5541B" w:rsidRDefault="0065565D" w:rsidP="001C07E1">
      <w:pPr>
        <w:rPr>
          <w:b/>
          <w:bCs/>
        </w:rPr>
      </w:pPr>
      <w:r>
        <w:rPr>
          <w:b/>
          <w:bCs/>
        </w:rPr>
        <w:t xml:space="preserve">4.1.7.2 </w:t>
      </w:r>
      <w:r w:rsidR="001C07E1" w:rsidRPr="00E5541B">
        <w:rPr>
          <w:b/>
          <w:bCs/>
        </w:rPr>
        <w:t>Interference management technique</w:t>
      </w:r>
      <w:r w:rsidR="003F18D7">
        <w:rPr>
          <w:b/>
          <w:bCs/>
        </w:rPr>
        <w:t xml:space="preserve"> implemented by System A</w:t>
      </w:r>
    </w:p>
    <w:p w14:paraId="616653F8" w14:textId="440DBE27" w:rsidR="001C07E1" w:rsidRPr="00E5541B" w:rsidRDefault="00FA223A" w:rsidP="001C07E1">
      <w:r w:rsidRPr="00E5541B">
        <w:t>System A</w:t>
      </w:r>
      <w:r w:rsidR="001C07E1" w:rsidRPr="00E5541B">
        <w:t xml:space="preserve"> use</w:t>
      </w:r>
      <w:r w:rsidRPr="00E5541B">
        <w:t>s</w:t>
      </w:r>
      <w:r w:rsidR="001C07E1" w:rsidRPr="00E5541B">
        <w:t xml:space="preserve"> software-based systems to dynamically manage emissions and remain within applicable aggregate limits to protect all relevant services.</w:t>
      </w:r>
    </w:p>
    <w:p w14:paraId="2DB0307B" w14:textId="77777777" w:rsidR="001C07E1" w:rsidRPr="00E5541B" w:rsidRDefault="001C07E1" w:rsidP="001C07E1"/>
    <w:p w14:paraId="5B409AED" w14:textId="6BC4B971" w:rsidR="001C07E1" w:rsidRPr="00E5541B" w:rsidRDefault="0065565D" w:rsidP="001C07E1">
      <w:pPr>
        <w:rPr>
          <w:b/>
          <w:bCs/>
        </w:rPr>
      </w:pPr>
      <w:r>
        <w:rPr>
          <w:b/>
          <w:bCs/>
        </w:rPr>
        <w:t xml:space="preserve">4.1.7.2.1 </w:t>
      </w:r>
      <w:r w:rsidR="001C07E1" w:rsidRPr="00E5541B">
        <w:rPr>
          <w:b/>
          <w:bCs/>
        </w:rPr>
        <w:t>The “topology” function</w:t>
      </w:r>
    </w:p>
    <w:p w14:paraId="6734F945" w14:textId="00446442" w:rsidR="001C07E1" w:rsidRPr="00E5541B" w:rsidRDefault="001C07E1" w:rsidP="001C07E1">
      <w:r w:rsidRPr="00E5541B">
        <w:t xml:space="preserve">The “topology function” enables </w:t>
      </w:r>
      <w:r w:rsidR="00FA223A" w:rsidRPr="00E5541B">
        <w:t>System A operator</w:t>
      </w:r>
      <w:r w:rsidRPr="00E5541B">
        <w:t xml:space="preserve"> to dynamically meet applicable cross-border limits without fixed keep-out zones away from borders.</w:t>
      </w:r>
    </w:p>
    <w:p w14:paraId="764BC61F" w14:textId="77777777" w:rsidR="001C07E1" w:rsidRPr="00E5541B" w:rsidRDefault="001C07E1" w:rsidP="001C07E1"/>
    <w:p w14:paraId="53FC8F58" w14:textId="1661CDEE" w:rsidR="001C07E1" w:rsidRDefault="001C07E1" w:rsidP="001C07E1">
      <w:r w:rsidRPr="00E5541B">
        <w:t xml:space="preserve">A visual example is offered by the figure below, based on the territory of the United States. The simulated field strength shows how emissions are adapted in cells close to the border with </w:t>
      </w:r>
      <w:r w:rsidR="003F18D7" w:rsidRPr="003F18D7">
        <w:t>neighbouring</w:t>
      </w:r>
      <w:r w:rsidRPr="00E5541B">
        <w:t xml:space="preserve"> countries.</w:t>
      </w:r>
    </w:p>
    <w:p w14:paraId="2372175B" w14:textId="26D20F39" w:rsidR="00F11017" w:rsidRPr="00E5541B" w:rsidRDefault="00F11017" w:rsidP="001C07E1">
      <w:r w:rsidRPr="00E5541B">
        <w:rPr>
          <w:highlight w:val="yellow"/>
        </w:rPr>
        <w:t>[Section to be expanded for the second draft</w:t>
      </w:r>
      <w:r>
        <w:t>]</w:t>
      </w:r>
    </w:p>
    <w:p w14:paraId="1B13F505" w14:textId="77777777" w:rsidR="001C07E1" w:rsidRPr="00E5541B" w:rsidRDefault="001C07E1" w:rsidP="001C07E1">
      <w:r w:rsidRPr="00E5541B">
        <w:t>When modelling System A the topology function should be considered.</w:t>
      </w:r>
    </w:p>
    <w:p w14:paraId="67AB7052" w14:textId="77777777" w:rsidR="001C07E1" w:rsidRPr="00E5541B" w:rsidRDefault="001C07E1" w:rsidP="001C07E1"/>
    <w:p w14:paraId="3700D9C6" w14:textId="77777777" w:rsidR="001C07E1" w:rsidRPr="00E5541B" w:rsidRDefault="001C07E1" w:rsidP="001C07E1"/>
    <w:p w14:paraId="36AF4E8E" w14:textId="77777777" w:rsidR="001C07E1" w:rsidRPr="00E5541B" w:rsidRDefault="001C07E1" w:rsidP="001C07E1">
      <w:r w:rsidRPr="00E5541B">
        <w:rPr>
          <w:noProof/>
        </w:rPr>
        <w:drawing>
          <wp:inline distT="0" distB="0" distL="0" distR="0" wp14:anchorId="16ABD660" wp14:editId="594BD88C">
            <wp:extent cx="5943600" cy="3184525"/>
            <wp:effectExtent l="0" t="0" r="0" b="0"/>
            <wp:docPr id="1183291145" name="Picture 1" descr="A green map of the united sta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291145" name="Picture 1" descr="A green map of the united states&#10;&#10;Description automatically generated"/>
                    <pic:cNvPicPr/>
                  </pic:nvPicPr>
                  <pic:blipFill>
                    <a:blip r:embed="rId14"/>
                    <a:stretch>
                      <a:fillRect/>
                    </a:stretch>
                  </pic:blipFill>
                  <pic:spPr>
                    <a:xfrm>
                      <a:off x="0" y="0"/>
                      <a:ext cx="5943600" cy="3184525"/>
                    </a:xfrm>
                    <a:prstGeom prst="rect">
                      <a:avLst/>
                    </a:prstGeom>
                  </pic:spPr>
                </pic:pic>
              </a:graphicData>
            </a:graphic>
          </wp:inline>
        </w:drawing>
      </w:r>
    </w:p>
    <w:p w14:paraId="7E657E51" w14:textId="77777777" w:rsidR="001C07E1" w:rsidRPr="00E5541B" w:rsidRDefault="001C07E1" w:rsidP="001C07E1">
      <w:pPr>
        <w:rPr>
          <w:i/>
          <w:iCs/>
        </w:rPr>
      </w:pPr>
      <w:r w:rsidRPr="00E5541B">
        <w:rPr>
          <w:i/>
          <w:iCs/>
        </w:rPr>
        <w:t xml:space="preserve">Figure </w:t>
      </w:r>
      <w:r w:rsidRPr="00E5541B">
        <w:rPr>
          <w:i/>
          <w:iCs/>
        </w:rPr>
        <w:fldChar w:fldCharType="begin"/>
      </w:r>
      <w:r w:rsidRPr="00E5541B">
        <w:rPr>
          <w:i/>
          <w:iCs/>
        </w:rPr>
        <w:instrText xml:space="preserve"> SEQ Figure \* ARABIC </w:instrText>
      </w:r>
      <w:r w:rsidRPr="00E5541B">
        <w:rPr>
          <w:i/>
          <w:iCs/>
        </w:rPr>
        <w:fldChar w:fldCharType="separate"/>
      </w:r>
      <w:r w:rsidRPr="00E5541B">
        <w:rPr>
          <w:i/>
          <w:iCs/>
        </w:rPr>
        <w:t>1</w:t>
      </w:r>
      <w:r w:rsidRPr="00E5541B">
        <w:fldChar w:fldCharType="end"/>
      </w:r>
      <w:r w:rsidRPr="00E5541B">
        <w:rPr>
          <w:i/>
          <w:iCs/>
        </w:rPr>
        <w:t>: Simulated field strength over the territory of the United States</w:t>
      </w:r>
    </w:p>
    <w:p w14:paraId="3B04C736" w14:textId="77777777" w:rsidR="00670115" w:rsidRPr="00E5541B" w:rsidRDefault="00670115" w:rsidP="004E5EC5"/>
    <w:p w14:paraId="0630B4CB" w14:textId="7F057FF5" w:rsidR="004E5EC5" w:rsidRPr="00E5541B" w:rsidRDefault="0065565D" w:rsidP="004E5EC5">
      <w:pPr>
        <w:rPr>
          <w:b/>
          <w:bCs/>
        </w:rPr>
      </w:pPr>
      <w:r>
        <w:rPr>
          <w:b/>
          <w:bCs/>
        </w:rPr>
        <w:t xml:space="preserve">4.2 </w:t>
      </w:r>
      <w:r w:rsidR="004E5EC5" w:rsidRPr="00E5541B">
        <w:rPr>
          <w:b/>
          <w:bCs/>
        </w:rPr>
        <w:t>System B</w:t>
      </w:r>
    </w:p>
    <w:p w14:paraId="4CECDAC6" w14:textId="482E382E" w:rsidR="004E5EC5" w:rsidRPr="00686A38" w:rsidRDefault="0065565D" w:rsidP="00900D53">
      <w:pPr>
        <w:pStyle w:val="Headingb"/>
      </w:pPr>
      <w:r>
        <w:t>TBD</w:t>
      </w:r>
    </w:p>
    <w:p w14:paraId="56DB6205" w14:textId="0D0D8F98" w:rsidR="0035724D" w:rsidRDefault="0065565D" w:rsidP="00900D53">
      <w:pPr>
        <w:pStyle w:val="Headingb"/>
      </w:pPr>
      <w:r>
        <w:t xml:space="preserve">4.3 </w:t>
      </w:r>
      <w:r w:rsidR="0035724D">
        <w:t>System C</w:t>
      </w:r>
    </w:p>
    <w:p w14:paraId="6B75138D" w14:textId="6EA2AD14" w:rsidR="0035724D" w:rsidRPr="00686A38" w:rsidRDefault="0065565D" w:rsidP="0035724D">
      <w:pPr>
        <w:pStyle w:val="Headingb"/>
      </w:pPr>
      <w:r>
        <w:t>TBD</w:t>
      </w:r>
    </w:p>
    <w:p w14:paraId="7C3D8971" w14:textId="77777777" w:rsidR="0035724D" w:rsidRDefault="0035724D"/>
    <w:p w14:paraId="7F809E62" w14:textId="77777777" w:rsidR="00181EAB" w:rsidRDefault="00181EAB"/>
    <w:p w14:paraId="7C6FED13" w14:textId="77777777" w:rsidR="00900D53" w:rsidRPr="00686A38" w:rsidRDefault="00900D53" w:rsidP="00900D53">
      <w:pPr>
        <w:pStyle w:val="Tablefin"/>
      </w:pPr>
    </w:p>
    <w:p w14:paraId="37046FBC" w14:textId="5BC3AA7A" w:rsidR="00CD008B" w:rsidRPr="00686A38" w:rsidRDefault="00CD008B" w:rsidP="00AF23CD">
      <w:pPr>
        <w:tabs>
          <w:tab w:val="clear" w:pos="1134"/>
          <w:tab w:val="clear" w:pos="1871"/>
          <w:tab w:val="clear" w:pos="2268"/>
        </w:tabs>
        <w:overflowPunct/>
        <w:autoSpaceDE/>
        <w:autoSpaceDN/>
        <w:adjustRightInd/>
        <w:spacing w:before="0" w:after="160" w:line="259" w:lineRule="auto"/>
        <w:textAlignment w:val="auto"/>
        <w:rPr>
          <w:rFonts w:ascii="Times New Roman Bold" w:hAnsi="Times New Roman Bold"/>
          <w:b/>
          <w:sz w:val="20"/>
          <w:lang w:eastAsia="zh-CN"/>
        </w:rPr>
      </w:pPr>
      <w:r w:rsidRPr="00686A38">
        <w:rPr>
          <w:lang w:eastAsia="zh-CN"/>
        </w:rPr>
        <w:br w:type="page"/>
      </w:r>
    </w:p>
    <w:p w14:paraId="43696C98" w14:textId="14EDC874" w:rsidR="006261C4" w:rsidRPr="00686A38" w:rsidRDefault="006261C4" w:rsidP="00E5541B">
      <w:pPr>
        <w:pStyle w:val="Headingb"/>
        <w:numPr>
          <w:ilvl w:val="0"/>
          <w:numId w:val="17"/>
        </w:numPr>
        <w:rPr>
          <w:lang w:val="en-US"/>
        </w:rPr>
      </w:pPr>
      <w:r w:rsidRPr="00686A38">
        <w:rPr>
          <w:lang w:val="en-US"/>
        </w:rPr>
        <w:lastRenderedPageBreak/>
        <w:t>Characteristics of systems and networks that are to be protected by systems intending to provide direct-to-</w:t>
      </w:r>
      <w:r w:rsidRPr="00E5541B">
        <w:rPr>
          <w:lang w:val="en-US"/>
        </w:rPr>
        <w:t xml:space="preserve"> unmodified </w:t>
      </w:r>
      <w:r w:rsidRPr="00686A38">
        <w:rPr>
          <w:lang w:val="en-US"/>
        </w:rPr>
        <w:t>device communications</w:t>
      </w:r>
    </w:p>
    <w:p w14:paraId="403F5637" w14:textId="41B01F6F" w:rsidR="00CD008B" w:rsidRPr="00686A38" w:rsidRDefault="0065565D" w:rsidP="00900D53">
      <w:pPr>
        <w:pStyle w:val="Headingb"/>
      </w:pPr>
      <w:r>
        <w:t xml:space="preserve">5.1 </w:t>
      </w:r>
      <w:r w:rsidR="00CD008B" w:rsidRPr="00686A38">
        <w:t xml:space="preserve">Protection criterion for </w:t>
      </w:r>
      <w:r w:rsidR="00B1410D" w:rsidRPr="00686A38">
        <w:t>the envisaged satellite systems</w:t>
      </w:r>
    </w:p>
    <w:p w14:paraId="58DB4A6E" w14:textId="556CBC7D" w:rsidR="00CD008B" w:rsidRPr="00686A38" w:rsidRDefault="00CD008B" w:rsidP="00900D53">
      <w:r w:rsidRPr="00686A38">
        <w:t xml:space="preserve">To determine the performance of the </w:t>
      </w:r>
      <w:r w:rsidR="00B1410D" w:rsidRPr="00686A38">
        <w:t xml:space="preserve">envisaged satellite systems </w:t>
      </w:r>
      <w:r w:rsidRPr="00686A38">
        <w:t xml:space="preserve">in the frequency bands under consideration, in addition to studying the interference impact of systems on existing radio services, it is advisable to conduct a study of the interference impact from existing radio services on the </w:t>
      </w:r>
      <w:r w:rsidR="00635A22" w:rsidRPr="00E5541B">
        <w:t>systems providing service to unmodified devices</w:t>
      </w:r>
      <w:r w:rsidR="00A84267">
        <w:t xml:space="preserve"> using IMT spectrum</w:t>
      </w:r>
      <w:r w:rsidR="00635A22" w:rsidRPr="00E5541B">
        <w:t xml:space="preserve"> </w:t>
      </w:r>
    </w:p>
    <w:p w14:paraId="6FC33E9E" w14:textId="4787D94F" w:rsidR="00CD008B" w:rsidRPr="00686A38" w:rsidRDefault="00CD008B" w:rsidP="00AF23CD">
      <w:r w:rsidRPr="00686A38">
        <w:t xml:space="preserve">Table 4 contains the </w:t>
      </w:r>
      <w:r w:rsidR="00146F60" w:rsidRPr="00686A38">
        <w:t xml:space="preserve">proposed </w:t>
      </w:r>
      <w:r w:rsidRPr="00686A38">
        <w:rPr>
          <w:i/>
          <w:iCs/>
        </w:rPr>
        <w:t>I/N</w:t>
      </w:r>
      <w:r w:rsidRPr="00686A38">
        <w:t xml:space="preserve"> value</w:t>
      </w:r>
      <w:r w:rsidR="00146F60" w:rsidRPr="00686A38">
        <w:t>s</w:t>
      </w:r>
      <w:r w:rsidRPr="00686A38">
        <w:t xml:space="preserve"> to be used when assessing the interference impact on the</w:t>
      </w:r>
      <w:r w:rsidR="004D50E7" w:rsidRPr="00E5541B">
        <w:t xml:space="preserve"> systems providing direct-to-unmodified devices</w:t>
      </w:r>
      <w:r w:rsidR="00A84267">
        <w:t xml:space="preserve"> using IMT spectrum</w:t>
      </w:r>
      <w:r w:rsidRPr="00686A38">
        <w:t>.</w:t>
      </w:r>
    </w:p>
    <w:p w14:paraId="30461961" w14:textId="77777777" w:rsidR="00CD008B" w:rsidRPr="00686A38" w:rsidRDefault="00CD008B" w:rsidP="00AF23CD">
      <w:pPr>
        <w:pStyle w:val="TableNo"/>
      </w:pPr>
      <w:r w:rsidRPr="00686A38">
        <w:t>TABLE 4</w:t>
      </w:r>
    </w:p>
    <w:p w14:paraId="0C4859F6" w14:textId="41A873A1" w:rsidR="00CD008B" w:rsidRPr="00686A38" w:rsidRDefault="00CD008B" w:rsidP="00AF23CD">
      <w:pPr>
        <w:keepNext/>
        <w:keepLines/>
        <w:spacing w:before="0" w:after="120"/>
        <w:jc w:val="center"/>
        <w:rPr>
          <w:rFonts w:ascii="Times New Roman Bold" w:hAnsi="Times New Roman Bold"/>
          <w:b/>
          <w:sz w:val="20"/>
        </w:rPr>
      </w:pPr>
      <w:r w:rsidRPr="00686A38">
        <w:rPr>
          <w:rFonts w:ascii="Times New Roman Bold" w:hAnsi="Times New Roman Bold"/>
          <w:b/>
          <w:sz w:val="20"/>
        </w:rPr>
        <w:t xml:space="preserve">Protection criterion for </w:t>
      </w:r>
      <w:r w:rsidR="00351757" w:rsidRPr="00E5541B">
        <w:rPr>
          <w:rFonts w:ascii="Times New Roman Bold" w:hAnsi="Times New Roman Bold"/>
          <w:b/>
          <w:sz w:val="20"/>
        </w:rPr>
        <w:t>the envisaged satellite systems providing direct-to-unmodified communications</w:t>
      </w:r>
      <w:r w:rsidRPr="00686A38">
        <w:rPr>
          <w:rFonts w:ascii="Times New Roman Bold" w:hAnsi="Times New Roman Bold"/>
          <w:b/>
          <w:sz w:val="20"/>
        </w:rPr>
        <w:t xml:space="preserve"> </w:t>
      </w:r>
    </w:p>
    <w:tbl>
      <w:tblPr>
        <w:tblW w:w="4536" w:type="dxa"/>
        <w:jc w:val="center"/>
        <w:tblLook w:val="04A0" w:firstRow="1" w:lastRow="0" w:firstColumn="1" w:lastColumn="0" w:noHBand="0" w:noVBand="1"/>
      </w:tblPr>
      <w:tblGrid>
        <w:gridCol w:w="2405"/>
        <w:gridCol w:w="2131"/>
      </w:tblGrid>
      <w:tr w:rsidR="00CD008B" w:rsidRPr="00686A38" w14:paraId="6C0D427A" w14:textId="77777777" w:rsidTr="009E6D3F">
        <w:trPr>
          <w:trHeight w:val="421"/>
          <w:jc w:val="center"/>
        </w:trPr>
        <w:tc>
          <w:tcPr>
            <w:tcW w:w="26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AFDCED" w14:textId="7668CFB6" w:rsidR="00CD008B" w:rsidRPr="00686A38" w:rsidRDefault="00035E77" w:rsidP="009E6D3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zh-CN"/>
              </w:rPr>
            </w:pPr>
            <w:r w:rsidRPr="00686A38">
              <w:rPr>
                <w:sz w:val="20"/>
                <w:lang w:eastAsia="zh-CN"/>
              </w:rPr>
              <w:t>Long-term p</w:t>
            </w:r>
            <w:r w:rsidR="00CD008B" w:rsidRPr="00686A38">
              <w:rPr>
                <w:sz w:val="20"/>
                <w:lang w:eastAsia="zh-CN"/>
              </w:rPr>
              <w:t>rotection criterion (</w:t>
            </w:r>
            <w:r w:rsidR="00CD008B" w:rsidRPr="00686A38">
              <w:rPr>
                <w:i/>
                <w:iCs/>
                <w:sz w:val="20"/>
                <w:lang w:eastAsia="zh-CN"/>
              </w:rPr>
              <w:t>I/N</w:t>
            </w:r>
            <w:r w:rsidR="00CD008B" w:rsidRPr="00686A38">
              <w:rPr>
                <w:sz w:val="20"/>
                <w:lang w:eastAsia="zh-CN"/>
              </w:rPr>
              <w:t>)</w:t>
            </w:r>
          </w:p>
        </w:tc>
        <w:tc>
          <w:tcPr>
            <w:tcW w:w="23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BB5088" w14:textId="0B1970DD" w:rsidR="00CD008B" w:rsidRPr="00686A38" w:rsidRDefault="00CD008B" w:rsidP="009E6D3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zh-CN"/>
              </w:rPr>
            </w:pPr>
            <w:r w:rsidRPr="00686A38">
              <w:rPr>
                <w:sz w:val="20"/>
                <w:lang w:eastAsia="zh-CN"/>
              </w:rPr>
              <w:t>−6 dB</w:t>
            </w:r>
            <w:r w:rsidR="00557FD7" w:rsidRPr="00686A38">
              <w:rPr>
                <w:sz w:val="20"/>
                <w:lang w:eastAsia="zh-CN"/>
              </w:rPr>
              <w:t xml:space="preserve"> </w:t>
            </w:r>
            <w:r w:rsidR="00557FD7" w:rsidRPr="00E5541B">
              <w:rPr>
                <w:sz w:val="20"/>
                <w:lang w:eastAsia="zh-CN"/>
              </w:rPr>
              <w:t>to be exceeded for up to 20% of the time</w:t>
            </w:r>
          </w:p>
        </w:tc>
      </w:tr>
      <w:tr w:rsidR="00047C5F" w:rsidRPr="00686A38" w14:paraId="52791C6E" w14:textId="77777777" w:rsidTr="00047C5F">
        <w:trPr>
          <w:trHeight w:val="421"/>
          <w:jc w:val="center"/>
        </w:trPr>
        <w:tc>
          <w:tcPr>
            <w:tcW w:w="26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B43D67" w14:textId="77777777" w:rsidR="00047C5F" w:rsidRPr="00686A38" w:rsidRDefault="00047C5F" w:rsidP="003B50F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zh-CN"/>
              </w:rPr>
            </w:pPr>
            <w:r w:rsidRPr="00686A38">
              <w:rPr>
                <w:sz w:val="20"/>
                <w:lang w:eastAsia="zh-CN"/>
              </w:rPr>
              <w:t>Short-term protection criterion (I/N)</w:t>
            </w:r>
          </w:p>
        </w:tc>
        <w:tc>
          <w:tcPr>
            <w:tcW w:w="23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A44F0A" w14:textId="77777777" w:rsidR="00047C5F" w:rsidRPr="00686A38" w:rsidRDefault="00047C5F" w:rsidP="003B50F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zh-CN"/>
              </w:rPr>
            </w:pPr>
            <w:r w:rsidRPr="00686A38">
              <w:rPr>
                <w:sz w:val="20"/>
                <w:lang w:eastAsia="zh-CN"/>
              </w:rPr>
              <w:t>TBD dB to be exceeded for up to TBD % of the time</w:t>
            </w:r>
          </w:p>
        </w:tc>
      </w:tr>
    </w:tbl>
    <w:p w14:paraId="53BC30B0" w14:textId="77777777" w:rsidR="00CD008B" w:rsidRPr="002E013F" w:rsidRDefault="00CD008B" w:rsidP="00AF23CD">
      <w:pPr>
        <w:pStyle w:val="Tablefin"/>
      </w:pPr>
    </w:p>
    <w:p w14:paraId="75A4BF34" w14:textId="77777777" w:rsidR="00CD008B" w:rsidRPr="002E013F" w:rsidRDefault="00CD008B" w:rsidP="00900D53">
      <w:pPr>
        <w:pStyle w:val="Headingb"/>
      </w:pPr>
      <w:r w:rsidRPr="002E013F">
        <w:t>SINR operating range and mapping function</w:t>
      </w:r>
    </w:p>
    <w:p w14:paraId="4C4823FA" w14:textId="77777777" w:rsidR="00CD008B" w:rsidRPr="002E013F" w:rsidRDefault="00CD008B" w:rsidP="00AF23CD">
      <w:r w:rsidRPr="002E013F">
        <w:t xml:space="preserve">The following equations approximate the throughput over a channel with a given SINR (dB), when using link adaptation: </w:t>
      </w:r>
    </w:p>
    <w:p w14:paraId="069911DA" w14:textId="77777777" w:rsidR="00CD008B" w:rsidRPr="002E013F" w:rsidRDefault="00CD008B" w:rsidP="00AF23CD">
      <w:pPr>
        <w:pStyle w:val="Equation"/>
      </w:pPr>
      <m:oMathPara>
        <m:oMathParaPr>
          <m:jc m:val="center"/>
        </m:oMathParaPr>
        <m:oMath>
          <m:r>
            <w:rPr>
              <w:rFonts w:ascii="Cambria Math" w:hAnsi="Cambria Math"/>
            </w:rPr>
            <m:t>Throughput</m:t>
          </m:r>
          <m:r>
            <m:rPr>
              <m:sty m:val="p"/>
            </m:rPr>
            <w:rPr>
              <w:rFonts w:ascii="Cambria Math" w:hAnsi="Cambria Math"/>
            </w:rPr>
            <m:t xml:space="preserve"> </m:t>
          </m:r>
          <m:d>
            <m:dPr>
              <m:ctrlPr>
                <w:rPr>
                  <w:rFonts w:ascii="Cambria Math" w:hAnsi="Cambria Math"/>
                </w:rPr>
              </m:ctrlPr>
            </m:dPr>
            <m:e>
              <m:r>
                <w:rPr>
                  <w:rFonts w:ascii="Cambria Math" w:hAnsi="Cambria Math"/>
                </w:rPr>
                <m:t>SINR</m:t>
              </m:r>
            </m:e>
          </m:d>
          <m:r>
            <m:rPr>
              <m:sty m:val="p"/>
            </m:rPr>
            <w:rPr>
              <w:rFonts w:ascii="Cambria Math" w:hAnsi="Cambria Math"/>
            </w:rPr>
            <m:t xml:space="preserve">, </m:t>
          </m:r>
          <m:r>
            <w:rPr>
              <w:rFonts w:ascii="Cambria Math" w:hAnsi="Cambria Math"/>
            </w:rPr>
            <m:t>bps</m:t>
          </m:r>
          <m:r>
            <m:rPr>
              <m:sty m:val="p"/>
            </m:rPr>
            <w:rPr>
              <w:rFonts w:ascii="Cambria Math" w:hAnsi="Cambria Math"/>
            </w:rPr>
            <m:t>/</m:t>
          </m:r>
          <m:r>
            <w:rPr>
              <w:rFonts w:ascii="Cambria Math" w:hAnsi="Cambria Math"/>
            </w:rPr>
            <m:t>Hz</m:t>
          </m:r>
          <m:r>
            <m:rPr>
              <m:sty m:val="p"/>
            </m:rPr>
            <w:rPr>
              <w:rFonts w:ascii="Cambria Math" w:hAnsi="Cambria Math"/>
            </w:rPr>
            <m:t xml:space="preserve"> =</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0                        </m:t>
                  </m:r>
                  <m:r>
                    <w:rPr>
                      <w:rFonts w:ascii="Cambria Math" w:hAnsi="Cambria Math"/>
                    </w:rPr>
                    <m:t>for</m:t>
                  </m:r>
                  <m:r>
                    <m:rPr>
                      <m:sty m:val="p"/>
                    </m:rPr>
                    <w:rPr>
                      <w:rFonts w:ascii="Cambria Math" w:hAnsi="Cambria Math"/>
                    </w:rPr>
                    <m:t xml:space="preserve"> </m:t>
                  </m:r>
                  <m:r>
                    <w:rPr>
                      <w:rFonts w:ascii="Cambria Math" w:hAnsi="Cambria Math"/>
                    </w:rPr>
                    <m:t>SINR</m:t>
                  </m:r>
                  <m:r>
                    <m:rPr>
                      <m:sty m:val="p"/>
                    </m:rPr>
                    <w:rPr>
                      <w:rFonts w:ascii="Cambria Math" w:hAnsi="Cambria Math"/>
                    </w:rPr>
                    <m:t xml:space="preserve">&lt; </m:t>
                  </m:r>
                  <m:r>
                    <w:rPr>
                      <w:rFonts w:ascii="Cambria Math" w:hAnsi="Cambria Math"/>
                    </w:rPr>
                    <m:t>SIN</m:t>
                  </m:r>
                  <m:sSub>
                    <m:sSubPr>
                      <m:ctrlPr>
                        <w:rPr>
                          <w:rFonts w:ascii="Cambria Math" w:hAnsi="Cambria Math"/>
                        </w:rPr>
                      </m:ctrlPr>
                    </m:sSubPr>
                    <m:e>
                      <m:r>
                        <w:rPr>
                          <w:rFonts w:ascii="Cambria Math" w:hAnsi="Cambria Math"/>
                        </w:rPr>
                        <m:t>R</m:t>
                      </m:r>
                    </m:e>
                    <m:sub>
                      <m:r>
                        <w:rPr>
                          <w:rFonts w:ascii="Cambria Math" w:hAnsi="Cambria Math"/>
                        </w:rPr>
                        <m:t>MIN</m:t>
                      </m:r>
                    </m:sub>
                  </m:sSub>
                </m:e>
                <m:e>
                  <m:r>
                    <m:rPr>
                      <m:sty m:val="p"/>
                    </m:rPr>
                    <w:rPr>
                      <w:rFonts w:ascii="Cambria Math" w:hAnsi="Cambria Math"/>
                    </w:rPr>
                    <m:t>α∙</m:t>
                  </m:r>
                  <m:r>
                    <w:rPr>
                      <w:rFonts w:ascii="Cambria Math" w:hAnsi="Cambria Math"/>
                    </w:rPr>
                    <m:t>S</m:t>
                  </m:r>
                  <m:d>
                    <m:dPr>
                      <m:ctrlPr>
                        <w:rPr>
                          <w:rFonts w:ascii="Cambria Math" w:hAnsi="Cambria Math"/>
                        </w:rPr>
                      </m:ctrlPr>
                    </m:dPr>
                    <m:e>
                      <m:r>
                        <w:rPr>
                          <w:rFonts w:ascii="Cambria Math" w:hAnsi="Cambria Math"/>
                        </w:rPr>
                        <m:t>SINR</m:t>
                      </m:r>
                    </m:e>
                  </m:d>
                  <m:r>
                    <m:rPr>
                      <m:sty m:val="p"/>
                    </m:rPr>
                    <w:rPr>
                      <w:rFonts w:ascii="Cambria Math" w:hAnsi="Cambria Math"/>
                    </w:rPr>
                    <m:t xml:space="preserve">                     </m:t>
                  </m:r>
                  <m:r>
                    <w:rPr>
                      <w:rFonts w:ascii="Cambria Math" w:hAnsi="Cambria Math"/>
                    </w:rPr>
                    <m:t>for</m:t>
                  </m:r>
                  <m:r>
                    <m:rPr>
                      <m:sty m:val="p"/>
                    </m:rPr>
                    <w:rPr>
                      <w:rFonts w:ascii="Cambria Math" w:hAnsi="Cambria Math"/>
                    </w:rPr>
                    <m:t xml:space="preserve"> </m:t>
                  </m:r>
                  <m:r>
                    <w:rPr>
                      <w:rFonts w:ascii="Cambria Math" w:hAnsi="Cambria Math"/>
                    </w:rPr>
                    <m:t>SIN</m:t>
                  </m:r>
                  <m:sSub>
                    <m:sSubPr>
                      <m:ctrlPr>
                        <w:rPr>
                          <w:rFonts w:ascii="Cambria Math" w:hAnsi="Cambria Math"/>
                        </w:rPr>
                      </m:ctrlPr>
                    </m:sSubPr>
                    <m:e>
                      <m:r>
                        <w:rPr>
                          <w:rFonts w:ascii="Cambria Math" w:hAnsi="Cambria Math"/>
                        </w:rPr>
                        <m:t>R</m:t>
                      </m:r>
                    </m:e>
                    <m:sub>
                      <m:r>
                        <w:rPr>
                          <w:rFonts w:ascii="Cambria Math" w:hAnsi="Cambria Math"/>
                        </w:rPr>
                        <m:t>MIN</m:t>
                      </m:r>
                    </m:sub>
                  </m:sSub>
                  <m:r>
                    <m:rPr>
                      <m:sty m:val="p"/>
                    </m:rPr>
                    <w:rPr>
                      <w:rFonts w:ascii="Cambria Math" w:hAnsi="Cambria Math"/>
                    </w:rPr>
                    <m:t>≤</m:t>
                  </m:r>
                  <m:r>
                    <w:rPr>
                      <w:rFonts w:ascii="Cambria Math" w:hAnsi="Cambria Math"/>
                    </w:rPr>
                    <m:t>SINR</m:t>
                  </m:r>
                  <m:r>
                    <m:rPr>
                      <m:sty m:val="p"/>
                    </m:rPr>
                    <w:rPr>
                      <w:rFonts w:ascii="Cambria Math" w:hAnsi="Cambria Math"/>
                    </w:rPr>
                    <m:t>&lt;</m:t>
                  </m:r>
                  <m:r>
                    <w:rPr>
                      <w:rFonts w:ascii="Cambria Math" w:hAnsi="Cambria Math"/>
                    </w:rPr>
                    <m:t>SIN</m:t>
                  </m:r>
                  <m:sSub>
                    <m:sSubPr>
                      <m:ctrlPr>
                        <w:rPr>
                          <w:rFonts w:ascii="Cambria Math" w:hAnsi="Cambria Math"/>
                        </w:rPr>
                      </m:ctrlPr>
                    </m:sSubPr>
                    <m:e>
                      <m:r>
                        <w:rPr>
                          <w:rFonts w:ascii="Cambria Math" w:hAnsi="Cambria Math"/>
                        </w:rPr>
                        <m:t>R</m:t>
                      </m:r>
                    </m:e>
                    <m:sub>
                      <m:r>
                        <w:rPr>
                          <w:rFonts w:ascii="Cambria Math" w:hAnsi="Cambria Math"/>
                        </w:rPr>
                        <m:t>MAX</m:t>
                      </m:r>
                    </m:sub>
                  </m:sSub>
                  <m:r>
                    <m:rPr>
                      <m:sty m:val="p"/>
                    </m:rPr>
                    <w:rPr>
                      <w:rFonts w:ascii="Cambria Math" w:hAnsi="Cambria Math"/>
                    </w:rPr>
                    <m:t xml:space="preserve"> </m:t>
                  </m:r>
                </m:e>
                <m:e>
                  <m:r>
                    <m:rPr>
                      <m:sty m:val="p"/>
                    </m:rPr>
                    <w:rPr>
                      <w:rFonts w:ascii="Cambria Math" w:hAnsi="Cambria Math"/>
                    </w:rPr>
                    <m:t>α∙</m:t>
                  </m:r>
                  <m:r>
                    <w:rPr>
                      <w:rFonts w:ascii="Cambria Math" w:hAnsi="Cambria Math"/>
                    </w:rPr>
                    <m:t>S</m:t>
                  </m:r>
                  <m:d>
                    <m:dPr>
                      <m:ctrlPr>
                        <w:rPr>
                          <w:rFonts w:ascii="Cambria Math" w:hAnsi="Cambria Math"/>
                        </w:rPr>
                      </m:ctrlPr>
                    </m:dPr>
                    <m:e>
                      <m:r>
                        <w:rPr>
                          <w:rFonts w:ascii="Cambria Math" w:hAnsi="Cambria Math"/>
                        </w:rPr>
                        <m:t>SIN</m:t>
                      </m:r>
                      <m:sSub>
                        <m:sSubPr>
                          <m:ctrlPr>
                            <w:rPr>
                              <w:rFonts w:ascii="Cambria Math" w:hAnsi="Cambria Math"/>
                            </w:rPr>
                          </m:ctrlPr>
                        </m:sSubPr>
                        <m:e>
                          <m:r>
                            <w:rPr>
                              <w:rFonts w:ascii="Cambria Math" w:hAnsi="Cambria Math"/>
                            </w:rPr>
                            <m:t>R</m:t>
                          </m:r>
                        </m:e>
                        <m:sub>
                          <m:r>
                            <w:rPr>
                              <w:rFonts w:ascii="Cambria Math" w:hAnsi="Cambria Math"/>
                            </w:rPr>
                            <m:t>MAX</m:t>
                          </m:r>
                        </m:sub>
                      </m:sSub>
                    </m:e>
                  </m:d>
                  <m:r>
                    <m:rPr>
                      <m:sty m:val="p"/>
                    </m:rPr>
                    <w:rPr>
                      <w:rFonts w:ascii="Cambria Math" w:hAnsi="Cambria Math"/>
                    </w:rPr>
                    <m:t xml:space="preserve">               </m:t>
                  </m:r>
                  <m:r>
                    <w:rPr>
                      <w:rFonts w:ascii="Cambria Math" w:hAnsi="Cambria Math"/>
                    </w:rPr>
                    <m:t>for</m:t>
                  </m:r>
                  <m:r>
                    <m:rPr>
                      <m:sty m:val="p"/>
                    </m:rPr>
                    <w:rPr>
                      <w:rFonts w:ascii="Cambria Math" w:hAnsi="Cambria Math"/>
                    </w:rPr>
                    <m:t xml:space="preserve"> </m:t>
                  </m:r>
                  <m:r>
                    <w:rPr>
                      <w:rFonts w:ascii="Cambria Math" w:hAnsi="Cambria Math"/>
                    </w:rPr>
                    <m:t>SINR</m:t>
                  </m:r>
                  <m:r>
                    <m:rPr>
                      <m:sty m:val="p"/>
                    </m:rPr>
                    <w:rPr>
                      <w:rFonts w:ascii="Cambria Math" w:hAnsi="Cambria Math"/>
                    </w:rPr>
                    <m:t xml:space="preserve"> ≥ </m:t>
                  </m:r>
                  <m:r>
                    <w:rPr>
                      <w:rFonts w:ascii="Cambria Math" w:hAnsi="Cambria Math"/>
                    </w:rPr>
                    <m:t>SIN</m:t>
                  </m:r>
                  <m:sSub>
                    <m:sSubPr>
                      <m:ctrlPr>
                        <w:rPr>
                          <w:rFonts w:ascii="Cambria Math" w:hAnsi="Cambria Math"/>
                        </w:rPr>
                      </m:ctrlPr>
                    </m:sSubPr>
                    <m:e>
                      <m:r>
                        <w:rPr>
                          <w:rFonts w:ascii="Cambria Math" w:hAnsi="Cambria Math"/>
                        </w:rPr>
                        <m:t>R</m:t>
                      </m:r>
                    </m:e>
                    <m:sub>
                      <m:r>
                        <w:rPr>
                          <w:rFonts w:ascii="Cambria Math" w:hAnsi="Cambria Math"/>
                        </w:rPr>
                        <m:t>MAX</m:t>
                      </m:r>
                    </m:sub>
                  </m:sSub>
                  <m:r>
                    <m:rPr>
                      <m:sty m:val="p"/>
                    </m:rPr>
                    <w:rPr>
                      <w:rFonts w:ascii="Cambria Math" w:hAnsi="Cambria Math"/>
                    </w:rPr>
                    <m:t xml:space="preserve">                        </m:t>
                  </m:r>
                </m:e>
              </m:eqArr>
            </m:e>
          </m:d>
        </m:oMath>
      </m:oMathPara>
    </w:p>
    <w:p w14:paraId="394E9E7B" w14:textId="77777777" w:rsidR="00CD008B" w:rsidRPr="002E013F" w:rsidRDefault="00CD008B" w:rsidP="00AF23CD">
      <w:r w:rsidRPr="002E013F">
        <w:t>where:</w:t>
      </w:r>
    </w:p>
    <w:p w14:paraId="182296B3" w14:textId="77777777" w:rsidR="00CD008B" w:rsidRPr="002E013F" w:rsidRDefault="00CD008B" w:rsidP="00AF23CD">
      <w:pPr>
        <w:pStyle w:val="Equationlegend"/>
      </w:pPr>
      <w:r w:rsidRPr="002E013F">
        <w:tab/>
      </w:r>
      <w:r w:rsidRPr="002E013F">
        <w:rPr>
          <w:i/>
          <w:iCs/>
        </w:rPr>
        <w:t>S</w:t>
      </w:r>
      <w:r w:rsidRPr="002E013F">
        <w:t>(</w:t>
      </w:r>
      <w:r w:rsidRPr="002E013F">
        <w:rPr>
          <w:i/>
          <w:iCs/>
        </w:rPr>
        <w:t>SINR</w:t>
      </w:r>
      <w:r w:rsidRPr="002E013F">
        <w:t>)</w:t>
      </w:r>
      <w:r w:rsidRPr="002E013F">
        <w:tab/>
        <w:t xml:space="preserve">Shannon bound, </w:t>
      </w:r>
      <w:r w:rsidRPr="002E013F">
        <w:rPr>
          <w:i/>
          <w:iCs/>
        </w:rPr>
        <w:t>S</w:t>
      </w:r>
      <w:r w:rsidRPr="002E013F">
        <w:t>(</w:t>
      </w:r>
      <w:r w:rsidRPr="002E013F">
        <w:rPr>
          <w:i/>
          <w:iCs/>
        </w:rPr>
        <w:t>SINR</w:t>
      </w:r>
      <w:r w:rsidRPr="002E013F">
        <w:t>) =log</w:t>
      </w:r>
      <w:r w:rsidRPr="002E013F">
        <w:rPr>
          <w:vertAlign w:val="subscript"/>
        </w:rPr>
        <w:t>2</w:t>
      </w:r>
      <w:r w:rsidRPr="002E013F">
        <w:t>(1 + 10</w:t>
      </w:r>
      <w:r w:rsidRPr="002E013F">
        <w:rPr>
          <w:i/>
          <w:iCs/>
          <w:vertAlign w:val="superscript"/>
        </w:rPr>
        <w:t>SINR</w:t>
      </w:r>
      <w:r w:rsidRPr="002E013F">
        <w:rPr>
          <w:vertAlign w:val="superscript"/>
        </w:rPr>
        <w:t>/10</w:t>
      </w:r>
      <w:r w:rsidRPr="002E013F">
        <w:t>) (bps/Hz)</w:t>
      </w:r>
    </w:p>
    <w:p w14:paraId="01FC057B" w14:textId="77777777" w:rsidR="00CD008B" w:rsidRPr="002E013F" w:rsidRDefault="00CD008B" w:rsidP="00AF23CD">
      <w:pPr>
        <w:pStyle w:val="Equationlegend"/>
      </w:pPr>
      <w:r w:rsidRPr="002E013F">
        <w:tab/>
      </w:r>
      <w:r w:rsidRPr="002E013F">
        <w:sym w:font="Symbol" w:char="F061"/>
      </w:r>
      <w:r w:rsidRPr="002E013F">
        <w:tab/>
        <w:t>Attenuation factor, representing implementation losses</w:t>
      </w:r>
    </w:p>
    <w:p w14:paraId="3C6AF8DB" w14:textId="77777777" w:rsidR="00CD008B" w:rsidRPr="002E013F" w:rsidRDefault="00CD008B" w:rsidP="00AF23CD">
      <w:pPr>
        <w:pStyle w:val="Equationlegend"/>
      </w:pPr>
      <w:r w:rsidRPr="002E013F">
        <w:tab/>
      </w:r>
      <w:r w:rsidRPr="002E013F">
        <w:rPr>
          <w:i/>
          <w:iCs/>
        </w:rPr>
        <w:t>SINR</w:t>
      </w:r>
      <w:r w:rsidRPr="002E013F">
        <w:rPr>
          <w:i/>
          <w:iCs/>
          <w:vertAlign w:val="subscript"/>
        </w:rPr>
        <w:t>MIN</w:t>
      </w:r>
      <w:r w:rsidRPr="002E013F">
        <w:tab/>
        <w:t>Minimum SINR of the code set, dB</w:t>
      </w:r>
    </w:p>
    <w:p w14:paraId="6ED9B3BD" w14:textId="2DA2ADA8" w:rsidR="00CD008B" w:rsidRPr="002E013F" w:rsidRDefault="00CD008B" w:rsidP="00AF23CD">
      <w:pPr>
        <w:pStyle w:val="Equationlegend"/>
      </w:pPr>
      <w:r w:rsidRPr="002E013F">
        <w:tab/>
      </w:r>
      <w:r w:rsidRPr="002E013F">
        <w:rPr>
          <w:i/>
          <w:iCs/>
        </w:rPr>
        <w:t>SINR</w:t>
      </w:r>
      <w:r w:rsidRPr="002E013F">
        <w:rPr>
          <w:i/>
          <w:iCs/>
          <w:vertAlign w:val="subscript"/>
        </w:rPr>
        <w:t>MAX</w:t>
      </w:r>
      <w:r w:rsidRPr="002E013F">
        <w:tab/>
        <w:t xml:space="preserve">Maximum SINR of the code set, </w:t>
      </w:r>
      <w:proofErr w:type="spellStart"/>
      <w:r w:rsidRPr="002E013F">
        <w:t>dB</w:t>
      </w:r>
      <w:r w:rsidR="00900D53">
        <w:t>.</w:t>
      </w:r>
      <w:proofErr w:type="spellEnd"/>
    </w:p>
    <w:p w14:paraId="30D143C3" w14:textId="77777777" w:rsidR="00CD008B" w:rsidRPr="002E013F" w:rsidRDefault="00CD008B" w:rsidP="00AF23CD">
      <w:pPr>
        <w:jc w:val="both"/>
      </w:pPr>
      <w:r w:rsidRPr="002E013F">
        <w:t xml:space="preserve">The parameters α, </w:t>
      </w:r>
      <w:r w:rsidRPr="002E013F">
        <w:rPr>
          <w:i/>
          <w:iCs/>
        </w:rPr>
        <w:t>SINR</w:t>
      </w:r>
      <w:r w:rsidRPr="002E013F">
        <w:rPr>
          <w:i/>
          <w:iCs/>
          <w:vertAlign w:val="subscript"/>
        </w:rPr>
        <w:t>MIN</w:t>
      </w:r>
      <w:r w:rsidRPr="002E013F">
        <w:t xml:space="preserve"> and </w:t>
      </w:r>
      <w:r w:rsidRPr="002E013F">
        <w:rPr>
          <w:i/>
          <w:iCs/>
        </w:rPr>
        <w:t>SINR</w:t>
      </w:r>
      <w:r w:rsidRPr="002E013F">
        <w:rPr>
          <w:i/>
          <w:iCs/>
          <w:vertAlign w:val="subscript"/>
        </w:rPr>
        <w:t>MAX</w:t>
      </w:r>
      <w:r w:rsidRPr="002E013F">
        <w:t xml:space="preserve"> can be chosen to represent different modem implementations and link conditions. The parameters proposed in Table 5 represent a baseline case, which assumes: </w:t>
      </w:r>
    </w:p>
    <w:p w14:paraId="67214B1B" w14:textId="77777777" w:rsidR="00CD008B" w:rsidRPr="00E5541B" w:rsidRDefault="00CD008B" w:rsidP="00AF23CD">
      <w:pPr>
        <w:tabs>
          <w:tab w:val="clear" w:pos="2268"/>
          <w:tab w:val="left" w:pos="2608"/>
          <w:tab w:val="left" w:pos="3345"/>
        </w:tabs>
        <w:spacing w:before="80"/>
        <w:ind w:left="1134" w:hanging="1134"/>
        <w:rPr>
          <w:lang w:val="it-IT"/>
        </w:rPr>
      </w:pPr>
      <w:r w:rsidRPr="00E5541B">
        <w:rPr>
          <w:lang w:val="it-IT"/>
        </w:rPr>
        <w:t>–</w:t>
      </w:r>
      <w:r w:rsidRPr="00E5541B">
        <w:rPr>
          <w:lang w:val="it-IT"/>
        </w:rPr>
        <w:tab/>
        <w:t>1:1 antenna configuration;</w:t>
      </w:r>
    </w:p>
    <w:p w14:paraId="034B3EA7" w14:textId="77777777" w:rsidR="00CD008B" w:rsidRPr="00E5541B" w:rsidRDefault="00CD008B" w:rsidP="00AF23CD">
      <w:pPr>
        <w:tabs>
          <w:tab w:val="clear" w:pos="2268"/>
          <w:tab w:val="left" w:pos="2608"/>
          <w:tab w:val="left" w:pos="3345"/>
        </w:tabs>
        <w:spacing w:before="80"/>
        <w:ind w:left="1134" w:hanging="1134"/>
        <w:rPr>
          <w:lang w:val="it-IT"/>
        </w:rPr>
      </w:pPr>
      <w:r w:rsidRPr="00E5541B">
        <w:rPr>
          <w:lang w:val="it-IT"/>
        </w:rPr>
        <w:t>–</w:t>
      </w:r>
      <w:r w:rsidRPr="00E5541B">
        <w:rPr>
          <w:lang w:val="it-IT"/>
        </w:rPr>
        <w:tab/>
        <w:t xml:space="preserve">AWGN channel model; </w:t>
      </w:r>
    </w:p>
    <w:p w14:paraId="78AF3919" w14:textId="77777777" w:rsidR="00CD008B" w:rsidRPr="002E013F" w:rsidRDefault="00CD008B" w:rsidP="00AF23CD">
      <w:pPr>
        <w:tabs>
          <w:tab w:val="clear" w:pos="2268"/>
          <w:tab w:val="left" w:pos="2608"/>
          <w:tab w:val="left" w:pos="3345"/>
        </w:tabs>
        <w:spacing w:before="80"/>
        <w:ind w:left="1134" w:hanging="1134"/>
      </w:pPr>
      <w:r w:rsidRPr="002E013F">
        <w:t>–</w:t>
      </w:r>
      <w:r w:rsidRPr="002E013F">
        <w:tab/>
        <w:t>Link Adaptation (see Table 5 for details of the highest and lowest rate codes);</w:t>
      </w:r>
    </w:p>
    <w:p w14:paraId="752E6945" w14:textId="77777777" w:rsidR="00CD008B" w:rsidRPr="002E013F" w:rsidRDefault="00CD008B" w:rsidP="00AF23CD">
      <w:pPr>
        <w:tabs>
          <w:tab w:val="clear" w:pos="2268"/>
          <w:tab w:val="left" w:pos="2608"/>
          <w:tab w:val="left" w:pos="3345"/>
        </w:tabs>
        <w:spacing w:before="80"/>
        <w:ind w:left="1134" w:hanging="1134"/>
      </w:pPr>
      <w:r w:rsidRPr="002E013F">
        <w:t>–</w:t>
      </w:r>
      <w:r w:rsidRPr="002E013F">
        <w:tab/>
        <w:t>No HARQ.</w:t>
      </w:r>
    </w:p>
    <w:p w14:paraId="10897049" w14:textId="77777777" w:rsidR="00CD008B" w:rsidRPr="002E013F" w:rsidRDefault="00CD008B" w:rsidP="00AF23CD">
      <w:pPr>
        <w:pStyle w:val="TableNo"/>
      </w:pPr>
      <w:r w:rsidRPr="002E013F">
        <w:lastRenderedPageBreak/>
        <w:t>Table 5</w:t>
      </w:r>
    </w:p>
    <w:p w14:paraId="03A54982" w14:textId="77777777" w:rsidR="00CD008B" w:rsidRPr="002E013F" w:rsidRDefault="00CD008B" w:rsidP="00AF23CD">
      <w:pPr>
        <w:keepNext/>
        <w:keepLines/>
        <w:spacing w:before="0" w:after="120"/>
        <w:jc w:val="center"/>
        <w:rPr>
          <w:rFonts w:ascii="Times New Roman Bold" w:hAnsi="Times New Roman Bold"/>
          <w:b/>
          <w:sz w:val="20"/>
        </w:rPr>
      </w:pPr>
      <w:r w:rsidRPr="002E013F">
        <w:rPr>
          <w:rFonts w:ascii="Times New Roman Bold" w:hAnsi="Times New Roman Bold"/>
          <w:b/>
          <w:sz w:val="20"/>
        </w:rPr>
        <w:t>Parameters describing baseline Link Level performance for 5G NR</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134"/>
        <w:gridCol w:w="992"/>
        <w:gridCol w:w="5675"/>
      </w:tblGrid>
      <w:tr w:rsidR="00CD008B" w:rsidRPr="002E013F" w14:paraId="53C5CF11" w14:textId="77777777" w:rsidTr="009E6D3F">
        <w:trPr>
          <w:jc w:val="center"/>
        </w:trPr>
        <w:tc>
          <w:tcPr>
            <w:tcW w:w="1838" w:type="dxa"/>
            <w:tcBorders>
              <w:top w:val="single" w:sz="4" w:space="0" w:color="auto"/>
              <w:left w:val="single" w:sz="4" w:space="0" w:color="auto"/>
              <w:bottom w:val="single" w:sz="4" w:space="0" w:color="auto"/>
              <w:right w:val="single" w:sz="4" w:space="0" w:color="auto"/>
            </w:tcBorders>
            <w:noWrap/>
            <w:hideMark/>
          </w:tcPr>
          <w:p w14:paraId="7701C169" w14:textId="77777777" w:rsidR="00CD008B" w:rsidRPr="002E013F" w:rsidRDefault="00CD008B" w:rsidP="009E6D3F">
            <w:pPr>
              <w:pStyle w:val="Tablehead"/>
              <w:rPr>
                <w:lang w:eastAsia="zh-CN"/>
              </w:rPr>
            </w:pPr>
            <w:r w:rsidRPr="002E013F">
              <w:rPr>
                <w:lang w:eastAsia="zh-CN"/>
              </w:rPr>
              <w:t xml:space="preserve">Parameter </w:t>
            </w:r>
          </w:p>
        </w:tc>
        <w:tc>
          <w:tcPr>
            <w:tcW w:w="1134" w:type="dxa"/>
            <w:tcBorders>
              <w:top w:val="single" w:sz="4" w:space="0" w:color="auto"/>
              <w:left w:val="single" w:sz="4" w:space="0" w:color="auto"/>
              <w:bottom w:val="single" w:sz="4" w:space="0" w:color="auto"/>
              <w:right w:val="single" w:sz="4" w:space="0" w:color="auto"/>
            </w:tcBorders>
            <w:hideMark/>
          </w:tcPr>
          <w:p w14:paraId="1965DA66" w14:textId="77777777" w:rsidR="00CD008B" w:rsidRPr="002E013F" w:rsidRDefault="00CD008B" w:rsidP="009E6D3F">
            <w:pPr>
              <w:pStyle w:val="Tablehead"/>
              <w:rPr>
                <w:lang w:eastAsia="zh-CN"/>
              </w:rPr>
            </w:pPr>
            <w:r w:rsidRPr="002E013F">
              <w:rPr>
                <w:lang w:eastAsia="zh-CN"/>
              </w:rPr>
              <w:t xml:space="preserve">DL </w:t>
            </w:r>
          </w:p>
        </w:tc>
        <w:tc>
          <w:tcPr>
            <w:tcW w:w="992" w:type="dxa"/>
            <w:tcBorders>
              <w:top w:val="single" w:sz="4" w:space="0" w:color="auto"/>
              <w:left w:val="single" w:sz="4" w:space="0" w:color="auto"/>
              <w:bottom w:val="single" w:sz="4" w:space="0" w:color="auto"/>
              <w:right w:val="single" w:sz="4" w:space="0" w:color="auto"/>
            </w:tcBorders>
            <w:hideMark/>
          </w:tcPr>
          <w:p w14:paraId="73783B44" w14:textId="77777777" w:rsidR="00CD008B" w:rsidRPr="002E013F" w:rsidRDefault="00CD008B" w:rsidP="009E6D3F">
            <w:pPr>
              <w:pStyle w:val="Tablehead"/>
              <w:rPr>
                <w:lang w:eastAsia="zh-CN"/>
              </w:rPr>
            </w:pPr>
            <w:r w:rsidRPr="002E013F">
              <w:rPr>
                <w:lang w:eastAsia="zh-CN"/>
              </w:rPr>
              <w:t xml:space="preserve">UL </w:t>
            </w:r>
          </w:p>
        </w:tc>
        <w:tc>
          <w:tcPr>
            <w:tcW w:w="5675" w:type="dxa"/>
            <w:tcBorders>
              <w:top w:val="single" w:sz="4" w:space="0" w:color="auto"/>
              <w:left w:val="single" w:sz="4" w:space="0" w:color="auto"/>
              <w:bottom w:val="single" w:sz="4" w:space="0" w:color="auto"/>
              <w:right w:val="single" w:sz="4" w:space="0" w:color="auto"/>
            </w:tcBorders>
            <w:noWrap/>
            <w:hideMark/>
          </w:tcPr>
          <w:p w14:paraId="66869317" w14:textId="77777777" w:rsidR="00CD008B" w:rsidRPr="002E013F" w:rsidRDefault="00CD008B" w:rsidP="009E6D3F">
            <w:pPr>
              <w:pStyle w:val="Tablehead"/>
              <w:rPr>
                <w:lang w:eastAsia="zh-CN"/>
              </w:rPr>
            </w:pPr>
            <w:r w:rsidRPr="002E013F">
              <w:rPr>
                <w:lang w:eastAsia="zh-CN"/>
              </w:rPr>
              <w:t xml:space="preserve">Notes </w:t>
            </w:r>
          </w:p>
        </w:tc>
      </w:tr>
      <w:tr w:rsidR="00CD008B" w:rsidRPr="002E013F" w14:paraId="4D90CB7D" w14:textId="77777777" w:rsidTr="009E6D3F">
        <w:trPr>
          <w:jc w:val="center"/>
        </w:trPr>
        <w:tc>
          <w:tcPr>
            <w:tcW w:w="1838" w:type="dxa"/>
            <w:tcBorders>
              <w:top w:val="single" w:sz="4" w:space="0" w:color="auto"/>
              <w:left w:val="single" w:sz="4" w:space="0" w:color="auto"/>
              <w:bottom w:val="single" w:sz="4" w:space="0" w:color="auto"/>
              <w:right w:val="single" w:sz="4" w:space="0" w:color="auto"/>
            </w:tcBorders>
            <w:noWrap/>
            <w:hideMark/>
          </w:tcPr>
          <w:p w14:paraId="66A5A6BA" w14:textId="77777777" w:rsidR="00CD008B" w:rsidRPr="002E013F" w:rsidRDefault="00CD008B" w:rsidP="009E6D3F">
            <w:pPr>
              <w:pStyle w:val="Tabletext"/>
              <w:jc w:val="center"/>
              <w:rPr>
                <w:lang w:eastAsia="zh-CN"/>
              </w:rPr>
            </w:pPr>
            <w:r w:rsidRPr="002E013F">
              <w:rPr>
                <w:lang w:eastAsia="zh-CN"/>
              </w:rPr>
              <w:t>α</w:t>
            </w:r>
          </w:p>
        </w:tc>
        <w:tc>
          <w:tcPr>
            <w:tcW w:w="1134" w:type="dxa"/>
            <w:tcBorders>
              <w:top w:val="single" w:sz="4" w:space="0" w:color="auto"/>
              <w:left w:val="single" w:sz="4" w:space="0" w:color="auto"/>
              <w:bottom w:val="single" w:sz="4" w:space="0" w:color="auto"/>
              <w:right w:val="single" w:sz="4" w:space="0" w:color="auto"/>
            </w:tcBorders>
            <w:hideMark/>
          </w:tcPr>
          <w:p w14:paraId="7BFA0874" w14:textId="77777777" w:rsidR="00CD008B" w:rsidRPr="002E013F" w:rsidRDefault="00CD008B" w:rsidP="009E6D3F">
            <w:pPr>
              <w:pStyle w:val="Tabletext"/>
              <w:jc w:val="center"/>
              <w:rPr>
                <w:lang w:eastAsia="zh-CN"/>
              </w:rPr>
            </w:pPr>
            <w:r w:rsidRPr="002E013F">
              <w:rPr>
                <w:lang w:eastAsia="zh-CN"/>
              </w:rPr>
              <w:t>0.6</w:t>
            </w:r>
          </w:p>
        </w:tc>
        <w:tc>
          <w:tcPr>
            <w:tcW w:w="992" w:type="dxa"/>
            <w:tcBorders>
              <w:top w:val="single" w:sz="4" w:space="0" w:color="auto"/>
              <w:left w:val="single" w:sz="4" w:space="0" w:color="auto"/>
              <w:bottom w:val="single" w:sz="4" w:space="0" w:color="auto"/>
              <w:right w:val="single" w:sz="4" w:space="0" w:color="auto"/>
            </w:tcBorders>
            <w:hideMark/>
          </w:tcPr>
          <w:p w14:paraId="42235702" w14:textId="77777777" w:rsidR="00CD008B" w:rsidRPr="002E013F" w:rsidRDefault="00CD008B" w:rsidP="009E6D3F">
            <w:pPr>
              <w:pStyle w:val="Tabletext"/>
              <w:jc w:val="center"/>
              <w:rPr>
                <w:lang w:eastAsia="zh-CN"/>
              </w:rPr>
            </w:pPr>
            <w:r w:rsidRPr="002E013F">
              <w:rPr>
                <w:lang w:eastAsia="zh-CN"/>
              </w:rPr>
              <w:t>0.4</w:t>
            </w:r>
          </w:p>
        </w:tc>
        <w:tc>
          <w:tcPr>
            <w:tcW w:w="5675" w:type="dxa"/>
            <w:tcBorders>
              <w:top w:val="single" w:sz="4" w:space="0" w:color="auto"/>
              <w:left w:val="single" w:sz="4" w:space="0" w:color="auto"/>
              <w:bottom w:val="single" w:sz="4" w:space="0" w:color="auto"/>
              <w:right w:val="single" w:sz="4" w:space="0" w:color="auto"/>
            </w:tcBorders>
            <w:noWrap/>
            <w:hideMark/>
          </w:tcPr>
          <w:p w14:paraId="60CDADC8" w14:textId="77777777" w:rsidR="00CD008B" w:rsidRPr="002E013F" w:rsidRDefault="00CD008B" w:rsidP="009E6D3F">
            <w:pPr>
              <w:pStyle w:val="Tabletext"/>
              <w:rPr>
                <w:lang w:eastAsia="zh-CN"/>
              </w:rPr>
            </w:pPr>
            <w:r w:rsidRPr="002E013F">
              <w:rPr>
                <w:lang w:eastAsia="zh-CN"/>
              </w:rPr>
              <w:t>Represents implementation losses</w:t>
            </w:r>
          </w:p>
        </w:tc>
      </w:tr>
      <w:tr w:rsidR="00CD008B" w:rsidRPr="002E013F" w14:paraId="7C1F96A0" w14:textId="77777777" w:rsidTr="009E6D3F">
        <w:trPr>
          <w:jc w:val="center"/>
        </w:trPr>
        <w:tc>
          <w:tcPr>
            <w:tcW w:w="1838" w:type="dxa"/>
            <w:tcBorders>
              <w:top w:val="single" w:sz="4" w:space="0" w:color="auto"/>
              <w:left w:val="single" w:sz="4" w:space="0" w:color="auto"/>
              <w:bottom w:val="single" w:sz="4" w:space="0" w:color="auto"/>
              <w:right w:val="single" w:sz="4" w:space="0" w:color="auto"/>
            </w:tcBorders>
            <w:noWrap/>
            <w:hideMark/>
          </w:tcPr>
          <w:p w14:paraId="46DB6196" w14:textId="77777777" w:rsidR="00CD008B" w:rsidRPr="002E013F" w:rsidRDefault="00CD008B" w:rsidP="009E6D3F">
            <w:pPr>
              <w:pStyle w:val="Tabletext"/>
              <w:jc w:val="center"/>
              <w:rPr>
                <w:lang w:eastAsia="zh-CN"/>
              </w:rPr>
            </w:pPr>
            <w:r w:rsidRPr="002E013F">
              <w:rPr>
                <w:i/>
                <w:iCs/>
                <w:lang w:eastAsia="zh-CN"/>
              </w:rPr>
              <w:t>SINR</w:t>
            </w:r>
            <w:r w:rsidRPr="002E013F">
              <w:rPr>
                <w:i/>
                <w:iCs/>
                <w:vertAlign w:val="subscript"/>
                <w:lang w:eastAsia="zh-CN"/>
              </w:rPr>
              <w:t>MIN</w:t>
            </w:r>
            <w:r w:rsidRPr="002E013F">
              <w:rPr>
                <w:lang w:eastAsia="zh-CN"/>
              </w:rPr>
              <w:t>, dB</w:t>
            </w:r>
          </w:p>
        </w:tc>
        <w:tc>
          <w:tcPr>
            <w:tcW w:w="1134" w:type="dxa"/>
            <w:tcBorders>
              <w:top w:val="single" w:sz="4" w:space="0" w:color="auto"/>
              <w:left w:val="single" w:sz="4" w:space="0" w:color="auto"/>
              <w:bottom w:val="single" w:sz="4" w:space="0" w:color="auto"/>
              <w:right w:val="single" w:sz="4" w:space="0" w:color="auto"/>
            </w:tcBorders>
            <w:hideMark/>
          </w:tcPr>
          <w:p w14:paraId="693B95E6" w14:textId="77777777" w:rsidR="00CD008B" w:rsidRPr="002E013F" w:rsidRDefault="00CD008B" w:rsidP="009E6D3F">
            <w:pPr>
              <w:pStyle w:val="Tabletext"/>
              <w:jc w:val="center"/>
              <w:rPr>
                <w:lang w:eastAsia="zh-CN"/>
              </w:rPr>
            </w:pPr>
            <w:r w:rsidRPr="002E013F">
              <w:rPr>
                <w:lang w:eastAsia="zh-CN"/>
              </w:rPr>
              <w:t>−10</w:t>
            </w:r>
          </w:p>
        </w:tc>
        <w:tc>
          <w:tcPr>
            <w:tcW w:w="992" w:type="dxa"/>
            <w:tcBorders>
              <w:top w:val="single" w:sz="4" w:space="0" w:color="auto"/>
              <w:left w:val="single" w:sz="4" w:space="0" w:color="auto"/>
              <w:bottom w:val="single" w:sz="4" w:space="0" w:color="auto"/>
              <w:right w:val="single" w:sz="4" w:space="0" w:color="auto"/>
            </w:tcBorders>
            <w:hideMark/>
          </w:tcPr>
          <w:p w14:paraId="2DF293AA" w14:textId="77777777" w:rsidR="00CD008B" w:rsidRPr="002E013F" w:rsidRDefault="00CD008B" w:rsidP="009E6D3F">
            <w:pPr>
              <w:pStyle w:val="Tabletext"/>
              <w:jc w:val="center"/>
              <w:rPr>
                <w:lang w:eastAsia="zh-CN"/>
              </w:rPr>
            </w:pPr>
            <w:r w:rsidRPr="002E013F">
              <w:rPr>
                <w:lang w:eastAsia="zh-CN"/>
              </w:rPr>
              <w:t>−10</w:t>
            </w:r>
          </w:p>
        </w:tc>
        <w:tc>
          <w:tcPr>
            <w:tcW w:w="5675" w:type="dxa"/>
            <w:tcBorders>
              <w:top w:val="single" w:sz="4" w:space="0" w:color="auto"/>
              <w:left w:val="single" w:sz="4" w:space="0" w:color="auto"/>
              <w:bottom w:val="single" w:sz="4" w:space="0" w:color="auto"/>
              <w:right w:val="single" w:sz="4" w:space="0" w:color="auto"/>
            </w:tcBorders>
            <w:noWrap/>
            <w:hideMark/>
          </w:tcPr>
          <w:p w14:paraId="4E17A4F1" w14:textId="77777777" w:rsidR="00CD008B" w:rsidRPr="002E013F" w:rsidRDefault="00CD008B" w:rsidP="009E6D3F">
            <w:pPr>
              <w:pStyle w:val="Tabletext"/>
              <w:rPr>
                <w:lang w:eastAsia="zh-CN"/>
              </w:rPr>
            </w:pPr>
            <w:r w:rsidRPr="002E013F">
              <w:rPr>
                <w:lang w:eastAsia="zh-CN"/>
              </w:rPr>
              <w:t>Based on QPSK, 1/8 rate (DL) &amp; 1/5 rate (UL)</w:t>
            </w:r>
          </w:p>
        </w:tc>
      </w:tr>
      <w:tr w:rsidR="00CD008B" w:rsidRPr="002E013F" w14:paraId="7ED0A48C" w14:textId="77777777" w:rsidTr="009E6D3F">
        <w:trPr>
          <w:jc w:val="center"/>
        </w:trPr>
        <w:tc>
          <w:tcPr>
            <w:tcW w:w="1838" w:type="dxa"/>
            <w:tcBorders>
              <w:top w:val="single" w:sz="4" w:space="0" w:color="auto"/>
              <w:left w:val="single" w:sz="4" w:space="0" w:color="auto"/>
              <w:bottom w:val="single" w:sz="4" w:space="0" w:color="auto"/>
              <w:right w:val="single" w:sz="4" w:space="0" w:color="auto"/>
            </w:tcBorders>
            <w:noWrap/>
            <w:hideMark/>
          </w:tcPr>
          <w:p w14:paraId="62E27999" w14:textId="77777777" w:rsidR="00CD008B" w:rsidRPr="002E013F" w:rsidRDefault="00CD008B" w:rsidP="009E6D3F">
            <w:pPr>
              <w:pStyle w:val="Tabletext"/>
              <w:jc w:val="center"/>
              <w:rPr>
                <w:lang w:eastAsia="zh-CN"/>
              </w:rPr>
            </w:pPr>
            <w:r w:rsidRPr="002E013F">
              <w:rPr>
                <w:i/>
                <w:iCs/>
                <w:lang w:eastAsia="zh-CN"/>
              </w:rPr>
              <w:t>SINR</w:t>
            </w:r>
            <w:r w:rsidRPr="002E013F">
              <w:rPr>
                <w:i/>
                <w:iCs/>
                <w:vertAlign w:val="subscript"/>
                <w:lang w:eastAsia="zh-CN"/>
              </w:rPr>
              <w:t>MAX</w:t>
            </w:r>
            <w:r w:rsidRPr="002E013F">
              <w:rPr>
                <w:lang w:eastAsia="zh-CN"/>
              </w:rPr>
              <w:t>, dB</w:t>
            </w:r>
          </w:p>
        </w:tc>
        <w:tc>
          <w:tcPr>
            <w:tcW w:w="1134" w:type="dxa"/>
            <w:tcBorders>
              <w:top w:val="single" w:sz="4" w:space="0" w:color="auto"/>
              <w:left w:val="single" w:sz="4" w:space="0" w:color="auto"/>
              <w:bottom w:val="single" w:sz="4" w:space="0" w:color="auto"/>
              <w:right w:val="single" w:sz="4" w:space="0" w:color="auto"/>
            </w:tcBorders>
            <w:hideMark/>
          </w:tcPr>
          <w:p w14:paraId="255FDDFE" w14:textId="77777777" w:rsidR="00CD008B" w:rsidRPr="002E013F" w:rsidRDefault="00CD008B" w:rsidP="009E6D3F">
            <w:pPr>
              <w:pStyle w:val="Tabletext"/>
              <w:jc w:val="center"/>
              <w:rPr>
                <w:lang w:eastAsia="zh-CN"/>
              </w:rPr>
            </w:pPr>
            <w:r w:rsidRPr="002E013F">
              <w:rPr>
                <w:lang w:eastAsia="zh-CN"/>
              </w:rPr>
              <w:t>30</w:t>
            </w:r>
          </w:p>
        </w:tc>
        <w:tc>
          <w:tcPr>
            <w:tcW w:w="992" w:type="dxa"/>
            <w:tcBorders>
              <w:top w:val="single" w:sz="4" w:space="0" w:color="auto"/>
              <w:left w:val="single" w:sz="4" w:space="0" w:color="auto"/>
              <w:bottom w:val="single" w:sz="4" w:space="0" w:color="auto"/>
              <w:right w:val="single" w:sz="4" w:space="0" w:color="auto"/>
            </w:tcBorders>
            <w:hideMark/>
          </w:tcPr>
          <w:p w14:paraId="69D412F7" w14:textId="77777777" w:rsidR="00CD008B" w:rsidRPr="002E013F" w:rsidRDefault="00CD008B" w:rsidP="009E6D3F">
            <w:pPr>
              <w:pStyle w:val="Tabletext"/>
              <w:jc w:val="center"/>
              <w:rPr>
                <w:lang w:eastAsia="zh-CN"/>
              </w:rPr>
            </w:pPr>
            <w:r w:rsidRPr="002E013F">
              <w:rPr>
                <w:lang w:eastAsia="zh-CN"/>
              </w:rPr>
              <w:t>22</w:t>
            </w:r>
          </w:p>
        </w:tc>
        <w:tc>
          <w:tcPr>
            <w:tcW w:w="5675" w:type="dxa"/>
            <w:tcBorders>
              <w:top w:val="single" w:sz="4" w:space="0" w:color="auto"/>
              <w:left w:val="single" w:sz="4" w:space="0" w:color="auto"/>
              <w:bottom w:val="single" w:sz="4" w:space="0" w:color="auto"/>
              <w:right w:val="single" w:sz="4" w:space="0" w:color="auto"/>
            </w:tcBorders>
            <w:noWrap/>
            <w:hideMark/>
          </w:tcPr>
          <w:p w14:paraId="07E888B1" w14:textId="77777777" w:rsidR="00CD008B" w:rsidRPr="002E013F" w:rsidRDefault="00CD008B" w:rsidP="009E6D3F">
            <w:pPr>
              <w:pStyle w:val="Tabletext"/>
              <w:rPr>
                <w:lang w:eastAsia="zh-CN"/>
              </w:rPr>
            </w:pPr>
            <w:r w:rsidRPr="002E013F">
              <w:rPr>
                <w:lang w:eastAsia="zh-CN"/>
              </w:rPr>
              <w:t>Based on 256-QAM, 0.93 rate (DL) &amp; 64-QAM, 0.93 rate (UL)</w:t>
            </w:r>
          </w:p>
        </w:tc>
      </w:tr>
    </w:tbl>
    <w:p w14:paraId="25457C2F" w14:textId="77777777" w:rsidR="00CD008B" w:rsidRPr="002E013F" w:rsidRDefault="00CD008B" w:rsidP="00AF23CD">
      <w:pPr>
        <w:pStyle w:val="Tablefin"/>
        <w:rPr>
          <w:lang w:val="en-US"/>
        </w:rPr>
      </w:pPr>
    </w:p>
    <w:p w14:paraId="35662C38" w14:textId="1145BBFC" w:rsidR="0018453F" w:rsidRPr="00A15722" w:rsidRDefault="0065565D" w:rsidP="0018453F">
      <w:pPr>
        <w:rPr>
          <w:b/>
          <w:bCs/>
        </w:rPr>
      </w:pPr>
      <w:r>
        <w:rPr>
          <w:b/>
          <w:bCs/>
        </w:rPr>
        <w:t xml:space="preserve">5.2 </w:t>
      </w:r>
      <w:r w:rsidR="0018453F" w:rsidRPr="00A15722">
        <w:rPr>
          <w:b/>
          <w:bCs/>
        </w:rPr>
        <w:t>Terrestrial IMT characteristics and protection criteria</w:t>
      </w:r>
    </w:p>
    <w:p w14:paraId="460D8D44" w14:textId="77777777" w:rsidR="0018453F" w:rsidRPr="00A15722" w:rsidRDefault="0018453F" w:rsidP="0018453F">
      <w:r w:rsidRPr="00A15722">
        <w:t>TBD</w:t>
      </w:r>
    </w:p>
    <w:p w14:paraId="10F15095" w14:textId="77777777" w:rsidR="0018453F" w:rsidRPr="00A15722" w:rsidRDefault="0018453F" w:rsidP="0018453F"/>
    <w:p w14:paraId="14AD26AB" w14:textId="0BEF2054" w:rsidR="0018453F" w:rsidRPr="00A15722" w:rsidRDefault="0065565D" w:rsidP="0018453F">
      <w:pPr>
        <w:rPr>
          <w:b/>
          <w:bCs/>
        </w:rPr>
      </w:pPr>
      <w:r>
        <w:rPr>
          <w:b/>
          <w:bCs/>
        </w:rPr>
        <w:t xml:space="preserve">5.3 </w:t>
      </w:r>
      <w:r w:rsidR="0018453F" w:rsidRPr="00A15722">
        <w:rPr>
          <w:b/>
          <w:bCs/>
        </w:rPr>
        <w:t>Passive services in adjacent bands – characteristics and protection criteria</w:t>
      </w:r>
    </w:p>
    <w:p w14:paraId="1517A899" w14:textId="77777777" w:rsidR="0018453F" w:rsidRPr="00A15722" w:rsidRDefault="0018453F" w:rsidP="0018453F">
      <w:r w:rsidRPr="00A15722">
        <w:t>TBD</w:t>
      </w:r>
    </w:p>
    <w:p w14:paraId="47ABC262" w14:textId="77777777" w:rsidR="0018453F" w:rsidRPr="00103B66" w:rsidRDefault="0018453F" w:rsidP="0018453F">
      <w:pPr>
        <w:rPr>
          <w:lang w:eastAsia="zh-CN"/>
        </w:rPr>
      </w:pPr>
    </w:p>
    <w:p w14:paraId="234D0A69" w14:textId="73F8A917" w:rsidR="0018453F" w:rsidRPr="00A15722" w:rsidRDefault="0065565D" w:rsidP="0018453F">
      <w:pPr>
        <w:pStyle w:val="Headingb"/>
        <w:rPr>
          <w:lang w:val="en-US"/>
        </w:rPr>
      </w:pPr>
      <w:r>
        <w:rPr>
          <w:lang w:val="en-US"/>
        </w:rPr>
        <w:t xml:space="preserve">6 </w:t>
      </w:r>
      <w:r w:rsidR="0018453F" w:rsidRPr="00A15722">
        <w:rPr>
          <w:lang w:val="en-US"/>
        </w:rPr>
        <w:t>High-level summary of sharing studies</w:t>
      </w:r>
    </w:p>
    <w:p w14:paraId="41A4FDDB" w14:textId="77777777" w:rsidR="00CD008B" w:rsidRPr="002E013F" w:rsidRDefault="00CD008B" w:rsidP="00AF23CD">
      <w:pPr>
        <w:rPr>
          <w:lang w:eastAsia="zh-CN"/>
        </w:rPr>
      </w:pPr>
    </w:p>
    <w:p w14:paraId="71AB99CA" w14:textId="2449C45A" w:rsidR="00CD008B" w:rsidRPr="002E013F" w:rsidRDefault="0065565D" w:rsidP="00900D53">
      <w:pPr>
        <w:pStyle w:val="Headingb"/>
      </w:pPr>
      <w:r>
        <w:t xml:space="preserve">7 </w:t>
      </w:r>
      <w:r w:rsidR="00CD008B" w:rsidRPr="002E013F">
        <w:t>Summary</w:t>
      </w:r>
    </w:p>
    <w:p w14:paraId="5F37D56A" w14:textId="77777777" w:rsidR="00CD008B" w:rsidRPr="00350474" w:rsidRDefault="00CD008B" w:rsidP="00AF23CD">
      <w:pPr>
        <w:rPr>
          <w:lang w:eastAsia="zh-CN"/>
        </w:rPr>
      </w:pPr>
    </w:p>
    <w:p w14:paraId="7C03273C" w14:textId="77777777" w:rsidR="00CD008B" w:rsidRDefault="00CD008B">
      <w:pPr>
        <w:tabs>
          <w:tab w:val="clear" w:pos="1134"/>
          <w:tab w:val="clear" w:pos="1871"/>
          <w:tab w:val="clear" w:pos="2268"/>
        </w:tabs>
        <w:overflowPunct/>
        <w:autoSpaceDE/>
        <w:autoSpaceDN/>
        <w:adjustRightInd/>
        <w:spacing w:before="0"/>
        <w:textAlignment w:val="auto"/>
        <w:rPr>
          <w:lang w:eastAsia="zh-CN"/>
        </w:rPr>
      </w:pPr>
      <w:r>
        <w:rPr>
          <w:lang w:eastAsia="zh-CN"/>
        </w:rPr>
        <w:br w:type="page"/>
      </w:r>
    </w:p>
    <w:p w14:paraId="20051FEF" w14:textId="5EBF2C6B" w:rsidR="00CD008B" w:rsidRDefault="00F7600D" w:rsidP="00900D53">
      <w:pPr>
        <w:pStyle w:val="Parttitle"/>
        <w:rPr>
          <w:lang w:eastAsia="zh-CN"/>
        </w:rPr>
      </w:pPr>
      <w:r>
        <w:rPr>
          <w:lang w:eastAsia="zh-CN"/>
        </w:rPr>
        <w:lastRenderedPageBreak/>
        <w:t xml:space="preserve"> </w:t>
      </w:r>
      <w:proofErr w:type="spellStart"/>
      <w:r>
        <w:rPr>
          <w:lang w:eastAsia="zh-CN"/>
        </w:rPr>
        <w:t>ANNEX</w:t>
      </w:r>
      <w:r w:rsidR="00900D53">
        <w:rPr>
          <w:lang w:eastAsia="zh-CN"/>
        </w:rPr>
        <w:t>Sharing</w:t>
      </w:r>
      <w:proofErr w:type="spellEnd"/>
      <w:r w:rsidR="00900D53">
        <w:rPr>
          <w:lang w:eastAsia="zh-CN"/>
        </w:rPr>
        <w:t xml:space="preserve"> and </w:t>
      </w:r>
      <w:proofErr w:type="spellStart"/>
      <w:r w:rsidR="00900D53">
        <w:rPr>
          <w:lang w:eastAsia="zh-CN"/>
        </w:rPr>
        <w:t>compatiblity</w:t>
      </w:r>
      <w:proofErr w:type="spellEnd"/>
      <w:r w:rsidR="00900D53">
        <w:rPr>
          <w:lang w:eastAsia="zh-CN"/>
        </w:rPr>
        <w:t xml:space="preserve"> studies</w:t>
      </w:r>
    </w:p>
    <w:p w14:paraId="3633CF0E" w14:textId="7D5AAEFA" w:rsidR="00594F9A" w:rsidRDefault="00594F9A" w:rsidP="00594F9A">
      <w:pPr>
        <w:pStyle w:val="Normalaftertitle0"/>
        <w:rPr>
          <w:lang w:eastAsia="zh-CN"/>
        </w:rPr>
      </w:pPr>
      <w:r>
        <w:rPr>
          <w:lang w:eastAsia="zh-CN"/>
        </w:rPr>
        <w:t>Editor’s note: Individual sharing studies will be included in this Annex.</w:t>
      </w:r>
    </w:p>
    <w:p w14:paraId="2CDB90A7" w14:textId="77777777" w:rsidR="00594F9A" w:rsidRPr="00594F9A" w:rsidRDefault="00594F9A" w:rsidP="00E5541B">
      <w:pPr>
        <w:rPr>
          <w:lang w:eastAsia="zh-CN"/>
        </w:rPr>
      </w:pPr>
    </w:p>
    <w:p w14:paraId="18842699" w14:textId="77777777" w:rsidR="00594F9A" w:rsidRPr="00594F9A" w:rsidRDefault="00594F9A" w:rsidP="00E5541B">
      <w:pPr>
        <w:rPr>
          <w:lang w:eastAsia="zh-CN"/>
        </w:rPr>
      </w:pPr>
    </w:p>
    <w:p w14:paraId="0F34C579" w14:textId="5C29716B" w:rsidR="000069D4" w:rsidRPr="00900D53" w:rsidRDefault="000069D4" w:rsidP="00900D53">
      <w:pPr>
        <w:jc w:val="center"/>
        <w:rPr>
          <w:lang w:eastAsia="zh-CN"/>
        </w:rPr>
      </w:pPr>
    </w:p>
    <w:sectPr w:rsidR="000069D4" w:rsidRPr="00900D53" w:rsidSect="00633A4F">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EEEF5" w14:textId="77777777" w:rsidR="00633A4F" w:rsidRDefault="00633A4F">
      <w:r>
        <w:separator/>
      </w:r>
    </w:p>
  </w:endnote>
  <w:endnote w:type="continuationSeparator" w:id="0">
    <w:p w14:paraId="32856AAC" w14:textId="77777777" w:rsidR="00633A4F" w:rsidRDefault="00633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D0AE" w14:textId="01544B5E" w:rsidR="00FA124A" w:rsidRPr="002F7CB3" w:rsidRDefault="00372949">
    <w:pPr>
      <w:pStyle w:val="Footer"/>
      <w:rPr>
        <w:lang w:val="en-US"/>
      </w:rPr>
    </w:pPr>
    <w:r>
      <w:fldChar w:fldCharType="begin"/>
    </w:r>
    <w:r>
      <w:instrText xml:space="preserve"> FILENAME \p \* MERGEFORMAT </w:instrText>
    </w:r>
    <w:r>
      <w:fldChar w:fldCharType="separate"/>
    </w:r>
    <w:r w:rsidR="00817C22" w:rsidRPr="00817C22">
      <w:rPr>
        <w:lang w:val="en-US"/>
      </w:rPr>
      <w:t>M</w:t>
    </w:r>
    <w:r w:rsidR="00817C22">
      <w:t>:\BRSGD\TEXT2023\SG04\WP4C\000\077\077N07e.docx</w:t>
    </w:r>
    <w:r>
      <w:fldChar w:fldCharType="end"/>
    </w:r>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E5541B">
      <w:t>12.07.24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17C22">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8E616" w14:textId="278BE796" w:rsidR="00FA124A" w:rsidRPr="002F7CB3" w:rsidRDefault="00372949" w:rsidP="00E6257C">
    <w:pPr>
      <w:pStyle w:val="Footer"/>
      <w:rPr>
        <w:lang w:val="en-US"/>
      </w:rPr>
    </w:pPr>
    <w:r>
      <w:fldChar w:fldCharType="begin"/>
    </w:r>
    <w:r>
      <w:instrText xml:space="preserve"> FILENAME \p \* MERGEFORMAT </w:instrText>
    </w:r>
    <w:r>
      <w:fldChar w:fldCharType="separate"/>
    </w:r>
    <w:r w:rsidR="00817C22" w:rsidRPr="00817C22">
      <w:rPr>
        <w:lang w:val="en-US"/>
      </w:rPr>
      <w:t>M</w:t>
    </w:r>
    <w:r w:rsidR="00817C22">
      <w:t>:\BRSGD\TEXT2023\SG04\WP4C\000\077\077N07e.docx</w:t>
    </w:r>
    <w:r>
      <w:fldChar w:fldCharType="end"/>
    </w:r>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E5541B">
      <w:t>12.07.24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817C22">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AD596" w14:textId="77777777" w:rsidR="00633A4F" w:rsidRDefault="00633A4F">
      <w:r>
        <w:t>____________________</w:t>
      </w:r>
    </w:p>
  </w:footnote>
  <w:footnote w:type="continuationSeparator" w:id="0">
    <w:p w14:paraId="16424C56" w14:textId="77777777" w:rsidR="00633A4F" w:rsidRDefault="00633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CCE8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220BA1E7" w14:textId="03DEC783" w:rsidR="00FA124A" w:rsidRDefault="00633A4F">
    <w:pPr>
      <w:pStyle w:val="Header"/>
      <w:rPr>
        <w:lang w:val="en-US"/>
      </w:rPr>
    </w:pPr>
    <w:r>
      <w:rPr>
        <w:lang w:val="en-US"/>
      </w:rPr>
      <w:t>4C/</w:t>
    </w:r>
    <w:r w:rsidR="00817C22">
      <w:rPr>
        <w:lang w:val="en-US"/>
      </w:rPr>
      <w:t>77 (Annex 7)</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568ED"/>
    <w:multiLevelType w:val="hybridMultilevel"/>
    <w:tmpl w:val="2C1A6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71AEA"/>
    <w:multiLevelType w:val="hybridMultilevel"/>
    <w:tmpl w:val="8E828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41675"/>
    <w:multiLevelType w:val="hybridMultilevel"/>
    <w:tmpl w:val="8E3AACF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6D64ECA"/>
    <w:multiLevelType w:val="hybridMultilevel"/>
    <w:tmpl w:val="D9B20D8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9243EAD"/>
    <w:multiLevelType w:val="hybridMultilevel"/>
    <w:tmpl w:val="5760875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3E47DA"/>
    <w:multiLevelType w:val="hybridMultilevel"/>
    <w:tmpl w:val="58366D0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2A912F7"/>
    <w:multiLevelType w:val="hybridMultilevel"/>
    <w:tmpl w:val="A328E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FD2A14"/>
    <w:multiLevelType w:val="hybridMultilevel"/>
    <w:tmpl w:val="86CE2A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F02A8B"/>
    <w:multiLevelType w:val="hybridMultilevel"/>
    <w:tmpl w:val="AA063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D31D32"/>
    <w:multiLevelType w:val="hybridMultilevel"/>
    <w:tmpl w:val="DE80565C"/>
    <w:lvl w:ilvl="0" w:tplc="8D601C0C">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E14E84"/>
    <w:multiLevelType w:val="hybridMultilevel"/>
    <w:tmpl w:val="D096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72305A"/>
    <w:multiLevelType w:val="hybridMultilevel"/>
    <w:tmpl w:val="23526E9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67D1A0E"/>
    <w:multiLevelType w:val="hybridMultilevel"/>
    <w:tmpl w:val="7E6A43B0"/>
    <w:lvl w:ilvl="0" w:tplc="8B269D3C">
      <w:start w:val="1"/>
      <w:numFmt w:val="decimal"/>
      <w:lvlText w:val="%1"/>
      <w:lvlJc w:val="left"/>
      <w:pPr>
        <w:ind w:left="1140" w:hanging="11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4C8628C"/>
    <w:multiLevelType w:val="hybridMultilevel"/>
    <w:tmpl w:val="C9C66C7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5127818"/>
    <w:multiLevelType w:val="hybridMultilevel"/>
    <w:tmpl w:val="ECD8A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920B1E"/>
    <w:multiLevelType w:val="hybridMultilevel"/>
    <w:tmpl w:val="4BC0551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E820706"/>
    <w:multiLevelType w:val="hybridMultilevel"/>
    <w:tmpl w:val="3B7E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2190319">
    <w:abstractNumId w:val="3"/>
  </w:num>
  <w:num w:numId="2" w16cid:durableId="43530199">
    <w:abstractNumId w:val="13"/>
  </w:num>
  <w:num w:numId="3" w16cid:durableId="1997998502">
    <w:abstractNumId w:val="11"/>
  </w:num>
  <w:num w:numId="4" w16cid:durableId="2114350644">
    <w:abstractNumId w:val="2"/>
  </w:num>
  <w:num w:numId="5" w16cid:durableId="875044602">
    <w:abstractNumId w:val="15"/>
  </w:num>
  <w:num w:numId="6" w16cid:durableId="1246497342">
    <w:abstractNumId w:val="4"/>
  </w:num>
  <w:num w:numId="7" w16cid:durableId="1176191659">
    <w:abstractNumId w:val="5"/>
  </w:num>
  <w:num w:numId="8" w16cid:durableId="302395612">
    <w:abstractNumId w:val="12"/>
  </w:num>
  <w:num w:numId="9" w16cid:durableId="447241099">
    <w:abstractNumId w:val="16"/>
  </w:num>
  <w:num w:numId="10" w16cid:durableId="239412916">
    <w:abstractNumId w:val="9"/>
  </w:num>
  <w:num w:numId="11" w16cid:durableId="356397862">
    <w:abstractNumId w:val="0"/>
  </w:num>
  <w:num w:numId="12" w16cid:durableId="975795817">
    <w:abstractNumId w:val="6"/>
  </w:num>
  <w:num w:numId="13" w16cid:durableId="195125628">
    <w:abstractNumId w:val="10"/>
  </w:num>
  <w:num w:numId="14" w16cid:durableId="224530352">
    <w:abstractNumId w:val="8"/>
  </w:num>
  <w:num w:numId="15" w16cid:durableId="351758799">
    <w:abstractNumId w:val="14"/>
  </w:num>
  <w:num w:numId="16" w16cid:durableId="1334382765">
    <w:abstractNumId w:val="7"/>
  </w:num>
  <w:num w:numId="17" w16cid:durableId="6318310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thyrn Medley">
    <w15:presenceInfo w15:providerId="AD" w15:userId="S::Kathyrn.Medley@fcc.gov::c9fbd474-92ed-4d53-9f52-ec42bd331f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A4F"/>
    <w:rsid w:val="000069D4"/>
    <w:rsid w:val="000112F4"/>
    <w:rsid w:val="000174AD"/>
    <w:rsid w:val="00022DBE"/>
    <w:rsid w:val="00025AA4"/>
    <w:rsid w:val="00035E77"/>
    <w:rsid w:val="00047A1D"/>
    <w:rsid w:val="00047C5F"/>
    <w:rsid w:val="000604B9"/>
    <w:rsid w:val="000A1FC7"/>
    <w:rsid w:val="000A7D55"/>
    <w:rsid w:val="000C12C8"/>
    <w:rsid w:val="000C2E8E"/>
    <w:rsid w:val="000E0E7C"/>
    <w:rsid w:val="000E7F52"/>
    <w:rsid w:val="000F1B4B"/>
    <w:rsid w:val="0012744F"/>
    <w:rsid w:val="00131178"/>
    <w:rsid w:val="00145673"/>
    <w:rsid w:val="00146F60"/>
    <w:rsid w:val="00156F66"/>
    <w:rsid w:val="00163271"/>
    <w:rsid w:val="00172122"/>
    <w:rsid w:val="00181EAB"/>
    <w:rsid w:val="00182528"/>
    <w:rsid w:val="0018453F"/>
    <w:rsid w:val="0018500B"/>
    <w:rsid w:val="00196A19"/>
    <w:rsid w:val="001C07E1"/>
    <w:rsid w:val="001E050D"/>
    <w:rsid w:val="001E75CE"/>
    <w:rsid w:val="00202DC1"/>
    <w:rsid w:val="002116EE"/>
    <w:rsid w:val="002309D8"/>
    <w:rsid w:val="002A7FE2"/>
    <w:rsid w:val="002E1346"/>
    <w:rsid w:val="002E1B4F"/>
    <w:rsid w:val="002E7213"/>
    <w:rsid w:val="002F2E67"/>
    <w:rsid w:val="002F7CB3"/>
    <w:rsid w:val="00315546"/>
    <w:rsid w:val="00330567"/>
    <w:rsid w:val="003361F5"/>
    <w:rsid w:val="00351757"/>
    <w:rsid w:val="0035724D"/>
    <w:rsid w:val="00372949"/>
    <w:rsid w:val="00381282"/>
    <w:rsid w:val="00381FDA"/>
    <w:rsid w:val="00386A9D"/>
    <w:rsid w:val="00391081"/>
    <w:rsid w:val="003B2789"/>
    <w:rsid w:val="003C13CE"/>
    <w:rsid w:val="003C697E"/>
    <w:rsid w:val="003E2518"/>
    <w:rsid w:val="003E7CEF"/>
    <w:rsid w:val="003F18D7"/>
    <w:rsid w:val="00495A21"/>
    <w:rsid w:val="004B1EF7"/>
    <w:rsid w:val="004B3FAD"/>
    <w:rsid w:val="004C5749"/>
    <w:rsid w:val="004D50E7"/>
    <w:rsid w:val="004E2844"/>
    <w:rsid w:val="004E5EC5"/>
    <w:rsid w:val="004E7849"/>
    <w:rsid w:val="00501DCA"/>
    <w:rsid w:val="0050325D"/>
    <w:rsid w:val="00513A47"/>
    <w:rsid w:val="005408DF"/>
    <w:rsid w:val="00557FD7"/>
    <w:rsid w:val="005715BB"/>
    <w:rsid w:val="00573344"/>
    <w:rsid w:val="00583F9B"/>
    <w:rsid w:val="00594F9A"/>
    <w:rsid w:val="005B0D29"/>
    <w:rsid w:val="005E4751"/>
    <w:rsid w:val="005E5C10"/>
    <w:rsid w:val="005F2C78"/>
    <w:rsid w:val="006144E4"/>
    <w:rsid w:val="006261C4"/>
    <w:rsid w:val="00633A4F"/>
    <w:rsid w:val="00635A22"/>
    <w:rsid w:val="00650299"/>
    <w:rsid w:val="0065565D"/>
    <w:rsid w:val="00655FC5"/>
    <w:rsid w:val="00670115"/>
    <w:rsid w:val="00686A38"/>
    <w:rsid w:val="00686D59"/>
    <w:rsid w:val="006B67A2"/>
    <w:rsid w:val="006E1296"/>
    <w:rsid w:val="00780246"/>
    <w:rsid w:val="0080538C"/>
    <w:rsid w:val="008139A2"/>
    <w:rsid w:val="00814E0A"/>
    <w:rsid w:val="00817C22"/>
    <w:rsid w:val="00822581"/>
    <w:rsid w:val="008309DD"/>
    <w:rsid w:val="0083227A"/>
    <w:rsid w:val="008364C6"/>
    <w:rsid w:val="00866900"/>
    <w:rsid w:val="00876A8A"/>
    <w:rsid w:val="00881BA1"/>
    <w:rsid w:val="008A29ED"/>
    <w:rsid w:val="008B6376"/>
    <w:rsid w:val="008C2302"/>
    <w:rsid w:val="008C26B8"/>
    <w:rsid w:val="008F0F2C"/>
    <w:rsid w:val="008F208F"/>
    <w:rsid w:val="008F67BE"/>
    <w:rsid w:val="00900D53"/>
    <w:rsid w:val="00920EB9"/>
    <w:rsid w:val="00971C98"/>
    <w:rsid w:val="00982084"/>
    <w:rsid w:val="00995963"/>
    <w:rsid w:val="009B61EB"/>
    <w:rsid w:val="009C185B"/>
    <w:rsid w:val="009C2064"/>
    <w:rsid w:val="009D1697"/>
    <w:rsid w:val="009F3A46"/>
    <w:rsid w:val="009F6520"/>
    <w:rsid w:val="00A014F8"/>
    <w:rsid w:val="00A10B55"/>
    <w:rsid w:val="00A13740"/>
    <w:rsid w:val="00A5173C"/>
    <w:rsid w:val="00A61AEF"/>
    <w:rsid w:val="00A6753C"/>
    <w:rsid w:val="00A84267"/>
    <w:rsid w:val="00AA79C2"/>
    <w:rsid w:val="00AD2345"/>
    <w:rsid w:val="00AF173A"/>
    <w:rsid w:val="00B066A4"/>
    <w:rsid w:val="00B07A13"/>
    <w:rsid w:val="00B1410D"/>
    <w:rsid w:val="00B4279B"/>
    <w:rsid w:val="00B45FC9"/>
    <w:rsid w:val="00B51C00"/>
    <w:rsid w:val="00B76F35"/>
    <w:rsid w:val="00B77523"/>
    <w:rsid w:val="00B81138"/>
    <w:rsid w:val="00BC7CCF"/>
    <w:rsid w:val="00BE470B"/>
    <w:rsid w:val="00BF4606"/>
    <w:rsid w:val="00C57A91"/>
    <w:rsid w:val="00CC01C2"/>
    <w:rsid w:val="00CD008B"/>
    <w:rsid w:val="00CF21F2"/>
    <w:rsid w:val="00D02712"/>
    <w:rsid w:val="00D046A7"/>
    <w:rsid w:val="00D214D0"/>
    <w:rsid w:val="00D56C10"/>
    <w:rsid w:val="00D6546B"/>
    <w:rsid w:val="00DB178B"/>
    <w:rsid w:val="00DC17D3"/>
    <w:rsid w:val="00DD4BED"/>
    <w:rsid w:val="00DD4E4B"/>
    <w:rsid w:val="00DE39F0"/>
    <w:rsid w:val="00DF0AF3"/>
    <w:rsid w:val="00DF7E9F"/>
    <w:rsid w:val="00E27D7E"/>
    <w:rsid w:val="00E42E13"/>
    <w:rsid w:val="00E5541B"/>
    <w:rsid w:val="00E56D5C"/>
    <w:rsid w:val="00E6257C"/>
    <w:rsid w:val="00E63C59"/>
    <w:rsid w:val="00EE086F"/>
    <w:rsid w:val="00F0778F"/>
    <w:rsid w:val="00F11017"/>
    <w:rsid w:val="00F14A6C"/>
    <w:rsid w:val="00F25662"/>
    <w:rsid w:val="00F6284A"/>
    <w:rsid w:val="00F7600D"/>
    <w:rsid w:val="00F760AB"/>
    <w:rsid w:val="00F825F5"/>
    <w:rsid w:val="00FA124A"/>
    <w:rsid w:val="00FA223A"/>
    <w:rsid w:val="00FC08DD"/>
    <w:rsid w:val="00FC2316"/>
    <w:rsid w:val="00FC2CFD"/>
    <w:rsid w:val="00FE660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048F0"/>
  <w15:docId w15:val="{082BF7E9-AD34-472F-A20E-1A4F05FB9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ECC Heading 1,H1,h1,h11,h12,h13,h14,h15,h16,h17,h111,h121,h131,h141,h151,h161,h18,h112,h122,h132,h142,h152,h162,h19,h113,h123,h133,h143,h153,h163,1,l1,II+,I,Section Head,Chapter Heading,h:1,h:1app,app 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uiPriority w:val="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0"/>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ECC Footnote number"/>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link w:val="AnnextitleChar"/>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Title1Carattere">
    <w:name w:val="Title 1 Carattere"/>
    <w:basedOn w:val="DefaultParagraphFont"/>
    <w:link w:val="Title1"/>
    <w:locked/>
    <w:rsid w:val="00CD008B"/>
    <w:rPr>
      <w:rFonts w:ascii="Times New Roman" w:hAnsi="Times New Roman"/>
      <w:caps/>
      <w:sz w:val="28"/>
      <w:lang w:val="en-GB" w:eastAsia="en-US"/>
    </w:rPr>
  </w:style>
  <w:style w:type="paragraph" w:customStyle="1" w:styleId="Default">
    <w:name w:val="Default"/>
    <w:rsid w:val="00CD008B"/>
    <w:pPr>
      <w:widowControl w:val="0"/>
      <w:autoSpaceDE w:val="0"/>
      <w:autoSpaceDN w:val="0"/>
      <w:adjustRightInd w:val="0"/>
    </w:pPr>
    <w:rPr>
      <w:rFonts w:ascii="Times New Roman" w:eastAsia="MS Mincho" w:hAnsi="Times New Roman"/>
      <w:color w:val="000000"/>
      <w:sz w:val="24"/>
      <w:szCs w:val="24"/>
    </w:rPr>
  </w:style>
  <w:style w:type="character" w:customStyle="1" w:styleId="Tabletext0">
    <w:name w:val="Table_text (文字)"/>
    <w:link w:val="Tabletext"/>
    <w:rsid w:val="00CD008B"/>
    <w:rPr>
      <w:rFonts w:ascii="Times New Roman" w:hAnsi="Times New Roman"/>
      <w:lang w:val="en-GB" w:eastAsia="en-US"/>
    </w:rPr>
  </w:style>
  <w:style w:type="paragraph" w:styleId="ListParagraph">
    <w:name w:val="List Paragraph"/>
    <w:basedOn w:val="Normal"/>
    <w:uiPriority w:val="34"/>
    <w:qFormat/>
    <w:rsid w:val="00CD008B"/>
    <w:pPr>
      <w:ind w:leftChars="400" w:left="840"/>
    </w:pPr>
    <w:rPr>
      <w:rFonts w:eastAsia="MS Mincho"/>
    </w:rPr>
  </w:style>
  <w:style w:type="character" w:customStyle="1" w:styleId="Heading2Char">
    <w:name w:val="Heading 2 Char"/>
    <w:basedOn w:val="DefaultParagraphFont"/>
    <w:link w:val="Heading2"/>
    <w:rsid w:val="00CD008B"/>
    <w:rPr>
      <w:rFonts w:ascii="Times New Roman" w:hAnsi="Times New Roman"/>
      <w:b/>
      <w:sz w:val="24"/>
      <w:lang w:val="en-GB" w:eastAsia="en-US"/>
    </w:rPr>
  </w:style>
  <w:style w:type="character" w:customStyle="1" w:styleId="enumlev1Char">
    <w:name w:val="enumlev1 Char"/>
    <w:link w:val="enumlev1"/>
    <w:qFormat/>
    <w:locked/>
    <w:rsid w:val="00CD008B"/>
    <w:rPr>
      <w:rFonts w:ascii="Times New Roman" w:hAnsi="Times New Roman"/>
      <w:sz w:val="24"/>
      <w:lang w:val="en-GB" w:eastAsia="en-US"/>
    </w:rPr>
  </w:style>
  <w:style w:type="character" w:customStyle="1" w:styleId="ui-provider">
    <w:name w:val="ui-provider"/>
    <w:basedOn w:val="DefaultParagraphFont"/>
    <w:rsid w:val="00CD008B"/>
  </w:style>
  <w:style w:type="character" w:styleId="Hyperlink">
    <w:name w:val="Hyperlink"/>
    <w:basedOn w:val="DefaultParagraphFont"/>
    <w:unhideWhenUsed/>
    <w:rsid w:val="00CD008B"/>
    <w:rPr>
      <w:color w:val="0000FF" w:themeColor="hyperlink"/>
      <w:u w:val="single"/>
    </w:rPr>
  </w:style>
  <w:style w:type="character" w:styleId="UnresolvedMention">
    <w:name w:val="Unresolved Mention"/>
    <w:basedOn w:val="DefaultParagraphFont"/>
    <w:uiPriority w:val="99"/>
    <w:semiHidden/>
    <w:unhideWhenUsed/>
    <w:rsid w:val="00CD008B"/>
    <w:rPr>
      <w:color w:val="605E5C"/>
      <w:shd w:val="clear" w:color="auto" w:fill="E1DFDD"/>
    </w:rPr>
  </w:style>
  <w:style w:type="character" w:customStyle="1" w:styleId="Heading1Char">
    <w:name w:val="Heading 1 Char"/>
    <w:aliases w:val="título 1 Char,ECC Heading 1 Char,H1 Char,h1 Char,h11 Char,h12 Char,h13 Char,h14 Char,h15 Char,h16 Char,h17 Char,h111 Char,h121 Char,h131 Char,h141 Char,h151 Char,h161 Char,h18 Char,h112 Char,h122 Char,h132 Char,h142 Char,h152 Char,1 Char"/>
    <w:basedOn w:val="DefaultParagraphFont"/>
    <w:link w:val="Heading1"/>
    <w:qFormat/>
    <w:rsid w:val="00CD008B"/>
    <w:rPr>
      <w:rFonts w:ascii="Times New Roman" w:hAnsi="Times New Roman"/>
      <w:b/>
      <w:sz w:val="28"/>
      <w:lang w:val="en-GB" w:eastAsia="en-US"/>
    </w:rPr>
  </w:style>
  <w:style w:type="paragraph" w:customStyle="1" w:styleId="TabletitleBR">
    <w:name w:val="Table_title_BR"/>
    <w:basedOn w:val="Normal"/>
    <w:next w:val="Normal"/>
    <w:qFormat/>
    <w:rsid w:val="00CD008B"/>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customStyle="1" w:styleId="Heading4Char">
    <w:name w:val="Heading 4 Char"/>
    <w:basedOn w:val="DefaultParagraphFont"/>
    <w:link w:val="Heading4"/>
    <w:uiPriority w:val="9"/>
    <w:rsid w:val="00CD008B"/>
    <w:rPr>
      <w:rFonts w:ascii="Times New Roman" w:hAnsi="Times New Roman"/>
      <w:b/>
      <w:sz w:val="24"/>
      <w:lang w:val="en-GB" w:eastAsia="en-US"/>
    </w:rPr>
  </w:style>
  <w:style w:type="character" w:customStyle="1" w:styleId="AnnextitleChar">
    <w:name w:val="Annex_title Char"/>
    <w:basedOn w:val="DefaultParagraphFont"/>
    <w:link w:val="Annextitle"/>
    <w:rsid w:val="00CD008B"/>
    <w:rPr>
      <w:rFonts w:ascii="Times New Roman Bold" w:hAnsi="Times New Roman Bold"/>
      <w:b/>
      <w:sz w:val="28"/>
      <w:lang w:val="en-GB" w:eastAsia="en-US"/>
    </w:rPr>
  </w:style>
  <w:style w:type="paragraph" w:styleId="BalloonText">
    <w:name w:val="Balloon Text"/>
    <w:basedOn w:val="Normal"/>
    <w:link w:val="BalloonTextChar"/>
    <w:uiPriority w:val="99"/>
    <w:semiHidden/>
    <w:unhideWhenUsed/>
    <w:rsid w:val="00CD008B"/>
    <w:pPr>
      <w:tabs>
        <w:tab w:val="clear" w:pos="1134"/>
        <w:tab w:val="clear" w:pos="1871"/>
        <w:tab w:val="clear" w:pos="2268"/>
      </w:tabs>
      <w:overflowPunct/>
      <w:autoSpaceDE/>
      <w:autoSpaceDN/>
      <w:adjustRightInd/>
      <w:spacing w:before="0"/>
      <w:textAlignment w:val="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CD008B"/>
    <w:rPr>
      <w:rFonts w:ascii="Segoe UI" w:hAnsi="Segoe UI" w:cs="Segoe UI"/>
      <w:sz w:val="18"/>
      <w:szCs w:val="18"/>
      <w:lang w:eastAsia="en-US"/>
    </w:rPr>
  </w:style>
  <w:style w:type="table" w:styleId="TableGrid">
    <w:name w:val="Table Grid"/>
    <w:basedOn w:val="TableNormal"/>
    <w:uiPriority w:val="39"/>
    <w:rsid w:val="00CD00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D008B"/>
    <w:rPr>
      <w:sz w:val="16"/>
      <w:szCs w:val="16"/>
    </w:rPr>
  </w:style>
  <w:style w:type="paragraph" w:styleId="CommentText">
    <w:name w:val="annotation text"/>
    <w:basedOn w:val="Normal"/>
    <w:link w:val="CommentTextChar"/>
    <w:uiPriority w:val="99"/>
    <w:unhideWhenUsed/>
    <w:rsid w:val="00CD008B"/>
    <w:pPr>
      <w:tabs>
        <w:tab w:val="clear" w:pos="1134"/>
        <w:tab w:val="clear" w:pos="1871"/>
        <w:tab w:val="clear" w:pos="2268"/>
      </w:tabs>
      <w:overflowPunct/>
      <w:autoSpaceDE/>
      <w:autoSpaceDN/>
      <w:adjustRightInd/>
      <w:spacing w:before="0"/>
      <w:textAlignment w:val="auto"/>
    </w:pPr>
    <w:rPr>
      <w:sz w:val="20"/>
      <w:lang w:val="en-US"/>
    </w:rPr>
  </w:style>
  <w:style w:type="character" w:customStyle="1" w:styleId="CommentTextChar">
    <w:name w:val="Comment Text Char"/>
    <w:basedOn w:val="DefaultParagraphFont"/>
    <w:link w:val="CommentText"/>
    <w:uiPriority w:val="99"/>
    <w:rsid w:val="00CD008B"/>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CD008B"/>
    <w:rPr>
      <w:b/>
      <w:bCs/>
    </w:rPr>
  </w:style>
  <w:style w:type="character" w:customStyle="1" w:styleId="CommentSubjectChar">
    <w:name w:val="Comment Subject Char"/>
    <w:basedOn w:val="CommentTextChar"/>
    <w:link w:val="CommentSubject"/>
    <w:uiPriority w:val="99"/>
    <w:semiHidden/>
    <w:rsid w:val="00CD008B"/>
    <w:rPr>
      <w:rFonts w:ascii="Times New Roman" w:hAnsi="Times New Roman"/>
      <w:b/>
      <w:bCs/>
      <w:lang w:eastAsia="en-US"/>
    </w:rPr>
  </w:style>
  <w:style w:type="paragraph" w:styleId="Revision">
    <w:name w:val="Revision"/>
    <w:hidden/>
    <w:uiPriority w:val="99"/>
    <w:semiHidden/>
    <w:rsid w:val="00CD008B"/>
    <w:rPr>
      <w:rFonts w:ascii="Times New Roman" w:hAnsi="Times New Roman"/>
      <w:sz w:val="24"/>
      <w:szCs w:val="24"/>
      <w:lang w:eastAsia="en-US"/>
    </w:rPr>
  </w:style>
  <w:style w:type="character" w:customStyle="1" w:styleId="enumlev10">
    <w:name w:val="enumlev1 Знак"/>
    <w:locked/>
    <w:rsid w:val="00CD008B"/>
    <w:rPr>
      <w:rFonts w:ascii="Times New Roman" w:hAnsi="Times New Roman"/>
      <w:sz w:val="24"/>
      <w:lang w:val="en-GB" w:eastAsia="en-US"/>
    </w:rPr>
  </w:style>
  <w:style w:type="character" w:customStyle="1" w:styleId="href">
    <w:name w:val="href"/>
    <w:basedOn w:val="DefaultParagraphFont"/>
    <w:rsid w:val="00CD008B"/>
  </w:style>
  <w:style w:type="character" w:customStyle="1" w:styleId="NormalaftertitleChar">
    <w:name w:val="Normal_after_title Char"/>
    <w:basedOn w:val="DefaultParagraphFont"/>
    <w:link w:val="Normalaftertitle"/>
    <w:locked/>
    <w:rsid w:val="00CD008B"/>
    <w:rPr>
      <w:rFonts w:ascii="Times New Roman" w:hAnsi="Times New Roman"/>
      <w:sz w:val="24"/>
      <w:lang w:val="en-GB" w:eastAsia="en-US"/>
    </w:rPr>
  </w:style>
  <w:style w:type="character" w:customStyle="1" w:styleId="NormalaftertitleChar0">
    <w:name w:val="Normal after title Char"/>
    <w:basedOn w:val="DefaultParagraphFont"/>
    <w:link w:val="Normalaftertitle0"/>
    <w:rsid w:val="00CD008B"/>
    <w:rPr>
      <w:rFonts w:ascii="Times New Roman" w:hAnsi="Times New Roman"/>
      <w:sz w:val="24"/>
      <w:lang w:val="en-GB" w:eastAsia="en-US"/>
    </w:rPr>
  </w:style>
  <w:style w:type="character" w:customStyle="1" w:styleId="Heading3Char">
    <w:name w:val="Heading 3 Char"/>
    <w:basedOn w:val="DefaultParagraphFont"/>
    <w:link w:val="Heading3"/>
    <w:uiPriority w:val="9"/>
    <w:rsid w:val="00CD008B"/>
    <w:rPr>
      <w:rFonts w:ascii="Times New Roman" w:hAnsi="Times New Roman"/>
      <w:b/>
      <w:sz w:val="24"/>
      <w:lang w:val="en-GB" w:eastAsia="en-US"/>
    </w:rPr>
  </w:style>
  <w:style w:type="character" w:customStyle="1" w:styleId="HeadingbChar">
    <w:name w:val="Heading_b Char"/>
    <w:link w:val="Headingb"/>
    <w:locked/>
    <w:rsid w:val="00CD008B"/>
    <w:rPr>
      <w:rFonts w:ascii="Times New Roman Bold" w:hAnsi="Times New Roman Bold" w:cs="Times New Roman Bold"/>
      <w:b/>
      <w:sz w:val="24"/>
      <w:lang w:val="en-GB"/>
    </w:rPr>
  </w:style>
  <w:style w:type="paragraph" w:styleId="Caption">
    <w:name w:val="caption"/>
    <w:basedOn w:val="Normal"/>
    <w:next w:val="Normal"/>
    <w:uiPriority w:val="35"/>
    <w:unhideWhenUsed/>
    <w:qFormat/>
    <w:rsid w:val="00CD008B"/>
    <w:pPr>
      <w:tabs>
        <w:tab w:val="clear" w:pos="1134"/>
        <w:tab w:val="clear" w:pos="1871"/>
        <w:tab w:val="clear" w:pos="2268"/>
      </w:tabs>
      <w:overflowPunct/>
      <w:autoSpaceDE/>
      <w:autoSpaceDN/>
      <w:adjustRightInd/>
      <w:spacing w:before="0" w:after="200"/>
      <w:textAlignment w:val="auto"/>
    </w:pPr>
    <w:rPr>
      <w:i/>
      <w:iCs/>
      <w:color w:val="1F497D" w:themeColor="text2"/>
      <w:sz w:val="18"/>
      <w:szCs w:val="18"/>
      <w:lang w:val="en-US"/>
    </w:rPr>
  </w:style>
  <w:style w:type="character" w:customStyle="1" w:styleId="TableheadChar">
    <w:name w:val="Table_head Char"/>
    <w:basedOn w:val="DefaultParagraphFont"/>
    <w:link w:val="Tablehead"/>
    <w:locked/>
    <w:rsid w:val="00CD008B"/>
    <w:rPr>
      <w:rFonts w:ascii="Times New Roman Bold" w:hAnsi="Times New Roman Bold" w:cs="Times New Roman Bold"/>
      <w:b/>
      <w:lang w:val="en-GB" w:eastAsia="en-US"/>
    </w:rPr>
  </w:style>
  <w:style w:type="character" w:customStyle="1" w:styleId="TabletextChar">
    <w:name w:val="Table_text Char"/>
    <w:basedOn w:val="DefaultParagraphFont"/>
    <w:locked/>
    <w:rsid w:val="00CD008B"/>
    <w:rPr>
      <w:rFonts w:ascii="Times New Roman" w:hAnsi="Times New Roman"/>
      <w:lang w:val="en-GB" w:eastAsia="en-US"/>
    </w:rPr>
  </w:style>
  <w:style w:type="character" w:styleId="FollowedHyperlink">
    <w:name w:val="FollowedHyperlink"/>
    <w:basedOn w:val="DefaultParagraphFont"/>
    <w:semiHidden/>
    <w:unhideWhenUsed/>
    <w:rsid w:val="00CD00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meson.Dempsey@spacex.com" TargetMode="Externa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cale.Dumit@T-Mobile.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rett.tarnutzer@spacex.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km.islam@spacex.com"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BR\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02930-0C3F-4BA7-8565-9B15246F54D2}">
  <ds:schemaRefs>
    <ds:schemaRef ds:uri="http://schemas.openxmlformats.org/officeDocument/2006/bibliography"/>
  </ds:schemaRefs>
</ds:datastoreItem>
</file>

<file path=docMetadata/LabelInfo.xml><?xml version="1.0" encoding="utf-8"?>
<clbl:labelList xmlns:clbl="http://schemas.microsoft.com/office/2020/mipLabelMetadata">
  <clbl:label id="{7af72c41-31f4-4d40-a6d0-808117dc4d77}" enabled="1" method="Standard" siteId="{be0f980b-dd99-4b19-bd7b-bc71a09b026c}" removed="0"/>
</clbl:labelList>
</file>

<file path=docProps/app.xml><?xml version="1.0" encoding="utf-8"?>
<Properties xmlns="http://schemas.openxmlformats.org/officeDocument/2006/extended-properties" xmlns:vt="http://schemas.openxmlformats.org/officeDocument/2006/docPropsVTypes">
  <Template>PE_BR</Template>
  <TotalTime>88</TotalTime>
  <Pages>11</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Kathyrn Medley</cp:lastModifiedBy>
  <cp:revision>60</cp:revision>
  <cp:lastPrinted>2008-02-21T14:04:00Z</cp:lastPrinted>
  <dcterms:created xsi:type="dcterms:W3CDTF">2024-07-12T17:41:00Z</dcterms:created>
  <dcterms:modified xsi:type="dcterms:W3CDTF">2024-07-15T13:15:00Z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