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7" w:rsidRDefault="0077417A" w:rsidP="00807DD7">
      <w:pPr>
        <w:jc w:val="left"/>
        <w:rPr>
          <w:szCs w:val="24"/>
          <w:lang w:val="en-GB"/>
        </w:rPr>
      </w:pPr>
      <w:proofErr w:type="spellStart"/>
      <w:ins w:id="0" w:author="Nellis, Donald (FAA)" w:date="2020-10-07T08:04:00Z">
        <w:r>
          <w:t>Revision</w:t>
        </w:r>
        <w:proofErr w:type="spellEnd"/>
        <w:r>
          <w:t xml:space="preserve"> 1 c</w:t>
        </w:r>
      </w:ins>
      <w:bookmarkStart w:id="1" w:name="_GoBack"/>
      <w:bookmarkEnd w:id="1"/>
      <w:ins w:id="2" w:author="Nellis, Donald (FAA)" w:date="2020-10-06T18:10:00Z">
        <w:r w:rsidR="006B6F50">
          <w:t xml:space="preserve">hanges are </w:t>
        </w:r>
        <w:proofErr w:type="spellStart"/>
        <w:r w:rsidR="006B6F50">
          <w:t>highlighted</w:t>
        </w:r>
        <w:proofErr w:type="spellEnd"/>
        <w:r w:rsidR="006B6F50">
          <w:t xml:space="preserve"> in </w:t>
        </w:r>
        <w:r w:rsidR="006B6F50" w:rsidRPr="00B363F4">
          <w:rPr>
            <w:highlight w:val="cyan"/>
          </w:rPr>
          <w:t>Turquoise</w:t>
        </w:r>
      </w:ins>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360AE1" w:rsidRPr="00360AE1" w:rsidTr="003A3665">
        <w:trPr>
          <w:trHeight w:val="459"/>
        </w:trPr>
        <w:tc>
          <w:tcPr>
            <w:tcW w:w="9393" w:type="dxa"/>
            <w:gridSpan w:val="2"/>
            <w:tcBorders>
              <w:top w:val="single" w:sz="12" w:space="0" w:color="auto"/>
              <w:left w:val="double" w:sz="6" w:space="0" w:color="auto"/>
              <w:right w:val="double" w:sz="6" w:space="0" w:color="auto"/>
            </w:tcBorders>
            <w:shd w:val="clear" w:color="auto" w:fill="C0C0C0"/>
          </w:tcPr>
          <w:p w:rsidR="00360AE1" w:rsidRPr="00360AE1" w:rsidRDefault="00360AE1" w:rsidP="00360AE1">
            <w:pPr>
              <w:tabs>
                <w:tab w:val="center" w:pos="4680"/>
              </w:tabs>
              <w:suppressAutoHyphens/>
              <w:spacing w:before="0"/>
              <w:jc w:val="center"/>
              <w:rPr>
                <w:b/>
                <w:spacing w:val="-3"/>
                <w:szCs w:val="24"/>
                <w:lang w:val="en-GB"/>
              </w:rPr>
            </w:pPr>
            <w:r w:rsidRPr="00360AE1">
              <w:rPr>
                <w:b/>
                <w:lang w:val="en-US"/>
              </w:rPr>
              <w:br w:type="page"/>
            </w:r>
            <w:r w:rsidRPr="00360AE1">
              <w:rPr>
                <w:b/>
                <w:spacing w:val="-3"/>
                <w:szCs w:val="24"/>
                <w:lang w:val="en-GB"/>
              </w:rPr>
              <w:t xml:space="preserve">U.S. </w:t>
            </w:r>
            <w:proofErr w:type="spellStart"/>
            <w:r w:rsidRPr="00360AE1">
              <w:rPr>
                <w:b/>
                <w:spacing w:val="-3"/>
                <w:szCs w:val="24"/>
                <w:lang w:val="en-GB"/>
              </w:rPr>
              <w:t>Radiocommunications</w:t>
            </w:r>
            <w:proofErr w:type="spellEnd"/>
            <w:r w:rsidRPr="00360AE1">
              <w:rPr>
                <w:b/>
                <w:spacing w:val="-3"/>
                <w:szCs w:val="24"/>
                <w:lang w:val="en-GB"/>
              </w:rPr>
              <w:t xml:space="preserve"> Sector</w:t>
            </w:r>
          </w:p>
          <w:p w:rsidR="00360AE1" w:rsidRPr="00360AE1" w:rsidRDefault="00360AE1" w:rsidP="00360AE1">
            <w:pPr>
              <w:keepNext/>
              <w:keepLines/>
              <w:spacing w:before="0" w:after="120"/>
              <w:jc w:val="center"/>
              <w:rPr>
                <w:b/>
                <w:spacing w:val="-3"/>
                <w:szCs w:val="24"/>
                <w:lang w:val="en-GB"/>
              </w:rPr>
            </w:pPr>
            <w:r w:rsidRPr="00360AE1">
              <w:rPr>
                <w:b/>
                <w:spacing w:val="-3"/>
                <w:szCs w:val="24"/>
                <w:lang w:val="en-GB"/>
              </w:rPr>
              <w:t>Fact Sheet</w:t>
            </w:r>
          </w:p>
        </w:tc>
      </w:tr>
      <w:tr w:rsidR="00360AE1" w:rsidRPr="00360AE1" w:rsidTr="003A3665">
        <w:trPr>
          <w:trHeight w:val="348"/>
        </w:trPr>
        <w:tc>
          <w:tcPr>
            <w:tcW w:w="4387" w:type="dxa"/>
            <w:tcBorders>
              <w:left w:val="double" w:sz="6" w:space="0" w:color="auto"/>
            </w:tcBorders>
          </w:tcPr>
          <w:p w:rsidR="00360AE1" w:rsidRPr="00360AE1" w:rsidRDefault="00360AE1" w:rsidP="00360AE1">
            <w:pPr>
              <w:spacing w:after="120"/>
              <w:ind w:left="900" w:right="144" w:hanging="756"/>
              <w:jc w:val="left"/>
              <w:rPr>
                <w:szCs w:val="24"/>
                <w:lang w:val="en-GB"/>
              </w:rPr>
            </w:pPr>
            <w:r w:rsidRPr="00360AE1">
              <w:rPr>
                <w:b/>
                <w:szCs w:val="24"/>
                <w:lang w:val="en-GB"/>
              </w:rPr>
              <w:t>Working Party:</w:t>
            </w:r>
            <w:r w:rsidRPr="00360AE1">
              <w:rPr>
                <w:szCs w:val="24"/>
                <w:lang w:val="en-GB"/>
              </w:rPr>
              <w:t xml:space="preserve">  ITU-R WP-5B</w:t>
            </w:r>
          </w:p>
        </w:tc>
        <w:tc>
          <w:tcPr>
            <w:tcW w:w="5006" w:type="dxa"/>
            <w:tcBorders>
              <w:right w:val="double" w:sz="6" w:space="0" w:color="auto"/>
            </w:tcBorders>
          </w:tcPr>
          <w:p w:rsidR="00360AE1" w:rsidRPr="00360AE1" w:rsidRDefault="00360AE1" w:rsidP="00360AE1">
            <w:pPr>
              <w:spacing w:after="120"/>
              <w:ind w:left="144" w:right="144"/>
              <w:jc w:val="left"/>
              <w:rPr>
                <w:szCs w:val="24"/>
                <w:lang w:val="en-GB"/>
              </w:rPr>
            </w:pPr>
            <w:r w:rsidRPr="00360AE1">
              <w:rPr>
                <w:b/>
                <w:szCs w:val="24"/>
                <w:lang w:val="en-GB"/>
              </w:rPr>
              <w:t>Document No:</w:t>
            </w:r>
            <w:r w:rsidRPr="00360AE1">
              <w:rPr>
                <w:szCs w:val="24"/>
                <w:lang w:val="en-GB"/>
              </w:rPr>
              <w:t xml:space="preserve">  USWP5B25-09</w:t>
            </w:r>
            <w:r w:rsidR="006B6F50">
              <w:rPr>
                <w:szCs w:val="24"/>
                <w:lang w:val="en-GB"/>
              </w:rPr>
              <w:t xml:space="preserve"> (Rev 1)</w:t>
            </w:r>
          </w:p>
        </w:tc>
      </w:tr>
      <w:tr w:rsidR="00360AE1" w:rsidRPr="00360AE1" w:rsidTr="003A3665">
        <w:trPr>
          <w:trHeight w:val="378"/>
        </w:trPr>
        <w:tc>
          <w:tcPr>
            <w:tcW w:w="4387" w:type="dxa"/>
            <w:tcBorders>
              <w:left w:val="double" w:sz="6" w:space="0" w:color="auto"/>
            </w:tcBorders>
          </w:tcPr>
          <w:p w:rsidR="00360AE1" w:rsidRPr="00360AE1" w:rsidRDefault="00360AE1" w:rsidP="00360AE1">
            <w:pPr>
              <w:spacing w:before="0"/>
              <w:ind w:left="144" w:right="144"/>
              <w:jc w:val="left"/>
              <w:rPr>
                <w:szCs w:val="24"/>
                <w:lang w:val="en-GB"/>
              </w:rPr>
            </w:pPr>
            <w:r w:rsidRPr="00360AE1">
              <w:rPr>
                <w:b/>
                <w:szCs w:val="24"/>
                <w:lang w:val="pt-BR"/>
              </w:rPr>
              <w:t>Ref:</w:t>
            </w:r>
            <w:r w:rsidRPr="00360AE1">
              <w:rPr>
                <w:szCs w:val="24"/>
                <w:lang w:val="pt-BR"/>
              </w:rPr>
              <w:tab/>
              <w:t>None</w:t>
            </w:r>
          </w:p>
        </w:tc>
        <w:tc>
          <w:tcPr>
            <w:tcW w:w="5006" w:type="dxa"/>
            <w:tcBorders>
              <w:right w:val="double" w:sz="6" w:space="0" w:color="auto"/>
            </w:tcBorders>
          </w:tcPr>
          <w:p w:rsidR="00360AE1" w:rsidRPr="00360AE1" w:rsidRDefault="00360AE1" w:rsidP="006B6F50">
            <w:pPr>
              <w:tabs>
                <w:tab w:val="left" w:pos="162"/>
              </w:tabs>
              <w:spacing w:before="0"/>
              <w:ind w:left="612" w:right="144" w:hanging="468"/>
              <w:jc w:val="left"/>
              <w:rPr>
                <w:szCs w:val="24"/>
                <w:lang w:val="en-GB"/>
              </w:rPr>
            </w:pPr>
            <w:r w:rsidRPr="00360AE1">
              <w:rPr>
                <w:b/>
                <w:szCs w:val="24"/>
                <w:lang w:val="en-GB"/>
              </w:rPr>
              <w:t>Date:</w:t>
            </w:r>
            <w:r w:rsidRPr="00360AE1">
              <w:rPr>
                <w:szCs w:val="24"/>
                <w:lang w:val="en-GB"/>
              </w:rPr>
              <w:t xml:space="preserve">  </w:t>
            </w:r>
            <w:r w:rsidR="006B6F50">
              <w:rPr>
                <w:szCs w:val="24"/>
                <w:lang w:val="en-GB"/>
              </w:rPr>
              <w:t>7 October</w:t>
            </w:r>
            <w:r w:rsidRPr="00360AE1">
              <w:rPr>
                <w:szCs w:val="24"/>
                <w:lang w:val="en-GB"/>
              </w:rPr>
              <w:t xml:space="preserve"> 2020</w:t>
            </w:r>
          </w:p>
        </w:tc>
      </w:tr>
      <w:tr w:rsidR="00360AE1" w:rsidRPr="00360AE1" w:rsidTr="003A3665">
        <w:trPr>
          <w:trHeight w:val="459"/>
        </w:trPr>
        <w:tc>
          <w:tcPr>
            <w:tcW w:w="9393" w:type="dxa"/>
            <w:gridSpan w:val="2"/>
            <w:tcBorders>
              <w:left w:val="double" w:sz="6" w:space="0" w:color="auto"/>
              <w:right w:val="double" w:sz="6" w:space="0" w:color="auto"/>
            </w:tcBorders>
          </w:tcPr>
          <w:p w:rsidR="00360AE1" w:rsidRPr="00360AE1" w:rsidRDefault="00360AE1" w:rsidP="006B6F50">
            <w:pPr>
              <w:spacing w:before="0" w:after="120"/>
              <w:ind w:left="187"/>
              <w:jc w:val="left"/>
              <w:rPr>
                <w:rFonts w:ascii="CG Times" w:hAnsi="CG Times"/>
                <w:lang w:val="en-GB" w:eastAsia="zh-CN"/>
              </w:rPr>
            </w:pPr>
            <w:r w:rsidRPr="00360AE1">
              <w:rPr>
                <w:b/>
                <w:bCs/>
                <w:szCs w:val="24"/>
                <w:lang w:val="en-GB"/>
              </w:rPr>
              <w:t>Document Title:</w:t>
            </w:r>
            <w:r w:rsidRPr="00360AE1">
              <w:rPr>
                <w:bCs/>
                <w:szCs w:val="24"/>
                <w:lang w:val="en-GB"/>
              </w:rPr>
              <w:t xml:space="preserve">  WORKING DOCUMENT TOWARDS A </w:t>
            </w:r>
            <w:r w:rsidRPr="00360AE1">
              <w:rPr>
                <w:rFonts w:ascii="CG Times" w:hAnsi="CG Times"/>
                <w:lang w:val="en-GB" w:eastAsia="zh-CN"/>
              </w:rPr>
              <w:t>PRELIMINARY DRAFT NEW RECOMMENDATION ITU-R M.[24.45-24.65_GHz_</w:t>
            </w:r>
            <w:ins w:id="3" w:author="Nellis, Donald (FAA)" w:date="2020-10-06T18:10:00Z">
              <w:r w:rsidR="006B6F50" w:rsidRPr="00EB704A">
                <w:rPr>
                  <w:rFonts w:ascii="CG Times" w:hAnsi="CG Times"/>
                  <w:highlight w:val="cyan"/>
                  <w:lang w:val="en-GB" w:eastAsia="zh-CN"/>
                </w:rPr>
                <w:t>ARNS</w:t>
              </w:r>
            </w:ins>
            <w:del w:id="4" w:author="Nellis, Donald (FAA)" w:date="2020-10-06T18:10:00Z">
              <w:r w:rsidRPr="00EB704A" w:rsidDel="006B6F50">
                <w:rPr>
                  <w:rFonts w:ascii="CG Times" w:hAnsi="CG Times"/>
                  <w:highlight w:val="cyan"/>
                  <w:lang w:val="en-GB" w:eastAsia="zh-CN"/>
                </w:rPr>
                <w:delText>DAA_RADAR</w:delText>
              </w:r>
            </w:del>
            <w:r w:rsidRPr="00360AE1">
              <w:rPr>
                <w:rFonts w:ascii="CG Times" w:hAnsi="CG Times"/>
                <w:lang w:val="en-GB" w:eastAsia="zh-CN"/>
              </w:rPr>
              <w:t xml:space="preserve">]  -  Characteristics of and protection criteria for the aeronautical </w:t>
            </w:r>
            <w:proofErr w:type="spellStart"/>
            <w:r w:rsidRPr="00360AE1">
              <w:rPr>
                <w:rFonts w:ascii="CG Times" w:hAnsi="CG Times"/>
                <w:lang w:val="en-GB" w:eastAsia="zh-CN"/>
              </w:rPr>
              <w:t>radionavigation</w:t>
            </w:r>
            <w:proofErr w:type="spellEnd"/>
            <w:r w:rsidRPr="00360AE1">
              <w:rPr>
                <w:rFonts w:ascii="CG Times" w:hAnsi="CG Times"/>
                <w:lang w:val="en-GB" w:eastAsia="zh-CN"/>
              </w:rPr>
              <w:t xml:space="preserve"> service in the frequency band 24.45-24.65 GHz</w:t>
            </w:r>
          </w:p>
        </w:tc>
      </w:tr>
      <w:tr w:rsidR="00360AE1" w:rsidRPr="00360AE1" w:rsidTr="003A3665">
        <w:trPr>
          <w:trHeight w:val="1960"/>
        </w:trPr>
        <w:tc>
          <w:tcPr>
            <w:tcW w:w="4387" w:type="dxa"/>
            <w:tcBorders>
              <w:left w:val="double" w:sz="6" w:space="0" w:color="auto"/>
            </w:tcBorders>
          </w:tcPr>
          <w:p w:rsidR="00360AE1" w:rsidRPr="00360AE1" w:rsidRDefault="00360AE1" w:rsidP="00360AE1">
            <w:pPr>
              <w:ind w:left="144" w:right="144"/>
              <w:jc w:val="left"/>
              <w:rPr>
                <w:b/>
                <w:szCs w:val="24"/>
                <w:lang w:val="en-GB"/>
              </w:rPr>
            </w:pPr>
            <w:r w:rsidRPr="00360AE1">
              <w:rPr>
                <w:b/>
                <w:szCs w:val="24"/>
                <w:lang w:val="en-GB"/>
              </w:rPr>
              <w:t>Author(s)/Contributors(s):</w:t>
            </w:r>
          </w:p>
          <w:p w:rsidR="00360AE1" w:rsidRPr="00360AE1" w:rsidRDefault="00360AE1" w:rsidP="00360AE1">
            <w:pPr>
              <w:spacing w:before="0"/>
              <w:ind w:left="144" w:right="144"/>
              <w:jc w:val="left"/>
              <w:rPr>
                <w:bCs/>
                <w:iCs/>
                <w:szCs w:val="24"/>
                <w:lang w:val="en-US"/>
              </w:rPr>
            </w:pPr>
          </w:p>
          <w:p w:rsidR="00360AE1" w:rsidRPr="00360AE1" w:rsidRDefault="00360AE1" w:rsidP="00360AE1">
            <w:pPr>
              <w:spacing w:before="0"/>
              <w:ind w:left="144" w:right="144"/>
              <w:jc w:val="left"/>
              <w:rPr>
                <w:bCs/>
                <w:iCs/>
                <w:szCs w:val="24"/>
                <w:lang w:val="en-US"/>
              </w:rPr>
            </w:pPr>
            <w:r w:rsidRPr="00360AE1">
              <w:rPr>
                <w:bCs/>
                <w:iCs/>
                <w:szCs w:val="24"/>
                <w:lang w:val="en-US"/>
              </w:rPr>
              <w:t>Don Nellis</w:t>
            </w:r>
          </w:p>
          <w:p w:rsidR="00360AE1" w:rsidRPr="00360AE1" w:rsidRDefault="00360AE1" w:rsidP="00360AE1">
            <w:pPr>
              <w:spacing w:before="0"/>
              <w:ind w:left="144" w:right="144"/>
              <w:jc w:val="left"/>
              <w:rPr>
                <w:bCs/>
                <w:iCs/>
                <w:szCs w:val="24"/>
                <w:lang w:val="en-US"/>
              </w:rPr>
            </w:pPr>
            <w:r w:rsidRPr="00360AE1">
              <w:rPr>
                <w:bCs/>
                <w:iCs/>
                <w:szCs w:val="24"/>
                <w:lang w:val="en-US"/>
              </w:rPr>
              <w:t>Federal Aviation Administration</w:t>
            </w:r>
          </w:p>
          <w:p w:rsidR="00360AE1" w:rsidRPr="00360AE1" w:rsidRDefault="00360AE1" w:rsidP="00360AE1">
            <w:pPr>
              <w:spacing w:before="0"/>
              <w:ind w:left="144" w:right="144"/>
              <w:jc w:val="left"/>
              <w:rPr>
                <w:bCs/>
                <w:iCs/>
                <w:szCs w:val="24"/>
                <w:lang w:val="en-US"/>
              </w:rPr>
            </w:pPr>
            <w:r w:rsidRPr="00360AE1">
              <w:rPr>
                <w:bCs/>
                <w:iCs/>
                <w:szCs w:val="24"/>
                <w:lang w:val="en-US"/>
              </w:rPr>
              <w:t>800 Independence Ave., S.W.</w:t>
            </w:r>
          </w:p>
          <w:p w:rsidR="00360AE1" w:rsidRPr="00360AE1" w:rsidRDefault="00360AE1" w:rsidP="00360AE1">
            <w:pPr>
              <w:spacing w:before="0"/>
              <w:ind w:left="144" w:right="144"/>
              <w:jc w:val="left"/>
              <w:rPr>
                <w:bCs/>
                <w:iCs/>
                <w:szCs w:val="24"/>
                <w:lang w:val="en-US"/>
              </w:rPr>
            </w:pPr>
            <w:r w:rsidRPr="00360AE1">
              <w:rPr>
                <w:bCs/>
                <w:iCs/>
                <w:szCs w:val="24"/>
                <w:lang w:val="en-US"/>
              </w:rPr>
              <w:t>Washington, DC 20591</w:t>
            </w:r>
          </w:p>
          <w:p w:rsidR="00360AE1" w:rsidRPr="00360AE1" w:rsidRDefault="00360AE1" w:rsidP="00360AE1">
            <w:pPr>
              <w:spacing w:before="0"/>
              <w:ind w:left="144" w:right="144"/>
              <w:jc w:val="left"/>
              <w:rPr>
                <w:bCs/>
                <w:iCs/>
                <w:szCs w:val="24"/>
                <w:lang w:val="en-US"/>
              </w:rPr>
            </w:pPr>
          </w:p>
          <w:p w:rsidR="00360AE1" w:rsidRPr="00360AE1" w:rsidRDefault="00360AE1" w:rsidP="00360AE1">
            <w:pPr>
              <w:spacing w:before="0"/>
              <w:ind w:left="144" w:right="144"/>
              <w:jc w:val="left"/>
              <w:rPr>
                <w:bCs/>
                <w:iCs/>
                <w:szCs w:val="24"/>
                <w:lang w:val="en-US"/>
              </w:rPr>
            </w:pPr>
            <w:r w:rsidRPr="00360AE1">
              <w:rPr>
                <w:bCs/>
                <w:iCs/>
                <w:szCs w:val="24"/>
                <w:lang w:val="en-US"/>
              </w:rPr>
              <w:t>Mohammed Rahman</w:t>
            </w:r>
          </w:p>
          <w:p w:rsidR="00360AE1" w:rsidRPr="00360AE1" w:rsidRDefault="00360AE1" w:rsidP="00360AE1">
            <w:pPr>
              <w:spacing w:before="0"/>
              <w:ind w:left="144" w:right="144"/>
              <w:jc w:val="left"/>
              <w:rPr>
                <w:bCs/>
                <w:iCs/>
                <w:szCs w:val="24"/>
                <w:lang w:val="en-US"/>
              </w:rPr>
            </w:pPr>
            <w:r w:rsidRPr="00360AE1">
              <w:rPr>
                <w:bCs/>
                <w:iCs/>
                <w:szCs w:val="24"/>
                <w:lang w:val="en-US"/>
              </w:rPr>
              <w:t>Federal Aviation Administration</w:t>
            </w:r>
          </w:p>
          <w:p w:rsidR="00360AE1" w:rsidRPr="00360AE1" w:rsidRDefault="00360AE1" w:rsidP="00360AE1">
            <w:pPr>
              <w:spacing w:before="0"/>
              <w:ind w:left="144" w:right="144"/>
              <w:jc w:val="left"/>
              <w:rPr>
                <w:bCs/>
                <w:iCs/>
                <w:szCs w:val="24"/>
                <w:lang w:val="en-US"/>
              </w:rPr>
            </w:pPr>
            <w:r w:rsidRPr="00360AE1">
              <w:rPr>
                <w:bCs/>
                <w:iCs/>
                <w:szCs w:val="24"/>
                <w:lang w:val="en-US"/>
              </w:rPr>
              <w:t>800 Independence Ave., S.W.</w:t>
            </w:r>
          </w:p>
          <w:p w:rsidR="00360AE1" w:rsidRPr="00360AE1" w:rsidRDefault="00360AE1" w:rsidP="00360AE1">
            <w:pPr>
              <w:spacing w:before="0"/>
              <w:ind w:left="144" w:right="144"/>
              <w:jc w:val="left"/>
              <w:rPr>
                <w:bCs/>
                <w:iCs/>
                <w:szCs w:val="24"/>
                <w:lang w:val="en-US"/>
              </w:rPr>
            </w:pPr>
            <w:r w:rsidRPr="00360AE1">
              <w:rPr>
                <w:bCs/>
                <w:iCs/>
                <w:szCs w:val="24"/>
                <w:lang w:val="en-US"/>
              </w:rPr>
              <w:t>Washington, DC 20591</w:t>
            </w:r>
          </w:p>
          <w:p w:rsidR="00360AE1" w:rsidRPr="00360AE1" w:rsidRDefault="00360AE1" w:rsidP="00360AE1">
            <w:pPr>
              <w:spacing w:before="0"/>
              <w:ind w:left="144" w:right="144"/>
              <w:jc w:val="left"/>
              <w:rPr>
                <w:bCs/>
                <w:iCs/>
                <w:szCs w:val="24"/>
                <w:lang w:val="en-US"/>
              </w:rPr>
            </w:pPr>
          </w:p>
          <w:p w:rsidR="00360AE1" w:rsidRPr="00360AE1" w:rsidRDefault="00360AE1" w:rsidP="00360AE1">
            <w:pPr>
              <w:spacing w:before="0"/>
              <w:ind w:left="144" w:right="144"/>
              <w:jc w:val="left"/>
              <w:rPr>
                <w:bCs/>
                <w:iCs/>
                <w:szCs w:val="24"/>
                <w:lang w:val="en-US"/>
              </w:rPr>
            </w:pPr>
            <w:r w:rsidRPr="00360AE1">
              <w:rPr>
                <w:bCs/>
                <w:iCs/>
                <w:szCs w:val="24"/>
                <w:lang w:val="en-US"/>
              </w:rPr>
              <w:t>Michael Neale</w:t>
            </w:r>
          </w:p>
          <w:p w:rsidR="00360AE1" w:rsidRPr="00360AE1" w:rsidRDefault="00360AE1" w:rsidP="00360AE1">
            <w:pPr>
              <w:spacing w:before="0"/>
              <w:ind w:left="144" w:right="144"/>
              <w:jc w:val="left"/>
              <w:rPr>
                <w:lang w:val="en-GB"/>
              </w:rPr>
            </w:pPr>
            <w:r w:rsidRPr="00360AE1">
              <w:rPr>
                <w:bCs/>
                <w:iCs/>
                <w:szCs w:val="24"/>
                <w:lang w:val="en-US"/>
              </w:rPr>
              <w:t>ACES Corporation for the FAA</w:t>
            </w:r>
          </w:p>
          <w:p w:rsidR="00360AE1" w:rsidRPr="00360AE1" w:rsidRDefault="00360AE1" w:rsidP="00360AE1">
            <w:pPr>
              <w:spacing w:before="0"/>
              <w:ind w:right="144"/>
              <w:jc w:val="left"/>
              <w:rPr>
                <w:bCs/>
                <w:iCs/>
                <w:szCs w:val="24"/>
                <w:lang w:val="en-US"/>
              </w:rPr>
            </w:pPr>
          </w:p>
        </w:tc>
        <w:tc>
          <w:tcPr>
            <w:tcW w:w="5006" w:type="dxa"/>
            <w:tcBorders>
              <w:right w:val="double" w:sz="6" w:space="0" w:color="auto"/>
            </w:tcBorders>
          </w:tcPr>
          <w:p w:rsidR="00360AE1" w:rsidRPr="00360AE1" w:rsidRDefault="00360AE1" w:rsidP="00360AE1">
            <w:pPr>
              <w:ind w:left="144" w:right="144"/>
              <w:jc w:val="left"/>
              <w:rPr>
                <w:bCs/>
                <w:szCs w:val="24"/>
              </w:rPr>
            </w:pPr>
          </w:p>
          <w:p w:rsidR="00360AE1" w:rsidRPr="00360AE1" w:rsidRDefault="00360AE1" w:rsidP="00360AE1">
            <w:pPr>
              <w:spacing w:before="0"/>
              <w:ind w:left="144" w:right="144"/>
              <w:jc w:val="left"/>
              <w:rPr>
                <w:bCs/>
                <w:szCs w:val="24"/>
              </w:rPr>
            </w:pPr>
          </w:p>
          <w:p w:rsidR="00360AE1" w:rsidRPr="00360AE1" w:rsidRDefault="00360AE1" w:rsidP="00360AE1">
            <w:pPr>
              <w:spacing w:before="0"/>
              <w:ind w:left="144" w:right="144"/>
              <w:jc w:val="left"/>
              <w:rPr>
                <w:bCs/>
                <w:color w:val="000000"/>
                <w:szCs w:val="24"/>
              </w:rPr>
            </w:pPr>
            <w:r w:rsidRPr="00360AE1">
              <w:rPr>
                <w:bCs/>
                <w:color w:val="000000"/>
                <w:szCs w:val="24"/>
              </w:rPr>
              <w:t>Phone</w:t>
            </w:r>
            <w:proofErr w:type="gramStart"/>
            <w:r w:rsidRPr="00360AE1">
              <w:rPr>
                <w:bCs/>
                <w:color w:val="000000"/>
                <w:szCs w:val="24"/>
              </w:rPr>
              <w:t>:  (</w:t>
            </w:r>
            <w:proofErr w:type="gramEnd"/>
            <w:r w:rsidRPr="00360AE1">
              <w:rPr>
                <w:bCs/>
                <w:color w:val="000000"/>
                <w:szCs w:val="24"/>
              </w:rPr>
              <w:t>202) 267-9779</w:t>
            </w:r>
          </w:p>
          <w:p w:rsidR="00360AE1" w:rsidRPr="00360AE1" w:rsidRDefault="00360AE1" w:rsidP="00360AE1">
            <w:pPr>
              <w:spacing w:before="0"/>
              <w:ind w:left="144" w:right="144"/>
              <w:jc w:val="left"/>
              <w:rPr>
                <w:bCs/>
                <w:color w:val="000000"/>
                <w:szCs w:val="24"/>
              </w:rPr>
            </w:pPr>
            <w:proofErr w:type="gramStart"/>
            <w:r w:rsidRPr="00360AE1">
              <w:rPr>
                <w:bCs/>
                <w:color w:val="000000"/>
                <w:szCs w:val="24"/>
              </w:rPr>
              <w:t>e-mail</w:t>
            </w:r>
            <w:proofErr w:type="gramEnd"/>
            <w:r w:rsidRPr="00360AE1">
              <w:rPr>
                <w:bCs/>
                <w:color w:val="000000"/>
                <w:szCs w:val="24"/>
              </w:rPr>
              <w:t>:   Donald.Nellis@faa.gov</w:t>
            </w:r>
          </w:p>
          <w:p w:rsidR="00360AE1" w:rsidRPr="00360AE1" w:rsidRDefault="00360AE1" w:rsidP="00360AE1">
            <w:pPr>
              <w:spacing w:before="0"/>
              <w:ind w:left="144" w:right="144"/>
              <w:jc w:val="left"/>
              <w:rPr>
                <w:bCs/>
                <w:color w:val="000000"/>
                <w:szCs w:val="24"/>
              </w:rPr>
            </w:pPr>
          </w:p>
          <w:p w:rsidR="00360AE1" w:rsidRPr="00360AE1" w:rsidRDefault="00360AE1" w:rsidP="00360AE1">
            <w:pPr>
              <w:spacing w:before="0"/>
              <w:ind w:left="144" w:right="144"/>
              <w:jc w:val="left"/>
              <w:rPr>
                <w:bCs/>
                <w:color w:val="000000"/>
                <w:szCs w:val="24"/>
              </w:rPr>
            </w:pPr>
          </w:p>
          <w:p w:rsidR="00360AE1" w:rsidRPr="00360AE1" w:rsidRDefault="00360AE1" w:rsidP="00360AE1">
            <w:pPr>
              <w:spacing w:before="0"/>
              <w:ind w:left="144" w:right="144"/>
              <w:jc w:val="left"/>
              <w:rPr>
                <w:bCs/>
                <w:color w:val="000000"/>
                <w:szCs w:val="24"/>
                <w:lang w:val="en-US"/>
              </w:rPr>
            </w:pPr>
          </w:p>
          <w:p w:rsidR="00360AE1" w:rsidRPr="00360AE1" w:rsidRDefault="00360AE1" w:rsidP="00360AE1">
            <w:pPr>
              <w:spacing w:before="0"/>
              <w:ind w:left="144" w:right="144"/>
              <w:jc w:val="left"/>
              <w:rPr>
                <w:bCs/>
                <w:color w:val="000000"/>
                <w:szCs w:val="24"/>
                <w:lang w:val="en-US"/>
              </w:rPr>
            </w:pPr>
            <w:r w:rsidRPr="00360AE1">
              <w:rPr>
                <w:bCs/>
                <w:color w:val="000000"/>
                <w:szCs w:val="24"/>
                <w:lang w:val="en-US"/>
              </w:rPr>
              <w:t>Phone:  (202) 267-6573</w:t>
            </w:r>
          </w:p>
          <w:p w:rsidR="00360AE1" w:rsidRPr="00360AE1" w:rsidRDefault="00360AE1" w:rsidP="00360AE1">
            <w:pPr>
              <w:spacing w:before="0"/>
              <w:ind w:left="144" w:right="144"/>
              <w:jc w:val="left"/>
              <w:rPr>
                <w:bCs/>
                <w:color w:val="000000"/>
                <w:szCs w:val="24"/>
                <w:lang w:val="en-US"/>
              </w:rPr>
            </w:pPr>
            <w:r w:rsidRPr="00360AE1">
              <w:rPr>
                <w:bCs/>
                <w:color w:val="000000"/>
                <w:szCs w:val="24"/>
                <w:lang w:val="en-US"/>
              </w:rPr>
              <w:t>e-mail:  Mohammed.Rahman@faa.gov</w:t>
            </w:r>
          </w:p>
          <w:p w:rsidR="00360AE1" w:rsidRPr="00360AE1" w:rsidRDefault="00360AE1" w:rsidP="00360AE1">
            <w:pPr>
              <w:spacing w:before="0"/>
              <w:ind w:left="144" w:right="144"/>
              <w:jc w:val="left"/>
              <w:rPr>
                <w:bCs/>
                <w:color w:val="000000"/>
                <w:szCs w:val="24"/>
                <w:lang w:val="en-US"/>
              </w:rPr>
            </w:pPr>
          </w:p>
          <w:p w:rsidR="00360AE1" w:rsidRPr="00360AE1" w:rsidRDefault="00360AE1" w:rsidP="00360AE1">
            <w:pPr>
              <w:spacing w:before="0"/>
              <w:ind w:left="144" w:right="144"/>
              <w:jc w:val="left"/>
              <w:rPr>
                <w:bCs/>
                <w:color w:val="000000"/>
                <w:szCs w:val="24"/>
                <w:lang w:val="en-US"/>
              </w:rPr>
            </w:pPr>
          </w:p>
          <w:p w:rsidR="00360AE1" w:rsidRPr="00360AE1" w:rsidRDefault="00360AE1" w:rsidP="00360AE1">
            <w:pPr>
              <w:spacing w:before="0"/>
              <w:ind w:left="144" w:right="144"/>
              <w:jc w:val="left"/>
              <w:rPr>
                <w:bCs/>
                <w:color w:val="000000"/>
                <w:szCs w:val="24"/>
              </w:rPr>
            </w:pPr>
          </w:p>
          <w:p w:rsidR="00360AE1" w:rsidRPr="00360AE1" w:rsidRDefault="00360AE1" w:rsidP="00360AE1">
            <w:pPr>
              <w:spacing w:before="0"/>
              <w:ind w:left="144" w:right="144"/>
              <w:jc w:val="left"/>
              <w:rPr>
                <w:bCs/>
                <w:color w:val="000000"/>
                <w:szCs w:val="24"/>
              </w:rPr>
            </w:pPr>
            <w:r w:rsidRPr="00360AE1">
              <w:rPr>
                <w:bCs/>
                <w:color w:val="000000"/>
                <w:szCs w:val="24"/>
              </w:rPr>
              <w:t>Phone</w:t>
            </w:r>
            <w:proofErr w:type="gramStart"/>
            <w:r w:rsidRPr="00360AE1">
              <w:rPr>
                <w:bCs/>
                <w:color w:val="000000"/>
                <w:szCs w:val="24"/>
              </w:rPr>
              <w:t>:  (</w:t>
            </w:r>
            <w:proofErr w:type="gramEnd"/>
            <w:r w:rsidRPr="00360AE1">
              <w:rPr>
                <w:bCs/>
                <w:color w:val="000000"/>
                <w:szCs w:val="24"/>
              </w:rPr>
              <w:t>858) 705-8978</w:t>
            </w:r>
          </w:p>
          <w:p w:rsidR="00360AE1" w:rsidRPr="00360AE1" w:rsidRDefault="00360AE1" w:rsidP="00360AE1">
            <w:pPr>
              <w:spacing w:before="0"/>
              <w:ind w:left="144" w:right="144"/>
              <w:jc w:val="left"/>
              <w:rPr>
                <w:bCs/>
                <w:color w:val="000000"/>
                <w:szCs w:val="24"/>
              </w:rPr>
            </w:pPr>
            <w:proofErr w:type="gramStart"/>
            <w:r w:rsidRPr="00360AE1">
              <w:rPr>
                <w:bCs/>
                <w:color w:val="000000"/>
                <w:szCs w:val="24"/>
              </w:rPr>
              <w:t>e-mail</w:t>
            </w:r>
            <w:proofErr w:type="gramEnd"/>
            <w:r w:rsidRPr="00360AE1">
              <w:rPr>
                <w:bCs/>
                <w:color w:val="000000"/>
                <w:szCs w:val="24"/>
              </w:rPr>
              <w:t>:  michael.neale@ACES-INC.COM</w:t>
            </w:r>
          </w:p>
          <w:p w:rsidR="00360AE1" w:rsidRPr="00360AE1" w:rsidRDefault="00360AE1" w:rsidP="00360AE1">
            <w:pPr>
              <w:spacing w:before="0"/>
              <w:ind w:left="144" w:right="144"/>
              <w:jc w:val="left"/>
              <w:rPr>
                <w:bCs/>
                <w:color w:val="000000"/>
                <w:szCs w:val="24"/>
              </w:rPr>
            </w:pPr>
          </w:p>
        </w:tc>
      </w:tr>
      <w:tr w:rsidR="00360AE1" w:rsidRPr="00360AE1" w:rsidTr="003A3665">
        <w:trPr>
          <w:trHeight w:val="541"/>
        </w:trPr>
        <w:tc>
          <w:tcPr>
            <w:tcW w:w="9393" w:type="dxa"/>
            <w:gridSpan w:val="2"/>
            <w:tcBorders>
              <w:left w:val="double" w:sz="6" w:space="0" w:color="auto"/>
              <w:right w:val="double" w:sz="6" w:space="0" w:color="auto"/>
            </w:tcBorders>
          </w:tcPr>
          <w:p w:rsidR="00360AE1" w:rsidRPr="00360AE1" w:rsidRDefault="00360AE1" w:rsidP="00360AE1">
            <w:pPr>
              <w:spacing w:after="120"/>
              <w:ind w:left="187" w:right="144"/>
              <w:jc w:val="left"/>
              <w:rPr>
                <w:szCs w:val="24"/>
                <w:lang w:val="en-GB"/>
              </w:rPr>
            </w:pPr>
            <w:r w:rsidRPr="00360AE1">
              <w:rPr>
                <w:b/>
                <w:szCs w:val="24"/>
                <w:lang w:val="en-GB"/>
              </w:rPr>
              <w:t>Purpose/Objective:</w:t>
            </w:r>
            <w:r w:rsidRPr="00360AE1">
              <w:rPr>
                <w:bCs/>
                <w:szCs w:val="24"/>
                <w:lang w:val="en-GB"/>
              </w:rPr>
              <w:t xml:space="preserve">  The purpose of this contribution is to develop a new recommendation for unmanned aircraft systems (UAS) Detect and Avoid (DAA) radar systems in the 24.45-24.65 GHz band.</w:t>
            </w:r>
          </w:p>
        </w:tc>
      </w:tr>
      <w:tr w:rsidR="00360AE1" w:rsidRPr="00360AE1" w:rsidTr="003A3665">
        <w:trPr>
          <w:trHeight w:val="1380"/>
        </w:trPr>
        <w:tc>
          <w:tcPr>
            <w:tcW w:w="9393" w:type="dxa"/>
            <w:gridSpan w:val="2"/>
            <w:tcBorders>
              <w:left w:val="double" w:sz="6" w:space="0" w:color="auto"/>
              <w:bottom w:val="single" w:sz="12" w:space="0" w:color="auto"/>
              <w:right w:val="double" w:sz="6" w:space="0" w:color="auto"/>
            </w:tcBorders>
          </w:tcPr>
          <w:p w:rsidR="00360AE1" w:rsidRPr="00360AE1" w:rsidRDefault="00360AE1" w:rsidP="00360AE1">
            <w:pPr>
              <w:ind w:left="180" w:right="144"/>
              <w:jc w:val="left"/>
              <w:rPr>
                <w:bCs/>
                <w:szCs w:val="24"/>
                <w:lang w:val="en-GB"/>
              </w:rPr>
            </w:pPr>
            <w:r w:rsidRPr="00360AE1">
              <w:rPr>
                <w:b/>
                <w:szCs w:val="24"/>
                <w:lang w:val="en-GB"/>
              </w:rPr>
              <w:t>Abstract:</w:t>
            </w:r>
            <w:r w:rsidRPr="00360AE1">
              <w:rPr>
                <w:bCs/>
                <w:szCs w:val="24"/>
                <w:lang w:val="en-GB"/>
              </w:rPr>
              <w:t xml:space="preserve">  This contribution will begin the process of developing a new recommendation containing characteristics of and protection criteria for UAS DAA systems that operate in the 24.45-24.65 GHz Aeronautical </w:t>
            </w:r>
            <w:proofErr w:type="spellStart"/>
            <w:r w:rsidRPr="00360AE1">
              <w:rPr>
                <w:bCs/>
                <w:szCs w:val="24"/>
                <w:lang w:val="en-GB"/>
              </w:rPr>
              <w:t>Radionavigation</w:t>
            </w:r>
            <w:proofErr w:type="spellEnd"/>
            <w:r w:rsidRPr="00360AE1">
              <w:rPr>
                <w:bCs/>
                <w:szCs w:val="24"/>
                <w:lang w:val="en-GB"/>
              </w:rPr>
              <w:t xml:space="preserve"> Service allocation.</w:t>
            </w:r>
          </w:p>
          <w:p w:rsidR="00360AE1" w:rsidRPr="00360AE1" w:rsidRDefault="00360AE1" w:rsidP="00360AE1">
            <w:pPr>
              <w:ind w:left="180" w:right="144"/>
              <w:jc w:val="left"/>
              <w:rPr>
                <w:bCs/>
                <w:szCs w:val="24"/>
                <w:lang w:val="en-GB"/>
              </w:rPr>
            </w:pPr>
          </w:p>
        </w:tc>
      </w:tr>
    </w:tbl>
    <w:p w:rsidR="00360AE1" w:rsidRPr="00807DD7" w:rsidRDefault="00360AE1" w:rsidP="00807DD7">
      <w:pPr>
        <w:jc w:val="left"/>
        <w:rPr>
          <w:szCs w:val="24"/>
          <w:lang w:val="en-GB"/>
        </w:rPr>
      </w:pPr>
    </w:p>
    <w:p w:rsidR="003172A4" w:rsidRPr="003172A4" w:rsidRDefault="003172A4" w:rsidP="003172A4">
      <w:pPr>
        <w:jc w:val="left"/>
        <w:rPr>
          <w:szCs w:val="24"/>
          <w:lang w:val="en-GB"/>
        </w:rPr>
      </w:pPr>
    </w:p>
    <w:p w:rsidR="00270311" w:rsidRPr="00EF5F61" w:rsidRDefault="003172A4" w:rsidP="00EF5F61">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rsidR="00270311" w:rsidRPr="003172A4" w:rsidRDefault="00270311"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rsidTr="00EF5F61">
        <w:trPr>
          <w:cantSplit/>
        </w:trPr>
        <w:tc>
          <w:tcPr>
            <w:tcW w:w="6487" w:type="dxa"/>
            <w:vAlign w:val="center"/>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proofErr w:type="spellStart"/>
            <w:r w:rsidRPr="003172A4">
              <w:rPr>
                <w:rFonts w:ascii="Verdana" w:hAnsi="Verdana" w:cs="Times New Roman Bold"/>
                <w:b/>
                <w:bCs/>
                <w:sz w:val="26"/>
                <w:szCs w:val="26"/>
                <w:lang w:val="en-GB"/>
              </w:rPr>
              <w:t>Radiocommunication</w:t>
            </w:r>
            <w:proofErr w:type="spellEnd"/>
            <w:r w:rsidRPr="003172A4">
              <w:rPr>
                <w:rFonts w:ascii="Verdana" w:hAnsi="Verdana" w:cs="Times New Roman Bold"/>
                <w:b/>
                <w:bCs/>
                <w:sz w:val="26"/>
                <w:szCs w:val="26"/>
                <w:lang w:val="en-GB"/>
              </w:rPr>
              <w:t xml:space="preserve"> Study Groups</w:t>
            </w:r>
          </w:p>
        </w:tc>
        <w:tc>
          <w:tcPr>
            <w:tcW w:w="3402" w:type="dxa"/>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5" w:name="ditulogo"/>
            <w:bookmarkEnd w:id="5"/>
            <w:r w:rsidRPr="003172A4">
              <w:rPr>
                <w:b/>
                <w:bCs/>
                <w:noProof/>
                <w:sz w:val="20"/>
                <w:lang w:val="en-US"/>
              </w:rPr>
              <w:drawing>
                <wp:inline distT="0" distB="0" distL="0" distR="0" wp14:anchorId="0A8774C7" wp14:editId="0997B4B6">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rsidTr="00EF5F61">
        <w:trPr>
          <w:cantSplit/>
        </w:trPr>
        <w:tc>
          <w:tcPr>
            <w:tcW w:w="6487" w:type="dxa"/>
            <w:tcBorders>
              <w:bottom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rsidTr="00EF5F61">
        <w:trPr>
          <w:cantSplit/>
        </w:trPr>
        <w:tc>
          <w:tcPr>
            <w:tcW w:w="6487" w:type="dxa"/>
            <w:tcBorders>
              <w:top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rsidTr="00EF5F61">
        <w:trPr>
          <w:cantSplit/>
        </w:trPr>
        <w:tc>
          <w:tcPr>
            <w:tcW w:w="6487" w:type="dxa"/>
            <w:vMerge w:val="restart"/>
          </w:tcPr>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6" w:name="recibido"/>
            <w:bookmarkStart w:id="7" w:name="dnum" w:colFirst="1" w:colLast="1"/>
            <w:bookmarkEnd w:id="6"/>
            <w:r w:rsidRPr="003172A4">
              <w:rPr>
                <w:rFonts w:ascii="Verdana" w:hAnsi="Verdana"/>
                <w:sz w:val="20"/>
                <w:lang w:val="en-GB"/>
              </w:rPr>
              <w:t>Received:</w:t>
            </w:r>
            <w:r w:rsidRPr="003172A4">
              <w:rPr>
                <w:rFonts w:ascii="Verdana" w:hAnsi="Verdana"/>
                <w:sz w:val="20"/>
                <w:lang w:val="en-GB"/>
              </w:rPr>
              <w:tab/>
              <w:t xml:space="preserve"> XX </w:t>
            </w:r>
            <w:r w:rsidR="00360AE1">
              <w:rPr>
                <w:rFonts w:ascii="Verdana" w:hAnsi="Verdana"/>
                <w:sz w:val="20"/>
                <w:lang w:val="en-GB"/>
              </w:rPr>
              <w:t>October</w:t>
            </w:r>
            <w:r w:rsidRPr="003172A4">
              <w:rPr>
                <w:rFonts w:ascii="Verdana" w:hAnsi="Verdana"/>
                <w:sz w:val="20"/>
                <w:lang w:val="en-GB"/>
              </w:rPr>
              <w:t xml:space="preserve"> 2020</w:t>
            </w:r>
          </w:p>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rsidR="003172A4" w:rsidRPr="003172A4" w:rsidRDefault="00DC6EE6"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 xml:space="preserve">Document </w:t>
            </w:r>
            <w:r w:rsidR="00360AE1">
              <w:rPr>
                <w:rFonts w:ascii="Verdana" w:hAnsi="Verdana"/>
                <w:b/>
                <w:sz w:val="20"/>
                <w:lang w:val="en-GB" w:eastAsia="zh-CN"/>
              </w:rPr>
              <w:t>5B/</w:t>
            </w:r>
            <w:r w:rsidR="00360AE1" w:rsidRPr="00360AE1">
              <w:rPr>
                <w:rFonts w:ascii="Verdana" w:hAnsi="Verdana"/>
                <w:b/>
                <w:sz w:val="20"/>
                <w:highlight w:val="yellow"/>
                <w:lang w:val="en-GB" w:eastAsia="zh-CN"/>
              </w:rPr>
              <w:t>XXX</w:t>
            </w:r>
            <w:r w:rsidR="00360AE1">
              <w:rPr>
                <w:rFonts w:ascii="Verdana" w:hAnsi="Verdana"/>
                <w:b/>
                <w:sz w:val="20"/>
                <w:lang w:val="en-GB" w:eastAsia="zh-CN"/>
              </w:rPr>
              <w:t>-E</w:t>
            </w:r>
          </w:p>
        </w:tc>
      </w:tr>
      <w:tr w:rsidR="003172A4" w:rsidRPr="003172A4" w:rsidTr="00EF5F61">
        <w:trPr>
          <w:cantSplit/>
        </w:trPr>
        <w:tc>
          <w:tcPr>
            <w:tcW w:w="6487" w:type="dxa"/>
            <w:vMerge/>
          </w:tcPr>
          <w:p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8" w:name="ddate" w:colFirst="1" w:colLast="1"/>
            <w:bookmarkEnd w:id="7"/>
          </w:p>
        </w:tc>
        <w:tc>
          <w:tcPr>
            <w:tcW w:w="3402" w:type="dxa"/>
          </w:tcPr>
          <w:p w:rsidR="003172A4" w:rsidRPr="003172A4" w:rsidRDefault="006B6F50" w:rsidP="006B6F5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7 October</w:t>
            </w:r>
            <w:r w:rsidR="00DC6EE6">
              <w:rPr>
                <w:rFonts w:ascii="Verdana" w:hAnsi="Verdana"/>
                <w:b/>
                <w:sz w:val="20"/>
                <w:lang w:val="en-GB" w:eastAsia="zh-CN"/>
              </w:rPr>
              <w:t xml:space="preserve"> 2020</w:t>
            </w:r>
          </w:p>
        </w:tc>
      </w:tr>
      <w:tr w:rsidR="003172A4" w:rsidRPr="003172A4" w:rsidTr="00EF5F61">
        <w:trPr>
          <w:cantSplit/>
        </w:trPr>
        <w:tc>
          <w:tcPr>
            <w:tcW w:w="6487" w:type="dxa"/>
            <w:vMerge/>
          </w:tcPr>
          <w:p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9" w:name="dorlang" w:colFirst="1" w:colLast="1"/>
            <w:bookmarkEnd w:id="8"/>
          </w:p>
        </w:tc>
        <w:tc>
          <w:tcPr>
            <w:tcW w:w="3402" w:type="dxa"/>
          </w:tcPr>
          <w:p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rsidTr="00EF5F61">
        <w:trPr>
          <w:cantSplit/>
        </w:trPr>
        <w:tc>
          <w:tcPr>
            <w:tcW w:w="9889" w:type="dxa"/>
            <w:gridSpan w:val="2"/>
          </w:tcPr>
          <w:p w:rsidR="003172A4" w:rsidRPr="003172A4" w:rsidRDefault="00896FC5" w:rsidP="00EF5F61">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10" w:name="dsource" w:colFirst="0" w:colLast="0"/>
            <w:bookmarkEnd w:id="9"/>
            <w:r w:rsidRPr="00896FC5">
              <w:rPr>
                <w:b/>
                <w:sz w:val="28"/>
                <w:lang w:val="en-GB"/>
              </w:rPr>
              <w:t>United States of America</w:t>
            </w:r>
          </w:p>
        </w:tc>
      </w:tr>
      <w:tr w:rsidR="003172A4" w:rsidRPr="003172A4" w:rsidTr="00EF5F61">
        <w:trPr>
          <w:cantSplit/>
        </w:trPr>
        <w:tc>
          <w:tcPr>
            <w:tcW w:w="9889" w:type="dxa"/>
            <w:gridSpan w:val="2"/>
          </w:tcPr>
          <w:p w:rsidR="003172A4" w:rsidRPr="003172A4" w:rsidRDefault="003172A4" w:rsidP="00EF5F6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11" w:name="drec" w:colFirst="0" w:colLast="0"/>
            <w:bookmarkEnd w:id="10"/>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w:t>
            </w:r>
            <w:r w:rsidR="00807DD7" w:rsidRPr="00807DD7">
              <w:rPr>
                <w:caps/>
                <w:sz w:val="28"/>
                <w:lang w:val="en-GB" w:eastAsia="zh-CN"/>
              </w:rPr>
              <w:t>24.45-24.65</w:t>
            </w:r>
            <w:r w:rsidRPr="003172A4">
              <w:rPr>
                <w:caps/>
                <w:sz w:val="28"/>
                <w:lang w:val="en-GB" w:eastAsia="zh-CN"/>
              </w:rPr>
              <w:t>_GHz_DAA_RADAR]</w:t>
            </w:r>
            <w:ins w:id="12" w:author="Nellis, Donald (FAA)" w:date="2020-10-06T18:25:00Z">
              <w:r w:rsidR="0061689F" w:rsidRPr="0061689F">
                <w:rPr>
                  <w:position w:val="6"/>
                  <w:szCs w:val="24"/>
                  <w:highlight w:val="cyan"/>
                  <w:vertAlign w:val="superscript"/>
                  <w:lang w:val="en-GB" w:eastAsia="zh-CN"/>
                </w:rPr>
                <w:footnoteReference w:customMarkFollows="1" w:id="1"/>
                <w:sym w:font="Symbol" w:char="F02A"/>
              </w:r>
            </w:ins>
          </w:p>
        </w:tc>
      </w:tr>
      <w:tr w:rsidR="003172A4" w:rsidRPr="003172A4" w:rsidTr="00EF5F61">
        <w:trPr>
          <w:cantSplit/>
        </w:trPr>
        <w:tc>
          <w:tcPr>
            <w:tcW w:w="9889" w:type="dxa"/>
            <w:gridSpan w:val="2"/>
          </w:tcPr>
          <w:p w:rsidR="003172A4" w:rsidRPr="003172A4" w:rsidRDefault="00DC6EE6" w:rsidP="00EF5F61">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24" w:name="dtitle1" w:colFirst="0" w:colLast="0"/>
            <w:bookmarkEnd w:id="11"/>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w:t>
            </w:r>
            <w:proofErr w:type="spellStart"/>
            <w:r w:rsidRPr="00DC6EE6">
              <w:rPr>
                <w:b/>
                <w:sz w:val="28"/>
                <w:lang w:val="en-US"/>
              </w:rPr>
              <w:t>radionavigation</w:t>
            </w:r>
            <w:proofErr w:type="spellEnd"/>
            <w:r w:rsidRPr="00DC6EE6">
              <w:rPr>
                <w:b/>
                <w:sz w:val="28"/>
                <w:lang w:val="en-US"/>
              </w:rPr>
              <w:t xml:space="preserve"> service in the frequency </w:t>
            </w:r>
            <w:r>
              <w:rPr>
                <w:b/>
                <w:sz w:val="28"/>
                <w:lang w:val="en-US"/>
              </w:rPr>
              <w:br/>
            </w:r>
            <w:r w:rsidRPr="00DC6EE6">
              <w:rPr>
                <w:b/>
                <w:sz w:val="28"/>
                <w:lang w:val="en-US"/>
              </w:rPr>
              <w:t xml:space="preserve">band </w:t>
            </w:r>
            <w:r w:rsidR="00807DD7" w:rsidRPr="00807DD7">
              <w:rPr>
                <w:rFonts w:ascii="CG Times" w:hAnsi="CG Times"/>
                <w:b/>
                <w:lang w:val="en-GB" w:eastAsia="zh-CN"/>
              </w:rPr>
              <w:t xml:space="preserve">24.45-24.65 </w:t>
            </w:r>
            <w:r w:rsidRPr="00DC6EE6">
              <w:rPr>
                <w:b/>
                <w:sz w:val="28"/>
                <w:lang w:val="en-US"/>
              </w:rPr>
              <w:t>GHz</w:t>
            </w:r>
          </w:p>
        </w:tc>
      </w:tr>
    </w:tbl>
    <w:p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25" w:name="dbreak"/>
      <w:bookmarkEnd w:id="24"/>
      <w:bookmarkEnd w:id="25"/>
      <w:r w:rsidRPr="003172A4">
        <w:rPr>
          <w:sz w:val="22"/>
          <w:lang w:val="en-US"/>
        </w:rPr>
        <w:t>(</w:t>
      </w:r>
      <w:r w:rsidR="00896FC5">
        <w:rPr>
          <w:sz w:val="22"/>
          <w:lang w:val="en-GB"/>
        </w:rPr>
        <w:t>202</w:t>
      </w:r>
      <w:r w:rsidRPr="003D1D5C">
        <w:rPr>
          <w:sz w:val="22"/>
          <w:highlight w:val="yellow"/>
          <w:lang w:val="en-GB"/>
        </w:rPr>
        <w:t>X</w:t>
      </w:r>
      <w:r w:rsidRPr="003172A4">
        <w:rPr>
          <w:sz w:val="22"/>
          <w:lang w:val="en-US"/>
        </w:rPr>
        <w:t>)</w:t>
      </w:r>
    </w:p>
    <w:p w:rsidR="00EF5F61" w:rsidRPr="003172A4" w:rsidRDefault="00EF5F61" w:rsidP="00EF5F61">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proposed new Recommendation is intended to provide characteristics and protection criteria for </w:t>
      </w:r>
      <w:proofErr w:type="spellStart"/>
      <w:ins w:id="26" w:author="Nellis, Donald (FAA)" w:date="2020-10-06T18:13:00Z">
        <w:r w:rsidR="006B6F50" w:rsidRPr="00B363F4">
          <w:rPr>
            <w:highlight w:val="cyan"/>
          </w:rPr>
          <w:t>aeronautical</w:t>
        </w:r>
        <w:proofErr w:type="spellEnd"/>
        <w:r w:rsidR="006B6F50" w:rsidRPr="00B363F4">
          <w:rPr>
            <w:highlight w:val="cyan"/>
          </w:rPr>
          <w:t xml:space="preserve"> radionavigation </w:t>
        </w:r>
        <w:proofErr w:type="spellStart"/>
        <w:r w:rsidR="006B6F50" w:rsidRPr="00B363F4">
          <w:rPr>
            <w:highlight w:val="cyan"/>
          </w:rPr>
          <w:t>systems</w:t>
        </w:r>
        <w:proofErr w:type="spellEnd"/>
        <w:r w:rsidR="006B6F50" w:rsidRPr="00B363F4">
          <w:rPr>
            <w:highlight w:val="cyan"/>
          </w:rPr>
          <w:t xml:space="preserve">, </w:t>
        </w:r>
        <w:proofErr w:type="spellStart"/>
        <w:r w:rsidR="006B6F50" w:rsidRPr="00B363F4">
          <w:rPr>
            <w:highlight w:val="cyan"/>
          </w:rPr>
          <w:t>inc</w:t>
        </w:r>
        <w:r w:rsidR="006B6F50">
          <w:rPr>
            <w:highlight w:val="cyan"/>
          </w:rPr>
          <w:t>luding</w:t>
        </w:r>
        <w:proofErr w:type="spellEnd"/>
        <w:r w:rsidR="006B6F50">
          <w:t xml:space="preserve"> </w:t>
        </w:r>
      </w:ins>
      <w:r w:rsidRPr="002F4F41">
        <w:rPr>
          <w:lang w:val="en-US"/>
        </w:rPr>
        <w:t xml:space="preserve">unmanned aircraft (UA) Detect and Avoid (DAA) </w:t>
      </w:r>
      <w:ins w:id="27" w:author="Nellis, Donald (FAA)" w:date="2020-10-06T18:13:00Z">
        <w:r w:rsidR="006B6F50" w:rsidRPr="0061689F">
          <w:rPr>
            <w:highlight w:val="cyan"/>
            <w:lang w:val="en-US"/>
          </w:rPr>
          <w:t>radar</w:t>
        </w:r>
        <w:r w:rsidR="006B6F50">
          <w:rPr>
            <w:lang w:val="en-US"/>
          </w:rPr>
          <w:t xml:space="preserve"> </w:t>
        </w:r>
      </w:ins>
      <w:r w:rsidRPr="002F4F41">
        <w:rPr>
          <w:lang w:val="en-US"/>
        </w:rPr>
        <w:t xml:space="preserve">system operating in the </w:t>
      </w:r>
      <w:proofErr w:type="spellStart"/>
      <w:r w:rsidRPr="002F4F41">
        <w:rPr>
          <w:lang w:val="en-US"/>
        </w:rPr>
        <w:t>radionavigation</w:t>
      </w:r>
      <w:proofErr w:type="spellEnd"/>
      <w:r w:rsidRPr="002F4F41">
        <w:rPr>
          <w:lang w:val="en-US"/>
        </w:rPr>
        <w:t xml:space="preserve"> service in the frequency band </w:t>
      </w:r>
      <w:r w:rsidR="00A1058B">
        <w:rPr>
          <w:lang w:val="en-US"/>
        </w:rPr>
        <w:t>24.45</w:t>
      </w:r>
      <w:r w:rsidRPr="002F4F41">
        <w:rPr>
          <w:lang w:val="en-US"/>
        </w:rPr>
        <w:t>-</w:t>
      </w:r>
      <w:r w:rsidR="00A1058B">
        <w:rPr>
          <w:lang w:val="en-US"/>
        </w:rPr>
        <w:t>24.65</w:t>
      </w:r>
      <w:r w:rsidRPr="002F4F41">
        <w:rPr>
          <w:lang w:val="en-US"/>
        </w:rPr>
        <w:t> GHz</w:t>
      </w:r>
      <w:r w:rsidR="00A1058B">
        <w:rPr>
          <w:lang w:val="en-US"/>
        </w:rPr>
        <w:t xml:space="preserve"> in Regions 2 and 3</w:t>
      </w:r>
      <w:r w:rsidRPr="002F4F41">
        <w:rPr>
          <w:lang w:val="en-US"/>
        </w:rPr>
        <w:t xml:space="preserve">. These technical and operational characteristics are to be used as a guideline in analyzing compatibility between radars operating in the aeronautical </w:t>
      </w:r>
      <w:proofErr w:type="spellStart"/>
      <w:r w:rsidRPr="002F4F41">
        <w:rPr>
          <w:lang w:val="en-US"/>
        </w:rPr>
        <w:t>radionavigation</w:t>
      </w:r>
      <w:proofErr w:type="spellEnd"/>
      <w:r w:rsidRPr="002F4F41">
        <w:rPr>
          <w:lang w:val="en-US"/>
        </w:rPr>
        <w:t xml:space="preserve"> service and systems in other services within this band.</w:t>
      </w:r>
      <w:r w:rsidRPr="003F788A">
        <w:rPr>
          <w:highlight w:val="yellow"/>
          <w:lang w:val="en-US" w:eastAsia="zh-CN"/>
        </w:rPr>
        <w:t xml:space="preserve"> </w:t>
      </w: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To provide the necessary </w:t>
      </w:r>
      <w:del w:id="28" w:author="Nellis, Donald (FAA)" w:date="2020-10-06T18:13:00Z">
        <w:r w:rsidRPr="00EB704A" w:rsidDel="006B6F50">
          <w:rPr>
            <w:highlight w:val="cyan"/>
            <w:lang w:val="en-US"/>
          </w:rPr>
          <w:delText>radar</w:delText>
        </w:r>
        <w:r w:rsidRPr="002F4F41" w:rsidDel="006B6F50">
          <w:rPr>
            <w:lang w:val="en-US"/>
          </w:rPr>
          <w:delText xml:space="preserve"> </w:delText>
        </w:r>
      </w:del>
      <w:r w:rsidRPr="002F4F41">
        <w:rPr>
          <w:lang w:val="en-US"/>
        </w:rPr>
        <w:t>characteristics for sharing studies with other systems in this band.</w:t>
      </w:r>
      <w:r w:rsidRPr="002F4F41">
        <w:rPr>
          <w:lang w:val="en-US" w:eastAsia="zh-CN"/>
        </w:rPr>
        <w:t xml:space="preserve"> </w:t>
      </w: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rsidR="00DC6EE6" w:rsidRDefault="00DC6EE6">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br w:type="page"/>
      </w:r>
    </w:p>
    <w:p w:rsidR="00EB704A" w:rsidRDefault="00EB704A" w:rsidP="00EB704A">
      <w:pPr>
        <w:pStyle w:val="AnnexNo"/>
        <w:rPr>
          <w:ins w:id="29" w:author="Nellis, Donald (FAA)" w:date="2020-10-06T18:23:00Z"/>
          <w:lang w:eastAsia="zh-CN"/>
        </w:rPr>
      </w:pPr>
      <w:ins w:id="30" w:author="Nellis, Donald (FAA)" w:date="2020-10-06T18:23:00Z">
        <w:r w:rsidRPr="00EB704A">
          <w:rPr>
            <w:highlight w:val="cyan"/>
            <w:lang w:eastAsia="zh-CN"/>
          </w:rPr>
          <w:lastRenderedPageBreak/>
          <w:t>ATTACHMENT</w:t>
        </w:r>
      </w:ins>
    </w:p>
    <w:p w:rsidR="00A83BD3" w:rsidRPr="00ED6272" w:rsidRDefault="003172A4" w:rsidP="00EB704A">
      <w:pPr>
        <w:pStyle w:val="RecNo"/>
        <w:rPr>
          <w:lang w:val="en-GB"/>
        </w:rPr>
      </w:pPr>
      <w:bookmarkStart w:id="31" w:name="irecnoe"/>
      <w:bookmarkEnd w:id="31"/>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ITU-</w:t>
      </w:r>
      <w:proofErr w:type="gramStart"/>
      <w:r w:rsidR="00A83BD3" w:rsidRPr="00ED6272">
        <w:rPr>
          <w:rStyle w:val="href"/>
          <w:lang w:val="en-GB"/>
        </w:rPr>
        <w:t xml:space="preserve">R  </w:t>
      </w:r>
      <w:r w:rsidRPr="003172A4">
        <w:rPr>
          <w:rStyle w:val="href"/>
          <w:lang w:val="en-GB"/>
        </w:rPr>
        <w:t>M</w:t>
      </w:r>
      <w:proofErr w:type="gramEnd"/>
      <w:r w:rsidRPr="003172A4">
        <w:rPr>
          <w:rStyle w:val="href"/>
          <w:lang w:val="en-GB"/>
        </w:rPr>
        <w:t>.[</w:t>
      </w:r>
      <w:r w:rsidR="00807DD7" w:rsidRPr="00807DD7">
        <w:t xml:space="preserve"> </w:t>
      </w:r>
      <w:r w:rsidR="00807DD7" w:rsidRPr="00807DD7">
        <w:rPr>
          <w:rStyle w:val="href"/>
          <w:lang w:val="en-GB"/>
        </w:rPr>
        <w:t>24.45-24.65</w:t>
      </w:r>
      <w:r w:rsidRPr="003172A4">
        <w:rPr>
          <w:rStyle w:val="href"/>
          <w:lang w:val="en-GB"/>
        </w:rPr>
        <w:t>_GHz_</w:t>
      </w:r>
      <w:ins w:id="32" w:author="Nellis, Donald (FAA)" w:date="2020-10-06T18:14:00Z">
        <w:r w:rsidR="006B6F50" w:rsidRPr="00EB704A">
          <w:rPr>
            <w:rStyle w:val="href"/>
            <w:highlight w:val="cyan"/>
            <w:lang w:val="en-GB"/>
          </w:rPr>
          <w:t>ARNS</w:t>
        </w:r>
      </w:ins>
      <w:del w:id="33" w:author="Nellis, Donald (FAA)" w:date="2020-10-06T18:14:00Z">
        <w:r w:rsidRPr="00EB704A" w:rsidDel="006B6F50">
          <w:rPr>
            <w:rStyle w:val="href"/>
            <w:highlight w:val="cyan"/>
            <w:lang w:val="en-GB"/>
          </w:rPr>
          <w:delText>DAA_RADAR</w:delText>
        </w:r>
      </w:del>
      <w:r w:rsidRPr="003172A4">
        <w:rPr>
          <w:rStyle w:val="href"/>
          <w:lang w:val="en-GB"/>
        </w:rPr>
        <w:t>]</w:t>
      </w:r>
    </w:p>
    <w:p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w:t>
      </w:r>
      <w:proofErr w:type="spellStart"/>
      <w:r w:rsidRPr="003172A4">
        <w:rPr>
          <w:rFonts w:ascii="CG Times" w:hAnsi="CG Times"/>
          <w:lang w:val="en-GB" w:eastAsia="zh-CN"/>
        </w:rPr>
        <w:t>radionavigation</w:t>
      </w:r>
      <w:proofErr w:type="spellEnd"/>
      <w:r w:rsidRPr="003172A4">
        <w:rPr>
          <w:rFonts w:ascii="CG Times" w:hAnsi="CG Times"/>
          <w:lang w:val="en-GB" w:eastAsia="zh-CN"/>
        </w:rPr>
        <w:t xml:space="preserve"> service in the frequency </w:t>
      </w:r>
      <w:r>
        <w:rPr>
          <w:rFonts w:ascii="CG Times" w:hAnsi="CG Times"/>
          <w:lang w:val="en-GB" w:eastAsia="zh-CN"/>
        </w:rPr>
        <w:br/>
      </w:r>
      <w:r w:rsidRPr="003172A4">
        <w:rPr>
          <w:rFonts w:ascii="CG Times" w:hAnsi="CG Times"/>
          <w:lang w:val="en-GB" w:eastAsia="zh-CN"/>
        </w:rPr>
        <w:t xml:space="preserve">band </w:t>
      </w:r>
      <w:r w:rsidR="00807DD7" w:rsidRPr="00807DD7">
        <w:rPr>
          <w:rFonts w:ascii="CG Times" w:hAnsi="CG Times"/>
          <w:lang w:val="en-GB" w:eastAsia="zh-CN"/>
        </w:rPr>
        <w:t xml:space="preserve">24.45-24.65 </w:t>
      </w:r>
      <w:r w:rsidRPr="003172A4">
        <w:rPr>
          <w:rFonts w:ascii="CG Times" w:hAnsi="CG Times"/>
          <w:lang w:val="en-GB" w:eastAsia="zh-CN"/>
        </w:rPr>
        <w:t>GHz</w:t>
      </w:r>
    </w:p>
    <w:p w:rsidR="00A83BD3" w:rsidRPr="00ED6272" w:rsidRDefault="00A83BD3" w:rsidP="00A83BD3">
      <w:pPr>
        <w:pStyle w:val="Recdate"/>
        <w:rPr>
          <w:lang w:val="en-GB"/>
        </w:rPr>
      </w:pPr>
      <w:r w:rsidRPr="00ED6272">
        <w:rPr>
          <w:lang w:val="en-GB"/>
        </w:rPr>
        <w:t>(20</w:t>
      </w:r>
      <w:r w:rsidR="00896FC5">
        <w:rPr>
          <w:lang w:val="en-GB"/>
        </w:rPr>
        <w:t>2</w:t>
      </w:r>
      <w:r w:rsidR="003172A4" w:rsidRPr="003D1D5C">
        <w:rPr>
          <w:highlight w:val="yellow"/>
          <w:lang w:val="en-GB"/>
        </w:rPr>
        <w:t>X</w:t>
      </w:r>
      <w:r w:rsidRPr="00ED6272">
        <w:rPr>
          <w:lang w:val="en-GB"/>
        </w:rPr>
        <w:t>)</w:t>
      </w:r>
    </w:p>
    <w:p w:rsidR="00A83BD3" w:rsidRPr="00B969A7" w:rsidRDefault="00A83BD3" w:rsidP="00A83BD3">
      <w:pPr>
        <w:pStyle w:val="HeadingSum"/>
        <w:rPr>
          <w:sz w:val="24"/>
          <w:szCs w:val="24"/>
          <w:lang w:val="en-GB"/>
        </w:rPr>
      </w:pPr>
      <w:r w:rsidRPr="00B969A7">
        <w:rPr>
          <w:sz w:val="24"/>
          <w:szCs w:val="24"/>
          <w:lang w:val="en-GB"/>
        </w:rPr>
        <w:t>Scope</w:t>
      </w:r>
    </w:p>
    <w:p w:rsidR="00A83BD3" w:rsidRPr="00B969A7" w:rsidRDefault="00A83BD3" w:rsidP="00A83BD3">
      <w:pPr>
        <w:rPr>
          <w:szCs w:val="24"/>
          <w:lang w:val="en-GB"/>
        </w:rPr>
      </w:pPr>
      <w:r w:rsidRPr="00B969A7">
        <w:rPr>
          <w:szCs w:val="24"/>
          <w:lang w:val="en-GB"/>
        </w:rPr>
        <w:t xml:space="preserve">This Recommendation specifies the characteristics and protection criteria of radars operating in the aeronautical </w:t>
      </w:r>
      <w:proofErr w:type="spellStart"/>
      <w:r w:rsidRPr="00B969A7">
        <w:rPr>
          <w:szCs w:val="24"/>
          <w:lang w:val="en-GB"/>
        </w:rPr>
        <w:t>radionavigation</w:t>
      </w:r>
      <w:proofErr w:type="spellEnd"/>
      <w:r w:rsidRPr="00B969A7">
        <w:rPr>
          <w:szCs w:val="24"/>
          <w:lang w:val="en-GB"/>
        </w:rPr>
        <w:t xml:space="preserve"> service (ARNS) in the frequency band </w:t>
      </w:r>
      <w:r w:rsidR="00807DD7" w:rsidRPr="00B969A7">
        <w:rPr>
          <w:szCs w:val="24"/>
          <w:lang w:val="en-GB"/>
        </w:rPr>
        <w:t>24.45-24.65</w:t>
      </w:r>
      <w:r w:rsidRPr="00B969A7">
        <w:rPr>
          <w:szCs w:val="24"/>
          <w:lang w:val="en-GB"/>
        </w:rPr>
        <w:t> GHz. The technical and operational characte</w:t>
      </w:r>
      <w:r w:rsidR="008D671B" w:rsidRPr="00B969A7">
        <w:rPr>
          <w:szCs w:val="24"/>
          <w:lang w:val="en-GB"/>
        </w:rPr>
        <w:t>ristics should be used in analys</w:t>
      </w:r>
      <w:r w:rsidRPr="00B969A7">
        <w:rPr>
          <w:szCs w:val="24"/>
          <w:lang w:val="en-GB"/>
        </w:rPr>
        <w:t xml:space="preserve">ing compatibility between radars operating in the aeronautical </w:t>
      </w:r>
      <w:proofErr w:type="spellStart"/>
      <w:r w:rsidRPr="00B969A7">
        <w:rPr>
          <w:szCs w:val="24"/>
          <w:lang w:val="en-GB"/>
        </w:rPr>
        <w:t>radionavigation</w:t>
      </w:r>
      <w:proofErr w:type="spellEnd"/>
      <w:r w:rsidRPr="00B969A7">
        <w:rPr>
          <w:szCs w:val="24"/>
          <w:lang w:val="en-GB"/>
        </w:rPr>
        <w:t xml:space="preserve"> service and systems in other services.</w:t>
      </w:r>
    </w:p>
    <w:p w:rsidR="00510D65" w:rsidRPr="00B969A7" w:rsidRDefault="00510D65" w:rsidP="00A83BD3">
      <w:pPr>
        <w:rPr>
          <w:szCs w:val="24"/>
          <w:lang w:val="en-GB"/>
        </w:rPr>
      </w:pPr>
    </w:p>
    <w:p w:rsidR="00A83BD3" w:rsidRPr="00ED6272" w:rsidRDefault="00A83BD3" w:rsidP="00A83BD3">
      <w:pPr>
        <w:pStyle w:val="Headingb"/>
        <w:rPr>
          <w:lang w:val="en-GB"/>
        </w:rPr>
      </w:pPr>
      <w:r w:rsidRPr="00ED6272">
        <w:rPr>
          <w:lang w:val="en-GB"/>
        </w:rPr>
        <w:t>Keywords</w:t>
      </w:r>
    </w:p>
    <w:p w:rsidR="00A83BD3" w:rsidRPr="00ED6272" w:rsidRDefault="00807DD7" w:rsidP="00510D65">
      <w:pPr>
        <w:rPr>
          <w:lang w:val="en-GB"/>
        </w:rPr>
      </w:pPr>
      <w:r w:rsidRPr="00807DD7">
        <w:rPr>
          <w:lang w:val="en-GB"/>
        </w:rPr>
        <w:t xml:space="preserve">24.45-24.65 </w:t>
      </w:r>
      <w:r w:rsidR="00A83BD3" w:rsidRPr="00ED6272">
        <w:rPr>
          <w:lang w:val="en-GB"/>
        </w:rPr>
        <w:t>GHz, radar, characteristics, protection</w:t>
      </w:r>
      <w:r w:rsidR="008D671B" w:rsidRPr="00ED6272">
        <w:rPr>
          <w:lang w:val="en-GB"/>
        </w:rPr>
        <w:t>.</w:t>
      </w:r>
    </w:p>
    <w:p w:rsidR="00A83BD3" w:rsidRPr="00ED6272" w:rsidRDefault="00A83BD3" w:rsidP="00A83BD3">
      <w:pPr>
        <w:pStyle w:val="Headingb"/>
        <w:spacing w:after="120"/>
        <w:rPr>
          <w:lang w:val="en-GB"/>
        </w:rPr>
      </w:pPr>
      <w:r w:rsidRPr="00ED6272">
        <w:rPr>
          <w:lang w:val="en-GB"/>
        </w:rPr>
        <w:t>Abbreviations/Glossary</w:t>
      </w:r>
    </w:p>
    <w:p w:rsidR="00510D65" w:rsidRPr="00ED6272" w:rsidRDefault="00510D65" w:rsidP="00510D65">
      <w:pPr>
        <w:tabs>
          <w:tab w:val="clear" w:pos="794"/>
        </w:tabs>
        <w:rPr>
          <w:lang w:val="en-GB"/>
        </w:rPr>
      </w:pPr>
      <w:r w:rsidRPr="00ED6272">
        <w:rPr>
          <w:lang w:val="en-GB"/>
        </w:rPr>
        <w:t>ARNS</w:t>
      </w:r>
      <w:r w:rsidRPr="00ED6272">
        <w:rPr>
          <w:lang w:val="en-GB"/>
        </w:rPr>
        <w:tab/>
        <w:t xml:space="preserve">Aeronautical </w:t>
      </w:r>
      <w:proofErr w:type="spellStart"/>
      <w:r w:rsidRPr="00ED6272">
        <w:rPr>
          <w:lang w:val="en-GB"/>
        </w:rPr>
        <w:t>radionavigation</w:t>
      </w:r>
      <w:proofErr w:type="spellEnd"/>
      <w:r w:rsidRPr="00ED6272">
        <w:rPr>
          <w:lang w:val="en-GB"/>
        </w:rPr>
        <w:t xml:space="preserve"> service</w:t>
      </w:r>
    </w:p>
    <w:p w:rsidR="003F788A" w:rsidRDefault="003F788A" w:rsidP="00510D65">
      <w:pPr>
        <w:tabs>
          <w:tab w:val="clear" w:pos="794"/>
        </w:tabs>
        <w:rPr>
          <w:lang w:val="en-GB"/>
        </w:rPr>
      </w:pPr>
      <w:r>
        <w:rPr>
          <w:lang w:val="en-GB"/>
        </w:rPr>
        <w:t>DAA</w:t>
      </w:r>
      <w:r>
        <w:rPr>
          <w:lang w:val="en-GB"/>
        </w:rPr>
        <w:tab/>
        <w:t>Detect and Avoid</w:t>
      </w:r>
    </w:p>
    <w:p w:rsidR="006B6F50" w:rsidRPr="006B6F50" w:rsidRDefault="006B6F50" w:rsidP="006B6F50">
      <w:pPr>
        <w:tabs>
          <w:tab w:val="clear" w:pos="794"/>
          <w:tab w:val="clear" w:pos="1191"/>
          <w:tab w:val="clear" w:pos="1588"/>
          <w:tab w:val="clear" w:pos="1985"/>
          <w:tab w:val="left" w:pos="1134"/>
          <w:tab w:val="left" w:pos="1871"/>
          <w:tab w:val="left" w:pos="2268"/>
        </w:tabs>
        <w:jc w:val="left"/>
        <w:rPr>
          <w:ins w:id="34" w:author="Nellis, Donald (FAA)" w:date="2020-10-06T18:14:00Z"/>
          <w:lang w:val="en-GB"/>
        </w:rPr>
      </w:pPr>
      <w:proofErr w:type="spellStart"/>
      <w:proofErr w:type="gramStart"/>
      <w:ins w:id="35" w:author="Nellis, Donald (FAA)" w:date="2020-10-06T18:14:00Z">
        <w:r w:rsidRPr="006B6F50">
          <w:rPr>
            <w:highlight w:val="cyan"/>
            <w:lang w:val="en-GB"/>
          </w:rPr>
          <w:t>e.i.r.p</w:t>
        </w:r>
        <w:proofErr w:type="spellEnd"/>
        <w:proofErr w:type="gramEnd"/>
        <w:r w:rsidRPr="006B6F50">
          <w:rPr>
            <w:highlight w:val="cyan"/>
            <w:lang w:val="en-GB"/>
          </w:rPr>
          <w:t xml:space="preserve">          Effective </w:t>
        </w:r>
        <w:proofErr w:type="spellStart"/>
        <w:r w:rsidRPr="006B6F50">
          <w:rPr>
            <w:highlight w:val="cyan"/>
            <w:lang w:val="en-GB"/>
          </w:rPr>
          <w:t>Isotropically</w:t>
        </w:r>
        <w:proofErr w:type="spellEnd"/>
        <w:r w:rsidRPr="006B6F50">
          <w:rPr>
            <w:highlight w:val="cyan"/>
            <w:lang w:val="en-GB"/>
          </w:rPr>
          <w:t xml:space="preserve"> Radiated Power</w:t>
        </w:r>
      </w:ins>
    </w:p>
    <w:p w:rsidR="006B6F50" w:rsidRPr="006B6F50" w:rsidRDefault="006B6F50" w:rsidP="006B6F50">
      <w:pPr>
        <w:tabs>
          <w:tab w:val="clear" w:pos="794"/>
          <w:tab w:val="clear" w:pos="1191"/>
          <w:tab w:val="clear" w:pos="1588"/>
          <w:tab w:val="clear" w:pos="1985"/>
          <w:tab w:val="left" w:pos="1134"/>
          <w:tab w:val="left" w:pos="1871"/>
          <w:tab w:val="left" w:pos="2268"/>
        </w:tabs>
        <w:jc w:val="left"/>
        <w:rPr>
          <w:ins w:id="36" w:author="Nellis, Donald (FAA)" w:date="2020-10-06T18:14:00Z"/>
          <w:lang w:val="en-GB"/>
        </w:rPr>
      </w:pPr>
      <w:ins w:id="37" w:author="Nellis, Donald (FAA)" w:date="2020-10-06T18:14:00Z">
        <w:r w:rsidRPr="006B6F50">
          <w:rPr>
            <w:highlight w:val="cyan"/>
            <w:lang w:val="en-GB"/>
          </w:rPr>
          <w:t>GBSS          Ground Based Surveillance System</w:t>
        </w:r>
      </w:ins>
    </w:p>
    <w:p w:rsidR="006B6F50" w:rsidRPr="006B6F50" w:rsidRDefault="006B6F50" w:rsidP="006B6F50">
      <w:pPr>
        <w:tabs>
          <w:tab w:val="clear" w:pos="794"/>
          <w:tab w:val="clear" w:pos="1191"/>
          <w:tab w:val="clear" w:pos="1588"/>
          <w:tab w:val="clear" w:pos="1985"/>
          <w:tab w:val="left" w:pos="1134"/>
          <w:tab w:val="left" w:pos="1871"/>
          <w:tab w:val="left" w:pos="2268"/>
        </w:tabs>
        <w:jc w:val="left"/>
        <w:rPr>
          <w:ins w:id="38" w:author="Nellis, Donald (FAA)" w:date="2020-10-06T18:14:00Z"/>
          <w:lang w:val="en-GB"/>
        </w:rPr>
      </w:pPr>
      <w:ins w:id="39" w:author="Nellis, Donald (FAA)" w:date="2020-10-06T18:14:00Z">
        <w:r w:rsidRPr="006B6F50">
          <w:rPr>
            <w:highlight w:val="cyan"/>
            <w:lang w:val="en-GB"/>
          </w:rPr>
          <w:t>PSD            Power Spectral Density</w:t>
        </w:r>
      </w:ins>
    </w:p>
    <w:p w:rsidR="00510D65" w:rsidRPr="00ED6272" w:rsidRDefault="00510D65" w:rsidP="00510D65">
      <w:pPr>
        <w:tabs>
          <w:tab w:val="clear" w:pos="794"/>
        </w:tabs>
        <w:rPr>
          <w:lang w:val="en-GB"/>
        </w:rPr>
      </w:pPr>
      <w:r w:rsidRPr="00ED6272">
        <w:rPr>
          <w:lang w:val="en-GB"/>
        </w:rPr>
        <w:t>UA</w:t>
      </w:r>
      <w:r w:rsidRPr="00ED6272">
        <w:rPr>
          <w:lang w:val="en-GB"/>
        </w:rPr>
        <w:tab/>
        <w:t>Unmanned aircraft</w:t>
      </w:r>
    </w:p>
    <w:p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rsidR="00A83BD3" w:rsidRPr="00ED6272" w:rsidRDefault="00A83BD3" w:rsidP="00A83BD3">
      <w:pPr>
        <w:pStyle w:val="Normalaftertitle"/>
        <w:rPr>
          <w:bCs/>
          <w:lang w:val="en-GB"/>
        </w:rPr>
      </w:pPr>
      <w:r w:rsidRPr="00ED6272">
        <w:rPr>
          <w:bCs/>
          <w:lang w:val="en-GB"/>
        </w:rPr>
        <w:t xml:space="preserve">The ITU </w:t>
      </w:r>
      <w:proofErr w:type="spellStart"/>
      <w:r w:rsidRPr="00ED6272">
        <w:rPr>
          <w:bCs/>
          <w:lang w:val="en-GB"/>
        </w:rPr>
        <w:t>Radiocommunication</w:t>
      </w:r>
      <w:proofErr w:type="spellEnd"/>
      <w:r w:rsidRPr="00ED6272">
        <w:rPr>
          <w:bCs/>
          <w:lang w:val="en-GB"/>
        </w:rPr>
        <w:t xml:space="preserve"> Assembly,</w:t>
      </w:r>
    </w:p>
    <w:p w:rsidR="00A83BD3" w:rsidRPr="00ED6272" w:rsidRDefault="00A83BD3" w:rsidP="00A83BD3">
      <w:pPr>
        <w:pStyle w:val="Call"/>
        <w:rPr>
          <w:lang w:val="en-GB"/>
        </w:rPr>
      </w:pPr>
      <w:proofErr w:type="gramStart"/>
      <w:r w:rsidRPr="00ED6272">
        <w:rPr>
          <w:lang w:val="en-GB"/>
        </w:rPr>
        <w:t>considering</w:t>
      </w:r>
      <w:proofErr w:type="gramEnd"/>
    </w:p>
    <w:p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antenna, signal propagation, target detection, and </w:t>
      </w:r>
      <w:ins w:id="40" w:author="Nellis, Donald (FAA)" w:date="2020-10-06T18:15:00Z">
        <w:r w:rsidR="006B6F50" w:rsidRPr="00EB704A">
          <w:rPr>
            <w:highlight w:val="cyan"/>
            <w:lang w:val="en-GB"/>
          </w:rPr>
          <w:t xml:space="preserve">wide </w:t>
        </w:r>
      </w:ins>
      <w:del w:id="41" w:author="Nellis, Donald (FAA)" w:date="2020-10-06T18:15:00Z">
        <w:r w:rsidRPr="00EB704A" w:rsidDel="006B6F50">
          <w:rPr>
            <w:highlight w:val="cyan"/>
            <w:lang w:val="en-GB"/>
          </w:rPr>
          <w:delText>large</w:delText>
        </w:r>
        <w:r w:rsidRPr="00ED6272" w:rsidDel="006B6F50">
          <w:rPr>
            <w:lang w:val="en-GB"/>
          </w:rPr>
          <w:delText xml:space="preserve"> </w:delText>
        </w:r>
      </w:del>
      <w:r w:rsidRPr="00ED6272">
        <w:rPr>
          <w:lang w:val="en-GB"/>
        </w:rPr>
        <w:t>necessary bandwidth of radar required to achieve their functions are optimum in certain frequency bands;</w:t>
      </w:r>
    </w:p>
    <w:p w:rsidR="00A83BD3" w:rsidRPr="00ED6272"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technical characteristics of radars operating in the aeronautical </w:t>
      </w:r>
      <w:proofErr w:type="spellStart"/>
      <w:r w:rsidRPr="00ED6272">
        <w:rPr>
          <w:lang w:val="en-GB"/>
        </w:rPr>
        <w:t>radionavigation</w:t>
      </w:r>
      <w:proofErr w:type="spellEnd"/>
      <w:r w:rsidRPr="00ED6272">
        <w:rPr>
          <w:lang w:val="en-GB"/>
        </w:rPr>
        <w:t xml:space="preserve"> service (ARNS) are determined by the mission of the syste</w:t>
      </w:r>
      <w:r w:rsidR="00B119B9">
        <w:rPr>
          <w:lang w:val="en-GB"/>
        </w:rPr>
        <w:t xml:space="preserve">m and vary widely even within a </w:t>
      </w:r>
      <w:r w:rsidRPr="00ED6272">
        <w:rPr>
          <w:lang w:val="en-GB"/>
        </w:rPr>
        <w:t>frequency band,</w:t>
      </w:r>
    </w:p>
    <w:p w:rsidR="00A83BD3" w:rsidRPr="00ED6272" w:rsidRDefault="00A83BD3" w:rsidP="00A83BD3">
      <w:pPr>
        <w:pStyle w:val="Call"/>
        <w:rPr>
          <w:szCs w:val="24"/>
          <w:lang w:val="en-GB"/>
        </w:rPr>
      </w:pPr>
      <w:proofErr w:type="gramStart"/>
      <w:r w:rsidRPr="00ED6272">
        <w:rPr>
          <w:szCs w:val="24"/>
          <w:lang w:val="en-GB"/>
        </w:rPr>
        <w:t>recognizing</w:t>
      </w:r>
      <w:proofErr w:type="gramEnd"/>
    </w:p>
    <w:p w:rsidR="00A83BD3" w:rsidRPr="008C21D1" w:rsidRDefault="00A83BD3" w:rsidP="008D671B">
      <w:pPr>
        <w:rPr>
          <w:lang w:val="en-GB"/>
        </w:rPr>
      </w:pPr>
      <w:r w:rsidRPr="005D5DD2">
        <w:rPr>
          <w:i/>
          <w:iCs/>
          <w:lang w:val="en-GB"/>
        </w:rPr>
        <w:t>a)</w:t>
      </w:r>
      <w:r w:rsidRPr="00ED6272">
        <w:rPr>
          <w:lang w:val="en-GB"/>
        </w:rPr>
        <w:tab/>
      </w:r>
      <w:proofErr w:type="gramStart"/>
      <w:r w:rsidRPr="008C21D1">
        <w:rPr>
          <w:lang w:val="en-GB"/>
        </w:rPr>
        <w:t>that</w:t>
      </w:r>
      <w:proofErr w:type="gramEnd"/>
      <w:r w:rsidRPr="008C21D1">
        <w:rPr>
          <w:lang w:val="en-GB"/>
        </w:rPr>
        <w:t xml:space="preserve"> the frequency band </w:t>
      </w:r>
      <w:r w:rsidR="00807DD7" w:rsidRPr="008C21D1">
        <w:rPr>
          <w:lang w:val="en-GB"/>
        </w:rPr>
        <w:t>24.45-24.65</w:t>
      </w:r>
      <w:r w:rsidRPr="008C21D1">
        <w:rPr>
          <w:lang w:val="en-GB"/>
        </w:rPr>
        <w:t xml:space="preserve">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8C21D1" w:rsidRPr="008C21D1">
        <w:rPr>
          <w:lang w:val="en-GB"/>
        </w:rPr>
        <w:t xml:space="preserve">(including </w:t>
      </w:r>
      <w:r w:rsidRPr="008C21D1">
        <w:rPr>
          <w:lang w:val="en-GB"/>
        </w:rPr>
        <w:t xml:space="preserve">aeronautical </w:t>
      </w:r>
      <w:proofErr w:type="spellStart"/>
      <w:r w:rsidRPr="008C21D1">
        <w:rPr>
          <w:lang w:val="en-GB"/>
        </w:rPr>
        <w:t>radionavigation</w:t>
      </w:r>
      <w:proofErr w:type="spellEnd"/>
      <w:r w:rsidR="008C21D1" w:rsidRPr="008C21D1">
        <w:rPr>
          <w:lang w:val="en-GB"/>
        </w:rPr>
        <w:t>)</w:t>
      </w:r>
      <w:r w:rsidR="00401C57">
        <w:rPr>
          <w:lang w:val="en-GB"/>
        </w:rPr>
        <w:t>, fixed, mobile,</w:t>
      </w:r>
      <w:r w:rsidRPr="008C21D1">
        <w:rPr>
          <w:lang w:val="en-GB"/>
        </w:rPr>
        <w:t xml:space="preserve"> </w:t>
      </w:r>
      <w:r w:rsidR="00CE3396" w:rsidRPr="008C21D1">
        <w:rPr>
          <w:lang w:val="en-GB"/>
        </w:rPr>
        <w:t xml:space="preserve">and </w:t>
      </w:r>
      <w:r w:rsidR="008C21D1" w:rsidRPr="008C21D1">
        <w:rPr>
          <w:lang w:val="en-GB"/>
        </w:rPr>
        <w:t>inter-satellite service</w:t>
      </w:r>
      <w:r w:rsidR="00401C57">
        <w:rPr>
          <w:lang w:val="en-GB"/>
        </w:rPr>
        <w:t>s</w:t>
      </w:r>
      <w:r w:rsidR="008C21D1" w:rsidRPr="008C21D1">
        <w:rPr>
          <w:lang w:val="en-GB"/>
        </w:rPr>
        <w:t xml:space="preserve"> in ITU</w:t>
      </w:r>
      <w:r w:rsidR="00B119B9">
        <w:rPr>
          <w:lang w:val="en-GB"/>
        </w:rPr>
        <w:noBreakHyphen/>
      </w:r>
      <w:r w:rsidR="008C21D1" w:rsidRPr="008C21D1">
        <w:rPr>
          <w:lang w:val="en-GB"/>
        </w:rPr>
        <w:t xml:space="preserve">R </w:t>
      </w:r>
      <w:r w:rsidR="00B119B9">
        <w:rPr>
          <w:lang w:val="en-GB"/>
        </w:rPr>
        <w:t>Region 2</w:t>
      </w:r>
      <w:r w:rsidRPr="008C21D1">
        <w:rPr>
          <w:lang w:val="en-GB"/>
        </w:rPr>
        <w:t>;</w:t>
      </w:r>
    </w:p>
    <w:p w:rsidR="00A83BD3" w:rsidRPr="00B119B9" w:rsidRDefault="00A83BD3" w:rsidP="008D671B">
      <w:pPr>
        <w:rPr>
          <w:lang w:val="en-GB"/>
        </w:rPr>
      </w:pPr>
      <w:r w:rsidRPr="00B119B9">
        <w:rPr>
          <w:i/>
          <w:iCs/>
          <w:lang w:val="en-GB"/>
        </w:rPr>
        <w:t>b)</w:t>
      </w:r>
      <w:r w:rsidRPr="00B119B9">
        <w:rPr>
          <w:lang w:val="en-GB"/>
        </w:rPr>
        <w:tab/>
      </w:r>
      <w:proofErr w:type="gramStart"/>
      <w:r w:rsidR="00B119B9" w:rsidRPr="00B119B9">
        <w:rPr>
          <w:lang w:val="en-GB"/>
        </w:rPr>
        <w:t>that</w:t>
      </w:r>
      <w:proofErr w:type="gramEnd"/>
      <w:r w:rsidR="00B119B9" w:rsidRPr="00B119B9">
        <w:rPr>
          <w:lang w:val="en-GB"/>
        </w:rPr>
        <w:t xml:space="preserve"> the frequency band 24.45-24.65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B119B9" w:rsidRPr="00B119B9">
        <w:rPr>
          <w:lang w:val="en-GB"/>
        </w:rPr>
        <w:t xml:space="preserve">(including aeronautical </w:t>
      </w:r>
      <w:proofErr w:type="spellStart"/>
      <w:r w:rsidR="00B119B9" w:rsidRPr="00B119B9">
        <w:rPr>
          <w:lang w:val="en-GB"/>
        </w:rPr>
        <w:t>radionavigation</w:t>
      </w:r>
      <w:proofErr w:type="spellEnd"/>
      <w:r w:rsidR="00B119B9" w:rsidRPr="00B119B9">
        <w:rPr>
          <w:lang w:val="en-GB"/>
        </w:rPr>
        <w:t>), inter-satellite, fixed, and mobile service</w:t>
      </w:r>
      <w:r w:rsidR="00401C57">
        <w:rPr>
          <w:lang w:val="en-GB"/>
        </w:rPr>
        <w:t>s</w:t>
      </w:r>
      <w:r w:rsidR="00B119B9" w:rsidRPr="00B119B9">
        <w:rPr>
          <w:lang w:val="en-GB"/>
        </w:rPr>
        <w:t xml:space="preserve"> in ITU-R Region 3</w:t>
      </w:r>
      <w:r w:rsidRPr="00B119B9">
        <w:rPr>
          <w:lang w:val="en-GB"/>
        </w:rPr>
        <w:t>;</w:t>
      </w:r>
    </w:p>
    <w:p w:rsidR="00A83BD3" w:rsidRPr="00ED6272" w:rsidRDefault="00CE3396" w:rsidP="00345A3E">
      <w:pPr>
        <w:rPr>
          <w:lang w:val="en-GB"/>
        </w:rPr>
      </w:pPr>
      <w:r w:rsidRPr="00B119B9">
        <w:rPr>
          <w:i/>
          <w:lang w:val="en-GB"/>
        </w:rPr>
        <w:lastRenderedPageBreak/>
        <w:t>c)</w:t>
      </w:r>
      <w:r w:rsidRPr="00B119B9">
        <w:rPr>
          <w:lang w:val="en-GB"/>
        </w:rPr>
        <w:tab/>
      </w:r>
      <w:proofErr w:type="gramStart"/>
      <w:r w:rsidR="00345A3E" w:rsidRPr="00B119B9">
        <w:rPr>
          <w:lang w:val="en-GB"/>
        </w:rPr>
        <w:t>that</w:t>
      </w:r>
      <w:proofErr w:type="gramEnd"/>
      <w:r w:rsidR="00345A3E" w:rsidRPr="00B119B9">
        <w:rPr>
          <w:lang w:val="en-GB"/>
        </w:rPr>
        <w:t xml:space="preserve"> the </w:t>
      </w:r>
      <w:r w:rsidR="00B119B9" w:rsidRPr="00B119B9">
        <w:rPr>
          <w:lang w:val="en-GB"/>
        </w:rPr>
        <w:t xml:space="preserve">inter-satellite service </w:t>
      </w:r>
      <w:r w:rsidR="00345A3E" w:rsidRPr="00B119B9">
        <w:rPr>
          <w:lang w:val="en-GB"/>
        </w:rPr>
        <w:t xml:space="preserve">operating in the frequency band </w:t>
      </w:r>
      <w:r w:rsidR="00B119B9" w:rsidRPr="00B119B9">
        <w:rPr>
          <w:lang w:val="en-GB"/>
        </w:rPr>
        <w:t>24.45-24.65 </w:t>
      </w:r>
      <w:r w:rsidR="00345A3E" w:rsidRPr="00B119B9">
        <w:rPr>
          <w:lang w:val="en-GB"/>
        </w:rPr>
        <w:t xml:space="preserve">GHz </w:t>
      </w:r>
      <w:r w:rsidR="00B119B9" w:rsidRPr="00B119B9">
        <w:rPr>
          <w:lang w:val="en-GB"/>
        </w:rPr>
        <w:t xml:space="preserve">shall not claim protection from harmful interference from airport </w:t>
      </w:r>
      <w:proofErr w:type="spellStart"/>
      <w:r w:rsidR="00B119B9" w:rsidRPr="00B119B9">
        <w:rPr>
          <w:lang w:val="en-GB"/>
        </w:rPr>
        <w:t>surfacedetection</w:t>
      </w:r>
      <w:proofErr w:type="spellEnd"/>
      <w:r w:rsidR="00B119B9" w:rsidRPr="00B119B9">
        <w:rPr>
          <w:lang w:val="en-GB"/>
        </w:rPr>
        <w:t xml:space="preserve"> equipment stations of the </w:t>
      </w:r>
      <w:proofErr w:type="spellStart"/>
      <w:r w:rsidR="00B119B9" w:rsidRPr="00B119B9">
        <w:rPr>
          <w:lang w:val="en-GB"/>
        </w:rPr>
        <w:t>radionavigation</w:t>
      </w:r>
      <w:proofErr w:type="spellEnd"/>
      <w:r w:rsidR="00B119B9" w:rsidRPr="00B119B9">
        <w:rPr>
          <w:lang w:val="en-GB"/>
        </w:rPr>
        <w:t xml:space="preserve"> service</w:t>
      </w:r>
      <w:r w:rsidR="00A83BD3" w:rsidRPr="00B119B9">
        <w:rPr>
          <w:lang w:val="en-GB"/>
        </w:rPr>
        <w:t>,</w:t>
      </w:r>
    </w:p>
    <w:p w:rsidR="00A83BD3" w:rsidRPr="00ED6272" w:rsidRDefault="00A83BD3" w:rsidP="00A83BD3">
      <w:pPr>
        <w:pStyle w:val="Call"/>
        <w:rPr>
          <w:szCs w:val="24"/>
          <w:lang w:val="en-GB"/>
        </w:rPr>
      </w:pPr>
      <w:proofErr w:type="gramStart"/>
      <w:r w:rsidRPr="00ED6272">
        <w:rPr>
          <w:szCs w:val="24"/>
          <w:lang w:val="en-GB"/>
        </w:rPr>
        <w:t>recommends</w:t>
      </w:r>
      <w:proofErr w:type="gramEnd"/>
    </w:p>
    <w:p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w:t>
      </w:r>
      <w:r w:rsidR="00807DD7" w:rsidRPr="00807DD7">
        <w:rPr>
          <w:szCs w:val="24"/>
          <w:lang w:val="en-GB"/>
        </w:rPr>
        <w:t>24.45-24.65</w:t>
      </w:r>
      <w:r w:rsidRPr="003F788A">
        <w:rPr>
          <w:szCs w:val="24"/>
          <w:lang w:val="en-GB"/>
        </w:rPr>
        <w:t> GHz and used in studies of compatibility with systems in other services;</w:t>
      </w:r>
    </w:p>
    <w:p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A83BD3" w:rsidRPr="003F788A">
        <w:rPr>
          <w:lang w:val="en-GB"/>
        </w:rPr>
        <w:t xml:space="preserve"> of</w:t>
      </w:r>
      <w:r w:rsidR="00344EA4">
        <w:rPr>
          <w:lang w:val="en-GB"/>
        </w:rPr>
        <w:t xml:space="preserve"> </w:t>
      </w:r>
      <w:ins w:id="42" w:author="Nellis, Donald (FAA)" w:date="2020-10-06T18:16:00Z">
        <w:r w:rsidR="006B6F50" w:rsidRPr="00EB704A">
          <w:rPr>
            <w:highlight w:val="cyan"/>
            <w:lang w:val="en-GB"/>
          </w:rPr>
          <w:t>[</w:t>
        </w:r>
        <w:r w:rsidR="006B6F50" w:rsidRPr="00EB704A">
          <w:rPr>
            <w:highlight w:val="cyan"/>
            <w:lang w:val="en-GB"/>
          </w:rPr>
          <w:noBreakHyphen/>
          <w:t>6 dB/</w:t>
        </w:r>
      </w:ins>
      <w:r w:rsidR="00344EA4">
        <w:rPr>
          <w:lang w:val="en-GB"/>
        </w:rPr>
        <w:noBreakHyphen/>
      </w:r>
      <w:r w:rsidR="00A83BD3" w:rsidRPr="003F788A">
        <w:rPr>
          <w:lang w:val="en-GB"/>
        </w:rPr>
        <w:t>10</w:t>
      </w:r>
      <w:r w:rsidR="00353110" w:rsidRPr="003F788A">
        <w:rPr>
          <w:lang w:val="en-GB"/>
        </w:rPr>
        <w:t> </w:t>
      </w:r>
      <w:r w:rsidR="00A83BD3" w:rsidRPr="003F788A">
        <w:rPr>
          <w:lang w:val="en-GB"/>
        </w:rPr>
        <w:t>dB</w:t>
      </w:r>
      <w:ins w:id="43" w:author="Nellis, Donald (FAA)" w:date="2020-10-06T18:16:00Z">
        <w:r w:rsidR="006B6F50" w:rsidRPr="00EB704A">
          <w:rPr>
            <w:highlight w:val="cyan"/>
            <w:lang w:val="en-GB"/>
          </w:rPr>
          <w:t>]</w:t>
        </w:r>
      </w:ins>
      <w:r w:rsidR="00A83BD3" w:rsidRPr="003F788A">
        <w:rPr>
          <w:lang w:val="en-GB"/>
        </w:rPr>
        <w:t xml:space="preserve">, should be used as the required protection level for the aeronautical </w:t>
      </w:r>
      <w:proofErr w:type="spellStart"/>
      <w:r w:rsidR="00A83BD3" w:rsidRPr="003F788A">
        <w:rPr>
          <w:lang w:val="en-GB"/>
        </w:rPr>
        <w:t>radionavigation</w:t>
      </w:r>
      <w:proofErr w:type="spellEnd"/>
      <w:r w:rsidR="00A83BD3" w:rsidRPr="003F788A">
        <w:rPr>
          <w:lang w:val="en-GB"/>
        </w:rPr>
        <w:t xml:space="preserve"> radars, and that this represents the aggregate protection level if multiple interferers are present.</w:t>
      </w:r>
    </w:p>
    <w:p w:rsidR="00A83BD3" w:rsidRPr="00ED6272" w:rsidRDefault="00A83BD3" w:rsidP="008D671B">
      <w:pPr>
        <w:rPr>
          <w:lang w:val="en-GB"/>
        </w:rPr>
      </w:pPr>
    </w:p>
    <w:p w:rsidR="00A83BD3" w:rsidRPr="00ED6272" w:rsidRDefault="00A83BD3" w:rsidP="008D671B">
      <w:pPr>
        <w:rPr>
          <w:lang w:val="en-GB"/>
        </w:rPr>
      </w:pPr>
    </w:p>
    <w:p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 xml:space="preserve">frequency band </w:t>
      </w:r>
      <w:r w:rsidR="008C21D1" w:rsidRPr="008C21D1">
        <w:rPr>
          <w:lang w:val="en-GB"/>
        </w:rPr>
        <w:t>24.45-24.65</w:t>
      </w:r>
      <w:r w:rsidRPr="00ED6272">
        <w:rPr>
          <w:lang w:val="en-GB"/>
        </w:rPr>
        <w:t> GHz</w:t>
      </w:r>
    </w:p>
    <w:p w:rsidR="00A83BD3" w:rsidRPr="00ED6272" w:rsidRDefault="00A83BD3" w:rsidP="00A83BD3">
      <w:pPr>
        <w:pStyle w:val="Heading1"/>
        <w:rPr>
          <w:lang w:val="en-GB"/>
        </w:rPr>
      </w:pPr>
      <w:r w:rsidRPr="00ED6272">
        <w:rPr>
          <w:lang w:val="en-GB"/>
        </w:rPr>
        <w:t>1</w:t>
      </w:r>
      <w:r w:rsidRPr="00ED6272">
        <w:rPr>
          <w:lang w:val="en-GB"/>
        </w:rPr>
        <w:tab/>
        <w:t>Introduction</w:t>
      </w:r>
    </w:p>
    <w:p w:rsidR="00A83BD3" w:rsidRPr="00ED6272" w:rsidRDefault="00A83BD3" w:rsidP="008D671B">
      <w:pPr>
        <w:rPr>
          <w:lang w:val="en-GB"/>
        </w:rPr>
      </w:pPr>
      <w:r w:rsidRPr="00ED6272">
        <w:rPr>
          <w:lang w:val="en-GB"/>
        </w:rPr>
        <w:t xml:space="preserve">ARNS system operates worldwide on a primary basis in the frequency band </w:t>
      </w:r>
      <w:r w:rsidR="008C21D1" w:rsidRPr="008C21D1">
        <w:rPr>
          <w:lang w:val="en-GB"/>
        </w:rPr>
        <w:t>24.45-24.65</w:t>
      </w:r>
      <w:r w:rsidRPr="00ED6272">
        <w:rPr>
          <w:lang w:val="en-GB"/>
        </w:rPr>
        <w:t> GHz. This Annex presents the technical and operational characteristics of representative ARNS radars operating in this frequency band.</w:t>
      </w:r>
    </w:p>
    <w:p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w:t>
      </w:r>
      <w:proofErr w:type="spellStart"/>
      <w:r w:rsidR="00B5039F">
        <w:rPr>
          <w:lang w:val="en-GB"/>
        </w:rPr>
        <w:t>ccoperative</w:t>
      </w:r>
      <w:proofErr w:type="spellEnd"/>
      <w:r w:rsidR="00B5039F">
        <w:rPr>
          <w:lang w:val="en-GB"/>
        </w:rPr>
        <w:t xml:space="preser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344EA4" w:rsidRPr="00360AE1">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rsidR="00A83BD3" w:rsidRPr="00ED6272" w:rsidRDefault="00474A2D" w:rsidP="00A83BD3">
      <w:pPr>
        <w:pStyle w:val="Heading1"/>
        <w:spacing w:before="240"/>
        <w:rPr>
          <w:lang w:val="en-GB"/>
        </w:rPr>
      </w:pPr>
      <w:r>
        <w:rPr>
          <w:lang w:val="en-GB"/>
        </w:rPr>
        <w:t>2</w:t>
      </w:r>
      <w:r w:rsidR="00A83BD3" w:rsidRPr="00ED6272">
        <w:rPr>
          <w:lang w:val="en-GB"/>
        </w:rPr>
        <w:tab/>
        <w:t xml:space="preserve">Characteristics of aeronautical </w:t>
      </w:r>
      <w:proofErr w:type="spellStart"/>
      <w:r w:rsidR="00A83BD3" w:rsidRPr="00ED6272">
        <w:rPr>
          <w:lang w:val="en-GB"/>
        </w:rPr>
        <w:t>radionavigation</w:t>
      </w:r>
      <w:proofErr w:type="spellEnd"/>
      <w:r w:rsidR="00A83BD3" w:rsidRPr="00ED6272">
        <w:rPr>
          <w:lang w:val="en-GB"/>
        </w:rPr>
        <w:t xml:space="preserve"> </w:t>
      </w:r>
      <w:del w:id="44" w:author="Nellis, Donald (FAA)" w:date="2020-10-06T18:16:00Z">
        <w:r w:rsidRPr="00EB704A" w:rsidDel="006B6F50">
          <w:rPr>
            <w:highlight w:val="cyan"/>
            <w:lang w:val="en-GB"/>
          </w:rPr>
          <w:delText>d</w:delText>
        </w:r>
      </w:del>
      <w:ins w:id="45" w:author="Nellis, Donald (FAA)" w:date="2020-10-06T18:16:00Z">
        <w:r w:rsidR="006B6F50" w:rsidRPr="00EB704A">
          <w:rPr>
            <w:highlight w:val="cyan"/>
            <w:lang w:val="en-GB"/>
          </w:rPr>
          <w:t>D</w:t>
        </w:r>
      </w:ins>
      <w:r>
        <w:rPr>
          <w:lang w:val="en-GB"/>
        </w:rPr>
        <w:t xml:space="preserve">etect </w:t>
      </w:r>
      <w:r w:rsidR="00A83BD3" w:rsidRPr="00ED6272">
        <w:rPr>
          <w:lang w:val="en-GB"/>
        </w:rPr>
        <w:t xml:space="preserve">and </w:t>
      </w:r>
      <w:del w:id="46" w:author="Nellis, Donald (FAA)" w:date="2020-10-06T18:17:00Z">
        <w:r w:rsidR="00A83BD3" w:rsidRPr="00EB704A" w:rsidDel="006B6F50">
          <w:rPr>
            <w:highlight w:val="cyan"/>
            <w:lang w:val="en-GB"/>
          </w:rPr>
          <w:delText>a</w:delText>
        </w:r>
      </w:del>
      <w:ins w:id="47" w:author="Nellis, Donald (FAA)" w:date="2020-10-06T18:17:00Z">
        <w:r w:rsidR="006B6F50" w:rsidRPr="00EB704A">
          <w:rPr>
            <w:highlight w:val="cyan"/>
            <w:lang w:val="en-GB"/>
          </w:rPr>
          <w:t>A</w:t>
        </w:r>
      </w:ins>
      <w:r w:rsidR="00A83BD3" w:rsidRPr="00ED6272">
        <w:rPr>
          <w:lang w:val="en-GB"/>
        </w:rPr>
        <w:t>void radar</w:t>
      </w:r>
    </w:p>
    <w:p w:rsidR="00A83BD3" w:rsidRPr="00ED6272" w:rsidRDefault="00A83BD3" w:rsidP="00C537E9">
      <w:pPr>
        <w:rPr>
          <w:lang w:val="en-GB"/>
        </w:rPr>
      </w:pPr>
      <w:r w:rsidRPr="00ED6272">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Pr>
          <w:lang w:val="en-GB"/>
        </w:rPr>
        <w:t>DAA</w:t>
      </w:r>
      <w:r w:rsidRPr="00ED6272">
        <w:rPr>
          <w:lang w:val="en-GB"/>
        </w:rPr>
        <w:t xml:space="preserve"> radar is </w:t>
      </w:r>
      <w:r w:rsidR="00474A2D">
        <w:rPr>
          <w:lang w:val="en-GB"/>
        </w:rPr>
        <w:t xml:space="preserve">part of </w:t>
      </w:r>
      <w:r w:rsidRPr="00ED6272">
        <w:rPr>
          <w:lang w:val="en-GB"/>
        </w:rPr>
        <w:t xml:space="preserve">an unmanned aircraft collision avoidance system whose primary function is to provide the capability to detect, track and report </w:t>
      </w:r>
      <w:r w:rsidR="00474A2D">
        <w:rPr>
          <w:lang w:val="en-GB"/>
        </w:rPr>
        <w:t xml:space="preserve">non-cooperative </w:t>
      </w:r>
      <w:r w:rsidRPr="00ED6272">
        <w:rPr>
          <w:lang w:val="en-GB"/>
        </w:rPr>
        <w:t xml:space="preserve">air traffic information to the </w:t>
      </w:r>
      <w:ins w:id="48" w:author="Nellis, Donald (FAA)" w:date="2020-10-06T18:17:00Z">
        <w:r w:rsidR="006B6F50" w:rsidRPr="00EB704A">
          <w:rPr>
            <w:highlight w:val="cyan"/>
            <w:lang w:val="en-GB"/>
          </w:rPr>
          <w:t xml:space="preserve">remote pilot </w:t>
        </w:r>
      </w:ins>
      <w:del w:id="49" w:author="Nellis, Donald (FAA)" w:date="2020-10-06T18:17:00Z">
        <w:r w:rsidRPr="00EB704A" w:rsidDel="006B6F50">
          <w:rPr>
            <w:highlight w:val="cyan"/>
            <w:lang w:val="en-GB"/>
          </w:rPr>
          <w:delText>user</w:delText>
        </w:r>
        <w:r w:rsidRPr="00ED6272" w:rsidDel="006B6F50">
          <w:rPr>
            <w:lang w:val="en-GB"/>
          </w:rPr>
          <w:delText xml:space="preserve"> </w:delText>
        </w:r>
      </w:del>
      <w:r w:rsidRPr="00ED6272">
        <w:rPr>
          <w:lang w:val="en-GB"/>
        </w:rPr>
        <w:t xml:space="preserve">in order to maintain adequate separation from intruders. The system utilizes a “Pilot-in-the-Loop” approach in which the ground-based UA pilot will have final authority regarding UAS </w:t>
      </w:r>
      <w:del w:id="50" w:author="Nellis, Donald (FAA)" w:date="2020-10-06T18:17:00Z">
        <w:r w:rsidRPr="00EB704A" w:rsidDel="006B6F50">
          <w:rPr>
            <w:highlight w:val="cyan"/>
            <w:lang w:val="en-GB"/>
          </w:rPr>
          <w:delText>avoidance</w:delText>
        </w:r>
        <w:r w:rsidRPr="00ED6272" w:rsidDel="006B6F50">
          <w:rPr>
            <w:lang w:val="en-GB"/>
          </w:rPr>
          <w:delText xml:space="preserve"> </w:delText>
        </w:r>
      </w:del>
      <w:r w:rsidRPr="00ED6272">
        <w:rPr>
          <w:lang w:val="en-GB"/>
        </w:rPr>
        <w:t>manoeuvers</w:t>
      </w:r>
      <w:ins w:id="51" w:author="Nellis, Donald (FAA)" w:date="2020-10-06T18:18:00Z">
        <w:r w:rsidR="006B6F50">
          <w:t xml:space="preserve"> </w:t>
        </w:r>
        <w:r w:rsidR="006B6F50" w:rsidRPr="00B363F4">
          <w:rPr>
            <w:highlight w:val="cyan"/>
          </w:rPr>
          <w:t xml:space="preserve">to </w:t>
        </w:r>
        <w:proofErr w:type="spellStart"/>
        <w:r w:rsidR="006B6F50" w:rsidRPr="00B363F4">
          <w:rPr>
            <w:highlight w:val="cyan"/>
          </w:rPr>
          <w:t>avoid</w:t>
        </w:r>
        <w:proofErr w:type="spellEnd"/>
        <w:r w:rsidR="006B6F50" w:rsidRPr="00B363F4">
          <w:rPr>
            <w:highlight w:val="cyan"/>
          </w:rPr>
          <w:t xml:space="preserve"> </w:t>
        </w:r>
        <w:proofErr w:type="spellStart"/>
        <w:r w:rsidR="006B6F50" w:rsidRPr="00B363F4">
          <w:rPr>
            <w:highlight w:val="cyan"/>
          </w:rPr>
          <w:t>other</w:t>
        </w:r>
        <w:proofErr w:type="spellEnd"/>
        <w:r w:rsidR="006B6F50" w:rsidRPr="00B363F4">
          <w:rPr>
            <w:highlight w:val="cyan"/>
          </w:rPr>
          <w:t xml:space="preserve"> </w:t>
        </w:r>
        <w:proofErr w:type="spellStart"/>
        <w:r w:rsidR="006B6F50" w:rsidRPr="00B363F4">
          <w:rPr>
            <w:highlight w:val="cyan"/>
          </w:rPr>
          <w:t>aircraft</w:t>
        </w:r>
        <w:proofErr w:type="spellEnd"/>
        <w:r w:rsidR="006B6F50" w:rsidRPr="00B363F4">
          <w:rPr>
            <w:highlight w:val="cyan"/>
          </w:rPr>
          <w:t xml:space="preserve"> (</w:t>
        </w:r>
        <w:proofErr w:type="spellStart"/>
        <w:r w:rsidR="006B6F50" w:rsidRPr="00B363F4">
          <w:rPr>
            <w:highlight w:val="cyan"/>
          </w:rPr>
          <w:t>manned</w:t>
        </w:r>
        <w:proofErr w:type="spellEnd"/>
        <w:r w:rsidR="006B6F50" w:rsidRPr="00B363F4">
          <w:rPr>
            <w:highlight w:val="cyan"/>
          </w:rPr>
          <w:t xml:space="preserve"> or </w:t>
        </w:r>
        <w:proofErr w:type="spellStart"/>
        <w:r w:rsidR="006B6F50" w:rsidRPr="00B363F4">
          <w:rPr>
            <w:highlight w:val="cyan"/>
          </w:rPr>
          <w:t>unmanned</w:t>
        </w:r>
        <w:proofErr w:type="spellEnd"/>
        <w:r w:rsidR="006B6F50" w:rsidRPr="00B363F4">
          <w:rPr>
            <w:highlight w:val="cyan"/>
          </w:rPr>
          <w:t>)</w:t>
        </w:r>
      </w:ins>
      <w:r w:rsidRPr="00ED6272">
        <w:rPr>
          <w:lang w:val="en-GB"/>
        </w:rPr>
        <w:t xml:space="preserve">. The technical parameters are provided in Table </w:t>
      </w:r>
      <w:r w:rsidR="009B2C2F">
        <w:rPr>
          <w:lang w:val="en-GB"/>
        </w:rPr>
        <w:t>1</w:t>
      </w:r>
      <w:r w:rsidRPr="00ED6272">
        <w:rPr>
          <w:lang w:val="en-GB"/>
        </w:rPr>
        <w:t>.</w:t>
      </w:r>
    </w:p>
    <w:p w:rsidR="00B119B9" w:rsidRDefault="00B119B9">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rsidR="00A83BD3" w:rsidRPr="00ED6272" w:rsidRDefault="00A83BD3" w:rsidP="0097594E">
      <w:pPr>
        <w:pStyle w:val="TableNo"/>
        <w:rPr>
          <w:lang w:val="en-GB"/>
        </w:rPr>
      </w:pPr>
      <w:r w:rsidRPr="00ED6272">
        <w:rPr>
          <w:lang w:val="en-GB"/>
        </w:rPr>
        <w:lastRenderedPageBreak/>
        <w:t xml:space="preserve">TABLE </w:t>
      </w:r>
      <w:r w:rsidR="009B2C2F">
        <w:rPr>
          <w:lang w:val="en-GB"/>
        </w:rPr>
        <w:t>1</w:t>
      </w:r>
    </w:p>
    <w:p w:rsidR="00A83BD3" w:rsidRPr="00ED6272" w:rsidRDefault="00A83BD3" w:rsidP="0097594E">
      <w:pPr>
        <w:pStyle w:val="Tabletitle"/>
        <w:rPr>
          <w:lang w:val="en-GB"/>
        </w:rPr>
      </w:pPr>
      <w:r w:rsidRPr="00ED6272">
        <w:rPr>
          <w:lang w:val="en-GB"/>
        </w:rPr>
        <w:t xml:space="preserve">Technical parameters of </w:t>
      </w:r>
      <w:del w:id="52" w:author="Nellis, Donald (FAA)" w:date="2020-10-06T18:19:00Z">
        <w:r w:rsidRPr="00EB704A" w:rsidDel="00EB704A">
          <w:rPr>
            <w:highlight w:val="cyan"/>
            <w:lang w:val="en-GB"/>
          </w:rPr>
          <w:delText xml:space="preserve">sense </w:delText>
        </w:r>
      </w:del>
      <w:ins w:id="53" w:author="Nellis, Donald (FAA)" w:date="2020-10-06T18:19:00Z">
        <w:r w:rsidR="00EB704A" w:rsidRPr="00EB704A">
          <w:rPr>
            <w:highlight w:val="cyan"/>
            <w:lang w:val="en-GB"/>
          </w:rPr>
          <w:t>Detect</w:t>
        </w:r>
        <w:r w:rsidR="00EB704A">
          <w:rPr>
            <w:lang w:val="en-GB"/>
          </w:rPr>
          <w:t xml:space="preserve"> </w:t>
        </w:r>
      </w:ins>
      <w:r w:rsidRPr="00ED6272">
        <w:rPr>
          <w:lang w:val="en-GB"/>
        </w:rPr>
        <w:t xml:space="preserve">and </w:t>
      </w:r>
      <w:del w:id="54" w:author="Nellis, Donald (FAA)" w:date="2020-10-06T18:19:00Z">
        <w:r w:rsidRPr="00EB704A" w:rsidDel="00EB704A">
          <w:rPr>
            <w:highlight w:val="cyan"/>
            <w:lang w:val="en-GB"/>
          </w:rPr>
          <w:delText>a</w:delText>
        </w:r>
      </w:del>
      <w:ins w:id="55" w:author="Nellis, Donald (FAA)" w:date="2020-10-06T18:19:00Z">
        <w:r w:rsidR="00EB704A" w:rsidRPr="00EB704A">
          <w:rPr>
            <w:highlight w:val="cyan"/>
            <w:lang w:val="en-GB"/>
          </w:rPr>
          <w:t>A</w:t>
        </w:r>
      </w:ins>
      <w:r w:rsidRPr="00ED6272">
        <w:rPr>
          <w:lang w:val="en-GB"/>
        </w:rPr>
        <w:t>void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597"/>
      </w:tblGrid>
      <w:tr w:rsidR="00A83BD3" w:rsidRPr="00ED6272" w:rsidTr="0097594E">
        <w:trPr>
          <w:jc w:val="center"/>
        </w:trPr>
        <w:tc>
          <w:tcPr>
            <w:tcW w:w="2798" w:type="dxa"/>
          </w:tcPr>
          <w:p w:rsidR="00A83BD3" w:rsidRPr="00B969A7" w:rsidRDefault="00A83BD3" w:rsidP="0097594E">
            <w:pPr>
              <w:pStyle w:val="Tablehead"/>
              <w:spacing w:before="20" w:after="20"/>
              <w:rPr>
                <w:sz w:val="24"/>
                <w:szCs w:val="24"/>
                <w:lang w:val="en-GB"/>
              </w:rPr>
            </w:pPr>
            <w:r w:rsidRPr="00B969A7">
              <w:rPr>
                <w:sz w:val="24"/>
                <w:szCs w:val="24"/>
                <w:lang w:val="en-GB"/>
              </w:rPr>
              <w:t>Parameter</w:t>
            </w:r>
          </w:p>
        </w:tc>
        <w:tc>
          <w:tcPr>
            <w:tcW w:w="1111" w:type="dxa"/>
          </w:tcPr>
          <w:p w:rsidR="00A83BD3" w:rsidRPr="00B969A7" w:rsidRDefault="00A83BD3" w:rsidP="0097594E">
            <w:pPr>
              <w:pStyle w:val="Tablehead"/>
              <w:spacing w:before="20" w:after="20"/>
              <w:rPr>
                <w:sz w:val="24"/>
                <w:szCs w:val="24"/>
                <w:lang w:val="en-GB"/>
              </w:rPr>
            </w:pPr>
            <w:r w:rsidRPr="00B969A7">
              <w:rPr>
                <w:sz w:val="24"/>
                <w:szCs w:val="24"/>
                <w:lang w:val="en-GB"/>
              </w:rPr>
              <w:t>Units</w:t>
            </w:r>
          </w:p>
        </w:tc>
        <w:tc>
          <w:tcPr>
            <w:tcW w:w="2618" w:type="dxa"/>
            <w:vAlign w:val="center"/>
          </w:tcPr>
          <w:p w:rsidR="00A83BD3" w:rsidRPr="00B969A7" w:rsidRDefault="00A83BD3" w:rsidP="0097594E">
            <w:pPr>
              <w:pStyle w:val="Tablehead"/>
              <w:spacing w:before="20" w:after="20"/>
              <w:rPr>
                <w:sz w:val="24"/>
                <w:szCs w:val="24"/>
                <w:lang w:val="en-GB"/>
              </w:rPr>
            </w:pPr>
            <w:r w:rsidRPr="00B969A7">
              <w:rPr>
                <w:sz w:val="24"/>
                <w:szCs w:val="24"/>
                <w:lang w:val="en-GB"/>
              </w:rPr>
              <w:t>Radar 1</w:t>
            </w:r>
          </w:p>
        </w:tc>
        <w:tc>
          <w:tcPr>
            <w:tcW w:w="2597" w:type="dxa"/>
          </w:tcPr>
          <w:p w:rsidR="00A83BD3" w:rsidRPr="00B969A7" w:rsidRDefault="00A83BD3" w:rsidP="0097594E">
            <w:pPr>
              <w:pStyle w:val="Tablehead"/>
              <w:spacing w:before="20" w:after="20"/>
              <w:rPr>
                <w:sz w:val="24"/>
                <w:szCs w:val="24"/>
                <w:lang w:val="en-GB"/>
              </w:rPr>
            </w:pPr>
            <w:r w:rsidRPr="00B969A7">
              <w:rPr>
                <w:sz w:val="24"/>
                <w:szCs w:val="24"/>
                <w:lang w:val="en-GB"/>
              </w:rPr>
              <w:t>Radar 2</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Platform</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A83BD3" w:rsidP="0097594E">
            <w:pPr>
              <w:pStyle w:val="Tabletext"/>
              <w:jc w:val="center"/>
              <w:rPr>
                <w:sz w:val="24"/>
                <w:szCs w:val="24"/>
                <w:lang w:val="en-GB"/>
              </w:rPr>
            </w:pPr>
            <w:r w:rsidRPr="00B969A7">
              <w:rPr>
                <w:sz w:val="24"/>
                <w:szCs w:val="24"/>
                <w:lang w:val="en-GB"/>
              </w:rPr>
              <w:t>Aircraft</w:t>
            </w:r>
          </w:p>
        </w:tc>
        <w:tc>
          <w:tcPr>
            <w:tcW w:w="2597" w:type="dxa"/>
            <w:vAlign w:val="center"/>
          </w:tcPr>
          <w:p w:rsidR="00A83BD3" w:rsidRPr="00B969A7" w:rsidRDefault="00474A2D" w:rsidP="00474A2D">
            <w:pPr>
              <w:pStyle w:val="Tabletext"/>
              <w:jc w:val="center"/>
              <w:rPr>
                <w:sz w:val="24"/>
                <w:szCs w:val="24"/>
                <w:lang w:val="en-GB"/>
              </w:rPr>
            </w:pPr>
            <w:r w:rsidRPr="00B969A7">
              <w:rPr>
                <w:sz w:val="24"/>
                <w:szCs w:val="24"/>
                <w:lang w:val="en-GB"/>
              </w:rPr>
              <w:t>Ground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Platform height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km</w:t>
            </w:r>
          </w:p>
        </w:tc>
        <w:tc>
          <w:tcPr>
            <w:tcW w:w="2618" w:type="dxa"/>
            <w:vAlign w:val="center"/>
          </w:tcPr>
          <w:p w:rsidR="00A83BD3" w:rsidRPr="00B969A7" w:rsidRDefault="00A83BD3" w:rsidP="0097594E">
            <w:pPr>
              <w:pStyle w:val="Tabletext"/>
              <w:jc w:val="center"/>
              <w:rPr>
                <w:sz w:val="24"/>
                <w:szCs w:val="24"/>
                <w:lang w:val="en-GB"/>
              </w:rPr>
            </w:pPr>
            <w:r w:rsidRPr="00B969A7">
              <w:rPr>
                <w:sz w:val="24"/>
                <w:szCs w:val="24"/>
                <w:lang w:val="en-GB"/>
              </w:rPr>
              <w:t>Up to 20</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lang w:val="en-GB"/>
              </w:rPr>
              <w:t>0</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Radar type</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97594E" w:rsidP="00344EA4">
            <w:pPr>
              <w:pStyle w:val="Tabletext"/>
              <w:jc w:val="center"/>
              <w:rPr>
                <w:sz w:val="24"/>
                <w:szCs w:val="24"/>
                <w:lang w:val="en-GB"/>
              </w:rPr>
            </w:pPr>
            <w:r w:rsidRPr="00B969A7">
              <w:rPr>
                <w:sz w:val="24"/>
                <w:szCs w:val="24"/>
                <w:lang w:val="en-GB"/>
              </w:rPr>
              <w:t>Air-</w:t>
            </w:r>
            <w:r w:rsidR="00A83BD3" w:rsidRPr="00B969A7">
              <w:rPr>
                <w:sz w:val="24"/>
                <w:szCs w:val="24"/>
                <w:lang w:val="en-GB"/>
              </w:rPr>
              <w:t>to</w:t>
            </w:r>
            <w:r w:rsidRPr="00B969A7">
              <w:rPr>
                <w:sz w:val="24"/>
                <w:szCs w:val="24"/>
                <w:lang w:val="en-GB"/>
              </w:rPr>
              <w:t>-</w:t>
            </w:r>
            <w:r w:rsidR="00A83BD3" w:rsidRPr="00B969A7">
              <w:rPr>
                <w:sz w:val="24"/>
                <w:szCs w:val="24"/>
                <w:lang w:val="en-GB"/>
              </w:rPr>
              <w:t xml:space="preserve">air </w:t>
            </w:r>
            <w:r w:rsidR="00474A2D" w:rsidRPr="00B969A7">
              <w:rPr>
                <w:sz w:val="24"/>
                <w:szCs w:val="24"/>
                <w:lang w:val="en-GB"/>
              </w:rPr>
              <w:t>radar f</w:t>
            </w:r>
            <w:r w:rsidR="00474A2D" w:rsidRPr="00360AE1">
              <w:rPr>
                <w:sz w:val="24"/>
                <w:szCs w:val="24"/>
                <w:lang w:val="en-GB"/>
              </w:rPr>
              <w:t>o</w:t>
            </w:r>
            <w:r w:rsidR="00344EA4" w:rsidRPr="00360AE1">
              <w:rPr>
                <w:sz w:val="24"/>
                <w:szCs w:val="24"/>
                <w:lang w:val="en-GB"/>
              </w:rPr>
              <w:t>r</w:t>
            </w:r>
            <w:r w:rsidR="00474A2D" w:rsidRPr="00B969A7">
              <w:rPr>
                <w:sz w:val="24"/>
                <w:szCs w:val="24"/>
                <w:lang w:val="en-GB"/>
              </w:rPr>
              <w:t xml:space="preserve"> UA DAA s</w:t>
            </w:r>
            <w:r w:rsidR="00A83BD3" w:rsidRPr="00B969A7">
              <w:rPr>
                <w:sz w:val="24"/>
                <w:szCs w:val="24"/>
                <w:lang w:val="en-GB"/>
              </w:rPr>
              <w:t>ystem</w:t>
            </w:r>
          </w:p>
        </w:tc>
        <w:tc>
          <w:tcPr>
            <w:tcW w:w="2597" w:type="dxa"/>
            <w:vAlign w:val="center"/>
          </w:tcPr>
          <w:p w:rsidR="00A83BD3" w:rsidRPr="00B969A7" w:rsidRDefault="00474A2D" w:rsidP="00474A2D">
            <w:pPr>
              <w:pStyle w:val="Tabletext"/>
              <w:jc w:val="center"/>
              <w:rPr>
                <w:sz w:val="24"/>
                <w:szCs w:val="24"/>
                <w:lang w:val="en-GB"/>
              </w:rPr>
            </w:pPr>
            <w:r w:rsidRPr="00B969A7">
              <w:rPr>
                <w:sz w:val="24"/>
                <w:szCs w:val="24"/>
                <w:lang w:val="en-GB"/>
              </w:rPr>
              <w:t>Ground surveillance radar for UA DAA</w:t>
            </w:r>
            <w:r w:rsidR="00A83BD3" w:rsidRPr="00B969A7">
              <w:rPr>
                <w:sz w:val="24"/>
                <w:szCs w:val="24"/>
                <w:lang w:val="en-GB"/>
              </w:rPr>
              <w:t xml:space="preserve"> system </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Ground speed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km/h</w:t>
            </w: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lang w:val="en-GB"/>
              </w:rPr>
              <w:t>0</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Frequency tuning range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GHz</w:t>
            </w:r>
          </w:p>
        </w:tc>
        <w:tc>
          <w:tcPr>
            <w:tcW w:w="2618" w:type="dxa"/>
            <w:vAlign w:val="center"/>
          </w:tcPr>
          <w:p w:rsidR="00A83BD3" w:rsidRPr="00B969A7" w:rsidRDefault="008C21D1" w:rsidP="00474A2D">
            <w:pPr>
              <w:pStyle w:val="Tabletext"/>
              <w:jc w:val="center"/>
              <w:rPr>
                <w:sz w:val="24"/>
                <w:szCs w:val="24"/>
                <w:lang w:val="en-GB"/>
              </w:rPr>
            </w:pPr>
            <w:r w:rsidRPr="00B969A7">
              <w:rPr>
                <w:sz w:val="24"/>
                <w:szCs w:val="24"/>
                <w:lang w:val="en-GB"/>
              </w:rPr>
              <w:t>24.45-24.65</w:t>
            </w:r>
          </w:p>
        </w:tc>
        <w:tc>
          <w:tcPr>
            <w:tcW w:w="2597" w:type="dxa"/>
            <w:vAlign w:val="center"/>
          </w:tcPr>
          <w:p w:rsidR="00A83BD3" w:rsidRPr="00B969A7" w:rsidRDefault="008C21D1" w:rsidP="00474A2D">
            <w:pPr>
              <w:pStyle w:val="Tabletext"/>
              <w:jc w:val="center"/>
              <w:rPr>
                <w:sz w:val="24"/>
                <w:szCs w:val="24"/>
                <w:lang w:val="en-GB"/>
              </w:rPr>
            </w:pPr>
            <w:r w:rsidRPr="00B969A7">
              <w:rPr>
                <w:sz w:val="24"/>
                <w:szCs w:val="24"/>
                <w:lang w:val="en-GB"/>
              </w:rPr>
              <w:t>24.45-24.65</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Emission type</w:t>
            </w:r>
          </w:p>
        </w:tc>
        <w:tc>
          <w:tcPr>
            <w:tcW w:w="1111" w:type="dxa"/>
          </w:tcPr>
          <w:p w:rsidR="00A83BD3" w:rsidRPr="00B969A7" w:rsidRDefault="00A83BD3" w:rsidP="0097594E">
            <w:pPr>
              <w:pStyle w:val="Tabletext"/>
              <w:jc w:val="center"/>
              <w:rPr>
                <w:sz w:val="24"/>
                <w:szCs w:val="24"/>
                <w:lang w:val="en-GB"/>
              </w:rPr>
            </w:pP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Pulse width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618" w:type="dxa"/>
            <w:vAlign w:val="center"/>
          </w:tcPr>
          <w:p w:rsidR="00A83BD3" w:rsidRPr="00B969A7" w:rsidRDefault="008C21D1"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8C21D1" w:rsidP="0097594E">
            <w:pPr>
              <w:pStyle w:val="Tabletext"/>
              <w:jc w:val="center"/>
              <w:rPr>
                <w:sz w:val="24"/>
                <w:szCs w:val="24"/>
                <w:lang w:val="en-GB"/>
              </w:rPr>
            </w:pPr>
            <w:r w:rsidRPr="00B969A7">
              <w:rPr>
                <w:sz w:val="24"/>
                <w:szCs w:val="24"/>
                <w:highlight w:val="yellow"/>
                <w:lang w:val="en-GB"/>
              </w:rPr>
              <w:t>[TBD]</w:t>
            </w:r>
          </w:p>
        </w:tc>
      </w:tr>
      <w:tr w:rsidR="00A83BD3" w:rsidRPr="00E85B4A"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Pulse rise and fall times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ns</w:t>
            </w: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344EA4">
        <w:trPr>
          <w:jc w:val="center"/>
        </w:trPr>
        <w:tc>
          <w:tcPr>
            <w:tcW w:w="2798" w:type="dxa"/>
            <w:vAlign w:val="center"/>
          </w:tcPr>
          <w:p w:rsidR="00344EA4" w:rsidRPr="00360AE1" w:rsidRDefault="00A83BD3" w:rsidP="00344EA4">
            <w:pPr>
              <w:pStyle w:val="Tabletext"/>
              <w:rPr>
                <w:sz w:val="24"/>
                <w:szCs w:val="24"/>
              </w:rPr>
            </w:pPr>
            <w:r w:rsidRPr="00B969A7">
              <w:rPr>
                <w:sz w:val="24"/>
                <w:szCs w:val="24"/>
                <w:lang w:val="en-GB"/>
              </w:rPr>
              <w:t xml:space="preserve">RF emission bandwidth at </w:t>
            </w:r>
            <w:r w:rsidR="0097594E" w:rsidRPr="00B969A7">
              <w:rPr>
                <w:sz w:val="24"/>
                <w:szCs w:val="24"/>
                <w:lang w:val="en-GB"/>
              </w:rPr>
              <w:br/>
            </w:r>
            <w:r w:rsidR="00344EA4" w:rsidRPr="00360AE1">
              <w:rPr>
                <w:sz w:val="24"/>
                <w:szCs w:val="24"/>
              </w:rPr>
              <w:t>-3 dB</w:t>
            </w:r>
          </w:p>
          <w:p w:rsidR="00344EA4" w:rsidRPr="00F96E1F" w:rsidRDefault="00344EA4" w:rsidP="00344EA4">
            <w:pPr>
              <w:pStyle w:val="Tabletext"/>
              <w:rPr>
                <w:sz w:val="24"/>
                <w:szCs w:val="24"/>
              </w:rPr>
            </w:pPr>
            <w:r w:rsidRPr="00360AE1">
              <w:rPr>
                <w:sz w:val="24"/>
                <w:szCs w:val="24"/>
              </w:rPr>
              <w:t>-20 dB</w:t>
            </w:r>
          </w:p>
          <w:p w:rsidR="00A83BD3" w:rsidRPr="00B969A7" w:rsidRDefault="00344EA4" w:rsidP="0097594E">
            <w:pPr>
              <w:pStyle w:val="Tabletext"/>
              <w:jc w:val="left"/>
              <w:rPr>
                <w:sz w:val="24"/>
                <w:szCs w:val="24"/>
                <w:lang w:val="en-GB"/>
              </w:rPr>
            </w:pPr>
            <w:r>
              <w:rPr>
                <w:sz w:val="24"/>
                <w:szCs w:val="24"/>
                <w:lang w:val="en-GB"/>
              </w:rPr>
              <w:t>-</w:t>
            </w:r>
            <w:r w:rsidR="00A83BD3" w:rsidRPr="00B969A7">
              <w:rPr>
                <w:sz w:val="24"/>
                <w:szCs w:val="24"/>
                <w:lang w:val="en-GB"/>
              </w:rPr>
              <w:t>40 dB</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MHz</w:t>
            </w:r>
          </w:p>
        </w:tc>
        <w:tc>
          <w:tcPr>
            <w:tcW w:w="2618" w:type="dxa"/>
          </w:tcPr>
          <w:p w:rsidR="00344EA4" w:rsidRDefault="00344EA4" w:rsidP="00344EA4">
            <w:pPr>
              <w:pStyle w:val="Tabletext"/>
              <w:jc w:val="center"/>
              <w:rPr>
                <w:sz w:val="24"/>
                <w:szCs w:val="24"/>
                <w:lang w:val="en-GB"/>
              </w:rPr>
            </w:pP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474A2D" w:rsidP="00344EA4">
            <w:pPr>
              <w:pStyle w:val="Tabletext"/>
              <w:jc w:val="center"/>
              <w:rPr>
                <w:sz w:val="24"/>
                <w:szCs w:val="24"/>
                <w:lang w:val="en-GB"/>
              </w:rPr>
            </w:pPr>
            <w:r w:rsidRPr="00B969A7">
              <w:rPr>
                <w:sz w:val="24"/>
                <w:szCs w:val="24"/>
                <w:highlight w:val="yellow"/>
                <w:lang w:val="en-GB"/>
              </w:rPr>
              <w:t>[TBD]</w:t>
            </w:r>
          </w:p>
        </w:tc>
        <w:tc>
          <w:tcPr>
            <w:tcW w:w="2597" w:type="dxa"/>
          </w:tcPr>
          <w:p w:rsidR="00344EA4" w:rsidRDefault="00344EA4" w:rsidP="00344EA4">
            <w:pPr>
              <w:pStyle w:val="Tabletext"/>
              <w:jc w:val="center"/>
              <w:rPr>
                <w:sz w:val="24"/>
                <w:szCs w:val="24"/>
                <w:lang w:val="en-GB"/>
              </w:rPr>
            </w:pP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474A2D" w:rsidP="00344EA4">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Pulse repetition frequency</w:t>
            </w:r>
          </w:p>
        </w:tc>
        <w:tc>
          <w:tcPr>
            <w:tcW w:w="1111" w:type="dxa"/>
          </w:tcPr>
          <w:p w:rsidR="00A83BD3" w:rsidRPr="00B969A7" w:rsidRDefault="00A83BD3" w:rsidP="0097594E">
            <w:pPr>
              <w:pStyle w:val="Tabletext"/>
              <w:jc w:val="center"/>
              <w:rPr>
                <w:sz w:val="24"/>
                <w:szCs w:val="24"/>
                <w:lang w:val="en-GB"/>
              </w:rPr>
            </w:pPr>
            <w:proofErr w:type="spellStart"/>
            <w:r w:rsidRPr="00B969A7">
              <w:rPr>
                <w:sz w:val="24"/>
                <w:szCs w:val="24"/>
                <w:lang w:val="en-GB"/>
              </w:rPr>
              <w:t>pps</w:t>
            </w:r>
            <w:proofErr w:type="spellEnd"/>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97594E">
        <w:trPr>
          <w:jc w:val="center"/>
        </w:trPr>
        <w:tc>
          <w:tcPr>
            <w:tcW w:w="2798" w:type="dxa"/>
            <w:vAlign w:val="center"/>
          </w:tcPr>
          <w:p w:rsidR="00A83BD3" w:rsidRPr="00B969A7" w:rsidRDefault="00A83BD3" w:rsidP="0097594E">
            <w:pPr>
              <w:pStyle w:val="Tabletext"/>
              <w:jc w:val="left"/>
              <w:rPr>
                <w:sz w:val="24"/>
                <w:szCs w:val="24"/>
                <w:lang w:val="en-GB"/>
              </w:rPr>
            </w:pPr>
            <w:r w:rsidRPr="00B969A7">
              <w:rPr>
                <w:sz w:val="24"/>
                <w:szCs w:val="24"/>
                <w:lang w:val="en-GB"/>
              </w:rPr>
              <w:t xml:space="preserve">Average transmitter power </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W</w:t>
            </w:r>
          </w:p>
        </w:tc>
        <w:tc>
          <w:tcPr>
            <w:tcW w:w="2618"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c>
          <w:tcPr>
            <w:tcW w:w="2597" w:type="dxa"/>
            <w:vAlign w:val="center"/>
          </w:tcPr>
          <w:p w:rsidR="00A83BD3" w:rsidRPr="00B969A7" w:rsidRDefault="00474A2D" w:rsidP="0097594E">
            <w:pPr>
              <w:pStyle w:val="Tabletext"/>
              <w:jc w:val="center"/>
              <w:rPr>
                <w:sz w:val="24"/>
                <w:szCs w:val="24"/>
                <w:lang w:val="en-GB"/>
              </w:rPr>
            </w:pPr>
            <w:r w:rsidRPr="00B969A7">
              <w:rPr>
                <w:sz w:val="24"/>
                <w:szCs w:val="24"/>
                <w:highlight w:val="yellow"/>
                <w:lang w:val="en-GB"/>
              </w:rPr>
              <w:t>[TBD]</w:t>
            </w:r>
          </w:p>
        </w:tc>
      </w:tr>
      <w:tr w:rsidR="00A83BD3" w:rsidRPr="00ED6272" w:rsidTr="00344EA4">
        <w:trPr>
          <w:jc w:val="center"/>
        </w:trPr>
        <w:tc>
          <w:tcPr>
            <w:tcW w:w="2798" w:type="dxa"/>
            <w:vAlign w:val="center"/>
          </w:tcPr>
          <w:p w:rsidR="00344EA4" w:rsidRPr="00360AE1" w:rsidRDefault="00A83BD3" w:rsidP="0097594E">
            <w:pPr>
              <w:pStyle w:val="Tabletext"/>
              <w:jc w:val="left"/>
              <w:rPr>
                <w:sz w:val="24"/>
                <w:szCs w:val="24"/>
                <w:lang w:val="en-GB"/>
              </w:rPr>
            </w:pPr>
            <w:r w:rsidRPr="00B969A7">
              <w:rPr>
                <w:sz w:val="24"/>
                <w:szCs w:val="24"/>
                <w:lang w:val="en-GB"/>
              </w:rPr>
              <w:t xml:space="preserve">Receiver IF </w:t>
            </w:r>
            <w:r w:rsidR="00344EA4" w:rsidRPr="00360AE1">
              <w:rPr>
                <w:sz w:val="24"/>
                <w:szCs w:val="24"/>
                <w:lang w:val="en-GB"/>
              </w:rPr>
              <w:t>bandwidth</w:t>
            </w:r>
          </w:p>
          <w:p w:rsidR="00344EA4" w:rsidRPr="00360AE1" w:rsidRDefault="00344EA4" w:rsidP="00344EA4">
            <w:pPr>
              <w:pStyle w:val="Tabletext"/>
              <w:jc w:val="left"/>
              <w:rPr>
                <w:sz w:val="24"/>
                <w:szCs w:val="24"/>
                <w:lang w:val="en-GB"/>
              </w:rPr>
            </w:pPr>
            <w:r w:rsidRPr="00360AE1">
              <w:rPr>
                <w:sz w:val="24"/>
                <w:szCs w:val="24"/>
                <w:lang w:val="en-GB"/>
              </w:rPr>
              <w:t>-</w:t>
            </w:r>
            <w:r w:rsidR="00A83BD3" w:rsidRPr="00360AE1">
              <w:rPr>
                <w:sz w:val="24"/>
                <w:szCs w:val="24"/>
                <w:lang w:val="en-GB"/>
              </w:rPr>
              <w:t>3 dB</w:t>
            </w:r>
          </w:p>
          <w:p w:rsidR="00344EA4" w:rsidRPr="00360AE1" w:rsidRDefault="00344EA4" w:rsidP="00344EA4">
            <w:pPr>
              <w:pStyle w:val="Tabletext"/>
              <w:jc w:val="left"/>
              <w:rPr>
                <w:sz w:val="24"/>
                <w:szCs w:val="24"/>
                <w:lang w:val="en-GB"/>
              </w:rPr>
            </w:pPr>
            <w:r w:rsidRPr="00360AE1">
              <w:rPr>
                <w:sz w:val="24"/>
                <w:szCs w:val="24"/>
                <w:lang w:val="en-GB"/>
              </w:rPr>
              <w:t>-20 dB</w:t>
            </w:r>
          </w:p>
          <w:p w:rsidR="00A83BD3" w:rsidRPr="00B969A7" w:rsidRDefault="00344EA4" w:rsidP="00344EA4">
            <w:pPr>
              <w:pStyle w:val="Tabletext"/>
              <w:jc w:val="left"/>
              <w:rPr>
                <w:sz w:val="24"/>
                <w:szCs w:val="24"/>
                <w:lang w:val="en-GB"/>
              </w:rPr>
            </w:pPr>
            <w:r w:rsidRPr="00360AE1">
              <w:rPr>
                <w:sz w:val="24"/>
                <w:szCs w:val="24"/>
                <w:lang w:val="en-GB"/>
              </w:rPr>
              <w:t>-60 dB</w:t>
            </w:r>
          </w:p>
        </w:tc>
        <w:tc>
          <w:tcPr>
            <w:tcW w:w="1111" w:type="dxa"/>
          </w:tcPr>
          <w:p w:rsidR="00A83BD3" w:rsidRPr="00B969A7" w:rsidRDefault="00A83BD3" w:rsidP="0097594E">
            <w:pPr>
              <w:pStyle w:val="Tabletext"/>
              <w:jc w:val="center"/>
              <w:rPr>
                <w:sz w:val="24"/>
                <w:szCs w:val="24"/>
                <w:lang w:val="en-GB"/>
              </w:rPr>
            </w:pPr>
            <w:r w:rsidRPr="00B969A7">
              <w:rPr>
                <w:sz w:val="24"/>
                <w:szCs w:val="24"/>
                <w:lang w:val="en-GB"/>
              </w:rPr>
              <w:t>MHz</w:t>
            </w:r>
          </w:p>
        </w:tc>
        <w:tc>
          <w:tcPr>
            <w:tcW w:w="2618" w:type="dxa"/>
          </w:tcPr>
          <w:p w:rsidR="00344EA4" w:rsidRDefault="00344EA4" w:rsidP="00344EA4">
            <w:pPr>
              <w:pStyle w:val="Tabletext"/>
              <w:jc w:val="center"/>
              <w:rPr>
                <w:sz w:val="24"/>
                <w:szCs w:val="24"/>
                <w:highlight w:val="yellow"/>
                <w:lang w:val="en-GB"/>
              </w:rPr>
            </w:pPr>
          </w:p>
          <w:p w:rsidR="00344EA4" w:rsidRDefault="00474A2D" w:rsidP="00344EA4">
            <w:pPr>
              <w:pStyle w:val="Tabletext"/>
              <w:jc w:val="center"/>
              <w:rPr>
                <w:sz w:val="24"/>
                <w:szCs w:val="24"/>
                <w:lang w:val="en-GB"/>
              </w:rPr>
            </w:pPr>
            <w:r w:rsidRPr="00B969A7">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344EA4" w:rsidP="00344EA4">
            <w:pPr>
              <w:pStyle w:val="Tabletext"/>
              <w:jc w:val="center"/>
              <w:rPr>
                <w:sz w:val="24"/>
                <w:szCs w:val="24"/>
                <w:lang w:val="en-GB"/>
              </w:rPr>
            </w:pPr>
            <w:r w:rsidRPr="00360AE1">
              <w:rPr>
                <w:sz w:val="24"/>
                <w:szCs w:val="24"/>
                <w:highlight w:val="yellow"/>
                <w:lang w:val="en-GB"/>
              </w:rPr>
              <w:t>[TBD]</w:t>
            </w:r>
          </w:p>
        </w:tc>
        <w:tc>
          <w:tcPr>
            <w:tcW w:w="2597" w:type="dxa"/>
          </w:tcPr>
          <w:p w:rsidR="00344EA4" w:rsidRDefault="00344EA4" w:rsidP="00344EA4">
            <w:pPr>
              <w:pStyle w:val="Tabletext"/>
              <w:jc w:val="center"/>
              <w:rPr>
                <w:sz w:val="24"/>
                <w:szCs w:val="24"/>
                <w:highlight w:val="yellow"/>
                <w:lang w:val="en-GB"/>
              </w:rPr>
            </w:pPr>
          </w:p>
          <w:p w:rsidR="00344EA4" w:rsidRDefault="00474A2D" w:rsidP="00344EA4">
            <w:pPr>
              <w:pStyle w:val="Tabletext"/>
              <w:jc w:val="center"/>
              <w:rPr>
                <w:sz w:val="24"/>
                <w:szCs w:val="24"/>
                <w:lang w:val="en-GB"/>
              </w:rPr>
            </w:pPr>
            <w:r w:rsidRPr="00B969A7">
              <w:rPr>
                <w:sz w:val="24"/>
                <w:szCs w:val="24"/>
                <w:highlight w:val="yellow"/>
                <w:lang w:val="en-GB"/>
              </w:rPr>
              <w:t>[TBD]</w:t>
            </w:r>
          </w:p>
          <w:p w:rsidR="00344EA4" w:rsidRPr="00360AE1" w:rsidRDefault="00344EA4" w:rsidP="00344EA4">
            <w:pPr>
              <w:pStyle w:val="Tabletext"/>
              <w:jc w:val="center"/>
              <w:rPr>
                <w:sz w:val="24"/>
                <w:szCs w:val="24"/>
                <w:highlight w:val="yellow"/>
                <w:lang w:val="en-GB"/>
              </w:rPr>
            </w:pPr>
            <w:r w:rsidRPr="00360AE1">
              <w:rPr>
                <w:sz w:val="24"/>
                <w:szCs w:val="24"/>
                <w:highlight w:val="yellow"/>
                <w:lang w:val="en-GB"/>
              </w:rPr>
              <w:t>[TBD]</w:t>
            </w:r>
          </w:p>
          <w:p w:rsidR="00A83BD3" w:rsidRPr="00B969A7" w:rsidRDefault="00344EA4" w:rsidP="00344EA4">
            <w:pPr>
              <w:pStyle w:val="Tabletext"/>
              <w:jc w:val="center"/>
              <w:rPr>
                <w:sz w:val="24"/>
                <w:szCs w:val="24"/>
                <w:lang w:val="en-GB"/>
              </w:rPr>
            </w:pPr>
            <w:r w:rsidRPr="00360AE1">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Sensitivity</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dBm</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Receiver noise figure</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dB</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Calculated Rx noise power</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dBW</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type</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placement</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gain</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dBi</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First antenna side lobe</w:t>
            </w:r>
          </w:p>
        </w:tc>
        <w:tc>
          <w:tcPr>
            <w:tcW w:w="1111" w:type="dxa"/>
          </w:tcPr>
          <w:p w:rsidR="009B2C2F" w:rsidRPr="00B969A7" w:rsidRDefault="009B2C2F" w:rsidP="0097594E">
            <w:pPr>
              <w:pStyle w:val="Tabletext"/>
              <w:jc w:val="center"/>
              <w:rPr>
                <w:sz w:val="24"/>
                <w:szCs w:val="24"/>
                <w:lang w:val="en-GB"/>
              </w:rPr>
            </w:pPr>
            <w:proofErr w:type="spellStart"/>
            <w:r w:rsidRPr="00B969A7">
              <w:rPr>
                <w:sz w:val="24"/>
                <w:szCs w:val="24"/>
                <w:lang w:val="en-GB"/>
              </w:rPr>
              <w:t>dBi</w:t>
            </w:r>
            <w:proofErr w:type="spellEnd"/>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 xml:space="preserve">Horizontal </w:t>
            </w:r>
            <w:proofErr w:type="spellStart"/>
            <w:r w:rsidRPr="00B969A7">
              <w:rPr>
                <w:sz w:val="24"/>
                <w:szCs w:val="24"/>
                <w:lang w:val="en-GB"/>
              </w:rPr>
              <w:t>beamwidth</w:t>
            </w:r>
            <w:proofErr w:type="spellEnd"/>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 xml:space="preserve">Vertical </w:t>
            </w:r>
            <w:proofErr w:type="spellStart"/>
            <w:r w:rsidRPr="00B969A7">
              <w:rPr>
                <w:sz w:val="24"/>
                <w:szCs w:val="24"/>
                <w:lang w:val="en-GB"/>
              </w:rPr>
              <w:t>beamwidth</w:t>
            </w:r>
            <w:proofErr w:type="spellEnd"/>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Polarization</w:t>
            </w:r>
          </w:p>
        </w:tc>
        <w:tc>
          <w:tcPr>
            <w:tcW w:w="1111" w:type="dxa"/>
          </w:tcPr>
          <w:p w:rsidR="009B2C2F" w:rsidRPr="00B969A7" w:rsidRDefault="009B2C2F" w:rsidP="0097594E">
            <w:pPr>
              <w:pStyle w:val="Tabletext"/>
              <w:jc w:val="center"/>
              <w:rPr>
                <w:sz w:val="24"/>
                <w:szCs w:val="24"/>
                <w:lang w:val="en-GB"/>
              </w:rPr>
            </w:pPr>
          </w:p>
        </w:tc>
        <w:tc>
          <w:tcPr>
            <w:tcW w:w="2618"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B2C2F"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Antenna scan</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degrees</w:t>
            </w:r>
          </w:p>
        </w:tc>
        <w:tc>
          <w:tcPr>
            <w:tcW w:w="2618" w:type="dxa"/>
            <w:vAlign w:val="center"/>
          </w:tcPr>
          <w:p w:rsidR="009B2C2F" w:rsidRPr="00B969A7" w:rsidRDefault="00974563" w:rsidP="0097594E">
            <w:pPr>
              <w:pStyle w:val="Tabletext"/>
              <w:jc w:val="center"/>
              <w:rPr>
                <w:sz w:val="24"/>
                <w:szCs w:val="24"/>
                <w:highlight w:val="yellow"/>
                <w:lang w:val="en-GB"/>
              </w:rPr>
            </w:pPr>
            <w:r w:rsidRPr="00B969A7">
              <w:rPr>
                <w:sz w:val="24"/>
                <w:szCs w:val="24"/>
                <w:highlight w:val="yellow"/>
                <w:lang w:val="en-GB"/>
              </w:rPr>
              <w:t>[TBD]</w:t>
            </w:r>
          </w:p>
        </w:tc>
        <w:tc>
          <w:tcPr>
            <w:tcW w:w="2597" w:type="dxa"/>
            <w:vAlign w:val="center"/>
          </w:tcPr>
          <w:p w:rsidR="009B2C2F" w:rsidRPr="00B969A7" w:rsidRDefault="00974563" w:rsidP="0097594E">
            <w:pPr>
              <w:pStyle w:val="Tabletext"/>
              <w:jc w:val="center"/>
              <w:rPr>
                <w:sz w:val="24"/>
                <w:szCs w:val="24"/>
                <w:highlight w:val="yellow"/>
                <w:lang w:val="en-GB"/>
              </w:rPr>
            </w:pPr>
            <w:r w:rsidRPr="00B969A7">
              <w:rPr>
                <w:sz w:val="24"/>
                <w:szCs w:val="24"/>
                <w:highlight w:val="yellow"/>
                <w:lang w:val="en-GB"/>
              </w:rPr>
              <w:t>[TBD]</w:t>
            </w:r>
          </w:p>
        </w:tc>
      </w:tr>
      <w:tr w:rsidR="009B2C2F" w:rsidRPr="00ED6272" w:rsidTr="0097594E">
        <w:trPr>
          <w:jc w:val="center"/>
        </w:trPr>
        <w:tc>
          <w:tcPr>
            <w:tcW w:w="2798" w:type="dxa"/>
            <w:vAlign w:val="center"/>
          </w:tcPr>
          <w:p w:rsidR="009B2C2F" w:rsidRPr="00B969A7" w:rsidRDefault="009B2C2F" w:rsidP="0097594E">
            <w:pPr>
              <w:pStyle w:val="Tabletext"/>
              <w:jc w:val="left"/>
              <w:rPr>
                <w:sz w:val="24"/>
                <w:szCs w:val="24"/>
                <w:lang w:val="en-GB"/>
              </w:rPr>
            </w:pPr>
            <w:r w:rsidRPr="00B969A7">
              <w:rPr>
                <w:sz w:val="24"/>
                <w:szCs w:val="24"/>
                <w:lang w:val="en-GB"/>
              </w:rPr>
              <w:t>Protection criteria</w:t>
            </w:r>
          </w:p>
        </w:tc>
        <w:tc>
          <w:tcPr>
            <w:tcW w:w="1111" w:type="dxa"/>
          </w:tcPr>
          <w:p w:rsidR="009B2C2F" w:rsidRPr="00B969A7" w:rsidRDefault="009B2C2F" w:rsidP="0097594E">
            <w:pPr>
              <w:pStyle w:val="Tabletext"/>
              <w:jc w:val="center"/>
              <w:rPr>
                <w:sz w:val="24"/>
                <w:szCs w:val="24"/>
                <w:lang w:val="en-GB"/>
              </w:rPr>
            </w:pPr>
            <w:r w:rsidRPr="00B969A7">
              <w:rPr>
                <w:sz w:val="24"/>
                <w:szCs w:val="24"/>
                <w:lang w:val="en-GB"/>
              </w:rPr>
              <w:t>dB</w:t>
            </w:r>
          </w:p>
        </w:tc>
        <w:tc>
          <w:tcPr>
            <w:tcW w:w="2618" w:type="dxa"/>
            <w:vAlign w:val="center"/>
          </w:tcPr>
          <w:p w:rsidR="009B2C2F" w:rsidRPr="00B969A7" w:rsidRDefault="006D2035" w:rsidP="006D2035">
            <w:pPr>
              <w:pStyle w:val="Tabletext"/>
              <w:jc w:val="center"/>
              <w:rPr>
                <w:sz w:val="24"/>
                <w:szCs w:val="24"/>
                <w:highlight w:val="yellow"/>
                <w:lang w:val="en-GB"/>
              </w:rPr>
            </w:pPr>
            <w:r w:rsidRPr="00360AE1">
              <w:rPr>
                <w:sz w:val="24"/>
                <w:szCs w:val="24"/>
                <w:highlight w:val="yellow"/>
                <w:lang w:val="en-GB"/>
              </w:rPr>
              <w:t>[TBD]</w:t>
            </w:r>
          </w:p>
        </w:tc>
        <w:tc>
          <w:tcPr>
            <w:tcW w:w="2597" w:type="dxa"/>
            <w:vAlign w:val="center"/>
          </w:tcPr>
          <w:p w:rsidR="009B2C2F" w:rsidRPr="00B969A7" w:rsidRDefault="006D2035">
            <w:pPr>
              <w:pStyle w:val="Tabletext"/>
              <w:jc w:val="center"/>
              <w:rPr>
                <w:sz w:val="24"/>
                <w:szCs w:val="24"/>
                <w:highlight w:val="yellow"/>
                <w:lang w:val="en-GB"/>
              </w:rPr>
            </w:pPr>
            <w:r w:rsidRPr="00360AE1">
              <w:rPr>
                <w:sz w:val="24"/>
                <w:szCs w:val="24"/>
                <w:highlight w:val="yellow"/>
                <w:lang w:val="en-GB"/>
              </w:rPr>
              <w:t>[TBD]</w:t>
            </w:r>
          </w:p>
        </w:tc>
      </w:tr>
    </w:tbl>
    <w:p w:rsidR="0097594E" w:rsidRPr="00ED6272" w:rsidRDefault="0097594E" w:rsidP="0097594E">
      <w:pPr>
        <w:pStyle w:val="Tablefin"/>
      </w:pPr>
    </w:p>
    <w:p w:rsidR="00A83BD3" w:rsidRPr="00ED6272" w:rsidRDefault="00474A2D" w:rsidP="00A83BD3">
      <w:pPr>
        <w:pStyle w:val="Heading1"/>
        <w:rPr>
          <w:lang w:val="en-GB"/>
        </w:rPr>
      </w:pPr>
      <w:r>
        <w:rPr>
          <w:lang w:val="en-GB"/>
        </w:rPr>
        <w:lastRenderedPageBreak/>
        <w:t>3</w:t>
      </w:r>
      <w:r w:rsidR="00A83BD3" w:rsidRPr="00ED6272">
        <w:rPr>
          <w:lang w:val="en-GB"/>
        </w:rPr>
        <w:tab/>
        <w:t>Protection criteria</w:t>
      </w:r>
    </w:p>
    <w:p w:rsidR="00A83BD3" w:rsidRPr="00ED6272" w:rsidRDefault="00A83BD3" w:rsidP="00A83BD3">
      <w:pPr>
        <w:rPr>
          <w:lang w:val="en-GB"/>
        </w:rPr>
      </w:pPr>
      <w:bookmarkStart w:id="56" w:name="OLE_LINK3"/>
      <w:bookmarkStart w:id="57" w:name="OLE_LINK4"/>
      <w:r w:rsidRPr="00ED6272">
        <w:rPr>
          <w:lang w:val="en-GB"/>
        </w:rPr>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rPr>
          <w:lang w:val="en-GB"/>
        </w:rPr>
        <w:noBreakHyphen/>
        <w:t xml:space="preserve">receiver noise in the absence of interference is denoted by </w:t>
      </w:r>
      <w:r w:rsidRPr="00ED6272">
        <w:rPr>
          <w:i/>
          <w:iCs/>
          <w:lang w:val="en-GB"/>
        </w:rPr>
        <w:t>N</w:t>
      </w:r>
      <w:r w:rsidRPr="00ED6272">
        <w:rPr>
          <w:vertAlign w:val="subscript"/>
          <w:lang w:val="en-GB"/>
        </w:rPr>
        <w:t>0</w:t>
      </w:r>
      <w:r w:rsidRPr="00ED6272">
        <w:rPr>
          <w:lang w:val="en-GB"/>
        </w:rPr>
        <w:t xml:space="preserve"> and that of noise-like interference by </w:t>
      </w:r>
      <w:r w:rsidRPr="00ED6272">
        <w:rPr>
          <w:i/>
          <w:iCs/>
          <w:lang w:val="en-GB"/>
        </w:rPr>
        <w:t>I</w:t>
      </w:r>
      <w:r w:rsidRPr="00ED6272">
        <w:rPr>
          <w:vertAlign w:val="subscript"/>
          <w:lang w:val="en-GB"/>
        </w:rPr>
        <w:t>0</w:t>
      </w:r>
      <w:r w:rsidRPr="00ED6272">
        <w:rPr>
          <w:lang w:val="en-GB"/>
        </w:rPr>
        <w:t xml:space="preserve">, the resultant effective noise PSD becomes simply </w:t>
      </w:r>
      <w:r w:rsidRPr="00ED6272">
        <w:rPr>
          <w:i/>
          <w:iCs/>
          <w:lang w:val="en-GB"/>
        </w:rPr>
        <w:t>I</w:t>
      </w:r>
      <w:r w:rsidRPr="00ED6272">
        <w:rPr>
          <w:vertAlign w:val="subscript"/>
          <w:lang w:val="en-GB"/>
        </w:rPr>
        <w:t>0</w:t>
      </w:r>
      <w:r w:rsidRPr="00ED6272">
        <w:rPr>
          <w:lang w:val="en-GB"/>
        </w:rPr>
        <w:t> + </w:t>
      </w:r>
      <w:r w:rsidRPr="00ED6272">
        <w:rPr>
          <w:i/>
          <w:iCs/>
          <w:lang w:val="en-GB"/>
        </w:rPr>
        <w:t>N</w:t>
      </w:r>
      <w:r w:rsidRPr="00ED6272">
        <w:rPr>
          <w:vertAlign w:val="subscript"/>
          <w:lang w:val="en-GB"/>
        </w:rPr>
        <w:t>0</w:t>
      </w:r>
      <w:r w:rsidRPr="00ED6272">
        <w:rPr>
          <w:lang w:val="en-GB"/>
        </w:rPr>
        <w:t>.</w:t>
      </w:r>
    </w:p>
    <w:p w:rsidR="00137C48" w:rsidRPr="00137C48" w:rsidRDefault="00137C48" w:rsidP="00137C48">
      <w:pPr>
        <w:tabs>
          <w:tab w:val="clear" w:pos="794"/>
          <w:tab w:val="clear" w:pos="1191"/>
          <w:tab w:val="clear" w:pos="1588"/>
          <w:tab w:val="clear" w:pos="1985"/>
          <w:tab w:val="left" w:pos="1134"/>
          <w:tab w:val="left" w:pos="1871"/>
          <w:tab w:val="left" w:pos="2268"/>
        </w:tabs>
        <w:jc w:val="left"/>
        <w:rPr>
          <w:i/>
          <w:lang w:val="en-GB"/>
        </w:rPr>
      </w:pPr>
      <w:r w:rsidRPr="00137C48">
        <w:rPr>
          <w:b/>
          <w:i/>
          <w:highlight w:val="yellow"/>
          <w:lang w:val="en-GB"/>
        </w:rPr>
        <w:t>Editor’s note:</w:t>
      </w:r>
      <w:r w:rsidRPr="00137C48">
        <w:rPr>
          <w:i/>
          <w:highlight w:val="yellow"/>
          <w:lang w:val="en-GB"/>
        </w:rPr>
        <w:t xml:space="preserve"> more information on the appropriate protection criteria will be provided once the technical and operational characteristics of radars in section 2 have been finalized.</w:t>
      </w:r>
    </w:p>
    <w:p w:rsidR="00137C48" w:rsidRPr="00137C48" w:rsidRDefault="00137C48" w:rsidP="00137C48">
      <w:pPr>
        <w:tabs>
          <w:tab w:val="clear" w:pos="794"/>
          <w:tab w:val="clear" w:pos="1191"/>
          <w:tab w:val="clear" w:pos="1588"/>
          <w:tab w:val="clear" w:pos="1985"/>
          <w:tab w:val="left" w:pos="1134"/>
          <w:tab w:val="left" w:pos="1871"/>
          <w:tab w:val="left" w:pos="2608"/>
          <w:tab w:val="left" w:pos="3345"/>
        </w:tabs>
        <w:spacing w:before="80"/>
        <w:ind w:left="1134" w:hanging="1134"/>
        <w:jc w:val="left"/>
        <w:rPr>
          <w:lang w:val="en-GB"/>
        </w:rPr>
      </w:pPr>
      <w:r w:rsidRPr="00137C48">
        <w:rPr>
          <w:lang w:val="en-GB"/>
        </w:rPr>
        <w:t>•</w:t>
      </w:r>
      <w:r w:rsidRPr="00137C48">
        <w:rPr>
          <w:lang w:val="en-GB"/>
        </w:rPr>
        <w:tab/>
        <w:t xml:space="preserve">For typical radars an increase of about 1 dB would constitute significant degradation, equivalent to a detection-range reduction of about 6%. Such an increase corresponds to </w:t>
      </w:r>
      <w:proofErr w:type="gramStart"/>
      <w:r w:rsidRPr="00137C48">
        <w:rPr>
          <w:lang w:val="en-GB"/>
        </w:rPr>
        <w:t xml:space="preserve">an </w:t>
      </w:r>
      <w:r w:rsidRPr="00137C48">
        <w:rPr>
          <w:i/>
          <w:lang w:val="en-GB"/>
        </w:rPr>
        <w:t>I</w:t>
      </w:r>
      <w:proofErr w:type="gramEnd"/>
      <w:r w:rsidRPr="00137C48">
        <w:rPr>
          <w:i/>
          <w:lang w:val="en-GB"/>
        </w:rPr>
        <w:t>/N</w:t>
      </w:r>
      <w:r w:rsidRPr="00137C48">
        <w:rPr>
          <w:iCs/>
          <w:lang w:val="en-GB"/>
        </w:rPr>
        <w:t xml:space="preserve"> </w:t>
      </w:r>
      <w:r w:rsidRPr="00137C48">
        <w:rPr>
          <w:lang w:val="en-GB"/>
        </w:rPr>
        <w:t xml:space="preserve">ratio of 1.26, or an </w:t>
      </w:r>
      <w:r w:rsidRPr="00137C48">
        <w:rPr>
          <w:iCs/>
          <w:lang w:val="en-GB"/>
        </w:rPr>
        <w:t>I</w:t>
      </w:r>
      <w:r w:rsidRPr="00137C48">
        <w:rPr>
          <w:lang w:val="en-GB"/>
        </w:rPr>
        <w:t>/</w:t>
      </w:r>
      <w:r w:rsidRPr="00137C48">
        <w:rPr>
          <w:iCs/>
          <w:lang w:val="en-GB"/>
        </w:rPr>
        <w:t xml:space="preserve">N </w:t>
      </w:r>
      <w:r w:rsidRPr="00137C48">
        <w:rPr>
          <w:lang w:val="en-GB"/>
        </w:rPr>
        <w:t xml:space="preserve">ratio of about −6 </w:t>
      </w:r>
      <w:proofErr w:type="spellStart"/>
      <w:r w:rsidRPr="00137C48">
        <w:rPr>
          <w:lang w:val="en-GB"/>
        </w:rPr>
        <w:t>dB.</w:t>
      </w:r>
      <w:proofErr w:type="spellEnd"/>
    </w:p>
    <w:p w:rsidR="00137C48" w:rsidRPr="00137C48" w:rsidRDefault="00137C48" w:rsidP="00137C48">
      <w:pPr>
        <w:tabs>
          <w:tab w:val="clear" w:pos="794"/>
          <w:tab w:val="clear" w:pos="1191"/>
          <w:tab w:val="clear" w:pos="1588"/>
          <w:tab w:val="clear" w:pos="1985"/>
          <w:tab w:val="left" w:pos="1134"/>
          <w:tab w:val="left" w:pos="1871"/>
          <w:tab w:val="left" w:pos="2608"/>
          <w:tab w:val="left" w:pos="3345"/>
        </w:tabs>
        <w:spacing w:before="80"/>
        <w:ind w:left="1134" w:hanging="1134"/>
        <w:jc w:val="left"/>
        <w:rPr>
          <w:lang w:val="en-GB"/>
        </w:rPr>
      </w:pPr>
      <w:r w:rsidRPr="00137C48">
        <w:rPr>
          <w:lang w:val="en-GB"/>
        </w:rPr>
        <w:t>•</w:t>
      </w:r>
      <w:r w:rsidRPr="00137C48">
        <w:rPr>
          <w:lang w:val="en-GB"/>
        </w:rPr>
        <w:tab/>
        <w:t xml:space="preserve">For the </w:t>
      </w:r>
      <w:proofErr w:type="spellStart"/>
      <w:r w:rsidRPr="00137C48">
        <w:rPr>
          <w:lang w:val="en-GB"/>
        </w:rPr>
        <w:t>radionavigation</w:t>
      </w:r>
      <w:proofErr w:type="spellEnd"/>
      <w:r w:rsidRPr="00137C48">
        <w:rPr>
          <w:lang w:val="en-GB"/>
        </w:rPr>
        <w:t xml:space="preserve"> service considering the safety-of-life function, an increase of about 0.5 dB would constitute significant degradation. Such an increase corresponds to an (</w:t>
      </w:r>
      <w:r w:rsidRPr="00137C48">
        <w:rPr>
          <w:i/>
          <w:lang w:val="en-GB"/>
        </w:rPr>
        <w:t>I/N</w:t>
      </w:r>
      <w:r w:rsidRPr="00137C48">
        <w:rPr>
          <w:iCs/>
          <w:lang w:val="en-GB"/>
        </w:rPr>
        <w:t>)</w:t>
      </w:r>
      <w:r w:rsidRPr="00137C48">
        <w:rPr>
          <w:lang w:val="en-GB"/>
        </w:rPr>
        <w:t xml:space="preserve"> ratio of −10 </w:t>
      </w:r>
      <w:proofErr w:type="spellStart"/>
      <w:r w:rsidRPr="00137C48">
        <w:rPr>
          <w:lang w:val="en-GB"/>
        </w:rPr>
        <w:t>dB.</w:t>
      </w:r>
      <w:proofErr w:type="spellEnd"/>
    </w:p>
    <w:p w:rsidR="00A83BD3" w:rsidRPr="00ED6272" w:rsidRDefault="00A83BD3" w:rsidP="00A83BD3">
      <w:pPr>
        <w:rPr>
          <w:lang w:val="en-GB"/>
        </w:rPr>
      </w:pPr>
      <w:r w:rsidRPr="00ED6272">
        <w:rPr>
          <w:lang w:val="en-GB"/>
        </w:rPr>
        <w:t xml:space="preserve">These protection criteria represent the aggregate effects of multiple interferers, when present; the allowable </w:t>
      </w:r>
      <w:r w:rsidRPr="00ED6272">
        <w:rPr>
          <w:i/>
          <w:lang w:val="en-GB"/>
        </w:rPr>
        <w:t>I</w:t>
      </w:r>
      <w:r w:rsidRPr="00ED6272">
        <w:rPr>
          <w:lang w:val="en-GB"/>
        </w:rPr>
        <w:t>/</w:t>
      </w:r>
      <w:r w:rsidRPr="00ED6272">
        <w:rPr>
          <w:i/>
          <w:lang w:val="en-GB"/>
        </w:rPr>
        <w:t>N</w:t>
      </w:r>
      <w:r w:rsidRPr="00ED6272">
        <w:rPr>
          <w:lang w:val="en-GB"/>
        </w:rPr>
        <w:t xml:space="preserve"> ratio for an individual interferer depends on the number of interferers and their geometry, and needs to be assessed in the course of analysis of a given scenario. </w:t>
      </w:r>
      <w:bookmarkEnd w:id="56"/>
      <w:bookmarkEnd w:id="57"/>
      <w:r w:rsidRPr="00ED6272">
        <w:rPr>
          <w:lang w:val="en-GB"/>
        </w:rPr>
        <w:t>The aggregation factor can be very substantial in the case of certain communication systems in which a great number of stations can be deployed.</w:t>
      </w:r>
    </w:p>
    <w:p w:rsidR="00A83BD3" w:rsidRPr="00ED6272" w:rsidRDefault="00A83BD3" w:rsidP="00A83BD3">
      <w:pPr>
        <w:rPr>
          <w:lang w:val="en-GB"/>
        </w:rPr>
      </w:pPr>
    </w:p>
    <w:p w:rsidR="00A83BD3" w:rsidRPr="00ED6272" w:rsidRDefault="00A83BD3" w:rsidP="00A83BD3">
      <w:pPr>
        <w:pStyle w:val="Line"/>
      </w:pPr>
    </w:p>
    <w:sectPr w:rsidR="00A83BD3" w:rsidRPr="00ED6272" w:rsidSect="008C21D1">
      <w:headerReference w:type="even" r:id="rId8"/>
      <w:headerReference w:type="default" r:id="rId9"/>
      <w:footerReference w:type="default" r:id="rId10"/>
      <w:footerReference w:type="first" r:id="rId11"/>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BA7" w:rsidRDefault="00AD6BA7">
      <w:r>
        <w:separator/>
      </w:r>
    </w:p>
  </w:endnote>
  <w:endnote w:type="continuationSeparator" w:id="0">
    <w:p w:rsidR="00AD6BA7" w:rsidRDefault="00AD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D1" w:rsidRDefault="006B6F50" w:rsidP="008C21D1">
    <w:pPr>
      <w:pStyle w:val="Footer"/>
      <w:jc w:val="right"/>
    </w:pPr>
    <w:r>
      <w:t>10</w:t>
    </w:r>
    <w:r w:rsidR="008C21D1">
      <w:t>/</w:t>
    </w:r>
    <w:r>
      <w:t>7</w:t>
    </w:r>
    <w:r w:rsidR="008C21D1">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D1" w:rsidRDefault="006B6F50" w:rsidP="00360AE1">
    <w:pPr>
      <w:pStyle w:val="Footer"/>
      <w:jc w:val="right"/>
    </w:pPr>
    <w:r>
      <w:t>10</w:t>
    </w:r>
    <w:r w:rsidR="008C21D1">
      <w:t>/</w:t>
    </w:r>
    <w:r>
      <w:t>7</w:t>
    </w:r>
    <w:r w:rsidR="008C21D1">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BA7" w:rsidRDefault="00AD6BA7">
      <w:r>
        <w:separator/>
      </w:r>
    </w:p>
  </w:footnote>
  <w:footnote w:type="continuationSeparator" w:id="0">
    <w:p w:rsidR="00AD6BA7" w:rsidRDefault="00AD6BA7">
      <w:r>
        <w:continuationSeparator/>
      </w:r>
    </w:p>
  </w:footnote>
  <w:footnote w:id="1">
    <w:p w:rsidR="0061689F" w:rsidRPr="002F4F41" w:rsidRDefault="0061689F" w:rsidP="0061689F">
      <w:pPr>
        <w:pStyle w:val="FootnoteText"/>
        <w:rPr>
          <w:ins w:id="13" w:author="Nellis, Donald (FAA)" w:date="2020-10-06T18:25:00Z"/>
        </w:rPr>
      </w:pPr>
      <w:ins w:id="14" w:author="Nellis, Donald (FAA)" w:date="2020-10-06T18:25:00Z">
        <w:r w:rsidRPr="0061689F">
          <w:rPr>
            <w:rStyle w:val="FootnoteReference"/>
            <w:highlight w:val="cyan"/>
          </w:rPr>
          <w:sym w:font="Symbol" w:char="F02A"/>
        </w:r>
        <w:r w:rsidRPr="0061689F">
          <w:rPr>
            <w:highlight w:val="cyan"/>
            <w:rPrChange w:id="15" w:author="Nellis, Donald (FAA)" w:date="2020-10-06T18:25:00Z">
              <w:rPr/>
            </w:rPrChange>
          </w:rPr>
          <w:tab/>
          <w:t xml:space="preserve">This </w:t>
        </w:r>
        <w:proofErr w:type="spellStart"/>
        <w:r w:rsidRPr="0061689F">
          <w:rPr>
            <w:highlight w:val="cyan"/>
            <w:rPrChange w:id="16" w:author="Nellis, Donald (FAA)" w:date="2020-10-06T18:25:00Z">
              <w:rPr/>
            </w:rPrChange>
          </w:rPr>
          <w:t>Recommendation</w:t>
        </w:r>
        <w:proofErr w:type="spellEnd"/>
        <w:r w:rsidRPr="0061689F">
          <w:rPr>
            <w:highlight w:val="cyan"/>
            <w:rPrChange w:id="17" w:author="Nellis, Donald (FAA)" w:date="2020-10-06T18:25:00Z">
              <w:rPr/>
            </w:rPrChange>
          </w:rPr>
          <w:t xml:space="preserve"> </w:t>
        </w:r>
        <w:proofErr w:type="spellStart"/>
        <w:r w:rsidRPr="0061689F">
          <w:rPr>
            <w:highlight w:val="cyan"/>
            <w:rPrChange w:id="18" w:author="Nellis, Donald (FAA)" w:date="2020-10-06T18:25:00Z">
              <w:rPr/>
            </w:rPrChange>
          </w:rPr>
          <w:t>should</w:t>
        </w:r>
        <w:proofErr w:type="spellEnd"/>
        <w:r w:rsidRPr="0061689F">
          <w:rPr>
            <w:highlight w:val="cyan"/>
            <w:rPrChange w:id="19" w:author="Nellis, Donald (FAA)" w:date="2020-10-06T18:25:00Z">
              <w:rPr/>
            </w:rPrChange>
          </w:rPr>
          <w:t xml:space="preserve"> </w:t>
        </w:r>
        <w:proofErr w:type="spellStart"/>
        <w:r w:rsidRPr="0061689F">
          <w:rPr>
            <w:highlight w:val="cyan"/>
            <w:rPrChange w:id="20" w:author="Nellis, Donald (FAA)" w:date="2020-10-06T18:25:00Z">
              <w:rPr/>
            </w:rPrChange>
          </w:rPr>
          <w:t>be</w:t>
        </w:r>
        <w:proofErr w:type="spellEnd"/>
        <w:r w:rsidRPr="0061689F">
          <w:rPr>
            <w:highlight w:val="cyan"/>
            <w:rPrChange w:id="21" w:author="Nellis, Donald (FAA)" w:date="2020-10-06T18:25:00Z">
              <w:rPr/>
            </w:rPrChange>
          </w:rPr>
          <w:t xml:space="preserve"> </w:t>
        </w:r>
        <w:proofErr w:type="spellStart"/>
        <w:r w:rsidRPr="0061689F">
          <w:rPr>
            <w:highlight w:val="cyan"/>
            <w:rPrChange w:id="22" w:author="Nellis, Donald (FAA)" w:date="2020-10-06T18:25:00Z">
              <w:rPr/>
            </w:rPrChange>
          </w:rPr>
          <w:t>brought</w:t>
        </w:r>
        <w:proofErr w:type="spellEnd"/>
        <w:r w:rsidRPr="0061689F">
          <w:rPr>
            <w:highlight w:val="cyan"/>
            <w:rPrChange w:id="23" w:author="Nellis, Donald (FAA)" w:date="2020-10-06T18:25:00Z">
              <w:rPr/>
            </w:rPrChange>
          </w:rPr>
          <w:t xml:space="preserve"> to the attention of the International Civil Aviation Organization (ICAO).</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88A" w:rsidRDefault="003F788A">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10</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Pr="006A117A">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Pr>
        <w:b/>
        <w:bCs/>
        <w:noProof/>
        <w:lang w:val="en-US"/>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628225044"/>
      <w:docPartObj>
        <w:docPartGallery w:val="Page Numbers (Top of Page)"/>
        <w:docPartUnique/>
      </w:docPartObj>
    </w:sdtPr>
    <w:sdtEndPr>
      <w:rPr>
        <w:noProof/>
      </w:rPr>
    </w:sdtEndPr>
    <w:sdtContent>
      <w:p w:rsidR="003F788A" w:rsidRPr="0061689F" w:rsidRDefault="003F788A" w:rsidP="00896FC5">
        <w:pPr>
          <w:pStyle w:val="Header"/>
          <w:rPr>
            <w:noProof/>
            <w:sz w:val="18"/>
            <w:szCs w:val="18"/>
          </w:rPr>
        </w:pPr>
        <w:r w:rsidRPr="0061689F">
          <w:rPr>
            <w:sz w:val="18"/>
            <w:szCs w:val="18"/>
          </w:rPr>
          <w:t xml:space="preserve">- </w:t>
        </w:r>
        <w:r w:rsidRPr="0061689F">
          <w:rPr>
            <w:sz w:val="18"/>
            <w:szCs w:val="18"/>
          </w:rPr>
          <w:fldChar w:fldCharType="begin"/>
        </w:r>
        <w:r w:rsidRPr="0061689F">
          <w:rPr>
            <w:sz w:val="18"/>
            <w:szCs w:val="18"/>
          </w:rPr>
          <w:instrText xml:space="preserve"> PAGE   \* MERGEFORMAT </w:instrText>
        </w:r>
        <w:r w:rsidRPr="0061689F">
          <w:rPr>
            <w:sz w:val="18"/>
            <w:szCs w:val="18"/>
          </w:rPr>
          <w:fldChar w:fldCharType="separate"/>
        </w:r>
        <w:r w:rsidR="0077417A">
          <w:rPr>
            <w:noProof/>
            <w:sz w:val="18"/>
            <w:szCs w:val="18"/>
          </w:rPr>
          <w:t>6</w:t>
        </w:r>
        <w:r w:rsidRPr="0061689F">
          <w:rPr>
            <w:noProof/>
            <w:sz w:val="18"/>
            <w:szCs w:val="18"/>
          </w:rPr>
          <w:fldChar w:fldCharType="end"/>
        </w:r>
        <w:r w:rsidRPr="0061689F">
          <w:rPr>
            <w:noProof/>
            <w:sz w:val="18"/>
            <w:szCs w:val="18"/>
          </w:rPr>
          <w:t xml:space="preserve"> -</w:t>
        </w:r>
      </w:p>
    </w:sdtContent>
  </w:sdt>
  <w:p w:rsidR="003F788A" w:rsidRPr="0061689F" w:rsidRDefault="008C21D1">
    <w:pPr>
      <w:pStyle w:val="Header"/>
      <w:rPr>
        <w:sz w:val="18"/>
        <w:szCs w:val="18"/>
      </w:rPr>
    </w:pPr>
    <w:r w:rsidRPr="0061689F">
      <w:rPr>
        <w:sz w:val="18"/>
        <w:szCs w:val="18"/>
      </w:rPr>
      <w:t>USWP5B2</w:t>
    </w:r>
    <w:r w:rsidR="00360AE1" w:rsidRPr="0061689F">
      <w:rPr>
        <w:sz w:val="18"/>
        <w:szCs w:val="18"/>
      </w:rPr>
      <w:t>5</w:t>
    </w:r>
    <w:r w:rsidRPr="0061689F">
      <w:rPr>
        <w:sz w:val="18"/>
        <w:szCs w:val="18"/>
      </w:rPr>
      <w:t>-</w:t>
    </w:r>
    <w:r w:rsidR="00360AE1" w:rsidRPr="0061689F">
      <w:rPr>
        <w:sz w:val="18"/>
        <w:szCs w:val="18"/>
      </w:rPr>
      <w:t>09</w:t>
    </w:r>
    <w:r w:rsidR="006B6F50" w:rsidRPr="0061689F">
      <w:rPr>
        <w:sz w:val="18"/>
        <w:szCs w:val="18"/>
      </w:rPr>
      <w:t xml:space="preserve"> (</w:t>
    </w:r>
    <w:proofErr w:type="spellStart"/>
    <w:r w:rsidR="006B6F50" w:rsidRPr="0061689F">
      <w:rPr>
        <w:sz w:val="18"/>
        <w:szCs w:val="18"/>
      </w:rPr>
      <w:t>Rev</w:t>
    </w:r>
    <w:proofErr w:type="spellEnd"/>
    <w:r w:rsidR="006B6F50" w:rsidRPr="0061689F">
      <w:rPr>
        <w:sz w:val="18"/>
        <w:szCs w:val="18"/>
      </w:rPr>
      <w:t xml:space="preserve"> 1)</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42C43"/>
    <w:rsid w:val="00082540"/>
    <w:rsid w:val="00137C48"/>
    <w:rsid w:val="001613CB"/>
    <w:rsid w:val="00217EBF"/>
    <w:rsid w:val="00242AEE"/>
    <w:rsid w:val="00270311"/>
    <w:rsid w:val="002D76C4"/>
    <w:rsid w:val="003172A4"/>
    <w:rsid w:val="00344EA4"/>
    <w:rsid w:val="00345A3E"/>
    <w:rsid w:val="00353110"/>
    <w:rsid w:val="00360AE1"/>
    <w:rsid w:val="0039090D"/>
    <w:rsid w:val="003D1D5C"/>
    <w:rsid w:val="003F788A"/>
    <w:rsid w:val="00401C57"/>
    <w:rsid w:val="004361C7"/>
    <w:rsid w:val="00455328"/>
    <w:rsid w:val="00474A2D"/>
    <w:rsid w:val="00477866"/>
    <w:rsid w:val="004956EB"/>
    <w:rsid w:val="00510D65"/>
    <w:rsid w:val="0052529D"/>
    <w:rsid w:val="005310CF"/>
    <w:rsid w:val="005C2FE5"/>
    <w:rsid w:val="005D5DD2"/>
    <w:rsid w:val="00607D68"/>
    <w:rsid w:val="0061689F"/>
    <w:rsid w:val="00621BDC"/>
    <w:rsid w:val="006723E9"/>
    <w:rsid w:val="006A117A"/>
    <w:rsid w:val="006B6F50"/>
    <w:rsid w:val="006D2035"/>
    <w:rsid w:val="00736558"/>
    <w:rsid w:val="007468DA"/>
    <w:rsid w:val="00753258"/>
    <w:rsid w:val="0076411D"/>
    <w:rsid w:val="0077417A"/>
    <w:rsid w:val="007D364F"/>
    <w:rsid w:val="00807DD7"/>
    <w:rsid w:val="00853505"/>
    <w:rsid w:val="00896FC5"/>
    <w:rsid w:val="008C21D1"/>
    <w:rsid w:val="008D2E3D"/>
    <w:rsid w:val="008D671B"/>
    <w:rsid w:val="008E7ECC"/>
    <w:rsid w:val="00974563"/>
    <w:rsid w:val="0097594E"/>
    <w:rsid w:val="009930B1"/>
    <w:rsid w:val="009B2C2F"/>
    <w:rsid w:val="009E00A8"/>
    <w:rsid w:val="00A054C6"/>
    <w:rsid w:val="00A1058B"/>
    <w:rsid w:val="00A240A2"/>
    <w:rsid w:val="00A6617B"/>
    <w:rsid w:val="00A83BD3"/>
    <w:rsid w:val="00AB0DC8"/>
    <w:rsid w:val="00AD6BA7"/>
    <w:rsid w:val="00B119B9"/>
    <w:rsid w:val="00B3780B"/>
    <w:rsid w:val="00B44E24"/>
    <w:rsid w:val="00B5039F"/>
    <w:rsid w:val="00B92608"/>
    <w:rsid w:val="00B969A7"/>
    <w:rsid w:val="00C537E9"/>
    <w:rsid w:val="00C92F18"/>
    <w:rsid w:val="00C9579B"/>
    <w:rsid w:val="00CE3396"/>
    <w:rsid w:val="00D75483"/>
    <w:rsid w:val="00DC6EE6"/>
    <w:rsid w:val="00DD5045"/>
    <w:rsid w:val="00DE316E"/>
    <w:rsid w:val="00DE7AF7"/>
    <w:rsid w:val="00DF4176"/>
    <w:rsid w:val="00E47C54"/>
    <w:rsid w:val="00E6172D"/>
    <w:rsid w:val="00E85B4A"/>
    <w:rsid w:val="00EB6E0C"/>
    <w:rsid w:val="00EB704A"/>
    <w:rsid w:val="00ED2632"/>
    <w:rsid w:val="00ED6272"/>
    <w:rsid w:val="00EF5F61"/>
    <w:rsid w:val="00F45B98"/>
    <w:rsid w:val="00F5480A"/>
    <w:rsid w:val="00FD25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F5D307"/>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paragraph" w:styleId="BalloonText">
    <w:name w:val="Balloon Text"/>
    <w:basedOn w:val="Normal"/>
    <w:link w:val="BalloonTextChar"/>
    <w:semiHidden/>
    <w:unhideWhenUsed/>
    <w:rsid w:val="00344E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44EA4"/>
    <w:rPr>
      <w:rFonts w:ascii="Segoe UI" w:hAnsi="Segoe UI" w:cs="Segoe UI"/>
      <w:sz w:val="18"/>
      <w:szCs w:val="18"/>
      <w:lang w:val="fr-FR" w:eastAsia="en-US"/>
    </w:rPr>
  </w:style>
  <w:style w:type="paragraph" w:customStyle="1" w:styleId="AnnexNo">
    <w:name w:val="Annex_No"/>
    <w:basedOn w:val="Normal"/>
    <w:next w:val="Normal"/>
    <w:rsid w:val="00EB704A"/>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03F73-2E31-4B56-8983-3F1F94DE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19</TotalTime>
  <Pages>6</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Nellis, Donald (FAA)</cp:lastModifiedBy>
  <cp:revision>5</cp:revision>
  <cp:lastPrinted>2014-02-10T14:14:00Z</cp:lastPrinted>
  <dcterms:created xsi:type="dcterms:W3CDTF">2020-10-06T22:06:00Z</dcterms:created>
  <dcterms:modified xsi:type="dcterms:W3CDTF">2020-10-07T12:05:00Z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