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18"/>
        <w:gridCol w:w="4860"/>
      </w:tblGrid>
      <w:tr w:rsidR="00E11476" w:rsidRPr="00232B55" w14:paraId="6A2CAC70" w14:textId="77777777" w:rsidTr="005327E4">
        <w:trPr>
          <w:jc w:val="center"/>
        </w:trPr>
        <w:tc>
          <w:tcPr>
            <w:tcW w:w="9378" w:type="dxa"/>
            <w:gridSpan w:val="2"/>
            <w:tcBorders>
              <w:top w:val="double" w:sz="6" w:space="0" w:color="auto"/>
              <w:left w:val="double" w:sz="6" w:space="0" w:color="auto"/>
              <w:right w:val="double" w:sz="6" w:space="0" w:color="auto"/>
            </w:tcBorders>
            <w:shd w:val="pct12" w:color="auto" w:fill="auto"/>
          </w:tcPr>
          <w:p w14:paraId="0B7C87A8"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Pr>
                <w:lang w:val="en-US"/>
              </w:rPr>
              <w:br w:type="page"/>
            </w:r>
            <w:r>
              <w:br w:type="page"/>
            </w:r>
          </w:p>
          <w:p w14:paraId="436CEE34"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44FB273E" w14:textId="77777777" w:rsidR="00E11476" w:rsidRPr="00232B55" w:rsidRDefault="00E11476" w:rsidP="005327E4">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21D5401" w14:textId="77777777" w:rsidR="00E11476" w:rsidRPr="00232B55" w:rsidRDefault="00E11476" w:rsidP="005327E4">
            <w:pPr>
              <w:overflowPunct/>
              <w:autoSpaceDE/>
              <w:autoSpaceDN/>
              <w:adjustRightInd/>
              <w:spacing w:before="0"/>
              <w:ind w:left="144" w:right="144"/>
              <w:textAlignment w:val="auto"/>
              <w:rPr>
                <w:b/>
                <w:szCs w:val="24"/>
                <w:lang w:val="en-US"/>
              </w:rPr>
            </w:pPr>
          </w:p>
        </w:tc>
      </w:tr>
      <w:tr w:rsidR="00E11476" w:rsidRPr="00232B55" w14:paraId="0244AD81" w14:textId="77777777" w:rsidTr="005327E4">
        <w:trPr>
          <w:jc w:val="center"/>
        </w:trPr>
        <w:tc>
          <w:tcPr>
            <w:tcW w:w="4518" w:type="dxa"/>
            <w:tcBorders>
              <w:left w:val="double" w:sz="6" w:space="0" w:color="auto"/>
            </w:tcBorders>
          </w:tcPr>
          <w:p w14:paraId="4EE02B1D" w14:textId="77777777" w:rsidR="00E11476" w:rsidRPr="00232B55" w:rsidRDefault="00E11476" w:rsidP="005327E4">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860" w:type="dxa"/>
            <w:tcBorders>
              <w:right w:val="double" w:sz="6" w:space="0" w:color="auto"/>
            </w:tcBorders>
          </w:tcPr>
          <w:p w14:paraId="08E2DCFE" w14:textId="068451B2" w:rsidR="00E11476" w:rsidRPr="00232B55" w:rsidRDefault="00E11476" w:rsidP="005327E4">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A56D31">
              <w:rPr>
                <w:szCs w:val="24"/>
                <w:lang w:val="en-US"/>
              </w:rPr>
              <w:t>5</w:t>
            </w:r>
            <w:r>
              <w:rPr>
                <w:szCs w:val="24"/>
                <w:lang w:val="en-US"/>
              </w:rPr>
              <w:t>-</w:t>
            </w:r>
            <w:del w:id="0" w:author="Ross Norsworthy" w:date="2020-10-07T13:19:00Z">
              <w:r w:rsidR="00F07C72" w:rsidDel="00A9659E">
                <w:rPr>
                  <w:szCs w:val="24"/>
                  <w:lang w:val="en-US"/>
                </w:rPr>
                <w:delText>F</w:delText>
              </w:r>
            </w:del>
            <w:ins w:id="1" w:author="Ross Norsworthy" w:date="2020-10-07T13:19:00Z">
              <w:r w:rsidR="00A9659E">
                <w:rPr>
                  <w:szCs w:val="24"/>
                  <w:lang w:val="en-US"/>
                </w:rPr>
                <w:t>S</w:t>
              </w:r>
            </w:ins>
            <w:ins w:id="2" w:author="Wright, Sandra" w:date="2020-09-25T22:32:00Z">
              <w:r w:rsidR="00984779">
                <w:rPr>
                  <w:szCs w:val="24"/>
                  <w:lang w:val="en-US"/>
                </w:rPr>
                <w:t>D</w:t>
              </w:r>
            </w:ins>
            <w:del w:id="3" w:author="Wright, Sandra" w:date="2020-09-25T22:32:00Z">
              <w:r w:rsidR="00F07C72" w:rsidDel="00984779">
                <w:rPr>
                  <w:szCs w:val="24"/>
                  <w:lang w:val="en-US"/>
                </w:rPr>
                <w:delText>S</w:delText>
              </w:r>
            </w:del>
            <w:r w:rsidR="00F07C72">
              <w:rPr>
                <w:szCs w:val="24"/>
                <w:lang w:val="en-US"/>
              </w:rPr>
              <w:t>-11</w:t>
            </w:r>
          </w:p>
        </w:tc>
      </w:tr>
      <w:tr w:rsidR="00E11476" w:rsidRPr="00232B55" w14:paraId="0A29F29E" w14:textId="77777777" w:rsidTr="005327E4">
        <w:trPr>
          <w:jc w:val="center"/>
        </w:trPr>
        <w:tc>
          <w:tcPr>
            <w:tcW w:w="4518" w:type="dxa"/>
            <w:tcBorders>
              <w:left w:val="double" w:sz="6" w:space="0" w:color="auto"/>
            </w:tcBorders>
          </w:tcPr>
          <w:p w14:paraId="4782E1E8" w14:textId="02780B10" w:rsidR="00E11476" w:rsidRDefault="00E11476" w:rsidP="005327E4">
            <w:pPr>
              <w:spacing w:before="0"/>
              <w:ind w:left="144" w:right="144"/>
              <w:rPr>
                <w:szCs w:val="24"/>
                <w:lang w:val="en-US"/>
              </w:rPr>
            </w:pPr>
            <w:r w:rsidRPr="00630618">
              <w:rPr>
                <w:b/>
                <w:szCs w:val="24"/>
                <w:lang w:val="fr-CH"/>
              </w:rPr>
              <w:t>Ref:</w:t>
            </w:r>
            <w:r w:rsidRPr="00630618">
              <w:rPr>
                <w:szCs w:val="24"/>
                <w:lang w:val="fr-CH"/>
              </w:rPr>
              <w:t xml:space="preserve">  </w:t>
            </w:r>
            <w:r>
              <w:rPr>
                <w:szCs w:val="24"/>
                <w:lang w:val="pt-BR"/>
              </w:rPr>
              <w:t>5B/</w:t>
            </w:r>
            <w:r w:rsidR="00A56D31">
              <w:rPr>
                <w:szCs w:val="24"/>
                <w:lang w:val="pt-BR"/>
              </w:rPr>
              <w:t>00</w:t>
            </w:r>
            <w:r w:rsidR="006C347B">
              <w:rPr>
                <w:szCs w:val="24"/>
                <w:lang w:val="pt-BR"/>
              </w:rPr>
              <w:t>3</w:t>
            </w:r>
            <w:r w:rsidR="006C7AE7">
              <w:rPr>
                <w:szCs w:val="24"/>
                <w:lang w:val="pt-BR"/>
              </w:rPr>
              <w:t>4</w:t>
            </w:r>
            <w:r>
              <w:rPr>
                <w:szCs w:val="24"/>
                <w:lang w:val="en-US"/>
              </w:rPr>
              <w:t xml:space="preserve"> </w:t>
            </w:r>
            <w:r w:rsidR="006C7AE7">
              <w:rPr>
                <w:szCs w:val="24"/>
                <w:lang w:val="en-US"/>
              </w:rPr>
              <w:t>W</w:t>
            </w:r>
            <w:r w:rsidR="005C006D">
              <w:rPr>
                <w:szCs w:val="24"/>
                <w:lang w:val="en-US"/>
              </w:rPr>
              <w:t xml:space="preserve">orking </w:t>
            </w:r>
            <w:r w:rsidR="006C7AE7">
              <w:rPr>
                <w:szCs w:val="24"/>
                <w:lang w:val="en-US"/>
              </w:rPr>
              <w:t>D</w:t>
            </w:r>
            <w:r w:rsidR="005C006D">
              <w:rPr>
                <w:szCs w:val="24"/>
                <w:lang w:val="en-US"/>
              </w:rPr>
              <w:t xml:space="preserve">ocument </w:t>
            </w:r>
            <w:r w:rsidR="006C7AE7">
              <w:rPr>
                <w:szCs w:val="24"/>
                <w:lang w:val="en-US"/>
              </w:rPr>
              <w:t xml:space="preserve"> Toward </w:t>
            </w:r>
            <w:r w:rsidR="00051C6C">
              <w:rPr>
                <w:szCs w:val="24"/>
                <w:lang w:val="en-US"/>
              </w:rPr>
              <w:t xml:space="preserve">Draft New Report </w:t>
            </w:r>
            <w:r>
              <w:rPr>
                <w:szCs w:val="24"/>
                <w:lang w:val="en-US"/>
              </w:rPr>
              <w:t>ITU-R M.</w:t>
            </w:r>
            <w:r w:rsidR="00051C6C">
              <w:rPr>
                <w:szCs w:val="24"/>
                <w:lang w:val="en-US"/>
              </w:rPr>
              <w:t>[LED-EMI]</w:t>
            </w:r>
          </w:p>
          <w:p w14:paraId="03215B46" w14:textId="77777777" w:rsidR="00E11476" w:rsidRPr="00630618" w:rsidRDefault="00E11476" w:rsidP="005327E4">
            <w:pPr>
              <w:overflowPunct/>
              <w:autoSpaceDE/>
              <w:autoSpaceDN/>
              <w:adjustRightInd/>
              <w:spacing w:before="0"/>
              <w:ind w:left="144" w:right="144"/>
              <w:textAlignment w:val="auto"/>
              <w:rPr>
                <w:szCs w:val="24"/>
                <w:lang w:val="fr-CH"/>
              </w:rPr>
            </w:pPr>
            <w:r w:rsidRPr="00630618">
              <w:rPr>
                <w:szCs w:val="24"/>
                <w:lang w:val="fr-CH"/>
              </w:rPr>
              <w:t xml:space="preserve">         </w:t>
            </w:r>
          </w:p>
        </w:tc>
        <w:tc>
          <w:tcPr>
            <w:tcW w:w="4860" w:type="dxa"/>
            <w:tcBorders>
              <w:right w:val="double" w:sz="6" w:space="0" w:color="auto"/>
            </w:tcBorders>
          </w:tcPr>
          <w:p w14:paraId="31B745AD" w14:textId="3BC24C0A" w:rsidR="00E11476" w:rsidRPr="00232B55" w:rsidRDefault="00E11476" w:rsidP="005327E4">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del w:id="4" w:author="Ross Norsworthy" w:date="2020-10-07T13:19:00Z">
              <w:r w:rsidR="00941136" w:rsidDel="00D40CAB">
                <w:rPr>
                  <w:szCs w:val="24"/>
                  <w:lang w:val="en-US"/>
                </w:rPr>
                <w:delText>2</w:delText>
              </w:r>
              <w:r w:rsidR="00B83990" w:rsidDel="00D40CAB">
                <w:rPr>
                  <w:szCs w:val="24"/>
                  <w:lang w:val="en-US"/>
                </w:rPr>
                <w:delText>4</w:delText>
              </w:r>
              <w:r w:rsidR="00A56D31" w:rsidDel="00D40CAB">
                <w:rPr>
                  <w:szCs w:val="24"/>
                  <w:lang w:val="en-US"/>
                </w:rPr>
                <w:delText xml:space="preserve"> </w:delText>
              </w:r>
            </w:del>
            <w:ins w:id="5" w:author="Ross Norsworthy" w:date="2020-10-07T13:19:00Z">
              <w:r w:rsidR="00D40CAB">
                <w:rPr>
                  <w:szCs w:val="24"/>
                  <w:lang w:val="en-US"/>
                </w:rPr>
                <w:t>7</w:t>
              </w:r>
              <w:r w:rsidR="00D40CAB">
                <w:rPr>
                  <w:szCs w:val="24"/>
                  <w:lang w:val="en-US"/>
                </w:rPr>
                <w:t xml:space="preserve"> </w:t>
              </w:r>
            </w:ins>
            <w:del w:id="6" w:author="Ross Norsworthy" w:date="2020-10-07T13:19:00Z">
              <w:r w:rsidR="00A56D31" w:rsidDel="00D40CAB">
                <w:rPr>
                  <w:szCs w:val="24"/>
                  <w:lang w:val="en-US"/>
                </w:rPr>
                <w:delText xml:space="preserve">September </w:delText>
              </w:r>
            </w:del>
            <w:ins w:id="7" w:author="Ross Norsworthy" w:date="2020-10-07T13:19:00Z">
              <w:r w:rsidR="00D40CAB">
                <w:rPr>
                  <w:szCs w:val="24"/>
                  <w:lang w:val="en-US"/>
                </w:rPr>
                <w:t>October</w:t>
              </w:r>
              <w:r w:rsidR="00D40CAB">
                <w:rPr>
                  <w:szCs w:val="24"/>
                  <w:lang w:val="en-US"/>
                </w:rPr>
                <w:t xml:space="preserve"> </w:t>
              </w:r>
            </w:ins>
            <w:r w:rsidR="00A56D31">
              <w:rPr>
                <w:szCs w:val="24"/>
                <w:lang w:val="en-US"/>
              </w:rPr>
              <w:t>2020</w:t>
            </w:r>
          </w:p>
          <w:p w14:paraId="5EF8CEFF" w14:textId="77777777" w:rsidR="00E11476" w:rsidRPr="00232B55" w:rsidRDefault="00E11476" w:rsidP="005327E4">
            <w:pPr>
              <w:overflowPunct/>
              <w:autoSpaceDE/>
              <w:autoSpaceDN/>
              <w:adjustRightInd/>
              <w:spacing w:before="0"/>
              <w:ind w:left="882" w:right="144" w:hanging="738"/>
              <w:textAlignment w:val="auto"/>
              <w:rPr>
                <w:szCs w:val="24"/>
                <w:lang w:val="en-US"/>
              </w:rPr>
            </w:pPr>
          </w:p>
        </w:tc>
      </w:tr>
      <w:tr w:rsidR="00E11476" w:rsidRPr="00232B55" w14:paraId="09E6CCD6" w14:textId="77777777" w:rsidTr="005327E4">
        <w:trPr>
          <w:jc w:val="center"/>
        </w:trPr>
        <w:tc>
          <w:tcPr>
            <w:tcW w:w="9378" w:type="dxa"/>
            <w:gridSpan w:val="2"/>
            <w:tcBorders>
              <w:left w:val="double" w:sz="6" w:space="0" w:color="auto"/>
              <w:right w:val="double" w:sz="6" w:space="0" w:color="auto"/>
            </w:tcBorders>
          </w:tcPr>
          <w:p w14:paraId="064D530C" w14:textId="77777777" w:rsidR="00E11476" w:rsidRPr="00232B55" w:rsidRDefault="00E11476" w:rsidP="005327E4">
            <w:pPr>
              <w:overflowPunct/>
              <w:autoSpaceDE/>
              <w:autoSpaceDN/>
              <w:adjustRightInd/>
              <w:spacing w:before="0"/>
              <w:ind w:left="2160" w:right="144" w:hanging="2016"/>
              <w:textAlignment w:val="auto"/>
              <w:rPr>
                <w:b/>
                <w:szCs w:val="24"/>
                <w:lang w:val="en-US"/>
              </w:rPr>
            </w:pPr>
          </w:p>
          <w:p w14:paraId="5F7796F3" w14:textId="5CCED9D7" w:rsidR="00E11476" w:rsidRPr="00BC41CB" w:rsidRDefault="00E11476" w:rsidP="005327E4">
            <w:pPr>
              <w:keepNext/>
              <w:keepLines/>
              <w:spacing w:before="0" w:after="280"/>
              <w:rPr>
                <w:szCs w:val="24"/>
                <w:lang w:val="en-US"/>
              </w:rPr>
            </w:pPr>
            <w:r w:rsidRPr="00232B55">
              <w:rPr>
                <w:b/>
                <w:szCs w:val="24"/>
                <w:lang w:val="en-US"/>
              </w:rPr>
              <w:t>Document Title:</w:t>
            </w:r>
            <w:r>
              <w:rPr>
                <w:b/>
                <w:szCs w:val="24"/>
                <w:lang w:val="en-US"/>
              </w:rPr>
              <w:t xml:space="preserve"> </w:t>
            </w:r>
            <w:bookmarkStart w:id="8" w:name="_Hlk505596176"/>
            <w:r w:rsidR="00A56D31">
              <w:t>Preliminary</w:t>
            </w:r>
            <w:r>
              <w:t xml:space="preserve"> </w:t>
            </w:r>
            <w:r w:rsidR="00A56D31">
              <w:t>D</w:t>
            </w:r>
            <w:r>
              <w:t xml:space="preserve">raft </w:t>
            </w:r>
            <w:r w:rsidR="00A56D31">
              <w:t>R</w:t>
            </w:r>
            <w:r>
              <w:t xml:space="preserve">evision </w:t>
            </w:r>
            <w:r w:rsidR="00422724">
              <w:t>to</w:t>
            </w:r>
            <w:r>
              <w:t xml:space="preserve"> </w:t>
            </w:r>
            <w:bookmarkEnd w:id="8"/>
            <w:r w:rsidR="00051C6C">
              <w:t>Working Document Toward Draft New Report ITU-R M.[LED-EMI]</w:t>
            </w:r>
          </w:p>
        </w:tc>
      </w:tr>
      <w:tr w:rsidR="00E11476" w:rsidRPr="00630618" w14:paraId="103D12C1" w14:textId="77777777" w:rsidTr="005327E4">
        <w:trPr>
          <w:jc w:val="center"/>
        </w:trPr>
        <w:tc>
          <w:tcPr>
            <w:tcW w:w="4518" w:type="dxa"/>
            <w:tcBorders>
              <w:left w:val="double" w:sz="6" w:space="0" w:color="auto"/>
            </w:tcBorders>
          </w:tcPr>
          <w:p w14:paraId="764CD813" w14:textId="77777777" w:rsidR="00E11476" w:rsidRPr="00232B55" w:rsidRDefault="00E11476" w:rsidP="005327E4">
            <w:pPr>
              <w:overflowPunct/>
              <w:autoSpaceDE/>
              <w:autoSpaceDN/>
              <w:adjustRightInd/>
              <w:spacing w:before="0"/>
              <w:textAlignment w:val="auto"/>
              <w:rPr>
                <w:b/>
                <w:szCs w:val="24"/>
                <w:lang w:val="en-US"/>
              </w:rPr>
            </w:pPr>
          </w:p>
          <w:p w14:paraId="7D0A42CA" w14:textId="77777777" w:rsidR="00E11476" w:rsidRPr="00232B55" w:rsidRDefault="00E11476" w:rsidP="005327E4">
            <w:pPr>
              <w:overflowPunct/>
              <w:autoSpaceDE/>
              <w:autoSpaceDN/>
              <w:adjustRightInd/>
              <w:spacing w:before="0"/>
              <w:textAlignment w:val="auto"/>
              <w:rPr>
                <w:b/>
                <w:szCs w:val="24"/>
                <w:lang w:val="en-US"/>
              </w:rPr>
            </w:pPr>
            <w:r w:rsidRPr="00232B55">
              <w:rPr>
                <w:b/>
                <w:szCs w:val="24"/>
                <w:lang w:val="en-US"/>
              </w:rPr>
              <w:t>Author(s)/Contributors(s):</w:t>
            </w:r>
          </w:p>
          <w:p w14:paraId="0DB1432F" w14:textId="77777777" w:rsidR="00E11476" w:rsidRDefault="00E11476" w:rsidP="005327E4">
            <w:pPr>
              <w:spacing w:before="0"/>
              <w:ind w:right="144"/>
              <w:rPr>
                <w:bCs/>
                <w:iCs/>
                <w:szCs w:val="24"/>
                <w:lang w:val="en-US"/>
              </w:rPr>
            </w:pPr>
          </w:p>
          <w:p w14:paraId="646B2908" w14:textId="77777777" w:rsidR="00E11476" w:rsidRPr="005E479E" w:rsidRDefault="00E11476" w:rsidP="005327E4">
            <w:pPr>
              <w:spacing w:before="0"/>
              <w:ind w:right="144"/>
              <w:rPr>
                <w:bCs/>
                <w:iCs/>
                <w:szCs w:val="24"/>
                <w:lang w:val="en-US"/>
              </w:rPr>
            </w:pPr>
            <w:r>
              <w:rPr>
                <w:bCs/>
                <w:iCs/>
                <w:szCs w:val="24"/>
                <w:lang w:val="en-US"/>
              </w:rPr>
              <w:t>Jerry Ulcek</w:t>
            </w:r>
          </w:p>
          <w:p w14:paraId="7E11F244" w14:textId="77777777" w:rsidR="00E11476" w:rsidRPr="005E479E" w:rsidRDefault="00E11476" w:rsidP="005327E4">
            <w:pPr>
              <w:spacing w:before="0"/>
              <w:ind w:right="144"/>
              <w:rPr>
                <w:bCs/>
                <w:iCs/>
                <w:szCs w:val="24"/>
                <w:lang w:val="en-US"/>
              </w:rPr>
            </w:pPr>
            <w:r w:rsidRPr="005E479E">
              <w:rPr>
                <w:bCs/>
                <w:iCs/>
                <w:szCs w:val="24"/>
                <w:lang w:val="en-US"/>
              </w:rPr>
              <w:t>US Coast Guard</w:t>
            </w:r>
          </w:p>
          <w:p w14:paraId="11881D28" w14:textId="77777777" w:rsidR="00E11476" w:rsidRDefault="00E11476" w:rsidP="005327E4">
            <w:pPr>
              <w:spacing w:before="0"/>
              <w:ind w:right="144"/>
              <w:rPr>
                <w:bCs/>
                <w:iCs/>
                <w:szCs w:val="24"/>
                <w:lang w:val="en-US"/>
              </w:rPr>
            </w:pPr>
            <w:r w:rsidRPr="005E479E">
              <w:rPr>
                <w:bCs/>
                <w:iCs/>
                <w:szCs w:val="24"/>
                <w:lang w:val="en-US"/>
              </w:rPr>
              <w:t>Washington DC</w:t>
            </w:r>
          </w:p>
          <w:p w14:paraId="2DD34426" w14:textId="77777777" w:rsidR="00E11476" w:rsidRDefault="00E11476" w:rsidP="005327E4">
            <w:pPr>
              <w:spacing w:before="0"/>
              <w:ind w:right="144"/>
              <w:rPr>
                <w:bCs/>
                <w:iCs/>
                <w:szCs w:val="24"/>
                <w:lang w:val="en-US"/>
              </w:rPr>
            </w:pPr>
          </w:p>
          <w:p w14:paraId="5520509A" w14:textId="77777777" w:rsidR="00264154" w:rsidRDefault="00264154" w:rsidP="00264154">
            <w:pPr>
              <w:spacing w:before="0"/>
              <w:ind w:right="144"/>
              <w:rPr>
                <w:bCs/>
                <w:iCs/>
                <w:szCs w:val="24"/>
                <w:lang w:val="en-US"/>
              </w:rPr>
            </w:pPr>
            <w:r>
              <w:rPr>
                <w:bCs/>
                <w:iCs/>
                <w:szCs w:val="24"/>
                <w:lang w:val="en-US"/>
              </w:rPr>
              <w:t>Ross Norsworthy</w:t>
            </w:r>
          </w:p>
          <w:p w14:paraId="53C0FC82" w14:textId="77777777" w:rsidR="00264154" w:rsidRDefault="00264154" w:rsidP="00264154">
            <w:pPr>
              <w:spacing w:before="0"/>
              <w:ind w:right="144"/>
              <w:rPr>
                <w:bCs/>
                <w:iCs/>
                <w:szCs w:val="24"/>
                <w:lang w:val="en-US"/>
              </w:rPr>
            </w:pPr>
            <w:r>
              <w:rPr>
                <w:bCs/>
                <w:iCs/>
                <w:szCs w:val="24"/>
                <w:lang w:val="en-US"/>
              </w:rPr>
              <w:t>REC, Inc.</w:t>
            </w:r>
          </w:p>
          <w:p w14:paraId="55FCA25B" w14:textId="77777777" w:rsidR="00186E4A" w:rsidRDefault="00186E4A" w:rsidP="005327E4">
            <w:pPr>
              <w:spacing w:before="0"/>
              <w:ind w:right="144"/>
              <w:rPr>
                <w:bCs/>
                <w:iCs/>
                <w:szCs w:val="24"/>
                <w:lang w:val="en-US"/>
              </w:rPr>
            </w:pPr>
          </w:p>
          <w:p w14:paraId="1CEA3DA0" w14:textId="66EABA5E" w:rsidR="00E11476" w:rsidRDefault="00E11476" w:rsidP="005327E4">
            <w:pPr>
              <w:spacing w:before="0"/>
              <w:ind w:right="144"/>
              <w:rPr>
                <w:bCs/>
                <w:iCs/>
                <w:szCs w:val="24"/>
                <w:lang w:val="en-US"/>
              </w:rPr>
            </w:pPr>
            <w:r>
              <w:rPr>
                <w:bCs/>
                <w:iCs/>
                <w:szCs w:val="24"/>
                <w:lang w:val="en-US"/>
              </w:rPr>
              <w:t>Johnny Schultz</w:t>
            </w:r>
          </w:p>
          <w:p w14:paraId="614AD21A" w14:textId="77777777" w:rsidR="00E11476" w:rsidRDefault="00E11476" w:rsidP="005327E4">
            <w:pPr>
              <w:spacing w:before="0"/>
              <w:ind w:right="144"/>
              <w:rPr>
                <w:bCs/>
                <w:iCs/>
                <w:szCs w:val="24"/>
                <w:lang w:val="en-US"/>
              </w:rPr>
            </w:pPr>
            <w:r>
              <w:rPr>
                <w:bCs/>
                <w:iCs/>
                <w:szCs w:val="24"/>
                <w:lang w:val="en-US"/>
              </w:rPr>
              <w:t>Sev1Tech</w:t>
            </w:r>
          </w:p>
          <w:p w14:paraId="2D52FE49" w14:textId="77777777" w:rsidR="00E11476" w:rsidRPr="00215E06" w:rsidRDefault="00E11476" w:rsidP="00186E4A">
            <w:pPr>
              <w:spacing w:before="0"/>
              <w:ind w:right="144"/>
              <w:rPr>
                <w:bCs/>
                <w:iCs/>
                <w:szCs w:val="24"/>
                <w:lang w:val="en-US"/>
              </w:rPr>
            </w:pPr>
          </w:p>
        </w:tc>
        <w:tc>
          <w:tcPr>
            <w:tcW w:w="4860" w:type="dxa"/>
            <w:tcBorders>
              <w:right w:val="double" w:sz="6" w:space="0" w:color="auto"/>
            </w:tcBorders>
          </w:tcPr>
          <w:p w14:paraId="63F20B30" w14:textId="77777777" w:rsidR="00E11476" w:rsidRPr="00F036D6" w:rsidRDefault="00E11476" w:rsidP="005327E4">
            <w:pPr>
              <w:overflowPunct/>
              <w:autoSpaceDE/>
              <w:autoSpaceDN/>
              <w:adjustRightInd/>
              <w:spacing w:before="0"/>
              <w:textAlignment w:val="auto"/>
              <w:rPr>
                <w:b/>
                <w:szCs w:val="24"/>
                <w:lang w:val="fr-CH"/>
              </w:rPr>
            </w:pPr>
          </w:p>
          <w:p w14:paraId="57A41404" w14:textId="77777777" w:rsidR="00E11476" w:rsidRPr="00F036D6" w:rsidRDefault="00E11476" w:rsidP="005327E4">
            <w:pPr>
              <w:overflowPunct/>
              <w:autoSpaceDE/>
              <w:autoSpaceDN/>
              <w:adjustRightInd/>
              <w:spacing w:before="0"/>
              <w:textAlignment w:val="auto"/>
              <w:rPr>
                <w:b/>
                <w:szCs w:val="24"/>
                <w:lang w:val="fr-CH"/>
              </w:rPr>
            </w:pPr>
          </w:p>
          <w:p w14:paraId="4CA0C6A7" w14:textId="77777777" w:rsidR="00E11476" w:rsidRDefault="00E11476" w:rsidP="005327E4">
            <w:pPr>
              <w:spacing w:before="0"/>
              <w:ind w:right="144"/>
              <w:rPr>
                <w:bCs/>
                <w:color w:val="000000"/>
                <w:szCs w:val="24"/>
              </w:rPr>
            </w:pPr>
          </w:p>
          <w:p w14:paraId="4EF1CF68" w14:textId="77777777" w:rsidR="00E11476" w:rsidRDefault="00E11476" w:rsidP="005327E4">
            <w:pPr>
              <w:spacing w:before="0"/>
              <w:ind w:right="144"/>
              <w:rPr>
                <w:bCs/>
                <w:color w:val="000000"/>
                <w:szCs w:val="24"/>
              </w:rPr>
            </w:pPr>
            <w:r>
              <w:rPr>
                <w:bCs/>
                <w:color w:val="000000"/>
                <w:szCs w:val="24"/>
              </w:rPr>
              <w:t>Phone : (202) 475-3607</w:t>
            </w:r>
          </w:p>
          <w:p w14:paraId="2DAEA159" w14:textId="77777777" w:rsidR="00E11476" w:rsidRDefault="00E11476" w:rsidP="005327E4">
            <w:pPr>
              <w:spacing w:before="0"/>
              <w:ind w:right="144"/>
              <w:rPr>
                <w:bCs/>
                <w:color w:val="000000"/>
                <w:szCs w:val="24"/>
              </w:rPr>
            </w:pPr>
            <w:r>
              <w:rPr>
                <w:bCs/>
                <w:color w:val="000000"/>
                <w:szCs w:val="24"/>
              </w:rPr>
              <w:t>E-mail : Jerry.l.Ulcek@uscg.mil</w:t>
            </w:r>
          </w:p>
          <w:p w14:paraId="1F70A1A2" w14:textId="77777777" w:rsidR="00E11476" w:rsidRDefault="00E11476" w:rsidP="005327E4">
            <w:pPr>
              <w:spacing w:before="0"/>
              <w:ind w:right="144"/>
              <w:rPr>
                <w:bCs/>
                <w:color w:val="000000"/>
                <w:szCs w:val="24"/>
              </w:rPr>
            </w:pPr>
          </w:p>
          <w:p w14:paraId="3EF59693" w14:textId="77777777" w:rsidR="00E11476" w:rsidRDefault="00E11476" w:rsidP="005327E4">
            <w:pPr>
              <w:spacing w:before="0"/>
              <w:ind w:right="144"/>
              <w:rPr>
                <w:bCs/>
                <w:color w:val="000000"/>
                <w:szCs w:val="24"/>
              </w:rPr>
            </w:pPr>
          </w:p>
          <w:p w14:paraId="01B7B8F2" w14:textId="77777777" w:rsidR="00186E4A" w:rsidRPr="005E479E" w:rsidRDefault="00186E4A" w:rsidP="00186E4A">
            <w:pPr>
              <w:spacing w:before="0"/>
              <w:ind w:right="144"/>
              <w:rPr>
                <w:bCs/>
                <w:color w:val="000000"/>
                <w:szCs w:val="24"/>
              </w:rPr>
            </w:pPr>
            <w:r w:rsidRPr="005E479E">
              <w:rPr>
                <w:bCs/>
                <w:color w:val="000000"/>
                <w:szCs w:val="24"/>
              </w:rPr>
              <w:t>Phone : (</w:t>
            </w:r>
            <w:r>
              <w:rPr>
                <w:bCs/>
                <w:color w:val="000000"/>
                <w:szCs w:val="24"/>
              </w:rPr>
              <w:t>727) 515-8025</w:t>
            </w:r>
          </w:p>
          <w:p w14:paraId="003EC534" w14:textId="77777777" w:rsidR="00186E4A" w:rsidRPr="005E479E" w:rsidRDefault="00186E4A" w:rsidP="00186E4A">
            <w:pPr>
              <w:spacing w:before="0"/>
              <w:ind w:right="144"/>
              <w:rPr>
                <w:bCs/>
                <w:color w:val="000000"/>
                <w:szCs w:val="24"/>
              </w:rPr>
            </w:pPr>
            <w:r w:rsidRPr="005E479E">
              <w:rPr>
                <w:bCs/>
                <w:color w:val="000000"/>
                <w:szCs w:val="24"/>
              </w:rPr>
              <w:t xml:space="preserve">E-mail : </w:t>
            </w:r>
            <w:r>
              <w:rPr>
                <w:bCs/>
                <w:color w:val="000000"/>
                <w:szCs w:val="24"/>
              </w:rPr>
              <w:t>Ross_Norsworthy@msn.com</w:t>
            </w:r>
          </w:p>
          <w:p w14:paraId="00760C43" w14:textId="77777777" w:rsidR="00186E4A" w:rsidRDefault="00186E4A" w:rsidP="005327E4">
            <w:pPr>
              <w:spacing w:before="0"/>
              <w:ind w:right="144"/>
              <w:rPr>
                <w:bCs/>
                <w:color w:val="000000"/>
                <w:szCs w:val="24"/>
              </w:rPr>
            </w:pPr>
          </w:p>
          <w:p w14:paraId="6E9E4D42" w14:textId="03201298" w:rsidR="00E11476" w:rsidRDefault="00E11476" w:rsidP="005327E4">
            <w:pPr>
              <w:spacing w:before="0"/>
              <w:ind w:right="144"/>
              <w:rPr>
                <w:bCs/>
                <w:color w:val="000000"/>
                <w:szCs w:val="24"/>
              </w:rPr>
            </w:pPr>
            <w:r>
              <w:rPr>
                <w:bCs/>
                <w:color w:val="000000"/>
                <w:szCs w:val="24"/>
              </w:rPr>
              <w:t>Phone : (727) 403-4029</w:t>
            </w:r>
          </w:p>
          <w:p w14:paraId="4A06BE3C" w14:textId="77777777" w:rsidR="00E11476" w:rsidRDefault="00E11476" w:rsidP="005327E4">
            <w:pPr>
              <w:spacing w:before="0"/>
              <w:ind w:right="144"/>
              <w:rPr>
                <w:bCs/>
                <w:color w:val="000000"/>
                <w:szCs w:val="24"/>
              </w:rPr>
            </w:pPr>
            <w:r>
              <w:rPr>
                <w:bCs/>
                <w:color w:val="000000"/>
                <w:szCs w:val="24"/>
              </w:rPr>
              <w:t>E-mail : J</w:t>
            </w:r>
            <w:r w:rsidRPr="00ED4459">
              <w:rPr>
                <w:bCs/>
                <w:color w:val="000000"/>
                <w:szCs w:val="24"/>
              </w:rPr>
              <w:t>ohnny</w:t>
            </w:r>
            <w:r>
              <w:rPr>
                <w:bCs/>
                <w:color w:val="000000"/>
                <w:szCs w:val="24"/>
              </w:rPr>
              <w:t>.S</w:t>
            </w:r>
            <w:r w:rsidRPr="00ED4459">
              <w:rPr>
                <w:bCs/>
                <w:color w:val="000000"/>
                <w:szCs w:val="24"/>
              </w:rPr>
              <w:t>chultz@</w:t>
            </w:r>
            <w:r>
              <w:rPr>
                <w:bCs/>
                <w:color w:val="000000"/>
                <w:szCs w:val="24"/>
              </w:rPr>
              <w:t>Sev1Tech.com</w:t>
            </w:r>
            <w:r w:rsidRPr="005E479E">
              <w:rPr>
                <w:bCs/>
                <w:color w:val="000000"/>
                <w:szCs w:val="24"/>
              </w:rPr>
              <w:t xml:space="preserve"> </w:t>
            </w:r>
          </w:p>
          <w:p w14:paraId="34CF5001" w14:textId="77777777" w:rsidR="00E11476" w:rsidRPr="00215E06" w:rsidRDefault="00E11476" w:rsidP="00186E4A">
            <w:pPr>
              <w:spacing w:before="0"/>
              <w:ind w:right="144"/>
              <w:rPr>
                <w:bCs/>
                <w:color w:val="000000"/>
                <w:szCs w:val="24"/>
              </w:rPr>
            </w:pPr>
          </w:p>
        </w:tc>
      </w:tr>
      <w:tr w:rsidR="00E11476" w:rsidRPr="00232B55" w14:paraId="55900FD8" w14:textId="77777777" w:rsidTr="005327E4">
        <w:trPr>
          <w:jc w:val="center"/>
        </w:trPr>
        <w:tc>
          <w:tcPr>
            <w:tcW w:w="9378" w:type="dxa"/>
            <w:gridSpan w:val="2"/>
            <w:tcBorders>
              <w:left w:val="double" w:sz="6" w:space="0" w:color="auto"/>
              <w:right w:val="double" w:sz="6" w:space="0" w:color="auto"/>
            </w:tcBorders>
          </w:tcPr>
          <w:p w14:paraId="1205282B" w14:textId="77777777" w:rsidR="00E11476" w:rsidRPr="00F036D6" w:rsidRDefault="00E11476" w:rsidP="005327E4">
            <w:pPr>
              <w:overflowPunct/>
              <w:autoSpaceDE/>
              <w:autoSpaceDN/>
              <w:adjustRightInd/>
              <w:spacing w:before="0"/>
              <w:ind w:right="144"/>
              <w:textAlignment w:val="auto"/>
              <w:rPr>
                <w:b/>
                <w:szCs w:val="24"/>
                <w:lang w:val="fr-CH"/>
              </w:rPr>
            </w:pPr>
          </w:p>
          <w:p w14:paraId="6AE2B9FB" w14:textId="3D792B3F" w:rsidR="00E11476" w:rsidRDefault="00E11476" w:rsidP="005327E4">
            <w:pPr>
              <w:overflowPunct/>
              <w:autoSpaceDE/>
              <w:autoSpaceDN/>
              <w:adjustRightInd/>
              <w:spacing w:before="0"/>
              <w:ind w:right="144"/>
              <w:textAlignment w:val="auto"/>
              <w:rPr>
                <w:szCs w:val="24"/>
                <w:lang w:val="en-US"/>
              </w:rPr>
            </w:pPr>
            <w:r w:rsidRPr="00232B55">
              <w:rPr>
                <w:b/>
                <w:szCs w:val="24"/>
                <w:lang w:val="en-US"/>
              </w:rPr>
              <w:t>Purpose/Objective</w:t>
            </w:r>
            <w:r>
              <w:rPr>
                <w:b/>
                <w:szCs w:val="24"/>
                <w:lang w:val="en-US"/>
              </w:rPr>
              <w:t xml:space="preserve">: </w:t>
            </w:r>
            <w:r>
              <w:rPr>
                <w:bCs/>
                <w:szCs w:val="24"/>
              </w:rPr>
              <w:t>The purpose of th</w:t>
            </w:r>
            <w:r w:rsidR="0059271F">
              <w:rPr>
                <w:bCs/>
                <w:szCs w:val="24"/>
              </w:rPr>
              <w:t>is</w:t>
            </w:r>
            <w:r>
              <w:rPr>
                <w:bCs/>
                <w:szCs w:val="24"/>
              </w:rPr>
              <w:t xml:space="preserve"> document is to </w:t>
            </w:r>
            <w:r w:rsidR="00DE2BAD">
              <w:rPr>
                <w:bCs/>
                <w:szCs w:val="24"/>
              </w:rPr>
              <w:t xml:space="preserve">resubmit </w:t>
            </w:r>
            <w:r w:rsidR="00601A0A">
              <w:rPr>
                <w:bCs/>
                <w:szCs w:val="24"/>
              </w:rPr>
              <w:t xml:space="preserve">document 5B/34 and to </w:t>
            </w:r>
            <w:r>
              <w:rPr>
                <w:bCs/>
                <w:szCs w:val="24"/>
              </w:rPr>
              <w:t xml:space="preserve">provide </w:t>
            </w:r>
            <w:r w:rsidR="0059271F">
              <w:rPr>
                <w:bCs/>
                <w:szCs w:val="24"/>
              </w:rPr>
              <w:t xml:space="preserve">additional </w:t>
            </w:r>
            <w:r>
              <w:rPr>
                <w:bCs/>
                <w:szCs w:val="24"/>
              </w:rPr>
              <w:t xml:space="preserve">contributions towards the revision of </w:t>
            </w:r>
            <w:r w:rsidR="00542053">
              <w:rPr>
                <w:bCs/>
                <w:szCs w:val="24"/>
              </w:rPr>
              <w:t xml:space="preserve">Working Document Toward </w:t>
            </w:r>
            <w:r w:rsidR="009E40BE">
              <w:rPr>
                <w:bCs/>
                <w:szCs w:val="24"/>
              </w:rPr>
              <w:t xml:space="preserve">Draft New Report </w:t>
            </w:r>
            <w:r>
              <w:rPr>
                <w:bCs/>
                <w:szCs w:val="24"/>
              </w:rPr>
              <w:t>ITU-R M.</w:t>
            </w:r>
            <w:r w:rsidR="009E40BE">
              <w:rPr>
                <w:bCs/>
                <w:szCs w:val="24"/>
              </w:rPr>
              <w:t>[LED-EMI]</w:t>
            </w:r>
          </w:p>
          <w:p w14:paraId="1705D383" w14:textId="77777777" w:rsidR="00E11476" w:rsidRPr="00232B55" w:rsidRDefault="00E11476" w:rsidP="005327E4">
            <w:pPr>
              <w:overflowPunct/>
              <w:autoSpaceDE/>
              <w:autoSpaceDN/>
              <w:adjustRightInd/>
              <w:spacing w:before="0"/>
              <w:ind w:right="144"/>
              <w:textAlignment w:val="auto"/>
              <w:rPr>
                <w:szCs w:val="24"/>
                <w:lang w:val="en-US"/>
              </w:rPr>
            </w:pPr>
            <w:r>
              <w:rPr>
                <w:szCs w:val="24"/>
                <w:lang w:val="en-US"/>
              </w:rPr>
              <w:t xml:space="preserve"> </w:t>
            </w:r>
          </w:p>
        </w:tc>
      </w:tr>
      <w:tr w:rsidR="00E11476" w:rsidRPr="00232B55" w14:paraId="61CA08FD" w14:textId="77777777" w:rsidTr="005327E4">
        <w:trPr>
          <w:trHeight w:val="1776"/>
          <w:jc w:val="center"/>
        </w:trPr>
        <w:tc>
          <w:tcPr>
            <w:tcW w:w="9378" w:type="dxa"/>
            <w:gridSpan w:val="2"/>
            <w:tcBorders>
              <w:left w:val="double" w:sz="6" w:space="0" w:color="auto"/>
              <w:right w:val="double" w:sz="6" w:space="0" w:color="auto"/>
            </w:tcBorders>
          </w:tcPr>
          <w:p w14:paraId="12BCC7B5" w14:textId="77777777" w:rsidR="00E11476" w:rsidRPr="00232B55" w:rsidRDefault="00E11476" w:rsidP="005327E4">
            <w:pPr>
              <w:overflowPunct/>
              <w:autoSpaceDE/>
              <w:autoSpaceDN/>
              <w:adjustRightInd/>
              <w:spacing w:before="0"/>
              <w:ind w:left="144" w:right="144"/>
              <w:textAlignment w:val="auto"/>
              <w:rPr>
                <w:b/>
                <w:szCs w:val="24"/>
                <w:lang w:val="en-US"/>
              </w:rPr>
            </w:pPr>
          </w:p>
          <w:p w14:paraId="6F46365B" w14:textId="71A923C3" w:rsidR="00E11476" w:rsidRDefault="00E11476" w:rsidP="005327E4">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bCs/>
                <w:szCs w:val="24"/>
              </w:rPr>
              <w:t xml:space="preserve">ITU </w:t>
            </w:r>
            <w:r w:rsidR="00933954">
              <w:rPr>
                <w:bCs/>
                <w:szCs w:val="24"/>
              </w:rPr>
              <w:t xml:space="preserve">WP5B </w:t>
            </w:r>
            <w:r>
              <w:rPr>
                <w:bCs/>
                <w:szCs w:val="24"/>
              </w:rPr>
              <w:t xml:space="preserve">has </w:t>
            </w:r>
            <w:r w:rsidR="00144F88">
              <w:rPr>
                <w:bCs/>
                <w:szCs w:val="24"/>
              </w:rPr>
              <w:t xml:space="preserve">received </w:t>
            </w:r>
            <w:r w:rsidR="00565056">
              <w:rPr>
                <w:bCs/>
                <w:szCs w:val="24"/>
              </w:rPr>
              <w:t xml:space="preserve">contributions </w:t>
            </w:r>
            <w:r w:rsidR="00D920F1">
              <w:rPr>
                <w:bCs/>
                <w:szCs w:val="24"/>
              </w:rPr>
              <w:t xml:space="preserve">from multiple administrations </w:t>
            </w:r>
            <w:r w:rsidR="000A4FA2">
              <w:rPr>
                <w:bCs/>
                <w:szCs w:val="24"/>
              </w:rPr>
              <w:t xml:space="preserve">providing evidence and expressing </w:t>
            </w:r>
            <w:r w:rsidR="008128B5">
              <w:rPr>
                <w:bCs/>
                <w:szCs w:val="24"/>
              </w:rPr>
              <w:t xml:space="preserve">concerns over </w:t>
            </w:r>
            <w:r w:rsidR="000502ED">
              <w:rPr>
                <w:bCs/>
                <w:szCs w:val="24"/>
              </w:rPr>
              <w:t xml:space="preserve">unintended </w:t>
            </w:r>
            <w:r w:rsidR="004C69F9">
              <w:rPr>
                <w:bCs/>
                <w:szCs w:val="24"/>
              </w:rPr>
              <w:t xml:space="preserve">electromagnetic radiation from LED lights onboard ships that </w:t>
            </w:r>
            <w:r w:rsidR="009902A2">
              <w:rPr>
                <w:bCs/>
                <w:szCs w:val="24"/>
              </w:rPr>
              <w:t xml:space="preserve">imposes harmful </w:t>
            </w:r>
            <w:r w:rsidR="00BC4E60">
              <w:rPr>
                <w:bCs/>
                <w:szCs w:val="24"/>
              </w:rPr>
              <w:t>interfere</w:t>
            </w:r>
            <w:r w:rsidR="009902A2">
              <w:rPr>
                <w:bCs/>
                <w:szCs w:val="24"/>
              </w:rPr>
              <w:t>nce</w:t>
            </w:r>
            <w:r w:rsidR="00BC4E60">
              <w:rPr>
                <w:bCs/>
                <w:szCs w:val="24"/>
              </w:rPr>
              <w:t xml:space="preserve"> </w:t>
            </w:r>
            <w:r w:rsidR="009902A2">
              <w:rPr>
                <w:bCs/>
                <w:szCs w:val="24"/>
              </w:rPr>
              <w:t>to</w:t>
            </w:r>
            <w:r w:rsidR="00BC4E60">
              <w:rPr>
                <w:bCs/>
                <w:szCs w:val="24"/>
              </w:rPr>
              <w:t xml:space="preserve"> safety of navigation and safety of life systems</w:t>
            </w:r>
            <w:r>
              <w:rPr>
                <w:bCs/>
                <w:szCs w:val="24"/>
              </w:rPr>
              <w:t>.</w:t>
            </w:r>
            <w:r w:rsidR="00B5194E">
              <w:rPr>
                <w:bCs/>
                <w:szCs w:val="24"/>
              </w:rPr>
              <w:t xml:space="preserve"> Document 5B-0034 was provided to the last </w:t>
            </w:r>
            <w:r w:rsidR="00C211EB">
              <w:rPr>
                <w:bCs/>
                <w:szCs w:val="24"/>
              </w:rPr>
              <w:t>WP5B meeting, but it was unintentionally not carrie</w:t>
            </w:r>
            <w:r w:rsidR="00021E64">
              <w:rPr>
                <w:bCs/>
                <w:szCs w:val="24"/>
              </w:rPr>
              <w:t>d</w:t>
            </w:r>
            <w:r w:rsidR="00C211EB">
              <w:rPr>
                <w:bCs/>
                <w:szCs w:val="24"/>
              </w:rPr>
              <w:t xml:space="preserve"> forward in the WP5B Chairman’s Report</w:t>
            </w:r>
            <w:r w:rsidR="00021E64">
              <w:rPr>
                <w:bCs/>
                <w:szCs w:val="24"/>
              </w:rPr>
              <w:t xml:space="preserve">. This document provides additional contributions to that </w:t>
            </w:r>
            <w:r w:rsidR="00027501">
              <w:rPr>
                <w:bCs/>
                <w:szCs w:val="24"/>
              </w:rPr>
              <w:t>working document.</w:t>
            </w:r>
          </w:p>
          <w:p w14:paraId="73A02576" w14:textId="77777777" w:rsidR="00E11476" w:rsidRPr="00381E16" w:rsidRDefault="00E11476" w:rsidP="005327E4">
            <w:pPr>
              <w:overflowPunct/>
              <w:autoSpaceDE/>
              <w:autoSpaceDN/>
              <w:adjustRightInd/>
              <w:spacing w:before="0"/>
              <w:ind w:right="144"/>
              <w:textAlignment w:val="auto"/>
              <w:rPr>
                <w:szCs w:val="24"/>
                <w:lang w:val="en-US"/>
              </w:rPr>
            </w:pPr>
          </w:p>
        </w:tc>
      </w:tr>
    </w:tbl>
    <w:p w14:paraId="5119FA99" w14:textId="3C4ECEE7" w:rsidR="00A33071" w:rsidRDefault="00A33071">
      <w:pPr>
        <w:tabs>
          <w:tab w:val="clear" w:pos="1134"/>
          <w:tab w:val="clear" w:pos="1871"/>
          <w:tab w:val="clear" w:pos="2268"/>
        </w:tabs>
        <w:overflowPunct/>
        <w:autoSpaceDE/>
        <w:autoSpaceDN/>
        <w:adjustRightInd/>
        <w:spacing w:before="0" w:after="160" w:line="259" w:lineRule="auto"/>
        <w:textAlignment w:val="auto"/>
      </w:pPr>
    </w:p>
    <w:p w14:paraId="3664393A" w14:textId="77777777" w:rsidR="00A33071" w:rsidRDefault="00A3307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32AF9" w14:paraId="6F8813EC" w14:textId="77777777" w:rsidTr="00FE0F47">
        <w:trPr>
          <w:cantSplit/>
        </w:trPr>
        <w:tc>
          <w:tcPr>
            <w:tcW w:w="6487" w:type="dxa"/>
            <w:vAlign w:val="center"/>
          </w:tcPr>
          <w:p w14:paraId="672C85DE" w14:textId="77777777" w:rsidR="00432AF9" w:rsidRPr="00D8032B" w:rsidRDefault="00432AF9" w:rsidP="00FE0F4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2187688" w14:textId="77777777" w:rsidR="00432AF9" w:rsidRDefault="00432AF9" w:rsidP="00FE0F47">
            <w:pPr>
              <w:shd w:val="solid" w:color="FFFFFF" w:fill="FFFFFF"/>
              <w:spacing w:before="0" w:line="240" w:lineRule="atLeast"/>
            </w:pPr>
            <w:bookmarkStart w:id="9" w:name="ditulogo"/>
            <w:bookmarkEnd w:id="9"/>
            <w:r w:rsidRPr="001549B2">
              <w:rPr>
                <w:noProof/>
                <w:lang w:val="en-US"/>
              </w:rPr>
              <w:drawing>
                <wp:inline distT="0" distB="0" distL="0" distR="0" wp14:anchorId="6C433A27" wp14:editId="6A1AE4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32AF9" w:rsidRPr="0051782D" w14:paraId="3054934E" w14:textId="77777777" w:rsidTr="00FE0F47">
        <w:trPr>
          <w:cantSplit/>
        </w:trPr>
        <w:tc>
          <w:tcPr>
            <w:tcW w:w="6487" w:type="dxa"/>
            <w:tcBorders>
              <w:bottom w:val="single" w:sz="12" w:space="0" w:color="auto"/>
            </w:tcBorders>
          </w:tcPr>
          <w:p w14:paraId="527140BD" w14:textId="77777777" w:rsidR="00432AF9" w:rsidRPr="00163271" w:rsidRDefault="00432AF9" w:rsidP="00FE0F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DCD842D" w14:textId="77777777" w:rsidR="00432AF9" w:rsidRPr="0051782D" w:rsidRDefault="00432AF9" w:rsidP="00FE0F47">
            <w:pPr>
              <w:shd w:val="solid" w:color="FFFFFF" w:fill="FFFFFF"/>
              <w:spacing w:before="0" w:after="48" w:line="240" w:lineRule="atLeast"/>
              <w:rPr>
                <w:sz w:val="22"/>
                <w:szCs w:val="22"/>
                <w:lang w:val="en-US"/>
              </w:rPr>
            </w:pPr>
          </w:p>
        </w:tc>
      </w:tr>
      <w:tr w:rsidR="00432AF9" w14:paraId="5A3B3BCD" w14:textId="77777777" w:rsidTr="00FE0F47">
        <w:trPr>
          <w:cantSplit/>
        </w:trPr>
        <w:tc>
          <w:tcPr>
            <w:tcW w:w="6487" w:type="dxa"/>
            <w:tcBorders>
              <w:top w:val="single" w:sz="12" w:space="0" w:color="auto"/>
            </w:tcBorders>
          </w:tcPr>
          <w:p w14:paraId="37A3F2D3" w14:textId="77777777" w:rsidR="00432AF9" w:rsidRPr="0051782D" w:rsidRDefault="00432AF9" w:rsidP="00FE0F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7A75A2D" w14:textId="77777777" w:rsidR="00432AF9" w:rsidRPr="00710D66" w:rsidRDefault="00432AF9" w:rsidP="00FE0F47">
            <w:pPr>
              <w:shd w:val="solid" w:color="FFFFFF" w:fill="FFFFFF"/>
              <w:spacing w:before="0" w:after="48" w:line="240" w:lineRule="atLeast"/>
              <w:rPr>
                <w:lang w:val="en-US"/>
              </w:rPr>
            </w:pPr>
          </w:p>
        </w:tc>
      </w:tr>
      <w:tr w:rsidR="00432AF9" w14:paraId="1054B2D6" w14:textId="77777777" w:rsidTr="00FE0F47">
        <w:trPr>
          <w:cantSplit/>
        </w:trPr>
        <w:tc>
          <w:tcPr>
            <w:tcW w:w="6487" w:type="dxa"/>
            <w:vMerge w:val="restart"/>
          </w:tcPr>
          <w:p w14:paraId="0927D18F" w14:textId="124E553F" w:rsidR="00432AF9" w:rsidRPr="004216E6" w:rsidRDefault="00432AF9" w:rsidP="00FE0F47">
            <w:pPr>
              <w:shd w:val="solid" w:color="FFFFFF" w:fill="FFFFFF"/>
              <w:tabs>
                <w:tab w:val="clear" w:pos="1134"/>
                <w:tab w:val="left" w:pos="794"/>
                <w:tab w:val="left" w:pos="1191"/>
                <w:tab w:val="left" w:pos="1313"/>
                <w:tab w:val="left" w:pos="1588"/>
                <w:tab w:val="left" w:pos="1985"/>
              </w:tabs>
              <w:ind w:left="1134" w:hanging="1138"/>
              <w:rPr>
                <w:rFonts w:ascii="Verdana" w:hAnsi="Verdana" w:cs="Times New Roman Bold"/>
                <w:bCs/>
                <w:sz w:val="22"/>
                <w:szCs w:val="22"/>
              </w:rPr>
            </w:pPr>
            <w:bookmarkStart w:id="10" w:name="recibido"/>
            <w:bookmarkStart w:id="11" w:name="dnum" w:colFirst="1" w:colLast="1"/>
            <w:bookmarkEnd w:id="10"/>
            <w:r w:rsidRPr="004216E6">
              <w:rPr>
                <w:rFonts w:ascii="Verdana" w:hAnsi="Verdana" w:cs="Times New Roman Bold"/>
                <w:bCs/>
                <w:sz w:val="22"/>
                <w:szCs w:val="22"/>
              </w:rPr>
              <w:t>Source:</w:t>
            </w:r>
            <w:r>
              <w:rPr>
                <w:rFonts w:ascii="Verdana" w:hAnsi="Verdana" w:cs="Times New Roman Bold"/>
                <w:bCs/>
                <w:sz w:val="22"/>
                <w:szCs w:val="22"/>
              </w:rPr>
              <w:tab/>
              <w:t xml:space="preserve">Document </w:t>
            </w:r>
            <w:hyperlink r:id="rId8" w:history="1">
              <w:r w:rsidRPr="00502C60">
                <w:rPr>
                  <w:rStyle w:val="Hyperlink"/>
                  <w:rFonts w:ascii="Verdana" w:hAnsi="Verdana" w:cs="Times New Roman Bold"/>
                  <w:bCs/>
                  <w:sz w:val="22"/>
                  <w:szCs w:val="22"/>
                </w:rPr>
                <w:t>5B/</w:t>
              </w:r>
            </w:hyperlink>
            <w:r w:rsidR="008C0F5A">
              <w:rPr>
                <w:rStyle w:val="Hyperlink"/>
                <w:rFonts w:ascii="Verdana" w:hAnsi="Verdana" w:cs="Times New Roman Bold"/>
                <w:bCs/>
                <w:sz w:val="22"/>
                <w:szCs w:val="22"/>
              </w:rPr>
              <w:t>34</w:t>
            </w:r>
            <w:r w:rsidR="00001A04">
              <w:rPr>
                <w:rStyle w:val="Hyperlink"/>
                <w:rFonts w:ascii="Verdana" w:hAnsi="Verdana" w:cs="Times New Roman Bold"/>
                <w:bCs/>
                <w:sz w:val="22"/>
                <w:szCs w:val="22"/>
              </w:rPr>
              <w:t>, 24 June 2020</w:t>
            </w:r>
          </w:p>
          <w:p w14:paraId="579F079B" w14:textId="77777777" w:rsidR="00432AF9" w:rsidRPr="004216E6" w:rsidRDefault="00432AF9" w:rsidP="00FE0F47">
            <w:pPr>
              <w:tabs>
                <w:tab w:val="clear" w:pos="1134"/>
                <w:tab w:val="left" w:pos="1313"/>
              </w:tabs>
              <w:overflowPunct/>
              <w:autoSpaceDE/>
              <w:autoSpaceDN/>
              <w:adjustRightInd/>
              <w:ind w:left="1134" w:right="142"/>
              <w:textAlignment w:val="auto"/>
              <w:rPr>
                <w:rFonts w:ascii="Verdana" w:hAnsi="Verdana" w:cs="Times New Roman Bold"/>
                <w:bCs/>
                <w:sz w:val="22"/>
                <w:szCs w:val="22"/>
              </w:rPr>
            </w:pPr>
            <w:r w:rsidRPr="004216E6">
              <w:rPr>
                <w:rFonts w:ascii="Verdana" w:hAnsi="Verdana" w:cs="Times New Roman Bold"/>
                <w:bCs/>
                <w:sz w:val="22"/>
                <w:szCs w:val="22"/>
              </w:rPr>
              <w:t>Reference:</w:t>
            </w:r>
            <w:r>
              <w:rPr>
                <w:rFonts w:ascii="Verdana" w:hAnsi="Verdana" w:cs="Times New Roman Bold"/>
                <w:bCs/>
                <w:sz w:val="22"/>
                <w:szCs w:val="22"/>
              </w:rPr>
              <w:t xml:space="preserve"> Document </w:t>
            </w:r>
            <w:hyperlink r:id="rId9" w:history="1">
              <w:r w:rsidRPr="00047C64">
                <w:rPr>
                  <w:rStyle w:val="Hyperlink"/>
                  <w:rFonts w:ascii="Verdana" w:hAnsi="Verdana" w:cs="Times New Roman Bold"/>
                  <w:bCs/>
                  <w:sz w:val="22"/>
                  <w:szCs w:val="22"/>
                </w:rPr>
                <w:t>5B/584</w:t>
              </w:r>
            </w:hyperlink>
            <w:r w:rsidRPr="004216E6">
              <w:rPr>
                <w:rFonts w:ascii="Verdana" w:hAnsi="Verdana" w:cs="Times New Roman Bold"/>
                <w:bCs/>
                <w:sz w:val="22"/>
                <w:szCs w:val="22"/>
              </w:rPr>
              <w:t xml:space="preserve"> Reply Liaison from IEC</w:t>
            </w:r>
          </w:p>
          <w:p w14:paraId="0AF3A90B"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IEC 60945 </w:t>
            </w:r>
          </w:p>
          <w:p w14:paraId="40A8B568" w14:textId="77777777" w:rsidR="00432AF9" w:rsidRPr="004216E6" w:rsidRDefault="00432AF9" w:rsidP="00FE0F47">
            <w:pPr>
              <w:tabs>
                <w:tab w:val="clear" w:pos="1134"/>
                <w:tab w:val="left" w:pos="1167"/>
                <w:tab w:val="left" w:pos="1313"/>
              </w:tabs>
              <w:overflowPunct/>
              <w:autoSpaceDE/>
              <w:autoSpaceDN/>
              <w:adjustRightInd/>
              <w:spacing w:before="0"/>
              <w:ind w:left="1134" w:right="144"/>
              <w:textAlignment w:val="auto"/>
              <w:rPr>
                <w:rFonts w:ascii="Verdana" w:hAnsi="Verdana" w:cs="Times New Roman Bold"/>
                <w:bCs/>
                <w:sz w:val="22"/>
                <w:szCs w:val="22"/>
              </w:rPr>
            </w:pPr>
            <w:r w:rsidRPr="004216E6">
              <w:rPr>
                <w:rFonts w:ascii="Verdana" w:hAnsi="Verdana" w:cs="Times New Roman Bold"/>
                <w:bCs/>
                <w:sz w:val="22"/>
                <w:szCs w:val="22"/>
              </w:rPr>
              <w:t xml:space="preserve">CIS/F/789/INF Liaison from ITU-R </w:t>
            </w:r>
          </w:p>
          <w:p w14:paraId="23442948" w14:textId="77777777" w:rsidR="00432AF9" w:rsidRPr="004216E6" w:rsidRDefault="00432AF9" w:rsidP="00FE0F47">
            <w:pPr>
              <w:shd w:val="solid" w:color="FFFFFF" w:fill="FFFFFF"/>
              <w:tabs>
                <w:tab w:val="clear" w:pos="1134"/>
                <w:tab w:val="left" w:pos="1313"/>
                <w:tab w:val="left" w:pos="1588"/>
                <w:tab w:val="left" w:pos="1985"/>
              </w:tabs>
              <w:spacing w:before="0"/>
              <w:ind w:left="1134" w:hanging="1138"/>
              <w:rPr>
                <w:rFonts w:ascii="Verdana" w:hAnsi="Verdana" w:cs="Times New Roman Bold"/>
                <w:bCs/>
                <w:sz w:val="22"/>
                <w:szCs w:val="22"/>
              </w:rPr>
            </w:pPr>
            <w:r>
              <w:rPr>
                <w:rFonts w:ascii="Verdana" w:hAnsi="Verdana" w:cs="Times New Roman Bold"/>
                <w:bCs/>
                <w:sz w:val="22"/>
                <w:szCs w:val="22"/>
              </w:rPr>
              <w:tab/>
            </w:r>
            <w:r w:rsidRPr="004216E6">
              <w:rPr>
                <w:rFonts w:ascii="Verdana" w:hAnsi="Verdana" w:cs="Times New Roman Bold"/>
                <w:bCs/>
                <w:sz w:val="22"/>
                <w:szCs w:val="22"/>
              </w:rPr>
              <w:t xml:space="preserve">IEC Guide 107 EMC </w:t>
            </w:r>
          </w:p>
          <w:p w14:paraId="08F0621C" w14:textId="77777777" w:rsidR="00432AF9" w:rsidRPr="00982084" w:rsidRDefault="00432AF9" w:rsidP="00FE0F47">
            <w:pPr>
              <w:shd w:val="solid" w:color="FFFFFF" w:fill="FFFFFF"/>
              <w:tabs>
                <w:tab w:val="clear" w:pos="1134"/>
                <w:tab w:val="left" w:pos="1140"/>
              </w:tabs>
              <w:overflowPunct/>
              <w:autoSpaceDE/>
              <w:autoSpaceDN/>
              <w:adjustRightInd/>
              <w:ind w:right="142"/>
              <w:textAlignment w:val="auto"/>
              <w:rPr>
                <w:rFonts w:ascii="Verdana" w:hAnsi="Verdana"/>
                <w:sz w:val="20"/>
              </w:rPr>
            </w:pPr>
            <w:r w:rsidRPr="004216E6">
              <w:rPr>
                <w:rFonts w:ascii="Verdana" w:hAnsi="Verdana" w:cs="Times New Roman Bold"/>
                <w:bCs/>
                <w:sz w:val="22"/>
                <w:szCs w:val="22"/>
              </w:rPr>
              <w:t>Subject:</w:t>
            </w:r>
            <w:r>
              <w:rPr>
                <w:rFonts w:ascii="Verdana" w:hAnsi="Verdana" w:cs="Times New Roman Bold"/>
                <w:bCs/>
                <w:sz w:val="22"/>
                <w:szCs w:val="22"/>
              </w:rPr>
              <w:tab/>
            </w:r>
            <w:r w:rsidRPr="004216E6">
              <w:rPr>
                <w:rFonts w:ascii="Verdana" w:hAnsi="Verdana" w:cs="Times New Roman Bold"/>
                <w:bCs/>
                <w:sz w:val="22"/>
                <w:szCs w:val="22"/>
              </w:rPr>
              <w:t>EMI Effects of LED lighting systems on ships</w:t>
            </w:r>
          </w:p>
        </w:tc>
        <w:tc>
          <w:tcPr>
            <w:tcW w:w="3402" w:type="dxa"/>
          </w:tcPr>
          <w:p w14:paraId="08F0936F" w14:textId="304FB281" w:rsidR="00432AF9" w:rsidRPr="00D8032B" w:rsidRDefault="00432AF9" w:rsidP="00FE0F47">
            <w:pPr>
              <w:shd w:val="solid" w:color="FFFFFF" w:fill="FFFFFF"/>
              <w:spacing w:before="0" w:line="240" w:lineRule="atLeast"/>
              <w:rPr>
                <w:rFonts w:ascii="Verdana" w:hAnsi="Verdana"/>
                <w:sz w:val="20"/>
                <w:lang w:eastAsia="zh-CN"/>
              </w:rPr>
            </w:pPr>
            <w:r w:rsidRPr="00916D04">
              <w:rPr>
                <w:rFonts w:ascii="Verdana" w:hAnsi="Verdana"/>
                <w:b/>
                <w:sz w:val="20"/>
                <w:lang w:eastAsia="zh-CN"/>
              </w:rPr>
              <w:t>Document 5B/</w:t>
            </w:r>
            <w:r w:rsidR="008C0F5A">
              <w:rPr>
                <w:rFonts w:ascii="Verdana" w:hAnsi="Verdana"/>
                <w:b/>
                <w:sz w:val="20"/>
                <w:lang w:eastAsia="zh-CN"/>
              </w:rPr>
              <w:t>XX</w:t>
            </w:r>
            <w:r w:rsidRPr="00916D04">
              <w:rPr>
                <w:rFonts w:ascii="Verdana" w:hAnsi="Verdana"/>
                <w:b/>
                <w:sz w:val="20"/>
                <w:lang w:eastAsia="zh-CN"/>
              </w:rPr>
              <w:t>-E</w:t>
            </w:r>
          </w:p>
        </w:tc>
      </w:tr>
      <w:tr w:rsidR="00432AF9" w14:paraId="5DA668A2" w14:textId="77777777" w:rsidTr="00FE0F47">
        <w:trPr>
          <w:cantSplit/>
        </w:trPr>
        <w:tc>
          <w:tcPr>
            <w:tcW w:w="6487" w:type="dxa"/>
            <w:vMerge/>
          </w:tcPr>
          <w:p w14:paraId="1C5D8759" w14:textId="77777777" w:rsidR="00432AF9" w:rsidRDefault="00432AF9" w:rsidP="00FE0F47">
            <w:pPr>
              <w:spacing w:before="60"/>
              <w:jc w:val="center"/>
              <w:rPr>
                <w:b/>
                <w:smallCaps/>
                <w:sz w:val="32"/>
                <w:lang w:eastAsia="zh-CN"/>
              </w:rPr>
            </w:pPr>
            <w:bookmarkStart w:id="12" w:name="ddate" w:colFirst="1" w:colLast="1"/>
            <w:bookmarkEnd w:id="11"/>
          </w:p>
        </w:tc>
        <w:tc>
          <w:tcPr>
            <w:tcW w:w="3402" w:type="dxa"/>
          </w:tcPr>
          <w:p w14:paraId="4B1E1F5F" w14:textId="5DAFA41B" w:rsidR="00432AF9" w:rsidRPr="00D8032B" w:rsidRDefault="00432AF9" w:rsidP="00FE0F47">
            <w:pPr>
              <w:shd w:val="solid" w:color="FFFFFF" w:fill="FFFFFF"/>
              <w:spacing w:before="0" w:line="240" w:lineRule="atLeast"/>
              <w:rPr>
                <w:rFonts w:ascii="Verdana" w:hAnsi="Verdana"/>
                <w:sz w:val="20"/>
                <w:lang w:eastAsia="zh-CN"/>
              </w:rPr>
            </w:pPr>
            <w:del w:id="13" w:author="Ross Norsworthy" w:date="2020-10-07T13:19:00Z">
              <w:r w:rsidDel="00D40CAB">
                <w:rPr>
                  <w:rFonts w:ascii="Verdana" w:hAnsi="Verdana"/>
                  <w:b/>
                  <w:sz w:val="20"/>
                  <w:lang w:eastAsia="zh-CN"/>
                </w:rPr>
                <w:delText>2</w:delText>
              </w:r>
              <w:r w:rsidR="00B83990" w:rsidDel="00D40CAB">
                <w:rPr>
                  <w:rFonts w:ascii="Verdana" w:hAnsi="Verdana"/>
                  <w:b/>
                  <w:sz w:val="20"/>
                  <w:lang w:eastAsia="zh-CN"/>
                </w:rPr>
                <w:delText>4</w:delText>
              </w:r>
              <w:r w:rsidDel="00D40CAB">
                <w:rPr>
                  <w:rFonts w:ascii="Verdana" w:hAnsi="Verdana"/>
                  <w:b/>
                  <w:sz w:val="20"/>
                  <w:lang w:eastAsia="zh-CN"/>
                </w:rPr>
                <w:delText xml:space="preserve"> </w:delText>
              </w:r>
            </w:del>
            <w:ins w:id="14" w:author="Ross Norsworthy" w:date="2020-10-07T13:19:00Z">
              <w:r w:rsidR="00D40CAB">
                <w:rPr>
                  <w:rFonts w:ascii="Verdana" w:hAnsi="Verdana"/>
                  <w:b/>
                  <w:sz w:val="20"/>
                  <w:lang w:eastAsia="zh-CN"/>
                </w:rPr>
                <w:t>7</w:t>
              </w:r>
              <w:r w:rsidR="00D40CAB">
                <w:rPr>
                  <w:rFonts w:ascii="Verdana" w:hAnsi="Verdana"/>
                  <w:b/>
                  <w:sz w:val="20"/>
                  <w:lang w:eastAsia="zh-CN"/>
                </w:rPr>
                <w:t xml:space="preserve"> </w:t>
              </w:r>
            </w:ins>
            <w:del w:id="15" w:author="Ross Norsworthy" w:date="2020-10-07T13:20:00Z">
              <w:r w:rsidR="006456F1" w:rsidDel="00D40CAB">
                <w:rPr>
                  <w:rFonts w:ascii="Verdana" w:hAnsi="Verdana"/>
                  <w:b/>
                  <w:sz w:val="20"/>
                  <w:lang w:eastAsia="zh-CN"/>
                </w:rPr>
                <w:delText>September</w:delText>
              </w:r>
              <w:r w:rsidRPr="008A123B" w:rsidDel="00D40CAB">
                <w:rPr>
                  <w:rFonts w:ascii="Verdana" w:hAnsi="Verdana"/>
                  <w:b/>
                  <w:sz w:val="20"/>
                  <w:lang w:eastAsia="zh-CN"/>
                </w:rPr>
                <w:delText xml:space="preserve"> </w:delText>
              </w:r>
            </w:del>
            <w:ins w:id="16" w:author="Ross Norsworthy" w:date="2020-10-07T13:20:00Z">
              <w:r w:rsidR="00D40CAB">
                <w:rPr>
                  <w:rFonts w:ascii="Verdana" w:hAnsi="Verdana"/>
                  <w:b/>
                  <w:sz w:val="20"/>
                  <w:lang w:eastAsia="zh-CN"/>
                </w:rPr>
                <w:t>October</w:t>
              </w:r>
              <w:r w:rsidR="00D40CAB" w:rsidRPr="008A123B">
                <w:rPr>
                  <w:rFonts w:ascii="Verdana" w:hAnsi="Verdana"/>
                  <w:b/>
                  <w:sz w:val="20"/>
                  <w:lang w:eastAsia="zh-CN"/>
                </w:rPr>
                <w:t xml:space="preserve"> </w:t>
              </w:r>
            </w:ins>
            <w:r w:rsidRPr="008A123B">
              <w:rPr>
                <w:rFonts w:ascii="Verdana" w:hAnsi="Verdana"/>
                <w:b/>
                <w:sz w:val="20"/>
                <w:lang w:eastAsia="zh-CN"/>
              </w:rPr>
              <w:t>2020</w:t>
            </w:r>
          </w:p>
        </w:tc>
      </w:tr>
      <w:tr w:rsidR="00432AF9" w14:paraId="1E3933BA" w14:textId="77777777" w:rsidTr="00FE0F47">
        <w:trPr>
          <w:cantSplit/>
        </w:trPr>
        <w:tc>
          <w:tcPr>
            <w:tcW w:w="6487" w:type="dxa"/>
            <w:vMerge/>
          </w:tcPr>
          <w:p w14:paraId="540908FC" w14:textId="77777777" w:rsidR="00432AF9" w:rsidRDefault="00432AF9" w:rsidP="00FE0F47">
            <w:pPr>
              <w:spacing w:before="60"/>
              <w:jc w:val="center"/>
              <w:rPr>
                <w:b/>
                <w:smallCaps/>
                <w:sz w:val="32"/>
                <w:lang w:eastAsia="zh-CN"/>
              </w:rPr>
            </w:pPr>
            <w:bookmarkStart w:id="17" w:name="dorlang" w:colFirst="1" w:colLast="1"/>
            <w:bookmarkEnd w:id="12"/>
          </w:p>
        </w:tc>
        <w:tc>
          <w:tcPr>
            <w:tcW w:w="3402" w:type="dxa"/>
          </w:tcPr>
          <w:p w14:paraId="79AA883B" w14:textId="77777777" w:rsidR="00432AF9" w:rsidRPr="00315546" w:rsidRDefault="00432AF9" w:rsidP="00FE0F47">
            <w:pPr>
              <w:shd w:val="solid" w:color="FFFFFF" w:fill="FFFFFF"/>
              <w:spacing w:before="0" w:line="240" w:lineRule="atLeast"/>
              <w:rPr>
                <w:rFonts w:ascii="Verdana" w:eastAsia="SimSun" w:hAnsi="Verdana"/>
                <w:sz w:val="20"/>
                <w:lang w:eastAsia="zh-CN"/>
              </w:rPr>
            </w:pPr>
            <w:r w:rsidRPr="00916D04">
              <w:rPr>
                <w:rFonts w:ascii="Verdana" w:eastAsia="SimSun" w:hAnsi="Verdana"/>
                <w:b/>
                <w:sz w:val="20"/>
                <w:lang w:eastAsia="zh-CN"/>
              </w:rPr>
              <w:t>English only</w:t>
            </w:r>
          </w:p>
        </w:tc>
      </w:tr>
      <w:tr w:rsidR="00432AF9" w14:paraId="00A4163E" w14:textId="77777777" w:rsidTr="00FE0F47">
        <w:trPr>
          <w:cantSplit/>
        </w:trPr>
        <w:tc>
          <w:tcPr>
            <w:tcW w:w="9889" w:type="dxa"/>
            <w:gridSpan w:val="2"/>
          </w:tcPr>
          <w:p w14:paraId="13821674" w14:textId="77777777" w:rsidR="00432AF9" w:rsidRDefault="00432AF9" w:rsidP="00FE0F47">
            <w:pPr>
              <w:pStyle w:val="Source"/>
              <w:spacing w:before="600"/>
              <w:rPr>
                <w:lang w:eastAsia="zh-CN"/>
              </w:rPr>
            </w:pPr>
            <w:bookmarkStart w:id="18" w:name="dsource" w:colFirst="0" w:colLast="0"/>
            <w:bookmarkEnd w:id="17"/>
            <w:r w:rsidRPr="00916D04">
              <w:rPr>
                <w:lang w:eastAsia="zh-CN"/>
              </w:rPr>
              <w:t>United States of America</w:t>
            </w:r>
          </w:p>
        </w:tc>
      </w:tr>
      <w:tr w:rsidR="00432AF9" w14:paraId="45A6141A" w14:textId="77777777" w:rsidTr="00FE0F47">
        <w:trPr>
          <w:cantSplit/>
        </w:trPr>
        <w:tc>
          <w:tcPr>
            <w:tcW w:w="9889" w:type="dxa"/>
            <w:gridSpan w:val="2"/>
          </w:tcPr>
          <w:p w14:paraId="31F6018C" w14:textId="77777777" w:rsidR="00432AF9" w:rsidRDefault="00432AF9" w:rsidP="00FE0F47">
            <w:pPr>
              <w:pStyle w:val="Title1"/>
              <w:rPr>
                <w:lang w:eastAsia="zh-CN"/>
              </w:rPr>
            </w:pPr>
            <w:bookmarkStart w:id="19" w:name="drec" w:colFirst="0" w:colLast="0"/>
            <w:bookmarkEnd w:id="18"/>
            <w:r>
              <w:rPr>
                <w:bCs/>
                <w:sz w:val="32"/>
                <w:szCs w:val="32"/>
                <w:lang w:val="en-US"/>
              </w:rPr>
              <w:t>Working document toward a p</w:t>
            </w:r>
            <w:r w:rsidRPr="00FE1B96">
              <w:rPr>
                <w:bCs/>
                <w:sz w:val="32"/>
                <w:szCs w:val="32"/>
                <w:lang w:val="en-US"/>
              </w:rPr>
              <w:t xml:space="preserve">reliminary </w:t>
            </w:r>
            <w:r>
              <w:rPr>
                <w:bCs/>
                <w:sz w:val="32"/>
                <w:szCs w:val="32"/>
                <w:lang w:val="en-US"/>
              </w:rPr>
              <w:t>d</w:t>
            </w:r>
            <w:r w:rsidRPr="00FE1B96">
              <w:rPr>
                <w:bCs/>
                <w:sz w:val="32"/>
                <w:szCs w:val="32"/>
                <w:lang w:val="en-US"/>
              </w:rPr>
              <w:t xml:space="preserve">raft </w:t>
            </w:r>
            <w:r>
              <w:rPr>
                <w:bCs/>
                <w:sz w:val="32"/>
                <w:szCs w:val="32"/>
                <w:lang w:val="en-US"/>
              </w:rPr>
              <w:t>n</w:t>
            </w:r>
            <w:r w:rsidRPr="00FE1B96">
              <w:rPr>
                <w:bCs/>
                <w:sz w:val="32"/>
                <w:szCs w:val="32"/>
                <w:lang w:val="en-US"/>
              </w:rPr>
              <w:t>ew Report ITU-R M.[LED-EMI]</w:t>
            </w:r>
          </w:p>
        </w:tc>
      </w:tr>
      <w:tr w:rsidR="00432AF9" w14:paraId="26A392CB" w14:textId="77777777" w:rsidTr="00FE0F47">
        <w:trPr>
          <w:cantSplit/>
        </w:trPr>
        <w:tc>
          <w:tcPr>
            <w:tcW w:w="9889" w:type="dxa"/>
            <w:gridSpan w:val="2"/>
          </w:tcPr>
          <w:p w14:paraId="0F5E104A" w14:textId="77777777" w:rsidR="00432AF9" w:rsidRDefault="00432AF9" w:rsidP="00FE0F47">
            <w:pPr>
              <w:pStyle w:val="Title4"/>
              <w:rPr>
                <w:lang w:eastAsia="zh-CN"/>
              </w:rPr>
            </w:pPr>
            <w:bookmarkStart w:id="20" w:name="dtitle1" w:colFirst="0" w:colLast="0"/>
            <w:bookmarkEnd w:id="19"/>
            <w:r>
              <w:rPr>
                <w:lang w:val="en-US"/>
              </w:rPr>
              <w:t>EMI Preventive Requirements</w:t>
            </w:r>
            <w:r w:rsidRPr="00FE1B96">
              <w:rPr>
                <w:lang w:val="en-US"/>
              </w:rPr>
              <w:t xml:space="preserve"> for the Protection of VHF GMDSS</w:t>
            </w:r>
            <w:r>
              <w:rPr>
                <w:lang w:val="en-US"/>
              </w:rPr>
              <w:t>,</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w:t>
            </w:r>
            <w:r>
              <w:rPr>
                <w:lang w:val="en-US"/>
              </w:rPr>
              <w:br/>
            </w:r>
            <w:r w:rsidRPr="00FE1B96">
              <w:rPr>
                <w:lang w:val="en-US"/>
              </w:rPr>
              <w:t>On-Board Marine Vessels</w:t>
            </w:r>
          </w:p>
        </w:tc>
      </w:tr>
    </w:tbl>
    <w:bookmarkEnd w:id="20"/>
    <w:p w14:paraId="396A5703" w14:textId="77777777" w:rsidR="001A22EA" w:rsidRDefault="001A22EA" w:rsidP="001A22EA">
      <w:pPr>
        <w:pStyle w:val="Heading1"/>
        <w:rPr>
          <w:lang w:val="en-US"/>
        </w:rPr>
      </w:pPr>
      <w:r>
        <w:rPr>
          <w:lang w:eastAsia="zh-CN"/>
        </w:rPr>
        <w:t>1</w:t>
      </w:r>
      <w:r>
        <w:rPr>
          <w:lang w:eastAsia="zh-CN"/>
        </w:rPr>
        <w:tab/>
      </w:r>
      <w:r w:rsidRPr="000F0A94">
        <w:rPr>
          <w:lang w:val="en-US"/>
        </w:rPr>
        <w:t>In</w:t>
      </w:r>
      <w:r>
        <w:rPr>
          <w:lang w:val="en-US"/>
        </w:rPr>
        <w:t>troduction</w:t>
      </w:r>
    </w:p>
    <w:p w14:paraId="64D4F4D8" w14:textId="77777777" w:rsidR="00AE1AFA" w:rsidRDefault="00AE1AFA" w:rsidP="00AE1AFA">
      <w:pPr>
        <w:rPr>
          <w:lang w:val="en-US"/>
        </w:rPr>
      </w:pPr>
      <w:r w:rsidRPr="00A14F71">
        <w:rPr>
          <w:lang w:val="en-US"/>
        </w:rPr>
        <w:t xml:space="preserve">The United States hereby submits this </w:t>
      </w:r>
      <w:r>
        <w:rPr>
          <w:lang w:val="en-US"/>
        </w:rPr>
        <w:t xml:space="preserve">important </w:t>
      </w:r>
      <w:r w:rsidRPr="00A14F71">
        <w:rPr>
          <w:lang w:val="en-US"/>
        </w:rPr>
        <w:t xml:space="preserve">information and </w:t>
      </w:r>
      <w:r>
        <w:rPr>
          <w:lang w:val="en-US"/>
        </w:rPr>
        <w:t xml:space="preserve">proposes </w:t>
      </w:r>
      <w:r w:rsidRPr="00A14F71">
        <w:rPr>
          <w:lang w:val="en-US"/>
        </w:rPr>
        <w:t xml:space="preserve">that ITU-R Working Party 5B </w:t>
      </w:r>
      <w:r>
        <w:rPr>
          <w:lang w:val="en-US"/>
        </w:rPr>
        <w:t>consider using this information as the basis of a</w:t>
      </w:r>
      <w:r w:rsidRPr="00A14F71">
        <w:rPr>
          <w:lang w:val="en-US"/>
        </w:rPr>
        <w:t xml:space="preserve"> </w:t>
      </w:r>
      <w:r>
        <w:rPr>
          <w:lang w:val="en-US"/>
        </w:rPr>
        <w:t>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a </w:t>
      </w:r>
      <w:r>
        <w:rPr>
          <w:lang w:val="en-US"/>
        </w:rPr>
        <w:t>p</w:t>
      </w:r>
      <w:r w:rsidRPr="00A14F71">
        <w:rPr>
          <w:lang w:val="en-US"/>
        </w:rPr>
        <w:t xml:space="preserve">reliminary </w:t>
      </w:r>
      <w:r>
        <w:rPr>
          <w:lang w:val="en-US"/>
        </w:rPr>
        <w:t>draft n</w:t>
      </w:r>
      <w:r w:rsidRPr="00A14F71">
        <w:rPr>
          <w:lang w:val="en-US"/>
        </w:rPr>
        <w:t xml:space="preserve">ew ITU-R Report: “EMI </w:t>
      </w:r>
      <w:r>
        <w:rPr>
          <w:lang w:val="en-US"/>
        </w:rPr>
        <w:t>preventive conditions</w:t>
      </w:r>
      <w:r w:rsidRPr="00A14F71">
        <w:rPr>
          <w:lang w:val="en-US"/>
        </w:rPr>
        <w:t xml:space="preserve"> for the protection of VHF GMDSS and AIS systems from unintended radiation from LED lighting systems on-board marine vessels.”</w:t>
      </w:r>
    </w:p>
    <w:p w14:paraId="58C1EC44" w14:textId="77777777" w:rsidR="00AE1AFA" w:rsidRDefault="00AE1AFA" w:rsidP="00AE1AFA">
      <w:pPr>
        <w:pStyle w:val="Heading1"/>
        <w:rPr>
          <w:lang w:val="en-US"/>
        </w:rPr>
      </w:pPr>
      <w:r>
        <w:rPr>
          <w:lang w:eastAsia="zh-CN"/>
        </w:rPr>
        <w:t>2</w:t>
      </w:r>
      <w:r>
        <w:rPr>
          <w:lang w:eastAsia="zh-CN"/>
        </w:rPr>
        <w:tab/>
      </w:r>
      <w:r>
        <w:rPr>
          <w:lang w:val="en-US"/>
        </w:rPr>
        <w:t>Description of the problem</w:t>
      </w:r>
    </w:p>
    <w:p w14:paraId="2291D8D4" w14:textId="77777777" w:rsidR="00AE1AFA" w:rsidRDefault="00AE1AFA" w:rsidP="00AE1AFA">
      <w:pPr>
        <w:rPr>
          <w:szCs w:val="24"/>
        </w:rPr>
      </w:pPr>
      <w:r>
        <w:rPr>
          <w:lang w:val="en-US"/>
        </w:rPr>
        <w:t>In the United States,</w:t>
      </w:r>
      <w:r>
        <w:rPr>
          <w:szCs w:val="24"/>
        </w:rPr>
        <w:t xml:space="preserve"> t</w:t>
      </w:r>
      <w:r w:rsidRPr="002934B2">
        <w:rPr>
          <w:szCs w:val="24"/>
        </w:rPr>
        <w:t>he US Coast Guard (USCG) and the Federal Communications Commission (FCC) have received reports</w:t>
      </w:r>
      <w:r w:rsidRPr="002934B2">
        <w:rPr>
          <w:rStyle w:val="FootnoteReference"/>
          <w:szCs w:val="24"/>
        </w:rPr>
        <w:footnoteReference w:id="1"/>
      </w:r>
      <w:r w:rsidRPr="002934B2">
        <w:rPr>
          <w:szCs w:val="24"/>
        </w:rPr>
        <w:t xml:space="preserve"> of electromagnetic interference (EMI) emanating from LED lighting systems on marine vessels. These reports have been primarily focused on </w:t>
      </w:r>
      <w:r>
        <w:rPr>
          <w:szCs w:val="24"/>
        </w:rPr>
        <w:t>EMI</w:t>
      </w:r>
      <w:r w:rsidRPr="002934B2">
        <w:rPr>
          <w:szCs w:val="24"/>
        </w:rPr>
        <w:t xml:space="preserve"> to the automatic</w:t>
      </w:r>
      <w:r>
        <w:rPr>
          <w:szCs w:val="24"/>
        </w:rPr>
        <w:t xml:space="preserve"> </w:t>
      </w:r>
      <w:r w:rsidRPr="002934B2">
        <w:rPr>
          <w:szCs w:val="24"/>
        </w:rPr>
        <w:t>identification system (AIS) and to VHF marine radios, both of which operate in the 156</w:t>
      </w:r>
      <w:r>
        <w:rPr>
          <w:szCs w:val="24"/>
        </w:rPr>
        <w:t>-</w:t>
      </w:r>
      <w:r w:rsidRPr="002934B2">
        <w:rPr>
          <w:szCs w:val="24"/>
        </w:rPr>
        <w:t xml:space="preserve">162 MHz band and are essential to </w:t>
      </w:r>
      <w:r>
        <w:rPr>
          <w:szCs w:val="24"/>
        </w:rPr>
        <w:t xml:space="preserve">maritime </w:t>
      </w:r>
      <w:r w:rsidRPr="002934B2">
        <w:rPr>
          <w:szCs w:val="24"/>
        </w:rPr>
        <w:t>safety</w:t>
      </w:r>
      <w:r>
        <w:rPr>
          <w:szCs w:val="24"/>
        </w:rPr>
        <w:t xml:space="preserve"> related applications</w:t>
      </w:r>
      <w:r w:rsidRPr="002934B2">
        <w:rPr>
          <w:szCs w:val="24"/>
        </w:rPr>
        <w:t xml:space="preserve">. It was found that most LED lighting systems on marine vessels cause significant desensitization of the receivers of both the AIS and the VHF marine radios, especially when the LED lamps are located </w:t>
      </w:r>
      <w:r>
        <w:rPr>
          <w:szCs w:val="24"/>
        </w:rPr>
        <w:t xml:space="preserve">in </w:t>
      </w:r>
      <w:r w:rsidRPr="002934B2">
        <w:rPr>
          <w:szCs w:val="24"/>
        </w:rPr>
        <w:t>close</w:t>
      </w:r>
      <w:r>
        <w:rPr>
          <w:szCs w:val="24"/>
        </w:rPr>
        <w:t xml:space="preserve"> proximity</w:t>
      </w:r>
      <w:r w:rsidRPr="002934B2">
        <w:rPr>
          <w:szCs w:val="24"/>
        </w:rPr>
        <w:t xml:space="preserve"> to the AIS antenna and/or the VHF radio antenna.</w:t>
      </w:r>
    </w:p>
    <w:p w14:paraId="5037F49D" w14:textId="77777777" w:rsidR="00AE1AFA" w:rsidRDefault="00AE1AFA" w:rsidP="00AE1AFA">
      <w:pPr>
        <w:pStyle w:val="Heading1"/>
        <w:rPr>
          <w:lang w:val="en-US"/>
        </w:rPr>
      </w:pPr>
      <w:r>
        <w:rPr>
          <w:szCs w:val="24"/>
        </w:rPr>
        <w:t>3</w:t>
      </w:r>
      <w:r>
        <w:rPr>
          <w:szCs w:val="24"/>
        </w:rPr>
        <w:tab/>
      </w:r>
      <w:r>
        <w:rPr>
          <w:lang w:val="en-US"/>
        </w:rPr>
        <w:t>Purpose of this document</w:t>
      </w:r>
    </w:p>
    <w:p w14:paraId="0DAFFC56" w14:textId="77777777" w:rsidR="00AE1AFA" w:rsidRPr="002934B2" w:rsidRDefault="00AE1AFA" w:rsidP="00AE1AFA">
      <w:r w:rsidRPr="002934B2">
        <w:t xml:space="preserve">The purpose of this document </w:t>
      </w:r>
      <w:r>
        <w:t>is to</w:t>
      </w:r>
      <w:r w:rsidRPr="002934B2">
        <w:t xml:space="preserve">: </w:t>
      </w:r>
    </w:p>
    <w:p w14:paraId="337025CB" w14:textId="77777777" w:rsidR="00AE1AFA" w:rsidRDefault="00AE1AFA" w:rsidP="00AE1AFA">
      <w:pPr>
        <w:pStyle w:val="enumlev1"/>
      </w:pPr>
      <w:r>
        <w:lastRenderedPageBreak/>
        <w:t>•</w:t>
      </w:r>
      <w:r>
        <w:tab/>
        <w:t xml:space="preserve">Identify and </w:t>
      </w:r>
      <w:r w:rsidRPr="002934B2">
        <w:t>describe the problem EMI emanating from LED lighting systems on marine vessels</w:t>
      </w:r>
      <w:r>
        <w:t>.</w:t>
      </w:r>
    </w:p>
    <w:p w14:paraId="70669936" w14:textId="77777777" w:rsidR="00AE1AFA" w:rsidRPr="002934B2" w:rsidRDefault="00AE1AFA" w:rsidP="00AE1AFA">
      <w:pPr>
        <w:pStyle w:val="enumlev1"/>
      </w:pPr>
      <w:r>
        <w:t>•</w:t>
      </w:r>
      <w:r>
        <w:tab/>
        <w:t xml:space="preserve">Assess the problem in terms of the potential performance degradation of safety related shipborne radiocommunications and radio-navigation equipment that are mandatory carriage requirements under SOLAS IV and SOLAS V (Chapters 4 and 5 of the safety of life at sea (SOLAS)) convention administered by the international maritime organization (IMO).  </w:t>
      </w:r>
    </w:p>
    <w:p w14:paraId="2B109CDD" w14:textId="77777777" w:rsidR="00AE1AFA" w:rsidRPr="002934B2" w:rsidRDefault="00AE1AFA" w:rsidP="00AE1AFA">
      <w:pPr>
        <w:pStyle w:val="enumlev1"/>
      </w:pPr>
      <w:r>
        <w:t>•</w:t>
      </w:r>
      <w:r>
        <w:tab/>
        <w:t>Q</w:t>
      </w:r>
      <w:r w:rsidRPr="002934B2">
        <w:t>uantify the intensity of this problem in technical terms</w:t>
      </w:r>
      <w:r>
        <w:t>.</w:t>
      </w:r>
    </w:p>
    <w:p w14:paraId="375E81A8"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3FA0ECC9"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w:t>
      </w:r>
      <w:r>
        <w:t xml:space="preserve">to the </w:t>
      </w:r>
      <w:r w:rsidRPr="002934B2">
        <w:t>problem and</w:t>
      </w:r>
      <w:r>
        <w:t xml:space="preserve"> coordinate with relevant standards groups.</w:t>
      </w:r>
    </w:p>
    <w:p w14:paraId="1BA8C44C" w14:textId="77777777" w:rsidR="00AE1AFA"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47F52F4" w14:textId="77777777" w:rsidR="00AE1AFA" w:rsidRDefault="00AE1AFA" w:rsidP="00AE1AFA">
      <w:pPr>
        <w:pStyle w:val="Heading1"/>
      </w:pPr>
      <w:r>
        <w:rPr>
          <w:lang w:val="nb-NO" w:eastAsia="zh-CN"/>
        </w:rPr>
        <w:t>4</w:t>
      </w:r>
      <w:r>
        <w:rPr>
          <w:lang w:val="nb-NO" w:eastAsia="zh-CN"/>
        </w:rPr>
        <w:tab/>
      </w:r>
      <w:r>
        <w:t>Proposal</w:t>
      </w:r>
    </w:p>
    <w:p w14:paraId="139E2F16" w14:textId="77777777" w:rsidR="00AE1AFA" w:rsidRDefault="00AE1AFA" w:rsidP="00AE1AFA">
      <w:pPr>
        <w:rPr>
          <w:lang w:val="en-US"/>
        </w:rPr>
      </w:pPr>
      <w:r w:rsidRPr="00A14F71">
        <w:rPr>
          <w:lang w:val="en-US"/>
        </w:rPr>
        <w:t xml:space="preserve">The United States </w:t>
      </w:r>
      <w:r>
        <w:rPr>
          <w:lang w:val="en-US"/>
        </w:rPr>
        <w:t xml:space="preserve">proposes </w:t>
      </w:r>
      <w:r w:rsidRPr="00A14F71">
        <w:rPr>
          <w:lang w:val="en-US"/>
        </w:rPr>
        <w:t xml:space="preserve">that ITU-R Working Party 5B </w:t>
      </w:r>
      <w:r>
        <w:rPr>
          <w:lang w:val="en-US"/>
        </w:rPr>
        <w:t>consider this document in the development of “W</w:t>
      </w:r>
      <w:r w:rsidRPr="00A14F71">
        <w:rPr>
          <w:lang w:val="en-US"/>
        </w:rPr>
        <w:t xml:space="preserve">orking </w:t>
      </w:r>
      <w:r>
        <w:rPr>
          <w:lang w:val="en-US"/>
        </w:rPr>
        <w:t>d</w:t>
      </w:r>
      <w:r w:rsidRPr="00A14F71">
        <w:rPr>
          <w:lang w:val="en-US"/>
        </w:rPr>
        <w:t xml:space="preserve">ocument </w:t>
      </w:r>
      <w:r>
        <w:rPr>
          <w:lang w:val="en-US"/>
        </w:rPr>
        <w:t>t</w:t>
      </w:r>
      <w:r w:rsidRPr="00A14F71">
        <w:rPr>
          <w:lang w:val="en-US"/>
        </w:rPr>
        <w:t xml:space="preserve">oward </w:t>
      </w:r>
      <w:r>
        <w:rPr>
          <w:lang w:val="en-US"/>
        </w:rPr>
        <w:t>p</w:t>
      </w:r>
      <w:r w:rsidRPr="00A14F71">
        <w:rPr>
          <w:lang w:val="en-US"/>
        </w:rPr>
        <w:t xml:space="preserve">reliminary </w:t>
      </w:r>
      <w:r>
        <w:rPr>
          <w:lang w:val="en-US"/>
        </w:rPr>
        <w:t>draft ne</w:t>
      </w:r>
      <w:r w:rsidRPr="00A14F71">
        <w:rPr>
          <w:lang w:val="en-US"/>
        </w:rPr>
        <w:t xml:space="preserve">w </w:t>
      </w:r>
      <w:r>
        <w:rPr>
          <w:lang w:val="en-US"/>
        </w:rPr>
        <w:t xml:space="preserve">Report </w:t>
      </w:r>
      <w:r w:rsidRPr="00A14F71">
        <w:rPr>
          <w:lang w:val="en-US"/>
        </w:rPr>
        <w:t xml:space="preserve">ITU-R </w:t>
      </w:r>
      <w:r>
        <w:rPr>
          <w:lang w:val="en-US"/>
        </w:rPr>
        <w:t>M.[LED-EMI]</w:t>
      </w:r>
      <w:r w:rsidRPr="00A14F71">
        <w:rPr>
          <w:lang w:val="en-US"/>
        </w:rPr>
        <w:t xml:space="preserve">: </w:t>
      </w:r>
      <w:r>
        <w:rPr>
          <w:lang w:val="en-US"/>
        </w:rPr>
        <w:t>E</w:t>
      </w:r>
      <w:r w:rsidRPr="00A14F71">
        <w:rPr>
          <w:lang w:val="en-US"/>
        </w:rPr>
        <w:t xml:space="preserve">MI </w:t>
      </w:r>
      <w:r>
        <w:rPr>
          <w:lang w:val="en-US"/>
        </w:rPr>
        <w:t xml:space="preserve">preventive conditions </w:t>
      </w:r>
      <w:r w:rsidRPr="00A14F71">
        <w:rPr>
          <w:lang w:val="en-US"/>
        </w:rPr>
        <w:t>for the protection of VHF GMDSS and AIS systems from unintended radiation from LED lighting systems on-board marine vessel</w:t>
      </w:r>
      <w:r>
        <w:rPr>
          <w:lang w:val="en-US"/>
        </w:rPr>
        <w:t>.</w:t>
      </w:r>
      <w:r w:rsidRPr="00A14F71">
        <w:rPr>
          <w:lang w:val="en-US"/>
        </w:rPr>
        <w:t>”</w:t>
      </w:r>
    </w:p>
    <w:p w14:paraId="36812DAB" w14:textId="77777777" w:rsidR="00AE1AFA" w:rsidRDefault="00AE1AFA" w:rsidP="00AE1AFA">
      <w:pPr>
        <w:rPr>
          <w:lang w:val="en-US"/>
        </w:rPr>
      </w:pPr>
    </w:p>
    <w:p w14:paraId="14C1C853" w14:textId="77777777" w:rsidR="00AE1AFA" w:rsidRDefault="00AE1AFA" w:rsidP="00AE1AFA">
      <w:pPr>
        <w:tabs>
          <w:tab w:val="clear" w:pos="1134"/>
          <w:tab w:val="clear" w:pos="1871"/>
          <w:tab w:val="clear" w:pos="2268"/>
        </w:tabs>
        <w:overflowPunct/>
        <w:autoSpaceDE/>
        <w:autoSpaceDN/>
        <w:adjustRightInd/>
        <w:spacing w:before="0"/>
        <w:textAlignment w:val="auto"/>
        <w:rPr>
          <w:lang w:val="nb-NO" w:eastAsia="zh-CN"/>
        </w:rPr>
      </w:pPr>
      <w:r>
        <w:rPr>
          <w:lang w:val="nb-NO" w:eastAsia="zh-CN"/>
        </w:rPr>
        <w:br w:type="page"/>
      </w:r>
    </w:p>
    <w:p w14:paraId="692ECB67" w14:textId="77777777" w:rsidR="00AE1AFA" w:rsidRPr="00FE1B96" w:rsidRDefault="00AE1AFA" w:rsidP="00AE1AFA">
      <w:pPr>
        <w:pStyle w:val="RepNo"/>
        <w:rPr>
          <w:lang w:val="en-US"/>
        </w:rPr>
      </w:pPr>
      <w:r>
        <w:rPr>
          <w:lang w:val="en-US"/>
        </w:rPr>
        <w:lastRenderedPageBreak/>
        <w:t>Working document toward a p</w:t>
      </w:r>
      <w:r w:rsidRPr="00FE1B96">
        <w:rPr>
          <w:lang w:val="en-US"/>
        </w:rPr>
        <w:t xml:space="preserve">reliminary </w:t>
      </w:r>
      <w:r>
        <w:rPr>
          <w:lang w:val="en-US"/>
        </w:rPr>
        <w:t>d</w:t>
      </w:r>
      <w:r w:rsidRPr="00FE1B96">
        <w:rPr>
          <w:lang w:val="en-US"/>
        </w:rPr>
        <w:t xml:space="preserve">raft </w:t>
      </w:r>
      <w:r>
        <w:rPr>
          <w:lang w:val="en-US"/>
        </w:rPr>
        <w:t>n</w:t>
      </w:r>
      <w:r w:rsidRPr="00FE1B96">
        <w:rPr>
          <w:lang w:val="en-US"/>
        </w:rPr>
        <w:t>ew Report ITU-R M.[LED-EMI]</w:t>
      </w:r>
    </w:p>
    <w:p w14:paraId="433E118C" w14:textId="77777777" w:rsidR="00AE1AFA" w:rsidRDefault="00AE1AFA" w:rsidP="00AE1AFA">
      <w:pPr>
        <w:pStyle w:val="Reptitle"/>
        <w:rPr>
          <w:lang w:val="en-US"/>
        </w:rPr>
      </w:pPr>
      <w:r>
        <w:rPr>
          <w:lang w:val="en-US"/>
        </w:rPr>
        <w:t>EMI Preventive Requirements</w:t>
      </w:r>
      <w:r w:rsidRPr="00FE1B96">
        <w:rPr>
          <w:lang w:val="en-US"/>
        </w:rPr>
        <w:t xml:space="preserve"> for the Protection of VHF GMDS</w:t>
      </w:r>
      <w:r>
        <w:rPr>
          <w:lang w:val="en-US"/>
        </w:rPr>
        <w:t>S,</w:t>
      </w:r>
      <w:r w:rsidRPr="00FE1B96">
        <w:rPr>
          <w:lang w:val="en-US"/>
        </w:rPr>
        <w:t xml:space="preserve"> AIS </w:t>
      </w:r>
      <w:r>
        <w:rPr>
          <w:lang w:val="en-US"/>
        </w:rPr>
        <w:t xml:space="preserve">and GNSS </w:t>
      </w:r>
      <w:r w:rsidRPr="00FE1B96">
        <w:rPr>
          <w:lang w:val="en-US"/>
        </w:rPr>
        <w:t xml:space="preserve">Systems from </w:t>
      </w:r>
      <w:r>
        <w:rPr>
          <w:lang w:val="en-US"/>
        </w:rPr>
        <w:t>Unintended Radiation</w:t>
      </w:r>
      <w:r w:rsidRPr="00FE1B96">
        <w:rPr>
          <w:lang w:val="en-US"/>
        </w:rPr>
        <w:t xml:space="preserve"> from LED Lighting Systems On-Board Marine Vessels</w:t>
      </w:r>
    </w:p>
    <w:p w14:paraId="3F340D9D" w14:textId="77777777" w:rsidR="00AE1AFA" w:rsidRPr="002934B2" w:rsidRDefault="00AE1AFA" w:rsidP="00AE1AFA">
      <w:pPr>
        <w:pStyle w:val="Heading1"/>
      </w:pPr>
      <w:r>
        <w:t>1</w:t>
      </w:r>
      <w:r>
        <w:tab/>
        <w:t>Scope</w:t>
      </w:r>
    </w:p>
    <w:p w14:paraId="4AFB0D23" w14:textId="77777777" w:rsidR="00AE1AFA" w:rsidRPr="002934B2" w:rsidRDefault="00AE1AFA" w:rsidP="00AE1AFA">
      <w:r w:rsidRPr="002934B2">
        <w:t xml:space="preserve">The purpose of this </w:t>
      </w:r>
      <w:r>
        <w:t>report</w:t>
      </w:r>
      <w:r w:rsidRPr="002934B2">
        <w:t xml:space="preserve"> </w:t>
      </w:r>
      <w:r>
        <w:t>is to</w:t>
      </w:r>
      <w:r w:rsidRPr="002934B2">
        <w:t xml:space="preserve">: </w:t>
      </w:r>
    </w:p>
    <w:p w14:paraId="1C33CE09" w14:textId="77777777" w:rsidR="00AE1AFA" w:rsidRPr="00D96ECA" w:rsidRDefault="00AE1AFA" w:rsidP="00AE1AFA">
      <w:pPr>
        <w:pStyle w:val="enumlev1"/>
      </w:pPr>
      <w:r>
        <w:t>•</w:t>
      </w:r>
      <w:r>
        <w:tab/>
        <w:t xml:space="preserve">Identify and </w:t>
      </w:r>
      <w:r w:rsidRPr="002934B2">
        <w:t>describe the problem of electromagnetic interference (EMI) emanating from LED lighting systems on marine vessels</w:t>
      </w:r>
      <w:r>
        <w:t xml:space="preserve"> and the effects of EMI on maritime safety-related systems.  </w:t>
      </w:r>
    </w:p>
    <w:p w14:paraId="0A73EC57" w14:textId="77777777" w:rsidR="00AE1AFA" w:rsidRPr="002934B2" w:rsidRDefault="00AE1AFA" w:rsidP="00AE1AFA">
      <w:pPr>
        <w:pStyle w:val="enumlev1"/>
      </w:pPr>
      <w:r>
        <w:t>•</w:t>
      </w:r>
      <w:r>
        <w:tab/>
        <w:t>Q</w:t>
      </w:r>
      <w:r w:rsidRPr="002934B2">
        <w:t>uantify the intensity of this problem in technical terms</w:t>
      </w:r>
      <w:r>
        <w:t>.</w:t>
      </w:r>
    </w:p>
    <w:p w14:paraId="1C3E7A82" w14:textId="77777777" w:rsidR="00AE1AFA" w:rsidRPr="002934B2" w:rsidRDefault="00AE1AFA" w:rsidP="00AE1AFA">
      <w:pPr>
        <w:pStyle w:val="enumlev1"/>
      </w:pPr>
      <w:r>
        <w:t>•</w:t>
      </w:r>
      <w:r>
        <w:tab/>
        <w:t>A</w:t>
      </w:r>
      <w:r w:rsidRPr="002934B2">
        <w:t xml:space="preserve">ssess the </w:t>
      </w:r>
      <w:r>
        <w:t xml:space="preserve">insufficiency </w:t>
      </w:r>
      <w:r w:rsidRPr="002934B2">
        <w:t xml:space="preserve">of current EMI standards </w:t>
      </w:r>
      <w:r>
        <w:t xml:space="preserve">to </w:t>
      </w:r>
      <w:r w:rsidRPr="002934B2">
        <w:t>address this problem</w:t>
      </w:r>
      <w:r>
        <w:t>.</w:t>
      </w:r>
    </w:p>
    <w:p w14:paraId="23EE89D8" w14:textId="77777777" w:rsidR="00AE1AFA" w:rsidRPr="002934B2" w:rsidRDefault="00AE1AFA" w:rsidP="00AE1AFA">
      <w:pPr>
        <w:pStyle w:val="enumlev1"/>
      </w:pPr>
      <w:r>
        <w:t>•</w:t>
      </w:r>
      <w:r>
        <w:tab/>
        <w:t>Develop</w:t>
      </w:r>
      <w:r w:rsidRPr="002934B2">
        <w:t xml:space="preserve"> new technical </w:t>
      </w:r>
      <w:r>
        <w:t>guidance relevant</w:t>
      </w:r>
      <w:r w:rsidRPr="002934B2">
        <w:t xml:space="preserve"> problem and</w:t>
      </w:r>
      <w:r>
        <w:t xml:space="preserve"> coordinate with relevant standards groups.</w:t>
      </w:r>
    </w:p>
    <w:p w14:paraId="112AFB4A" w14:textId="77777777" w:rsidR="00AE1AFA" w:rsidRPr="002934B2" w:rsidRDefault="00AE1AFA" w:rsidP="00AE1AFA">
      <w:pPr>
        <w:pStyle w:val="enumlev1"/>
      </w:pPr>
      <w:r>
        <w:t>•</w:t>
      </w:r>
      <w:r>
        <w:tab/>
        <w:t>Develop</w:t>
      </w:r>
      <w:r w:rsidRPr="002934B2">
        <w:t xml:space="preserve"> installation guidelines for mariners to minimize degradation from EMI to sensitive radio communications and radio navigation equipment on their vessels.</w:t>
      </w:r>
    </w:p>
    <w:p w14:paraId="38F6F4DD" w14:textId="77777777" w:rsidR="00AE1AFA" w:rsidRPr="002934B2" w:rsidRDefault="00AE1AFA" w:rsidP="00AE1AFA">
      <w:pPr>
        <w:pStyle w:val="Heading1"/>
      </w:pPr>
      <w:r>
        <w:t>2</w:t>
      </w:r>
      <w:r>
        <w:tab/>
      </w:r>
      <w:r w:rsidRPr="002934B2">
        <w:t>Introduction</w:t>
      </w:r>
    </w:p>
    <w:p w14:paraId="751C97DA" w14:textId="77777777" w:rsidR="00AE1AFA" w:rsidRPr="002934B2" w:rsidRDefault="00AE1AFA" w:rsidP="00AE1AFA">
      <w:r>
        <w:t xml:space="preserve">Maritime radiocommunication authorities </w:t>
      </w:r>
      <w:r w:rsidRPr="002934B2">
        <w:t>have received many reports</w:t>
      </w:r>
      <w:r w:rsidRPr="002934B2">
        <w:rPr>
          <w:rStyle w:val="FootnoteReference"/>
          <w:szCs w:val="24"/>
        </w:rPr>
        <w:footnoteReference w:id="2"/>
      </w:r>
      <w:r w:rsidRPr="002934B2">
        <w:t xml:space="preserve"> of electromagnetic interference (EMI) emanating from LED lighting systems on marine vessels. These reports have been primarily focused on interference to the automatic identification system (AIS) and to VHF marine radios, both of which operate in the 156</w:t>
      </w:r>
      <w:r>
        <w:t>-</w:t>
      </w:r>
      <w:r w:rsidRPr="002934B2">
        <w:t xml:space="preserve">162 MHz band and are essential to safety of navigation and safety of life. It was found that most LED lighting systems on marine vessels cause significant desensitization of the receivers of both the AIS and the VHF marine radios, especially when the LED lamps are located close </w:t>
      </w:r>
      <w:r>
        <w:t xml:space="preserve">proximity </w:t>
      </w:r>
      <w:r w:rsidRPr="002934B2">
        <w:t>to the AIS antenna and/or the VHF radio antenna.</w:t>
      </w:r>
    </w:p>
    <w:p w14:paraId="64FA70AB" w14:textId="77777777" w:rsidR="00AE1AFA" w:rsidRPr="002934B2" w:rsidRDefault="00AE1AFA" w:rsidP="00AE1AFA">
      <w:pPr>
        <w:pStyle w:val="Heading1"/>
      </w:pPr>
      <w:r>
        <w:t>3</w:t>
      </w:r>
      <w:r>
        <w:tab/>
        <w:t>Interference protection criteria</w:t>
      </w:r>
      <w:r w:rsidRPr="002934B2">
        <w:t xml:space="preserve"> for AIS and VHF marine radios</w:t>
      </w:r>
      <w:r>
        <w:t xml:space="preserve"> from unintended radiation sources</w:t>
      </w:r>
    </w:p>
    <w:p w14:paraId="76C12E4E" w14:textId="77777777" w:rsidR="00AE1AFA" w:rsidRPr="002934B2" w:rsidRDefault="00AE1AFA" w:rsidP="00AE1AFA">
      <w:r>
        <w:t xml:space="preserve">Operational </w:t>
      </w:r>
      <w:r w:rsidRPr="002934B2">
        <w:t xml:space="preserve">“Minimum sensitivity” requirements for the AIS and for VHF marine radios are </w:t>
      </w:r>
      <w:r>
        <w:t>developed</w:t>
      </w:r>
      <w:r w:rsidRPr="002934B2">
        <w:t xml:space="preserve"> by ITU and IEC.</w:t>
      </w:r>
    </w:p>
    <w:p w14:paraId="6C1A4C89" w14:textId="77777777" w:rsidR="00AE1AFA" w:rsidRPr="002934B2" w:rsidRDefault="00AE1AFA" w:rsidP="00AE1AFA">
      <w:r w:rsidRPr="002934B2">
        <w:t xml:space="preserve">For the AIS, </w:t>
      </w:r>
      <w:r>
        <w:t xml:space="preserve">the </w:t>
      </w:r>
      <w:r w:rsidRPr="002934B2">
        <w:t xml:space="preserve">minimum sensitivity is </w:t>
      </w:r>
      <w:r>
        <w:t>contained in</w:t>
      </w:r>
      <w:r w:rsidRPr="002934B2">
        <w:t xml:space="preserve">  Recommendation </w:t>
      </w:r>
      <w:hyperlink r:id="rId10" w:history="1">
        <w:r w:rsidRPr="00502C60">
          <w:rPr>
            <w:rStyle w:val="Hyperlink"/>
          </w:rPr>
          <w:t>ITU-R M.1371-5</w:t>
        </w:r>
      </w:hyperlink>
      <w:r w:rsidRPr="002934B2">
        <w:t xml:space="preserve"> as</w:t>
      </w:r>
      <w:r>
        <w:br/>
      </w:r>
      <w:r w:rsidRPr="002934B2">
        <w:t xml:space="preserve"> -107</w:t>
      </w:r>
      <w:r>
        <w:t> </w:t>
      </w:r>
      <w:r w:rsidRPr="002934B2">
        <w:t>dBm for a maximum packet error rate (PER) of 20%, which occurs at approximately carrier-to-interference plus noise ratio = 10 dB (C/(N+I)</w:t>
      </w:r>
      <w:r>
        <w:t>)</w:t>
      </w:r>
      <w:r w:rsidRPr="002934B2">
        <w:t xml:space="preserve"> = 10 dB, based on the specified co-channel rejection ratio, which is 10 dB for a PER of 20%. </w:t>
      </w:r>
    </w:p>
    <w:p w14:paraId="47F71AAE" w14:textId="77777777" w:rsidR="00AE1AFA" w:rsidRDefault="00AE1AFA" w:rsidP="00AE1AFA">
      <w:pPr>
        <w:tabs>
          <w:tab w:val="clear" w:pos="1134"/>
          <w:tab w:val="clear" w:pos="1871"/>
          <w:tab w:val="clear" w:pos="2268"/>
        </w:tabs>
        <w:overflowPunct/>
        <w:autoSpaceDE/>
        <w:autoSpaceDN/>
        <w:adjustRightInd/>
        <w:spacing w:before="0"/>
        <w:textAlignment w:val="auto"/>
      </w:pPr>
      <w:r>
        <w:br w:type="page"/>
      </w:r>
    </w:p>
    <w:p w14:paraId="6DC7693D" w14:textId="77777777" w:rsidR="00AE1AFA" w:rsidRPr="002934B2" w:rsidRDefault="00AE1AFA" w:rsidP="00AE1AFA">
      <w:r w:rsidRPr="002934B2">
        <w:lastRenderedPageBreak/>
        <w:t xml:space="preserve">For the marine VHF radio, the “maximum useable sensitivity” is </w:t>
      </w:r>
      <w:r>
        <w:t xml:space="preserve">contained </w:t>
      </w:r>
      <w:r w:rsidRPr="002934B2">
        <w:t xml:space="preserve">in IEC 61097-3 as </w:t>
      </w:r>
      <w:r>
        <w:br/>
      </w:r>
      <w:r w:rsidRPr="002934B2">
        <w:t>“+6 dBµV e.m.f. for a SINAD, psophometrically weighted, of 20 dB”, which occurs at approximately C/(N+I) = 10.8 dB, based on an “FM improvement factor” (FM</w:t>
      </w:r>
      <w:r w:rsidRPr="002934B2">
        <w:rPr>
          <w:vertAlign w:val="subscript"/>
        </w:rPr>
        <w:t>i</w:t>
      </w:r>
      <w:r w:rsidRPr="002934B2">
        <w:t>) of 9.2 dB, which is determined</w:t>
      </w:r>
      <w:r w:rsidRPr="002934B2">
        <w:rPr>
          <w:rStyle w:val="FootnoteReference"/>
          <w:szCs w:val="24"/>
        </w:rPr>
        <w:footnoteReference w:id="3"/>
      </w:r>
      <w:r w:rsidRPr="002934B2">
        <w:t xml:space="preserve"> by:</w:t>
      </w:r>
    </w:p>
    <w:p w14:paraId="161D35CF" w14:textId="77777777" w:rsidR="00AE1AFA" w:rsidRPr="002934B2" w:rsidRDefault="00AE1AFA" w:rsidP="00AE1AFA">
      <w:pPr>
        <w:pStyle w:val="Equation"/>
      </w:pPr>
      <w:r w:rsidRPr="002934B2">
        <w:t>FM</w:t>
      </w:r>
      <w:r w:rsidRPr="002934B2">
        <w:rPr>
          <w:vertAlign w:val="subscript"/>
        </w:rPr>
        <w:t>i</w:t>
      </w:r>
      <w:r w:rsidRPr="002934B2">
        <w:t xml:space="preserve"> = (S/N)</w:t>
      </w:r>
      <w:r w:rsidRPr="002934B2">
        <w:rPr>
          <w:vertAlign w:val="subscript"/>
        </w:rPr>
        <w:t>o</w:t>
      </w:r>
      <w:r w:rsidRPr="002934B2">
        <w:t>/(C/(N+I)) = 3(∆F/f</w:t>
      </w:r>
      <w:r w:rsidRPr="002934B2">
        <w:rPr>
          <w:vertAlign w:val="subscript"/>
        </w:rPr>
        <w:t>m</w:t>
      </w:r>
      <w:r w:rsidRPr="002934B2">
        <w:t>)</w:t>
      </w:r>
      <w:r w:rsidRPr="002934B2">
        <w:rPr>
          <w:vertAlign w:val="superscript"/>
        </w:rPr>
        <w:t>2</w:t>
      </w:r>
      <w:r w:rsidRPr="002934B2">
        <w:t xml:space="preserve"> = 3(5/3)</w:t>
      </w:r>
      <w:r w:rsidRPr="002934B2">
        <w:rPr>
          <w:vertAlign w:val="superscript"/>
        </w:rPr>
        <w:t xml:space="preserve">2 </w:t>
      </w:r>
      <w:r w:rsidRPr="002934B2">
        <w:t>= 8.33, logarithmically, 10 log</w:t>
      </w:r>
      <w:r w:rsidRPr="002934B2">
        <w:rPr>
          <w:vertAlign w:val="subscript"/>
        </w:rPr>
        <w:t>10</w:t>
      </w:r>
      <w:r w:rsidRPr="002934B2">
        <w:t xml:space="preserve"> 8.33 = 9.2 dB  </w:t>
      </w:r>
    </w:p>
    <w:p w14:paraId="79A6085C" w14:textId="77777777" w:rsidR="00AE1AFA" w:rsidRPr="00863BAB" w:rsidRDefault="00AE1AFA" w:rsidP="00AE1AFA">
      <w:pPr>
        <w:spacing w:before="240"/>
      </w:pPr>
      <w:r w:rsidRPr="002934B2">
        <w:t>Note that +6 dBµV e.m.f. is equivalent to -107 dBm in a 50-ohm system, since e.m.f. is technically defined as the open-circuit voltage of the energy source. Also note that this level is the same as</w:t>
      </w:r>
      <w:r>
        <w:br/>
      </w:r>
      <w:r w:rsidRPr="002934B2">
        <w:t xml:space="preserve"> 2 µV e.m.f. (the open-circuit output terminal of the 50-ohm signal source) and 1 µV at the 50-ohm input terminal of the victim equipment. </w:t>
      </w:r>
      <w:r w:rsidRPr="00863BAB">
        <w:t>Therefore, the sensitivity and interference protection criteria for both the AIS and the marine VHF radio are within 0.8 dB:</w:t>
      </w:r>
    </w:p>
    <w:p w14:paraId="719B9A2B" w14:textId="77777777" w:rsidR="00AE1AFA" w:rsidRPr="002934B2" w:rsidRDefault="00AE1AFA" w:rsidP="00AE1AFA">
      <w:pPr>
        <w:pStyle w:val="Heading2"/>
      </w:pPr>
      <w:r>
        <w:t>3.1</w:t>
      </w:r>
      <w:r>
        <w:tab/>
      </w:r>
      <w:r w:rsidRPr="002934B2">
        <w:t>For the VHF marine radio receiver and the AIS receiver</w:t>
      </w:r>
    </w:p>
    <w:p w14:paraId="7976616C" w14:textId="77777777" w:rsidR="00AE1AFA" w:rsidRPr="00B36AFC" w:rsidRDefault="00AE1AFA" w:rsidP="00AE1AFA">
      <w:r w:rsidRPr="002934B2">
        <w:t xml:space="preserve">For the VHF marine radio receiver, the maximum interference plus noise (I+N) level, at the input of the receiver is (-107 dBm - 9.2 dB) = -116.2 dBm. Since thermal noise in the VHF marine radio receiver bandwidth of 16 kHz = N = kTB = -131.96 dBm, and the maximum level of </w:t>
      </w:r>
      <w:r>
        <w:br/>
      </w:r>
      <w:r w:rsidRPr="002934B2">
        <w:t>I+N = -116.2</w:t>
      </w:r>
      <w:r>
        <w:t> </w:t>
      </w:r>
      <w:r w:rsidRPr="002934B2">
        <w:t xml:space="preserve">dBm, the maximum level of interference (I) can be calculated from the linear power terms and converted back to logarithmic terms. Consequentially, the </w:t>
      </w:r>
      <w:r w:rsidRPr="00863BAB">
        <w:t>maximum level of interference (I) at the VHF marine radio receiver input is -116.32 dBm.</w:t>
      </w:r>
    </w:p>
    <w:p w14:paraId="4D846B89" w14:textId="77777777" w:rsidR="00AE1AFA" w:rsidRPr="00863BAB" w:rsidRDefault="00AE1AFA" w:rsidP="00AE1AFA">
      <w:r w:rsidRPr="002934B2">
        <w:t xml:space="preserve">And for the AIS receiver, the maximum interference plus noise (I+N) level, at the input of the receiver is (-107 dBm – 10 dB) = -117 dBm. Since thermal noise in the AIS receiver bandwidth of 18 kHz = N = kTB = -131.4 dBm, and the maximum level of I+N = -117 dBm, the maximum level of interference (I) can be calculated from the linear power terms and converted back to logarithmic terms. Consequentially, the </w:t>
      </w:r>
      <w:r w:rsidRPr="00863BAB">
        <w:t xml:space="preserve">maximum level of interference (I) at the AIS receiver input is </w:t>
      </w:r>
      <w:r>
        <w:br/>
      </w:r>
      <w:r w:rsidRPr="00863BAB">
        <w:t>-117.16</w:t>
      </w:r>
      <w:r>
        <w:t> </w:t>
      </w:r>
      <w:r w:rsidRPr="00863BAB">
        <w:t>dBm.</w:t>
      </w:r>
    </w:p>
    <w:p w14:paraId="6C1E57FC" w14:textId="77777777" w:rsidR="00AE1AFA" w:rsidRPr="002934B2" w:rsidRDefault="00AE1AFA" w:rsidP="00AE1AFA">
      <w:pPr>
        <w:pStyle w:val="Heading3"/>
      </w:pPr>
      <w:r>
        <w:t>3.1.1</w:t>
      </w:r>
      <w:r>
        <w:tab/>
      </w:r>
      <w:r w:rsidRPr="002934B2">
        <w:t>Assessing the efficacy of the current EMI standards for this application</w:t>
      </w:r>
    </w:p>
    <w:p w14:paraId="632249FE" w14:textId="77777777" w:rsidR="00AE1AFA" w:rsidRDefault="00AE1AFA" w:rsidP="00AE1AFA">
      <w:r w:rsidRPr="002934B2">
        <w:t xml:space="preserve">The current EMI standards specify a maximum field strength level measured at a separation distance. </w:t>
      </w:r>
    </w:p>
    <w:p w14:paraId="357D8165" w14:textId="77777777" w:rsidR="00AE1AFA" w:rsidRPr="002934B2" w:rsidRDefault="00AE1AFA" w:rsidP="00AE1AFA">
      <w:pPr>
        <w:pStyle w:val="Headingb"/>
      </w:pPr>
      <w:r w:rsidRPr="002934B2">
        <w:t xml:space="preserve">Example 1: IEC 60945 specification (per </w:t>
      </w:r>
      <w:r>
        <w:t>9</w:t>
      </w:r>
      <w:r w:rsidRPr="002934B2">
        <w:t xml:space="preserve"> kHz bandwidth):</w:t>
      </w:r>
    </w:p>
    <w:p w14:paraId="2AD9DDA7" w14:textId="77777777" w:rsidR="00AE1AFA" w:rsidRPr="002934B2" w:rsidRDefault="00AE1AFA" w:rsidP="00AE1AFA">
      <w:pPr>
        <w:pStyle w:val="enumlev1"/>
      </w:pPr>
      <w:r>
        <w:t>–</w:t>
      </w:r>
      <w:r>
        <w:tab/>
      </w:r>
      <w:r w:rsidRPr="002934B2">
        <w:t xml:space="preserve">Maximum field strength level (quasi-peak): 24 dBµV/m = 16 µV/m </w:t>
      </w:r>
    </w:p>
    <w:p w14:paraId="031920F8" w14:textId="77777777" w:rsidR="00AE1AFA" w:rsidRPr="002934B2" w:rsidRDefault="00AE1AFA" w:rsidP="00AE1AFA">
      <w:pPr>
        <w:pStyle w:val="enumlev1"/>
      </w:pPr>
      <w:r>
        <w:t>–</w:t>
      </w:r>
      <w:r>
        <w:tab/>
      </w:r>
      <w:r w:rsidRPr="002934B2">
        <w:t xml:space="preserve">Separation distance for measurement: 3 meters </w:t>
      </w:r>
    </w:p>
    <w:p w14:paraId="761280A3" w14:textId="77777777" w:rsidR="00AE1AFA" w:rsidRPr="002934B2" w:rsidRDefault="00AE1AFA" w:rsidP="00AE1AFA">
      <w:pPr>
        <w:pStyle w:val="Headingb"/>
      </w:pPr>
      <w:r w:rsidRPr="002934B2">
        <w:t>Example 2: CISPR 25 Class 5 specification (per 120 kHz bandwidth):</w:t>
      </w:r>
    </w:p>
    <w:p w14:paraId="3EDDF669" w14:textId="77777777" w:rsidR="00AE1AFA" w:rsidRPr="002934B2" w:rsidRDefault="00AE1AFA" w:rsidP="00AE1AFA">
      <w:pPr>
        <w:pStyle w:val="enumlev1"/>
        <w:rPr>
          <w:b/>
        </w:rPr>
      </w:pPr>
      <w:r>
        <w:t>–</w:t>
      </w:r>
      <w:r>
        <w:tab/>
      </w:r>
      <w:r w:rsidRPr="002934B2">
        <w:t>Maximum field strength level (average): 15 dBµV/m = 5.6 µV/m</w:t>
      </w:r>
    </w:p>
    <w:p w14:paraId="6442FB06" w14:textId="77777777" w:rsidR="00AE1AFA" w:rsidRPr="002934B2" w:rsidRDefault="00AE1AFA" w:rsidP="00AE1AFA">
      <w:pPr>
        <w:pStyle w:val="enumlev1"/>
        <w:rPr>
          <w:b/>
        </w:rPr>
      </w:pPr>
      <w:r>
        <w:t>–</w:t>
      </w:r>
      <w:r>
        <w:tab/>
      </w:r>
      <w:r w:rsidRPr="002934B2">
        <w:t>Maximum field strength level (qua</w:t>
      </w:r>
      <w:r>
        <w:t>s</w:t>
      </w:r>
      <w:r w:rsidRPr="002934B2">
        <w:t>i-peak): 22 dBµV/m = 12.6 µV/m</w:t>
      </w:r>
    </w:p>
    <w:p w14:paraId="78A5100F" w14:textId="77777777" w:rsidR="00AE1AFA" w:rsidRPr="00CB2195" w:rsidRDefault="00AE1AFA" w:rsidP="00AE1AFA">
      <w:pPr>
        <w:pStyle w:val="enumlev1"/>
        <w:rPr>
          <w:u w:val="single"/>
        </w:rPr>
      </w:pPr>
      <w:r>
        <w:t>–</w:t>
      </w:r>
      <w:r>
        <w:tab/>
      </w:r>
      <w:r w:rsidRPr="004444EA">
        <w:t>Separation distance for measurement: 1 meter</w:t>
      </w:r>
    </w:p>
    <w:p w14:paraId="6F660B74" w14:textId="77777777" w:rsidR="00AE1AFA" w:rsidRPr="00324364" w:rsidRDefault="00AE1AFA" w:rsidP="00AE1AFA">
      <w:pPr>
        <w:spacing w:before="240"/>
      </w:pPr>
      <w:r w:rsidRPr="00324364">
        <w:t xml:space="preserve">Note that the CISPR measurement bandwidths for the VHF marine band (156-162 MHz) </w:t>
      </w:r>
      <w:r>
        <w:t>is</w:t>
      </w:r>
      <w:r w:rsidRPr="00324364">
        <w:t xml:space="preserve"> 120 kHz</w:t>
      </w:r>
      <w:r>
        <w:t xml:space="preserve"> and the IEC 60945 measurement bandwidth for this band is 9 kHz</w:t>
      </w:r>
      <w:r w:rsidRPr="00324364">
        <w:t>. Considering that the VHF marine radio receiver bandwidth is 16 kHz, and the AIS receiver bandwidth is 18 kHz, the CISPR levels should be adjusted for bandwidth by 10 log (120/16) = 8.75 dB for the victim VHF marine radio receiver and by 10 log (120/18) = 8.2</w:t>
      </w:r>
      <w:r>
        <w:t>4</w:t>
      </w:r>
      <w:r w:rsidRPr="00324364">
        <w:t xml:space="preserve"> dB for the victim AIS receiver to determine their derogatory effects on victim receivers.</w:t>
      </w:r>
      <w:r>
        <w:t xml:space="preserve"> When changing from 120 kHz bandwidth to the IEC 60945 </w:t>
      </w:r>
      <w:r>
        <w:lastRenderedPageBreak/>
        <w:t>specified 9 kHz bandwidth, “</w:t>
      </w:r>
      <w:r w:rsidRPr="00F56A29">
        <w:t>the test level of the</w:t>
      </w:r>
      <w:r>
        <w:t xml:space="preserve"> </w:t>
      </w:r>
      <w:r w:rsidRPr="00F56A29">
        <w:t>marine VHF band will decrease 16-20</w:t>
      </w:r>
      <w:r>
        <w:t> </w:t>
      </w:r>
      <w:r w:rsidRPr="00F56A29">
        <w:t>dB for most signals</w:t>
      </w:r>
      <w:r>
        <w:t>”</w:t>
      </w:r>
      <w:r w:rsidRPr="00DF0D15">
        <w:rPr>
          <w:rStyle w:val="FootnoteReference"/>
        </w:rPr>
        <w:t xml:space="preserve"> </w:t>
      </w:r>
      <w:r>
        <w:rPr>
          <w:rStyle w:val="FootnoteReference"/>
        </w:rPr>
        <w:footnoteReference w:id="4"/>
      </w:r>
      <w:r>
        <w:t>. This measurement bandwidth factor is taken into account in Section 3.1.3.1 below.</w:t>
      </w:r>
    </w:p>
    <w:p w14:paraId="38D252A8" w14:textId="77777777" w:rsidR="00AE1AFA" w:rsidRPr="002934B2" w:rsidRDefault="00AE1AFA" w:rsidP="00AE1AFA">
      <w:pPr>
        <w:pStyle w:val="Heading3"/>
      </w:pPr>
      <w:r>
        <w:t>3.1.2</w:t>
      </w:r>
      <w:r>
        <w:tab/>
      </w:r>
      <w:r w:rsidRPr="002934B2">
        <w:t>Information needed for this application</w:t>
      </w:r>
    </w:p>
    <w:p w14:paraId="77B9D80F" w14:textId="77777777" w:rsidR="00AE1AFA" w:rsidRPr="002934B2" w:rsidRDefault="00AE1AFA" w:rsidP="00AE1AFA">
      <w:pPr>
        <w:pStyle w:val="enumlev1"/>
      </w:pPr>
      <w:r>
        <w:t>•</w:t>
      </w:r>
      <w:r>
        <w:tab/>
      </w:r>
      <w:r w:rsidRPr="002934B2">
        <w:t xml:space="preserve">Separation distances between victim antennas and </w:t>
      </w:r>
      <w:r>
        <w:t xml:space="preserve">unintentional </w:t>
      </w:r>
      <w:r w:rsidRPr="002934B2">
        <w:t>interference sources, e.g., for LED navigation lights:</w:t>
      </w:r>
    </w:p>
    <w:p w14:paraId="2FA2C045" w14:textId="77777777" w:rsidR="00AE1AFA" w:rsidRPr="002934B2" w:rsidRDefault="00AE1AFA" w:rsidP="00AE1AFA">
      <w:pPr>
        <w:spacing w:before="240"/>
      </w:pPr>
      <w:r w:rsidRPr="002934B2">
        <w:t>NOTE: The separation distance, for this analysis, is the distance between the interfering device and the center of radiation of the victim antenna. The antenna gain for this analysis may also be adjusted (see graph in Figure 1) to account for the angular offset to the antenna radiation pattern relative to the reference elevation angle of zero degrees (0</w:t>
      </w:r>
      <w:r w:rsidRPr="002934B2">
        <w:rPr>
          <w:vertAlign w:val="superscript"/>
        </w:rPr>
        <w:t>0</w:t>
      </w:r>
      <w:r w:rsidRPr="002934B2">
        <w:t xml:space="preserve">). </w:t>
      </w:r>
    </w:p>
    <w:p w14:paraId="11B6E49F" w14:textId="77777777" w:rsidR="00AE1AFA" w:rsidRDefault="00AE1AFA" w:rsidP="00AE1AFA">
      <w:r>
        <w:t>Worst</w:t>
      </w:r>
      <w:r w:rsidRPr="002934B2">
        <w:t xml:space="preserve"> case = 1 meter; edge of antenna near-field, minimum separation. In rare cases = 0.5 meter; in the antenna near-field, should be avoided if possible. Characteristics of the victim equipment antennas are shown in Figure 1 below:</w:t>
      </w:r>
    </w:p>
    <w:p w14:paraId="306D5B2A" w14:textId="77777777" w:rsidR="00AE1AFA" w:rsidRPr="002934B2" w:rsidRDefault="00AE1AFA" w:rsidP="00AE1AFA">
      <w:pPr>
        <w:pStyle w:val="FigureNo"/>
      </w:pPr>
      <w:r w:rsidRPr="002934B2">
        <w:t>Figure 1</w:t>
      </w:r>
    </w:p>
    <w:p w14:paraId="6E4F24F5" w14:textId="77777777" w:rsidR="00AE1AFA" w:rsidRPr="002934B2" w:rsidRDefault="00AE1AFA" w:rsidP="00AE1AFA">
      <w:pPr>
        <w:pStyle w:val="Figuretitle"/>
      </w:pPr>
      <w:r w:rsidRPr="002934B2">
        <w:t xml:space="preserve">Characteristics for vertical whip antennas based on </w:t>
      </w:r>
      <w:hyperlink r:id="rId11" w:history="1">
        <w:r w:rsidRPr="00502C60">
          <w:rPr>
            <w:rStyle w:val="Hyperlink"/>
          </w:rPr>
          <w:t>Recommendation ITU-R F.1336</w:t>
        </w:r>
      </w:hyperlink>
      <w:r w:rsidRPr="002934B2">
        <w:rPr>
          <w:rStyle w:val="FootnoteReference"/>
          <w:szCs w:val="24"/>
        </w:rPr>
        <w:footnoteReference w:id="5"/>
      </w:r>
    </w:p>
    <w:p w14:paraId="6D49CEE0" w14:textId="77777777" w:rsidR="00AE1AFA" w:rsidRPr="002934B2" w:rsidRDefault="00AE1AFA" w:rsidP="00AE1AFA">
      <w:pPr>
        <w:spacing w:line="480" w:lineRule="auto"/>
        <w:jc w:val="center"/>
        <w:rPr>
          <w:szCs w:val="24"/>
        </w:rPr>
      </w:pPr>
      <w:r w:rsidRPr="002934B2">
        <w:rPr>
          <w:noProof/>
          <w:szCs w:val="24"/>
          <w:lang w:val="en-US"/>
        </w:rPr>
        <w:drawing>
          <wp:inline distT="0" distB="0" distL="0" distR="0" wp14:anchorId="7B2F16A6" wp14:editId="5884D271">
            <wp:extent cx="5788493" cy="3771900"/>
            <wp:effectExtent l="0" t="0" r="3175" b="0"/>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925B97" w14:textId="77777777" w:rsidR="00AE1AFA" w:rsidRPr="002934B2" w:rsidRDefault="00AE1AFA" w:rsidP="00AE1AFA">
      <w:r w:rsidRPr="002934B2">
        <w:t>NOTE: Antenna gain is defined as the gain at 0</w:t>
      </w:r>
      <w:r w:rsidRPr="002934B2">
        <w:rPr>
          <w:vertAlign w:val="superscript"/>
        </w:rPr>
        <w:t>0</w:t>
      </w:r>
      <w:r w:rsidRPr="002934B2">
        <w:t xml:space="preserve"> elevation angle.</w:t>
      </w:r>
    </w:p>
    <w:p w14:paraId="60D07F34" w14:textId="77777777" w:rsidR="00AE1AFA" w:rsidRPr="002934B2" w:rsidRDefault="00AE1AFA" w:rsidP="00AE1AFA">
      <w:pPr>
        <w:pStyle w:val="enumlev1"/>
      </w:pPr>
      <w:r>
        <w:lastRenderedPageBreak/>
        <w:t>•</w:t>
      </w:r>
      <w:r>
        <w:tab/>
      </w:r>
      <w:r w:rsidRPr="002934B2">
        <w:t>For the AIS, the typical antenna is a 4-foot whip; gain= +2</w:t>
      </w:r>
      <w:r>
        <w:t> </w:t>
      </w:r>
      <w:r w:rsidRPr="002934B2">
        <w:t>dBi = 0</w:t>
      </w:r>
      <w:r>
        <w:t> </w:t>
      </w:r>
      <w:r w:rsidRPr="002934B2">
        <w:t>dBd</w:t>
      </w:r>
    </w:p>
    <w:p w14:paraId="39ACD571" w14:textId="77777777" w:rsidR="00AE1AFA" w:rsidRPr="002934B2" w:rsidRDefault="00AE1AFA" w:rsidP="00AE1AFA">
      <w:pPr>
        <w:pStyle w:val="enumlev1"/>
        <w:rPr>
          <w:b/>
        </w:rPr>
      </w:pPr>
      <w:r>
        <w:t>•</w:t>
      </w:r>
      <w:r>
        <w:tab/>
      </w:r>
      <w:r w:rsidRPr="002934B2">
        <w:t>For the VHF radio, the typical antenna is an 8-foot whip; gain = +6</w:t>
      </w:r>
      <w:r>
        <w:t> </w:t>
      </w:r>
      <w:r w:rsidRPr="002934B2">
        <w:t>dBi = 3</w:t>
      </w:r>
      <w:r>
        <w:t> </w:t>
      </w:r>
      <w:r w:rsidRPr="002934B2">
        <w:t>dBd</w:t>
      </w:r>
    </w:p>
    <w:p w14:paraId="36852AF1" w14:textId="77777777" w:rsidR="00AE1AFA" w:rsidRPr="002934B2" w:rsidRDefault="00AE1AFA" w:rsidP="00AE1AFA">
      <w:pPr>
        <w:pStyle w:val="Heading3"/>
      </w:pPr>
      <w:r>
        <w:t>3.1.3</w:t>
      </w:r>
      <w:r>
        <w:tab/>
      </w:r>
      <w:r w:rsidRPr="002934B2">
        <w:t>Necessary adjustments to current standards to fit this application</w:t>
      </w:r>
    </w:p>
    <w:p w14:paraId="2DCD1FB1" w14:textId="77777777" w:rsidR="00AE1AFA" w:rsidRPr="002934B2" w:rsidRDefault="00AE1AFA" w:rsidP="00AE1AFA">
      <w:r w:rsidRPr="002934B2">
        <w:t>Adjustments to field strength level</w:t>
      </w:r>
    </w:p>
    <w:p w14:paraId="31458F5C" w14:textId="77777777" w:rsidR="00AE1AFA" w:rsidRPr="002934B2" w:rsidRDefault="00AE1AFA" w:rsidP="00AE1AFA">
      <w:pPr>
        <w:pStyle w:val="enumlev1"/>
      </w:pPr>
      <w:r>
        <w:t>•</w:t>
      </w:r>
      <w:r>
        <w:tab/>
      </w:r>
      <w:r w:rsidRPr="002934B2">
        <w:t>Adjustment for distance separation: 20log</w:t>
      </w:r>
      <w:r w:rsidRPr="002934B2">
        <w:rPr>
          <w:vertAlign w:val="subscript"/>
        </w:rPr>
        <w:t>10</w:t>
      </w:r>
      <w:r w:rsidRPr="002934B2">
        <w:t xml:space="preserve"> D, in meters</w:t>
      </w:r>
    </w:p>
    <w:p w14:paraId="54998FE4" w14:textId="77777777" w:rsidR="00AE1AFA" w:rsidRPr="002934B2" w:rsidRDefault="00AE1AFA" w:rsidP="00AE1AFA">
      <w:pPr>
        <w:pStyle w:val="enumlev1"/>
      </w:pPr>
      <w:r>
        <w:t>•</w:t>
      </w:r>
      <w:r>
        <w:tab/>
      </w:r>
      <w:r w:rsidRPr="002934B2">
        <w:t>Adjustment for marine VHF radio is based on receiver sensitivity and antenna characteristics (gain, radiation pattern and angular offset of the position of the interfering source relative to the antenna)</w:t>
      </w:r>
    </w:p>
    <w:p w14:paraId="22320502" w14:textId="77777777" w:rsidR="00AE1AFA" w:rsidRPr="0018113D" w:rsidRDefault="00AE1AFA" w:rsidP="00AE1AFA">
      <w:pPr>
        <w:pStyle w:val="enumlev1"/>
      </w:pPr>
      <w:r>
        <w:t>•</w:t>
      </w:r>
      <w:r>
        <w:tab/>
      </w:r>
      <w:r w:rsidRPr="002934B2">
        <w:t>Adjustment for AIS is based on receiver sensitivity and antenna characteristics (gain, radiation pattern and angular offset of the position of the interfering source relative to the antenna)</w:t>
      </w:r>
    </w:p>
    <w:p w14:paraId="73F6D5C5" w14:textId="77777777" w:rsidR="00AE1AFA" w:rsidRDefault="00AE1AFA" w:rsidP="00AE1AFA">
      <w:pPr>
        <w:pStyle w:val="enumlev1"/>
        <w:spacing w:before="120"/>
      </w:pPr>
      <w:r>
        <w:t>•</w:t>
      </w:r>
      <w:r>
        <w:tab/>
      </w:r>
      <w:r w:rsidRPr="00997582">
        <w:t>Adjustment based upon the sweep measurement bandwidth compared to the bandwidth of the victim receiver, based upon the type of detector used to measure interference (e.g., average, quasi-peak and peak) and the type of interference encountered.</w:t>
      </w:r>
    </w:p>
    <w:p w14:paraId="5F73E1AC" w14:textId="77777777" w:rsidR="00AE1AFA" w:rsidRDefault="00AE1AFA" w:rsidP="00AE1AFA">
      <w:pPr>
        <w:pStyle w:val="ListParagraph"/>
        <w:spacing w:before="120" w:after="360"/>
        <w:ind w:left="1080"/>
        <w:rPr>
          <w:rFonts w:ascii="Times New Roman" w:hAnsi="Times New Roman" w:cs="Times New Roman"/>
        </w:rPr>
      </w:pPr>
      <w:r w:rsidRPr="00997582">
        <w:rPr>
          <w:rFonts w:ascii="Times New Roman" w:hAnsi="Times New Roman" w:cs="Times New Roman"/>
        </w:rPr>
        <w:t>Adjustment for reactive near field effect in partially illuminating a 2.5</w:t>
      </w:r>
      <w:r>
        <w:rPr>
          <w:rFonts w:ascii="Times New Roman" w:hAnsi="Times New Roman" w:cs="Times New Roman"/>
        </w:rPr>
        <w:t> </w:t>
      </w:r>
      <w:r w:rsidRPr="00997582">
        <w:rPr>
          <w:rFonts w:ascii="Times New Roman" w:hAnsi="Times New Roman" w:cs="Times New Roman"/>
        </w:rPr>
        <w:t>m shipboard VHF marine radio antenna, for example, from an unintentional emitter separated by as little as 1m or even 0.3 meters.  The reactive near field for such an antenna begins at 1.5</w:t>
      </w:r>
      <w:r>
        <w:rPr>
          <w:rFonts w:ascii="Times New Roman" w:hAnsi="Times New Roman" w:cs="Times New Roman"/>
        </w:rPr>
        <w:t> </w:t>
      </w:r>
      <w:r w:rsidRPr="00997582">
        <w:rPr>
          <w:rFonts w:ascii="Times New Roman" w:hAnsi="Times New Roman" w:cs="Times New Roman"/>
        </w:rPr>
        <w:t xml:space="preserve">m separation. </w:t>
      </w:r>
    </w:p>
    <w:p w14:paraId="7BA56E1B" w14:textId="77777777" w:rsidR="00AE1AFA" w:rsidRPr="004A5E1C" w:rsidRDefault="00AE1AFA" w:rsidP="00AE1AFA">
      <w:pPr>
        <w:pStyle w:val="Heading4"/>
      </w:pPr>
      <w:r>
        <w:t>3.1.3.1</w:t>
      </w:r>
      <w:r>
        <w:tab/>
      </w:r>
      <w:r w:rsidRPr="002934B2">
        <w:t>Field strength determination examples for the AIS and the VHF marine radio</w:t>
      </w:r>
    </w:p>
    <w:p w14:paraId="147DEDDC" w14:textId="77777777" w:rsidR="00AE1AFA" w:rsidRPr="002F31DD" w:rsidRDefault="00AE1AFA" w:rsidP="00AE1AFA">
      <w:pPr>
        <w:pStyle w:val="Heading6"/>
      </w:pPr>
      <w:r w:rsidRPr="002F31DD">
        <w:t>First example, for the AIS:</w:t>
      </w:r>
    </w:p>
    <w:p w14:paraId="3E1AC1B3" w14:textId="77777777" w:rsidR="00AE1AFA" w:rsidRPr="002934B2" w:rsidRDefault="00AE1AFA" w:rsidP="00AE1AFA">
      <w:r w:rsidRPr="002934B2">
        <w:t>Maximum interference signal level at the AIS RF input terminal = -117.16 dBm</w:t>
      </w:r>
    </w:p>
    <w:p w14:paraId="2385D362" w14:textId="77777777" w:rsidR="00AE1AFA" w:rsidRPr="002934B2" w:rsidRDefault="00AE1AFA" w:rsidP="00AE1AFA">
      <w:r w:rsidRPr="002934B2">
        <w:t>The conversion of maximum interference power level to maximum interference field strength level is as follows:</w:t>
      </w:r>
    </w:p>
    <w:p w14:paraId="600B2AE5" w14:textId="77777777" w:rsidR="00AE1AFA" w:rsidRPr="002934B2" w:rsidRDefault="00AE1AFA" w:rsidP="00AE1AFA">
      <w:pPr>
        <w:spacing w:before="240"/>
      </w:pPr>
      <w:r w:rsidRPr="002934B2">
        <w:t>NOTE: Units are assumed to be rms values (average values, not quasi-peak values).</w:t>
      </w:r>
    </w:p>
    <w:p w14:paraId="27797A4B" w14:textId="77777777" w:rsidR="00AE1AFA" w:rsidRPr="00752E9D" w:rsidRDefault="00AE1AFA" w:rsidP="00AE1AFA">
      <w:pPr>
        <w:spacing w:after="120"/>
        <w:ind w:left="720"/>
        <w:rPr>
          <w:b/>
          <w:bCs/>
          <w:szCs w:val="24"/>
        </w:rPr>
      </w:pPr>
      <w:r w:rsidRPr="00752E9D">
        <w:rPr>
          <w:b/>
          <w:bCs/>
          <w:szCs w:val="24"/>
          <w:u w:val="single"/>
        </w:rPr>
        <w:t>Method 1</w:t>
      </w:r>
      <w:r w:rsidRPr="00752E9D">
        <w:rPr>
          <w:b/>
          <w:bCs/>
          <w:szCs w:val="24"/>
        </w:rPr>
        <w:t>: (standard method)</w:t>
      </w:r>
    </w:p>
    <w:p w14:paraId="7A5566AF" w14:textId="77777777" w:rsidR="00AE1AFA" w:rsidRPr="002934B2" w:rsidRDefault="00AE1AFA" w:rsidP="00AE1AFA">
      <w:pPr>
        <w:spacing w:after="120"/>
        <w:ind w:left="720"/>
        <w:rPr>
          <w:szCs w:val="24"/>
        </w:rPr>
      </w:pPr>
      <w:r w:rsidRPr="002934B2">
        <w:rPr>
          <w:szCs w:val="24"/>
        </w:rPr>
        <w:t xml:space="preserve">E </w:t>
      </w:r>
      <w:r w:rsidRPr="002934B2">
        <w:rPr>
          <w:szCs w:val="24"/>
          <w:vertAlign w:val="subscript"/>
        </w:rPr>
        <w:t xml:space="preserve">dBµV/m </w:t>
      </w:r>
      <w:r w:rsidRPr="002934B2">
        <w:rPr>
          <w:szCs w:val="24"/>
        </w:rPr>
        <w:t>= AF</w:t>
      </w:r>
      <w:r w:rsidRPr="002934B2">
        <w:rPr>
          <w:szCs w:val="24"/>
          <w:vertAlign w:val="subscript"/>
        </w:rPr>
        <w:t xml:space="preserve"> dB/m</w:t>
      </w:r>
      <w:r w:rsidRPr="002934B2">
        <w:rPr>
          <w:szCs w:val="24"/>
        </w:rPr>
        <w:t xml:space="preserve"> + V </w:t>
      </w:r>
      <w:r w:rsidRPr="002934B2">
        <w:rPr>
          <w:szCs w:val="24"/>
          <w:vertAlign w:val="subscript"/>
        </w:rPr>
        <w:t>dBµV</w:t>
      </w:r>
    </w:p>
    <w:p w14:paraId="395146CE"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20 log</w:t>
      </w:r>
      <w:r w:rsidRPr="002934B2">
        <w:rPr>
          <w:szCs w:val="24"/>
          <w:vertAlign w:val="subscript"/>
        </w:rPr>
        <w:t xml:space="preserve">10 </w:t>
      </w:r>
      <w:r w:rsidRPr="002934B2">
        <w:rPr>
          <w:szCs w:val="24"/>
        </w:rPr>
        <w:t>f</w:t>
      </w:r>
      <w:r w:rsidRPr="002934B2">
        <w:rPr>
          <w:szCs w:val="24"/>
          <w:vertAlign w:val="subscript"/>
        </w:rPr>
        <w:t xml:space="preserve">MHz </w:t>
      </w:r>
      <w:r w:rsidRPr="002934B2">
        <w:rPr>
          <w:szCs w:val="24"/>
        </w:rPr>
        <w:t>– 10 log</w:t>
      </w:r>
      <w:r w:rsidRPr="002934B2">
        <w:rPr>
          <w:szCs w:val="24"/>
          <w:vertAlign w:val="subscript"/>
        </w:rPr>
        <w:t xml:space="preserve">10 </w:t>
      </w:r>
      <w:r w:rsidRPr="002934B2">
        <w:rPr>
          <w:szCs w:val="24"/>
        </w:rPr>
        <w:t>G – 29.7707, where</w:t>
      </w:r>
    </w:p>
    <w:p w14:paraId="7E1610CB" w14:textId="77777777" w:rsidR="00AE1AFA" w:rsidRPr="002934B2" w:rsidRDefault="00AE1AFA" w:rsidP="00AE1AFA">
      <w:pPr>
        <w:spacing w:after="120"/>
        <w:ind w:left="720" w:firstLine="720"/>
        <w:rPr>
          <w:szCs w:val="24"/>
        </w:rPr>
      </w:pPr>
      <w:r w:rsidRPr="002934B2">
        <w:rPr>
          <w:szCs w:val="24"/>
        </w:rPr>
        <w:t>G = 1.64 for the 0</w:t>
      </w:r>
      <w:r>
        <w:rPr>
          <w:szCs w:val="24"/>
        </w:rPr>
        <w:t> </w:t>
      </w:r>
      <w:r w:rsidRPr="002934B2">
        <w:rPr>
          <w:szCs w:val="24"/>
        </w:rPr>
        <w:t>dBd AIS antenna</w:t>
      </w:r>
    </w:p>
    <w:p w14:paraId="2F8F3249" w14:textId="77777777" w:rsidR="00AE1AFA" w:rsidRPr="002934B2" w:rsidRDefault="00AE1AFA" w:rsidP="00AE1AFA">
      <w:pPr>
        <w:spacing w:after="120"/>
        <w:ind w:left="720"/>
        <w:rPr>
          <w:szCs w:val="24"/>
        </w:rPr>
      </w:pPr>
      <w:r w:rsidRPr="002934B2">
        <w:rPr>
          <w:szCs w:val="24"/>
        </w:rPr>
        <w:t>AF</w:t>
      </w:r>
      <w:r w:rsidRPr="002934B2">
        <w:rPr>
          <w:szCs w:val="24"/>
          <w:vertAlign w:val="subscript"/>
        </w:rPr>
        <w:t>50Ω</w:t>
      </w:r>
      <w:r w:rsidRPr="002934B2">
        <w:rPr>
          <w:szCs w:val="24"/>
        </w:rPr>
        <w:t xml:space="preserve"> = 44.19 – 2.15 – 29.7707 = 12.27 dB/m</w:t>
      </w:r>
    </w:p>
    <w:p w14:paraId="2388DBC9" w14:textId="77777777" w:rsidR="00AE1AFA" w:rsidRPr="002934B2" w:rsidRDefault="00AE1AFA" w:rsidP="00AE1AFA">
      <w:pPr>
        <w:spacing w:after="120"/>
        <w:ind w:left="720"/>
        <w:rPr>
          <w:szCs w:val="24"/>
        </w:rPr>
      </w:pPr>
      <w:r w:rsidRPr="002934B2">
        <w:rPr>
          <w:szCs w:val="24"/>
        </w:rPr>
        <w:t xml:space="preserve">V </w:t>
      </w:r>
      <w:r w:rsidRPr="002934B2">
        <w:rPr>
          <w:szCs w:val="24"/>
          <w:vertAlign w:val="subscript"/>
        </w:rPr>
        <w:t xml:space="preserve">dBµV </w:t>
      </w:r>
      <w:r w:rsidRPr="002934B2">
        <w:rPr>
          <w:szCs w:val="24"/>
        </w:rPr>
        <w:t>(for -117.16 dBm) = -10.17 dBµV</w:t>
      </w:r>
    </w:p>
    <w:p w14:paraId="54646983" w14:textId="77777777" w:rsidR="00AE1AFA" w:rsidRPr="002934B2" w:rsidRDefault="00AE1AFA" w:rsidP="00AE1AFA">
      <w:pPr>
        <w:spacing w:after="120"/>
        <w:ind w:left="720"/>
        <w:rPr>
          <w:szCs w:val="24"/>
        </w:rPr>
      </w:pPr>
      <w:r w:rsidRPr="002934B2">
        <w:rPr>
          <w:szCs w:val="24"/>
        </w:rPr>
        <w:t xml:space="preserve">E </w:t>
      </w:r>
      <w:r w:rsidRPr="002934B2">
        <w:rPr>
          <w:szCs w:val="24"/>
          <w:vertAlign w:val="subscript"/>
        </w:rPr>
        <w:t xml:space="preserve">dBµV/m </w:t>
      </w:r>
      <w:r w:rsidRPr="002934B2">
        <w:rPr>
          <w:szCs w:val="24"/>
        </w:rPr>
        <w:t>= AF</w:t>
      </w:r>
      <w:r w:rsidRPr="002934B2">
        <w:rPr>
          <w:szCs w:val="24"/>
          <w:vertAlign w:val="subscript"/>
        </w:rPr>
        <w:t xml:space="preserve"> dB/m</w:t>
      </w:r>
      <w:r w:rsidRPr="002934B2">
        <w:rPr>
          <w:szCs w:val="24"/>
        </w:rPr>
        <w:t xml:space="preserve"> + V </w:t>
      </w:r>
      <w:r w:rsidRPr="002934B2">
        <w:rPr>
          <w:szCs w:val="24"/>
          <w:vertAlign w:val="subscript"/>
        </w:rPr>
        <w:t xml:space="preserve">dBµV </w:t>
      </w:r>
      <w:r w:rsidRPr="002934B2">
        <w:rPr>
          <w:szCs w:val="24"/>
        </w:rPr>
        <w:t xml:space="preserve">= 12.27 – 10.17 = </w:t>
      </w:r>
      <w:r w:rsidRPr="002934B2">
        <w:rPr>
          <w:szCs w:val="24"/>
          <w:u w:val="single"/>
        </w:rPr>
        <w:t>+2.1 dBµV/m</w:t>
      </w:r>
      <w:r w:rsidRPr="002934B2">
        <w:rPr>
          <w:szCs w:val="24"/>
        </w:rPr>
        <w:t xml:space="preserve"> </w:t>
      </w:r>
    </w:p>
    <w:p w14:paraId="2B30A8F9" w14:textId="77777777" w:rsidR="00AE1AFA" w:rsidRPr="00752E9D" w:rsidRDefault="00AE1AFA" w:rsidP="00AE1AFA">
      <w:pPr>
        <w:spacing w:after="120"/>
        <w:ind w:left="720"/>
        <w:rPr>
          <w:b/>
          <w:bCs/>
          <w:szCs w:val="24"/>
        </w:rPr>
      </w:pPr>
      <w:r w:rsidRPr="00752E9D">
        <w:rPr>
          <w:b/>
          <w:bCs/>
          <w:szCs w:val="24"/>
          <w:u w:val="single"/>
        </w:rPr>
        <w:t>Method 2</w:t>
      </w:r>
      <w:r w:rsidRPr="00752E9D">
        <w:rPr>
          <w:b/>
          <w:bCs/>
          <w:szCs w:val="24"/>
        </w:rPr>
        <w:t>: (according to: Wikipedia, Antenna Factor),</w:t>
      </w:r>
    </w:p>
    <w:p w14:paraId="04CF1EE5" w14:textId="77777777" w:rsidR="00AE1AFA" w:rsidRPr="002934B2" w:rsidRDefault="00AE1AFA" w:rsidP="00AE1AFA">
      <w:pPr>
        <w:spacing w:after="120"/>
        <w:ind w:left="720"/>
        <w:rPr>
          <w:szCs w:val="24"/>
          <w:vertAlign w:val="superscript"/>
        </w:rPr>
      </w:pPr>
      <w:r w:rsidRPr="002934B2">
        <w:rPr>
          <w:szCs w:val="24"/>
        </w:rPr>
        <w:t>AF</w:t>
      </w:r>
      <w:r w:rsidRPr="002934B2">
        <w:rPr>
          <w:szCs w:val="24"/>
          <w:vertAlign w:val="subscript"/>
        </w:rPr>
        <w:t>50Ω</w:t>
      </w:r>
      <w:r w:rsidRPr="002934B2">
        <w:rPr>
          <w:szCs w:val="24"/>
        </w:rPr>
        <w:t xml:space="preserve"> = 9.73/(λ√G) = 4.10/m = 12.26 dB/m</w:t>
      </w:r>
    </w:p>
    <w:p w14:paraId="18E0E0C8" w14:textId="77777777" w:rsidR="00AE1AFA" w:rsidRPr="002934B2" w:rsidRDefault="00AE1AFA" w:rsidP="00AE1AFA">
      <w:pPr>
        <w:spacing w:after="120"/>
        <w:ind w:left="720"/>
        <w:rPr>
          <w:szCs w:val="24"/>
        </w:rPr>
      </w:pPr>
      <w:r w:rsidRPr="002934B2">
        <w:rPr>
          <w:szCs w:val="24"/>
        </w:rPr>
        <w:t xml:space="preserve">And </w:t>
      </w:r>
    </w:p>
    <w:p w14:paraId="061C04DE" w14:textId="77777777" w:rsidR="00AE1AFA" w:rsidRPr="002934B2" w:rsidRDefault="00AE1AFA" w:rsidP="00AE1AFA">
      <w:pPr>
        <w:spacing w:after="120"/>
        <w:ind w:left="720"/>
        <w:rPr>
          <w:szCs w:val="24"/>
        </w:rPr>
      </w:pPr>
      <w:r w:rsidRPr="002934B2">
        <w:rPr>
          <w:szCs w:val="24"/>
        </w:rPr>
        <w:t>AF = E/V</w:t>
      </w:r>
    </w:p>
    <w:p w14:paraId="7BF37291" w14:textId="77777777" w:rsidR="00AE1AFA" w:rsidRPr="002934B2" w:rsidRDefault="00AE1AFA" w:rsidP="00AE1AFA">
      <w:pPr>
        <w:spacing w:after="120"/>
        <w:ind w:left="720"/>
        <w:rPr>
          <w:szCs w:val="24"/>
        </w:rPr>
      </w:pPr>
      <w:r w:rsidRPr="002934B2">
        <w:rPr>
          <w:szCs w:val="24"/>
        </w:rPr>
        <w:t>Thus</w:t>
      </w:r>
    </w:p>
    <w:p w14:paraId="457F0E2D" w14:textId="77777777" w:rsidR="00AE1AFA" w:rsidRPr="002934B2" w:rsidRDefault="00AE1AFA" w:rsidP="00AE1AFA">
      <w:pPr>
        <w:spacing w:after="120"/>
        <w:ind w:left="720"/>
        <w:rPr>
          <w:szCs w:val="24"/>
          <w:vertAlign w:val="subscript"/>
        </w:rPr>
      </w:pPr>
      <w:r w:rsidRPr="002934B2">
        <w:rPr>
          <w:szCs w:val="24"/>
        </w:rPr>
        <w:t>AF</w:t>
      </w:r>
      <w:r w:rsidRPr="002934B2">
        <w:rPr>
          <w:szCs w:val="24"/>
          <w:vertAlign w:val="subscript"/>
        </w:rPr>
        <w:t>dB/m</w:t>
      </w:r>
      <w:r w:rsidRPr="002934B2">
        <w:rPr>
          <w:szCs w:val="24"/>
        </w:rPr>
        <w:t xml:space="preserve"> = E</w:t>
      </w:r>
      <w:r w:rsidRPr="002934B2">
        <w:rPr>
          <w:szCs w:val="24"/>
          <w:vertAlign w:val="subscript"/>
        </w:rPr>
        <w:t>dBV/m</w:t>
      </w:r>
      <w:r w:rsidRPr="002934B2">
        <w:rPr>
          <w:szCs w:val="24"/>
        </w:rPr>
        <w:t xml:space="preserve"> – V</w:t>
      </w:r>
      <w:r w:rsidRPr="002934B2">
        <w:rPr>
          <w:szCs w:val="24"/>
          <w:vertAlign w:val="subscript"/>
        </w:rPr>
        <w:t>dBV</w:t>
      </w:r>
      <w:r w:rsidRPr="002934B2">
        <w:rPr>
          <w:szCs w:val="24"/>
        </w:rPr>
        <w:t xml:space="preserve"> = E</w:t>
      </w:r>
      <w:r w:rsidRPr="002934B2">
        <w:rPr>
          <w:szCs w:val="24"/>
          <w:vertAlign w:val="subscript"/>
        </w:rPr>
        <w:t>dBµV/m</w:t>
      </w:r>
      <w:r w:rsidRPr="002934B2">
        <w:rPr>
          <w:szCs w:val="24"/>
        </w:rPr>
        <w:t xml:space="preserve"> - V</w:t>
      </w:r>
      <w:r w:rsidRPr="002934B2">
        <w:rPr>
          <w:szCs w:val="24"/>
          <w:vertAlign w:val="subscript"/>
        </w:rPr>
        <w:t>dBµV</w:t>
      </w:r>
    </w:p>
    <w:p w14:paraId="364FA499" w14:textId="77777777" w:rsidR="00AE1AFA" w:rsidRPr="002934B2" w:rsidRDefault="00AE1AFA" w:rsidP="00AE1AFA">
      <w:pPr>
        <w:spacing w:after="120"/>
        <w:ind w:left="720"/>
        <w:rPr>
          <w:szCs w:val="24"/>
        </w:rPr>
      </w:pPr>
      <w:r w:rsidRPr="002934B2">
        <w:rPr>
          <w:szCs w:val="24"/>
        </w:rPr>
        <w:lastRenderedPageBreak/>
        <w:t>E</w:t>
      </w:r>
      <w:r w:rsidRPr="002934B2">
        <w:rPr>
          <w:szCs w:val="24"/>
          <w:vertAlign w:val="subscript"/>
        </w:rPr>
        <w:t>dBµV/m</w:t>
      </w:r>
      <w:r w:rsidRPr="002934B2">
        <w:rPr>
          <w:szCs w:val="24"/>
        </w:rPr>
        <w:t xml:space="preserve"> = AF</w:t>
      </w:r>
      <w:r w:rsidRPr="002934B2">
        <w:rPr>
          <w:szCs w:val="24"/>
          <w:vertAlign w:val="subscript"/>
        </w:rPr>
        <w:t>dB/m</w:t>
      </w:r>
      <w:r w:rsidRPr="002934B2">
        <w:rPr>
          <w:szCs w:val="24"/>
        </w:rPr>
        <w:t xml:space="preserve"> + V</w:t>
      </w:r>
      <w:r w:rsidRPr="002934B2">
        <w:rPr>
          <w:szCs w:val="24"/>
          <w:vertAlign w:val="subscript"/>
        </w:rPr>
        <w:t>dBµV</w:t>
      </w:r>
      <w:r w:rsidRPr="002934B2">
        <w:rPr>
          <w:szCs w:val="24"/>
        </w:rPr>
        <w:t xml:space="preserve"> = 12.26 + (-10.17) = </w:t>
      </w:r>
      <w:r w:rsidRPr="002934B2">
        <w:rPr>
          <w:szCs w:val="24"/>
          <w:u w:val="single"/>
        </w:rPr>
        <w:t>+2.1 dBµV/m</w:t>
      </w:r>
    </w:p>
    <w:p w14:paraId="286A49AA" w14:textId="77777777" w:rsidR="00AE1AFA" w:rsidRPr="002934B2" w:rsidRDefault="00AE1AFA" w:rsidP="00AE1AFA">
      <w:pPr>
        <w:spacing w:after="120"/>
        <w:ind w:left="720"/>
        <w:rPr>
          <w:szCs w:val="24"/>
        </w:rPr>
      </w:pPr>
      <w:r>
        <w:rPr>
          <w:b/>
          <w:bCs/>
          <w:szCs w:val="24"/>
          <w:u w:val="single"/>
        </w:rPr>
        <w:t>Result</w:t>
      </w:r>
      <w:r w:rsidRPr="00752E9D">
        <w:rPr>
          <w:b/>
          <w:bCs/>
          <w:szCs w:val="24"/>
          <w:u w:val="single"/>
        </w:rPr>
        <w:t>:</w:t>
      </w:r>
      <w:r w:rsidRPr="002934B2">
        <w:rPr>
          <w:szCs w:val="24"/>
        </w:rPr>
        <w:t xml:space="preserve"> The results of Method 1 and Method 2 are identical.</w:t>
      </w:r>
    </w:p>
    <w:p w14:paraId="1098CE8F" w14:textId="77777777" w:rsidR="00AE1AFA" w:rsidRPr="002934B2" w:rsidRDefault="00AE1AFA" w:rsidP="00AE1AFA">
      <w:pPr>
        <w:spacing w:after="120"/>
        <w:ind w:left="720"/>
        <w:rPr>
          <w:szCs w:val="24"/>
        </w:rPr>
      </w:pPr>
      <w:r w:rsidRPr="002934B2">
        <w:rPr>
          <w:szCs w:val="24"/>
        </w:rPr>
        <w:t>Based on these results, the maximum interference field strength measured in a 120 kHz bandwidth with a separation of 1 meter, for the victim AIS receiver with a 0 dBd antenna and an 18 kHz receiver bandwidth, to provide C/(N+I) ≥ 10 dB, would be:</w:t>
      </w:r>
    </w:p>
    <w:p w14:paraId="51390895" w14:textId="77777777" w:rsidR="00AE1AFA" w:rsidRPr="002934B2" w:rsidRDefault="00AE1AFA" w:rsidP="00AE1AFA">
      <w:pPr>
        <w:pStyle w:val="Equation"/>
      </w:pPr>
      <w:r>
        <w:tab/>
      </w:r>
      <w:r w:rsidRPr="002934B2">
        <w:t>E</w:t>
      </w:r>
      <w:r w:rsidRPr="002934B2">
        <w:rPr>
          <w:vertAlign w:val="subscript"/>
        </w:rPr>
        <w:t>dBV/m</w:t>
      </w:r>
      <w:r w:rsidRPr="002934B2">
        <w:t xml:space="preserve"> = +2.1 dBµV/m + 10 log</w:t>
      </w:r>
      <w:r w:rsidRPr="002934B2">
        <w:rPr>
          <w:vertAlign w:val="subscript"/>
        </w:rPr>
        <w:t xml:space="preserve">10 </w:t>
      </w:r>
      <w:r w:rsidRPr="002934B2">
        <w:t xml:space="preserve">(120/18) - 0 dB = +2.1 + 8.2 = </w:t>
      </w:r>
      <w:r w:rsidRPr="00863BAB">
        <w:rPr>
          <w:b/>
          <w:bCs/>
        </w:rPr>
        <w:t>+10.3 dBµV/m (avg.)</w:t>
      </w:r>
    </w:p>
    <w:p w14:paraId="140B24A8" w14:textId="77777777" w:rsidR="00AE1AFA" w:rsidRPr="00B632F6" w:rsidRDefault="00AE1AFA" w:rsidP="00AE1AFA">
      <w:pPr>
        <w:pStyle w:val="Heading6"/>
      </w:pPr>
      <w:r w:rsidRPr="00B632F6">
        <w:t>Second example for the VHF marine radio (adjusted from the first example AIS):</w:t>
      </w:r>
    </w:p>
    <w:p w14:paraId="0A8A036C" w14:textId="77777777" w:rsidR="00AE1AFA" w:rsidRPr="002934B2" w:rsidRDefault="00AE1AFA" w:rsidP="00AE1AFA">
      <w:r w:rsidRPr="002934B2">
        <w:t>The maximum interference field strength measured in a 120 kHz bandwidth with a separation of 1 meter, for the victim VHF marine radio receiver with a +3 dBd antenna and a 16 kHz receiver bandwidth, to provide C/(N+I) ≥ 9.2 dB, would be:</w:t>
      </w:r>
    </w:p>
    <w:p w14:paraId="6BB1F729" w14:textId="77777777" w:rsidR="00AE1AFA" w:rsidRPr="002934B2" w:rsidRDefault="00AE1AFA" w:rsidP="00AE1AFA">
      <w:pPr>
        <w:pStyle w:val="Equation"/>
        <w:rPr>
          <w:b/>
          <w:bCs/>
          <w:u w:val="single"/>
        </w:rPr>
      </w:pPr>
      <w:r>
        <w:tab/>
      </w:r>
      <w:r w:rsidRPr="002934B2">
        <w:t>E</w:t>
      </w:r>
      <w:r w:rsidRPr="002934B2">
        <w:rPr>
          <w:vertAlign w:val="subscript"/>
        </w:rPr>
        <w:t>dBV/m</w:t>
      </w:r>
      <w:r w:rsidRPr="002934B2">
        <w:t xml:space="preserve"> = +2.1 + (10 - 9.2 = 0.8) + (10 log (120/</w:t>
      </w:r>
      <w:r w:rsidRPr="00117513">
        <w:t>16</w:t>
      </w:r>
      <w:r w:rsidRPr="002934B2">
        <w:t xml:space="preserve">) = 8.75) - 3 = </w:t>
      </w:r>
      <w:r w:rsidRPr="00863BAB">
        <w:rPr>
          <w:b/>
          <w:bCs/>
        </w:rPr>
        <w:t>+8.65 dBµV/m (avg.)</w:t>
      </w:r>
    </w:p>
    <w:p w14:paraId="2563D130" w14:textId="77777777" w:rsidR="00AE1AFA" w:rsidRDefault="00AE1AFA" w:rsidP="00AE1AFA">
      <w:pPr>
        <w:pStyle w:val="Heading6"/>
      </w:pPr>
      <w:r w:rsidRPr="006D603B">
        <w:t>Comparing this to current standards:</w:t>
      </w:r>
    </w:p>
    <w:p w14:paraId="015CEA7E" w14:textId="77777777" w:rsidR="00AE1AFA" w:rsidRPr="002934B2" w:rsidRDefault="00AE1AFA" w:rsidP="00AE1AFA">
      <w:pPr>
        <w:pStyle w:val="enumlev1"/>
        <w:rPr>
          <w:b/>
        </w:rPr>
      </w:pPr>
      <w:r>
        <w:t>–</w:t>
      </w:r>
      <w:r>
        <w:tab/>
      </w:r>
      <w:r w:rsidRPr="002934B2">
        <w:t>CISPR 25 Class 5 (120 kHz bandwidth and 1 meter):</w:t>
      </w:r>
    </w:p>
    <w:p w14:paraId="649CA542" w14:textId="77777777" w:rsidR="00AE1AFA" w:rsidRPr="002934B2" w:rsidRDefault="00AE1AFA" w:rsidP="00AE1AFA">
      <w:pPr>
        <w:pStyle w:val="enumlev2"/>
        <w:rPr>
          <w:b/>
        </w:rPr>
      </w:pPr>
      <w:r>
        <w:t>˚</w:t>
      </w:r>
      <w:r>
        <w:tab/>
      </w:r>
      <w:r w:rsidRPr="002934B2">
        <w:t>Maximum field strength level (average): +15 dBµV/m</w:t>
      </w:r>
    </w:p>
    <w:p w14:paraId="687CCBBD" w14:textId="77777777" w:rsidR="00AE1AFA" w:rsidRPr="00D02CBB" w:rsidRDefault="00AE1AFA" w:rsidP="00AE1AFA">
      <w:pPr>
        <w:pStyle w:val="enumlev2"/>
        <w:rPr>
          <w:b/>
        </w:rPr>
      </w:pPr>
      <w:r>
        <w:t>˚</w:t>
      </w:r>
      <w:r>
        <w:tab/>
      </w:r>
      <w:r w:rsidRPr="002934B2">
        <w:t>Maximum field strength level (quazi-peak): +22 dBµV/m</w:t>
      </w:r>
    </w:p>
    <w:p w14:paraId="16A0F325" w14:textId="77777777" w:rsidR="00AE1AFA" w:rsidRPr="007D44E2" w:rsidRDefault="00AE1AFA" w:rsidP="00AE1AFA">
      <w:pPr>
        <w:pStyle w:val="enumlev2"/>
        <w:rPr>
          <w:b/>
        </w:rPr>
      </w:pPr>
      <w:r>
        <w:t>˚</w:t>
      </w:r>
      <w:r>
        <w:tab/>
        <w:t>Maximum field strength level (peak): +35 dBµ</w:t>
      </w:r>
    </w:p>
    <w:p w14:paraId="379C91FB" w14:textId="77777777" w:rsidR="00AE1AFA" w:rsidRPr="002934B2" w:rsidRDefault="00AE1AFA" w:rsidP="00AE1AFA">
      <w:pPr>
        <w:pStyle w:val="enumlev1"/>
      </w:pPr>
      <w:r>
        <w:t>–</w:t>
      </w:r>
      <w:r>
        <w:tab/>
      </w:r>
      <w:r w:rsidRPr="002934B2">
        <w:t>IEC 60945 (</w:t>
      </w:r>
      <w:r>
        <w:t>9</w:t>
      </w:r>
      <w:r w:rsidRPr="002934B2">
        <w:t xml:space="preserve"> kHz bandwidth and 3 meters):</w:t>
      </w:r>
    </w:p>
    <w:p w14:paraId="0C99253A" w14:textId="77777777" w:rsidR="00AE1AFA" w:rsidRDefault="00AE1AFA" w:rsidP="00AE1AFA">
      <w:pPr>
        <w:pStyle w:val="enumlev2"/>
      </w:pPr>
      <w:r>
        <w:t>˚</w:t>
      </w:r>
      <w:r>
        <w:tab/>
      </w:r>
      <w:r w:rsidRPr="003A6A51">
        <w:t>Maximum field strength level (quasi-peak): +24 dBµV/m</w:t>
      </w:r>
    </w:p>
    <w:p w14:paraId="6A35C9C8" w14:textId="77777777" w:rsidR="00AE1AFA" w:rsidRPr="00591F2E" w:rsidRDefault="00AE1AFA" w:rsidP="00AE1AFA">
      <w:pPr>
        <w:pStyle w:val="Heading1"/>
      </w:pPr>
      <w:r>
        <w:t>4</w:t>
      </w:r>
      <w:r>
        <w:tab/>
        <w:t>Interference protection criteria</w:t>
      </w:r>
      <w:r w:rsidRPr="002934B2">
        <w:t xml:space="preserve"> for </w:t>
      </w:r>
      <w:r>
        <w:t>marine GNSS receivers from unintended radiation sources</w:t>
      </w:r>
    </w:p>
    <w:p w14:paraId="2C8AE1D6" w14:textId="77777777" w:rsidR="00AE1AFA" w:rsidRPr="00F93EF3" w:rsidRDefault="00AE1AFA" w:rsidP="00AE1AFA">
      <w:pPr>
        <w:spacing w:after="40"/>
      </w:pPr>
      <w:r>
        <w:t xml:space="preserve">The interference protection criteria for GNSS (e.g., GPS) receivers should be based on </w:t>
      </w:r>
      <w:hyperlink r:id="rId13" w:history="1">
        <w:r w:rsidRPr="00502C60">
          <w:rPr>
            <w:rStyle w:val="Hyperlink"/>
          </w:rPr>
          <w:t>Recommendation ITU-R M.1903-1</w:t>
        </w:r>
      </w:hyperlink>
      <w:r w:rsidRPr="00F93EF3">
        <w:t xml:space="preserve"> </w:t>
      </w:r>
      <w:r w:rsidRPr="00502C60">
        <w:rPr>
          <w:i/>
          <w:iCs/>
        </w:rPr>
        <w:t>Characteristics and protection criteria for receiving earth stations in the radionavigation-satellite service (space-to-Earth) and receivers in the aeronautical radionavigation service operating in the band 1 559-1 610 MHz</w:t>
      </w:r>
    </w:p>
    <w:p w14:paraId="6706A2F6" w14:textId="77777777" w:rsidR="00AE1AFA" w:rsidRPr="00F93EF3" w:rsidRDefault="00AE1AFA" w:rsidP="00AE1AFA">
      <w:pPr>
        <w:pStyle w:val="enumlev1"/>
        <w:spacing w:before="120" w:after="40"/>
      </w:pPr>
      <w:r>
        <w:tab/>
      </w:r>
      <w:r w:rsidRPr="00F93EF3">
        <w:t>Acquisition mode threshold power density level of aggregate</w:t>
      </w:r>
      <w:r>
        <w:t xml:space="preserve"> </w:t>
      </w:r>
      <w:r w:rsidRPr="00F93EF3">
        <w:t xml:space="preserve">wideband interference at the passive antenna output:      </w:t>
      </w:r>
      <w:r>
        <w:tab/>
      </w:r>
      <w:r>
        <w:tab/>
      </w:r>
      <w:r w:rsidRPr="00F93EF3">
        <w:rPr>
          <w:b/>
          <w:bCs/>
        </w:rPr>
        <w:t>-142 dB W/MHz = -112 dBm/MHz</w:t>
      </w:r>
    </w:p>
    <w:p w14:paraId="04A69781" w14:textId="77777777" w:rsidR="00AE1AFA" w:rsidRPr="00F93EF3" w:rsidRDefault="00AE1AFA" w:rsidP="00AE1AFA">
      <w:pPr>
        <w:pStyle w:val="enumlev1"/>
        <w:spacing w:before="120" w:after="40"/>
      </w:pPr>
      <w:r>
        <w:tab/>
      </w:r>
      <w:r w:rsidRPr="00F93EF3">
        <w:t xml:space="preserve">Tracking mode threshold power density level of aggregate wideband interference at the passive antenna output:      </w:t>
      </w:r>
      <w:r>
        <w:tab/>
      </w:r>
      <w:r>
        <w:tab/>
      </w:r>
      <w:r w:rsidRPr="00F93EF3">
        <w:rPr>
          <w:b/>
          <w:bCs/>
        </w:rPr>
        <w:t>-136 dB W/MHz = -106 dBm/MHz</w:t>
      </w:r>
    </w:p>
    <w:p w14:paraId="060EE511" w14:textId="77777777" w:rsidR="00AE1AFA" w:rsidRPr="00F93EF3" w:rsidRDefault="00AE1AFA" w:rsidP="00AE1AFA">
      <w:pPr>
        <w:pStyle w:val="enumlev1"/>
        <w:spacing w:before="120" w:after="40"/>
      </w:pPr>
      <w:r>
        <w:tab/>
      </w:r>
      <w:r w:rsidRPr="00F93EF3">
        <w:t>Antenna gain:</w:t>
      </w:r>
      <w:r>
        <w:tab/>
      </w:r>
      <w:r>
        <w:tab/>
      </w:r>
      <w:r>
        <w:tab/>
      </w:r>
      <w:r>
        <w:tab/>
      </w:r>
      <w:r>
        <w:tab/>
      </w:r>
      <w:r w:rsidRPr="00F93EF3">
        <w:rPr>
          <w:b/>
          <w:bCs/>
        </w:rPr>
        <w:t>6 dBi</w:t>
      </w:r>
    </w:p>
    <w:p w14:paraId="04766F4F" w14:textId="77777777" w:rsidR="00AE1AFA" w:rsidRPr="00F93EF3" w:rsidRDefault="00AE1AFA" w:rsidP="00AE1AFA">
      <w:pPr>
        <w:pStyle w:val="enumlev1"/>
        <w:spacing w:before="120" w:after="40"/>
      </w:pPr>
      <w:r>
        <w:tab/>
      </w:r>
      <w:r w:rsidRPr="00F93EF3">
        <w:t>RF filter 3 dB bandwidth:</w:t>
      </w:r>
      <w:r>
        <w:tab/>
      </w:r>
      <w:r>
        <w:tab/>
      </w:r>
      <w:r w:rsidRPr="00F93EF3">
        <w:rPr>
          <w:b/>
          <w:bCs/>
        </w:rPr>
        <w:t>32 MHz</w:t>
      </w:r>
    </w:p>
    <w:p w14:paraId="4E98CAAB" w14:textId="77777777" w:rsidR="00AE1AFA" w:rsidRPr="00F93EF3" w:rsidRDefault="00AE1AFA" w:rsidP="00AE1AFA">
      <w:pPr>
        <w:pStyle w:val="enumlev1"/>
        <w:spacing w:before="120" w:after="40"/>
      </w:pPr>
      <w:r>
        <w:tab/>
      </w:r>
      <w:r w:rsidRPr="00F93EF3">
        <w:t>Pre-correlation filter 3 dB bandwidth:</w:t>
      </w:r>
      <w:r>
        <w:tab/>
      </w:r>
      <w:r w:rsidRPr="00F93EF3">
        <w:rPr>
          <w:b/>
          <w:bCs/>
        </w:rPr>
        <w:t>2 MHz</w:t>
      </w:r>
    </w:p>
    <w:p w14:paraId="56A3D8F6" w14:textId="77777777" w:rsidR="00AE1AFA" w:rsidRPr="00F93EF3" w:rsidRDefault="00AE1AFA" w:rsidP="00AE1AFA">
      <w:pPr>
        <w:pStyle w:val="enumlev1"/>
        <w:spacing w:before="120" w:after="40"/>
      </w:pPr>
      <w:r>
        <w:tab/>
      </w:r>
      <w:r w:rsidRPr="00F93EF3">
        <w:t>Noise temperature:</w:t>
      </w:r>
      <w:r>
        <w:tab/>
      </w:r>
      <w:r>
        <w:tab/>
      </w:r>
      <w:r>
        <w:tab/>
      </w:r>
      <w:r>
        <w:tab/>
      </w:r>
      <w:r w:rsidRPr="00F93EF3">
        <w:rPr>
          <w:b/>
          <w:bCs/>
        </w:rPr>
        <w:t>645</w:t>
      </w:r>
      <w:r w:rsidRPr="00F93EF3">
        <w:rPr>
          <w:b/>
          <w:bCs/>
          <w:vertAlign w:val="superscript"/>
        </w:rPr>
        <w:t>o</w:t>
      </w:r>
      <w:r w:rsidRPr="00F93EF3">
        <w:rPr>
          <w:b/>
          <w:bCs/>
        </w:rPr>
        <w:t>K</w:t>
      </w:r>
    </w:p>
    <w:p w14:paraId="66C74336" w14:textId="77777777" w:rsidR="00AE1AFA" w:rsidRPr="00F93EF3" w:rsidRDefault="00AE1AFA" w:rsidP="00AE1AFA">
      <w:pPr>
        <w:pStyle w:val="enumlev1"/>
        <w:spacing w:before="120" w:after="40"/>
      </w:pPr>
      <w:r>
        <w:tab/>
      </w:r>
      <w:r w:rsidRPr="00F93EF3">
        <w:t>AF</w:t>
      </w:r>
      <w:r w:rsidRPr="00F93EF3">
        <w:rPr>
          <w:vertAlign w:val="subscript"/>
        </w:rPr>
        <w:t>50</w:t>
      </w:r>
      <w:r>
        <w:rPr>
          <w:vertAlign w:val="subscript"/>
        </w:rPr>
        <w:t>Ω</w:t>
      </w:r>
      <w:r w:rsidRPr="00F93EF3">
        <w:t xml:space="preserve"> = 20 log</w:t>
      </w:r>
      <w:r w:rsidRPr="00F93EF3">
        <w:rPr>
          <w:vertAlign w:val="subscript"/>
        </w:rPr>
        <w:t>10</w:t>
      </w:r>
      <w:r w:rsidRPr="00F93EF3">
        <w:t xml:space="preserve"> f</w:t>
      </w:r>
      <w:r w:rsidRPr="00F93EF3">
        <w:rPr>
          <w:vertAlign w:val="subscript"/>
        </w:rPr>
        <w:t>MHz</w:t>
      </w:r>
      <w:r w:rsidRPr="00F93EF3">
        <w:t xml:space="preserve"> – 10 log</w:t>
      </w:r>
      <w:r w:rsidRPr="00F93EF3">
        <w:rPr>
          <w:vertAlign w:val="subscript"/>
        </w:rPr>
        <w:t>10</w:t>
      </w:r>
      <w:r w:rsidRPr="00F93EF3">
        <w:t xml:space="preserve"> </w:t>
      </w:r>
      <w:r w:rsidRPr="00363D57">
        <w:t>G</w:t>
      </w:r>
      <w:r>
        <w:rPr>
          <w:vertAlign w:val="subscript"/>
        </w:rPr>
        <w:t>n</w:t>
      </w:r>
      <w:r w:rsidRPr="00363D57">
        <w:rPr>
          <w:vertAlign w:val="subscript"/>
        </w:rPr>
        <w:t>umeric</w:t>
      </w:r>
      <w:r w:rsidRPr="00F93EF3">
        <w:t xml:space="preserve"> – 29.7707 dB/m, G</w:t>
      </w:r>
      <w:r>
        <w:rPr>
          <w:vertAlign w:val="subscript"/>
        </w:rPr>
        <w:t>numeric</w:t>
      </w:r>
      <w:r w:rsidRPr="00F93EF3">
        <w:t xml:space="preserve"> = </w:t>
      </w:r>
      <w:r>
        <w:t>3.981 for 6 dBi</w:t>
      </w:r>
    </w:p>
    <w:p w14:paraId="056A5366" w14:textId="77777777" w:rsidR="00AE1AFA" w:rsidRPr="00F93EF3" w:rsidRDefault="00AE1AFA" w:rsidP="00AE1AFA">
      <w:pPr>
        <w:pStyle w:val="enumlev1"/>
        <w:spacing w:before="120" w:after="40"/>
      </w:pPr>
      <w:r w:rsidRPr="00F93EF3">
        <w:t>           </w:t>
      </w:r>
      <w:r>
        <w:t>                  </w:t>
      </w:r>
      <w:r w:rsidRPr="00F93EF3">
        <w:t xml:space="preserve"> = </w:t>
      </w:r>
      <w:r>
        <w:t xml:space="preserve">63.945 </w:t>
      </w:r>
      <w:r w:rsidRPr="00F93EF3">
        <w:t>–</w:t>
      </w:r>
      <w:r>
        <w:t xml:space="preserve"> 6 </w:t>
      </w:r>
      <w:r w:rsidRPr="00F93EF3">
        <w:t xml:space="preserve">– 29.7707 = </w:t>
      </w:r>
      <w:r>
        <w:t>28.175</w:t>
      </w:r>
      <w:r w:rsidRPr="00F93EF3">
        <w:t xml:space="preserve"> dB/m at 1</w:t>
      </w:r>
      <w:r>
        <w:t> </w:t>
      </w:r>
      <w:r w:rsidRPr="00F93EF3">
        <w:t>575 MHz</w:t>
      </w:r>
    </w:p>
    <w:p w14:paraId="5B0E2F4B" w14:textId="77777777" w:rsidR="00AE1AFA" w:rsidRPr="00F93EF3" w:rsidRDefault="00AE1AFA" w:rsidP="00AE1AFA">
      <w:pPr>
        <w:pStyle w:val="enumlev1"/>
        <w:spacing w:before="120" w:after="40"/>
      </w:pPr>
      <w:r>
        <w:tab/>
      </w:r>
      <w:r w:rsidRPr="00F93EF3">
        <w:t>P</w:t>
      </w:r>
      <w:r w:rsidRPr="00F93EF3">
        <w:rPr>
          <w:vertAlign w:val="subscript"/>
        </w:rPr>
        <w:t xml:space="preserve"> dBm</w:t>
      </w:r>
      <w:r w:rsidRPr="00F93EF3">
        <w:t xml:space="preserve">   = </w:t>
      </w:r>
      <w:r>
        <w:t>V</w:t>
      </w:r>
      <w:r w:rsidRPr="00F93EF3">
        <w:t xml:space="preserve"> </w:t>
      </w:r>
      <w:r w:rsidRPr="00F93EF3">
        <w:rPr>
          <w:vertAlign w:val="subscript"/>
        </w:rPr>
        <w:t>dB uV</w:t>
      </w:r>
      <w:r w:rsidRPr="00F93EF3">
        <w:t xml:space="preserve"> – 107</w:t>
      </w:r>
    </w:p>
    <w:p w14:paraId="4A3935C6" w14:textId="77777777" w:rsidR="00AE1AFA" w:rsidRPr="00F93EF3" w:rsidRDefault="00AE1AFA" w:rsidP="00AE1AFA">
      <w:pPr>
        <w:pStyle w:val="enumlev1"/>
        <w:spacing w:before="120" w:after="40"/>
      </w:pPr>
      <w:r>
        <w:tab/>
      </w:r>
      <w:r w:rsidRPr="00F93EF3">
        <w:t xml:space="preserve">E </w:t>
      </w:r>
      <w:r w:rsidRPr="00F93EF3">
        <w:rPr>
          <w:vertAlign w:val="subscript"/>
        </w:rPr>
        <w:t>dB µV/m</w:t>
      </w:r>
      <w:r w:rsidRPr="00F93EF3">
        <w:t xml:space="preserve"> = AF</w:t>
      </w:r>
      <w:r w:rsidRPr="00F93EF3">
        <w:rPr>
          <w:vertAlign w:val="subscript"/>
        </w:rPr>
        <w:t>50</w:t>
      </w:r>
      <w:r>
        <w:rPr>
          <w:vertAlign w:val="subscript"/>
        </w:rPr>
        <w:t>Ω</w:t>
      </w:r>
      <w:r w:rsidRPr="00F93EF3">
        <w:t xml:space="preserve"> + V</w:t>
      </w:r>
      <w:r w:rsidRPr="00F93EF3">
        <w:rPr>
          <w:vertAlign w:val="subscript"/>
        </w:rPr>
        <w:t xml:space="preserve"> dB µV </w:t>
      </w:r>
      <w:r w:rsidRPr="004C3472">
        <w:t>=</w:t>
      </w:r>
      <w:r w:rsidRPr="00F93EF3">
        <w:t xml:space="preserve"> AF</w:t>
      </w:r>
      <w:r w:rsidRPr="00F93EF3">
        <w:rPr>
          <w:vertAlign w:val="subscript"/>
        </w:rPr>
        <w:t>50</w:t>
      </w:r>
      <w:r>
        <w:rPr>
          <w:vertAlign w:val="subscript"/>
        </w:rPr>
        <w:t>Ω</w:t>
      </w:r>
      <w:r w:rsidRPr="00F93EF3">
        <w:t xml:space="preserve"> + P </w:t>
      </w:r>
      <w:r w:rsidRPr="00F93EF3">
        <w:rPr>
          <w:vertAlign w:val="subscript"/>
        </w:rPr>
        <w:t>dBm</w:t>
      </w:r>
      <w:r w:rsidRPr="00F93EF3">
        <w:t xml:space="preserve"> + 107 = P </w:t>
      </w:r>
      <w:r w:rsidRPr="00F93EF3">
        <w:rPr>
          <w:vertAlign w:val="subscript"/>
        </w:rPr>
        <w:t>dBm</w:t>
      </w:r>
      <w:r w:rsidRPr="00F93EF3">
        <w:t xml:space="preserve"> + </w:t>
      </w:r>
      <w:r>
        <w:t xml:space="preserve">107 + 28.175 = </w:t>
      </w:r>
      <w:r w:rsidRPr="00E62602">
        <w:t>P</w:t>
      </w:r>
      <w:r>
        <w:t xml:space="preserve"> </w:t>
      </w:r>
      <w:r>
        <w:rPr>
          <w:vertAlign w:val="subscript"/>
        </w:rPr>
        <w:t xml:space="preserve">dBm </w:t>
      </w:r>
      <w:r>
        <w:t>+ 135.175</w:t>
      </w:r>
    </w:p>
    <w:p w14:paraId="0FD0CB7E" w14:textId="77777777" w:rsidR="00AE1AFA" w:rsidRPr="005450FA" w:rsidRDefault="00AE1AFA" w:rsidP="00AE1AFA">
      <w:pPr>
        <w:pStyle w:val="enumlev1"/>
        <w:spacing w:before="120" w:after="40"/>
        <w:rPr>
          <w:lang w:val="fr-FR"/>
        </w:rPr>
      </w:pPr>
      <w:r>
        <w:rPr>
          <w:lang w:val="fr-FR"/>
        </w:rPr>
        <w:tab/>
      </w:r>
      <w:r w:rsidRPr="005450FA">
        <w:rPr>
          <w:lang w:val="fr-FR"/>
        </w:rPr>
        <w:t xml:space="preserve">P </w:t>
      </w:r>
      <w:r w:rsidRPr="005450FA">
        <w:rPr>
          <w:vertAlign w:val="subscript"/>
          <w:lang w:val="fr-FR"/>
        </w:rPr>
        <w:t>dBm (acquisition)</w:t>
      </w:r>
      <w:r w:rsidRPr="005450FA">
        <w:rPr>
          <w:lang w:val="fr-FR"/>
        </w:rPr>
        <w:t xml:space="preserve"> = -112 dBm/MHz + 10 log (2) = -109 dBm </w:t>
      </w:r>
    </w:p>
    <w:p w14:paraId="581B5D17" w14:textId="77777777" w:rsidR="00AE1AFA" w:rsidRPr="005450FA" w:rsidRDefault="00AE1AFA" w:rsidP="00AE1AFA">
      <w:pPr>
        <w:pStyle w:val="enumlev1"/>
        <w:spacing w:before="120" w:after="40"/>
        <w:rPr>
          <w:lang w:val="fr-FR"/>
        </w:rPr>
      </w:pPr>
      <w:r>
        <w:rPr>
          <w:lang w:val="fr-FR"/>
        </w:rPr>
        <w:lastRenderedPageBreak/>
        <w:tab/>
      </w:r>
      <w:r w:rsidRPr="005450FA">
        <w:rPr>
          <w:lang w:val="fr-FR"/>
        </w:rPr>
        <w:t xml:space="preserve">E </w:t>
      </w:r>
      <w:r w:rsidRPr="005450FA">
        <w:rPr>
          <w:vertAlign w:val="subscript"/>
          <w:lang w:val="fr-FR"/>
        </w:rPr>
        <w:t xml:space="preserve">dB µV/m (acquisition) </w:t>
      </w:r>
      <w:r w:rsidRPr="005450FA">
        <w:rPr>
          <w:lang w:val="fr-FR"/>
        </w:rPr>
        <w:t>= -109 dBm + 135.175 = 26.2 dB µV/m</w:t>
      </w:r>
    </w:p>
    <w:p w14:paraId="2CCF1DAA" w14:textId="77777777" w:rsidR="00AE1AFA" w:rsidRPr="005450FA" w:rsidRDefault="00AE1AFA" w:rsidP="00AE1AFA">
      <w:pPr>
        <w:pStyle w:val="enumlev1"/>
        <w:spacing w:before="120" w:after="40"/>
        <w:rPr>
          <w:lang w:val="es-ES"/>
        </w:rPr>
      </w:pPr>
      <w:r>
        <w:rPr>
          <w:lang w:val="es-ES"/>
        </w:rPr>
        <w:tab/>
      </w:r>
      <w:r w:rsidRPr="005450FA">
        <w:rPr>
          <w:lang w:val="es-ES"/>
        </w:rPr>
        <w:t xml:space="preserve">E </w:t>
      </w:r>
      <w:r w:rsidRPr="005450FA">
        <w:rPr>
          <w:vertAlign w:val="subscript"/>
          <w:lang w:val="es-ES"/>
        </w:rPr>
        <w:t xml:space="preserve">dB µV/m (120 kHz) </w:t>
      </w:r>
      <w:r w:rsidRPr="005450FA">
        <w:rPr>
          <w:lang w:val="es-ES"/>
        </w:rPr>
        <w:t xml:space="preserve">= 26.2 dB µV/m + 10 log (0.12/2) = 26.2 – 12.2 = </w:t>
      </w:r>
      <w:r w:rsidRPr="005450FA">
        <w:rPr>
          <w:b/>
          <w:bCs/>
          <w:lang w:val="es-ES"/>
        </w:rPr>
        <w:t>14 dBµV/m</w:t>
      </w:r>
    </w:p>
    <w:p w14:paraId="20B1C239" w14:textId="77777777" w:rsidR="00AE1AFA" w:rsidRPr="005450FA" w:rsidRDefault="00AE1AFA" w:rsidP="00AE1AFA">
      <w:pPr>
        <w:pStyle w:val="enumlev1"/>
        <w:spacing w:before="120" w:after="40"/>
        <w:rPr>
          <w:b/>
          <w:bCs/>
          <w:lang w:val="es-ES"/>
        </w:rPr>
      </w:pPr>
      <w:r>
        <w:rPr>
          <w:lang w:val="es-ES"/>
        </w:rPr>
        <w:tab/>
      </w:r>
      <w:r w:rsidRPr="005450FA">
        <w:rPr>
          <w:lang w:val="es-ES"/>
        </w:rPr>
        <w:t xml:space="preserve">E </w:t>
      </w:r>
      <w:r w:rsidRPr="005450FA">
        <w:rPr>
          <w:vertAlign w:val="subscript"/>
          <w:lang w:val="es-ES"/>
        </w:rPr>
        <w:t xml:space="preserve">dB µV/m (9 kHz) </w:t>
      </w:r>
      <w:r w:rsidRPr="005450FA">
        <w:rPr>
          <w:lang w:val="es-ES"/>
        </w:rPr>
        <w:t xml:space="preserve">= 26.2 dB µV/m + 10 log (0.009/2) = 26.2 – 23.5 = </w:t>
      </w:r>
      <w:r w:rsidRPr="005450FA">
        <w:rPr>
          <w:b/>
          <w:bCs/>
          <w:lang w:val="es-ES"/>
        </w:rPr>
        <w:t>2.7 dB µV/m</w:t>
      </w:r>
    </w:p>
    <w:p w14:paraId="5E74D8C6" w14:textId="77777777" w:rsidR="00AE1AFA" w:rsidRPr="004B6D55" w:rsidRDefault="00AE1AFA" w:rsidP="00AE1AFA">
      <w:pPr>
        <w:pStyle w:val="Headingb"/>
        <w:rPr>
          <w:lang w:val="en-GB"/>
        </w:rPr>
      </w:pPr>
      <w:r w:rsidRPr="004B6D55">
        <w:rPr>
          <w:lang w:val="en-GB"/>
        </w:rPr>
        <w:t>Comparing this to current standards:</w:t>
      </w:r>
    </w:p>
    <w:p w14:paraId="43AD1C7D" w14:textId="77777777" w:rsidR="00AE1AFA" w:rsidRPr="002934B2" w:rsidRDefault="00AE1AFA" w:rsidP="00AE1AFA">
      <w:pPr>
        <w:pStyle w:val="enumlev1"/>
        <w:rPr>
          <w:b/>
        </w:rPr>
      </w:pPr>
      <w:r>
        <w:t>–</w:t>
      </w:r>
      <w:r>
        <w:tab/>
      </w:r>
      <w:r w:rsidRPr="002934B2">
        <w:t xml:space="preserve">IEC 60945 </w:t>
      </w:r>
      <w:r>
        <w:t xml:space="preserve">(120 kHz, quazi-peak, 3 meters): 54 dB </w:t>
      </w:r>
      <w:r w:rsidRPr="00F93EF3">
        <w:t>µV/m</w:t>
      </w:r>
    </w:p>
    <w:p w14:paraId="632ACB36" w14:textId="77777777" w:rsidR="00AE1AFA" w:rsidRPr="004B6D55" w:rsidRDefault="00AE1AFA" w:rsidP="00AE1AFA">
      <w:pPr>
        <w:pStyle w:val="enumlev2"/>
      </w:pPr>
      <w:r>
        <w:t>˚</w:t>
      </w:r>
      <w:r>
        <w:tab/>
      </w:r>
      <w:r w:rsidRPr="004B6D55">
        <w:t>Adjustment for 3 meters to 1 meter: 20 log (3/1) = – 9.54 dB</w:t>
      </w:r>
    </w:p>
    <w:p w14:paraId="7BC2D4B8" w14:textId="77777777" w:rsidR="00AE1AFA" w:rsidRPr="004B6D55" w:rsidRDefault="00AE1AFA" w:rsidP="00AE1AFA">
      <w:pPr>
        <w:pStyle w:val="enumlev2"/>
      </w:pPr>
      <w:r w:rsidRPr="004B6D55">
        <w:t>˚</w:t>
      </w:r>
      <w:r w:rsidRPr="004B6D55">
        <w:tab/>
        <w:t>Adjustment for quazi-peak to average: + 10 dB</w:t>
      </w:r>
    </w:p>
    <w:p w14:paraId="7C678B94" w14:textId="77777777" w:rsidR="00AE1AFA" w:rsidRPr="004B6D55" w:rsidRDefault="00AE1AFA" w:rsidP="00AE1AFA">
      <w:pPr>
        <w:pStyle w:val="enumlev2"/>
      </w:pPr>
      <w:r w:rsidRPr="004B6D55">
        <w:t>˚</w:t>
      </w:r>
      <w:r w:rsidRPr="004B6D55">
        <w:tab/>
        <w:t>Adjusted value: + 54 + 10 – 9.54 = 54.5 dBµV/m</w:t>
      </w:r>
    </w:p>
    <w:p w14:paraId="2B62ACF8" w14:textId="77777777" w:rsidR="00AE1AFA" w:rsidRPr="007D44E2" w:rsidRDefault="00AE1AFA" w:rsidP="00AE1AFA">
      <w:pPr>
        <w:pStyle w:val="enumlev2"/>
        <w:rPr>
          <w:b/>
        </w:rPr>
      </w:pPr>
      <w:r w:rsidRPr="004B6D55">
        <w:t>˚</w:t>
      </w:r>
      <w:r w:rsidRPr="004B6D55">
        <w:tab/>
        <w:t>Difference</w:t>
      </w:r>
      <w:r>
        <w:t xml:space="preserve"> to this calculation: 54.5 </w:t>
      </w:r>
      <w:r w:rsidRPr="00F93EF3">
        <w:t>–</w:t>
      </w:r>
      <w:r>
        <w:t xml:space="preserve"> 14 = 40.5 dB</w:t>
      </w:r>
    </w:p>
    <w:p w14:paraId="039277D8" w14:textId="77777777" w:rsidR="00AE1AFA" w:rsidRDefault="00AE1AFA" w:rsidP="00AE1AFA">
      <w:pPr>
        <w:pStyle w:val="enumlev1"/>
      </w:pPr>
      <w:r>
        <w:t>–</w:t>
      </w:r>
      <w:r>
        <w:tab/>
        <w:t>CISPR 25 Class 5 (9</w:t>
      </w:r>
      <w:r w:rsidRPr="002934B2">
        <w:t xml:space="preserve"> kHz</w:t>
      </w:r>
      <w:r>
        <w:t>, 1 meter, average)</w:t>
      </w:r>
      <w:r w:rsidRPr="002934B2">
        <w:t>:</w:t>
      </w:r>
      <w:r>
        <w:t xml:space="preserve"> 10 dBµV/m</w:t>
      </w:r>
    </w:p>
    <w:p w14:paraId="250C5377" w14:textId="77777777" w:rsidR="00AE1AFA" w:rsidRPr="002934B2" w:rsidRDefault="00AE1AFA" w:rsidP="00AE1AFA">
      <w:pPr>
        <w:pStyle w:val="enumlev2"/>
      </w:pPr>
      <w:r>
        <w:t>˚</w:t>
      </w:r>
      <w:r>
        <w:tab/>
        <w:t xml:space="preserve">Difference to this calculation: 10 </w:t>
      </w:r>
      <w:r w:rsidRPr="00F93EF3">
        <w:t>–</w:t>
      </w:r>
      <w:r>
        <w:t xml:space="preserve"> 2.7 = 7.3 dB</w:t>
      </w:r>
    </w:p>
    <w:p w14:paraId="20A50112" w14:textId="343A1342" w:rsidR="003F62EC" w:rsidRDefault="00AE1AFA" w:rsidP="00AE1AFA">
      <w:pPr>
        <w:pStyle w:val="Heading1"/>
        <w:rPr>
          <w:ins w:id="21" w:author="Ross Norsworthy" w:date="2020-09-24T18:13:00Z"/>
        </w:rPr>
      </w:pPr>
      <w:r>
        <w:t>5</w:t>
      </w:r>
      <w:ins w:id="22" w:author="Ross Norsworthy" w:date="2020-09-24T18:14:00Z">
        <w:r w:rsidR="009D1297">
          <w:tab/>
        </w:r>
      </w:ins>
      <w:ins w:id="23" w:author="Ross Norsworthy" w:date="2020-09-24T18:15:00Z">
        <w:r w:rsidR="005C73F6">
          <w:t>Interference protection criteria</w:t>
        </w:r>
        <w:r w:rsidR="005C73F6" w:rsidRPr="002934B2">
          <w:t xml:space="preserve"> for </w:t>
        </w:r>
        <w:r w:rsidR="005C73F6">
          <w:t xml:space="preserve">marine </w:t>
        </w:r>
      </w:ins>
      <w:ins w:id="24" w:author="Ross Norsworthy" w:date="2020-09-24T18:16:00Z">
        <w:r w:rsidR="00FB379C">
          <w:t xml:space="preserve">MF and HF </w:t>
        </w:r>
      </w:ins>
      <w:ins w:id="25" w:author="Ross Norsworthy" w:date="2020-09-24T18:15:00Z">
        <w:r w:rsidR="005C73F6">
          <w:t>G</w:t>
        </w:r>
      </w:ins>
      <w:ins w:id="26" w:author="Ross Norsworthy" w:date="2020-09-24T18:16:00Z">
        <w:r w:rsidR="005C73F6">
          <w:t>MDSS</w:t>
        </w:r>
      </w:ins>
      <w:ins w:id="27" w:author="Ross Norsworthy" w:date="2020-09-24T18:15:00Z">
        <w:r w:rsidR="005C73F6">
          <w:t xml:space="preserve"> receivers from unintended radiation sources</w:t>
        </w:r>
      </w:ins>
      <w:r>
        <w:tab/>
      </w:r>
    </w:p>
    <w:p w14:paraId="6F3052CA" w14:textId="56AF5254" w:rsidR="003F62EC" w:rsidRDefault="001838D2" w:rsidP="00AE1AFA">
      <w:pPr>
        <w:pStyle w:val="Heading1"/>
        <w:rPr>
          <w:ins w:id="28" w:author="Ross Norsworthy" w:date="2020-09-24T18:13:00Z"/>
        </w:rPr>
      </w:pPr>
      <w:ins w:id="29" w:author="Ross Norsworthy" w:date="2020-09-24T18:17:00Z">
        <w:r>
          <w:tab/>
          <w:t>New section to be added here…</w:t>
        </w:r>
      </w:ins>
    </w:p>
    <w:p w14:paraId="64EAC655" w14:textId="14944691" w:rsidR="00AE1AFA" w:rsidRPr="002F31DD" w:rsidRDefault="009D1297" w:rsidP="00AE1AFA">
      <w:pPr>
        <w:pStyle w:val="Heading1"/>
      </w:pPr>
      <w:ins w:id="30" w:author="Ross Norsworthy" w:date="2020-09-24T18:14:00Z">
        <w:r>
          <w:t>6</w:t>
        </w:r>
      </w:ins>
      <w:ins w:id="31" w:author="Ross Norsworthy" w:date="2020-09-24T18:13:00Z">
        <w:r w:rsidR="003F62EC">
          <w:tab/>
        </w:r>
      </w:ins>
      <w:r w:rsidR="00AE1AFA" w:rsidRPr="002F31DD">
        <w:t>Summary of Results</w:t>
      </w:r>
    </w:p>
    <w:p w14:paraId="1DC79D5F" w14:textId="77777777" w:rsidR="00AE1AFA" w:rsidRPr="002934B2" w:rsidRDefault="00AE1AFA" w:rsidP="00AE1AFA">
      <w:r>
        <w:t>If</w:t>
      </w:r>
      <w:r w:rsidRPr="002934B2">
        <w:t xml:space="preserve"> </w:t>
      </w:r>
      <w:r>
        <w:t xml:space="preserve">these lighting systems are installed on marine vessels that installers use the following guidelines to avoid unintended interference to safety related </w:t>
      </w:r>
      <w:r w:rsidRPr="002934B2">
        <w:t xml:space="preserve">marine radio communications (both HF and VHF) and radio-navigation systems (both AIS and GPS). </w:t>
      </w:r>
    </w:p>
    <w:p w14:paraId="0DED0DF9" w14:textId="5BC645AF" w:rsidR="00AE1AFA" w:rsidRPr="002934B2" w:rsidRDefault="00245C9E" w:rsidP="00AE1AFA">
      <w:pPr>
        <w:pStyle w:val="Heading2"/>
      </w:pPr>
      <w:ins w:id="32" w:author="Ross Norsworthy" w:date="2020-09-24T18:14:00Z">
        <w:r>
          <w:t>6</w:t>
        </w:r>
      </w:ins>
      <w:del w:id="33" w:author="Ross Norsworthy" w:date="2020-09-24T18:14:00Z">
        <w:r w:rsidR="00AE1AFA" w:rsidDel="00245C9E">
          <w:delText>5</w:delText>
        </w:r>
      </w:del>
      <w:r w:rsidR="00AE1AFA">
        <w:t>.1</w:t>
      </w:r>
      <w:r w:rsidR="00AE1AFA">
        <w:tab/>
        <w:t xml:space="preserve">Important Precautions for avoiding interference when using </w:t>
      </w:r>
      <w:r w:rsidR="00AE1AFA" w:rsidRPr="002934B2">
        <w:t>LED lamps</w:t>
      </w:r>
    </w:p>
    <w:p w14:paraId="5A3DAF5F" w14:textId="77777777" w:rsidR="00AE1AFA" w:rsidRPr="002934B2" w:rsidRDefault="00AE1AFA" w:rsidP="00AE1AFA">
      <w:r>
        <w:t>If LED lamps are used, insure they are proven to meet CISPR 25 Class 5 radiated emissions limits in the marine radio communications and radio-navigation frequency bands, measured at 1 meter from the LED lamps</w:t>
      </w:r>
      <w:r w:rsidRPr="002934B2">
        <w:t>:</w:t>
      </w:r>
    </w:p>
    <w:p w14:paraId="0B7DA5E8" w14:textId="77777777" w:rsidR="00AE1AFA" w:rsidRPr="002934B2" w:rsidRDefault="00AE1AFA" w:rsidP="00AE1AFA">
      <w:pPr>
        <w:pStyle w:val="enumlev1"/>
      </w:pPr>
      <w:r>
        <w:t>•</w:t>
      </w:r>
      <w:r>
        <w:tab/>
      </w:r>
      <w:r w:rsidRPr="002934B2">
        <w:t xml:space="preserve">HF Marine Band (RR Appendix </w:t>
      </w:r>
      <w:r w:rsidRPr="00041588">
        <w:rPr>
          <w:b/>
          <w:bCs/>
        </w:rPr>
        <w:t>17</w:t>
      </w:r>
      <w:r w:rsidRPr="002934B2">
        <w:t>) 2-30 MHz: 20 dB(µV/m) average</w:t>
      </w:r>
    </w:p>
    <w:p w14:paraId="6E527950" w14:textId="77777777" w:rsidR="00AE1AFA" w:rsidRPr="002934B2" w:rsidRDefault="00AE1AFA" w:rsidP="00AE1AFA">
      <w:pPr>
        <w:pStyle w:val="enumlev1"/>
      </w:pPr>
      <w:r>
        <w:t>•</w:t>
      </w:r>
      <w:r>
        <w:tab/>
      </w:r>
      <w:r w:rsidRPr="002934B2">
        <w:t xml:space="preserve">VHF Marine Band (RR Appendix </w:t>
      </w:r>
      <w:r w:rsidRPr="00502C60">
        <w:rPr>
          <w:b/>
          <w:bCs/>
        </w:rPr>
        <w:t>18</w:t>
      </w:r>
      <w:r w:rsidRPr="002934B2">
        <w:t>) 156-162 MHz: 15 dB(µV/m) average</w:t>
      </w:r>
    </w:p>
    <w:p w14:paraId="6D04EF91" w14:textId="77777777" w:rsidR="00AE1AFA" w:rsidRPr="002934B2" w:rsidRDefault="00AE1AFA" w:rsidP="00AE1AFA">
      <w:pPr>
        <w:pStyle w:val="enumlev1"/>
      </w:pPr>
      <w:r>
        <w:t>•</w:t>
      </w:r>
      <w:r>
        <w:tab/>
      </w:r>
      <w:r w:rsidRPr="002934B2">
        <w:t>GNSS L1 Marine Band (1</w:t>
      </w:r>
      <w:r>
        <w:t> </w:t>
      </w:r>
      <w:r w:rsidRPr="002934B2">
        <w:t>559-1</w:t>
      </w:r>
      <w:r>
        <w:t> </w:t>
      </w:r>
      <w:r w:rsidRPr="002934B2">
        <w:t>610 MHz): 10 dB(µV/m) average</w:t>
      </w:r>
    </w:p>
    <w:p w14:paraId="7167711A" w14:textId="606C2C5B" w:rsidR="00AE1AFA" w:rsidRPr="002934B2" w:rsidRDefault="00245C9E" w:rsidP="00AE1AFA">
      <w:pPr>
        <w:pStyle w:val="Heading2"/>
      </w:pPr>
      <w:ins w:id="34" w:author="Ross Norsworthy" w:date="2020-09-24T18:14:00Z">
        <w:r>
          <w:t>6</w:t>
        </w:r>
      </w:ins>
      <w:del w:id="35" w:author="Ross Norsworthy" w:date="2020-09-24T18:14:00Z">
        <w:r w:rsidR="00AE1AFA" w:rsidDel="00245C9E">
          <w:delText>5</w:delText>
        </w:r>
      </w:del>
      <w:r w:rsidR="00AE1AFA">
        <w:t>.2</w:t>
      </w:r>
      <w:r w:rsidR="00AE1AFA">
        <w:tab/>
      </w:r>
      <w:r w:rsidR="00AE1AFA" w:rsidRPr="002934B2">
        <w:t>Separate LED lamps from sensitive antennas</w:t>
      </w:r>
    </w:p>
    <w:p w14:paraId="286AF426" w14:textId="77777777" w:rsidR="00AE1AFA" w:rsidRPr="002F31DD" w:rsidRDefault="00AE1AFA" w:rsidP="00AE1AFA">
      <w:r>
        <w:t>To mitigate EMI from LED lamps, separate the LED lamps as far as possible from VHF marine band antennas, with a minimum distance of 1 meter wherever possible</w:t>
      </w:r>
      <w:r w:rsidRPr="002934B2">
        <w:t>.</w:t>
      </w:r>
    </w:p>
    <w:p w14:paraId="2A251977" w14:textId="30EE7A79" w:rsidR="00AE1AFA" w:rsidRPr="002934B2" w:rsidRDefault="00245C9E" w:rsidP="00AE1AFA">
      <w:pPr>
        <w:pStyle w:val="Heading2"/>
      </w:pPr>
      <w:ins w:id="36" w:author="Ross Norsworthy" w:date="2020-09-24T18:14:00Z">
        <w:r>
          <w:t>6</w:t>
        </w:r>
      </w:ins>
      <w:del w:id="37" w:author="Ross Norsworthy" w:date="2020-09-24T18:14:00Z">
        <w:r w:rsidR="00AE1AFA" w:rsidDel="00245C9E">
          <w:delText>5</w:delText>
        </w:r>
      </w:del>
      <w:r w:rsidR="00AE1AFA">
        <w:t>.3</w:t>
      </w:r>
      <w:r w:rsidR="00AE1AFA">
        <w:tab/>
      </w:r>
      <w:r w:rsidR="00AE1AFA" w:rsidRPr="002934B2">
        <w:t>Use vertical separation wherever possible</w:t>
      </w:r>
    </w:p>
    <w:p w14:paraId="6C4EC4E4" w14:textId="77777777" w:rsidR="00AE1AFA" w:rsidRPr="002F31DD" w:rsidRDefault="00AE1AFA" w:rsidP="00AE1AFA">
      <w:r w:rsidRPr="002934B2">
        <w:t>If possible, separate the LED lamps from the sensitive antennas in the vertical direction, either over or under each other, in order to minimize the coupling between them. Refer to the antenna patterns on Figure 1 for +/- 90 degrees elevation angle.</w:t>
      </w:r>
    </w:p>
    <w:p w14:paraId="24E456CA" w14:textId="47DD3E83" w:rsidR="00AE1AFA" w:rsidRDefault="00245C9E" w:rsidP="00AE1AFA">
      <w:pPr>
        <w:pStyle w:val="Heading2"/>
      </w:pPr>
      <w:ins w:id="38" w:author="Ross Norsworthy" w:date="2020-09-24T18:14:00Z">
        <w:r>
          <w:lastRenderedPageBreak/>
          <w:t>6</w:t>
        </w:r>
      </w:ins>
      <w:del w:id="39" w:author="Ross Norsworthy" w:date="2020-09-24T18:14:00Z">
        <w:r w:rsidR="00AE1AFA" w:rsidDel="00245C9E">
          <w:delText>5</w:delText>
        </w:r>
      </w:del>
      <w:r w:rsidR="00AE1AFA">
        <w:t>.4</w:t>
      </w:r>
      <w:r w:rsidR="00AE1AFA">
        <w:tab/>
      </w:r>
      <w:r w:rsidR="00AE1AFA" w:rsidRPr="006A0EBB">
        <w:t>T</w:t>
      </w:r>
      <w:r w:rsidR="00AE1AFA">
        <w:t>esting for interference following installation</w:t>
      </w:r>
      <w:r w:rsidR="00AE1AFA">
        <w:rPr>
          <w:rStyle w:val="FootnoteReference"/>
        </w:rPr>
        <w:footnoteReference w:id="6"/>
      </w:r>
    </w:p>
    <w:p w14:paraId="66E255E0" w14:textId="77777777" w:rsidR="00AE1AFA" w:rsidRPr="00252A63" w:rsidRDefault="00AE1AFA" w:rsidP="00AE1AFA">
      <w:pPr>
        <w:pStyle w:val="Headingb"/>
      </w:pPr>
      <w:r w:rsidRPr="00244B15">
        <w:t>Test the VHF marine radio for interference</w:t>
      </w:r>
    </w:p>
    <w:p w14:paraId="1405720E" w14:textId="77777777" w:rsidR="00AE1AFA" w:rsidRPr="00252A63" w:rsidRDefault="00AE1AFA" w:rsidP="00AE1AFA">
      <w:r w:rsidRPr="00252A63">
        <w:t xml:space="preserve">To simply test for the presence of EMI, switch off all lighting that could be a source of EMI.  Tune the radio to a weak </w:t>
      </w:r>
      <w:r>
        <w:t>continually broadcasting</w:t>
      </w:r>
      <w:r w:rsidRPr="00252A63">
        <w:t xml:space="preserve"> station.  Turn on the LED light(s) one</w:t>
      </w:r>
      <w:r>
        <w:t xml:space="preserve"> at a time, and then all on. </w:t>
      </w:r>
      <w:r w:rsidRPr="00252A63">
        <w:t xml:space="preserve"> If the </w:t>
      </w:r>
      <w:r>
        <w:t>broadcast signal</w:t>
      </w:r>
      <w:r w:rsidRPr="00252A63">
        <w:t xml:space="preserve"> vanishes after a lamp is energized, it is generating RF interference.  </w:t>
      </w:r>
    </w:p>
    <w:p w14:paraId="2FF54A58" w14:textId="77777777" w:rsidR="00AE1AFA" w:rsidRPr="00252A63" w:rsidRDefault="00AE1AFA" w:rsidP="00AE1AFA">
      <w:r w:rsidRPr="00252A63">
        <w:t xml:space="preserve">As an alternative to tuning to a weak </w:t>
      </w:r>
      <w:r>
        <w:t>continually broadcasting</w:t>
      </w:r>
      <w:r w:rsidRPr="00252A63">
        <w:t xml:space="preserve">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t>
      </w:r>
    </w:p>
    <w:p w14:paraId="7031E1D7" w14:textId="77777777" w:rsidR="00AE1AFA" w:rsidRPr="00252A63" w:rsidRDefault="00AE1AFA" w:rsidP="00AE1AFA">
      <w:r w:rsidRPr="00252A63">
        <w:t xml:space="preserve">The advantage of the weak </w:t>
      </w:r>
      <w:r>
        <w:t>continuously broadcasting</w:t>
      </w:r>
      <w:r w:rsidRPr="00252A63">
        <w:t xml:space="preserve">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w:t>
      </w:r>
      <w:r>
        <w:t xml:space="preserve">unintentional </w:t>
      </w:r>
      <w:r w:rsidRPr="00252A63">
        <w:t>interference is reliability detected. A spectrum analyser is the most positive instrument for detecting such interference.</w:t>
      </w:r>
    </w:p>
    <w:p w14:paraId="44B1E712" w14:textId="77777777" w:rsidR="00AE1AFA" w:rsidRPr="002934B2" w:rsidRDefault="00AE1AFA" w:rsidP="00AE1AFA">
      <w:pPr>
        <w:pStyle w:val="Headingb"/>
      </w:pPr>
      <w:r w:rsidRPr="002934B2">
        <w:t>Test the AIS for interference</w:t>
      </w:r>
    </w:p>
    <w:p w14:paraId="77FA8204" w14:textId="77777777" w:rsidR="00AE1AFA" w:rsidRPr="002934B2" w:rsidRDefault="00AE1AFA" w:rsidP="00AE1AFA">
      <w:pPr>
        <w:rPr>
          <w:b/>
        </w:rPr>
      </w:pPr>
      <w:r w:rsidRPr="002934B2">
        <w:t>If the AIS antenna is closer to an LED lamp than the VHF marine radio antenna, disconnect the AIS antenna from the AIS and connect it to the marine VHF radio and rerun the test in 4.4 above to verify that the AIS antenna is not degraded.</w:t>
      </w:r>
      <w:r>
        <w:t xml:space="preserve">  If that is impractical, p</w:t>
      </w:r>
      <w:r w:rsidRPr="00FD1DE2">
        <w:t xml:space="preserve">erforming these tests using a VHF handheld in the vicinity of an AIS antenna </w:t>
      </w:r>
      <w:r>
        <w:t>is a reasonable substitute</w:t>
      </w:r>
      <w:r w:rsidRPr="00FD1DE2">
        <w:t xml:space="preserve">.  </w:t>
      </w:r>
    </w:p>
    <w:p w14:paraId="605AC38B" w14:textId="77777777" w:rsidR="00AE1AFA" w:rsidRPr="002934B2" w:rsidRDefault="00AE1AFA" w:rsidP="00AE1AFA">
      <w:pPr>
        <w:pStyle w:val="Heading6"/>
      </w:pPr>
      <w:r w:rsidRPr="002934B2">
        <w:t xml:space="preserve">Test the </w:t>
      </w:r>
      <w:r>
        <w:t>GNSS</w:t>
      </w:r>
      <w:r w:rsidRPr="002934B2">
        <w:t xml:space="preserve"> for interference</w:t>
      </w:r>
    </w:p>
    <w:p w14:paraId="150CA183" w14:textId="77777777" w:rsidR="00AE1AFA" w:rsidRPr="002934B2" w:rsidRDefault="00AE1AFA" w:rsidP="00AE1AFA">
      <w:pPr>
        <w:rPr>
          <w:b/>
        </w:rPr>
      </w:pPr>
      <w:r>
        <w:t>Turn off the LED lamps and note the indicated GNSS S/N values on the various satellites. Turn on the LED lamps, wait ten minutes and then observe whether the GNSS S/N values on the satellites have degraded significantly</w:t>
      </w:r>
      <w:r w:rsidRPr="00FD1DE2">
        <w:t>.</w:t>
      </w:r>
    </w:p>
    <w:p w14:paraId="209CD54A" w14:textId="77777777" w:rsidR="00AE1AFA" w:rsidRDefault="00AE1AFA" w:rsidP="00AE1AFA">
      <w:pPr>
        <w:spacing w:after="160" w:line="259" w:lineRule="auto"/>
      </w:pPr>
    </w:p>
    <w:p w14:paraId="3BAF424A" w14:textId="77777777" w:rsidR="00AE1AFA" w:rsidRDefault="00AE1AFA" w:rsidP="00AE1AFA">
      <w:pPr>
        <w:pStyle w:val="Reasons"/>
      </w:pPr>
    </w:p>
    <w:p w14:paraId="4D8ED285" w14:textId="77777777" w:rsidR="00AE1AFA" w:rsidRPr="00974914" w:rsidRDefault="00AE1AFA" w:rsidP="00AE1AFA">
      <w:pPr>
        <w:jc w:val="center"/>
        <w:rPr>
          <w:lang w:eastAsia="zh-CN"/>
        </w:rPr>
      </w:pPr>
      <w:r>
        <w:t>______________</w:t>
      </w:r>
    </w:p>
    <w:p w14:paraId="2DB60E49" w14:textId="77777777" w:rsidR="00E11476" w:rsidRDefault="00E11476">
      <w:pPr>
        <w:tabs>
          <w:tab w:val="clear" w:pos="1134"/>
          <w:tab w:val="clear" w:pos="1871"/>
          <w:tab w:val="clear" w:pos="2268"/>
        </w:tabs>
        <w:overflowPunct/>
        <w:autoSpaceDE/>
        <w:autoSpaceDN/>
        <w:adjustRightInd/>
        <w:spacing w:before="0" w:after="160" w:line="259" w:lineRule="auto"/>
        <w:textAlignment w:val="auto"/>
      </w:pPr>
    </w:p>
    <w:p w14:paraId="14757FA1" w14:textId="77777777" w:rsidR="006D4378" w:rsidRDefault="006D4378" w:rsidP="006D4378"/>
    <w:sectPr w:rsidR="006D4378" w:rsidSect="00077152">
      <w:headerReference w:type="even" r:id="rId14"/>
      <w:headerReference w:type="default" r:id="rId15"/>
      <w:footerReference w:type="even" r:id="rId16"/>
      <w:footerReference w:type="default" r:id="rId17"/>
      <w:headerReference w:type="firs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C3B72" w14:textId="77777777" w:rsidR="00A20474" w:rsidRDefault="00A20474" w:rsidP="00C70693">
      <w:pPr>
        <w:spacing w:before="0"/>
      </w:pPr>
      <w:r>
        <w:separator/>
      </w:r>
    </w:p>
  </w:endnote>
  <w:endnote w:type="continuationSeparator" w:id="0">
    <w:p w14:paraId="2ADB3F3B" w14:textId="77777777" w:rsidR="00A20474" w:rsidRDefault="00A20474" w:rsidP="00C70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4879B" w14:textId="77777777" w:rsidR="005327E4" w:rsidRDefault="00532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4F20A" w14:textId="77777777" w:rsidR="005327E4" w:rsidRDefault="005327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7684B" w14:textId="77777777" w:rsidR="005327E4" w:rsidRDefault="00532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0B516" w14:textId="77777777" w:rsidR="00A20474" w:rsidRDefault="00A20474" w:rsidP="00C70693">
      <w:pPr>
        <w:spacing w:before="0"/>
      </w:pPr>
      <w:r>
        <w:separator/>
      </w:r>
    </w:p>
  </w:footnote>
  <w:footnote w:type="continuationSeparator" w:id="0">
    <w:p w14:paraId="05142F32" w14:textId="77777777" w:rsidR="00A20474" w:rsidRDefault="00A20474" w:rsidP="00C70693">
      <w:pPr>
        <w:spacing w:before="0"/>
      </w:pPr>
      <w:r>
        <w:continuationSeparator/>
      </w:r>
    </w:p>
  </w:footnote>
  <w:footnote w:id="1">
    <w:p w14:paraId="7A8A27DE" w14:textId="77777777" w:rsidR="00AE1AFA" w:rsidRDefault="00AE1AFA" w:rsidP="00AE1AFA">
      <w:pPr>
        <w:pStyle w:val="FootnoteText"/>
      </w:pPr>
      <w:r>
        <w:rPr>
          <w:rStyle w:val="FootnoteReference"/>
        </w:rPr>
        <w:footnoteRef/>
      </w:r>
      <w:r>
        <w:t xml:space="preserve"> These reports were received in response to </w:t>
      </w:r>
      <w:r w:rsidRPr="003C411F">
        <w:t>US</w:t>
      </w:r>
      <w:r>
        <w:t>CG</w:t>
      </w:r>
      <w:r w:rsidRPr="003C411F">
        <w:t xml:space="preserve"> Marine Safety Alert, Bulletin 13-18 (see</w:t>
      </w:r>
      <w:r>
        <w:t xml:space="preserve"> </w:t>
      </w:r>
      <w:hyperlink r:id="rId1" w:history="1">
        <w:r>
          <w:rPr>
            <w:rStyle w:val="Hyperlink"/>
          </w:rPr>
          <w:t>https://www.dco.uscg.mil/Portals/9/DCO%20Documents/5p/CG-5PC/INV/Alerts/1318.pdf?ver=2018-08-16-091109-630</w:t>
        </w:r>
      </w:hyperlink>
      <w:r>
        <w:t>).</w:t>
      </w:r>
    </w:p>
  </w:footnote>
  <w:footnote w:id="2">
    <w:p w14:paraId="2128624A" w14:textId="77777777" w:rsidR="00AE1AFA" w:rsidRPr="002F31DD" w:rsidRDefault="00AE1AFA" w:rsidP="00AE1AFA">
      <w:pPr>
        <w:pStyle w:val="FootnoteText"/>
      </w:pPr>
      <w:r w:rsidRPr="002F31DD">
        <w:rPr>
          <w:rStyle w:val="FootnoteReference"/>
        </w:rPr>
        <w:footnoteRef/>
      </w:r>
      <w:r w:rsidRPr="002F31DD">
        <w:t xml:space="preserve"> These reports were received in response to USCG Marine Safety Alert, Bulletin 13-18 (see </w:t>
      </w:r>
      <w:hyperlink r:id="rId2" w:history="1">
        <w:r w:rsidRPr="002F31DD">
          <w:rPr>
            <w:rStyle w:val="Hyperlink"/>
          </w:rPr>
          <w:t>https://www.dco.uscg.mil/Portals/9/DCO%20Documents/5p/CG-5PC/INV/Alerts/1318.pdf?ver=2018-08-16-091109-630</w:t>
        </w:r>
      </w:hyperlink>
      <w:r w:rsidRPr="002F31DD">
        <w:t>).</w:t>
      </w:r>
    </w:p>
  </w:footnote>
  <w:footnote w:id="3">
    <w:p w14:paraId="254F876D" w14:textId="77777777" w:rsidR="00AE1AFA" w:rsidRDefault="00AE1AFA" w:rsidP="00AE1AFA">
      <w:pPr>
        <w:pStyle w:val="FootnoteText"/>
      </w:pPr>
      <w:r>
        <w:rPr>
          <w:rStyle w:val="FootnoteReference"/>
        </w:rPr>
        <w:footnoteRef/>
      </w:r>
      <w:r>
        <w:t xml:space="preserve"> </w:t>
      </w:r>
      <w:r w:rsidRPr="00C404E6">
        <w:t>“Reference Data for Radio Engineers,” Fifth Edition, March 1970, Section 21-11 to 21-12.</w:t>
      </w:r>
    </w:p>
  </w:footnote>
  <w:footnote w:id="4">
    <w:p w14:paraId="770B3291" w14:textId="77777777" w:rsidR="00AE1AFA" w:rsidRDefault="00AE1AFA" w:rsidP="00AE1AFA">
      <w:pPr>
        <w:pStyle w:val="FootnoteText"/>
      </w:pPr>
      <w:r>
        <w:rPr>
          <w:rStyle w:val="FootnoteReference"/>
        </w:rPr>
        <w:footnoteRef/>
      </w:r>
      <w:r>
        <w:t xml:space="preserve"> </w:t>
      </w:r>
      <w:r w:rsidRPr="00F56A29">
        <w:t>H. Jin, W. Yang, F. Yu and Z. Wang, "A novel EBG structure with spiral line bridges for radiation suppression in marine VHF band," in IEEE Electromagnetic Compatibility Magazine, vol. 8, no. 4, pp. 56-61, 4th Quarter 2019</w:t>
      </w:r>
    </w:p>
  </w:footnote>
  <w:footnote w:id="5">
    <w:p w14:paraId="039FD9F1" w14:textId="77777777" w:rsidR="00AE1AFA" w:rsidRPr="00EB762A" w:rsidRDefault="00AE1AFA" w:rsidP="00AE1AFA">
      <w:pPr>
        <w:pStyle w:val="FootnoteText"/>
      </w:pPr>
      <w:r>
        <w:rPr>
          <w:rStyle w:val="FootnoteReference"/>
        </w:rPr>
        <w:footnoteRef/>
      </w:r>
      <w:r>
        <w:t xml:space="preserve"> Based on equations for average sidelobe levels for omnidirectional antennas in Recommendation </w:t>
      </w:r>
      <w:hyperlink r:id="rId3" w:history="1">
        <w:r w:rsidRPr="00502C60">
          <w:rPr>
            <w:rStyle w:val="Hyperlink"/>
          </w:rPr>
          <w:t>ITU-R F.1336-5</w:t>
        </w:r>
      </w:hyperlink>
      <w:r>
        <w:t xml:space="preserve">, </w:t>
      </w:r>
      <w:r>
        <w:rPr>
          <w:i/>
        </w:rPr>
        <w:t>recommends 2.2.</w:t>
      </w:r>
      <w:r>
        <w:t xml:space="preserve"> These patterns are for use in the far field, beyond the reactive near field.  </w:t>
      </w:r>
    </w:p>
  </w:footnote>
  <w:footnote w:id="6">
    <w:p w14:paraId="2678B05E" w14:textId="77777777" w:rsidR="00AE1AFA" w:rsidRPr="002F31DD" w:rsidRDefault="00AE1AFA" w:rsidP="00AE1AFA">
      <w:pPr>
        <w:pStyle w:val="FootnoteText"/>
      </w:pPr>
      <w:r w:rsidRPr="002F31DD">
        <w:rPr>
          <w:rStyle w:val="FootnoteReference"/>
        </w:rPr>
        <w:footnoteRef/>
      </w:r>
      <w:r w:rsidRPr="002F31DD">
        <w:t xml:space="preserve"> These tests are included in the US Federal Communications Commission Ship Inspection Checklists available at </w:t>
      </w:r>
      <w:hyperlink r:id="rId4" w:history="1">
        <w:r w:rsidRPr="002F31DD">
          <w:rPr>
            <w:rStyle w:val="Hyperlink"/>
          </w:rPr>
          <w:t>https://www.fcc.gov/eb-ship-inspection-checklists</w:t>
        </w:r>
      </w:hyperlink>
      <w:r w:rsidRPr="002F31DD">
        <w:t xml:space="preserve"> and are also planned for inclusion in the next edition of NMEA 0400 Installation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054D" w14:textId="77777777" w:rsidR="005327E4" w:rsidRPr="00FC42AF" w:rsidRDefault="005327E4" w:rsidP="005327E4">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noProof/>
        <w:lang w:val="en-US"/>
      </w:rPr>
      <w:t>Error! No text of specified style in document.</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7DBF4" w14:textId="77777777" w:rsidR="005327E4" w:rsidRDefault="005327E4">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E0774" w14:textId="77777777" w:rsidR="005327E4" w:rsidRDefault="00532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2C3B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E212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98AC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8889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28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8880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3445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7E95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17" w15:restartNumberingAfterBreak="0">
    <w:nsid w:val="1AF84468"/>
    <w:multiLevelType w:val="hybridMultilevel"/>
    <w:tmpl w:val="0A14F6CA"/>
    <w:lvl w:ilvl="0" w:tplc="5240DBFE">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F42776"/>
    <w:multiLevelType w:val="multilevel"/>
    <w:tmpl w:val="329C1632"/>
    <w:lvl w:ilvl="0">
      <w:start w:val="2"/>
      <w:numFmt w:val="decimal"/>
      <w:lvlText w:val="%1."/>
      <w:lvlJc w:val="left"/>
      <w:pPr>
        <w:ind w:left="360" w:hanging="360"/>
      </w:pPr>
      <w:rPr>
        <w:rFonts w:hint="default"/>
      </w:rPr>
    </w:lvl>
    <w:lvl w:ilvl="1">
      <w:start w:val="1"/>
      <w:numFmt w:val="decimal"/>
      <w:isLgl/>
      <w:lvlText w:val="%1.%2"/>
      <w:lvlJc w:val="left"/>
      <w:pPr>
        <w:ind w:left="795" w:hanging="795"/>
      </w:pPr>
      <w:rPr>
        <w:rFonts w:hint="default"/>
        <w:sz w:val="24"/>
        <w:szCs w:val="24"/>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1FDF5E8E"/>
    <w:multiLevelType w:val="hybridMultilevel"/>
    <w:tmpl w:val="8EDCF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513F18FC"/>
    <w:multiLevelType w:val="hybridMultilevel"/>
    <w:tmpl w:val="4CFA7598"/>
    <w:lvl w:ilvl="0" w:tplc="5240DBFE">
      <w:start w:val="1"/>
      <w:numFmt w:val="decimal"/>
      <w:lvlText w:val="%1."/>
      <w:lvlJc w:val="left"/>
      <w:pPr>
        <w:ind w:left="78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52F13388"/>
    <w:multiLevelType w:val="singleLevel"/>
    <w:tmpl w:val="3CEE0908"/>
    <w:lvl w:ilvl="0">
      <w:start w:val="1"/>
      <w:numFmt w:val="decimal"/>
      <w:lvlText w:val="[%1]"/>
      <w:lvlJc w:val="left"/>
      <w:pPr>
        <w:tabs>
          <w:tab w:val="num" w:pos="360"/>
        </w:tabs>
        <w:ind w:left="360" w:hanging="360"/>
      </w:pPr>
    </w:lvl>
  </w:abstractNum>
  <w:abstractNum w:abstractNumId="28"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9"/>
  </w:num>
  <w:num w:numId="2">
    <w:abstractNumId w:val="10"/>
    <w:lvlOverride w:ilvl="0">
      <w:startOverride w:val="7"/>
    </w:lvlOverride>
  </w:num>
  <w:num w:numId="3">
    <w:abstractNumId w:val="13"/>
  </w:num>
  <w:num w:numId="4">
    <w:abstractNumId w:val="23"/>
  </w:num>
  <w:num w:numId="5">
    <w:abstractNumId w:val="19"/>
  </w:num>
  <w:num w:numId="6">
    <w:abstractNumId w:val="27"/>
  </w:num>
  <w:num w:numId="7">
    <w:abstractNumId w:val="24"/>
  </w:num>
  <w:num w:numId="8">
    <w:abstractNumId w:val="11"/>
  </w:num>
  <w:num w:numId="9">
    <w:abstractNumId w:val="21"/>
  </w:num>
  <w:num w:numId="10">
    <w:abstractNumId w:val="18"/>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17"/>
  </w:num>
  <w:num w:numId="22">
    <w:abstractNumId w:val="26"/>
  </w:num>
  <w:num w:numId="23">
    <w:abstractNumId w:val="20"/>
  </w:num>
  <w:num w:numId="24">
    <w:abstractNumId w:val="15"/>
  </w:num>
  <w:num w:numId="25">
    <w:abstractNumId w:val="25"/>
  </w:num>
  <w:num w:numId="26">
    <w:abstractNumId w:val="16"/>
  </w:num>
  <w:num w:numId="27">
    <w:abstractNumId w:val="29"/>
  </w:num>
  <w:num w:numId="28">
    <w:abstractNumId w:val="31"/>
  </w:num>
  <w:num w:numId="29">
    <w:abstractNumId w:val="30"/>
  </w:num>
  <w:num w:numId="30">
    <w:abstractNumId w:val="14"/>
  </w:num>
  <w:num w:numId="31">
    <w:abstractNumId w:val="32"/>
  </w:num>
  <w:num w:numId="32">
    <w:abstractNumId w:val="12"/>
  </w:num>
  <w:num w:numId="33">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ss Norsworthy">
    <w15:presenceInfo w15:providerId="Windows Live" w15:userId="b8030f1503b75ff9"/>
  </w15:person>
  <w15:person w15:author="Wright, Sandra">
    <w15:presenceInfo w15:providerId="AD" w15:userId="S-1-5-21-4010596045-518001045-1435656114-77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O0tLA0tTAzMTe3MDFR0lEKTi0uzszPAymwqAUAJzVd+CwAAAA="/>
  </w:docVars>
  <w:rsids>
    <w:rsidRoot w:val="00C70693"/>
    <w:rsid w:val="00001A04"/>
    <w:rsid w:val="00021E64"/>
    <w:rsid w:val="00027501"/>
    <w:rsid w:val="000502ED"/>
    <w:rsid w:val="00051C6C"/>
    <w:rsid w:val="00077152"/>
    <w:rsid w:val="000A4FA2"/>
    <w:rsid w:val="000C2808"/>
    <w:rsid w:val="000D23A9"/>
    <w:rsid w:val="000E0F7E"/>
    <w:rsid w:val="00144F88"/>
    <w:rsid w:val="001838D2"/>
    <w:rsid w:val="00186E4A"/>
    <w:rsid w:val="001A022E"/>
    <w:rsid w:val="001A22EA"/>
    <w:rsid w:val="001B6D94"/>
    <w:rsid w:val="001C1BAF"/>
    <w:rsid w:val="00245C9E"/>
    <w:rsid w:val="002468FC"/>
    <w:rsid w:val="00260BBC"/>
    <w:rsid w:val="00264154"/>
    <w:rsid w:val="003178A7"/>
    <w:rsid w:val="00332715"/>
    <w:rsid w:val="00333E8A"/>
    <w:rsid w:val="00342D28"/>
    <w:rsid w:val="003472DA"/>
    <w:rsid w:val="00365D5D"/>
    <w:rsid w:val="00367649"/>
    <w:rsid w:val="00375252"/>
    <w:rsid w:val="003A7B91"/>
    <w:rsid w:val="003B274A"/>
    <w:rsid w:val="003D3979"/>
    <w:rsid w:val="003E2FE7"/>
    <w:rsid w:val="003F62EC"/>
    <w:rsid w:val="00403B2A"/>
    <w:rsid w:val="004072FD"/>
    <w:rsid w:val="00415918"/>
    <w:rsid w:val="00422724"/>
    <w:rsid w:val="00432AF9"/>
    <w:rsid w:val="004637BB"/>
    <w:rsid w:val="004669ED"/>
    <w:rsid w:val="0047217D"/>
    <w:rsid w:val="0047285C"/>
    <w:rsid w:val="00473C46"/>
    <w:rsid w:val="004C231F"/>
    <w:rsid w:val="004C69F9"/>
    <w:rsid w:val="00503F56"/>
    <w:rsid w:val="005327E4"/>
    <w:rsid w:val="00542053"/>
    <w:rsid w:val="0054475F"/>
    <w:rsid w:val="00544AA8"/>
    <w:rsid w:val="0054609B"/>
    <w:rsid w:val="00565056"/>
    <w:rsid w:val="005737F8"/>
    <w:rsid w:val="0059271F"/>
    <w:rsid w:val="005A3F9E"/>
    <w:rsid w:val="005C006D"/>
    <w:rsid w:val="005C73F6"/>
    <w:rsid w:val="005F1A2B"/>
    <w:rsid w:val="006013C7"/>
    <w:rsid w:val="00601A0A"/>
    <w:rsid w:val="00637F71"/>
    <w:rsid w:val="006456F1"/>
    <w:rsid w:val="0066264C"/>
    <w:rsid w:val="00675B2C"/>
    <w:rsid w:val="006C347B"/>
    <w:rsid w:val="006C7AE7"/>
    <w:rsid w:val="006C7C4E"/>
    <w:rsid w:val="006D4378"/>
    <w:rsid w:val="006F2E34"/>
    <w:rsid w:val="007024F0"/>
    <w:rsid w:val="00745A49"/>
    <w:rsid w:val="00793556"/>
    <w:rsid w:val="007A4AC6"/>
    <w:rsid w:val="007B3470"/>
    <w:rsid w:val="007D04B0"/>
    <w:rsid w:val="007E2461"/>
    <w:rsid w:val="008118C9"/>
    <w:rsid w:val="008128B5"/>
    <w:rsid w:val="00855A5F"/>
    <w:rsid w:val="008637FA"/>
    <w:rsid w:val="00871163"/>
    <w:rsid w:val="008C0F5A"/>
    <w:rsid w:val="008E6D77"/>
    <w:rsid w:val="008F6E67"/>
    <w:rsid w:val="00926669"/>
    <w:rsid w:val="00933954"/>
    <w:rsid w:val="00941136"/>
    <w:rsid w:val="00962816"/>
    <w:rsid w:val="009820E4"/>
    <w:rsid w:val="00984779"/>
    <w:rsid w:val="009902A2"/>
    <w:rsid w:val="009D1297"/>
    <w:rsid w:val="009E40BE"/>
    <w:rsid w:val="00A14F76"/>
    <w:rsid w:val="00A20474"/>
    <w:rsid w:val="00A31259"/>
    <w:rsid w:val="00A33071"/>
    <w:rsid w:val="00A33D00"/>
    <w:rsid w:val="00A41F26"/>
    <w:rsid w:val="00A56D31"/>
    <w:rsid w:val="00A74D26"/>
    <w:rsid w:val="00A95BB1"/>
    <w:rsid w:val="00A9659E"/>
    <w:rsid w:val="00AE1AFA"/>
    <w:rsid w:val="00B20957"/>
    <w:rsid w:val="00B22EAF"/>
    <w:rsid w:val="00B405EB"/>
    <w:rsid w:val="00B5194E"/>
    <w:rsid w:val="00B83990"/>
    <w:rsid w:val="00B9195C"/>
    <w:rsid w:val="00B93C6F"/>
    <w:rsid w:val="00B97A52"/>
    <w:rsid w:val="00BA2452"/>
    <w:rsid w:val="00BA5607"/>
    <w:rsid w:val="00BC0B7D"/>
    <w:rsid w:val="00BC41CB"/>
    <w:rsid w:val="00BC4E60"/>
    <w:rsid w:val="00BD0531"/>
    <w:rsid w:val="00BD3EBD"/>
    <w:rsid w:val="00BE15DB"/>
    <w:rsid w:val="00BF4087"/>
    <w:rsid w:val="00C211EB"/>
    <w:rsid w:val="00C62029"/>
    <w:rsid w:val="00C70693"/>
    <w:rsid w:val="00C75910"/>
    <w:rsid w:val="00C77E11"/>
    <w:rsid w:val="00C85CF0"/>
    <w:rsid w:val="00CD776C"/>
    <w:rsid w:val="00D2799D"/>
    <w:rsid w:val="00D40141"/>
    <w:rsid w:val="00D40CAB"/>
    <w:rsid w:val="00D838D6"/>
    <w:rsid w:val="00D920F1"/>
    <w:rsid w:val="00DB171E"/>
    <w:rsid w:val="00DC3708"/>
    <w:rsid w:val="00DE2BAD"/>
    <w:rsid w:val="00DF5094"/>
    <w:rsid w:val="00E11476"/>
    <w:rsid w:val="00E5175F"/>
    <w:rsid w:val="00E52B34"/>
    <w:rsid w:val="00EB7C05"/>
    <w:rsid w:val="00ED1894"/>
    <w:rsid w:val="00EF574B"/>
    <w:rsid w:val="00F04BD0"/>
    <w:rsid w:val="00F07C72"/>
    <w:rsid w:val="00F503BB"/>
    <w:rsid w:val="00F93C9B"/>
    <w:rsid w:val="00FA7307"/>
    <w:rsid w:val="00FB379C"/>
    <w:rsid w:val="00FB770D"/>
    <w:rsid w:val="00FC2263"/>
    <w:rsid w:val="00FD2911"/>
    <w:rsid w:val="00FD7202"/>
    <w:rsid w:val="00FE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372C"/>
  <w15:chartTrackingRefBased/>
  <w15:docId w15:val="{2A48534B-1E3B-4C67-B252-8480EA92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693"/>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C7069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C70693"/>
    <w:pPr>
      <w:spacing w:before="200"/>
      <w:outlineLvl w:val="1"/>
    </w:pPr>
    <w:rPr>
      <w:sz w:val="24"/>
    </w:rPr>
  </w:style>
  <w:style w:type="paragraph" w:styleId="Heading3">
    <w:name w:val="heading 3"/>
    <w:aliases w:val="ECC Heading 3"/>
    <w:basedOn w:val="Heading1"/>
    <w:next w:val="Normal"/>
    <w:link w:val="Heading3Char"/>
    <w:uiPriority w:val="99"/>
    <w:qFormat/>
    <w:rsid w:val="00C70693"/>
    <w:pPr>
      <w:tabs>
        <w:tab w:val="clear" w:pos="1134"/>
      </w:tabs>
      <w:spacing w:before="200"/>
      <w:outlineLvl w:val="2"/>
    </w:pPr>
    <w:rPr>
      <w:sz w:val="24"/>
    </w:rPr>
  </w:style>
  <w:style w:type="paragraph" w:styleId="Heading4">
    <w:name w:val="heading 4"/>
    <w:basedOn w:val="Heading3"/>
    <w:next w:val="Normal"/>
    <w:link w:val="Heading4Char"/>
    <w:uiPriority w:val="99"/>
    <w:qFormat/>
    <w:rsid w:val="00C70693"/>
    <w:pPr>
      <w:outlineLvl w:val="3"/>
    </w:pPr>
  </w:style>
  <w:style w:type="paragraph" w:styleId="Heading5">
    <w:name w:val="heading 5"/>
    <w:basedOn w:val="Heading4"/>
    <w:next w:val="Normal"/>
    <w:link w:val="Heading5Char"/>
    <w:uiPriority w:val="99"/>
    <w:qFormat/>
    <w:rsid w:val="00C70693"/>
    <w:pPr>
      <w:outlineLvl w:val="4"/>
    </w:pPr>
  </w:style>
  <w:style w:type="paragraph" w:styleId="Heading6">
    <w:name w:val="heading 6"/>
    <w:basedOn w:val="Heading4"/>
    <w:next w:val="Normal"/>
    <w:link w:val="Heading6Char"/>
    <w:uiPriority w:val="99"/>
    <w:qFormat/>
    <w:rsid w:val="00C70693"/>
    <w:pPr>
      <w:outlineLvl w:val="5"/>
    </w:pPr>
  </w:style>
  <w:style w:type="paragraph" w:styleId="Heading7">
    <w:name w:val="heading 7"/>
    <w:basedOn w:val="Heading6"/>
    <w:next w:val="Normal"/>
    <w:link w:val="Heading7Char"/>
    <w:uiPriority w:val="99"/>
    <w:qFormat/>
    <w:rsid w:val="00C70693"/>
    <w:pPr>
      <w:outlineLvl w:val="6"/>
    </w:pPr>
  </w:style>
  <w:style w:type="paragraph" w:styleId="Heading8">
    <w:name w:val="heading 8"/>
    <w:basedOn w:val="Heading6"/>
    <w:next w:val="Normal"/>
    <w:link w:val="Heading8Char"/>
    <w:uiPriority w:val="99"/>
    <w:qFormat/>
    <w:rsid w:val="00C70693"/>
    <w:pPr>
      <w:outlineLvl w:val="7"/>
    </w:pPr>
  </w:style>
  <w:style w:type="paragraph" w:styleId="Heading9">
    <w:name w:val="heading 9"/>
    <w:basedOn w:val="Heading6"/>
    <w:next w:val="Normal"/>
    <w:link w:val="Heading9Char"/>
    <w:uiPriority w:val="99"/>
    <w:qFormat/>
    <w:rsid w:val="00C706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069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9"/>
    <w:rsid w:val="00C70693"/>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C7069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C7069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C7069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C7069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C7069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C7069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C7069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uiPriority w:val="99"/>
    <w:rsid w:val="00C70693"/>
    <w:pPr>
      <w:spacing w:before="360"/>
    </w:pPr>
  </w:style>
  <w:style w:type="character" w:customStyle="1" w:styleId="NormalaftertitleChar">
    <w:name w:val="Normal_after_title Char"/>
    <w:link w:val="Normalaftertitle"/>
    <w:uiPriority w:val="99"/>
    <w:locked/>
    <w:rsid w:val="00C70693"/>
    <w:rPr>
      <w:rFonts w:ascii="Times New Roman" w:eastAsia="Times New Roman" w:hAnsi="Times New Roman" w:cs="Times New Roman"/>
      <w:sz w:val="24"/>
      <w:szCs w:val="20"/>
      <w:lang w:val="en-GB"/>
    </w:rPr>
  </w:style>
  <w:style w:type="paragraph" w:customStyle="1" w:styleId="Artheading">
    <w:name w:val="Art_heading"/>
    <w:basedOn w:val="Normal"/>
    <w:next w:val="Normal"/>
    <w:rsid w:val="00C70693"/>
    <w:pPr>
      <w:spacing w:before="480"/>
      <w:jc w:val="center"/>
    </w:pPr>
    <w:rPr>
      <w:rFonts w:ascii="Times New Roman Bold" w:hAnsi="Times New Roman Bold"/>
      <w:b/>
      <w:sz w:val="28"/>
    </w:rPr>
  </w:style>
  <w:style w:type="paragraph" w:customStyle="1" w:styleId="ArtNo">
    <w:name w:val="Art_No"/>
    <w:basedOn w:val="Normal"/>
    <w:next w:val="Normal"/>
    <w:link w:val="ArtNoChar"/>
    <w:uiPriority w:val="99"/>
    <w:rsid w:val="00C70693"/>
    <w:pPr>
      <w:keepNext/>
      <w:keepLines/>
      <w:spacing w:before="480"/>
      <w:jc w:val="center"/>
    </w:pPr>
    <w:rPr>
      <w:caps/>
      <w:sz w:val="28"/>
    </w:rPr>
  </w:style>
  <w:style w:type="character" w:customStyle="1" w:styleId="ArtNoChar">
    <w:name w:val="Art_No Char"/>
    <w:basedOn w:val="DefaultParagraphFont"/>
    <w:link w:val="ArtNo"/>
    <w:locked/>
    <w:rsid w:val="00C70693"/>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uiPriority w:val="99"/>
    <w:rsid w:val="00C70693"/>
    <w:pPr>
      <w:keepNext/>
      <w:keepLines/>
      <w:spacing w:before="240"/>
      <w:jc w:val="center"/>
    </w:pPr>
    <w:rPr>
      <w:b/>
      <w:sz w:val="28"/>
    </w:rPr>
  </w:style>
  <w:style w:type="character" w:customStyle="1" w:styleId="ArttitleCar">
    <w:name w:val="Art_title Car"/>
    <w:basedOn w:val="DefaultParagraphFont"/>
    <w:link w:val="Arttitle"/>
    <w:locked/>
    <w:rsid w:val="00C70693"/>
    <w:rPr>
      <w:rFonts w:ascii="Times New Roman" w:eastAsia="Times New Roman" w:hAnsi="Times New Roman" w:cs="Times New Roman"/>
      <w:b/>
      <w:sz w:val="28"/>
      <w:szCs w:val="20"/>
      <w:lang w:val="en-GB"/>
    </w:rPr>
  </w:style>
  <w:style w:type="paragraph" w:customStyle="1" w:styleId="ASN1">
    <w:name w:val="ASN.1"/>
    <w:basedOn w:val="Normal"/>
    <w:uiPriority w:val="99"/>
    <w:rsid w:val="00C7069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C70693"/>
    <w:pPr>
      <w:keepNext/>
      <w:keepLines/>
      <w:spacing w:before="160"/>
      <w:ind w:left="1134"/>
    </w:pPr>
    <w:rPr>
      <w:i/>
    </w:rPr>
  </w:style>
  <w:style w:type="character" w:customStyle="1" w:styleId="CallChar">
    <w:name w:val="Call Char"/>
    <w:basedOn w:val="DefaultParagraphFont"/>
    <w:link w:val="Call"/>
    <w:uiPriority w:val="99"/>
    <w:locked/>
    <w:rsid w:val="00C70693"/>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C70693"/>
    <w:rPr>
      <w:rFonts w:ascii="Times New Roman Bold" w:hAnsi="Times New Roman Bold"/>
      <w:b/>
    </w:rPr>
  </w:style>
  <w:style w:type="paragraph" w:customStyle="1" w:styleId="Chaptitle">
    <w:name w:val="Chap_title"/>
    <w:basedOn w:val="Arttitle"/>
    <w:next w:val="Normal"/>
    <w:link w:val="ChaptitleChar"/>
    <w:uiPriority w:val="99"/>
    <w:rsid w:val="00C70693"/>
  </w:style>
  <w:style w:type="character" w:customStyle="1" w:styleId="ChaptitleChar">
    <w:name w:val="Chap_title Char"/>
    <w:basedOn w:val="DefaultParagraphFont"/>
    <w:link w:val="Chaptitle"/>
    <w:locked/>
    <w:rsid w:val="00C70693"/>
    <w:rPr>
      <w:rFonts w:ascii="Times New Roman" w:eastAsia="Times New Roman" w:hAnsi="Times New Roman" w:cs="Times New Roman"/>
      <w:b/>
      <w:sz w:val="28"/>
      <w:szCs w:val="20"/>
      <w:lang w:val="en-GB"/>
    </w:rPr>
  </w:style>
  <w:style w:type="character" w:styleId="EndnoteReference">
    <w:name w:val="endnote reference"/>
    <w:basedOn w:val="DefaultParagraphFont"/>
    <w:uiPriority w:val="99"/>
    <w:rsid w:val="00C70693"/>
    <w:rPr>
      <w:vertAlign w:val="superscript"/>
    </w:rPr>
  </w:style>
  <w:style w:type="paragraph" w:customStyle="1" w:styleId="enumlev1">
    <w:name w:val="enumlev1"/>
    <w:basedOn w:val="Normal"/>
    <w:link w:val="enumlev1Char"/>
    <w:rsid w:val="00C70693"/>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C70693"/>
    <w:rPr>
      <w:rFonts w:ascii="Times New Roman" w:eastAsia="Times New Roman" w:hAnsi="Times New Roman" w:cs="Times New Roman"/>
      <w:sz w:val="24"/>
      <w:szCs w:val="20"/>
      <w:lang w:val="en-GB"/>
    </w:rPr>
  </w:style>
  <w:style w:type="paragraph" w:customStyle="1" w:styleId="enumlev2">
    <w:name w:val="enumlev2"/>
    <w:basedOn w:val="enumlev1"/>
    <w:link w:val="enumlev2Char"/>
    <w:rsid w:val="00C70693"/>
    <w:pPr>
      <w:ind w:left="1871" w:hanging="737"/>
    </w:pPr>
  </w:style>
  <w:style w:type="character" w:customStyle="1" w:styleId="enumlev2Char">
    <w:name w:val="enumlev2 Char"/>
    <w:basedOn w:val="DefaultParagraphFont"/>
    <w:link w:val="enumlev2"/>
    <w:locked/>
    <w:rsid w:val="00C70693"/>
    <w:rPr>
      <w:rFonts w:ascii="Times New Roman" w:eastAsia="Times New Roman" w:hAnsi="Times New Roman" w:cs="Times New Roman"/>
      <w:sz w:val="24"/>
      <w:szCs w:val="20"/>
      <w:lang w:val="en-GB"/>
    </w:rPr>
  </w:style>
  <w:style w:type="paragraph" w:customStyle="1" w:styleId="enumlev3">
    <w:name w:val="enumlev3"/>
    <w:basedOn w:val="enumlev2"/>
    <w:uiPriority w:val="99"/>
    <w:rsid w:val="00C70693"/>
    <w:pPr>
      <w:ind w:left="2268" w:hanging="397"/>
    </w:pPr>
  </w:style>
  <w:style w:type="paragraph" w:customStyle="1" w:styleId="Equation">
    <w:name w:val="Equation"/>
    <w:basedOn w:val="Normal"/>
    <w:link w:val="EquationChar"/>
    <w:rsid w:val="00C70693"/>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70693"/>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uiPriority w:val="99"/>
    <w:rsid w:val="00C70693"/>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C70693"/>
    <w:pPr>
      <w:ind w:left="1134"/>
    </w:pPr>
  </w:style>
  <w:style w:type="paragraph" w:customStyle="1" w:styleId="Figurelegend">
    <w:name w:val="Figure_legend"/>
    <w:basedOn w:val="Normal"/>
    <w:uiPriority w:val="99"/>
    <w:rsid w:val="00C70693"/>
    <w:pPr>
      <w:keepNext/>
      <w:keepLines/>
      <w:spacing w:before="20" w:after="20"/>
    </w:pPr>
    <w:rPr>
      <w:sz w:val="18"/>
    </w:rPr>
  </w:style>
  <w:style w:type="paragraph" w:customStyle="1" w:styleId="Tabletext">
    <w:name w:val="Table_text"/>
    <w:basedOn w:val="Normal"/>
    <w:link w:val="TabletextChar"/>
    <w:uiPriority w:val="99"/>
    <w:rsid w:val="00C7069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C70693"/>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C70693"/>
    <w:pPr>
      <w:keepNext w:val="0"/>
    </w:pPr>
  </w:style>
  <w:style w:type="paragraph" w:customStyle="1" w:styleId="FigureNo">
    <w:name w:val="Figure_No"/>
    <w:basedOn w:val="Normal"/>
    <w:next w:val="Normal"/>
    <w:link w:val="FigureNoChar"/>
    <w:rsid w:val="00C70693"/>
    <w:pPr>
      <w:keepNext/>
      <w:keepLines/>
      <w:spacing w:before="480" w:after="120"/>
      <w:jc w:val="center"/>
    </w:pPr>
    <w:rPr>
      <w:caps/>
      <w:sz w:val="20"/>
    </w:rPr>
  </w:style>
  <w:style w:type="character" w:customStyle="1" w:styleId="FigureNoChar">
    <w:name w:val="Figure_No Char"/>
    <w:basedOn w:val="DefaultParagraphFont"/>
    <w:link w:val="FigureNo"/>
    <w:locked/>
    <w:rsid w:val="00C70693"/>
    <w:rPr>
      <w:rFonts w:ascii="Times New Roman" w:eastAsia="Times New Roman" w:hAnsi="Times New Roman" w:cs="Times New Roman"/>
      <w:caps/>
      <w:sz w:val="20"/>
      <w:szCs w:val="20"/>
      <w:lang w:val="en-GB"/>
    </w:rPr>
  </w:style>
  <w:style w:type="paragraph" w:styleId="Footer">
    <w:name w:val="footer"/>
    <w:basedOn w:val="Normal"/>
    <w:link w:val="FooterChar"/>
    <w:rsid w:val="00C7069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C70693"/>
    <w:rPr>
      <w:rFonts w:ascii="Times New Roman" w:eastAsia="Times New Roman" w:hAnsi="Times New Roman" w:cs="Times New Roman"/>
      <w:caps/>
      <w:noProof/>
      <w:sz w:val="16"/>
      <w:szCs w:val="20"/>
      <w:lang w:val="en-GB"/>
    </w:rPr>
  </w:style>
  <w:style w:type="paragraph" w:customStyle="1" w:styleId="FirstFooter">
    <w:name w:val="FirstFooter"/>
    <w:basedOn w:val="Footer"/>
    <w:rsid w:val="00C7069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C70693"/>
    <w:rPr>
      <w:position w:val="6"/>
      <w:sz w:val="18"/>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DNV,DNV-FT,DN"/>
    <w:basedOn w:val="Normal"/>
    <w:link w:val="FootnoteTextChar"/>
    <w:rsid w:val="00C70693"/>
    <w:pPr>
      <w:keepLines/>
      <w:tabs>
        <w:tab w:val="left" w:pos="255"/>
      </w:tabs>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DNV Char,DNV-FT Char,DN Char"/>
    <w:basedOn w:val="DefaultParagraphFont"/>
    <w:link w:val="FootnoteText"/>
    <w:rsid w:val="00C70693"/>
    <w:rPr>
      <w:rFonts w:ascii="Times New Roman" w:eastAsia="Times New Roman" w:hAnsi="Times New Roman" w:cs="Times New Roman"/>
      <w:sz w:val="24"/>
      <w:szCs w:val="20"/>
      <w:lang w:val="en-GB"/>
    </w:rPr>
  </w:style>
  <w:style w:type="paragraph" w:customStyle="1" w:styleId="Note">
    <w:name w:val="Note"/>
    <w:basedOn w:val="Normal"/>
    <w:next w:val="Normal"/>
    <w:link w:val="NoteChar"/>
    <w:uiPriority w:val="99"/>
    <w:rsid w:val="00C70693"/>
    <w:pPr>
      <w:tabs>
        <w:tab w:val="left" w:pos="284"/>
      </w:tabs>
      <w:spacing w:before="80"/>
    </w:pPr>
  </w:style>
  <w:style w:type="character" w:customStyle="1" w:styleId="NoteChar">
    <w:name w:val="Note Char"/>
    <w:basedOn w:val="DefaultParagraphFont"/>
    <w:link w:val="Note"/>
    <w:locked/>
    <w:rsid w:val="00C70693"/>
    <w:rPr>
      <w:rFonts w:ascii="Times New Roman" w:eastAsia="Times New Roman" w:hAnsi="Times New Roman" w:cs="Times New Roman"/>
      <w:sz w:val="24"/>
      <w:szCs w:val="20"/>
      <w:lang w:val="en-GB"/>
    </w:rPr>
  </w:style>
  <w:style w:type="paragraph" w:styleId="Header">
    <w:name w:val="header"/>
    <w:basedOn w:val="Normal"/>
    <w:link w:val="HeaderChar"/>
    <w:uiPriority w:val="99"/>
    <w:rsid w:val="00C70693"/>
    <w:pPr>
      <w:spacing w:before="0"/>
      <w:jc w:val="center"/>
    </w:pPr>
    <w:rPr>
      <w:sz w:val="18"/>
    </w:rPr>
  </w:style>
  <w:style w:type="character" w:customStyle="1" w:styleId="HeaderChar">
    <w:name w:val="Header Char"/>
    <w:basedOn w:val="DefaultParagraphFont"/>
    <w:link w:val="Header"/>
    <w:uiPriority w:val="99"/>
    <w:rsid w:val="00C70693"/>
    <w:rPr>
      <w:rFonts w:ascii="Times New Roman" w:eastAsia="Times New Roman" w:hAnsi="Times New Roman" w:cs="Times New Roman"/>
      <w:sz w:val="18"/>
      <w:szCs w:val="20"/>
      <w:lang w:val="en-GB"/>
    </w:rPr>
  </w:style>
  <w:style w:type="paragraph" w:styleId="Index1">
    <w:name w:val="index 1"/>
    <w:basedOn w:val="Normal"/>
    <w:next w:val="Normal"/>
    <w:uiPriority w:val="99"/>
    <w:rsid w:val="00C70693"/>
  </w:style>
  <w:style w:type="paragraph" w:styleId="Index2">
    <w:name w:val="index 2"/>
    <w:basedOn w:val="Normal"/>
    <w:next w:val="Normal"/>
    <w:uiPriority w:val="99"/>
    <w:rsid w:val="00C70693"/>
    <w:pPr>
      <w:ind w:left="283"/>
    </w:pPr>
  </w:style>
  <w:style w:type="paragraph" w:styleId="Index3">
    <w:name w:val="index 3"/>
    <w:basedOn w:val="Normal"/>
    <w:next w:val="Normal"/>
    <w:uiPriority w:val="99"/>
    <w:rsid w:val="00C70693"/>
    <w:pPr>
      <w:ind w:left="566"/>
    </w:pPr>
  </w:style>
  <w:style w:type="paragraph" w:customStyle="1" w:styleId="PartNo">
    <w:name w:val="Part_No"/>
    <w:basedOn w:val="AnnexNo"/>
    <w:next w:val="Normal"/>
    <w:uiPriority w:val="99"/>
    <w:rsid w:val="00C70693"/>
  </w:style>
  <w:style w:type="paragraph" w:customStyle="1" w:styleId="AnnexNo">
    <w:name w:val="Annex_No"/>
    <w:basedOn w:val="Normal"/>
    <w:next w:val="Normal"/>
    <w:link w:val="AnnexNoChar"/>
    <w:rsid w:val="00C70693"/>
    <w:pPr>
      <w:keepNext/>
      <w:keepLines/>
      <w:spacing w:before="480" w:after="80"/>
      <w:jc w:val="center"/>
    </w:pPr>
    <w:rPr>
      <w:caps/>
      <w:sz w:val="28"/>
    </w:rPr>
  </w:style>
  <w:style w:type="character" w:customStyle="1" w:styleId="AnnexNoChar">
    <w:name w:val="Annex_No Char"/>
    <w:basedOn w:val="DefaultParagraphFont"/>
    <w:link w:val="AnnexNo"/>
    <w:locked/>
    <w:rsid w:val="00C70693"/>
    <w:rPr>
      <w:rFonts w:ascii="Times New Roman" w:eastAsia="Times New Roman" w:hAnsi="Times New Roman" w:cs="Times New Roman"/>
      <w:caps/>
      <w:sz w:val="28"/>
      <w:szCs w:val="20"/>
      <w:lang w:val="en-GB"/>
    </w:rPr>
  </w:style>
  <w:style w:type="paragraph" w:customStyle="1" w:styleId="Partref">
    <w:name w:val="Part_ref"/>
    <w:basedOn w:val="Annexref"/>
    <w:next w:val="Normal"/>
    <w:uiPriority w:val="99"/>
    <w:rsid w:val="00C70693"/>
  </w:style>
  <w:style w:type="paragraph" w:customStyle="1" w:styleId="Annexref">
    <w:name w:val="Annex_ref"/>
    <w:basedOn w:val="Normal"/>
    <w:next w:val="Normal"/>
    <w:uiPriority w:val="99"/>
    <w:rsid w:val="00C70693"/>
    <w:pPr>
      <w:keepNext/>
      <w:keepLines/>
      <w:spacing w:after="280"/>
      <w:jc w:val="center"/>
    </w:pPr>
  </w:style>
  <w:style w:type="paragraph" w:customStyle="1" w:styleId="Parttitle">
    <w:name w:val="Part_title"/>
    <w:basedOn w:val="Annextitle"/>
    <w:next w:val="Normalaftertitle0"/>
    <w:uiPriority w:val="99"/>
    <w:rsid w:val="00C70693"/>
  </w:style>
  <w:style w:type="paragraph" w:customStyle="1" w:styleId="Annextitle">
    <w:name w:val="Annex_title"/>
    <w:basedOn w:val="Normal"/>
    <w:next w:val="Normal"/>
    <w:link w:val="AnnextitleChar1"/>
    <w:rsid w:val="00C70693"/>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C70693"/>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link w:val="NormalaftertitleChar0"/>
    <w:rsid w:val="00C70693"/>
    <w:pPr>
      <w:spacing w:before="280"/>
    </w:pPr>
  </w:style>
  <w:style w:type="character" w:customStyle="1" w:styleId="NormalaftertitleChar0">
    <w:name w:val="Normal after title Char"/>
    <w:basedOn w:val="DefaultParagraphFont"/>
    <w:link w:val="Normalaftertitle0"/>
    <w:locked/>
    <w:rsid w:val="00C70693"/>
    <w:rPr>
      <w:rFonts w:ascii="Times New Roman" w:eastAsia="Times New Roman" w:hAnsi="Times New Roman" w:cs="Times New Roman"/>
      <w:sz w:val="24"/>
      <w:szCs w:val="20"/>
      <w:lang w:val="en-GB"/>
    </w:rPr>
  </w:style>
  <w:style w:type="paragraph" w:customStyle="1" w:styleId="RecNo">
    <w:name w:val="Rec_No"/>
    <w:basedOn w:val="Normal"/>
    <w:next w:val="Normal"/>
    <w:link w:val="RecNoChar"/>
    <w:uiPriority w:val="99"/>
    <w:rsid w:val="00C70693"/>
    <w:pPr>
      <w:keepNext/>
      <w:keepLines/>
      <w:spacing w:before="480"/>
      <w:jc w:val="center"/>
    </w:pPr>
    <w:rPr>
      <w:caps/>
      <w:sz w:val="28"/>
    </w:rPr>
  </w:style>
  <w:style w:type="character" w:customStyle="1" w:styleId="RecNoChar">
    <w:name w:val="Rec_No Char"/>
    <w:basedOn w:val="DefaultParagraphFont"/>
    <w:link w:val="RecNo"/>
    <w:uiPriority w:val="99"/>
    <w:locked/>
    <w:rsid w:val="00C70693"/>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C70693"/>
    <w:pPr>
      <w:spacing w:before="240"/>
    </w:pPr>
    <w:rPr>
      <w:rFonts w:ascii="Times New Roman Bold" w:hAnsi="Times New Roman Bold"/>
      <w:b/>
      <w:caps w:val="0"/>
    </w:rPr>
  </w:style>
  <w:style w:type="paragraph" w:customStyle="1" w:styleId="Recref">
    <w:name w:val="Rec_ref"/>
    <w:basedOn w:val="Rectitle"/>
    <w:next w:val="Recdate"/>
    <w:uiPriority w:val="99"/>
    <w:rsid w:val="00C70693"/>
    <w:pPr>
      <w:spacing w:before="120"/>
    </w:pPr>
    <w:rPr>
      <w:rFonts w:ascii="Times New Roman" w:hAnsi="Times New Roman"/>
      <w:b w:val="0"/>
      <w:sz w:val="24"/>
    </w:rPr>
  </w:style>
  <w:style w:type="paragraph" w:customStyle="1" w:styleId="Recdate">
    <w:name w:val="Rec_date"/>
    <w:basedOn w:val="Normal"/>
    <w:next w:val="Normalaftertitle0"/>
    <w:uiPriority w:val="99"/>
    <w:rsid w:val="00C70693"/>
    <w:pPr>
      <w:keepNext/>
      <w:keepLines/>
      <w:jc w:val="right"/>
    </w:pPr>
    <w:rPr>
      <w:sz w:val="22"/>
    </w:rPr>
  </w:style>
  <w:style w:type="paragraph" w:customStyle="1" w:styleId="Questiondate">
    <w:name w:val="Question_date"/>
    <w:basedOn w:val="Normal"/>
    <w:next w:val="Normalaftertitle0"/>
    <w:uiPriority w:val="99"/>
    <w:rsid w:val="00C70693"/>
    <w:pPr>
      <w:keepNext/>
      <w:keepLines/>
      <w:jc w:val="right"/>
    </w:pPr>
    <w:rPr>
      <w:sz w:val="22"/>
    </w:rPr>
  </w:style>
  <w:style w:type="paragraph" w:customStyle="1" w:styleId="QuestionNo">
    <w:name w:val="Question_No"/>
    <w:basedOn w:val="Normal"/>
    <w:next w:val="Normal"/>
    <w:uiPriority w:val="99"/>
    <w:rsid w:val="00C70693"/>
    <w:pPr>
      <w:keepNext/>
      <w:keepLines/>
      <w:spacing w:before="480"/>
      <w:jc w:val="center"/>
    </w:pPr>
    <w:rPr>
      <w:caps/>
      <w:sz w:val="28"/>
    </w:rPr>
  </w:style>
  <w:style w:type="paragraph" w:customStyle="1" w:styleId="Questiontitle">
    <w:name w:val="Question_title"/>
    <w:basedOn w:val="Normal"/>
    <w:next w:val="Normal"/>
    <w:uiPriority w:val="99"/>
    <w:rsid w:val="00C70693"/>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C70693"/>
  </w:style>
  <w:style w:type="paragraph" w:customStyle="1" w:styleId="Reftext">
    <w:name w:val="Ref_text"/>
    <w:basedOn w:val="Normal"/>
    <w:uiPriority w:val="99"/>
    <w:rsid w:val="00C70693"/>
    <w:pPr>
      <w:ind w:left="1134" w:hanging="1134"/>
    </w:pPr>
  </w:style>
  <w:style w:type="paragraph" w:customStyle="1" w:styleId="Reftitle">
    <w:name w:val="Ref_title"/>
    <w:basedOn w:val="Normal"/>
    <w:next w:val="Reftext"/>
    <w:uiPriority w:val="99"/>
    <w:rsid w:val="00C70693"/>
    <w:pPr>
      <w:spacing w:before="480"/>
      <w:jc w:val="center"/>
    </w:pPr>
    <w:rPr>
      <w:caps/>
    </w:rPr>
  </w:style>
  <w:style w:type="paragraph" w:customStyle="1" w:styleId="Repdate">
    <w:name w:val="Rep_date"/>
    <w:basedOn w:val="Recdate"/>
    <w:next w:val="Normalaftertitle0"/>
    <w:uiPriority w:val="99"/>
    <w:rsid w:val="00C70693"/>
  </w:style>
  <w:style w:type="paragraph" w:customStyle="1" w:styleId="RepNo">
    <w:name w:val="Rep_No"/>
    <w:basedOn w:val="RecNo"/>
    <w:next w:val="Reptitle"/>
    <w:rsid w:val="00C70693"/>
  </w:style>
  <w:style w:type="paragraph" w:customStyle="1" w:styleId="Reptitle">
    <w:name w:val="Rep_title"/>
    <w:basedOn w:val="Rectitle"/>
    <w:next w:val="Repref"/>
    <w:rsid w:val="00C70693"/>
  </w:style>
  <w:style w:type="paragraph" w:customStyle="1" w:styleId="Repref">
    <w:name w:val="Rep_ref"/>
    <w:basedOn w:val="Recref"/>
    <w:next w:val="Repdate"/>
    <w:uiPriority w:val="99"/>
    <w:rsid w:val="00C70693"/>
  </w:style>
  <w:style w:type="paragraph" w:customStyle="1" w:styleId="Resdate">
    <w:name w:val="Res_date"/>
    <w:basedOn w:val="Recdate"/>
    <w:next w:val="Normalaftertitle0"/>
    <w:uiPriority w:val="99"/>
    <w:rsid w:val="00C70693"/>
  </w:style>
  <w:style w:type="paragraph" w:customStyle="1" w:styleId="ResNo">
    <w:name w:val="Res_No"/>
    <w:basedOn w:val="RecNo"/>
    <w:next w:val="Normal"/>
    <w:link w:val="ResNoChar"/>
    <w:uiPriority w:val="99"/>
    <w:rsid w:val="00C70693"/>
  </w:style>
  <w:style w:type="character" w:customStyle="1" w:styleId="ResNoChar">
    <w:name w:val="Res_No Char"/>
    <w:basedOn w:val="DefaultParagraphFont"/>
    <w:link w:val="ResNo"/>
    <w:locked/>
    <w:rsid w:val="00C70693"/>
    <w:rPr>
      <w:rFonts w:ascii="Times New Roman" w:eastAsia="Times New Roman" w:hAnsi="Times New Roman" w:cs="Times New Roman"/>
      <w:caps/>
      <w:sz w:val="28"/>
      <w:szCs w:val="20"/>
      <w:lang w:val="en-GB"/>
    </w:rPr>
  </w:style>
  <w:style w:type="paragraph" w:customStyle="1" w:styleId="Restitle">
    <w:name w:val="Res_title"/>
    <w:basedOn w:val="Rectitle"/>
    <w:next w:val="Normal"/>
    <w:link w:val="RestitleChar"/>
    <w:uiPriority w:val="99"/>
    <w:rsid w:val="00C70693"/>
  </w:style>
  <w:style w:type="character" w:customStyle="1" w:styleId="RestitleChar">
    <w:name w:val="Res_title Char"/>
    <w:basedOn w:val="DefaultParagraphFont"/>
    <w:link w:val="Restitle"/>
    <w:locked/>
    <w:rsid w:val="00C70693"/>
    <w:rPr>
      <w:rFonts w:ascii="Times New Roman Bold" w:eastAsia="Times New Roman" w:hAnsi="Times New Roman Bold" w:cs="Times New Roman"/>
      <w:b/>
      <w:sz w:val="28"/>
      <w:szCs w:val="20"/>
      <w:lang w:val="en-GB"/>
    </w:rPr>
  </w:style>
  <w:style w:type="paragraph" w:customStyle="1" w:styleId="Resref">
    <w:name w:val="Res_ref"/>
    <w:basedOn w:val="Recref"/>
    <w:next w:val="Resdate"/>
    <w:uiPriority w:val="99"/>
    <w:rsid w:val="00C70693"/>
  </w:style>
  <w:style w:type="paragraph" w:customStyle="1" w:styleId="SectionNo">
    <w:name w:val="Section_No"/>
    <w:basedOn w:val="AnnexNo"/>
    <w:next w:val="Normal"/>
    <w:uiPriority w:val="99"/>
    <w:rsid w:val="00C70693"/>
  </w:style>
  <w:style w:type="paragraph" w:customStyle="1" w:styleId="Sectiontitle">
    <w:name w:val="Section_title"/>
    <w:basedOn w:val="Annextitle"/>
    <w:next w:val="Normalaftertitle0"/>
    <w:uiPriority w:val="99"/>
    <w:rsid w:val="00C70693"/>
  </w:style>
  <w:style w:type="paragraph" w:customStyle="1" w:styleId="Source">
    <w:name w:val="Source"/>
    <w:basedOn w:val="Normal"/>
    <w:next w:val="Normal"/>
    <w:link w:val="SourceChar"/>
    <w:rsid w:val="00C70693"/>
    <w:pPr>
      <w:spacing w:before="840"/>
      <w:jc w:val="center"/>
    </w:pPr>
    <w:rPr>
      <w:b/>
      <w:sz w:val="28"/>
    </w:rPr>
  </w:style>
  <w:style w:type="character" w:customStyle="1" w:styleId="SourceChar">
    <w:name w:val="Source Char"/>
    <w:basedOn w:val="DefaultParagraphFont"/>
    <w:link w:val="Source"/>
    <w:locked/>
    <w:rsid w:val="00C70693"/>
    <w:rPr>
      <w:rFonts w:ascii="Times New Roman" w:eastAsia="Times New Roman" w:hAnsi="Times New Roman" w:cs="Times New Roman"/>
      <w:b/>
      <w:sz w:val="28"/>
      <w:szCs w:val="20"/>
      <w:lang w:val="en-GB"/>
    </w:rPr>
  </w:style>
  <w:style w:type="paragraph" w:customStyle="1" w:styleId="SpecialFooter">
    <w:name w:val="Special Footer"/>
    <w:basedOn w:val="Footer"/>
    <w:rsid w:val="00C7069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C70693"/>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C70693"/>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uiPriority w:val="99"/>
    <w:rsid w:val="00C70693"/>
    <w:pPr>
      <w:tabs>
        <w:tab w:val="left" w:pos="284"/>
      </w:tabs>
      <w:spacing w:before="40" w:after="40"/>
    </w:pPr>
    <w:rPr>
      <w:sz w:val="18"/>
    </w:rPr>
  </w:style>
  <w:style w:type="character" w:customStyle="1" w:styleId="TablelegendChar">
    <w:name w:val="Table_legend Char"/>
    <w:link w:val="Tablelegend"/>
    <w:uiPriority w:val="99"/>
    <w:locked/>
    <w:rsid w:val="00C70693"/>
    <w:rPr>
      <w:rFonts w:ascii="Times New Roman" w:eastAsia="Times New Roman" w:hAnsi="Times New Roman" w:cs="Times New Roman"/>
      <w:sz w:val="18"/>
      <w:szCs w:val="20"/>
      <w:lang w:val="en-GB"/>
    </w:rPr>
  </w:style>
  <w:style w:type="paragraph" w:customStyle="1" w:styleId="TableNo">
    <w:name w:val="Table_No"/>
    <w:basedOn w:val="Normal"/>
    <w:next w:val="Normal"/>
    <w:link w:val="TableNoChar"/>
    <w:uiPriority w:val="99"/>
    <w:rsid w:val="00C70693"/>
    <w:pPr>
      <w:keepNext/>
      <w:spacing w:before="560" w:after="120"/>
      <w:jc w:val="center"/>
    </w:pPr>
    <w:rPr>
      <w:caps/>
      <w:sz w:val="20"/>
    </w:rPr>
  </w:style>
  <w:style w:type="character" w:customStyle="1" w:styleId="TableNoChar">
    <w:name w:val="Table_No Char"/>
    <w:basedOn w:val="DefaultParagraphFont"/>
    <w:link w:val="TableNo"/>
    <w:uiPriority w:val="99"/>
    <w:locked/>
    <w:rsid w:val="00C70693"/>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C70693"/>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C70693"/>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C70693"/>
    <w:pPr>
      <w:keepNext/>
      <w:spacing w:before="560"/>
      <w:jc w:val="center"/>
    </w:pPr>
    <w:rPr>
      <w:sz w:val="20"/>
    </w:rPr>
  </w:style>
  <w:style w:type="paragraph" w:customStyle="1" w:styleId="Title1">
    <w:name w:val="Title 1"/>
    <w:basedOn w:val="Source"/>
    <w:next w:val="Normal"/>
    <w:link w:val="Title1Char"/>
    <w:rsid w:val="00C70693"/>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C70693"/>
    <w:rPr>
      <w:rFonts w:ascii="Times New Roman" w:eastAsia="Times New Roman" w:hAnsi="Times New Roman" w:cs="Times New Roman"/>
      <w:caps/>
      <w:sz w:val="28"/>
      <w:szCs w:val="20"/>
      <w:lang w:val="en-GB"/>
    </w:rPr>
  </w:style>
  <w:style w:type="paragraph" w:customStyle="1" w:styleId="Title2">
    <w:name w:val="Title 2"/>
    <w:basedOn w:val="Source"/>
    <w:next w:val="Normal"/>
    <w:rsid w:val="00C70693"/>
    <w:pPr>
      <w:overflowPunct/>
      <w:autoSpaceDE/>
      <w:autoSpaceDN/>
      <w:adjustRightInd/>
      <w:spacing w:before="480"/>
      <w:textAlignment w:val="auto"/>
    </w:pPr>
    <w:rPr>
      <w:b w:val="0"/>
      <w:caps/>
    </w:rPr>
  </w:style>
  <w:style w:type="paragraph" w:customStyle="1" w:styleId="Title3">
    <w:name w:val="Title 3"/>
    <w:basedOn w:val="Title2"/>
    <w:next w:val="Normal"/>
    <w:rsid w:val="00C70693"/>
    <w:pPr>
      <w:spacing w:before="240"/>
    </w:pPr>
    <w:rPr>
      <w:caps w:val="0"/>
    </w:rPr>
  </w:style>
  <w:style w:type="paragraph" w:customStyle="1" w:styleId="Title4">
    <w:name w:val="Title 4"/>
    <w:basedOn w:val="Title3"/>
    <w:next w:val="Heading1"/>
    <w:rsid w:val="00C70693"/>
    <w:rPr>
      <w:b/>
    </w:rPr>
  </w:style>
  <w:style w:type="paragraph" w:customStyle="1" w:styleId="toc0">
    <w:name w:val="toc 0"/>
    <w:basedOn w:val="Normal"/>
    <w:next w:val="TOC1"/>
    <w:uiPriority w:val="99"/>
    <w:rsid w:val="00C70693"/>
    <w:pPr>
      <w:tabs>
        <w:tab w:val="clear" w:pos="1134"/>
        <w:tab w:val="clear" w:pos="1871"/>
        <w:tab w:val="clear" w:pos="2268"/>
        <w:tab w:val="right" w:pos="9781"/>
      </w:tabs>
    </w:pPr>
    <w:rPr>
      <w:b/>
    </w:rPr>
  </w:style>
  <w:style w:type="paragraph" w:styleId="TOC1">
    <w:name w:val="toc 1"/>
    <w:basedOn w:val="Normal"/>
    <w:uiPriority w:val="99"/>
    <w:rsid w:val="00C7069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C70693"/>
    <w:pPr>
      <w:spacing w:before="120"/>
    </w:pPr>
  </w:style>
  <w:style w:type="paragraph" w:styleId="TOC3">
    <w:name w:val="toc 3"/>
    <w:basedOn w:val="TOC2"/>
    <w:uiPriority w:val="99"/>
    <w:rsid w:val="00C70693"/>
  </w:style>
  <w:style w:type="paragraph" w:styleId="TOC4">
    <w:name w:val="toc 4"/>
    <w:basedOn w:val="TOC3"/>
    <w:uiPriority w:val="99"/>
    <w:rsid w:val="00C70693"/>
  </w:style>
  <w:style w:type="paragraph" w:styleId="TOC5">
    <w:name w:val="toc 5"/>
    <w:basedOn w:val="TOC4"/>
    <w:uiPriority w:val="99"/>
    <w:rsid w:val="00C70693"/>
  </w:style>
  <w:style w:type="paragraph" w:styleId="TOC6">
    <w:name w:val="toc 6"/>
    <w:basedOn w:val="TOC4"/>
    <w:uiPriority w:val="99"/>
    <w:rsid w:val="00C70693"/>
  </w:style>
  <w:style w:type="paragraph" w:styleId="TOC7">
    <w:name w:val="toc 7"/>
    <w:basedOn w:val="TOC4"/>
    <w:uiPriority w:val="99"/>
    <w:rsid w:val="00C70693"/>
  </w:style>
  <w:style w:type="paragraph" w:styleId="TOC8">
    <w:name w:val="toc 8"/>
    <w:basedOn w:val="TOC4"/>
    <w:uiPriority w:val="99"/>
    <w:rsid w:val="00C70693"/>
  </w:style>
  <w:style w:type="character" w:customStyle="1" w:styleId="Appdef">
    <w:name w:val="App_def"/>
    <w:basedOn w:val="DefaultParagraphFont"/>
    <w:rsid w:val="00C70693"/>
    <w:rPr>
      <w:rFonts w:ascii="Times New Roman" w:hAnsi="Times New Roman"/>
      <w:b/>
    </w:rPr>
  </w:style>
  <w:style w:type="character" w:customStyle="1" w:styleId="Appref">
    <w:name w:val="App_ref"/>
    <w:basedOn w:val="DefaultParagraphFont"/>
    <w:rsid w:val="00C70693"/>
  </w:style>
  <w:style w:type="character" w:customStyle="1" w:styleId="Artdef">
    <w:name w:val="Art_def"/>
    <w:basedOn w:val="DefaultParagraphFont"/>
    <w:rsid w:val="00C70693"/>
    <w:rPr>
      <w:rFonts w:ascii="Times New Roman" w:hAnsi="Times New Roman"/>
      <w:b/>
    </w:rPr>
  </w:style>
  <w:style w:type="character" w:customStyle="1" w:styleId="Artref">
    <w:name w:val="Art_ref"/>
    <w:basedOn w:val="DefaultParagraphFont"/>
    <w:rsid w:val="00C70693"/>
  </w:style>
  <w:style w:type="character" w:customStyle="1" w:styleId="Recdef">
    <w:name w:val="Rec_def"/>
    <w:basedOn w:val="DefaultParagraphFont"/>
    <w:rsid w:val="00C70693"/>
    <w:rPr>
      <w:b/>
    </w:rPr>
  </w:style>
  <w:style w:type="character" w:customStyle="1" w:styleId="Resdef">
    <w:name w:val="Res_def"/>
    <w:basedOn w:val="DefaultParagraphFont"/>
    <w:rsid w:val="00C70693"/>
    <w:rPr>
      <w:rFonts w:ascii="Times New Roman" w:hAnsi="Times New Roman"/>
      <w:b/>
    </w:rPr>
  </w:style>
  <w:style w:type="character" w:customStyle="1" w:styleId="Tablefreq">
    <w:name w:val="Table_freq"/>
    <w:basedOn w:val="DefaultParagraphFont"/>
    <w:rsid w:val="00C70693"/>
    <w:rPr>
      <w:b/>
      <w:color w:val="auto"/>
      <w:sz w:val="20"/>
    </w:rPr>
  </w:style>
  <w:style w:type="paragraph" w:customStyle="1" w:styleId="Formal">
    <w:name w:val="Formal"/>
    <w:basedOn w:val="ASN1"/>
    <w:rsid w:val="00C70693"/>
    <w:rPr>
      <w:b w:val="0"/>
    </w:rPr>
  </w:style>
  <w:style w:type="paragraph" w:customStyle="1" w:styleId="Section1">
    <w:name w:val="Section_1"/>
    <w:basedOn w:val="Normal"/>
    <w:link w:val="Section1Char"/>
    <w:rsid w:val="00C70693"/>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C70693"/>
    <w:rPr>
      <w:rFonts w:ascii="Times New Roman" w:eastAsia="Times New Roman" w:hAnsi="Times New Roman" w:cs="Times New Roman"/>
      <w:b/>
      <w:sz w:val="24"/>
      <w:szCs w:val="20"/>
      <w:lang w:val="en-GB"/>
    </w:rPr>
  </w:style>
  <w:style w:type="paragraph" w:customStyle="1" w:styleId="Section2">
    <w:name w:val="Section_2"/>
    <w:basedOn w:val="Section1"/>
    <w:link w:val="Section2Char"/>
    <w:rsid w:val="00C70693"/>
    <w:rPr>
      <w:b w:val="0"/>
      <w:i/>
    </w:rPr>
  </w:style>
  <w:style w:type="character" w:customStyle="1" w:styleId="Section2Char">
    <w:name w:val="Section_2 Char"/>
    <w:basedOn w:val="Section1Char"/>
    <w:link w:val="Section2"/>
    <w:locked/>
    <w:rsid w:val="00C70693"/>
    <w:rPr>
      <w:rFonts w:ascii="Times New Roman" w:eastAsia="Times New Roman" w:hAnsi="Times New Roman" w:cs="Times New Roman"/>
      <w:b w:val="0"/>
      <w:i/>
      <w:sz w:val="24"/>
      <w:szCs w:val="20"/>
      <w:lang w:val="en-GB"/>
    </w:rPr>
  </w:style>
  <w:style w:type="paragraph" w:customStyle="1" w:styleId="Headingi">
    <w:name w:val="Heading_i"/>
    <w:basedOn w:val="Normal"/>
    <w:next w:val="Normal"/>
    <w:uiPriority w:val="99"/>
    <w:qFormat/>
    <w:rsid w:val="00C70693"/>
    <w:pPr>
      <w:keepNext/>
      <w:keepLines/>
      <w:spacing w:before="160"/>
    </w:pPr>
    <w:rPr>
      <w:i/>
      <w:lang w:val="en-US"/>
    </w:rPr>
  </w:style>
  <w:style w:type="paragraph" w:customStyle="1" w:styleId="Headingb">
    <w:name w:val="Heading_b"/>
    <w:basedOn w:val="Normal"/>
    <w:next w:val="Normal"/>
    <w:link w:val="HeadingbChar"/>
    <w:qFormat/>
    <w:rsid w:val="00C70693"/>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uiPriority w:val="99"/>
    <w:locked/>
    <w:rsid w:val="00C70693"/>
    <w:rPr>
      <w:rFonts w:ascii="Times New Roman Bold" w:eastAsia="Times New Roman" w:hAnsi="Times New Roman Bold" w:cs="Times New Roman Bold"/>
      <w:b/>
      <w:sz w:val="24"/>
      <w:szCs w:val="20"/>
    </w:rPr>
  </w:style>
  <w:style w:type="paragraph" w:customStyle="1" w:styleId="Figure">
    <w:name w:val="Figure"/>
    <w:basedOn w:val="Normal"/>
    <w:next w:val="Normal"/>
    <w:link w:val="FigureChar"/>
    <w:uiPriority w:val="99"/>
    <w:rsid w:val="00C70693"/>
    <w:pPr>
      <w:spacing w:after="240"/>
      <w:jc w:val="center"/>
    </w:pPr>
  </w:style>
  <w:style w:type="character" w:customStyle="1" w:styleId="FigureChar">
    <w:name w:val="Figure Char"/>
    <w:basedOn w:val="DefaultParagraphFont"/>
    <w:link w:val="Figure"/>
    <w:uiPriority w:val="99"/>
    <w:locked/>
    <w:rsid w:val="00C70693"/>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C70693"/>
  </w:style>
  <w:style w:type="paragraph" w:customStyle="1" w:styleId="Figuretitle">
    <w:name w:val="Figure_title"/>
    <w:basedOn w:val="Normal"/>
    <w:next w:val="Normal"/>
    <w:link w:val="FiguretitleChar"/>
    <w:rsid w:val="00C70693"/>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70693"/>
    <w:rPr>
      <w:rFonts w:ascii="Times New Roman Bold" w:eastAsia="Times New Roman" w:hAnsi="Times New Roman Bold" w:cs="Times New Roman"/>
      <w:b/>
      <w:sz w:val="20"/>
      <w:szCs w:val="20"/>
      <w:lang w:val="en-GB"/>
    </w:rPr>
  </w:style>
  <w:style w:type="paragraph" w:customStyle="1" w:styleId="AppendixNo">
    <w:name w:val="Appendix_No"/>
    <w:basedOn w:val="AnnexNo"/>
    <w:next w:val="Annexref"/>
    <w:link w:val="AppendixNoCar"/>
    <w:rsid w:val="00C70693"/>
  </w:style>
  <w:style w:type="character" w:customStyle="1" w:styleId="AppendixNoCar">
    <w:name w:val="Appendix_No Car"/>
    <w:basedOn w:val="DefaultParagraphFont"/>
    <w:link w:val="AppendixNo"/>
    <w:locked/>
    <w:rsid w:val="00C70693"/>
    <w:rPr>
      <w:rFonts w:ascii="Times New Roman" w:eastAsia="Times New Roman" w:hAnsi="Times New Roman" w:cs="Times New Roman"/>
      <w:caps/>
      <w:sz w:val="28"/>
      <w:szCs w:val="20"/>
      <w:lang w:val="en-GB"/>
    </w:rPr>
  </w:style>
  <w:style w:type="paragraph" w:customStyle="1" w:styleId="Appendixref">
    <w:name w:val="Appendix_ref"/>
    <w:basedOn w:val="Annexref"/>
    <w:next w:val="Annextitle"/>
    <w:uiPriority w:val="99"/>
    <w:rsid w:val="00C70693"/>
  </w:style>
  <w:style w:type="paragraph" w:customStyle="1" w:styleId="Appendixtitle">
    <w:name w:val="Appendix_title"/>
    <w:basedOn w:val="Annextitle"/>
    <w:next w:val="Normal"/>
    <w:link w:val="AppendixtitleChar"/>
    <w:rsid w:val="00C70693"/>
  </w:style>
  <w:style w:type="character" w:customStyle="1" w:styleId="AppendixtitleChar">
    <w:name w:val="Appendix_title Char"/>
    <w:basedOn w:val="AnnextitleChar1"/>
    <w:link w:val="Appendixtitle"/>
    <w:locked/>
    <w:rsid w:val="00C70693"/>
    <w:rPr>
      <w:rFonts w:ascii="Times New Roman Bold" w:eastAsia="Times New Roman" w:hAnsi="Times New Roman Bold" w:cs="Times New Roman"/>
      <w:b/>
      <w:sz w:val="28"/>
      <w:szCs w:val="20"/>
      <w:lang w:val="en-GB"/>
    </w:rPr>
  </w:style>
  <w:style w:type="paragraph" w:customStyle="1" w:styleId="Border">
    <w:name w:val="Border"/>
    <w:basedOn w:val="Normal"/>
    <w:rsid w:val="00C7069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C70693"/>
    <w:pPr>
      <w:ind w:left="849"/>
    </w:pPr>
  </w:style>
  <w:style w:type="paragraph" w:styleId="Index5">
    <w:name w:val="index 5"/>
    <w:basedOn w:val="Normal"/>
    <w:next w:val="Normal"/>
    <w:rsid w:val="00C70693"/>
    <w:pPr>
      <w:ind w:left="1132"/>
    </w:pPr>
  </w:style>
  <w:style w:type="paragraph" w:styleId="Index6">
    <w:name w:val="index 6"/>
    <w:basedOn w:val="Normal"/>
    <w:next w:val="Normal"/>
    <w:rsid w:val="00C70693"/>
    <w:pPr>
      <w:ind w:left="1415"/>
    </w:pPr>
  </w:style>
  <w:style w:type="paragraph" w:styleId="Index7">
    <w:name w:val="index 7"/>
    <w:basedOn w:val="Normal"/>
    <w:next w:val="Normal"/>
    <w:rsid w:val="00C70693"/>
    <w:pPr>
      <w:ind w:left="1698"/>
    </w:pPr>
  </w:style>
  <w:style w:type="paragraph" w:styleId="IndexHeading">
    <w:name w:val="index heading"/>
    <w:basedOn w:val="Normal"/>
    <w:next w:val="Index1"/>
    <w:uiPriority w:val="99"/>
    <w:rsid w:val="00C70693"/>
  </w:style>
  <w:style w:type="character" w:styleId="LineNumber">
    <w:name w:val="line number"/>
    <w:basedOn w:val="DefaultParagraphFont"/>
    <w:rsid w:val="00C70693"/>
  </w:style>
  <w:style w:type="paragraph" w:customStyle="1" w:styleId="Proposal">
    <w:name w:val="Proposal"/>
    <w:basedOn w:val="Normal"/>
    <w:next w:val="Normal"/>
    <w:link w:val="ProposalChar"/>
    <w:rsid w:val="00C70693"/>
    <w:pPr>
      <w:keepNext/>
      <w:spacing w:before="240"/>
    </w:pPr>
    <w:rPr>
      <w:rFonts w:hAnsi="Times New Roman Bold"/>
      <w:b/>
    </w:rPr>
  </w:style>
  <w:style w:type="character" w:customStyle="1" w:styleId="ProposalChar">
    <w:name w:val="Proposal Char"/>
    <w:basedOn w:val="DefaultParagraphFont"/>
    <w:link w:val="Proposal"/>
    <w:locked/>
    <w:rsid w:val="00C70693"/>
    <w:rPr>
      <w:rFonts w:ascii="Times New Roman" w:eastAsia="Times New Roman" w:hAnsi="Times New Roman Bold" w:cs="Times New Roman"/>
      <w:b/>
      <w:sz w:val="24"/>
      <w:szCs w:val="20"/>
      <w:lang w:val="en-GB"/>
    </w:rPr>
  </w:style>
  <w:style w:type="paragraph" w:customStyle="1" w:styleId="Reasons">
    <w:name w:val="Reasons"/>
    <w:basedOn w:val="Normal"/>
    <w:link w:val="ReasonsChar"/>
    <w:qFormat/>
    <w:rsid w:val="00C70693"/>
    <w:pPr>
      <w:tabs>
        <w:tab w:val="clear" w:pos="1871"/>
        <w:tab w:val="clear" w:pos="2268"/>
        <w:tab w:val="left" w:pos="1588"/>
        <w:tab w:val="left" w:pos="1985"/>
      </w:tabs>
    </w:pPr>
  </w:style>
  <w:style w:type="character" w:customStyle="1" w:styleId="ReasonsChar">
    <w:name w:val="Reasons Char"/>
    <w:basedOn w:val="DefaultParagraphFont"/>
    <w:link w:val="Reasons"/>
    <w:locked/>
    <w:rsid w:val="00C70693"/>
    <w:rPr>
      <w:rFonts w:ascii="Times New Roman" w:eastAsia="Times New Roman" w:hAnsi="Times New Roman" w:cs="Times New Roman"/>
      <w:sz w:val="24"/>
      <w:szCs w:val="20"/>
      <w:lang w:val="en-GB"/>
    </w:rPr>
  </w:style>
  <w:style w:type="paragraph" w:customStyle="1" w:styleId="Section3">
    <w:name w:val="Section_3"/>
    <w:basedOn w:val="Section1"/>
    <w:link w:val="Section3Char"/>
    <w:rsid w:val="00C70693"/>
    <w:rPr>
      <w:b w:val="0"/>
    </w:rPr>
  </w:style>
  <w:style w:type="character" w:customStyle="1" w:styleId="Section3Char">
    <w:name w:val="Section_3 Char"/>
    <w:basedOn w:val="Section1Char"/>
    <w:link w:val="Section3"/>
    <w:locked/>
    <w:rsid w:val="00C70693"/>
    <w:rPr>
      <w:rFonts w:ascii="Times New Roman" w:eastAsia="Times New Roman" w:hAnsi="Times New Roman" w:cs="Times New Roman"/>
      <w:b w:val="0"/>
      <w:sz w:val="24"/>
      <w:szCs w:val="20"/>
      <w:lang w:val="en-GB"/>
    </w:rPr>
  </w:style>
  <w:style w:type="paragraph" w:customStyle="1" w:styleId="TableTextS5">
    <w:name w:val="Table_TextS5"/>
    <w:basedOn w:val="Normal"/>
    <w:link w:val="TableTextS5Char"/>
    <w:rsid w:val="00C7069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C70693"/>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C7069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C70693"/>
  </w:style>
  <w:style w:type="paragraph" w:customStyle="1" w:styleId="AppArttitle">
    <w:name w:val="App_Art_title"/>
    <w:basedOn w:val="Arttitle"/>
    <w:qFormat/>
    <w:rsid w:val="00C70693"/>
  </w:style>
  <w:style w:type="paragraph" w:customStyle="1" w:styleId="ApptoAnnex">
    <w:name w:val="App_to_Annex"/>
    <w:basedOn w:val="AppendixNo"/>
    <w:next w:val="Normal"/>
    <w:qFormat/>
    <w:rsid w:val="00C70693"/>
  </w:style>
  <w:style w:type="paragraph" w:customStyle="1" w:styleId="Committee">
    <w:name w:val="Committee"/>
    <w:basedOn w:val="Normal"/>
    <w:qFormat/>
    <w:rsid w:val="00C7069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C70693"/>
    <w:rPr>
      <w:lang w:val="en-US"/>
    </w:rPr>
  </w:style>
  <w:style w:type="paragraph" w:customStyle="1" w:styleId="Part1">
    <w:name w:val="Part_1"/>
    <w:basedOn w:val="Section1"/>
    <w:next w:val="Section1"/>
    <w:qFormat/>
    <w:rsid w:val="00C70693"/>
  </w:style>
  <w:style w:type="paragraph" w:customStyle="1" w:styleId="Subsection1">
    <w:name w:val="Subsection_1"/>
    <w:basedOn w:val="Section1"/>
    <w:next w:val="Normalaftertitle0"/>
    <w:qFormat/>
    <w:rsid w:val="00C70693"/>
  </w:style>
  <w:style w:type="paragraph" w:customStyle="1" w:styleId="Volumetitle">
    <w:name w:val="Volume_title"/>
    <w:basedOn w:val="Normal"/>
    <w:qFormat/>
    <w:rsid w:val="00C70693"/>
    <w:pPr>
      <w:jc w:val="center"/>
    </w:pPr>
    <w:rPr>
      <w:b/>
      <w:bCs/>
      <w:sz w:val="28"/>
      <w:szCs w:val="28"/>
    </w:rPr>
  </w:style>
  <w:style w:type="paragraph" w:customStyle="1" w:styleId="Headingsplit">
    <w:name w:val="Heading_split"/>
    <w:basedOn w:val="Headingi"/>
    <w:qFormat/>
    <w:rsid w:val="00C70693"/>
  </w:style>
  <w:style w:type="paragraph" w:customStyle="1" w:styleId="Normalsplit">
    <w:name w:val="Normal_split"/>
    <w:basedOn w:val="Normal"/>
    <w:qFormat/>
    <w:rsid w:val="00C70693"/>
  </w:style>
  <w:style w:type="character" w:customStyle="1" w:styleId="Provsplit">
    <w:name w:val="Prov_split"/>
    <w:basedOn w:val="DefaultParagraphFont"/>
    <w:qFormat/>
    <w:rsid w:val="00C70693"/>
    <w:rPr>
      <w:rFonts w:ascii="Times New Roman" w:hAnsi="Times New Roman"/>
      <w:b w:val="0"/>
    </w:rPr>
  </w:style>
  <w:style w:type="paragraph" w:customStyle="1" w:styleId="Tablesplit">
    <w:name w:val="Table_split"/>
    <w:basedOn w:val="Tabletext"/>
    <w:qFormat/>
    <w:rsid w:val="00C7069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C70693"/>
  </w:style>
  <w:style w:type="paragraph" w:customStyle="1" w:styleId="Methodheading2">
    <w:name w:val="Method_heading2"/>
    <w:basedOn w:val="Heading2"/>
    <w:next w:val="Normal"/>
    <w:qFormat/>
    <w:rsid w:val="00C70693"/>
  </w:style>
  <w:style w:type="paragraph" w:customStyle="1" w:styleId="Methodheading3">
    <w:name w:val="Method_heading3"/>
    <w:basedOn w:val="Heading3"/>
    <w:next w:val="Normal"/>
    <w:qFormat/>
    <w:rsid w:val="00C70693"/>
  </w:style>
  <w:style w:type="paragraph" w:customStyle="1" w:styleId="Methodheading4">
    <w:name w:val="Method_heading4"/>
    <w:basedOn w:val="Heading4"/>
    <w:next w:val="Normal"/>
    <w:qFormat/>
    <w:rsid w:val="00C70693"/>
  </w:style>
  <w:style w:type="paragraph" w:customStyle="1" w:styleId="MethodHeadingb">
    <w:name w:val="Method_Headingb"/>
    <w:basedOn w:val="Headingb"/>
    <w:qFormat/>
    <w:rsid w:val="00C70693"/>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
    <w:basedOn w:val="DefaultParagraphFont"/>
    <w:unhideWhenUsed/>
    <w:rsid w:val="00C70693"/>
    <w:rPr>
      <w:color w:val="0563C1" w:themeColor="hyperlink"/>
      <w:u w:val="single"/>
    </w:rPr>
  </w:style>
  <w:style w:type="paragraph" w:styleId="BalloonText">
    <w:name w:val="Balloon Text"/>
    <w:basedOn w:val="Normal"/>
    <w:link w:val="BalloonTextChar"/>
    <w:uiPriority w:val="99"/>
    <w:unhideWhenUsed/>
    <w:rsid w:val="00C70693"/>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C70693"/>
    <w:rPr>
      <w:rFonts w:ascii="Lucida Grande" w:eastAsiaTheme="minorEastAsia" w:hAnsi="Lucida Grande" w:cs="Times New Roman"/>
      <w:sz w:val="18"/>
      <w:szCs w:val="18"/>
      <w:lang w:val="en-GB"/>
    </w:rPr>
  </w:style>
  <w:style w:type="paragraph" w:styleId="CommentText">
    <w:name w:val="annotation text"/>
    <w:basedOn w:val="Normal"/>
    <w:link w:val="CommentTextChar"/>
    <w:uiPriority w:val="99"/>
    <w:unhideWhenUsed/>
    <w:rsid w:val="00C70693"/>
    <w:rPr>
      <w:rFonts w:eastAsiaTheme="minorEastAsia"/>
      <w:szCs w:val="24"/>
    </w:rPr>
  </w:style>
  <w:style w:type="character" w:customStyle="1" w:styleId="CommentTextChar">
    <w:name w:val="Comment Text Char"/>
    <w:basedOn w:val="DefaultParagraphFont"/>
    <w:link w:val="CommentText"/>
    <w:uiPriority w:val="99"/>
    <w:rsid w:val="00C70693"/>
    <w:rPr>
      <w:rFonts w:ascii="Times New Roman" w:eastAsiaTheme="minorEastAsia" w:hAnsi="Times New Roman" w:cs="Times New Roman"/>
      <w:sz w:val="24"/>
      <w:szCs w:val="24"/>
      <w:lang w:val="en-GB"/>
    </w:rPr>
  </w:style>
  <w:style w:type="character" w:customStyle="1" w:styleId="CommentSubjectChar">
    <w:name w:val="Comment Subject Char"/>
    <w:basedOn w:val="CommentTextChar"/>
    <w:link w:val="CommentSubject"/>
    <w:uiPriority w:val="99"/>
    <w:semiHidden/>
    <w:rsid w:val="00C70693"/>
    <w:rPr>
      <w:rFonts w:ascii="Times New Roman" w:eastAsiaTheme="minorEastAsia"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C70693"/>
    <w:rPr>
      <w:b/>
      <w:bCs/>
      <w:sz w:val="20"/>
      <w:szCs w:val="20"/>
    </w:rPr>
  </w:style>
  <w:style w:type="paragraph" w:styleId="ListParagraph">
    <w:name w:val="List Paragraph"/>
    <w:basedOn w:val="Normal"/>
    <w:uiPriority w:val="99"/>
    <w:qFormat/>
    <w:rsid w:val="00C70693"/>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59"/>
    <w:rsid w:val="00C70693"/>
    <w:pPr>
      <w:spacing w:after="0" w:line="240" w:lineRule="auto"/>
    </w:pPr>
    <w:rPr>
      <w:rFonts w:eastAsiaTheme="minorEastAs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C70693"/>
    <w:pPr>
      <w:spacing w:before="0"/>
    </w:pPr>
    <w:rPr>
      <w:rFonts w:eastAsiaTheme="minorEastAsia"/>
      <w:sz w:val="20"/>
    </w:rPr>
  </w:style>
  <w:style w:type="paragraph" w:styleId="ListBullet">
    <w:name w:val="List Bullet"/>
    <w:basedOn w:val="Normal"/>
    <w:unhideWhenUsed/>
    <w:rsid w:val="00C70693"/>
    <w:pPr>
      <w:numPr>
        <w:numId w:val="1"/>
      </w:numPr>
      <w:contextualSpacing/>
    </w:pPr>
    <w:rPr>
      <w:rFonts w:eastAsiaTheme="minorEastAsia"/>
    </w:rPr>
  </w:style>
  <w:style w:type="character" w:styleId="Emphasis">
    <w:name w:val="Emphasis"/>
    <w:aliases w:val="ECC HL italics"/>
    <w:uiPriority w:val="20"/>
    <w:qFormat/>
    <w:rsid w:val="00C70693"/>
    <w:rPr>
      <w:i/>
      <w:iCs/>
    </w:rPr>
  </w:style>
  <w:style w:type="character" w:styleId="Strong">
    <w:name w:val="Strong"/>
    <w:basedOn w:val="DefaultParagraphFont"/>
    <w:uiPriority w:val="99"/>
    <w:qFormat/>
    <w:rsid w:val="00C70693"/>
    <w:rPr>
      <w:rFonts w:cs="Times New Roman"/>
      <w:b/>
    </w:rPr>
  </w:style>
  <w:style w:type="paragraph" w:styleId="BodyText">
    <w:name w:val="Body Text"/>
    <w:basedOn w:val="Normal"/>
    <w:link w:val="BodyTextChar"/>
    <w:rsid w:val="00C70693"/>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C70693"/>
    <w:rPr>
      <w:rFonts w:ascii="Times New Roman" w:eastAsiaTheme="minorEastAsia" w:hAnsi="Times New Roman" w:cs="Times New Roman"/>
      <w:b/>
      <w:smallCaps/>
      <w:szCs w:val="20"/>
      <w:lang w:val="ru-RU"/>
    </w:rPr>
  </w:style>
  <w:style w:type="paragraph" w:styleId="EndnoteText">
    <w:name w:val="endnote text"/>
    <w:basedOn w:val="Normal"/>
    <w:link w:val="EndnoteTextChar"/>
    <w:uiPriority w:val="99"/>
    <w:rsid w:val="00C70693"/>
    <w:pPr>
      <w:spacing w:before="0"/>
    </w:pPr>
    <w:rPr>
      <w:rFonts w:eastAsia="SimSun"/>
      <w:sz w:val="20"/>
      <w:lang w:val="en-US"/>
    </w:rPr>
  </w:style>
  <w:style w:type="character" w:customStyle="1" w:styleId="EndnoteTextChar">
    <w:name w:val="Endnote Text Char"/>
    <w:basedOn w:val="DefaultParagraphFont"/>
    <w:link w:val="EndnoteText"/>
    <w:uiPriority w:val="99"/>
    <w:rsid w:val="00C70693"/>
    <w:rPr>
      <w:rFonts w:ascii="Times New Roman" w:eastAsia="SimSun" w:hAnsi="Times New Roman" w:cs="Times New Roman"/>
      <w:sz w:val="20"/>
      <w:szCs w:val="20"/>
    </w:rPr>
  </w:style>
  <w:style w:type="character" w:styleId="FollowedHyperlink">
    <w:name w:val="FollowedHyperlink"/>
    <w:uiPriority w:val="99"/>
    <w:rsid w:val="00C70693"/>
    <w:rPr>
      <w:color w:val="800080"/>
      <w:u w:val="single"/>
    </w:rPr>
  </w:style>
  <w:style w:type="paragraph" w:styleId="NormalWeb">
    <w:name w:val="Normal (Web)"/>
    <w:basedOn w:val="Normal"/>
    <w:uiPriority w:val="99"/>
    <w:unhideWhenUsed/>
    <w:rsid w:val="00C70693"/>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C70693"/>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C70693"/>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C70693"/>
    <w:rPr>
      <w:rFonts w:ascii="Times New Roman" w:hAnsi="Times New Roman"/>
      <w:sz w:val="24"/>
      <w:szCs w:val="24"/>
      <w:lang w:val="en-GB"/>
    </w:rPr>
  </w:style>
  <w:style w:type="paragraph" w:styleId="DocumentMap">
    <w:name w:val="Document Map"/>
    <w:basedOn w:val="Normal"/>
    <w:link w:val="DocumentMapChar"/>
    <w:uiPriority w:val="99"/>
    <w:semiHidden/>
    <w:unhideWhenUsed/>
    <w:rsid w:val="00C70693"/>
    <w:pPr>
      <w:spacing w:before="0"/>
    </w:pPr>
    <w:rPr>
      <w:rFonts w:eastAsiaTheme="minorHAnsi" w:cstheme="minorBidi"/>
      <w:szCs w:val="24"/>
    </w:rPr>
  </w:style>
  <w:style w:type="character" w:customStyle="1" w:styleId="DocumentMapChar1">
    <w:name w:val="Document Map Char1"/>
    <w:basedOn w:val="DefaultParagraphFont"/>
    <w:semiHidden/>
    <w:rsid w:val="00C70693"/>
    <w:rPr>
      <w:rFonts w:ascii="Segoe UI" w:eastAsia="Times New Roman" w:hAnsi="Segoe UI" w:cs="Segoe UI"/>
      <w:sz w:val="16"/>
      <w:szCs w:val="16"/>
      <w:lang w:val="en-GB"/>
    </w:rPr>
  </w:style>
  <w:style w:type="character" w:customStyle="1" w:styleId="ECCParagraph">
    <w:name w:val="ECC Paragraph"/>
    <w:basedOn w:val="DefaultParagraphFont"/>
    <w:uiPriority w:val="1"/>
    <w:qFormat/>
    <w:rsid w:val="00C70693"/>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C70693"/>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C70693"/>
    <w:rPr>
      <w:rFonts w:ascii="Arial" w:eastAsia="Calibri" w:hAnsi="Arial" w:cs="Times New Roman"/>
      <w:b/>
      <w:szCs w:val="20"/>
      <w:lang w:val="en-GB"/>
    </w:rPr>
  </w:style>
  <w:style w:type="paragraph" w:styleId="NoSpacing">
    <w:name w:val="No Spacing"/>
    <w:uiPriority w:val="1"/>
    <w:qFormat/>
    <w:rsid w:val="00C70693"/>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href">
    <w:name w:val="href"/>
    <w:basedOn w:val="DefaultParagraphFont"/>
    <w:uiPriority w:val="99"/>
    <w:rsid w:val="00A31259"/>
  </w:style>
  <w:style w:type="character" w:customStyle="1" w:styleId="EquationlegendChar">
    <w:name w:val="Equation_legend Char"/>
    <w:link w:val="Equationlegend"/>
    <w:uiPriority w:val="99"/>
    <w:locked/>
    <w:rsid w:val="00A31259"/>
    <w:rPr>
      <w:rFonts w:ascii="Times New Roman" w:eastAsia="Times New Roman" w:hAnsi="Times New Roman" w:cs="Times New Roman"/>
      <w:sz w:val="24"/>
      <w:szCs w:val="20"/>
      <w:lang w:val="en-GB"/>
    </w:rPr>
  </w:style>
  <w:style w:type="character" w:customStyle="1" w:styleId="TableNo0">
    <w:name w:val="Table_No Знак"/>
    <w:uiPriority w:val="99"/>
    <w:locked/>
    <w:rsid w:val="00A31259"/>
    <w:rPr>
      <w:rFonts w:ascii="Times New Roman" w:hAnsi="Times New Roman"/>
      <w:caps/>
      <w:lang w:val="en-GB" w:eastAsia="en-US"/>
    </w:rPr>
  </w:style>
  <w:style w:type="character" w:customStyle="1" w:styleId="Tabletitle0">
    <w:name w:val="Table_title Знак"/>
    <w:uiPriority w:val="99"/>
    <w:locked/>
    <w:rsid w:val="00A31259"/>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A31259"/>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A31259"/>
    <w:rPr>
      <w:rFonts w:ascii="Times New Roman" w:eastAsiaTheme="minorEastAsia" w:hAnsi="Times New Roman" w:cs="Times New Roman"/>
      <w:b/>
      <w:sz w:val="28"/>
      <w:szCs w:val="20"/>
      <w:lang w:val="fr-FR"/>
    </w:rPr>
  </w:style>
  <w:style w:type="paragraph" w:customStyle="1" w:styleId="HeadingSum">
    <w:name w:val="Heading_Sum"/>
    <w:basedOn w:val="Headingb"/>
    <w:next w:val="Normal"/>
    <w:autoRedefine/>
    <w:uiPriority w:val="99"/>
    <w:rsid w:val="00A31259"/>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A31259"/>
  </w:style>
  <w:style w:type="paragraph" w:customStyle="1" w:styleId="tocpart">
    <w:name w:val="tocpart"/>
    <w:basedOn w:val="Normal"/>
    <w:uiPriority w:val="99"/>
    <w:rsid w:val="00A31259"/>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A31259"/>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A31259"/>
    <w:rPr>
      <w:rFonts w:ascii="Times New Roman" w:eastAsiaTheme="minorEastAsia" w:hAnsi="Times New Roman" w:cs="Times New Roman"/>
      <w:sz w:val="16"/>
      <w:szCs w:val="20"/>
      <w:lang w:val="en-GB"/>
    </w:rPr>
  </w:style>
  <w:style w:type="paragraph" w:customStyle="1" w:styleId="Line">
    <w:name w:val="Line"/>
    <w:basedOn w:val="Normal"/>
    <w:next w:val="Normal"/>
    <w:uiPriority w:val="99"/>
    <w:rsid w:val="00A31259"/>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A31259"/>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A31259"/>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A31259"/>
    <w:pPr>
      <w:tabs>
        <w:tab w:val="clear" w:pos="1134"/>
        <w:tab w:val="clear" w:pos="1871"/>
        <w:tab w:val="left" w:pos="31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0"/>
      <w:ind w:left="-85" w:right="-85" w:hanging="1134"/>
      <w:jc w:val="both"/>
    </w:pPr>
    <w:rPr>
      <w:rFonts w:eastAsiaTheme="minorEastAsia"/>
      <w:sz w:val="22"/>
      <w:lang w:val="en-US"/>
    </w:rPr>
  </w:style>
  <w:style w:type="character" w:customStyle="1" w:styleId="EndnoteTextChar1">
    <w:name w:val="Endnote Text Char1"/>
    <w:basedOn w:val="DefaultParagraphFont"/>
    <w:semiHidden/>
    <w:rsid w:val="00A31259"/>
    <w:rPr>
      <w:rFonts w:ascii="Times New Roman" w:hAnsi="Times New Roman"/>
      <w:lang w:val="en-GB" w:eastAsia="en-US"/>
    </w:rPr>
  </w:style>
  <w:style w:type="character" w:customStyle="1" w:styleId="CommentTextChar1">
    <w:name w:val="Comment Text Char1"/>
    <w:basedOn w:val="DefaultParagraphFont"/>
    <w:semiHidden/>
    <w:rsid w:val="00A31259"/>
    <w:rPr>
      <w:rFonts w:ascii="Times New Roman" w:hAnsi="Times New Roman"/>
      <w:lang w:val="en-GB" w:eastAsia="en-US"/>
    </w:rPr>
  </w:style>
  <w:style w:type="character" w:customStyle="1" w:styleId="CommentSubjectChar1">
    <w:name w:val="Comment Subject Char1"/>
    <w:basedOn w:val="CommentTextChar1"/>
    <w:semiHidden/>
    <w:rsid w:val="00A31259"/>
    <w:rPr>
      <w:rFonts w:ascii="Times New Roman" w:hAnsi="Times New Roman"/>
      <w:b/>
      <w:bCs/>
      <w:lang w:val="en-GB" w:eastAsia="en-US"/>
    </w:rPr>
  </w:style>
  <w:style w:type="numbering" w:customStyle="1" w:styleId="NoList1">
    <w:name w:val="No List1"/>
    <w:next w:val="NoList"/>
    <w:uiPriority w:val="99"/>
    <w:semiHidden/>
    <w:unhideWhenUsed/>
    <w:rsid w:val="00A31259"/>
  </w:style>
  <w:style w:type="paragraph" w:styleId="Revision">
    <w:name w:val="Revision"/>
    <w:hidden/>
    <w:uiPriority w:val="99"/>
    <w:semiHidden/>
    <w:rsid w:val="00A31259"/>
    <w:pPr>
      <w:spacing w:after="0" w:line="240" w:lineRule="auto"/>
    </w:pPr>
    <w:rPr>
      <w:rFonts w:ascii="Times New Roman" w:eastAsia="SimSun" w:hAnsi="Times New Roman" w:cs="Times New Roman"/>
      <w:sz w:val="24"/>
      <w:szCs w:val="20"/>
      <w:lang w:val="fr-FR"/>
    </w:rPr>
  </w:style>
  <w:style w:type="table" w:customStyle="1" w:styleId="TableGrid1">
    <w:name w:val="Table Grid1"/>
    <w:basedOn w:val="TableNormal"/>
    <w:next w:val="TableGrid"/>
    <w:uiPriority w:val="59"/>
    <w:rsid w:val="00A3125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25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5-WP5B-C-0538/en" TargetMode="External"/><Relationship Id="rId13" Type="http://schemas.openxmlformats.org/officeDocument/2006/relationships/hyperlink" Target="https://www.itu.int/rec/R-REC-M.1903/en"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F.1336/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itu.int/rec/R-REC-M.1371/e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itu.int/md/R15-WP5B-C-0584/en"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rec/R-REC-F.1336/en" TargetMode="External"/><Relationship Id="rId2" Type="http://schemas.openxmlformats.org/officeDocument/2006/relationships/hyperlink" Target="https://www.dco.uscg.mil/Portals/9/DCO%20Documents/5p/CG-5PC/INV/Alerts/1318.pdf?ver=2018-08-16-091109-630" TargetMode="External"/><Relationship Id="rId1" Type="http://schemas.openxmlformats.org/officeDocument/2006/relationships/hyperlink" Target="https://www.dco.uscg.mil/Portals/9/DCO%20Documents/5p/CG-5PC/INV/Alerts/1318.pdf?ver=2018-08-16-091109-630" TargetMode="External"/><Relationship Id="rId4" Type="http://schemas.openxmlformats.org/officeDocument/2006/relationships/hyperlink" Target="https://www.fcc.gov/eb-ship-inspection-checklist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2.1472103051326772</c:v>
                </c:pt>
                <c:pt idx="2">
                  <c:v>2.1388412205306988</c:v>
                </c:pt>
                <c:pt idx="3">
                  <c:v>2.124892746194075</c:v>
                </c:pt>
                <c:pt idx="4">
                  <c:v>2.1053648821227999</c:v>
                </c:pt>
                <c:pt idx="5">
                  <c:v>2.0802576283168701</c:v>
                </c:pt>
                <c:pt idx="6">
                  <c:v>2.0495709847762931</c:v>
                </c:pt>
                <c:pt idx="7">
                  <c:v>2.013304951501067</c:v>
                </c:pt>
                <c:pt idx="8">
                  <c:v>1.971459528491188</c:v>
                </c:pt>
                <c:pt idx="9">
                  <c:v>1.924034715746658</c:v>
                </c:pt>
                <c:pt idx="10">
                  <c:v>1.87103051326748</c:v>
                </c:pt>
                <c:pt idx="11">
                  <c:v>1.812446921053652</c:v>
                </c:pt>
                <c:pt idx="12">
                  <c:v>1.7482839391051721</c:v>
                </c:pt>
                <c:pt idx="13">
                  <c:v>1.6785415674220421</c:v>
                </c:pt>
                <c:pt idx="14">
                  <c:v>1.6032198060042611</c:v>
                </c:pt>
                <c:pt idx="15">
                  <c:v>1.522318654851831</c:v>
                </c:pt>
                <c:pt idx="16">
                  <c:v>1.435838113964748</c:v>
                </c:pt>
                <c:pt idx="17">
                  <c:v>1.343778183343018</c:v>
                </c:pt>
                <c:pt idx="18">
                  <c:v>1.2461388629866359</c:v>
                </c:pt>
                <c:pt idx="19">
                  <c:v>1.142920152895603</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-1.267376212473367</c:v>
                </c:pt>
                <c:pt idx="36">
                  <c:v>-1.465444548053457</c:v>
                </c:pt>
                <c:pt idx="37">
                  <c:v>-1.669092273368197</c:v>
                </c:pt>
                <c:pt idx="38">
                  <c:v>-1.8783193884175859</c:v>
                </c:pt>
                <c:pt idx="39">
                  <c:v>-2.093125893201627</c:v>
                </c:pt>
                <c:pt idx="40">
                  <c:v>-2.313511787720322</c:v>
                </c:pt>
                <c:pt idx="41">
                  <c:v>-2.5394770719736579</c:v>
                </c:pt>
                <c:pt idx="42">
                  <c:v>-2.771021745961654</c:v>
                </c:pt>
                <c:pt idx="43">
                  <c:v>-3.008145809684291</c:v>
                </c:pt>
                <c:pt idx="44">
                  <c:v>-3.2508492631415842</c:v>
                </c:pt>
                <c:pt idx="45">
                  <c:v>-3.4991321063335268</c:v>
                </c:pt>
                <c:pt idx="46">
                  <c:v>-3.7529943392601202</c:v>
                </c:pt>
                <c:pt idx="47">
                  <c:v>-4.0124359619213656</c:v>
                </c:pt>
                <c:pt idx="48">
                  <c:v>-4.2774569743172446</c:v>
                </c:pt>
                <c:pt idx="49">
                  <c:v>-4.5480573764477761</c:v>
                </c:pt>
                <c:pt idx="50">
                  <c:v>-4.8242371683129708</c:v>
                </c:pt>
                <c:pt idx="51">
                  <c:v>-5.1059963499128376</c:v>
                </c:pt>
                <c:pt idx="52">
                  <c:v>-5.3933349212473356</c:v>
                </c:pt>
                <c:pt idx="53">
                  <c:v>-5.6862528823164844</c:v>
                </c:pt>
                <c:pt idx="54">
                  <c:v>-5.9847502331202787</c:v>
                </c:pt>
                <c:pt idx="55">
                  <c:v>-6.2888269736587272</c:v>
                </c:pt>
                <c:pt idx="56">
                  <c:v>-6.5984831039318301</c:v>
                </c:pt>
                <c:pt idx="57">
                  <c:v>-6.9137186239395714</c:v>
                </c:pt>
                <c:pt idx="58">
                  <c:v>-7.2345335336819687</c:v>
                </c:pt>
                <c:pt idx="59">
                  <c:v>-7.5609278331590044</c:v>
                </c:pt>
                <c:pt idx="60">
                  <c:v>-7.89290152237069</c:v>
                </c:pt>
                <c:pt idx="61">
                  <c:v>-8.2304546013170654</c:v>
                </c:pt>
                <c:pt idx="62">
                  <c:v>-8.5735870699980747</c:v>
                </c:pt>
                <c:pt idx="63">
                  <c:v>-8.9222989284137135</c:v>
                </c:pt>
                <c:pt idx="64">
                  <c:v>-9.2765901765640226</c:v>
                </c:pt>
                <c:pt idx="65">
                  <c:v>-9.6364608144489807</c:v>
                </c:pt>
                <c:pt idx="66">
                  <c:v>-10.54551078621726</c:v>
                </c:pt>
                <c:pt idx="67">
                  <c:v>-10.54551078621726</c:v>
                </c:pt>
                <c:pt idx="68">
                  <c:v>-10.68245990433187</c:v>
                </c:pt>
                <c:pt idx="69">
                  <c:v>-10.73689338626285</c:v>
                </c:pt>
                <c:pt idx="70">
                  <c:v>-10.79004407661297</c:v>
                </c:pt>
                <c:pt idx="71">
                  <c:v>-10.841953996777249</c:v>
                </c:pt>
                <c:pt idx="72">
                  <c:v>-10.892663370500079</c:v>
                </c:pt>
                <c:pt idx="73">
                  <c:v>-10.94221072082537</c:v>
                </c:pt>
                <c:pt idx="74">
                  <c:v>-10.990632960637299</c:v>
                </c:pt>
                <c:pt idx="75">
                  <c:v>-11.037965477296449</c:v>
                </c:pt>
                <c:pt idx="76">
                  <c:v>-11.084242211831301</c:v>
                </c:pt>
                <c:pt idx="77">
                  <c:v>-11.12949573310185</c:v>
                </c:pt>
                <c:pt idx="78">
                  <c:v>-11.173757307316709</c:v>
                </c:pt>
                <c:pt idx="79">
                  <c:v>-11.21705696324984</c:v>
                </c:pt>
                <c:pt idx="80">
                  <c:v>-11.2594235534744</c:v>
                </c:pt>
                <c:pt idx="81">
                  <c:v>-11.300884811903019</c:v>
                </c:pt>
                <c:pt idx="82">
                  <c:v>-11.34146740789993</c:v>
                </c:pt>
                <c:pt idx="83">
                  <c:v>-11.381196997207979</c:v>
                </c:pt>
                <c:pt idx="84">
                  <c:v>-11.420098269913121</c:v>
                </c:pt>
                <c:pt idx="85">
                  <c:v>-11.45819499565221</c:v>
                </c:pt>
                <c:pt idx="86">
                  <c:v>-11.495510066251271</c:v>
                </c:pt>
                <c:pt idx="87">
                  <c:v>-11.53206553596868</c:v>
                </c:pt>
                <c:pt idx="88">
                  <c:v>-11.56788265950243</c:v>
                </c:pt>
                <c:pt idx="89">
                  <c:v>-11.602981927909131</c:v>
                </c:pt>
                <c:pt idx="90">
                  <c:v>-11.637383102570899</c:v>
                </c:pt>
              </c:numCache>
            </c:numRef>
          </c:yVal>
          <c:smooth val="1"/>
          <c:extLst>
            <c:ext xmlns:c16="http://schemas.microsoft.com/office/drawing/2014/chart" uri="{C3380CC4-5D6E-409C-BE32-E72D297353CC}">
              <c16:uniqueId val="{00000000-1C31-4D6D-B9E2-EF9DE45E3158}"/>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5.1499999999999986</c:v>
                </c:pt>
                <c:pt idx="1">
                  <c:v>5.1388940246966159</c:v>
                </c:pt>
                <c:pt idx="2">
                  <c:v>5.105576098786436</c:v>
                </c:pt>
                <c:pt idx="3">
                  <c:v>5.0500462222695397</c:v>
                </c:pt>
                <c:pt idx="4">
                  <c:v>4.9723043951458514</c:v>
                </c:pt>
                <c:pt idx="5">
                  <c:v>4.8723506174153854</c:v>
                </c:pt>
                <c:pt idx="6">
                  <c:v>4.7501848890781346</c:v>
                </c:pt>
                <c:pt idx="7">
                  <c:v>4.6058072101341603</c:v>
                </c:pt>
                <c:pt idx="8">
                  <c:v>4.4392175805834002</c:v>
                </c:pt>
                <c:pt idx="9">
                  <c:v>4.2504160004258464</c:v>
                </c:pt>
                <c:pt idx="10">
                  <c:v>4.0394024696615514</c:v>
                </c:pt>
                <c:pt idx="11">
                  <c:v>3.8061769882904768</c:v>
                </c:pt>
                <c:pt idx="12">
                  <c:v>3.550739556312636</c:v>
                </c:pt>
                <c:pt idx="13">
                  <c:v>3.2730901737280211</c:v>
                </c:pt>
                <c:pt idx="14">
                  <c:v>2.97322884053664</c:v>
                </c:pt>
                <c:pt idx="15">
                  <c:v>2.6511555567384901</c:v>
                </c:pt>
                <c:pt idx="16">
                  <c:v>2.306870322333566</c:v>
                </c:pt>
                <c:pt idx="17">
                  <c:v>1.940373137321884</c:v>
                </c:pt>
                <c:pt idx="18">
                  <c:v>1.551664001703424</c:v>
                </c:pt>
                <c:pt idx="19">
                  <c:v>1.1407429154781981</c:v>
                </c:pt>
                <c:pt idx="20">
                  <c:v>0.70760987864620495</c:v>
                </c:pt>
                <c:pt idx="21">
                  <c:v>0.252264891207439</c:v>
                </c:pt>
                <c:pt idx="22">
                  <c:v>-0.22529204683809401</c:v>
                </c:pt>
                <c:pt idx="23">
                  <c:v>-0.72506093549039596</c:v>
                </c:pt>
                <c:pt idx="24">
                  <c:v>-1.247041774749466</c:v>
                </c:pt>
                <c:pt idx="25">
                  <c:v>-1.7912345646153061</c:v>
                </c:pt>
                <c:pt idx="26">
                  <c:v>-2.3576393050879201</c:v>
                </c:pt>
                <c:pt idx="27">
                  <c:v>-2.9462559961672761</c:v>
                </c:pt>
                <c:pt idx="28">
                  <c:v>-3.5570846378534409</c:v>
                </c:pt>
                <c:pt idx="29">
                  <c:v>-4.1901252301463261</c:v>
                </c:pt>
                <c:pt idx="30">
                  <c:v>-4.8453777730460406</c:v>
                </c:pt>
                <c:pt idx="31">
                  <c:v>-5.5228422665524661</c:v>
                </c:pt>
                <c:pt idx="32">
                  <c:v>-6.2225187106656907</c:v>
                </c:pt>
                <c:pt idx="33">
                  <c:v>-7.5455107862172373</c:v>
                </c:pt>
                <c:pt idx="34">
                  <c:v>-7.673568798525447</c:v>
                </c:pt>
                <c:pt idx="35">
                  <c:v>-7.7813176038161371</c:v>
                </c:pt>
                <c:pt idx="36">
                  <c:v>-7.8840977854630632</c:v>
                </c:pt>
                <c:pt idx="37">
                  <c:v>-7.9822245673423859</c:v>
                </c:pt>
                <c:pt idx="38">
                  <c:v>-8.0759873689126493</c:v>
                </c:pt>
                <c:pt idx="39">
                  <c:v>-8.1656524325594226</c:v>
                </c:pt>
                <c:pt idx="40">
                  <c:v>-8.2514651274996034</c:v>
                </c:pt>
                <c:pt idx="41">
                  <c:v>-8.3336519771314137</c:v>
                </c:pt>
                <c:pt idx="42">
                  <c:v>-8.4124224489108173</c:v>
                </c:pt>
                <c:pt idx="43">
                  <c:v>-8.4879705394887068</c:v>
                </c:pt>
                <c:pt idx="44">
                  <c:v>-8.5604761826561688</c:v>
                </c:pt>
                <c:pt idx="45">
                  <c:v>-8.6301065033835869</c:v>
                </c:pt>
                <c:pt idx="46">
                  <c:v>-8.6970169377188622</c:v>
                </c:pt>
                <c:pt idx="47">
                  <c:v>-8.7613522353916053</c:v>
                </c:pt>
                <c:pt idx="48">
                  <c:v>-8.8232473595352552</c:v>
                </c:pt>
                <c:pt idx="49">
                  <c:v>-8.8828282959029696</c:v>
                </c:pt>
                <c:pt idx="50">
                  <c:v>-8.9402127822410762</c:v>
                </c:pt>
                <c:pt idx="51">
                  <c:v>-8.9955109670392268</c:v>
                </c:pt>
                <c:pt idx="52">
                  <c:v>-9.0488260056519607</c:v>
                </c:pt>
                <c:pt idx="53">
                  <c:v>-9.1002546007489737</c:v>
                </c:pt>
                <c:pt idx="54">
                  <c:v>-9.1498874931601133</c:v>
                </c:pt>
                <c:pt idx="55">
                  <c:v>-9.1978099084257856</c:v>
                </c:pt>
                <c:pt idx="56">
                  <c:v>-9.2441019637085251</c:v>
                </c:pt>
                <c:pt idx="57">
                  <c:v>-9.2888390391621627</c:v>
                </c:pt>
                <c:pt idx="58">
                  <c:v>-9.3320921173672904</c:v>
                </c:pt>
                <c:pt idx="59">
                  <c:v>-9.3739280940258212</c:v>
                </c:pt>
                <c:pt idx="60">
                  <c:v>-9.4144100627377831</c:v>
                </c:pt>
                <c:pt idx="61">
                  <c:v>-9.4535975763689599</c:v>
                </c:pt>
                <c:pt idx="62">
                  <c:v>-9.4915468872394406</c:v>
                </c:pt>
                <c:pt idx="63">
                  <c:v>-9.5283111681206378</c:v>
                </c:pt>
                <c:pt idx="64">
                  <c:v>-9.5639407158150505</c:v>
                </c:pt>
                <c:pt idx="65">
                  <c:v>-9.5984831389051948</c:v>
                </c:pt>
                <c:pt idx="66">
                  <c:v>-9.6319835310959618</c:v>
                </c:pt>
                <c:pt idx="67">
                  <c:v>-9.6644846314247808</c:v>
                </c:pt>
                <c:pt idx="68">
                  <c:v>-9.6960269724885944</c:v>
                </c:pt>
                <c:pt idx="69">
                  <c:v>-9.7266490177211224</c:v>
                </c:pt>
                <c:pt idx="70">
                  <c:v>-9.7563872886520322</c:v>
                </c:pt>
                <c:pt idx="71">
                  <c:v>-9.7852764829905095</c:v>
                </c:pt>
                <c:pt idx="72">
                  <c:v>-9.8133495842947145</c:v>
                </c:pt>
                <c:pt idx="73">
                  <c:v>-9.840637963915853</c:v>
                </c:pt>
                <c:pt idx="74">
                  <c:v>-9.8671714758444988</c:v>
                </c:pt>
                <c:pt idx="75">
                  <c:v>-9.8929785450251106</c:v>
                </c:pt>
                <c:pt idx="76">
                  <c:v>-9.9180862496566267</c:v>
                </c:pt>
                <c:pt idx="77">
                  <c:v>-9.9425203979489591</c:v>
                </c:pt>
                <c:pt idx="78">
                  <c:v>-9.9663055997640768</c:v>
                </c:pt>
                <c:pt idx="79">
                  <c:v>-9.9894653335327668</c:v>
                </c:pt>
                <c:pt idx="80">
                  <c:v>-10.012022008804299</c:v>
                </c:pt>
                <c:pt idx="81">
                  <c:v>-10.03399702475572</c:v>
                </c:pt>
                <c:pt idx="82">
                  <c:v>-10.055410824960051</c:v>
                </c:pt>
                <c:pt idx="83">
                  <c:v>-10.076282948686879</c:v>
                </c:pt>
                <c:pt idx="84">
                  <c:v>-10.096632078987581</c:v>
                </c:pt>
                <c:pt idx="85">
                  <c:v>-10.116476087795</c:v>
                </c:pt>
                <c:pt idx="86">
                  <c:v>-10.13583207825056</c:v>
                </c:pt>
                <c:pt idx="87">
                  <c:v>-10.154716424453269</c:v>
                </c:pt>
                <c:pt idx="88">
                  <c:v>-10.17314480881052</c:v>
                </c:pt>
                <c:pt idx="89">
                  <c:v>-10.19113225715617</c:v>
                </c:pt>
                <c:pt idx="90">
                  <c:v>-10.208693171788401</c:v>
                </c:pt>
              </c:numCache>
            </c:numRef>
          </c:yVal>
          <c:smooth val="1"/>
          <c:extLst>
            <c:ext xmlns:c16="http://schemas.microsoft.com/office/drawing/2014/chart" uri="{C3380CC4-5D6E-409C-BE32-E72D297353CC}">
              <c16:uniqueId val="{00000001-1C31-4D6D-B9E2-EF9DE45E3158}"/>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7.9731452638293039</c:v>
                </c:pt>
                <c:pt idx="3">
                  <c:v>7.752076843615904</c:v>
                </c:pt>
                <c:pt idx="4">
                  <c:v>7.4425810553172056</c:v>
                </c:pt>
                <c:pt idx="5">
                  <c:v>7.0446578989331474</c:v>
                </c:pt>
                <c:pt idx="6">
                  <c:v>6.5583073744637304</c:v>
                </c:pt>
                <c:pt idx="7">
                  <c:v>5.983529481908973</c:v>
                </c:pt>
                <c:pt idx="8">
                  <c:v>5.3203242212688346</c:v>
                </c:pt>
                <c:pt idx="9">
                  <c:v>4.5686915925433924</c:v>
                </c:pt>
                <c:pt idx="10">
                  <c:v>3.728631595732586</c:v>
                </c:pt>
                <c:pt idx="11">
                  <c:v>2.8001442308364251</c:v>
                </c:pt>
                <c:pt idx="12">
                  <c:v>1.7832294978549179</c:v>
                </c:pt>
                <c:pt idx="13">
                  <c:v>0.67788739678806598</c:v>
                </c:pt>
                <c:pt idx="14">
                  <c:v>-0.51588207236413997</c:v>
                </c:pt>
                <c:pt idx="15">
                  <c:v>-1.79807890960169</c:v>
                </c:pt>
                <c:pt idx="16">
                  <c:v>-3.1687031149245901</c:v>
                </c:pt>
                <c:pt idx="17">
                  <c:v>-4.6646642687599549</c:v>
                </c:pt>
                <c:pt idx="18">
                  <c:v>-4.8755186250761477</c:v>
                </c:pt>
                <c:pt idx="19">
                  <c:v>-5.0677188516248366</c:v>
                </c:pt>
                <c:pt idx="20">
                  <c:v>-5.2434929741258332</c:v>
                </c:pt>
                <c:pt idx="21">
                  <c:v>-5.4047328876225373</c:v>
                </c:pt>
                <c:pt idx="22">
                  <c:v>-5.5530559874737841</c:v>
                </c:pt>
                <c:pt idx="23">
                  <c:v>-5.6898534501612916</c:v>
                </c:pt>
                <c:pt idx="24">
                  <c:v>-5.8163284973659586</c:v>
                </c:pt>
                <c:pt idx="25">
                  <c:v>-5.933527038446738</c:v>
                </c:pt>
                <c:pt idx="26">
                  <c:v>-6.0423624401397902</c:v>
                </c:pt>
                <c:pt idx="27">
                  <c:v>-6.1436357191365776</c:v>
                </c:pt>
                <c:pt idx="28">
                  <c:v>-6.2380521302795104</c:v>
                </c:pt>
                <c:pt idx="29">
                  <c:v>-6.3262348895625609</c:v>
                </c:pt>
                <c:pt idx="30">
                  <c:v>-6.4087365998944419</c:v>
                </c:pt>
                <c:pt idx="31">
                  <c:v>-6.4860488204610913</c:v>
                </c:pt>
                <c:pt idx="32">
                  <c:v>-6.558610125056286</c:v>
                </c:pt>
                <c:pt idx="33">
                  <c:v>-6.6268129222844276</c:v>
                </c:pt>
                <c:pt idx="34">
                  <c:v>-6.6910092549916103</c:v>
                </c:pt>
                <c:pt idx="35">
                  <c:v>-6.7515157533106684</c:v>
                </c:pt>
                <c:pt idx="36">
                  <c:v>-6.8086178821829382</c:v>
                </c:pt>
                <c:pt idx="37">
                  <c:v>-6.8625735978600346</c:v>
                </c:pt>
                <c:pt idx="38">
                  <c:v>-6.9136165070108149</c:v>
                </c:pt>
                <c:pt idx="39">
                  <c:v>-6.9619586054077969</c:v>
                </c:pt>
                <c:pt idx="40">
                  <c:v>-7.0077926598039948</c:v>
                </c:pt>
                <c:pt idx="41">
                  <c:v>-7.0512942858207701</c:v>
                </c:pt>
                <c:pt idx="42">
                  <c:v>-7.0926237659068914</c:v>
                </c:pt>
                <c:pt idx="43">
                  <c:v>-7.1319276442783304</c:v>
                </c:pt>
                <c:pt idx="44">
                  <c:v>-7.1693401298827304</c:v>
                </c:pt>
                <c:pt idx="45">
                  <c:v>-7.2049843335990813</c:v>
                </c:pt>
                <c:pt idx="46">
                  <c:v>-7.2389733618821461</c:v>
                </c:pt>
                <c:pt idx="47">
                  <c:v>-7.2714112857348496</c:v>
                </c:pt>
                <c:pt idx="48">
                  <c:v>-7.3023940011182056</c:v>
                </c:pt>
                <c:pt idx="49">
                  <c:v>-7.3320099945820321</c:v>
                </c:pt>
                <c:pt idx="50">
                  <c:v>-7.3603410259465027</c:v>
                </c:pt>
                <c:pt idx="51">
                  <c:v>-7.3874627382167706</c:v>
                </c:pt>
                <c:pt idx="52">
                  <c:v>-7.4134452035170169</c:v>
                </c:pt>
                <c:pt idx="53">
                  <c:v>-7.4383534126472997</c:v>
                </c:pt>
                <c:pt idx="54">
                  <c:v>-7.4622477148581128</c:v>
                </c:pt>
                <c:pt idx="55">
                  <c:v>-7.4851842135771296</c:v>
                </c:pt>
                <c:pt idx="56">
                  <c:v>-7.5072151230858024</c:v>
                </c:pt>
                <c:pt idx="57">
                  <c:v>-7.5283890905110136</c:v>
                </c:pt>
                <c:pt idx="58">
                  <c:v>-7.5487514869529972</c:v>
                </c:pt>
                <c:pt idx="59">
                  <c:v>-7.5683446711009772</c:v>
                </c:pt>
                <c:pt idx="60">
                  <c:v>-7.5872082282825399</c:v>
                </c:pt>
                <c:pt idx="61">
                  <c:v>-7.605379187540251</c:v>
                </c:pt>
                <c:pt idx="62">
                  <c:v>-7.6228922190249246</c:v>
                </c:pt>
                <c:pt idx="63">
                  <c:v>-7.6397798137276371</c:v>
                </c:pt>
                <c:pt idx="64">
                  <c:v>-7.656072447341427</c:v>
                </c:pt>
                <c:pt idx="65">
                  <c:v>-7.6717987298418562</c:v>
                </c:pt>
                <c:pt idx="66">
                  <c:v>-7.6869855421965108</c:v>
                </c:pt>
                <c:pt idx="67">
                  <c:v>-7.7016581614600303</c:v>
                </c:pt>
                <c:pt idx="68">
                  <c:v>-7.7158403753724452</c:v>
                </c:pt>
                <c:pt idx="69">
                  <c:v>-7.729554587461184</c:v>
                </c:pt>
                <c:pt idx="70">
                  <c:v>-7.7428219135377496</c:v>
                </c:pt>
                <c:pt idx="71">
                  <c:v>-7.7556622703893554</c:v>
                </c:pt>
                <c:pt idx="72">
                  <c:v>-7.7680944573812276</c:v>
                </c:pt>
                <c:pt idx="73">
                  <c:v>-7.780136231612814</c:v>
                </c:pt>
                <c:pt idx="74">
                  <c:v>-7.7918043772054668</c:v>
                </c:pt>
                <c:pt idx="75">
                  <c:v>-7.8031147692421756</c:v>
                </c:pt>
                <c:pt idx="76">
                  <c:v>-7.8140824328270746</c:v>
                </c:pt>
                <c:pt idx="77">
                  <c:v>-7.8247215976886846</c:v>
                </c:pt>
                <c:pt idx="78">
                  <c:v>-7.8350457487076426</c:v>
                </c:pt>
                <c:pt idx="79">
                  <c:v>-7.8450676727150856</c:v>
                </c:pt>
                <c:pt idx="80">
                  <c:v>-7.854799501873976</c:v>
                </c:pt>
                <c:pt idx="81">
                  <c:v>-7.8642527539266842</c:v>
                </c:pt>
                <c:pt idx="82">
                  <c:v>-7.8734383695663857</c:v>
                </c:pt>
                <c:pt idx="83">
                  <c:v>-7.8823667471654346</c:v>
                </c:pt>
                <c:pt idx="84">
                  <c:v>-7.8910477750733321</c:v>
                </c:pt>
                <c:pt idx="85">
                  <c:v>-7.8994908616773847</c:v>
                </c:pt>
                <c:pt idx="86">
                  <c:v>-7.9077049634026917</c:v>
                </c:pt>
                <c:pt idx="87">
                  <c:v>-7.9156986108113401</c:v>
                </c:pt>
                <c:pt idx="88">
                  <c:v>-7.923479932948152</c:v>
                </c:pt>
                <c:pt idx="89">
                  <c:v>-7.93105668006665</c:v>
                </c:pt>
                <c:pt idx="90">
                  <c:v>-7.9384362448577086</c:v>
                </c:pt>
              </c:numCache>
            </c:numRef>
          </c:yVal>
          <c:smooth val="1"/>
          <c:extLst>
            <c:ext xmlns:c16="http://schemas.microsoft.com/office/drawing/2014/chart" uri="{C3380CC4-5D6E-409C-BE32-E72D297353CC}">
              <c16:uniqueId val="{00000002-1C31-4D6D-B9E2-EF9DE45E3158}"/>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10.973982153460261</c:v>
                </c:pt>
                <c:pt idx="2">
                  <c:v>10.445928613841</c:v>
                </c:pt>
                <c:pt idx="3">
                  <c:v>9.5658393811422293</c:v>
                </c:pt>
                <c:pt idx="4">
                  <c:v>8.3337144553639568</c:v>
                </c:pt>
                <c:pt idx="5">
                  <c:v>6.7495538365061689</c:v>
                </c:pt>
                <c:pt idx="6">
                  <c:v>4.8133575245688824</c:v>
                </c:pt>
                <c:pt idx="7">
                  <c:v>2.525125519552089</c:v>
                </c:pt>
                <c:pt idx="8">
                  <c:v>-0.115142178544208</c:v>
                </c:pt>
                <c:pt idx="9">
                  <c:v>-1.866925894678428</c:v>
                </c:pt>
                <c:pt idx="10">
                  <c:v>-2.2355070949156111</c:v>
                </c:pt>
                <c:pt idx="11">
                  <c:v>-2.5456220720296971</c:v>
                </c:pt>
                <c:pt idx="12">
                  <c:v>-2.8093960416099661</c:v>
                </c:pt>
                <c:pt idx="13">
                  <c:v>-3.035885496427055</c:v>
                </c:pt>
                <c:pt idx="14">
                  <c:v>-3.2319891972325001</c:v>
                </c:pt>
                <c:pt idx="15">
                  <c:v>-3.4030503594094621</c:v>
                </c:pt>
                <c:pt idx="16">
                  <c:v>-3.553267106838474</c:v>
                </c:pt>
                <c:pt idx="17">
                  <c:v>-3.6859794768984182</c:v>
                </c:pt>
                <c:pt idx="18">
                  <c:v>-3.8038744943600471</c:v>
                </c:pt>
                <c:pt idx="19">
                  <c:v>-3.9091354551295638</c:v>
                </c:pt>
                <c:pt idx="20">
                  <c:v>-4.0035523749195052</c:v>
                </c:pt>
                <c:pt idx="21">
                  <c:v>-4.088604883770337</c:v>
                </c:pt>
                <c:pt idx="22">
                  <c:v>-4.1655252398107816</c:v>
                </c:pt>
                <c:pt idx="23">
                  <c:v>-4.2353467837757419</c:v>
                </c:pt>
                <c:pt idx="24">
                  <c:v>-4.298941588460341</c:v>
                </c:pt>
                <c:pt idx="25">
                  <c:v>-4.3570499923010679</c:v>
                </c:pt>
                <c:pt idx="26">
                  <c:v>-4.4103039700052564</c:v>
                </c:pt>
                <c:pt idx="27">
                  <c:v>-4.4592457761942024</c:v>
                </c:pt>
                <c:pt idx="28">
                  <c:v>-4.5043429299333129</c:v>
                </c:pt>
                <c:pt idx="29">
                  <c:v>-4.5460003425769946</c:v>
                </c:pt>
                <c:pt idx="30">
                  <c:v>-4.584570197692063</c:v>
                </c:pt>
                <c:pt idx="31">
                  <c:v>-4.6203600490127297</c:v>
                </c:pt>
                <c:pt idx="32">
                  <c:v>-4.6536394960249003</c:v>
                </c:pt>
                <c:pt idx="33">
                  <c:v>-4.6846457168424047</c:v>
                </c:pt>
                <c:pt idx="34">
                  <c:v>-4.7135880774461736</c:v>
                </c:pt>
                <c:pt idx="35">
                  <c:v>-4.7406519900592672</c:v>
                </c:pt>
                <c:pt idx="36">
                  <c:v>-4.7660021577902096</c:v>
                </c:pt>
                <c:pt idx="37">
                  <c:v>-4.7897853150465783</c:v>
                </c:pt>
                <c:pt idx="38">
                  <c:v>-4.8121325516566706</c:v>
                </c:pt>
                <c:pt idx="39">
                  <c:v>-4.8331612917043181</c:v>
                </c:pt>
                <c:pt idx="40">
                  <c:v>-4.8529769847023321</c:v>
                </c:pt>
                <c:pt idx="41">
                  <c:v>-4.8716745561043222</c:v>
                </c:pt>
                <c:pt idx="42">
                  <c:v>-4.8893396556628161</c:v>
                </c:pt>
                <c:pt idx="43">
                  <c:v>-4.9060497353287396</c:v>
                </c:pt>
                <c:pt idx="44">
                  <c:v>-4.9218749828881414</c:v>
                </c:pt>
                <c:pt idx="45">
                  <c:v>-4.9368791330763431</c:v>
                </c:pt>
                <c:pt idx="46">
                  <c:v>-4.9511201742816819</c:v>
                </c:pt>
                <c:pt idx="47">
                  <c:v>-4.9646509659855056</c:v>
                </c:pt>
                <c:pt idx="48">
                  <c:v>-4.9775197796496906</c:v>
                </c:pt>
                <c:pt idx="49">
                  <c:v>-4.989770773756633</c:v>
                </c:pt>
                <c:pt idx="50">
                  <c:v>-5.0014444120465376</c:v>
                </c:pt>
                <c:pt idx="51">
                  <c:v>-5.0125778326186259</c:v>
                </c:pt>
                <c:pt idx="52">
                  <c:v>-5.0232051744144233</c:v>
                </c:pt>
                <c:pt idx="53">
                  <c:v>-5.0333578666416088</c:v>
                </c:pt>
                <c:pt idx="54">
                  <c:v>-5.0430648858917912</c:v>
                </c:pt>
                <c:pt idx="55">
                  <c:v>-5.0523529850282802</c:v>
                </c:pt>
                <c:pt idx="56">
                  <c:v>-5.0612468973485427</c:v>
                </c:pt>
                <c:pt idx="57">
                  <c:v>-5.0697695190423904</c:v>
                </c:pt>
                <c:pt idx="58">
                  <c:v>-5.0779420725565041</c:v>
                </c:pt>
                <c:pt idx="59">
                  <c:v>-5.0857842531267954</c:v>
                </c:pt>
                <c:pt idx="60">
                  <c:v>-5.0933143604420694</c:v>
                </c:pt>
                <c:pt idx="61">
                  <c:v>-5.1005494171471826</c:v>
                </c:pt>
                <c:pt idx="62">
                  <c:v>-5.1075052756765613</c:v>
                </c:pt>
                <c:pt idx="63">
                  <c:v>-5.1141967147196077</c:v>
                </c:pt>
                <c:pt idx="64">
                  <c:v>-5.1206375264582409</c:v>
                </c:pt>
                <c:pt idx="65">
                  <c:v>-5.1268405955784324</c:v>
                </c:pt>
                <c:pt idx="66">
                  <c:v>-5.1328179709336608</c:v>
                </c:pt>
                <c:pt idx="67">
                  <c:v>-5.1385809306370467</c:v>
                </c:pt>
                <c:pt idx="68">
                  <c:v>-5.1441400412647296</c:v>
                </c:pt>
                <c:pt idx="69">
                  <c:v>-5.1495052117752067</c:v>
                </c:pt>
                <c:pt idx="70">
                  <c:v>-5.1546857426805746</c:v>
                </c:pt>
                <c:pt idx="71">
                  <c:v>-5.1596903709434283</c:v>
                </c:pt>
                <c:pt idx="72">
                  <c:v>-5.1645273110219838</c:v>
                </c:pt>
                <c:pt idx="73">
                  <c:v>-5.1692042924388284</c:v>
                </c:pt>
                <c:pt idx="74">
                  <c:v>-5.1737285942069473</c:v>
                </c:pt>
                <c:pt idx="75">
                  <c:v>-5.1781070764129664</c:v>
                </c:pt>
                <c:pt idx="76">
                  <c:v>-5.1823462092233594</c:v>
                </c:pt>
                <c:pt idx="77">
                  <c:v>-5.18645209955318</c:v>
                </c:pt>
                <c:pt idx="78">
                  <c:v>-5.19043051561132</c:v>
                </c:pt>
                <c:pt idx="79">
                  <c:v>-5.19428690951466</c:v>
                </c:pt>
                <c:pt idx="80">
                  <c:v>-5.1980264381436951</c:v>
                </c:pt>
                <c:pt idx="81">
                  <c:v>-5.2016539823954409</c:v>
                </c:pt>
                <c:pt idx="82">
                  <c:v>-5.2051741649735774</c:v>
                </c:pt>
                <c:pt idx="83">
                  <c:v>-5.2085913668423984</c:v>
                </c:pt>
                <c:pt idx="84">
                  <c:v>-5.2119097424586984</c:v>
                </c:pt>
                <c:pt idx="85">
                  <c:v>-5.2151332338849743</c:v>
                </c:pt>
                <c:pt idx="86">
                  <c:v>-5.2182655838774874</c:v>
                </c:pt>
                <c:pt idx="87">
                  <c:v>-5.2213103480339047</c:v>
                </c:pt>
                <c:pt idx="88">
                  <c:v>-5.2242709060775354</c:v>
                </c:pt>
                <c:pt idx="89">
                  <c:v>-5.2271504723481366</c:v>
                </c:pt>
                <c:pt idx="90">
                  <c:v>-5.2299521055624716</c:v>
                </c:pt>
              </c:numCache>
            </c:numRef>
          </c:yVal>
          <c:smooth val="1"/>
          <c:extLst>
            <c:ext xmlns:c16="http://schemas.microsoft.com/office/drawing/2014/chart" uri="{C3380CC4-5D6E-409C-BE32-E72D297353CC}">
              <c16:uniqueId val="{00000003-1C31-4D6D-B9E2-EF9DE45E3158}"/>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a:prstDash val="dashDot"/>
            </a:ln>
          </c:spPr>
        </c:majorGridlines>
        <c:title>
          <c:tx>
            <c:rich>
              <a:bodyPr/>
              <a:lstStyle/>
              <a:p>
                <a:pPr>
                  <a:defRPr/>
                </a:pPr>
                <a:r>
                  <a:rPr lang="en-GB"/>
                  <a:t>Elevation </a:t>
                </a:r>
                <a:r>
                  <a:rPr lang="en-GB" sz="1000" b="1" i="0" u="none" strike="noStrike" baseline="0">
                    <a:effectLst/>
                  </a:rPr>
                  <a:t>(</a:t>
                </a:r>
                <a:r>
                  <a:rPr lang="en-GB" sz="1000" b="1" i="0" u="none" strike="noStrike" baseline="0">
                    <a:effectLst/>
                    <a:sym typeface="Symbol" panose="05050102010706020507" pitchFamily="18" charset="2"/>
                  </a:rPr>
                  <a:t></a:t>
                </a:r>
                <a:r>
                  <a:rPr lang="en-GB" sz="1000" b="1" i="0" u="none" strike="noStrike" baseline="0">
                    <a:effectLst/>
                  </a:rPr>
                  <a:t>)</a:t>
                </a:r>
                <a:r>
                  <a:rPr lang="en-GB"/>
                  <a:t> (deg)</a:t>
                </a:r>
              </a:p>
            </c:rich>
          </c:tx>
          <c:overlay val="0"/>
        </c:title>
        <c:numFmt formatCode="General" sourceLinked="1"/>
        <c:majorTickMark val="out"/>
        <c:minorTickMark val="none"/>
        <c:tickLblPos val="nextTo"/>
        <c:crossAx val="177798976"/>
        <c:crosses val="autoZero"/>
        <c:crossBetween val="midCat"/>
      </c:valAx>
      <c:valAx>
        <c:axId val="177798976"/>
        <c:scaling>
          <c:orientation val="minMax"/>
        </c:scaling>
        <c:delete val="0"/>
        <c:axPos val="l"/>
        <c:majorGridlines>
          <c:spPr>
            <a:ln>
              <a:prstDash val="dashDot"/>
            </a:ln>
          </c:spPr>
        </c:majorGridlines>
        <c:title>
          <c:tx>
            <c:rich>
              <a:bodyPr rot="-5400000" vert="horz"/>
              <a:lstStyle/>
              <a:p>
                <a:pPr>
                  <a:defRPr/>
                </a:pPr>
                <a:r>
                  <a:rPr lang="en-GB"/>
                  <a:t>Gain (dBi)</a:t>
                </a:r>
              </a:p>
            </c:rich>
          </c:tx>
          <c:overlay val="0"/>
        </c:title>
        <c:numFmt formatCode="General" sourceLinked="1"/>
        <c:majorTickMark val="out"/>
        <c:minorTickMark val="none"/>
        <c:tickLblPos val="nextTo"/>
        <c:crossAx val="177796800"/>
        <c:crosses val="autoZero"/>
        <c:crossBetween val="midCat"/>
      </c:valAx>
    </c:plotArea>
    <c:legend>
      <c:legendPos val="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11</TotalTime>
  <Pages>10</Pages>
  <Words>2880</Words>
  <Characters>16419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Ross Norsworthy</cp:lastModifiedBy>
  <cp:revision>4</cp:revision>
  <dcterms:created xsi:type="dcterms:W3CDTF">2020-10-07T17:11:00Z</dcterms:created>
  <dcterms:modified xsi:type="dcterms:W3CDTF">2020-10-07T17:21:00Z</dcterms:modified>
</cp:coreProperties>
</file>