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4573F5E5"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sidR="007936BB">
              <w:rPr>
                <w:rFonts w:ascii="Times New Roman" w:hAnsi="Times New Roman" w:cs="Times New Roman"/>
                <w:sz w:val="24"/>
                <w:szCs w:val="24"/>
              </w:rPr>
              <w:t xml:space="preserve"> USWP5B25-FS-14</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5CE1B834"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del w:id="0" w:author="TK" w:date="2020-09-22T17:45:00Z">
              <w:r w:rsidR="00466DC7" w:rsidDel="00E02C55">
                <w:rPr>
                  <w:rFonts w:ascii="Times New Roman" w:hAnsi="Times New Roman" w:cs="Times New Roman"/>
                  <w:bCs/>
                  <w:sz w:val="24"/>
                  <w:szCs w:val="24"/>
                </w:rPr>
                <w:delText>[</w:delText>
              </w:r>
            </w:del>
            <w:r w:rsidR="00E62FD6">
              <w:rPr>
                <w:rFonts w:ascii="Times New Roman" w:hAnsi="Times New Roman" w:cs="Times New Roman"/>
                <w:bCs/>
                <w:sz w:val="24"/>
                <w:szCs w:val="24"/>
              </w:rPr>
              <w:t>5B/712 Annex 19</w:t>
            </w:r>
            <w:del w:id="1" w:author="TK" w:date="2020-09-22T17:45:00Z">
              <w:r w:rsidR="00E62FD6" w:rsidDel="00E02C55">
                <w:rPr>
                  <w:rFonts w:ascii="Times New Roman" w:hAnsi="Times New Roman" w:cs="Times New Roman"/>
                  <w:bCs/>
                  <w:sz w:val="24"/>
                  <w:szCs w:val="24"/>
                </w:rPr>
                <w:delText>]</w:delText>
              </w:r>
            </w:del>
          </w:p>
        </w:tc>
        <w:tc>
          <w:tcPr>
            <w:tcW w:w="4930" w:type="dxa"/>
            <w:tcBorders>
              <w:top w:val="single" w:sz="4" w:space="0" w:color="auto"/>
              <w:left w:val="single" w:sz="4" w:space="0" w:color="auto"/>
              <w:bottom w:val="single" w:sz="4" w:space="0" w:color="auto"/>
              <w:right w:val="single" w:sz="4" w:space="0" w:color="auto"/>
            </w:tcBorders>
            <w:hideMark/>
          </w:tcPr>
          <w:p w14:paraId="585DE37B"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16 September</w:t>
            </w:r>
            <w:r>
              <w:rPr>
                <w:rFonts w:ascii="Times New Roman" w:hAnsi="Times New Roman" w:cs="Times New Roman"/>
                <w:sz w:val="24"/>
                <w:szCs w:val="24"/>
              </w:rPr>
              <w:t xml:space="preserve"> 2020</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07D86FE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del w:id="2" w:author="TK" w:date="2020-09-22T17:45:00Z">
              <w:r w:rsidR="00E62FD6" w:rsidRPr="00277F1C" w:rsidDel="00E02C55">
                <w:rPr>
                  <w:rFonts w:ascii="Times New Roman" w:hAnsi="Times New Roman" w:cs="Times New Roman"/>
                  <w:sz w:val="24"/>
                  <w:szCs w:val="24"/>
                </w:rPr>
                <w:delText>[</w:delText>
              </w:r>
              <w:r w:rsidR="002C5E4D" w:rsidRPr="002C5E4D" w:rsidDel="00E02C55">
                <w:rPr>
                  <w:rFonts w:ascii="Times New Roman" w:hAnsi="Times New Roman" w:cs="Times New Roman"/>
                  <w:bCs/>
                  <w:sz w:val="24"/>
                  <w:szCs w:val="24"/>
                </w:rPr>
                <w:delText>Working Document Towards a</w:delText>
              </w:r>
              <w:r w:rsidR="00E62FD6" w:rsidDel="00E02C55">
                <w:rPr>
                  <w:rFonts w:ascii="Times New Roman" w:hAnsi="Times New Roman" w:cs="Times New Roman"/>
                  <w:bCs/>
                  <w:sz w:val="24"/>
                  <w:szCs w:val="24"/>
                </w:rPr>
                <w:delText>]</w:delText>
              </w:r>
              <w:r w:rsidR="002C5E4D" w:rsidRPr="002C5E4D" w:rsidDel="00E02C55">
                <w:rPr>
                  <w:rFonts w:ascii="Times New Roman" w:hAnsi="Times New Roman" w:cs="Times New Roman"/>
                  <w:bCs/>
                  <w:sz w:val="24"/>
                  <w:szCs w:val="24"/>
                </w:rPr>
                <w:delText xml:space="preserve"> </w:delText>
              </w:r>
            </w:del>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463956BA" w14:textId="549B715A" w:rsidR="00C019AD" w:rsidRDefault="0037215F">
            <w:pPr>
              <w:spacing w:line="240" w:lineRule="auto"/>
              <w:jc w:val="left"/>
              <w:rPr>
                <w:ins w:id="3" w:author="TK" w:date="2020-09-25T11:57:00Z"/>
                <w:rFonts w:ascii="Times New Roman" w:hAnsi="Times New Roman" w:cs="Times New Roman"/>
                <w:bCs/>
                <w:sz w:val="24"/>
                <w:szCs w:val="24"/>
              </w:rPr>
            </w:pPr>
            <w:ins w:id="4" w:author="TK" w:date="2020-09-25T11:57:00Z">
              <w:r>
                <w:rPr>
                  <w:rFonts w:ascii="Times New Roman" w:hAnsi="Times New Roman" w:cs="Times New Roman"/>
                  <w:bCs/>
                  <w:sz w:val="24"/>
                  <w:szCs w:val="24"/>
                </w:rPr>
                <w:t>Carmelo Rivera</w:t>
              </w:r>
            </w:ins>
          </w:p>
          <w:p w14:paraId="6A587045" w14:textId="3A71B83A" w:rsidR="0037215F" w:rsidRDefault="0037215F">
            <w:pPr>
              <w:spacing w:line="240" w:lineRule="auto"/>
              <w:jc w:val="left"/>
              <w:rPr>
                <w:rFonts w:ascii="Times New Roman" w:hAnsi="Times New Roman" w:cs="Times New Roman"/>
                <w:bCs/>
                <w:sz w:val="24"/>
                <w:szCs w:val="24"/>
              </w:rPr>
            </w:pPr>
            <w:ins w:id="5" w:author="TK" w:date="2020-09-25T11:57:00Z">
              <w:r>
                <w:rPr>
                  <w:rFonts w:ascii="Times New Roman" w:hAnsi="Times New Roman" w:cs="Times New Roman"/>
                  <w:bCs/>
                  <w:sz w:val="24"/>
                  <w:szCs w:val="24"/>
                </w:rPr>
                <w:t>ACES for DON CIO</w:t>
              </w:r>
            </w:ins>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1F2E9294" w14:textId="4A6FFB48" w:rsidR="0037215F" w:rsidRDefault="0037215F" w:rsidP="0037215F">
            <w:pPr>
              <w:spacing w:line="240" w:lineRule="auto"/>
              <w:jc w:val="left"/>
              <w:rPr>
                <w:ins w:id="6" w:author="TK" w:date="2020-09-25T11:57:00Z"/>
                <w:rFonts w:ascii="Times New Roman" w:hAnsi="Times New Roman" w:cs="Times New Roman"/>
                <w:bCs/>
                <w:sz w:val="24"/>
                <w:szCs w:val="24"/>
              </w:rPr>
            </w:pPr>
            <w:ins w:id="7" w:author="TK" w:date="2020-09-25T11:57:00Z">
              <w:r>
                <w:rPr>
                  <w:rFonts w:ascii="Times New Roman" w:hAnsi="Times New Roman" w:cs="Times New Roman"/>
                  <w:bCs/>
                  <w:sz w:val="24"/>
                  <w:szCs w:val="24"/>
                </w:rPr>
                <w:t xml:space="preserve">Phone: </w:t>
              </w:r>
              <w:r>
                <w:rPr>
                  <w:rFonts w:ascii="Times New Roman" w:hAnsi="Times New Roman" w:cs="Times New Roman"/>
                  <w:bCs/>
                  <w:sz w:val="24"/>
                  <w:szCs w:val="28"/>
                </w:rPr>
                <w:t>240-818-2766</w:t>
              </w:r>
            </w:ins>
          </w:p>
          <w:p w14:paraId="58B9F2CF" w14:textId="62C55AAC" w:rsidR="0037215F" w:rsidRDefault="0037215F" w:rsidP="0037215F">
            <w:pPr>
              <w:spacing w:line="240" w:lineRule="auto"/>
              <w:jc w:val="left"/>
              <w:rPr>
                <w:ins w:id="8" w:author="TK" w:date="2020-09-25T11:57:00Z"/>
                <w:rFonts w:ascii="Times New Roman" w:hAnsi="Times New Roman" w:cs="Times New Roman"/>
                <w:bCs/>
                <w:sz w:val="24"/>
                <w:szCs w:val="24"/>
              </w:rPr>
            </w:pPr>
            <w:ins w:id="9" w:author="TK" w:date="2020-09-25T11:57:00Z">
              <w:r>
                <w:rPr>
                  <w:rFonts w:ascii="Times New Roman" w:hAnsi="Times New Roman" w:cs="Times New Roman"/>
                  <w:bCs/>
                  <w:sz w:val="24"/>
                  <w:szCs w:val="24"/>
                </w:rPr>
                <w:t xml:space="preserve">Email: </w:t>
              </w:r>
            </w:ins>
            <w:ins w:id="10" w:author="TK" w:date="2020-09-25T11:58:00Z">
              <w:r>
                <w:rPr>
                  <w:rFonts w:ascii="Times New Roman" w:hAnsi="Times New Roman" w:cs="Times New Roman"/>
                  <w:bCs/>
                  <w:sz w:val="24"/>
                  <w:szCs w:val="24"/>
                </w:rPr>
                <w:t>carmelo.rivera</w:t>
              </w:r>
            </w:ins>
            <w:ins w:id="11" w:author="TK" w:date="2020-09-25T11:57:00Z">
              <w:r>
                <w:rPr>
                  <w:rFonts w:ascii="Times New Roman" w:hAnsi="Times New Roman" w:cs="Times New Roman"/>
                  <w:bCs/>
                  <w:sz w:val="24"/>
                  <w:szCs w:val="24"/>
                </w:rPr>
                <w:t xml:space="preserve">@aces-inc.com </w:t>
              </w:r>
            </w:ins>
          </w:p>
          <w:p w14:paraId="78A521E9" w14:textId="26CDF4CC" w:rsidR="00DC2262" w:rsidRDefault="00DC2262"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2F331827"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The purpose of this document is to propose a revision to Recommendation ITU-R M.</w:t>
            </w:r>
            <w:r w:rsidR="00DC2F79">
              <w:rPr>
                <w:rFonts w:ascii="Times New Roman" w:hAnsi="Times New Roman" w:cs="Times New Roman"/>
                <w:bCs/>
                <w:sz w:val="24"/>
                <w:szCs w:val="24"/>
              </w:rPr>
              <w:t>1638-1.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837F3F1" w14:textId="17B7DA0B" w:rsidR="002C5E4D" w:rsidRPr="002C5E4D" w:rsidRDefault="00DC2262" w:rsidP="002C5E4D">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The US would propose to consider the previous effort made in updating this recommendation with regards to system 9a. </w:t>
            </w:r>
          </w:p>
          <w:p w14:paraId="2596383F" w14:textId="77777777" w:rsidR="002C5E4D" w:rsidRDefault="002C5E4D" w:rsidP="002C5E4D">
            <w:pPr>
              <w:spacing w:line="240" w:lineRule="auto"/>
              <w:jc w:val="left"/>
              <w:rPr>
                <w:rFonts w:ascii="Times New Roman" w:hAnsi="Times New Roman" w:cs="Times New Roman"/>
                <w:sz w:val="24"/>
                <w:szCs w:val="24"/>
              </w:rPr>
            </w:pP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59CF5CB8" w14:textId="77777777" w:rsidR="003B0A3D" w:rsidRDefault="003B0A3D">
      <w:pPr>
        <w:spacing w:after="160" w:line="259" w:lineRule="auto"/>
        <w:jc w:val="left"/>
      </w:pPr>
      <w:r>
        <w:br w:type="page"/>
      </w:r>
    </w:p>
    <w:tbl>
      <w:tblPr>
        <w:tblpPr w:leftFromText="180" w:rightFromText="180" w:horzAnchor="margin" w:tblpY="-687"/>
        <w:tblW w:w="9206" w:type="dxa"/>
        <w:tblLayout w:type="fixed"/>
        <w:tblCellMar>
          <w:left w:w="43" w:type="dxa"/>
          <w:right w:w="43" w:type="dxa"/>
        </w:tblCellMar>
        <w:tblLook w:val="0000" w:firstRow="0" w:lastRow="0" w:firstColumn="0" w:lastColumn="0" w:noHBand="0" w:noVBand="0"/>
      </w:tblPr>
      <w:tblGrid>
        <w:gridCol w:w="6038"/>
        <w:gridCol w:w="2723"/>
        <w:gridCol w:w="445"/>
      </w:tblGrid>
      <w:tr w:rsidR="003B0A3D" w:rsidRPr="00D02240" w14:paraId="2115A8A8" w14:textId="77777777" w:rsidTr="003B0A3D">
        <w:trPr>
          <w:cantSplit/>
          <w:trHeight w:val="273"/>
        </w:trPr>
        <w:tc>
          <w:tcPr>
            <w:tcW w:w="6038" w:type="dxa"/>
            <w:vAlign w:val="center"/>
          </w:tcPr>
          <w:p w14:paraId="7B42CA84"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uto"/>
              <w:jc w:val="left"/>
              <w:textAlignment w:val="baseline"/>
              <w:rPr>
                <w:rFonts w:ascii="Verdana" w:eastAsia="Times New Roman" w:hAnsi="Verdana" w:cs="Times New Roman Bold"/>
                <w:b/>
                <w:bCs/>
                <w:sz w:val="26"/>
                <w:szCs w:val="26"/>
              </w:rPr>
            </w:pPr>
            <w:r w:rsidRPr="00D02240">
              <w:rPr>
                <w:rFonts w:ascii="Verdana" w:eastAsia="Times New Roman" w:hAnsi="Verdana" w:cs="Times New Roman Bold"/>
                <w:b/>
                <w:bCs/>
                <w:sz w:val="26"/>
                <w:szCs w:val="26"/>
              </w:rPr>
              <w:lastRenderedPageBreak/>
              <w:t>Radiocommunication Study Groups</w:t>
            </w:r>
          </w:p>
        </w:tc>
        <w:tc>
          <w:tcPr>
            <w:tcW w:w="3168" w:type="dxa"/>
            <w:gridSpan w:val="2"/>
          </w:tcPr>
          <w:p w14:paraId="4C602FC6"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Times New Roman" w:eastAsia="Times New Roman" w:hAnsi="Times New Roman" w:cs="Times New Roman"/>
                <w:sz w:val="24"/>
                <w:szCs w:val="20"/>
              </w:rPr>
            </w:pPr>
            <w:r w:rsidRPr="00D02240">
              <w:rPr>
                <w:rFonts w:ascii="Times New Roman" w:eastAsia="Times New Roman" w:hAnsi="Times New Roman" w:cs="Times New Roman"/>
                <w:b/>
                <w:bCs/>
                <w:noProof/>
                <w:sz w:val="20"/>
                <w:szCs w:val="20"/>
              </w:rPr>
              <w:drawing>
                <wp:inline distT="0" distB="0" distL="0" distR="0" wp14:anchorId="5EC6FB6F" wp14:editId="12A8ABEA">
                  <wp:extent cx="579396" cy="6572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9396" cy="657225"/>
                          </a:xfrm>
                          <a:prstGeom prst="rect">
                            <a:avLst/>
                          </a:prstGeom>
                          <a:noFill/>
                          <a:ln w="9525">
                            <a:noFill/>
                            <a:miter lim="800000"/>
                            <a:headEnd/>
                            <a:tailEnd/>
                          </a:ln>
                        </pic:spPr>
                      </pic:pic>
                    </a:graphicData>
                  </a:graphic>
                </wp:inline>
              </w:drawing>
            </w:r>
          </w:p>
        </w:tc>
      </w:tr>
      <w:tr w:rsidR="003B0A3D" w:rsidRPr="00D02240" w14:paraId="3C848A6F" w14:textId="77777777" w:rsidTr="003B0A3D">
        <w:trPr>
          <w:cantSplit/>
          <w:trHeight w:val="42"/>
        </w:trPr>
        <w:tc>
          <w:tcPr>
            <w:tcW w:w="6038" w:type="dxa"/>
            <w:tcBorders>
              <w:bottom w:val="single" w:sz="12" w:space="0" w:color="auto"/>
            </w:tcBorders>
          </w:tcPr>
          <w:p w14:paraId="56F3F3D2"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b/>
                <w:bCs/>
              </w:rPr>
            </w:pPr>
          </w:p>
        </w:tc>
        <w:tc>
          <w:tcPr>
            <w:tcW w:w="3168" w:type="dxa"/>
            <w:gridSpan w:val="2"/>
            <w:tcBorders>
              <w:bottom w:val="single" w:sz="12" w:space="0" w:color="auto"/>
            </w:tcBorders>
          </w:tcPr>
          <w:p w14:paraId="67DDA15E"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rPr>
            </w:pPr>
          </w:p>
        </w:tc>
      </w:tr>
      <w:tr w:rsidR="003B0A3D" w:rsidRPr="00D02240" w14:paraId="3A97243B" w14:textId="77777777" w:rsidTr="003B0A3D">
        <w:trPr>
          <w:cantSplit/>
          <w:trHeight w:val="83"/>
        </w:trPr>
        <w:tc>
          <w:tcPr>
            <w:tcW w:w="6038" w:type="dxa"/>
            <w:tcBorders>
              <w:top w:val="single" w:sz="12" w:space="0" w:color="auto"/>
            </w:tcBorders>
          </w:tcPr>
          <w:p w14:paraId="43BFA4C2"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rPr>
            </w:pPr>
          </w:p>
        </w:tc>
        <w:tc>
          <w:tcPr>
            <w:tcW w:w="3168" w:type="dxa"/>
            <w:gridSpan w:val="2"/>
            <w:tcBorders>
              <w:top w:val="single" w:sz="12" w:space="0" w:color="auto"/>
            </w:tcBorders>
          </w:tcPr>
          <w:p w14:paraId="2A20778D"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sz w:val="24"/>
                <w:szCs w:val="20"/>
              </w:rPr>
            </w:pPr>
          </w:p>
        </w:tc>
      </w:tr>
      <w:tr w:rsidR="003B0A3D" w:rsidRPr="00D02240" w14:paraId="5B9B39A7" w14:textId="77777777" w:rsidTr="003B0A3D">
        <w:trPr>
          <w:cantSplit/>
          <w:trHeight w:val="65"/>
        </w:trPr>
        <w:tc>
          <w:tcPr>
            <w:tcW w:w="6038" w:type="dxa"/>
            <w:vMerge w:val="restart"/>
          </w:tcPr>
          <w:p w14:paraId="5355B443" w14:textId="51F44EE8"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after="240" w:line="240" w:lineRule="auto"/>
              <w:ind w:left="860" w:hanging="860"/>
              <w:jc w:val="left"/>
              <w:textAlignment w:val="baseline"/>
              <w:rPr>
                <w:rFonts w:ascii="Verdana" w:eastAsia="Times New Roman" w:hAnsi="Verdana" w:cs="Times New Roman"/>
                <w:sz w:val="20"/>
                <w:szCs w:val="20"/>
              </w:rPr>
            </w:pPr>
            <w:r>
              <w:rPr>
                <w:rFonts w:ascii="Verdana" w:eastAsia="Times New Roman" w:hAnsi="Verdana" w:cs="Times New Roman"/>
                <w:sz w:val="20"/>
                <w:szCs w:val="20"/>
              </w:rPr>
              <w:t>Source: Document 5B/712-E Annex 19</w:t>
            </w:r>
            <w:r w:rsidRPr="00D02240">
              <w:rPr>
                <w:rFonts w:ascii="Verdana" w:eastAsia="Times New Roman" w:hAnsi="Verdana" w:cs="Times New Roman"/>
                <w:sz w:val="20"/>
                <w:szCs w:val="20"/>
              </w:rPr>
              <w:br/>
            </w:r>
          </w:p>
        </w:tc>
        <w:tc>
          <w:tcPr>
            <w:tcW w:w="3168" w:type="dxa"/>
            <w:gridSpan w:val="2"/>
          </w:tcPr>
          <w:p w14:paraId="19F15D76"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D02240">
              <w:rPr>
                <w:rFonts w:ascii="Verdana" w:eastAsia="Times New Roman" w:hAnsi="Verdana" w:cs="Times New Roman"/>
                <w:b/>
                <w:bCs/>
                <w:sz w:val="20"/>
                <w:szCs w:val="20"/>
                <w:lang w:eastAsia="zh-CN"/>
              </w:rPr>
              <w:t>Document 5B-XXX</w:t>
            </w:r>
          </w:p>
        </w:tc>
      </w:tr>
      <w:tr w:rsidR="003B0A3D" w:rsidRPr="00D02240" w14:paraId="2989AB0D" w14:textId="77777777" w:rsidTr="003B0A3D">
        <w:trPr>
          <w:cantSplit/>
          <w:trHeight w:val="62"/>
        </w:trPr>
        <w:tc>
          <w:tcPr>
            <w:tcW w:w="6038" w:type="dxa"/>
            <w:vMerge/>
          </w:tcPr>
          <w:p w14:paraId="6CFFA7F0"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60" w:line="240" w:lineRule="auto"/>
              <w:textAlignment w:val="baseline"/>
              <w:rPr>
                <w:rFonts w:ascii="Times New Roman" w:eastAsia="Times New Roman" w:hAnsi="Times New Roman" w:cs="Times New Roman"/>
                <w:b/>
                <w:smallCaps/>
                <w:sz w:val="32"/>
                <w:szCs w:val="20"/>
                <w:lang w:eastAsia="zh-CN"/>
              </w:rPr>
            </w:pPr>
          </w:p>
        </w:tc>
        <w:tc>
          <w:tcPr>
            <w:tcW w:w="3168" w:type="dxa"/>
            <w:gridSpan w:val="2"/>
          </w:tcPr>
          <w:p w14:paraId="26DA8E16"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D02240">
              <w:rPr>
                <w:rFonts w:ascii="Verdana" w:eastAsia="Times New Roman" w:hAnsi="Verdana" w:cs="Times New Roman"/>
                <w:b/>
                <w:bCs/>
                <w:sz w:val="20"/>
                <w:szCs w:val="20"/>
                <w:lang w:eastAsia="zh-CN"/>
              </w:rPr>
              <w:t>XX November 2020</w:t>
            </w:r>
          </w:p>
        </w:tc>
      </w:tr>
      <w:tr w:rsidR="003B0A3D" w:rsidRPr="00D02240" w14:paraId="2A652158" w14:textId="77777777" w:rsidTr="003B0A3D">
        <w:trPr>
          <w:cantSplit/>
          <w:trHeight w:val="62"/>
        </w:trPr>
        <w:tc>
          <w:tcPr>
            <w:tcW w:w="6038" w:type="dxa"/>
            <w:vMerge/>
          </w:tcPr>
          <w:p w14:paraId="2173C906"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60" w:line="240" w:lineRule="auto"/>
              <w:textAlignment w:val="baseline"/>
              <w:rPr>
                <w:rFonts w:ascii="Times New Roman" w:eastAsia="Times New Roman" w:hAnsi="Times New Roman" w:cs="Times New Roman"/>
                <w:b/>
                <w:smallCaps/>
                <w:sz w:val="32"/>
                <w:szCs w:val="20"/>
                <w:lang w:eastAsia="zh-CN"/>
              </w:rPr>
            </w:pPr>
          </w:p>
        </w:tc>
        <w:tc>
          <w:tcPr>
            <w:tcW w:w="3168" w:type="dxa"/>
            <w:gridSpan w:val="2"/>
          </w:tcPr>
          <w:p w14:paraId="71F3A09A" w14:textId="77777777" w:rsidR="003B0A3D" w:rsidRPr="00D02240" w:rsidRDefault="003B0A3D" w:rsidP="003B0A3D">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SimSun" w:hAnsi="Verdana" w:cs="Times New Roman"/>
                <w:sz w:val="20"/>
                <w:szCs w:val="20"/>
                <w:lang w:eastAsia="zh-CN"/>
              </w:rPr>
            </w:pPr>
            <w:r w:rsidRPr="00D02240">
              <w:rPr>
                <w:rFonts w:ascii="Verdana" w:eastAsia="SimSun" w:hAnsi="Verdana" w:cs="Times New Roman"/>
                <w:b/>
                <w:bCs/>
                <w:sz w:val="20"/>
                <w:szCs w:val="20"/>
                <w:lang w:eastAsia="zh-CN"/>
              </w:rPr>
              <w:t>English only</w:t>
            </w:r>
          </w:p>
        </w:tc>
      </w:tr>
      <w:tr w:rsidR="003B0A3D" w:rsidRPr="00D02240" w14:paraId="5E1ABA27" w14:textId="77777777" w:rsidTr="003B0A3D">
        <w:trPr>
          <w:gridAfter w:val="1"/>
          <w:wAfter w:w="445" w:type="dxa"/>
          <w:cantSplit/>
          <w:trHeight w:val="194"/>
        </w:trPr>
        <w:tc>
          <w:tcPr>
            <w:tcW w:w="8761" w:type="dxa"/>
            <w:gridSpan w:val="2"/>
          </w:tcPr>
          <w:p w14:paraId="04BCE7F1" w14:textId="77777777" w:rsidR="003B0A3D" w:rsidRPr="00D02240" w:rsidRDefault="003B0A3D" w:rsidP="003B0A3D">
            <w:pPr>
              <w:tabs>
                <w:tab w:val="left" w:pos="794"/>
                <w:tab w:val="left" w:pos="1191"/>
                <w:tab w:val="left" w:pos="1588"/>
                <w:tab w:val="left" w:pos="1985"/>
                <w:tab w:val="left" w:pos="3984"/>
              </w:tabs>
              <w:overflowPunct w:val="0"/>
              <w:autoSpaceDE w:val="0"/>
              <w:autoSpaceDN w:val="0"/>
              <w:adjustRightInd w:val="0"/>
              <w:spacing w:before="840" w:after="200" w:line="240" w:lineRule="auto"/>
              <w:textAlignment w:val="baseline"/>
              <w:rPr>
                <w:rFonts w:ascii="Times New Roman" w:eastAsia="Times New Roman" w:hAnsi="Times New Roman" w:cs="Times New Roman"/>
                <w:b/>
                <w:sz w:val="28"/>
                <w:szCs w:val="20"/>
              </w:rPr>
            </w:pPr>
            <w:r w:rsidRPr="00D02240">
              <w:rPr>
                <w:rFonts w:ascii="Times New Roman" w:eastAsia="Times New Roman" w:hAnsi="Times New Roman" w:cs="Times New Roman"/>
                <w:b/>
                <w:sz w:val="28"/>
                <w:szCs w:val="20"/>
              </w:rPr>
              <w:t>United States of America</w:t>
            </w:r>
          </w:p>
        </w:tc>
      </w:tr>
      <w:tr w:rsidR="003B0A3D" w:rsidRPr="00D02240" w14:paraId="1CFC021B" w14:textId="77777777" w:rsidTr="003B0A3D">
        <w:trPr>
          <w:cantSplit/>
          <w:trHeight w:val="235"/>
        </w:trPr>
        <w:tc>
          <w:tcPr>
            <w:tcW w:w="9206" w:type="dxa"/>
            <w:gridSpan w:val="3"/>
          </w:tcPr>
          <w:p w14:paraId="42644D73" w14:textId="76B7D386" w:rsidR="003B0A3D" w:rsidRPr="00D02240" w:rsidRDefault="003B0A3D" w:rsidP="003B0A3D">
            <w:pPr>
              <w:tabs>
                <w:tab w:val="left" w:pos="567"/>
                <w:tab w:val="left" w:pos="1134"/>
                <w:tab w:val="left" w:pos="170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rPr>
            </w:pPr>
            <w:r>
              <w:rPr>
                <w:rFonts w:ascii="Times New Roman" w:eastAsia="Times New Roman" w:hAnsi="Times New Roman" w:cs="Times New Roman"/>
                <w:caps/>
                <w:sz w:val="28"/>
                <w:szCs w:val="20"/>
              </w:rPr>
              <w:t>Preliminary draft revision to Recommendation itu-r M.</w:t>
            </w:r>
            <w:r w:rsidR="00E02C55">
              <w:rPr>
                <w:rFonts w:ascii="Times New Roman" w:eastAsia="Times New Roman" w:hAnsi="Times New Roman" w:cs="Times New Roman"/>
                <w:caps/>
                <w:sz w:val="28"/>
                <w:szCs w:val="20"/>
              </w:rPr>
              <w:t>1638</w:t>
            </w:r>
            <w:r>
              <w:rPr>
                <w:rFonts w:ascii="Times New Roman" w:eastAsia="Times New Roman" w:hAnsi="Times New Roman" w:cs="Times New Roman"/>
                <w:caps/>
                <w:sz w:val="28"/>
                <w:szCs w:val="20"/>
              </w:rPr>
              <w:t>-</w:t>
            </w:r>
            <w:r w:rsidR="00E02C55">
              <w:rPr>
                <w:rFonts w:ascii="Times New Roman" w:eastAsia="Times New Roman" w:hAnsi="Times New Roman" w:cs="Times New Roman"/>
                <w:caps/>
                <w:sz w:val="28"/>
                <w:szCs w:val="20"/>
              </w:rPr>
              <w:t>1</w:t>
            </w:r>
          </w:p>
        </w:tc>
      </w:tr>
    </w:tbl>
    <w:p w14:paraId="0AE98AAC"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p>
    <w:p w14:paraId="45D5B8F7" w14:textId="2F07188D" w:rsidR="00E42315" w:rsidRPr="00E42315" w:rsidRDefault="003B0A3D" w:rsidP="00E42315">
      <w:pPr>
        <w:pStyle w:val="ListParagraph"/>
        <w:keepNext/>
        <w:keepLines/>
        <w:numPr>
          <w:ilvl w:val="0"/>
          <w:numId w:val="8"/>
        </w:numPr>
        <w:tabs>
          <w:tab w:val="left" w:pos="794"/>
          <w:tab w:val="left" w:pos="1191"/>
          <w:tab w:val="left" w:pos="1588"/>
          <w:tab w:val="left" w:pos="1985"/>
        </w:tabs>
        <w:overflowPunct w:val="0"/>
        <w:autoSpaceDE w:val="0"/>
        <w:autoSpaceDN w:val="0"/>
        <w:adjustRightInd w:val="0"/>
        <w:spacing w:before="360" w:line="240" w:lineRule="auto"/>
        <w:textAlignment w:val="baseline"/>
        <w:outlineLvl w:val="0"/>
        <w:rPr>
          <w:rFonts w:ascii="Times New Roman" w:eastAsia="FangSong_GB2312" w:hAnsi="Times New Roman" w:cs="Times New Roman"/>
          <w:b/>
          <w:sz w:val="24"/>
          <w:szCs w:val="20"/>
          <w:lang w:eastAsia="zh-CN"/>
        </w:rPr>
      </w:pPr>
      <w:r w:rsidRPr="00E42315">
        <w:rPr>
          <w:rFonts w:ascii="Times New Roman" w:eastAsia="FangSong_GB2312" w:hAnsi="Times New Roman" w:cs="Times New Roman" w:hint="eastAsia"/>
          <w:b/>
          <w:sz w:val="24"/>
          <w:szCs w:val="20"/>
          <w:lang w:eastAsia="zh-CN"/>
        </w:rPr>
        <w:t>Introduction</w:t>
      </w:r>
    </w:p>
    <w:p w14:paraId="17CA6543" w14:textId="28C955E5" w:rsidR="00E42315" w:rsidRPr="00E42315" w:rsidRDefault="00E42315" w:rsidP="00E42315">
      <w:pPr>
        <w:jc w:val="left"/>
        <w:rPr>
          <w:rFonts w:ascii="Times New Roman" w:eastAsia="Times New Roman" w:hAnsi="Times New Roman" w:cs="Times New Roman"/>
          <w:sz w:val="24"/>
          <w:szCs w:val="24"/>
          <w:lang w:eastAsia="zh-CN"/>
        </w:rPr>
      </w:pPr>
      <w:r w:rsidRPr="00E42315">
        <w:rPr>
          <w:rFonts w:ascii="Times New Roman" w:eastAsia="Times New Roman" w:hAnsi="Times New Roman" w:cs="Times New Roman"/>
          <w:sz w:val="24"/>
          <w:szCs w:val="24"/>
          <w:lang w:eastAsia="zh-CN"/>
        </w:rPr>
        <w:t>[TBD]</w:t>
      </w:r>
    </w:p>
    <w:p w14:paraId="53D15111" w14:textId="33B55747" w:rsidR="003B0A3D" w:rsidRPr="00D02240" w:rsidRDefault="003B0A3D" w:rsidP="003B0A3D">
      <w:pPr>
        <w:keepNext/>
        <w:keepLines/>
        <w:tabs>
          <w:tab w:val="left" w:pos="794"/>
          <w:tab w:val="left" w:pos="1191"/>
          <w:tab w:val="left" w:pos="1588"/>
          <w:tab w:val="left" w:pos="1985"/>
        </w:tabs>
        <w:overflowPunct w:val="0"/>
        <w:autoSpaceDE w:val="0"/>
        <w:autoSpaceDN w:val="0"/>
        <w:adjustRightInd w:val="0"/>
        <w:spacing w:before="360" w:line="240" w:lineRule="auto"/>
        <w:ind w:left="794" w:hanging="794"/>
        <w:jc w:val="left"/>
        <w:textAlignment w:val="baseline"/>
        <w:outlineLvl w:val="0"/>
        <w:rPr>
          <w:rFonts w:ascii="Times New Roman" w:eastAsia="FangSong_GB2312" w:hAnsi="Times New Roman" w:cs="Times New Roman"/>
          <w:b/>
          <w:sz w:val="24"/>
          <w:szCs w:val="20"/>
          <w:lang w:eastAsia="zh-CN"/>
        </w:rPr>
      </w:pPr>
      <w:r w:rsidRPr="00D02240">
        <w:rPr>
          <w:rFonts w:ascii="Times New Roman" w:eastAsia="FangSong_GB2312" w:hAnsi="Times New Roman" w:cs="Times New Roman" w:hint="eastAsia"/>
          <w:b/>
          <w:sz w:val="24"/>
          <w:szCs w:val="20"/>
          <w:lang w:eastAsia="zh-CN"/>
        </w:rPr>
        <w:t>2</w:t>
      </w:r>
      <w:r w:rsidRPr="00D02240">
        <w:rPr>
          <w:rFonts w:ascii="Times New Roman" w:eastAsia="FangSong_GB2312" w:hAnsi="Times New Roman" w:cs="Times New Roman"/>
          <w:b/>
          <w:sz w:val="24"/>
          <w:szCs w:val="20"/>
          <w:lang w:eastAsia="zh-CN"/>
        </w:rPr>
        <w:tab/>
        <w:t>Proposal</w:t>
      </w:r>
    </w:p>
    <w:p w14:paraId="201FDFE8" w14:textId="0CCC2667" w:rsidR="003B0A3D" w:rsidRPr="00E42315" w:rsidRDefault="003B0A3D" w:rsidP="003B0A3D">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r w:rsidRPr="00D02240">
        <w:rPr>
          <w:rFonts w:ascii="Times New Roman" w:eastAsia="Times New Roman" w:hAnsi="Times New Roman" w:cs="Times New Roman"/>
          <w:sz w:val="24"/>
          <w:szCs w:val="20"/>
          <w:lang w:eastAsia="zh-CN"/>
        </w:rPr>
        <w:t xml:space="preserve">The United States proposes that </w:t>
      </w:r>
      <w:r w:rsidR="00E42315">
        <w:rPr>
          <w:rFonts w:ascii="Times New Roman" w:eastAsia="Times New Roman" w:hAnsi="Times New Roman" w:cs="Times New Roman"/>
          <w:i/>
          <w:iCs/>
          <w:sz w:val="24"/>
          <w:szCs w:val="20"/>
          <w:lang w:eastAsia="zh-CN"/>
        </w:rPr>
        <w:t xml:space="preserve">ITU-R </w:t>
      </w:r>
      <w:r w:rsidRPr="00D02240">
        <w:rPr>
          <w:rFonts w:ascii="Times New Roman" w:eastAsia="Times New Roman" w:hAnsi="Times New Roman" w:cs="Times New Roman"/>
          <w:sz w:val="24"/>
          <w:szCs w:val="20"/>
          <w:lang w:eastAsia="zh-CN"/>
        </w:rPr>
        <w:t>WP 5B consider the attached</w:t>
      </w:r>
      <w:r w:rsidR="00E42315">
        <w:rPr>
          <w:rFonts w:ascii="Times New Roman" w:eastAsia="Times New Roman" w:hAnsi="Times New Roman" w:cs="Times New Roman"/>
          <w:sz w:val="24"/>
          <w:szCs w:val="20"/>
          <w:lang w:eastAsia="zh-CN"/>
        </w:rPr>
        <w:t xml:space="preserve"> preliminary draft revision to </w:t>
      </w:r>
      <w:r w:rsidR="00E42315">
        <w:rPr>
          <w:rFonts w:ascii="Times New Roman" w:eastAsia="Times New Roman" w:hAnsi="Times New Roman" w:cs="Times New Roman"/>
          <w:i/>
          <w:iCs/>
          <w:sz w:val="24"/>
          <w:szCs w:val="20"/>
          <w:lang w:eastAsia="zh-CN"/>
        </w:rPr>
        <w:t>Recommendation ITU-R M.1638-1</w:t>
      </w:r>
      <w:r w:rsidR="00E42315">
        <w:rPr>
          <w:rFonts w:ascii="Times New Roman" w:eastAsia="Times New Roman" w:hAnsi="Times New Roman" w:cs="Times New Roman"/>
          <w:sz w:val="24"/>
          <w:szCs w:val="20"/>
          <w:lang w:eastAsia="zh-CN"/>
        </w:rPr>
        <w:t>. This contribution seeks to continue the work conducted during the ITU-R 23</w:t>
      </w:r>
      <w:r w:rsidR="00E42315" w:rsidRPr="00E42315">
        <w:rPr>
          <w:rFonts w:ascii="Times New Roman" w:eastAsia="Times New Roman" w:hAnsi="Times New Roman" w:cs="Times New Roman"/>
          <w:sz w:val="24"/>
          <w:szCs w:val="20"/>
          <w:vertAlign w:val="superscript"/>
          <w:lang w:eastAsia="zh-CN"/>
        </w:rPr>
        <w:t>rd</w:t>
      </w:r>
      <w:r w:rsidR="00E42315">
        <w:rPr>
          <w:rFonts w:ascii="Times New Roman" w:eastAsia="Times New Roman" w:hAnsi="Times New Roman" w:cs="Times New Roman"/>
          <w:sz w:val="24"/>
          <w:szCs w:val="20"/>
          <w:lang w:eastAsia="zh-CN"/>
        </w:rPr>
        <w:t xml:space="preserve"> WP 5B meeting.</w:t>
      </w:r>
    </w:p>
    <w:p w14:paraId="01DD7BE3" w14:textId="47F5860D" w:rsidR="003B0A3D" w:rsidRDefault="00FF4EAD" w:rsidP="003B0A3D">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ins w:id="12" w:author="Taylor King" w:date="2020-10-07T10:12:00Z"/>
          <w:rFonts w:ascii="Times New Roman" w:eastAsia="MS Mincho" w:hAnsi="Times New Roman" w:cs="Times New Roman"/>
          <w:sz w:val="24"/>
          <w:szCs w:val="20"/>
          <w:lang w:eastAsia="zh-CN"/>
        </w:rPr>
      </w:pPr>
      <w:ins w:id="13" w:author="Taylor King" w:date="2020-10-07T10:02:00Z">
        <w:r>
          <w:rPr>
            <w:rFonts w:ascii="Times New Roman" w:eastAsia="MS Mincho" w:hAnsi="Times New Roman" w:cs="Times New Roman"/>
            <w:sz w:val="24"/>
            <w:szCs w:val="20"/>
            <w:lang w:eastAsia="zh-CN"/>
          </w:rPr>
          <w:t xml:space="preserve">This contribution </w:t>
        </w:r>
      </w:ins>
      <w:ins w:id="14" w:author="Taylor King" w:date="2020-10-07T10:11:00Z">
        <w:r>
          <w:rPr>
            <w:rFonts w:ascii="Times New Roman" w:eastAsia="MS Mincho" w:hAnsi="Times New Roman" w:cs="Times New Roman"/>
            <w:sz w:val="24"/>
            <w:szCs w:val="20"/>
            <w:lang w:eastAsia="zh-CN"/>
          </w:rPr>
          <w:t>addresses</w:t>
        </w:r>
      </w:ins>
      <w:ins w:id="15" w:author="Taylor King" w:date="2020-10-07T10:02:00Z">
        <w:r>
          <w:rPr>
            <w:rFonts w:ascii="Times New Roman" w:eastAsia="MS Mincho" w:hAnsi="Times New Roman" w:cs="Times New Roman"/>
            <w:sz w:val="24"/>
            <w:szCs w:val="20"/>
            <w:lang w:eastAsia="zh-CN"/>
          </w:rPr>
          <w:t xml:space="preserve"> </w:t>
        </w:r>
      </w:ins>
      <w:ins w:id="16" w:author="Taylor King" w:date="2020-10-07T10:10:00Z">
        <w:r>
          <w:rPr>
            <w:rFonts w:ascii="Times New Roman" w:eastAsia="MS Mincho" w:hAnsi="Times New Roman" w:cs="Times New Roman"/>
            <w:sz w:val="24"/>
            <w:szCs w:val="20"/>
            <w:lang w:eastAsia="zh-CN"/>
          </w:rPr>
          <w:t xml:space="preserve">the editor’s note associated with Table </w:t>
        </w:r>
      </w:ins>
      <w:ins w:id="17" w:author="Taylor King" w:date="2020-10-07T10:11:00Z">
        <w:r>
          <w:rPr>
            <w:rFonts w:ascii="Times New Roman" w:eastAsia="MS Mincho" w:hAnsi="Times New Roman" w:cs="Times New Roman"/>
            <w:sz w:val="24"/>
            <w:szCs w:val="20"/>
            <w:lang w:eastAsia="zh-CN"/>
          </w:rPr>
          <w:t>2 regarding highlighted values needing to be validated in future contributions. The U</w:t>
        </w:r>
        <w:r w:rsidR="000914EF">
          <w:rPr>
            <w:rFonts w:ascii="Times New Roman" w:eastAsia="MS Mincho" w:hAnsi="Times New Roman" w:cs="Times New Roman"/>
            <w:sz w:val="24"/>
            <w:szCs w:val="20"/>
            <w:lang w:eastAsia="zh-CN"/>
          </w:rPr>
          <w:t>nited St</w:t>
        </w:r>
      </w:ins>
      <w:ins w:id="18" w:author="Taylor King" w:date="2020-10-07T10:12:00Z">
        <w:r w:rsidR="000914EF">
          <w:rPr>
            <w:rFonts w:ascii="Times New Roman" w:eastAsia="MS Mincho" w:hAnsi="Times New Roman" w:cs="Times New Roman"/>
            <w:sz w:val="24"/>
            <w:szCs w:val="20"/>
            <w:lang w:eastAsia="zh-CN"/>
          </w:rPr>
          <w:t>ates has reviewed Table 2 and have propose</w:t>
        </w:r>
      </w:ins>
      <w:ins w:id="19" w:author="Taylor King" w:date="2020-10-07T10:17:00Z">
        <w:r w:rsidR="000914EF">
          <w:rPr>
            <w:rFonts w:ascii="Times New Roman" w:eastAsia="MS Mincho" w:hAnsi="Times New Roman" w:cs="Times New Roman"/>
            <w:sz w:val="24"/>
            <w:szCs w:val="20"/>
            <w:lang w:eastAsia="zh-CN"/>
          </w:rPr>
          <w:t xml:space="preserve">s </w:t>
        </w:r>
      </w:ins>
      <w:ins w:id="20" w:author="Taylor King" w:date="2020-10-07T10:12:00Z">
        <w:r w:rsidR="000914EF">
          <w:rPr>
            <w:rFonts w:ascii="Times New Roman" w:eastAsia="MS Mincho" w:hAnsi="Times New Roman" w:cs="Times New Roman"/>
            <w:sz w:val="24"/>
            <w:szCs w:val="20"/>
            <w:lang w:eastAsia="zh-CN"/>
          </w:rPr>
          <w:t>the following changes to Table 2:</w:t>
        </w:r>
      </w:ins>
    </w:p>
    <w:p w14:paraId="66489D44" w14:textId="2053D006" w:rsidR="000914EF" w:rsidRDefault="000914EF" w:rsidP="000914EF">
      <w:pPr>
        <w:pStyle w:val="ListParagraph"/>
        <w:numPr>
          <w:ilvl w:val="0"/>
          <w:numId w:val="9"/>
        </w:numPr>
        <w:tabs>
          <w:tab w:val="left" w:pos="794"/>
          <w:tab w:val="left" w:pos="1191"/>
          <w:tab w:val="left" w:pos="1588"/>
          <w:tab w:val="left" w:pos="1985"/>
        </w:tabs>
        <w:overflowPunct w:val="0"/>
        <w:autoSpaceDE w:val="0"/>
        <w:autoSpaceDN w:val="0"/>
        <w:adjustRightInd w:val="0"/>
        <w:spacing w:before="120" w:line="240" w:lineRule="auto"/>
        <w:textAlignment w:val="baseline"/>
        <w:rPr>
          <w:ins w:id="21" w:author="Taylor King" w:date="2020-10-07T10:15:00Z"/>
          <w:rFonts w:ascii="Times New Roman" w:eastAsia="MS Mincho" w:hAnsi="Times New Roman" w:cs="Times New Roman"/>
          <w:sz w:val="24"/>
          <w:szCs w:val="20"/>
          <w:lang w:eastAsia="zh-CN"/>
        </w:rPr>
      </w:pPr>
      <w:ins w:id="22" w:author="Taylor King" w:date="2020-10-07T10:12:00Z">
        <w:r>
          <w:rPr>
            <w:rFonts w:ascii="Times New Roman" w:eastAsia="MS Mincho" w:hAnsi="Times New Roman" w:cs="Times New Roman"/>
            <w:sz w:val="24"/>
            <w:szCs w:val="20"/>
            <w:lang w:eastAsia="zh-CN"/>
          </w:rPr>
          <w:t>System 9a</w:t>
        </w:r>
      </w:ins>
      <w:ins w:id="23" w:author="Taylor King" w:date="2020-10-07T10:13:00Z">
        <w:r>
          <w:rPr>
            <w:rFonts w:ascii="Times New Roman" w:eastAsia="MS Mincho" w:hAnsi="Times New Roman" w:cs="Times New Roman"/>
            <w:sz w:val="24"/>
            <w:szCs w:val="20"/>
            <w:lang w:eastAsia="zh-CN"/>
          </w:rPr>
          <w:t> </w:t>
        </w:r>
      </w:ins>
      <w:proofErr w:type="spellStart"/>
      <w:ins w:id="24" w:author="Taylor King" w:date="2020-10-07T10:14:00Z">
        <w:r>
          <w:rPr>
            <w:rFonts w:ascii="Times New Roman" w:eastAsia="MS Mincho" w:hAnsi="Times New Roman" w:cs="Times New Roman"/>
            <w:sz w:val="24"/>
            <w:szCs w:val="20"/>
            <w:lang w:eastAsia="zh-CN"/>
          </w:rPr>
          <w:t>remove</w:t>
        </w:r>
        <w:proofErr w:type="spellEnd"/>
        <w:r>
          <w:rPr>
            <w:rFonts w:ascii="Times New Roman" w:eastAsia="MS Mincho" w:hAnsi="Times New Roman" w:cs="Times New Roman"/>
            <w:sz w:val="24"/>
            <w:szCs w:val="20"/>
            <w:lang w:eastAsia="zh-CN"/>
          </w:rPr>
          <w:t xml:space="preserve"> highlight </w:t>
        </w:r>
        <w:proofErr w:type="spellStart"/>
        <w:r>
          <w:rPr>
            <w:rFonts w:ascii="Times New Roman" w:eastAsia="MS Mincho" w:hAnsi="Times New Roman" w:cs="Times New Roman"/>
            <w:sz w:val="24"/>
            <w:szCs w:val="20"/>
            <w:lang w:eastAsia="zh-CN"/>
          </w:rPr>
          <w:t>from</w:t>
        </w:r>
      </w:ins>
      <w:proofErr w:type="spellEnd"/>
      <w:ins w:id="25" w:author="Taylor King" w:date="2020-10-07T10:15:00Z">
        <w:r>
          <w:rPr>
            <w:rFonts w:ascii="Times New Roman" w:eastAsia="MS Mincho" w:hAnsi="Times New Roman" w:cs="Times New Roman"/>
            <w:sz w:val="24"/>
            <w:szCs w:val="20"/>
            <w:lang w:eastAsia="zh-CN"/>
          </w:rPr>
          <w:t xml:space="preserve"> pulse </w:t>
        </w:r>
        <w:proofErr w:type="spellStart"/>
        <w:r>
          <w:rPr>
            <w:rFonts w:ascii="Times New Roman" w:eastAsia="MS Mincho" w:hAnsi="Times New Roman" w:cs="Times New Roman"/>
            <w:sz w:val="24"/>
            <w:szCs w:val="20"/>
            <w:lang w:eastAsia="zh-CN"/>
          </w:rPr>
          <w:t>repetition</w:t>
        </w:r>
        <w:proofErr w:type="spellEnd"/>
        <w:r>
          <w:rPr>
            <w:rFonts w:ascii="Times New Roman" w:eastAsia="MS Mincho" w:hAnsi="Times New Roman" w:cs="Times New Roman"/>
            <w:sz w:val="24"/>
            <w:szCs w:val="20"/>
            <w:lang w:eastAsia="zh-CN"/>
          </w:rPr>
          <w:t xml:space="preserve"> rate.</w:t>
        </w:r>
      </w:ins>
    </w:p>
    <w:p w14:paraId="4A6046E1" w14:textId="5492C045" w:rsidR="000914EF" w:rsidRDefault="000914EF" w:rsidP="000914EF">
      <w:pPr>
        <w:pStyle w:val="ListParagraph"/>
        <w:numPr>
          <w:ilvl w:val="0"/>
          <w:numId w:val="9"/>
        </w:numPr>
        <w:tabs>
          <w:tab w:val="left" w:pos="794"/>
          <w:tab w:val="left" w:pos="1191"/>
          <w:tab w:val="left" w:pos="1588"/>
          <w:tab w:val="left" w:pos="1985"/>
        </w:tabs>
        <w:overflowPunct w:val="0"/>
        <w:autoSpaceDE w:val="0"/>
        <w:autoSpaceDN w:val="0"/>
        <w:adjustRightInd w:val="0"/>
        <w:spacing w:before="120" w:line="240" w:lineRule="auto"/>
        <w:textAlignment w:val="baseline"/>
        <w:rPr>
          <w:ins w:id="26" w:author="Taylor King" w:date="2020-10-07T10:16:00Z"/>
          <w:rFonts w:ascii="Times New Roman" w:eastAsia="MS Mincho" w:hAnsi="Times New Roman" w:cs="Times New Roman"/>
          <w:sz w:val="24"/>
          <w:szCs w:val="20"/>
          <w:lang w:eastAsia="zh-CN"/>
        </w:rPr>
      </w:pPr>
      <w:ins w:id="27" w:author="Taylor King" w:date="2020-10-07T10:15:00Z">
        <w:r>
          <w:rPr>
            <w:rFonts w:ascii="Times New Roman" w:eastAsia="MS Mincho" w:hAnsi="Times New Roman" w:cs="Times New Roman"/>
            <w:sz w:val="24"/>
            <w:szCs w:val="20"/>
            <w:lang w:eastAsia="zh-CN"/>
          </w:rPr>
          <w:t xml:space="preserve">System 9a </w:t>
        </w:r>
        <w:proofErr w:type="spellStart"/>
        <w:r>
          <w:rPr>
            <w:rFonts w:ascii="Times New Roman" w:eastAsia="MS Mincho" w:hAnsi="Times New Roman" w:cs="Times New Roman"/>
            <w:sz w:val="24"/>
            <w:szCs w:val="20"/>
            <w:lang w:eastAsia="zh-CN"/>
          </w:rPr>
          <w:t>remove</w:t>
        </w:r>
        <w:proofErr w:type="spellEnd"/>
        <w:r>
          <w:rPr>
            <w:rFonts w:ascii="Times New Roman" w:eastAsia="MS Mincho" w:hAnsi="Times New Roman" w:cs="Times New Roman"/>
            <w:sz w:val="24"/>
            <w:szCs w:val="20"/>
            <w:lang w:eastAsia="zh-CN"/>
          </w:rPr>
          <w:t xml:space="preserve"> highlight </w:t>
        </w:r>
        <w:proofErr w:type="spellStart"/>
        <w:r>
          <w:rPr>
            <w:rFonts w:ascii="Times New Roman" w:eastAsia="MS Mincho" w:hAnsi="Times New Roman" w:cs="Times New Roman"/>
            <w:sz w:val="24"/>
            <w:szCs w:val="20"/>
            <w:lang w:eastAsia="zh-CN"/>
          </w:rPr>
          <w:t>from</w:t>
        </w:r>
        <w:proofErr w:type="spellEnd"/>
        <w:r>
          <w:rPr>
            <w:rFonts w:ascii="Times New Roman" w:eastAsia="MS Mincho" w:hAnsi="Times New Roman" w:cs="Times New Roman"/>
            <w:sz w:val="24"/>
            <w:szCs w:val="20"/>
            <w:lang w:eastAsia="zh-CN"/>
          </w:rPr>
          <w:t xml:space="preserve"> </w:t>
        </w:r>
      </w:ins>
      <w:proofErr w:type="spellStart"/>
      <w:ins w:id="28" w:author="Taylor King" w:date="2020-10-07T10:16:00Z">
        <w:r>
          <w:rPr>
            <w:rFonts w:ascii="Times New Roman" w:eastAsia="MS Mincho" w:hAnsi="Times New Roman" w:cs="Times New Roman"/>
            <w:sz w:val="24"/>
            <w:szCs w:val="20"/>
            <w:lang w:eastAsia="zh-CN"/>
          </w:rPr>
          <w:t>receiver</w:t>
        </w:r>
        <w:proofErr w:type="spellEnd"/>
        <w:r>
          <w:rPr>
            <w:rFonts w:ascii="Times New Roman" w:eastAsia="MS Mincho" w:hAnsi="Times New Roman" w:cs="Times New Roman"/>
            <w:sz w:val="24"/>
            <w:szCs w:val="20"/>
            <w:lang w:eastAsia="zh-CN"/>
          </w:rPr>
          <w:t xml:space="preserve"> IF 3 dB </w:t>
        </w:r>
        <w:proofErr w:type="spellStart"/>
        <w:r>
          <w:rPr>
            <w:rFonts w:ascii="Times New Roman" w:eastAsia="MS Mincho" w:hAnsi="Times New Roman" w:cs="Times New Roman"/>
            <w:sz w:val="24"/>
            <w:szCs w:val="20"/>
            <w:lang w:eastAsia="zh-CN"/>
          </w:rPr>
          <w:t>bandwidth</w:t>
        </w:r>
        <w:proofErr w:type="spellEnd"/>
      </w:ins>
    </w:p>
    <w:p w14:paraId="1CE6F0C2" w14:textId="3F279204" w:rsidR="000914EF" w:rsidRDefault="000914EF">
      <w:pPr>
        <w:pStyle w:val="ListParagraph"/>
        <w:numPr>
          <w:ilvl w:val="0"/>
          <w:numId w:val="9"/>
        </w:numPr>
        <w:tabs>
          <w:tab w:val="left" w:pos="794"/>
          <w:tab w:val="left" w:pos="1191"/>
          <w:tab w:val="left" w:pos="1588"/>
          <w:tab w:val="left" w:pos="1985"/>
        </w:tabs>
        <w:overflowPunct w:val="0"/>
        <w:autoSpaceDE w:val="0"/>
        <w:autoSpaceDN w:val="0"/>
        <w:adjustRightInd w:val="0"/>
        <w:spacing w:before="120" w:line="240" w:lineRule="auto"/>
        <w:textAlignment w:val="baseline"/>
        <w:rPr>
          <w:ins w:id="29" w:author="Taylor King" w:date="2020-10-07T13:23:00Z"/>
          <w:rFonts w:ascii="Times New Roman" w:eastAsia="MS Mincho" w:hAnsi="Times New Roman" w:cs="Times New Roman"/>
          <w:sz w:val="24"/>
          <w:szCs w:val="20"/>
          <w:lang w:eastAsia="zh-CN"/>
        </w:rPr>
      </w:pPr>
      <w:ins w:id="30" w:author="Taylor King" w:date="2020-10-07T10:16:00Z">
        <w:r>
          <w:rPr>
            <w:rFonts w:ascii="Times New Roman" w:eastAsia="MS Mincho" w:hAnsi="Times New Roman" w:cs="Times New Roman"/>
            <w:sz w:val="24"/>
            <w:szCs w:val="20"/>
            <w:lang w:eastAsia="zh-CN"/>
          </w:rPr>
          <w:t xml:space="preserve">System 9a </w:t>
        </w:r>
        <w:proofErr w:type="spellStart"/>
        <w:r>
          <w:rPr>
            <w:rFonts w:ascii="Times New Roman" w:eastAsia="MS Mincho" w:hAnsi="Times New Roman" w:cs="Times New Roman"/>
            <w:sz w:val="24"/>
            <w:szCs w:val="20"/>
            <w:lang w:eastAsia="zh-CN"/>
          </w:rPr>
          <w:t>remove</w:t>
        </w:r>
        <w:proofErr w:type="spellEnd"/>
        <w:r>
          <w:rPr>
            <w:rFonts w:ascii="Times New Roman" w:eastAsia="MS Mincho" w:hAnsi="Times New Roman" w:cs="Times New Roman"/>
            <w:sz w:val="24"/>
            <w:szCs w:val="20"/>
            <w:lang w:eastAsia="zh-CN"/>
          </w:rPr>
          <w:t xml:space="preserve"> square </w:t>
        </w:r>
        <w:proofErr w:type="spellStart"/>
        <w:r>
          <w:rPr>
            <w:rFonts w:ascii="Times New Roman" w:eastAsia="MS Mincho" w:hAnsi="Times New Roman" w:cs="Times New Roman"/>
            <w:sz w:val="24"/>
            <w:szCs w:val="20"/>
            <w:lang w:eastAsia="zh-CN"/>
          </w:rPr>
          <w:t>brackets</w:t>
        </w:r>
        <w:proofErr w:type="spellEnd"/>
        <w:r>
          <w:rPr>
            <w:rFonts w:ascii="Times New Roman" w:eastAsia="MS Mincho" w:hAnsi="Times New Roman" w:cs="Times New Roman"/>
            <w:sz w:val="24"/>
            <w:szCs w:val="20"/>
            <w:lang w:eastAsia="zh-CN"/>
          </w:rPr>
          <w:t xml:space="preserve"> </w:t>
        </w:r>
        <w:proofErr w:type="spellStart"/>
        <w:r>
          <w:rPr>
            <w:rFonts w:ascii="Times New Roman" w:eastAsia="MS Mincho" w:hAnsi="Times New Roman" w:cs="Times New Roman"/>
            <w:sz w:val="24"/>
            <w:szCs w:val="20"/>
            <w:lang w:eastAsia="zh-CN"/>
          </w:rPr>
          <w:t>from</w:t>
        </w:r>
        <w:proofErr w:type="spellEnd"/>
        <w:r>
          <w:rPr>
            <w:rFonts w:ascii="Times New Roman" w:eastAsia="MS Mincho" w:hAnsi="Times New Roman" w:cs="Times New Roman"/>
            <w:sz w:val="24"/>
            <w:szCs w:val="20"/>
            <w:lang w:eastAsia="zh-CN"/>
          </w:rPr>
          <w:t xml:space="preserve"> Noise figure.</w:t>
        </w:r>
      </w:ins>
    </w:p>
    <w:p w14:paraId="6C196A1C" w14:textId="3B49B195" w:rsidR="009B273D" w:rsidRPr="009B273D" w:rsidRDefault="009B273D" w:rsidP="009B273D">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Change w:id="31" w:author="Taylor King" w:date="2020-10-07T13:23:00Z">
            <w:rPr>
              <w:lang w:eastAsia="zh-CN"/>
            </w:rPr>
          </w:rPrChange>
        </w:rPr>
      </w:pPr>
      <w:ins w:id="32" w:author="Taylor King" w:date="2020-10-07T13:24:00Z">
        <w:r>
          <w:rPr>
            <w:rFonts w:ascii="Times New Roman" w:eastAsia="MS Mincho" w:hAnsi="Times New Roman" w:cs="Times New Roman"/>
            <w:sz w:val="24"/>
            <w:szCs w:val="20"/>
            <w:lang w:eastAsia="zh-CN"/>
          </w:rPr>
          <w:t xml:space="preserve">The United states also proposes to change the </w:t>
        </w:r>
      </w:ins>
      <w:ins w:id="33" w:author="Taylor King" w:date="2020-10-07T13:28:00Z">
        <w:r>
          <w:rPr>
            <w:rFonts w:ascii="Times New Roman" w:eastAsia="MS Mincho" w:hAnsi="Times New Roman" w:cs="Times New Roman"/>
            <w:sz w:val="24"/>
            <w:szCs w:val="20"/>
            <w:lang w:eastAsia="zh-CN"/>
          </w:rPr>
          <w:t xml:space="preserve">term </w:t>
        </w:r>
      </w:ins>
      <w:ins w:id="34" w:author="Taylor King" w:date="2020-10-07T13:24:00Z">
        <w:r>
          <w:rPr>
            <w:rFonts w:ascii="Times New Roman" w:eastAsia="MS Mincho" w:hAnsi="Times New Roman" w:cs="Times New Roman"/>
            <w:sz w:val="24"/>
            <w:szCs w:val="20"/>
            <w:lang w:eastAsia="zh-CN"/>
          </w:rPr>
          <w:t xml:space="preserve">sense and avoid </w:t>
        </w:r>
        <w:proofErr w:type="gramStart"/>
        <w:r>
          <w:rPr>
            <w:rFonts w:ascii="Times New Roman" w:eastAsia="MS Mincho" w:hAnsi="Times New Roman" w:cs="Times New Roman"/>
            <w:sz w:val="24"/>
            <w:szCs w:val="20"/>
            <w:lang w:eastAsia="zh-CN"/>
          </w:rPr>
          <w:t>to detect</w:t>
        </w:r>
        <w:proofErr w:type="gramEnd"/>
        <w:r>
          <w:rPr>
            <w:rFonts w:ascii="Times New Roman" w:eastAsia="MS Mincho" w:hAnsi="Times New Roman" w:cs="Times New Roman"/>
            <w:sz w:val="24"/>
            <w:szCs w:val="20"/>
            <w:lang w:eastAsia="zh-CN"/>
          </w:rPr>
          <w:t xml:space="preserve"> and avoid when </w:t>
        </w:r>
      </w:ins>
      <w:ins w:id="35" w:author="Taylor King" w:date="2020-10-07T13:25:00Z">
        <w:r>
          <w:rPr>
            <w:rFonts w:ascii="Times New Roman" w:eastAsia="MS Mincho" w:hAnsi="Times New Roman" w:cs="Times New Roman"/>
            <w:sz w:val="24"/>
            <w:szCs w:val="20"/>
            <w:lang w:eastAsia="zh-CN"/>
          </w:rPr>
          <w:t>appropriate</w:t>
        </w:r>
      </w:ins>
      <w:ins w:id="36" w:author="Taylor King" w:date="2020-10-07T13:28:00Z">
        <w:r>
          <w:rPr>
            <w:rFonts w:ascii="Times New Roman" w:eastAsia="MS Mincho" w:hAnsi="Times New Roman" w:cs="Times New Roman"/>
            <w:sz w:val="24"/>
            <w:szCs w:val="20"/>
            <w:lang w:eastAsia="zh-CN"/>
          </w:rPr>
          <w:t>.</w:t>
        </w:r>
      </w:ins>
    </w:p>
    <w:p w14:paraId="28E65436" w14:textId="77777777" w:rsidR="003B0A3D" w:rsidRPr="00D02240" w:rsidRDefault="003B0A3D" w:rsidP="003B0A3D">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r w:rsidRPr="00D02240">
        <w:rPr>
          <w:rFonts w:ascii="Times New Roman" w:eastAsia="MS Mincho" w:hAnsi="Times New Roman" w:cs="Times New Roman"/>
          <w:b/>
          <w:bCs/>
          <w:sz w:val="24"/>
          <w:szCs w:val="20"/>
          <w:lang w:eastAsia="zh-CN"/>
        </w:rPr>
        <w:t>Attachments:</w:t>
      </w:r>
      <w:r w:rsidRPr="00D02240">
        <w:rPr>
          <w:rFonts w:ascii="Times New Roman" w:eastAsia="MS Mincho" w:hAnsi="Times New Roman" w:cs="Times New Roman"/>
          <w:sz w:val="24"/>
          <w:szCs w:val="20"/>
          <w:lang w:eastAsia="zh-CN"/>
        </w:rPr>
        <w:t xml:space="preserve"> </w:t>
      </w:r>
      <w:r w:rsidRPr="00D02240">
        <w:rPr>
          <w:rFonts w:ascii="Times New Roman" w:eastAsia="MS Mincho" w:hAnsi="Times New Roman" w:cs="Times New Roman"/>
          <w:sz w:val="24"/>
          <w:szCs w:val="20"/>
          <w:lang w:eastAsia="zh-CN"/>
        </w:rPr>
        <w:tab/>
        <w:t>1</w:t>
      </w:r>
    </w:p>
    <w:p w14:paraId="27395D8F" w14:textId="77777777" w:rsidR="003B0A3D" w:rsidRPr="00D02240" w:rsidRDefault="003B0A3D" w:rsidP="003B0A3D">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Batang" w:hAnsi="Times New Roman" w:cs="Times New Roman"/>
          <w:sz w:val="24"/>
          <w:szCs w:val="20"/>
        </w:rPr>
      </w:pPr>
    </w:p>
    <w:p w14:paraId="336DEC57" w14:textId="7E4C8D22" w:rsidR="003B0A3D" w:rsidRDefault="003B0A3D">
      <w:pPr>
        <w:spacing w:after="160" w:line="259" w:lineRule="auto"/>
        <w:jc w:val="left"/>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3B0A3D" w:rsidRPr="003B0A3D" w14:paraId="493DCF22" w14:textId="77777777" w:rsidTr="003B0A3D">
        <w:trPr>
          <w:cantSplit/>
        </w:trPr>
        <w:tc>
          <w:tcPr>
            <w:tcW w:w="6487" w:type="dxa"/>
            <w:vAlign w:val="center"/>
            <w:hideMark/>
          </w:tcPr>
          <w:p w14:paraId="3A40CCA3"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3B0A3D">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62F76DD7"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37" w:name="ditulogo"/>
            <w:bookmarkEnd w:id="37"/>
            <w:r w:rsidRPr="003B0A3D">
              <w:rPr>
                <w:rFonts w:ascii="Times New Roman" w:eastAsia="Times New Roman" w:hAnsi="Times New Roman" w:cs="Times New Roman"/>
                <w:b/>
                <w:noProof/>
                <w:sz w:val="20"/>
                <w:szCs w:val="20"/>
              </w:rPr>
              <w:drawing>
                <wp:inline distT="0" distB="0" distL="0" distR="0" wp14:anchorId="6E51CB7B" wp14:editId="52F830E2">
                  <wp:extent cx="581025" cy="657225"/>
                  <wp:effectExtent l="0" t="0" r="9525" b="9525"/>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3B0A3D" w:rsidRPr="003B0A3D" w14:paraId="685FF443" w14:textId="77777777" w:rsidTr="003B0A3D">
        <w:trPr>
          <w:cantSplit/>
        </w:trPr>
        <w:tc>
          <w:tcPr>
            <w:tcW w:w="6487" w:type="dxa"/>
            <w:tcBorders>
              <w:top w:val="nil"/>
              <w:left w:val="nil"/>
              <w:bottom w:val="single" w:sz="12" w:space="0" w:color="auto"/>
              <w:right w:val="nil"/>
            </w:tcBorders>
          </w:tcPr>
          <w:p w14:paraId="6340391F"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1DC3813"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3B0A3D" w:rsidRPr="003B0A3D" w14:paraId="4D9DE47B" w14:textId="77777777" w:rsidTr="003B0A3D">
        <w:trPr>
          <w:cantSplit/>
        </w:trPr>
        <w:tc>
          <w:tcPr>
            <w:tcW w:w="6487" w:type="dxa"/>
            <w:tcBorders>
              <w:top w:val="single" w:sz="12" w:space="0" w:color="auto"/>
              <w:left w:val="nil"/>
              <w:bottom w:val="nil"/>
              <w:right w:val="nil"/>
            </w:tcBorders>
          </w:tcPr>
          <w:p w14:paraId="442A937E"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30692ADB"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3B0A3D" w:rsidRPr="003B0A3D" w14:paraId="26534677" w14:textId="77777777" w:rsidTr="003B0A3D">
        <w:trPr>
          <w:cantSplit/>
        </w:trPr>
        <w:tc>
          <w:tcPr>
            <w:tcW w:w="6487" w:type="dxa"/>
            <w:vMerge w:val="restart"/>
            <w:hideMark/>
          </w:tcPr>
          <w:p w14:paraId="3D53231E" w14:textId="77777777" w:rsidR="003B0A3D" w:rsidRPr="003B0A3D" w:rsidRDefault="003B0A3D" w:rsidP="003B0A3D">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fr-CH" w:eastAsia="zh-CN"/>
              </w:rPr>
            </w:pPr>
            <w:bookmarkStart w:id="38" w:name="recibido"/>
            <w:bookmarkStart w:id="39" w:name="dnum" w:colFirst="1" w:colLast="1"/>
            <w:bookmarkEnd w:id="38"/>
            <w:proofErr w:type="gramStart"/>
            <w:r w:rsidRPr="003B0A3D">
              <w:rPr>
                <w:rFonts w:ascii="Verdana" w:eastAsia="Times New Roman" w:hAnsi="Verdana" w:cs="Times New Roman"/>
                <w:sz w:val="20"/>
                <w:szCs w:val="20"/>
                <w:lang w:val="fr-CH" w:eastAsia="zh-CN"/>
              </w:rPr>
              <w:t>Source:</w:t>
            </w:r>
            <w:proofErr w:type="gramEnd"/>
            <w:r w:rsidRPr="003B0A3D">
              <w:rPr>
                <w:rFonts w:ascii="Verdana" w:eastAsia="Times New Roman" w:hAnsi="Verdana" w:cs="Times New Roman"/>
                <w:sz w:val="20"/>
                <w:szCs w:val="20"/>
                <w:lang w:val="fr-CH" w:eastAsia="zh-CN"/>
              </w:rPr>
              <w:tab/>
              <w:t xml:space="preserve">Document </w:t>
            </w:r>
            <w:r w:rsidRPr="003B0A3D">
              <w:rPr>
                <w:rFonts w:ascii="Verdana" w:eastAsia="Times New Roman" w:hAnsi="Verdana" w:cs="Times New Roman"/>
                <w:bCs/>
                <w:sz w:val="20"/>
                <w:szCs w:val="20"/>
                <w:lang w:val="en-GB" w:eastAsia="zh-CN"/>
              </w:rPr>
              <w:t>5B/TEMP/304</w:t>
            </w:r>
          </w:p>
        </w:tc>
        <w:tc>
          <w:tcPr>
            <w:tcW w:w="3402" w:type="dxa"/>
            <w:hideMark/>
          </w:tcPr>
          <w:p w14:paraId="397706F9"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3B0A3D">
              <w:rPr>
                <w:rFonts w:ascii="Verdana" w:eastAsia="Times New Roman" w:hAnsi="Verdana" w:cs="Times New Roman"/>
                <w:b/>
                <w:sz w:val="20"/>
                <w:szCs w:val="20"/>
                <w:lang w:val="en-GB" w:eastAsia="zh-CN"/>
              </w:rPr>
              <w:t>Annex 19 to</w:t>
            </w:r>
            <w:r w:rsidRPr="003B0A3D">
              <w:rPr>
                <w:rFonts w:ascii="Verdana" w:eastAsia="Times New Roman" w:hAnsi="Verdana" w:cs="Times New Roman"/>
                <w:b/>
                <w:sz w:val="20"/>
                <w:szCs w:val="20"/>
                <w:lang w:val="en-GB" w:eastAsia="zh-CN"/>
              </w:rPr>
              <w:br/>
              <w:t>Document 5B/712-E</w:t>
            </w:r>
          </w:p>
        </w:tc>
      </w:tr>
      <w:tr w:rsidR="003B0A3D" w:rsidRPr="003B0A3D" w14:paraId="787AC4D3" w14:textId="77777777" w:rsidTr="003B0A3D">
        <w:trPr>
          <w:cantSplit/>
        </w:trPr>
        <w:tc>
          <w:tcPr>
            <w:tcW w:w="9889" w:type="dxa"/>
            <w:vMerge/>
            <w:vAlign w:val="center"/>
            <w:hideMark/>
          </w:tcPr>
          <w:p w14:paraId="63C30C0F" w14:textId="77777777" w:rsidR="003B0A3D" w:rsidRPr="003B0A3D" w:rsidRDefault="003B0A3D" w:rsidP="003B0A3D">
            <w:pPr>
              <w:spacing w:line="240" w:lineRule="auto"/>
              <w:jc w:val="left"/>
              <w:rPr>
                <w:rFonts w:ascii="Verdana" w:eastAsia="Times New Roman" w:hAnsi="Verdana" w:cs="Times New Roman"/>
                <w:sz w:val="20"/>
                <w:szCs w:val="20"/>
                <w:lang w:val="fr-CH" w:eastAsia="zh-CN"/>
              </w:rPr>
            </w:pPr>
            <w:bookmarkStart w:id="40" w:name="ddate" w:colFirst="1" w:colLast="1"/>
            <w:bookmarkEnd w:id="39"/>
          </w:p>
        </w:tc>
        <w:tc>
          <w:tcPr>
            <w:tcW w:w="3402" w:type="dxa"/>
            <w:hideMark/>
          </w:tcPr>
          <w:p w14:paraId="4CB28A91"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3B0A3D">
              <w:rPr>
                <w:rFonts w:ascii="Verdana" w:eastAsia="Times New Roman" w:hAnsi="Verdana" w:cs="Times New Roman"/>
                <w:b/>
                <w:sz w:val="20"/>
                <w:szCs w:val="20"/>
                <w:lang w:val="en-GB" w:eastAsia="zh-CN"/>
              </w:rPr>
              <w:t>7 June 2019</w:t>
            </w:r>
          </w:p>
        </w:tc>
      </w:tr>
      <w:tr w:rsidR="003B0A3D" w:rsidRPr="003B0A3D" w14:paraId="23E8A2C8" w14:textId="77777777" w:rsidTr="003B0A3D">
        <w:trPr>
          <w:cantSplit/>
        </w:trPr>
        <w:tc>
          <w:tcPr>
            <w:tcW w:w="9889" w:type="dxa"/>
            <w:vMerge/>
            <w:vAlign w:val="center"/>
            <w:hideMark/>
          </w:tcPr>
          <w:p w14:paraId="18DDBEED" w14:textId="77777777" w:rsidR="003B0A3D" w:rsidRPr="003B0A3D" w:rsidRDefault="003B0A3D" w:rsidP="003B0A3D">
            <w:pPr>
              <w:spacing w:line="240" w:lineRule="auto"/>
              <w:jc w:val="left"/>
              <w:rPr>
                <w:rFonts w:ascii="Verdana" w:eastAsia="Times New Roman" w:hAnsi="Verdana" w:cs="Times New Roman"/>
                <w:sz w:val="20"/>
                <w:szCs w:val="20"/>
                <w:lang w:val="fr-CH" w:eastAsia="zh-CN"/>
              </w:rPr>
            </w:pPr>
            <w:bookmarkStart w:id="41" w:name="dorlang" w:colFirst="1" w:colLast="1"/>
            <w:bookmarkEnd w:id="40"/>
          </w:p>
        </w:tc>
        <w:tc>
          <w:tcPr>
            <w:tcW w:w="3402" w:type="dxa"/>
            <w:hideMark/>
          </w:tcPr>
          <w:p w14:paraId="0DF24FB6" w14:textId="77777777" w:rsidR="003B0A3D" w:rsidRPr="003B0A3D" w:rsidRDefault="003B0A3D" w:rsidP="003B0A3D">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3B0A3D">
              <w:rPr>
                <w:rFonts w:ascii="Verdana" w:eastAsia="SimSun" w:hAnsi="Verdana" w:cs="Times New Roman"/>
                <w:b/>
                <w:sz w:val="20"/>
                <w:szCs w:val="20"/>
                <w:lang w:val="en-GB" w:eastAsia="zh-CN"/>
              </w:rPr>
              <w:t>English only</w:t>
            </w:r>
          </w:p>
        </w:tc>
      </w:tr>
      <w:tr w:rsidR="003B0A3D" w:rsidRPr="003B0A3D" w14:paraId="1E50188B" w14:textId="77777777" w:rsidTr="003B0A3D">
        <w:trPr>
          <w:cantSplit/>
        </w:trPr>
        <w:tc>
          <w:tcPr>
            <w:tcW w:w="9889" w:type="dxa"/>
            <w:gridSpan w:val="2"/>
            <w:hideMark/>
          </w:tcPr>
          <w:p w14:paraId="2EB985D5" w14:textId="77777777" w:rsidR="003B0A3D" w:rsidRPr="003B0A3D" w:rsidRDefault="003B0A3D" w:rsidP="003B0A3D">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bookmarkStart w:id="42" w:name="dsource"/>
            <w:bookmarkEnd w:id="41"/>
            <w:r w:rsidRPr="003B0A3D">
              <w:rPr>
                <w:rFonts w:ascii="Times New Roman" w:eastAsia="Calibri" w:hAnsi="Times New Roman" w:cs="Times New Roman"/>
                <w:b/>
                <w:sz w:val="28"/>
                <w:szCs w:val="24"/>
                <w:lang w:eastAsia="zh-CN"/>
              </w:rPr>
              <w:t>Annex 19 to Working Party 5B Chairman’s Report</w:t>
            </w:r>
          </w:p>
        </w:tc>
        <w:bookmarkEnd w:id="42"/>
      </w:tr>
      <w:tr w:rsidR="003B0A3D" w:rsidRPr="003B0A3D" w14:paraId="496C2974" w14:textId="77777777" w:rsidTr="003B0A3D">
        <w:trPr>
          <w:cantSplit/>
        </w:trPr>
        <w:tc>
          <w:tcPr>
            <w:tcW w:w="9889" w:type="dxa"/>
            <w:gridSpan w:val="2"/>
            <w:hideMark/>
          </w:tcPr>
          <w:p w14:paraId="01CA500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lang w:val="en-GB" w:eastAsia="zh-CN"/>
              </w:rPr>
            </w:pPr>
            <w:bookmarkStart w:id="43" w:name="drec"/>
            <w:r w:rsidRPr="003B0A3D">
              <w:rPr>
                <w:rFonts w:ascii="Times New Roman" w:eastAsia="Times New Roman" w:hAnsi="Times New Roman" w:cs="Times New Roman"/>
                <w:caps/>
                <w:sz w:val="28"/>
                <w:szCs w:val="20"/>
                <w:lang w:val="en-GB" w:eastAsia="zh-CN"/>
              </w:rPr>
              <w:t>Preliminary</w:t>
            </w:r>
            <w:ins w:id="44" w:author="Administrator" w:date="2019-05-07T11:45:00Z">
              <w:r w:rsidRPr="003B0A3D">
                <w:rPr>
                  <w:rFonts w:ascii="Times New Roman" w:eastAsia="Times New Roman" w:hAnsi="Times New Roman" w:cs="Times New Roman"/>
                  <w:caps/>
                  <w:position w:val="6"/>
                  <w:sz w:val="18"/>
                  <w:szCs w:val="20"/>
                  <w:lang w:val="en-GB" w:eastAsia="zh-CN"/>
                </w:rPr>
                <w:footnoteReference w:id="1"/>
              </w:r>
            </w:ins>
            <w:r w:rsidRPr="003B0A3D">
              <w:rPr>
                <w:rFonts w:ascii="Times New Roman" w:eastAsia="Times New Roman" w:hAnsi="Times New Roman" w:cs="Times New Roman"/>
                <w:caps/>
                <w:sz w:val="28"/>
                <w:szCs w:val="20"/>
                <w:lang w:val="en-GB" w:eastAsia="zh-CN"/>
              </w:rPr>
              <w:t xml:space="preserve"> </w:t>
            </w:r>
            <w:r w:rsidRPr="003B0A3D">
              <w:rPr>
                <w:rFonts w:ascii="Times New Roman" w:eastAsia="Times New Roman" w:hAnsi="Times New Roman" w:cs="Times New Roman"/>
                <w:caps/>
                <w:sz w:val="28"/>
                <w:szCs w:val="20"/>
                <w:lang w:eastAsia="ja-JP"/>
              </w:rPr>
              <w:t xml:space="preserve">DRAFT revision of </w:t>
            </w:r>
            <w:r w:rsidRPr="003B0A3D">
              <w:rPr>
                <w:rFonts w:ascii="Times New Roman" w:eastAsia="Times New Roman" w:hAnsi="Times New Roman" w:cs="Times New Roman"/>
                <w:caps/>
                <w:sz w:val="28"/>
                <w:szCs w:val="20"/>
                <w:lang w:eastAsia="zh-CN"/>
              </w:rPr>
              <w:t>RECOMMENDATION ITU-R M.1638-1</w:t>
            </w:r>
          </w:p>
        </w:tc>
      </w:tr>
      <w:tr w:rsidR="003B0A3D" w:rsidRPr="003B0A3D" w14:paraId="092125DD" w14:textId="77777777" w:rsidTr="003B0A3D">
        <w:trPr>
          <w:cantSplit/>
        </w:trPr>
        <w:tc>
          <w:tcPr>
            <w:tcW w:w="9889" w:type="dxa"/>
            <w:gridSpan w:val="2"/>
          </w:tcPr>
          <w:p w14:paraId="557F20FB" w14:textId="77777777" w:rsidR="003B0A3D" w:rsidRPr="003B0A3D" w:rsidRDefault="003B0A3D" w:rsidP="003B0A3D">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p>
        </w:tc>
      </w:tr>
    </w:tbl>
    <w:bookmarkEnd w:id="43"/>
    <w:p w14:paraId="57B6393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rPr>
      </w:pPr>
      <w:r w:rsidRPr="003B0A3D">
        <w:rPr>
          <w:rFonts w:ascii="Times New Roman" w:eastAsia="Times New Roman" w:hAnsi="Times New Roman" w:cs="Times New Roman"/>
          <w:szCs w:val="20"/>
        </w:rPr>
        <w:t>(2003-2015</w:t>
      </w:r>
      <w:ins w:id="61" w:author="John Mettrop" w:date="2019-06-05T13:20:00Z">
        <w:r w:rsidRPr="003B0A3D">
          <w:rPr>
            <w:rFonts w:ascii="Times New Roman" w:eastAsia="Times New Roman" w:hAnsi="Times New Roman" w:cs="Times New Roman"/>
            <w:szCs w:val="20"/>
          </w:rPr>
          <w:t>-20XX</w:t>
        </w:r>
      </w:ins>
      <w:r w:rsidRPr="003B0A3D">
        <w:rPr>
          <w:rFonts w:ascii="Times New Roman" w:eastAsia="Times New Roman" w:hAnsi="Times New Roman" w:cs="Times New Roman"/>
          <w:szCs w:val="20"/>
        </w:rPr>
        <w:t>)</w:t>
      </w:r>
    </w:p>
    <w:p w14:paraId="04BEF4F1" w14:textId="77777777" w:rsidR="003B0A3D" w:rsidRPr="003B0A3D" w:rsidRDefault="003B0A3D" w:rsidP="003B0A3D">
      <w:pPr>
        <w:keepNext/>
        <w:keepLines/>
        <w:tabs>
          <w:tab w:val="left" w:pos="794"/>
          <w:tab w:val="left" w:pos="1191"/>
          <w:tab w:val="left" w:pos="1588"/>
          <w:tab w:val="left" w:pos="1985"/>
        </w:tabs>
        <w:overflowPunct w:val="0"/>
        <w:autoSpaceDE w:val="0"/>
        <w:autoSpaceDN w:val="0"/>
        <w:adjustRightInd w:val="0"/>
        <w:spacing w:before="240" w:line="240" w:lineRule="auto"/>
        <w:jc w:val="both"/>
        <w:rPr>
          <w:ins w:id="62" w:author="John Mettrop" w:date="2019-06-05T13:23:00Z"/>
          <w:rFonts w:ascii="Times New Roman" w:eastAsia="Calibri" w:hAnsi="Times New Roman" w:cs="Times New Roman"/>
          <w:b/>
          <w:szCs w:val="24"/>
          <w:lang w:val="en-GB"/>
        </w:rPr>
      </w:pPr>
      <w:ins w:id="63" w:author="John Mettrop" w:date="2019-06-05T13:23:00Z">
        <w:r w:rsidRPr="003B0A3D">
          <w:rPr>
            <w:rFonts w:ascii="Times New Roman" w:eastAsia="Calibri" w:hAnsi="Times New Roman" w:cs="Times New Roman"/>
            <w:b/>
            <w:szCs w:val="24"/>
            <w:lang w:val="en-GB"/>
          </w:rPr>
          <w:t>Summary of revision</w:t>
        </w:r>
      </w:ins>
    </w:p>
    <w:p w14:paraId="2CC766DE" w14:textId="77777777" w:rsidR="003B0A3D" w:rsidRPr="003B0A3D" w:rsidRDefault="003B0A3D">
      <w:pPr>
        <w:tabs>
          <w:tab w:val="left" w:pos="1134"/>
          <w:tab w:val="left" w:pos="1871"/>
          <w:tab w:val="left" w:pos="2268"/>
        </w:tabs>
        <w:overflowPunct w:val="0"/>
        <w:autoSpaceDE w:val="0"/>
        <w:autoSpaceDN w:val="0"/>
        <w:adjustRightInd w:val="0"/>
        <w:spacing w:before="120" w:line="240" w:lineRule="auto"/>
        <w:jc w:val="left"/>
        <w:rPr>
          <w:ins w:id="64" w:author="John Mettrop" w:date="2019-06-05T13:22:00Z"/>
          <w:sz w:val="24"/>
          <w:lang w:val="en-GB"/>
        </w:rPr>
        <w:pPrChange w:id="65" w:author="John Mettrop" w:date="2019-06-05T13:23:00Z">
          <w:pPr>
            <w:pStyle w:val="AnnexNoTitle"/>
          </w:pPr>
        </w:pPrChange>
      </w:pPr>
      <w:ins w:id="66" w:author="John Mettrop" w:date="2019-06-05T13:23:00Z">
        <w:r w:rsidRPr="003B0A3D">
          <w:rPr>
            <w:rFonts w:ascii="Times New Roman" w:eastAsia="Times New Roman" w:hAnsi="Times New Roman" w:cs="Times New Roman"/>
            <w:sz w:val="24"/>
            <w:szCs w:val="20"/>
            <w:lang w:val="en-GB"/>
          </w:rPr>
          <w:t>TBC</w:t>
        </w:r>
      </w:ins>
    </w:p>
    <w:p w14:paraId="78C217A7" w14:textId="77777777" w:rsidR="003B0A3D" w:rsidRPr="003B0A3D" w:rsidRDefault="003B0A3D" w:rsidP="003B0A3D">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szCs w:val="24"/>
          <w:lang w:val="en-GB"/>
        </w:rPr>
      </w:pPr>
      <w:r w:rsidRPr="003B0A3D">
        <w:rPr>
          <w:rFonts w:ascii="Times New Roman" w:eastAsia="Calibri" w:hAnsi="Times New Roman" w:cs="Times New Roman"/>
          <w:b/>
          <w:szCs w:val="24"/>
          <w:lang w:val="en-GB"/>
        </w:rPr>
        <w:t>Scope</w:t>
      </w:r>
    </w:p>
    <w:p w14:paraId="49126D09" w14:textId="77777777" w:rsidR="003B0A3D" w:rsidRPr="003B0A3D" w:rsidRDefault="003B0A3D" w:rsidP="003B0A3D">
      <w:pPr>
        <w:tabs>
          <w:tab w:val="left" w:pos="794"/>
          <w:tab w:val="left" w:pos="1191"/>
          <w:tab w:val="left" w:pos="1588"/>
          <w:tab w:val="left" w:pos="1985"/>
        </w:tabs>
        <w:overflowPunct w:val="0"/>
        <w:autoSpaceDE w:val="0"/>
        <w:autoSpaceDN w:val="0"/>
        <w:adjustRightInd w:val="0"/>
        <w:spacing w:before="120" w:after="480" w:line="240" w:lineRule="auto"/>
        <w:jc w:val="left"/>
        <w:rPr>
          <w:rFonts w:ascii="Times New Roman" w:eastAsia="Times New Roman" w:hAnsi="Times New Roman" w:cs="Times New Roman"/>
          <w:szCs w:val="20"/>
        </w:rPr>
      </w:pPr>
      <w:r w:rsidRPr="003B0A3D">
        <w:rPr>
          <w:rFonts w:ascii="Times New Roman" w:eastAsia="Times New Roman" w:hAnsi="Times New Roman" w:cs="Times New Roman"/>
          <w:szCs w:val="20"/>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62EDC66A" w14:textId="77777777" w:rsidR="003B0A3D" w:rsidRPr="003B0A3D" w:rsidRDefault="003B0A3D" w:rsidP="003B0A3D">
      <w:pPr>
        <w:keepNext/>
        <w:keepLines/>
        <w:tabs>
          <w:tab w:val="left" w:pos="794"/>
          <w:tab w:val="left" w:pos="2127"/>
          <w:tab w:val="left" w:pos="2410"/>
          <w:tab w:val="left" w:pos="2921"/>
          <w:tab w:val="left" w:pos="3261"/>
        </w:tabs>
        <w:spacing w:before="160" w:line="240" w:lineRule="auto"/>
        <w:jc w:val="left"/>
        <w:rPr>
          <w:rFonts w:ascii="Times New Roman" w:eastAsia="Times New Roman" w:hAnsi="Times New Roman" w:cs="Times New Roman"/>
          <w:b/>
          <w:sz w:val="24"/>
          <w:szCs w:val="20"/>
          <w:lang w:val="en-GB"/>
        </w:rPr>
      </w:pPr>
      <w:r w:rsidRPr="003B0A3D">
        <w:rPr>
          <w:rFonts w:ascii="Times New Roman" w:eastAsia="Times New Roman" w:hAnsi="Times New Roman" w:cs="Times New Roman"/>
          <w:b/>
          <w:sz w:val="24"/>
          <w:szCs w:val="20"/>
          <w:lang w:val="en-GB"/>
        </w:rPr>
        <w:t>Keywords</w:t>
      </w:r>
    </w:p>
    <w:p w14:paraId="56E1A9A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Radar, shipborne, land-based, aeronautical, protection, multi-function</w:t>
      </w:r>
    </w:p>
    <w:p w14:paraId="2A370B2B" w14:textId="77777777" w:rsidR="003B0A3D" w:rsidRPr="003B0A3D" w:rsidRDefault="003B0A3D" w:rsidP="003B0A3D">
      <w:pPr>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rPr>
      </w:pPr>
      <w:r w:rsidRPr="003B0A3D">
        <w:rPr>
          <w:rFonts w:ascii="Times New Roman Bold" w:eastAsia="Calibri" w:hAnsi="Times New Roman Bold" w:cs="Times New Roman Bold"/>
          <w:b/>
          <w:sz w:val="24"/>
          <w:szCs w:val="24"/>
        </w:rPr>
        <w:t>Abbreviations/Glossary</w:t>
      </w:r>
    </w:p>
    <w:p w14:paraId="1CB448BD"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ARNS</w:t>
      </w:r>
      <w:r w:rsidRPr="003B0A3D">
        <w:rPr>
          <w:rFonts w:ascii="Times New Roman" w:eastAsia="Times New Roman" w:hAnsi="Times New Roman" w:cs="Times New Roman"/>
          <w:sz w:val="24"/>
          <w:szCs w:val="20"/>
        </w:rPr>
        <w:tab/>
        <w:t>Aeronautical radionavigation service</w:t>
      </w:r>
    </w:p>
    <w:p w14:paraId="4B574583"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67" w:author="John Mettrop" w:date="2019-06-05T13:30:00Z"/>
          <w:rFonts w:ascii="Times New Roman" w:eastAsia="Times New Roman" w:hAnsi="Times New Roman" w:cs="Times New Roman"/>
          <w:sz w:val="24"/>
          <w:szCs w:val="20"/>
        </w:rPr>
      </w:pPr>
      <w:ins w:id="68" w:author="John Mettrop" w:date="2019-06-05T13:30:00Z">
        <w:r w:rsidRPr="003B0A3D">
          <w:rPr>
            <w:rFonts w:ascii="Times New Roman" w:eastAsia="Times New Roman" w:hAnsi="Times New Roman" w:cs="Times New Roman"/>
            <w:sz w:val="24"/>
            <w:szCs w:val="20"/>
          </w:rPr>
          <w:t>CW:</w:t>
        </w:r>
        <w:r w:rsidRPr="003B0A3D">
          <w:rPr>
            <w:rFonts w:ascii="Times New Roman" w:eastAsia="Times New Roman" w:hAnsi="Times New Roman" w:cs="Times New Roman"/>
            <w:sz w:val="24"/>
            <w:szCs w:val="20"/>
          </w:rPr>
          <w:tab/>
          <w:t>Continuous wave</w:t>
        </w:r>
      </w:ins>
    </w:p>
    <w:p w14:paraId="6E129E09"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69" w:author="John Mettrop" w:date="2019-06-05T13:30:00Z"/>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ECCM</w:t>
      </w:r>
      <w:r w:rsidRPr="003B0A3D">
        <w:rPr>
          <w:rFonts w:ascii="Times New Roman" w:eastAsia="Times New Roman" w:hAnsi="Times New Roman" w:cs="Times New Roman"/>
          <w:sz w:val="24"/>
          <w:szCs w:val="20"/>
        </w:rPr>
        <w:tab/>
        <w:t>Electronic counter</w:t>
      </w:r>
      <w:r w:rsidRPr="003B0A3D">
        <w:rPr>
          <w:rFonts w:ascii="Times New Roman" w:eastAsia="Times New Roman" w:hAnsi="Times New Roman" w:cs="Times New Roman"/>
          <w:strike/>
          <w:sz w:val="24"/>
          <w:szCs w:val="20"/>
        </w:rPr>
        <w:t xml:space="preserve"> </w:t>
      </w:r>
      <w:r w:rsidRPr="003B0A3D">
        <w:rPr>
          <w:rFonts w:ascii="Times New Roman" w:eastAsia="Times New Roman" w:hAnsi="Times New Roman" w:cs="Times New Roman"/>
          <w:sz w:val="24"/>
          <w:szCs w:val="20"/>
        </w:rPr>
        <w:t>measures</w:t>
      </w:r>
    </w:p>
    <w:p w14:paraId="5B45AB3D"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70" w:author="John Mettrop" w:date="2019-06-05T13:30:00Z"/>
          <w:rFonts w:ascii="Times New Roman" w:eastAsia="Times New Roman" w:hAnsi="Times New Roman" w:cs="Times New Roman"/>
          <w:sz w:val="24"/>
          <w:szCs w:val="20"/>
        </w:rPr>
      </w:pPr>
      <w:bookmarkStart w:id="71" w:name="_Hlk515950163"/>
      <w:ins w:id="72" w:author="John Mettrop" w:date="2019-06-05T13:30:00Z">
        <w:r w:rsidRPr="003B0A3D">
          <w:rPr>
            <w:rFonts w:ascii="Times New Roman" w:eastAsia="Times New Roman" w:hAnsi="Times New Roman" w:cs="Times New Roman"/>
            <w:i/>
            <w:iCs/>
            <w:sz w:val="24"/>
            <w:szCs w:val="20"/>
          </w:rPr>
          <w:t>I/N</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sz w:val="24"/>
            <w:szCs w:val="20"/>
          </w:rPr>
          <w:tab/>
          <w:t>Interference to noise ratio (dB)</w:t>
        </w:r>
      </w:ins>
    </w:p>
    <w:p w14:paraId="1AC739A0"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73" w:author="John Mettrop" w:date="2019-06-05T13:30:00Z"/>
          <w:rFonts w:ascii="Times New Roman" w:eastAsia="Times New Roman" w:hAnsi="Times New Roman" w:cs="Times New Roman"/>
          <w:sz w:val="24"/>
          <w:szCs w:val="20"/>
        </w:rPr>
      </w:pPr>
      <w:ins w:id="74" w:author="John Mettrop" w:date="2019-06-05T13:30:00Z">
        <w:r w:rsidRPr="003B0A3D">
          <w:rPr>
            <w:rFonts w:ascii="Times New Roman" w:eastAsia="Times New Roman" w:hAnsi="Times New Roman" w:cs="Times New Roman"/>
            <w:sz w:val="24"/>
            <w:szCs w:val="20"/>
          </w:rPr>
          <w:t>L/RHC:</w:t>
        </w:r>
        <w:r w:rsidRPr="003B0A3D">
          <w:rPr>
            <w:rFonts w:ascii="Times New Roman" w:eastAsia="Times New Roman" w:hAnsi="Times New Roman" w:cs="Times New Roman"/>
            <w:sz w:val="24"/>
            <w:szCs w:val="20"/>
          </w:rPr>
          <w:tab/>
          <w:t>Left/right-hand circular (polarization)</w:t>
        </w:r>
        <w:bookmarkEnd w:id="71"/>
      </w:ins>
    </w:p>
    <w:p w14:paraId="67FA6944"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75" w:author="John Mettrop" w:date="2019-06-05T13:30:00Z"/>
          <w:rFonts w:ascii="Times New Roman" w:eastAsia="Times New Roman" w:hAnsi="Times New Roman" w:cs="Times New Roman"/>
          <w:sz w:val="24"/>
          <w:szCs w:val="20"/>
        </w:rPr>
      </w:pPr>
      <w:ins w:id="76" w:author="John Mettrop" w:date="2019-06-05T13:30:00Z">
        <w:r w:rsidRPr="003B0A3D">
          <w:rPr>
            <w:rFonts w:ascii="Times New Roman" w:eastAsia="Times New Roman" w:hAnsi="Times New Roman" w:cs="Times New Roman"/>
            <w:sz w:val="24"/>
            <w:szCs w:val="20"/>
          </w:rPr>
          <w:t>UAS:</w:t>
        </w:r>
        <w:r w:rsidRPr="003B0A3D">
          <w:rPr>
            <w:rFonts w:ascii="Times New Roman" w:eastAsia="Times New Roman" w:hAnsi="Times New Roman" w:cs="Times New Roman"/>
            <w:sz w:val="24"/>
            <w:szCs w:val="20"/>
          </w:rPr>
          <w:tab/>
          <w:t>Unmanned aircraft system</w:t>
        </w:r>
      </w:ins>
    </w:p>
    <w:p w14:paraId="0CA5541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77" w:author="John Mettrop" w:date="2019-06-05T13:30:00Z"/>
          <w:rFonts w:ascii="Times New Roman" w:eastAsia="Times New Roman" w:hAnsi="Times New Roman" w:cs="Times New Roman"/>
          <w:sz w:val="24"/>
          <w:szCs w:val="20"/>
        </w:rPr>
      </w:pPr>
    </w:p>
    <w:p w14:paraId="3D987A0F"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360" w:line="240" w:lineRule="auto"/>
        <w:jc w:val="left"/>
        <w:rPr>
          <w:ins w:id="78" w:author="John Mettrop" w:date="2019-06-05T13:30:00Z"/>
          <w:rFonts w:ascii="Times New Roman Bold" w:eastAsia="SimSun" w:hAnsi="Times New Roman Bold" w:cs="Times New Roman Bold"/>
          <w:b/>
          <w:sz w:val="24"/>
          <w:szCs w:val="20"/>
        </w:rPr>
      </w:pPr>
      <w:ins w:id="79" w:author="John Mettrop" w:date="2019-06-05T13:30:00Z">
        <w:r w:rsidRPr="003B0A3D">
          <w:rPr>
            <w:rFonts w:ascii="Times New Roman Bold" w:eastAsia="SimSun" w:hAnsi="Times New Roman Bold" w:cs="Times New Roman Bold"/>
            <w:b/>
            <w:sz w:val="24"/>
            <w:szCs w:val="20"/>
          </w:rPr>
          <w:lastRenderedPageBreak/>
          <w:t>Related ITU Recommendations, Reports</w:t>
        </w:r>
      </w:ins>
    </w:p>
    <w:p w14:paraId="1D8F5AA8" w14:textId="77777777" w:rsidR="003B0A3D" w:rsidRPr="003B0A3D" w:rsidRDefault="003B0A3D">
      <w:pPr>
        <w:keepNext/>
        <w:keepLines/>
        <w:tabs>
          <w:tab w:val="left" w:pos="1134"/>
          <w:tab w:val="left" w:pos="1871"/>
          <w:tab w:val="left" w:pos="2268"/>
        </w:tabs>
        <w:overflowPunct w:val="0"/>
        <w:autoSpaceDE w:val="0"/>
        <w:autoSpaceDN w:val="0"/>
        <w:adjustRightInd w:val="0"/>
        <w:spacing w:before="160" w:line="240" w:lineRule="auto"/>
        <w:jc w:val="left"/>
        <w:rPr>
          <w:ins w:id="80" w:author="John Mettrop" w:date="2019-06-05T13:30:00Z"/>
          <w:rFonts w:ascii="Times New Roman" w:eastAsia="Times New Roman" w:hAnsi="Times New Roman" w:cs="Times New Roman"/>
          <w:i/>
          <w:sz w:val="24"/>
          <w:szCs w:val="20"/>
        </w:rPr>
        <w:pPrChange w:id="81" w:author="Chair" w:date="2018-11-28T10:50:00Z">
          <w:pPr/>
        </w:pPrChange>
      </w:pPr>
      <w:ins w:id="82" w:author="John Mettrop" w:date="2019-06-05T13:30:00Z">
        <w:r w:rsidRPr="003B0A3D">
          <w:rPr>
            <w:rFonts w:ascii="Times New Roman" w:eastAsia="Times New Roman" w:hAnsi="Times New Roman" w:cs="Times New Roman"/>
            <w:i/>
            <w:sz w:val="24"/>
            <w:szCs w:val="20"/>
          </w:rPr>
          <w:t>Recommendations</w:t>
        </w:r>
      </w:ins>
    </w:p>
    <w:p w14:paraId="1F95A444" w14:textId="77777777" w:rsidR="003B0A3D" w:rsidRPr="003B0A3D" w:rsidRDefault="003B0A3D">
      <w:pPr>
        <w:tabs>
          <w:tab w:val="left" w:pos="1134"/>
          <w:tab w:val="left" w:pos="1843"/>
          <w:tab w:val="left" w:pos="1871"/>
          <w:tab w:val="left" w:pos="2268"/>
        </w:tabs>
        <w:overflowPunct w:val="0"/>
        <w:autoSpaceDE w:val="0"/>
        <w:autoSpaceDN w:val="0"/>
        <w:adjustRightInd w:val="0"/>
        <w:spacing w:before="120" w:line="240" w:lineRule="auto"/>
        <w:ind w:left="1871" w:hanging="1871"/>
        <w:jc w:val="left"/>
        <w:rPr>
          <w:ins w:id="83" w:author="John Mettrop" w:date="2019-06-05T13:30:00Z"/>
          <w:rFonts w:ascii="Times New Roman" w:eastAsia="Times New Roman" w:hAnsi="Times New Roman" w:cs="Times New Roman"/>
          <w:sz w:val="24"/>
          <w:szCs w:val="20"/>
        </w:rPr>
        <w:pPrChange w:id="84" w:author="Chair" w:date="2018-11-28T10:48:00Z">
          <w:pPr/>
        </w:pPrChange>
      </w:pPr>
      <w:ins w:id="85" w:author="John Mettrop" w:date="2019-06-05T13:30:00Z">
        <w:r w:rsidRPr="003B0A3D">
          <w:rPr>
            <w:rFonts w:ascii="Times New Roman" w:eastAsia="Times New Roman" w:hAnsi="Times New Roman" w:cs="Times New Roman"/>
            <w:sz w:val="24"/>
            <w:szCs w:val="20"/>
          </w:rPr>
          <w:t>ITU-R M.1372</w:t>
        </w:r>
        <w:r w:rsidRPr="003B0A3D">
          <w:rPr>
            <w:rFonts w:ascii="Times New Roman" w:eastAsia="Times New Roman" w:hAnsi="Times New Roman" w:cs="Times New Roman"/>
            <w:sz w:val="24"/>
            <w:szCs w:val="20"/>
          </w:rPr>
          <w:tab/>
          <w:t>Efficient use of the radio spectrum by radar stations in the radiodetermination service</w:t>
        </w:r>
      </w:ins>
    </w:p>
    <w:p w14:paraId="4ACB983F" w14:textId="77777777" w:rsidR="003B0A3D" w:rsidRPr="003B0A3D" w:rsidRDefault="003B0A3D">
      <w:pPr>
        <w:tabs>
          <w:tab w:val="left" w:pos="1134"/>
          <w:tab w:val="left" w:pos="1843"/>
          <w:tab w:val="left" w:pos="1871"/>
          <w:tab w:val="left" w:pos="2268"/>
        </w:tabs>
        <w:overflowPunct w:val="0"/>
        <w:autoSpaceDE w:val="0"/>
        <w:autoSpaceDN w:val="0"/>
        <w:adjustRightInd w:val="0"/>
        <w:spacing w:before="120" w:line="240" w:lineRule="auto"/>
        <w:ind w:left="1871" w:hanging="1871"/>
        <w:jc w:val="left"/>
        <w:rPr>
          <w:ins w:id="86" w:author="John Mettrop" w:date="2019-06-05T13:30:00Z"/>
          <w:rFonts w:ascii="Times New Roman" w:eastAsia="Times New Roman" w:hAnsi="Times New Roman" w:cs="Times New Roman"/>
          <w:sz w:val="24"/>
          <w:szCs w:val="20"/>
        </w:rPr>
        <w:pPrChange w:id="87" w:author="Chair" w:date="2018-11-28T10:48:00Z">
          <w:pPr/>
        </w:pPrChange>
      </w:pPr>
      <w:ins w:id="88" w:author="John Mettrop" w:date="2019-06-05T13:30:00Z">
        <w:r w:rsidRPr="003B0A3D">
          <w:rPr>
            <w:rFonts w:ascii="Times New Roman" w:eastAsia="Times New Roman" w:hAnsi="Times New Roman" w:cs="Times New Roman"/>
            <w:sz w:val="24"/>
            <w:szCs w:val="20"/>
          </w:rPr>
          <w:t>ITU-R M.1461</w:t>
        </w:r>
        <w:r w:rsidRPr="003B0A3D">
          <w:rPr>
            <w:rFonts w:ascii="Times New Roman" w:eastAsia="Times New Roman" w:hAnsi="Times New Roman" w:cs="Times New Roman"/>
            <w:sz w:val="24"/>
            <w:szCs w:val="20"/>
            <w:lang w:val="en-GB"/>
          </w:rPr>
          <w:t xml:space="preserve"> </w:t>
        </w:r>
        <w:r w:rsidRPr="003B0A3D">
          <w:rPr>
            <w:rFonts w:ascii="Times New Roman" w:eastAsia="Times New Roman" w:hAnsi="Times New Roman" w:cs="Times New Roman"/>
            <w:sz w:val="24"/>
            <w:szCs w:val="20"/>
            <w:lang w:val="en-GB"/>
          </w:rPr>
          <w:tab/>
          <w:t xml:space="preserve">Procedures for determining the potential for interference between radars </w:t>
        </w:r>
        <w:r w:rsidRPr="003B0A3D">
          <w:rPr>
            <w:rFonts w:ascii="Times New Roman" w:eastAsia="Times New Roman" w:hAnsi="Times New Roman" w:cs="Times New Roman"/>
            <w:sz w:val="24"/>
            <w:szCs w:val="20"/>
          </w:rPr>
          <w:t>operating</w:t>
        </w:r>
        <w:r w:rsidRPr="003B0A3D">
          <w:rPr>
            <w:rFonts w:ascii="Times New Roman" w:eastAsia="Times New Roman" w:hAnsi="Times New Roman" w:cs="Times New Roman"/>
            <w:sz w:val="24"/>
            <w:szCs w:val="20"/>
            <w:lang w:val="en-GB"/>
          </w:rPr>
          <w:t xml:space="preserve"> in the radiodetermination service and systems in other services</w:t>
        </w:r>
      </w:ins>
    </w:p>
    <w:p w14:paraId="7F9C9707" w14:textId="77777777" w:rsidR="003B0A3D" w:rsidRPr="003B0A3D" w:rsidRDefault="003B0A3D">
      <w:pPr>
        <w:tabs>
          <w:tab w:val="left" w:pos="1134"/>
          <w:tab w:val="left" w:pos="1843"/>
          <w:tab w:val="left" w:pos="1871"/>
          <w:tab w:val="left" w:pos="2268"/>
        </w:tabs>
        <w:overflowPunct w:val="0"/>
        <w:autoSpaceDE w:val="0"/>
        <w:autoSpaceDN w:val="0"/>
        <w:adjustRightInd w:val="0"/>
        <w:spacing w:before="120" w:line="240" w:lineRule="auto"/>
        <w:ind w:left="1871" w:hanging="1871"/>
        <w:jc w:val="left"/>
        <w:rPr>
          <w:ins w:id="89" w:author="John Mettrop" w:date="2019-06-05T13:30:00Z"/>
          <w:rFonts w:ascii="Times New Roman" w:eastAsia="Times New Roman" w:hAnsi="Times New Roman" w:cs="Times New Roman"/>
          <w:sz w:val="24"/>
          <w:szCs w:val="20"/>
        </w:rPr>
        <w:pPrChange w:id="90" w:author="Chair" w:date="2018-11-28T10:48:00Z">
          <w:pPr/>
        </w:pPrChange>
      </w:pPr>
      <w:ins w:id="91" w:author="John Mettrop" w:date="2019-06-05T13:30:00Z">
        <w:r w:rsidRPr="003B0A3D">
          <w:rPr>
            <w:rFonts w:ascii="Times New Roman" w:eastAsia="Times New Roman" w:hAnsi="Times New Roman" w:cs="Times New Roman"/>
            <w:sz w:val="24"/>
            <w:szCs w:val="20"/>
          </w:rPr>
          <w:t>ITU-R M.1849</w:t>
        </w:r>
        <w:r w:rsidRPr="003B0A3D">
          <w:rPr>
            <w:rFonts w:ascii="Times New Roman" w:eastAsia="Times New Roman" w:hAnsi="Times New Roman" w:cs="Times New Roman"/>
            <w:sz w:val="24"/>
            <w:szCs w:val="20"/>
          </w:rPr>
          <w:tab/>
          <w:t>Technical and operational aspects of ground-based meteorological radars</w:t>
        </w:r>
      </w:ins>
    </w:p>
    <w:p w14:paraId="355AE832" w14:textId="77777777" w:rsidR="003B0A3D" w:rsidRPr="003B0A3D" w:rsidRDefault="003B0A3D">
      <w:pPr>
        <w:keepNext/>
        <w:keepLines/>
        <w:tabs>
          <w:tab w:val="left" w:pos="1134"/>
          <w:tab w:val="left" w:pos="1843"/>
          <w:tab w:val="left" w:pos="1871"/>
          <w:tab w:val="left" w:pos="2268"/>
        </w:tabs>
        <w:overflowPunct w:val="0"/>
        <w:autoSpaceDE w:val="0"/>
        <w:autoSpaceDN w:val="0"/>
        <w:adjustRightInd w:val="0"/>
        <w:spacing w:before="160" w:line="240" w:lineRule="auto"/>
        <w:jc w:val="left"/>
        <w:rPr>
          <w:ins w:id="92" w:author="John Mettrop" w:date="2019-06-05T13:30:00Z"/>
          <w:rFonts w:ascii="Times New Roman" w:eastAsia="Times New Roman" w:hAnsi="Times New Roman" w:cs="Times New Roman"/>
          <w:i/>
          <w:sz w:val="24"/>
          <w:szCs w:val="20"/>
        </w:rPr>
        <w:pPrChange w:id="93" w:author="Chair" w:date="2018-11-28T10:50:00Z">
          <w:pPr/>
        </w:pPrChange>
      </w:pPr>
      <w:ins w:id="94" w:author="John Mettrop" w:date="2019-06-05T13:30:00Z">
        <w:r w:rsidRPr="003B0A3D">
          <w:rPr>
            <w:rFonts w:ascii="Times New Roman" w:eastAsia="Times New Roman" w:hAnsi="Times New Roman" w:cs="Times New Roman"/>
            <w:i/>
            <w:sz w:val="24"/>
            <w:szCs w:val="20"/>
          </w:rPr>
          <w:t>Reports</w:t>
        </w:r>
      </w:ins>
    </w:p>
    <w:p w14:paraId="7B8A9B5B" w14:textId="77777777" w:rsidR="003B0A3D" w:rsidRPr="003B0A3D" w:rsidRDefault="003B0A3D">
      <w:pPr>
        <w:tabs>
          <w:tab w:val="left" w:pos="1134"/>
          <w:tab w:val="left" w:pos="1843"/>
          <w:tab w:val="left" w:pos="1871"/>
          <w:tab w:val="left" w:pos="2268"/>
        </w:tabs>
        <w:overflowPunct w:val="0"/>
        <w:autoSpaceDE w:val="0"/>
        <w:autoSpaceDN w:val="0"/>
        <w:adjustRightInd w:val="0"/>
        <w:spacing w:before="120" w:line="240" w:lineRule="auto"/>
        <w:ind w:left="1871" w:hanging="1871"/>
        <w:jc w:val="left"/>
        <w:rPr>
          <w:ins w:id="95" w:author="John Mettrop" w:date="2019-06-05T13:30:00Z"/>
          <w:rFonts w:ascii="Times New Roman" w:eastAsia="Times New Roman" w:hAnsi="Times New Roman" w:cs="Times New Roman"/>
          <w:sz w:val="24"/>
          <w:szCs w:val="20"/>
        </w:rPr>
        <w:pPrChange w:id="96" w:author="Chair" w:date="2018-11-28T10:52:00Z">
          <w:pPr/>
        </w:pPrChange>
      </w:pPr>
      <w:ins w:id="97" w:author="John Mettrop" w:date="2019-06-05T13:30:00Z">
        <w:r w:rsidRPr="003B0A3D">
          <w:rPr>
            <w:rFonts w:ascii="Times New Roman" w:eastAsia="Times New Roman" w:hAnsi="Times New Roman" w:cs="Times New Roman"/>
            <w:sz w:val="24"/>
            <w:szCs w:val="20"/>
          </w:rPr>
          <w:t xml:space="preserve">ITU-R </w:t>
        </w:r>
        <w:r w:rsidRPr="003B0A3D">
          <w:rPr>
            <w:rFonts w:ascii="Times New Roman" w:eastAsia="Times New Roman" w:hAnsi="Times New Roman" w:cs="Times New Roman"/>
            <w:sz w:val="24"/>
            <w:szCs w:val="20"/>
          </w:rPr>
          <w:fldChar w:fldCharType="begin"/>
        </w:r>
        <w:r w:rsidRPr="003B0A3D">
          <w:rPr>
            <w:rFonts w:ascii="Times New Roman" w:eastAsia="Times New Roman" w:hAnsi="Times New Roman" w:cs="Times New Roman"/>
            <w:sz w:val="24"/>
            <w:szCs w:val="20"/>
          </w:rPr>
          <w:instrText xml:space="preserve"> HYPERLINK "https://www.itu.int/rec/R-REC-M.2204/en" </w:instrText>
        </w:r>
        <w:r w:rsidRPr="003B0A3D">
          <w:rPr>
            <w:rFonts w:ascii="Times New Roman" w:eastAsia="Times New Roman" w:hAnsi="Times New Roman" w:cs="Times New Roman"/>
            <w:sz w:val="24"/>
            <w:szCs w:val="20"/>
          </w:rPr>
          <w:fldChar w:fldCharType="separate"/>
        </w:r>
        <w:r w:rsidRPr="003B0A3D">
          <w:rPr>
            <w:rFonts w:ascii="Times New Roman" w:eastAsia="Times New Roman" w:hAnsi="Times New Roman" w:cs="Times New Roman"/>
            <w:color w:val="0000FF"/>
            <w:sz w:val="24"/>
            <w:szCs w:val="20"/>
            <w:u w:val="single"/>
          </w:rPr>
          <w:t>M.2204</w:t>
        </w:r>
        <w:r w:rsidRPr="003B0A3D">
          <w:rPr>
            <w:rFonts w:ascii="Times New Roman" w:eastAsia="Times New Roman" w:hAnsi="Times New Roman" w:cs="Times New Roman"/>
            <w:sz w:val="24"/>
            <w:szCs w:val="20"/>
          </w:rPr>
          <w:fldChar w:fldCharType="end"/>
        </w:r>
        <w:r w:rsidRPr="003B0A3D">
          <w:rPr>
            <w:rFonts w:ascii="Times New Roman" w:eastAsia="Times New Roman" w:hAnsi="Times New Roman" w:cs="Times New Roman"/>
            <w:sz w:val="24"/>
            <w:szCs w:val="20"/>
          </w:rPr>
          <w:tab/>
          <w:t>Characteristics and spectrum considerations for sense and avoid systems use on Unmanned Aircraft Systems (UAS)</w:t>
        </w:r>
      </w:ins>
    </w:p>
    <w:p w14:paraId="0F76E00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5E7E4570" w14:textId="77777777" w:rsidR="003B0A3D" w:rsidRPr="003B0A3D" w:rsidRDefault="003B0A3D" w:rsidP="003B0A3D">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bCs/>
          <w:sz w:val="24"/>
          <w:szCs w:val="24"/>
        </w:rPr>
      </w:pPr>
      <w:r w:rsidRPr="003B0A3D">
        <w:rPr>
          <w:rFonts w:ascii="Times New Roman" w:eastAsia="Calibri" w:hAnsi="Times New Roman" w:cs="Times New Roman"/>
          <w:bCs/>
          <w:sz w:val="24"/>
          <w:szCs w:val="24"/>
        </w:rPr>
        <w:t>The ITU Radiocommunication Assembly,</w:t>
      </w:r>
    </w:p>
    <w:p w14:paraId="2D3AB70D" w14:textId="77777777" w:rsidR="003B0A3D" w:rsidRPr="003B0A3D" w:rsidRDefault="003B0A3D" w:rsidP="003B0A3D">
      <w:pPr>
        <w:keepNext/>
        <w:keepLines/>
        <w:tabs>
          <w:tab w:val="left" w:pos="1134"/>
          <w:tab w:val="left" w:pos="1871"/>
          <w:tab w:val="left" w:pos="2268"/>
          <w:tab w:val="center" w:pos="5386"/>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rPr>
      </w:pPr>
      <w:r w:rsidRPr="003B0A3D">
        <w:rPr>
          <w:rFonts w:ascii="Times New Roman" w:eastAsia="Calibri" w:hAnsi="Times New Roman" w:cs="Times New Roman"/>
          <w:i/>
          <w:sz w:val="24"/>
          <w:szCs w:val="24"/>
        </w:rPr>
        <w:t>considering</w:t>
      </w:r>
      <w:r w:rsidRPr="003B0A3D">
        <w:rPr>
          <w:rFonts w:ascii="Times New Roman" w:eastAsia="Calibri" w:hAnsi="Times New Roman" w:cs="Times New Roman"/>
          <w:i/>
          <w:sz w:val="24"/>
          <w:szCs w:val="24"/>
        </w:rPr>
        <w:tab/>
      </w:r>
    </w:p>
    <w:p w14:paraId="408D2DA3"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i/>
          <w:iCs/>
          <w:sz w:val="24"/>
          <w:szCs w:val="20"/>
        </w:rPr>
        <w:t>a)</w:t>
      </w:r>
      <w:r w:rsidRPr="003B0A3D">
        <w:rPr>
          <w:rFonts w:ascii="Times New Roman" w:eastAsia="Times New Roman" w:hAnsi="Times New Roman" w:cs="Times New Roman"/>
          <w:sz w:val="24"/>
          <w:szCs w:val="20"/>
        </w:rPr>
        <w:tab/>
        <w:t xml:space="preserve">that antenna, signal propagation, target detection, and large necessary bandwidth characteristics of radar to achieve their functions are optimum in certain frequency </w:t>
      </w:r>
      <w:proofErr w:type="gramStart"/>
      <w:r w:rsidRPr="003B0A3D">
        <w:rPr>
          <w:rFonts w:ascii="Times New Roman" w:eastAsia="Times New Roman" w:hAnsi="Times New Roman" w:cs="Times New Roman"/>
          <w:sz w:val="24"/>
          <w:szCs w:val="20"/>
        </w:rPr>
        <w:t>bands;</w:t>
      </w:r>
      <w:proofErr w:type="gramEnd"/>
    </w:p>
    <w:p w14:paraId="031C9DB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i/>
          <w:iCs/>
          <w:sz w:val="24"/>
          <w:szCs w:val="20"/>
        </w:rPr>
        <w:t>b)</w:t>
      </w:r>
      <w:r w:rsidRPr="003B0A3D">
        <w:rPr>
          <w:rFonts w:ascii="Times New Roman" w:eastAsia="Times New Roman" w:hAnsi="Times New Roman" w:cs="Times New Roman"/>
          <w:sz w:val="24"/>
          <w:szCs w:val="20"/>
        </w:rPr>
        <w:tab/>
        <w:t xml:space="preserve">that the technical characteristics of radiolocation (except ground based meteorological radars) and radionavigation radars are determined by the mission of the system and vary widely even within a </w:t>
      </w:r>
      <w:ins w:id="98" w:author="John Mettrop" w:date="2019-06-05T13:32:00Z">
        <w:r w:rsidRPr="003B0A3D">
          <w:rPr>
            <w:rFonts w:ascii="Times New Roman" w:eastAsia="Times New Roman" w:hAnsi="Times New Roman" w:cs="Times New Roman"/>
            <w:sz w:val="24"/>
            <w:szCs w:val="20"/>
          </w:rPr>
          <w:t xml:space="preserve">frequency </w:t>
        </w:r>
      </w:ins>
      <w:proofErr w:type="gramStart"/>
      <w:r w:rsidRPr="003B0A3D">
        <w:rPr>
          <w:rFonts w:ascii="Times New Roman" w:eastAsia="Times New Roman" w:hAnsi="Times New Roman" w:cs="Times New Roman"/>
          <w:sz w:val="24"/>
          <w:szCs w:val="20"/>
        </w:rPr>
        <w:t>band;</w:t>
      </w:r>
      <w:proofErr w:type="gramEnd"/>
    </w:p>
    <w:p w14:paraId="7BDBEEC3"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del w:id="99" w:author="John Mettrop" w:date="2019-06-05T13:32:00Z"/>
          <w:rFonts w:ascii="Times New Roman" w:eastAsia="Times New Roman" w:hAnsi="Times New Roman" w:cs="Times New Roman"/>
          <w:sz w:val="24"/>
          <w:szCs w:val="20"/>
        </w:rPr>
      </w:pPr>
      <w:del w:id="100" w:author="John Mettrop" w:date="2019-06-05T13:32:00Z">
        <w:r w:rsidRPr="003B0A3D">
          <w:rPr>
            <w:rFonts w:ascii="Times New Roman" w:eastAsia="Times New Roman" w:hAnsi="Times New Roman" w:cs="Times New Roman"/>
            <w:i/>
            <w:iCs/>
            <w:sz w:val="24"/>
            <w:szCs w:val="20"/>
          </w:rPr>
          <w:delText>c)</w:delText>
        </w:r>
        <w:r w:rsidRPr="003B0A3D">
          <w:rPr>
            <w:rFonts w:ascii="Times New Roman" w:eastAsia="Times New Roman" w:hAnsi="Times New Roman" w:cs="Times New Roman"/>
            <w:sz w:val="24"/>
            <w:szCs w:val="20"/>
          </w:rPr>
          <w:tab/>
          <w:delText xml:space="preserve">that the radionavigation service is a safety service as specified by No. </w:delText>
        </w:r>
        <w:r w:rsidRPr="003B0A3D">
          <w:rPr>
            <w:rFonts w:ascii="Times New Roman" w:eastAsia="Times New Roman" w:hAnsi="Times New Roman" w:cs="Times New Roman"/>
            <w:b/>
            <w:bCs/>
            <w:sz w:val="24"/>
            <w:szCs w:val="20"/>
          </w:rPr>
          <w:delText>4.10</w:delText>
        </w:r>
        <w:r w:rsidRPr="003B0A3D">
          <w:rPr>
            <w:rFonts w:ascii="Times New Roman" w:eastAsia="Times New Roman" w:hAnsi="Times New Roman" w:cs="Times New Roman"/>
            <w:sz w:val="24"/>
            <w:szCs w:val="20"/>
          </w:rPr>
          <w:delText xml:space="preserve"> of the Radio Regulations (RR) and requires special measures to ensure its freedom from harmful interference;</w:delText>
        </w:r>
      </w:del>
    </w:p>
    <w:p w14:paraId="3F63BB42"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101" w:author="John Mettrop" w:date="2019-06-05T13:32:00Z">
        <w:r w:rsidRPr="003B0A3D">
          <w:rPr>
            <w:rFonts w:ascii="Times New Roman" w:eastAsia="Times New Roman" w:hAnsi="Times New Roman" w:cs="Times New Roman"/>
            <w:i/>
            <w:iCs/>
            <w:sz w:val="24"/>
            <w:szCs w:val="20"/>
          </w:rPr>
          <w:delText>d</w:delText>
        </w:r>
      </w:del>
      <w:ins w:id="102" w:author="John Mettrop" w:date="2019-06-05T13:32:00Z">
        <w:r w:rsidRPr="003B0A3D">
          <w:rPr>
            <w:rFonts w:ascii="Times New Roman" w:eastAsia="Times New Roman" w:hAnsi="Times New Roman" w:cs="Times New Roman"/>
            <w:i/>
            <w:iCs/>
            <w:sz w:val="24"/>
            <w:szCs w:val="20"/>
          </w:rPr>
          <w:t>c</w:t>
        </w:r>
      </w:ins>
      <w:r w:rsidRPr="003B0A3D">
        <w:rPr>
          <w:rFonts w:ascii="Times New Roman" w:eastAsia="Times New Roman" w:hAnsi="Times New Roman" w:cs="Times New Roman"/>
          <w:i/>
          <w:iCs/>
          <w:sz w:val="24"/>
          <w:szCs w:val="20"/>
        </w:rPr>
        <w:t>)</w:t>
      </w:r>
      <w:r w:rsidRPr="003B0A3D">
        <w:rPr>
          <w:rFonts w:ascii="Times New Roman" w:eastAsia="Times New Roman" w:hAnsi="Times New Roman" w:cs="Times New Roman"/>
          <w:sz w:val="24"/>
          <w:szCs w:val="20"/>
        </w:rPr>
        <w:tab/>
        <w:t xml:space="preserve">that representative technical and operational characteristics of radiolocation (except ground based meteorological radars) and radionavigation radars are required to address sharing and compatibility with these systems as </w:t>
      </w:r>
      <w:proofErr w:type="gramStart"/>
      <w:r w:rsidRPr="003B0A3D">
        <w:rPr>
          <w:rFonts w:ascii="Times New Roman" w:eastAsia="Times New Roman" w:hAnsi="Times New Roman" w:cs="Times New Roman"/>
          <w:sz w:val="24"/>
          <w:szCs w:val="20"/>
        </w:rPr>
        <w:t>necessary;</w:t>
      </w:r>
      <w:proofErr w:type="gramEnd"/>
    </w:p>
    <w:p w14:paraId="7013ACAA"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103" w:author="John Mettrop" w:date="2019-06-05T13:32:00Z">
        <w:r w:rsidRPr="003B0A3D">
          <w:rPr>
            <w:rFonts w:ascii="Times New Roman" w:eastAsia="Times New Roman" w:hAnsi="Times New Roman" w:cs="Times New Roman"/>
            <w:i/>
            <w:iCs/>
            <w:sz w:val="24"/>
            <w:szCs w:val="20"/>
          </w:rPr>
          <w:delText>e</w:delText>
        </w:r>
      </w:del>
      <w:ins w:id="104" w:author="John Mettrop" w:date="2019-06-05T13:32:00Z">
        <w:r w:rsidRPr="003B0A3D">
          <w:rPr>
            <w:rFonts w:ascii="Times New Roman" w:eastAsia="Times New Roman" w:hAnsi="Times New Roman" w:cs="Times New Roman"/>
            <w:i/>
            <w:iCs/>
            <w:sz w:val="24"/>
            <w:szCs w:val="20"/>
          </w:rPr>
          <w:t>d</w:t>
        </w:r>
      </w:ins>
      <w:r w:rsidRPr="003B0A3D">
        <w:rPr>
          <w:rFonts w:ascii="Times New Roman" w:eastAsia="Times New Roman" w:hAnsi="Times New Roman" w:cs="Times New Roman"/>
          <w:i/>
          <w:iCs/>
          <w:sz w:val="24"/>
          <w:szCs w:val="20"/>
        </w:rPr>
        <w:t>)</w:t>
      </w:r>
      <w:r w:rsidRPr="003B0A3D">
        <w:rPr>
          <w:rFonts w:ascii="Times New Roman" w:eastAsia="Times New Roman" w:hAnsi="Times New Roman" w:cs="Times New Roman"/>
          <w:sz w:val="24"/>
          <w:szCs w:val="20"/>
        </w:rPr>
        <w:tab/>
        <w:t xml:space="preserve">that procedures and methodologies to </w:t>
      </w:r>
      <w:proofErr w:type="spellStart"/>
      <w:r w:rsidRPr="003B0A3D">
        <w:rPr>
          <w:rFonts w:ascii="Times New Roman" w:eastAsia="Times New Roman" w:hAnsi="Times New Roman" w:cs="Times New Roman"/>
          <w:sz w:val="24"/>
          <w:szCs w:val="20"/>
        </w:rPr>
        <w:t>analyse</w:t>
      </w:r>
      <w:proofErr w:type="spellEnd"/>
      <w:r w:rsidRPr="003B0A3D">
        <w:rPr>
          <w:rFonts w:ascii="Times New Roman" w:eastAsia="Times New Roman" w:hAnsi="Times New Roman" w:cs="Times New Roman"/>
          <w:sz w:val="24"/>
          <w:szCs w:val="20"/>
        </w:rPr>
        <w:t xml:space="preserve"> compatibility between radars and systems in other services are provided in Recommendation ITU-R M.</w:t>
      </w:r>
      <w:proofErr w:type="gramStart"/>
      <w:r w:rsidRPr="003B0A3D">
        <w:rPr>
          <w:rFonts w:ascii="Times New Roman" w:eastAsia="Times New Roman" w:hAnsi="Times New Roman" w:cs="Times New Roman"/>
          <w:sz w:val="24"/>
          <w:szCs w:val="20"/>
        </w:rPr>
        <w:t>1461;</w:t>
      </w:r>
      <w:proofErr w:type="gramEnd"/>
    </w:p>
    <w:p w14:paraId="3DD3DFDB"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105" w:author="John Mettrop" w:date="2019-06-05T13:32:00Z">
        <w:r w:rsidRPr="003B0A3D">
          <w:rPr>
            <w:rFonts w:ascii="Times New Roman" w:eastAsia="Times New Roman" w:hAnsi="Times New Roman" w:cs="Times New Roman"/>
            <w:i/>
            <w:iCs/>
            <w:sz w:val="24"/>
            <w:szCs w:val="20"/>
          </w:rPr>
          <w:delText>f</w:delText>
        </w:r>
      </w:del>
      <w:ins w:id="106" w:author="John Mettrop" w:date="2019-06-05T13:32:00Z">
        <w:r w:rsidRPr="003B0A3D">
          <w:rPr>
            <w:rFonts w:ascii="Times New Roman" w:eastAsia="Times New Roman" w:hAnsi="Times New Roman" w:cs="Times New Roman"/>
            <w:i/>
            <w:iCs/>
            <w:sz w:val="24"/>
            <w:szCs w:val="20"/>
          </w:rPr>
          <w:t>e</w:t>
        </w:r>
      </w:ins>
      <w:r w:rsidRPr="003B0A3D">
        <w:rPr>
          <w:rFonts w:ascii="Times New Roman" w:eastAsia="Times New Roman" w:hAnsi="Times New Roman" w:cs="Times New Roman"/>
          <w:i/>
          <w:iCs/>
          <w:sz w:val="24"/>
          <w:szCs w:val="20"/>
        </w:rPr>
        <w:t>)</w:t>
      </w:r>
      <w:r w:rsidRPr="003B0A3D">
        <w:rPr>
          <w:rFonts w:ascii="Times New Roman" w:eastAsia="Times New Roman" w:hAnsi="Times New Roman" w:cs="Times New Roman"/>
          <w:sz w:val="24"/>
          <w:szCs w:val="20"/>
        </w:rPr>
        <w:tab/>
        <w:t>that radiolocation, radionavigation and meteorological radars operate in the frequency bands between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250-5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850 </w:t>
      </w:r>
      <w:proofErr w:type="gramStart"/>
      <w:r w:rsidRPr="003B0A3D">
        <w:rPr>
          <w:rFonts w:ascii="Times New Roman" w:eastAsia="Times New Roman" w:hAnsi="Times New Roman" w:cs="Times New Roman"/>
          <w:sz w:val="24"/>
          <w:szCs w:val="20"/>
        </w:rPr>
        <w:t>MHz;</w:t>
      </w:r>
      <w:proofErr w:type="gramEnd"/>
    </w:p>
    <w:p w14:paraId="043FB632"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107" w:author="John Mettrop" w:date="2019-06-05T13:32:00Z">
        <w:r w:rsidRPr="003B0A3D">
          <w:rPr>
            <w:rFonts w:ascii="Times New Roman" w:eastAsia="Times New Roman" w:hAnsi="Times New Roman" w:cs="Times New Roman"/>
            <w:i/>
            <w:iCs/>
            <w:sz w:val="24"/>
            <w:szCs w:val="20"/>
          </w:rPr>
          <w:delText>g</w:delText>
        </w:r>
      </w:del>
      <w:ins w:id="108" w:author="John Mettrop" w:date="2019-06-05T13:32:00Z">
        <w:r w:rsidRPr="003B0A3D">
          <w:rPr>
            <w:rFonts w:ascii="Times New Roman" w:eastAsia="Times New Roman" w:hAnsi="Times New Roman" w:cs="Times New Roman"/>
            <w:i/>
            <w:iCs/>
            <w:sz w:val="24"/>
            <w:szCs w:val="20"/>
          </w:rPr>
          <w:t>f</w:t>
        </w:r>
      </w:ins>
      <w:r w:rsidRPr="003B0A3D">
        <w:rPr>
          <w:rFonts w:ascii="Times New Roman" w:eastAsia="Times New Roman" w:hAnsi="Times New Roman" w:cs="Times New Roman"/>
          <w:i/>
          <w:iCs/>
          <w:sz w:val="24"/>
          <w:szCs w:val="20"/>
        </w:rPr>
        <w:t>)</w:t>
      </w:r>
      <w:r w:rsidRPr="003B0A3D">
        <w:rPr>
          <w:rFonts w:ascii="Times New Roman" w:eastAsia="Times New Roman" w:hAnsi="Times New Roman" w:cs="Times New Roman"/>
          <w:sz w:val="24"/>
          <w:szCs w:val="20"/>
        </w:rPr>
        <w:tab/>
        <w:t>that ground-based radars used for meteorological purposes are authorized to operate in the frequency band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600-5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 xml:space="preserve">650 MHz on a basis of equality with stations in the aeronautical radionavigation service (ARNS) (see </w:t>
      </w:r>
      <w:del w:id="109" w:author="John Mettrop" w:date="2019-06-05T13:33:00Z">
        <w:r w:rsidRPr="003B0A3D">
          <w:rPr>
            <w:rFonts w:ascii="Times New Roman" w:eastAsia="Times New Roman" w:hAnsi="Times New Roman" w:cs="Times New Roman"/>
            <w:sz w:val="24"/>
            <w:szCs w:val="20"/>
          </w:rPr>
          <w:delText>RR </w:delText>
        </w:r>
      </w:del>
      <w:r w:rsidRPr="003B0A3D">
        <w:rPr>
          <w:rFonts w:ascii="Times New Roman" w:eastAsia="Times New Roman" w:hAnsi="Times New Roman" w:cs="Times New Roman"/>
          <w:sz w:val="24"/>
          <w:szCs w:val="20"/>
        </w:rPr>
        <w:t>No. </w:t>
      </w:r>
      <w:r w:rsidRPr="003B0A3D">
        <w:rPr>
          <w:rFonts w:ascii="Times New Roman" w:eastAsia="Times New Roman" w:hAnsi="Times New Roman" w:cs="Times New Roman"/>
          <w:b/>
          <w:bCs/>
          <w:sz w:val="24"/>
          <w:szCs w:val="20"/>
        </w:rPr>
        <w:t>5.452</w:t>
      </w:r>
      <w:ins w:id="110" w:author="John Mettrop" w:date="2019-06-05T13:33:00Z">
        <w:r w:rsidRPr="003B0A3D">
          <w:rPr>
            <w:rFonts w:ascii="Times New Roman" w:eastAsia="Times New Roman" w:hAnsi="Times New Roman" w:cs="Times New Roman"/>
            <w:b/>
            <w:bCs/>
            <w:sz w:val="24"/>
            <w:szCs w:val="20"/>
          </w:rPr>
          <w:t xml:space="preserve"> </w:t>
        </w:r>
        <w:r w:rsidRPr="003B0A3D">
          <w:rPr>
            <w:rFonts w:ascii="Times New Roman" w:eastAsia="Times New Roman" w:hAnsi="Times New Roman" w:cs="Times New Roman"/>
            <w:bCs/>
            <w:sz w:val="24"/>
            <w:szCs w:val="20"/>
            <w:rPrChange w:id="111" w:author="John Mettrop" w:date="2019-06-05T13:33:00Z">
              <w:rPr>
                <w:b/>
                <w:bCs/>
              </w:rPr>
            </w:rPrChange>
          </w:rPr>
          <w:t>of the</w:t>
        </w:r>
        <w:r w:rsidRPr="003B0A3D">
          <w:rPr>
            <w:rFonts w:ascii="Times New Roman" w:eastAsia="Times New Roman" w:hAnsi="Times New Roman" w:cs="Times New Roman"/>
            <w:b/>
            <w:bCs/>
            <w:sz w:val="24"/>
            <w:szCs w:val="20"/>
          </w:rPr>
          <w:t xml:space="preserve"> </w:t>
        </w:r>
        <w:r w:rsidRPr="003B0A3D">
          <w:rPr>
            <w:rFonts w:ascii="Times New Roman" w:eastAsia="Times New Roman" w:hAnsi="Times New Roman" w:cs="Times New Roman"/>
            <w:sz w:val="24"/>
            <w:szCs w:val="20"/>
          </w:rPr>
          <w:t>Radio Regulations (RR)</w:t>
        </w:r>
      </w:ins>
      <w:proofErr w:type="gramStart"/>
      <w:r w:rsidRPr="003B0A3D">
        <w:rPr>
          <w:rFonts w:ascii="Times New Roman" w:eastAsia="Times New Roman" w:hAnsi="Times New Roman" w:cs="Times New Roman"/>
          <w:sz w:val="24"/>
          <w:szCs w:val="20"/>
        </w:rPr>
        <w:t>);</w:t>
      </w:r>
      <w:proofErr w:type="gramEnd"/>
    </w:p>
    <w:p w14:paraId="1B3D4347"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112" w:author="John Mettrop" w:date="2019-06-05T13:33:00Z"/>
          <w:rFonts w:ascii="Times New Roman" w:eastAsia="Times New Roman" w:hAnsi="Times New Roman" w:cs="Times New Roman"/>
          <w:sz w:val="24"/>
          <w:szCs w:val="20"/>
        </w:rPr>
      </w:pPr>
      <w:del w:id="113" w:author="John Mettrop" w:date="2019-06-05T13:32:00Z">
        <w:r w:rsidRPr="003B0A3D">
          <w:rPr>
            <w:rFonts w:ascii="Times New Roman" w:eastAsia="Times New Roman" w:hAnsi="Times New Roman" w:cs="Times New Roman"/>
            <w:i/>
            <w:sz w:val="24"/>
            <w:szCs w:val="20"/>
          </w:rPr>
          <w:delText>h</w:delText>
        </w:r>
      </w:del>
      <w:ins w:id="114" w:author="John Mettrop" w:date="2019-06-05T13:32:00Z">
        <w:r w:rsidRPr="003B0A3D">
          <w:rPr>
            <w:rFonts w:ascii="Times New Roman" w:eastAsia="Times New Roman" w:hAnsi="Times New Roman" w:cs="Times New Roman"/>
            <w:i/>
            <w:sz w:val="24"/>
            <w:szCs w:val="20"/>
          </w:rPr>
          <w:t>g</w:t>
        </w:r>
      </w:ins>
      <w:r w:rsidRPr="003B0A3D">
        <w:rPr>
          <w:rFonts w:ascii="Times New Roman" w:eastAsia="Times New Roman" w:hAnsi="Times New Roman" w:cs="Times New Roman"/>
          <w:i/>
          <w:sz w:val="24"/>
          <w:szCs w:val="20"/>
        </w:rPr>
        <w:t>)</w:t>
      </w:r>
      <w:r w:rsidRPr="003B0A3D">
        <w:rPr>
          <w:rFonts w:ascii="Times New Roman" w:eastAsia="Times New Roman" w:hAnsi="Times New Roman" w:cs="Times New Roman"/>
          <w:sz w:val="24"/>
          <w:szCs w:val="20"/>
        </w:rPr>
        <w:tab/>
        <w:t xml:space="preserve">that Recommendation ITU-R M.1849 contains technical and operational aspects of ground based meteorological radars and can be used as a guideline in </w:t>
      </w:r>
      <w:proofErr w:type="spellStart"/>
      <w:r w:rsidRPr="003B0A3D">
        <w:rPr>
          <w:rFonts w:ascii="Times New Roman" w:eastAsia="Times New Roman" w:hAnsi="Times New Roman" w:cs="Times New Roman"/>
          <w:sz w:val="24"/>
          <w:szCs w:val="20"/>
        </w:rPr>
        <w:t>analysing</w:t>
      </w:r>
      <w:proofErr w:type="spellEnd"/>
      <w:r w:rsidRPr="003B0A3D">
        <w:rPr>
          <w:rFonts w:ascii="Times New Roman" w:eastAsia="Times New Roman" w:hAnsi="Times New Roman" w:cs="Times New Roman"/>
          <w:sz w:val="24"/>
          <w:szCs w:val="20"/>
        </w:rPr>
        <w:t xml:space="preserve"> sharing and compatibility between ground based meteorological radars with systems in other services,</w:t>
      </w:r>
    </w:p>
    <w:p w14:paraId="184ACD9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160" w:line="240" w:lineRule="auto"/>
        <w:ind w:left="1134"/>
        <w:jc w:val="left"/>
        <w:rPr>
          <w:ins w:id="115" w:author="John Mettrop" w:date="2019-06-05T13:34:00Z"/>
          <w:rFonts w:ascii="Times New Roman" w:eastAsia="Times New Roman" w:hAnsi="Times New Roman" w:cs="Times New Roman"/>
          <w:i/>
          <w:sz w:val="24"/>
          <w:szCs w:val="20"/>
        </w:rPr>
      </w:pPr>
      <w:ins w:id="116" w:author="John Mettrop" w:date="2019-06-05T13:34:00Z">
        <w:r w:rsidRPr="003B0A3D">
          <w:rPr>
            <w:rFonts w:ascii="Times New Roman" w:eastAsia="Times New Roman" w:hAnsi="Times New Roman" w:cs="Times New Roman"/>
            <w:i/>
            <w:sz w:val="24"/>
            <w:szCs w:val="20"/>
          </w:rPr>
          <w:t>recognizing</w:t>
        </w:r>
      </w:ins>
    </w:p>
    <w:p w14:paraId="08BDE8AF"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117" w:author="John Mettrop" w:date="2019-06-05T13:34:00Z"/>
          <w:rFonts w:ascii="Times New Roman" w:eastAsia="Times New Roman" w:hAnsi="Times New Roman" w:cs="Times New Roman"/>
          <w:sz w:val="24"/>
          <w:szCs w:val="20"/>
        </w:rPr>
      </w:pPr>
      <w:ins w:id="118" w:author="John Mettrop" w:date="2019-06-05T13:34:00Z">
        <w:r w:rsidRPr="003B0A3D">
          <w:rPr>
            <w:rFonts w:ascii="Times New Roman" w:eastAsia="Times New Roman" w:hAnsi="Times New Roman" w:cs="Times New Roman"/>
            <w:i/>
            <w:sz w:val="24"/>
            <w:szCs w:val="20"/>
          </w:rPr>
          <w:t>a</w:t>
        </w:r>
        <w:r w:rsidRPr="003B0A3D">
          <w:rPr>
            <w:rFonts w:ascii="Times New Roman" w:eastAsia="Times New Roman" w:hAnsi="Times New Roman" w:cs="Times New Roman"/>
            <w:i/>
            <w:sz w:val="24"/>
            <w:szCs w:val="20"/>
            <w:rPrChange w:id="119" w:author="Author" w:date="2018-06-05T08:28:00Z">
              <w:rPr/>
            </w:rPrChange>
          </w:rPr>
          <w:t>)</w:t>
        </w:r>
        <w:r w:rsidRPr="003B0A3D">
          <w:rPr>
            <w:rFonts w:ascii="Times New Roman" w:eastAsia="Times New Roman" w:hAnsi="Times New Roman" w:cs="Times New Roman"/>
            <w:sz w:val="24"/>
            <w:szCs w:val="20"/>
          </w:rPr>
          <w:tab/>
          <w:t xml:space="preserve">[that </w:t>
        </w:r>
        <w:r w:rsidRPr="003B0A3D">
          <w:rPr>
            <w:rFonts w:ascii="Times New Roman" w:eastAsia="Times New Roman" w:hAnsi="Times New Roman" w:cs="Times New Roman"/>
            <w:sz w:val="24"/>
            <w:szCs w:val="20"/>
            <w:rPrChange w:id="120" w:author="5B-1_DG" w:date="2018-11-13T17:44:00Z">
              <w:rPr>
                <w:i/>
              </w:rPr>
            </w:rPrChange>
          </w:rPr>
          <w:t>Report</w:t>
        </w:r>
        <w:r w:rsidRPr="003B0A3D">
          <w:rPr>
            <w:rFonts w:ascii="Times New Roman" w:eastAsia="Times New Roman" w:hAnsi="Times New Roman" w:cs="Times New Roman"/>
            <w:sz w:val="24"/>
            <w:szCs w:val="20"/>
          </w:rPr>
          <w:t xml:space="preserve"> ITU-R </w:t>
        </w:r>
        <w:r w:rsidRPr="003B0A3D">
          <w:rPr>
            <w:rFonts w:ascii="Times New Roman" w:eastAsia="Times New Roman" w:hAnsi="Times New Roman" w:cs="Times New Roman"/>
            <w:sz w:val="24"/>
            <w:szCs w:val="20"/>
          </w:rPr>
          <w:fldChar w:fldCharType="begin"/>
        </w:r>
        <w:r w:rsidRPr="003B0A3D">
          <w:rPr>
            <w:rFonts w:ascii="Times New Roman" w:eastAsia="Times New Roman" w:hAnsi="Times New Roman" w:cs="Times New Roman"/>
            <w:sz w:val="24"/>
            <w:szCs w:val="20"/>
          </w:rPr>
          <w:instrText xml:space="preserve"> HYPERLINK "https://www.itu.int/rec/R-REC-M.2204/en" </w:instrText>
        </w:r>
        <w:r w:rsidRPr="003B0A3D">
          <w:rPr>
            <w:rFonts w:ascii="Times New Roman" w:eastAsia="Times New Roman" w:hAnsi="Times New Roman" w:cs="Times New Roman"/>
            <w:sz w:val="24"/>
            <w:szCs w:val="20"/>
          </w:rPr>
          <w:fldChar w:fldCharType="separate"/>
        </w:r>
        <w:r w:rsidRPr="003B0A3D">
          <w:rPr>
            <w:rFonts w:ascii="Times New Roman" w:eastAsia="Times New Roman" w:hAnsi="Times New Roman" w:cs="Times New Roman"/>
            <w:color w:val="0000FF"/>
            <w:sz w:val="24"/>
            <w:szCs w:val="20"/>
            <w:u w:val="single"/>
          </w:rPr>
          <w:t>M.2204</w:t>
        </w:r>
        <w:r w:rsidRPr="003B0A3D">
          <w:rPr>
            <w:rFonts w:ascii="Times New Roman" w:eastAsia="Times New Roman" w:hAnsi="Times New Roman" w:cs="Times New Roman"/>
            <w:sz w:val="24"/>
            <w:szCs w:val="20"/>
          </w:rPr>
          <w:fldChar w:fldCharType="end"/>
        </w:r>
        <w:r w:rsidRPr="003B0A3D">
          <w:rPr>
            <w:rFonts w:ascii="Times New Roman" w:eastAsia="Times New Roman" w:hAnsi="Times New Roman" w:cs="Times New Roman"/>
            <w:sz w:val="24"/>
            <w:szCs w:val="20"/>
          </w:rPr>
          <w:t xml:space="preserve"> contains characteristics and spectrum considerations for sense and avoid systems use on unmanned aircraft systems;] </w:t>
        </w:r>
      </w:ins>
    </w:p>
    <w:p w14:paraId="7894385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121" w:author="John Mettrop" w:date="2019-06-05T13:34:00Z"/>
          <w:rFonts w:ascii="Times New Roman" w:eastAsia="Times New Roman" w:hAnsi="Times New Roman" w:cs="Times New Roman"/>
          <w:b/>
          <w:bCs/>
          <w:sz w:val="24"/>
          <w:szCs w:val="20"/>
        </w:rPr>
      </w:pPr>
      <w:ins w:id="122" w:author="John Mettrop" w:date="2019-06-05T13:34:00Z">
        <w:r w:rsidRPr="003B0A3D">
          <w:rPr>
            <w:rFonts w:ascii="Times New Roman" w:eastAsia="Times New Roman" w:hAnsi="Times New Roman" w:cs="Times New Roman"/>
            <w:i/>
            <w:sz w:val="24"/>
            <w:szCs w:val="20"/>
            <w:rPrChange w:id="123" w:author="5B-1_DG" w:date="2018-11-13T17:44:00Z">
              <w:rPr>
                <w:i/>
                <w:highlight w:val="green"/>
              </w:rPr>
            </w:rPrChange>
          </w:rPr>
          <w:t>b)</w:t>
        </w:r>
        <w:r w:rsidRPr="003B0A3D">
          <w:rPr>
            <w:rFonts w:ascii="Times New Roman" w:eastAsia="Times New Roman" w:hAnsi="Times New Roman" w:cs="Times New Roman"/>
            <w:i/>
            <w:sz w:val="24"/>
            <w:szCs w:val="20"/>
            <w:rPrChange w:id="124" w:author="5B-1_DG" w:date="2018-11-13T17:44:00Z">
              <w:rPr>
                <w:i/>
                <w:highlight w:val="green"/>
              </w:rPr>
            </w:rPrChange>
          </w:rPr>
          <w:tab/>
        </w:r>
        <w:r w:rsidRPr="003B0A3D">
          <w:rPr>
            <w:rFonts w:ascii="Times New Roman" w:eastAsia="Times New Roman" w:hAnsi="Times New Roman" w:cs="Times New Roman"/>
            <w:sz w:val="24"/>
            <w:szCs w:val="20"/>
            <w:rPrChange w:id="125" w:author="5B-1_DG" w:date="2018-11-13T17:44:00Z">
              <w:rPr>
                <w:highlight w:val="green"/>
              </w:rPr>
            </w:rPrChange>
          </w:rPr>
          <w:t>that mobile, except aeronautical mobile, service also is allocated on a primary basis in the frequency bands 5 250-5 350 MHz and 5 470-5 725 MHz and is used in accordance with RR No</w:t>
        </w:r>
        <w:r w:rsidRPr="003B0A3D">
          <w:rPr>
            <w:rFonts w:ascii="Times New Roman" w:eastAsia="Times New Roman" w:hAnsi="Times New Roman" w:cs="Times New Roman"/>
            <w:sz w:val="24"/>
            <w:szCs w:val="20"/>
          </w:rPr>
          <w:t>s</w:t>
        </w:r>
        <w:r w:rsidRPr="003B0A3D">
          <w:rPr>
            <w:rFonts w:ascii="Times New Roman" w:eastAsia="Times New Roman" w:hAnsi="Times New Roman" w:cs="Times New Roman"/>
            <w:sz w:val="24"/>
            <w:szCs w:val="20"/>
            <w:rPrChange w:id="126" w:author="5B-1_DG" w:date="2018-11-13T17:44:00Z">
              <w:rPr>
                <w:highlight w:val="green"/>
              </w:rPr>
            </w:rPrChange>
          </w:rPr>
          <w:t xml:space="preserve">. </w:t>
        </w:r>
        <w:r w:rsidRPr="003B0A3D">
          <w:rPr>
            <w:rFonts w:ascii="Times New Roman" w:eastAsia="Times New Roman" w:hAnsi="Times New Roman" w:cs="Times New Roman"/>
            <w:b/>
            <w:bCs/>
            <w:sz w:val="24"/>
            <w:szCs w:val="20"/>
            <w:rPrChange w:id="127" w:author="5B-1_DG" w:date="2018-11-13T17:44:00Z">
              <w:rPr>
                <w:b/>
                <w:bCs/>
                <w:highlight w:val="green"/>
              </w:rPr>
            </w:rPrChange>
          </w:rPr>
          <w:t>5.446A</w:t>
        </w:r>
        <w:r w:rsidRPr="003B0A3D">
          <w:rPr>
            <w:rFonts w:ascii="Times New Roman" w:eastAsia="Times New Roman" w:hAnsi="Times New Roman" w:cs="Times New Roman"/>
            <w:sz w:val="24"/>
            <w:szCs w:val="20"/>
            <w:rPrChange w:id="128" w:author="5B-1_DG" w:date="2018-11-13T17:44:00Z">
              <w:rPr>
                <w:highlight w:val="green"/>
              </w:rPr>
            </w:rPrChange>
          </w:rPr>
          <w:t xml:space="preserve">, </w:t>
        </w:r>
        <w:r w:rsidRPr="003B0A3D">
          <w:rPr>
            <w:rFonts w:ascii="Times New Roman" w:eastAsia="Times New Roman" w:hAnsi="Times New Roman" w:cs="Times New Roman"/>
            <w:b/>
            <w:bCs/>
            <w:sz w:val="24"/>
            <w:szCs w:val="20"/>
            <w:rPrChange w:id="129" w:author="5B-1_DG" w:date="2018-11-13T17:44:00Z">
              <w:rPr>
                <w:b/>
                <w:bCs/>
                <w:highlight w:val="green"/>
              </w:rPr>
            </w:rPrChange>
          </w:rPr>
          <w:t>5.447F</w:t>
        </w:r>
        <w:r w:rsidRPr="003B0A3D">
          <w:rPr>
            <w:rFonts w:ascii="Times New Roman" w:eastAsia="Times New Roman" w:hAnsi="Times New Roman" w:cs="Times New Roman"/>
            <w:sz w:val="24"/>
            <w:szCs w:val="20"/>
            <w:rPrChange w:id="130" w:author="5B-1_DG" w:date="2018-11-13T17:44:00Z">
              <w:rPr>
                <w:highlight w:val="green"/>
              </w:rPr>
            </w:rPrChange>
          </w:rPr>
          <w:t xml:space="preserve"> and </w:t>
        </w:r>
        <w:r w:rsidRPr="003B0A3D">
          <w:rPr>
            <w:rFonts w:ascii="Times New Roman" w:eastAsia="Times New Roman" w:hAnsi="Times New Roman" w:cs="Times New Roman"/>
            <w:b/>
            <w:bCs/>
            <w:sz w:val="24"/>
            <w:szCs w:val="20"/>
            <w:rPrChange w:id="131" w:author="5B-1_DG" w:date="2018-11-13T17:44:00Z">
              <w:rPr>
                <w:b/>
                <w:bCs/>
                <w:highlight w:val="green"/>
              </w:rPr>
            </w:rPrChange>
          </w:rPr>
          <w:t>5.</w:t>
        </w:r>
        <w:proofErr w:type="gramStart"/>
        <w:r w:rsidRPr="003B0A3D">
          <w:rPr>
            <w:rFonts w:ascii="Times New Roman" w:eastAsia="Times New Roman" w:hAnsi="Times New Roman" w:cs="Times New Roman"/>
            <w:b/>
            <w:bCs/>
            <w:sz w:val="24"/>
            <w:szCs w:val="20"/>
            <w:rPrChange w:id="132" w:author="5B-1_DG" w:date="2018-11-13T17:44:00Z">
              <w:rPr>
                <w:b/>
                <w:bCs/>
                <w:highlight w:val="green"/>
              </w:rPr>
            </w:rPrChange>
          </w:rPr>
          <w:t>450A</w:t>
        </w:r>
        <w:r w:rsidRPr="003B0A3D">
          <w:rPr>
            <w:rFonts w:ascii="Times New Roman" w:eastAsia="Times New Roman" w:hAnsi="Times New Roman" w:cs="Times New Roman"/>
            <w:sz w:val="24"/>
            <w:szCs w:val="20"/>
          </w:rPr>
          <w:t>;</w:t>
        </w:r>
        <w:proofErr w:type="gramEnd"/>
      </w:ins>
    </w:p>
    <w:p w14:paraId="69427FB4"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ins w:id="133" w:author="John Mettrop" w:date="2019-06-05T13:34:00Z">
        <w:r w:rsidRPr="003B0A3D">
          <w:rPr>
            <w:rFonts w:ascii="Times New Roman" w:eastAsia="Times New Roman" w:hAnsi="Times New Roman" w:cs="Times New Roman"/>
            <w:i/>
            <w:iCs/>
            <w:sz w:val="24"/>
            <w:szCs w:val="20"/>
          </w:rPr>
          <w:lastRenderedPageBreak/>
          <w:t>c)</w:t>
        </w:r>
        <w:r w:rsidRPr="003B0A3D">
          <w:rPr>
            <w:rFonts w:ascii="Times New Roman" w:eastAsia="Times New Roman" w:hAnsi="Times New Roman" w:cs="Times New Roman"/>
            <w:sz w:val="24"/>
            <w:szCs w:val="20"/>
          </w:rPr>
          <w:tab/>
          <w:t xml:space="preserve">that the radionavigation service is a safety service as specified by RR No. </w:t>
        </w:r>
        <w:r w:rsidRPr="003B0A3D">
          <w:rPr>
            <w:rFonts w:ascii="Times New Roman" w:eastAsia="Times New Roman" w:hAnsi="Times New Roman" w:cs="Times New Roman"/>
            <w:b/>
            <w:bCs/>
            <w:sz w:val="24"/>
            <w:szCs w:val="20"/>
          </w:rPr>
          <w:t>4.10</w:t>
        </w:r>
        <w:r w:rsidRPr="003B0A3D">
          <w:rPr>
            <w:rFonts w:ascii="Times New Roman" w:eastAsia="Times New Roman" w:hAnsi="Times New Roman" w:cs="Times New Roman"/>
            <w:sz w:val="24"/>
            <w:szCs w:val="20"/>
          </w:rPr>
          <w:t xml:space="preserve"> and requires special measures to ensure its freedom from harmful interference</w:t>
        </w:r>
        <w:r w:rsidRPr="003B0A3D">
          <w:rPr>
            <w:rFonts w:ascii="Times New Roman" w:eastAsia="Times New Roman" w:hAnsi="Times New Roman" w:cs="Times New Roman"/>
            <w:color w:val="4F6228"/>
            <w:sz w:val="24"/>
            <w:szCs w:val="20"/>
          </w:rPr>
          <w:t>,</w:t>
        </w:r>
      </w:ins>
    </w:p>
    <w:p w14:paraId="372A006C"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rPr>
      </w:pPr>
      <w:r w:rsidRPr="003B0A3D">
        <w:rPr>
          <w:rFonts w:ascii="Times New Roman" w:eastAsia="Calibri" w:hAnsi="Times New Roman" w:cs="Times New Roman"/>
          <w:i/>
          <w:sz w:val="24"/>
          <w:szCs w:val="24"/>
        </w:rPr>
        <w:t>recommends</w:t>
      </w:r>
    </w:p>
    <w:p w14:paraId="615EF584"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b/>
          <w:bCs/>
          <w:sz w:val="24"/>
          <w:szCs w:val="20"/>
        </w:rPr>
        <w:t>1</w:t>
      </w:r>
      <w:r w:rsidRPr="003B0A3D">
        <w:rPr>
          <w:rFonts w:ascii="Times New Roman" w:eastAsia="Times New Roman" w:hAnsi="Times New Roman" w:cs="Times New Roman"/>
          <w:sz w:val="24"/>
          <w:szCs w:val="20"/>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250 and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850 </w:t>
      </w:r>
      <w:proofErr w:type="gramStart"/>
      <w:r w:rsidRPr="003B0A3D">
        <w:rPr>
          <w:rFonts w:ascii="Times New Roman" w:eastAsia="Times New Roman" w:hAnsi="Times New Roman" w:cs="Times New Roman"/>
          <w:sz w:val="24"/>
          <w:szCs w:val="20"/>
        </w:rPr>
        <w:t>MHz;</w:t>
      </w:r>
      <w:proofErr w:type="gramEnd"/>
    </w:p>
    <w:p w14:paraId="12FDB155"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b/>
          <w:bCs/>
          <w:sz w:val="24"/>
          <w:szCs w:val="20"/>
        </w:rPr>
        <w:t>2</w:t>
      </w:r>
      <w:r w:rsidRPr="003B0A3D">
        <w:rPr>
          <w:rFonts w:ascii="Times New Roman" w:eastAsia="Times New Roman" w:hAnsi="Times New Roman" w:cs="Times New Roman"/>
          <w:b/>
          <w:sz w:val="24"/>
          <w:szCs w:val="20"/>
        </w:rPr>
        <w:tab/>
      </w:r>
      <w:r w:rsidRPr="003B0A3D">
        <w:rPr>
          <w:rFonts w:ascii="Times New Roman" w:eastAsia="Times New Roman" w:hAnsi="Times New Roman" w:cs="Times New Roman"/>
          <w:sz w:val="24"/>
          <w:szCs w:val="20"/>
        </w:rPr>
        <w:t xml:space="preserve">that Recommendation ITU-R M.1461 should be used as a guideline in </w:t>
      </w:r>
      <w:proofErr w:type="spellStart"/>
      <w:r w:rsidRPr="003B0A3D">
        <w:rPr>
          <w:rFonts w:ascii="Times New Roman" w:eastAsia="Times New Roman" w:hAnsi="Times New Roman" w:cs="Times New Roman"/>
          <w:sz w:val="24"/>
          <w:szCs w:val="20"/>
        </w:rPr>
        <w:t>analysing</w:t>
      </w:r>
      <w:proofErr w:type="spellEnd"/>
      <w:r w:rsidRPr="003B0A3D">
        <w:rPr>
          <w:rFonts w:ascii="Times New Roman" w:eastAsia="Times New Roman" w:hAnsi="Times New Roman" w:cs="Times New Roman"/>
          <w:sz w:val="24"/>
          <w:szCs w:val="20"/>
        </w:rPr>
        <w:t xml:space="preserve"> sharing and compatibility between radiolocation (except ground based meteorological radars) and radionavigation radars with systems in other </w:t>
      </w:r>
      <w:proofErr w:type="gramStart"/>
      <w:r w:rsidRPr="003B0A3D">
        <w:rPr>
          <w:rFonts w:ascii="Times New Roman" w:eastAsia="Times New Roman" w:hAnsi="Times New Roman" w:cs="Times New Roman"/>
          <w:sz w:val="24"/>
          <w:szCs w:val="20"/>
        </w:rPr>
        <w:t>services;</w:t>
      </w:r>
      <w:proofErr w:type="gramEnd"/>
      <w:r w:rsidRPr="003B0A3D">
        <w:rPr>
          <w:rFonts w:ascii="Times New Roman" w:eastAsia="Times New Roman" w:hAnsi="Times New Roman" w:cs="Times New Roman"/>
          <w:sz w:val="24"/>
          <w:szCs w:val="20"/>
        </w:rPr>
        <w:t xml:space="preserve"> </w:t>
      </w:r>
    </w:p>
    <w:p w14:paraId="2988BE55"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b/>
          <w:sz w:val="24"/>
          <w:szCs w:val="20"/>
        </w:rPr>
        <w:t>3</w:t>
      </w:r>
      <w:r w:rsidRPr="003B0A3D">
        <w:rPr>
          <w:rFonts w:ascii="Times New Roman" w:eastAsia="Times New Roman" w:hAnsi="Times New Roman" w:cs="Times New Roman"/>
          <w:sz w:val="24"/>
          <w:szCs w:val="20"/>
        </w:rPr>
        <w:tab/>
        <w:t xml:space="preserve">that the criterion of interfering signal power to radar (except to ground based meteorological radars) receiver noise power level </w:t>
      </w:r>
      <w:r w:rsidRPr="003B0A3D">
        <w:rPr>
          <w:rFonts w:ascii="Times New Roman" w:eastAsia="Times New Roman" w:hAnsi="Times New Roman" w:cs="Times New Roman"/>
          <w:i/>
          <w:iCs/>
          <w:sz w:val="24"/>
          <w:szCs w:val="20"/>
        </w:rPr>
        <w:t>I</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i/>
          <w:iCs/>
          <w:sz w:val="24"/>
          <w:szCs w:val="20"/>
        </w:rPr>
        <w:t>N</w:t>
      </w:r>
      <w:r w:rsidRPr="003B0A3D">
        <w:rPr>
          <w:rFonts w:ascii="Times New Roman" w:eastAsia="Times New Roman" w:hAnsi="Times New Roman" w:cs="Times New Roman"/>
          <w:sz w:val="24"/>
          <w:szCs w:val="20"/>
        </w:rPr>
        <w:t>, of −6 dB should be  used as the required protection trigger level for the radiodetermination sharing studies with other services. This protection criterion represents the net protection level if multiple interferers are present.</w:t>
      </w:r>
    </w:p>
    <w:p w14:paraId="7DFA7C0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0D75C8E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7AA91929" w14:textId="77777777" w:rsidR="003B0A3D" w:rsidRPr="003B0A3D" w:rsidRDefault="003B0A3D" w:rsidP="003B0A3D">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Annex 1</w:t>
      </w:r>
      <w:r w:rsidRPr="003B0A3D">
        <w:rPr>
          <w:rFonts w:ascii="Times New Roman" w:eastAsia="Times New Roman" w:hAnsi="Times New Roman" w:cs="Times New Roman"/>
          <w:b/>
          <w:sz w:val="28"/>
          <w:szCs w:val="20"/>
        </w:rPr>
        <w:br/>
      </w:r>
      <w:r w:rsidRPr="003B0A3D">
        <w:rPr>
          <w:rFonts w:ascii="Times New Roman" w:eastAsia="Times New Roman" w:hAnsi="Times New Roman" w:cs="Times New Roman"/>
          <w:b/>
          <w:sz w:val="28"/>
          <w:szCs w:val="20"/>
        </w:rPr>
        <w:br/>
        <w:t>Characteristics of radiolocation (except ground based meteorological radars) and aeronautical radionavigation radars</w:t>
      </w:r>
    </w:p>
    <w:p w14:paraId="4437328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1</w:t>
      </w:r>
      <w:r w:rsidRPr="003B0A3D">
        <w:rPr>
          <w:rFonts w:ascii="Times New Roman" w:eastAsia="Times New Roman" w:hAnsi="Times New Roman" w:cs="Times New Roman"/>
          <w:b/>
          <w:sz w:val="28"/>
          <w:szCs w:val="20"/>
        </w:rPr>
        <w:tab/>
        <w:t>Introduction</w:t>
      </w:r>
    </w:p>
    <w:p w14:paraId="149A4FF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 xml:space="preserve">The frequency bands between 5 250 and 5 850 MHz that are allocated to the ARNS, radionavigation and radiolocation services on a primary basis as shown in Table 1. </w:t>
      </w:r>
    </w:p>
    <w:p w14:paraId="7EFA9849"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B0A3D">
        <w:rPr>
          <w:rFonts w:ascii="Times New Roman" w:eastAsia="Calibri" w:hAnsi="Times New Roman" w:cs="Times New Roman"/>
          <w:caps/>
          <w:sz w:val="24"/>
          <w:szCs w:val="24"/>
          <w:lang w:val="en-GB"/>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3B0A3D" w:rsidRPr="003B0A3D" w14:paraId="66114348"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6EB1156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34" w:author="John Mettrop" w:date="2019-06-05T13:34:00Z">
              <w:r w:rsidRPr="003B0A3D">
                <w:rPr>
                  <w:rFonts w:ascii="Times New Roman Bold" w:eastAsia="Calibri" w:hAnsi="Times New Roman Bold" w:cs="Times New Roman Bold"/>
                  <w:b/>
                  <w:sz w:val="24"/>
                  <w:szCs w:val="24"/>
                  <w:lang w:val="en-GB" w:eastAsia="zh-CN"/>
                </w:rPr>
                <w:t xml:space="preserve">Frequency </w:t>
              </w:r>
            </w:ins>
            <w:del w:id="135" w:author="John Mettrop" w:date="2019-06-05T13:34:00Z">
              <w:r w:rsidRPr="003B0A3D">
                <w:rPr>
                  <w:rFonts w:ascii="Times New Roman Bold" w:eastAsia="Calibri" w:hAnsi="Times New Roman Bold" w:cs="Times New Roman Bold"/>
                  <w:b/>
                  <w:sz w:val="24"/>
                  <w:szCs w:val="24"/>
                  <w:lang w:val="en-GB" w:eastAsia="zh-CN"/>
                </w:rPr>
                <w:delText>B</w:delText>
              </w:r>
            </w:del>
            <w:ins w:id="136" w:author="John Mettrop" w:date="2019-06-05T13:34:00Z">
              <w:r w:rsidRPr="003B0A3D">
                <w:rPr>
                  <w:rFonts w:ascii="Times New Roman Bold" w:eastAsia="Calibri" w:hAnsi="Times New Roman Bold" w:cs="Times New Roman Bold"/>
                  <w:b/>
                  <w:sz w:val="24"/>
                  <w:szCs w:val="24"/>
                  <w:lang w:val="en-GB" w:eastAsia="zh-CN"/>
                </w:rPr>
                <w:t>b</w:t>
              </w:r>
            </w:ins>
            <w:r w:rsidRPr="003B0A3D">
              <w:rPr>
                <w:rFonts w:ascii="Times New Roman Bold" w:eastAsia="Calibri" w:hAnsi="Times New Roman Bold" w:cs="Times New Roman Bold"/>
                <w:b/>
                <w:sz w:val="24"/>
                <w:szCs w:val="24"/>
                <w:lang w:val="en-GB" w:eastAsia="zh-CN"/>
              </w:rPr>
              <w:t>and</w:t>
            </w:r>
            <w:r w:rsidRPr="003B0A3D">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A8E745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B0A3D">
              <w:rPr>
                <w:rFonts w:ascii="Times New Roman Bold" w:eastAsia="Calibri" w:hAnsi="Times New Roman Bold" w:cs="Times New Roman Bold"/>
                <w:b/>
                <w:sz w:val="24"/>
                <w:szCs w:val="24"/>
                <w:lang w:val="en-GB" w:eastAsia="zh-CN"/>
              </w:rPr>
              <w:t>Allocation</w:t>
            </w:r>
          </w:p>
        </w:tc>
      </w:tr>
      <w:tr w:rsidR="003B0A3D" w:rsidRPr="003B0A3D" w14:paraId="2AE23DFC"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3F4F04A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5572A9A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Radiolocation</w:t>
            </w:r>
          </w:p>
        </w:tc>
      </w:tr>
      <w:tr w:rsidR="003B0A3D" w:rsidRPr="003B0A3D" w14:paraId="4DA74E02"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4470C4B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353858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Radiolocation</w:t>
            </w:r>
          </w:p>
        </w:tc>
      </w:tr>
      <w:tr w:rsidR="003B0A3D" w:rsidRPr="003B0A3D" w14:paraId="4CF492B7"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26688F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1445986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3B0A3D">
              <w:rPr>
                <w:rFonts w:ascii="Times New Roman" w:eastAsia="Calibri" w:hAnsi="Times New Roman" w:cs="Times New Roman"/>
                <w:sz w:val="24"/>
                <w:szCs w:val="24"/>
                <w:lang w:val="en-GB" w:eastAsia="zh-CN"/>
              </w:rPr>
              <w:t>Aeronautical radionavigation</w:t>
            </w:r>
            <w:r w:rsidRPr="003B0A3D">
              <w:rPr>
                <w:rFonts w:ascii="Times New Roman" w:eastAsia="Calibri" w:hAnsi="Times New Roman" w:cs="Times New Roman"/>
                <w:caps/>
                <w:noProof/>
                <w:sz w:val="24"/>
                <w:szCs w:val="24"/>
                <w:lang w:val="en-GB" w:eastAsia="zh-CN"/>
              </w:rPr>
              <w:br/>
            </w:r>
            <w:r w:rsidRPr="003B0A3D">
              <w:rPr>
                <w:rFonts w:ascii="Times New Roman" w:eastAsia="Calibri" w:hAnsi="Times New Roman" w:cs="Times New Roman"/>
                <w:sz w:val="24"/>
                <w:szCs w:val="24"/>
                <w:lang w:val="en-GB" w:eastAsia="zh-CN"/>
              </w:rPr>
              <w:t>Radiolocation</w:t>
            </w:r>
          </w:p>
        </w:tc>
      </w:tr>
      <w:tr w:rsidR="003B0A3D" w:rsidRPr="003B0A3D" w14:paraId="7DCA5121"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5DAD548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5D90243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3B0A3D">
              <w:rPr>
                <w:rFonts w:ascii="Times New Roman" w:eastAsia="Calibri" w:hAnsi="Times New Roman" w:cs="Times New Roman"/>
                <w:sz w:val="24"/>
                <w:szCs w:val="24"/>
                <w:lang w:val="en-GB" w:eastAsia="zh-CN"/>
              </w:rPr>
              <w:t>Radiolocation</w:t>
            </w:r>
            <w:r w:rsidRPr="003B0A3D">
              <w:rPr>
                <w:rFonts w:ascii="Times New Roman" w:eastAsia="Calibri" w:hAnsi="Times New Roman" w:cs="Times New Roman"/>
                <w:caps/>
                <w:noProof/>
                <w:sz w:val="24"/>
                <w:szCs w:val="24"/>
                <w:lang w:val="en-GB" w:eastAsia="zh-CN"/>
              </w:rPr>
              <w:br/>
            </w:r>
            <w:r w:rsidRPr="003B0A3D">
              <w:rPr>
                <w:rFonts w:ascii="Times New Roman" w:eastAsia="Calibri" w:hAnsi="Times New Roman" w:cs="Times New Roman"/>
                <w:sz w:val="24"/>
                <w:szCs w:val="24"/>
                <w:lang w:val="en-GB" w:eastAsia="zh-CN"/>
              </w:rPr>
              <w:t>Radionavigation</w:t>
            </w:r>
          </w:p>
        </w:tc>
      </w:tr>
      <w:tr w:rsidR="003B0A3D" w:rsidRPr="003B0A3D" w14:paraId="1DE62BAF"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5597688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2C92FC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Maritime radionavigation</w:t>
            </w:r>
            <w:r w:rsidRPr="003B0A3D">
              <w:rPr>
                <w:rFonts w:ascii="Times New Roman" w:eastAsia="Calibri" w:hAnsi="Times New Roman" w:cs="Times New Roman"/>
                <w:sz w:val="24"/>
                <w:szCs w:val="24"/>
                <w:lang w:val="en-GB" w:eastAsia="zh-CN"/>
              </w:rPr>
              <w:br/>
            </w:r>
            <w:proofErr w:type="gramStart"/>
            <w:r w:rsidRPr="003B0A3D">
              <w:rPr>
                <w:rFonts w:ascii="Times New Roman" w:eastAsia="Calibri" w:hAnsi="Times New Roman" w:cs="Times New Roman"/>
                <w:sz w:val="24"/>
                <w:szCs w:val="24"/>
                <w:lang w:val="en-GB" w:eastAsia="zh-CN"/>
              </w:rPr>
              <w:t>Radiolocation</w:t>
            </w:r>
            <w:r w:rsidRPr="003B0A3D">
              <w:rPr>
                <w:rFonts w:ascii="Times New Roman" w:eastAsia="Calibri" w:hAnsi="Times New Roman" w:cs="Times New Roman"/>
                <w:sz w:val="24"/>
                <w:szCs w:val="24"/>
                <w:vertAlign w:val="superscript"/>
                <w:lang w:val="en-GB" w:eastAsia="zh-CN"/>
              </w:rPr>
              <w:t>(</w:t>
            </w:r>
            <w:proofErr w:type="gramEnd"/>
            <w:r w:rsidRPr="003B0A3D">
              <w:rPr>
                <w:rFonts w:ascii="Times New Roman" w:eastAsia="Calibri" w:hAnsi="Times New Roman" w:cs="Times New Roman"/>
                <w:sz w:val="24"/>
                <w:szCs w:val="24"/>
                <w:vertAlign w:val="superscript"/>
                <w:lang w:val="en-GB" w:eastAsia="zh-CN"/>
              </w:rPr>
              <w:t>1)</w:t>
            </w:r>
          </w:p>
        </w:tc>
      </w:tr>
      <w:tr w:rsidR="003B0A3D" w:rsidRPr="003B0A3D" w14:paraId="42A3BCAC"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222688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3B5EE5D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B0A3D">
              <w:rPr>
                <w:rFonts w:ascii="Times New Roman" w:eastAsia="Calibri" w:hAnsi="Times New Roman" w:cs="Times New Roman"/>
                <w:sz w:val="24"/>
                <w:szCs w:val="24"/>
                <w:lang w:val="en-GB" w:eastAsia="zh-CN"/>
              </w:rPr>
              <w:t>Maritime radionavigation</w:t>
            </w:r>
            <w:r w:rsidRPr="003B0A3D">
              <w:rPr>
                <w:rFonts w:ascii="Times New Roman" w:eastAsia="Calibri" w:hAnsi="Times New Roman" w:cs="Times New Roman"/>
                <w:sz w:val="24"/>
                <w:szCs w:val="24"/>
                <w:lang w:val="en-GB" w:eastAsia="zh-CN"/>
              </w:rPr>
              <w:br/>
              <w:t>Radiolocation</w:t>
            </w:r>
          </w:p>
        </w:tc>
      </w:tr>
      <w:tr w:rsidR="003B0A3D" w:rsidRPr="003B0A3D" w14:paraId="66F42EF8"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1E89F75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3B0A3D">
              <w:rPr>
                <w:rFonts w:ascii="Times New Roman" w:eastAsia="Calibri" w:hAnsi="Times New Roman" w:cs="Times New Roman"/>
                <w:sz w:val="24"/>
                <w:szCs w:val="24"/>
                <w:lang w:val="fr-CH"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2DE28A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3B0A3D">
              <w:rPr>
                <w:rFonts w:ascii="Times New Roman" w:eastAsia="Calibri" w:hAnsi="Times New Roman" w:cs="Times New Roman"/>
                <w:sz w:val="24"/>
                <w:szCs w:val="24"/>
                <w:lang w:val="en-GB" w:eastAsia="zh-CN"/>
              </w:rPr>
              <w:t>Radiolocation</w:t>
            </w:r>
          </w:p>
        </w:tc>
      </w:tr>
      <w:tr w:rsidR="003B0A3D" w:rsidRPr="003B0A3D" w14:paraId="32BB1D18" w14:textId="77777777" w:rsidTr="003B0A3D">
        <w:trPr>
          <w:jc w:val="center"/>
        </w:trPr>
        <w:tc>
          <w:tcPr>
            <w:tcW w:w="2339" w:type="dxa"/>
            <w:tcBorders>
              <w:top w:val="single" w:sz="4" w:space="0" w:color="auto"/>
              <w:left w:val="single" w:sz="4" w:space="0" w:color="auto"/>
              <w:bottom w:val="single" w:sz="4" w:space="0" w:color="auto"/>
              <w:right w:val="single" w:sz="4" w:space="0" w:color="auto"/>
            </w:tcBorders>
            <w:hideMark/>
          </w:tcPr>
          <w:p w14:paraId="40BABF0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3B0A3D">
              <w:rPr>
                <w:rFonts w:ascii="Times New Roman" w:eastAsia="Calibri" w:hAnsi="Times New Roman" w:cs="Times New Roman"/>
                <w:sz w:val="24"/>
                <w:szCs w:val="24"/>
                <w:lang w:val="fr-CH"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573F4EB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eastAsia="zh-CN"/>
              </w:rPr>
            </w:pPr>
            <w:r w:rsidRPr="003B0A3D">
              <w:rPr>
                <w:rFonts w:ascii="Times New Roman" w:eastAsia="Calibri" w:hAnsi="Times New Roman" w:cs="Times New Roman"/>
                <w:sz w:val="24"/>
                <w:szCs w:val="24"/>
                <w:lang w:eastAsia="zh-CN"/>
              </w:rPr>
              <w:t>Radiolocation</w:t>
            </w:r>
          </w:p>
        </w:tc>
      </w:tr>
      <w:tr w:rsidR="003B0A3D" w:rsidRPr="003B0A3D" w14:paraId="79AE78E8" w14:textId="77777777" w:rsidTr="003B0A3D">
        <w:trPr>
          <w:jc w:val="center"/>
        </w:trPr>
        <w:tc>
          <w:tcPr>
            <w:tcW w:w="5458" w:type="dxa"/>
            <w:gridSpan w:val="2"/>
            <w:tcBorders>
              <w:top w:val="single" w:sz="4" w:space="0" w:color="auto"/>
              <w:left w:val="nil"/>
              <w:bottom w:val="nil"/>
              <w:right w:val="nil"/>
            </w:tcBorders>
            <w:hideMark/>
          </w:tcPr>
          <w:p w14:paraId="4F57E30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Calibri" w:hAnsi="Times New Roman" w:cs="Times New Roman"/>
                <w:sz w:val="24"/>
                <w:szCs w:val="24"/>
                <w:lang w:eastAsia="zh-CN"/>
              </w:rPr>
            </w:pPr>
            <w:r w:rsidRPr="003B0A3D">
              <w:rPr>
                <w:rFonts w:ascii="Times New Roman" w:eastAsia="Calibri" w:hAnsi="Times New Roman" w:cs="Times New Roman"/>
                <w:sz w:val="24"/>
                <w:szCs w:val="24"/>
                <w:vertAlign w:val="superscript"/>
                <w:lang w:eastAsia="zh-CN"/>
              </w:rPr>
              <w:lastRenderedPageBreak/>
              <w:t>(</w:t>
            </w:r>
            <w:proofErr w:type="gramStart"/>
            <w:r w:rsidRPr="003B0A3D">
              <w:rPr>
                <w:rFonts w:ascii="Times New Roman" w:eastAsia="Calibri" w:hAnsi="Times New Roman" w:cs="Times New Roman"/>
                <w:sz w:val="24"/>
                <w:szCs w:val="24"/>
                <w:vertAlign w:val="superscript"/>
                <w:lang w:eastAsia="zh-CN"/>
              </w:rPr>
              <w:t>1)</w:t>
            </w:r>
            <w:r w:rsidRPr="003B0A3D">
              <w:rPr>
                <w:rFonts w:ascii="Times New Roman" w:eastAsia="Calibri" w:hAnsi="Times New Roman" w:cs="Times New Roman"/>
                <w:sz w:val="24"/>
                <w:szCs w:val="24"/>
                <w:lang w:eastAsia="zh-CN"/>
              </w:rPr>
              <w:t>In</w:t>
            </w:r>
            <w:proofErr w:type="gramEnd"/>
            <w:r w:rsidRPr="003B0A3D">
              <w:rPr>
                <w:rFonts w:ascii="Times New Roman" w:eastAsia="Calibri" w:hAnsi="Times New Roman" w:cs="Times New Roman"/>
                <w:sz w:val="24"/>
                <w:szCs w:val="24"/>
                <w:lang w:eastAsia="zh-CN"/>
              </w:rPr>
              <w:t xml:space="preserve"> accordance with RR No. </w:t>
            </w:r>
            <w:r w:rsidRPr="003B0A3D">
              <w:rPr>
                <w:rFonts w:ascii="Times New Roman" w:eastAsia="Calibri" w:hAnsi="Times New Roman" w:cs="Times New Roman"/>
                <w:b/>
                <w:bCs/>
                <w:sz w:val="24"/>
                <w:szCs w:val="24"/>
                <w:lang w:eastAsia="zh-CN"/>
              </w:rPr>
              <w:t>5.452</w:t>
            </w:r>
            <w:r w:rsidRPr="003B0A3D">
              <w:rPr>
                <w:rFonts w:ascii="Times New Roman" w:eastAsia="Calibri" w:hAnsi="Times New Roman" w:cs="Times New Roman"/>
                <w:sz w:val="24"/>
                <w:szCs w:val="24"/>
                <w:lang w:eastAsia="zh-CN"/>
              </w:rPr>
              <w:t>, between 5</w:t>
            </w:r>
            <w:r w:rsidRPr="003B0A3D">
              <w:rPr>
                <w:rFonts w:ascii="Tms Rmn" w:eastAsia="Calibri" w:hAnsi="Tms Rmn" w:cs="Times New Roman"/>
                <w:sz w:val="12"/>
                <w:szCs w:val="24"/>
                <w:lang w:eastAsia="zh-CN"/>
              </w:rPr>
              <w:t> </w:t>
            </w:r>
            <w:r w:rsidRPr="003B0A3D">
              <w:rPr>
                <w:rFonts w:ascii="Times New Roman" w:eastAsia="Calibri" w:hAnsi="Times New Roman" w:cs="Times New Roman"/>
                <w:sz w:val="24"/>
                <w:szCs w:val="24"/>
                <w:lang w:eastAsia="zh-CN"/>
              </w:rPr>
              <w:t>600 and 5</w:t>
            </w:r>
            <w:r w:rsidRPr="003B0A3D">
              <w:rPr>
                <w:rFonts w:ascii="Tms Rmn" w:eastAsia="Calibri" w:hAnsi="Tms Rmn" w:cs="Times New Roman"/>
                <w:sz w:val="12"/>
                <w:szCs w:val="24"/>
                <w:lang w:eastAsia="zh-CN"/>
              </w:rPr>
              <w:t> </w:t>
            </w:r>
            <w:r w:rsidRPr="003B0A3D">
              <w:rPr>
                <w:rFonts w:ascii="Times New Roman" w:eastAsia="Calibri" w:hAnsi="Times New Roman" w:cs="Times New Roman"/>
                <w:sz w:val="24"/>
                <w:szCs w:val="24"/>
                <w:lang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356160E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radiolocation radars perform a variety of functions, such as:</w:t>
      </w:r>
    </w:p>
    <w:p w14:paraId="73CF6B3C"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 xml:space="preserve">tracking space launch vehicles and aeronautical vehicles undergoing developmental and operational </w:t>
      </w:r>
      <w:proofErr w:type="gramStart"/>
      <w:r w:rsidRPr="003B0A3D">
        <w:rPr>
          <w:rFonts w:ascii="Times New Roman" w:eastAsia="Calibri" w:hAnsi="Times New Roman" w:cs="Times New Roman"/>
          <w:sz w:val="24"/>
          <w:szCs w:val="24"/>
        </w:rPr>
        <w:t>testing;</w:t>
      </w:r>
      <w:proofErr w:type="gramEnd"/>
    </w:p>
    <w:p w14:paraId="7751DD85"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 xml:space="preserve">sea and air </w:t>
      </w:r>
      <w:proofErr w:type="gramStart"/>
      <w:r w:rsidRPr="003B0A3D">
        <w:rPr>
          <w:rFonts w:ascii="Times New Roman" w:eastAsia="Calibri" w:hAnsi="Times New Roman" w:cs="Times New Roman"/>
          <w:sz w:val="24"/>
          <w:szCs w:val="24"/>
        </w:rPr>
        <w:t>surveillance;</w:t>
      </w:r>
      <w:proofErr w:type="gramEnd"/>
    </w:p>
    <w:p w14:paraId="1AAC39EB"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environmental measurements (e.g. study of ocean water cycles and weather phenomena such as hurricanes</w:t>
      </w:r>
      <w:proofErr w:type="gramStart"/>
      <w:r w:rsidRPr="003B0A3D">
        <w:rPr>
          <w:rFonts w:ascii="Times New Roman" w:eastAsia="Calibri" w:hAnsi="Times New Roman" w:cs="Times New Roman"/>
          <w:sz w:val="24"/>
          <w:szCs w:val="24"/>
        </w:rPr>
        <w:t>);</w:t>
      </w:r>
      <w:proofErr w:type="gramEnd"/>
    </w:p>
    <w:p w14:paraId="5C36B6EC"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Earth imaging; and</w:t>
      </w:r>
    </w:p>
    <w:p w14:paraId="3A1471AC" w14:textId="77777777" w:rsidR="003B0A3D" w:rsidRPr="003B0A3D" w:rsidRDefault="003B0A3D" w:rsidP="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3B0A3D">
        <w:rPr>
          <w:rFonts w:ascii="Times New Roman" w:eastAsia="Calibri" w:hAnsi="Times New Roman" w:cs="Times New Roman"/>
          <w:sz w:val="24"/>
          <w:szCs w:val="24"/>
        </w:rPr>
        <w:t>–</w:t>
      </w:r>
      <w:r w:rsidRPr="003B0A3D">
        <w:rPr>
          <w:rFonts w:ascii="Times New Roman" w:eastAsia="Calibri" w:hAnsi="Times New Roman" w:cs="Times New Roman"/>
          <w:sz w:val="24"/>
          <w:szCs w:val="24"/>
        </w:rPr>
        <w:tab/>
        <w:t>national defense and multinational peacekeeping.</w:t>
      </w:r>
    </w:p>
    <w:p w14:paraId="3D59A994"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 xml:space="preserve">The aeronautical radionavigation radars are used primarily for airborne weather avoidance and windshear </w:t>
      </w:r>
      <w:proofErr w:type="gramStart"/>
      <w:r w:rsidRPr="003B0A3D">
        <w:rPr>
          <w:rFonts w:ascii="Times New Roman" w:eastAsia="Times New Roman" w:hAnsi="Times New Roman" w:cs="Times New Roman"/>
          <w:sz w:val="24"/>
          <w:szCs w:val="20"/>
        </w:rPr>
        <w:t>detection, and</w:t>
      </w:r>
      <w:proofErr w:type="gramEnd"/>
      <w:r w:rsidRPr="003B0A3D">
        <w:rPr>
          <w:rFonts w:ascii="Times New Roman" w:eastAsia="Times New Roman" w:hAnsi="Times New Roman" w:cs="Times New Roman"/>
          <w:sz w:val="24"/>
          <w:szCs w:val="20"/>
        </w:rPr>
        <w:t xml:space="preserve"> perform a safety service (see RR No. </w:t>
      </w:r>
      <w:r w:rsidRPr="003B0A3D">
        <w:rPr>
          <w:rFonts w:ascii="Times New Roman" w:eastAsia="Times New Roman" w:hAnsi="Times New Roman" w:cs="Times New Roman"/>
          <w:b/>
          <w:bCs/>
          <w:sz w:val="24"/>
          <w:szCs w:val="20"/>
        </w:rPr>
        <w:t>4.10</w:t>
      </w:r>
      <w:r w:rsidRPr="003B0A3D">
        <w:rPr>
          <w:rFonts w:ascii="Times New Roman" w:eastAsia="Times New Roman" w:hAnsi="Times New Roman" w:cs="Times New Roman"/>
          <w:sz w:val="24"/>
          <w:szCs w:val="20"/>
        </w:rPr>
        <w:t>).</w:t>
      </w:r>
      <w:ins w:id="137" w:author="John Mettrop" w:date="2019-06-05T13:34:00Z">
        <w:r w:rsidRPr="003B0A3D">
          <w:rPr>
            <w:rFonts w:ascii="Times New Roman" w:eastAsia="Times New Roman" w:hAnsi="Times New Roman" w:cs="Times New Roman"/>
            <w:sz w:val="24"/>
            <w:szCs w:val="20"/>
          </w:rPr>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The Radio Technical Commission for Aeronautics has developed a minimum operational performance standard for this equipment “</w:t>
        </w:r>
        <w:r w:rsidRPr="003B0A3D">
          <w:rPr>
            <w:rFonts w:ascii="Times New Roman" w:eastAsia="Times New Roman" w:hAnsi="Times New Roman" w:cs="Times New Roman"/>
            <w:i/>
            <w:sz w:val="24"/>
            <w:szCs w:val="20"/>
          </w:rPr>
          <w:t>DO-158 – Airborne Doppler Radar Navigation Equipment</w:t>
        </w:r>
        <w:r w:rsidRPr="003B0A3D">
          <w:rPr>
            <w:rFonts w:ascii="Times New Roman" w:eastAsia="Times New Roman" w:hAnsi="Times New Roman" w:cs="Times New Roman"/>
            <w:sz w:val="24"/>
            <w:szCs w:val="20"/>
          </w:rPr>
          <w:t xml:space="preserve">”. In addition, </w:t>
        </w:r>
        <w:del w:id="138" w:author="Taylor King" w:date="2020-10-07T13:29:00Z">
          <w:r w:rsidRPr="003B0A3D" w:rsidDel="009B273D">
            <w:rPr>
              <w:rFonts w:ascii="Times New Roman" w:eastAsia="Times New Roman" w:hAnsi="Times New Roman" w:cs="Times New Roman"/>
              <w:sz w:val="24"/>
              <w:szCs w:val="20"/>
            </w:rPr>
            <w:delText xml:space="preserve">sense (or </w:delText>
          </w:r>
        </w:del>
        <w:r w:rsidRPr="003B0A3D">
          <w:rPr>
            <w:rFonts w:ascii="Times New Roman" w:eastAsia="Times New Roman" w:hAnsi="Times New Roman" w:cs="Times New Roman"/>
            <w:sz w:val="24"/>
            <w:szCs w:val="20"/>
          </w:rPr>
          <w:t>detect</w:t>
        </w:r>
        <w:del w:id="139" w:author="Taylor King" w:date="2020-10-07T13:29:00Z">
          <w:r w:rsidRPr="003B0A3D" w:rsidDel="009B273D">
            <w:rPr>
              <w:rFonts w:ascii="Times New Roman" w:eastAsia="Times New Roman" w:hAnsi="Times New Roman" w:cs="Times New Roman"/>
              <w:sz w:val="24"/>
              <w:szCs w:val="20"/>
            </w:rPr>
            <w:delText>)</w:delText>
          </w:r>
        </w:del>
        <w:r w:rsidRPr="003B0A3D">
          <w:rPr>
            <w:rFonts w:ascii="Times New Roman" w:eastAsia="Times New Roman" w:hAnsi="Times New Roman" w:cs="Times New Roman"/>
            <w:sz w:val="24"/>
            <w:szCs w:val="20"/>
          </w:rPr>
          <w:t xml:space="preserve"> and avoid radars used for collision avoidance on-board unmanned aircraft are also planned to support the integrations of unmanned aircraft system (UAS) in non-segregated airspace.</w:t>
        </w:r>
      </w:ins>
    </w:p>
    <w:p w14:paraId="33CB614B"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color w:val="000000"/>
          <w:sz w:val="24"/>
          <w:szCs w:val="24"/>
        </w:rPr>
      </w:pPr>
      <w:r w:rsidRPr="003B0A3D">
        <w:rPr>
          <w:rFonts w:ascii="Times New Roman" w:eastAsia="Times New Roman" w:hAnsi="Times New Roman" w:cs="Times New Roman"/>
          <w:color w:val="000000"/>
          <w:sz w:val="24"/>
          <w:szCs w:val="24"/>
        </w:rPr>
        <w:t>In Table 2, there are multifunction radars.</w:t>
      </w:r>
    </w:p>
    <w:p w14:paraId="1C603B83"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color w:val="000000"/>
          <w:sz w:val="24"/>
          <w:szCs w:val="24"/>
        </w:rPr>
      </w:pPr>
      <w:r w:rsidRPr="003B0A3D">
        <w:rPr>
          <w:rFonts w:ascii="Times New Roman" w:eastAsia="Times New Roman" w:hAnsi="Times New Roman" w:cs="Times New Roman"/>
          <w:color w:val="000000"/>
          <w:sz w:val="24"/>
          <w:szCs w:val="24"/>
        </w:rPr>
        <w:t>M</w:t>
      </w:r>
      <w:r w:rsidRPr="003B0A3D">
        <w:rPr>
          <w:rFonts w:ascii="Times New Roman" w:eastAsia="Times New Roman" w:hAnsi="Times New Roman" w:cs="Times New Roman"/>
          <w:bCs/>
          <w:color w:val="000000"/>
          <w:sz w:val="24"/>
          <w:szCs w:val="24"/>
        </w:rPr>
        <w:t>ultifunction radar</w:t>
      </w:r>
      <w:r w:rsidRPr="003B0A3D">
        <w:rPr>
          <w:rFonts w:ascii="Times New Roman" w:eastAsia="Times New Roman" w:hAnsi="Times New Roman" w:cs="Times New Roman"/>
          <w:b/>
          <w:bCs/>
          <w:color w:val="000000"/>
          <w:sz w:val="24"/>
          <w:szCs w:val="24"/>
        </w:rPr>
        <w:t xml:space="preserve"> </w:t>
      </w:r>
      <w:r w:rsidRPr="003B0A3D">
        <w:rPr>
          <w:rFonts w:ascii="Times New Roman" w:eastAsia="Times New Roman" w:hAnsi="Times New Roman" w:cs="Times New Roman"/>
          <w:color w:val="000000"/>
          <w:sz w:val="24"/>
          <w:szCs w:val="24"/>
        </w:rPr>
        <w:t xml:space="preserve">can perform search, tracking, radionavigation including weather detection, functions with the same antenna in a single frequency band. For </w:t>
      </w:r>
      <w:proofErr w:type="gramStart"/>
      <w:r w:rsidRPr="003B0A3D">
        <w:rPr>
          <w:rFonts w:ascii="Times New Roman" w:eastAsia="Times New Roman" w:hAnsi="Times New Roman" w:cs="Times New Roman"/>
          <w:color w:val="000000"/>
          <w:sz w:val="24"/>
          <w:szCs w:val="24"/>
        </w:rPr>
        <w:t>example</w:t>
      </w:r>
      <w:proofErr w:type="gramEnd"/>
      <w:r w:rsidRPr="003B0A3D">
        <w:rPr>
          <w:rFonts w:ascii="Times New Roman" w:eastAsia="Times New Roman" w:hAnsi="Times New Roman" w:cs="Times New Roman"/>
          <w:color w:val="000000"/>
          <w:sz w:val="24"/>
          <w:szCs w:val="24"/>
        </w:rPr>
        <w:t xml:space="preserve"> in airborne applications, mechanically steered antennas or phase array antennas are commonly used, and the functions typically include search and tracking of aerial and surface target search, and terrain and weather avoidance.</w:t>
      </w:r>
    </w:p>
    <w:p w14:paraId="32D7CC16"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color w:val="000000"/>
          <w:sz w:val="24"/>
          <w:szCs w:val="24"/>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1BBD240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2</w:t>
      </w:r>
      <w:r w:rsidRPr="003B0A3D">
        <w:rPr>
          <w:rFonts w:ascii="Times New Roman" w:eastAsia="Times New Roman" w:hAnsi="Times New Roman" w:cs="Times New Roman"/>
          <w:b/>
          <w:sz w:val="28"/>
          <w:szCs w:val="20"/>
        </w:rPr>
        <w:tab/>
        <w:t>Technical characteristics</w:t>
      </w:r>
    </w:p>
    <w:p w14:paraId="421B4D86"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3B0A3D">
        <w:rPr>
          <w:rFonts w:ascii="Times New Roman" w:eastAsia="Times New Roman" w:hAnsi="Times New Roman" w:cs="Times New Roman"/>
          <w:sz w:val="24"/>
          <w:szCs w:val="20"/>
        </w:rPr>
        <w:t>The frequency bands between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250 and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 xml:space="preserve">850 MHz are used by many different types of radars on land-based fixed, shipborne, airborne, and transportable platforms. Table 2 contains technical characteristics of representative systems deployed in these </w:t>
      </w:r>
      <w:ins w:id="140" w:author="John Mettrop" w:date="2019-06-05T13:35:00Z">
        <w:r w:rsidRPr="003B0A3D">
          <w:rPr>
            <w:rFonts w:ascii="Times New Roman" w:eastAsia="Times New Roman" w:hAnsi="Times New Roman" w:cs="Times New Roman"/>
            <w:sz w:val="24"/>
            <w:szCs w:val="20"/>
          </w:rPr>
          <w:t xml:space="preserve">frequency </w:t>
        </w:r>
      </w:ins>
      <w:r w:rsidRPr="003B0A3D">
        <w:rPr>
          <w:rFonts w:ascii="Times New Roman" w:eastAsia="Times New Roman" w:hAnsi="Times New Roman" w:cs="Times New Roman"/>
          <w:sz w:val="24"/>
          <w:szCs w:val="20"/>
        </w:rPr>
        <w:t>bands. This information is generally sufficient for general calculations to assess the compatibility between these radars and other systems.</w:t>
      </w:r>
      <w:r w:rsidRPr="003B0A3D">
        <w:rPr>
          <w:rFonts w:ascii="Times New Roman" w:eastAsia="Times New Roman" w:hAnsi="Times New Roman" w:cs="Times New Roman"/>
          <w:sz w:val="24"/>
          <w:szCs w:val="24"/>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2C79DDA1"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3B0A3D">
        <w:rPr>
          <w:rFonts w:ascii="Times New Roman" w:eastAsia="Times New Roman" w:hAnsi="Times New Roman" w:cs="Times New Roman"/>
          <w:sz w:val="24"/>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5A383C0F"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3B0A3D">
        <w:rPr>
          <w:rFonts w:ascii="Times New Roman" w:eastAsia="Times New Roman" w:hAnsi="Times New Roman" w:cs="Times New Roman"/>
          <w:sz w:val="24"/>
          <w:szCs w:val="24"/>
        </w:rPr>
        <w:lastRenderedPageBreak/>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3A64EBBC"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rPr>
      </w:pPr>
      <w:r w:rsidRPr="003B0A3D">
        <w:rPr>
          <w:rFonts w:ascii="Times New Roman" w:eastAsia="Calibri" w:hAnsi="Times New Roman" w:cs="Times New Roman"/>
          <w:caps/>
          <w:sz w:val="24"/>
          <w:szCs w:val="24"/>
        </w:rPr>
        <w:t>Figure 1</w:t>
      </w:r>
    </w:p>
    <w:p w14:paraId="4CB44E6F"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after="480" w:line="240" w:lineRule="auto"/>
        <w:rPr>
          <w:rFonts w:ascii="Times New Roman Bold" w:eastAsia="Calibri" w:hAnsi="Times New Roman Bold" w:cs="Times New Roman Bold"/>
          <w:b/>
          <w:sz w:val="24"/>
          <w:szCs w:val="24"/>
        </w:rPr>
      </w:pPr>
      <w:r w:rsidRPr="003B0A3D">
        <w:rPr>
          <w:rFonts w:ascii="Times New Roman Bold" w:eastAsia="Calibri" w:hAnsi="Times New Roman Bold" w:cs="Times New Roman Bold"/>
          <w:b/>
          <w:sz w:val="24"/>
          <w:szCs w:val="24"/>
        </w:rPr>
        <w:t>1a: Monostatic radar; 1b: Bi-static radar; 1c: Diffracted power of a simple square plane</w:t>
      </w:r>
    </w:p>
    <w:p w14:paraId="3C31C89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120" w:line="240" w:lineRule="auto"/>
        <w:rPr>
          <w:rFonts w:ascii="Times New Roman" w:eastAsia="Calibri" w:hAnsi="Times New Roman" w:cs="Times New Roman"/>
          <w:sz w:val="24"/>
          <w:szCs w:val="24"/>
        </w:rPr>
      </w:pPr>
      <w:r w:rsidRPr="003B0A3D">
        <w:rPr>
          <w:rFonts w:ascii="Times New Roman" w:eastAsia="Times New Roman" w:hAnsi="Times New Roman" w:cs="Times New Roman"/>
          <w:sz w:val="24"/>
          <w:szCs w:val="20"/>
          <w:lang w:val="en-GB"/>
        </w:rPr>
        <w:object w:dxaOrig="8280" w:dyaOrig="2610" w14:anchorId="6D7B9C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1.15pt" o:ole="">
            <v:imagedata r:id="rId8" o:title=""/>
          </v:shape>
          <o:OLEObject Type="Embed" ProgID="CorelDraw.Graphic.16" ShapeID="_x0000_i1025" DrawAspect="Content" ObjectID="_1663582671" r:id="rId9"/>
        </w:object>
      </w:r>
    </w:p>
    <w:p w14:paraId="5CE8777B"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5D3C9FD8"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This Table contains characteristics of some frequency-hopping radars which are operating in this frequency range.</w:t>
      </w:r>
      <w:r w:rsidRPr="003B0A3D">
        <w:rPr>
          <w:rFonts w:ascii="Times New Roman" w:eastAsia="Times New Roman" w:hAnsi="Times New Roman" w:cs="Times New Roman"/>
          <w:i/>
          <w:iCs/>
          <w:sz w:val="24"/>
          <w:szCs w:val="20"/>
        </w:rPr>
        <w:t xml:space="preserve"> </w:t>
      </w:r>
      <w:r w:rsidRPr="003B0A3D">
        <w:rPr>
          <w:rFonts w:ascii="Times New Roman" w:eastAsia="Times New Roman" w:hAnsi="Times New Roman" w:cs="Times New Roman"/>
          <w:sz w:val="24"/>
          <w:szCs w:val="20"/>
        </w:rPr>
        <w:t>Frequency hopping is one of the most common electronic</w:t>
      </w:r>
      <w:r w:rsidRPr="003B0A3D">
        <w:rPr>
          <w:rFonts w:ascii="Times New Roman" w:eastAsia="Times New Roman" w:hAnsi="Times New Roman" w:cs="Times New Roman"/>
          <w:sz w:val="24"/>
          <w:szCs w:val="20"/>
        </w:rPr>
        <w:noBreakHyphen/>
        <w:t>counter-</w:t>
      </w:r>
      <w:proofErr w:type="gramStart"/>
      <w:r w:rsidRPr="003B0A3D">
        <w:rPr>
          <w:rFonts w:ascii="Times New Roman" w:eastAsia="Times New Roman" w:hAnsi="Times New Roman" w:cs="Times New Roman"/>
          <w:sz w:val="24"/>
          <w:szCs w:val="20"/>
        </w:rPr>
        <w:t>counter-measures</w:t>
      </w:r>
      <w:proofErr w:type="gramEnd"/>
      <w:r w:rsidRPr="003B0A3D">
        <w:rPr>
          <w:rFonts w:ascii="Times New Roman" w:eastAsia="Times New Roman" w:hAnsi="Times New Roman" w:cs="Times New Roman"/>
          <w:sz w:val="24"/>
          <w:szCs w:val="20"/>
        </w:rPr>
        <w:t xml:space="preserve">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w:t>
      </w:r>
      <w:proofErr w:type="gramStart"/>
      <w:r w:rsidRPr="003B0A3D">
        <w:rPr>
          <w:rFonts w:ascii="Times New Roman" w:eastAsia="Times New Roman" w:hAnsi="Times New Roman" w:cs="Times New Roman"/>
          <w:sz w:val="24"/>
          <w:szCs w:val="20"/>
        </w:rPr>
        <w:t>considered</w:t>
      </w:r>
      <w:proofErr w:type="gramEnd"/>
      <w:r w:rsidRPr="003B0A3D">
        <w:rPr>
          <w:rFonts w:ascii="Times New Roman" w:eastAsia="Times New Roman" w:hAnsi="Times New Roman" w:cs="Times New Roman"/>
          <w:sz w:val="24"/>
          <w:szCs w:val="20"/>
        </w:rPr>
        <w:t xml:space="preserve"> and the potential impact of frequency hopping radars should be taken into account in sharing studies.</w:t>
      </w:r>
    </w:p>
    <w:p w14:paraId="79CD0C77"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4A6419C1" w14:textId="77777777" w:rsidR="003B0A3D" w:rsidRPr="003B0A3D" w:rsidRDefault="003B0A3D" w:rsidP="003B0A3D">
      <w:pPr>
        <w:spacing w:line="240" w:lineRule="auto"/>
        <w:jc w:val="left"/>
        <w:rPr>
          <w:rFonts w:ascii="Times New Roman" w:eastAsia="Times New Roman" w:hAnsi="Times New Roman" w:cs="Times New Roman"/>
          <w:sz w:val="24"/>
          <w:szCs w:val="20"/>
        </w:rPr>
        <w:sectPr w:rsidR="003B0A3D" w:rsidRPr="003B0A3D">
          <w:pgSz w:w="11907" w:h="16834"/>
          <w:pgMar w:top="1418" w:right="1134" w:bottom="1418" w:left="1134" w:header="720" w:footer="680" w:gutter="0"/>
          <w:paperSrc w:first="15" w:other="15"/>
          <w:pgNumType w:start="1"/>
          <w:cols w:space="720"/>
        </w:sectPr>
      </w:pPr>
    </w:p>
    <w:p w14:paraId="7D3CE9EF" w14:textId="77777777" w:rsidR="003B0A3D" w:rsidRPr="003B0A3D" w:rsidRDefault="003B0A3D">
      <w:pPr>
        <w:keepNext/>
        <w:tabs>
          <w:tab w:val="left" w:pos="1134"/>
          <w:tab w:val="left" w:pos="1871"/>
          <w:tab w:val="left" w:pos="2268"/>
        </w:tabs>
        <w:overflowPunct w:val="0"/>
        <w:autoSpaceDE w:val="0"/>
        <w:autoSpaceDN w:val="0"/>
        <w:adjustRightInd w:val="0"/>
        <w:spacing w:line="240" w:lineRule="auto"/>
        <w:rPr>
          <w:rFonts w:ascii="Times New Roman" w:eastAsia="Calibri" w:hAnsi="Times New Roman" w:cs="Times New Roman"/>
          <w:caps/>
          <w:sz w:val="24"/>
          <w:szCs w:val="24"/>
        </w:rPr>
        <w:pPrChange w:id="141" w:author="John Mettrop" w:date="2019-06-05T13:45:00Z">
          <w:pPr/>
        </w:pPrChange>
      </w:pPr>
      <w:r w:rsidRPr="003B0A3D">
        <w:rPr>
          <w:rFonts w:ascii="Times New Roman" w:eastAsia="Calibri" w:hAnsi="Times New Roman" w:cs="Times New Roman"/>
          <w:caps/>
          <w:sz w:val="24"/>
          <w:szCs w:val="24"/>
        </w:rPr>
        <w:lastRenderedPageBreak/>
        <w:t>TABLE 2</w:t>
      </w:r>
    </w:p>
    <w:p w14:paraId="24E77A7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after="120" w:line="240" w:lineRule="auto"/>
        <w:rPr>
          <w:ins w:id="142" w:author="John Mettrop" w:date="2019-06-05T13:36:00Z"/>
          <w:rFonts w:ascii="Times New Roman Bold" w:eastAsia="Calibri" w:hAnsi="Times New Roman Bold" w:cs="Times New Roman Bold"/>
          <w:b/>
          <w:sz w:val="24"/>
          <w:szCs w:val="24"/>
        </w:rPr>
      </w:pPr>
      <w:r w:rsidRPr="003B0A3D">
        <w:rPr>
          <w:rFonts w:ascii="Times New Roman Bold" w:eastAsia="Calibri" w:hAnsi="Times New Roman Bold" w:cs="Times New Roman Bold"/>
          <w:b/>
          <w:sz w:val="24"/>
          <w:szCs w:val="24"/>
        </w:rPr>
        <w:t>Characteristics of radiolocation (except ground based meteorological radars) and aeronautical radionavigation radars</w:t>
      </w:r>
    </w:p>
    <w:p w14:paraId="5F5154BC" w14:textId="77777777" w:rsidR="003B0A3D" w:rsidRPr="003B0A3D" w:rsidRDefault="003B0A3D">
      <w:pPr>
        <w:tabs>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overflowPunct w:val="0"/>
        <w:autoSpaceDE w:val="0"/>
        <w:autoSpaceDN w:val="0"/>
        <w:adjustRightInd w:val="0"/>
        <w:spacing w:line="240" w:lineRule="auto"/>
        <w:jc w:val="left"/>
        <w:rPr>
          <w:rFonts w:ascii="Times New Roman" w:eastAsia="Times New Roman" w:hAnsi="Times New Roman" w:cs="Times New Roman"/>
          <w:i/>
          <w:sz w:val="24"/>
          <w:szCs w:val="20"/>
        </w:rPr>
        <w:pPrChange w:id="143" w:author="John Mettrop" w:date="2019-06-05T13:45:00Z">
          <w:pPr/>
        </w:pPrChange>
      </w:pPr>
      <w:ins w:id="144" w:author="John Mettrop" w:date="2019-06-05T13:36:00Z">
        <w:r w:rsidRPr="003B0A3D">
          <w:rPr>
            <w:rFonts w:ascii="Times New Roman" w:eastAsia="Times New Roman" w:hAnsi="Times New Roman" w:cs="Times New Roman"/>
            <w:i/>
            <w:sz w:val="20"/>
            <w:szCs w:val="20"/>
            <w:rPrChange w:id="145" w:author="John Mettrop" w:date="2019-06-05T13:45:00Z">
              <w:rPr>
                <w:rFonts w:ascii="Times New Roman Bold" w:hAnsi="Times New Roman Bold"/>
                <w:b/>
                <w:sz w:val="20"/>
                <w:highlight w:val="red"/>
              </w:rPr>
            </w:rPrChange>
          </w:rPr>
          <w:t>[</w:t>
        </w:r>
        <w:proofErr w:type="spellStart"/>
        <w:r w:rsidRPr="003B0A3D">
          <w:rPr>
            <w:rFonts w:ascii="Times New Roman" w:eastAsia="Times New Roman" w:hAnsi="Times New Roman" w:cs="Times New Roman"/>
            <w:i/>
            <w:sz w:val="20"/>
            <w:szCs w:val="20"/>
            <w:rPrChange w:id="146" w:author="John Mettrop" w:date="2019-06-05T13:45:00Z">
              <w:rPr>
                <w:rFonts w:ascii="Times New Roman Bold" w:hAnsi="Times New Roman Bold"/>
                <w:b/>
                <w:sz w:val="20"/>
                <w:highlight w:val="red"/>
              </w:rPr>
            </w:rPrChange>
          </w:rPr>
          <w:t>Editors</w:t>
        </w:r>
        <w:proofErr w:type="spellEnd"/>
        <w:r w:rsidRPr="003B0A3D">
          <w:rPr>
            <w:rFonts w:ascii="Times New Roman" w:eastAsia="Times New Roman" w:hAnsi="Times New Roman" w:cs="Times New Roman"/>
            <w:i/>
            <w:sz w:val="20"/>
            <w:szCs w:val="20"/>
            <w:rPrChange w:id="147" w:author="John Mettrop" w:date="2019-06-05T13:45:00Z">
              <w:rPr>
                <w:rFonts w:ascii="Times New Roman Bold" w:hAnsi="Times New Roman Bold"/>
                <w:b/>
                <w:sz w:val="20"/>
                <w:highlight w:val="red"/>
              </w:rPr>
            </w:rPrChange>
          </w:rPr>
          <w:t xml:space="preserve"> </w:t>
        </w:r>
        <w:proofErr w:type="gramStart"/>
        <w:r w:rsidRPr="003B0A3D">
          <w:rPr>
            <w:rFonts w:ascii="Times New Roman" w:eastAsia="Times New Roman" w:hAnsi="Times New Roman" w:cs="Times New Roman"/>
            <w:i/>
            <w:sz w:val="20"/>
            <w:szCs w:val="20"/>
            <w:rPrChange w:id="148" w:author="John Mettrop" w:date="2019-06-05T13:45:00Z">
              <w:rPr>
                <w:rFonts w:ascii="Times New Roman Bold" w:hAnsi="Times New Roman Bold"/>
                <w:b/>
                <w:sz w:val="20"/>
                <w:highlight w:val="red"/>
              </w:rPr>
            </w:rPrChange>
          </w:rPr>
          <w:t>note:</w:t>
        </w:r>
        <w:proofErr w:type="gramEnd"/>
        <w:r w:rsidRPr="003B0A3D">
          <w:rPr>
            <w:rFonts w:ascii="Times New Roman" w:eastAsia="Times New Roman" w:hAnsi="Times New Roman" w:cs="Times New Roman"/>
            <w:i/>
            <w:sz w:val="20"/>
            <w:szCs w:val="20"/>
            <w:rPrChange w:id="149" w:author="John Mettrop" w:date="2019-06-05T13:45:00Z">
              <w:rPr>
                <w:rFonts w:ascii="Times New Roman Bold" w:hAnsi="Times New Roman Bold"/>
                <w:b/>
                <w:sz w:val="20"/>
                <w:highlight w:val="red"/>
              </w:rPr>
            </w:rPrChange>
          </w:rPr>
          <w:t xml:space="preserve"> numbers highlighted in Yellow needs to be validated through future contribution</w:t>
        </w:r>
        <w:r w:rsidRPr="003B0A3D">
          <w:rPr>
            <w:rFonts w:ascii="Times New Roman" w:eastAsia="Times New Roman" w:hAnsi="Times New Roman" w:cs="Times New Roman"/>
            <w:i/>
            <w:sz w:val="20"/>
            <w:szCs w:val="20"/>
            <w:rPrChange w:id="150" w:author="John Mettrop" w:date="2019-06-05T13:45:00Z">
              <w:rPr>
                <w:rFonts w:ascii="Times New Roman Bold" w:hAnsi="Times New Roman Bold"/>
                <w:b/>
                <w:i/>
                <w:sz w:val="20"/>
                <w:szCs w:val="24"/>
              </w:rPr>
            </w:rPrChange>
          </w:rPr>
          <w:t>(s)</w:t>
        </w:r>
        <w:r w:rsidRPr="003B0A3D">
          <w:rPr>
            <w:rFonts w:ascii="Times New Roman" w:eastAsia="Times New Roman" w:hAnsi="Times New Roman" w:cs="Times New Roman"/>
            <w:i/>
            <w:sz w:val="20"/>
            <w:szCs w:val="20"/>
            <w:rPrChange w:id="151" w:author="John Mettrop" w:date="2019-06-05T13:45:00Z">
              <w:rPr>
                <w:rFonts w:ascii="Times New Roman Bold" w:hAnsi="Times New Roman Bold"/>
                <w:b/>
                <w:sz w:val="20"/>
                <w:highlight w:val="red"/>
              </w:rPr>
            </w:rPrChange>
          </w:rPr>
          <w:t>]</w:t>
        </w:r>
      </w:ins>
      <w:del w:id="152" w:author="John Mettrop" w:date="2019-06-05T13:36:00Z">
        <w:r w:rsidRPr="003B0A3D">
          <w:rPr>
            <w:rFonts w:ascii="Times New Roman" w:eastAsia="Times New Roman" w:hAnsi="Times New Roman" w:cs="Times New Roman"/>
            <w:i/>
            <w:sz w:val="20"/>
            <w:szCs w:val="20"/>
            <w:rPrChange w:id="153" w:author="John Mettrop" w:date="2019-06-05T13:45:00Z">
              <w:rPr>
                <w:rFonts w:ascii="Times New Roman Bold" w:hAnsi="Times New Roman Bold"/>
                <w:b/>
                <w:sz w:val="20"/>
              </w:rPr>
            </w:rPrChange>
          </w:rPr>
          <w:delText xml:space="preserve"> </w:delText>
        </w:r>
      </w:del>
    </w:p>
    <w:tbl>
      <w:tblPr>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09"/>
        <w:gridCol w:w="1108"/>
        <w:gridCol w:w="849"/>
        <w:gridCol w:w="1275"/>
        <w:gridCol w:w="1276"/>
        <w:gridCol w:w="1275"/>
        <w:gridCol w:w="1276"/>
        <w:gridCol w:w="1276"/>
        <w:gridCol w:w="850"/>
        <w:gridCol w:w="1134"/>
        <w:gridCol w:w="1134"/>
        <w:gridCol w:w="993"/>
        <w:gridCol w:w="1275"/>
        <w:tblGridChange w:id="154">
          <w:tblGrid>
            <w:gridCol w:w="2117"/>
            <w:gridCol w:w="849"/>
            <w:gridCol w:w="1275"/>
            <w:gridCol w:w="1276"/>
            <w:gridCol w:w="1275"/>
            <w:gridCol w:w="1276"/>
            <w:gridCol w:w="1276"/>
            <w:gridCol w:w="850"/>
            <w:gridCol w:w="1134"/>
            <w:gridCol w:w="1134"/>
            <w:gridCol w:w="993"/>
            <w:gridCol w:w="1275"/>
            <w:gridCol w:w="4"/>
            <w:gridCol w:w="1109"/>
            <w:gridCol w:w="850"/>
            <w:gridCol w:w="1276"/>
            <w:gridCol w:w="1276"/>
            <w:gridCol w:w="1275"/>
            <w:gridCol w:w="1276"/>
            <w:gridCol w:w="1276"/>
            <w:gridCol w:w="850"/>
            <w:gridCol w:w="1134"/>
            <w:gridCol w:w="1134"/>
            <w:gridCol w:w="1993"/>
            <w:gridCol w:w="1993"/>
          </w:tblGrid>
        </w:tblGridChange>
      </w:tblGrid>
      <w:tr w:rsidR="003B0A3D" w:rsidRPr="003B0A3D" w14:paraId="2133028B"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4E2C8AA9"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1DD0517C"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Units</w:t>
            </w:r>
          </w:p>
        </w:tc>
        <w:tc>
          <w:tcPr>
            <w:tcW w:w="1276" w:type="dxa"/>
            <w:tcBorders>
              <w:top w:val="single" w:sz="6" w:space="0" w:color="000000"/>
              <w:left w:val="single" w:sz="6" w:space="0" w:color="000000"/>
              <w:bottom w:val="single" w:sz="6" w:space="0" w:color="000000"/>
              <w:right w:val="single" w:sz="6" w:space="0" w:color="000000"/>
            </w:tcBorders>
            <w:hideMark/>
          </w:tcPr>
          <w:p w14:paraId="5BD2BE9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w:t>
            </w:r>
          </w:p>
        </w:tc>
        <w:tc>
          <w:tcPr>
            <w:tcW w:w="1276" w:type="dxa"/>
            <w:tcBorders>
              <w:top w:val="single" w:sz="6" w:space="0" w:color="000000"/>
              <w:left w:val="single" w:sz="6" w:space="0" w:color="000000"/>
              <w:bottom w:val="single" w:sz="6" w:space="0" w:color="000000"/>
              <w:right w:val="single" w:sz="6" w:space="0" w:color="000000"/>
            </w:tcBorders>
            <w:hideMark/>
          </w:tcPr>
          <w:p w14:paraId="3EE677B4"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w:t>
            </w:r>
          </w:p>
        </w:tc>
        <w:tc>
          <w:tcPr>
            <w:tcW w:w="1275" w:type="dxa"/>
            <w:tcBorders>
              <w:top w:val="single" w:sz="6" w:space="0" w:color="000000"/>
              <w:left w:val="single" w:sz="6" w:space="0" w:color="000000"/>
              <w:bottom w:val="single" w:sz="6" w:space="0" w:color="000000"/>
              <w:right w:val="single" w:sz="6" w:space="0" w:color="000000"/>
            </w:tcBorders>
            <w:hideMark/>
          </w:tcPr>
          <w:p w14:paraId="2A8B0DDB"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3</w:t>
            </w:r>
          </w:p>
        </w:tc>
        <w:tc>
          <w:tcPr>
            <w:tcW w:w="1276" w:type="dxa"/>
            <w:tcBorders>
              <w:top w:val="single" w:sz="6" w:space="0" w:color="000000"/>
              <w:left w:val="single" w:sz="6" w:space="0" w:color="000000"/>
              <w:bottom w:val="single" w:sz="6" w:space="0" w:color="000000"/>
              <w:right w:val="single" w:sz="6" w:space="0" w:color="000000"/>
            </w:tcBorders>
            <w:hideMark/>
          </w:tcPr>
          <w:p w14:paraId="339F5FC1"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4</w:t>
            </w:r>
          </w:p>
        </w:tc>
        <w:tc>
          <w:tcPr>
            <w:tcW w:w="1276" w:type="dxa"/>
            <w:tcBorders>
              <w:top w:val="single" w:sz="6" w:space="0" w:color="000000"/>
              <w:left w:val="single" w:sz="6" w:space="0" w:color="000000"/>
              <w:bottom w:val="single" w:sz="6" w:space="0" w:color="000000"/>
              <w:right w:val="single" w:sz="6" w:space="0" w:color="000000"/>
            </w:tcBorders>
            <w:hideMark/>
          </w:tcPr>
          <w:p w14:paraId="042936C0"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5</w:t>
            </w:r>
          </w:p>
        </w:tc>
        <w:tc>
          <w:tcPr>
            <w:tcW w:w="850" w:type="dxa"/>
            <w:tcBorders>
              <w:top w:val="single" w:sz="6" w:space="0" w:color="000000"/>
              <w:left w:val="single" w:sz="6" w:space="0" w:color="000000"/>
              <w:bottom w:val="single" w:sz="6" w:space="0" w:color="000000"/>
              <w:right w:val="single" w:sz="6" w:space="0" w:color="000000"/>
            </w:tcBorders>
            <w:hideMark/>
          </w:tcPr>
          <w:p w14:paraId="3C2609BD"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1A50750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7</w:t>
            </w:r>
          </w:p>
        </w:tc>
        <w:tc>
          <w:tcPr>
            <w:tcW w:w="1134" w:type="dxa"/>
            <w:tcBorders>
              <w:top w:val="single" w:sz="6" w:space="0" w:color="000000"/>
              <w:left w:val="single" w:sz="6" w:space="0" w:color="000000"/>
              <w:bottom w:val="single" w:sz="6" w:space="0" w:color="000000"/>
              <w:right w:val="single" w:sz="6" w:space="0" w:color="000000"/>
            </w:tcBorders>
            <w:hideMark/>
          </w:tcPr>
          <w:p w14:paraId="1BA62719"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8</w:t>
            </w:r>
          </w:p>
        </w:tc>
        <w:tc>
          <w:tcPr>
            <w:tcW w:w="993" w:type="dxa"/>
            <w:tcBorders>
              <w:top w:val="single" w:sz="6" w:space="0" w:color="000000"/>
              <w:left w:val="single" w:sz="6" w:space="0" w:color="000000"/>
              <w:bottom w:val="single" w:sz="6" w:space="0" w:color="000000"/>
              <w:right w:val="single" w:sz="6" w:space="0" w:color="000000"/>
            </w:tcBorders>
            <w:hideMark/>
          </w:tcPr>
          <w:p w14:paraId="50369B3C"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9</w:t>
            </w:r>
          </w:p>
        </w:tc>
        <w:tc>
          <w:tcPr>
            <w:tcW w:w="1275" w:type="dxa"/>
            <w:tcBorders>
              <w:top w:val="single" w:sz="6" w:space="0" w:color="000000"/>
              <w:left w:val="single" w:sz="6" w:space="0" w:color="000000"/>
              <w:bottom w:val="single" w:sz="6" w:space="0" w:color="000000"/>
              <w:right w:val="single" w:sz="6" w:space="0" w:color="000000"/>
            </w:tcBorders>
            <w:hideMark/>
          </w:tcPr>
          <w:p w14:paraId="59EE2CA1" w14:textId="799C0FF9"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ins w:id="155" w:author="John Mettrop" w:date="2019-06-05T13:42:00Z"/>
                <w:rFonts w:ascii="Times New Roman Bold" w:eastAsia="Calibri" w:hAnsi="Times New Roman Bold" w:cs="Times New Roman Bold"/>
                <w:b/>
                <w:sz w:val="20"/>
                <w:szCs w:val="18"/>
                <w:lang w:val="en-GB" w:eastAsia="zh-CN"/>
              </w:rPr>
            </w:pPr>
            <w:ins w:id="156" w:author="John Mettrop" w:date="2019-06-05T13:43:00Z">
              <w:r w:rsidRPr="003B0A3D">
                <w:rPr>
                  <w:rFonts w:ascii="Times New Roman Bold" w:eastAsia="Calibri" w:hAnsi="Times New Roman Bold" w:cs="Times New Roman Bold"/>
                  <w:sz w:val="18"/>
                  <w:szCs w:val="18"/>
                  <w:lang w:eastAsia="zh-CN"/>
                </w:rPr>
                <w:t>Radar XX</w:t>
              </w:r>
            </w:ins>
            <w:ins w:id="157" w:author="TK" w:date="2020-09-25T12:50:00Z">
              <w:r w:rsidR="008603A1">
                <w:rPr>
                  <w:rFonts w:ascii="Times New Roman Bold" w:eastAsia="Calibri" w:hAnsi="Times New Roman Bold" w:cs="Times New Roman Bold"/>
                  <w:sz w:val="18"/>
                  <w:szCs w:val="18"/>
                  <w:lang w:eastAsia="zh-CN"/>
                </w:rPr>
                <w:t>9a</w:t>
              </w:r>
            </w:ins>
            <w:ins w:id="158" w:author="John Mettrop" w:date="2019-06-05T13:43:00Z">
              <w:r w:rsidRPr="003B0A3D">
                <w:rPr>
                  <w:rFonts w:ascii="Times New Roman Bold" w:eastAsia="Calibri" w:hAnsi="Times New Roman Bold" w:cs="Times New Roman Bold"/>
                  <w:sz w:val="18"/>
                  <w:szCs w:val="18"/>
                  <w:lang w:eastAsia="zh-CN"/>
                </w:rPr>
                <w:t>*</w:t>
              </w:r>
            </w:ins>
          </w:p>
        </w:tc>
      </w:tr>
      <w:tr w:rsidR="003B0A3D" w:rsidRPr="003B0A3D" w14:paraId="349FCA13" w14:textId="77777777" w:rsidTr="003B0A3D">
        <w:trPr>
          <w:trHeight w:val="621"/>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3CF5511C" w14:textId="77777777" w:rsidR="003B0A3D" w:rsidRPr="003B0A3D" w:rsidRDefault="003B0A3D" w:rsidP="003B0A3D">
            <w:pPr>
              <w:tabs>
                <w:tab w:val="left" w:pos="1871"/>
                <w:tab w:val="left" w:pos="1985"/>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Function</w:t>
            </w:r>
          </w:p>
        </w:tc>
        <w:tc>
          <w:tcPr>
            <w:tcW w:w="850" w:type="dxa"/>
            <w:tcBorders>
              <w:top w:val="single" w:sz="6" w:space="0" w:color="000000"/>
              <w:left w:val="single" w:sz="6" w:space="0" w:color="000000"/>
              <w:bottom w:val="single" w:sz="6" w:space="0" w:color="000000"/>
              <w:right w:val="single" w:sz="6" w:space="0" w:color="000000"/>
            </w:tcBorders>
            <w:vAlign w:val="center"/>
          </w:tcPr>
          <w:p w14:paraId="2A3565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5D70BC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val="en-GB" w:eastAsia="zh-CN"/>
              </w:rPr>
            </w:pPr>
            <w:r w:rsidRPr="003B0A3D">
              <w:rPr>
                <w:rFonts w:ascii="Times New Roman" w:eastAsia="Calibri" w:hAnsi="Times New Roman" w:cs="Times New Roman"/>
                <w:sz w:val="18"/>
                <w:szCs w:val="18"/>
                <w:lang w:val="en-GB"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48F4566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val="en-GB" w:eastAsia="zh-CN"/>
              </w:rPr>
            </w:pPr>
            <w:r w:rsidRPr="003B0A3D">
              <w:rPr>
                <w:rFonts w:ascii="Times New Roman" w:eastAsia="Calibri" w:hAnsi="Times New Roman" w:cs="Times New Roman"/>
                <w:sz w:val="18"/>
                <w:szCs w:val="18"/>
                <w:lang w:val="en-GB" w:eastAsia="zh-CN"/>
              </w:rPr>
              <w:t>Instrumentation</w:t>
            </w:r>
          </w:p>
        </w:tc>
        <w:tc>
          <w:tcPr>
            <w:tcW w:w="1275" w:type="dxa"/>
            <w:tcBorders>
              <w:top w:val="single" w:sz="6" w:space="0" w:color="000000"/>
              <w:left w:val="single" w:sz="6" w:space="0" w:color="000000"/>
              <w:bottom w:val="single" w:sz="6" w:space="0" w:color="000000"/>
              <w:right w:val="single" w:sz="6" w:space="0" w:color="000000"/>
            </w:tcBorders>
            <w:hideMark/>
          </w:tcPr>
          <w:p w14:paraId="60A44A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19CBAF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361D68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Instrumentation</w:t>
            </w:r>
          </w:p>
        </w:tc>
        <w:tc>
          <w:tcPr>
            <w:tcW w:w="850" w:type="dxa"/>
            <w:tcBorders>
              <w:top w:val="single" w:sz="6" w:space="0" w:color="000000"/>
              <w:left w:val="single" w:sz="6" w:space="0" w:color="000000"/>
              <w:bottom w:val="single" w:sz="6" w:space="0" w:color="000000"/>
              <w:right w:val="single" w:sz="6" w:space="0" w:color="000000"/>
            </w:tcBorders>
            <w:hideMark/>
          </w:tcPr>
          <w:p w14:paraId="2148E0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3B0A3D">
              <w:rPr>
                <w:rFonts w:ascii="Times New Roman" w:eastAsia="Calibri" w:hAnsi="Times New Roman" w:cs="Times New Roman"/>
                <w:sz w:val="18"/>
                <w:szCs w:val="18"/>
                <w:lang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03D1AD3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3B0A3D">
              <w:rPr>
                <w:rFonts w:ascii="Times New Roman" w:eastAsia="Calibri" w:hAnsi="Times New Roman" w:cs="Times New Roman"/>
                <w:sz w:val="18"/>
                <w:szCs w:val="18"/>
                <w:lang w:eastAsia="zh-CN"/>
              </w:rPr>
              <w:t>Multifunction 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1DEDBB4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3B0A3D">
              <w:rPr>
                <w:rFonts w:ascii="Times New Roman" w:eastAsia="Calibri" w:hAnsi="Times New Roman" w:cs="Times New Roman"/>
                <w:sz w:val="18"/>
                <w:szCs w:val="18"/>
                <w:lang w:eastAsia="zh-CN"/>
              </w:rPr>
              <w:t>Research and Earth imaging</w:t>
            </w:r>
          </w:p>
        </w:tc>
        <w:tc>
          <w:tcPr>
            <w:tcW w:w="993" w:type="dxa"/>
            <w:tcBorders>
              <w:top w:val="single" w:sz="6" w:space="0" w:color="000000"/>
              <w:left w:val="single" w:sz="6" w:space="0" w:color="000000"/>
              <w:bottom w:val="single" w:sz="6" w:space="0" w:color="000000"/>
              <w:right w:val="single" w:sz="6" w:space="0" w:color="000000"/>
            </w:tcBorders>
            <w:hideMark/>
          </w:tcPr>
          <w:p w14:paraId="4436F03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Search</w:t>
            </w:r>
          </w:p>
        </w:tc>
        <w:tc>
          <w:tcPr>
            <w:tcW w:w="1275" w:type="dxa"/>
            <w:tcBorders>
              <w:top w:val="single" w:sz="6" w:space="0" w:color="000000"/>
              <w:left w:val="single" w:sz="6" w:space="0" w:color="000000"/>
              <w:bottom w:val="single" w:sz="6" w:space="0" w:color="000000"/>
              <w:right w:val="single" w:sz="6" w:space="0" w:color="000000"/>
            </w:tcBorders>
            <w:hideMark/>
          </w:tcPr>
          <w:p w14:paraId="0AA9F16E" w14:textId="32DC6197" w:rsidR="003B0A3D" w:rsidRPr="003B0A3D" w:rsidRDefault="009B27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18"/>
                <w:lang w:eastAsia="zh-CN"/>
              </w:rPr>
            </w:pPr>
            <w:ins w:id="159" w:author="Taylor King" w:date="2020-10-07T13:30:00Z">
              <w:r>
                <w:rPr>
                  <w:rFonts w:ascii="Times New Roman" w:eastAsia="Calibri" w:hAnsi="Times New Roman" w:cs="Times New Roman"/>
                  <w:sz w:val="18"/>
                  <w:szCs w:val="18"/>
                  <w:lang w:eastAsia="zh-CN"/>
                </w:rPr>
                <w:t>Detect</w:t>
              </w:r>
            </w:ins>
            <w:ins w:id="160" w:author="John Mettrop" w:date="2019-06-05T13:43:00Z">
              <w:del w:id="161" w:author="Taylor King" w:date="2020-10-07T13:30:00Z">
                <w:r w:rsidR="003B0A3D" w:rsidRPr="003B0A3D" w:rsidDel="009B273D">
                  <w:rPr>
                    <w:rFonts w:ascii="Times New Roman" w:eastAsia="Calibri" w:hAnsi="Times New Roman" w:cs="Times New Roman"/>
                    <w:sz w:val="18"/>
                    <w:szCs w:val="18"/>
                    <w:lang w:eastAsia="zh-CN"/>
                  </w:rPr>
                  <w:delText>Sense</w:delText>
                </w:r>
              </w:del>
              <w:r w:rsidR="003B0A3D" w:rsidRPr="003B0A3D">
                <w:rPr>
                  <w:rFonts w:ascii="Times New Roman" w:eastAsia="Calibri" w:hAnsi="Times New Roman" w:cs="Times New Roman"/>
                  <w:sz w:val="18"/>
                  <w:szCs w:val="18"/>
                  <w:lang w:eastAsia="zh-CN"/>
                </w:rPr>
                <w:t xml:space="preserve"> and avoid</w:t>
              </w:r>
            </w:ins>
          </w:p>
        </w:tc>
      </w:tr>
      <w:tr w:rsidR="003B0A3D" w:rsidRPr="003B0A3D" w14:paraId="10DBF172"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71180E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Platform type (airborne, shipborne, ground)</w:t>
            </w:r>
          </w:p>
        </w:tc>
        <w:tc>
          <w:tcPr>
            <w:tcW w:w="850" w:type="dxa"/>
            <w:tcBorders>
              <w:top w:val="single" w:sz="6" w:space="0" w:color="000000"/>
              <w:left w:val="single" w:sz="6" w:space="0" w:color="000000"/>
              <w:bottom w:val="single" w:sz="6" w:space="0" w:color="000000"/>
              <w:right w:val="single" w:sz="6" w:space="0" w:color="000000"/>
            </w:tcBorders>
            <w:vAlign w:val="center"/>
          </w:tcPr>
          <w:p w14:paraId="42FD78E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11146EC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57EA33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1275" w:type="dxa"/>
            <w:tcBorders>
              <w:top w:val="single" w:sz="6" w:space="0" w:color="000000"/>
              <w:left w:val="single" w:sz="6" w:space="0" w:color="000000"/>
              <w:bottom w:val="single" w:sz="6" w:space="0" w:color="000000"/>
              <w:right w:val="single" w:sz="6" w:space="0" w:color="000000"/>
            </w:tcBorders>
            <w:hideMark/>
          </w:tcPr>
          <w:p w14:paraId="4EB9A38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42C45B7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01F6F9F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Ground</w:t>
            </w:r>
          </w:p>
        </w:tc>
        <w:tc>
          <w:tcPr>
            <w:tcW w:w="850" w:type="dxa"/>
            <w:tcBorders>
              <w:top w:val="single" w:sz="6" w:space="0" w:color="000000"/>
              <w:left w:val="single" w:sz="6" w:space="0" w:color="000000"/>
              <w:bottom w:val="single" w:sz="6" w:space="0" w:color="000000"/>
              <w:right w:val="single" w:sz="6" w:space="0" w:color="000000"/>
            </w:tcBorders>
            <w:hideMark/>
          </w:tcPr>
          <w:p w14:paraId="7AE068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0E27F6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2E16EF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Airborne</w:t>
            </w:r>
          </w:p>
        </w:tc>
        <w:tc>
          <w:tcPr>
            <w:tcW w:w="993" w:type="dxa"/>
            <w:tcBorders>
              <w:top w:val="single" w:sz="6" w:space="0" w:color="000000"/>
              <w:left w:val="single" w:sz="6" w:space="0" w:color="000000"/>
              <w:bottom w:val="single" w:sz="6" w:space="0" w:color="000000"/>
              <w:right w:val="single" w:sz="6" w:space="0" w:color="000000"/>
            </w:tcBorders>
            <w:hideMark/>
          </w:tcPr>
          <w:p w14:paraId="40FB0D6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Airborne</w:t>
            </w:r>
          </w:p>
        </w:tc>
        <w:tc>
          <w:tcPr>
            <w:tcW w:w="1275" w:type="dxa"/>
            <w:tcBorders>
              <w:top w:val="single" w:sz="6" w:space="0" w:color="000000"/>
              <w:left w:val="single" w:sz="6" w:space="0" w:color="000000"/>
              <w:bottom w:val="single" w:sz="6" w:space="0" w:color="000000"/>
              <w:right w:val="single" w:sz="6" w:space="0" w:color="000000"/>
            </w:tcBorders>
            <w:hideMark/>
          </w:tcPr>
          <w:p w14:paraId="7A3CFDA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2" w:author="John Mettrop" w:date="2019-06-05T13:42:00Z"/>
                <w:rFonts w:ascii="Times New Roman" w:eastAsia="Calibri" w:hAnsi="Times New Roman" w:cs="Times New Roman"/>
                <w:sz w:val="20"/>
                <w:szCs w:val="18"/>
                <w:lang w:eastAsia="zh-CN"/>
              </w:rPr>
            </w:pPr>
            <w:ins w:id="163" w:author="John Mettrop" w:date="2019-06-05T13:43:00Z">
              <w:r w:rsidRPr="003B0A3D">
                <w:rPr>
                  <w:rFonts w:ascii="Times New Roman" w:eastAsia="Calibri" w:hAnsi="Times New Roman" w:cs="Times New Roman"/>
                  <w:sz w:val="18"/>
                  <w:szCs w:val="18"/>
                  <w:lang w:eastAsia="zh-CN"/>
                </w:rPr>
                <w:t>Airborne</w:t>
              </w:r>
            </w:ins>
          </w:p>
        </w:tc>
      </w:tr>
      <w:tr w:rsidR="003B0A3D" w:rsidRPr="003B0A3D" w14:paraId="39745C56"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60CA6CF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 xml:space="preserve">Tuning range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50C335A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6BEEB7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5 300</w:t>
            </w:r>
          </w:p>
        </w:tc>
        <w:tc>
          <w:tcPr>
            <w:tcW w:w="1276" w:type="dxa"/>
            <w:tcBorders>
              <w:top w:val="single" w:sz="6" w:space="0" w:color="000000"/>
              <w:left w:val="single" w:sz="6" w:space="0" w:color="000000"/>
              <w:bottom w:val="single" w:sz="6" w:space="0" w:color="000000"/>
              <w:right w:val="single" w:sz="6" w:space="0" w:color="000000"/>
            </w:tcBorders>
            <w:hideMark/>
          </w:tcPr>
          <w:p w14:paraId="3FF7878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5 350-5 850</w:t>
            </w:r>
          </w:p>
        </w:tc>
        <w:tc>
          <w:tcPr>
            <w:tcW w:w="1275" w:type="dxa"/>
            <w:tcBorders>
              <w:top w:val="single" w:sz="6" w:space="0" w:color="000000"/>
              <w:left w:val="single" w:sz="6" w:space="0" w:color="000000"/>
              <w:bottom w:val="single" w:sz="6" w:space="0" w:color="000000"/>
              <w:right w:val="single" w:sz="6" w:space="0" w:color="000000"/>
            </w:tcBorders>
            <w:hideMark/>
          </w:tcPr>
          <w:p w14:paraId="1616477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5 350-5 850</w:t>
            </w:r>
          </w:p>
        </w:tc>
        <w:tc>
          <w:tcPr>
            <w:tcW w:w="1276" w:type="dxa"/>
            <w:tcBorders>
              <w:top w:val="single" w:sz="6" w:space="0" w:color="000000"/>
              <w:left w:val="single" w:sz="6" w:space="0" w:color="000000"/>
              <w:bottom w:val="single" w:sz="6" w:space="0" w:color="000000"/>
              <w:right w:val="single" w:sz="6" w:space="0" w:color="000000"/>
            </w:tcBorders>
            <w:hideMark/>
          </w:tcPr>
          <w:p w14:paraId="6FC1684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5 400-5 900</w:t>
            </w:r>
          </w:p>
        </w:tc>
        <w:tc>
          <w:tcPr>
            <w:tcW w:w="1276" w:type="dxa"/>
            <w:tcBorders>
              <w:top w:val="single" w:sz="6" w:space="0" w:color="000000"/>
              <w:left w:val="single" w:sz="6" w:space="0" w:color="000000"/>
              <w:bottom w:val="single" w:sz="6" w:space="0" w:color="000000"/>
              <w:right w:val="single" w:sz="6" w:space="0" w:color="000000"/>
            </w:tcBorders>
            <w:hideMark/>
          </w:tcPr>
          <w:p w14:paraId="69C9DB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5 400-5 900</w:t>
            </w:r>
          </w:p>
        </w:tc>
        <w:tc>
          <w:tcPr>
            <w:tcW w:w="850" w:type="dxa"/>
            <w:tcBorders>
              <w:top w:val="single" w:sz="6" w:space="0" w:color="000000"/>
              <w:left w:val="single" w:sz="6" w:space="0" w:color="000000"/>
              <w:bottom w:val="single" w:sz="6" w:space="0" w:color="000000"/>
              <w:right w:val="single" w:sz="6" w:space="0" w:color="000000"/>
            </w:tcBorders>
            <w:hideMark/>
          </w:tcPr>
          <w:p w14:paraId="7FE6A17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4DCE826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5 450-5 825</w:t>
            </w:r>
          </w:p>
        </w:tc>
        <w:tc>
          <w:tcPr>
            <w:tcW w:w="1134" w:type="dxa"/>
            <w:tcBorders>
              <w:top w:val="single" w:sz="6" w:space="0" w:color="000000"/>
              <w:left w:val="single" w:sz="6" w:space="0" w:color="000000"/>
              <w:bottom w:val="single" w:sz="6" w:space="0" w:color="000000"/>
              <w:right w:val="single" w:sz="6" w:space="0" w:color="000000"/>
            </w:tcBorders>
            <w:hideMark/>
          </w:tcPr>
          <w:p w14:paraId="066E115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5 300</w:t>
            </w:r>
          </w:p>
        </w:tc>
        <w:tc>
          <w:tcPr>
            <w:tcW w:w="993" w:type="dxa"/>
            <w:tcBorders>
              <w:top w:val="single" w:sz="6" w:space="0" w:color="000000"/>
              <w:left w:val="single" w:sz="6" w:space="0" w:color="000000"/>
              <w:bottom w:val="single" w:sz="6" w:space="0" w:color="000000"/>
              <w:right w:val="single" w:sz="6" w:space="0" w:color="000000"/>
            </w:tcBorders>
            <w:hideMark/>
          </w:tcPr>
          <w:p w14:paraId="479B57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5 250-5 725</w:t>
            </w:r>
          </w:p>
        </w:tc>
        <w:tc>
          <w:tcPr>
            <w:tcW w:w="1275" w:type="dxa"/>
            <w:tcBorders>
              <w:top w:val="single" w:sz="6" w:space="0" w:color="000000"/>
              <w:left w:val="single" w:sz="6" w:space="0" w:color="000000"/>
              <w:bottom w:val="single" w:sz="6" w:space="0" w:color="000000"/>
              <w:right w:val="single" w:sz="6" w:space="0" w:color="000000"/>
            </w:tcBorders>
            <w:hideMark/>
          </w:tcPr>
          <w:p w14:paraId="2D76966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4" w:author="John Mettrop" w:date="2019-06-05T13:42:00Z"/>
                <w:rFonts w:ascii="Times New Roman" w:eastAsia="Calibri" w:hAnsi="Times New Roman" w:cs="Times New Roman"/>
                <w:sz w:val="20"/>
                <w:szCs w:val="18"/>
                <w:lang w:eastAsia="zh-CN"/>
              </w:rPr>
            </w:pPr>
            <w:ins w:id="165" w:author="John Mettrop" w:date="2019-06-05T13:43:00Z">
              <w:r w:rsidRPr="003B0A3D">
                <w:rPr>
                  <w:rFonts w:ascii="Times New Roman" w:eastAsia="Calibri" w:hAnsi="Times New Roman" w:cs="Times New Roman"/>
                  <w:sz w:val="18"/>
                  <w:szCs w:val="18"/>
                  <w:lang w:eastAsia="zh-CN"/>
                </w:rPr>
                <w:t>5 350-5 460</w:t>
              </w:r>
            </w:ins>
          </w:p>
        </w:tc>
      </w:tr>
      <w:tr w:rsidR="003B0A3D" w:rsidRPr="003B0A3D" w14:paraId="4ECE507E"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4007193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Modulation</w:t>
            </w:r>
          </w:p>
        </w:tc>
        <w:tc>
          <w:tcPr>
            <w:tcW w:w="850" w:type="dxa"/>
            <w:tcBorders>
              <w:top w:val="single" w:sz="6" w:space="0" w:color="000000"/>
              <w:left w:val="single" w:sz="6" w:space="0" w:color="000000"/>
              <w:bottom w:val="single" w:sz="6" w:space="0" w:color="000000"/>
              <w:right w:val="single" w:sz="6" w:space="0" w:color="000000"/>
            </w:tcBorders>
            <w:vAlign w:val="center"/>
          </w:tcPr>
          <w:p w14:paraId="6B5E77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22239E8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4B86061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None</w:t>
            </w:r>
          </w:p>
        </w:tc>
        <w:tc>
          <w:tcPr>
            <w:tcW w:w="1275" w:type="dxa"/>
            <w:tcBorders>
              <w:top w:val="single" w:sz="6" w:space="0" w:color="000000"/>
              <w:left w:val="single" w:sz="6" w:space="0" w:color="000000"/>
              <w:bottom w:val="single" w:sz="6" w:space="0" w:color="000000"/>
              <w:right w:val="single" w:sz="6" w:space="0" w:color="000000"/>
            </w:tcBorders>
            <w:hideMark/>
          </w:tcPr>
          <w:p w14:paraId="6FA4D1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21056B2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Pulse/chirp pulse</w:t>
            </w:r>
          </w:p>
        </w:tc>
        <w:tc>
          <w:tcPr>
            <w:tcW w:w="1276" w:type="dxa"/>
            <w:tcBorders>
              <w:top w:val="single" w:sz="6" w:space="0" w:color="000000"/>
              <w:left w:val="single" w:sz="6" w:space="0" w:color="000000"/>
              <w:bottom w:val="single" w:sz="6" w:space="0" w:color="000000"/>
              <w:right w:val="single" w:sz="6" w:space="0" w:color="000000"/>
            </w:tcBorders>
            <w:hideMark/>
          </w:tcPr>
          <w:p w14:paraId="67ED4AD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Chirp pulse</w:t>
            </w:r>
          </w:p>
        </w:tc>
        <w:tc>
          <w:tcPr>
            <w:tcW w:w="850" w:type="dxa"/>
            <w:tcBorders>
              <w:top w:val="single" w:sz="6" w:space="0" w:color="000000"/>
              <w:left w:val="single" w:sz="6" w:space="0" w:color="000000"/>
              <w:bottom w:val="single" w:sz="6" w:space="0" w:color="000000"/>
              <w:right w:val="single" w:sz="6" w:space="0" w:color="000000"/>
            </w:tcBorders>
            <w:hideMark/>
          </w:tcPr>
          <w:p w14:paraId="155C8A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1A40B24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None</w:t>
            </w:r>
          </w:p>
        </w:tc>
        <w:tc>
          <w:tcPr>
            <w:tcW w:w="1134" w:type="dxa"/>
            <w:tcBorders>
              <w:top w:val="single" w:sz="6" w:space="0" w:color="000000"/>
              <w:left w:val="single" w:sz="6" w:space="0" w:color="000000"/>
              <w:bottom w:val="single" w:sz="6" w:space="0" w:color="000000"/>
              <w:right w:val="single" w:sz="6" w:space="0" w:color="000000"/>
            </w:tcBorders>
            <w:hideMark/>
          </w:tcPr>
          <w:p w14:paraId="3F04978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Non-linear/ linear FM</w:t>
            </w:r>
          </w:p>
        </w:tc>
        <w:tc>
          <w:tcPr>
            <w:tcW w:w="993" w:type="dxa"/>
            <w:tcBorders>
              <w:top w:val="single" w:sz="6" w:space="0" w:color="000000"/>
              <w:left w:val="single" w:sz="6" w:space="0" w:color="000000"/>
              <w:bottom w:val="single" w:sz="6" w:space="0" w:color="000000"/>
              <w:right w:val="single" w:sz="6" w:space="0" w:color="000000"/>
            </w:tcBorders>
            <w:hideMark/>
          </w:tcPr>
          <w:p w14:paraId="2E34E27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CW pulse</w:t>
            </w:r>
          </w:p>
        </w:tc>
        <w:tc>
          <w:tcPr>
            <w:tcW w:w="1275" w:type="dxa"/>
            <w:tcBorders>
              <w:top w:val="single" w:sz="6" w:space="0" w:color="000000"/>
              <w:left w:val="single" w:sz="6" w:space="0" w:color="000000"/>
              <w:bottom w:val="single" w:sz="6" w:space="0" w:color="000000"/>
              <w:right w:val="single" w:sz="6" w:space="0" w:color="000000"/>
            </w:tcBorders>
            <w:hideMark/>
          </w:tcPr>
          <w:p w14:paraId="3DDFD3D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6" w:author="John Mettrop" w:date="2019-06-05T13:42:00Z"/>
                <w:rFonts w:ascii="Times New Roman" w:eastAsia="Calibri" w:hAnsi="Times New Roman" w:cs="Times New Roman"/>
                <w:sz w:val="20"/>
                <w:szCs w:val="18"/>
                <w:lang w:eastAsia="zh-CN"/>
              </w:rPr>
            </w:pPr>
            <w:ins w:id="167" w:author="John Mettrop" w:date="2019-06-05T13:43:00Z">
              <w:r w:rsidRPr="003B0A3D">
                <w:rPr>
                  <w:rFonts w:ascii="Times New Roman" w:eastAsia="Calibri" w:hAnsi="Times New Roman" w:cs="Times New Roman"/>
                  <w:sz w:val="18"/>
                  <w:szCs w:val="18"/>
                  <w:lang w:eastAsia="zh-CN"/>
                </w:rPr>
                <w:t>Coded pulse</w:t>
              </w:r>
            </w:ins>
          </w:p>
        </w:tc>
      </w:tr>
      <w:tr w:rsidR="003B0A3D" w:rsidRPr="003B0A3D" w14:paraId="4D4CD045"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5BF2E1D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Tx power into antenna</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FCFD1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kW</w:t>
            </w:r>
          </w:p>
        </w:tc>
        <w:tc>
          <w:tcPr>
            <w:tcW w:w="1276" w:type="dxa"/>
            <w:tcBorders>
              <w:top w:val="single" w:sz="6" w:space="0" w:color="000000"/>
              <w:left w:val="single" w:sz="6" w:space="0" w:color="000000"/>
              <w:bottom w:val="single" w:sz="6" w:space="0" w:color="000000"/>
              <w:right w:val="single" w:sz="6" w:space="0" w:color="000000"/>
            </w:tcBorders>
            <w:hideMark/>
          </w:tcPr>
          <w:p w14:paraId="329D2D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250</w:t>
            </w:r>
          </w:p>
        </w:tc>
        <w:tc>
          <w:tcPr>
            <w:tcW w:w="1276" w:type="dxa"/>
            <w:tcBorders>
              <w:top w:val="single" w:sz="6" w:space="0" w:color="000000"/>
              <w:left w:val="single" w:sz="6" w:space="0" w:color="000000"/>
              <w:bottom w:val="single" w:sz="6" w:space="0" w:color="000000"/>
              <w:right w:val="single" w:sz="6" w:space="0" w:color="000000"/>
            </w:tcBorders>
            <w:hideMark/>
          </w:tcPr>
          <w:p w14:paraId="52EDE9E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2 800</w:t>
            </w:r>
          </w:p>
        </w:tc>
        <w:tc>
          <w:tcPr>
            <w:tcW w:w="1275" w:type="dxa"/>
            <w:tcBorders>
              <w:top w:val="single" w:sz="6" w:space="0" w:color="000000"/>
              <w:left w:val="single" w:sz="6" w:space="0" w:color="000000"/>
              <w:bottom w:val="single" w:sz="6" w:space="0" w:color="000000"/>
              <w:right w:val="single" w:sz="6" w:space="0" w:color="000000"/>
            </w:tcBorders>
            <w:hideMark/>
          </w:tcPr>
          <w:p w14:paraId="0C3291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1 200</w:t>
            </w:r>
          </w:p>
        </w:tc>
        <w:tc>
          <w:tcPr>
            <w:tcW w:w="1276" w:type="dxa"/>
            <w:tcBorders>
              <w:top w:val="single" w:sz="6" w:space="0" w:color="000000"/>
              <w:left w:val="single" w:sz="6" w:space="0" w:color="000000"/>
              <w:bottom w:val="single" w:sz="6" w:space="0" w:color="000000"/>
              <w:right w:val="single" w:sz="6" w:space="0" w:color="000000"/>
            </w:tcBorders>
            <w:hideMark/>
          </w:tcPr>
          <w:p w14:paraId="0B03609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1 000</w:t>
            </w:r>
          </w:p>
        </w:tc>
        <w:tc>
          <w:tcPr>
            <w:tcW w:w="1276" w:type="dxa"/>
            <w:tcBorders>
              <w:top w:val="single" w:sz="6" w:space="0" w:color="000000"/>
              <w:left w:val="single" w:sz="6" w:space="0" w:color="000000"/>
              <w:bottom w:val="single" w:sz="6" w:space="0" w:color="000000"/>
              <w:right w:val="single" w:sz="6" w:space="0" w:color="000000"/>
            </w:tcBorders>
            <w:hideMark/>
          </w:tcPr>
          <w:p w14:paraId="1B9C687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165</w:t>
            </w:r>
          </w:p>
        </w:tc>
        <w:tc>
          <w:tcPr>
            <w:tcW w:w="850" w:type="dxa"/>
            <w:tcBorders>
              <w:top w:val="single" w:sz="6" w:space="0" w:color="000000"/>
              <w:left w:val="single" w:sz="6" w:space="0" w:color="000000"/>
              <w:bottom w:val="single" w:sz="6" w:space="0" w:color="000000"/>
              <w:right w:val="single" w:sz="6" w:space="0" w:color="000000"/>
            </w:tcBorders>
            <w:hideMark/>
          </w:tcPr>
          <w:p w14:paraId="5A5FF2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2DE4E41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285</w:t>
            </w:r>
          </w:p>
        </w:tc>
        <w:tc>
          <w:tcPr>
            <w:tcW w:w="1134" w:type="dxa"/>
            <w:tcBorders>
              <w:top w:val="single" w:sz="6" w:space="0" w:color="000000"/>
              <w:left w:val="single" w:sz="6" w:space="0" w:color="000000"/>
              <w:bottom w:val="single" w:sz="6" w:space="0" w:color="000000"/>
              <w:right w:val="single" w:sz="6" w:space="0" w:color="000000"/>
            </w:tcBorders>
            <w:hideMark/>
          </w:tcPr>
          <w:p w14:paraId="411031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 or 16</w:t>
            </w:r>
          </w:p>
        </w:tc>
        <w:tc>
          <w:tcPr>
            <w:tcW w:w="993" w:type="dxa"/>
            <w:tcBorders>
              <w:top w:val="single" w:sz="6" w:space="0" w:color="000000"/>
              <w:left w:val="single" w:sz="6" w:space="0" w:color="000000"/>
              <w:bottom w:val="single" w:sz="6" w:space="0" w:color="000000"/>
              <w:right w:val="single" w:sz="6" w:space="0" w:color="000000"/>
            </w:tcBorders>
            <w:hideMark/>
          </w:tcPr>
          <w:p w14:paraId="254918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0.1-</w:t>
            </w:r>
            <w:r w:rsidRPr="003B0A3D">
              <w:rPr>
                <w:rFonts w:ascii="Times New Roman" w:eastAsia="Calibri" w:hAnsi="Times New Roman" w:cs="Times New Roman"/>
                <w:sz w:val="18"/>
                <w:szCs w:val="18"/>
                <w:lang w:eastAsia="zh-CN"/>
              </w:rPr>
              <w:br/>
              <w:t>0.4</w:t>
            </w:r>
          </w:p>
        </w:tc>
        <w:tc>
          <w:tcPr>
            <w:tcW w:w="1275" w:type="dxa"/>
            <w:tcBorders>
              <w:top w:val="single" w:sz="6" w:space="0" w:color="000000"/>
              <w:left w:val="single" w:sz="6" w:space="0" w:color="000000"/>
              <w:bottom w:val="single" w:sz="6" w:space="0" w:color="000000"/>
              <w:right w:val="single" w:sz="6" w:space="0" w:color="000000"/>
            </w:tcBorders>
            <w:hideMark/>
          </w:tcPr>
          <w:p w14:paraId="002CAF4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8" w:author="John Mettrop" w:date="2019-06-05T13:42:00Z"/>
                <w:rFonts w:ascii="Times New Roman" w:eastAsia="Calibri" w:hAnsi="Times New Roman" w:cs="Times New Roman"/>
                <w:sz w:val="20"/>
                <w:szCs w:val="18"/>
                <w:lang w:eastAsia="zh-CN"/>
              </w:rPr>
            </w:pPr>
            <w:ins w:id="169" w:author="John Mettrop" w:date="2019-06-05T13:43:00Z">
              <w:r w:rsidRPr="003B0A3D">
                <w:rPr>
                  <w:rFonts w:ascii="Times New Roman" w:eastAsia="Calibri" w:hAnsi="Times New Roman" w:cs="Times New Roman"/>
                  <w:sz w:val="18"/>
                  <w:szCs w:val="18"/>
                  <w:lang w:eastAsia="zh-CN"/>
                </w:rPr>
                <w:t>1.3</w:t>
              </w:r>
            </w:ins>
          </w:p>
        </w:tc>
      </w:tr>
      <w:tr w:rsidR="003B0A3D" w:rsidRPr="003B0A3D" w14:paraId="5A4ED3FC"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16DEB79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Pulse width</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7936F45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µs</w:t>
            </w:r>
          </w:p>
        </w:tc>
        <w:tc>
          <w:tcPr>
            <w:tcW w:w="1276" w:type="dxa"/>
            <w:tcBorders>
              <w:top w:val="single" w:sz="6" w:space="0" w:color="000000"/>
              <w:left w:val="single" w:sz="6" w:space="0" w:color="000000"/>
              <w:bottom w:val="single" w:sz="6" w:space="0" w:color="000000"/>
              <w:right w:val="single" w:sz="6" w:space="0" w:color="000000"/>
            </w:tcBorders>
            <w:hideMark/>
          </w:tcPr>
          <w:p w14:paraId="4C49E7C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w:t>
            </w:r>
          </w:p>
        </w:tc>
        <w:tc>
          <w:tcPr>
            <w:tcW w:w="1276" w:type="dxa"/>
            <w:tcBorders>
              <w:top w:val="single" w:sz="6" w:space="0" w:color="000000"/>
              <w:left w:val="single" w:sz="6" w:space="0" w:color="000000"/>
              <w:bottom w:val="single" w:sz="6" w:space="0" w:color="000000"/>
              <w:right w:val="single" w:sz="6" w:space="0" w:color="000000"/>
            </w:tcBorders>
            <w:hideMark/>
          </w:tcPr>
          <w:p w14:paraId="4A4CD21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0.25, 1.0, 5.0</w:t>
            </w:r>
          </w:p>
        </w:tc>
        <w:tc>
          <w:tcPr>
            <w:tcW w:w="1275" w:type="dxa"/>
            <w:tcBorders>
              <w:top w:val="single" w:sz="6" w:space="0" w:color="000000"/>
              <w:left w:val="single" w:sz="6" w:space="0" w:color="000000"/>
              <w:bottom w:val="single" w:sz="6" w:space="0" w:color="000000"/>
              <w:right w:val="single" w:sz="6" w:space="0" w:color="000000"/>
            </w:tcBorders>
            <w:hideMark/>
          </w:tcPr>
          <w:p w14:paraId="0023D92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0.25, 0.5, 1.0</w:t>
            </w:r>
          </w:p>
        </w:tc>
        <w:tc>
          <w:tcPr>
            <w:tcW w:w="1276" w:type="dxa"/>
            <w:tcBorders>
              <w:top w:val="single" w:sz="6" w:space="0" w:color="000000"/>
              <w:left w:val="single" w:sz="6" w:space="0" w:color="000000"/>
              <w:bottom w:val="single" w:sz="6" w:space="0" w:color="000000"/>
              <w:right w:val="single" w:sz="6" w:space="0" w:color="000000"/>
            </w:tcBorders>
            <w:hideMark/>
          </w:tcPr>
          <w:p w14:paraId="7A4E741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0.25-1 (unmodulated)</w:t>
            </w:r>
            <w:r w:rsidRPr="003B0A3D">
              <w:rPr>
                <w:rFonts w:ascii="Times New Roman" w:eastAsia="Calibri" w:hAnsi="Times New Roman" w:cs="Times New Roman"/>
                <w:sz w:val="18"/>
                <w:szCs w:val="18"/>
                <w:lang w:eastAsia="zh-CN"/>
              </w:rPr>
              <w:br/>
              <w:t>3.1-50 (chirp)</w:t>
            </w:r>
          </w:p>
        </w:tc>
        <w:tc>
          <w:tcPr>
            <w:tcW w:w="1276" w:type="dxa"/>
            <w:tcBorders>
              <w:top w:val="single" w:sz="6" w:space="0" w:color="000000"/>
              <w:left w:val="single" w:sz="6" w:space="0" w:color="000000"/>
              <w:bottom w:val="single" w:sz="6" w:space="0" w:color="000000"/>
              <w:right w:val="single" w:sz="6" w:space="0" w:color="000000"/>
            </w:tcBorders>
            <w:hideMark/>
          </w:tcPr>
          <w:p w14:paraId="2EC9C9F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100</w:t>
            </w:r>
          </w:p>
        </w:tc>
        <w:tc>
          <w:tcPr>
            <w:tcW w:w="850" w:type="dxa"/>
            <w:tcBorders>
              <w:top w:val="single" w:sz="6" w:space="0" w:color="000000"/>
              <w:left w:val="single" w:sz="6" w:space="0" w:color="000000"/>
              <w:bottom w:val="single" w:sz="6" w:space="0" w:color="000000"/>
              <w:right w:val="single" w:sz="6" w:space="0" w:color="000000"/>
            </w:tcBorders>
            <w:hideMark/>
          </w:tcPr>
          <w:p w14:paraId="0E56D9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34DE62B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0.1/0.25/1.0</w:t>
            </w:r>
          </w:p>
        </w:tc>
        <w:tc>
          <w:tcPr>
            <w:tcW w:w="1134" w:type="dxa"/>
            <w:tcBorders>
              <w:top w:val="single" w:sz="6" w:space="0" w:color="000000"/>
              <w:left w:val="single" w:sz="6" w:space="0" w:color="000000"/>
              <w:bottom w:val="single" w:sz="6" w:space="0" w:color="000000"/>
              <w:right w:val="single" w:sz="6" w:space="0" w:color="000000"/>
            </w:tcBorders>
            <w:hideMark/>
          </w:tcPr>
          <w:p w14:paraId="527DBF5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7 or 8</w:t>
            </w:r>
          </w:p>
        </w:tc>
        <w:tc>
          <w:tcPr>
            <w:tcW w:w="993" w:type="dxa"/>
            <w:tcBorders>
              <w:top w:val="single" w:sz="6" w:space="0" w:color="000000"/>
              <w:left w:val="single" w:sz="6" w:space="0" w:color="000000"/>
              <w:bottom w:val="single" w:sz="6" w:space="0" w:color="000000"/>
              <w:right w:val="single" w:sz="6" w:space="0" w:color="000000"/>
            </w:tcBorders>
            <w:hideMark/>
          </w:tcPr>
          <w:p w14:paraId="3D22B4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w:t>
            </w:r>
          </w:p>
        </w:tc>
        <w:tc>
          <w:tcPr>
            <w:tcW w:w="1275" w:type="dxa"/>
            <w:tcBorders>
              <w:top w:val="single" w:sz="6" w:space="0" w:color="000000"/>
              <w:left w:val="single" w:sz="6" w:space="0" w:color="000000"/>
              <w:bottom w:val="single" w:sz="6" w:space="0" w:color="000000"/>
              <w:right w:val="single" w:sz="6" w:space="0" w:color="000000"/>
            </w:tcBorders>
            <w:hideMark/>
          </w:tcPr>
          <w:p w14:paraId="776E37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0" w:author="John Mettrop" w:date="2019-06-05T13:42:00Z"/>
                <w:rFonts w:ascii="Times New Roman" w:eastAsia="Calibri" w:hAnsi="Times New Roman" w:cs="Times New Roman"/>
                <w:sz w:val="20"/>
                <w:szCs w:val="18"/>
                <w:lang w:eastAsia="zh-CN"/>
              </w:rPr>
            </w:pPr>
            <w:ins w:id="171" w:author="John Mettrop" w:date="2019-06-05T13:43:00Z">
              <w:r w:rsidRPr="003B0A3D">
                <w:rPr>
                  <w:rFonts w:ascii="Times New Roman" w:eastAsia="Calibri" w:hAnsi="Times New Roman" w:cs="Times New Roman"/>
                  <w:sz w:val="18"/>
                  <w:szCs w:val="18"/>
                  <w:lang w:eastAsia="zh-CN"/>
                </w:rPr>
                <w:t>1.0/1.25/2.5/5.0</w:t>
              </w:r>
            </w:ins>
          </w:p>
        </w:tc>
      </w:tr>
      <w:tr w:rsidR="003B0A3D" w:rsidRPr="003B0A3D" w14:paraId="47D74575"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1D2745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 xml:space="preserve">Pulse rise/fall time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699DA1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µs</w:t>
            </w:r>
          </w:p>
        </w:tc>
        <w:tc>
          <w:tcPr>
            <w:tcW w:w="1276" w:type="dxa"/>
            <w:tcBorders>
              <w:top w:val="single" w:sz="6" w:space="0" w:color="000000"/>
              <w:left w:val="single" w:sz="6" w:space="0" w:color="000000"/>
              <w:bottom w:val="single" w:sz="6" w:space="0" w:color="000000"/>
              <w:right w:val="single" w:sz="6" w:space="0" w:color="000000"/>
            </w:tcBorders>
            <w:hideMark/>
          </w:tcPr>
          <w:p w14:paraId="57504C4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0.1/0.2</w:t>
            </w:r>
          </w:p>
        </w:tc>
        <w:tc>
          <w:tcPr>
            <w:tcW w:w="1276" w:type="dxa"/>
            <w:tcBorders>
              <w:top w:val="single" w:sz="6" w:space="0" w:color="000000"/>
              <w:left w:val="single" w:sz="6" w:space="0" w:color="000000"/>
              <w:bottom w:val="single" w:sz="6" w:space="0" w:color="000000"/>
              <w:right w:val="single" w:sz="6" w:space="0" w:color="000000"/>
            </w:tcBorders>
            <w:hideMark/>
          </w:tcPr>
          <w:p w14:paraId="3E8BAB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0.02-0.5</w:t>
            </w:r>
          </w:p>
        </w:tc>
        <w:tc>
          <w:tcPr>
            <w:tcW w:w="1275" w:type="dxa"/>
            <w:tcBorders>
              <w:top w:val="single" w:sz="6" w:space="0" w:color="000000"/>
              <w:left w:val="single" w:sz="6" w:space="0" w:color="000000"/>
              <w:bottom w:val="single" w:sz="6" w:space="0" w:color="000000"/>
              <w:right w:val="single" w:sz="6" w:space="0" w:color="000000"/>
            </w:tcBorders>
            <w:hideMark/>
          </w:tcPr>
          <w:p w14:paraId="0F5110F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0.02-0.05</w:t>
            </w:r>
          </w:p>
        </w:tc>
        <w:tc>
          <w:tcPr>
            <w:tcW w:w="1276" w:type="dxa"/>
            <w:tcBorders>
              <w:top w:val="single" w:sz="6" w:space="0" w:color="000000"/>
              <w:left w:val="single" w:sz="6" w:space="0" w:color="000000"/>
              <w:bottom w:val="single" w:sz="6" w:space="0" w:color="000000"/>
              <w:right w:val="single" w:sz="6" w:space="0" w:color="000000"/>
            </w:tcBorders>
            <w:hideMark/>
          </w:tcPr>
          <w:p w14:paraId="34041B8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0.02-0.1</w:t>
            </w:r>
          </w:p>
        </w:tc>
        <w:tc>
          <w:tcPr>
            <w:tcW w:w="1276" w:type="dxa"/>
            <w:tcBorders>
              <w:top w:val="single" w:sz="6" w:space="0" w:color="000000"/>
              <w:left w:val="single" w:sz="6" w:space="0" w:color="000000"/>
              <w:bottom w:val="single" w:sz="6" w:space="0" w:color="000000"/>
              <w:right w:val="single" w:sz="6" w:space="0" w:color="000000"/>
            </w:tcBorders>
            <w:hideMark/>
          </w:tcPr>
          <w:p w14:paraId="1CA127C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0.5</w:t>
            </w:r>
          </w:p>
        </w:tc>
        <w:tc>
          <w:tcPr>
            <w:tcW w:w="850" w:type="dxa"/>
            <w:tcBorders>
              <w:top w:val="single" w:sz="6" w:space="0" w:color="000000"/>
              <w:left w:val="single" w:sz="6" w:space="0" w:color="000000"/>
              <w:bottom w:val="single" w:sz="6" w:space="0" w:color="000000"/>
              <w:right w:val="single" w:sz="6" w:space="0" w:color="000000"/>
            </w:tcBorders>
            <w:hideMark/>
          </w:tcPr>
          <w:p w14:paraId="6D7F719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4D36144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0.03/0.05/0.1</w:t>
            </w:r>
          </w:p>
        </w:tc>
        <w:tc>
          <w:tcPr>
            <w:tcW w:w="1134" w:type="dxa"/>
            <w:tcBorders>
              <w:top w:val="single" w:sz="6" w:space="0" w:color="000000"/>
              <w:left w:val="single" w:sz="6" w:space="0" w:color="000000"/>
              <w:bottom w:val="single" w:sz="6" w:space="0" w:color="000000"/>
              <w:right w:val="single" w:sz="6" w:space="0" w:color="000000"/>
            </w:tcBorders>
            <w:hideMark/>
          </w:tcPr>
          <w:p w14:paraId="2EB416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0.5</w:t>
            </w:r>
          </w:p>
        </w:tc>
        <w:tc>
          <w:tcPr>
            <w:tcW w:w="993" w:type="dxa"/>
            <w:tcBorders>
              <w:top w:val="single" w:sz="6" w:space="0" w:color="000000"/>
              <w:left w:val="single" w:sz="6" w:space="0" w:color="000000"/>
              <w:bottom w:val="single" w:sz="6" w:space="0" w:color="000000"/>
              <w:right w:val="single" w:sz="6" w:space="0" w:color="000000"/>
            </w:tcBorders>
            <w:hideMark/>
          </w:tcPr>
          <w:p w14:paraId="4DDB5C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0.05</w:t>
            </w:r>
          </w:p>
        </w:tc>
        <w:tc>
          <w:tcPr>
            <w:tcW w:w="1275" w:type="dxa"/>
            <w:tcBorders>
              <w:top w:val="single" w:sz="6" w:space="0" w:color="000000"/>
              <w:left w:val="single" w:sz="6" w:space="0" w:color="000000"/>
              <w:bottom w:val="single" w:sz="6" w:space="0" w:color="000000"/>
              <w:right w:val="single" w:sz="6" w:space="0" w:color="000000"/>
            </w:tcBorders>
            <w:hideMark/>
          </w:tcPr>
          <w:p w14:paraId="737418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2" w:author="John Mettrop" w:date="2019-06-05T13:42:00Z"/>
                <w:rFonts w:ascii="Times New Roman" w:eastAsia="Calibri" w:hAnsi="Times New Roman" w:cs="Times New Roman"/>
                <w:sz w:val="20"/>
                <w:szCs w:val="18"/>
                <w:lang w:eastAsia="zh-CN"/>
              </w:rPr>
            </w:pPr>
            <w:ins w:id="173" w:author="John Mettrop" w:date="2019-06-05T13:43:00Z">
              <w:r w:rsidRPr="003B0A3D">
                <w:rPr>
                  <w:rFonts w:ascii="Times New Roman" w:eastAsia="Calibri" w:hAnsi="Times New Roman" w:cs="Times New Roman"/>
                  <w:sz w:val="18"/>
                  <w:szCs w:val="18"/>
                  <w:lang w:eastAsia="zh-CN"/>
                </w:rPr>
                <w:t>0.05</w:t>
              </w:r>
            </w:ins>
          </w:p>
        </w:tc>
      </w:tr>
      <w:tr w:rsidR="003B0A3D" w:rsidRPr="003B0A3D" w14:paraId="118D5ED5"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289070A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 xml:space="preserve">Pulse repetition rate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483E4D4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roofErr w:type="spellStart"/>
            <w:r w:rsidRPr="003B0A3D">
              <w:rPr>
                <w:rFonts w:ascii="Times New Roman" w:eastAsia="Calibri" w:hAnsi="Times New Roman" w:cs="Times New Roman"/>
                <w:sz w:val="18"/>
                <w:szCs w:val="18"/>
                <w:lang w:eastAsia="zh-CN"/>
              </w:rPr>
              <w:t>pps</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192830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3 000</w:t>
            </w:r>
          </w:p>
        </w:tc>
        <w:tc>
          <w:tcPr>
            <w:tcW w:w="1276" w:type="dxa"/>
            <w:tcBorders>
              <w:top w:val="single" w:sz="6" w:space="0" w:color="000000"/>
              <w:left w:val="single" w:sz="6" w:space="0" w:color="000000"/>
              <w:bottom w:val="single" w:sz="6" w:space="0" w:color="000000"/>
              <w:right w:val="single" w:sz="6" w:space="0" w:color="000000"/>
            </w:tcBorders>
            <w:hideMark/>
          </w:tcPr>
          <w:p w14:paraId="35E8F50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160, 640</w:t>
            </w:r>
          </w:p>
        </w:tc>
        <w:tc>
          <w:tcPr>
            <w:tcW w:w="1275" w:type="dxa"/>
            <w:tcBorders>
              <w:top w:val="single" w:sz="6" w:space="0" w:color="000000"/>
              <w:left w:val="single" w:sz="6" w:space="0" w:color="000000"/>
              <w:bottom w:val="single" w:sz="6" w:space="0" w:color="000000"/>
              <w:right w:val="single" w:sz="6" w:space="0" w:color="000000"/>
            </w:tcBorders>
            <w:hideMark/>
          </w:tcPr>
          <w:p w14:paraId="450C984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160, 640</w:t>
            </w:r>
          </w:p>
        </w:tc>
        <w:tc>
          <w:tcPr>
            <w:tcW w:w="1276" w:type="dxa"/>
            <w:tcBorders>
              <w:top w:val="single" w:sz="6" w:space="0" w:color="000000"/>
              <w:left w:val="single" w:sz="6" w:space="0" w:color="000000"/>
              <w:bottom w:val="single" w:sz="6" w:space="0" w:color="000000"/>
              <w:right w:val="single" w:sz="6" w:space="0" w:color="000000"/>
            </w:tcBorders>
            <w:hideMark/>
          </w:tcPr>
          <w:p w14:paraId="0F39F4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20-1 280</w:t>
            </w:r>
          </w:p>
        </w:tc>
        <w:tc>
          <w:tcPr>
            <w:tcW w:w="1276" w:type="dxa"/>
            <w:tcBorders>
              <w:top w:val="single" w:sz="6" w:space="0" w:color="000000"/>
              <w:left w:val="single" w:sz="6" w:space="0" w:color="000000"/>
              <w:bottom w:val="single" w:sz="6" w:space="0" w:color="000000"/>
              <w:right w:val="single" w:sz="6" w:space="0" w:color="000000"/>
            </w:tcBorders>
            <w:hideMark/>
          </w:tcPr>
          <w:p w14:paraId="3D72C64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320</w:t>
            </w:r>
          </w:p>
        </w:tc>
        <w:tc>
          <w:tcPr>
            <w:tcW w:w="850" w:type="dxa"/>
            <w:tcBorders>
              <w:top w:val="single" w:sz="6" w:space="0" w:color="000000"/>
              <w:left w:val="single" w:sz="6" w:space="0" w:color="000000"/>
              <w:bottom w:val="single" w:sz="6" w:space="0" w:color="000000"/>
              <w:right w:val="single" w:sz="6" w:space="0" w:color="000000"/>
            </w:tcBorders>
            <w:hideMark/>
          </w:tcPr>
          <w:p w14:paraId="772D7A6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26BD3E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2 400/1 200/</w:t>
            </w:r>
            <w:r w:rsidRPr="003B0A3D">
              <w:rPr>
                <w:rFonts w:ascii="Times New Roman" w:eastAsia="Calibri" w:hAnsi="Times New Roman" w:cs="Times New Roman"/>
                <w:sz w:val="18"/>
                <w:szCs w:val="18"/>
                <w:lang w:eastAsia="zh-CN"/>
              </w:rPr>
              <w:br/>
              <w:t>750</w:t>
            </w:r>
          </w:p>
        </w:tc>
        <w:tc>
          <w:tcPr>
            <w:tcW w:w="1134" w:type="dxa"/>
            <w:tcBorders>
              <w:top w:val="single" w:sz="6" w:space="0" w:color="000000"/>
              <w:left w:val="single" w:sz="6" w:space="0" w:color="000000"/>
              <w:bottom w:val="single" w:sz="6" w:space="0" w:color="000000"/>
              <w:right w:val="single" w:sz="6" w:space="0" w:color="000000"/>
            </w:tcBorders>
            <w:hideMark/>
          </w:tcPr>
          <w:p w14:paraId="4502259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1 000-4 000</w:t>
            </w:r>
          </w:p>
        </w:tc>
        <w:tc>
          <w:tcPr>
            <w:tcW w:w="993" w:type="dxa"/>
            <w:tcBorders>
              <w:top w:val="single" w:sz="6" w:space="0" w:color="000000"/>
              <w:left w:val="single" w:sz="6" w:space="0" w:color="000000"/>
              <w:bottom w:val="single" w:sz="6" w:space="0" w:color="000000"/>
              <w:right w:val="single" w:sz="6" w:space="0" w:color="000000"/>
            </w:tcBorders>
            <w:hideMark/>
          </w:tcPr>
          <w:p w14:paraId="7E697D9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200-1 500</w:t>
            </w:r>
          </w:p>
        </w:tc>
        <w:tc>
          <w:tcPr>
            <w:tcW w:w="1275" w:type="dxa"/>
            <w:tcBorders>
              <w:top w:val="single" w:sz="6" w:space="0" w:color="000000"/>
              <w:left w:val="single" w:sz="6" w:space="0" w:color="000000"/>
              <w:bottom w:val="single" w:sz="6" w:space="0" w:color="000000"/>
              <w:right w:val="single" w:sz="6" w:space="0" w:color="000000"/>
            </w:tcBorders>
            <w:hideMark/>
          </w:tcPr>
          <w:p w14:paraId="3003818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4" w:author="John Mettrop" w:date="2019-06-05T13:42:00Z"/>
                <w:rFonts w:ascii="Times New Roman" w:eastAsia="Calibri" w:hAnsi="Times New Roman" w:cs="Times New Roman"/>
                <w:sz w:val="20"/>
                <w:szCs w:val="18"/>
                <w:lang w:eastAsia="zh-CN"/>
              </w:rPr>
            </w:pPr>
            <w:ins w:id="175" w:author="John Mettrop" w:date="2019-06-05T13:43:00Z">
              <w:r w:rsidRPr="00180A15">
                <w:rPr>
                  <w:rFonts w:ascii="Times New Roman" w:eastAsia="Calibri" w:hAnsi="Times New Roman" w:cs="Times New Roman"/>
                  <w:sz w:val="18"/>
                  <w:szCs w:val="18"/>
                  <w:lang w:eastAsia="zh-CN"/>
                  <w:rPrChange w:id="176" w:author="Taylor King" w:date="2020-10-07T09:30:00Z">
                    <w:rPr>
                      <w:sz w:val="18"/>
                      <w:szCs w:val="18"/>
                      <w:lang w:eastAsia="zh-CN"/>
                    </w:rPr>
                  </w:rPrChange>
                </w:rPr>
                <w:t>15.000/20.000/</w:t>
              </w:r>
              <w:r w:rsidRPr="00180A15">
                <w:rPr>
                  <w:rFonts w:ascii="Times New Roman" w:eastAsia="Calibri" w:hAnsi="Times New Roman" w:cs="Times New Roman"/>
                  <w:sz w:val="18"/>
                  <w:szCs w:val="18"/>
                  <w:lang w:eastAsia="zh-CN"/>
                  <w:rPrChange w:id="177" w:author="Taylor King" w:date="2020-10-07T09:30:00Z">
                    <w:rPr>
                      <w:rFonts w:ascii="Times New Roman" w:eastAsia="Calibri" w:hAnsi="Times New Roman" w:cs="Times New Roman"/>
                      <w:sz w:val="18"/>
                      <w:szCs w:val="18"/>
                      <w:highlight w:val="yellow"/>
                      <w:lang w:eastAsia="zh-CN"/>
                    </w:rPr>
                  </w:rPrChange>
                </w:rPr>
                <w:br/>
              </w:r>
              <w:r w:rsidRPr="00180A15">
                <w:rPr>
                  <w:rFonts w:ascii="Times New Roman" w:eastAsia="Calibri" w:hAnsi="Times New Roman" w:cs="Times New Roman"/>
                  <w:sz w:val="18"/>
                  <w:szCs w:val="18"/>
                  <w:lang w:eastAsia="zh-CN"/>
                  <w:rPrChange w:id="178" w:author="Taylor King" w:date="2020-10-07T09:30:00Z">
                    <w:rPr>
                      <w:sz w:val="18"/>
                      <w:szCs w:val="18"/>
                      <w:lang w:eastAsia="zh-CN"/>
                    </w:rPr>
                  </w:rPrChange>
                </w:rPr>
                <w:t>1.000/5.000</w:t>
              </w:r>
            </w:ins>
          </w:p>
        </w:tc>
      </w:tr>
      <w:tr w:rsidR="003B0A3D" w:rsidRPr="003B0A3D" w14:paraId="48DAFB04"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777BC0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 xml:space="preserve">Chirp bandwidth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619DBE5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7B9C0B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2C81D09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5" w:type="dxa"/>
            <w:tcBorders>
              <w:top w:val="single" w:sz="6" w:space="0" w:color="000000"/>
              <w:left w:val="single" w:sz="6" w:space="0" w:color="000000"/>
              <w:bottom w:val="single" w:sz="6" w:space="0" w:color="000000"/>
              <w:right w:val="single" w:sz="6" w:space="0" w:color="000000"/>
            </w:tcBorders>
            <w:hideMark/>
          </w:tcPr>
          <w:p w14:paraId="0B2C473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3CB5B7D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4.0</w:t>
            </w:r>
          </w:p>
        </w:tc>
        <w:tc>
          <w:tcPr>
            <w:tcW w:w="1276" w:type="dxa"/>
            <w:tcBorders>
              <w:top w:val="single" w:sz="6" w:space="0" w:color="000000"/>
              <w:left w:val="single" w:sz="6" w:space="0" w:color="000000"/>
              <w:bottom w:val="single" w:sz="6" w:space="0" w:color="000000"/>
              <w:right w:val="single" w:sz="6" w:space="0" w:color="000000"/>
            </w:tcBorders>
            <w:hideMark/>
          </w:tcPr>
          <w:p w14:paraId="225A94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8.33</w:t>
            </w:r>
          </w:p>
        </w:tc>
        <w:tc>
          <w:tcPr>
            <w:tcW w:w="850" w:type="dxa"/>
            <w:tcBorders>
              <w:top w:val="single" w:sz="6" w:space="0" w:color="000000"/>
              <w:left w:val="single" w:sz="6" w:space="0" w:color="000000"/>
              <w:bottom w:val="single" w:sz="6" w:space="0" w:color="000000"/>
              <w:right w:val="single" w:sz="6" w:space="0" w:color="000000"/>
            </w:tcBorders>
            <w:hideMark/>
          </w:tcPr>
          <w:p w14:paraId="07F7A4E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427E6A2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
          <w:p w14:paraId="06BBC03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62, 124</w:t>
            </w:r>
          </w:p>
        </w:tc>
        <w:tc>
          <w:tcPr>
            <w:tcW w:w="993" w:type="dxa"/>
            <w:tcBorders>
              <w:top w:val="single" w:sz="6" w:space="0" w:color="000000"/>
              <w:left w:val="single" w:sz="6" w:space="0" w:color="000000"/>
              <w:bottom w:val="single" w:sz="6" w:space="0" w:color="000000"/>
              <w:right w:val="single" w:sz="6" w:space="0" w:color="000000"/>
            </w:tcBorders>
            <w:hideMark/>
          </w:tcPr>
          <w:p w14:paraId="6BC9306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N/A</w:t>
            </w:r>
          </w:p>
        </w:tc>
        <w:tc>
          <w:tcPr>
            <w:tcW w:w="1275" w:type="dxa"/>
            <w:tcBorders>
              <w:top w:val="single" w:sz="6" w:space="0" w:color="000000"/>
              <w:left w:val="single" w:sz="6" w:space="0" w:color="000000"/>
              <w:bottom w:val="single" w:sz="6" w:space="0" w:color="000000"/>
              <w:right w:val="single" w:sz="6" w:space="0" w:color="000000"/>
            </w:tcBorders>
            <w:hideMark/>
          </w:tcPr>
          <w:p w14:paraId="2053C5E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9" w:author="John Mettrop" w:date="2019-06-05T13:42:00Z"/>
                <w:rFonts w:ascii="Times New Roman" w:eastAsia="Calibri" w:hAnsi="Times New Roman" w:cs="Times New Roman"/>
                <w:sz w:val="20"/>
                <w:szCs w:val="18"/>
                <w:lang w:eastAsia="zh-CN"/>
              </w:rPr>
            </w:pPr>
            <w:ins w:id="180" w:author="John Mettrop" w:date="2019-06-05T13:43:00Z">
              <w:r w:rsidRPr="003B0A3D">
                <w:rPr>
                  <w:rFonts w:ascii="Times New Roman" w:eastAsia="Calibri" w:hAnsi="Times New Roman" w:cs="Times New Roman"/>
                  <w:sz w:val="18"/>
                  <w:szCs w:val="18"/>
                  <w:lang w:eastAsia="zh-CN"/>
                </w:rPr>
                <w:t>N/A</w:t>
              </w:r>
            </w:ins>
          </w:p>
        </w:tc>
      </w:tr>
      <w:tr w:rsidR="003B0A3D" w:rsidRPr="003B0A3D" w14:paraId="3B955E9D" w14:textId="77777777" w:rsidTr="003B0A3D">
        <w:tblPrEx>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Change w:id="181" w:author="John Mettrop" w:date="2019-06-05T13:42:00Z">
            <w:tblPrEx>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
          </w:tblPrExChange>
        </w:tblPrEx>
        <w:trPr>
          <w:trHeight w:val="774"/>
          <w:jc w:val="center"/>
          <w:trPrChange w:id="182" w:author="John Mettrop" w:date="2019-06-05T13:42:00Z">
            <w:trPr>
              <w:trHeight w:val="774"/>
              <w:jc w:val="center"/>
            </w:trPr>
          </w:trPrChange>
        </w:trPr>
        <w:tc>
          <w:tcPr>
            <w:tcW w:w="1010" w:type="dxa"/>
            <w:tcBorders>
              <w:top w:val="single" w:sz="6" w:space="0" w:color="000000"/>
              <w:left w:val="single" w:sz="6" w:space="0" w:color="000000"/>
              <w:bottom w:val="single" w:sz="6" w:space="0" w:color="000000"/>
              <w:right w:val="nil"/>
            </w:tcBorders>
            <w:hideMark/>
            <w:tcPrChange w:id="183" w:author="John Mettrop" w:date="2019-06-05T13:42:00Z">
              <w:tcPr>
                <w:tcW w:w="1010" w:type="dxa"/>
                <w:gridSpan w:val="13"/>
                <w:tcBorders>
                  <w:top w:val="single" w:sz="6" w:space="0" w:color="000000"/>
                  <w:left w:val="single" w:sz="6" w:space="3" w:color="000000"/>
                  <w:bottom w:val="single" w:sz="6" w:space="0" w:color="000000"/>
                  <w:right w:val="nil"/>
                </w:tcBorders>
                <w:hideMark/>
              </w:tcPr>
            </w:tcPrChange>
          </w:tcPr>
          <w:p w14:paraId="13DC9DB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RF emission bandwidth</w:t>
            </w:r>
          </w:p>
        </w:tc>
        <w:tc>
          <w:tcPr>
            <w:tcW w:w="1109" w:type="dxa"/>
            <w:tcBorders>
              <w:top w:val="single" w:sz="6" w:space="0" w:color="000000"/>
              <w:left w:val="nil"/>
              <w:bottom w:val="single" w:sz="6" w:space="0" w:color="000000"/>
              <w:right w:val="single" w:sz="6" w:space="0" w:color="000000"/>
            </w:tcBorders>
            <w:hideMark/>
            <w:tcPrChange w:id="184" w:author="John Mettrop" w:date="2019-06-05T13:42:00Z">
              <w:tcPr>
                <w:tcW w:w="1109" w:type="dxa"/>
                <w:tcBorders>
                  <w:top w:val="single" w:sz="6" w:space="0" w:color="000000"/>
                  <w:left w:val="nil"/>
                  <w:bottom w:val="single" w:sz="6" w:space="0" w:color="000000"/>
                  <w:right w:val="single" w:sz="6" w:space="3" w:color="000000"/>
                </w:tcBorders>
                <w:hideMark/>
              </w:tcPr>
            </w:tcPrChange>
          </w:tcPr>
          <w:p w14:paraId="119B90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–3 dB</w:t>
            </w:r>
          </w:p>
          <w:p w14:paraId="180F1D6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–20 dB</w:t>
            </w:r>
          </w:p>
        </w:tc>
        <w:tc>
          <w:tcPr>
            <w:tcW w:w="850" w:type="dxa"/>
            <w:tcBorders>
              <w:top w:val="single" w:sz="6" w:space="0" w:color="000000"/>
              <w:left w:val="single" w:sz="6" w:space="0" w:color="000000"/>
              <w:bottom w:val="single" w:sz="6" w:space="0" w:color="000000"/>
              <w:right w:val="single" w:sz="6" w:space="0" w:color="000000"/>
            </w:tcBorders>
            <w:vAlign w:val="center"/>
            <w:hideMark/>
            <w:tcPrChange w:id="185" w:author="John Mettrop" w:date="2019-06-05T13:42:00Z">
              <w:tcPr>
                <w:tcW w:w="850" w:type="dxa"/>
                <w:tcBorders>
                  <w:top w:val="single" w:sz="6" w:space="0" w:color="000000"/>
                  <w:left w:val="single" w:sz="6" w:space="3" w:color="000000"/>
                  <w:bottom w:val="single" w:sz="6" w:space="0" w:color="000000"/>
                  <w:right w:val="single" w:sz="6" w:space="3" w:color="000000"/>
                </w:tcBorders>
                <w:vAlign w:val="center"/>
                <w:hideMark/>
              </w:tcPr>
            </w:tcPrChange>
          </w:tcPr>
          <w:p w14:paraId="16E8E2B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Change w:id="186" w:author="John Mettrop" w:date="2019-06-05T13:42:00Z">
              <w:tcPr>
                <w:tcW w:w="1276" w:type="dxa"/>
                <w:tcBorders>
                  <w:top w:val="single" w:sz="6" w:space="0" w:color="000000"/>
                  <w:left w:val="single" w:sz="6" w:space="3" w:color="000000"/>
                  <w:bottom w:val="single" w:sz="6" w:space="0" w:color="000000"/>
                  <w:right w:val="single" w:sz="6" w:space="3" w:color="000000"/>
                </w:tcBorders>
                <w:hideMark/>
              </w:tcPr>
            </w:tcPrChange>
          </w:tcPr>
          <w:p w14:paraId="7F4DA96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4.0</w:t>
            </w:r>
          </w:p>
          <w:p w14:paraId="6169572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10.0</w:t>
            </w:r>
          </w:p>
        </w:tc>
        <w:tc>
          <w:tcPr>
            <w:tcW w:w="1276" w:type="dxa"/>
            <w:tcBorders>
              <w:top w:val="single" w:sz="6" w:space="0" w:color="000000"/>
              <w:left w:val="single" w:sz="6" w:space="0" w:color="000000"/>
              <w:bottom w:val="single" w:sz="6" w:space="0" w:color="000000"/>
              <w:right w:val="single" w:sz="6" w:space="0" w:color="000000"/>
            </w:tcBorders>
            <w:hideMark/>
            <w:tcPrChange w:id="187" w:author="John Mettrop" w:date="2019-06-05T13:42:00Z">
              <w:tcPr>
                <w:tcW w:w="1276" w:type="dxa"/>
                <w:tcBorders>
                  <w:top w:val="single" w:sz="6" w:space="0" w:color="000000"/>
                  <w:left w:val="single" w:sz="6" w:space="3" w:color="000000"/>
                  <w:bottom w:val="single" w:sz="6" w:space="0" w:color="000000"/>
                  <w:right w:val="single" w:sz="6" w:space="3" w:color="000000"/>
                </w:tcBorders>
                <w:hideMark/>
              </w:tcPr>
            </w:tcPrChange>
          </w:tcPr>
          <w:p w14:paraId="2141083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0.5-5</w:t>
            </w:r>
          </w:p>
        </w:tc>
        <w:tc>
          <w:tcPr>
            <w:tcW w:w="1275" w:type="dxa"/>
            <w:tcBorders>
              <w:top w:val="single" w:sz="6" w:space="0" w:color="000000"/>
              <w:left w:val="single" w:sz="6" w:space="0" w:color="000000"/>
              <w:bottom w:val="single" w:sz="6" w:space="0" w:color="000000"/>
              <w:right w:val="single" w:sz="6" w:space="0" w:color="000000"/>
            </w:tcBorders>
            <w:hideMark/>
            <w:tcPrChange w:id="188" w:author="John Mettrop" w:date="2019-06-05T13:42:00Z">
              <w:tcPr>
                <w:tcW w:w="1275" w:type="dxa"/>
                <w:tcBorders>
                  <w:top w:val="single" w:sz="6" w:space="0" w:color="000000"/>
                  <w:left w:val="single" w:sz="6" w:space="3" w:color="000000"/>
                  <w:bottom w:val="single" w:sz="6" w:space="0" w:color="000000"/>
                  <w:right w:val="single" w:sz="6" w:space="3" w:color="000000"/>
                </w:tcBorders>
                <w:hideMark/>
              </w:tcPr>
            </w:tcPrChange>
          </w:tcPr>
          <w:p w14:paraId="56E54E1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0.9-3.6</w:t>
            </w:r>
          </w:p>
          <w:p w14:paraId="35F2C5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6.4-18</w:t>
            </w:r>
          </w:p>
        </w:tc>
        <w:tc>
          <w:tcPr>
            <w:tcW w:w="1276" w:type="dxa"/>
            <w:tcBorders>
              <w:top w:val="single" w:sz="6" w:space="0" w:color="000000"/>
              <w:left w:val="single" w:sz="6" w:space="0" w:color="000000"/>
              <w:bottom w:val="single" w:sz="6" w:space="0" w:color="000000"/>
              <w:right w:val="single" w:sz="6" w:space="0" w:color="000000"/>
            </w:tcBorders>
            <w:hideMark/>
            <w:tcPrChange w:id="189" w:author="John Mettrop" w:date="2019-06-05T13:42:00Z">
              <w:tcPr>
                <w:tcW w:w="1276" w:type="dxa"/>
                <w:tcBorders>
                  <w:top w:val="single" w:sz="6" w:space="0" w:color="000000"/>
                  <w:left w:val="single" w:sz="6" w:space="3" w:color="000000"/>
                  <w:bottom w:val="single" w:sz="6" w:space="0" w:color="000000"/>
                  <w:right w:val="single" w:sz="6" w:space="3" w:color="000000"/>
                </w:tcBorders>
                <w:hideMark/>
              </w:tcPr>
            </w:tcPrChange>
          </w:tcPr>
          <w:p w14:paraId="3D9BB28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0.9-3.6</w:t>
            </w:r>
          </w:p>
          <w:p w14:paraId="191BAE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6.4-18</w:t>
            </w:r>
          </w:p>
        </w:tc>
        <w:tc>
          <w:tcPr>
            <w:tcW w:w="1276" w:type="dxa"/>
            <w:tcBorders>
              <w:top w:val="single" w:sz="6" w:space="0" w:color="000000"/>
              <w:left w:val="single" w:sz="6" w:space="0" w:color="000000"/>
              <w:bottom w:val="single" w:sz="6" w:space="0" w:color="000000"/>
              <w:right w:val="single" w:sz="6" w:space="0" w:color="000000"/>
            </w:tcBorders>
            <w:hideMark/>
            <w:tcPrChange w:id="190" w:author="John Mettrop" w:date="2019-06-05T13:42:00Z">
              <w:tcPr>
                <w:tcW w:w="1276" w:type="dxa"/>
                <w:tcBorders>
                  <w:top w:val="single" w:sz="6" w:space="0" w:color="000000"/>
                  <w:left w:val="single" w:sz="6" w:space="3" w:color="000000"/>
                  <w:bottom w:val="single" w:sz="6" w:space="0" w:color="000000"/>
                  <w:right w:val="single" w:sz="6" w:space="3" w:color="000000"/>
                </w:tcBorders>
                <w:hideMark/>
              </w:tcPr>
            </w:tcPrChange>
          </w:tcPr>
          <w:p w14:paraId="5605CBB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8.33</w:t>
            </w:r>
          </w:p>
          <w:p w14:paraId="37661FA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9.9</w:t>
            </w:r>
          </w:p>
        </w:tc>
        <w:tc>
          <w:tcPr>
            <w:tcW w:w="850" w:type="dxa"/>
            <w:tcBorders>
              <w:top w:val="single" w:sz="6" w:space="0" w:color="000000"/>
              <w:left w:val="single" w:sz="6" w:space="0" w:color="000000"/>
              <w:bottom w:val="single" w:sz="6" w:space="0" w:color="000000"/>
              <w:right w:val="single" w:sz="6" w:space="0" w:color="000000"/>
            </w:tcBorders>
            <w:hideMark/>
            <w:tcPrChange w:id="191" w:author="John Mettrop" w:date="2019-06-05T13:42:00Z">
              <w:tcPr>
                <w:tcW w:w="850" w:type="dxa"/>
                <w:tcBorders>
                  <w:top w:val="single" w:sz="6" w:space="0" w:color="000000"/>
                  <w:left w:val="single" w:sz="6" w:space="3" w:color="000000"/>
                  <w:bottom w:val="single" w:sz="6" w:space="0" w:color="000000"/>
                  <w:right w:val="single" w:sz="6" w:space="3" w:color="000000"/>
                </w:tcBorders>
                <w:hideMark/>
              </w:tcPr>
            </w:tcPrChange>
          </w:tcPr>
          <w:p w14:paraId="63D905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1.5</w:t>
            </w:r>
          </w:p>
          <w:p w14:paraId="17A7D8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1.8</w:t>
            </w:r>
          </w:p>
        </w:tc>
        <w:tc>
          <w:tcPr>
            <w:tcW w:w="1134" w:type="dxa"/>
            <w:tcBorders>
              <w:top w:val="single" w:sz="6" w:space="0" w:color="000000"/>
              <w:left w:val="single" w:sz="6" w:space="0" w:color="000000"/>
              <w:bottom w:val="single" w:sz="6" w:space="0" w:color="000000"/>
              <w:right w:val="single" w:sz="6" w:space="0" w:color="000000"/>
            </w:tcBorders>
            <w:hideMark/>
            <w:tcPrChange w:id="192" w:author="John Mettrop" w:date="2019-06-05T13:42:00Z">
              <w:tcPr>
                <w:tcW w:w="1134" w:type="dxa"/>
                <w:tcBorders>
                  <w:top w:val="single" w:sz="6" w:space="0" w:color="000000"/>
                  <w:left w:val="single" w:sz="6" w:space="3" w:color="000000"/>
                  <w:bottom w:val="single" w:sz="6" w:space="0" w:color="000000"/>
                  <w:right w:val="single" w:sz="6" w:space="3" w:color="000000"/>
                </w:tcBorders>
                <w:hideMark/>
              </w:tcPr>
            </w:tcPrChange>
          </w:tcPr>
          <w:p w14:paraId="1D20E23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5.0/4.0/1.2</w:t>
            </w:r>
          </w:p>
          <w:p w14:paraId="11939B0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16.5/12.5/7.0</w:t>
            </w:r>
          </w:p>
        </w:tc>
        <w:tc>
          <w:tcPr>
            <w:tcW w:w="1134" w:type="dxa"/>
            <w:tcBorders>
              <w:top w:val="single" w:sz="6" w:space="0" w:color="000000"/>
              <w:left w:val="single" w:sz="6" w:space="0" w:color="000000"/>
              <w:bottom w:val="single" w:sz="6" w:space="0" w:color="000000"/>
              <w:right w:val="single" w:sz="6" w:space="0" w:color="000000"/>
            </w:tcBorders>
            <w:hideMark/>
            <w:tcPrChange w:id="193" w:author="John Mettrop" w:date="2019-06-05T13:42:00Z">
              <w:tcPr>
                <w:tcW w:w="1134" w:type="dxa"/>
                <w:tcBorders>
                  <w:top w:val="single" w:sz="6" w:space="0" w:color="000000"/>
                  <w:left w:val="single" w:sz="6" w:space="3" w:color="000000"/>
                  <w:bottom w:val="single" w:sz="6" w:space="0" w:color="000000"/>
                  <w:right w:val="single" w:sz="6" w:space="3" w:color="000000"/>
                </w:tcBorders>
                <w:hideMark/>
              </w:tcPr>
            </w:tcPrChange>
          </w:tcPr>
          <w:p w14:paraId="66AEE1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62, 124</w:t>
            </w:r>
          </w:p>
          <w:p w14:paraId="5E09733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65, 130</w:t>
            </w:r>
          </w:p>
        </w:tc>
        <w:tc>
          <w:tcPr>
            <w:tcW w:w="993" w:type="dxa"/>
            <w:tcBorders>
              <w:top w:val="single" w:sz="6" w:space="0" w:color="000000"/>
              <w:left w:val="single" w:sz="6" w:space="0" w:color="000000"/>
              <w:bottom w:val="single" w:sz="6" w:space="0" w:color="000000"/>
              <w:right w:val="single" w:sz="6" w:space="0" w:color="000000"/>
            </w:tcBorders>
            <w:hideMark/>
            <w:tcPrChange w:id="194" w:author="John Mettrop" w:date="2019-06-05T13:42:00Z">
              <w:tcPr>
                <w:tcW w:w="1993" w:type="dxa"/>
                <w:tcBorders>
                  <w:top w:val="single" w:sz="6" w:space="0" w:color="000000"/>
                  <w:left w:val="single" w:sz="6" w:space="3" w:color="000000"/>
                  <w:bottom w:val="single" w:sz="6" w:space="0" w:color="000000"/>
                  <w:right w:val="single" w:sz="6" w:space="3" w:color="000000"/>
                </w:tcBorders>
                <w:hideMark/>
              </w:tcPr>
            </w:tcPrChange>
          </w:tcPr>
          <w:p w14:paraId="2B9721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4.0</w:t>
            </w:r>
          </w:p>
          <w:p w14:paraId="5FE8A3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10.0</w:t>
            </w:r>
          </w:p>
        </w:tc>
        <w:tc>
          <w:tcPr>
            <w:tcW w:w="1275" w:type="dxa"/>
            <w:tcBorders>
              <w:top w:val="single" w:sz="6" w:space="0" w:color="000000"/>
              <w:left w:val="single" w:sz="6" w:space="0" w:color="000000"/>
              <w:bottom w:val="single" w:sz="6" w:space="0" w:color="000000"/>
              <w:right w:val="single" w:sz="6" w:space="0" w:color="000000"/>
            </w:tcBorders>
            <w:hideMark/>
            <w:tcPrChange w:id="195" w:author="John Mettrop" w:date="2019-06-05T13:42:00Z">
              <w:tcPr>
                <w:tcW w:w="1993" w:type="dxa"/>
                <w:tcBorders>
                  <w:top w:val="single" w:sz="6" w:space="0" w:color="000000"/>
                  <w:left w:val="single" w:sz="6" w:space="3" w:color="000000"/>
                  <w:bottom w:val="single" w:sz="6" w:space="0" w:color="000000"/>
                  <w:right w:val="single" w:sz="6" w:space="3" w:color="000000"/>
                </w:tcBorders>
                <w:hideMark/>
              </w:tcPr>
            </w:tcPrChange>
          </w:tcPr>
          <w:p w14:paraId="7ACA3D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18"/>
                <w:lang w:eastAsia="zh-CN"/>
              </w:rPr>
            </w:pPr>
            <w:ins w:id="196" w:author="John Mettrop" w:date="2019-06-05T13:47:00Z">
              <w:r w:rsidRPr="003B0A3D">
                <w:rPr>
                  <w:rFonts w:ascii="Times New Roman" w:eastAsia="Calibri" w:hAnsi="Times New Roman" w:cs="Times New Roman"/>
                  <w:sz w:val="18"/>
                  <w:szCs w:val="18"/>
                  <w:lang w:eastAsia="zh-CN"/>
                </w:rPr>
                <w:t>7.2/8</w:t>
              </w:r>
              <w:del w:id="197" w:author="Taylor King" w:date="2020-10-07T09:34:00Z">
                <w:r w:rsidRPr="003B0A3D" w:rsidDel="006B7798">
                  <w:rPr>
                    <w:rFonts w:ascii="Times New Roman" w:eastAsia="Calibri" w:hAnsi="Times New Roman" w:cs="Times New Roman"/>
                    <w:sz w:val="18"/>
                    <w:szCs w:val="18"/>
                    <w:lang w:eastAsia="zh-CN"/>
                  </w:rPr>
                  <w:delText>/</w:delText>
                </w:r>
              </w:del>
              <w:r w:rsidRPr="003B0A3D">
                <w:rPr>
                  <w:rFonts w:ascii="Times New Roman" w:eastAsia="Calibri" w:hAnsi="Times New Roman" w:cs="Times New Roman"/>
                  <w:sz w:val="18"/>
                  <w:szCs w:val="18"/>
                  <w:lang w:eastAsia="zh-CN"/>
                </w:rPr>
                <w:t>.2/8.7/47</w:t>
              </w:r>
              <w:r w:rsidRPr="003B0A3D">
                <w:rPr>
                  <w:rFonts w:ascii="Times New Roman" w:eastAsia="Calibri" w:hAnsi="Times New Roman" w:cs="Times New Roman"/>
                  <w:sz w:val="18"/>
                  <w:szCs w:val="18"/>
                  <w:lang w:eastAsia="zh-CN"/>
                </w:rPr>
                <w:br/>
                <w:t>25.3/15.9/15.1/60.6</w:t>
              </w:r>
            </w:ins>
          </w:p>
        </w:tc>
      </w:tr>
      <w:tr w:rsidR="003B0A3D" w:rsidRPr="003B0A3D" w14:paraId="576C68CC"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6C5B71B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pattern type (pencil, fan, cosecant-squared, etc.)</w:t>
            </w:r>
          </w:p>
        </w:tc>
        <w:tc>
          <w:tcPr>
            <w:tcW w:w="850" w:type="dxa"/>
            <w:tcBorders>
              <w:top w:val="single" w:sz="6" w:space="0" w:color="000000"/>
              <w:left w:val="single" w:sz="6" w:space="0" w:color="000000"/>
              <w:bottom w:val="single" w:sz="6" w:space="0" w:color="000000"/>
              <w:right w:val="single" w:sz="6" w:space="0" w:color="000000"/>
            </w:tcBorders>
            <w:vAlign w:val="center"/>
          </w:tcPr>
          <w:p w14:paraId="0B2775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03D42D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proofErr w:type="spellStart"/>
            <w:r w:rsidRPr="003B0A3D">
              <w:rPr>
                <w:rFonts w:ascii="Times New Roman" w:eastAsia="Calibri" w:hAnsi="Times New Roman" w:cs="Times New Roman"/>
                <w:sz w:val="18"/>
                <w:szCs w:val="18"/>
                <w:lang w:val="es-ES" w:eastAsia="zh-CN"/>
              </w:rPr>
              <w:t>Pencil</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7DE584C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proofErr w:type="spellStart"/>
            <w:r w:rsidRPr="003B0A3D">
              <w:rPr>
                <w:rFonts w:ascii="Times New Roman" w:eastAsia="Calibri" w:hAnsi="Times New Roman" w:cs="Times New Roman"/>
                <w:sz w:val="18"/>
                <w:szCs w:val="18"/>
                <w:lang w:val="es-ES" w:eastAsia="zh-CN"/>
              </w:rPr>
              <w:t>Pencil</w:t>
            </w:r>
            <w:proofErr w:type="spellEnd"/>
          </w:p>
        </w:tc>
        <w:tc>
          <w:tcPr>
            <w:tcW w:w="1275" w:type="dxa"/>
            <w:tcBorders>
              <w:top w:val="single" w:sz="6" w:space="0" w:color="000000"/>
              <w:left w:val="single" w:sz="6" w:space="0" w:color="000000"/>
              <w:bottom w:val="single" w:sz="6" w:space="0" w:color="000000"/>
              <w:right w:val="single" w:sz="6" w:space="0" w:color="000000"/>
            </w:tcBorders>
            <w:hideMark/>
          </w:tcPr>
          <w:p w14:paraId="69244D8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proofErr w:type="spellStart"/>
            <w:r w:rsidRPr="003B0A3D">
              <w:rPr>
                <w:rFonts w:ascii="Times New Roman" w:eastAsia="Calibri" w:hAnsi="Times New Roman" w:cs="Times New Roman"/>
                <w:sz w:val="18"/>
                <w:szCs w:val="18"/>
                <w:lang w:val="es-ES" w:eastAsia="zh-CN"/>
              </w:rPr>
              <w:t>Pencil</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30BE9ED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Pencil</w:t>
            </w:r>
          </w:p>
        </w:tc>
        <w:tc>
          <w:tcPr>
            <w:tcW w:w="1276" w:type="dxa"/>
            <w:tcBorders>
              <w:top w:val="single" w:sz="6" w:space="0" w:color="000000"/>
              <w:left w:val="single" w:sz="6" w:space="0" w:color="000000"/>
              <w:bottom w:val="single" w:sz="6" w:space="0" w:color="000000"/>
              <w:right w:val="single" w:sz="6" w:space="0" w:color="000000"/>
            </w:tcBorders>
            <w:hideMark/>
          </w:tcPr>
          <w:p w14:paraId="1BE0687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Pencil</w:t>
            </w:r>
          </w:p>
        </w:tc>
        <w:tc>
          <w:tcPr>
            <w:tcW w:w="850" w:type="dxa"/>
            <w:tcBorders>
              <w:top w:val="single" w:sz="6" w:space="0" w:color="000000"/>
              <w:left w:val="single" w:sz="6" w:space="0" w:color="000000"/>
              <w:bottom w:val="single" w:sz="6" w:space="0" w:color="000000"/>
              <w:right w:val="single" w:sz="6" w:space="0" w:color="000000"/>
            </w:tcBorders>
            <w:hideMark/>
          </w:tcPr>
          <w:p w14:paraId="0B134B5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7E3EC48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4905C9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Fan</w:t>
            </w:r>
          </w:p>
        </w:tc>
        <w:tc>
          <w:tcPr>
            <w:tcW w:w="993" w:type="dxa"/>
            <w:tcBorders>
              <w:top w:val="single" w:sz="6" w:space="0" w:color="000000"/>
              <w:left w:val="single" w:sz="6" w:space="0" w:color="000000"/>
              <w:bottom w:val="single" w:sz="6" w:space="0" w:color="000000"/>
              <w:right w:val="single" w:sz="6" w:space="0" w:color="000000"/>
            </w:tcBorders>
            <w:hideMark/>
          </w:tcPr>
          <w:p w14:paraId="7E0A73F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Pencil</w:t>
            </w:r>
          </w:p>
        </w:tc>
        <w:tc>
          <w:tcPr>
            <w:tcW w:w="1275" w:type="dxa"/>
            <w:tcBorders>
              <w:top w:val="single" w:sz="6" w:space="0" w:color="000000"/>
              <w:left w:val="single" w:sz="6" w:space="0" w:color="000000"/>
              <w:bottom w:val="single" w:sz="6" w:space="0" w:color="000000"/>
              <w:right w:val="single" w:sz="6" w:space="0" w:color="000000"/>
            </w:tcBorders>
            <w:hideMark/>
          </w:tcPr>
          <w:p w14:paraId="720F7E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8" w:author="John Mettrop" w:date="2019-06-05T13:42:00Z"/>
                <w:rFonts w:ascii="Times New Roman" w:eastAsia="Calibri" w:hAnsi="Times New Roman" w:cs="Times New Roman"/>
                <w:sz w:val="20"/>
                <w:szCs w:val="18"/>
                <w:lang w:eastAsia="zh-CN"/>
              </w:rPr>
            </w:pPr>
            <w:ins w:id="199" w:author="John Mettrop" w:date="2019-06-05T13:43:00Z">
              <w:r w:rsidRPr="003B0A3D">
                <w:rPr>
                  <w:rFonts w:ascii="Times New Roman" w:eastAsia="Calibri" w:hAnsi="Times New Roman" w:cs="Times New Roman"/>
                  <w:sz w:val="18"/>
                  <w:szCs w:val="18"/>
                  <w:lang w:eastAsia="zh-CN"/>
                </w:rPr>
                <w:t>Fan</w:t>
              </w:r>
            </w:ins>
          </w:p>
        </w:tc>
      </w:tr>
      <w:tr w:rsidR="003B0A3D" w:rsidRPr="003B0A3D" w14:paraId="39F0D5C2" w14:textId="77777777" w:rsidTr="003B0A3D">
        <w:trPr>
          <w:jc w:val="center"/>
        </w:trPr>
        <w:tc>
          <w:tcPr>
            <w:tcW w:w="2119" w:type="dxa"/>
            <w:gridSpan w:val="2"/>
            <w:tcBorders>
              <w:top w:val="single" w:sz="6" w:space="0" w:color="000000"/>
              <w:left w:val="single" w:sz="6" w:space="0" w:color="000000"/>
              <w:bottom w:val="single" w:sz="6" w:space="0" w:color="000000"/>
              <w:right w:val="single" w:sz="6" w:space="0" w:color="000000"/>
            </w:tcBorders>
            <w:hideMark/>
          </w:tcPr>
          <w:p w14:paraId="74FD2F7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type (reflector, phased array, slotted array, etc.)</w:t>
            </w:r>
          </w:p>
        </w:tc>
        <w:tc>
          <w:tcPr>
            <w:tcW w:w="850" w:type="dxa"/>
            <w:tcBorders>
              <w:top w:val="single" w:sz="6" w:space="0" w:color="000000"/>
              <w:left w:val="single" w:sz="6" w:space="0" w:color="000000"/>
              <w:bottom w:val="single" w:sz="6" w:space="0" w:color="000000"/>
              <w:right w:val="single" w:sz="6" w:space="0" w:color="000000"/>
            </w:tcBorders>
            <w:vAlign w:val="center"/>
          </w:tcPr>
          <w:p w14:paraId="30124AB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48C8EC6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Parabolic</w:t>
            </w:r>
            <w:r w:rsidRPr="003B0A3D">
              <w:rPr>
                <w:rFonts w:ascii="Times New Roman" w:eastAsia="Calibri" w:hAnsi="Times New Roman" w:cs="Times New Roman"/>
                <w:sz w:val="18"/>
                <w:szCs w:val="18"/>
                <w:lang w:eastAsia="zh-CN"/>
              </w:rPr>
              <w:br/>
              <w:t>reflector</w:t>
            </w:r>
          </w:p>
        </w:tc>
        <w:tc>
          <w:tcPr>
            <w:tcW w:w="1276" w:type="dxa"/>
            <w:tcBorders>
              <w:top w:val="single" w:sz="6" w:space="0" w:color="000000"/>
              <w:left w:val="single" w:sz="6" w:space="0" w:color="000000"/>
              <w:bottom w:val="single" w:sz="6" w:space="0" w:color="000000"/>
              <w:right w:val="single" w:sz="6" w:space="0" w:color="000000"/>
            </w:tcBorders>
            <w:hideMark/>
          </w:tcPr>
          <w:p w14:paraId="5F210AE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Parabolic</w:t>
            </w:r>
          </w:p>
        </w:tc>
        <w:tc>
          <w:tcPr>
            <w:tcW w:w="1275" w:type="dxa"/>
            <w:tcBorders>
              <w:top w:val="single" w:sz="6" w:space="0" w:color="000000"/>
              <w:left w:val="single" w:sz="6" w:space="0" w:color="000000"/>
              <w:bottom w:val="single" w:sz="6" w:space="0" w:color="000000"/>
              <w:right w:val="single" w:sz="6" w:space="0" w:color="000000"/>
            </w:tcBorders>
            <w:hideMark/>
          </w:tcPr>
          <w:p w14:paraId="11ACD6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Parabolic</w:t>
            </w:r>
          </w:p>
        </w:tc>
        <w:tc>
          <w:tcPr>
            <w:tcW w:w="1276" w:type="dxa"/>
            <w:tcBorders>
              <w:top w:val="single" w:sz="6" w:space="0" w:color="000000"/>
              <w:left w:val="single" w:sz="6" w:space="0" w:color="000000"/>
              <w:bottom w:val="single" w:sz="6" w:space="0" w:color="000000"/>
              <w:right w:val="single" w:sz="6" w:space="0" w:color="000000"/>
            </w:tcBorders>
            <w:hideMark/>
          </w:tcPr>
          <w:p w14:paraId="2EB672F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Phased array</w:t>
            </w:r>
          </w:p>
        </w:tc>
        <w:tc>
          <w:tcPr>
            <w:tcW w:w="1276" w:type="dxa"/>
            <w:tcBorders>
              <w:top w:val="single" w:sz="6" w:space="0" w:color="000000"/>
              <w:left w:val="single" w:sz="6" w:space="0" w:color="000000"/>
              <w:bottom w:val="single" w:sz="6" w:space="0" w:color="000000"/>
              <w:right w:val="single" w:sz="6" w:space="0" w:color="000000"/>
            </w:tcBorders>
            <w:hideMark/>
          </w:tcPr>
          <w:p w14:paraId="2866307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Phased array</w:t>
            </w:r>
          </w:p>
        </w:tc>
        <w:tc>
          <w:tcPr>
            <w:tcW w:w="850" w:type="dxa"/>
            <w:tcBorders>
              <w:top w:val="single" w:sz="6" w:space="0" w:color="000000"/>
              <w:left w:val="single" w:sz="6" w:space="0" w:color="000000"/>
              <w:bottom w:val="single" w:sz="6" w:space="0" w:color="000000"/>
              <w:right w:val="single" w:sz="6" w:space="0" w:color="000000"/>
            </w:tcBorders>
            <w:hideMark/>
          </w:tcPr>
          <w:p w14:paraId="735D6B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61FC1CB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Travelling wave feed horn array</w:t>
            </w:r>
          </w:p>
        </w:tc>
        <w:tc>
          <w:tcPr>
            <w:tcW w:w="1134" w:type="dxa"/>
            <w:tcBorders>
              <w:top w:val="single" w:sz="6" w:space="0" w:color="000000"/>
              <w:left w:val="single" w:sz="6" w:space="0" w:color="000000"/>
              <w:bottom w:val="single" w:sz="6" w:space="0" w:color="000000"/>
              <w:right w:val="single" w:sz="6" w:space="0" w:color="000000"/>
            </w:tcBorders>
            <w:hideMark/>
          </w:tcPr>
          <w:p w14:paraId="1FE567B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Two dual polarized horns on single pedestal</w:t>
            </w:r>
          </w:p>
        </w:tc>
        <w:tc>
          <w:tcPr>
            <w:tcW w:w="993" w:type="dxa"/>
            <w:tcBorders>
              <w:top w:val="single" w:sz="6" w:space="0" w:color="000000"/>
              <w:left w:val="single" w:sz="6" w:space="0" w:color="000000"/>
              <w:bottom w:val="single" w:sz="6" w:space="0" w:color="000000"/>
              <w:right w:val="single" w:sz="6" w:space="0" w:color="000000"/>
            </w:tcBorders>
            <w:hideMark/>
          </w:tcPr>
          <w:p w14:paraId="3EC9119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Slotted array</w:t>
            </w:r>
          </w:p>
        </w:tc>
        <w:tc>
          <w:tcPr>
            <w:tcW w:w="1275" w:type="dxa"/>
            <w:tcBorders>
              <w:top w:val="single" w:sz="6" w:space="0" w:color="000000"/>
              <w:left w:val="single" w:sz="6" w:space="0" w:color="000000"/>
              <w:bottom w:val="single" w:sz="6" w:space="0" w:color="000000"/>
              <w:right w:val="single" w:sz="6" w:space="0" w:color="000000"/>
            </w:tcBorders>
            <w:hideMark/>
          </w:tcPr>
          <w:p w14:paraId="42B522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0" w:author="John Mettrop" w:date="2019-06-05T13:42:00Z"/>
                <w:rFonts w:ascii="Times New Roman" w:eastAsia="Calibri" w:hAnsi="Times New Roman" w:cs="Times New Roman"/>
                <w:sz w:val="20"/>
                <w:szCs w:val="18"/>
                <w:lang w:eastAsia="zh-CN"/>
              </w:rPr>
            </w:pPr>
            <w:ins w:id="201" w:author="John Mettrop" w:date="2019-06-05T13:43:00Z">
              <w:r w:rsidRPr="003B0A3D">
                <w:rPr>
                  <w:rFonts w:ascii="Times New Roman" w:eastAsia="Calibri" w:hAnsi="Times New Roman" w:cs="Times New Roman"/>
                  <w:sz w:val="18"/>
                  <w:szCs w:val="18"/>
                  <w:lang w:eastAsia="zh-CN"/>
                </w:rPr>
                <w:t>Phased array</w:t>
              </w:r>
            </w:ins>
          </w:p>
        </w:tc>
      </w:tr>
      <w:tr w:rsidR="003B0A3D" w:rsidRPr="003B0A3D" w14:paraId="6A1E1DCD" w14:textId="77777777" w:rsidTr="003B0A3D">
        <w:trPr>
          <w:jc w:val="center"/>
          <w:ins w:id="202" w:author="John Mettrop" w:date="2019-06-05T13:43:00Z"/>
        </w:trPr>
        <w:tc>
          <w:tcPr>
            <w:tcW w:w="14734" w:type="dxa"/>
            <w:gridSpan w:val="13"/>
            <w:tcBorders>
              <w:top w:val="single" w:sz="6" w:space="0" w:color="000000"/>
              <w:left w:val="single" w:sz="6" w:space="0" w:color="000000"/>
              <w:bottom w:val="single" w:sz="6" w:space="0" w:color="000000"/>
              <w:right w:val="single" w:sz="6" w:space="0" w:color="000000"/>
            </w:tcBorders>
            <w:hideMark/>
          </w:tcPr>
          <w:p w14:paraId="674556C1" w14:textId="2E7828F0" w:rsidR="003B0A3D" w:rsidRPr="003B0A3D" w:rsidRDefault="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3" w:author="John Mettrop" w:date="2019-06-05T13:43:00Z"/>
                <w:rFonts w:ascii="Times New Roman" w:eastAsia="Calibri" w:hAnsi="Times New Roman" w:cs="Times New Roman"/>
                <w:sz w:val="18"/>
                <w:szCs w:val="18"/>
                <w:lang w:eastAsia="zh-CN"/>
              </w:rPr>
              <w:pPrChange w:id="204" w:author="John Mettrop" w:date="2019-06-05T13:44:00Z">
                <w:pPr/>
              </w:pPrChange>
            </w:pPr>
            <w:ins w:id="205" w:author="John Mettrop" w:date="2019-06-05T13:44:00Z">
              <w:r w:rsidRPr="003B0A3D">
                <w:rPr>
                  <w:rFonts w:ascii="Times New Roman" w:eastAsia="Calibri" w:hAnsi="Times New Roman" w:cs="Times New Roman"/>
                  <w:sz w:val="18"/>
                  <w:szCs w:val="18"/>
                  <w:lang w:eastAsia="zh-CN"/>
                </w:rPr>
                <w:t xml:space="preserve">*[Editor’s notes: Question has been raised </w:t>
              </w:r>
              <w:proofErr w:type="spellStart"/>
              <w:r w:rsidRPr="003B0A3D">
                <w:rPr>
                  <w:rFonts w:ascii="Times New Roman" w:eastAsia="Calibri" w:hAnsi="Times New Roman" w:cs="Times New Roman"/>
                  <w:sz w:val="18"/>
                  <w:szCs w:val="18"/>
                  <w:lang w:eastAsia="zh-CN"/>
                </w:rPr>
                <w:t>concering</w:t>
              </w:r>
              <w:proofErr w:type="spellEnd"/>
              <w:r w:rsidRPr="003B0A3D">
                <w:rPr>
                  <w:rFonts w:ascii="Times New Roman" w:eastAsia="Calibri" w:hAnsi="Times New Roman" w:cs="Times New Roman"/>
                  <w:sz w:val="18"/>
                  <w:szCs w:val="18"/>
                  <w:lang w:eastAsia="zh-CN"/>
                </w:rPr>
                <w:t xml:space="preserve"> the suitability of this band for </w:t>
              </w:r>
            </w:ins>
            <w:ins w:id="206" w:author="Taylor King" w:date="2020-10-07T13:30:00Z">
              <w:r w:rsidR="009B273D">
                <w:rPr>
                  <w:rFonts w:ascii="Times New Roman" w:eastAsia="Calibri" w:hAnsi="Times New Roman" w:cs="Times New Roman"/>
                  <w:sz w:val="18"/>
                  <w:szCs w:val="18"/>
                  <w:lang w:eastAsia="zh-CN"/>
                </w:rPr>
                <w:t>detect</w:t>
              </w:r>
            </w:ins>
            <w:ins w:id="207" w:author="John Mettrop" w:date="2019-06-05T13:44:00Z">
              <w:del w:id="208" w:author="Taylor King" w:date="2020-10-07T13:30:00Z">
                <w:r w:rsidRPr="003B0A3D" w:rsidDel="009B273D">
                  <w:rPr>
                    <w:rFonts w:ascii="Times New Roman" w:eastAsia="Calibri" w:hAnsi="Times New Roman" w:cs="Times New Roman"/>
                    <w:sz w:val="18"/>
                    <w:szCs w:val="18"/>
                    <w:lang w:eastAsia="zh-CN"/>
                  </w:rPr>
                  <w:delText>sense</w:delText>
                </w:r>
              </w:del>
              <w:r w:rsidRPr="003B0A3D">
                <w:rPr>
                  <w:rFonts w:ascii="Times New Roman" w:eastAsia="Calibri" w:hAnsi="Times New Roman" w:cs="Times New Roman"/>
                  <w:sz w:val="18"/>
                  <w:szCs w:val="18"/>
                  <w:lang w:eastAsia="zh-CN"/>
                </w:rPr>
                <w:t>-and-avoid radar in this frequency range for which RR No.4.10 applies.  It is noted that a draft new report is under consideration by the WP5B to analyze the suitability of the existing allocation for</w:t>
              </w:r>
            </w:ins>
            <w:ins w:id="209" w:author="Taylor King" w:date="2020-10-07T13:30:00Z">
              <w:r w:rsidR="009B273D">
                <w:rPr>
                  <w:rFonts w:ascii="Times New Roman" w:eastAsia="Calibri" w:hAnsi="Times New Roman" w:cs="Times New Roman"/>
                  <w:sz w:val="18"/>
                  <w:szCs w:val="18"/>
                  <w:lang w:eastAsia="zh-CN"/>
                </w:rPr>
                <w:t xml:space="preserve"> detect</w:t>
              </w:r>
            </w:ins>
            <w:ins w:id="210" w:author="John Mettrop" w:date="2019-06-05T13:44:00Z">
              <w:del w:id="211" w:author="Taylor King" w:date="2020-10-07T13:30:00Z">
                <w:r w:rsidRPr="003B0A3D" w:rsidDel="009B273D">
                  <w:rPr>
                    <w:rFonts w:ascii="Times New Roman" w:eastAsia="Calibri" w:hAnsi="Times New Roman" w:cs="Times New Roman"/>
                    <w:sz w:val="18"/>
                    <w:szCs w:val="18"/>
                    <w:lang w:eastAsia="zh-CN"/>
                  </w:rPr>
                  <w:delText xml:space="preserve"> sense</w:delText>
                </w:r>
              </w:del>
              <w:r w:rsidRPr="003B0A3D">
                <w:rPr>
                  <w:rFonts w:ascii="Times New Roman" w:eastAsia="Calibri" w:hAnsi="Times New Roman" w:cs="Times New Roman"/>
                  <w:sz w:val="18"/>
                  <w:szCs w:val="18"/>
                  <w:lang w:eastAsia="zh-CN"/>
                </w:rPr>
                <w:t>-and-avoid system]</w:t>
              </w:r>
            </w:ins>
          </w:p>
        </w:tc>
      </w:tr>
    </w:tbl>
    <w:p w14:paraId="206A2CB3" w14:textId="77777777" w:rsidR="003B0A3D" w:rsidRPr="003B0A3D" w:rsidRDefault="003B0A3D" w:rsidP="003B0A3D">
      <w:pPr>
        <w:keepNext/>
        <w:keepLines/>
        <w:pageBreakBefore/>
        <w:tabs>
          <w:tab w:val="left" w:pos="1134"/>
          <w:tab w:val="left" w:pos="1871"/>
          <w:tab w:val="left" w:pos="2268"/>
        </w:tabs>
        <w:overflowPunct w:val="0"/>
        <w:autoSpaceDE w:val="0"/>
        <w:autoSpaceDN w:val="0"/>
        <w:adjustRightInd w:val="0"/>
        <w:spacing w:after="120" w:line="240" w:lineRule="auto"/>
        <w:rPr>
          <w:rFonts w:ascii="Tms Rmn" w:eastAsia="Calibri" w:hAnsi="Tms Rmn" w:cs="Times New Roman"/>
          <w:caps/>
          <w:sz w:val="20"/>
          <w:szCs w:val="20"/>
        </w:rPr>
      </w:pPr>
      <w:r w:rsidRPr="003B0A3D">
        <w:rPr>
          <w:rFonts w:ascii="Times New Roman" w:eastAsia="Calibri" w:hAnsi="Times New Roman" w:cs="Times New Roman"/>
          <w:caps/>
          <w:sz w:val="24"/>
          <w:szCs w:val="24"/>
        </w:rPr>
        <w:lastRenderedPageBreak/>
        <w:t>TABLE 2 (</w:t>
      </w:r>
      <w:r w:rsidRPr="003B0A3D">
        <w:rPr>
          <w:rFonts w:ascii="Times New Roman" w:eastAsia="Calibri" w:hAnsi="Times New Roman" w:cs="Times New Roman"/>
          <w:i/>
          <w:iCs/>
          <w:caps/>
          <w:sz w:val="24"/>
          <w:szCs w:val="24"/>
        </w:rPr>
        <w:t>cont.</w:t>
      </w:r>
      <w:r w:rsidRPr="003B0A3D">
        <w:rPr>
          <w:rFonts w:ascii="Tms Rmn" w:eastAsia="Calibri" w:hAnsi="Tms Rmn" w:cs="Times New Roman"/>
          <w:caps/>
          <w:sz w:val="24"/>
          <w:szCs w:val="24"/>
        </w:rPr>
        <w:t>)</w:t>
      </w:r>
    </w:p>
    <w:tbl>
      <w:tblPr>
        <w:tblW w:w="144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212" w:author="John Mettrop" w:date="2019-06-05T13:50:00Z">
          <w:tblPr>
            <w:tblW w:w="144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976"/>
        <w:gridCol w:w="709"/>
        <w:gridCol w:w="1274"/>
        <w:gridCol w:w="1417"/>
        <w:gridCol w:w="1275"/>
        <w:gridCol w:w="1274"/>
        <w:gridCol w:w="1275"/>
        <w:gridCol w:w="851"/>
        <w:gridCol w:w="1134"/>
        <w:gridCol w:w="1134"/>
        <w:gridCol w:w="992"/>
        <w:gridCol w:w="1134"/>
        <w:tblGridChange w:id="213">
          <w:tblGrid>
            <w:gridCol w:w="1977"/>
            <w:gridCol w:w="850"/>
            <w:gridCol w:w="1276"/>
            <w:gridCol w:w="1276"/>
            <w:gridCol w:w="1276"/>
            <w:gridCol w:w="1275"/>
            <w:gridCol w:w="1276"/>
            <w:gridCol w:w="851"/>
            <w:gridCol w:w="1134"/>
            <w:gridCol w:w="1134"/>
            <w:gridCol w:w="992"/>
            <w:gridCol w:w="992"/>
          </w:tblGrid>
        </w:tblGridChange>
      </w:tblGrid>
      <w:tr w:rsidR="003B0A3D" w:rsidRPr="003B0A3D" w14:paraId="77A942A5" w14:textId="77777777" w:rsidTr="003B0A3D">
        <w:trPr>
          <w:jc w:val="center"/>
          <w:trPrChange w:id="214"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15"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24417FBC"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proofErr w:type="spellStart"/>
            <w:r w:rsidRPr="003B0A3D">
              <w:rPr>
                <w:rFonts w:ascii="Times New Roman Bold" w:eastAsia="Calibri" w:hAnsi="Times New Roman Bold" w:cs="Times New Roman Bold"/>
                <w:b/>
                <w:sz w:val="18"/>
                <w:szCs w:val="18"/>
                <w:lang w:val="es-ES" w:eastAsia="zh-CN"/>
              </w:rPr>
              <w:t>Characteristics</w:t>
            </w:r>
            <w:proofErr w:type="spellEnd"/>
          </w:p>
        </w:tc>
        <w:tc>
          <w:tcPr>
            <w:tcW w:w="709" w:type="dxa"/>
            <w:tcBorders>
              <w:top w:val="single" w:sz="6" w:space="0" w:color="000000"/>
              <w:left w:val="single" w:sz="6" w:space="0" w:color="000000"/>
              <w:bottom w:val="single" w:sz="6" w:space="0" w:color="000000"/>
              <w:right w:val="single" w:sz="6" w:space="0" w:color="000000"/>
            </w:tcBorders>
            <w:vAlign w:val="center"/>
            <w:hideMark/>
            <w:tcPrChange w:id="216" w:author="John Mettrop" w:date="2019-06-05T13:50:00Z">
              <w:tcPr>
                <w:tcW w:w="850" w:type="dxa"/>
                <w:tcBorders>
                  <w:top w:val="single" w:sz="6" w:space="0" w:color="000000"/>
                  <w:left w:val="single" w:sz="6" w:space="3" w:color="000000"/>
                  <w:bottom w:val="single" w:sz="6" w:space="0" w:color="000000"/>
                  <w:right w:val="single" w:sz="6" w:space="3" w:color="000000"/>
                </w:tcBorders>
                <w:vAlign w:val="center"/>
                <w:hideMark/>
              </w:tcPr>
            </w:tcPrChange>
          </w:tcPr>
          <w:p w14:paraId="7FCE0551"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proofErr w:type="spellStart"/>
            <w:r w:rsidRPr="003B0A3D">
              <w:rPr>
                <w:rFonts w:ascii="Times New Roman Bold" w:eastAsia="Calibri" w:hAnsi="Times New Roman Bold" w:cs="Times New Roman Bold"/>
                <w:b/>
                <w:sz w:val="18"/>
                <w:szCs w:val="18"/>
                <w:lang w:val="es-ES" w:eastAsia="zh-CN"/>
              </w:rPr>
              <w:t>Units</w:t>
            </w:r>
            <w:proofErr w:type="spellEnd"/>
          </w:p>
        </w:tc>
        <w:tc>
          <w:tcPr>
            <w:tcW w:w="1275" w:type="dxa"/>
            <w:tcBorders>
              <w:top w:val="single" w:sz="6" w:space="0" w:color="000000"/>
              <w:left w:val="single" w:sz="6" w:space="0" w:color="000000"/>
              <w:bottom w:val="single" w:sz="6" w:space="0" w:color="000000"/>
              <w:right w:val="single" w:sz="6" w:space="0" w:color="000000"/>
            </w:tcBorders>
            <w:hideMark/>
            <w:tcPrChange w:id="21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DAEF335"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3B0A3D">
              <w:rPr>
                <w:rFonts w:ascii="Times New Roman Bold" w:eastAsia="Calibri" w:hAnsi="Times New Roman Bold" w:cs="Times New Roman Bold"/>
                <w:b/>
                <w:sz w:val="18"/>
                <w:szCs w:val="18"/>
                <w:lang w:val="es-ES" w:eastAsia="zh-CN"/>
              </w:rPr>
              <w:t>Radar</w:t>
            </w:r>
            <w:r w:rsidRPr="003B0A3D">
              <w:rPr>
                <w:rFonts w:ascii="Times New Roman Bold" w:eastAsia="Calibri" w:hAnsi="Times New Roman Bold" w:cs="Times New Roman Bold"/>
                <w:b/>
                <w:caps/>
                <w:sz w:val="18"/>
                <w:szCs w:val="18"/>
                <w:lang w:val="es-ES" w:eastAsia="zh-CN"/>
              </w:rPr>
              <w:t xml:space="preserve"> 1</w:t>
            </w:r>
          </w:p>
        </w:tc>
        <w:tc>
          <w:tcPr>
            <w:tcW w:w="1418" w:type="dxa"/>
            <w:tcBorders>
              <w:top w:val="single" w:sz="6" w:space="0" w:color="000000"/>
              <w:left w:val="single" w:sz="6" w:space="0" w:color="000000"/>
              <w:bottom w:val="single" w:sz="6" w:space="0" w:color="000000"/>
              <w:right w:val="single" w:sz="6" w:space="0" w:color="000000"/>
            </w:tcBorders>
            <w:hideMark/>
            <w:tcPrChange w:id="21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BB4F89E"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Radar</w:t>
            </w:r>
            <w:r w:rsidRPr="003B0A3D">
              <w:rPr>
                <w:rFonts w:ascii="Times New Roman Bold" w:eastAsia="Calibri" w:hAnsi="Times New Roman Bold" w:cs="Times New Roman Bold"/>
                <w:b/>
                <w:caps/>
                <w:sz w:val="18"/>
                <w:szCs w:val="18"/>
                <w:lang w:val="es-ES" w:eastAsia="zh-CN"/>
              </w:rPr>
              <w:t xml:space="preserve"> 2</w:t>
            </w:r>
          </w:p>
        </w:tc>
        <w:tc>
          <w:tcPr>
            <w:tcW w:w="1276" w:type="dxa"/>
            <w:tcBorders>
              <w:top w:val="single" w:sz="6" w:space="0" w:color="000000"/>
              <w:left w:val="single" w:sz="6" w:space="0" w:color="000000"/>
              <w:bottom w:val="single" w:sz="6" w:space="0" w:color="000000"/>
              <w:right w:val="single" w:sz="6" w:space="0" w:color="000000"/>
            </w:tcBorders>
            <w:hideMark/>
            <w:tcPrChange w:id="21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8B2A05C"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3B0A3D">
              <w:rPr>
                <w:rFonts w:ascii="Times New Roman Bold" w:eastAsia="Calibri" w:hAnsi="Times New Roman Bold" w:cs="Times New Roman Bold"/>
                <w:b/>
                <w:sz w:val="18"/>
                <w:szCs w:val="18"/>
                <w:lang w:val="es-ES" w:eastAsia="zh-CN"/>
              </w:rPr>
              <w:t>Radar 3</w:t>
            </w:r>
          </w:p>
        </w:tc>
        <w:tc>
          <w:tcPr>
            <w:tcW w:w="1275" w:type="dxa"/>
            <w:tcBorders>
              <w:top w:val="single" w:sz="6" w:space="0" w:color="000000"/>
              <w:left w:val="single" w:sz="6" w:space="0" w:color="000000"/>
              <w:bottom w:val="single" w:sz="6" w:space="0" w:color="000000"/>
              <w:right w:val="single" w:sz="6" w:space="0" w:color="000000"/>
            </w:tcBorders>
            <w:hideMark/>
            <w:tcPrChange w:id="220"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07BED6E5"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Radar 4</w:t>
            </w:r>
          </w:p>
        </w:tc>
        <w:tc>
          <w:tcPr>
            <w:tcW w:w="1276" w:type="dxa"/>
            <w:tcBorders>
              <w:top w:val="single" w:sz="6" w:space="0" w:color="000000"/>
              <w:left w:val="single" w:sz="6" w:space="0" w:color="000000"/>
              <w:bottom w:val="single" w:sz="6" w:space="0" w:color="000000"/>
              <w:right w:val="single" w:sz="6" w:space="0" w:color="000000"/>
            </w:tcBorders>
            <w:hideMark/>
            <w:tcPrChange w:id="22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F46D121"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Radar 5</w:t>
            </w:r>
          </w:p>
        </w:tc>
        <w:tc>
          <w:tcPr>
            <w:tcW w:w="851" w:type="dxa"/>
            <w:tcBorders>
              <w:top w:val="single" w:sz="6" w:space="0" w:color="000000"/>
              <w:left w:val="single" w:sz="6" w:space="0" w:color="000000"/>
              <w:bottom w:val="single" w:sz="6" w:space="0" w:color="000000"/>
              <w:right w:val="single" w:sz="6" w:space="0" w:color="000000"/>
            </w:tcBorders>
            <w:hideMark/>
            <w:tcPrChange w:id="222"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1AD1B2D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3B0A3D">
              <w:rPr>
                <w:rFonts w:ascii="Times New Roman Bold" w:eastAsia="Calibri" w:hAnsi="Times New Roman Bold" w:cs="Times New Roman Bold"/>
                <w:b/>
                <w:sz w:val="18"/>
                <w:szCs w:val="18"/>
                <w:lang w:val="es-ES"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Change w:id="223"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9C67908"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3B0A3D">
              <w:rPr>
                <w:rFonts w:ascii="Times New Roman Bold" w:eastAsia="Calibri" w:hAnsi="Times New Roman Bold" w:cs="Times New Roman Bold"/>
                <w:b/>
                <w:sz w:val="18"/>
                <w:szCs w:val="18"/>
                <w:lang w:val="es-ES" w:eastAsia="zh-CN"/>
              </w:rPr>
              <w:t>Radar 7</w:t>
            </w:r>
          </w:p>
        </w:tc>
        <w:tc>
          <w:tcPr>
            <w:tcW w:w="1134" w:type="dxa"/>
            <w:tcBorders>
              <w:top w:val="single" w:sz="6" w:space="0" w:color="000000"/>
              <w:left w:val="single" w:sz="6" w:space="0" w:color="000000"/>
              <w:bottom w:val="single" w:sz="6" w:space="0" w:color="000000"/>
              <w:right w:val="single" w:sz="6" w:space="0" w:color="000000"/>
            </w:tcBorders>
            <w:hideMark/>
            <w:tcPrChange w:id="224"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4E1E181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3B0A3D">
              <w:rPr>
                <w:rFonts w:ascii="Times New Roman Bold" w:eastAsia="Calibri" w:hAnsi="Times New Roman Bold" w:cs="Times New Roman Bold"/>
                <w:b/>
                <w:sz w:val="18"/>
                <w:szCs w:val="18"/>
                <w:lang w:val="es-ES" w:eastAsia="zh-CN"/>
              </w:rPr>
              <w:t>Radar 8</w:t>
            </w:r>
          </w:p>
        </w:tc>
        <w:tc>
          <w:tcPr>
            <w:tcW w:w="992" w:type="dxa"/>
            <w:tcBorders>
              <w:top w:val="single" w:sz="6" w:space="0" w:color="000000"/>
              <w:left w:val="single" w:sz="6" w:space="0" w:color="000000"/>
              <w:bottom w:val="single" w:sz="6" w:space="0" w:color="000000"/>
              <w:right w:val="single" w:sz="6" w:space="0" w:color="000000"/>
            </w:tcBorders>
            <w:hideMark/>
            <w:tcPrChange w:id="225"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738E6797"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eastAsia="zh-CN"/>
              </w:rPr>
            </w:pPr>
            <w:r w:rsidRPr="003B0A3D">
              <w:rPr>
                <w:rFonts w:ascii="Times New Roman Bold" w:eastAsia="Calibri" w:hAnsi="Times New Roman Bold" w:cs="Times New Roman Bold"/>
                <w:b/>
                <w:sz w:val="18"/>
                <w:szCs w:val="18"/>
                <w:lang w:eastAsia="zh-CN"/>
              </w:rPr>
              <w:t>Radar 9</w:t>
            </w:r>
          </w:p>
        </w:tc>
        <w:tc>
          <w:tcPr>
            <w:tcW w:w="1134" w:type="dxa"/>
            <w:tcBorders>
              <w:top w:val="single" w:sz="6" w:space="0" w:color="000000"/>
              <w:left w:val="single" w:sz="6" w:space="0" w:color="000000"/>
              <w:bottom w:val="single" w:sz="6" w:space="0" w:color="000000"/>
              <w:right w:val="single" w:sz="6" w:space="0" w:color="000000"/>
            </w:tcBorders>
            <w:hideMark/>
            <w:tcPrChange w:id="226"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39291221"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ins w:id="227" w:author="John Mettrop" w:date="2019-06-05T13:49:00Z"/>
                <w:rFonts w:ascii="Times New Roman Bold" w:eastAsia="Calibri" w:hAnsi="Times New Roman Bold" w:cs="Times New Roman Bold"/>
                <w:b/>
                <w:sz w:val="18"/>
                <w:szCs w:val="18"/>
                <w:lang w:eastAsia="zh-CN"/>
              </w:rPr>
            </w:pPr>
            <w:ins w:id="228" w:author="John Mettrop" w:date="2019-06-05T13:50:00Z">
              <w:r w:rsidRPr="003B0A3D">
                <w:rPr>
                  <w:rFonts w:ascii="Times New Roman Bold" w:eastAsia="Calibri" w:hAnsi="Times New Roman Bold" w:cs="Times New Roman Bold"/>
                  <w:b/>
                  <w:sz w:val="18"/>
                  <w:szCs w:val="18"/>
                  <w:lang w:eastAsia="zh-CN"/>
                  <w:rPrChange w:id="229" w:author="Author" w:date="2018-06-05T08:43:00Z">
                    <w:rPr>
                      <w:lang w:eastAsia="zh-CN"/>
                    </w:rPr>
                  </w:rPrChange>
                </w:rPr>
                <w:t xml:space="preserve">Radar </w:t>
              </w:r>
              <w:r w:rsidRPr="003B0A3D">
                <w:rPr>
                  <w:rFonts w:ascii="Times New Roman Bold" w:eastAsia="Calibri" w:hAnsi="Times New Roman Bold" w:cs="Times New Roman Bold"/>
                  <w:sz w:val="18"/>
                  <w:szCs w:val="18"/>
                  <w:lang w:eastAsia="zh-CN"/>
                </w:rPr>
                <w:t>XX</w:t>
              </w:r>
              <w:r w:rsidRPr="003B0A3D">
                <w:rPr>
                  <w:rFonts w:ascii="Times New Roman Bold" w:eastAsia="Calibri" w:hAnsi="Times New Roman Bold" w:cs="Times New Roman Bold"/>
                  <w:b/>
                  <w:sz w:val="18"/>
                  <w:szCs w:val="18"/>
                  <w:lang w:eastAsia="zh-CN"/>
                  <w:rPrChange w:id="230" w:author="Author" w:date="2018-06-05T08:43:00Z">
                    <w:rPr>
                      <w:lang w:eastAsia="zh-CN"/>
                    </w:rPr>
                  </w:rPrChange>
                </w:rPr>
                <w:t>9a</w:t>
              </w:r>
            </w:ins>
          </w:p>
        </w:tc>
      </w:tr>
      <w:tr w:rsidR="003B0A3D" w:rsidRPr="003B0A3D" w14:paraId="6FC14DCB" w14:textId="77777777" w:rsidTr="003B0A3D">
        <w:trPr>
          <w:jc w:val="center"/>
          <w:trPrChange w:id="231"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32"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336E98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3B0A3D">
              <w:rPr>
                <w:rFonts w:ascii="Times New Roman" w:eastAsia="Calibri" w:hAnsi="Times New Roman" w:cs="Times New Roman"/>
                <w:sz w:val="18"/>
                <w:szCs w:val="24"/>
                <w:lang w:eastAsia="zh-CN"/>
              </w:rPr>
              <w:t>Antenna polarization</w:t>
            </w:r>
          </w:p>
        </w:tc>
        <w:tc>
          <w:tcPr>
            <w:tcW w:w="709" w:type="dxa"/>
            <w:tcBorders>
              <w:top w:val="single" w:sz="6" w:space="0" w:color="000000"/>
              <w:left w:val="single" w:sz="6" w:space="0" w:color="000000"/>
              <w:bottom w:val="single" w:sz="6" w:space="0" w:color="000000"/>
              <w:right w:val="single" w:sz="6" w:space="0" w:color="000000"/>
            </w:tcBorders>
            <w:tcPrChange w:id="233" w:author="John Mettrop" w:date="2019-06-05T13:50:00Z">
              <w:tcPr>
                <w:tcW w:w="850" w:type="dxa"/>
                <w:tcBorders>
                  <w:top w:val="single" w:sz="6" w:space="0" w:color="000000"/>
                  <w:left w:val="single" w:sz="6" w:space="3" w:color="000000"/>
                  <w:bottom w:val="single" w:sz="6" w:space="0" w:color="000000"/>
                  <w:right w:val="single" w:sz="6" w:space="3" w:color="000000"/>
                </w:tcBorders>
              </w:tcPr>
            </w:tcPrChange>
          </w:tcPr>
          <w:p w14:paraId="34E890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275" w:type="dxa"/>
            <w:tcBorders>
              <w:top w:val="single" w:sz="6" w:space="0" w:color="000000"/>
              <w:left w:val="single" w:sz="6" w:space="0" w:color="000000"/>
              <w:bottom w:val="single" w:sz="6" w:space="0" w:color="000000"/>
              <w:right w:val="single" w:sz="6" w:space="0" w:color="000000"/>
            </w:tcBorders>
            <w:hideMark/>
            <w:tcPrChange w:id="23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8FB14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1418" w:type="dxa"/>
            <w:tcBorders>
              <w:top w:val="single" w:sz="6" w:space="0" w:color="000000"/>
              <w:left w:val="single" w:sz="6" w:space="0" w:color="000000"/>
              <w:bottom w:val="single" w:sz="6" w:space="0" w:color="000000"/>
              <w:right w:val="single" w:sz="6" w:space="0" w:color="000000"/>
            </w:tcBorders>
            <w:hideMark/>
            <w:tcPrChange w:id="23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351221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23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A95D2A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1275" w:type="dxa"/>
            <w:tcBorders>
              <w:top w:val="single" w:sz="6" w:space="0" w:color="000000"/>
              <w:left w:val="single" w:sz="6" w:space="0" w:color="000000"/>
              <w:bottom w:val="single" w:sz="6" w:space="0" w:color="000000"/>
              <w:right w:val="single" w:sz="6" w:space="0" w:color="000000"/>
            </w:tcBorders>
            <w:hideMark/>
            <w:tcPrChange w:id="237"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70BE312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23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B703D4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Vertical/left-hand circular</w:t>
            </w:r>
          </w:p>
        </w:tc>
        <w:tc>
          <w:tcPr>
            <w:tcW w:w="851" w:type="dxa"/>
            <w:tcBorders>
              <w:top w:val="single" w:sz="6" w:space="0" w:color="000000"/>
              <w:left w:val="single" w:sz="6" w:space="0" w:color="000000"/>
              <w:bottom w:val="single" w:sz="6" w:space="0" w:color="000000"/>
              <w:right w:val="single" w:sz="6" w:space="0" w:color="000000"/>
            </w:tcBorders>
            <w:hideMark/>
            <w:tcPrChange w:id="239"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2BEC52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Horizontal</w:t>
            </w:r>
          </w:p>
        </w:tc>
        <w:tc>
          <w:tcPr>
            <w:tcW w:w="1134" w:type="dxa"/>
            <w:tcBorders>
              <w:top w:val="single" w:sz="6" w:space="0" w:color="000000"/>
              <w:left w:val="single" w:sz="6" w:space="0" w:color="000000"/>
              <w:bottom w:val="single" w:sz="6" w:space="0" w:color="000000"/>
              <w:right w:val="single" w:sz="6" w:space="0" w:color="000000"/>
            </w:tcBorders>
            <w:hideMark/>
            <w:tcPrChange w:id="240"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2437BD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Horizontal</w:t>
            </w:r>
          </w:p>
        </w:tc>
        <w:tc>
          <w:tcPr>
            <w:tcW w:w="1134" w:type="dxa"/>
            <w:tcBorders>
              <w:top w:val="single" w:sz="6" w:space="0" w:color="000000"/>
              <w:left w:val="single" w:sz="6" w:space="0" w:color="000000"/>
              <w:bottom w:val="single" w:sz="6" w:space="0" w:color="000000"/>
              <w:right w:val="single" w:sz="6" w:space="0" w:color="000000"/>
            </w:tcBorders>
            <w:hideMark/>
            <w:tcPrChange w:id="241"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095D589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Horizontal and vertical</w:t>
            </w:r>
          </w:p>
        </w:tc>
        <w:tc>
          <w:tcPr>
            <w:tcW w:w="992" w:type="dxa"/>
            <w:tcBorders>
              <w:top w:val="single" w:sz="6" w:space="0" w:color="000000"/>
              <w:left w:val="single" w:sz="6" w:space="0" w:color="000000"/>
              <w:bottom w:val="single" w:sz="6" w:space="0" w:color="000000"/>
              <w:right w:val="single" w:sz="6" w:space="0" w:color="000000"/>
            </w:tcBorders>
            <w:hideMark/>
            <w:tcPrChange w:id="242"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5D1C9F2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Circular</w:t>
            </w:r>
          </w:p>
        </w:tc>
        <w:tc>
          <w:tcPr>
            <w:tcW w:w="1134" w:type="dxa"/>
            <w:tcBorders>
              <w:top w:val="single" w:sz="6" w:space="0" w:color="000000"/>
              <w:left w:val="single" w:sz="6" w:space="0" w:color="000000"/>
              <w:bottom w:val="single" w:sz="6" w:space="0" w:color="000000"/>
              <w:right w:val="single" w:sz="6" w:space="0" w:color="000000"/>
            </w:tcBorders>
            <w:vAlign w:val="center"/>
            <w:hideMark/>
            <w:tcPrChange w:id="243" w:author="John Mettrop" w:date="2019-06-05T13:50:00Z">
              <w:tcPr>
                <w:tcW w:w="992" w:type="dxa"/>
                <w:tcBorders>
                  <w:top w:val="single" w:sz="6" w:space="0" w:color="000000"/>
                  <w:left w:val="single" w:sz="6" w:space="3" w:color="000000"/>
                  <w:bottom w:val="single" w:sz="6" w:space="0" w:color="000000"/>
                  <w:right w:val="single" w:sz="6" w:space="3" w:color="000000"/>
                </w:tcBorders>
                <w:vAlign w:val="center"/>
                <w:hideMark/>
              </w:tcPr>
            </w:tcPrChange>
          </w:tcPr>
          <w:p w14:paraId="2E117BA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4" w:author="John Mettrop" w:date="2019-06-05T13:49:00Z"/>
                <w:rFonts w:ascii="Times New Roman" w:eastAsia="Calibri" w:hAnsi="Times New Roman" w:cs="Times New Roman"/>
                <w:sz w:val="18"/>
                <w:szCs w:val="24"/>
                <w:lang w:eastAsia="zh-CN"/>
              </w:rPr>
            </w:pPr>
            <w:ins w:id="245" w:author="John Mettrop" w:date="2019-06-05T13:50:00Z">
              <w:r w:rsidRPr="003B0A3D">
                <w:rPr>
                  <w:rFonts w:ascii="Times New Roman" w:eastAsia="Calibri" w:hAnsi="Times New Roman" w:cs="Times New Roman"/>
                  <w:sz w:val="18"/>
                  <w:szCs w:val="18"/>
                  <w:lang w:eastAsia="zh-CN"/>
                  <w:rPrChange w:id="246" w:author="Author" w:date="2018-06-05T08:43:00Z">
                    <w:rPr>
                      <w:lang w:eastAsia="zh-CN"/>
                    </w:rPr>
                  </w:rPrChange>
                </w:rPr>
                <w:t>Vertical</w:t>
              </w:r>
            </w:ins>
          </w:p>
        </w:tc>
      </w:tr>
      <w:tr w:rsidR="003B0A3D" w:rsidRPr="003B0A3D" w14:paraId="119ACC8F" w14:textId="77777777" w:rsidTr="003B0A3D">
        <w:trPr>
          <w:jc w:val="center"/>
          <w:trPrChange w:id="247"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48"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65D251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main beam gain </w:t>
            </w:r>
          </w:p>
        </w:tc>
        <w:tc>
          <w:tcPr>
            <w:tcW w:w="709" w:type="dxa"/>
            <w:tcBorders>
              <w:top w:val="single" w:sz="6" w:space="0" w:color="000000"/>
              <w:left w:val="single" w:sz="6" w:space="0" w:color="000000"/>
              <w:bottom w:val="single" w:sz="6" w:space="0" w:color="000000"/>
              <w:right w:val="single" w:sz="6" w:space="0" w:color="000000"/>
            </w:tcBorders>
            <w:hideMark/>
            <w:tcPrChange w:id="249"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508671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roofErr w:type="spellStart"/>
            <w:r w:rsidRPr="003B0A3D">
              <w:rPr>
                <w:rFonts w:ascii="Times New Roman" w:eastAsia="Calibri" w:hAnsi="Times New Roman" w:cs="Times New Roman"/>
                <w:sz w:val="18"/>
                <w:szCs w:val="24"/>
                <w:lang w:eastAsia="zh-CN"/>
              </w:rPr>
              <w:t>dBi</w:t>
            </w:r>
            <w:proofErr w:type="spellEnd"/>
          </w:p>
        </w:tc>
        <w:tc>
          <w:tcPr>
            <w:tcW w:w="1275" w:type="dxa"/>
            <w:tcBorders>
              <w:top w:val="single" w:sz="6" w:space="0" w:color="000000"/>
              <w:left w:val="single" w:sz="6" w:space="0" w:color="000000"/>
              <w:bottom w:val="single" w:sz="6" w:space="0" w:color="000000"/>
              <w:right w:val="single" w:sz="6" w:space="0" w:color="000000"/>
            </w:tcBorders>
            <w:hideMark/>
            <w:tcPrChange w:id="25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0CCB7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38.3</w:t>
            </w:r>
          </w:p>
        </w:tc>
        <w:tc>
          <w:tcPr>
            <w:tcW w:w="1418" w:type="dxa"/>
            <w:tcBorders>
              <w:top w:val="single" w:sz="6" w:space="0" w:color="000000"/>
              <w:left w:val="single" w:sz="6" w:space="0" w:color="000000"/>
              <w:bottom w:val="single" w:sz="6" w:space="0" w:color="000000"/>
              <w:right w:val="single" w:sz="6" w:space="0" w:color="000000"/>
            </w:tcBorders>
            <w:hideMark/>
            <w:tcPrChange w:id="25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89C611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54</w:t>
            </w:r>
          </w:p>
        </w:tc>
        <w:tc>
          <w:tcPr>
            <w:tcW w:w="1276" w:type="dxa"/>
            <w:tcBorders>
              <w:top w:val="single" w:sz="6" w:space="0" w:color="000000"/>
              <w:left w:val="single" w:sz="6" w:space="0" w:color="000000"/>
              <w:bottom w:val="single" w:sz="6" w:space="0" w:color="000000"/>
              <w:right w:val="single" w:sz="6" w:space="0" w:color="000000"/>
            </w:tcBorders>
            <w:hideMark/>
            <w:tcPrChange w:id="25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246639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47</w:t>
            </w:r>
          </w:p>
        </w:tc>
        <w:tc>
          <w:tcPr>
            <w:tcW w:w="1275" w:type="dxa"/>
            <w:tcBorders>
              <w:top w:val="single" w:sz="6" w:space="0" w:color="000000"/>
              <w:left w:val="single" w:sz="6" w:space="0" w:color="000000"/>
              <w:bottom w:val="single" w:sz="6" w:space="0" w:color="000000"/>
              <w:right w:val="single" w:sz="6" w:space="0" w:color="000000"/>
            </w:tcBorders>
            <w:hideMark/>
            <w:tcPrChange w:id="253"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61683BD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45.9</w:t>
            </w:r>
          </w:p>
        </w:tc>
        <w:tc>
          <w:tcPr>
            <w:tcW w:w="1276" w:type="dxa"/>
            <w:tcBorders>
              <w:top w:val="single" w:sz="6" w:space="0" w:color="000000"/>
              <w:left w:val="single" w:sz="6" w:space="0" w:color="000000"/>
              <w:bottom w:val="single" w:sz="6" w:space="0" w:color="000000"/>
              <w:right w:val="single" w:sz="6" w:space="0" w:color="000000"/>
            </w:tcBorders>
            <w:hideMark/>
            <w:tcPrChange w:id="25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6CCEE6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42</w:t>
            </w:r>
          </w:p>
        </w:tc>
        <w:tc>
          <w:tcPr>
            <w:tcW w:w="851" w:type="dxa"/>
            <w:tcBorders>
              <w:top w:val="single" w:sz="6" w:space="0" w:color="000000"/>
              <w:left w:val="single" w:sz="6" w:space="0" w:color="000000"/>
              <w:bottom w:val="single" w:sz="6" w:space="0" w:color="000000"/>
              <w:right w:val="single" w:sz="6" w:space="0" w:color="000000"/>
            </w:tcBorders>
            <w:hideMark/>
            <w:tcPrChange w:id="255"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2EE34FA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28.0</w:t>
            </w:r>
          </w:p>
        </w:tc>
        <w:tc>
          <w:tcPr>
            <w:tcW w:w="1134" w:type="dxa"/>
            <w:tcBorders>
              <w:top w:val="single" w:sz="6" w:space="0" w:color="000000"/>
              <w:left w:val="single" w:sz="6" w:space="0" w:color="000000"/>
              <w:bottom w:val="single" w:sz="6" w:space="0" w:color="000000"/>
              <w:right w:val="single" w:sz="6" w:space="0" w:color="000000"/>
            </w:tcBorders>
            <w:hideMark/>
            <w:tcPrChange w:id="256"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1733F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30.0</w:t>
            </w:r>
          </w:p>
        </w:tc>
        <w:tc>
          <w:tcPr>
            <w:tcW w:w="1134" w:type="dxa"/>
            <w:tcBorders>
              <w:top w:val="single" w:sz="6" w:space="0" w:color="000000"/>
              <w:left w:val="single" w:sz="6" w:space="0" w:color="000000"/>
              <w:bottom w:val="single" w:sz="6" w:space="0" w:color="000000"/>
              <w:right w:val="single" w:sz="6" w:space="0" w:color="000000"/>
            </w:tcBorders>
            <w:hideMark/>
            <w:tcPrChange w:id="257"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1D5B44B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26</w:t>
            </w:r>
          </w:p>
        </w:tc>
        <w:tc>
          <w:tcPr>
            <w:tcW w:w="992" w:type="dxa"/>
            <w:tcBorders>
              <w:top w:val="single" w:sz="6" w:space="0" w:color="000000"/>
              <w:left w:val="single" w:sz="6" w:space="0" w:color="000000"/>
              <w:bottom w:val="single" w:sz="6" w:space="0" w:color="000000"/>
              <w:right w:val="single" w:sz="6" w:space="0" w:color="000000"/>
            </w:tcBorders>
            <w:hideMark/>
            <w:tcPrChange w:id="258"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5169126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30-40</w:t>
            </w:r>
          </w:p>
        </w:tc>
        <w:tc>
          <w:tcPr>
            <w:tcW w:w="1134" w:type="dxa"/>
            <w:tcBorders>
              <w:top w:val="single" w:sz="6" w:space="0" w:color="000000"/>
              <w:left w:val="single" w:sz="6" w:space="0" w:color="000000"/>
              <w:bottom w:val="single" w:sz="6" w:space="0" w:color="000000"/>
              <w:right w:val="single" w:sz="6" w:space="0" w:color="000000"/>
            </w:tcBorders>
            <w:hideMark/>
            <w:tcPrChange w:id="259"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6F3CA0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0" w:author="John Mettrop" w:date="2019-06-05T13:49:00Z"/>
                <w:rFonts w:ascii="Times New Roman" w:eastAsia="Calibri" w:hAnsi="Times New Roman" w:cs="Times New Roman"/>
                <w:sz w:val="18"/>
                <w:szCs w:val="24"/>
                <w:lang w:eastAsia="zh-CN"/>
              </w:rPr>
            </w:pPr>
            <w:ins w:id="261" w:author="John Mettrop" w:date="2019-06-05T13:50:00Z">
              <w:r w:rsidRPr="003B0A3D">
                <w:rPr>
                  <w:rFonts w:ascii="Times New Roman" w:eastAsia="Calibri" w:hAnsi="Times New Roman" w:cs="Times New Roman"/>
                  <w:sz w:val="18"/>
                  <w:szCs w:val="18"/>
                  <w:lang w:eastAsia="zh-CN"/>
                  <w:rPrChange w:id="262" w:author="Author" w:date="2018-06-05T08:43:00Z">
                    <w:rPr>
                      <w:lang w:eastAsia="zh-CN"/>
                    </w:rPr>
                  </w:rPrChange>
                </w:rPr>
                <w:t>22</w:t>
              </w:r>
            </w:ins>
          </w:p>
        </w:tc>
      </w:tr>
      <w:tr w:rsidR="003B0A3D" w:rsidRPr="003B0A3D" w14:paraId="515B88C7" w14:textId="77777777" w:rsidTr="003B0A3D">
        <w:trPr>
          <w:jc w:val="center"/>
          <w:trPrChange w:id="263"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64"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7AA6452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elevation beamwidth </w:t>
            </w:r>
          </w:p>
        </w:tc>
        <w:tc>
          <w:tcPr>
            <w:tcW w:w="709" w:type="dxa"/>
            <w:tcBorders>
              <w:top w:val="single" w:sz="6" w:space="0" w:color="000000"/>
              <w:left w:val="single" w:sz="6" w:space="0" w:color="000000"/>
              <w:bottom w:val="single" w:sz="6" w:space="0" w:color="000000"/>
              <w:right w:val="single" w:sz="6" w:space="0" w:color="000000"/>
            </w:tcBorders>
            <w:hideMark/>
            <w:tcPrChange w:id="265"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57B762F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26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15BDB4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2.5</w:t>
            </w:r>
          </w:p>
        </w:tc>
        <w:tc>
          <w:tcPr>
            <w:tcW w:w="1418" w:type="dxa"/>
            <w:tcBorders>
              <w:top w:val="single" w:sz="6" w:space="0" w:color="000000"/>
              <w:left w:val="single" w:sz="6" w:space="0" w:color="000000"/>
              <w:bottom w:val="single" w:sz="6" w:space="0" w:color="000000"/>
              <w:right w:val="single" w:sz="6" w:space="0" w:color="000000"/>
            </w:tcBorders>
            <w:hideMark/>
            <w:tcPrChange w:id="26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BF7BB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0.4</w:t>
            </w:r>
          </w:p>
        </w:tc>
        <w:tc>
          <w:tcPr>
            <w:tcW w:w="1276" w:type="dxa"/>
            <w:tcBorders>
              <w:top w:val="single" w:sz="6" w:space="0" w:color="000000"/>
              <w:left w:val="single" w:sz="6" w:space="0" w:color="000000"/>
              <w:bottom w:val="single" w:sz="6" w:space="0" w:color="000000"/>
              <w:right w:val="single" w:sz="6" w:space="0" w:color="000000"/>
            </w:tcBorders>
            <w:hideMark/>
            <w:tcPrChange w:id="26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9E0609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0.8</w:t>
            </w:r>
          </w:p>
        </w:tc>
        <w:tc>
          <w:tcPr>
            <w:tcW w:w="1275" w:type="dxa"/>
            <w:tcBorders>
              <w:top w:val="single" w:sz="6" w:space="0" w:color="000000"/>
              <w:left w:val="single" w:sz="6" w:space="0" w:color="000000"/>
              <w:bottom w:val="single" w:sz="6" w:space="0" w:color="000000"/>
              <w:right w:val="single" w:sz="6" w:space="0" w:color="000000"/>
            </w:tcBorders>
            <w:hideMark/>
            <w:tcPrChange w:id="269"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0FE61A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1276" w:type="dxa"/>
            <w:tcBorders>
              <w:top w:val="single" w:sz="6" w:space="0" w:color="000000"/>
              <w:left w:val="single" w:sz="6" w:space="0" w:color="000000"/>
              <w:bottom w:val="single" w:sz="6" w:space="0" w:color="000000"/>
              <w:right w:val="single" w:sz="6" w:space="0" w:color="000000"/>
            </w:tcBorders>
            <w:hideMark/>
            <w:tcPrChange w:id="27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992BF2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851" w:type="dxa"/>
            <w:tcBorders>
              <w:top w:val="single" w:sz="6" w:space="0" w:color="000000"/>
              <w:left w:val="single" w:sz="6" w:space="0" w:color="000000"/>
              <w:bottom w:val="single" w:sz="6" w:space="0" w:color="000000"/>
              <w:right w:val="single" w:sz="6" w:space="0" w:color="000000"/>
            </w:tcBorders>
            <w:hideMark/>
            <w:tcPrChange w:id="271"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5DBCB05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24.8</w:t>
            </w:r>
          </w:p>
        </w:tc>
        <w:tc>
          <w:tcPr>
            <w:tcW w:w="1134" w:type="dxa"/>
            <w:tcBorders>
              <w:top w:val="single" w:sz="6" w:space="0" w:color="000000"/>
              <w:left w:val="single" w:sz="6" w:space="0" w:color="000000"/>
              <w:bottom w:val="single" w:sz="6" w:space="0" w:color="000000"/>
              <w:right w:val="single" w:sz="6" w:space="0" w:color="000000"/>
            </w:tcBorders>
            <w:hideMark/>
            <w:tcPrChange w:id="272"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2AC593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28.0</w:t>
            </w:r>
          </w:p>
        </w:tc>
        <w:tc>
          <w:tcPr>
            <w:tcW w:w="1134" w:type="dxa"/>
            <w:tcBorders>
              <w:top w:val="single" w:sz="6" w:space="0" w:color="000000"/>
              <w:left w:val="single" w:sz="6" w:space="0" w:color="000000"/>
              <w:bottom w:val="single" w:sz="6" w:space="0" w:color="000000"/>
              <w:right w:val="single" w:sz="6" w:space="0" w:color="000000"/>
            </w:tcBorders>
            <w:hideMark/>
            <w:tcPrChange w:id="273"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8B0FCC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28.0</w:t>
            </w:r>
          </w:p>
        </w:tc>
        <w:tc>
          <w:tcPr>
            <w:tcW w:w="992" w:type="dxa"/>
            <w:tcBorders>
              <w:top w:val="single" w:sz="6" w:space="0" w:color="000000"/>
              <w:left w:val="single" w:sz="6" w:space="0" w:color="000000"/>
              <w:bottom w:val="single" w:sz="6" w:space="0" w:color="000000"/>
              <w:right w:val="single" w:sz="6" w:space="0" w:color="000000"/>
            </w:tcBorders>
            <w:hideMark/>
            <w:tcPrChange w:id="274"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38DEA8F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2-4</w:t>
            </w:r>
          </w:p>
        </w:tc>
        <w:tc>
          <w:tcPr>
            <w:tcW w:w="1134" w:type="dxa"/>
            <w:tcBorders>
              <w:top w:val="single" w:sz="6" w:space="0" w:color="000000"/>
              <w:left w:val="single" w:sz="6" w:space="0" w:color="000000"/>
              <w:bottom w:val="single" w:sz="6" w:space="0" w:color="000000"/>
              <w:right w:val="single" w:sz="6" w:space="0" w:color="000000"/>
            </w:tcBorders>
            <w:hideMark/>
            <w:tcPrChange w:id="275"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51053F5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6" w:author="John Mettrop" w:date="2019-06-05T13:49:00Z"/>
                <w:rFonts w:ascii="Times New Roman" w:eastAsia="Calibri" w:hAnsi="Times New Roman" w:cs="Times New Roman"/>
                <w:sz w:val="18"/>
                <w:szCs w:val="24"/>
                <w:lang w:eastAsia="zh-CN"/>
              </w:rPr>
            </w:pPr>
            <w:ins w:id="277" w:author="John Mettrop" w:date="2019-06-05T13:50:00Z">
              <w:r w:rsidRPr="003B0A3D">
                <w:rPr>
                  <w:rFonts w:ascii="Times New Roman" w:eastAsia="Calibri" w:hAnsi="Times New Roman" w:cs="Times New Roman"/>
                  <w:sz w:val="18"/>
                  <w:szCs w:val="18"/>
                  <w:lang w:eastAsia="zh-CN"/>
                  <w:rPrChange w:id="278" w:author="Author" w:date="2018-06-05T08:43:00Z">
                    <w:rPr>
                      <w:lang w:eastAsia="zh-CN"/>
                    </w:rPr>
                  </w:rPrChange>
                </w:rPr>
                <w:t>5.4</w:t>
              </w:r>
            </w:ins>
          </w:p>
        </w:tc>
      </w:tr>
      <w:tr w:rsidR="003B0A3D" w:rsidRPr="003B0A3D" w14:paraId="18A4AFB8" w14:textId="77777777" w:rsidTr="003B0A3D">
        <w:trPr>
          <w:jc w:val="center"/>
          <w:trPrChange w:id="279" w:author="John Mettrop" w:date="2019-06-05T13:50:00Z">
            <w:trPr>
              <w:jc w:val="center"/>
            </w:trPr>
          </w:trPrChange>
        </w:trPr>
        <w:tc>
          <w:tcPr>
            <w:tcW w:w="1977" w:type="dxa"/>
            <w:tcBorders>
              <w:top w:val="nil"/>
              <w:left w:val="single" w:sz="6" w:space="0" w:color="000000"/>
              <w:bottom w:val="single" w:sz="6" w:space="0" w:color="000000"/>
              <w:right w:val="single" w:sz="6" w:space="0" w:color="000000"/>
            </w:tcBorders>
            <w:hideMark/>
            <w:tcPrChange w:id="280" w:author="John Mettrop" w:date="2019-06-05T13:50:00Z">
              <w:tcPr>
                <w:tcW w:w="1977" w:type="dxa"/>
                <w:tcBorders>
                  <w:top w:val="nil"/>
                  <w:left w:val="single" w:sz="6" w:space="3" w:color="000000"/>
                  <w:bottom w:val="single" w:sz="6" w:space="0" w:color="000000"/>
                  <w:right w:val="single" w:sz="6" w:space="3" w:color="000000"/>
                </w:tcBorders>
                <w:hideMark/>
              </w:tcPr>
            </w:tcPrChange>
          </w:tcPr>
          <w:p w14:paraId="3F9B1F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azimuthal beamwidth </w:t>
            </w:r>
          </w:p>
        </w:tc>
        <w:tc>
          <w:tcPr>
            <w:tcW w:w="709" w:type="dxa"/>
            <w:tcBorders>
              <w:top w:val="nil"/>
              <w:left w:val="single" w:sz="6" w:space="0" w:color="000000"/>
              <w:bottom w:val="single" w:sz="6" w:space="0" w:color="000000"/>
              <w:right w:val="single" w:sz="6" w:space="0" w:color="000000"/>
            </w:tcBorders>
            <w:hideMark/>
            <w:tcPrChange w:id="281" w:author="John Mettrop" w:date="2019-06-05T13:50:00Z">
              <w:tcPr>
                <w:tcW w:w="850" w:type="dxa"/>
                <w:tcBorders>
                  <w:top w:val="nil"/>
                  <w:left w:val="single" w:sz="6" w:space="3" w:color="000000"/>
                  <w:bottom w:val="single" w:sz="6" w:space="0" w:color="000000"/>
                  <w:right w:val="single" w:sz="6" w:space="3" w:color="000000"/>
                </w:tcBorders>
                <w:hideMark/>
              </w:tcPr>
            </w:tcPrChange>
          </w:tcPr>
          <w:p w14:paraId="3D151A5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w:t>
            </w:r>
          </w:p>
        </w:tc>
        <w:tc>
          <w:tcPr>
            <w:tcW w:w="1275" w:type="dxa"/>
            <w:tcBorders>
              <w:top w:val="nil"/>
              <w:left w:val="single" w:sz="6" w:space="0" w:color="000000"/>
              <w:bottom w:val="single" w:sz="6" w:space="0" w:color="000000"/>
              <w:right w:val="single" w:sz="6" w:space="0" w:color="000000"/>
            </w:tcBorders>
            <w:hideMark/>
            <w:tcPrChange w:id="282" w:author="John Mettrop" w:date="2019-06-05T13:50:00Z">
              <w:tcPr>
                <w:tcW w:w="1276" w:type="dxa"/>
                <w:tcBorders>
                  <w:top w:val="nil"/>
                  <w:left w:val="single" w:sz="6" w:space="3" w:color="000000"/>
                  <w:bottom w:val="single" w:sz="6" w:space="0" w:color="000000"/>
                  <w:right w:val="single" w:sz="6" w:space="3" w:color="000000"/>
                </w:tcBorders>
                <w:hideMark/>
              </w:tcPr>
            </w:tcPrChange>
          </w:tcPr>
          <w:p w14:paraId="6DA154F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2.5</w:t>
            </w:r>
          </w:p>
        </w:tc>
        <w:tc>
          <w:tcPr>
            <w:tcW w:w="1418" w:type="dxa"/>
            <w:tcBorders>
              <w:top w:val="nil"/>
              <w:left w:val="single" w:sz="6" w:space="0" w:color="000000"/>
              <w:bottom w:val="single" w:sz="6" w:space="0" w:color="000000"/>
              <w:right w:val="single" w:sz="6" w:space="0" w:color="000000"/>
            </w:tcBorders>
            <w:hideMark/>
            <w:tcPrChange w:id="283" w:author="John Mettrop" w:date="2019-06-05T13:50:00Z">
              <w:tcPr>
                <w:tcW w:w="1276" w:type="dxa"/>
                <w:tcBorders>
                  <w:top w:val="nil"/>
                  <w:left w:val="single" w:sz="6" w:space="3" w:color="000000"/>
                  <w:bottom w:val="single" w:sz="6" w:space="0" w:color="000000"/>
                  <w:right w:val="single" w:sz="6" w:space="3" w:color="000000"/>
                </w:tcBorders>
                <w:hideMark/>
              </w:tcPr>
            </w:tcPrChange>
          </w:tcPr>
          <w:p w14:paraId="6144CF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0.4</w:t>
            </w:r>
          </w:p>
        </w:tc>
        <w:tc>
          <w:tcPr>
            <w:tcW w:w="1276" w:type="dxa"/>
            <w:tcBorders>
              <w:top w:val="nil"/>
              <w:left w:val="single" w:sz="6" w:space="0" w:color="000000"/>
              <w:bottom w:val="single" w:sz="6" w:space="0" w:color="000000"/>
              <w:right w:val="single" w:sz="6" w:space="0" w:color="000000"/>
            </w:tcBorders>
            <w:hideMark/>
            <w:tcPrChange w:id="284" w:author="John Mettrop" w:date="2019-06-05T13:50:00Z">
              <w:tcPr>
                <w:tcW w:w="1276" w:type="dxa"/>
                <w:tcBorders>
                  <w:top w:val="nil"/>
                  <w:left w:val="single" w:sz="6" w:space="3" w:color="000000"/>
                  <w:bottom w:val="single" w:sz="6" w:space="0" w:color="000000"/>
                  <w:right w:val="single" w:sz="6" w:space="3" w:color="000000"/>
                </w:tcBorders>
                <w:hideMark/>
              </w:tcPr>
            </w:tcPrChange>
          </w:tcPr>
          <w:p w14:paraId="27C94C8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0.8</w:t>
            </w:r>
          </w:p>
        </w:tc>
        <w:tc>
          <w:tcPr>
            <w:tcW w:w="1275" w:type="dxa"/>
            <w:tcBorders>
              <w:top w:val="nil"/>
              <w:left w:val="single" w:sz="6" w:space="0" w:color="000000"/>
              <w:bottom w:val="single" w:sz="6" w:space="0" w:color="000000"/>
              <w:right w:val="single" w:sz="6" w:space="0" w:color="000000"/>
            </w:tcBorders>
            <w:hideMark/>
            <w:tcPrChange w:id="285" w:author="John Mettrop" w:date="2019-06-05T13:50:00Z">
              <w:tcPr>
                <w:tcW w:w="1275" w:type="dxa"/>
                <w:tcBorders>
                  <w:top w:val="nil"/>
                  <w:left w:val="single" w:sz="6" w:space="3" w:color="000000"/>
                  <w:bottom w:val="single" w:sz="6" w:space="0" w:color="000000"/>
                  <w:right w:val="single" w:sz="6" w:space="3" w:color="000000"/>
                </w:tcBorders>
                <w:hideMark/>
              </w:tcPr>
            </w:tcPrChange>
          </w:tcPr>
          <w:p w14:paraId="708A4A4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1276" w:type="dxa"/>
            <w:tcBorders>
              <w:top w:val="nil"/>
              <w:left w:val="single" w:sz="6" w:space="0" w:color="000000"/>
              <w:bottom w:val="single" w:sz="6" w:space="0" w:color="000000"/>
              <w:right w:val="single" w:sz="6" w:space="0" w:color="000000"/>
            </w:tcBorders>
            <w:hideMark/>
            <w:tcPrChange w:id="286" w:author="John Mettrop" w:date="2019-06-05T13:50:00Z">
              <w:tcPr>
                <w:tcW w:w="1276" w:type="dxa"/>
                <w:tcBorders>
                  <w:top w:val="nil"/>
                  <w:left w:val="single" w:sz="6" w:space="3" w:color="000000"/>
                  <w:bottom w:val="single" w:sz="6" w:space="0" w:color="000000"/>
                  <w:right w:val="single" w:sz="6" w:space="3" w:color="000000"/>
                </w:tcBorders>
                <w:hideMark/>
              </w:tcPr>
            </w:tcPrChange>
          </w:tcPr>
          <w:p w14:paraId="044FB7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851" w:type="dxa"/>
            <w:tcBorders>
              <w:top w:val="nil"/>
              <w:left w:val="single" w:sz="6" w:space="0" w:color="000000"/>
              <w:bottom w:val="single" w:sz="6" w:space="0" w:color="000000"/>
              <w:right w:val="single" w:sz="6" w:space="0" w:color="000000"/>
            </w:tcBorders>
            <w:hideMark/>
            <w:tcPrChange w:id="287" w:author="John Mettrop" w:date="2019-06-05T13:50:00Z">
              <w:tcPr>
                <w:tcW w:w="851" w:type="dxa"/>
                <w:tcBorders>
                  <w:top w:val="nil"/>
                  <w:left w:val="single" w:sz="6" w:space="3" w:color="000000"/>
                  <w:bottom w:val="single" w:sz="6" w:space="0" w:color="000000"/>
                  <w:right w:val="single" w:sz="6" w:space="3" w:color="000000"/>
                </w:tcBorders>
                <w:hideMark/>
              </w:tcPr>
            </w:tcPrChange>
          </w:tcPr>
          <w:p w14:paraId="012DFE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2.6</w:t>
            </w:r>
          </w:p>
        </w:tc>
        <w:tc>
          <w:tcPr>
            <w:tcW w:w="1134" w:type="dxa"/>
            <w:tcBorders>
              <w:top w:val="nil"/>
              <w:left w:val="single" w:sz="6" w:space="0" w:color="000000"/>
              <w:bottom w:val="single" w:sz="6" w:space="0" w:color="000000"/>
              <w:right w:val="single" w:sz="6" w:space="0" w:color="000000"/>
            </w:tcBorders>
            <w:hideMark/>
            <w:tcPrChange w:id="288" w:author="John Mettrop" w:date="2019-06-05T13:50:00Z">
              <w:tcPr>
                <w:tcW w:w="1134" w:type="dxa"/>
                <w:tcBorders>
                  <w:top w:val="nil"/>
                  <w:left w:val="single" w:sz="6" w:space="3" w:color="000000"/>
                  <w:bottom w:val="single" w:sz="6" w:space="0" w:color="000000"/>
                  <w:right w:val="single" w:sz="6" w:space="3" w:color="000000"/>
                </w:tcBorders>
                <w:hideMark/>
              </w:tcPr>
            </w:tcPrChange>
          </w:tcPr>
          <w:p w14:paraId="5C8C6EF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1.6</w:t>
            </w:r>
          </w:p>
        </w:tc>
        <w:tc>
          <w:tcPr>
            <w:tcW w:w="1134" w:type="dxa"/>
            <w:tcBorders>
              <w:top w:val="nil"/>
              <w:left w:val="single" w:sz="6" w:space="0" w:color="000000"/>
              <w:bottom w:val="single" w:sz="6" w:space="0" w:color="000000"/>
              <w:right w:val="single" w:sz="6" w:space="0" w:color="000000"/>
            </w:tcBorders>
            <w:hideMark/>
            <w:tcPrChange w:id="289" w:author="John Mettrop" w:date="2019-06-05T13:50:00Z">
              <w:tcPr>
                <w:tcW w:w="1134" w:type="dxa"/>
                <w:tcBorders>
                  <w:top w:val="nil"/>
                  <w:left w:val="single" w:sz="6" w:space="3" w:color="000000"/>
                  <w:bottom w:val="single" w:sz="6" w:space="0" w:color="000000"/>
                  <w:right w:val="single" w:sz="6" w:space="3" w:color="000000"/>
                </w:tcBorders>
                <w:hideMark/>
              </w:tcPr>
            </w:tcPrChange>
          </w:tcPr>
          <w:p w14:paraId="12892B6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3.0</w:t>
            </w:r>
          </w:p>
        </w:tc>
        <w:tc>
          <w:tcPr>
            <w:tcW w:w="992" w:type="dxa"/>
            <w:tcBorders>
              <w:top w:val="nil"/>
              <w:left w:val="single" w:sz="6" w:space="0" w:color="000000"/>
              <w:bottom w:val="single" w:sz="6" w:space="0" w:color="000000"/>
              <w:right w:val="single" w:sz="6" w:space="0" w:color="000000"/>
            </w:tcBorders>
            <w:hideMark/>
            <w:tcPrChange w:id="290" w:author="John Mettrop" w:date="2019-06-05T13:50:00Z">
              <w:tcPr>
                <w:tcW w:w="992" w:type="dxa"/>
                <w:tcBorders>
                  <w:top w:val="nil"/>
                  <w:left w:val="single" w:sz="6" w:space="3" w:color="000000"/>
                  <w:bottom w:val="single" w:sz="6" w:space="0" w:color="000000"/>
                  <w:right w:val="single" w:sz="6" w:space="3" w:color="000000"/>
                </w:tcBorders>
                <w:hideMark/>
              </w:tcPr>
            </w:tcPrChange>
          </w:tcPr>
          <w:p w14:paraId="3354076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2-4</w:t>
            </w:r>
          </w:p>
        </w:tc>
        <w:tc>
          <w:tcPr>
            <w:tcW w:w="1134" w:type="dxa"/>
            <w:tcBorders>
              <w:top w:val="nil"/>
              <w:left w:val="single" w:sz="6" w:space="0" w:color="000000"/>
              <w:bottom w:val="single" w:sz="6" w:space="0" w:color="000000"/>
              <w:right w:val="single" w:sz="6" w:space="0" w:color="000000"/>
            </w:tcBorders>
            <w:hideMark/>
            <w:tcPrChange w:id="291" w:author="John Mettrop" w:date="2019-06-05T13:50:00Z">
              <w:tcPr>
                <w:tcW w:w="992" w:type="dxa"/>
                <w:tcBorders>
                  <w:top w:val="nil"/>
                  <w:left w:val="single" w:sz="6" w:space="3" w:color="000000"/>
                  <w:bottom w:val="single" w:sz="6" w:space="0" w:color="000000"/>
                  <w:right w:val="single" w:sz="6" w:space="3" w:color="000000"/>
                </w:tcBorders>
                <w:hideMark/>
              </w:tcPr>
            </w:tcPrChange>
          </w:tcPr>
          <w:p w14:paraId="39AC0E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92" w:author="John Mettrop" w:date="2019-06-05T13:49:00Z"/>
                <w:rFonts w:ascii="Times New Roman" w:eastAsia="Calibri" w:hAnsi="Times New Roman" w:cs="Times New Roman"/>
                <w:sz w:val="18"/>
                <w:szCs w:val="24"/>
                <w:lang w:eastAsia="zh-CN"/>
              </w:rPr>
            </w:pPr>
            <w:ins w:id="293" w:author="John Mettrop" w:date="2019-06-05T13:50:00Z">
              <w:r w:rsidRPr="003B0A3D">
                <w:rPr>
                  <w:rFonts w:ascii="Times New Roman" w:eastAsia="Calibri" w:hAnsi="Times New Roman" w:cs="Times New Roman"/>
                  <w:sz w:val="18"/>
                  <w:szCs w:val="18"/>
                  <w:lang w:eastAsia="zh-CN"/>
                  <w:rPrChange w:id="294" w:author="Author" w:date="2018-06-05T08:43:00Z">
                    <w:rPr>
                      <w:lang w:eastAsia="zh-CN"/>
                    </w:rPr>
                  </w:rPrChange>
                </w:rPr>
                <w:t>55.6</w:t>
              </w:r>
            </w:ins>
          </w:p>
        </w:tc>
      </w:tr>
      <w:tr w:rsidR="003B0A3D" w:rsidRPr="003B0A3D" w14:paraId="627478C3" w14:textId="77777777" w:rsidTr="003B0A3D">
        <w:trPr>
          <w:jc w:val="center"/>
          <w:trPrChange w:id="295"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296"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00F5DDE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horizontal scan rate </w:t>
            </w:r>
          </w:p>
        </w:tc>
        <w:tc>
          <w:tcPr>
            <w:tcW w:w="709" w:type="dxa"/>
            <w:tcBorders>
              <w:top w:val="single" w:sz="6" w:space="0" w:color="000000"/>
              <w:left w:val="single" w:sz="6" w:space="0" w:color="000000"/>
              <w:bottom w:val="single" w:sz="6" w:space="0" w:color="000000"/>
              <w:right w:val="single" w:sz="6" w:space="0" w:color="000000"/>
            </w:tcBorders>
            <w:hideMark/>
            <w:tcPrChange w:id="297"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734E489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degrees/s</w:t>
            </w:r>
          </w:p>
        </w:tc>
        <w:tc>
          <w:tcPr>
            <w:tcW w:w="1275" w:type="dxa"/>
            <w:tcBorders>
              <w:top w:val="single" w:sz="6" w:space="0" w:color="000000"/>
              <w:left w:val="single" w:sz="6" w:space="0" w:color="000000"/>
              <w:bottom w:val="single" w:sz="6" w:space="0" w:color="000000"/>
              <w:right w:val="single" w:sz="6" w:space="0" w:color="000000"/>
            </w:tcBorders>
            <w:hideMark/>
            <w:tcPrChange w:id="29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D42F39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418" w:type="dxa"/>
            <w:tcBorders>
              <w:top w:val="single" w:sz="6" w:space="0" w:color="000000"/>
              <w:left w:val="single" w:sz="6" w:space="0" w:color="000000"/>
              <w:bottom w:val="single" w:sz="6" w:space="0" w:color="000000"/>
              <w:right w:val="single" w:sz="6" w:space="0" w:color="000000"/>
            </w:tcBorders>
            <w:hideMark/>
            <w:tcPrChange w:id="29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C87B21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0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CC8B63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301"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6B04025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0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3DBE9F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851" w:type="dxa"/>
            <w:tcBorders>
              <w:top w:val="single" w:sz="6" w:space="0" w:color="000000"/>
              <w:left w:val="single" w:sz="6" w:space="0" w:color="000000"/>
              <w:bottom w:val="single" w:sz="6" w:space="0" w:color="000000"/>
              <w:right w:val="single" w:sz="6" w:space="0" w:color="000000"/>
            </w:tcBorders>
            <w:hideMark/>
            <w:tcPrChange w:id="303"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76ABF2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36, 72</w:t>
            </w:r>
          </w:p>
        </w:tc>
        <w:tc>
          <w:tcPr>
            <w:tcW w:w="1134" w:type="dxa"/>
            <w:tcBorders>
              <w:top w:val="single" w:sz="6" w:space="0" w:color="000000"/>
              <w:left w:val="single" w:sz="6" w:space="0" w:color="000000"/>
              <w:bottom w:val="single" w:sz="6" w:space="0" w:color="000000"/>
              <w:right w:val="single" w:sz="6" w:space="0" w:color="000000"/>
            </w:tcBorders>
            <w:hideMark/>
            <w:tcPrChange w:id="304"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D77EC0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90</w:t>
            </w:r>
          </w:p>
        </w:tc>
        <w:tc>
          <w:tcPr>
            <w:tcW w:w="1134" w:type="dxa"/>
            <w:tcBorders>
              <w:top w:val="single" w:sz="6" w:space="0" w:color="000000"/>
              <w:left w:val="single" w:sz="6" w:space="0" w:color="000000"/>
              <w:bottom w:val="single" w:sz="6" w:space="0" w:color="000000"/>
              <w:right w:val="single" w:sz="6" w:space="0" w:color="000000"/>
            </w:tcBorders>
            <w:hideMark/>
            <w:tcPrChange w:id="305"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CA62C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992" w:type="dxa"/>
            <w:tcBorders>
              <w:top w:val="single" w:sz="6" w:space="0" w:color="000000"/>
              <w:left w:val="single" w:sz="6" w:space="0" w:color="000000"/>
              <w:bottom w:val="single" w:sz="6" w:space="0" w:color="000000"/>
              <w:right w:val="single" w:sz="6" w:space="0" w:color="000000"/>
            </w:tcBorders>
            <w:hideMark/>
            <w:tcPrChange w:id="306"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E09A6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134" w:type="dxa"/>
            <w:tcBorders>
              <w:top w:val="single" w:sz="6" w:space="0" w:color="000000"/>
              <w:left w:val="single" w:sz="6" w:space="0" w:color="000000"/>
              <w:bottom w:val="single" w:sz="6" w:space="0" w:color="000000"/>
              <w:right w:val="single" w:sz="6" w:space="0" w:color="000000"/>
            </w:tcBorders>
            <w:tcPrChange w:id="307" w:author="John Mettrop" w:date="2019-06-05T13:50:00Z">
              <w:tcPr>
                <w:tcW w:w="992" w:type="dxa"/>
                <w:tcBorders>
                  <w:top w:val="single" w:sz="6" w:space="0" w:color="000000"/>
                  <w:left w:val="single" w:sz="6" w:space="3" w:color="000000"/>
                  <w:bottom w:val="single" w:sz="6" w:space="0" w:color="000000"/>
                  <w:right w:val="single" w:sz="6" w:space="3" w:color="000000"/>
                </w:tcBorders>
              </w:tcPr>
            </w:tcPrChange>
          </w:tcPr>
          <w:p w14:paraId="634829B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8" w:author="John Mettrop" w:date="2019-06-05T13:49:00Z"/>
                <w:rFonts w:ascii="Times New Roman" w:eastAsia="Calibri" w:hAnsi="Times New Roman" w:cs="Times New Roman"/>
                <w:sz w:val="18"/>
                <w:szCs w:val="24"/>
                <w:lang w:eastAsia="zh-CN"/>
              </w:rPr>
            </w:pPr>
          </w:p>
        </w:tc>
      </w:tr>
      <w:tr w:rsidR="003B0A3D" w:rsidRPr="003B0A3D" w14:paraId="4DFC9A9B" w14:textId="77777777" w:rsidTr="003B0A3D">
        <w:trPr>
          <w:jc w:val="center"/>
          <w:trPrChange w:id="309"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10"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2949CEA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horizontal scan type (continuous, random, 360°, sector, etc.) </w:t>
            </w:r>
          </w:p>
        </w:tc>
        <w:tc>
          <w:tcPr>
            <w:tcW w:w="709" w:type="dxa"/>
            <w:tcBorders>
              <w:top w:val="single" w:sz="6" w:space="0" w:color="000000"/>
              <w:left w:val="single" w:sz="6" w:space="0" w:color="000000"/>
              <w:bottom w:val="single" w:sz="6" w:space="0" w:color="000000"/>
              <w:right w:val="single" w:sz="6" w:space="0" w:color="000000"/>
            </w:tcBorders>
            <w:hideMark/>
            <w:tcPrChange w:id="311"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0F8968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31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586910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418" w:type="dxa"/>
            <w:tcBorders>
              <w:top w:val="single" w:sz="6" w:space="0" w:color="000000"/>
              <w:left w:val="single" w:sz="6" w:space="0" w:color="000000"/>
              <w:bottom w:val="single" w:sz="6" w:space="0" w:color="000000"/>
              <w:right w:val="single" w:sz="6" w:space="0" w:color="000000"/>
            </w:tcBorders>
            <w:hideMark/>
            <w:tcPrChange w:id="31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675E25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1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37879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315"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1FE833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1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A005D6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851" w:type="dxa"/>
            <w:tcBorders>
              <w:top w:val="single" w:sz="6" w:space="0" w:color="000000"/>
              <w:left w:val="single" w:sz="6" w:space="0" w:color="000000"/>
              <w:bottom w:val="single" w:sz="6" w:space="0" w:color="000000"/>
              <w:right w:val="single" w:sz="6" w:space="0" w:color="000000"/>
            </w:tcBorders>
            <w:hideMark/>
            <w:tcPrChange w:id="317"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6B0B1AC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Continuous</w:t>
            </w:r>
          </w:p>
          <w:p w14:paraId="240ECAD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Change w:id="318"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6875F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30-270</w:t>
            </w:r>
          </w:p>
          <w:p w14:paraId="7277390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Sector</w:t>
            </w:r>
          </w:p>
        </w:tc>
        <w:tc>
          <w:tcPr>
            <w:tcW w:w="1134" w:type="dxa"/>
            <w:tcBorders>
              <w:top w:val="single" w:sz="6" w:space="0" w:color="000000"/>
              <w:left w:val="single" w:sz="6" w:space="0" w:color="000000"/>
              <w:bottom w:val="single" w:sz="6" w:space="0" w:color="000000"/>
              <w:right w:val="single" w:sz="6" w:space="0" w:color="000000"/>
            </w:tcBorders>
            <w:hideMark/>
            <w:tcPrChange w:id="319"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2D36AA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Fixed to left or right of flight path</w:t>
            </w:r>
          </w:p>
        </w:tc>
        <w:tc>
          <w:tcPr>
            <w:tcW w:w="992" w:type="dxa"/>
            <w:tcBorders>
              <w:top w:val="single" w:sz="6" w:space="0" w:color="000000"/>
              <w:left w:val="single" w:sz="6" w:space="0" w:color="000000"/>
              <w:bottom w:val="single" w:sz="6" w:space="0" w:color="000000"/>
              <w:right w:val="single" w:sz="6" w:space="0" w:color="000000"/>
            </w:tcBorders>
            <w:hideMark/>
            <w:tcPrChange w:id="320"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63B0646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Continuous</w:t>
            </w:r>
          </w:p>
        </w:tc>
        <w:tc>
          <w:tcPr>
            <w:tcW w:w="1134" w:type="dxa"/>
            <w:tcBorders>
              <w:top w:val="single" w:sz="6" w:space="0" w:color="000000"/>
              <w:left w:val="single" w:sz="6" w:space="0" w:color="000000"/>
              <w:bottom w:val="single" w:sz="6" w:space="0" w:color="000000"/>
              <w:right w:val="single" w:sz="6" w:space="0" w:color="000000"/>
            </w:tcBorders>
            <w:hideMark/>
            <w:tcPrChange w:id="321"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0108E9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 w:author="John Mettrop" w:date="2019-06-05T13:49:00Z"/>
                <w:rFonts w:ascii="Times New Roman" w:eastAsia="Calibri" w:hAnsi="Times New Roman" w:cs="Times New Roman"/>
                <w:sz w:val="18"/>
                <w:szCs w:val="24"/>
                <w:lang w:eastAsia="zh-CN"/>
              </w:rPr>
            </w:pPr>
            <w:ins w:id="323" w:author="John Mettrop" w:date="2019-06-05T13:50:00Z">
              <w:r w:rsidRPr="003B0A3D">
                <w:rPr>
                  <w:rFonts w:ascii="Times New Roman" w:eastAsia="Calibri" w:hAnsi="Times New Roman" w:cs="Times New Roman"/>
                  <w:sz w:val="18"/>
                  <w:szCs w:val="18"/>
                  <w:lang w:eastAsia="zh-CN"/>
                  <w:rPrChange w:id="324" w:author="Author" w:date="2018-06-05T08:43:00Z">
                    <w:rPr>
                      <w:lang w:eastAsia="zh-CN"/>
                    </w:rPr>
                  </w:rPrChange>
                </w:rPr>
                <w:t>110 Sector</w:t>
              </w:r>
            </w:ins>
          </w:p>
        </w:tc>
      </w:tr>
      <w:tr w:rsidR="003B0A3D" w:rsidRPr="003B0A3D" w14:paraId="6D3B0154" w14:textId="77777777" w:rsidTr="003B0A3D">
        <w:trPr>
          <w:jc w:val="center"/>
          <w:trPrChange w:id="325"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26"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6EC412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vertical scan rate </w:t>
            </w:r>
          </w:p>
        </w:tc>
        <w:tc>
          <w:tcPr>
            <w:tcW w:w="709" w:type="dxa"/>
            <w:tcBorders>
              <w:top w:val="single" w:sz="6" w:space="0" w:color="000000"/>
              <w:left w:val="single" w:sz="6" w:space="0" w:color="000000"/>
              <w:bottom w:val="single" w:sz="6" w:space="0" w:color="000000"/>
              <w:right w:val="single" w:sz="6" w:space="0" w:color="000000"/>
            </w:tcBorders>
            <w:hideMark/>
            <w:tcPrChange w:id="327"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72F5C86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degrees/s</w:t>
            </w:r>
          </w:p>
        </w:tc>
        <w:tc>
          <w:tcPr>
            <w:tcW w:w="1275" w:type="dxa"/>
            <w:tcBorders>
              <w:top w:val="single" w:sz="6" w:space="0" w:color="000000"/>
              <w:left w:val="single" w:sz="6" w:space="0" w:color="000000"/>
              <w:bottom w:val="single" w:sz="6" w:space="0" w:color="000000"/>
              <w:right w:val="single" w:sz="6" w:space="0" w:color="000000"/>
            </w:tcBorders>
            <w:hideMark/>
            <w:tcPrChange w:id="32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A14FFB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418" w:type="dxa"/>
            <w:tcBorders>
              <w:top w:val="single" w:sz="6" w:space="0" w:color="000000"/>
              <w:left w:val="single" w:sz="6" w:space="0" w:color="000000"/>
              <w:bottom w:val="single" w:sz="6" w:space="0" w:color="000000"/>
              <w:right w:val="single" w:sz="6" w:space="0" w:color="000000"/>
            </w:tcBorders>
            <w:hideMark/>
            <w:tcPrChange w:id="32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2A1E3A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3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7A8041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331"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13B0DE3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3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34995E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851" w:type="dxa"/>
            <w:tcBorders>
              <w:top w:val="single" w:sz="6" w:space="0" w:color="000000"/>
              <w:left w:val="single" w:sz="6" w:space="0" w:color="000000"/>
              <w:bottom w:val="single" w:sz="6" w:space="0" w:color="000000"/>
              <w:right w:val="single" w:sz="6" w:space="0" w:color="000000"/>
            </w:tcBorders>
            <w:hideMark/>
            <w:tcPrChange w:id="333"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3907D7E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34"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CF2290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35"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11D1B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992" w:type="dxa"/>
            <w:tcBorders>
              <w:top w:val="single" w:sz="6" w:space="0" w:color="000000"/>
              <w:left w:val="single" w:sz="6" w:space="0" w:color="000000"/>
              <w:bottom w:val="single" w:sz="6" w:space="0" w:color="000000"/>
              <w:right w:val="single" w:sz="6" w:space="0" w:color="000000"/>
            </w:tcBorders>
            <w:hideMark/>
            <w:tcPrChange w:id="336"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04B9D5E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37"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6850578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8" w:author="John Mettrop" w:date="2019-06-05T13:49:00Z"/>
                <w:rFonts w:ascii="Times New Roman" w:eastAsia="Calibri" w:hAnsi="Times New Roman" w:cs="Times New Roman"/>
                <w:sz w:val="18"/>
                <w:szCs w:val="24"/>
                <w:lang w:eastAsia="zh-CN"/>
              </w:rPr>
            </w:pPr>
            <w:ins w:id="339" w:author="John Mettrop" w:date="2019-06-05T13:50:00Z">
              <w:r w:rsidRPr="003B0A3D">
                <w:rPr>
                  <w:rFonts w:ascii="Times New Roman" w:eastAsia="Calibri" w:hAnsi="Times New Roman" w:cs="Times New Roman"/>
                  <w:sz w:val="18"/>
                  <w:szCs w:val="18"/>
                  <w:lang w:eastAsia="zh-CN"/>
                  <w:rPrChange w:id="340" w:author="Author" w:date="2018-06-05T08:43:00Z">
                    <w:rPr>
                      <w:lang w:eastAsia="zh-CN"/>
                    </w:rPr>
                  </w:rPrChange>
                </w:rPr>
                <w:t>230</w:t>
              </w:r>
            </w:ins>
          </w:p>
        </w:tc>
      </w:tr>
      <w:tr w:rsidR="003B0A3D" w:rsidRPr="003B0A3D" w14:paraId="4ADD8FF9" w14:textId="77777777" w:rsidTr="003B0A3D">
        <w:trPr>
          <w:jc w:val="center"/>
          <w:trPrChange w:id="341"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42"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0BAED63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vertical scan type (continuous, random, 360°, sector, etc.) </w:t>
            </w:r>
          </w:p>
        </w:tc>
        <w:tc>
          <w:tcPr>
            <w:tcW w:w="709" w:type="dxa"/>
            <w:tcBorders>
              <w:top w:val="single" w:sz="6" w:space="0" w:color="000000"/>
              <w:left w:val="single" w:sz="6" w:space="0" w:color="000000"/>
              <w:bottom w:val="single" w:sz="6" w:space="0" w:color="000000"/>
              <w:right w:val="single" w:sz="6" w:space="0" w:color="000000"/>
            </w:tcBorders>
            <w:hideMark/>
            <w:tcPrChange w:id="343"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4D5C1E8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34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20CA7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418" w:type="dxa"/>
            <w:tcBorders>
              <w:top w:val="single" w:sz="6" w:space="0" w:color="000000"/>
              <w:left w:val="single" w:sz="6" w:space="0" w:color="000000"/>
              <w:bottom w:val="single" w:sz="6" w:space="0" w:color="000000"/>
              <w:right w:val="single" w:sz="6" w:space="0" w:color="000000"/>
            </w:tcBorders>
            <w:hideMark/>
            <w:tcPrChange w:id="34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A7AB83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4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0F928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347"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219C949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4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EFCDB5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 (Tracking)</w:t>
            </w:r>
          </w:p>
        </w:tc>
        <w:tc>
          <w:tcPr>
            <w:tcW w:w="851" w:type="dxa"/>
            <w:tcBorders>
              <w:top w:val="single" w:sz="6" w:space="0" w:color="000000"/>
              <w:left w:val="single" w:sz="6" w:space="0" w:color="000000"/>
              <w:bottom w:val="single" w:sz="6" w:space="0" w:color="000000"/>
              <w:right w:val="single" w:sz="6" w:space="0" w:color="000000"/>
            </w:tcBorders>
            <w:hideMark/>
            <w:tcPrChange w:id="349"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15776F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50"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2209B59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Fixed</w:t>
            </w:r>
          </w:p>
        </w:tc>
        <w:tc>
          <w:tcPr>
            <w:tcW w:w="1134" w:type="dxa"/>
            <w:tcBorders>
              <w:top w:val="single" w:sz="6" w:space="0" w:color="000000"/>
              <w:left w:val="single" w:sz="6" w:space="0" w:color="000000"/>
              <w:bottom w:val="single" w:sz="6" w:space="0" w:color="000000"/>
              <w:right w:val="single" w:sz="6" w:space="0" w:color="000000"/>
            </w:tcBorders>
            <w:hideMark/>
            <w:tcPrChange w:id="351"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989183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Fixed in elevation </w:t>
            </w:r>
            <w:r w:rsidRPr="003B0A3D">
              <w:rPr>
                <w:rFonts w:ascii="Times New Roman" w:eastAsia="Calibri" w:hAnsi="Times New Roman" w:cs="Times New Roman"/>
                <w:sz w:val="18"/>
                <w:szCs w:val="24"/>
                <w:lang w:eastAsia="zh-CN"/>
              </w:rPr>
              <w:br/>
              <w:t>(–20 to –70)</w:t>
            </w:r>
          </w:p>
        </w:tc>
        <w:tc>
          <w:tcPr>
            <w:tcW w:w="992" w:type="dxa"/>
            <w:tcBorders>
              <w:top w:val="single" w:sz="6" w:space="0" w:color="000000"/>
              <w:left w:val="single" w:sz="6" w:space="0" w:color="000000"/>
              <w:bottom w:val="single" w:sz="6" w:space="0" w:color="000000"/>
              <w:right w:val="single" w:sz="6" w:space="0" w:color="000000"/>
            </w:tcBorders>
            <w:hideMark/>
            <w:tcPrChange w:id="352"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B7290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53"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052729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54" w:author="John Mettrop" w:date="2019-06-05T13:50:00Z"/>
                <w:rFonts w:ascii="Times New Roman" w:eastAsia="Times New Roman" w:hAnsi="Times New Roman" w:cs="Times New Roman"/>
                <w:sz w:val="18"/>
                <w:szCs w:val="18"/>
                <w:lang w:eastAsia="zh-CN"/>
              </w:rPr>
            </w:pPr>
            <w:ins w:id="355" w:author="John Mettrop" w:date="2019-06-05T13:50:00Z">
              <w:r w:rsidRPr="003B0A3D">
                <w:rPr>
                  <w:rFonts w:ascii="Times New Roman" w:eastAsia="Times New Roman" w:hAnsi="Times New Roman" w:cs="Times New Roman"/>
                  <w:sz w:val="18"/>
                  <w:szCs w:val="18"/>
                  <w:lang w:eastAsia="zh-CN"/>
                  <w:rPrChange w:id="356" w:author="Author" w:date="2018-06-05T08:43:00Z">
                    <w:rPr>
                      <w:lang w:eastAsia="zh-CN"/>
                    </w:rPr>
                  </w:rPrChange>
                </w:rPr>
                <w:t>Electronic scan sector</w:t>
              </w:r>
            </w:ins>
          </w:p>
          <w:p w14:paraId="4A7D7A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57" w:author="John Mettrop" w:date="2019-06-05T13:49:00Z"/>
                <w:rFonts w:ascii="Times New Roman" w:eastAsia="Calibri" w:hAnsi="Times New Roman" w:cs="Times New Roman"/>
                <w:sz w:val="18"/>
                <w:szCs w:val="20"/>
                <w:lang w:eastAsia="zh-CN"/>
              </w:rPr>
            </w:pPr>
            <w:ins w:id="358" w:author="John Mettrop" w:date="2019-06-05T13:50:00Z">
              <w:r w:rsidRPr="003B0A3D">
                <w:rPr>
                  <w:rFonts w:ascii="Times New Roman" w:eastAsia="Calibri" w:hAnsi="Times New Roman" w:cs="Times New Roman"/>
                  <w:sz w:val="18"/>
                  <w:szCs w:val="18"/>
                  <w:lang w:eastAsia="zh-CN"/>
                </w:rPr>
                <w:t>(-40º to 40º)</w:t>
              </w:r>
            </w:ins>
          </w:p>
        </w:tc>
      </w:tr>
      <w:tr w:rsidR="003B0A3D" w:rsidRPr="003B0A3D" w14:paraId="4FB6B2FF" w14:textId="77777777" w:rsidTr="003B0A3D">
        <w:trPr>
          <w:jc w:val="center"/>
          <w:trPrChange w:id="359"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60"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30E91A7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Antenna side</w:t>
            </w:r>
            <w:r w:rsidRPr="003B0A3D">
              <w:rPr>
                <w:rFonts w:ascii="Times New Roman" w:eastAsia="Calibri" w:hAnsi="Times New Roman" w:cs="Times New Roman"/>
                <w:sz w:val="18"/>
                <w:szCs w:val="24"/>
                <w:lang w:eastAsia="zh-CN"/>
              </w:rPr>
              <w:noBreakHyphen/>
              <w:t>lobe (SL) levels (1</w:t>
            </w:r>
            <w:r w:rsidRPr="003B0A3D">
              <w:rPr>
                <w:rFonts w:ascii="Times New Roman" w:eastAsia="Calibri" w:hAnsi="Times New Roman" w:cs="Times New Roman"/>
                <w:sz w:val="18"/>
                <w:szCs w:val="24"/>
                <w:vertAlign w:val="superscript"/>
                <w:lang w:eastAsia="zh-CN"/>
              </w:rPr>
              <w:t>st</w:t>
            </w:r>
            <w:r w:rsidRPr="003B0A3D">
              <w:rPr>
                <w:rFonts w:ascii="Times New Roman" w:eastAsia="Calibri" w:hAnsi="Times New Roman" w:cs="Times New Roman"/>
                <w:sz w:val="18"/>
                <w:szCs w:val="24"/>
                <w:lang w:eastAsia="zh-CN"/>
              </w:rPr>
              <w:t xml:space="preserve"> SLs and remote SLs) </w:t>
            </w:r>
          </w:p>
        </w:tc>
        <w:tc>
          <w:tcPr>
            <w:tcW w:w="709" w:type="dxa"/>
            <w:tcBorders>
              <w:top w:val="single" w:sz="6" w:space="0" w:color="000000"/>
              <w:left w:val="single" w:sz="6" w:space="0" w:color="000000"/>
              <w:bottom w:val="single" w:sz="6" w:space="0" w:color="000000"/>
              <w:right w:val="single" w:sz="6" w:space="0" w:color="000000"/>
            </w:tcBorders>
            <w:hideMark/>
            <w:tcPrChange w:id="361"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79A8833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dB</w:t>
            </w:r>
          </w:p>
        </w:tc>
        <w:tc>
          <w:tcPr>
            <w:tcW w:w="1275" w:type="dxa"/>
            <w:tcBorders>
              <w:top w:val="single" w:sz="6" w:space="0" w:color="000000"/>
              <w:left w:val="single" w:sz="6" w:space="0" w:color="000000"/>
              <w:bottom w:val="single" w:sz="6" w:space="0" w:color="000000"/>
              <w:right w:val="single" w:sz="6" w:space="0" w:color="000000"/>
            </w:tcBorders>
            <w:hideMark/>
            <w:tcPrChange w:id="36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0BDF1B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418" w:type="dxa"/>
            <w:tcBorders>
              <w:top w:val="single" w:sz="6" w:space="0" w:color="000000"/>
              <w:left w:val="single" w:sz="6" w:space="0" w:color="000000"/>
              <w:bottom w:val="single" w:sz="6" w:space="0" w:color="000000"/>
              <w:right w:val="single" w:sz="6" w:space="0" w:color="000000"/>
            </w:tcBorders>
            <w:hideMark/>
            <w:tcPrChange w:id="36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1EE467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6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D11B5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275" w:type="dxa"/>
            <w:tcBorders>
              <w:top w:val="single" w:sz="6" w:space="0" w:color="000000"/>
              <w:left w:val="single" w:sz="6" w:space="0" w:color="000000"/>
              <w:bottom w:val="single" w:sz="6" w:space="0" w:color="000000"/>
              <w:right w:val="single" w:sz="6" w:space="0" w:color="000000"/>
            </w:tcBorders>
            <w:hideMark/>
            <w:tcPrChange w:id="365"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3B705F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–22</w:t>
            </w:r>
          </w:p>
        </w:tc>
        <w:tc>
          <w:tcPr>
            <w:tcW w:w="1276" w:type="dxa"/>
            <w:tcBorders>
              <w:top w:val="single" w:sz="6" w:space="0" w:color="000000"/>
              <w:left w:val="single" w:sz="6" w:space="0" w:color="000000"/>
              <w:bottom w:val="single" w:sz="6" w:space="0" w:color="000000"/>
              <w:right w:val="single" w:sz="6" w:space="0" w:color="000000"/>
            </w:tcBorders>
            <w:hideMark/>
            <w:tcPrChange w:id="36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1186F0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–22</w:t>
            </w:r>
          </w:p>
        </w:tc>
        <w:tc>
          <w:tcPr>
            <w:tcW w:w="851" w:type="dxa"/>
            <w:tcBorders>
              <w:top w:val="single" w:sz="6" w:space="0" w:color="000000"/>
              <w:left w:val="single" w:sz="6" w:space="0" w:color="000000"/>
              <w:bottom w:val="single" w:sz="6" w:space="0" w:color="000000"/>
              <w:right w:val="single" w:sz="6" w:space="0" w:color="000000"/>
            </w:tcBorders>
            <w:hideMark/>
            <w:tcPrChange w:id="367"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016734E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134" w:type="dxa"/>
            <w:tcBorders>
              <w:top w:val="single" w:sz="6" w:space="0" w:color="000000"/>
              <w:left w:val="single" w:sz="6" w:space="0" w:color="000000"/>
              <w:bottom w:val="single" w:sz="6" w:space="0" w:color="000000"/>
              <w:right w:val="single" w:sz="6" w:space="0" w:color="000000"/>
            </w:tcBorders>
            <w:hideMark/>
            <w:tcPrChange w:id="368"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F6677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–25</w:t>
            </w:r>
          </w:p>
        </w:tc>
        <w:tc>
          <w:tcPr>
            <w:tcW w:w="1134" w:type="dxa"/>
            <w:tcBorders>
              <w:top w:val="single" w:sz="6" w:space="0" w:color="000000"/>
              <w:left w:val="single" w:sz="6" w:space="0" w:color="000000"/>
              <w:bottom w:val="single" w:sz="6" w:space="0" w:color="000000"/>
              <w:right w:val="single" w:sz="6" w:space="0" w:color="000000"/>
            </w:tcBorders>
            <w:hideMark/>
            <w:tcPrChange w:id="369"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490F28E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–22</w:t>
            </w:r>
          </w:p>
        </w:tc>
        <w:tc>
          <w:tcPr>
            <w:tcW w:w="992" w:type="dxa"/>
            <w:tcBorders>
              <w:top w:val="single" w:sz="6" w:space="0" w:color="000000"/>
              <w:left w:val="single" w:sz="6" w:space="0" w:color="000000"/>
              <w:bottom w:val="single" w:sz="6" w:space="0" w:color="000000"/>
              <w:right w:val="single" w:sz="6" w:space="0" w:color="000000"/>
            </w:tcBorders>
            <w:hideMark/>
            <w:tcPrChange w:id="370"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659FF5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–25</w:t>
            </w:r>
          </w:p>
        </w:tc>
        <w:tc>
          <w:tcPr>
            <w:tcW w:w="1134" w:type="dxa"/>
            <w:tcBorders>
              <w:top w:val="single" w:sz="6" w:space="0" w:color="000000"/>
              <w:left w:val="single" w:sz="6" w:space="0" w:color="000000"/>
              <w:bottom w:val="single" w:sz="6" w:space="0" w:color="000000"/>
              <w:right w:val="single" w:sz="6" w:space="0" w:color="000000"/>
            </w:tcBorders>
            <w:hideMark/>
            <w:tcPrChange w:id="371"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492D30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72" w:author="John Mettrop" w:date="2019-06-05T13:49:00Z"/>
                <w:rFonts w:ascii="Times New Roman" w:eastAsia="Calibri" w:hAnsi="Times New Roman" w:cs="Times New Roman"/>
                <w:sz w:val="18"/>
                <w:szCs w:val="24"/>
                <w:lang w:eastAsia="zh-CN"/>
              </w:rPr>
            </w:pPr>
            <w:ins w:id="373" w:author="John Mettrop" w:date="2019-06-05T13:50:00Z">
              <w:r w:rsidRPr="003B0A3D">
                <w:rPr>
                  <w:rFonts w:ascii="Times New Roman" w:eastAsia="Calibri" w:hAnsi="Times New Roman" w:cs="Times New Roman"/>
                  <w:sz w:val="18"/>
                  <w:szCs w:val="18"/>
                  <w:highlight w:val="yellow"/>
                  <w:lang w:eastAsia="zh-CN"/>
                  <w:rPrChange w:id="374" w:author="DG 5B-1b" w:date="2019-05-02T14:27:00Z">
                    <w:rPr>
                      <w:sz w:val="18"/>
                      <w:szCs w:val="18"/>
                      <w:lang w:eastAsia="zh-CN"/>
                    </w:rPr>
                  </w:rPrChange>
                </w:rPr>
                <w:t>[-13]</w:t>
              </w:r>
            </w:ins>
          </w:p>
        </w:tc>
      </w:tr>
      <w:tr w:rsidR="003B0A3D" w:rsidRPr="003B0A3D" w14:paraId="7551C34D" w14:textId="77777777" w:rsidTr="003B0A3D">
        <w:trPr>
          <w:jc w:val="center"/>
          <w:trPrChange w:id="375"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76"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2EFDB95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Antenna height </w:t>
            </w:r>
          </w:p>
        </w:tc>
        <w:tc>
          <w:tcPr>
            <w:tcW w:w="709" w:type="dxa"/>
            <w:tcBorders>
              <w:top w:val="single" w:sz="6" w:space="0" w:color="000000"/>
              <w:left w:val="single" w:sz="6" w:space="0" w:color="000000"/>
              <w:bottom w:val="single" w:sz="6" w:space="0" w:color="000000"/>
              <w:right w:val="single" w:sz="6" w:space="0" w:color="000000"/>
            </w:tcBorders>
            <w:hideMark/>
            <w:tcPrChange w:id="377"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56BC8DE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m</w:t>
            </w:r>
          </w:p>
        </w:tc>
        <w:tc>
          <w:tcPr>
            <w:tcW w:w="1275" w:type="dxa"/>
            <w:tcBorders>
              <w:top w:val="single" w:sz="6" w:space="0" w:color="000000"/>
              <w:left w:val="single" w:sz="6" w:space="0" w:color="000000"/>
              <w:bottom w:val="single" w:sz="6" w:space="0" w:color="000000"/>
              <w:right w:val="single" w:sz="6" w:space="0" w:color="000000"/>
            </w:tcBorders>
            <w:hideMark/>
            <w:tcPrChange w:id="37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1A9DD44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418" w:type="dxa"/>
            <w:tcBorders>
              <w:top w:val="single" w:sz="6" w:space="0" w:color="000000"/>
              <w:left w:val="single" w:sz="6" w:space="0" w:color="000000"/>
              <w:bottom w:val="single" w:sz="6" w:space="0" w:color="000000"/>
              <w:right w:val="single" w:sz="6" w:space="0" w:color="000000"/>
            </w:tcBorders>
            <w:hideMark/>
            <w:tcPrChange w:id="37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3E67CF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8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C5403C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8-20</w:t>
            </w:r>
          </w:p>
        </w:tc>
        <w:tc>
          <w:tcPr>
            <w:tcW w:w="1275" w:type="dxa"/>
            <w:tcBorders>
              <w:top w:val="single" w:sz="6" w:space="0" w:color="000000"/>
              <w:left w:val="single" w:sz="6" w:space="0" w:color="000000"/>
              <w:bottom w:val="single" w:sz="6" w:space="0" w:color="000000"/>
              <w:right w:val="single" w:sz="6" w:space="0" w:color="000000"/>
            </w:tcBorders>
            <w:hideMark/>
            <w:tcPrChange w:id="381"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2E2144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82"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4D481B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20</w:t>
            </w:r>
          </w:p>
        </w:tc>
        <w:tc>
          <w:tcPr>
            <w:tcW w:w="851" w:type="dxa"/>
            <w:tcBorders>
              <w:top w:val="single" w:sz="6" w:space="0" w:color="000000"/>
              <w:left w:val="single" w:sz="6" w:space="0" w:color="000000"/>
              <w:bottom w:val="single" w:sz="6" w:space="0" w:color="000000"/>
              <w:right w:val="single" w:sz="6" w:space="0" w:color="000000"/>
            </w:tcBorders>
            <w:hideMark/>
            <w:tcPrChange w:id="383"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6260FD9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40</w:t>
            </w:r>
          </w:p>
        </w:tc>
        <w:tc>
          <w:tcPr>
            <w:tcW w:w="1134" w:type="dxa"/>
            <w:tcBorders>
              <w:top w:val="single" w:sz="6" w:space="0" w:color="000000"/>
              <w:left w:val="single" w:sz="6" w:space="0" w:color="000000"/>
              <w:bottom w:val="single" w:sz="6" w:space="0" w:color="000000"/>
              <w:right w:val="single" w:sz="6" w:space="0" w:color="000000"/>
            </w:tcBorders>
            <w:hideMark/>
            <w:tcPrChange w:id="384"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DEC84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40</w:t>
            </w:r>
          </w:p>
        </w:tc>
        <w:tc>
          <w:tcPr>
            <w:tcW w:w="1134" w:type="dxa"/>
            <w:tcBorders>
              <w:top w:val="single" w:sz="6" w:space="0" w:color="000000"/>
              <w:left w:val="single" w:sz="6" w:space="0" w:color="000000"/>
              <w:bottom w:val="single" w:sz="6" w:space="0" w:color="000000"/>
              <w:right w:val="single" w:sz="6" w:space="0" w:color="000000"/>
            </w:tcBorders>
            <w:hideMark/>
            <w:tcPrChange w:id="385"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597D71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To 8 000</w:t>
            </w:r>
          </w:p>
        </w:tc>
        <w:tc>
          <w:tcPr>
            <w:tcW w:w="992" w:type="dxa"/>
            <w:tcBorders>
              <w:top w:val="single" w:sz="6" w:space="0" w:color="000000"/>
              <w:left w:val="single" w:sz="6" w:space="0" w:color="000000"/>
              <w:bottom w:val="single" w:sz="6" w:space="0" w:color="000000"/>
              <w:right w:val="single" w:sz="6" w:space="0" w:color="000000"/>
            </w:tcBorders>
            <w:hideMark/>
            <w:tcPrChange w:id="386"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1D245DC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9 000</w:t>
            </w:r>
          </w:p>
        </w:tc>
        <w:tc>
          <w:tcPr>
            <w:tcW w:w="1134" w:type="dxa"/>
            <w:tcBorders>
              <w:top w:val="single" w:sz="6" w:space="0" w:color="000000"/>
              <w:left w:val="single" w:sz="6" w:space="0" w:color="000000"/>
              <w:bottom w:val="single" w:sz="6" w:space="0" w:color="000000"/>
              <w:right w:val="single" w:sz="6" w:space="0" w:color="000000"/>
            </w:tcBorders>
            <w:hideMark/>
            <w:tcPrChange w:id="387"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172EB13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88" w:author="John Mettrop" w:date="2019-06-05T13:49:00Z"/>
                <w:rFonts w:ascii="Times New Roman" w:eastAsia="Calibri" w:hAnsi="Times New Roman" w:cs="Times New Roman"/>
                <w:sz w:val="18"/>
                <w:szCs w:val="24"/>
                <w:lang w:eastAsia="zh-CN"/>
              </w:rPr>
            </w:pPr>
            <w:ins w:id="389" w:author="John Mettrop" w:date="2019-06-05T13:50:00Z">
              <w:r w:rsidRPr="003B0A3D">
                <w:rPr>
                  <w:rFonts w:ascii="Times New Roman" w:eastAsia="Calibri" w:hAnsi="Times New Roman" w:cs="Times New Roman"/>
                  <w:sz w:val="18"/>
                  <w:szCs w:val="18"/>
                  <w:lang w:eastAsia="zh-CN"/>
                </w:rPr>
                <w:t>1 500-15 000</w:t>
              </w:r>
            </w:ins>
          </w:p>
        </w:tc>
      </w:tr>
      <w:tr w:rsidR="003B0A3D" w:rsidRPr="003B0A3D" w14:paraId="1C7D23EE" w14:textId="77777777" w:rsidTr="003B0A3D">
        <w:trPr>
          <w:jc w:val="center"/>
          <w:trPrChange w:id="390"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391"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5CBE5AE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Receiver IF 3 dB bandwidth</w:t>
            </w:r>
          </w:p>
        </w:tc>
        <w:tc>
          <w:tcPr>
            <w:tcW w:w="709" w:type="dxa"/>
            <w:tcBorders>
              <w:top w:val="single" w:sz="6" w:space="0" w:color="000000"/>
              <w:left w:val="single" w:sz="6" w:space="0" w:color="000000"/>
              <w:bottom w:val="single" w:sz="6" w:space="0" w:color="000000"/>
              <w:right w:val="single" w:sz="6" w:space="0" w:color="000000"/>
            </w:tcBorders>
            <w:hideMark/>
            <w:tcPrChange w:id="392"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0DB157F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MHz</w:t>
            </w:r>
          </w:p>
        </w:tc>
        <w:tc>
          <w:tcPr>
            <w:tcW w:w="1275" w:type="dxa"/>
            <w:tcBorders>
              <w:top w:val="single" w:sz="6" w:space="0" w:color="000000"/>
              <w:left w:val="single" w:sz="6" w:space="0" w:color="000000"/>
              <w:bottom w:val="single" w:sz="6" w:space="0" w:color="000000"/>
              <w:right w:val="single" w:sz="6" w:space="0" w:color="000000"/>
            </w:tcBorders>
            <w:hideMark/>
            <w:tcPrChange w:id="39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788334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w:t>
            </w:r>
          </w:p>
        </w:tc>
        <w:tc>
          <w:tcPr>
            <w:tcW w:w="1418" w:type="dxa"/>
            <w:tcBorders>
              <w:top w:val="single" w:sz="6" w:space="0" w:color="000000"/>
              <w:left w:val="single" w:sz="6" w:space="0" w:color="000000"/>
              <w:bottom w:val="single" w:sz="6" w:space="0" w:color="000000"/>
              <w:right w:val="single" w:sz="6" w:space="0" w:color="000000"/>
            </w:tcBorders>
            <w:hideMark/>
            <w:tcPrChange w:id="394"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6F23625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4.8, 2.4, 0.25</w:t>
            </w:r>
          </w:p>
        </w:tc>
        <w:tc>
          <w:tcPr>
            <w:tcW w:w="1276" w:type="dxa"/>
            <w:tcBorders>
              <w:top w:val="single" w:sz="6" w:space="0" w:color="000000"/>
              <w:left w:val="single" w:sz="6" w:space="0" w:color="000000"/>
              <w:bottom w:val="single" w:sz="6" w:space="0" w:color="000000"/>
              <w:right w:val="single" w:sz="6" w:space="0" w:color="000000"/>
            </w:tcBorders>
            <w:hideMark/>
            <w:tcPrChange w:id="395"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B8064A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4, 2, 1</w:t>
            </w:r>
          </w:p>
        </w:tc>
        <w:tc>
          <w:tcPr>
            <w:tcW w:w="1275" w:type="dxa"/>
            <w:tcBorders>
              <w:top w:val="single" w:sz="6" w:space="0" w:color="000000"/>
              <w:left w:val="single" w:sz="6" w:space="0" w:color="000000"/>
              <w:bottom w:val="single" w:sz="6" w:space="0" w:color="000000"/>
              <w:right w:val="single" w:sz="6" w:space="0" w:color="000000"/>
            </w:tcBorders>
            <w:hideMark/>
            <w:tcPrChange w:id="396"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47A1DAE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2-8</w:t>
            </w:r>
          </w:p>
        </w:tc>
        <w:tc>
          <w:tcPr>
            <w:tcW w:w="1276" w:type="dxa"/>
            <w:tcBorders>
              <w:top w:val="single" w:sz="6" w:space="0" w:color="000000"/>
              <w:left w:val="single" w:sz="6" w:space="0" w:color="000000"/>
              <w:bottom w:val="single" w:sz="6" w:space="0" w:color="000000"/>
              <w:right w:val="single" w:sz="6" w:space="0" w:color="000000"/>
            </w:tcBorders>
            <w:hideMark/>
            <w:tcPrChange w:id="39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7574B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8</w:t>
            </w:r>
          </w:p>
        </w:tc>
        <w:tc>
          <w:tcPr>
            <w:tcW w:w="851" w:type="dxa"/>
            <w:tcBorders>
              <w:top w:val="single" w:sz="6" w:space="0" w:color="000000"/>
              <w:left w:val="single" w:sz="6" w:space="0" w:color="000000"/>
              <w:bottom w:val="single" w:sz="6" w:space="0" w:color="000000"/>
              <w:right w:val="single" w:sz="6" w:space="0" w:color="000000"/>
            </w:tcBorders>
            <w:hideMark/>
            <w:tcPrChange w:id="398"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5AFB0BB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Change w:id="399"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BFD1F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1.2, 10</w:t>
            </w:r>
          </w:p>
        </w:tc>
        <w:tc>
          <w:tcPr>
            <w:tcW w:w="1134" w:type="dxa"/>
            <w:tcBorders>
              <w:top w:val="single" w:sz="6" w:space="0" w:color="000000"/>
              <w:left w:val="single" w:sz="6" w:space="0" w:color="000000"/>
              <w:bottom w:val="single" w:sz="6" w:space="0" w:color="000000"/>
              <w:right w:val="single" w:sz="6" w:space="0" w:color="000000"/>
            </w:tcBorders>
            <w:hideMark/>
            <w:tcPrChange w:id="400"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8B34D8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90, 147</w:t>
            </w:r>
          </w:p>
        </w:tc>
        <w:tc>
          <w:tcPr>
            <w:tcW w:w="992" w:type="dxa"/>
            <w:tcBorders>
              <w:top w:val="single" w:sz="6" w:space="0" w:color="000000"/>
              <w:left w:val="single" w:sz="6" w:space="0" w:color="000000"/>
              <w:bottom w:val="single" w:sz="6" w:space="0" w:color="000000"/>
              <w:right w:val="single" w:sz="6" w:space="0" w:color="000000"/>
            </w:tcBorders>
            <w:hideMark/>
            <w:tcPrChange w:id="401"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1B1755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w:t>
            </w:r>
          </w:p>
        </w:tc>
        <w:tc>
          <w:tcPr>
            <w:tcW w:w="1134" w:type="dxa"/>
            <w:tcBorders>
              <w:top w:val="single" w:sz="6" w:space="0" w:color="000000"/>
              <w:left w:val="single" w:sz="6" w:space="0" w:color="000000"/>
              <w:bottom w:val="single" w:sz="6" w:space="0" w:color="000000"/>
              <w:right w:val="single" w:sz="6" w:space="0" w:color="000000"/>
            </w:tcBorders>
            <w:hideMark/>
            <w:tcPrChange w:id="402"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4FEEF0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3" w:author="John Mettrop" w:date="2019-06-05T13:49:00Z"/>
                <w:rFonts w:ascii="Times New Roman" w:eastAsia="Calibri" w:hAnsi="Times New Roman" w:cs="Times New Roman"/>
                <w:sz w:val="18"/>
                <w:szCs w:val="24"/>
                <w:lang w:eastAsia="zh-CN"/>
              </w:rPr>
            </w:pPr>
            <w:ins w:id="404" w:author="John Mettrop" w:date="2019-06-05T13:50:00Z">
              <w:r w:rsidRPr="006B7798">
                <w:rPr>
                  <w:rFonts w:ascii="Times New Roman" w:eastAsia="Calibri" w:hAnsi="Times New Roman" w:cs="Times New Roman"/>
                  <w:sz w:val="18"/>
                  <w:szCs w:val="18"/>
                  <w:lang w:eastAsia="zh-CN"/>
                  <w:rPrChange w:id="405" w:author="Taylor King" w:date="2020-10-07T09:41:00Z">
                    <w:rPr>
                      <w:sz w:val="18"/>
                      <w:szCs w:val="18"/>
                      <w:lang w:eastAsia="zh-CN"/>
                    </w:rPr>
                  </w:rPrChange>
                </w:rPr>
                <w:t>171</w:t>
              </w:r>
            </w:ins>
          </w:p>
        </w:tc>
      </w:tr>
      <w:tr w:rsidR="003B0A3D" w:rsidRPr="003B0A3D" w14:paraId="43B944D3" w14:textId="77777777" w:rsidTr="003B0A3D">
        <w:trPr>
          <w:jc w:val="center"/>
          <w:trPrChange w:id="406"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407"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07D834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Receiver noise figure </w:t>
            </w:r>
          </w:p>
        </w:tc>
        <w:tc>
          <w:tcPr>
            <w:tcW w:w="709" w:type="dxa"/>
            <w:tcBorders>
              <w:top w:val="single" w:sz="6" w:space="0" w:color="000000"/>
              <w:left w:val="single" w:sz="6" w:space="0" w:color="000000"/>
              <w:bottom w:val="single" w:sz="6" w:space="0" w:color="000000"/>
              <w:right w:val="single" w:sz="6" w:space="0" w:color="000000"/>
            </w:tcBorders>
            <w:hideMark/>
            <w:tcPrChange w:id="408"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0C56B6E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val="en-GB" w:eastAsia="zh-CN"/>
              </w:rPr>
              <w:t>dB</w:t>
            </w:r>
          </w:p>
        </w:tc>
        <w:tc>
          <w:tcPr>
            <w:tcW w:w="1275" w:type="dxa"/>
            <w:tcBorders>
              <w:top w:val="single" w:sz="6" w:space="0" w:color="000000"/>
              <w:left w:val="single" w:sz="6" w:space="0" w:color="000000"/>
              <w:bottom w:val="single" w:sz="6" w:space="0" w:color="000000"/>
              <w:right w:val="single" w:sz="6" w:space="0" w:color="000000"/>
            </w:tcBorders>
            <w:hideMark/>
            <w:tcPrChange w:id="409"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5B4A9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6</w:t>
            </w:r>
          </w:p>
        </w:tc>
        <w:tc>
          <w:tcPr>
            <w:tcW w:w="1418" w:type="dxa"/>
            <w:tcBorders>
              <w:top w:val="single" w:sz="6" w:space="0" w:color="000000"/>
              <w:left w:val="single" w:sz="6" w:space="0" w:color="000000"/>
              <w:bottom w:val="single" w:sz="6" w:space="0" w:color="000000"/>
              <w:right w:val="single" w:sz="6" w:space="0" w:color="000000"/>
            </w:tcBorders>
            <w:hideMark/>
            <w:tcPrChange w:id="41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2EDFC8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411"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5A28C79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w:t>
            </w:r>
          </w:p>
        </w:tc>
        <w:tc>
          <w:tcPr>
            <w:tcW w:w="1275" w:type="dxa"/>
            <w:tcBorders>
              <w:top w:val="single" w:sz="6" w:space="0" w:color="000000"/>
              <w:left w:val="single" w:sz="6" w:space="0" w:color="000000"/>
              <w:bottom w:val="single" w:sz="6" w:space="0" w:color="000000"/>
              <w:right w:val="single" w:sz="6" w:space="0" w:color="000000"/>
            </w:tcBorders>
            <w:hideMark/>
            <w:tcPrChange w:id="412"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697D73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11</w:t>
            </w:r>
          </w:p>
        </w:tc>
        <w:tc>
          <w:tcPr>
            <w:tcW w:w="1276" w:type="dxa"/>
            <w:tcBorders>
              <w:top w:val="single" w:sz="6" w:space="0" w:color="000000"/>
              <w:left w:val="single" w:sz="6" w:space="0" w:color="000000"/>
              <w:bottom w:val="single" w:sz="6" w:space="0" w:color="000000"/>
              <w:right w:val="single" w:sz="6" w:space="0" w:color="000000"/>
            </w:tcBorders>
            <w:hideMark/>
            <w:tcPrChange w:id="413"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0CB37DF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w:t>
            </w:r>
          </w:p>
        </w:tc>
        <w:tc>
          <w:tcPr>
            <w:tcW w:w="851" w:type="dxa"/>
            <w:tcBorders>
              <w:top w:val="single" w:sz="6" w:space="0" w:color="000000"/>
              <w:left w:val="single" w:sz="6" w:space="0" w:color="000000"/>
              <w:bottom w:val="single" w:sz="6" w:space="0" w:color="000000"/>
              <w:right w:val="single" w:sz="6" w:space="0" w:color="000000"/>
            </w:tcBorders>
            <w:hideMark/>
            <w:tcPrChange w:id="414"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5CF4F23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5</w:t>
            </w:r>
          </w:p>
        </w:tc>
        <w:tc>
          <w:tcPr>
            <w:tcW w:w="1134" w:type="dxa"/>
            <w:tcBorders>
              <w:top w:val="single" w:sz="6" w:space="0" w:color="000000"/>
              <w:left w:val="single" w:sz="6" w:space="0" w:color="000000"/>
              <w:bottom w:val="single" w:sz="6" w:space="0" w:color="000000"/>
              <w:right w:val="single" w:sz="6" w:space="0" w:color="000000"/>
            </w:tcBorders>
            <w:hideMark/>
            <w:tcPrChange w:id="415"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3BFD986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w:t>
            </w:r>
          </w:p>
        </w:tc>
        <w:tc>
          <w:tcPr>
            <w:tcW w:w="1134" w:type="dxa"/>
            <w:tcBorders>
              <w:top w:val="single" w:sz="6" w:space="0" w:color="000000"/>
              <w:left w:val="single" w:sz="6" w:space="0" w:color="000000"/>
              <w:bottom w:val="single" w:sz="6" w:space="0" w:color="000000"/>
              <w:right w:val="single" w:sz="6" w:space="0" w:color="000000"/>
            </w:tcBorders>
            <w:hideMark/>
            <w:tcPrChange w:id="416"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0ACD630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4.9</w:t>
            </w:r>
          </w:p>
        </w:tc>
        <w:tc>
          <w:tcPr>
            <w:tcW w:w="992" w:type="dxa"/>
            <w:tcBorders>
              <w:top w:val="single" w:sz="6" w:space="0" w:color="000000"/>
              <w:left w:val="single" w:sz="6" w:space="0" w:color="000000"/>
              <w:bottom w:val="single" w:sz="6" w:space="0" w:color="000000"/>
              <w:right w:val="single" w:sz="6" w:space="0" w:color="000000"/>
            </w:tcBorders>
            <w:hideMark/>
            <w:tcPrChange w:id="417"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045C6CF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3.5</w:t>
            </w:r>
          </w:p>
        </w:tc>
        <w:tc>
          <w:tcPr>
            <w:tcW w:w="1134" w:type="dxa"/>
            <w:tcBorders>
              <w:top w:val="single" w:sz="6" w:space="0" w:color="000000"/>
              <w:left w:val="single" w:sz="6" w:space="0" w:color="000000"/>
              <w:bottom w:val="single" w:sz="6" w:space="0" w:color="000000"/>
              <w:right w:val="single" w:sz="6" w:space="0" w:color="000000"/>
            </w:tcBorders>
            <w:hideMark/>
            <w:tcPrChange w:id="418"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68CE0C4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9" w:author="John Mettrop" w:date="2019-06-05T13:49:00Z"/>
                <w:rFonts w:ascii="Times New Roman" w:eastAsia="Calibri" w:hAnsi="Times New Roman" w:cs="Times New Roman"/>
                <w:sz w:val="18"/>
                <w:szCs w:val="24"/>
                <w:lang w:eastAsia="zh-CN"/>
              </w:rPr>
            </w:pPr>
            <w:ins w:id="420" w:author="John Mettrop" w:date="2019-06-05T13:50:00Z">
              <w:del w:id="421" w:author="Taylor King" w:date="2020-10-07T09:42:00Z">
                <w:r w:rsidRPr="003B0A3D" w:rsidDel="006B7798">
                  <w:rPr>
                    <w:rFonts w:ascii="Times New Roman" w:eastAsia="Calibri" w:hAnsi="Times New Roman" w:cs="Times New Roman"/>
                    <w:sz w:val="18"/>
                    <w:szCs w:val="18"/>
                    <w:lang w:eastAsia="zh-CN"/>
                  </w:rPr>
                  <w:delText>[</w:delText>
                </w:r>
              </w:del>
              <w:r w:rsidRPr="003B0A3D">
                <w:rPr>
                  <w:rFonts w:ascii="Times New Roman" w:eastAsia="Calibri" w:hAnsi="Times New Roman" w:cs="Times New Roman"/>
                  <w:sz w:val="18"/>
                  <w:szCs w:val="18"/>
                  <w:lang w:eastAsia="zh-CN"/>
                </w:rPr>
                <w:t>3</w:t>
              </w:r>
              <w:del w:id="422" w:author="Taylor King" w:date="2020-10-07T09:42:00Z">
                <w:r w:rsidRPr="003B0A3D" w:rsidDel="006B7798">
                  <w:rPr>
                    <w:rFonts w:ascii="Times New Roman" w:eastAsia="Calibri" w:hAnsi="Times New Roman" w:cs="Times New Roman"/>
                    <w:sz w:val="18"/>
                    <w:szCs w:val="18"/>
                    <w:lang w:eastAsia="zh-CN"/>
                  </w:rPr>
                  <w:delText>]</w:delText>
                </w:r>
              </w:del>
            </w:ins>
          </w:p>
        </w:tc>
      </w:tr>
      <w:tr w:rsidR="003B0A3D" w:rsidRPr="003B0A3D" w14:paraId="47FED732" w14:textId="77777777" w:rsidTr="003B0A3D">
        <w:trPr>
          <w:jc w:val="center"/>
          <w:trPrChange w:id="423" w:author="John Mettrop" w:date="2019-06-05T13:50:00Z">
            <w:trPr>
              <w:jc w:val="center"/>
            </w:trPr>
          </w:trPrChange>
        </w:trPr>
        <w:tc>
          <w:tcPr>
            <w:tcW w:w="1977" w:type="dxa"/>
            <w:tcBorders>
              <w:top w:val="single" w:sz="6" w:space="0" w:color="000000"/>
              <w:left w:val="single" w:sz="6" w:space="0" w:color="000000"/>
              <w:bottom w:val="single" w:sz="6" w:space="0" w:color="000000"/>
              <w:right w:val="single" w:sz="6" w:space="0" w:color="000000"/>
            </w:tcBorders>
            <w:hideMark/>
            <w:tcPrChange w:id="424" w:author="John Mettrop" w:date="2019-06-05T13:50:00Z">
              <w:tcPr>
                <w:tcW w:w="1977" w:type="dxa"/>
                <w:tcBorders>
                  <w:top w:val="single" w:sz="6" w:space="0" w:color="000000"/>
                  <w:left w:val="single" w:sz="6" w:space="3" w:color="000000"/>
                  <w:bottom w:val="single" w:sz="6" w:space="0" w:color="000000"/>
                  <w:right w:val="single" w:sz="6" w:space="3" w:color="000000"/>
                </w:tcBorders>
                <w:hideMark/>
              </w:tcPr>
            </w:tcPrChange>
          </w:tcPr>
          <w:p w14:paraId="35922E5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fr-CH" w:eastAsia="zh-CN"/>
              </w:rPr>
            </w:pPr>
            <w:r w:rsidRPr="003B0A3D">
              <w:rPr>
                <w:rFonts w:ascii="Times New Roman" w:eastAsia="Calibri" w:hAnsi="Times New Roman" w:cs="Times New Roman"/>
                <w:sz w:val="18"/>
                <w:szCs w:val="24"/>
                <w:lang w:val="fr-CH" w:eastAsia="zh-CN"/>
              </w:rPr>
              <w:t xml:space="preserve">Minimum discernable signal </w:t>
            </w:r>
          </w:p>
        </w:tc>
        <w:tc>
          <w:tcPr>
            <w:tcW w:w="709" w:type="dxa"/>
            <w:tcBorders>
              <w:top w:val="single" w:sz="6" w:space="0" w:color="000000"/>
              <w:left w:val="single" w:sz="6" w:space="0" w:color="000000"/>
              <w:bottom w:val="single" w:sz="6" w:space="0" w:color="000000"/>
              <w:right w:val="single" w:sz="6" w:space="0" w:color="000000"/>
            </w:tcBorders>
            <w:hideMark/>
            <w:tcPrChange w:id="425" w:author="John Mettrop" w:date="2019-06-05T13:50:00Z">
              <w:tcPr>
                <w:tcW w:w="850" w:type="dxa"/>
                <w:tcBorders>
                  <w:top w:val="single" w:sz="6" w:space="0" w:color="000000"/>
                  <w:left w:val="single" w:sz="6" w:space="3" w:color="000000"/>
                  <w:bottom w:val="single" w:sz="6" w:space="0" w:color="000000"/>
                  <w:right w:val="single" w:sz="6" w:space="3" w:color="000000"/>
                </w:tcBorders>
                <w:hideMark/>
              </w:tcPr>
            </w:tcPrChange>
          </w:tcPr>
          <w:p w14:paraId="44098C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fr-CH" w:eastAsia="zh-CN"/>
              </w:rPr>
            </w:pPr>
            <w:r w:rsidRPr="003B0A3D">
              <w:rPr>
                <w:rFonts w:ascii="Times New Roman" w:eastAsia="Calibri" w:hAnsi="Times New Roman" w:cs="Times New Roman"/>
                <w:sz w:val="18"/>
                <w:szCs w:val="24"/>
                <w:lang w:val="en-GB" w:eastAsia="zh-CN"/>
              </w:rPr>
              <w:t>dBm</w:t>
            </w:r>
          </w:p>
        </w:tc>
        <w:tc>
          <w:tcPr>
            <w:tcW w:w="1275" w:type="dxa"/>
            <w:tcBorders>
              <w:top w:val="single" w:sz="6" w:space="0" w:color="000000"/>
              <w:left w:val="single" w:sz="6" w:space="0" w:color="000000"/>
              <w:bottom w:val="single" w:sz="6" w:space="0" w:color="000000"/>
              <w:right w:val="single" w:sz="6" w:space="0" w:color="000000"/>
            </w:tcBorders>
            <w:hideMark/>
            <w:tcPrChange w:id="426"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D54D91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–105</w:t>
            </w:r>
          </w:p>
        </w:tc>
        <w:tc>
          <w:tcPr>
            <w:tcW w:w="1418" w:type="dxa"/>
            <w:tcBorders>
              <w:top w:val="single" w:sz="6" w:space="0" w:color="000000"/>
              <w:left w:val="single" w:sz="6" w:space="0" w:color="000000"/>
              <w:bottom w:val="single" w:sz="6" w:space="0" w:color="000000"/>
              <w:right w:val="single" w:sz="6" w:space="0" w:color="000000"/>
            </w:tcBorders>
            <w:hideMark/>
            <w:tcPrChange w:id="427"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B185F2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–107</w:t>
            </w:r>
          </w:p>
        </w:tc>
        <w:tc>
          <w:tcPr>
            <w:tcW w:w="1276" w:type="dxa"/>
            <w:tcBorders>
              <w:top w:val="single" w:sz="6" w:space="0" w:color="000000"/>
              <w:left w:val="single" w:sz="6" w:space="0" w:color="000000"/>
              <w:bottom w:val="single" w:sz="6" w:space="0" w:color="000000"/>
              <w:right w:val="single" w:sz="6" w:space="0" w:color="000000"/>
            </w:tcBorders>
            <w:hideMark/>
            <w:tcPrChange w:id="428"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71065BC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–100</w:t>
            </w:r>
          </w:p>
        </w:tc>
        <w:tc>
          <w:tcPr>
            <w:tcW w:w="1275" w:type="dxa"/>
            <w:tcBorders>
              <w:top w:val="single" w:sz="6" w:space="0" w:color="000000"/>
              <w:left w:val="single" w:sz="6" w:space="0" w:color="000000"/>
              <w:bottom w:val="single" w:sz="6" w:space="0" w:color="000000"/>
              <w:right w:val="single" w:sz="6" w:space="0" w:color="000000"/>
            </w:tcBorders>
            <w:hideMark/>
            <w:tcPrChange w:id="429" w:author="John Mettrop" w:date="2019-06-05T13:50:00Z">
              <w:tcPr>
                <w:tcW w:w="1275" w:type="dxa"/>
                <w:tcBorders>
                  <w:top w:val="single" w:sz="6" w:space="0" w:color="000000"/>
                  <w:left w:val="single" w:sz="6" w:space="3" w:color="000000"/>
                  <w:bottom w:val="single" w:sz="6" w:space="0" w:color="000000"/>
                  <w:right w:val="single" w:sz="6" w:space="3" w:color="000000"/>
                </w:tcBorders>
                <w:hideMark/>
              </w:tcPr>
            </w:tcPrChange>
          </w:tcPr>
          <w:p w14:paraId="1BFC36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–107, –117</w:t>
            </w:r>
          </w:p>
        </w:tc>
        <w:tc>
          <w:tcPr>
            <w:tcW w:w="1276" w:type="dxa"/>
            <w:tcBorders>
              <w:top w:val="single" w:sz="6" w:space="0" w:color="000000"/>
              <w:left w:val="single" w:sz="6" w:space="0" w:color="000000"/>
              <w:bottom w:val="single" w:sz="6" w:space="0" w:color="000000"/>
              <w:right w:val="single" w:sz="6" w:space="0" w:color="000000"/>
            </w:tcBorders>
            <w:hideMark/>
            <w:tcPrChange w:id="430" w:author="John Mettrop" w:date="2019-06-05T13:50:00Z">
              <w:tcPr>
                <w:tcW w:w="1276" w:type="dxa"/>
                <w:tcBorders>
                  <w:top w:val="single" w:sz="6" w:space="0" w:color="000000"/>
                  <w:left w:val="single" w:sz="6" w:space="3" w:color="000000"/>
                  <w:bottom w:val="single" w:sz="6" w:space="0" w:color="000000"/>
                  <w:right w:val="single" w:sz="6" w:space="3" w:color="000000"/>
                </w:tcBorders>
                <w:hideMark/>
              </w:tcPr>
            </w:tcPrChange>
          </w:tcPr>
          <w:p w14:paraId="35BC847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–100</w:t>
            </w:r>
          </w:p>
        </w:tc>
        <w:tc>
          <w:tcPr>
            <w:tcW w:w="851" w:type="dxa"/>
            <w:tcBorders>
              <w:top w:val="single" w:sz="6" w:space="0" w:color="000000"/>
              <w:left w:val="single" w:sz="6" w:space="0" w:color="000000"/>
              <w:bottom w:val="single" w:sz="6" w:space="0" w:color="000000"/>
              <w:right w:val="single" w:sz="6" w:space="0" w:color="000000"/>
            </w:tcBorders>
            <w:hideMark/>
            <w:tcPrChange w:id="431" w:author="John Mettrop" w:date="2019-06-05T13:50:00Z">
              <w:tcPr>
                <w:tcW w:w="851" w:type="dxa"/>
                <w:tcBorders>
                  <w:top w:val="single" w:sz="6" w:space="0" w:color="000000"/>
                  <w:left w:val="single" w:sz="6" w:space="3" w:color="000000"/>
                  <w:bottom w:val="single" w:sz="6" w:space="0" w:color="000000"/>
                  <w:right w:val="single" w:sz="6" w:space="3" w:color="000000"/>
                </w:tcBorders>
                <w:hideMark/>
              </w:tcPr>
            </w:tcPrChange>
          </w:tcPr>
          <w:p w14:paraId="1C3378B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–107</w:t>
            </w:r>
          </w:p>
        </w:tc>
        <w:tc>
          <w:tcPr>
            <w:tcW w:w="1134" w:type="dxa"/>
            <w:tcBorders>
              <w:top w:val="single" w:sz="6" w:space="0" w:color="000000"/>
              <w:left w:val="single" w:sz="6" w:space="0" w:color="000000"/>
              <w:bottom w:val="single" w:sz="6" w:space="0" w:color="000000"/>
              <w:right w:val="single" w:sz="6" w:space="0" w:color="000000"/>
            </w:tcBorders>
            <w:hideMark/>
            <w:tcPrChange w:id="432"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7DA9EA8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–94 (short/medium pulse)</w:t>
            </w:r>
          </w:p>
          <w:p w14:paraId="7A96264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 xml:space="preserve">–102 </w:t>
            </w:r>
            <w:r w:rsidRPr="003B0A3D">
              <w:rPr>
                <w:rFonts w:ascii="Times New Roman" w:eastAsia="Calibri" w:hAnsi="Times New Roman" w:cs="Times New Roman"/>
                <w:sz w:val="18"/>
                <w:szCs w:val="24"/>
                <w:lang w:eastAsia="zh-CN"/>
              </w:rPr>
              <w:br/>
              <w:t>(wide pulse)</w:t>
            </w:r>
          </w:p>
        </w:tc>
        <w:tc>
          <w:tcPr>
            <w:tcW w:w="1134" w:type="dxa"/>
            <w:tcBorders>
              <w:top w:val="single" w:sz="6" w:space="0" w:color="000000"/>
              <w:left w:val="single" w:sz="6" w:space="0" w:color="000000"/>
              <w:bottom w:val="single" w:sz="6" w:space="0" w:color="000000"/>
              <w:right w:val="single" w:sz="6" w:space="0" w:color="000000"/>
            </w:tcBorders>
            <w:hideMark/>
            <w:tcPrChange w:id="433" w:author="John Mettrop" w:date="2019-06-05T13:50:00Z">
              <w:tcPr>
                <w:tcW w:w="1134" w:type="dxa"/>
                <w:tcBorders>
                  <w:top w:val="single" w:sz="6" w:space="0" w:color="000000"/>
                  <w:left w:val="single" w:sz="6" w:space="3" w:color="000000"/>
                  <w:bottom w:val="single" w:sz="6" w:space="0" w:color="000000"/>
                  <w:right w:val="single" w:sz="6" w:space="3" w:color="000000"/>
                </w:tcBorders>
                <w:hideMark/>
              </w:tcPr>
            </w:tcPrChange>
          </w:tcPr>
          <w:p w14:paraId="6D47AD0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–90, –87</w:t>
            </w:r>
          </w:p>
        </w:tc>
        <w:tc>
          <w:tcPr>
            <w:tcW w:w="992" w:type="dxa"/>
            <w:tcBorders>
              <w:top w:val="single" w:sz="6" w:space="0" w:color="000000"/>
              <w:left w:val="single" w:sz="6" w:space="0" w:color="000000"/>
              <w:bottom w:val="single" w:sz="6" w:space="0" w:color="000000"/>
              <w:right w:val="single" w:sz="6" w:space="0" w:color="000000"/>
            </w:tcBorders>
            <w:hideMark/>
            <w:tcPrChange w:id="434"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71C62F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–110</w:t>
            </w:r>
          </w:p>
        </w:tc>
        <w:tc>
          <w:tcPr>
            <w:tcW w:w="1134" w:type="dxa"/>
            <w:tcBorders>
              <w:top w:val="single" w:sz="6" w:space="0" w:color="000000"/>
              <w:left w:val="single" w:sz="6" w:space="0" w:color="000000"/>
              <w:bottom w:val="single" w:sz="6" w:space="0" w:color="000000"/>
              <w:right w:val="single" w:sz="6" w:space="0" w:color="000000"/>
            </w:tcBorders>
            <w:hideMark/>
            <w:tcPrChange w:id="435" w:author="John Mettrop" w:date="2019-06-05T13:50:00Z">
              <w:tcPr>
                <w:tcW w:w="992" w:type="dxa"/>
                <w:tcBorders>
                  <w:top w:val="single" w:sz="6" w:space="0" w:color="000000"/>
                  <w:left w:val="single" w:sz="6" w:space="3" w:color="000000"/>
                  <w:bottom w:val="single" w:sz="6" w:space="0" w:color="000000"/>
                  <w:right w:val="single" w:sz="6" w:space="3" w:color="000000"/>
                </w:tcBorders>
                <w:hideMark/>
              </w:tcPr>
            </w:tcPrChange>
          </w:tcPr>
          <w:p w14:paraId="5B1822E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6" w:author="John Mettrop" w:date="2019-06-05T13:49:00Z"/>
                <w:rFonts w:ascii="Times New Roman" w:eastAsia="Calibri" w:hAnsi="Times New Roman" w:cs="Times New Roman"/>
                <w:sz w:val="18"/>
                <w:szCs w:val="24"/>
                <w:lang w:eastAsia="zh-CN"/>
              </w:rPr>
            </w:pPr>
            <w:ins w:id="437" w:author="John Mettrop" w:date="2019-06-05T13:50:00Z">
              <w:r w:rsidRPr="003B0A3D">
                <w:rPr>
                  <w:rFonts w:ascii="Times New Roman" w:eastAsia="Calibri" w:hAnsi="Times New Roman" w:cs="Times New Roman"/>
                  <w:sz w:val="18"/>
                  <w:szCs w:val="18"/>
                  <w:lang w:eastAsia="zh-CN"/>
                </w:rPr>
                <w:t>-95</w:t>
              </w:r>
            </w:ins>
          </w:p>
        </w:tc>
      </w:tr>
    </w:tbl>
    <w:p w14:paraId="1692819E" w14:textId="77777777" w:rsidR="003B0A3D" w:rsidRPr="003B0A3D" w:rsidRDefault="003B0A3D" w:rsidP="003B0A3D">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0"/>
          <w:szCs w:val="20"/>
          <w:lang w:val="en-GB"/>
        </w:rPr>
      </w:pPr>
      <w:r w:rsidRPr="003B0A3D">
        <w:rPr>
          <w:rFonts w:ascii="Times New Roman" w:eastAsia="Calibri" w:hAnsi="Times New Roman" w:cs="Times New Roman"/>
          <w:sz w:val="20"/>
          <w:szCs w:val="24"/>
          <w:lang w:val="en-GB"/>
        </w:rPr>
        <w:br w:type="page"/>
      </w:r>
    </w:p>
    <w:p w14:paraId="0D8345D2" w14:textId="77777777" w:rsidR="003B0A3D" w:rsidRPr="003B0A3D" w:rsidRDefault="003B0A3D" w:rsidP="003B0A3D">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4"/>
          <w:szCs w:val="24"/>
          <w:lang w:val="en-GB"/>
        </w:rPr>
      </w:pPr>
      <w:r w:rsidRPr="003B0A3D">
        <w:rPr>
          <w:rFonts w:ascii="Times New Roman" w:eastAsia="Calibri" w:hAnsi="Times New Roman" w:cs="Times New Roman"/>
          <w:caps/>
          <w:sz w:val="24"/>
          <w:szCs w:val="24"/>
          <w:lang w:val="en-GB"/>
        </w:rPr>
        <w:lastRenderedPageBreak/>
        <w:t xml:space="preserve">TABLE 2 </w:t>
      </w:r>
      <w:r w:rsidRPr="003B0A3D">
        <w:rPr>
          <w:rFonts w:ascii="Times New Roman" w:eastAsia="Calibri" w:hAnsi="Times New Roman" w:cs="Times New Roman"/>
          <w:i/>
          <w:iCs/>
          <w:caps/>
          <w:sz w:val="24"/>
          <w:szCs w:val="24"/>
          <w:lang w:val="en-GB"/>
        </w:rPr>
        <w:t>(cont.)</w:t>
      </w:r>
    </w:p>
    <w:tbl>
      <w:tblPr>
        <w:tblW w:w="15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438" w:author="John Mettrop" w:date="2019-06-05T13:50:00Z">
          <w:tblPr>
            <w:tblW w:w="15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2689"/>
        <w:gridCol w:w="967"/>
        <w:gridCol w:w="1363"/>
        <w:gridCol w:w="1363"/>
        <w:gridCol w:w="1363"/>
        <w:gridCol w:w="1635"/>
        <w:gridCol w:w="1271"/>
        <w:gridCol w:w="1454"/>
        <w:gridCol w:w="1180"/>
        <w:gridCol w:w="1180"/>
        <w:gridCol w:w="1180"/>
        <w:tblGridChange w:id="439">
          <w:tblGrid>
            <w:gridCol w:w="2688"/>
            <w:gridCol w:w="967"/>
            <w:gridCol w:w="1362"/>
            <w:gridCol w:w="1362"/>
            <w:gridCol w:w="1362"/>
            <w:gridCol w:w="1634"/>
            <w:gridCol w:w="1271"/>
            <w:gridCol w:w="1453"/>
            <w:gridCol w:w="1180"/>
            <w:gridCol w:w="1180"/>
            <w:gridCol w:w="1180"/>
          </w:tblGrid>
        </w:tblGridChange>
      </w:tblGrid>
      <w:tr w:rsidR="003B0A3D" w:rsidRPr="003B0A3D" w14:paraId="49FB5BE0" w14:textId="77777777" w:rsidTr="003B0A3D">
        <w:trPr>
          <w:jc w:val="center"/>
          <w:trPrChange w:id="440" w:author="John Mettrop" w:date="2019-06-05T13:50:00Z">
            <w:trPr>
              <w:trHeight w:val="774"/>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41"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001A3E58"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Change w:id="442"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09D65A2A"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Change w:id="443"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F4DA67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Change w:id="444"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0F82E10"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Change w:id="445"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2C0BFCB2"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Change w:id="446"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62EA0D2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Change w:id="447"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480899B8"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Change w:id="448"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0CFDF2ED"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Change w:id="449"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55D21BA"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Change w:id="450"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0E395D0"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15</w:t>
            </w:r>
          </w:p>
        </w:tc>
        <w:tc>
          <w:tcPr>
            <w:tcW w:w="1180" w:type="dxa"/>
            <w:tcBorders>
              <w:top w:val="single" w:sz="6" w:space="0" w:color="000000"/>
              <w:left w:val="single" w:sz="6" w:space="0" w:color="000000"/>
              <w:bottom w:val="single" w:sz="6" w:space="0" w:color="000000"/>
              <w:right w:val="single" w:sz="6" w:space="0" w:color="000000"/>
            </w:tcBorders>
            <w:hideMark/>
            <w:tcPrChange w:id="451"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15F7441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ins w:id="452" w:author="John Mettrop" w:date="2019-06-05T13:50:00Z"/>
                <w:rFonts w:ascii="Times New Roman Bold" w:eastAsia="Calibri" w:hAnsi="Times New Roman Bold" w:cs="Times New Roman Bold"/>
                <w:b/>
                <w:sz w:val="18"/>
                <w:szCs w:val="18"/>
                <w:lang w:val="en-GB" w:eastAsia="zh-CN"/>
              </w:rPr>
            </w:pPr>
            <w:ins w:id="453" w:author="John Mettrop" w:date="2019-06-05T13:51:00Z">
              <w:r w:rsidRPr="003B0A3D">
                <w:rPr>
                  <w:rFonts w:ascii="Times New Roman Bold" w:eastAsia="Calibri" w:hAnsi="Times New Roman Bold" w:cs="Times New Roman Bold"/>
                  <w:sz w:val="18"/>
                  <w:szCs w:val="18"/>
                  <w:lang w:eastAsia="zh-CN"/>
                </w:rPr>
                <w:t>Radar XX</w:t>
              </w:r>
            </w:ins>
          </w:p>
        </w:tc>
      </w:tr>
      <w:tr w:rsidR="003B0A3D" w:rsidRPr="003B0A3D" w14:paraId="39D01787" w14:textId="77777777" w:rsidTr="003B0A3D">
        <w:trPr>
          <w:trHeight w:val="621"/>
          <w:jc w:val="center"/>
          <w:trPrChange w:id="454" w:author="John Mettrop" w:date="2019-06-05T13:51: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55" w:author="John Mettrop" w:date="2019-06-05T13:51:00Z">
              <w:tcPr>
                <w:tcW w:w="2688" w:type="dxa"/>
                <w:tcBorders>
                  <w:top w:val="single" w:sz="6" w:space="0" w:color="000000"/>
                  <w:left w:val="single" w:sz="6" w:space="3" w:color="000000"/>
                  <w:bottom w:val="single" w:sz="6" w:space="0" w:color="000000"/>
                  <w:right w:val="single" w:sz="6" w:space="3" w:color="000000"/>
                </w:tcBorders>
                <w:hideMark/>
              </w:tcPr>
            </w:tcPrChange>
          </w:tcPr>
          <w:p w14:paraId="4B008B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Function</w:t>
            </w:r>
          </w:p>
        </w:tc>
        <w:tc>
          <w:tcPr>
            <w:tcW w:w="967" w:type="dxa"/>
            <w:tcBorders>
              <w:top w:val="single" w:sz="6" w:space="0" w:color="000000"/>
              <w:left w:val="single" w:sz="6" w:space="0" w:color="000000"/>
              <w:bottom w:val="single" w:sz="6" w:space="0" w:color="000000"/>
              <w:right w:val="single" w:sz="6" w:space="0" w:color="000000"/>
            </w:tcBorders>
            <w:tcPrChange w:id="456" w:author="John Mettrop" w:date="2019-06-05T13:51:00Z">
              <w:tcPr>
                <w:tcW w:w="967" w:type="dxa"/>
                <w:tcBorders>
                  <w:top w:val="single" w:sz="6" w:space="0" w:color="000000"/>
                  <w:left w:val="single" w:sz="6" w:space="3" w:color="000000"/>
                  <w:bottom w:val="single" w:sz="6" w:space="0" w:color="000000"/>
                  <w:right w:val="single" w:sz="6" w:space="3" w:color="000000"/>
                </w:tcBorders>
              </w:tcPr>
            </w:tcPrChange>
          </w:tcPr>
          <w:p w14:paraId="6EF283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457" w:author="John Mettrop" w:date="2019-06-05T13:51:00Z">
              <w:tcPr>
                <w:tcW w:w="1362" w:type="dxa"/>
                <w:tcBorders>
                  <w:top w:val="single" w:sz="6" w:space="0" w:color="000000"/>
                  <w:left w:val="single" w:sz="6" w:space="3" w:color="000000"/>
                  <w:bottom w:val="single" w:sz="6" w:space="0" w:color="000000"/>
                  <w:right w:val="single" w:sz="6" w:space="3" w:color="000000"/>
                </w:tcBorders>
                <w:hideMark/>
              </w:tcPr>
            </w:tcPrChange>
          </w:tcPr>
          <w:p w14:paraId="68BB3FE8"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4"/>
                <w:lang w:eastAsia="zh-CN"/>
              </w:rPr>
            </w:pPr>
            <w:r w:rsidRPr="003B0A3D">
              <w:rPr>
                <w:rFonts w:ascii="Times New Roman" w:eastAsia="Calibri" w:hAnsi="Times New Roman" w:cs="Times New Roman"/>
                <w:sz w:val="18"/>
                <w:szCs w:val="24"/>
                <w:lang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Change w:id="458" w:author="John Mettrop" w:date="2019-06-05T13:51:00Z">
              <w:tcPr>
                <w:tcW w:w="1362" w:type="dxa"/>
                <w:tcBorders>
                  <w:top w:val="single" w:sz="6" w:space="0" w:color="000000"/>
                  <w:left w:val="single" w:sz="6" w:space="3" w:color="000000"/>
                  <w:bottom w:val="single" w:sz="6" w:space="0" w:color="000000"/>
                  <w:right w:val="single" w:sz="6" w:space="3" w:color="000000"/>
                </w:tcBorders>
                <w:hideMark/>
              </w:tcPr>
            </w:tcPrChange>
          </w:tcPr>
          <w:p w14:paraId="728FA56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eastAsia="zh-CN"/>
              </w:rPr>
            </w:pPr>
            <w:r w:rsidRPr="003B0A3D">
              <w:rPr>
                <w:rFonts w:ascii="Times New Roman" w:eastAsia="Calibri" w:hAnsi="Times New Roman" w:cs="Times New Roman"/>
                <w:sz w:val="18"/>
                <w:szCs w:val="24"/>
                <w:lang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Change w:id="459" w:author="John Mettrop" w:date="2019-06-05T13:51:00Z">
              <w:tcPr>
                <w:tcW w:w="1362" w:type="dxa"/>
                <w:tcBorders>
                  <w:top w:val="single" w:sz="6" w:space="0" w:color="000000"/>
                  <w:left w:val="single" w:sz="6" w:space="3" w:color="000000"/>
                  <w:bottom w:val="single" w:sz="6" w:space="0" w:color="000000"/>
                  <w:right w:val="single" w:sz="6" w:space="3" w:color="000000"/>
                </w:tcBorders>
                <w:hideMark/>
              </w:tcPr>
            </w:tcPrChange>
          </w:tcPr>
          <w:p w14:paraId="0BC8955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0"/>
                <w:lang w:val="en-GB" w:eastAsia="zh-CN"/>
              </w:rPr>
            </w:pPr>
            <w:r w:rsidRPr="003B0A3D">
              <w:rPr>
                <w:rFonts w:ascii="Times New Roman" w:eastAsia="Calibri" w:hAnsi="Times New Roman" w:cs="Times New Roman"/>
                <w:color w:val="000000"/>
                <w:sz w:val="18"/>
                <w:szCs w:val="18"/>
                <w:lang w:val="en-GB"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Change w:id="460" w:author="John Mettrop" w:date="2019-06-05T13:51:00Z">
              <w:tcPr>
                <w:tcW w:w="1634" w:type="dxa"/>
                <w:tcBorders>
                  <w:top w:val="single" w:sz="6" w:space="0" w:color="000000"/>
                  <w:left w:val="single" w:sz="6" w:space="3" w:color="000000"/>
                  <w:bottom w:val="single" w:sz="6" w:space="0" w:color="000000"/>
                  <w:right w:val="single" w:sz="6" w:space="3" w:color="000000"/>
                </w:tcBorders>
                <w:hideMark/>
              </w:tcPr>
            </w:tcPrChange>
          </w:tcPr>
          <w:p w14:paraId="291604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Change w:id="461" w:author="John Mettrop" w:date="2019-06-05T13:51:00Z">
              <w:tcPr>
                <w:tcW w:w="1271" w:type="dxa"/>
                <w:tcBorders>
                  <w:top w:val="single" w:sz="6" w:space="0" w:color="000000"/>
                  <w:left w:val="single" w:sz="6" w:space="3" w:color="000000"/>
                  <w:bottom w:val="single" w:sz="6" w:space="0" w:color="000000"/>
                  <w:right w:val="single" w:sz="6" w:space="3" w:color="000000"/>
                </w:tcBorders>
                <w:hideMark/>
              </w:tcPr>
            </w:tcPrChange>
          </w:tcPr>
          <w:p w14:paraId="4CB55B1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Change w:id="462" w:author="John Mettrop" w:date="2019-06-05T13:51:00Z">
              <w:tcPr>
                <w:tcW w:w="1453" w:type="dxa"/>
                <w:tcBorders>
                  <w:top w:val="single" w:sz="6" w:space="0" w:color="000000"/>
                  <w:left w:val="single" w:sz="6" w:space="3" w:color="000000"/>
                  <w:bottom w:val="single" w:sz="6" w:space="0" w:color="000000"/>
                  <w:right w:val="single" w:sz="6" w:space="3" w:color="000000"/>
                </w:tcBorders>
                <w:hideMark/>
              </w:tcPr>
            </w:tcPrChange>
          </w:tcPr>
          <w:p w14:paraId="6474346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Change w:id="463" w:author="John Mettrop" w:date="2019-06-05T13:51:00Z">
              <w:tcPr>
                <w:tcW w:w="1180" w:type="dxa"/>
                <w:tcBorders>
                  <w:top w:val="single" w:sz="6" w:space="0" w:color="000000"/>
                  <w:left w:val="single" w:sz="6" w:space="3" w:color="000000"/>
                  <w:bottom w:val="single" w:sz="6" w:space="0" w:color="000000"/>
                  <w:right w:val="single" w:sz="6" w:space="3" w:color="000000"/>
                </w:tcBorders>
                <w:hideMark/>
              </w:tcPr>
            </w:tcPrChange>
          </w:tcPr>
          <w:p w14:paraId="590A61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Change w:id="464" w:author="John Mettrop" w:date="2019-06-05T13:51:00Z">
              <w:tcPr>
                <w:tcW w:w="1180" w:type="dxa"/>
                <w:tcBorders>
                  <w:top w:val="single" w:sz="6" w:space="0" w:color="000000"/>
                  <w:left w:val="single" w:sz="6" w:space="3" w:color="000000"/>
                  <w:bottom w:val="single" w:sz="6" w:space="0" w:color="000000"/>
                  <w:right w:val="single" w:sz="6" w:space="3" w:color="000000"/>
                </w:tcBorders>
                <w:hideMark/>
              </w:tcPr>
            </w:tcPrChange>
          </w:tcPr>
          <w:p w14:paraId="7E57CDC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0"/>
                <w:lang w:val="en-GB" w:eastAsia="zh-CN"/>
              </w:rPr>
            </w:pPr>
            <w:r w:rsidRPr="003B0A3D">
              <w:rPr>
                <w:rFonts w:ascii="Times New Roman" w:eastAsia="Calibri"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vAlign w:val="center"/>
            <w:hideMark/>
            <w:tcPrChange w:id="465" w:author="John Mettrop" w:date="2019-06-05T13:51:00Z">
              <w:tcPr>
                <w:tcW w:w="1180" w:type="dxa"/>
                <w:tcBorders>
                  <w:top w:val="single" w:sz="6" w:space="0" w:color="000000"/>
                  <w:left w:val="single" w:sz="6" w:space="3" w:color="000000"/>
                  <w:bottom w:val="single" w:sz="6" w:space="0" w:color="000000"/>
                  <w:right w:val="single" w:sz="6" w:space="3" w:color="000000"/>
                </w:tcBorders>
                <w:vAlign w:val="center"/>
                <w:hideMark/>
              </w:tcPr>
            </w:tcPrChange>
          </w:tcPr>
          <w:p w14:paraId="097DCA8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66" w:author="John Mettrop" w:date="2019-06-05T13:50:00Z"/>
                <w:rFonts w:ascii="Times New Roman" w:eastAsia="Calibri" w:hAnsi="Times New Roman" w:cs="Times New Roman"/>
                <w:color w:val="000000"/>
                <w:sz w:val="18"/>
                <w:szCs w:val="18"/>
                <w:lang w:val="en-GB" w:eastAsia="zh-CN"/>
              </w:rPr>
            </w:pPr>
            <w:ins w:id="467" w:author="John Mettrop" w:date="2019-06-05T13:51:00Z">
              <w:r w:rsidRPr="003B0A3D">
                <w:rPr>
                  <w:rFonts w:ascii="Times New Roman" w:eastAsia="Calibri" w:hAnsi="Times New Roman" w:cs="Times New Roman"/>
                  <w:color w:val="000000"/>
                  <w:sz w:val="18"/>
                  <w:szCs w:val="18"/>
                  <w:lang w:eastAsia="zh-CN"/>
                </w:rPr>
                <w:t>Radiolocation</w:t>
              </w:r>
            </w:ins>
          </w:p>
        </w:tc>
      </w:tr>
      <w:tr w:rsidR="003B0A3D" w:rsidRPr="003B0A3D" w14:paraId="7FF37000" w14:textId="77777777" w:rsidTr="003B0A3D">
        <w:trPr>
          <w:jc w:val="center"/>
          <w:trPrChange w:id="468"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69"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7F23787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3B0A3D">
              <w:rPr>
                <w:rFonts w:ascii="Times New Roman" w:eastAsia="Calibri" w:hAnsi="Times New Roman" w:cs="Times New Roman"/>
                <w:sz w:val="18"/>
                <w:szCs w:val="24"/>
                <w:lang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Change w:id="470" w:author="John Mettrop" w:date="2019-06-05T13:50:00Z">
              <w:tcPr>
                <w:tcW w:w="967" w:type="dxa"/>
                <w:tcBorders>
                  <w:top w:val="single" w:sz="6" w:space="0" w:color="000000"/>
                  <w:left w:val="single" w:sz="6" w:space="3" w:color="000000"/>
                  <w:bottom w:val="single" w:sz="6" w:space="0" w:color="000000"/>
                  <w:right w:val="single" w:sz="6" w:space="3" w:color="000000"/>
                </w:tcBorders>
              </w:tcPr>
            </w:tcPrChange>
          </w:tcPr>
          <w:p w14:paraId="0ED293E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471"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F80D0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 xml:space="preserve">Shipborne </w:t>
            </w:r>
          </w:p>
          <w:p w14:paraId="4BD7E23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Change w:id="472"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40DBD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Ground</w:t>
            </w:r>
          </w:p>
          <w:p w14:paraId="0E2CDFA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Change w:id="473"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A8DBE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Change w:id="474"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5AD00A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Change w:id="475"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7A1CCC7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Ground</w:t>
            </w:r>
          </w:p>
        </w:tc>
        <w:tc>
          <w:tcPr>
            <w:tcW w:w="1453" w:type="dxa"/>
            <w:tcBorders>
              <w:top w:val="single" w:sz="6" w:space="0" w:color="000000"/>
              <w:left w:val="single" w:sz="6" w:space="0" w:color="000000"/>
              <w:bottom w:val="single" w:sz="6" w:space="0" w:color="000000"/>
              <w:right w:val="single" w:sz="6" w:space="0" w:color="000000"/>
            </w:tcBorders>
            <w:tcPrChange w:id="476" w:author="John Mettrop" w:date="2019-06-05T13:50:00Z">
              <w:tcPr>
                <w:tcW w:w="1453" w:type="dxa"/>
                <w:tcBorders>
                  <w:top w:val="single" w:sz="6" w:space="0" w:color="000000"/>
                  <w:left w:val="single" w:sz="6" w:space="3" w:color="000000"/>
                  <w:bottom w:val="single" w:sz="6" w:space="0" w:color="000000"/>
                  <w:right w:val="single" w:sz="6" w:space="3" w:color="000000"/>
                </w:tcBorders>
              </w:tcPr>
            </w:tcPrChange>
          </w:tcPr>
          <w:p w14:paraId="3DDCADA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Ground</w:t>
            </w:r>
          </w:p>
          <w:p w14:paraId="55FD96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p>
        </w:tc>
        <w:tc>
          <w:tcPr>
            <w:tcW w:w="1180" w:type="dxa"/>
            <w:tcBorders>
              <w:top w:val="single" w:sz="6" w:space="0" w:color="000000"/>
              <w:left w:val="single" w:sz="6" w:space="0" w:color="000000"/>
              <w:bottom w:val="single" w:sz="6" w:space="0" w:color="000000"/>
              <w:right w:val="single" w:sz="6" w:space="0" w:color="000000"/>
            </w:tcBorders>
            <w:hideMark/>
            <w:tcPrChange w:id="477"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C7778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Ground</w:t>
            </w:r>
          </w:p>
          <w:p w14:paraId="0E5EF70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Change w:id="478"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C3856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Ground</w:t>
            </w:r>
          </w:p>
        </w:tc>
        <w:tc>
          <w:tcPr>
            <w:tcW w:w="1180" w:type="dxa"/>
            <w:tcBorders>
              <w:top w:val="single" w:sz="6" w:space="0" w:color="000000"/>
              <w:left w:val="single" w:sz="6" w:space="0" w:color="000000"/>
              <w:bottom w:val="single" w:sz="6" w:space="0" w:color="000000"/>
              <w:right w:val="single" w:sz="6" w:space="0" w:color="000000"/>
            </w:tcBorders>
            <w:hideMark/>
            <w:tcPrChange w:id="479"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486905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80" w:author="John Mettrop" w:date="2019-06-05T13:50:00Z"/>
                <w:rFonts w:ascii="Times New Roman" w:eastAsia="Calibri" w:hAnsi="Times New Roman" w:cs="Times New Roman"/>
                <w:color w:val="000000"/>
                <w:sz w:val="18"/>
                <w:szCs w:val="18"/>
                <w:lang w:val="en-GB" w:eastAsia="zh-CN"/>
              </w:rPr>
            </w:pPr>
            <w:ins w:id="481" w:author="John Mettrop" w:date="2019-06-05T13:51:00Z">
              <w:r w:rsidRPr="003B0A3D">
                <w:rPr>
                  <w:rFonts w:ascii="Times New Roman" w:eastAsia="Calibri" w:hAnsi="Times New Roman" w:cs="Times New Roman"/>
                  <w:color w:val="000000"/>
                  <w:sz w:val="18"/>
                  <w:szCs w:val="18"/>
                  <w:lang w:eastAsia="zh-CN"/>
                </w:rPr>
                <w:t>Ground</w:t>
              </w:r>
            </w:ins>
          </w:p>
        </w:tc>
      </w:tr>
      <w:tr w:rsidR="003B0A3D" w:rsidRPr="003B0A3D" w14:paraId="61DCB8F6" w14:textId="77777777" w:rsidTr="003B0A3D">
        <w:trPr>
          <w:jc w:val="center"/>
          <w:trPrChange w:id="482"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83"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391CBD9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Change w:id="484"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1EA3159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Change w:id="485"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17F13D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Change w:id="486"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32A34B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Change w:id="487"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5344CA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Change w:id="488"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726E9C0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Change w:id="489"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1863C8A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Change w:id="490"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4716677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Change w:id="491"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418D340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Change w:id="492"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111AF8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5 400-5 850</w:t>
            </w:r>
          </w:p>
        </w:tc>
        <w:tc>
          <w:tcPr>
            <w:tcW w:w="1180" w:type="dxa"/>
            <w:tcBorders>
              <w:top w:val="single" w:sz="6" w:space="0" w:color="000000"/>
              <w:left w:val="single" w:sz="6" w:space="0" w:color="000000"/>
              <w:bottom w:val="single" w:sz="6" w:space="0" w:color="000000"/>
              <w:right w:val="single" w:sz="6" w:space="0" w:color="000000"/>
            </w:tcBorders>
            <w:hideMark/>
            <w:tcPrChange w:id="493"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E88D19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94" w:author="John Mettrop" w:date="2019-06-05T13:50:00Z"/>
                <w:rFonts w:ascii="Times New Roman" w:eastAsia="Calibri" w:hAnsi="Times New Roman" w:cs="Times New Roman"/>
                <w:color w:val="000000"/>
                <w:sz w:val="18"/>
                <w:szCs w:val="18"/>
                <w:lang w:val="en-GB" w:eastAsia="zh-CN"/>
              </w:rPr>
            </w:pPr>
            <w:ins w:id="495" w:author="John Mettrop" w:date="2019-06-05T13:51:00Z">
              <w:r w:rsidRPr="003B0A3D">
                <w:rPr>
                  <w:rFonts w:ascii="Times New Roman" w:eastAsia="Calibri" w:hAnsi="Times New Roman" w:cs="Times New Roman"/>
                  <w:color w:val="000000"/>
                  <w:sz w:val="18"/>
                  <w:szCs w:val="18"/>
                  <w:lang w:eastAsia="zh-CN"/>
                  <w:rPrChange w:id="496" w:author="5B-1_DG" w:date="2018-11-13T18:00:00Z">
                    <w:rPr>
                      <w:color w:val="000000"/>
                      <w:sz w:val="18"/>
                      <w:szCs w:val="18"/>
                      <w:highlight w:val="yellow"/>
                      <w:lang w:val="fr-FR" w:eastAsia="zh-CN"/>
                    </w:rPr>
                  </w:rPrChange>
                </w:rPr>
                <w:t>[</w:t>
              </w:r>
              <w:r w:rsidRPr="003B0A3D">
                <w:rPr>
                  <w:rFonts w:ascii="Times New Roman" w:eastAsia="Calibri" w:hAnsi="Times New Roman" w:cs="Times New Roman"/>
                  <w:color w:val="000000"/>
                  <w:sz w:val="18"/>
                  <w:szCs w:val="18"/>
                  <w:lang w:eastAsia="zh-CN"/>
                </w:rPr>
                <w:t>5250-5900</w:t>
              </w:r>
              <w:r w:rsidRPr="003B0A3D">
                <w:rPr>
                  <w:rFonts w:ascii="Times New Roman" w:eastAsia="Calibri" w:hAnsi="Times New Roman" w:cs="Times New Roman"/>
                  <w:color w:val="000000"/>
                  <w:sz w:val="18"/>
                  <w:szCs w:val="18"/>
                  <w:lang w:eastAsia="zh-CN"/>
                  <w:rPrChange w:id="497" w:author="5B-1_DG" w:date="2018-11-13T17:59:00Z">
                    <w:rPr>
                      <w:color w:val="000000"/>
                      <w:sz w:val="18"/>
                      <w:szCs w:val="18"/>
                      <w:highlight w:val="yellow"/>
                      <w:lang w:val="fr-FR" w:eastAsia="zh-CN"/>
                    </w:rPr>
                  </w:rPrChange>
                </w:rPr>
                <w:t>]</w:t>
              </w:r>
            </w:ins>
          </w:p>
        </w:tc>
      </w:tr>
      <w:tr w:rsidR="003B0A3D" w:rsidRPr="003B0A3D" w14:paraId="37AE6811" w14:textId="77777777" w:rsidTr="003B0A3D">
        <w:trPr>
          <w:jc w:val="center"/>
          <w:trPrChange w:id="498"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499"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6BB096F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Modulation</w:t>
            </w:r>
          </w:p>
        </w:tc>
        <w:tc>
          <w:tcPr>
            <w:tcW w:w="967" w:type="dxa"/>
            <w:tcBorders>
              <w:top w:val="single" w:sz="6" w:space="0" w:color="000000"/>
              <w:left w:val="single" w:sz="6" w:space="0" w:color="000000"/>
              <w:bottom w:val="single" w:sz="6" w:space="0" w:color="000000"/>
              <w:right w:val="single" w:sz="6" w:space="0" w:color="000000"/>
            </w:tcBorders>
            <w:tcPrChange w:id="500" w:author="John Mettrop" w:date="2019-06-05T13:50:00Z">
              <w:tcPr>
                <w:tcW w:w="967" w:type="dxa"/>
                <w:tcBorders>
                  <w:top w:val="single" w:sz="6" w:space="0" w:color="000000"/>
                  <w:left w:val="single" w:sz="6" w:space="3" w:color="000000"/>
                  <w:bottom w:val="single" w:sz="6" w:space="0" w:color="000000"/>
                  <w:right w:val="single" w:sz="6" w:space="3" w:color="000000"/>
                </w:tcBorders>
              </w:tcPr>
            </w:tcPrChange>
          </w:tcPr>
          <w:p w14:paraId="709DA8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501"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B552343"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roofErr w:type="gramStart"/>
            <w:r w:rsidRPr="003B0A3D">
              <w:rPr>
                <w:rFonts w:ascii="Times New Roman" w:eastAsia="Calibri" w:hAnsi="Times New Roman" w:cs="Times New Roman"/>
                <w:sz w:val="18"/>
                <w:szCs w:val="24"/>
                <w:lang w:val="en-GB" w:eastAsia="zh-CN"/>
              </w:rPr>
              <w:t>Bi-phase</w:t>
            </w:r>
            <w:proofErr w:type="gramEnd"/>
            <w:r w:rsidRPr="003B0A3D">
              <w:rPr>
                <w:rFonts w:ascii="Times New Roman" w:eastAsia="Calibri" w:hAnsi="Times New Roman" w:cs="Times New Roman"/>
                <w:sz w:val="18"/>
                <w:szCs w:val="24"/>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Change w:id="502"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C36C48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proofErr w:type="gramStart"/>
            <w:r w:rsidRPr="003B0A3D">
              <w:rPr>
                <w:rFonts w:ascii="Times New Roman" w:eastAsia="Calibri" w:hAnsi="Times New Roman" w:cs="Times New Roman"/>
                <w:sz w:val="18"/>
                <w:szCs w:val="24"/>
                <w:lang w:val="en-GB" w:eastAsia="zh-CN"/>
              </w:rPr>
              <w:t>Bi-phase</w:t>
            </w:r>
            <w:proofErr w:type="gramEnd"/>
            <w:r w:rsidRPr="003B0A3D">
              <w:rPr>
                <w:rFonts w:ascii="Times New Roman" w:eastAsia="Calibri" w:hAnsi="Times New Roman" w:cs="Times New Roman"/>
                <w:sz w:val="18"/>
                <w:szCs w:val="24"/>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Change w:id="503"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1C1EBE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Change w:id="504"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626E8D8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Change w:id="505"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46378D51" w14:textId="77777777" w:rsidR="003B0A3D" w:rsidRPr="003B0A3D" w:rsidRDefault="003B0A3D" w:rsidP="003B0A3D">
            <w:pPr>
              <w:tabs>
                <w:tab w:val="left" w:pos="-2"/>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Change w:id="506"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5C35352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07"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044825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08"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5F4827E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Un-Modulated Pulse</w:t>
            </w:r>
          </w:p>
        </w:tc>
        <w:tc>
          <w:tcPr>
            <w:tcW w:w="1180" w:type="dxa"/>
            <w:tcBorders>
              <w:top w:val="single" w:sz="6" w:space="0" w:color="000000"/>
              <w:left w:val="single" w:sz="6" w:space="0" w:color="000000"/>
              <w:bottom w:val="single" w:sz="6" w:space="0" w:color="000000"/>
              <w:right w:val="single" w:sz="6" w:space="0" w:color="000000"/>
            </w:tcBorders>
            <w:hideMark/>
            <w:tcPrChange w:id="509"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E2FB7E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10" w:author="John Mettrop" w:date="2019-06-05T13:50:00Z"/>
                <w:rFonts w:ascii="Times New Roman" w:eastAsia="Calibri" w:hAnsi="Times New Roman" w:cs="Times New Roman"/>
                <w:color w:val="000000"/>
                <w:sz w:val="18"/>
                <w:szCs w:val="18"/>
                <w:lang w:val="en-GB" w:eastAsia="zh-CN"/>
              </w:rPr>
            </w:pPr>
            <w:ins w:id="511" w:author="John Mettrop" w:date="2019-06-05T13:51:00Z">
              <w:r w:rsidRPr="003B0A3D">
                <w:rPr>
                  <w:rFonts w:ascii="Times New Roman" w:eastAsia="Calibri" w:hAnsi="Times New Roman" w:cs="Times New Roman"/>
                  <w:color w:val="000000"/>
                  <w:sz w:val="18"/>
                  <w:szCs w:val="18"/>
                  <w:lang w:eastAsia="zh-CN"/>
                </w:rPr>
                <w:t>Coded pulse</w:t>
              </w:r>
            </w:ins>
          </w:p>
        </w:tc>
      </w:tr>
      <w:tr w:rsidR="003B0A3D" w:rsidRPr="003B0A3D" w14:paraId="0C26644A" w14:textId="77777777" w:rsidTr="003B0A3D">
        <w:trPr>
          <w:jc w:val="center"/>
          <w:trPrChange w:id="512"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13"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38DB1D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Change w:id="514"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4908BD9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kW</w:t>
            </w:r>
          </w:p>
        </w:tc>
        <w:tc>
          <w:tcPr>
            <w:tcW w:w="1362" w:type="dxa"/>
            <w:tcBorders>
              <w:top w:val="single" w:sz="6" w:space="0" w:color="000000"/>
              <w:left w:val="single" w:sz="6" w:space="0" w:color="000000"/>
              <w:bottom w:val="single" w:sz="6" w:space="0" w:color="000000"/>
              <w:right w:val="single" w:sz="6" w:space="0" w:color="000000"/>
            </w:tcBorders>
            <w:hideMark/>
            <w:tcPrChange w:id="515"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F5DA21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Change w:id="516"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61F551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Change w:id="517"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2B0F66C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Change w:id="518"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08E6FF5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271" w:type="dxa"/>
            <w:tcBorders>
              <w:top w:val="single" w:sz="6" w:space="0" w:color="000000"/>
              <w:left w:val="single" w:sz="6" w:space="0" w:color="000000"/>
              <w:bottom w:val="single" w:sz="6" w:space="0" w:color="000000"/>
              <w:right w:val="single" w:sz="6" w:space="0" w:color="000000"/>
            </w:tcBorders>
            <w:hideMark/>
            <w:tcPrChange w:id="519"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20DF848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Change w:id="520"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39EBFE8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Change w:id="521"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2D90E99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Change w:id="522"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2B5F4B6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1 000</w:t>
            </w:r>
          </w:p>
        </w:tc>
        <w:tc>
          <w:tcPr>
            <w:tcW w:w="1180" w:type="dxa"/>
            <w:tcBorders>
              <w:top w:val="single" w:sz="6" w:space="0" w:color="000000"/>
              <w:left w:val="single" w:sz="6" w:space="0" w:color="000000"/>
              <w:bottom w:val="single" w:sz="6" w:space="0" w:color="000000"/>
              <w:right w:val="single" w:sz="6" w:space="0" w:color="000000"/>
            </w:tcBorders>
            <w:hideMark/>
            <w:tcPrChange w:id="523"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1DCBC0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24" w:author="John Mettrop" w:date="2019-06-05T13:50:00Z"/>
                <w:rFonts w:ascii="Times New Roman" w:eastAsia="Calibri" w:hAnsi="Times New Roman" w:cs="Times New Roman"/>
                <w:color w:val="000000"/>
                <w:sz w:val="18"/>
                <w:szCs w:val="18"/>
                <w:lang w:val="en-GB" w:eastAsia="zh-CN"/>
              </w:rPr>
            </w:pPr>
            <w:ins w:id="525" w:author="John Mettrop" w:date="2019-06-05T13:51:00Z">
              <w:r w:rsidRPr="003B0A3D">
                <w:rPr>
                  <w:rFonts w:ascii="Times New Roman" w:eastAsia="Calibri" w:hAnsi="Times New Roman" w:cs="Times New Roman"/>
                  <w:color w:val="000000"/>
                  <w:sz w:val="18"/>
                  <w:szCs w:val="18"/>
                  <w:lang w:eastAsia="zh-CN"/>
                </w:rPr>
                <w:t>[</w:t>
              </w:r>
              <w:r w:rsidRPr="003B0A3D">
                <w:rPr>
                  <w:rFonts w:ascii="Times New Roman" w:eastAsia="Calibri" w:hAnsi="Times New Roman" w:cs="Times New Roman"/>
                  <w:color w:val="000000"/>
                  <w:sz w:val="18"/>
                  <w:szCs w:val="18"/>
                  <w:highlight w:val="yellow"/>
                  <w:lang w:eastAsia="zh-CN"/>
                  <w:rPrChange w:id="526" w:author="DG 5B-1b" w:date="2019-05-02T14:28:00Z">
                    <w:rPr>
                      <w:color w:val="000000"/>
                      <w:sz w:val="18"/>
                      <w:szCs w:val="18"/>
                      <w:lang w:eastAsia="zh-CN"/>
                    </w:rPr>
                  </w:rPrChange>
                </w:rPr>
                <w:t>5-4250</w:t>
              </w:r>
              <w:r w:rsidRPr="003B0A3D">
                <w:rPr>
                  <w:rFonts w:ascii="Times New Roman" w:eastAsia="Calibri" w:hAnsi="Times New Roman" w:cs="Times New Roman"/>
                  <w:color w:val="000000"/>
                  <w:sz w:val="18"/>
                  <w:szCs w:val="18"/>
                  <w:lang w:eastAsia="zh-CN"/>
                </w:rPr>
                <w:t>]</w:t>
              </w:r>
            </w:ins>
          </w:p>
        </w:tc>
      </w:tr>
      <w:tr w:rsidR="003B0A3D" w:rsidRPr="003B0A3D" w14:paraId="04E0F23F" w14:textId="77777777" w:rsidTr="003B0A3D">
        <w:trPr>
          <w:jc w:val="center"/>
          <w:trPrChange w:id="527"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28"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37E2152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Change w:id="529"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775207F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Change w:id="530"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21098A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Change w:id="531"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062045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Change w:id="532"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1F21BD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Change w:id="533"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6C7B71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Change w:id="534"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56CBDF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w:t>
            </w:r>
          </w:p>
        </w:tc>
        <w:tc>
          <w:tcPr>
            <w:tcW w:w="1453" w:type="dxa"/>
            <w:tcBorders>
              <w:top w:val="single" w:sz="6" w:space="0" w:color="000000"/>
              <w:left w:val="single" w:sz="6" w:space="0" w:color="000000"/>
              <w:bottom w:val="single" w:sz="6" w:space="0" w:color="000000"/>
              <w:right w:val="single" w:sz="6" w:space="0" w:color="000000"/>
            </w:tcBorders>
            <w:hideMark/>
            <w:tcPrChange w:id="535"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664D4F3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36"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3EE5B7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37"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DBE336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.25-1</w:t>
            </w:r>
          </w:p>
        </w:tc>
        <w:tc>
          <w:tcPr>
            <w:tcW w:w="1180" w:type="dxa"/>
            <w:tcBorders>
              <w:top w:val="single" w:sz="6" w:space="0" w:color="000000"/>
              <w:left w:val="single" w:sz="6" w:space="0" w:color="000000"/>
              <w:bottom w:val="single" w:sz="6" w:space="0" w:color="000000"/>
              <w:right w:val="single" w:sz="6" w:space="0" w:color="000000"/>
            </w:tcBorders>
            <w:hideMark/>
            <w:tcPrChange w:id="538"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54C7825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39" w:author="John Mettrop" w:date="2019-06-05T13:50:00Z"/>
                <w:rFonts w:ascii="Times New Roman" w:eastAsia="Calibri" w:hAnsi="Times New Roman" w:cs="Times New Roman"/>
                <w:color w:val="000000"/>
                <w:sz w:val="18"/>
                <w:szCs w:val="18"/>
                <w:lang w:val="en-GB" w:eastAsia="zh-CN"/>
              </w:rPr>
            </w:pPr>
            <w:ins w:id="540" w:author="John Mettrop" w:date="2019-06-05T13:51:00Z">
              <w:r w:rsidRPr="003B0A3D">
                <w:rPr>
                  <w:rFonts w:ascii="Times New Roman" w:eastAsia="Calibri" w:hAnsi="Times New Roman" w:cs="Times New Roman"/>
                  <w:color w:val="000000"/>
                  <w:sz w:val="18"/>
                  <w:szCs w:val="18"/>
                  <w:lang w:eastAsia="zh-CN"/>
                </w:rPr>
                <w:t>1-25</w:t>
              </w:r>
            </w:ins>
          </w:p>
        </w:tc>
      </w:tr>
      <w:tr w:rsidR="003B0A3D" w:rsidRPr="003B0A3D" w14:paraId="7E8C3F5D" w14:textId="77777777" w:rsidTr="003B0A3D">
        <w:trPr>
          <w:jc w:val="center"/>
          <w:trPrChange w:id="541"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42"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44BA00C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Change w:id="543"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2EBD8ED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Change w:id="544"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91E9EA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Change w:id="545"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6BA76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Change w:id="546"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1A692DD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Change w:id="547"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50103F0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Change w:id="548"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1A4F236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Change w:id="549"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690CCAF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Change w:id="550"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2AD2CB8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Change w:id="551"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3D5FE0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.150/.200</w:t>
            </w:r>
          </w:p>
        </w:tc>
        <w:tc>
          <w:tcPr>
            <w:tcW w:w="1180" w:type="dxa"/>
            <w:tcBorders>
              <w:top w:val="single" w:sz="6" w:space="0" w:color="000000"/>
              <w:left w:val="single" w:sz="6" w:space="0" w:color="000000"/>
              <w:bottom w:val="single" w:sz="6" w:space="0" w:color="000000"/>
              <w:right w:val="single" w:sz="6" w:space="0" w:color="000000"/>
            </w:tcBorders>
            <w:hideMark/>
            <w:tcPrChange w:id="552"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37F87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53" w:author="John Mettrop" w:date="2019-06-05T13:50:00Z"/>
                <w:rFonts w:ascii="Times New Roman" w:eastAsia="Calibri" w:hAnsi="Times New Roman" w:cs="Times New Roman"/>
                <w:color w:val="000000"/>
                <w:sz w:val="18"/>
                <w:szCs w:val="18"/>
                <w:lang w:val="en-GB" w:eastAsia="zh-CN"/>
              </w:rPr>
            </w:pPr>
            <w:ins w:id="554" w:author="John Mettrop" w:date="2019-06-05T13:51:00Z">
              <w:r w:rsidRPr="003B0A3D">
                <w:rPr>
                  <w:rFonts w:ascii="Times New Roman" w:eastAsia="Calibri" w:hAnsi="Times New Roman" w:cs="Times New Roman"/>
                  <w:color w:val="000000"/>
                  <w:sz w:val="18"/>
                  <w:szCs w:val="18"/>
                  <w:lang w:eastAsia="zh-CN"/>
                </w:rPr>
                <w:t>0.0082-0.0132/0.012-0.016</w:t>
              </w:r>
            </w:ins>
          </w:p>
        </w:tc>
      </w:tr>
      <w:tr w:rsidR="003B0A3D" w:rsidRPr="003B0A3D" w14:paraId="0ECAF45D" w14:textId="77777777" w:rsidTr="003B0A3D">
        <w:trPr>
          <w:jc w:val="center"/>
          <w:trPrChange w:id="555"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56"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6567CC6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Change w:id="557"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5A19110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proofErr w:type="spellStart"/>
            <w:r w:rsidRPr="003B0A3D">
              <w:rPr>
                <w:rFonts w:ascii="Times New Roman" w:eastAsia="Calibri" w:hAnsi="Times New Roman" w:cs="Times New Roman"/>
                <w:sz w:val="18"/>
                <w:szCs w:val="24"/>
                <w:lang w:val="en-GB"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Change w:id="558"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0EAF780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Change w:id="559"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C9BDA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Change w:id="560"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021DA1F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Change w:id="561"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45DBECD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Change w:id="562"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2119684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Change w:id="563"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66C1F5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64"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39E4148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65"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DF52A9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160 - 640</w:t>
            </w:r>
          </w:p>
        </w:tc>
        <w:tc>
          <w:tcPr>
            <w:tcW w:w="1180" w:type="dxa"/>
            <w:tcBorders>
              <w:top w:val="single" w:sz="6" w:space="0" w:color="000000"/>
              <w:left w:val="single" w:sz="6" w:space="0" w:color="000000"/>
              <w:bottom w:val="single" w:sz="6" w:space="0" w:color="000000"/>
              <w:right w:val="single" w:sz="6" w:space="0" w:color="000000"/>
            </w:tcBorders>
            <w:hideMark/>
            <w:tcPrChange w:id="566"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41705DC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67" w:author="John Mettrop" w:date="2019-06-05T13:50:00Z"/>
                <w:rFonts w:ascii="Times New Roman" w:eastAsia="Calibri" w:hAnsi="Times New Roman" w:cs="Times New Roman"/>
                <w:color w:val="000000"/>
                <w:sz w:val="18"/>
                <w:szCs w:val="18"/>
                <w:lang w:val="en-GB" w:eastAsia="zh-CN"/>
              </w:rPr>
            </w:pPr>
            <w:ins w:id="568" w:author="John Mettrop" w:date="2019-06-05T13:51:00Z">
              <w:r w:rsidRPr="003B0A3D">
                <w:rPr>
                  <w:rFonts w:ascii="Times New Roman" w:eastAsia="Calibri" w:hAnsi="Times New Roman" w:cs="Times New Roman"/>
                  <w:color w:val="000000"/>
                  <w:sz w:val="18"/>
                  <w:szCs w:val="18"/>
                  <w:lang w:eastAsia="zh-CN"/>
                </w:rPr>
                <w:t>40-320</w:t>
              </w:r>
            </w:ins>
          </w:p>
        </w:tc>
      </w:tr>
      <w:tr w:rsidR="003B0A3D" w:rsidRPr="003B0A3D" w14:paraId="57FD3172" w14:textId="77777777" w:rsidTr="003B0A3D">
        <w:trPr>
          <w:jc w:val="center"/>
          <w:trPrChange w:id="569" w:author="John Mettrop" w:date="2019-06-05T13:50:00Z">
            <w:trPr>
              <w:trHeight w:val="621"/>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70"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1B0D4F6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Change w:id="571"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68ACF8E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Change w:id="572"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4ED60D9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Change w:id="573"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04D31E0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Change w:id="574"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233249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Change w:id="575"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6F109E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Change w:id="576"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6BAA3E9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453" w:type="dxa"/>
            <w:tcBorders>
              <w:top w:val="single" w:sz="6" w:space="0" w:color="000000"/>
              <w:left w:val="single" w:sz="6" w:space="0" w:color="000000"/>
              <w:bottom w:val="single" w:sz="6" w:space="0" w:color="000000"/>
              <w:right w:val="single" w:sz="6" w:space="0" w:color="000000"/>
            </w:tcBorders>
            <w:hideMark/>
            <w:tcPrChange w:id="577"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7D3153A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78"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863B55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FF"/>
                <w:sz w:val="18"/>
                <w:szCs w:val="18"/>
                <w:lang w:val="en-GB" w:eastAsia="zh-CN"/>
              </w:rPr>
            </w:pPr>
            <w:r w:rsidRPr="003B0A3D">
              <w:rPr>
                <w:rFonts w:ascii="Times New Roman" w:eastAsia="Calibri"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79"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5430ABF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580"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A40EE2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81" w:author="John Mettrop" w:date="2019-06-05T13:50:00Z"/>
                <w:rFonts w:ascii="Times New Roman" w:eastAsia="Calibri" w:hAnsi="Times New Roman" w:cs="Times New Roman"/>
                <w:sz w:val="18"/>
                <w:szCs w:val="18"/>
                <w:lang w:val="en-GB" w:eastAsia="zh-CN"/>
              </w:rPr>
            </w:pPr>
            <w:ins w:id="582" w:author="John Mettrop" w:date="2019-06-05T13:51:00Z">
              <w:r w:rsidRPr="003B0A3D">
                <w:rPr>
                  <w:rFonts w:ascii="Times New Roman" w:eastAsia="Calibri" w:hAnsi="Times New Roman" w:cs="Times New Roman"/>
                  <w:sz w:val="18"/>
                  <w:szCs w:val="18"/>
                  <w:lang w:eastAsia="zh-CN"/>
                </w:rPr>
                <w:t>NA</w:t>
              </w:r>
            </w:ins>
          </w:p>
        </w:tc>
      </w:tr>
      <w:tr w:rsidR="003B0A3D" w:rsidRPr="003B0A3D" w14:paraId="7EB67589" w14:textId="77777777" w:rsidTr="003B0A3D">
        <w:trPr>
          <w:trHeight w:val="774"/>
          <w:jc w:val="center"/>
          <w:trPrChange w:id="583" w:author="John Mettrop" w:date="2019-06-05T13:50:00Z">
            <w:trPr>
              <w:trHeight w:val="774"/>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584"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275ED61B" w14:textId="77777777" w:rsidR="003B0A3D" w:rsidRPr="003B0A3D" w:rsidRDefault="003B0A3D" w:rsidP="003B0A3D">
            <w:pPr>
              <w:tabs>
                <w:tab w:val="left" w:pos="121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de-CH" w:eastAsia="zh-CN"/>
              </w:rPr>
            </w:pPr>
            <w:r w:rsidRPr="003B0A3D">
              <w:rPr>
                <w:rFonts w:ascii="Times New Roman" w:eastAsia="Calibri" w:hAnsi="Times New Roman" w:cs="Times New Roman"/>
                <w:sz w:val="18"/>
                <w:szCs w:val="24"/>
                <w:lang w:val="de-CH" w:eastAsia="zh-CN"/>
              </w:rPr>
              <w:t xml:space="preserve">RF emission </w:t>
            </w:r>
            <w:r w:rsidRPr="003B0A3D">
              <w:rPr>
                <w:rFonts w:ascii="Times New Roman" w:eastAsia="Calibri" w:hAnsi="Times New Roman" w:cs="Times New Roman"/>
                <w:sz w:val="18"/>
                <w:szCs w:val="24"/>
                <w:lang w:val="de-CH" w:eastAsia="zh-CN"/>
              </w:rPr>
              <w:tab/>
              <w:t>–3 dB</w:t>
            </w:r>
            <w:r w:rsidRPr="003B0A3D">
              <w:rPr>
                <w:rFonts w:ascii="Times New Roman" w:eastAsia="Calibri" w:hAnsi="Times New Roman" w:cs="Times New Roman"/>
                <w:sz w:val="18"/>
                <w:szCs w:val="24"/>
                <w:lang w:val="de-CH" w:eastAsia="zh-CN"/>
              </w:rPr>
              <w:br/>
              <w:t>bandwidth</w:t>
            </w:r>
            <w:r w:rsidRPr="003B0A3D">
              <w:rPr>
                <w:rFonts w:ascii="Times New Roman" w:eastAsia="Calibri" w:hAnsi="Times New Roman" w:cs="Times New Roman"/>
                <w:sz w:val="18"/>
                <w:szCs w:val="24"/>
                <w:lang w:val="de-CH" w:eastAsia="zh-CN"/>
              </w:rPr>
              <w:tab/>
              <w:t>–20 dB</w:t>
            </w:r>
          </w:p>
          <w:p w14:paraId="7C488EAA" w14:textId="77777777" w:rsidR="003B0A3D" w:rsidRPr="003B0A3D" w:rsidRDefault="003B0A3D" w:rsidP="003B0A3D">
            <w:pPr>
              <w:tabs>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de-CH" w:eastAsia="zh-CN"/>
              </w:rPr>
            </w:pPr>
            <w:r w:rsidRPr="003B0A3D">
              <w:rPr>
                <w:rFonts w:ascii="Times New Roman" w:eastAsia="Calibri" w:hAnsi="Times New Roman" w:cs="Times New Roman"/>
                <w:sz w:val="18"/>
                <w:szCs w:val="24"/>
                <w:lang w:val="de-CH" w:eastAsia="zh-CN"/>
              </w:rPr>
              <w:tab/>
            </w:r>
          </w:p>
        </w:tc>
        <w:tc>
          <w:tcPr>
            <w:tcW w:w="967" w:type="dxa"/>
            <w:tcBorders>
              <w:top w:val="single" w:sz="6" w:space="0" w:color="000000"/>
              <w:left w:val="single" w:sz="6" w:space="0" w:color="000000"/>
              <w:bottom w:val="single" w:sz="6" w:space="0" w:color="000000"/>
              <w:right w:val="single" w:sz="6" w:space="0" w:color="000000"/>
            </w:tcBorders>
            <w:hideMark/>
            <w:tcPrChange w:id="585" w:author="John Mettrop" w:date="2019-06-05T13:50:00Z">
              <w:tcPr>
                <w:tcW w:w="967" w:type="dxa"/>
                <w:tcBorders>
                  <w:top w:val="single" w:sz="6" w:space="0" w:color="000000"/>
                  <w:left w:val="single" w:sz="6" w:space="3" w:color="000000"/>
                  <w:bottom w:val="single" w:sz="6" w:space="0" w:color="000000"/>
                  <w:right w:val="single" w:sz="6" w:space="3" w:color="000000"/>
                </w:tcBorders>
                <w:hideMark/>
              </w:tcPr>
            </w:tcPrChange>
          </w:tcPr>
          <w:p w14:paraId="06960D3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Change w:id="586"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4584C6F9" w14:textId="77777777" w:rsidR="003B0A3D" w:rsidRPr="003B0A3D" w:rsidRDefault="003B0A3D" w:rsidP="003B0A3D">
            <w:pPr>
              <w:keepLines/>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4</w:t>
            </w:r>
          </w:p>
          <w:p w14:paraId="11D224D0"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12</w:t>
            </w:r>
          </w:p>
          <w:p w14:paraId="45DAF7AF"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 xml:space="preserve">20 at </w:t>
            </w: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40 dB</w:t>
            </w:r>
          </w:p>
        </w:tc>
        <w:tc>
          <w:tcPr>
            <w:tcW w:w="1362" w:type="dxa"/>
            <w:tcBorders>
              <w:top w:val="single" w:sz="6" w:space="0" w:color="000000"/>
              <w:left w:val="single" w:sz="6" w:space="0" w:color="000000"/>
              <w:bottom w:val="single" w:sz="6" w:space="0" w:color="000000"/>
              <w:right w:val="single" w:sz="6" w:space="0" w:color="000000"/>
            </w:tcBorders>
            <w:hideMark/>
            <w:tcPrChange w:id="587"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C5CD048" w14:textId="77777777" w:rsidR="003B0A3D" w:rsidRPr="003B0A3D" w:rsidRDefault="003B0A3D" w:rsidP="003B0A3D">
            <w:pPr>
              <w:keepLines/>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4</w:t>
            </w:r>
          </w:p>
          <w:p w14:paraId="0FAF66F3" w14:textId="77777777" w:rsidR="003B0A3D" w:rsidRPr="003B0A3D" w:rsidRDefault="003B0A3D" w:rsidP="003B0A3D">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12</w:t>
            </w:r>
          </w:p>
          <w:p w14:paraId="570D377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 xml:space="preserve">20 at </w:t>
            </w: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40 dB</w:t>
            </w:r>
          </w:p>
        </w:tc>
        <w:tc>
          <w:tcPr>
            <w:tcW w:w="1362" w:type="dxa"/>
            <w:tcBorders>
              <w:top w:val="single" w:sz="6" w:space="0" w:color="000000"/>
              <w:left w:val="single" w:sz="6" w:space="0" w:color="000000"/>
              <w:bottom w:val="single" w:sz="6" w:space="0" w:color="000000"/>
              <w:right w:val="single" w:sz="6" w:space="0" w:color="000000"/>
            </w:tcBorders>
            <w:hideMark/>
            <w:tcPrChange w:id="588"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3114C89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6</w:t>
            </w:r>
            <w:r w:rsidRPr="003B0A3D">
              <w:rPr>
                <w:rFonts w:ascii="Times New Roman" w:eastAsia="Calibri" w:hAnsi="Times New Roman" w:cs="Times New Roman"/>
                <w:color w:val="000000"/>
                <w:sz w:val="18"/>
                <w:szCs w:val="18"/>
                <w:lang w:val="en-GB"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Change w:id="589"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0560EB5B" w14:textId="77777777" w:rsidR="003B0A3D" w:rsidRPr="003B0A3D" w:rsidRDefault="003B0A3D" w:rsidP="003B0A3D">
            <w:pPr>
              <w:tabs>
                <w:tab w:val="left" w:pos="284"/>
                <w:tab w:val="left" w:pos="343"/>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1.55</w:t>
            </w:r>
            <w:r w:rsidRPr="003B0A3D">
              <w:rPr>
                <w:rFonts w:ascii="Times New Roman" w:eastAsia="Calibri" w:hAnsi="Times New Roman" w:cs="Times New Roman"/>
                <w:color w:val="000000"/>
                <w:sz w:val="18"/>
                <w:szCs w:val="18"/>
                <w:lang w:val="en-GB"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Change w:id="590"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7231BE00" w14:textId="77777777" w:rsidR="003B0A3D" w:rsidRPr="003B0A3D" w:rsidRDefault="003B0A3D" w:rsidP="003B0A3D">
            <w:pPr>
              <w:tabs>
                <w:tab w:val="left" w:pos="-2"/>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.8</w:t>
            </w:r>
            <w:r w:rsidRPr="003B0A3D">
              <w:rPr>
                <w:rFonts w:ascii="Times New Roman" w:eastAsia="Calibri" w:hAnsi="Times New Roman" w:cs="Times New Roman"/>
                <w:color w:val="000000"/>
                <w:sz w:val="18"/>
                <w:szCs w:val="18"/>
                <w:lang w:val="en-GB"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Change w:id="591"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7952EB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color w:val="000000"/>
                <w:sz w:val="18"/>
                <w:szCs w:val="18"/>
                <w:lang w:val="en-GB" w:eastAsia="zh-CN"/>
              </w:rPr>
              <w:t>470</w:t>
            </w:r>
            <w:r w:rsidRPr="003B0A3D">
              <w:rPr>
                <w:rFonts w:ascii="Times New Roman" w:eastAsia="Calibri"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Change w:id="592"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D2DF828" w14:textId="77777777" w:rsidR="003B0A3D" w:rsidRPr="003B0A3D" w:rsidRDefault="003B0A3D" w:rsidP="003B0A3D">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470</w:t>
            </w:r>
            <w:r w:rsidRPr="003B0A3D">
              <w:rPr>
                <w:rFonts w:ascii="Times New Roman" w:eastAsia="Calibri"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Change w:id="593"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67961622" w14:textId="77777777" w:rsidR="003B0A3D" w:rsidRPr="003B0A3D" w:rsidRDefault="003B0A3D" w:rsidP="003B0A3D">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1.8</w:t>
            </w:r>
            <w:r w:rsidRPr="003B0A3D">
              <w:rPr>
                <w:rFonts w:ascii="Times New Roman" w:eastAsia="Calibri" w:hAnsi="Times New Roman" w:cs="Times New Roman"/>
                <w:color w:val="000000"/>
                <w:sz w:val="18"/>
                <w:szCs w:val="18"/>
                <w:lang w:val="en-GB" w:eastAsia="zh-CN"/>
              </w:rPr>
              <w:br/>
              <w:t>10</w:t>
            </w:r>
          </w:p>
        </w:tc>
        <w:tc>
          <w:tcPr>
            <w:tcW w:w="1180" w:type="dxa"/>
            <w:tcBorders>
              <w:top w:val="single" w:sz="6" w:space="0" w:color="000000"/>
              <w:left w:val="single" w:sz="6" w:space="0" w:color="000000"/>
              <w:bottom w:val="single" w:sz="6" w:space="0" w:color="000000"/>
              <w:right w:val="single" w:sz="6" w:space="0" w:color="000000"/>
            </w:tcBorders>
            <w:hideMark/>
            <w:tcPrChange w:id="594"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3DBFD15" w14:textId="77777777" w:rsidR="003B0A3D" w:rsidRPr="003B0A3D" w:rsidRDefault="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5" w:author="John Mettrop" w:date="2019-06-05T13:51:00Z"/>
                <w:rFonts w:ascii="Times New Roman" w:eastAsia="Times New Roman" w:hAnsi="Times New Roman" w:cs="Times New Roman"/>
                <w:color w:val="000000"/>
                <w:sz w:val="18"/>
                <w:szCs w:val="18"/>
                <w:lang w:eastAsia="zh-CN"/>
              </w:rPr>
              <w:pPrChange w:id="596" w:author="John Mettrop" w:date="2019-06-05T13:51:00Z">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pPrChange>
            </w:pPr>
            <w:ins w:id="597" w:author="John Mettrop" w:date="2019-06-05T13:51:00Z">
              <w:r w:rsidRPr="003B0A3D">
                <w:rPr>
                  <w:rFonts w:ascii="Times New Roman" w:eastAsia="Times New Roman" w:hAnsi="Times New Roman" w:cs="Times New Roman"/>
                  <w:color w:val="000000"/>
                  <w:sz w:val="18"/>
                  <w:szCs w:val="18"/>
                  <w:lang w:eastAsia="zh-CN"/>
                </w:rPr>
                <w:t>1-100</w:t>
              </w:r>
            </w:ins>
          </w:p>
          <w:p w14:paraId="2988C33B" w14:textId="77777777" w:rsidR="003B0A3D" w:rsidRPr="003B0A3D" w:rsidRDefault="003B0A3D" w:rsidP="003B0A3D">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98" w:author="John Mettrop" w:date="2019-06-05T13:50:00Z"/>
                <w:rFonts w:ascii="Times New Roman" w:eastAsia="Calibri" w:hAnsi="Times New Roman" w:cs="Times New Roman"/>
                <w:color w:val="000000"/>
                <w:sz w:val="18"/>
                <w:szCs w:val="18"/>
                <w:lang w:val="en-GB" w:eastAsia="zh-CN"/>
              </w:rPr>
            </w:pPr>
            <w:ins w:id="599" w:author="John Mettrop" w:date="2019-06-05T13:51:00Z">
              <w:r w:rsidRPr="003B0A3D">
                <w:rPr>
                  <w:rFonts w:ascii="Times New Roman" w:eastAsia="Calibri" w:hAnsi="Times New Roman" w:cs="Times New Roman"/>
                  <w:color w:val="000000"/>
                  <w:sz w:val="18"/>
                  <w:szCs w:val="18"/>
                  <w:lang w:eastAsia="zh-CN"/>
                </w:rPr>
                <w:t>5-210</w:t>
              </w:r>
            </w:ins>
          </w:p>
        </w:tc>
      </w:tr>
      <w:tr w:rsidR="003B0A3D" w:rsidRPr="003B0A3D" w14:paraId="3365642B" w14:textId="77777777" w:rsidTr="003B0A3D">
        <w:trPr>
          <w:jc w:val="center"/>
          <w:trPrChange w:id="600" w:author="John Mettrop" w:date="2019-06-05T13:50:00Z">
            <w:trPr>
              <w:trHeight w:val="774"/>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601"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38C8176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3B0A3D">
              <w:rPr>
                <w:rFonts w:ascii="Times New Roman" w:eastAsia="Calibri" w:hAnsi="Times New Roman" w:cs="Times New Roman"/>
                <w:sz w:val="18"/>
                <w:szCs w:val="24"/>
                <w:lang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Change w:id="602" w:author="John Mettrop" w:date="2019-06-05T13:50:00Z">
              <w:tcPr>
                <w:tcW w:w="967" w:type="dxa"/>
                <w:tcBorders>
                  <w:top w:val="single" w:sz="6" w:space="0" w:color="000000"/>
                  <w:left w:val="single" w:sz="6" w:space="3" w:color="000000"/>
                  <w:bottom w:val="single" w:sz="6" w:space="0" w:color="000000"/>
                  <w:right w:val="single" w:sz="6" w:space="3" w:color="000000"/>
                </w:tcBorders>
              </w:tcPr>
            </w:tcPrChange>
          </w:tcPr>
          <w:p w14:paraId="6F37D12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603"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4B60424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Change w:id="604"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46DB67B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Change w:id="605"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6A27EEF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Change w:id="606"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1906644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Change w:id="607"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2540B6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Change w:id="608"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3EB0CDB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Change w:id="609"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1FD145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Change w:id="610"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3A70365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Change w:id="611"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7DE0C7F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612" w:author="John Mettrop" w:date="2019-06-05T13:50:00Z"/>
                <w:rFonts w:ascii="Times New Roman" w:eastAsia="Calibri" w:hAnsi="Times New Roman" w:cs="Times New Roman"/>
                <w:sz w:val="18"/>
                <w:szCs w:val="24"/>
                <w:lang w:val="en-GB" w:eastAsia="zh-CN"/>
              </w:rPr>
            </w:pPr>
            <w:ins w:id="613" w:author="John Mettrop" w:date="2019-06-05T13:51:00Z">
              <w:r w:rsidRPr="003B0A3D">
                <w:rPr>
                  <w:rFonts w:ascii="Times New Roman" w:eastAsia="Calibri" w:hAnsi="Times New Roman" w:cs="Times New Roman"/>
                  <w:sz w:val="18"/>
                  <w:szCs w:val="18"/>
                  <w:lang w:eastAsia="zh-CN"/>
                </w:rPr>
                <w:t>Pencil</w:t>
              </w:r>
            </w:ins>
          </w:p>
        </w:tc>
      </w:tr>
      <w:tr w:rsidR="003B0A3D" w:rsidRPr="003B0A3D" w14:paraId="1D0022B8" w14:textId="77777777" w:rsidTr="003B0A3D">
        <w:trPr>
          <w:jc w:val="center"/>
          <w:trPrChange w:id="614" w:author="John Mettrop" w:date="2019-06-05T13:50:00Z">
            <w:trPr>
              <w:trHeight w:val="774"/>
              <w:jc w:val="center"/>
            </w:trPr>
          </w:trPrChange>
        </w:trPr>
        <w:tc>
          <w:tcPr>
            <w:tcW w:w="2688" w:type="dxa"/>
            <w:tcBorders>
              <w:top w:val="single" w:sz="6" w:space="0" w:color="000000"/>
              <w:left w:val="single" w:sz="6" w:space="0" w:color="000000"/>
              <w:bottom w:val="single" w:sz="6" w:space="0" w:color="000000"/>
              <w:right w:val="single" w:sz="6" w:space="0" w:color="000000"/>
            </w:tcBorders>
            <w:hideMark/>
            <w:tcPrChange w:id="615" w:author="John Mettrop" w:date="2019-06-05T13:50:00Z">
              <w:tcPr>
                <w:tcW w:w="2688" w:type="dxa"/>
                <w:tcBorders>
                  <w:top w:val="single" w:sz="6" w:space="0" w:color="000000"/>
                  <w:left w:val="single" w:sz="6" w:space="3" w:color="000000"/>
                  <w:bottom w:val="single" w:sz="6" w:space="0" w:color="000000"/>
                  <w:right w:val="single" w:sz="6" w:space="3" w:color="000000"/>
                </w:tcBorders>
                <w:hideMark/>
              </w:tcPr>
            </w:tcPrChange>
          </w:tcPr>
          <w:p w14:paraId="53C09A1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3B0A3D">
              <w:rPr>
                <w:rFonts w:ascii="Times New Roman" w:eastAsia="Calibri" w:hAnsi="Times New Roman" w:cs="Times New Roman"/>
                <w:sz w:val="18"/>
                <w:szCs w:val="24"/>
                <w:lang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Change w:id="616" w:author="John Mettrop" w:date="2019-06-05T13:50:00Z">
              <w:tcPr>
                <w:tcW w:w="967" w:type="dxa"/>
                <w:tcBorders>
                  <w:top w:val="single" w:sz="6" w:space="0" w:color="000000"/>
                  <w:left w:val="single" w:sz="6" w:space="3" w:color="000000"/>
                  <w:bottom w:val="single" w:sz="6" w:space="0" w:color="000000"/>
                  <w:right w:val="single" w:sz="6" w:space="3" w:color="000000"/>
                </w:tcBorders>
              </w:tcPr>
            </w:tcPrChange>
          </w:tcPr>
          <w:p w14:paraId="1EE34CD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Change w:id="617"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1108166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Change w:id="618"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7E4FFA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Change w:id="619" w:author="John Mettrop" w:date="2019-06-05T13:50:00Z">
              <w:tcPr>
                <w:tcW w:w="1362" w:type="dxa"/>
                <w:tcBorders>
                  <w:top w:val="single" w:sz="6" w:space="0" w:color="000000"/>
                  <w:left w:val="single" w:sz="6" w:space="3" w:color="000000"/>
                  <w:bottom w:val="single" w:sz="6" w:space="0" w:color="000000"/>
                  <w:right w:val="single" w:sz="6" w:space="3" w:color="000000"/>
                </w:tcBorders>
                <w:hideMark/>
              </w:tcPr>
            </w:tcPrChange>
          </w:tcPr>
          <w:p w14:paraId="5D42657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Change w:id="620" w:author="John Mettrop" w:date="2019-06-05T13:50:00Z">
              <w:tcPr>
                <w:tcW w:w="1634" w:type="dxa"/>
                <w:tcBorders>
                  <w:top w:val="single" w:sz="6" w:space="0" w:color="000000"/>
                  <w:left w:val="single" w:sz="6" w:space="3" w:color="000000"/>
                  <w:bottom w:val="single" w:sz="6" w:space="0" w:color="000000"/>
                  <w:right w:val="single" w:sz="6" w:space="3" w:color="000000"/>
                </w:tcBorders>
                <w:hideMark/>
              </w:tcPr>
            </w:tcPrChange>
          </w:tcPr>
          <w:p w14:paraId="573B6C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Change w:id="621" w:author="John Mettrop" w:date="2019-06-05T13:50:00Z">
              <w:tcPr>
                <w:tcW w:w="1271" w:type="dxa"/>
                <w:tcBorders>
                  <w:top w:val="single" w:sz="6" w:space="0" w:color="000000"/>
                  <w:left w:val="single" w:sz="6" w:space="3" w:color="000000"/>
                  <w:bottom w:val="single" w:sz="6" w:space="0" w:color="000000"/>
                  <w:right w:val="single" w:sz="6" w:space="3" w:color="000000"/>
                </w:tcBorders>
                <w:hideMark/>
              </w:tcPr>
            </w:tcPrChange>
          </w:tcPr>
          <w:p w14:paraId="1DAD4F8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Change w:id="622" w:author="John Mettrop" w:date="2019-06-05T13:50:00Z">
              <w:tcPr>
                <w:tcW w:w="1453" w:type="dxa"/>
                <w:tcBorders>
                  <w:top w:val="single" w:sz="6" w:space="0" w:color="000000"/>
                  <w:left w:val="single" w:sz="6" w:space="3" w:color="000000"/>
                  <w:bottom w:val="single" w:sz="6" w:space="0" w:color="000000"/>
                  <w:right w:val="single" w:sz="6" w:space="3" w:color="000000"/>
                </w:tcBorders>
                <w:hideMark/>
              </w:tcPr>
            </w:tcPrChange>
          </w:tcPr>
          <w:p w14:paraId="1CD0738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Change w:id="623"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03EC4C6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Change w:id="624"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1B3B966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3B0A3D">
              <w:rPr>
                <w:rFonts w:ascii="Times New Roman" w:eastAsia="Calibri" w:hAnsi="Times New Roman" w:cs="Times New Roman"/>
                <w:color w:val="000000"/>
                <w:sz w:val="18"/>
                <w:szCs w:val="18"/>
                <w:lang w:val="en-GB" w:eastAsia="zh-CN"/>
              </w:rPr>
              <w:t>Horn</w:t>
            </w:r>
          </w:p>
        </w:tc>
        <w:tc>
          <w:tcPr>
            <w:tcW w:w="1180" w:type="dxa"/>
            <w:tcBorders>
              <w:top w:val="single" w:sz="6" w:space="0" w:color="000000"/>
              <w:left w:val="single" w:sz="6" w:space="0" w:color="000000"/>
              <w:bottom w:val="single" w:sz="6" w:space="0" w:color="000000"/>
              <w:right w:val="single" w:sz="6" w:space="0" w:color="000000"/>
            </w:tcBorders>
            <w:hideMark/>
            <w:tcPrChange w:id="625" w:author="John Mettrop" w:date="2019-06-05T13:50:00Z">
              <w:tcPr>
                <w:tcW w:w="1180" w:type="dxa"/>
                <w:tcBorders>
                  <w:top w:val="single" w:sz="6" w:space="0" w:color="000000"/>
                  <w:left w:val="single" w:sz="6" w:space="3" w:color="000000"/>
                  <w:bottom w:val="single" w:sz="6" w:space="0" w:color="000000"/>
                  <w:right w:val="single" w:sz="6" w:space="3" w:color="000000"/>
                </w:tcBorders>
                <w:hideMark/>
              </w:tcPr>
            </w:tcPrChange>
          </w:tcPr>
          <w:p w14:paraId="5806EEB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626" w:author="John Mettrop" w:date="2019-06-05T13:50:00Z"/>
                <w:rFonts w:ascii="Times New Roman" w:eastAsia="Calibri" w:hAnsi="Times New Roman" w:cs="Times New Roman"/>
                <w:color w:val="000000"/>
                <w:sz w:val="18"/>
                <w:szCs w:val="18"/>
                <w:lang w:val="en-GB" w:eastAsia="zh-CN"/>
              </w:rPr>
            </w:pPr>
            <w:ins w:id="627" w:author="John Mettrop" w:date="2019-06-05T13:51:00Z">
              <w:r w:rsidRPr="003B0A3D">
                <w:rPr>
                  <w:rFonts w:ascii="Times New Roman" w:eastAsia="Calibri" w:hAnsi="Times New Roman" w:cs="Times New Roman"/>
                  <w:color w:val="000000"/>
                  <w:sz w:val="18"/>
                  <w:szCs w:val="18"/>
                  <w:lang w:eastAsia="zh-CN"/>
                </w:rPr>
                <w:t>Parabolic</w:t>
              </w:r>
            </w:ins>
          </w:p>
        </w:tc>
      </w:tr>
    </w:tbl>
    <w:p w14:paraId="2940B095" w14:textId="77777777" w:rsidR="003B0A3D" w:rsidRPr="003B0A3D" w:rsidRDefault="003B0A3D" w:rsidP="003B0A3D">
      <w:pPr>
        <w:tabs>
          <w:tab w:val="left" w:pos="794"/>
          <w:tab w:val="left" w:pos="1191"/>
          <w:tab w:val="left" w:pos="1588"/>
          <w:tab w:val="left" w:pos="1985"/>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31C2FF66"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3B0A3D">
        <w:rPr>
          <w:rFonts w:ascii="Times New Roman" w:eastAsia="Times New Roman" w:hAnsi="Times New Roman" w:cs="Times New Roman"/>
          <w:sz w:val="24"/>
          <w:szCs w:val="20"/>
          <w:lang w:val="en-GB"/>
        </w:rPr>
        <w:br w:type="page"/>
      </w:r>
    </w:p>
    <w:p w14:paraId="20CCB988" w14:textId="77777777" w:rsidR="003B0A3D" w:rsidRPr="003B0A3D" w:rsidRDefault="003B0A3D" w:rsidP="003B0A3D">
      <w:pPr>
        <w:keepNext/>
        <w:tabs>
          <w:tab w:val="left" w:pos="1134"/>
          <w:tab w:val="left" w:pos="1871"/>
          <w:tab w:val="left" w:pos="2268"/>
        </w:tabs>
        <w:overflowPunct w:val="0"/>
        <w:autoSpaceDE w:val="0"/>
        <w:autoSpaceDN w:val="0"/>
        <w:adjustRightInd w:val="0"/>
        <w:spacing w:after="120" w:line="240" w:lineRule="auto"/>
        <w:rPr>
          <w:rFonts w:ascii="Tms Rmn" w:eastAsia="Calibri" w:hAnsi="Tms Rmn" w:cs="Times New Roman"/>
          <w:caps/>
          <w:sz w:val="24"/>
          <w:szCs w:val="24"/>
          <w:lang w:val="en-GB"/>
        </w:rPr>
      </w:pPr>
      <w:r w:rsidRPr="003B0A3D">
        <w:rPr>
          <w:rFonts w:ascii="Times New Roman" w:eastAsia="Calibri" w:hAnsi="Times New Roman" w:cs="Times New Roman"/>
          <w:caps/>
          <w:sz w:val="24"/>
          <w:szCs w:val="24"/>
          <w:lang w:val="en-GB"/>
        </w:rPr>
        <w:lastRenderedPageBreak/>
        <w:t>TABLE 2 (</w:t>
      </w:r>
      <w:r w:rsidRPr="003B0A3D">
        <w:rPr>
          <w:rFonts w:ascii="Times New Roman" w:eastAsia="Calibri" w:hAnsi="Times New Roman" w:cs="Times New Roman"/>
          <w:i/>
          <w:iCs/>
          <w:caps/>
          <w:sz w:val="24"/>
          <w:szCs w:val="24"/>
          <w:lang w:val="en-GB"/>
        </w:rPr>
        <w:t>cont.</w:t>
      </w:r>
      <w:r w:rsidRPr="003B0A3D">
        <w:rPr>
          <w:rFonts w:ascii="Tms Rmn" w:eastAsia="Calibri" w:hAnsi="Tms Rmn" w:cs="Times New Roman"/>
          <w:caps/>
          <w:sz w:val="24"/>
          <w:szCs w:val="24"/>
          <w:lang w:val="en-GB"/>
        </w:rPr>
        <w:t>)</w:t>
      </w:r>
    </w:p>
    <w:tbl>
      <w:tblPr>
        <w:tblW w:w="157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628" w:author="John Mettrop" w:date="2019-06-05T13:51:00Z">
          <w:tblPr>
            <w:tblW w:w="157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2609"/>
        <w:gridCol w:w="1264"/>
        <w:gridCol w:w="1323"/>
        <w:gridCol w:w="1323"/>
        <w:gridCol w:w="1323"/>
        <w:gridCol w:w="1235"/>
        <w:gridCol w:w="1411"/>
        <w:gridCol w:w="1323"/>
        <w:gridCol w:w="1323"/>
        <w:gridCol w:w="1323"/>
        <w:gridCol w:w="1323"/>
        <w:tblGridChange w:id="629">
          <w:tblGrid>
            <w:gridCol w:w="2610"/>
            <w:gridCol w:w="1265"/>
            <w:gridCol w:w="1323"/>
            <w:gridCol w:w="1323"/>
            <w:gridCol w:w="1323"/>
            <w:gridCol w:w="1235"/>
            <w:gridCol w:w="1411"/>
            <w:gridCol w:w="1323"/>
            <w:gridCol w:w="1323"/>
            <w:gridCol w:w="1323"/>
            <w:gridCol w:w="1323"/>
          </w:tblGrid>
        </w:tblGridChange>
      </w:tblGrid>
      <w:tr w:rsidR="003B0A3D" w:rsidRPr="003B0A3D" w14:paraId="21750E0A" w14:textId="77777777" w:rsidTr="003B0A3D">
        <w:trPr>
          <w:jc w:val="center"/>
          <w:trPrChange w:id="630"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31"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68F6693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Change w:id="632"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502EBEB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Change w:id="63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C574F9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Change w:id="63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C9631C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Change w:id="63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900367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Change w:id="636"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38359220"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Change w:id="637"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7A339FE0"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Change w:id="63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98954CE"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Change w:id="63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4872334"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Change w:id="64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F5E367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15</w:t>
            </w:r>
          </w:p>
        </w:tc>
        <w:tc>
          <w:tcPr>
            <w:tcW w:w="1323" w:type="dxa"/>
            <w:tcBorders>
              <w:top w:val="single" w:sz="6" w:space="0" w:color="000000"/>
              <w:left w:val="single" w:sz="6" w:space="0" w:color="000000"/>
              <w:bottom w:val="single" w:sz="6" w:space="0" w:color="000000"/>
              <w:right w:val="single" w:sz="6" w:space="0" w:color="000000"/>
            </w:tcBorders>
            <w:hideMark/>
            <w:tcPrChange w:id="64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C5D46E1"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ins w:id="642" w:author="John Mettrop" w:date="2019-06-05T13:51:00Z"/>
                <w:rFonts w:ascii="Times New Roman Bold" w:eastAsia="Calibri" w:hAnsi="Times New Roman Bold" w:cs="Times New Roman Bold"/>
                <w:b/>
                <w:sz w:val="18"/>
                <w:szCs w:val="18"/>
                <w:lang w:val="en-GB" w:eastAsia="zh-CN"/>
              </w:rPr>
            </w:pPr>
            <w:ins w:id="643" w:author="John Mettrop" w:date="2019-06-05T13:52:00Z">
              <w:r w:rsidRPr="003B0A3D">
                <w:rPr>
                  <w:rFonts w:ascii="Times New Roman Bold" w:eastAsia="Calibri" w:hAnsi="Times New Roman Bold" w:cs="Times New Roman Bold"/>
                  <w:sz w:val="18"/>
                  <w:szCs w:val="18"/>
                  <w:lang w:eastAsia="zh-CN"/>
                </w:rPr>
                <w:t>Radar XX</w:t>
              </w:r>
            </w:ins>
          </w:p>
        </w:tc>
      </w:tr>
      <w:tr w:rsidR="003B0A3D" w:rsidRPr="003B0A3D" w14:paraId="228A1FB5" w14:textId="77777777" w:rsidTr="003B0A3D">
        <w:trPr>
          <w:jc w:val="center"/>
          <w:trPrChange w:id="644" w:author="John Mettrop" w:date="2019-06-05T13:52: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45" w:author="John Mettrop" w:date="2019-06-05T13:52:00Z">
              <w:tcPr>
                <w:tcW w:w="2610" w:type="dxa"/>
                <w:tcBorders>
                  <w:top w:val="single" w:sz="6" w:space="0" w:color="000000"/>
                  <w:left w:val="single" w:sz="6" w:space="3" w:color="000000"/>
                  <w:bottom w:val="single" w:sz="6" w:space="0" w:color="000000"/>
                  <w:right w:val="single" w:sz="6" w:space="3" w:color="000000"/>
                </w:tcBorders>
                <w:hideMark/>
              </w:tcPr>
            </w:tcPrChange>
          </w:tcPr>
          <w:p w14:paraId="22A8697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Change w:id="646" w:author="John Mettrop" w:date="2019-06-05T13:52:00Z">
              <w:tcPr>
                <w:tcW w:w="1265" w:type="dxa"/>
                <w:tcBorders>
                  <w:top w:val="single" w:sz="6" w:space="0" w:color="000000"/>
                  <w:left w:val="single" w:sz="6" w:space="3" w:color="000000"/>
                  <w:bottom w:val="single" w:sz="6" w:space="0" w:color="000000"/>
                  <w:right w:val="single" w:sz="6" w:space="3" w:color="000000"/>
                </w:tcBorders>
              </w:tcPr>
            </w:tcPrChange>
          </w:tcPr>
          <w:p w14:paraId="31E350F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323" w:type="dxa"/>
            <w:tcBorders>
              <w:top w:val="single" w:sz="6" w:space="0" w:color="000000"/>
              <w:left w:val="single" w:sz="6" w:space="0" w:color="000000"/>
              <w:bottom w:val="single" w:sz="6" w:space="0" w:color="000000"/>
              <w:right w:val="single" w:sz="6" w:space="0" w:color="000000"/>
            </w:tcBorders>
            <w:hideMark/>
            <w:tcPrChange w:id="647"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78A6509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Change w:id="648"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1F6FE0B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Change w:id="649"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220DB1F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Change w:id="650" w:author="John Mettrop" w:date="2019-06-05T13:52:00Z">
              <w:tcPr>
                <w:tcW w:w="1235" w:type="dxa"/>
                <w:tcBorders>
                  <w:top w:val="single" w:sz="6" w:space="0" w:color="000000"/>
                  <w:left w:val="single" w:sz="6" w:space="3" w:color="000000"/>
                  <w:bottom w:val="single" w:sz="6" w:space="0" w:color="000000"/>
                  <w:right w:val="single" w:sz="6" w:space="3" w:color="000000"/>
                </w:tcBorders>
                <w:hideMark/>
              </w:tcPr>
            </w:tcPrChange>
          </w:tcPr>
          <w:p w14:paraId="02711B8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Change w:id="651" w:author="John Mettrop" w:date="2019-06-05T13:52:00Z">
              <w:tcPr>
                <w:tcW w:w="1411" w:type="dxa"/>
                <w:tcBorders>
                  <w:top w:val="single" w:sz="6" w:space="0" w:color="000000"/>
                  <w:left w:val="single" w:sz="6" w:space="3" w:color="000000"/>
                  <w:bottom w:val="single" w:sz="6" w:space="0" w:color="000000"/>
                  <w:right w:val="single" w:sz="6" w:space="3" w:color="000000"/>
                </w:tcBorders>
                <w:hideMark/>
              </w:tcPr>
            </w:tcPrChange>
          </w:tcPr>
          <w:p w14:paraId="48392EB5"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Change w:id="652"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54C19F7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653"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23103EB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654" w:author="John Mettrop" w:date="2019-06-05T13:52:00Z">
              <w:tcPr>
                <w:tcW w:w="1323" w:type="dxa"/>
                <w:tcBorders>
                  <w:top w:val="single" w:sz="6" w:space="0" w:color="000000"/>
                  <w:left w:val="single" w:sz="6" w:space="3" w:color="000000"/>
                  <w:bottom w:val="single" w:sz="6" w:space="0" w:color="000000"/>
                  <w:right w:val="single" w:sz="6" w:space="3" w:color="000000"/>
                </w:tcBorders>
                <w:hideMark/>
              </w:tcPr>
            </w:tcPrChange>
          </w:tcPr>
          <w:p w14:paraId="41422D0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Vertical, Linear</w:t>
            </w:r>
          </w:p>
        </w:tc>
        <w:tc>
          <w:tcPr>
            <w:tcW w:w="1323" w:type="dxa"/>
            <w:tcBorders>
              <w:top w:val="single" w:sz="6" w:space="0" w:color="000000"/>
              <w:left w:val="single" w:sz="6" w:space="0" w:color="000000"/>
              <w:bottom w:val="single" w:sz="6" w:space="0" w:color="000000"/>
              <w:right w:val="single" w:sz="6" w:space="0" w:color="000000"/>
            </w:tcBorders>
            <w:vAlign w:val="center"/>
            <w:hideMark/>
            <w:tcPrChange w:id="655" w:author="John Mettrop" w:date="2019-06-05T13:52:00Z">
              <w:tcPr>
                <w:tcW w:w="1323" w:type="dxa"/>
                <w:tcBorders>
                  <w:top w:val="single" w:sz="6" w:space="0" w:color="000000"/>
                  <w:left w:val="single" w:sz="6" w:space="3" w:color="000000"/>
                  <w:bottom w:val="single" w:sz="6" w:space="0" w:color="000000"/>
                  <w:right w:val="single" w:sz="6" w:space="3" w:color="000000"/>
                </w:tcBorders>
                <w:vAlign w:val="center"/>
                <w:hideMark/>
              </w:tcPr>
            </w:tcPrChange>
          </w:tcPr>
          <w:p w14:paraId="22C60A6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56" w:author="John Mettrop" w:date="2019-06-05T13:51:00Z"/>
                <w:rFonts w:ascii="Times New Roman" w:eastAsia="Calibri" w:hAnsi="Times New Roman" w:cs="Times New Roman"/>
                <w:color w:val="000000"/>
                <w:sz w:val="18"/>
                <w:szCs w:val="18"/>
                <w:lang w:val="en-GB" w:eastAsia="zh-CN"/>
              </w:rPr>
            </w:pPr>
            <w:ins w:id="657" w:author="John Mettrop" w:date="2019-06-05T13:52:00Z">
              <w:r w:rsidRPr="003B0A3D">
                <w:rPr>
                  <w:rFonts w:ascii="Times New Roman" w:eastAsia="Calibri" w:hAnsi="Times New Roman" w:cs="Times New Roman"/>
                  <w:sz w:val="18"/>
                  <w:szCs w:val="18"/>
                  <w:lang w:eastAsia="zh-CN"/>
                </w:rPr>
                <w:t>Left-hand Circular</w:t>
              </w:r>
            </w:ins>
          </w:p>
        </w:tc>
      </w:tr>
      <w:tr w:rsidR="003B0A3D" w:rsidRPr="003B0A3D" w14:paraId="287175C8" w14:textId="77777777" w:rsidTr="003B0A3D">
        <w:trPr>
          <w:jc w:val="center"/>
          <w:trPrChange w:id="658"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59"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27EF3A1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Change w:id="660"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1F95892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proofErr w:type="spellStart"/>
            <w:r w:rsidRPr="003B0A3D">
              <w:rPr>
                <w:rFonts w:ascii="Times New Roman" w:eastAsia="Calibri" w:hAnsi="Times New Roman" w:cs="Times New Roman"/>
                <w:sz w:val="18"/>
                <w:szCs w:val="24"/>
                <w:lang w:val="en-GB"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Change w:id="66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6BBB1D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Change w:id="66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9A1D3E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Change w:id="66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04A2B9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16</w:t>
            </w:r>
          </w:p>
        </w:tc>
        <w:tc>
          <w:tcPr>
            <w:tcW w:w="1235" w:type="dxa"/>
            <w:tcBorders>
              <w:top w:val="single" w:sz="6" w:space="0" w:color="000000"/>
              <w:left w:val="single" w:sz="6" w:space="0" w:color="000000"/>
              <w:bottom w:val="single" w:sz="6" w:space="0" w:color="000000"/>
              <w:right w:val="single" w:sz="6" w:space="0" w:color="000000"/>
            </w:tcBorders>
            <w:hideMark/>
            <w:tcPrChange w:id="664"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78780DC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411" w:type="dxa"/>
            <w:tcBorders>
              <w:top w:val="single" w:sz="6" w:space="0" w:color="000000"/>
              <w:left w:val="single" w:sz="6" w:space="0" w:color="000000"/>
              <w:bottom w:val="single" w:sz="6" w:space="0" w:color="000000"/>
              <w:right w:val="single" w:sz="6" w:space="0" w:color="000000"/>
            </w:tcBorders>
            <w:hideMark/>
            <w:tcPrChange w:id="665"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30B6ADF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Change w:id="66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B3DC36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Change w:id="66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B7E80B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Change w:id="66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F1BCF5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42</w:t>
            </w:r>
          </w:p>
        </w:tc>
        <w:tc>
          <w:tcPr>
            <w:tcW w:w="1323" w:type="dxa"/>
            <w:tcBorders>
              <w:top w:val="single" w:sz="6" w:space="0" w:color="000000"/>
              <w:left w:val="single" w:sz="6" w:space="0" w:color="000000"/>
              <w:bottom w:val="single" w:sz="6" w:space="0" w:color="000000"/>
              <w:right w:val="single" w:sz="6" w:space="0" w:color="000000"/>
            </w:tcBorders>
            <w:hideMark/>
            <w:tcPrChange w:id="66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8EEB3B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70" w:author="John Mettrop" w:date="2019-06-05T13:51:00Z"/>
                <w:rFonts w:ascii="Times New Roman" w:eastAsia="Calibri" w:hAnsi="Times New Roman" w:cs="Times New Roman"/>
                <w:color w:val="000000"/>
                <w:sz w:val="18"/>
                <w:szCs w:val="18"/>
                <w:lang w:val="en-GB" w:eastAsia="zh-CN"/>
              </w:rPr>
            </w:pPr>
            <w:ins w:id="671" w:author="John Mettrop" w:date="2019-06-05T13:52:00Z">
              <w:r w:rsidRPr="003B0A3D">
                <w:rPr>
                  <w:rFonts w:ascii="Times New Roman" w:eastAsia="Calibri" w:hAnsi="Times New Roman" w:cs="Times New Roman"/>
                  <w:sz w:val="18"/>
                  <w:szCs w:val="18"/>
                  <w:lang w:eastAsia="zh-CN"/>
                </w:rPr>
                <w:t>57</w:t>
              </w:r>
            </w:ins>
          </w:p>
        </w:tc>
      </w:tr>
      <w:tr w:rsidR="003B0A3D" w:rsidRPr="003B0A3D" w14:paraId="7F4D7C15" w14:textId="77777777" w:rsidTr="003B0A3D">
        <w:trPr>
          <w:jc w:val="center"/>
          <w:trPrChange w:id="672"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673"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23C04E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Change w:id="674"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2395293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Change w:id="67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C5AFBB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Change w:id="67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976B7E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Change w:id="67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A79E36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Change w:id="678"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511588A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26</w:t>
            </w:r>
          </w:p>
        </w:tc>
        <w:tc>
          <w:tcPr>
            <w:tcW w:w="1411" w:type="dxa"/>
            <w:tcBorders>
              <w:top w:val="single" w:sz="6" w:space="0" w:color="000000"/>
              <w:left w:val="single" w:sz="6" w:space="0" w:color="000000"/>
              <w:bottom w:val="single" w:sz="6" w:space="0" w:color="000000"/>
              <w:right w:val="single" w:sz="6" w:space="0" w:color="000000"/>
            </w:tcBorders>
            <w:hideMark/>
            <w:tcPrChange w:id="679"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4228959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68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A004FD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68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903166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68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68096C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1.2</w:t>
            </w:r>
          </w:p>
        </w:tc>
        <w:tc>
          <w:tcPr>
            <w:tcW w:w="1323" w:type="dxa"/>
            <w:tcBorders>
              <w:top w:val="single" w:sz="6" w:space="0" w:color="000000"/>
              <w:left w:val="single" w:sz="6" w:space="0" w:color="000000"/>
              <w:bottom w:val="single" w:sz="6" w:space="0" w:color="000000"/>
              <w:right w:val="single" w:sz="6" w:space="0" w:color="000000"/>
            </w:tcBorders>
            <w:hideMark/>
            <w:tcPrChange w:id="68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E257D8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84" w:author="John Mettrop" w:date="2019-06-05T13:51:00Z"/>
                <w:rFonts w:ascii="Times New Roman" w:eastAsia="Calibri" w:hAnsi="Times New Roman" w:cs="Times New Roman"/>
                <w:color w:val="000000"/>
                <w:sz w:val="18"/>
                <w:szCs w:val="18"/>
                <w:lang w:val="en-GB" w:eastAsia="zh-CN"/>
              </w:rPr>
            </w:pPr>
            <w:ins w:id="685" w:author="John Mettrop" w:date="2019-06-05T13:52:00Z">
              <w:r w:rsidRPr="003B0A3D">
                <w:rPr>
                  <w:rFonts w:ascii="Times New Roman" w:eastAsia="Calibri" w:hAnsi="Times New Roman" w:cs="Times New Roman"/>
                  <w:sz w:val="18"/>
                  <w:szCs w:val="18"/>
                  <w:lang w:eastAsia="zh-CN"/>
                </w:rPr>
                <w:t>0.5</w:t>
              </w:r>
            </w:ins>
          </w:p>
        </w:tc>
      </w:tr>
      <w:tr w:rsidR="003B0A3D" w:rsidRPr="003B0A3D" w14:paraId="58646A67" w14:textId="77777777" w:rsidTr="003B0A3D">
        <w:trPr>
          <w:jc w:val="center"/>
          <w:trPrChange w:id="686" w:author="John Mettrop" w:date="2019-06-05T13:51:00Z">
            <w:trPr>
              <w:jc w:val="center"/>
            </w:trPr>
          </w:trPrChange>
        </w:trPr>
        <w:tc>
          <w:tcPr>
            <w:tcW w:w="2610" w:type="dxa"/>
            <w:tcBorders>
              <w:top w:val="nil"/>
              <w:left w:val="single" w:sz="6" w:space="0" w:color="000000"/>
              <w:bottom w:val="single" w:sz="6" w:space="0" w:color="000000"/>
              <w:right w:val="single" w:sz="6" w:space="0" w:color="000000"/>
            </w:tcBorders>
            <w:hideMark/>
            <w:tcPrChange w:id="687" w:author="John Mettrop" w:date="2019-06-05T13:51:00Z">
              <w:tcPr>
                <w:tcW w:w="2610" w:type="dxa"/>
                <w:tcBorders>
                  <w:top w:val="nil"/>
                  <w:left w:val="single" w:sz="6" w:space="3" w:color="000000"/>
                  <w:bottom w:val="single" w:sz="6" w:space="0" w:color="000000"/>
                  <w:right w:val="single" w:sz="6" w:space="3" w:color="000000"/>
                </w:tcBorders>
                <w:hideMark/>
              </w:tcPr>
            </w:tcPrChange>
          </w:tcPr>
          <w:p w14:paraId="5A9E1BF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Change w:id="688" w:author="John Mettrop" w:date="2019-06-05T13:51:00Z">
              <w:tcPr>
                <w:tcW w:w="1265" w:type="dxa"/>
                <w:tcBorders>
                  <w:top w:val="nil"/>
                  <w:left w:val="single" w:sz="6" w:space="3" w:color="000000"/>
                  <w:bottom w:val="single" w:sz="6" w:space="0" w:color="000000"/>
                  <w:right w:val="single" w:sz="6" w:space="3" w:color="000000"/>
                </w:tcBorders>
                <w:hideMark/>
              </w:tcPr>
            </w:tcPrChange>
          </w:tcPr>
          <w:p w14:paraId="7EA32FE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w:t>
            </w:r>
          </w:p>
        </w:tc>
        <w:tc>
          <w:tcPr>
            <w:tcW w:w="1323" w:type="dxa"/>
            <w:tcBorders>
              <w:top w:val="nil"/>
              <w:left w:val="single" w:sz="6" w:space="0" w:color="000000"/>
              <w:bottom w:val="single" w:sz="6" w:space="0" w:color="000000"/>
              <w:right w:val="single" w:sz="6" w:space="0" w:color="000000"/>
            </w:tcBorders>
            <w:hideMark/>
            <w:tcPrChange w:id="689"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557105E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1.8</w:t>
            </w:r>
          </w:p>
        </w:tc>
        <w:tc>
          <w:tcPr>
            <w:tcW w:w="1323" w:type="dxa"/>
            <w:tcBorders>
              <w:top w:val="nil"/>
              <w:left w:val="single" w:sz="6" w:space="0" w:color="000000"/>
              <w:bottom w:val="single" w:sz="6" w:space="0" w:color="000000"/>
              <w:right w:val="single" w:sz="6" w:space="0" w:color="000000"/>
            </w:tcBorders>
            <w:hideMark/>
            <w:tcPrChange w:id="690"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6BFC8B9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1.8</w:t>
            </w:r>
          </w:p>
        </w:tc>
        <w:tc>
          <w:tcPr>
            <w:tcW w:w="1323" w:type="dxa"/>
            <w:tcBorders>
              <w:top w:val="nil"/>
              <w:left w:val="single" w:sz="6" w:space="0" w:color="000000"/>
              <w:bottom w:val="single" w:sz="6" w:space="0" w:color="000000"/>
              <w:right w:val="single" w:sz="6" w:space="0" w:color="000000"/>
            </w:tcBorders>
            <w:hideMark/>
            <w:tcPrChange w:id="691"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528418C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12.5</w:t>
            </w:r>
          </w:p>
        </w:tc>
        <w:tc>
          <w:tcPr>
            <w:tcW w:w="1235" w:type="dxa"/>
            <w:tcBorders>
              <w:top w:val="nil"/>
              <w:left w:val="single" w:sz="6" w:space="0" w:color="000000"/>
              <w:bottom w:val="single" w:sz="6" w:space="0" w:color="000000"/>
              <w:right w:val="single" w:sz="6" w:space="0" w:color="000000"/>
            </w:tcBorders>
            <w:hideMark/>
            <w:tcPrChange w:id="692" w:author="John Mettrop" w:date="2019-06-05T13:51:00Z">
              <w:tcPr>
                <w:tcW w:w="1235" w:type="dxa"/>
                <w:tcBorders>
                  <w:top w:val="nil"/>
                  <w:left w:val="single" w:sz="6" w:space="3" w:color="000000"/>
                  <w:bottom w:val="single" w:sz="6" w:space="0" w:color="000000"/>
                  <w:right w:val="single" w:sz="6" w:space="3" w:color="000000"/>
                </w:tcBorders>
                <w:hideMark/>
              </w:tcPr>
            </w:tcPrChange>
          </w:tcPr>
          <w:p w14:paraId="30B7DDD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w:t>
            </w:r>
          </w:p>
        </w:tc>
        <w:tc>
          <w:tcPr>
            <w:tcW w:w="1411" w:type="dxa"/>
            <w:tcBorders>
              <w:top w:val="nil"/>
              <w:left w:val="single" w:sz="6" w:space="0" w:color="000000"/>
              <w:bottom w:val="single" w:sz="6" w:space="0" w:color="000000"/>
              <w:right w:val="single" w:sz="6" w:space="0" w:color="000000"/>
            </w:tcBorders>
            <w:hideMark/>
            <w:tcPrChange w:id="693" w:author="John Mettrop" w:date="2019-06-05T13:51:00Z">
              <w:tcPr>
                <w:tcW w:w="1411" w:type="dxa"/>
                <w:tcBorders>
                  <w:top w:val="nil"/>
                  <w:left w:val="single" w:sz="6" w:space="3" w:color="000000"/>
                  <w:bottom w:val="single" w:sz="6" w:space="0" w:color="000000"/>
                  <w:right w:val="single" w:sz="6" w:space="3" w:color="000000"/>
                </w:tcBorders>
                <w:hideMark/>
              </w:tcPr>
            </w:tcPrChange>
          </w:tcPr>
          <w:p w14:paraId="18C56C00"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Change w:id="694"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68CD040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Change w:id="695"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1C1F898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Change w:id="696"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00ECFBB5"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1.2</w:t>
            </w:r>
          </w:p>
        </w:tc>
        <w:tc>
          <w:tcPr>
            <w:tcW w:w="1323" w:type="dxa"/>
            <w:tcBorders>
              <w:top w:val="nil"/>
              <w:left w:val="single" w:sz="6" w:space="0" w:color="000000"/>
              <w:bottom w:val="single" w:sz="6" w:space="0" w:color="000000"/>
              <w:right w:val="single" w:sz="6" w:space="0" w:color="000000"/>
            </w:tcBorders>
            <w:hideMark/>
            <w:tcPrChange w:id="697" w:author="John Mettrop" w:date="2019-06-05T13:51:00Z">
              <w:tcPr>
                <w:tcW w:w="1323" w:type="dxa"/>
                <w:tcBorders>
                  <w:top w:val="nil"/>
                  <w:left w:val="single" w:sz="6" w:space="3" w:color="000000"/>
                  <w:bottom w:val="single" w:sz="6" w:space="0" w:color="000000"/>
                  <w:right w:val="single" w:sz="6" w:space="3" w:color="000000"/>
                </w:tcBorders>
                <w:hideMark/>
              </w:tcPr>
            </w:tcPrChange>
          </w:tcPr>
          <w:p w14:paraId="1E81108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98" w:author="John Mettrop" w:date="2019-06-05T13:51:00Z"/>
                <w:rFonts w:ascii="Times New Roman" w:eastAsia="Calibri" w:hAnsi="Times New Roman" w:cs="Times New Roman"/>
                <w:color w:val="000000"/>
                <w:sz w:val="18"/>
                <w:szCs w:val="18"/>
                <w:lang w:val="en-GB" w:eastAsia="zh-CN"/>
              </w:rPr>
            </w:pPr>
            <w:ins w:id="699" w:author="John Mettrop" w:date="2019-06-05T13:52:00Z">
              <w:r w:rsidRPr="003B0A3D">
                <w:rPr>
                  <w:rFonts w:ascii="Times New Roman" w:eastAsia="Calibri" w:hAnsi="Times New Roman" w:cs="Times New Roman"/>
                  <w:sz w:val="18"/>
                  <w:szCs w:val="18"/>
                  <w:lang w:eastAsia="zh-CN"/>
                </w:rPr>
                <w:t>0.5</w:t>
              </w:r>
            </w:ins>
          </w:p>
        </w:tc>
      </w:tr>
      <w:tr w:rsidR="003B0A3D" w:rsidRPr="003B0A3D" w14:paraId="668EBD1F" w14:textId="77777777" w:rsidTr="003B0A3D">
        <w:trPr>
          <w:jc w:val="center"/>
          <w:trPrChange w:id="700"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01"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1F52E8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Change w:id="702"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4ABA719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Change w:id="70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DA49B9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Change w:id="70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EF326E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Change w:id="70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129888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706"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2168480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Change w:id="707"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389F7D2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70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991D1E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Change w:id="70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A2E91B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Change w:id="71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798EA8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Variable - 45</w:t>
            </w:r>
          </w:p>
        </w:tc>
        <w:tc>
          <w:tcPr>
            <w:tcW w:w="1323" w:type="dxa"/>
            <w:tcBorders>
              <w:top w:val="single" w:sz="6" w:space="0" w:color="000000"/>
              <w:left w:val="single" w:sz="6" w:space="0" w:color="000000"/>
              <w:bottom w:val="single" w:sz="6" w:space="0" w:color="000000"/>
              <w:right w:val="single" w:sz="6" w:space="0" w:color="000000"/>
            </w:tcBorders>
            <w:hideMark/>
            <w:tcPrChange w:id="71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06B119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12" w:author="John Mettrop" w:date="2019-06-05T13:51:00Z"/>
                <w:rFonts w:ascii="Times New Roman" w:eastAsia="Calibri" w:hAnsi="Times New Roman" w:cs="Times New Roman"/>
                <w:color w:val="000000"/>
                <w:sz w:val="18"/>
                <w:szCs w:val="18"/>
                <w:lang w:val="en-GB" w:eastAsia="zh-CN"/>
              </w:rPr>
            </w:pPr>
            <w:ins w:id="713" w:author="John Mettrop" w:date="2019-06-05T13:52:00Z">
              <w:r w:rsidRPr="003B0A3D">
                <w:rPr>
                  <w:rFonts w:ascii="Times New Roman" w:eastAsia="Calibri" w:hAnsi="Times New Roman" w:cs="Times New Roman"/>
                  <w:sz w:val="18"/>
                  <w:szCs w:val="18"/>
                  <w:lang w:eastAsia="zh-CN"/>
                </w:rPr>
                <w:t>15</w:t>
              </w:r>
            </w:ins>
          </w:p>
        </w:tc>
      </w:tr>
      <w:tr w:rsidR="003B0A3D" w:rsidRPr="003B0A3D" w14:paraId="5BC08D18" w14:textId="77777777" w:rsidTr="003B0A3D">
        <w:trPr>
          <w:jc w:val="center"/>
          <w:trPrChange w:id="714"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15"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0CFA445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Change w:id="716"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781CEE5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Change w:id="71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8F12C1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71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73470B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71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1D46BC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720"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6D378895"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Change w:id="721"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067FAD6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72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B2CD44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72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1D8DC5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72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78AF90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Change w:id="72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981986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ins w:id="726" w:author="John Mettrop" w:date="2019-06-05T13:51:00Z"/>
                <w:rFonts w:ascii="Times New Roman" w:eastAsia="Calibri" w:hAnsi="Times New Roman" w:cs="Times New Roman"/>
                <w:color w:val="000000"/>
                <w:sz w:val="18"/>
                <w:szCs w:val="18"/>
                <w:lang w:val="en-GB" w:eastAsia="zh-CN"/>
              </w:rPr>
            </w:pPr>
            <w:ins w:id="727" w:author="John Mettrop" w:date="2019-06-05T13:52:00Z">
              <w:r w:rsidRPr="003B0A3D">
                <w:rPr>
                  <w:rFonts w:ascii="Times New Roman" w:eastAsia="Calibri" w:hAnsi="Times New Roman" w:cs="Times New Roman"/>
                  <w:sz w:val="18"/>
                  <w:szCs w:val="18"/>
                  <w:lang w:eastAsia="zh-CN"/>
                </w:rPr>
                <w:t>360</w:t>
              </w:r>
            </w:ins>
          </w:p>
        </w:tc>
      </w:tr>
      <w:tr w:rsidR="003B0A3D" w:rsidRPr="003B0A3D" w14:paraId="6AC1E6EC" w14:textId="77777777" w:rsidTr="003B0A3D">
        <w:trPr>
          <w:jc w:val="center"/>
          <w:trPrChange w:id="728"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29"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04F1BE3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Change w:id="730"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491B1E6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Change w:id="73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06AD1E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3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D044FE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3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979625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734"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40BDE01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Change w:id="735"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4F4ADFB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Change w:id="73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67672D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3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9213EE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3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B77341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variable - 45</w:t>
            </w:r>
          </w:p>
        </w:tc>
        <w:tc>
          <w:tcPr>
            <w:tcW w:w="1323" w:type="dxa"/>
            <w:tcBorders>
              <w:top w:val="single" w:sz="6" w:space="0" w:color="000000"/>
              <w:left w:val="single" w:sz="6" w:space="0" w:color="000000"/>
              <w:bottom w:val="single" w:sz="6" w:space="0" w:color="000000"/>
              <w:right w:val="single" w:sz="6" w:space="0" w:color="000000"/>
            </w:tcBorders>
            <w:hideMark/>
            <w:tcPrChange w:id="73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715CF6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40" w:author="John Mettrop" w:date="2019-06-05T13:51:00Z"/>
                <w:rFonts w:ascii="Times New Roman" w:eastAsia="Calibri" w:hAnsi="Times New Roman" w:cs="Times New Roman"/>
                <w:color w:val="000000"/>
                <w:sz w:val="18"/>
                <w:szCs w:val="18"/>
                <w:lang w:val="en-GB" w:eastAsia="zh-CN"/>
              </w:rPr>
            </w:pPr>
            <w:ins w:id="741" w:author="John Mettrop" w:date="2019-06-05T13:52:00Z">
              <w:r w:rsidRPr="003B0A3D">
                <w:rPr>
                  <w:rFonts w:ascii="Times New Roman" w:eastAsia="Calibri" w:hAnsi="Times New Roman" w:cs="Times New Roman"/>
                  <w:sz w:val="18"/>
                  <w:szCs w:val="18"/>
                  <w:lang w:eastAsia="zh-CN"/>
                </w:rPr>
                <w:t>22</w:t>
              </w:r>
            </w:ins>
          </w:p>
        </w:tc>
      </w:tr>
      <w:tr w:rsidR="003B0A3D" w:rsidRPr="003B0A3D" w14:paraId="015812C2" w14:textId="77777777" w:rsidTr="003B0A3D">
        <w:trPr>
          <w:jc w:val="center"/>
          <w:trPrChange w:id="742"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43"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2BC4E36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Change w:id="744"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3B54769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Change w:id="74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256D4C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4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82DA02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4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966959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748"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0F84D6DC" w14:textId="77777777" w:rsidR="003B0A3D" w:rsidRPr="003B0A3D" w:rsidRDefault="003B0A3D" w:rsidP="003B0A3D">
            <w:pPr>
              <w:keepLines/>
              <w:tabs>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Change w:id="749"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7633811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5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0EB96DC" w14:textId="77777777" w:rsidR="003B0A3D" w:rsidRPr="003B0A3D" w:rsidRDefault="003B0A3D" w:rsidP="003B0A3D">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Change w:id="75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907518F" w14:textId="77777777" w:rsidR="003B0A3D" w:rsidRPr="003B0A3D" w:rsidRDefault="003B0A3D" w:rsidP="003B0A3D">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Change w:id="75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8D0BA6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5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A8C11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4" w:author="John Mettrop" w:date="2019-06-05T13:52:00Z"/>
                <w:rFonts w:ascii="Times New Roman" w:eastAsia="Times New Roman" w:hAnsi="Times New Roman" w:cs="Times New Roman"/>
                <w:sz w:val="18"/>
                <w:szCs w:val="18"/>
                <w:lang w:eastAsia="zh-CN"/>
              </w:rPr>
            </w:pPr>
            <w:ins w:id="755" w:author="John Mettrop" w:date="2019-06-05T13:52:00Z">
              <w:r w:rsidRPr="003B0A3D">
                <w:rPr>
                  <w:rFonts w:ascii="Times New Roman" w:eastAsia="Times New Roman" w:hAnsi="Times New Roman" w:cs="Times New Roman"/>
                  <w:sz w:val="18"/>
                  <w:szCs w:val="18"/>
                  <w:lang w:eastAsia="zh-CN"/>
                </w:rPr>
                <w:t>Sector</w:t>
              </w:r>
            </w:ins>
          </w:p>
          <w:p w14:paraId="7A82A74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56" w:author="John Mettrop" w:date="2019-06-05T13:51:00Z"/>
                <w:rFonts w:ascii="Times New Roman" w:eastAsia="Calibri" w:hAnsi="Times New Roman" w:cs="Times New Roman"/>
                <w:color w:val="000000"/>
                <w:sz w:val="18"/>
                <w:szCs w:val="18"/>
                <w:lang w:val="en-GB" w:eastAsia="zh-CN"/>
              </w:rPr>
            </w:pPr>
            <w:ins w:id="757" w:author="John Mettrop" w:date="2019-06-05T13:52:00Z">
              <w:r w:rsidRPr="003B0A3D">
                <w:rPr>
                  <w:rFonts w:ascii="Times New Roman" w:eastAsia="Calibri" w:hAnsi="Times New Roman" w:cs="Times New Roman"/>
                  <w:sz w:val="18"/>
                  <w:szCs w:val="18"/>
                  <w:lang w:eastAsia="zh-CN"/>
                </w:rPr>
                <w:t>(-10 to +90)</w:t>
              </w:r>
            </w:ins>
          </w:p>
        </w:tc>
      </w:tr>
      <w:tr w:rsidR="003B0A3D" w:rsidRPr="003B0A3D" w14:paraId="3A6AE697" w14:textId="77777777" w:rsidTr="003B0A3D">
        <w:trPr>
          <w:jc w:val="center"/>
          <w:trPrChange w:id="758"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59"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2AD446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3B0A3D">
              <w:rPr>
                <w:rFonts w:ascii="Times New Roman" w:eastAsia="Calibri" w:hAnsi="Times New Roman" w:cs="Times New Roman"/>
                <w:sz w:val="18"/>
                <w:szCs w:val="24"/>
                <w:lang w:eastAsia="zh-CN"/>
              </w:rPr>
              <w:t>Antenna side</w:t>
            </w:r>
            <w:r w:rsidRPr="003B0A3D">
              <w:rPr>
                <w:rFonts w:ascii="Times New Roman" w:eastAsia="Calibri" w:hAnsi="Times New Roman" w:cs="Times New Roman"/>
                <w:sz w:val="18"/>
                <w:szCs w:val="24"/>
                <w:lang w:eastAsia="zh-CN"/>
              </w:rPr>
              <w:noBreakHyphen/>
              <w:t>lobe (SL) levels (1</w:t>
            </w:r>
            <w:r w:rsidRPr="003B0A3D">
              <w:rPr>
                <w:rFonts w:ascii="Times New Roman" w:eastAsia="Calibri" w:hAnsi="Times New Roman" w:cs="Times New Roman"/>
                <w:sz w:val="18"/>
                <w:szCs w:val="24"/>
                <w:vertAlign w:val="superscript"/>
                <w:lang w:eastAsia="zh-CN"/>
              </w:rPr>
              <w:t>st</w:t>
            </w:r>
            <w:r w:rsidRPr="003B0A3D">
              <w:rPr>
                <w:rFonts w:ascii="Times New Roman" w:eastAsia="Calibri" w:hAnsi="Times New Roman" w:cs="Times New Roman"/>
                <w:sz w:val="18"/>
                <w:szCs w:val="24"/>
                <w:lang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Change w:id="760"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2C9C25D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Change w:id="76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D6590F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Change w:id="76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C768D90"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Change w:id="76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B218FE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764"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419B3CE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Change w:id="765"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7B7D5B6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color w:val="000000"/>
                <w:sz w:val="18"/>
                <w:szCs w:val="18"/>
                <w:lang w:val="en-GB" w:eastAsia="zh-CN"/>
              </w:rPr>
              <w:t>8.7</w:t>
            </w:r>
          </w:p>
        </w:tc>
        <w:tc>
          <w:tcPr>
            <w:tcW w:w="1323" w:type="dxa"/>
            <w:tcBorders>
              <w:top w:val="single" w:sz="6" w:space="0" w:color="000000"/>
              <w:left w:val="single" w:sz="6" w:space="0" w:color="000000"/>
              <w:bottom w:val="single" w:sz="6" w:space="0" w:color="000000"/>
              <w:right w:val="single" w:sz="6" w:space="0" w:color="000000"/>
            </w:tcBorders>
            <w:hideMark/>
            <w:tcPrChange w:id="76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327D88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Change w:id="76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AA9AA4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Change w:id="76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9F712D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color w:val="000000"/>
                <w:sz w:val="18"/>
                <w:szCs w:val="18"/>
                <w:lang w:val="en-GB" w:eastAsia="zh-CN"/>
              </w:rPr>
              <w:t>22</w:t>
            </w:r>
          </w:p>
        </w:tc>
        <w:tc>
          <w:tcPr>
            <w:tcW w:w="1323" w:type="dxa"/>
            <w:tcBorders>
              <w:top w:val="single" w:sz="6" w:space="0" w:color="000000"/>
              <w:left w:val="single" w:sz="6" w:space="0" w:color="000000"/>
              <w:bottom w:val="single" w:sz="6" w:space="0" w:color="000000"/>
              <w:right w:val="single" w:sz="6" w:space="0" w:color="000000"/>
            </w:tcBorders>
            <w:hideMark/>
            <w:tcPrChange w:id="76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69B2F1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70" w:author="John Mettrop" w:date="2019-06-05T13:51:00Z"/>
                <w:rFonts w:ascii="Times New Roman" w:eastAsia="Calibri" w:hAnsi="Times New Roman" w:cs="Times New Roman"/>
                <w:sz w:val="18"/>
                <w:szCs w:val="24"/>
                <w:lang w:eastAsia="zh-CN"/>
              </w:rPr>
            </w:pPr>
            <w:ins w:id="771" w:author="John Mettrop" w:date="2019-06-05T13:52:00Z">
              <w:r w:rsidRPr="003B0A3D">
                <w:rPr>
                  <w:rFonts w:ascii="Times New Roman" w:eastAsia="Calibri" w:hAnsi="Times New Roman" w:cs="Times New Roman"/>
                  <w:sz w:val="18"/>
                  <w:szCs w:val="18"/>
                  <w:lang w:eastAsia="zh-CN"/>
                </w:rPr>
                <w:t>[-18]</w:t>
              </w:r>
            </w:ins>
          </w:p>
        </w:tc>
      </w:tr>
      <w:tr w:rsidR="003B0A3D" w:rsidRPr="003B0A3D" w14:paraId="7A188D22" w14:textId="77777777" w:rsidTr="003B0A3D">
        <w:trPr>
          <w:jc w:val="center"/>
          <w:trPrChange w:id="772"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73"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321D094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Change w:id="774"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1EFA654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w:t>
            </w:r>
          </w:p>
        </w:tc>
        <w:tc>
          <w:tcPr>
            <w:tcW w:w="1323" w:type="dxa"/>
            <w:tcBorders>
              <w:top w:val="single" w:sz="6" w:space="0" w:color="000000"/>
              <w:left w:val="single" w:sz="6" w:space="0" w:color="000000"/>
              <w:bottom w:val="single" w:sz="6" w:space="0" w:color="000000"/>
              <w:right w:val="single" w:sz="6" w:space="0" w:color="000000"/>
            </w:tcBorders>
            <w:hideMark/>
            <w:tcPrChange w:id="77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70D19C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45</w:t>
            </w:r>
          </w:p>
        </w:tc>
        <w:tc>
          <w:tcPr>
            <w:tcW w:w="1323" w:type="dxa"/>
            <w:tcBorders>
              <w:top w:val="single" w:sz="6" w:space="0" w:color="000000"/>
              <w:left w:val="single" w:sz="6" w:space="0" w:color="000000"/>
              <w:bottom w:val="single" w:sz="6" w:space="0" w:color="000000"/>
              <w:right w:val="single" w:sz="6" w:space="0" w:color="000000"/>
            </w:tcBorders>
            <w:hideMark/>
            <w:tcPrChange w:id="77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CA1F8B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Change w:id="77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CCEC0F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Change w:id="778"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72CDD10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30</w:t>
            </w:r>
          </w:p>
        </w:tc>
        <w:tc>
          <w:tcPr>
            <w:tcW w:w="1411" w:type="dxa"/>
            <w:tcBorders>
              <w:top w:val="single" w:sz="6" w:space="0" w:color="000000"/>
              <w:left w:val="single" w:sz="6" w:space="0" w:color="000000"/>
              <w:bottom w:val="single" w:sz="6" w:space="0" w:color="000000"/>
              <w:right w:val="single" w:sz="6" w:space="0" w:color="000000"/>
            </w:tcBorders>
            <w:hideMark/>
            <w:tcPrChange w:id="779"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5CD982D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8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F7E397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8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86F7A9F"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8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7C0114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8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E63EA1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84" w:author="John Mettrop" w:date="2019-06-05T13:51:00Z"/>
                <w:rFonts w:ascii="Times New Roman" w:eastAsia="Calibri" w:hAnsi="Times New Roman" w:cs="Times New Roman"/>
                <w:color w:val="000000"/>
                <w:sz w:val="18"/>
                <w:szCs w:val="18"/>
                <w:lang w:val="en-GB" w:eastAsia="zh-CN"/>
              </w:rPr>
            </w:pPr>
            <w:ins w:id="785" w:author="John Mettrop" w:date="2019-06-05T13:52:00Z">
              <w:r w:rsidRPr="003B0A3D">
                <w:rPr>
                  <w:rFonts w:ascii="Times New Roman" w:eastAsia="Calibri" w:hAnsi="Times New Roman" w:cs="Times New Roman"/>
                  <w:sz w:val="18"/>
                  <w:szCs w:val="18"/>
                  <w:lang w:eastAsia="zh-CN"/>
                </w:rPr>
                <w:t>50</w:t>
              </w:r>
            </w:ins>
          </w:p>
        </w:tc>
      </w:tr>
      <w:tr w:rsidR="003B0A3D" w:rsidRPr="003B0A3D" w14:paraId="574B7CEC" w14:textId="77777777" w:rsidTr="003B0A3D">
        <w:trPr>
          <w:jc w:val="center"/>
          <w:trPrChange w:id="786"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787"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1AEB393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Change w:id="788"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4CFE5070"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Change w:id="78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360BCA4"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Change w:id="79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131C54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Change w:id="79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2D693B1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Change w:id="792"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390D7B9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7</w:t>
            </w:r>
          </w:p>
        </w:tc>
        <w:tc>
          <w:tcPr>
            <w:tcW w:w="1411" w:type="dxa"/>
            <w:tcBorders>
              <w:top w:val="single" w:sz="6" w:space="0" w:color="000000"/>
              <w:left w:val="single" w:sz="6" w:space="0" w:color="000000"/>
              <w:bottom w:val="single" w:sz="6" w:space="0" w:color="000000"/>
              <w:right w:val="single" w:sz="6" w:space="0" w:color="000000"/>
            </w:tcBorders>
            <w:hideMark/>
            <w:tcPrChange w:id="793"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554BF2B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Change w:id="79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5DABA85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9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D667C4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Change w:id="79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FBAAC18"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20</w:t>
            </w:r>
          </w:p>
        </w:tc>
        <w:tc>
          <w:tcPr>
            <w:tcW w:w="1323" w:type="dxa"/>
            <w:tcBorders>
              <w:top w:val="single" w:sz="6" w:space="0" w:color="000000"/>
              <w:left w:val="single" w:sz="6" w:space="0" w:color="000000"/>
              <w:bottom w:val="single" w:sz="6" w:space="0" w:color="000000"/>
              <w:right w:val="single" w:sz="6" w:space="0" w:color="000000"/>
            </w:tcBorders>
            <w:hideMark/>
            <w:tcPrChange w:id="797"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769220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98" w:author="John Mettrop" w:date="2019-06-05T13:51:00Z"/>
                <w:rFonts w:ascii="Times New Roman" w:eastAsia="Calibri" w:hAnsi="Times New Roman" w:cs="Times New Roman"/>
                <w:color w:val="000000"/>
                <w:sz w:val="18"/>
                <w:szCs w:val="18"/>
                <w:lang w:val="en-GB" w:eastAsia="zh-CN"/>
              </w:rPr>
            </w:pPr>
            <w:ins w:id="799" w:author="John Mettrop" w:date="2019-06-05T13:52:00Z">
              <w:r w:rsidRPr="003B0A3D">
                <w:rPr>
                  <w:rFonts w:ascii="Times New Roman" w:eastAsia="Calibri" w:hAnsi="Times New Roman" w:cs="Times New Roman"/>
                  <w:sz w:val="18"/>
                  <w:szCs w:val="18"/>
                  <w:lang w:eastAsia="zh-CN"/>
                </w:rPr>
                <w:t>[</w:t>
              </w:r>
              <w:r w:rsidRPr="003B0A3D">
                <w:rPr>
                  <w:rFonts w:ascii="Times New Roman" w:eastAsia="Calibri" w:hAnsi="Times New Roman" w:cs="Times New Roman"/>
                  <w:sz w:val="18"/>
                  <w:szCs w:val="18"/>
                  <w:highlight w:val="yellow"/>
                  <w:lang w:eastAsia="zh-CN"/>
                  <w:rPrChange w:id="800" w:author="DG 5B-1b" w:date="2019-05-02T14:32:00Z">
                    <w:rPr>
                      <w:sz w:val="18"/>
                      <w:szCs w:val="18"/>
                      <w:lang w:eastAsia="zh-CN"/>
                    </w:rPr>
                  </w:rPrChange>
                </w:rPr>
                <w:t>1-300</w:t>
              </w:r>
              <w:r w:rsidRPr="003B0A3D">
                <w:rPr>
                  <w:rFonts w:ascii="Times New Roman" w:eastAsia="Calibri" w:hAnsi="Times New Roman" w:cs="Times New Roman"/>
                  <w:sz w:val="18"/>
                  <w:szCs w:val="18"/>
                  <w:lang w:eastAsia="zh-CN"/>
                </w:rPr>
                <w:t>]</w:t>
              </w:r>
            </w:ins>
          </w:p>
        </w:tc>
      </w:tr>
      <w:tr w:rsidR="003B0A3D" w:rsidRPr="003B0A3D" w14:paraId="7E95C929" w14:textId="77777777" w:rsidTr="003B0A3D">
        <w:trPr>
          <w:jc w:val="center"/>
          <w:trPrChange w:id="801"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802"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060458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Change w:id="803"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6FCEAB7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Change w:id="80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6953159"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Change w:id="80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4930EDC"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Change w:id="80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8ADB42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Change w:id="807"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5AE46E9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4</w:t>
            </w:r>
          </w:p>
        </w:tc>
        <w:tc>
          <w:tcPr>
            <w:tcW w:w="1411" w:type="dxa"/>
            <w:tcBorders>
              <w:top w:val="single" w:sz="6" w:space="0" w:color="000000"/>
              <w:left w:val="single" w:sz="6" w:space="0" w:color="000000"/>
              <w:bottom w:val="single" w:sz="6" w:space="0" w:color="000000"/>
              <w:right w:val="single" w:sz="6" w:space="0" w:color="000000"/>
            </w:tcBorders>
            <w:hideMark/>
            <w:tcPrChange w:id="808"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08747D51"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color w:val="000000"/>
                <w:sz w:val="18"/>
                <w:szCs w:val="18"/>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Change w:id="80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7F83EB3"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Change w:id="81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098A54A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3B0A3D">
              <w:rPr>
                <w:rFonts w:ascii="Times New Roman" w:eastAsia="Calibri" w:hAnsi="Times New Roman" w:cs="Times New Roman"/>
                <w:sz w:val="18"/>
                <w:szCs w:val="24"/>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Change w:id="811"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ADEA62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3B0A3D">
              <w:rPr>
                <w:rFonts w:ascii="Times New Roman" w:eastAsia="Calibri" w:hAnsi="Times New Roman" w:cs="Times New Roman"/>
                <w:color w:val="000000"/>
                <w:sz w:val="18"/>
                <w:szCs w:val="18"/>
                <w:lang w:val="en-GB" w:eastAsia="zh-CN"/>
              </w:rPr>
              <w:t>2.3</w:t>
            </w:r>
          </w:p>
        </w:tc>
        <w:tc>
          <w:tcPr>
            <w:tcW w:w="1323" w:type="dxa"/>
            <w:tcBorders>
              <w:top w:val="single" w:sz="6" w:space="0" w:color="000000"/>
              <w:left w:val="single" w:sz="6" w:space="0" w:color="000000"/>
              <w:bottom w:val="single" w:sz="6" w:space="0" w:color="000000"/>
              <w:right w:val="single" w:sz="6" w:space="0" w:color="000000"/>
            </w:tcBorders>
            <w:hideMark/>
            <w:tcPrChange w:id="812"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6A98AF9B"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813" w:author="John Mettrop" w:date="2019-06-05T13:51:00Z"/>
                <w:rFonts w:ascii="Times New Roman" w:eastAsia="Calibri" w:hAnsi="Times New Roman" w:cs="Times New Roman"/>
                <w:color w:val="000000"/>
                <w:sz w:val="18"/>
                <w:szCs w:val="18"/>
                <w:lang w:val="en-GB" w:eastAsia="zh-CN"/>
              </w:rPr>
            </w:pPr>
            <w:ins w:id="814" w:author="John Mettrop" w:date="2019-06-05T13:52:00Z">
              <w:r w:rsidRPr="003B0A3D">
                <w:rPr>
                  <w:rFonts w:ascii="Times New Roman" w:eastAsia="Calibri" w:hAnsi="Times New Roman" w:cs="Times New Roman"/>
                  <w:sz w:val="18"/>
                  <w:szCs w:val="18"/>
                  <w:lang w:eastAsia="zh-CN"/>
                </w:rPr>
                <w:t>4</w:t>
              </w:r>
            </w:ins>
          </w:p>
        </w:tc>
      </w:tr>
      <w:tr w:rsidR="003B0A3D" w:rsidRPr="003B0A3D" w14:paraId="0B094DC4" w14:textId="77777777" w:rsidTr="003B0A3D">
        <w:trPr>
          <w:jc w:val="center"/>
          <w:trPrChange w:id="815" w:author="John Mettrop" w:date="2019-06-05T13:51:00Z">
            <w:trPr>
              <w:jc w:val="center"/>
            </w:trPr>
          </w:trPrChange>
        </w:trPr>
        <w:tc>
          <w:tcPr>
            <w:tcW w:w="2610" w:type="dxa"/>
            <w:tcBorders>
              <w:top w:val="single" w:sz="6" w:space="0" w:color="000000"/>
              <w:left w:val="single" w:sz="6" w:space="0" w:color="000000"/>
              <w:bottom w:val="single" w:sz="6" w:space="0" w:color="000000"/>
              <w:right w:val="single" w:sz="6" w:space="0" w:color="000000"/>
            </w:tcBorders>
            <w:hideMark/>
            <w:tcPrChange w:id="816" w:author="John Mettrop" w:date="2019-06-05T13:51:00Z">
              <w:tcPr>
                <w:tcW w:w="2610" w:type="dxa"/>
                <w:tcBorders>
                  <w:top w:val="single" w:sz="6" w:space="0" w:color="000000"/>
                  <w:left w:val="single" w:sz="6" w:space="3" w:color="000000"/>
                  <w:bottom w:val="single" w:sz="6" w:space="0" w:color="000000"/>
                  <w:right w:val="single" w:sz="6" w:space="3" w:color="000000"/>
                </w:tcBorders>
                <w:hideMark/>
              </w:tcPr>
            </w:tcPrChange>
          </w:tcPr>
          <w:p w14:paraId="535333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3B0A3D">
              <w:rPr>
                <w:rFonts w:ascii="Times New Roman" w:eastAsia="Calibri" w:hAnsi="Times New Roman" w:cs="Times New Roman"/>
                <w:sz w:val="18"/>
                <w:szCs w:val="24"/>
                <w:lang w:val="en-GB" w:eastAsia="zh-CN"/>
              </w:rPr>
              <w:t xml:space="preserve">Minimum </w:t>
            </w:r>
            <w:proofErr w:type="spellStart"/>
            <w:r w:rsidRPr="003B0A3D">
              <w:rPr>
                <w:rFonts w:ascii="Times New Roman" w:eastAsia="Calibri" w:hAnsi="Times New Roman" w:cs="Times New Roman"/>
                <w:sz w:val="18"/>
                <w:szCs w:val="24"/>
                <w:lang w:val="en-GB" w:eastAsia="zh-CN"/>
              </w:rPr>
              <w:t>discernable</w:t>
            </w:r>
            <w:proofErr w:type="spellEnd"/>
            <w:r w:rsidRPr="003B0A3D">
              <w:rPr>
                <w:rFonts w:ascii="Times New Roman" w:eastAsia="Calibri" w:hAnsi="Times New Roman" w:cs="Times New Roman"/>
                <w:sz w:val="18"/>
                <w:szCs w:val="24"/>
                <w:lang w:val="en-GB"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Change w:id="817" w:author="John Mettrop" w:date="2019-06-05T13:51:00Z">
              <w:tcPr>
                <w:tcW w:w="1265" w:type="dxa"/>
                <w:tcBorders>
                  <w:top w:val="single" w:sz="6" w:space="0" w:color="000000"/>
                  <w:left w:val="single" w:sz="6" w:space="3" w:color="000000"/>
                  <w:bottom w:val="single" w:sz="6" w:space="0" w:color="000000"/>
                  <w:right w:val="single" w:sz="6" w:space="3" w:color="000000"/>
                </w:tcBorders>
                <w:hideMark/>
              </w:tcPr>
            </w:tcPrChange>
          </w:tcPr>
          <w:p w14:paraId="39F5A212"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val="en-GB"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Change w:id="818"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F576B67"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Change w:id="819"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7C0003E"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Change w:id="820"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BD642B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Change w:id="821" w:author="John Mettrop" w:date="2019-06-05T13:51:00Z">
              <w:tcPr>
                <w:tcW w:w="1235" w:type="dxa"/>
                <w:tcBorders>
                  <w:top w:val="single" w:sz="6" w:space="0" w:color="000000"/>
                  <w:left w:val="single" w:sz="6" w:space="3" w:color="000000"/>
                  <w:bottom w:val="single" w:sz="6" w:space="0" w:color="000000"/>
                  <w:right w:val="single" w:sz="6" w:space="3" w:color="000000"/>
                </w:tcBorders>
                <w:hideMark/>
              </w:tcPr>
            </w:tcPrChange>
          </w:tcPr>
          <w:p w14:paraId="05CA0115"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Change w:id="822" w:author="John Mettrop" w:date="2019-06-05T13:51:00Z">
              <w:tcPr>
                <w:tcW w:w="1411" w:type="dxa"/>
                <w:tcBorders>
                  <w:top w:val="single" w:sz="6" w:space="0" w:color="000000"/>
                  <w:left w:val="single" w:sz="6" w:space="3" w:color="000000"/>
                  <w:bottom w:val="single" w:sz="6" w:space="0" w:color="000000"/>
                  <w:right w:val="single" w:sz="6" w:space="3" w:color="000000"/>
                </w:tcBorders>
                <w:hideMark/>
              </w:tcPr>
            </w:tcPrChange>
          </w:tcPr>
          <w:p w14:paraId="3198489D"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Change w:id="823"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3A267B8A"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Change w:id="824"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715E2210"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Change w:id="825"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434DC43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24"/>
                <w:lang w:val="en-GB" w:eastAsia="zh-CN"/>
              </w:rPr>
              <w:t>112</w:t>
            </w:r>
          </w:p>
        </w:tc>
        <w:tc>
          <w:tcPr>
            <w:tcW w:w="1323" w:type="dxa"/>
            <w:tcBorders>
              <w:top w:val="single" w:sz="6" w:space="0" w:color="000000"/>
              <w:left w:val="single" w:sz="6" w:space="0" w:color="000000"/>
              <w:bottom w:val="single" w:sz="6" w:space="0" w:color="000000"/>
              <w:right w:val="single" w:sz="6" w:space="0" w:color="000000"/>
            </w:tcBorders>
            <w:hideMark/>
            <w:tcPrChange w:id="826" w:author="John Mettrop" w:date="2019-06-05T13:51:00Z">
              <w:tcPr>
                <w:tcW w:w="1323" w:type="dxa"/>
                <w:tcBorders>
                  <w:top w:val="single" w:sz="6" w:space="0" w:color="000000"/>
                  <w:left w:val="single" w:sz="6" w:space="3" w:color="000000"/>
                  <w:bottom w:val="single" w:sz="6" w:space="0" w:color="000000"/>
                  <w:right w:val="single" w:sz="6" w:space="3" w:color="000000"/>
                </w:tcBorders>
                <w:hideMark/>
              </w:tcPr>
            </w:tcPrChange>
          </w:tcPr>
          <w:p w14:paraId="196D23F6" w14:textId="77777777" w:rsidR="003B0A3D" w:rsidRPr="003B0A3D" w:rsidRDefault="003B0A3D" w:rsidP="003B0A3D">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827" w:author="John Mettrop" w:date="2019-06-05T13:51:00Z"/>
                <w:rFonts w:ascii="Times New Roman" w:eastAsia="Calibri" w:hAnsi="Times New Roman" w:cs="Times New Roman"/>
                <w:sz w:val="18"/>
                <w:szCs w:val="24"/>
                <w:lang w:eastAsia="zh-CN"/>
              </w:rPr>
            </w:pPr>
            <w:ins w:id="828" w:author="John Mettrop" w:date="2019-06-05T13:52:00Z">
              <w:r w:rsidRPr="003B0A3D">
                <w:rPr>
                  <w:rFonts w:ascii="Times New Roman" w:eastAsia="Calibri" w:hAnsi="Times New Roman" w:cs="Times New Roman"/>
                  <w:sz w:val="18"/>
                  <w:szCs w:val="18"/>
                  <w:lang w:eastAsia="zh-CN"/>
                </w:rPr>
                <w:t>-130</w:t>
              </w:r>
            </w:ins>
          </w:p>
        </w:tc>
      </w:tr>
    </w:tbl>
    <w:p w14:paraId="7EF910EC"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340B1AD5" w14:textId="77777777" w:rsidR="003B0A3D" w:rsidRPr="003B0A3D" w:rsidRDefault="003B0A3D" w:rsidP="003B0A3D">
      <w:pPr>
        <w:tabs>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3B0A3D">
        <w:rPr>
          <w:rFonts w:ascii="Times New Roman" w:eastAsia="Times New Roman" w:hAnsi="Times New Roman" w:cs="Times New Roman"/>
          <w:sz w:val="24"/>
          <w:szCs w:val="20"/>
          <w:lang w:val="en-GB"/>
        </w:rPr>
        <w:br w:type="page"/>
      </w:r>
    </w:p>
    <w:p w14:paraId="291122D7"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B0A3D">
        <w:rPr>
          <w:rFonts w:ascii="Times New Roman" w:eastAsia="Calibri" w:hAnsi="Times New Roman" w:cs="Times New Roman"/>
          <w:caps/>
          <w:sz w:val="24"/>
          <w:szCs w:val="24"/>
          <w:lang w:val="en-GB"/>
        </w:rPr>
        <w:lastRenderedPageBreak/>
        <w:t>TABLE 2 (</w:t>
      </w:r>
      <w:r w:rsidRPr="003B0A3D">
        <w:rPr>
          <w:rFonts w:ascii="Times New Roman" w:eastAsia="Calibri" w:hAnsi="Times New Roman" w:cs="Times New Roman"/>
          <w:i/>
          <w:iCs/>
          <w:caps/>
          <w:sz w:val="24"/>
          <w:szCs w:val="24"/>
          <w:lang w:val="en-GB"/>
        </w:rPr>
        <w:t>cont.</w:t>
      </w:r>
      <w:r w:rsidRPr="003B0A3D">
        <w:rPr>
          <w:rFonts w:ascii="Times New Roman" w:eastAsia="Calibri" w:hAnsi="Times New Roman" w:cs="Times New Roman"/>
          <w:caps/>
          <w:sz w:val="24"/>
          <w:szCs w:val="24"/>
          <w:lang w:val="en-GB"/>
        </w:rPr>
        <w:t>)</w:t>
      </w:r>
    </w:p>
    <w:tbl>
      <w:tblPr>
        <w:tblW w:w="158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8"/>
        <w:gridCol w:w="791"/>
        <w:gridCol w:w="1376"/>
        <w:gridCol w:w="1377"/>
        <w:gridCol w:w="1377"/>
        <w:gridCol w:w="1377"/>
        <w:gridCol w:w="1377"/>
        <w:gridCol w:w="1377"/>
        <w:gridCol w:w="1377"/>
        <w:gridCol w:w="1378"/>
        <w:gridCol w:w="1378"/>
        <w:tblGridChange w:id="829">
          <w:tblGrid>
            <w:gridCol w:w="2653"/>
            <w:gridCol w:w="2"/>
            <w:gridCol w:w="791"/>
            <w:gridCol w:w="534"/>
            <w:gridCol w:w="790"/>
            <w:gridCol w:w="52"/>
            <w:gridCol w:w="1324"/>
            <w:gridCol w:w="53"/>
            <w:gridCol w:w="1324"/>
            <w:gridCol w:w="53"/>
            <w:gridCol w:w="1324"/>
            <w:gridCol w:w="53"/>
            <w:gridCol w:w="1324"/>
            <w:gridCol w:w="53"/>
            <w:gridCol w:w="1324"/>
            <w:gridCol w:w="53"/>
            <w:gridCol w:w="1324"/>
            <w:gridCol w:w="53"/>
            <w:gridCol w:w="1324"/>
            <w:gridCol w:w="54"/>
            <w:gridCol w:w="1324"/>
            <w:gridCol w:w="54"/>
            <w:gridCol w:w="1324"/>
          </w:tblGrid>
        </w:tblGridChange>
      </w:tblGrid>
      <w:tr w:rsidR="003B0A3D" w:rsidRPr="003B0A3D" w14:paraId="582F51C1"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1725432"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6A14BD94"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38B9D88B"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caps/>
                <w:sz w:val="18"/>
                <w:szCs w:val="18"/>
                <w:lang w:val="en-GB" w:eastAsia="zh-CN"/>
              </w:rPr>
              <w:t>R</w:t>
            </w:r>
            <w:r w:rsidRPr="003B0A3D">
              <w:rPr>
                <w:rFonts w:ascii="Times New Roman Bold" w:eastAsia="Calibri" w:hAnsi="Times New Roman Bold" w:cs="Times New Roman Bold"/>
                <w:b/>
                <w:sz w:val="18"/>
                <w:szCs w:val="18"/>
                <w:lang w:val="en-GB" w:eastAsia="zh-CN"/>
              </w:rPr>
              <w:t xml:space="preserve">adar </w:t>
            </w:r>
            <w:r w:rsidRPr="003B0A3D">
              <w:rPr>
                <w:rFonts w:ascii="Times New Roman Bold" w:eastAsia="Calibri" w:hAnsi="Times New Roman Bold" w:cs="Times New Roman Bold"/>
                <w:b/>
                <w:caps/>
                <w:sz w:val="18"/>
                <w:szCs w:val="18"/>
                <w:lang w:val="en-GB"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4CB5170D"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5A421D4C"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356AC2B4"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5BBC41EA"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603995A2"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1C2E49B6"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36CE8723"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23</w:t>
            </w:r>
          </w:p>
        </w:tc>
        <w:tc>
          <w:tcPr>
            <w:tcW w:w="1378" w:type="dxa"/>
            <w:tcBorders>
              <w:top w:val="single" w:sz="6" w:space="0" w:color="000000"/>
              <w:left w:val="single" w:sz="6" w:space="0" w:color="000000"/>
              <w:bottom w:val="single" w:sz="6" w:space="0" w:color="000000"/>
              <w:right w:val="single" w:sz="6" w:space="0" w:color="000000"/>
            </w:tcBorders>
            <w:hideMark/>
          </w:tcPr>
          <w:p w14:paraId="2C231026"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ins w:id="830" w:author="John Mettrop" w:date="2019-06-05T13:52:00Z"/>
                <w:rFonts w:ascii="Times New Roman Bold" w:eastAsia="Calibri" w:hAnsi="Times New Roman Bold" w:cs="Times New Roman Bold"/>
                <w:b/>
                <w:sz w:val="18"/>
                <w:szCs w:val="18"/>
                <w:lang w:val="en-GB" w:eastAsia="zh-CN"/>
              </w:rPr>
            </w:pPr>
            <w:ins w:id="831" w:author="John Mettrop" w:date="2019-06-05T13:52:00Z">
              <w:r w:rsidRPr="003B0A3D">
                <w:rPr>
                  <w:rFonts w:ascii="Times New Roman Bold" w:eastAsia="Calibri" w:hAnsi="Times New Roman Bold" w:cs="Times New Roman Bold"/>
                  <w:sz w:val="18"/>
                  <w:szCs w:val="18"/>
                  <w:lang w:eastAsia="zh-CN"/>
                </w:rPr>
                <w:t>Radar ZZ</w:t>
              </w:r>
            </w:ins>
          </w:p>
        </w:tc>
      </w:tr>
      <w:tr w:rsidR="003B0A3D" w:rsidRPr="003B0A3D" w14:paraId="1BAFAF4C" w14:textId="77777777" w:rsidTr="003B0A3D">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A602BB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4678B8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205893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010E76B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2EC791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64EEF6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3E857E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2565DF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660ABC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25AA7DE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hideMark/>
          </w:tcPr>
          <w:p w14:paraId="18AC0E5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2" w:author="John Mettrop" w:date="2019-06-05T13:52:00Z"/>
                <w:rFonts w:ascii="Times New Roman" w:eastAsia="Calibri" w:hAnsi="Times New Roman" w:cs="Times New Roman"/>
                <w:sz w:val="18"/>
                <w:szCs w:val="18"/>
                <w:lang w:val="en-GB" w:eastAsia="zh-CN"/>
              </w:rPr>
            </w:pPr>
            <w:ins w:id="833" w:author="John Mettrop" w:date="2019-06-05T13:52:00Z">
              <w:r w:rsidRPr="003B0A3D">
                <w:rPr>
                  <w:rFonts w:ascii="Times New Roman" w:eastAsia="Calibri" w:hAnsi="Times New Roman" w:cs="Times New Roman"/>
                  <w:sz w:val="18"/>
                  <w:szCs w:val="18"/>
                  <w:lang w:eastAsia="zh-CN"/>
                </w:rPr>
                <w:t>Instrumentation</w:t>
              </w:r>
            </w:ins>
          </w:p>
        </w:tc>
      </w:tr>
      <w:tr w:rsidR="003B0A3D" w:rsidRPr="003B0A3D" w14:paraId="63C8DC94"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DE4C2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0BFB760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48EB86F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0EA49F5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5C80E9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5889BB3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6E1362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78E66C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ADB57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0BABA29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5288C3B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4" w:author="John Mettrop" w:date="2019-06-05T13:52:00Z"/>
                <w:rFonts w:ascii="Times New Roman" w:eastAsia="Calibri" w:hAnsi="Times New Roman" w:cs="Times New Roman"/>
                <w:sz w:val="18"/>
                <w:szCs w:val="18"/>
                <w:lang w:eastAsia="zh-CN"/>
              </w:rPr>
            </w:pPr>
            <w:ins w:id="835" w:author="John Mettrop" w:date="2019-06-05T13:52:00Z">
              <w:r w:rsidRPr="003B0A3D">
                <w:rPr>
                  <w:rFonts w:ascii="Times New Roman" w:eastAsia="Calibri" w:hAnsi="Times New Roman" w:cs="Times New Roman"/>
                  <w:sz w:val="18"/>
                  <w:szCs w:val="18"/>
                  <w:lang w:eastAsia="zh-CN"/>
                </w:rPr>
                <w:t>Ground</w:t>
              </w:r>
            </w:ins>
          </w:p>
        </w:tc>
      </w:tr>
      <w:tr w:rsidR="003B0A3D" w:rsidRPr="003B0A3D" w14:paraId="0BC6C6C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BC3143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75EABAB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490A2F0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26BA5D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56AE82C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7FDAFFC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0F9445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463DD3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CEE3AF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6A58C2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5 250-5 850</w:t>
            </w:r>
          </w:p>
        </w:tc>
        <w:tc>
          <w:tcPr>
            <w:tcW w:w="1378" w:type="dxa"/>
            <w:tcBorders>
              <w:top w:val="single" w:sz="6" w:space="0" w:color="000000"/>
              <w:left w:val="single" w:sz="6" w:space="0" w:color="000000"/>
              <w:bottom w:val="single" w:sz="6" w:space="0" w:color="000000"/>
              <w:right w:val="single" w:sz="6" w:space="0" w:color="000000"/>
            </w:tcBorders>
            <w:hideMark/>
          </w:tcPr>
          <w:p w14:paraId="6A1D94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6" w:author="John Mettrop" w:date="2019-06-05T13:52:00Z"/>
                <w:rFonts w:ascii="Times New Roman" w:eastAsia="Calibri" w:hAnsi="Times New Roman" w:cs="Times New Roman"/>
                <w:sz w:val="18"/>
                <w:szCs w:val="18"/>
                <w:lang w:val="en-GB" w:eastAsia="zh-CN"/>
              </w:rPr>
            </w:pPr>
            <w:ins w:id="837" w:author="John Mettrop" w:date="2019-06-05T13:52:00Z">
              <w:r w:rsidRPr="003B0A3D">
                <w:rPr>
                  <w:rFonts w:ascii="Times New Roman" w:eastAsia="Calibri" w:hAnsi="Times New Roman" w:cs="Times New Roman"/>
                  <w:sz w:val="18"/>
                  <w:szCs w:val="18"/>
                  <w:lang w:eastAsia="zh-CN"/>
                </w:rPr>
                <w:t>5 400-5 900</w:t>
              </w:r>
            </w:ins>
          </w:p>
        </w:tc>
      </w:tr>
      <w:tr w:rsidR="003B0A3D" w:rsidRPr="003B0A3D" w14:paraId="41E15EB8"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3C41E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75D5D1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26CA95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4E42FE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10E8AF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5F6A5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0241F6D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37A87D8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5E3675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1000408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74B7952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8" w:author="John Mettrop" w:date="2019-06-05T13:52:00Z"/>
                <w:rFonts w:ascii="Times New Roman" w:eastAsia="Calibri" w:hAnsi="Times New Roman" w:cs="Times New Roman"/>
                <w:sz w:val="18"/>
                <w:szCs w:val="18"/>
                <w:lang w:eastAsia="zh-CN"/>
              </w:rPr>
            </w:pPr>
            <w:ins w:id="839" w:author="John Mettrop" w:date="2019-06-05T13:52:00Z">
              <w:r w:rsidRPr="003B0A3D">
                <w:rPr>
                  <w:rFonts w:ascii="Times New Roman" w:eastAsia="Calibri" w:hAnsi="Times New Roman" w:cs="Times New Roman"/>
                  <w:sz w:val="18"/>
                  <w:szCs w:val="18"/>
                  <w:lang w:eastAsia="zh-CN"/>
                </w:rPr>
                <w:t>Un-modulated Pulse</w:t>
              </w:r>
            </w:ins>
          </w:p>
        </w:tc>
      </w:tr>
      <w:tr w:rsidR="003B0A3D" w:rsidRPr="003B0A3D" w14:paraId="7FC6CEC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DFB8E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368A9D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7EB619F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2B0FC4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 xml:space="preserve">70 </w:t>
            </w:r>
            <w:proofErr w:type="gramStart"/>
            <w:r w:rsidRPr="003B0A3D">
              <w:rPr>
                <w:rFonts w:ascii="Times New Roman" w:eastAsia="Calibri" w:hAnsi="Times New Roman" w:cs="Times New Roman"/>
                <w:sz w:val="18"/>
                <w:szCs w:val="18"/>
                <w:lang w:val="en-GB" w:eastAsia="zh-CN"/>
              </w:rPr>
              <w:t>peak</w:t>
            </w:r>
            <w:proofErr w:type="gramEnd"/>
          </w:p>
        </w:tc>
        <w:tc>
          <w:tcPr>
            <w:tcW w:w="1377" w:type="dxa"/>
            <w:tcBorders>
              <w:top w:val="single" w:sz="6" w:space="0" w:color="000000"/>
              <w:left w:val="single" w:sz="6" w:space="0" w:color="000000"/>
              <w:bottom w:val="single" w:sz="6" w:space="0" w:color="000000"/>
              <w:right w:val="single" w:sz="6" w:space="0" w:color="000000"/>
            </w:tcBorders>
            <w:hideMark/>
          </w:tcPr>
          <w:p w14:paraId="16F5D2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6F93F6C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1A6F049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300FD5A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300-</w:t>
            </w:r>
            <w:proofErr w:type="gramStart"/>
            <w:r w:rsidRPr="003B0A3D">
              <w:rPr>
                <w:rFonts w:ascii="Times New Roman" w:eastAsia="Calibri" w:hAnsi="Times New Roman" w:cs="Times New Roman"/>
                <w:sz w:val="18"/>
                <w:szCs w:val="18"/>
                <w:lang w:val="en-GB" w:eastAsia="zh-CN"/>
              </w:rPr>
              <w:t>400  peak</w:t>
            </w:r>
            <w:proofErr w:type="gramEnd"/>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A84DF8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 xml:space="preserve">12 </w:t>
            </w:r>
            <w:proofErr w:type="gramStart"/>
            <w:r w:rsidRPr="003B0A3D">
              <w:rPr>
                <w:rFonts w:ascii="Times New Roman" w:eastAsia="Calibri" w:hAnsi="Times New Roman" w:cs="Times New Roman"/>
                <w:sz w:val="18"/>
                <w:szCs w:val="18"/>
                <w:lang w:val="en-GB" w:eastAsia="zh-CN"/>
              </w:rPr>
              <w:t>peak</w:t>
            </w:r>
            <w:proofErr w:type="gramEnd"/>
          </w:p>
        </w:tc>
        <w:tc>
          <w:tcPr>
            <w:tcW w:w="1378" w:type="dxa"/>
            <w:tcBorders>
              <w:top w:val="single" w:sz="6" w:space="0" w:color="000000"/>
              <w:left w:val="single" w:sz="6" w:space="0" w:color="000000"/>
              <w:bottom w:val="single" w:sz="6" w:space="0" w:color="000000"/>
              <w:right w:val="single" w:sz="6" w:space="0" w:color="000000"/>
            </w:tcBorders>
            <w:hideMark/>
          </w:tcPr>
          <w:p w14:paraId="0680392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70</w:t>
            </w:r>
          </w:p>
        </w:tc>
        <w:tc>
          <w:tcPr>
            <w:tcW w:w="1378" w:type="dxa"/>
            <w:tcBorders>
              <w:top w:val="single" w:sz="6" w:space="0" w:color="000000"/>
              <w:left w:val="single" w:sz="6" w:space="0" w:color="000000"/>
              <w:bottom w:val="single" w:sz="6" w:space="0" w:color="000000"/>
              <w:right w:val="single" w:sz="6" w:space="0" w:color="000000"/>
            </w:tcBorders>
            <w:hideMark/>
          </w:tcPr>
          <w:p w14:paraId="001D51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0" w:author="John Mettrop" w:date="2019-06-05T13:52:00Z"/>
                <w:rFonts w:ascii="Times New Roman" w:eastAsia="Calibri" w:hAnsi="Times New Roman" w:cs="Times New Roman"/>
                <w:sz w:val="18"/>
                <w:szCs w:val="18"/>
                <w:lang w:val="en-GB" w:eastAsia="zh-CN"/>
              </w:rPr>
            </w:pPr>
            <w:ins w:id="841" w:author="John Mettrop" w:date="2019-06-05T13:52:00Z">
              <w:r w:rsidRPr="003B0A3D">
                <w:rPr>
                  <w:rFonts w:ascii="Times New Roman" w:eastAsia="Calibri" w:hAnsi="Times New Roman" w:cs="Times New Roman"/>
                  <w:sz w:val="18"/>
                  <w:szCs w:val="18"/>
                  <w:lang w:eastAsia="zh-CN"/>
                </w:rPr>
                <w:t>[</w:t>
              </w:r>
              <w:r w:rsidRPr="003B0A3D">
                <w:rPr>
                  <w:rFonts w:ascii="Times New Roman" w:eastAsia="Calibri" w:hAnsi="Times New Roman" w:cs="Times New Roman"/>
                  <w:sz w:val="18"/>
                  <w:szCs w:val="18"/>
                  <w:highlight w:val="yellow"/>
                  <w:lang w:eastAsia="zh-CN"/>
                  <w:rPrChange w:id="842" w:author="DG 5B-1b" w:date="2019-05-02T14:34:00Z">
                    <w:rPr>
                      <w:sz w:val="18"/>
                      <w:szCs w:val="18"/>
                      <w:lang w:eastAsia="zh-CN"/>
                    </w:rPr>
                  </w:rPrChange>
                </w:rPr>
                <w:t>200-5500</w:t>
              </w:r>
              <w:r w:rsidRPr="003B0A3D">
                <w:rPr>
                  <w:rFonts w:ascii="Times New Roman" w:eastAsia="Calibri" w:hAnsi="Times New Roman" w:cs="Times New Roman"/>
                  <w:sz w:val="18"/>
                  <w:szCs w:val="18"/>
                  <w:lang w:eastAsia="zh-CN"/>
                </w:rPr>
                <w:t>]</w:t>
              </w:r>
            </w:ins>
          </w:p>
        </w:tc>
      </w:tr>
      <w:tr w:rsidR="003B0A3D" w:rsidRPr="003B0A3D" w14:paraId="0BB9CA1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F75D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14B9526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249BFAD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0EF3ACE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353CF1B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0.0005-0.20</w:t>
            </w:r>
          </w:p>
          <w:p w14:paraId="7E128EA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28F6FF2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0.8 to 2.0</w:t>
            </w:r>
          </w:p>
          <w:p w14:paraId="26A7191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737966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136BDCE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roofErr w:type="gramStart"/>
            <w:r w:rsidRPr="003B0A3D">
              <w:rPr>
                <w:rFonts w:ascii="Times New Roman" w:eastAsia="Calibri" w:hAnsi="Times New Roman" w:cs="Times New Roman"/>
                <w:sz w:val="18"/>
                <w:szCs w:val="18"/>
                <w:lang w:val="en-GB" w:eastAsia="zh-CN"/>
              </w:rPr>
              <w:t>.05..</w:t>
            </w:r>
            <w:proofErr w:type="gramEnd"/>
            <w:r w:rsidRPr="003B0A3D">
              <w:rPr>
                <w:rFonts w:ascii="Times New Roman" w:eastAsia="Calibri" w:hAnsi="Times New Roman" w:cs="Times New Roman"/>
                <w:sz w:val="18"/>
                <w:szCs w:val="18"/>
                <w:lang w:val="en-GB"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C06D28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1CC65C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3.5/6.0/1.0</w:t>
            </w:r>
          </w:p>
        </w:tc>
        <w:tc>
          <w:tcPr>
            <w:tcW w:w="1378" w:type="dxa"/>
            <w:tcBorders>
              <w:top w:val="single" w:sz="6" w:space="0" w:color="000000"/>
              <w:left w:val="single" w:sz="6" w:space="0" w:color="000000"/>
              <w:bottom w:val="single" w:sz="6" w:space="0" w:color="000000"/>
              <w:right w:val="single" w:sz="6" w:space="0" w:color="000000"/>
            </w:tcBorders>
            <w:hideMark/>
          </w:tcPr>
          <w:p w14:paraId="00C4749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3" w:author="John Mettrop" w:date="2019-06-05T13:52:00Z"/>
                <w:rFonts w:ascii="Times New Roman" w:eastAsia="Calibri" w:hAnsi="Times New Roman" w:cs="Times New Roman"/>
                <w:sz w:val="18"/>
                <w:szCs w:val="18"/>
                <w:lang w:val="en-GB" w:eastAsia="zh-CN"/>
              </w:rPr>
            </w:pPr>
            <w:ins w:id="844" w:author="John Mettrop" w:date="2019-06-05T13:52:00Z">
              <w:r w:rsidRPr="003B0A3D">
                <w:rPr>
                  <w:rFonts w:ascii="Times New Roman" w:eastAsia="Calibri" w:hAnsi="Times New Roman" w:cs="Times New Roman"/>
                  <w:sz w:val="18"/>
                  <w:szCs w:val="18"/>
                  <w:lang w:eastAsia="zh-CN"/>
                </w:rPr>
                <w:t>0.5-10</w:t>
              </w:r>
            </w:ins>
          </w:p>
        </w:tc>
      </w:tr>
      <w:tr w:rsidR="003B0A3D" w:rsidRPr="003B0A3D" w14:paraId="3A19F707"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18A397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5ECB1A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30D106A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5DF984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486936B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07640C4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2438C4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30CFD87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0B088A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7F7646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0.3</w:t>
            </w:r>
          </w:p>
        </w:tc>
        <w:tc>
          <w:tcPr>
            <w:tcW w:w="1378" w:type="dxa"/>
            <w:tcBorders>
              <w:top w:val="single" w:sz="6" w:space="0" w:color="000000"/>
              <w:left w:val="single" w:sz="6" w:space="0" w:color="000000"/>
              <w:bottom w:val="single" w:sz="6" w:space="0" w:color="000000"/>
              <w:right w:val="single" w:sz="6" w:space="0" w:color="000000"/>
            </w:tcBorders>
            <w:hideMark/>
          </w:tcPr>
          <w:p w14:paraId="778811A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5" w:author="John Mettrop" w:date="2019-06-05T13:52:00Z"/>
                <w:rFonts w:ascii="Times New Roman" w:eastAsia="Calibri" w:hAnsi="Times New Roman" w:cs="Times New Roman"/>
                <w:sz w:val="18"/>
                <w:szCs w:val="18"/>
                <w:lang w:val="en-GB" w:eastAsia="zh-CN"/>
              </w:rPr>
            </w:pPr>
            <w:ins w:id="846" w:author="John Mettrop" w:date="2019-06-05T13:52:00Z">
              <w:r w:rsidRPr="003B0A3D">
                <w:rPr>
                  <w:rFonts w:ascii="Times New Roman" w:eastAsia="Calibri" w:hAnsi="Times New Roman" w:cs="Times New Roman"/>
                  <w:sz w:val="18"/>
                  <w:szCs w:val="18"/>
                  <w:lang w:eastAsia="zh-CN"/>
                </w:rPr>
                <w:t>0.02-0.15 / 0.02-0.15</w:t>
              </w:r>
            </w:ins>
          </w:p>
        </w:tc>
      </w:tr>
      <w:tr w:rsidR="003B0A3D" w:rsidRPr="003B0A3D" w14:paraId="4EBB54E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126ACC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13BEEA9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roofErr w:type="spellStart"/>
            <w:r w:rsidRPr="003B0A3D">
              <w:rPr>
                <w:rFonts w:ascii="Times New Roman" w:eastAsia="Calibri" w:hAnsi="Times New Roman" w:cs="Times New Roman"/>
                <w:sz w:val="18"/>
                <w:szCs w:val="18"/>
                <w:lang w:val="en-GB"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1E3B7C3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6B18915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288C5DC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2BF70E9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3FF7622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107DBEA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307B4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19A5912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2 500-3 750</w:t>
            </w:r>
          </w:p>
        </w:tc>
        <w:tc>
          <w:tcPr>
            <w:tcW w:w="1378" w:type="dxa"/>
            <w:tcBorders>
              <w:top w:val="single" w:sz="6" w:space="0" w:color="000000"/>
              <w:left w:val="single" w:sz="6" w:space="0" w:color="000000"/>
              <w:bottom w:val="single" w:sz="6" w:space="0" w:color="000000"/>
              <w:right w:val="single" w:sz="6" w:space="0" w:color="000000"/>
            </w:tcBorders>
            <w:hideMark/>
          </w:tcPr>
          <w:p w14:paraId="7FBE9D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7" w:author="John Mettrop" w:date="2019-06-05T13:52:00Z"/>
                <w:rFonts w:ascii="Times New Roman" w:eastAsia="Calibri" w:hAnsi="Times New Roman" w:cs="Times New Roman"/>
                <w:sz w:val="18"/>
                <w:szCs w:val="18"/>
                <w:lang w:val="en-GB" w:eastAsia="zh-CN"/>
              </w:rPr>
            </w:pPr>
            <w:ins w:id="848" w:author="John Mettrop" w:date="2019-06-05T13:52:00Z">
              <w:r w:rsidRPr="003B0A3D">
                <w:rPr>
                  <w:rFonts w:ascii="Times New Roman" w:eastAsia="Calibri" w:hAnsi="Times New Roman" w:cs="Times New Roman"/>
                  <w:sz w:val="18"/>
                  <w:szCs w:val="18"/>
                  <w:lang w:eastAsia="zh-CN"/>
                </w:rPr>
                <w:t>100-1 000</w:t>
              </w:r>
            </w:ins>
          </w:p>
        </w:tc>
      </w:tr>
      <w:tr w:rsidR="003B0A3D" w:rsidRPr="003B0A3D" w14:paraId="2C381BB5"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3B4A9C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44E260A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3BA1ED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4E2CF89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2E48886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FA593F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E2A153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F7CB87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EBCC2C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0A88620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2D262A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9" w:author="John Mettrop" w:date="2019-06-05T13:52:00Z"/>
                <w:rFonts w:ascii="Times New Roman" w:eastAsia="Calibri" w:hAnsi="Times New Roman" w:cs="Times New Roman"/>
                <w:sz w:val="18"/>
                <w:szCs w:val="18"/>
                <w:lang w:val="en-GB" w:eastAsia="zh-CN"/>
              </w:rPr>
            </w:pPr>
            <w:ins w:id="850" w:author="John Mettrop" w:date="2019-06-05T13:52:00Z">
              <w:r w:rsidRPr="003B0A3D">
                <w:rPr>
                  <w:rFonts w:ascii="Times New Roman" w:eastAsia="Calibri" w:hAnsi="Times New Roman" w:cs="Times New Roman"/>
                  <w:sz w:val="18"/>
                  <w:szCs w:val="18"/>
                  <w:lang w:eastAsia="zh-CN"/>
                </w:rPr>
                <w:t>NA</w:t>
              </w:r>
            </w:ins>
          </w:p>
        </w:tc>
      </w:tr>
      <w:tr w:rsidR="003B0A3D" w:rsidRPr="003B0A3D" w14:paraId="02FB2438" w14:textId="77777777" w:rsidTr="003B0A3D">
        <w:tblPrEx>
          <w:tblW w:w="158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Change w:id="851" w:author="John Mettrop" w:date="2019-06-05T13:52:00Z">
            <w:tblPrEx>
              <w:tblW w:w="158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
          </w:tblPrExChange>
        </w:tblPrEx>
        <w:trPr>
          <w:trHeight w:val="616"/>
          <w:jc w:val="center"/>
          <w:trPrChange w:id="852" w:author="John Mettrop" w:date="2019-06-05T13:52:00Z">
            <w:trPr>
              <w:trHeight w:val="616"/>
              <w:jc w:val="center"/>
            </w:trPr>
          </w:trPrChange>
        </w:trPr>
        <w:tc>
          <w:tcPr>
            <w:tcW w:w="1326" w:type="dxa"/>
            <w:tcBorders>
              <w:top w:val="single" w:sz="6" w:space="0" w:color="000000"/>
              <w:left w:val="single" w:sz="6" w:space="0" w:color="000000"/>
              <w:bottom w:val="single" w:sz="6" w:space="0" w:color="000000"/>
              <w:right w:val="nil"/>
            </w:tcBorders>
            <w:hideMark/>
            <w:tcPrChange w:id="853" w:author="John Mettrop" w:date="2019-06-05T13:52:00Z">
              <w:tcPr>
                <w:tcW w:w="1326" w:type="dxa"/>
                <w:tcBorders>
                  <w:top w:val="single" w:sz="6" w:space="0" w:color="000000"/>
                  <w:left w:val="single" w:sz="6" w:space="3" w:color="000000"/>
                  <w:bottom w:val="single" w:sz="6" w:space="0" w:color="000000"/>
                  <w:right w:val="nil"/>
                </w:tcBorders>
                <w:hideMark/>
              </w:tcPr>
            </w:tcPrChange>
          </w:tcPr>
          <w:p w14:paraId="7F8BA79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RF emission bandwidth</w:t>
            </w:r>
          </w:p>
        </w:tc>
        <w:tc>
          <w:tcPr>
            <w:tcW w:w="1327" w:type="dxa"/>
            <w:tcBorders>
              <w:top w:val="single" w:sz="6" w:space="0" w:color="000000"/>
              <w:left w:val="nil"/>
              <w:bottom w:val="single" w:sz="6" w:space="0" w:color="000000"/>
              <w:right w:val="single" w:sz="6" w:space="0" w:color="000000"/>
            </w:tcBorders>
            <w:hideMark/>
            <w:tcPrChange w:id="854" w:author="John Mettrop" w:date="2019-06-05T13:52:00Z">
              <w:tcPr>
                <w:tcW w:w="1327" w:type="dxa"/>
                <w:gridSpan w:val="3"/>
                <w:tcBorders>
                  <w:top w:val="single" w:sz="6" w:space="0" w:color="000000"/>
                  <w:left w:val="nil"/>
                  <w:bottom w:val="single" w:sz="6" w:space="0" w:color="000000"/>
                  <w:right w:val="single" w:sz="6" w:space="3" w:color="000000"/>
                </w:tcBorders>
                <w:hideMark/>
              </w:tcPr>
            </w:tcPrChange>
          </w:tcPr>
          <w:p w14:paraId="2BAA79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 dB</w:t>
            </w:r>
          </w:p>
          <w:p w14:paraId="460F447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Change w:id="855" w:author="John Mettrop" w:date="2019-06-05T13:52:00Z">
              <w:tcPr>
                <w:tcW w:w="790" w:type="dxa"/>
                <w:tcBorders>
                  <w:top w:val="single" w:sz="6" w:space="0" w:color="000000"/>
                  <w:left w:val="single" w:sz="6" w:space="3" w:color="000000"/>
                  <w:bottom w:val="single" w:sz="6" w:space="0" w:color="000000"/>
                  <w:right w:val="single" w:sz="6" w:space="3" w:color="000000"/>
                </w:tcBorders>
                <w:hideMark/>
              </w:tcPr>
            </w:tcPrChange>
          </w:tcPr>
          <w:p w14:paraId="52C2CD1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Change w:id="856" w:author="John Mettrop" w:date="2019-06-05T13:52:00Z">
              <w:tcPr>
                <w:tcW w:w="1376" w:type="dxa"/>
                <w:gridSpan w:val="2"/>
                <w:tcBorders>
                  <w:top w:val="single" w:sz="6" w:space="0" w:color="000000"/>
                  <w:left w:val="single" w:sz="6" w:space="3" w:color="000000"/>
                  <w:bottom w:val="single" w:sz="6" w:space="0" w:color="000000"/>
                  <w:right w:val="single" w:sz="6" w:space="3" w:color="000000"/>
                </w:tcBorders>
              </w:tcPr>
            </w:tcPrChange>
          </w:tcPr>
          <w:p w14:paraId="1642E43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Change w:id="857"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tcPr>
            </w:tcPrChange>
          </w:tcPr>
          <w:p w14:paraId="1F39EB4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Change w:id="858"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hideMark/>
              </w:tcPr>
            </w:tcPrChange>
          </w:tcPr>
          <w:p w14:paraId="0C0489D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p w14:paraId="2529D98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15</w:t>
            </w:r>
          </w:p>
        </w:tc>
        <w:tc>
          <w:tcPr>
            <w:tcW w:w="1377" w:type="dxa"/>
            <w:tcBorders>
              <w:top w:val="single" w:sz="6" w:space="0" w:color="000000"/>
              <w:left w:val="single" w:sz="6" w:space="0" w:color="000000"/>
              <w:bottom w:val="single" w:sz="6" w:space="0" w:color="000000"/>
              <w:right w:val="single" w:sz="6" w:space="0" w:color="000000"/>
            </w:tcBorders>
            <w:hideMark/>
            <w:tcPrChange w:id="859"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hideMark/>
              </w:tcPr>
            </w:tcPrChange>
          </w:tcPr>
          <w:p w14:paraId="518AB54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1.25</w:t>
            </w:r>
          </w:p>
          <w:p w14:paraId="51596F8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8.3</w:t>
            </w:r>
          </w:p>
        </w:tc>
        <w:tc>
          <w:tcPr>
            <w:tcW w:w="1377" w:type="dxa"/>
            <w:tcBorders>
              <w:top w:val="single" w:sz="6" w:space="0" w:color="000000"/>
              <w:left w:val="single" w:sz="6" w:space="0" w:color="000000"/>
              <w:bottom w:val="single" w:sz="6" w:space="0" w:color="000000"/>
              <w:right w:val="single" w:sz="6" w:space="0" w:color="000000"/>
            </w:tcBorders>
            <w:hideMark/>
            <w:tcPrChange w:id="860"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hideMark/>
              </w:tcPr>
            </w:tcPrChange>
          </w:tcPr>
          <w:p w14:paraId="6F19AA1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0.4</w:t>
            </w:r>
          </w:p>
          <w:p w14:paraId="469E6E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Change w:id="861"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hideMark/>
              </w:tcPr>
            </w:tcPrChange>
          </w:tcPr>
          <w:p w14:paraId="4708995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Change w:id="862" w:author="John Mettrop" w:date="2019-06-05T13:52:00Z">
              <w:tcPr>
                <w:tcW w:w="1377" w:type="dxa"/>
                <w:gridSpan w:val="2"/>
                <w:tcBorders>
                  <w:top w:val="single" w:sz="6" w:space="0" w:color="000000"/>
                  <w:left w:val="single" w:sz="6" w:space="3" w:color="000000"/>
                  <w:bottom w:val="single" w:sz="6" w:space="0" w:color="000000"/>
                  <w:right w:val="single" w:sz="6" w:space="3" w:color="000000"/>
                </w:tcBorders>
                <w:vAlign w:val="center"/>
                <w:hideMark/>
              </w:tcPr>
            </w:tcPrChange>
          </w:tcPr>
          <w:p w14:paraId="2FEEBAA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p w14:paraId="747B66A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hideMark/>
            <w:tcPrChange w:id="863" w:author="John Mettrop" w:date="2019-06-05T13:52:00Z">
              <w:tcPr>
                <w:tcW w:w="1378" w:type="dxa"/>
                <w:gridSpan w:val="2"/>
                <w:tcBorders>
                  <w:top w:val="single" w:sz="6" w:space="0" w:color="000000"/>
                  <w:left w:val="single" w:sz="6" w:space="3" w:color="000000"/>
                  <w:bottom w:val="single" w:sz="6" w:space="0" w:color="000000"/>
                  <w:right w:val="single" w:sz="6" w:space="3" w:color="000000"/>
                </w:tcBorders>
                <w:hideMark/>
              </w:tcPr>
            </w:tcPrChange>
          </w:tcPr>
          <w:p w14:paraId="3D1E8B5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p w14:paraId="57D4143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hideMark/>
            <w:tcPrChange w:id="864" w:author="John Mettrop" w:date="2019-06-05T13:52:00Z">
              <w:tcPr>
                <w:tcW w:w="1378" w:type="dxa"/>
                <w:gridSpan w:val="2"/>
                <w:tcBorders>
                  <w:top w:val="single" w:sz="6" w:space="0" w:color="000000"/>
                  <w:left w:val="single" w:sz="6" w:space="3" w:color="000000"/>
                  <w:bottom w:val="single" w:sz="6" w:space="0" w:color="000000"/>
                  <w:right w:val="single" w:sz="6" w:space="3" w:color="000000"/>
                </w:tcBorders>
                <w:hideMark/>
              </w:tcPr>
            </w:tcPrChange>
          </w:tcPr>
          <w:p w14:paraId="7E18881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5" w:author="John Mettrop" w:date="2019-06-05T13:56:00Z"/>
                <w:rFonts w:ascii="Times New Roman" w:eastAsia="Times New Roman" w:hAnsi="Times New Roman" w:cs="Times New Roman"/>
                <w:sz w:val="18"/>
                <w:szCs w:val="18"/>
                <w:lang w:eastAsia="zh-CN"/>
              </w:rPr>
            </w:pPr>
            <w:ins w:id="866" w:author="John Mettrop" w:date="2019-06-05T13:56:00Z">
              <w:r w:rsidRPr="003B0A3D">
                <w:rPr>
                  <w:rFonts w:ascii="Times New Roman" w:eastAsia="Times New Roman" w:hAnsi="Times New Roman" w:cs="Times New Roman"/>
                  <w:sz w:val="18"/>
                  <w:szCs w:val="18"/>
                  <w:lang w:eastAsia="zh-CN"/>
                </w:rPr>
                <w:t>0.5-2</w:t>
              </w:r>
            </w:ins>
          </w:p>
          <w:p w14:paraId="0E2A2C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867" w:author="John Mettrop" w:date="2019-06-05T13:56:00Z">
              <w:r w:rsidRPr="003B0A3D">
                <w:rPr>
                  <w:rFonts w:ascii="Times New Roman" w:eastAsia="Calibri" w:hAnsi="Times New Roman" w:cs="Times New Roman"/>
                  <w:sz w:val="18"/>
                  <w:szCs w:val="18"/>
                  <w:lang w:eastAsia="zh-CN"/>
                </w:rPr>
                <w:t>4-20</w:t>
              </w:r>
            </w:ins>
          </w:p>
        </w:tc>
      </w:tr>
      <w:tr w:rsidR="003B0A3D" w:rsidRPr="003B0A3D" w14:paraId="4EC17524"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7A91E6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2E00601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5F740B5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1E38AB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14CF8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0E7246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E6CF16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4755EF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5C9418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4E3FEC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9B1381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8" w:author="John Mettrop" w:date="2019-06-05T13:52:00Z"/>
                <w:rFonts w:ascii="Times New Roman" w:eastAsia="Calibri" w:hAnsi="Times New Roman" w:cs="Times New Roman"/>
                <w:sz w:val="18"/>
                <w:szCs w:val="18"/>
                <w:lang w:val="en-GB" w:eastAsia="zh-CN"/>
              </w:rPr>
            </w:pPr>
            <w:ins w:id="869" w:author="John Mettrop" w:date="2019-06-05T13:52:00Z">
              <w:r w:rsidRPr="003B0A3D">
                <w:rPr>
                  <w:rFonts w:ascii="Times New Roman" w:eastAsia="Calibri" w:hAnsi="Times New Roman" w:cs="Times New Roman"/>
                  <w:sz w:val="18"/>
                  <w:szCs w:val="18"/>
                  <w:lang w:eastAsia="zh-CN"/>
                </w:rPr>
                <w:t>Pencil</w:t>
              </w:r>
            </w:ins>
          </w:p>
        </w:tc>
      </w:tr>
      <w:tr w:rsidR="003B0A3D" w:rsidRPr="003B0A3D" w14:paraId="4DD76D32" w14:textId="77777777" w:rsidTr="003B0A3D">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EB7B50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18A99E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3E3DC1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22E05A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A9BF7F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C83A05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0AAB72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041C1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5B5368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43FAD8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hideMark/>
          </w:tcPr>
          <w:p w14:paraId="0948EDC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0" w:author="John Mettrop" w:date="2019-06-05T13:52:00Z"/>
                <w:rFonts w:ascii="Times New Roman" w:eastAsia="Calibri" w:hAnsi="Times New Roman" w:cs="Times New Roman"/>
                <w:sz w:val="18"/>
                <w:szCs w:val="18"/>
                <w:lang w:val="en-GB" w:eastAsia="zh-CN"/>
              </w:rPr>
            </w:pPr>
            <w:ins w:id="871" w:author="John Mettrop" w:date="2019-06-05T13:52:00Z">
              <w:r w:rsidRPr="003B0A3D">
                <w:rPr>
                  <w:rFonts w:ascii="Times New Roman" w:eastAsia="Calibri" w:hAnsi="Times New Roman" w:cs="Times New Roman"/>
                  <w:sz w:val="18"/>
                  <w:szCs w:val="18"/>
                  <w:lang w:eastAsia="zh-CN"/>
                </w:rPr>
                <w:t>Parabolic, Cassegrain Feed</w:t>
              </w:r>
            </w:ins>
          </w:p>
        </w:tc>
      </w:tr>
    </w:tbl>
    <w:p w14:paraId="5C84F8F2" w14:textId="77777777" w:rsidR="003B0A3D" w:rsidRPr="003B0A3D" w:rsidRDefault="003B0A3D" w:rsidP="003B0A3D">
      <w:pPr>
        <w:tabs>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3B0A3D">
        <w:rPr>
          <w:rFonts w:ascii="Times New Roman" w:eastAsia="Times New Roman" w:hAnsi="Times New Roman" w:cs="Times New Roman"/>
          <w:sz w:val="24"/>
          <w:szCs w:val="20"/>
          <w:lang w:val="en-GB"/>
        </w:rPr>
        <w:br w:type="page"/>
      </w:r>
    </w:p>
    <w:p w14:paraId="744F3753"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B0A3D">
        <w:rPr>
          <w:rFonts w:ascii="Times New Roman" w:eastAsia="Calibri" w:hAnsi="Times New Roman" w:cs="Times New Roman"/>
          <w:caps/>
          <w:sz w:val="24"/>
          <w:szCs w:val="24"/>
          <w:lang w:val="en-GB"/>
        </w:rPr>
        <w:lastRenderedPageBreak/>
        <w:t>TABLE 2</w:t>
      </w:r>
      <w:r w:rsidRPr="003B0A3D">
        <w:rPr>
          <w:rFonts w:ascii="Times New Roman" w:eastAsia="Calibri" w:hAnsi="Times New Roman" w:cs="Times New Roman"/>
          <w:i/>
          <w:caps/>
          <w:sz w:val="24"/>
          <w:szCs w:val="24"/>
          <w:lang w:val="en-GB"/>
        </w:rPr>
        <w:t xml:space="preserve"> (end)</w:t>
      </w:r>
    </w:p>
    <w:tbl>
      <w:tblPr>
        <w:tblW w:w="1582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872" w:author="John Mettrop" w:date="2019-06-05T13:53:00Z">
          <w:tblPr>
            <w:tblW w:w="1582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2681"/>
        <w:gridCol w:w="800"/>
        <w:gridCol w:w="1372"/>
        <w:gridCol w:w="1371"/>
        <w:gridCol w:w="1372"/>
        <w:gridCol w:w="1371"/>
        <w:gridCol w:w="1371"/>
        <w:gridCol w:w="1372"/>
        <w:gridCol w:w="1371"/>
        <w:gridCol w:w="1372"/>
        <w:gridCol w:w="1372"/>
        <w:tblGridChange w:id="873">
          <w:tblGrid>
            <w:gridCol w:w="2681"/>
            <w:gridCol w:w="799"/>
            <w:gridCol w:w="1372"/>
            <w:gridCol w:w="1372"/>
            <w:gridCol w:w="1373"/>
            <w:gridCol w:w="1372"/>
            <w:gridCol w:w="1372"/>
            <w:gridCol w:w="1373"/>
            <w:gridCol w:w="1372"/>
            <w:gridCol w:w="1373"/>
            <w:gridCol w:w="1373"/>
          </w:tblGrid>
        </w:tblGridChange>
      </w:tblGrid>
      <w:tr w:rsidR="003B0A3D" w:rsidRPr="003B0A3D" w14:paraId="0427F4F1" w14:textId="77777777" w:rsidTr="003B0A3D">
        <w:trPr>
          <w:jc w:val="center"/>
          <w:trPrChange w:id="874"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875"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1E0A5C12"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Change w:id="876"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0E7AEE31"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Change w:id="87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D108480"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caps/>
                <w:sz w:val="18"/>
                <w:szCs w:val="18"/>
                <w:lang w:val="en-GB" w:eastAsia="zh-CN"/>
              </w:rPr>
              <w:t>R</w:t>
            </w:r>
            <w:r w:rsidRPr="003B0A3D">
              <w:rPr>
                <w:rFonts w:ascii="Times New Roman Bold" w:eastAsia="Calibri" w:hAnsi="Times New Roman Bold" w:cs="Times New Roman Bold"/>
                <w:b/>
                <w:sz w:val="18"/>
                <w:szCs w:val="18"/>
                <w:lang w:val="en-GB" w:eastAsia="zh-CN"/>
              </w:rPr>
              <w:t>adar</w:t>
            </w:r>
            <w:r w:rsidRPr="003B0A3D">
              <w:rPr>
                <w:rFonts w:ascii="Times New Roman Bold" w:eastAsia="Calibri" w:hAnsi="Times New Roman Bold" w:cs="Times New Roman Bold"/>
                <w:b/>
                <w:caps/>
                <w:sz w:val="18"/>
                <w:szCs w:val="18"/>
                <w:lang w:val="en-GB"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Change w:id="87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DB7ECE8"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Change w:id="87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40841EB"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Change w:id="88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3BD5B2B5"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Change w:id="881"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0359788"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Change w:id="882"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30304B6"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Change w:id="88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5D89ED2"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Change w:id="88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251BCEC"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3B0A3D">
              <w:rPr>
                <w:rFonts w:ascii="Times New Roman Bold" w:eastAsia="Calibri" w:hAnsi="Times New Roman Bold" w:cs="Times New Roman Bold"/>
                <w:b/>
                <w:sz w:val="18"/>
                <w:szCs w:val="18"/>
                <w:lang w:val="en-GB" w:eastAsia="zh-CN"/>
              </w:rPr>
              <w:t>Radar 23</w:t>
            </w:r>
          </w:p>
        </w:tc>
        <w:tc>
          <w:tcPr>
            <w:tcW w:w="1373" w:type="dxa"/>
            <w:tcBorders>
              <w:top w:val="single" w:sz="6" w:space="0" w:color="000000"/>
              <w:left w:val="single" w:sz="6" w:space="0" w:color="000000"/>
              <w:bottom w:val="single" w:sz="6" w:space="0" w:color="000000"/>
              <w:right w:val="single" w:sz="6" w:space="0" w:color="000000"/>
            </w:tcBorders>
            <w:hideMark/>
            <w:tcPrChange w:id="885"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4C99362"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80" w:after="80" w:line="240" w:lineRule="auto"/>
              <w:rPr>
                <w:ins w:id="886" w:author="John Mettrop" w:date="2019-06-05T13:53:00Z"/>
                <w:rFonts w:ascii="Times New Roman Bold" w:eastAsia="Calibri" w:hAnsi="Times New Roman Bold" w:cs="Times New Roman Bold"/>
                <w:b/>
                <w:sz w:val="18"/>
                <w:szCs w:val="18"/>
                <w:lang w:val="en-GB" w:eastAsia="zh-CN"/>
              </w:rPr>
            </w:pPr>
            <w:ins w:id="887" w:author="John Mettrop" w:date="2019-06-05T13:53:00Z">
              <w:r w:rsidRPr="003B0A3D">
                <w:rPr>
                  <w:rFonts w:ascii="Times New Roman Bold" w:eastAsia="Calibri" w:hAnsi="Times New Roman Bold" w:cs="Times New Roman Bold"/>
                  <w:sz w:val="18"/>
                  <w:szCs w:val="18"/>
                  <w:lang w:eastAsia="zh-CN"/>
                </w:rPr>
                <w:t>Radar ZZ</w:t>
              </w:r>
            </w:ins>
          </w:p>
        </w:tc>
      </w:tr>
      <w:tr w:rsidR="003B0A3D" w:rsidRPr="003B0A3D" w14:paraId="18C74AF8" w14:textId="77777777" w:rsidTr="003B0A3D">
        <w:trPr>
          <w:jc w:val="center"/>
          <w:trPrChange w:id="888"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889"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0BEC68F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Change w:id="890" w:author="John Mettrop" w:date="2019-06-05T13:53:00Z">
              <w:tcPr>
                <w:tcW w:w="799" w:type="dxa"/>
                <w:tcBorders>
                  <w:top w:val="single" w:sz="6" w:space="0" w:color="000000"/>
                  <w:left w:val="single" w:sz="6" w:space="3" w:color="000000"/>
                  <w:bottom w:val="single" w:sz="6" w:space="0" w:color="000000"/>
                  <w:right w:val="single" w:sz="6" w:space="3" w:color="000000"/>
                </w:tcBorders>
              </w:tcPr>
            </w:tcPrChange>
          </w:tcPr>
          <w:p w14:paraId="0783940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91"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5DD301F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92"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02FF8C1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893"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20AE380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94"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56A75C8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95"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6D96641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896"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3D89A7A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897"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64F1BCF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898"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28EAF68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hideMark/>
            <w:tcPrChange w:id="89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9010F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0" w:author="John Mettrop" w:date="2019-06-05T13:53:00Z"/>
                <w:rFonts w:ascii="Times New Roman" w:eastAsia="Calibri" w:hAnsi="Times New Roman" w:cs="Times New Roman"/>
                <w:sz w:val="18"/>
                <w:szCs w:val="18"/>
                <w:lang w:val="en-GB" w:eastAsia="zh-CN"/>
              </w:rPr>
            </w:pPr>
            <w:ins w:id="901" w:author="John Mettrop" w:date="2019-06-05T13:53:00Z">
              <w:r w:rsidRPr="003B0A3D">
                <w:rPr>
                  <w:rFonts w:ascii="Times New Roman" w:eastAsia="Calibri" w:hAnsi="Times New Roman" w:cs="Times New Roman"/>
                  <w:sz w:val="18"/>
                  <w:szCs w:val="18"/>
                  <w:lang w:eastAsia="zh-CN"/>
                </w:rPr>
                <w:t>Vertical Linear, LHC</w:t>
              </w:r>
            </w:ins>
          </w:p>
        </w:tc>
      </w:tr>
      <w:tr w:rsidR="003B0A3D" w:rsidRPr="003B0A3D" w14:paraId="545DD911" w14:textId="77777777" w:rsidTr="003B0A3D">
        <w:trPr>
          <w:jc w:val="center"/>
          <w:trPrChange w:id="902"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03"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3093C15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Change w:id="904"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2F6E129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roofErr w:type="spellStart"/>
            <w:r w:rsidRPr="003B0A3D">
              <w:rPr>
                <w:rFonts w:ascii="Times New Roman" w:eastAsia="Calibri" w:hAnsi="Times New Roman" w:cs="Times New Roman"/>
                <w:sz w:val="18"/>
                <w:szCs w:val="18"/>
                <w:lang w:val="en-GB"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Change w:id="90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2CCCADE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Change w:id="90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3378E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Change w:id="90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55BA3C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Change w:id="90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7A5CCE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Change w:id="90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EB3613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Change w:id="91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22A5288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11"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3510FA6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w:t>
            </w:r>
          </w:p>
        </w:tc>
        <w:tc>
          <w:tcPr>
            <w:tcW w:w="1373" w:type="dxa"/>
            <w:tcBorders>
              <w:top w:val="single" w:sz="6" w:space="0" w:color="000000"/>
              <w:left w:val="single" w:sz="6" w:space="0" w:color="000000"/>
              <w:bottom w:val="single" w:sz="6" w:space="0" w:color="000000"/>
              <w:right w:val="single" w:sz="6" w:space="0" w:color="000000"/>
            </w:tcBorders>
            <w:hideMark/>
            <w:tcPrChange w:id="912"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6762BA5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31.5</w:t>
            </w:r>
          </w:p>
        </w:tc>
        <w:tc>
          <w:tcPr>
            <w:tcW w:w="1373" w:type="dxa"/>
            <w:tcBorders>
              <w:top w:val="single" w:sz="6" w:space="0" w:color="000000"/>
              <w:left w:val="single" w:sz="6" w:space="0" w:color="000000"/>
              <w:bottom w:val="single" w:sz="6" w:space="0" w:color="000000"/>
              <w:right w:val="single" w:sz="6" w:space="0" w:color="000000"/>
            </w:tcBorders>
            <w:hideMark/>
            <w:tcPrChange w:id="91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194CBD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4" w:author="John Mettrop" w:date="2019-06-05T13:53:00Z"/>
                <w:rFonts w:ascii="Times New Roman" w:eastAsia="Calibri" w:hAnsi="Times New Roman" w:cs="Times New Roman"/>
                <w:sz w:val="18"/>
                <w:szCs w:val="18"/>
                <w:lang w:val="en-GB" w:eastAsia="zh-CN"/>
              </w:rPr>
            </w:pPr>
            <w:ins w:id="915" w:author="John Mettrop" w:date="2019-06-05T13:53:00Z">
              <w:r w:rsidRPr="003B0A3D">
                <w:rPr>
                  <w:rFonts w:ascii="Times New Roman" w:eastAsia="Calibri" w:hAnsi="Times New Roman" w:cs="Times New Roman"/>
                  <w:sz w:val="18"/>
                  <w:szCs w:val="18"/>
                  <w:lang w:eastAsia="zh-CN"/>
                </w:rPr>
                <w:t>55</w:t>
              </w:r>
            </w:ins>
          </w:p>
        </w:tc>
      </w:tr>
      <w:tr w:rsidR="003B0A3D" w:rsidRPr="003B0A3D" w14:paraId="37033389" w14:textId="77777777" w:rsidTr="003B0A3D">
        <w:trPr>
          <w:jc w:val="center"/>
          <w:trPrChange w:id="916"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17"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2F5D3DB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Change w:id="918"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271555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Change w:id="91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87CBB1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w:t>
            </w:r>
          </w:p>
        </w:tc>
        <w:tc>
          <w:tcPr>
            <w:tcW w:w="1372" w:type="dxa"/>
            <w:tcBorders>
              <w:top w:val="single" w:sz="6" w:space="0" w:color="000000"/>
              <w:left w:val="single" w:sz="6" w:space="0" w:color="000000"/>
              <w:bottom w:val="single" w:sz="6" w:space="0" w:color="000000"/>
              <w:right w:val="single" w:sz="6" w:space="0" w:color="000000"/>
            </w:tcBorders>
            <w:hideMark/>
            <w:tcPrChange w:id="92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421C9F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4.1</w:t>
            </w:r>
          </w:p>
        </w:tc>
        <w:tc>
          <w:tcPr>
            <w:tcW w:w="1373" w:type="dxa"/>
            <w:tcBorders>
              <w:top w:val="single" w:sz="6" w:space="0" w:color="000000"/>
              <w:left w:val="single" w:sz="6" w:space="0" w:color="000000"/>
              <w:bottom w:val="single" w:sz="6" w:space="0" w:color="000000"/>
              <w:right w:val="single" w:sz="6" w:space="0" w:color="000000"/>
            </w:tcBorders>
            <w:hideMark/>
            <w:tcPrChange w:id="92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F4E623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2.2</w:t>
            </w:r>
          </w:p>
        </w:tc>
        <w:tc>
          <w:tcPr>
            <w:tcW w:w="1372" w:type="dxa"/>
            <w:tcBorders>
              <w:top w:val="single" w:sz="6" w:space="0" w:color="000000"/>
              <w:left w:val="single" w:sz="6" w:space="0" w:color="000000"/>
              <w:bottom w:val="single" w:sz="6" w:space="0" w:color="000000"/>
              <w:right w:val="single" w:sz="6" w:space="0" w:color="000000"/>
            </w:tcBorders>
            <w:hideMark/>
            <w:tcPrChange w:id="92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D1BF05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w:t>
            </w:r>
          </w:p>
        </w:tc>
        <w:tc>
          <w:tcPr>
            <w:tcW w:w="1372" w:type="dxa"/>
            <w:tcBorders>
              <w:top w:val="single" w:sz="6" w:space="0" w:color="000000"/>
              <w:left w:val="single" w:sz="6" w:space="0" w:color="000000"/>
              <w:bottom w:val="single" w:sz="6" w:space="0" w:color="000000"/>
              <w:right w:val="single" w:sz="6" w:space="0" w:color="000000"/>
            </w:tcBorders>
            <w:hideMark/>
            <w:tcPrChange w:id="92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33E0115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1.7</w:t>
            </w:r>
          </w:p>
        </w:tc>
        <w:tc>
          <w:tcPr>
            <w:tcW w:w="1373" w:type="dxa"/>
            <w:tcBorders>
              <w:top w:val="single" w:sz="6" w:space="0" w:color="000000"/>
              <w:left w:val="single" w:sz="6" w:space="0" w:color="000000"/>
              <w:bottom w:val="single" w:sz="6" w:space="0" w:color="000000"/>
              <w:right w:val="single" w:sz="6" w:space="0" w:color="000000"/>
            </w:tcBorders>
            <w:hideMark/>
            <w:tcPrChange w:id="92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60651C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25"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2B7C465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Change w:id="92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9A2510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Change w:id="92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30BCEA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8" w:author="John Mettrop" w:date="2019-06-05T13:53:00Z"/>
                <w:rFonts w:ascii="Times New Roman" w:eastAsia="Calibri" w:hAnsi="Times New Roman" w:cs="Times New Roman"/>
                <w:sz w:val="18"/>
                <w:szCs w:val="18"/>
                <w:lang w:val="en-GB" w:eastAsia="zh-CN"/>
              </w:rPr>
            </w:pPr>
            <w:ins w:id="929" w:author="John Mettrop" w:date="2019-06-05T13:53:00Z">
              <w:r w:rsidRPr="003B0A3D">
                <w:rPr>
                  <w:rFonts w:ascii="Times New Roman" w:eastAsia="Calibri" w:hAnsi="Times New Roman" w:cs="Times New Roman"/>
                  <w:sz w:val="18"/>
                  <w:szCs w:val="18"/>
                  <w:lang w:eastAsia="zh-CN"/>
                </w:rPr>
                <w:t>0.5</w:t>
              </w:r>
            </w:ins>
          </w:p>
        </w:tc>
      </w:tr>
      <w:tr w:rsidR="003B0A3D" w:rsidRPr="003B0A3D" w14:paraId="014E991D" w14:textId="77777777" w:rsidTr="003B0A3D">
        <w:trPr>
          <w:jc w:val="center"/>
          <w:trPrChange w:id="930" w:author="John Mettrop" w:date="2019-06-05T13:53:00Z">
            <w:trPr>
              <w:trHeight w:val="296"/>
              <w:jc w:val="center"/>
            </w:trPr>
          </w:trPrChange>
        </w:trPr>
        <w:tc>
          <w:tcPr>
            <w:tcW w:w="2681" w:type="dxa"/>
            <w:tcBorders>
              <w:top w:val="nil"/>
              <w:left w:val="single" w:sz="6" w:space="0" w:color="000000"/>
              <w:bottom w:val="single" w:sz="6" w:space="0" w:color="000000"/>
              <w:right w:val="single" w:sz="6" w:space="0" w:color="000000"/>
            </w:tcBorders>
            <w:hideMark/>
            <w:tcPrChange w:id="931" w:author="John Mettrop" w:date="2019-06-05T13:53:00Z">
              <w:tcPr>
                <w:tcW w:w="2681" w:type="dxa"/>
                <w:tcBorders>
                  <w:top w:val="nil"/>
                  <w:left w:val="single" w:sz="6" w:space="3" w:color="000000"/>
                  <w:bottom w:val="single" w:sz="6" w:space="0" w:color="000000"/>
                  <w:right w:val="single" w:sz="6" w:space="3" w:color="000000"/>
                </w:tcBorders>
                <w:hideMark/>
              </w:tcPr>
            </w:tcPrChange>
          </w:tcPr>
          <w:p w14:paraId="10DCCCF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azimuthal beamwidth</w:t>
            </w:r>
          </w:p>
        </w:tc>
        <w:tc>
          <w:tcPr>
            <w:tcW w:w="799" w:type="dxa"/>
            <w:tcBorders>
              <w:top w:val="nil"/>
              <w:left w:val="single" w:sz="6" w:space="0" w:color="000000"/>
              <w:bottom w:val="single" w:sz="6" w:space="0" w:color="000000"/>
              <w:right w:val="single" w:sz="6" w:space="0" w:color="000000"/>
            </w:tcBorders>
            <w:hideMark/>
            <w:tcPrChange w:id="932" w:author="John Mettrop" w:date="2019-06-05T13:53:00Z">
              <w:tcPr>
                <w:tcW w:w="799" w:type="dxa"/>
                <w:tcBorders>
                  <w:top w:val="nil"/>
                  <w:left w:val="single" w:sz="6" w:space="3" w:color="000000"/>
                  <w:bottom w:val="single" w:sz="6" w:space="0" w:color="000000"/>
                  <w:right w:val="single" w:sz="6" w:space="3" w:color="000000"/>
                </w:tcBorders>
                <w:hideMark/>
              </w:tcPr>
            </w:tcPrChange>
          </w:tcPr>
          <w:p w14:paraId="01AFCA1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nil"/>
              <w:left w:val="single" w:sz="6" w:space="0" w:color="000000"/>
              <w:bottom w:val="single" w:sz="6" w:space="0" w:color="000000"/>
              <w:right w:val="single" w:sz="6" w:space="0" w:color="000000"/>
            </w:tcBorders>
            <w:hideMark/>
            <w:tcPrChange w:id="933" w:author="John Mettrop" w:date="2019-06-05T13:53:00Z">
              <w:tcPr>
                <w:tcW w:w="1372" w:type="dxa"/>
                <w:tcBorders>
                  <w:top w:val="nil"/>
                  <w:left w:val="single" w:sz="6" w:space="3" w:color="000000"/>
                  <w:bottom w:val="single" w:sz="6" w:space="0" w:color="000000"/>
                  <w:right w:val="single" w:sz="6" w:space="3" w:color="000000"/>
                </w:tcBorders>
                <w:hideMark/>
              </w:tcPr>
            </w:tcPrChange>
          </w:tcPr>
          <w:p w14:paraId="4FE7B9B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3.5</w:t>
            </w:r>
          </w:p>
        </w:tc>
        <w:tc>
          <w:tcPr>
            <w:tcW w:w="1372" w:type="dxa"/>
            <w:tcBorders>
              <w:top w:val="nil"/>
              <w:left w:val="single" w:sz="6" w:space="0" w:color="000000"/>
              <w:bottom w:val="single" w:sz="6" w:space="0" w:color="000000"/>
              <w:right w:val="single" w:sz="6" w:space="0" w:color="000000"/>
            </w:tcBorders>
            <w:hideMark/>
            <w:tcPrChange w:id="934" w:author="John Mettrop" w:date="2019-06-05T13:53:00Z">
              <w:tcPr>
                <w:tcW w:w="1372" w:type="dxa"/>
                <w:tcBorders>
                  <w:top w:val="nil"/>
                  <w:left w:val="single" w:sz="6" w:space="3" w:color="000000"/>
                  <w:bottom w:val="single" w:sz="6" w:space="0" w:color="000000"/>
                  <w:right w:val="single" w:sz="6" w:space="3" w:color="000000"/>
                </w:tcBorders>
                <w:hideMark/>
              </w:tcPr>
            </w:tcPrChange>
          </w:tcPr>
          <w:p w14:paraId="07CC0B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1.1</w:t>
            </w:r>
          </w:p>
        </w:tc>
        <w:tc>
          <w:tcPr>
            <w:tcW w:w="1373" w:type="dxa"/>
            <w:tcBorders>
              <w:top w:val="nil"/>
              <w:left w:val="single" w:sz="6" w:space="0" w:color="000000"/>
              <w:bottom w:val="single" w:sz="6" w:space="0" w:color="000000"/>
              <w:right w:val="single" w:sz="6" w:space="0" w:color="000000"/>
            </w:tcBorders>
            <w:hideMark/>
            <w:tcPrChange w:id="935" w:author="John Mettrop" w:date="2019-06-05T13:53:00Z">
              <w:tcPr>
                <w:tcW w:w="1373" w:type="dxa"/>
                <w:tcBorders>
                  <w:top w:val="nil"/>
                  <w:left w:val="single" w:sz="6" w:space="3" w:color="000000"/>
                  <w:bottom w:val="single" w:sz="6" w:space="0" w:color="000000"/>
                  <w:right w:val="single" w:sz="6" w:space="3" w:color="000000"/>
                </w:tcBorders>
                <w:hideMark/>
              </w:tcPr>
            </w:tcPrChange>
          </w:tcPr>
          <w:p w14:paraId="39EEA1E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2.2</w:t>
            </w:r>
          </w:p>
        </w:tc>
        <w:tc>
          <w:tcPr>
            <w:tcW w:w="1372" w:type="dxa"/>
            <w:tcBorders>
              <w:top w:val="nil"/>
              <w:left w:val="single" w:sz="6" w:space="0" w:color="000000"/>
              <w:bottom w:val="single" w:sz="6" w:space="0" w:color="000000"/>
              <w:right w:val="single" w:sz="6" w:space="0" w:color="000000"/>
            </w:tcBorders>
            <w:hideMark/>
            <w:tcPrChange w:id="936" w:author="John Mettrop" w:date="2019-06-05T13:53:00Z">
              <w:tcPr>
                <w:tcW w:w="1372" w:type="dxa"/>
                <w:tcBorders>
                  <w:top w:val="nil"/>
                  <w:left w:val="single" w:sz="6" w:space="3" w:color="000000"/>
                  <w:bottom w:val="single" w:sz="6" w:space="0" w:color="000000"/>
                  <w:right w:val="single" w:sz="6" w:space="3" w:color="000000"/>
                </w:tcBorders>
                <w:hideMark/>
              </w:tcPr>
            </w:tcPrChange>
          </w:tcPr>
          <w:p w14:paraId="12C5E54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w:t>
            </w:r>
          </w:p>
        </w:tc>
        <w:tc>
          <w:tcPr>
            <w:tcW w:w="1372" w:type="dxa"/>
            <w:tcBorders>
              <w:top w:val="nil"/>
              <w:left w:val="single" w:sz="6" w:space="0" w:color="000000"/>
              <w:bottom w:val="single" w:sz="6" w:space="0" w:color="000000"/>
              <w:right w:val="single" w:sz="6" w:space="0" w:color="000000"/>
            </w:tcBorders>
            <w:hideMark/>
            <w:tcPrChange w:id="937" w:author="John Mettrop" w:date="2019-06-05T13:53:00Z">
              <w:tcPr>
                <w:tcW w:w="1372" w:type="dxa"/>
                <w:tcBorders>
                  <w:top w:val="nil"/>
                  <w:left w:val="single" w:sz="6" w:space="3" w:color="000000"/>
                  <w:bottom w:val="single" w:sz="6" w:space="0" w:color="000000"/>
                  <w:right w:val="single" w:sz="6" w:space="3" w:color="000000"/>
                </w:tcBorders>
                <w:hideMark/>
              </w:tcPr>
            </w:tcPrChange>
          </w:tcPr>
          <w:p w14:paraId="4CF882E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1.7</w:t>
            </w:r>
          </w:p>
        </w:tc>
        <w:tc>
          <w:tcPr>
            <w:tcW w:w="1373" w:type="dxa"/>
            <w:tcBorders>
              <w:top w:val="nil"/>
              <w:left w:val="single" w:sz="6" w:space="0" w:color="000000"/>
              <w:bottom w:val="single" w:sz="6" w:space="0" w:color="000000"/>
              <w:right w:val="single" w:sz="6" w:space="0" w:color="000000"/>
            </w:tcBorders>
            <w:hideMark/>
            <w:tcPrChange w:id="938" w:author="John Mettrop" w:date="2019-06-05T13:53:00Z">
              <w:tcPr>
                <w:tcW w:w="1373" w:type="dxa"/>
                <w:tcBorders>
                  <w:top w:val="nil"/>
                  <w:left w:val="single" w:sz="6" w:space="3" w:color="000000"/>
                  <w:bottom w:val="single" w:sz="6" w:space="0" w:color="000000"/>
                  <w:right w:val="single" w:sz="6" w:space="3" w:color="000000"/>
                </w:tcBorders>
                <w:hideMark/>
              </w:tcPr>
            </w:tcPrChange>
          </w:tcPr>
          <w:p w14:paraId="74C353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39"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0473B96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Change w:id="94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669D09C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Change w:id="94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18CCAD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2" w:author="John Mettrop" w:date="2019-06-05T13:53:00Z"/>
                <w:rFonts w:ascii="Times New Roman" w:eastAsia="Calibri" w:hAnsi="Times New Roman" w:cs="Times New Roman"/>
                <w:sz w:val="18"/>
                <w:szCs w:val="18"/>
                <w:lang w:val="en-GB" w:eastAsia="zh-CN"/>
              </w:rPr>
            </w:pPr>
            <w:ins w:id="943" w:author="John Mettrop" w:date="2019-06-05T13:53:00Z">
              <w:r w:rsidRPr="003B0A3D">
                <w:rPr>
                  <w:rFonts w:ascii="Times New Roman" w:eastAsia="Calibri" w:hAnsi="Times New Roman" w:cs="Times New Roman"/>
                  <w:sz w:val="18"/>
                  <w:szCs w:val="18"/>
                  <w:lang w:eastAsia="zh-CN"/>
                </w:rPr>
                <w:t>0.5</w:t>
              </w:r>
            </w:ins>
          </w:p>
        </w:tc>
      </w:tr>
      <w:tr w:rsidR="003B0A3D" w:rsidRPr="003B0A3D" w14:paraId="1840B62C" w14:textId="77777777" w:rsidTr="003B0A3D">
        <w:trPr>
          <w:jc w:val="center"/>
          <w:trPrChange w:id="944"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45"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3F549C7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Change w:id="946"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2C0269A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Change w:id="94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39BFF5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hideMark/>
            <w:tcPrChange w:id="94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2A0688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24</w:t>
            </w:r>
          </w:p>
        </w:tc>
        <w:tc>
          <w:tcPr>
            <w:tcW w:w="1373" w:type="dxa"/>
            <w:tcBorders>
              <w:top w:val="single" w:sz="6" w:space="0" w:color="000000"/>
              <w:left w:val="single" w:sz="6" w:space="0" w:color="000000"/>
              <w:bottom w:val="single" w:sz="6" w:space="0" w:color="000000"/>
              <w:right w:val="single" w:sz="6" w:space="0" w:color="000000"/>
            </w:tcBorders>
            <w:hideMark/>
            <w:tcPrChange w:id="94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ED5EEE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Change w:id="95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03B368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Change w:id="951"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AA71F9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Change w:id="952"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873180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53"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426DA54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Change w:id="95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36A5B6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Change w:id="955"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22404F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6" w:author="John Mettrop" w:date="2019-06-05T13:53:00Z"/>
                <w:rFonts w:ascii="Times New Roman" w:eastAsia="Calibri" w:hAnsi="Times New Roman" w:cs="Times New Roman"/>
                <w:sz w:val="18"/>
                <w:szCs w:val="18"/>
                <w:lang w:val="en-GB" w:eastAsia="zh-CN"/>
              </w:rPr>
            </w:pPr>
            <w:ins w:id="957" w:author="John Mettrop" w:date="2019-06-05T13:53:00Z">
              <w:r w:rsidRPr="003B0A3D">
                <w:rPr>
                  <w:rFonts w:ascii="Times New Roman" w:eastAsia="Calibri" w:hAnsi="Times New Roman" w:cs="Times New Roman"/>
                  <w:sz w:val="18"/>
                  <w:szCs w:val="18"/>
                  <w:lang w:eastAsia="zh-CN"/>
                </w:rPr>
                <w:t>25</w:t>
              </w:r>
            </w:ins>
          </w:p>
        </w:tc>
      </w:tr>
      <w:tr w:rsidR="003B0A3D" w:rsidRPr="003B0A3D" w14:paraId="625394A9" w14:textId="77777777" w:rsidTr="003B0A3D">
        <w:trPr>
          <w:jc w:val="center"/>
          <w:trPrChange w:id="958"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59"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059970A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Change w:id="960"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6A83991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Change w:id="961"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5962E0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Change w:id="96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D708E5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180</w:t>
            </w:r>
          </w:p>
          <w:p w14:paraId="6212A57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Change w:id="96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062565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Change w:id="96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797237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Change w:id="96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C38809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Change w:id="96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EAA32D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67"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626C4F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968"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70319CD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360</w:t>
            </w:r>
          </w:p>
          <w:p w14:paraId="3A59B8D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Change w:id="96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F14217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0" w:author="John Mettrop" w:date="2019-06-05T13:53:00Z"/>
                <w:rFonts w:ascii="Times New Roman" w:eastAsia="Calibri" w:hAnsi="Times New Roman" w:cs="Times New Roman"/>
                <w:sz w:val="18"/>
                <w:szCs w:val="18"/>
                <w:lang w:val="en-GB" w:eastAsia="zh-CN"/>
              </w:rPr>
            </w:pPr>
            <w:ins w:id="971" w:author="John Mettrop" w:date="2019-06-05T13:53:00Z">
              <w:r w:rsidRPr="003B0A3D">
                <w:rPr>
                  <w:rFonts w:ascii="Times New Roman" w:eastAsia="Calibri" w:hAnsi="Times New Roman" w:cs="Times New Roman"/>
                  <w:sz w:val="18"/>
                  <w:szCs w:val="18"/>
                  <w:lang w:eastAsia="zh-CN"/>
                </w:rPr>
                <w:t>360</w:t>
              </w:r>
            </w:ins>
          </w:p>
        </w:tc>
      </w:tr>
      <w:tr w:rsidR="003B0A3D" w:rsidRPr="003B0A3D" w14:paraId="2A599153" w14:textId="77777777" w:rsidTr="003B0A3D">
        <w:trPr>
          <w:jc w:val="center"/>
          <w:trPrChange w:id="972"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73"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3B7B027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Change w:id="974"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791A7EB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Change w:id="97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087C63D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45</w:t>
            </w:r>
          </w:p>
        </w:tc>
        <w:tc>
          <w:tcPr>
            <w:tcW w:w="1372" w:type="dxa"/>
            <w:tcBorders>
              <w:top w:val="single" w:sz="6" w:space="0" w:color="000000"/>
              <w:left w:val="single" w:sz="6" w:space="0" w:color="000000"/>
              <w:bottom w:val="single" w:sz="6" w:space="0" w:color="000000"/>
              <w:right w:val="single" w:sz="6" w:space="0" w:color="000000"/>
            </w:tcBorders>
            <w:hideMark/>
            <w:tcPrChange w:id="97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270EE0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7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0C6C36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6.5</w:t>
            </w:r>
          </w:p>
        </w:tc>
        <w:tc>
          <w:tcPr>
            <w:tcW w:w="1372" w:type="dxa"/>
            <w:tcBorders>
              <w:top w:val="single" w:sz="6" w:space="0" w:color="000000"/>
              <w:left w:val="single" w:sz="6" w:space="0" w:color="000000"/>
              <w:bottom w:val="single" w:sz="6" w:space="0" w:color="000000"/>
              <w:right w:val="single" w:sz="6" w:space="0" w:color="000000"/>
            </w:tcBorders>
            <w:hideMark/>
            <w:tcPrChange w:id="97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443DFE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Change w:id="97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AF24AD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8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C2DBA7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81"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61579FC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82"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9997DB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8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079C3C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4" w:author="John Mettrop" w:date="2019-06-05T13:53:00Z"/>
                <w:rFonts w:ascii="Times New Roman" w:eastAsia="Calibri" w:hAnsi="Times New Roman" w:cs="Times New Roman"/>
                <w:sz w:val="18"/>
                <w:szCs w:val="18"/>
                <w:lang w:val="en-GB" w:eastAsia="zh-CN"/>
              </w:rPr>
            </w:pPr>
            <w:ins w:id="985" w:author="John Mettrop" w:date="2019-06-05T13:53:00Z">
              <w:r w:rsidRPr="003B0A3D">
                <w:rPr>
                  <w:rFonts w:ascii="Times New Roman" w:eastAsia="Calibri" w:hAnsi="Times New Roman" w:cs="Times New Roman"/>
                  <w:sz w:val="18"/>
                  <w:szCs w:val="18"/>
                  <w:lang w:eastAsia="zh-CN"/>
                </w:rPr>
                <w:t>20</w:t>
              </w:r>
            </w:ins>
          </w:p>
        </w:tc>
      </w:tr>
      <w:tr w:rsidR="003B0A3D" w:rsidRPr="003B0A3D" w14:paraId="04E52AC6" w14:textId="77777777" w:rsidTr="003B0A3D">
        <w:trPr>
          <w:jc w:val="center"/>
          <w:trPrChange w:id="986"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987"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4928EEA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Change w:id="988"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42592E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Change w:id="98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252167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Change w:id="99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233B80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9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2528C42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Change w:id="99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27FB036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Change w:id="99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3BE9FC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Change w:id="99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230527F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995"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17DB9DF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996"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5F4858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Change w:id="99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584DB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98" w:author="John Mettrop" w:date="2019-06-05T13:53:00Z"/>
                <w:rFonts w:ascii="Times New Roman" w:eastAsia="Calibri" w:hAnsi="Times New Roman" w:cs="Times New Roman"/>
                <w:sz w:val="18"/>
                <w:szCs w:val="18"/>
                <w:lang w:val="en-GB" w:eastAsia="zh-CN"/>
              </w:rPr>
            </w:pPr>
            <w:ins w:id="999" w:author="John Mettrop" w:date="2019-06-05T13:53:00Z">
              <w:r w:rsidRPr="003B0A3D">
                <w:rPr>
                  <w:rFonts w:ascii="Times New Roman" w:eastAsia="Calibri" w:hAnsi="Times New Roman" w:cs="Times New Roman"/>
                  <w:sz w:val="18"/>
                  <w:szCs w:val="18"/>
                  <w:lang w:eastAsia="zh-CN"/>
                </w:rPr>
                <w:t>Sector (-5 to +90)</w:t>
              </w:r>
            </w:ins>
          </w:p>
        </w:tc>
      </w:tr>
      <w:tr w:rsidR="003B0A3D" w:rsidRPr="003B0A3D" w14:paraId="7FC40D21" w14:textId="77777777" w:rsidTr="003B0A3D">
        <w:trPr>
          <w:jc w:val="center"/>
          <w:trPrChange w:id="1000"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1001"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66A691D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3B0A3D">
              <w:rPr>
                <w:rFonts w:ascii="Times New Roman" w:eastAsia="Calibri" w:hAnsi="Times New Roman" w:cs="Times New Roman"/>
                <w:sz w:val="18"/>
                <w:szCs w:val="18"/>
                <w:lang w:eastAsia="zh-CN"/>
              </w:rPr>
              <w:t>Antenna side</w:t>
            </w:r>
            <w:r w:rsidRPr="003B0A3D">
              <w:rPr>
                <w:rFonts w:ascii="Times New Roman" w:eastAsia="Calibri" w:hAnsi="Times New Roman" w:cs="Times New Roman"/>
                <w:sz w:val="18"/>
                <w:szCs w:val="18"/>
                <w:lang w:eastAsia="zh-CN"/>
              </w:rPr>
              <w:noBreakHyphen/>
              <w:t>lobe (SL) levels (1</w:t>
            </w:r>
            <w:r w:rsidRPr="003B0A3D">
              <w:rPr>
                <w:rFonts w:ascii="Times New Roman" w:eastAsia="Calibri" w:hAnsi="Times New Roman" w:cs="Times New Roman"/>
                <w:sz w:val="18"/>
                <w:szCs w:val="18"/>
                <w:vertAlign w:val="superscript"/>
                <w:lang w:eastAsia="zh-CN"/>
              </w:rPr>
              <w:t>st</w:t>
            </w:r>
            <w:r w:rsidRPr="003B0A3D">
              <w:rPr>
                <w:rFonts w:ascii="Times New Roman" w:eastAsia="Calibri" w:hAnsi="Times New Roman" w:cs="Times New Roman"/>
                <w:sz w:val="18"/>
                <w:szCs w:val="18"/>
                <w:lang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Change w:id="1002"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1F34FF5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Change w:id="100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F35064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Change w:id="100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03E787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–20</w:t>
            </w:r>
          </w:p>
        </w:tc>
        <w:tc>
          <w:tcPr>
            <w:tcW w:w="1373" w:type="dxa"/>
            <w:tcBorders>
              <w:top w:val="single" w:sz="6" w:space="0" w:color="000000"/>
              <w:left w:val="single" w:sz="6" w:space="0" w:color="000000"/>
              <w:bottom w:val="single" w:sz="6" w:space="0" w:color="000000"/>
              <w:right w:val="single" w:sz="6" w:space="0" w:color="000000"/>
            </w:tcBorders>
            <w:hideMark/>
            <w:tcPrChange w:id="1005"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79FEFDB"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Change w:id="100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0DC165C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25</w:t>
            </w:r>
          </w:p>
        </w:tc>
        <w:tc>
          <w:tcPr>
            <w:tcW w:w="1372" w:type="dxa"/>
            <w:tcBorders>
              <w:top w:val="single" w:sz="6" w:space="0" w:color="000000"/>
              <w:left w:val="single" w:sz="6" w:space="0" w:color="000000"/>
              <w:bottom w:val="single" w:sz="6" w:space="0" w:color="000000"/>
              <w:right w:val="single" w:sz="6" w:space="0" w:color="000000"/>
            </w:tcBorders>
            <w:hideMark/>
            <w:tcPrChange w:id="100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F692B4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29</w:t>
            </w:r>
          </w:p>
        </w:tc>
        <w:tc>
          <w:tcPr>
            <w:tcW w:w="1373" w:type="dxa"/>
            <w:tcBorders>
              <w:top w:val="single" w:sz="6" w:space="0" w:color="000000"/>
              <w:left w:val="single" w:sz="6" w:space="0" w:color="000000"/>
              <w:bottom w:val="single" w:sz="6" w:space="0" w:color="000000"/>
              <w:right w:val="single" w:sz="6" w:space="0" w:color="000000"/>
            </w:tcBorders>
            <w:hideMark/>
            <w:tcPrChange w:id="100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0AE02E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hideMark/>
            <w:tcPrChange w:id="100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EB350E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Change w:id="101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032C19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Change w:id="101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638E55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12" w:author="John Mettrop" w:date="2019-06-05T13:53:00Z"/>
                <w:rFonts w:ascii="Times New Roman" w:eastAsia="Calibri" w:hAnsi="Times New Roman" w:cs="Times New Roman"/>
                <w:sz w:val="18"/>
                <w:szCs w:val="20"/>
                <w:lang w:eastAsia="zh-CN"/>
              </w:rPr>
            </w:pPr>
            <w:ins w:id="1013" w:author="John Mettrop" w:date="2019-06-05T13:53:00Z">
              <w:r w:rsidRPr="003B0A3D">
                <w:rPr>
                  <w:rFonts w:ascii="Times New Roman" w:eastAsia="Calibri" w:hAnsi="Times New Roman" w:cs="Times New Roman"/>
                  <w:sz w:val="18"/>
                  <w:szCs w:val="18"/>
                  <w:lang w:eastAsia="zh-CN"/>
                </w:rPr>
                <w:t>[-19]</w:t>
              </w:r>
            </w:ins>
          </w:p>
        </w:tc>
      </w:tr>
      <w:tr w:rsidR="003B0A3D" w:rsidRPr="003B0A3D" w14:paraId="58A5AFE0" w14:textId="77777777" w:rsidTr="003B0A3D">
        <w:trPr>
          <w:jc w:val="center"/>
          <w:trPrChange w:id="1014"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1015"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1F389E0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Change w:id="1016"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5A125F4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w:t>
            </w:r>
          </w:p>
        </w:tc>
        <w:tc>
          <w:tcPr>
            <w:tcW w:w="1372" w:type="dxa"/>
            <w:tcBorders>
              <w:top w:val="single" w:sz="6" w:space="0" w:color="000000"/>
              <w:left w:val="single" w:sz="6" w:space="0" w:color="000000"/>
              <w:bottom w:val="single" w:sz="6" w:space="0" w:color="000000"/>
              <w:right w:val="single" w:sz="6" w:space="0" w:color="000000"/>
            </w:tcBorders>
            <w:hideMark/>
            <w:tcPrChange w:id="1017"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0DDF367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Change w:id="101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73921C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Change w:id="101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5D107F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Change w:id="102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F2B453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Change w:id="1021"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A0AB7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Change w:id="1022"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383B150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1023"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4DA3C08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Change w:id="102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E1D0FD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6-13</w:t>
            </w:r>
          </w:p>
        </w:tc>
        <w:tc>
          <w:tcPr>
            <w:tcW w:w="1373" w:type="dxa"/>
            <w:tcBorders>
              <w:top w:val="single" w:sz="6" w:space="0" w:color="000000"/>
              <w:left w:val="single" w:sz="6" w:space="0" w:color="000000"/>
              <w:bottom w:val="single" w:sz="6" w:space="0" w:color="000000"/>
              <w:right w:val="single" w:sz="6" w:space="0" w:color="000000"/>
            </w:tcBorders>
            <w:hideMark/>
            <w:tcPrChange w:id="1025"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5BF4C7E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26" w:author="John Mettrop" w:date="2019-06-05T13:53:00Z"/>
                <w:rFonts w:ascii="Times New Roman" w:eastAsia="Calibri" w:hAnsi="Times New Roman" w:cs="Times New Roman"/>
                <w:sz w:val="18"/>
                <w:szCs w:val="18"/>
                <w:lang w:val="en-GB" w:eastAsia="zh-CN"/>
              </w:rPr>
            </w:pPr>
            <w:ins w:id="1027" w:author="John Mettrop" w:date="2019-06-05T13:53:00Z">
              <w:r w:rsidRPr="003B0A3D">
                <w:rPr>
                  <w:rFonts w:ascii="Times New Roman" w:eastAsia="Calibri" w:hAnsi="Times New Roman" w:cs="Times New Roman"/>
                  <w:sz w:val="18"/>
                  <w:szCs w:val="18"/>
                  <w:lang w:eastAsia="zh-CN"/>
                </w:rPr>
                <w:t>40</w:t>
              </w:r>
            </w:ins>
          </w:p>
        </w:tc>
      </w:tr>
      <w:tr w:rsidR="003B0A3D" w:rsidRPr="003B0A3D" w14:paraId="7BAEDC71" w14:textId="77777777" w:rsidTr="003B0A3D">
        <w:trPr>
          <w:jc w:val="center"/>
          <w:trPrChange w:id="1028"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1029"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6758FEB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Change w:id="1030"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5C3174B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Change w:id="1031"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058A64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Change w:id="103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13F05C1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0.6</w:t>
            </w:r>
          </w:p>
        </w:tc>
        <w:tc>
          <w:tcPr>
            <w:tcW w:w="1373" w:type="dxa"/>
            <w:tcBorders>
              <w:top w:val="single" w:sz="6" w:space="0" w:color="000000"/>
              <w:left w:val="single" w:sz="6" w:space="0" w:color="000000"/>
              <w:bottom w:val="single" w:sz="6" w:space="0" w:color="000000"/>
              <w:right w:val="single" w:sz="6" w:space="0" w:color="000000"/>
            </w:tcBorders>
            <w:hideMark/>
            <w:tcPrChange w:id="103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709DE4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Change w:id="1034"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20A06624"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Change w:id="103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47B369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0.5</w:t>
            </w:r>
          </w:p>
        </w:tc>
        <w:tc>
          <w:tcPr>
            <w:tcW w:w="1373" w:type="dxa"/>
            <w:tcBorders>
              <w:top w:val="single" w:sz="6" w:space="0" w:color="000000"/>
              <w:left w:val="single" w:sz="6" w:space="0" w:color="000000"/>
              <w:bottom w:val="single" w:sz="6" w:space="0" w:color="000000"/>
              <w:right w:val="single" w:sz="6" w:space="0" w:color="000000"/>
            </w:tcBorders>
            <w:hideMark/>
            <w:tcPrChange w:id="1036"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5EA0B9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1037"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3ECB2CF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w:t>
            </w:r>
          </w:p>
        </w:tc>
        <w:tc>
          <w:tcPr>
            <w:tcW w:w="1373" w:type="dxa"/>
            <w:tcBorders>
              <w:top w:val="single" w:sz="6" w:space="0" w:color="000000"/>
              <w:left w:val="single" w:sz="6" w:space="0" w:color="000000"/>
              <w:bottom w:val="single" w:sz="6" w:space="0" w:color="000000"/>
              <w:right w:val="single" w:sz="6" w:space="0" w:color="000000"/>
            </w:tcBorders>
            <w:hideMark/>
            <w:tcPrChange w:id="1038"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1388F7C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Change w:id="1039"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895F39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40" w:author="John Mettrop" w:date="2019-06-05T13:53:00Z"/>
                <w:rFonts w:ascii="Times New Roman" w:eastAsia="Calibri" w:hAnsi="Times New Roman" w:cs="Times New Roman"/>
                <w:sz w:val="18"/>
                <w:szCs w:val="18"/>
                <w:lang w:val="en-GB" w:eastAsia="zh-CN"/>
              </w:rPr>
            </w:pPr>
            <w:ins w:id="1041" w:author="John Mettrop" w:date="2019-06-05T13:53:00Z">
              <w:r w:rsidRPr="003B0A3D">
                <w:rPr>
                  <w:rFonts w:ascii="Times New Roman" w:eastAsia="Calibri" w:hAnsi="Times New Roman" w:cs="Times New Roman"/>
                  <w:sz w:val="18"/>
                  <w:szCs w:val="18"/>
                  <w:lang w:eastAsia="zh-CN"/>
                </w:rPr>
                <w:t>[1-105]</w:t>
              </w:r>
            </w:ins>
          </w:p>
        </w:tc>
      </w:tr>
      <w:tr w:rsidR="003B0A3D" w:rsidRPr="003B0A3D" w14:paraId="158DB495" w14:textId="77777777" w:rsidTr="003B0A3D">
        <w:trPr>
          <w:trHeight w:val="296"/>
          <w:jc w:val="center"/>
          <w:trPrChange w:id="1042"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1043"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7E4BCD2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Change w:id="1044"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3D0AB6A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Change w:id="1045"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F0ECC69"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tc>
        <w:tc>
          <w:tcPr>
            <w:tcW w:w="1372" w:type="dxa"/>
            <w:tcBorders>
              <w:top w:val="single" w:sz="6" w:space="0" w:color="000000"/>
              <w:left w:val="single" w:sz="6" w:space="0" w:color="000000"/>
              <w:bottom w:val="single" w:sz="6" w:space="0" w:color="000000"/>
              <w:right w:val="single" w:sz="6" w:space="0" w:color="000000"/>
            </w:tcBorders>
            <w:hideMark/>
            <w:tcPrChange w:id="1046"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55C4AF8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Change w:id="104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758E067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4</w:t>
            </w:r>
          </w:p>
        </w:tc>
        <w:tc>
          <w:tcPr>
            <w:tcW w:w="1372" w:type="dxa"/>
            <w:tcBorders>
              <w:top w:val="single" w:sz="6" w:space="0" w:color="000000"/>
              <w:left w:val="single" w:sz="6" w:space="0" w:color="000000"/>
              <w:bottom w:val="single" w:sz="6" w:space="0" w:color="000000"/>
              <w:right w:val="single" w:sz="6" w:space="0" w:color="000000"/>
            </w:tcBorders>
            <w:hideMark/>
            <w:tcPrChange w:id="1048"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49BB15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Change w:id="104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43EF3ED5"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Change w:id="1050"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C4A3E4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1051"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57432B6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Change w:id="1052"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6E464C2"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13</w:t>
            </w:r>
          </w:p>
        </w:tc>
        <w:tc>
          <w:tcPr>
            <w:tcW w:w="1373" w:type="dxa"/>
            <w:tcBorders>
              <w:top w:val="single" w:sz="6" w:space="0" w:color="000000"/>
              <w:left w:val="single" w:sz="6" w:space="0" w:color="000000"/>
              <w:bottom w:val="single" w:sz="6" w:space="0" w:color="000000"/>
              <w:right w:val="single" w:sz="6" w:space="0" w:color="000000"/>
            </w:tcBorders>
            <w:hideMark/>
            <w:tcPrChange w:id="1053"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2FA409E"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54" w:author="John Mettrop" w:date="2019-06-05T13:53:00Z"/>
                <w:rFonts w:ascii="Times New Roman" w:eastAsia="Calibri" w:hAnsi="Times New Roman" w:cs="Times New Roman"/>
                <w:sz w:val="18"/>
                <w:szCs w:val="18"/>
                <w:lang w:val="en-GB" w:eastAsia="zh-CN"/>
              </w:rPr>
            </w:pPr>
            <w:ins w:id="1055" w:author="John Mettrop" w:date="2019-06-05T13:53:00Z">
              <w:r w:rsidRPr="003B0A3D">
                <w:rPr>
                  <w:rFonts w:ascii="Times New Roman" w:eastAsia="Calibri" w:hAnsi="Times New Roman" w:cs="Times New Roman"/>
                  <w:sz w:val="18"/>
                  <w:szCs w:val="18"/>
                  <w:lang w:eastAsia="zh-CN"/>
                </w:rPr>
                <w:t>4</w:t>
              </w:r>
            </w:ins>
          </w:p>
        </w:tc>
      </w:tr>
      <w:tr w:rsidR="003B0A3D" w:rsidRPr="003B0A3D" w14:paraId="0A358CF1" w14:textId="77777777" w:rsidTr="003B0A3D">
        <w:trPr>
          <w:jc w:val="center"/>
          <w:trPrChange w:id="1056" w:author="John Mettrop" w:date="2019-06-05T13:53:00Z">
            <w:trPr>
              <w:trHeight w:val="296"/>
              <w:jc w:val="center"/>
            </w:trPr>
          </w:trPrChange>
        </w:trPr>
        <w:tc>
          <w:tcPr>
            <w:tcW w:w="2681" w:type="dxa"/>
            <w:tcBorders>
              <w:top w:val="single" w:sz="6" w:space="0" w:color="000000"/>
              <w:left w:val="single" w:sz="6" w:space="0" w:color="000000"/>
              <w:bottom w:val="single" w:sz="6" w:space="0" w:color="000000"/>
              <w:right w:val="single" w:sz="6" w:space="0" w:color="000000"/>
            </w:tcBorders>
            <w:hideMark/>
            <w:tcPrChange w:id="1057" w:author="John Mettrop" w:date="2019-06-05T13:53:00Z">
              <w:tcPr>
                <w:tcW w:w="2681" w:type="dxa"/>
                <w:tcBorders>
                  <w:top w:val="single" w:sz="6" w:space="0" w:color="000000"/>
                  <w:left w:val="single" w:sz="6" w:space="3" w:color="000000"/>
                  <w:bottom w:val="single" w:sz="6" w:space="0" w:color="000000"/>
                  <w:right w:val="single" w:sz="6" w:space="3" w:color="000000"/>
                </w:tcBorders>
                <w:hideMark/>
              </w:tcPr>
            </w:tcPrChange>
          </w:tcPr>
          <w:p w14:paraId="78558108"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 xml:space="preserve">Minimum </w:t>
            </w:r>
            <w:proofErr w:type="spellStart"/>
            <w:r w:rsidRPr="003B0A3D">
              <w:rPr>
                <w:rFonts w:ascii="Times New Roman" w:eastAsia="Calibri" w:hAnsi="Times New Roman" w:cs="Times New Roman"/>
                <w:sz w:val="18"/>
                <w:szCs w:val="18"/>
                <w:lang w:val="en-GB" w:eastAsia="zh-CN"/>
              </w:rPr>
              <w:t>discernable</w:t>
            </w:r>
            <w:proofErr w:type="spellEnd"/>
            <w:r w:rsidRPr="003B0A3D">
              <w:rPr>
                <w:rFonts w:ascii="Times New Roman" w:eastAsia="Calibri" w:hAnsi="Times New Roman" w:cs="Times New Roman"/>
                <w:sz w:val="18"/>
                <w:szCs w:val="18"/>
                <w:lang w:val="en-GB"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Change w:id="1058" w:author="John Mettrop" w:date="2019-06-05T13:53:00Z">
              <w:tcPr>
                <w:tcW w:w="799" w:type="dxa"/>
                <w:tcBorders>
                  <w:top w:val="single" w:sz="6" w:space="0" w:color="000000"/>
                  <w:left w:val="single" w:sz="6" w:space="3" w:color="000000"/>
                  <w:bottom w:val="single" w:sz="6" w:space="0" w:color="000000"/>
                  <w:right w:val="single" w:sz="6" w:space="3" w:color="000000"/>
                </w:tcBorders>
                <w:hideMark/>
              </w:tcPr>
            </w:tcPrChange>
          </w:tcPr>
          <w:p w14:paraId="034405FF"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Change w:id="1059"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3A6C54D"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Change w:id="1060"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0FEC07A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Change w:id="1061"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6CED37C6"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Change w:id="1062"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63819F0A"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Change w:id="1063" w:author="John Mettrop" w:date="2019-06-05T13:53:00Z">
              <w:tcPr>
                <w:tcW w:w="1372" w:type="dxa"/>
                <w:tcBorders>
                  <w:top w:val="single" w:sz="6" w:space="0" w:color="000000"/>
                  <w:left w:val="single" w:sz="6" w:space="3" w:color="000000"/>
                  <w:bottom w:val="single" w:sz="6" w:space="0" w:color="000000"/>
                  <w:right w:val="single" w:sz="6" w:space="3" w:color="000000"/>
                </w:tcBorders>
                <w:hideMark/>
              </w:tcPr>
            </w:tcPrChange>
          </w:tcPr>
          <w:p w14:paraId="7EBF2310"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Change w:id="1064"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05B11441"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18"/>
                <w:lang w:val="en-GB"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Change w:id="1065" w:author="John Mettrop" w:date="2019-06-05T13:53:00Z">
              <w:tcPr>
                <w:tcW w:w="1372" w:type="dxa"/>
                <w:tcBorders>
                  <w:top w:val="single" w:sz="6" w:space="0" w:color="000000"/>
                  <w:left w:val="single" w:sz="6" w:space="3" w:color="000000"/>
                  <w:bottom w:val="single" w:sz="6" w:space="0" w:color="000000"/>
                  <w:right w:val="single" w:sz="6" w:space="3" w:color="000000"/>
                </w:tcBorders>
                <w:vAlign w:val="center"/>
                <w:hideMark/>
              </w:tcPr>
            </w:tcPrChange>
          </w:tcPr>
          <w:p w14:paraId="7562A367"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Change w:id="1066" w:author="John Mettrop" w:date="2019-06-05T13:53:00Z">
              <w:tcPr>
                <w:tcW w:w="1373" w:type="dxa"/>
                <w:tcBorders>
                  <w:top w:val="single" w:sz="6" w:space="0" w:color="000000"/>
                  <w:left w:val="single" w:sz="6" w:space="3" w:color="000000"/>
                  <w:bottom w:val="single" w:sz="6" w:space="0" w:color="000000"/>
                  <w:right w:val="single" w:sz="6" w:space="3" w:color="000000"/>
                </w:tcBorders>
                <w:vAlign w:val="center"/>
                <w:hideMark/>
              </w:tcPr>
            </w:tcPrChange>
          </w:tcPr>
          <w:p w14:paraId="6423A38C"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3B0A3D">
              <w:rPr>
                <w:rFonts w:ascii="Times New Roman" w:eastAsia="Calibri" w:hAnsi="Times New Roman" w:cs="Times New Roman"/>
                <w:sz w:val="18"/>
                <w:szCs w:val="24"/>
                <w:lang w:eastAsia="zh-CN"/>
              </w:rPr>
              <w:t>–</w:t>
            </w:r>
            <w:r w:rsidRPr="003B0A3D">
              <w:rPr>
                <w:rFonts w:ascii="Times New Roman" w:eastAsia="Calibri" w:hAnsi="Times New Roman" w:cs="Times New Roman"/>
                <w:sz w:val="18"/>
                <w:szCs w:val="18"/>
                <w:lang w:val="en-GB" w:eastAsia="zh-CN"/>
              </w:rPr>
              <w:t>108</w:t>
            </w:r>
          </w:p>
        </w:tc>
        <w:tc>
          <w:tcPr>
            <w:tcW w:w="1373" w:type="dxa"/>
            <w:tcBorders>
              <w:top w:val="single" w:sz="6" w:space="0" w:color="000000"/>
              <w:left w:val="single" w:sz="6" w:space="0" w:color="000000"/>
              <w:bottom w:val="single" w:sz="6" w:space="0" w:color="000000"/>
              <w:right w:val="single" w:sz="6" w:space="0" w:color="000000"/>
            </w:tcBorders>
            <w:hideMark/>
            <w:tcPrChange w:id="1067" w:author="John Mettrop" w:date="2019-06-05T13:53:00Z">
              <w:tcPr>
                <w:tcW w:w="1373" w:type="dxa"/>
                <w:tcBorders>
                  <w:top w:val="single" w:sz="6" w:space="0" w:color="000000"/>
                  <w:left w:val="single" w:sz="6" w:space="3" w:color="000000"/>
                  <w:bottom w:val="single" w:sz="6" w:space="0" w:color="000000"/>
                  <w:right w:val="single" w:sz="6" w:space="3" w:color="000000"/>
                </w:tcBorders>
                <w:hideMark/>
              </w:tcPr>
            </w:tcPrChange>
          </w:tcPr>
          <w:p w14:paraId="464618E3" w14:textId="77777777" w:rsidR="003B0A3D" w:rsidRPr="003B0A3D" w:rsidRDefault="003B0A3D" w:rsidP="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68" w:author="John Mettrop" w:date="2019-06-05T13:53:00Z"/>
                <w:rFonts w:ascii="Times New Roman" w:eastAsia="Calibri" w:hAnsi="Times New Roman" w:cs="Times New Roman"/>
                <w:sz w:val="18"/>
                <w:szCs w:val="20"/>
                <w:lang w:eastAsia="zh-CN"/>
              </w:rPr>
            </w:pPr>
            <w:ins w:id="1069" w:author="John Mettrop" w:date="2019-06-05T13:53:00Z">
              <w:r w:rsidRPr="003B0A3D">
                <w:rPr>
                  <w:rFonts w:ascii="Times New Roman" w:eastAsia="Calibri" w:hAnsi="Times New Roman" w:cs="Times New Roman"/>
                  <w:sz w:val="18"/>
                  <w:szCs w:val="18"/>
                  <w:highlight w:val="yellow"/>
                  <w:lang w:eastAsia="zh-CN"/>
                  <w:rPrChange w:id="1070" w:author="DG 5B-1b" w:date="2019-05-02T14:35:00Z">
                    <w:rPr>
                      <w:sz w:val="18"/>
                      <w:szCs w:val="18"/>
                      <w:lang w:eastAsia="zh-CN"/>
                    </w:rPr>
                  </w:rPrChange>
                </w:rPr>
                <w:t>[-110]</w:t>
              </w:r>
            </w:ins>
          </w:p>
        </w:tc>
      </w:tr>
    </w:tbl>
    <w:p w14:paraId="436CB02C" w14:textId="77777777" w:rsidR="003B0A3D" w:rsidRPr="003B0A3D" w:rsidRDefault="003B0A3D" w:rsidP="003B0A3D">
      <w:pPr>
        <w:tabs>
          <w:tab w:val="left" w:pos="794"/>
          <w:tab w:val="left" w:pos="1191"/>
          <w:tab w:val="left" w:pos="1588"/>
          <w:tab w:val="left" w:pos="1985"/>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3BAF71C9"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rPr>
      </w:pPr>
    </w:p>
    <w:p w14:paraId="54ACF1C7" w14:textId="77777777" w:rsidR="003B0A3D" w:rsidRPr="003B0A3D" w:rsidRDefault="003B0A3D" w:rsidP="003B0A3D">
      <w:pPr>
        <w:keepNext/>
        <w:tabs>
          <w:tab w:val="left" w:pos="1134"/>
          <w:tab w:val="left" w:pos="1871"/>
          <w:tab w:val="left" w:pos="2268"/>
        </w:tabs>
        <w:overflowPunct w:val="0"/>
        <w:autoSpaceDE w:val="0"/>
        <w:autoSpaceDN w:val="0"/>
        <w:adjustRightInd w:val="0"/>
        <w:spacing w:before="80" w:after="80" w:line="240" w:lineRule="auto"/>
        <w:jc w:val="left"/>
        <w:rPr>
          <w:rFonts w:ascii="Times New Roman Bold" w:eastAsia="Calibri" w:hAnsi="Times New Roman Bold" w:cs="Times New Roman Bold"/>
          <w:b/>
          <w:sz w:val="24"/>
          <w:szCs w:val="24"/>
          <w:lang w:val="en-GB"/>
        </w:rPr>
      </w:pPr>
    </w:p>
    <w:p w14:paraId="09C43D42" w14:textId="77777777" w:rsidR="003B0A3D" w:rsidRPr="003B0A3D" w:rsidRDefault="003B0A3D" w:rsidP="003B0A3D">
      <w:pPr>
        <w:spacing w:line="240" w:lineRule="auto"/>
        <w:jc w:val="left"/>
        <w:rPr>
          <w:rFonts w:ascii="Times New Roman" w:eastAsia="Times New Roman" w:hAnsi="Times New Roman" w:cs="Times New Roman"/>
          <w:sz w:val="24"/>
          <w:szCs w:val="20"/>
          <w:lang w:val="en-GB"/>
        </w:rPr>
        <w:sectPr w:rsidR="003B0A3D" w:rsidRPr="003B0A3D">
          <w:pgSz w:w="16840" w:h="11907" w:orient="landscape"/>
          <w:pgMar w:top="1418" w:right="1134" w:bottom="1418" w:left="1134" w:header="720" w:footer="482" w:gutter="0"/>
          <w:paperSrc w:first="15" w:other="15"/>
          <w:cols w:space="720"/>
        </w:sectPr>
      </w:pPr>
    </w:p>
    <w:p w14:paraId="486EB7E9"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lastRenderedPageBreak/>
        <w:t>3</w:t>
      </w:r>
      <w:r w:rsidRPr="003B0A3D">
        <w:rPr>
          <w:rFonts w:ascii="Times New Roman" w:eastAsia="Times New Roman" w:hAnsi="Times New Roman" w:cs="Times New Roman"/>
          <w:b/>
          <w:sz w:val="28"/>
          <w:szCs w:val="20"/>
        </w:rPr>
        <w:tab/>
        <w:t>Operational characteristics</w:t>
      </w:r>
    </w:p>
    <w:p w14:paraId="5A92428E"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rPr>
      </w:pPr>
      <w:r w:rsidRPr="003B0A3D">
        <w:rPr>
          <w:rFonts w:ascii="Times New Roman" w:eastAsia="Times New Roman" w:hAnsi="Times New Roman" w:cs="Times New Roman"/>
          <w:b/>
          <w:sz w:val="24"/>
          <w:szCs w:val="20"/>
        </w:rPr>
        <w:t>3.1</w:t>
      </w:r>
      <w:r w:rsidRPr="003B0A3D">
        <w:rPr>
          <w:rFonts w:ascii="Times New Roman" w:eastAsia="Times New Roman" w:hAnsi="Times New Roman" w:cs="Times New Roman"/>
          <w:b/>
          <w:sz w:val="24"/>
          <w:szCs w:val="20"/>
        </w:rPr>
        <w:tab/>
        <w:t>Aeronautical radionavigation radars</w:t>
      </w:r>
    </w:p>
    <w:p w14:paraId="3810246B"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ins w:id="1071" w:author="John Mettrop" w:date="2019-06-05T13:54:00Z"/>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Radars operating in the ARNS in the frequency band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350-5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460 MHz are primarily airborne systems used for flight safety. Both weather detection and avoidance radars, which operate continuously during flight, as well as windshear detection radars, which operate automatically whenever the aircraft descends below 2</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3B0A3D">
        <w:rPr>
          <w:rFonts w:ascii="Times New Roman" w:eastAsia="Times New Roman" w:hAnsi="Times New Roman" w:cs="Times New Roman"/>
          <w:sz w:val="24"/>
          <w:szCs w:val="20"/>
        </w:rPr>
        <w:t>range, and</w:t>
      </w:r>
      <w:proofErr w:type="gramEnd"/>
      <w:r w:rsidRPr="003B0A3D">
        <w:rPr>
          <w:rFonts w:ascii="Times New Roman" w:eastAsia="Times New Roman" w:hAnsi="Times New Roman" w:cs="Times New Roman"/>
          <w:sz w:val="24"/>
          <w:szCs w:val="20"/>
        </w:rPr>
        <w:t xml:space="preserve"> are typically manually (mechanically) adjustable in elevation by the pilot (who may desire various elevation “cuts” for navigational decision-making).</w:t>
      </w:r>
      <w:ins w:id="1072" w:author="John Mettrop" w:date="2019-06-05T13:54:00Z">
        <w:r w:rsidRPr="003B0A3D">
          <w:rPr>
            <w:rFonts w:ascii="Times New Roman" w:eastAsia="Times New Roman" w:hAnsi="Times New Roman" w:cs="Times New Roman"/>
            <w:sz w:val="24"/>
            <w:szCs w:val="20"/>
          </w:rPr>
          <w:t xml:space="preserve"> </w:t>
        </w:r>
      </w:ins>
    </w:p>
    <w:p w14:paraId="5E51E6C0"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ins w:id="1073" w:author="John Mettrop" w:date="2019-06-05T13:54:00Z">
        <w:r w:rsidRPr="003B0A3D">
          <w:rPr>
            <w:rFonts w:ascii="Times New Roman" w:eastAsia="Times New Roman" w:hAnsi="Times New Roman" w:cs="Times New Roman"/>
            <w:sz w:val="24"/>
            <w:szCs w:val="20"/>
          </w:rPr>
          <w:t xml:space="preserve">With the emergence of UAS, new </w:t>
        </w:r>
        <w:del w:id="1074" w:author="Taylor King" w:date="2020-10-07T13:30:00Z">
          <w:r w:rsidRPr="003B0A3D" w:rsidDel="009B273D">
            <w:rPr>
              <w:rFonts w:ascii="Times New Roman" w:eastAsia="Times New Roman" w:hAnsi="Times New Roman" w:cs="Times New Roman"/>
              <w:sz w:val="24"/>
              <w:szCs w:val="20"/>
            </w:rPr>
            <w:delText xml:space="preserve">sense (or </w:delText>
          </w:r>
        </w:del>
        <w:r w:rsidRPr="003B0A3D">
          <w:rPr>
            <w:rFonts w:ascii="Times New Roman" w:eastAsia="Times New Roman" w:hAnsi="Times New Roman" w:cs="Times New Roman"/>
            <w:sz w:val="24"/>
            <w:szCs w:val="20"/>
          </w:rPr>
          <w:t>detect</w:t>
        </w:r>
        <w:del w:id="1075" w:author="Taylor King" w:date="2020-10-07T13:30:00Z">
          <w:r w:rsidRPr="003B0A3D" w:rsidDel="009B273D">
            <w:rPr>
              <w:rFonts w:ascii="Times New Roman" w:eastAsia="Times New Roman" w:hAnsi="Times New Roman" w:cs="Times New Roman"/>
              <w:sz w:val="24"/>
              <w:szCs w:val="20"/>
            </w:rPr>
            <w:delText>)</w:delText>
          </w:r>
        </w:del>
        <w:r w:rsidRPr="003B0A3D">
          <w:rPr>
            <w:rFonts w:ascii="Times New Roman" w:eastAsia="Times New Roman" w:hAnsi="Times New Roman" w:cs="Times New Roman"/>
            <w:sz w:val="24"/>
            <w:szCs w:val="20"/>
          </w:rPr>
          <w:t xml:space="preserve"> and avoid radars (Radar 9a, Table 2), operating in the 5 350-5 460 MHz frequency band will be developed and employed for the purpose of mitigating collision risk with other aircraft during all phases of flight.</w:t>
        </w:r>
      </w:ins>
    </w:p>
    <w:p w14:paraId="070E3157"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rPr>
      </w:pPr>
      <w:r w:rsidRPr="003B0A3D">
        <w:rPr>
          <w:rFonts w:ascii="Times New Roman" w:eastAsia="Times New Roman" w:hAnsi="Times New Roman" w:cs="Times New Roman"/>
          <w:b/>
          <w:sz w:val="24"/>
          <w:szCs w:val="20"/>
        </w:rPr>
        <w:t>3.2</w:t>
      </w:r>
      <w:r w:rsidRPr="003B0A3D">
        <w:rPr>
          <w:rFonts w:ascii="Times New Roman" w:eastAsia="Times New Roman" w:hAnsi="Times New Roman" w:cs="Times New Roman"/>
          <w:b/>
          <w:sz w:val="24"/>
          <w:szCs w:val="20"/>
        </w:rPr>
        <w:tab/>
        <w:t>Radiolocation radars</w:t>
      </w:r>
    </w:p>
    <w:p w14:paraId="46878510"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There are numerous radar types, accomplishing various missions, operating within the radiolocation service throughout the frequency range 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250-5</w:t>
      </w:r>
      <w:r w:rsidRPr="003B0A3D">
        <w:rPr>
          <w:rFonts w:ascii="Tms Rmn" w:eastAsia="Times New Roman" w:hAnsi="Tms Rmn" w:cs="Times New Roman"/>
          <w:sz w:val="12"/>
          <w:szCs w:val="20"/>
        </w:rPr>
        <w:t> </w:t>
      </w:r>
      <w:r w:rsidRPr="003B0A3D">
        <w:rPr>
          <w:rFonts w:ascii="Times New Roman" w:eastAsia="Times New Roman" w:hAnsi="Times New Roman" w:cs="Times New Roman"/>
          <w:sz w:val="24"/>
          <w:szCs w:val="20"/>
        </w:rPr>
        <w:t xml:space="preserve">850 </w:t>
      </w:r>
      <w:proofErr w:type="spellStart"/>
      <w:r w:rsidRPr="003B0A3D">
        <w:rPr>
          <w:rFonts w:ascii="Times New Roman" w:eastAsia="Times New Roman" w:hAnsi="Times New Roman" w:cs="Times New Roman"/>
          <w:sz w:val="24"/>
          <w:szCs w:val="20"/>
        </w:rPr>
        <w:t>MHz.</w:t>
      </w:r>
      <w:proofErr w:type="spellEnd"/>
      <w:r w:rsidRPr="003B0A3D">
        <w:rPr>
          <w:rFonts w:ascii="Times New Roman" w:eastAsia="Times New Roman" w:hAnsi="Times New Roman" w:cs="Times New Roman"/>
          <w:sz w:val="24"/>
          <w:szCs w:val="20"/>
        </w:rPr>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580881F7"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596EC1B0"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3B0A3D">
        <w:rPr>
          <w:rFonts w:ascii="Times New Roman" w:eastAsia="Times New Roman" w:hAnsi="Times New Roman" w:cs="Times New Roman"/>
          <w:sz w:val="24"/>
          <w:szCs w:val="20"/>
        </w:rPr>
        <w:noBreakHyphen/>
        <w:t>200 W peak, and serve to rebroadcast the received radar signal.) Periods of operation can last from minutes up to 4</w:t>
      </w:r>
      <w:r w:rsidRPr="003B0A3D">
        <w:rPr>
          <w:rFonts w:ascii="Times New Roman" w:eastAsia="Times New Roman" w:hAnsi="Times New Roman" w:cs="Times New Roman"/>
          <w:sz w:val="24"/>
          <w:szCs w:val="20"/>
        </w:rPr>
        <w:noBreakHyphen/>
        <w:t>5 h, depending upon the test program. Operations are conducted at scheduled times 24 h/day, 7 days/week.</w:t>
      </w:r>
    </w:p>
    <w:p w14:paraId="0909586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 xml:space="preserve">Shipboard sea and air surveillance radars are used for ship protection and operate continuously while the ship is underway as well as entering and leaving port areas. These radars operate continuously during the </w:t>
      </w:r>
      <w:proofErr w:type="spellStart"/>
      <w:r w:rsidRPr="003B0A3D">
        <w:rPr>
          <w:rFonts w:ascii="Times New Roman" w:eastAsia="Times New Roman" w:hAnsi="Times New Roman" w:cs="Times New Roman"/>
          <w:sz w:val="24"/>
          <w:szCs w:val="20"/>
        </w:rPr>
        <w:t>shipʼs</w:t>
      </w:r>
      <w:proofErr w:type="spellEnd"/>
      <w:r w:rsidRPr="003B0A3D">
        <w:rPr>
          <w:rFonts w:ascii="Times New Roman" w:eastAsia="Times New Roman" w:hAnsi="Times New Roman" w:cs="Times New Roman"/>
          <w:sz w:val="24"/>
          <w:szCs w:val="20"/>
        </w:rPr>
        <w:t xml:space="preserve"> deployment, based on </w:t>
      </w:r>
      <w:proofErr w:type="spellStart"/>
      <w:r w:rsidRPr="003B0A3D">
        <w:rPr>
          <w:rFonts w:ascii="Times New Roman" w:eastAsia="Times New Roman" w:hAnsi="Times New Roman" w:cs="Times New Roman"/>
          <w:sz w:val="24"/>
          <w:szCs w:val="20"/>
        </w:rPr>
        <w:t>shipʼs</w:t>
      </w:r>
      <w:proofErr w:type="spellEnd"/>
      <w:r w:rsidRPr="003B0A3D">
        <w:rPr>
          <w:rFonts w:ascii="Times New Roman" w:eastAsia="Times New Roman" w:hAnsi="Times New Roman" w:cs="Times New Roman"/>
          <w:sz w:val="24"/>
          <w:szCs w:val="20"/>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w:t>
      </w:r>
      <w:proofErr w:type="gramStart"/>
      <w:r w:rsidRPr="003B0A3D">
        <w:rPr>
          <w:rFonts w:ascii="Times New Roman" w:eastAsia="Times New Roman" w:hAnsi="Times New Roman" w:cs="Times New Roman"/>
          <w:sz w:val="24"/>
          <w:szCs w:val="20"/>
        </w:rPr>
        <w:t>in a given</w:t>
      </w:r>
      <w:proofErr w:type="gramEnd"/>
      <w:r w:rsidRPr="003B0A3D">
        <w:rPr>
          <w:rFonts w:ascii="Times New Roman" w:eastAsia="Times New Roman" w:hAnsi="Times New Roman" w:cs="Times New Roman"/>
          <w:sz w:val="24"/>
          <w:szCs w:val="20"/>
        </w:rPr>
        <w:t xml:space="preserve"> geographical area.</w:t>
      </w:r>
    </w:p>
    <w:p w14:paraId="46921F1F"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 xml:space="preserve">Other special-purpose radars are also operated in the frequency band 5 250-5 850 </w:t>
      </w:r>
      <w:proofErr w:type="spellStart"/>
      <w:r w:rsidRPr="003B0A3D">
        <w:rPr>
          <w:rFonts w:ascii="Times New Roman" w:eastAsia="Times New Roman" w:hAnsi="Times New Roman" w:cs="Times New Roman"/>
          <w:sz w:val="24"/>
          <w:szCs w:val="20"/>
        </w:rPr>
        <w:t>MHz.</w:t>
      </w:r>
      <w:proofErr w:type="spellEnd"/>
      <w:r w:rsidRPr="003B0A3D">
        <w:rPr>
          <w:rFonts w:ascii="Times New Roman" w:eastAsia="Times New Roman" w:hAnsi="Times New Roman" w:cs="Times New Roman"/>
          <w:sz w:val="24"/>
          <w:szCs w:val="20"/>
        </w:rPr>
        <w:t xml:space="preserve"> Radar 7 (Table 2) is an airborne synthetic aperture radar which is used in land-mapping and imaging, environmental and land-use studies, and other related research activities. It is operated </w:t>
      </w:r>
      <w:r w:rsidRPr="003B0A3D">
        <w:rPr>
          <w:rFonts w:ascii="Times New Roman" w:eastAsia="Times New Roman" w:hAnsi="Times New Roman" w:cs="Times New Roman"/>
          <w:sz w:val="24"/>
          <w:szCs w:val="20"/>
        </w:rPr>
        <w:lastRenderedPageBreak/>
        <w:t>continuously at various altitudes and with varying look-down angles for periods of time up to hours in duration which depends upon the specific measurement campaign being performed.</w:t>
      </w:r>
    </w:p>
    <w:p w14:paraId="6EC0B3B6"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4</w:t>
      </w:r>
      <w:r w:rsidRPr="003B0A3D">
        <w:rPr>
          <w:rFonts w:ascii="Times New Roman" w:eastAsia="Times New Roman" w:hAnsi="Times New Roman" w:cs="Times New Roman"/>
          <w:b/>
          <w:sz w:val="28"/>
          <w:szCs w:val="20"/>
        </w:rPr>
        <w:tab/>
        <w:t>Protection criteria</w:t>
      </w:r>
    </w:p>
    <w:p w14:paraId="71BB49F2"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 xml:space="preserve">The desensitizing effect on radars operated in this </w:t>
      </w:r>
      <w:ins w:id="1076" w:author="John Mettrop" w:date="2019-06-05T13:55:00Z">
        <w:r w:rsidRPr="003B0A3D">
          <w:rPr>
            <w:rFonts w:ascii="Times New Roman" w:eastAsia="Times New Roman" w:hAnsi="Times New Roman" w:cs="Times New Roman"/>
            <w:sz w:val="24"/>
            <w:szCs w:val="20"/>
          </w:rPr>
          <w:t xml:space="preserve">frequency </w:t>
        </w:r>
      </w:ins>
      <w:r w:rsidRPr="003B0A3D">
        <w:rPr>
          <w:rFonts w:ascii="Times New Roman" w:eastAsia="Times New Roman" w:hAnsi="Times New Roman" w:cs="Times New Roman"/>
          <w:sz w:val="24"/>
          <w:szCs w:val="20"/>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vertAlign w:val="subscript"/>
        </w:rPr>
        <w:t>0</w:t>
      </w:r>
      <w:r w:rsidRPr="003B0A3D">
        <w:rPr>
          <w:rFonts w:ascii="Times New Roman" w:eastAsia="Times New Roman" w:hAnsi="Times New Roman" w:cs="Times New Roman"/>
          <w:sz w:val="24"/>
          <w:szCs w:val="20"/>
        </w:rPr>
        <w:t xml:space="preserve"> and that of noise-like interference by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vertAlign w:val="subscript"/>
        </w:rPr>
        <w:t>0</w:t>
      </w:r>
      <w:r w:rsidRPr="003B0A3D">
        <w:rPr>
          <w:rFonts w:ascii="Times New Roman" w:eastAsia="Times New Roman" w:hAnsi="Times New Roman" w:cs="Times New Roman"/>
          <w:sz w:val="24"/>
          <w:szCs w:val="20"/>
        </w:rPr>
        <w:t xml:space="preserve">, the resultant effective noise power spectral density becomes simply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vertAlign w:val="subscript"/>
        </w:rPr>
        <w:t>0</w:t>
      </w:r>
      <w:r w:rsidRPr="003B0A3D">
        <w:rPr>
          <w:rFonts w:ascii="Times New Roman" w:eastAsia="Times New Roman" w:hAnsi="Times New Roman" w:cs="Times New Roman"/>
          <w:sz w:val="24"/>
          <w:szCs w:val="20"/>
        </w:rPr>
        <w:t> + </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vertAlign w:val="subscript"/>
        </w:rPr>
        <w:t>0</w:t>
      </w:r>
      <w:r w:rsidRPr="003B0A3D">
        <w:rPr>
          <w:rFonts w:ascii="Times New Roman" w:eastAsia="Times New Roman" w:hAnsi="Times New Roman" w:cs="Times New Roman"/>
          <w:sz w:val="24"/>
          <w:szCs w:val="20"/>
        </w:rPr>
        <w:t>. An increase of about 1 dB for the radiolocation radars except ground based meteorological radar would constitute significant degradation. Such an increase corresponds to an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rPr>
        <w:t> + </w:t>
      </w:r>
      <w:proofErr w:type="gramStart"/>
      <w:r w:rsidRPr="003B0A3D">
        <w:rPr>
          <w:rFonts w:ascii="Times New Roman" w:eastAsia="Times New Roman" w:hAnsi="Times New Roman" w:cs="Times New Roman"/>
          <w:i/>
          <w:sz w:val="24"/>
          <w:szCs w:val="20"/>
        </w:rPr>
        <w:t>N</w:t>
      </w:r>
      <w:r w:rsidRPr="003B0A3D">
        <w:rPr>
          <w:rFonts w:ascii="Tms Rmn" w:eastAsia="Times New Roman" w:hAnsi="Tms Rmn" w:cs="Times New Roman"/>
          <w:iCs/>
          <w:sz w:val="12"/>
          <w:szCs w:val="20"/>
        </w:rPr>
        <w:t> </w:t>
      </w:r>
      <w:r w:rsidRPr="003B0A3D">
        <w:rPr>
          <w:rFonts w:ascii="Times New Roman" w:eastAsia="Times New Roman" w:hAnsi="Times New Roman" w:cs="Times New Roman"/>
          <w:sz w:val="24"/>
          <w:szCs w:val="20"/>
        </w:rPr>
        <w:t>)</w:t>
      </w:r>
      <w:proofErr w:type="gramEnd"/>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rPr>
        <w:t xml:space="preserve"> ratio of 1.26, or an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rPr>
        <w:t xml:space="preserve"> ratio of about −6 </w:t>
      </w:r>
      <w:proofErr w:type="spellStart"/>
      <w:r w:rsidRPr="003B0A3D">
        <w:rPr>
          <w:rFonts w:ascii="Times New Roman" w:eastAsia="Times New Roman" w:hAnsi="Times New Roman" w:cs="Times New Roman"/>
          <w:sz w:val="24"/>
          <w:szCs w:val="20"/>
        </w:rPr>
        <w:t>dB.</w:t>
      </w:r>
      <w:proofErr w:type="spellEnd"/>
      <w:r w:rsidRPr="003B0A3D">
        <w:rPr>
          <w:rFonts w:ascii="Times New Roman" w:eastAsia="Times New Roman" w:hAnsi="Times New Roman" w:cs="Times New Roman"/>
          <w:sz w:val="24"/>
          <w:szCs w:val="20"/>
        </w:rPr>
        <w:t xml:space="preserve"> For the radionavigation service and meteorological</w:t>
      </w:r>
      <w:r w:rsidRPr="003B0A3D">
        <w:rPr>
          <w:rFonts w:ascii="Times New Roman" w:eastAsia="Times New Roman" w:hAnsi="Times New Roman" w:cs="Times New Roman"/>
          <w:position w:val="6"/>
          <w:sz w:val="18"/>
          <w:szCs w:val="20"/>
        </w:rPr>
        <w:footnoteReference w:id="2"/>
      </w:r>
      <w:r w:rsidRPr="003B0A3D">
        <w:rPr>
          <w:rFonts w:ascii="Times New Roman" w:eastAsia="Times New Roman" w:hAnsi="Times New Roman" w:cs="Times New Roman"/>
          <w:sz w:val="24"/>
          <w:szCs w:val="20"/>
        </w:rPr>
        <w:t xml:space="preserve"> radars considering the safety-of-life function, an increase of about 0.5 dB would constitute significant degradation. Such an increase corresponds to an </w:t>
      </w:r>
      <w:r w:rsidRPr="003B0A3D">
        <w:rPr>
          <w:rFonts w:ascii="Times New Roman" w:eastAsia="Times New Roman" w:hAnsi="Times New Roman" w:cs="Times New Roman"/>
          <w:i/>
          <w:iCs/>
          <w:sz w:val="24"/>
          <w:szCs w:val="20"/>
        </w:rPr>
        <w:t>I</w:t>
      </w:r>
      <w:r w:rsidRPr="003B0A3D">
        <w:rPr>
          <w:rFonts w:ascii="Times New Roman" w:eastAsia="Times New Roman" w:hAnsi="Times New Roman" w:cs="Times New Roman"/>
          <w:sz w:val="24"/>
          <w:szCs w:val="20"/>
        </w:rPr>
        <w:t> /</w:t>
      </w:r>
      <w:r w:rsidRPr="003B0A3D">
        <w:rPr>
          <w:rFonts w:ascii="Times New Roman" w:eastAsia="Times New Roman" w:hAnsi="Times New Roman" w:cs="Times New Roman"/>
          <w:i/>
          <w:iCs/>
          <w:sz w:val="24"/>
          <w:szCs w:val="20"/>
        </w:rPr>
        <w:t>N</w:t>
      </w:r>
      <w:r w:rsidRPr="003B0A3D">
        <w:rPr>
          <w:rFonts w:ascii="Times New Roman" w:eastAsia="Times New Roman" w:hAnsi="Times New Roman" w:cs="Times New Roman"/>
          <w:sz w:val="24"/>
          <w:szCs w:val="20"/>
        </w:rPr>
        <w:t xml:space="preserve"> ratio of about −10 </w:t>
      </w:r>
      <w:proofErr w:type="spellStart"/>
      <w:r w:rsidRPr="003B0A3D">
        <w:rPr>
          <w:rFonts w:ascii="Times New Roman" w:eastAsia="Times New Roman" w:hAnsi="Times New Roman" w:cs="Times New Roman"/>
          <w:sz w:val="24"/>
          <w:szCs w:val="20"/>
        </w:rPr>
        <w:t>dB.</w:t>
      </w:r>
      <w:proofErr w:type="spellEnd"/>
      <w:r w:rsidRPr="003B0A3D">
        <w:rPr>
          <w:rFonts w:ascii="Times New Roman" w:eastAsia="Times New Roman" w:hAnsi="Times New Roman" w:cs="Times New Roman"/>
          <w:sz w:val="24"/>
          <w:szCs w:val="20"/>
        </w:rPr>
        <w:t xml:space="preserve"> However, further study is required to validate this value. These protection criteria represent the aggregate effects of multiple interferers, when present; the tolerable </w:t>
      </w:r>
      <w:r w:rsidRPr="003B0A3D">
        <w:rPr>
          <w:rFonts w:ascii="Times New Roman" w:eastAsia="Times New Roman" w:hAnsi="Times New Roman" w:cs="Times New Roman"/>
          <w:i/>
          <w:sz w:val="24"/>
          <w:szCs w:val="20"/>
        </w:rPr>
        <w:t>I</w:t>
      </w:r>
      <w:r w:rsidRPr="003B0A3D">
        <w:rPr>
          <w:rFonts w:ascii="Times New Roman" w:eastAsia="Times New Roman" w:hAnsi="Times New Roman" w:cs="Times New Roman"/>
          <w:sz w:val="24"/>
          <w:szCs w:val="20"/>
        </w:rPr>
        <w:t>/</w:t>
      </w:r>
      <w:r w:rsidRPr="003B0A3D">
        <w:rPr>
          <w:rFonts w:ascii="Times New Roman" w:eastAsia="Times New Roman" w:hAnsi="Times New Roman" w:cs="Times New Roman"/>
          <w:i/>
          <w:sz w:val="24"/>
          <w:szCs w:val="20"/>
        </w:rPr>
        <w:t>N</w:t>
      </w:r>
      <w:r w:rsidRPr="003B0A3D">
        <w:rPr>
          <w:rFonts w:ascii="Times New Roman" w:eastAsia="Times New Roman" w:hAnsi="Times New Roman" w:cs="Times New Roman"/>
          <w:sz w:val="24"/>
          <w:szCs w:val="20"/>
        </w:rPr>
        <w:t xml:space="preserve"> ratio for an individual interferer depends on the number of interferers and their geometry, and needs to be assessed in the course of analysis of a given scenario.</w:t>
      </w:r>
    </w:p>
    <w:p w14:paraId="3910BA6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aggregation factor can be very substantial in the case of certain communication systems, in which a great number of stations can be deployed.</w:t>
      </w:r>
    </w:p>
    <w:p w14:paraId="51CCEEFE"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3DF968BB" w14:textId="77777777" w:rsidR="003B0A3D" w:rsidRPr="003B0A3D" w:rsidRDefault="003B0A3D" w:rsidP="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3B0A3D">
        <w:rPr>
          <w:rFonts w:ascii="Times New Roman" w:eastAsia="Times New Roman" w:hAnsi="Times New Roman" w:cs="Times New Roman"/>
          <w:b/>
          <w:sz w:val="28"/>
          <w:szCs w:val="20"/>
        </w:rPr>
        <w:t>5</w:t>
      </w:r>
      <w:r w:rsidRPr="003B0A3D">
        <w:rPr>
          <w:rFonts w:ascii="Times New Roman" w:eastAsia="Times New Roman" w:hAnsi="Times New Roman" w:cs="Times New Roman"/>
          <w:b/>
          <w:sz w:val="28"/>
          <w:szCs w:val="20"/>
        </w:rPr>
        <w:tab/>
        <w:t>Interference mitigation techniques</w:t>
      </w:r>
    </w:p>
    <w:p w14:paraId="24339B56" w14:textId="77777777" w:rsidR="003B0A3D" w:rsidRPr="003B0A3D" w:rsidRDefault="003B0A3D" w:rsidP="003B0A3D">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3B0A3D">
        <w:rPr>
          <w:rFonts w:ascii="Times New Roman" w:eastAsia="Times New Roman" w:hAnsi="Times New Roman" w:cs="Times New Roman"/>
          <w:sz w:val="24"/>
          <w:szCs w:val="20"/>
        </w:rPr>
        <w:t xml:space="preserve">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w:t>
      </w:r>
      <w:proofErr w:type="gramStart"/>
      <w:r w:rsidRPr="003B0A3D">
        <w:rPr>
          <w:rFonts w:ascii="Times New Roman" w:eastAsia="Times New Roman" w:hAnsi="Times New Roman" w:cs="Times New Roman"/>
          <w:sz w:val="24"/>
          <w:szCs w:val="20"/>
        </w:rPr>
        <w:t>through the use of</w:t>
      </w:r>
      <w:proofErr w:type="gramEnd"/>
      <w:r w:rsidRPr="003B0A3D">
        <w:rPr>
          <w:rFonts w:ascii="Times New Roman" w:eastAsia="Times New Roman" w:hAnsi="Times New Roman" w:cs="Times New Roman"/>
          <w:sz w:val="24"/>
          <w:szCs w:val="20"/>
        </w:rPr>
        <w:t xml:space="preserve"> asynchronous pulse rejection/suppression techniques. In radar-to-radar interactions, separation in frequency is not always necessary for </w:t>
      </w:r>
      <w:r w:rsidRPr="003B0A3D">
        <w:rPr>
          <w:rFonts w:ascii="Times New Roman" w:eastAsia="Times New Roman" w:hAnsi="Times New Roman" w:cs="Times New Roman"/>
          <w:sz w:val="24"/>
          <w:szCs w:val="20"/>
        </w:rPr>
        <w:lastRenderedPageBreak/>
        <w:t>compatible operation because high degrees of isolation in power coupling and in time either occur naturally or can be achieved by good design. Additional details of interference mitigation techniques employed by radar systems are contained in Recommendation ITU</w:t>
      </w:r>
      <w:r w:rsidRPr="003B0A3D">
        <w:rPr>
          <w:rFonts w:ascii="Times New Roman" w:eastAsia="Times New Roman" w:hAnsi="Times New Roman" w:cs="Times New Roman"/>
          <w:sz w:val="24"/>
          <w:szCs w:val="20"/>
        </w:rPr>
        <w:noBreakHyphen/>
        <w:t>R M.1372.</w:t>
      </w:r>
    </w:p>
    <w:p w14:paraId="6ADAFE11" w14:textId="77777777" w:rsidR="003B0A3D" w:rsidRPr="003B0A3D" w:rsidRDefault="003B0A3D" w:rsidP="003B0A3D">
      <w:pPr>
        <w:tabs>
          <w:tab w:val="left" w:pos="1134"/>
          <w:tab w:val="left" w:pos="1588"/>
          <w:tab w:val="left" w:pos="1985"/>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403FED37"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A7D045" w14:textId="77777777" w:rsidR="003D5E40" w:rsidRDefault="003D5E40" w:rsidP="003B0A3D">
      <w:pPr>
        <w:spacing w:line="240" w:lineRule="auto"/>
      </w:pPr>
      <w:r>
        <w:separator/>
      </w:r>
    </w:p>
  </w:endnote>
  <w:endnote w:type="continuationSeparator" w:id="0">
    <w:p w14:paraId="1A817C4B" w14:textId="77777777" w:rsidR="003D5E40" w:rsidRDefault="003D5E40" w:rsidP="003B0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5E084" w14:textId="77777777" w:rsidR="003D5E40" w:rsidRDefault="003D5E40" w:rsidP="003B0A3D">
      <w:pPr>
        <w:spacing w:line="240" w:lineRule="auto"/>
      </w:pPr>
      <w:r>
        <w:separator/>
      </w:r>
    </w:p>
  </w:footnote>
  <w:footnote w:type="continuationSeparator" w:id="0">
    <w:p w14:paraId="637689B1" w14:textId="77777777" w:rsidR="003D5E40" w:rsidRDefault="003D5E40" w:rsidP="003B0A3D">
      <w:pPr>
        <w:spacing w:line="240" w:lineRule="auto"/>
      </w:pPr>
      <w:r>
        <w:continuationSeparator/>
      </w:r>
    </w:p>
  </w:footnote>
  <w:footnote w:id="1">
    <w:p w14:paraId="16782A0B" w14:textId="77777777" w:rsidR="00180A15" w:rsidRPr="003B0A3D" w:rsidRDefault="00180A15" w:rsidP="003B0A3D">
      <w:pPr>
        <w:pStyle w:val="FootnoteTextChar1Char1Char1CharCharChar11"/>
        <w:rPr>
          <w:lang w:val="de-DE"/>
        </w:rPr>
      </w:pPr>
      <w:ins w:id="45" w:author="Administrator" w:date="2019-05-07T11:45:00Z">
        <w:r>
          <w:rPr>
            <w:rStyle w:val="FootnoteReference"/>
          </w:rPr>
          <w:footnoteRef/>
        </w:r>
      </w:ins>
      <w:ins w:id="46" w:author="Fernandez Jimenez, Virginia" w:date="2019-05-07T15:47:00Z">
        <w:r>
          <w:rPr>
            <w:lang w:val="en-US"/>
          </w:rPr>
          <w:t xml:space="preserve"> </w:t>
        </w:r>
        <w:r>
          <w:rPr>
            <w:lang w:val="en-US"/>
          </w:rPr>
          <w:tab/>
        </w:r>
      </w:ins>
      <w:ins w:id="47" w:author="Administrator" w:date="2019-05-07T11:45:00Z">
        <w:r>
          <w:rPr>
            <w:lang w:val="en-US"/>
            <w:rPrChange w:id="48" w:author="Administrator" w:date="2019-05-07T11:45:00Z">
              <w:rPr>
                <w:highlight w:val="red"/>
                <w:lang w:val="en-US"/>
              </w:rPr>
            </w:rPrChange>
          </w:rPr>
          <w:t xml:space="preserve">Some administration indicated that due to </w:t>
        </w:r>
      </w:ins>
      <w:ins w:id="49" w:author="Administrator" w:date="2019-05-07T11:46:00Z">
        <w:r>
          <w:rPr>
            <w:lang w:val="en-US"/>
          </w:rPr>
          <w:t>circumstances</w:t>
        </w:r>
      </w:ins>
      <w:ins w:id="50" w:author="Administrator" w:date="2019-05-07T11:45:00Z">
        <w:r>
          <w:rPr>
            <w:lang w:val="en-US"/>
            <w:rPrChange w:id="51" w:author="Administrator" w:date="2019-05-07T11:45:00Z">
              <w:rPr>
                <w:highlight w:val="red"/>
                <w:lang w:val="en-US"/>
              </w:rPr>
            </w:rPrChange>
          </w:rPr>
          <w:t xml:space="preserve"> they very not been able to </w:t>
        </w:r>
      </w:ins>
      <w:ins w:id="52" w:author="Administrator" w:date="2019-05-07T11:46:00Z">
        <w:r>
          <w:rPr>
            <w:lang w:val="en-US"/>
          </w:rPr>
          <w:t>attend</w:t>
        </w:r>
      </w:ins>
      <w:ins w:id="53" w:author="Administrator" w:date="2019-05-07T11:45:00Z">
        <w:r>
          <w:rPr>
            <w:lang w:val="en-US"/>
            <w:rPrChange w:id="54" w:author="Administrator" w:date="2019-05-07T11:45:00Z">
              <w:rPr>
                <w:highlight w:val="red"/>
                <w:lang w:val="en-US"/>
              </w:rPr>
            </w:rPrChange>
          </w:rPr>
          <w:t xml:space="preserve"> the November 2018 Meeting of WP 5B in which this document was upgraded to be a preliminary revision of </w:t>
        </w:r>
        <w:r>
          <w:rPr>
            <w:lang w:val="en-US"/>
          </w:rPr>
          <w:t>Recommendation ITU-</w:t>
        </w:r>
        <w:r>
          <w:rPr>
            <w:lang w:val="en-US"/>
            <w:rPrChange w:id="55" w:author="Administrator" w:date="2019-05-07T11:45:00Z">
              <w:rPr>
                <w:highlight w:val="red"/>
                <w:lang w:val="en-US"/>
              </w:rPr>
            </w:rPrChange>
          </w:rPr>
          <w:t xml:space="preserve">M.1638-1. It was therefore </w:t>
        </w:r>
        <w:proofErr w:type="gramStart"/>
        <w:r>
          <w:rPr>
            <w:lang w:val="en-US"/>
            <w:rPrChange w:id="56" w:author="Administrator" w:date="2019-05-07T11:45:00Z">
              <w:rPr>
                <w:highlight w:val="red"/>
                <w:lang w:val="en-US"/>
              </w:rPr>
            </w:rPrChange>
          </w:rPr>
          <w:t>ask</w:t>
        </w:r>
        <w:proofErr w:type="gramEnd"/>
        <w:r>
          <w:rPr>
            <w:lang w:val="en-US"/>
            <w:rPrChange w:id="57" w:author="Administrator" w:date="2019-05-07T11:45:00Z">
              <w:rPr>
                <w:highlight w:val="red"/>
                <w:lang w:val="en-US"/>
              </w:rPr>
            </w:rPrChange>
          </w:rPr>
          <w:t xml:space="preserve"> that an </w:t>
        </w:r>
      </w:ins>
      <w:ins w:id="58" w:author="Administrator" w:date="2019-05-07T11:46:00Z">
        <w:r>
          <w:rPr>
            <w:lang w:val="en-US"/>
          </w:rPr>
          <w:t>opportunity</w:t>
        </w:r>
      </w:ins>
      <w:ins w:id="59" w:author="Administrator" w:date="2019-05-07T11:45:00Z">
        <w:r>
          <w:rPr>
            <w:lang w:val="en-US"/>
            <w:rPrChange w:id="60" w:author="Administrator" w:date="2019-05-07T11:45:00Z">
              <w:rPr>
                <w:highlight w:val="red"/>
                <w:lang w:val="en-US"/>
              </w:rPr>
            </w:rPrChange>
          </w:rPr>
          <w:t xml:space="preserve"> was provided to permit them to carefully review the document in order to comment on its upgrading to the level of a preliminary draft revision.</w:t>
        </w:r>
        <w:r>
          <w:t xml:space="preserve"> </w:t>
        </w:r>
      </w:ins>
      <w:r>
        <w:br/>
      </w:r>
    </w:p>
  </w:footnote>
  <w:footnote w:id="2">
    <w:p w14:paraId="1AF1969B" w14:textId="77777777" w:rsidR="00180A15" w:rsidRDefault="00180A15" w:rsidP="003B0A3D">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46C74E6"/>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CF2C5B3A"/>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F5229C2C"/>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31247E9A"/>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AC82655A"/>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EC824A"/>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abstractNum w:abstractNumId="7" w15:restartNumberingAfterBreak="0">
    <w:nsid w:val="0AC67162"/>
    <w:multiLevelType w:val="hybridMultilevel"/>
    <w:tmpl w:val="136C6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A50DB0"/>
    <w:multiLevelType w:val="hybridMultilevel"/>
    <w:tmpl w:val="AA3E9788"/>
    <w:lvl w:ilvl="0" w:tplc="B1524D58">
      <w:start w:val="1"/>
      <w:numFmt w:val="decimal"/>
      <w:lvlText w:val="%1"/>
      <w:lvlJc w:val="left"/>
      <w:pPr>
        <w:ind w:left="795" w:hanging="7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
    <w:lvlOverride w:ilvl="0">
      <w:startOverride w:val="1"/>
    </w:lvlOverride>
  </w:num>
  <w:num w:numId="3">
    <w:abstractNumId w:val="4"/>
  </w:num>
  <w:num w:numId="4">
    <w:abstractNumId w:val="6"/>
    <w:lvlOverride w:ilvl="0">
      <w:startOverride w:val="1"/>
    </w:lvlOverride>
  </w:num>
  <w:num w:numId="5">
    <w:abstractNumId w:val="3"/>
    <w:lvlOverride w:ilvl="0">
      <w:startOverride w:val="1"/>
    </w:lvlOverride>
  </w:num>
  <w:num w:numId="6">
    <w:abstractNumId w:val="2"/>
    <w:lvlOverride w:ilvl="0">
      <w:startOverride w:val="1"/>
    </w:lvlOverride>
  </w:num>
  <w:num w:numId="7">
    <w:abstractNumId w:val="0"/>
    <w:lvlOverride w:ilvl="0">
      <w:startOverride w:val="1"/>
    </w:lvlOverride>
  </w:num>
  <w:num w:numId="8">
    <w:abstractNumId w:val="8"/>
  </w:num>
  <w:num w:numId="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K">
    <w15:presenceInfo w15:providerId="None" w15:userId="TK"/>
  </w15:person>
  <w15:person w15:author="Taylor King">
    <w15:presenceInfo w15:providerId="Windows Live" w15:userId="e6ae3c243ba29ab7"/>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62"/>
    <w:rsid w:val="00042501"/>
    <w:rsid w:val="000914EF"/>
    <w:rsid w:val="000C3EAB"/>
    <w:rsid w:val="00180A15"/>
    <w:rsid w:val="00251602"/>
    <w:rsid w:val="00256A15"/>
    <w:rsid w:val="00277F1C"/>
    <w:rsid w:val="002B7FC9"/>
    <w:rsid w:val="002C5E4D"/>
    <w:rsid w:val="0037215F"/>
    <w:rsid w:val="003830A1"/>
    <w:rsid w:val="003A7F52"/>
    <w:rsid w:val="003B0A3D"/>
    <w:rsid w:val="003D5E40"/>
    <w:rsid w:val="003F61B0"/>
    <w:rsid w:val="00421A52"/>
    <w:rsid w:val="00466DC7"/>
    <w:rsid w:val="006B7798"/>
    <w:rsid w:val="00710D86"/>
    <w:rsid w:val="00722749"/>
    <w:rsid w:val="007936BB"/>
    <w:rsid w:val="008603A1"/>
    <w:rsid w:val="009B273D"/>
    <w:rsid w:val="00C019AD"/>
    <w:rsid w:val="00D46EB8"/>
    <w:rsid w:val="00DC2262"/>
    <w:rsid w:val="00DC2F79"/>
    <w:rsid w:val="00E02C55"/>
    <w:rsid w:val="00E42315"/>
    <w:rsid w:val="00E62FD6"/>
    <w:rsid w:val="00E7578C"/>
    <w:rsid w:val="00EF7C4F"/>
    <w:rsid w:val="00F36ECD"/>
    <w:rsid w:val="00F545CC"/>
    <w:rsid w:val="00FF4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3B0A3D"/>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3B0A3D"/>
    <w:pPr>
      <w:spacing w:before="200"/>
      <w:outlineLvl w:val="1"/>
    </w:pPr>
    <w:rPr>
      <w:sz w:val="24"/>
    </w:rPr>
  </w:style>
  <w:style w:type="paragraph" w:styleId="Heading3">
    <w:name w:val="heading 3"/>
    <w:basedOn w:val="Heading1"/>
    <w:next w:val="Normal"/>
    <w:link w:val="Heading3Char"/>
    <w:semiHidden/>
    <w:unhideWhenUsed/>
    <w:qFormat/>
    <w:rsid w:val="003B0A3D"/>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3B0A3D"/>
    <w:pPr>
      <w:outlineLvl w:val="3"/>
    </w:pPr>
  </w:style>
  <w:style w:type="paragraph" w:styleId="Heading5">
    <w:name w:val="heading 5"/>
    <w:basedOn w:val="Heading4"/>
    <w:next w:val="Normal"/>
    <w:link w:val="Heading5Char"/>
    <w:semiHidden/>
    <w:unhideWhenUsed/>
    <w:qFormat/>
    <w:rsid w:val="003B0A3D"/>
    <w:pPr>
      <w:outlineLvl w:val="4"/>
    </w:pPr>
  </w:style>
  <w:style w:type="paragraph" w:styleId="Heading6">
    <w:name w:val="heading 6"/>
    <w:basedOn w:val="Heading4"/>
    <w:next w:val="Normal"/>
    <w:link w:val="Heading6Char"/>
    <w:semiHidden/>
    <w:unhideWhenUsed/>
    <w:qFormat/>
    <w:rsid w:val="003B0A3D"/>
    <w:pPr>
      <w:outlineLvl w:val="5"/>
    </w:pPr>
  </w:style>
  <w:style w:type="paragraph" w:styleId="Heading7">
    <w:name w:val="heading 7"/>
    <w:basedOn w:val="Heading6"/>
    <w:next w:val="Normal"/>
    <w:link w:val="Heading7Char"/>
    <w:semiHidden/>
    <w:unhideWhenUsed/>
    <w:qFormat/>
    <w:rsid w:val="003B0A3D"/>
    <w:pPr>
      <w:outlineLvl w:val="6"/>
    </w:pPr>
  </w:style>
  <w:style w:type="paragraph" w:styleId="Heading8">
    <w:name w:val="heading 8"/>
    <w:basedOn w:val="Heading6"/>
    <w:next w:val="Normal"/>
    <w:link w:val="Heading8Char"/>
    <w:semiHidden/>
    <w:unhideWhenUsed/>
    <w:qFormat/>
    <w:rsid w:val="003B0A3D"/>
    <w:pPr>
      <w:outlineLvl w:val="7"/>
    </w:pPr>
  </w:style>
  <w:style w:type="paragraph" w:styleId="Heading9">
    <w:name w:val="heading 9"/>
    <w:basedOn w:val="Heading6"/>
    <w:next w:val="Normal"/>
    <w:link w:val="Heading9Char"/>
    <w:semiHidden/>
    <w:unhideWhenUsed/>
    <w:qFormat/>
    <w:rsid w:val="003B0A3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customStyle="1" w:styleId="Heading1Char">
    <w:name w:val="Heading 1 Char"/>
    <w:basedOn w:val="DefaultParagraphFont"/>
    <w:link w:val="Heading1"/>
    <w:rsid w:val="003B0A3D"/>
    <w:rPr>
      <w:rFonts w:eastAsia="Times New Roman"/>
      <w:b/>
      <w:sz w:val="28"/>
      <w:szCs w:val="20"/>
      <w:lang w:val="en-GB"/>
    </w:rPr>
  </w:style>
  <w:style w:type="character" w:customStyle="1" w:styleId="Heading2Char">
    <w:name w:val="Heading 2 Char"/>
    <w:basedOn w:val="DefaultParagraphFont"/>
    <w:link w:val="Heading2"/>
    <w:semiHidden/>
    <w:rsid w:val="003B0A3D"/>
    <w:rPr>
      <w:rFonts w:eastAsia="Times New Roman"/>
      <w:b/>
      <w:szCs w:val="20"/>
      <w:lang w:val="en-GB"/>
    </w:rPr>
  </w:style>
  <w:style w:type="character" w:customStyle="1" w:styleId="Heading3Char">
    <w:name w:val="Heading 3 Char"/>
    <w:basedOn w:val="DefaultParagraphFont"/>
    <w:link w:val="Heading3"/>
    <w:semiHidden/>
    <w:rsid w:val="003B0A3D"/>
    <w:rPr>
      <w:rFonts w:eastAsia="Times New Roman"/>
      <w:b/>
      <w:szCs w:val="20"/>
      <w:lang w:val="en-GB"/>
    </w:rPr>
  </w:style>
  <w:style w:type="character" w:customStyle="1" w:styleId="Heading4Char">
    <w:name w:val="Heading 4 Char"/>
    <w:basedOn w:val="DefaultParagraphFont"/>
    <w:link w:val="Heading4"/>
    <w:semiHidden/>
    <w:rsid w:val="003B0A3D"/>
    <w:rPr>
      <w:rFonts w:eastAsia="Times New Roman"/>
      <w:b/>
      <w:szCs w:val="20"/>
      <w:lang w:val="en-GB"/>
    </w:rPr>
  </w:style>
  <w:style w:type="character" w:customStyle="1" w:styleId="Heading5Char">
    <w:name w:val="Heading 5 Char"/>
    <w:basedOn w:val="DefaultParagraphFont"/>
    <w:link w:val="Heading5"/>
    <w:semiHidden/>
    <w:rsid w:val="003B0A3D"/>
    <w:rPr>
      <w:rFonts w:eastAsia="Times New Roman"/>
      <w:b/>
      <w:szCs w:val="20"/>
      <w:lang w:val="en-GB"/>
    </w:rPr>
  </w:style>
  <w:style w:type="character" w:customStyle="1" w:styleId="Heading6Char">
    <w:name w:val="Heading 6 Char"/>
    <w:basedOn w:val="DefaultParagraphFont"/>
    <w:link w:val="Heading6"/>
    <w:semiHidden/>
    <w:rsid w:val="003B0A3D"/>
    <w:rPr>
      <w:rFonts w:eastAsia="Times New Roman"/>
      <w:b/>
      <w:szCs w:val="20"/>
      <w:lang w:val="en-GB"/>
    </w:rPr>
  </w:style>
  <w:style w:type="character" w:customStyle="1" w:styleId="Heading7Char">
    <w:name w:val="Heading 7 Char"/>
    <w:basedOn w:val="DefaultParagraphFont"/>
    <w:link w:val="Heading7"/>
    <w:semiHidden/>
    <w:rsid w:val="003B0A3D"/>
    <w:rPr>
      <w:rFonts w:eastAsia="Times New Roman"/>
      <w:b/>
      <w:szCs w:val="20"/>
      <w:lang w:val="en-GB"/>
    </w:rPr>
  </w:style>
  <w:style w:type="character" w:customStyle="1" w:styleId="Heading8Char">
    <w:name w:val="Heading 8 Char"/>
    <w:basedOn w:val="DefaultParagraphFont"/>
    <w:link w:val="Heading8"/>
    <w:semiHidden/>
    <w:rsid w:val="003B0A3D"/>
    <w:rPr>
      <w:rFonts w:eastAsia="Times New Roman"/>
      <w:b/>
      <w:szCs w:val="20"/>
      <w:lang w:val="en-GB"/>
    </w:rPr>
  </w:style>
  <w:style w:type="character" w:customStyle="1" w:styleId="Heading9Char">
    <w:name w:val="Heading 9 Char"/>
    <w:basedOn w:val="DefaultParagraphFont"/>
    <w:link w:val="Heading9"/>
    <w:semiHidden/>
    <w:rsid w:val="003B0A3D"/>
    <w:rPr>
      <w:rFonts w:eastAsia="Times New Roman"/>
      <w:b/>
      <w:szCs w:val="20"/>
      <w:lang w:val="en-GB"/>
    </w:rPr>
  </w:style>
  <w:style w:type="numbering" w:customStyle="1" w:styleId="NoList1">
    <w:name w:val="No List1"/>
    <w:next w:val="NoList"/>
    <w:uiPriority w:val="99"/>
    <w:semiHidden/>
    <w:unhideWhenUsed/>
    <w:rsid w:val="003B0A3D"/>
  </w:style>
  <w:style w:type="character" w:customStyle="1" w:styleId="FollowedHyperlink1">
    <w:name w:val="FollowedHyperlink1"/>
    <w:basedOn w:val="DefaultParagraphFont"/>
    <w:semiHidden/>
    <w:unhideWhenUsed/>
    <w:rsid w:val="003B0A3D"/>
    <w:rPr>
      <w:color w:val="800080"/>
      <w:u w:val="single"/>
    </w:rPr>
  </w:style>
  <w:style w:type="paragraph" w:customStyle="1" w:styleId="msonormal0">
    <w:name w:val="msonormal"/>
    <w:basedOn w:val="Normal"/>
    <w:rsid w:val="003B0A3D"/>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3B0A3D"/>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3B0A3D"/>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3B0A3D"/>
    <w:pPr>
      <w:spacing w:before="120"/>
    </w:pPr>
  </w:style>
  <w:style w:type="paragraph" w:styleId="TOC3">
    <w:name w:val="toc 3"/>
    <w:basedOn w:val="TOC2"/>
    <w:autoRedefine/>
    <w:semiHidden/>
    <w:unhideWhenUsed/>
    <w:rsid w:val="003B0A3D"/>
  </w:style>
  <w:style w:type="paragraph" w:styleId="TOC4">
    <w:name w:val="toc 4"/>
    <w:basedOn w:val="TOC3"/>
    <w:autoRedefine/>
    <w:semiHidden/>
    <w:unhideWhenUsed/>
    <w:rsid w:val="003B0A3D"/>
  </w:style>
  <w:style w:type="paragraph" w:styleId="TOC5">
    <w:name w:val="toc 5"/>
    <w:basedOn w:val="TOC4"/>
    <w:autoRedefine/>
    <w:semiHidden/>
    <w:unhideWhenUsed/>
    <w:rsid w:val="003B0A3D"/>
  </w:style>
  <w:style w:type="paragraph" w:styleId="TOC6">
    <w:name w:val="toc 6"/>
    <w:basedOn w:val="TOC4"/>
    <w:autoRedefine/>
    <w:semiHidden/>
    <w:unhideWhenUsed/>
    <w:rsid w:val="003B0A3D"/>
  </w:style>
  <w:style w:type="paragraph" w:styleId="TOC7">
    <w:name w:val="toc 7"/>
    <w:basedOn w:val="TOC4"/>
    <w:autoRedefine/>
    <w:semiHidden/>
    <w:unhideWhenUsed/>
    <w:rsid w:val="003B0A3D"/>
  </w:style>
  <w:style w:type="paragraph" w:styleId="TOC8">
    <w:name w:val="toc 8"/>
    <w:basedOn w:val="TOC4"/>
    <w:autoRedefine/>
    <w:semiHidden/>
    <w:unhideWhenUsed/>
    <w:rsid w:val="003B0A3D"/>
  </w:style>
  <w:style w:type="paragraph" w:styleId="NormalIndent">
    <w:name w:val="Normal Indent"/>
    <w:basedOn w:val="Normal"/>
    <w:semiHidden/>
    <w:unhideWhenUsed/>
    <w:rsid w:val="003B0A3D"/>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locked/>
    <w:rsid w:val="003B0A3D"/>
    <w:rPr>
      <w:lang w:val="en-GB"/>
    </w:rPr>
  </w:style>
  <w:style w:type="paragraph" w:customStyle="1" w:styleId="FootnoteTextChar1Char1Char1CharCharChar11">
    <w:name w:val="Footnote Text Char1 Char1 Char1 Char Char Char11"/>
    <w:basedOn w:val="Normal"/>
    <w:next w:val="FootnoteText"/>
    <w:semiHidden/>
    <w:unhideWhenUsed/>
    <w:rsid w:val="003B0A3D"/>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basedOn w:val="DefaultParagraphFont"/>
    <w:semiHidden/>
    <w:rsid w:val="003B0A3D"/>
    <w:rPr>
      <w:rFonts w:eastAsia="Times New Roman"/>
      <w:sz w:val="20"/>
      <w:szCs w:val="20"/>
      <w:lang w:val="en-GB"/>
    </w:rPr>
  </w:style>
  <w:style w:type="character" w:customStyle="1" w:styleId="FootnoteTextChar2">
    <w:name w:val="Footnote Text Char2"/>
    <w:aliases w:val="footnote text Char1,ALTS FOOTNOTE Char1,Footnote Text Char1 Char1,Footnote Text Char Char1 Char1,Footnote Text Char4 Char Char Char1,Footnote Text Char1 Char1 Char1 Char Char1,Footnote Text Char Char1 Char1 Char Char Char1"/>
    <w:basedOn w:val="DefaultParagraphFont"/>
    <w:semiHidden/>
    <w:rsid w:val="003B0A3D"/>
    <w:rPr>
      <w:rFonts w:ascii="Times New Roman" w:hAnsi="Times New Roman"/>
      <w:lang w:val="en-GB" w:eastAsia="en-US"/>
    </w:rPr>
  </w:style>
  <w:style w:type="paragraph" w:styleId="CommentText">
    <w:name w:val="annotation text"/>
    <w:basedOn w:val="Normal"/>
    <w:link w:val="CommentTextChar"/>
    <w:semiHidden/>
    <w:unhideWhenUsed/>
    <w:rsid w:val="003B0A3D"/>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semiHidden/>
    <w:rsid w:val="003B0A3D"/>
    <w:rPr>
      <w:rFonts w:eastAsia="Times New Roman"/>
      <w:sz w:val="20"/>
      <w:szCs w:val="20"/>
      <w:lang w:val="fr-FR"/>
    </w:rPr>
  </w:style>
  <w:style w:type="character" w:customStyle="1" w:styleId="HeaderChar">
    <w:name w:val="Header Char"/>
    <w:basedOn w:val="DefaultParagraphFont"/>
    <w:link w:val="Header"/>
    <w:semiHidden/>
    <w:locked/>
    <w:rsid w:val="003B0A3D"/>
    <w:rPr>
      <w:sz w:val="18"/>
      <w:lang w:val="en-GB"/>
    </w:rPr>
  </w:style>
  <w:style w:type="paragraph" w:customStyle="1" w:styleId="headerodd21">
    <w:name w:val="header odd21"/>
    <w:basedOn w:val="Normal"/>
    <w:next w:val="Header"/>
    <w:semiHidden/>
    <w:unhideWhenUsed/>
    <w:rsid w:val="003B0A3D"/>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semiHidden/>
    <w:rsid w:val="003B0A3D"/>
    <w:rPr>
      <w:rFonts w:eastAsia="Times New Roman"/>
      <w:szCs w:val="20"/>
      <w:lang w:val="en-GB"/>
    </w:rPr>
  </w:style>
  <w:style w:type="paragraph" w:styleId="Footer">
    <w:name w:val="footer"/>
    <w:basedOn w:val="Normal"/>
    <w:link w:val="FooterChar"/>
    <w:semiHidden/>
    <w:unhideWhenUsed/>
    <w:rsid w:val="003B0A3D"/>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3B0A3D"/>
    <w:rPr>
      <w:rFonts w:eastAsia="Times New Roman"/>
      <w:caps/>
      <w:noProof/>
      <w:sz w:val="16"/>
      <w:szCs w:val="20"/>
      <w:lang w:val="en-GB"/>
    </w:rPr>
  </w:style>
  <w:style w:type="paragraph" w:styleId="IndexHeading">
    <w:name w:val="index heading"/>
    <w:basedOn w:val="Normal"/>
    <w:next w:val="Index1"/>
    <w:semiHidden/>
    <w:unhideWhenUsed/>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EndnoteText">
    <w:name w:val="endnote text"/>
    <w:basedOn w:val="Normal"/>
    <w:link w:val="EndnoteTextChar"/>
    <w:semiHidden/>
    <w:unhideWhenUsed/>
    <w:rsid w:val="003B0A3D"/>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3B0A3D"/>
    <w:rPr>
      <w:rFonts w:eastAsia="Times New Roman"/>
      <w:sz w:val="20"/>
      <w:szCs w:val="20"/>
      <w:lang w:val="en-GB"/>
    </w:rPr>
  </w:style>
  <w:style w:type="paragraph" w:styleId="ListBullet">
    <w:name w:val="List Bullet"/>
    <w:basedOn w:val="Normal"/>
    <w:autoRedefine/>
    <w:semiHidden/>
    <w:unhideWhenUsed/>
    <w:rsid w:val="003B0A3D"/>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3B0A3D"/>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3B0A3D"/>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3B0A3D"/>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3B0A3D"/>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3B0A3D"/>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3B0A3D"/>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BodyText">
    <w:name w:val="Body Text"/>
    <w:basedOn w:val="Normal"/>
    <w:link w:val="BodyTextChar"/>
    <w:semiHidden/>
    <w:unhideWhenUsed/>
    <w:qFormat/>
    <w:rsid w:val="003B0A3D"/>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3B0A3D"/>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3B0A3D"/>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3B0A3D"/>
    <w:rPr>
      <w:rFonts w:ascii="CG Times" w:eastAsia="Times New Roman" w:hAnsi="CG Times"/>
      <w:b/>
      <w:sz w:val="20"/>
      <w:szCs w:val="20"/>
      <w:lang w:val="fr-FR" w:eastAsia="zh-CN"/>
    </w:rPr>
  </w:style>
  <w:style w:type="paragraph" w:styleId="Revision">
    <w:name w:val="Revision"/>
    <w:uiPriority w:val="99"/>
    <w:semiHidden/>
    <w:rsid w:val="003B0A3D"/>
    <w:pPr>
      <w:spacing w:after="0" w:line="240" w:lineRule="auto"/>
    </w:pPr>
    <w:rPr>
      <w:rFonts w:eastAsia="Times New Roman"/>
      <w:szCs w:val="20"/>
      <w:lang w:val="fr-FR"/>
    </w:rPr>
  </w:style>
  <w:style w:type="paragraph" w:styleId="ListParagraph">
    <w:name w:val="List Paragraph"/>
    <w:basedOn w:val="Normal"/>
    <w:uiPriority w:val="34"/>
    <w:qFormat/>
    <w:rsid w:val="003B0A3D"/>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3B0A3D"/>
    <w:rPr>
      <w:lang w:val="en-GB"/>
    </w:rPr>
  </w:style>
  <w:style w:type="paragraph" w:customStyle="1" w:styleId="Normalaftertitle">
    <w:name w:val="Normal_after_title"/>
    <w:basedOn w:val="Normal"/>
    <w:next w:val="Normal"/>
    <w:link w:val="NormalaftertitleChar"/>
    <w:rsid w:val="003B0A3D"/>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3B0A3D"/>
    <w:pPr>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3B0A3D"/>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3B0A3D"/>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3B0A3D"/>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3B0A3D"/>
    <w:rPr>
      <w:i/>
      <w:lang w:val="en-GB"/>
    </w:rPr>
  </w:style>
  <w:style w:type="paragraph" w:customStyle="1" w:styleId="Call">
    <w:name w:val="Call"/>
    <w:basedOn w:val="Normal"/>
    <w:next w:val="Normal"/>
    <w:link w:val="CallChar"/>
    <w:rsid w:val="003B0A3D"/>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3B0A3D"/>
    <w:rPr>
      <w:rFonts w:ascii="Times New Roman Bold" w:hAnsi="Times New Roman Bold"/>
      <w:b/>
    </w:rPr>
  </w:style>
  <w:style w:type="paragraph" w:customStyle="1" w:styleId="Chaptitle">
    <w:name w:val="Chap_title"/>
    <w:basedOn w:val="Arttitle"/>
    <w:next w:val="Normal"/>
    <w:rsid w:val="003B0A3D"/>
  </w:style>
  <w:style w:type="character" w:customStyle="1" w:styleId="enumlev1Char">
    <w:name w:val="enumlev1 Char"/>
    <w:link w:val="enumlev1"/>
    <w:locked/>
    <w:rsid w:val="003B0A3D"/>
    <w:rPr>
      <w:lang w:val="en-GB"/>
    </w:rPr>
  </w:style>
  <w:style w:type="paragraph" w:customStyle="1" w:styleId="enumlev1">
    <w:name w:val="enumlev1"/>
    <w:basedOn w:val="Normal"/>
    <w:link w:val="enumlev1Char"/>
    <w:rsid w:val="003B0A3D"/>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3B0A3D"/>
    <w:pPr>
      <w:ind w:left="1871" w:hanging="737"/>
    </w:pPr>
  </w:style>
  <w:style w:type="paragraph" w:customStyle="1" w:styleId="enumlev3">
    <w:name w:val="enumlev3"/>
    <w:basedOn w:val="enumlev2"/>
    <w:rsid w:val="003B0A3D"/>
    <w:pPr>
      <w:ind w:left="2268" w:hanging="397"/>
    </w:pPr>
  </w:style>
  <w:style w:type="character" w:customStyle="1" w:styleId="EquationChar">
    <w:name w:val="Equation Char"/>
    <w:link w:val="Equation"/>
    <w:locked/>
    <w:rsid w:val="003B0A3D"/>
    <w:rPr>
      <w:lang w:val="en-GB"/>
    </w:rPr>
  </w:style>
  <w:style w:type="paragraph" w:customStyle="1" w:styleId="Equation">
    <w:name w:val="Equation"/>
    <w:basedOn w:val="Normal"/>
    <w:link w:val="EquationChar"/>
    <w:rsid w:val="003B0A3D"/>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3B0A3D"/>
    <w:rPr>
      <w:lang w:val="en-GB"/>
    </w:rPr>
  </w:style>
  <w:style w:type="paragraph" w:customStyle="1" w:styleId="Equationlegend">
    <w:name w:val="Equation_legend"/>
    <w:basedOn w:val="NormalIndent"/>
    <w:link w:val="EquationlegendChar"/>
    <w:rsid w:val="003B0A3D"/>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3B0A3D"/>
    <w:pPr>
      <w:keepNext/>
      <w:keepLines/>
      <w:tabs>
        <w:tab w:val="left" w:pos="1134"/>
        <w:tab w:val="left" w:pos="1871"/>
        <w:tab w:val="left" w:pos="2268"/>
      </w:tabs>
      <w:overflowPunct w:val="0"/>
      <w:autoSpaceDE w:val="0"/>
      <w:autoSpaceDN w:val="0"/>
      <w:adjustRightInd w:val="0"/>
      <w:spacing w:before="20" w:after="2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3B0A3D"/>
    <w:rPr>
      <w:lang w:val="en-GB"/>
    </w:rPr>
  </w:style>
  <w:style w:type="paragraph" w:customStyle="1" w:styleId="Tabletext">
    <w:name w:val="Table_text"/>
    <w:basedOn w:val="Normal"/>
    <w:link w:val="TabletextChar"/>
    <w:rsid w:val="003B0A3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3B0A3D"/>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3B0A3D"/>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 w:val="24"/>
      <w:szCs w:val="20"/>
      <w:lang w:val="en-GB"/>
    </w:rPr>
  </w:style>
  <w:style w:type="paragraph" w:customStyle="1" w:styleId="RecNo">
    <w:name w:val="Rec_No"/>
    <w:basedOn w:val="Normal"/>
    <w:next w:val="Normal"/>
    <w:rsid w:val="003B0A3D"/>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3B0A3D"/>
    <w:pPr>
      <w:spacing w:before="240"/>
    </w:pPr>
    <w:rPr>
      <w:rFonts w:ascii="Times New Roman Bold" w:hAnsi="Times New Roman Bold"/>
      <w:b/>
      <w:caps w:val="0"/>
    </w:rPr>
  </w:style>
  <w:style w:type="paragraph" w:customStyle="1" w:styleId="Recdate">
    <w:name w:val="Rec_date"/>
    <w:basedOn w:val="Normal"/>
    <w:next w:val="Normalaftertitle0"/>
    <w:rsid w:val="003B0A3D"/>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3B0A3D"/>
    <w:pPr>
      <w:spacing w:before="120"/>
    </w:pPr>
    <w:rPr>
      <w:rFonts w:ascii="Times New Roman" w:hAnsi="Times New Roman"/>
      <w:b w:val="0"/>
      <w:sz w:val="24"/>
    </w:rPr>
  </w:style>
  <w:style w:type="paragraph" w:customStyle="1" w:styleId="Normalaftertitle0">
    <w:name w:val="Normal after title"/>
    <w:basedOn w:val="Normal"/>
    <w:next w:val="Normal"/>
    <w:rsid w:val="003B0A3D"/>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3B0A3D"/>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3B0A3D"/>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3B0A3D"/>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3B0A3D"/>
  </w:style>
  <w:style w:type="paragraph" w:customStyle="1" w:styleId="Reftext">
    <w:name w:val="Ref_text"/>
    <w:basedOn w:val="Normal"/>
    <w:rsid w:val="003B0A3D"/>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3B0A3D"/>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3B0A3D"/>
  </w:style>
  <w:style w:type="paragraph" w:customStyle="1" w:styleId="Reptitle">
    <w:name w:val="Rep_title"/>
    <w:basedOn w:val="Rectitle"/>
    <w:next w:val="Repref"/>
    <w:rsid w:val="003B0A3D"/>
  </w:style>
  <w:style w:type="paragraph" w:customStyle="1" w:styleId="RepNo">
    <w:name w:val="Rep_No"/>
    <w:basedOn w:val="RecNo"/>
    <w:next w:val="Reptitle"/>
    <w:rsid w:val="003B0A3D"/>
  </w:style>
  <w:style w:type="paragraph" w:customStyle="1" w:styleId="Repref">
    <w:name w:val="Rep_ref"/>
    <w:basedOn w:val="Recref"/>
    <w:next w:val="Repdate"/>
    <w:rsid w:val="003B0A3D"/>
  </w:style>
  <w:style w:type="paragraph" w:customStyle="1" w:styleId="Resdate">
    <w:name w:val="Res_date"/>
    <w:basedOn w:val="Recdate"/>
    <w:next w:val="Normalaftertitle0"/>
    <w:rsid w:val="003B0A3D"/>
  </w:style>
  <w:style w:type="paragraph" w:customStyle="1" w:styleId="ResNo">
    <w:name w:val="Res_No"/>
    <w:basedOn w:val="RecNo"/>
    <w:next w:val="Normal"/>
    <w:rsid w:val="003B0A3D"/>
  </w:style>
  <w:style w:type="paragraph" w:customStyle="1" w:styleId="Restitle">
    <w:name w:val="Res_title"/>
    <w:basedOn w:val="Rectitle"/>
    <w:next w:val="Normal"/>
    <w:rsid w:val="003B0A3D"/>
  </w:style>
  <w:style w:type="paragraph" w:customStyle="1" w:styleId="Resref">
    <w:name w:val="Res_ref"/>
    <w:basedOn w:val="Recref"/>
    <w:next w:val="Resdate"/>
    <w:rsid w:val="003B0A3D"/>
  </w:style>
  <w:style w:type="character" w:customStyle="1" w:styleId="SourceChar">
    <w:name w:val="Source Char"/>
    <w:link w:val="Source"/>
    <w:locked/>
    <w:rsid w:val="003B0A3D"/>
    <w:rPr>
      <w:b/>
      <w:sz w:val="28"/>
      <w:lang w:val="en-GB"/>
    </w:rPr>
  </w:style>
  <w:style w:type="paragraph" w:customStyle="1" w:styleId="Source">
    <w:name w:val="Source"/>
    <w:basedOn w:val="Normal"/>
    <w:next w:val="Normal"/>
    <w:link w:val="SourceChar"/>
    <w:qFormat/>
    <w:rsid w:val="003B0A3D"/>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3B0A3D"/>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3B0A3D"/>
    <w:rPr>
      <w:rFonts w:ascii="Times New Roman Bold" w:hAnsi="Times New Roman Bold" w:cs="Times New Roman Bold"/>
      <w:b/>
      <w:lang w:val="en-GB"/>
    </w:rPr>
  </w:style>
  <w:style w:type="paragraph" w:customStyle="1" w:styleId="Tablehead">
    <w:name w:val="Table_head"/>
    <w:basedOn w:val="Normal"/>
    <w:link w:val="TableheadChar"/>
    <w:rsid w:val="003B0A3D"/>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3B0A3D"/>
    <w:rPr>
      <w:lang w:val="en-GB"/>
    </w:rPr>
  </w:style>
  <w:style w:type="paragraph" w:customStyle="1" w:styleId="Tablelegend">
    <w:name w:val="Table_legend"/>
    <w:basedOn w:val="Normal"/>
    <w:link w:val="TablelegendChar"/>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TableNo">
    <w:name w:val="Table_No Знак"/>
    <w:link w:val="TableNo0"/>
    <w:locked/>
    <w:rsid w:val="003B0A3D"/>
    <w:rPr>
      <w:caps/>
      <w:lang w:val="en-GB"/>
    </w:rPr>
  </w:style>
  <w:style w:type="paragraph" w:customStyle="1" w:styleId="TableNo0">
    <w:name w:val="Table_No"/>
    <w:basedOn w:val="Normal"/>
    <w:next w:val="Normal"/>
    <w:link w:val="TableNo"/>
    <w:rsid w:val="003B0A3D"/>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3B0A3D"/>
    <w:rPr>
      <w:rFonts w:ascii="Times New Roman Bold" w:hAnsi="Times New Roman Bold" w:cs="Times New Roman Bold"/>
      <w:b/>
      <w:lang w:val="en-GB"/>
    </w:rPr>
  </w:style>
  <w:style w:type="paragraph" w:customStyle="1" w:styleId="Tabletitle0">
    <w:name w:val="Table_title"/>
    <w:basedOn w:val="Normal"/>
    <w:next w:val="Tabletext"/>
    <w:link w:val="Tabletitle"/>
    <w:rsid w:val="003B0A3D"/>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3B0A3D"/>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3B0A3D"/>
    <w:rPr>
      <w:caps/>
      <w:sz w:val="28"/>
      <w:lang w:val="en-GB"/>
    </w:rPr>
  </w:style>
  <w:style w:type="paragraph" w:customStyle="1" w:styleId="Title1">
    <w:name w:val="Title 1"/>
    <w:basedOn w:val="Source"/>
    <w:next w:val="Normal"/>
    <w:link w:val="Title1Char"/>
    <w:qFormat/>
    <w:rsid w:val="003B0A3D"/>
    <w:pPr>
      <w:tabs>
        <w:tab w:val="left" w:pos="567"/>
        <w:tab w:val="left" w:pos="1701"/>
        <w:tab w:val="left" w:pos="2835"/>
      </w:tabs>
      <w:spacing w:before="240"/>
    </w:pPr>
    <w:rPr>
      <w:b w:val="0"/>
      <w:caps/>
    </w:rPr>
  </w:style>
  <w:style w:type="paragraph" w:customStyle="1" w:styleId="Title2">
    <w:name w:val="Title 2"/>
    <w:basedOn w:val="Source"/>
    <w:next w:val="Normal"/>
    <w:rsid w:val="003B0A3D"/>
    <w:pPr>
      <w:overflowPunct/>
      <w:autoSpaceDE/>
      <w:autoSpaceDN/>
      <w:adjustRightInd/>
      <w:spacing w:before="480"/>
    </w:pPr>
    <w:rPr>
      <w:b w:val="0"/>
      <w:caps/>
    </w:rPr>
  </w:style>
  <w:style w:type="paragraph" w:customStyle="1" w:styleId="Title3">
    <w:name w:val="Title 3"/>
    <w:basedOn w:val="Title2"/>
    <w:next w:val="Normal"/>
    <w:rsid w:val="003B0A3D"/>
    <w:pPr>
      <w:spacing w:before="240"/>
    </w:pPr>
    <w:rPr>
      <w:caps w:val="0"/>
    </w:rPr>
  </w:style>
  <w:style w:type="paragraph" w:customStyle="1" w:styleId="Title4">
    <w:name w:val="Title 4"/>
    <w:basedOn w:val="Title3"/>
    <w:next w:val="Heading1"/>
    <w:rsid w:val="003B0A3D"/>
    <w:rPr>
      <w:b/>
    </w:rPr>
  </w:style>
  <w:style w:type="paragraph" w:customStyle="1" w:styleId="toc0">
    <w:name w:val="toc 0"/>
    <w:basedOn w:val="Normal"/>
    <w:next w:val="TOC1"/>
    <w:rsid w:val="003B0A3D"/>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3B0A3D"/>
    <w:rPr>
      <w:b w:val="0"/>
    </w:rPr>
  </w:style>
  <w:style w:type="paragraph" w:customStyle="1" w:styleId="Section1">
    <w:name w:val="Section_1"/>
    <w:basedOn w:val="Normal"/>
    <w:rsid w:val="003B0A3D"/>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3B0A3D"/>
    <w:rPr>
      <w:b w:val="0"/>
      <w:i/>
    </w:rPr>
  </w:style>
  <w:style w:type="paragraph" w:customStyle="1" w:styleId="Headingi">
    <w:name w:val="Heading_i"/>
    <w:basedOn w:val="Normal"/>
    <w:next w:val="Normal"/>
    <w:qFormat/>
    <w:rsid w:val="003B0A3D"/>
    <w:pPr>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3B0A3D"/>
    <w:rPr>
      <w:rFonts w:ascii="Times New Roman Bold" w:hAnsi="Times New Roman Bold" w:cs="Times New Roman Bold"/>
      <w:b/>
      <w:lang w:val="fr-CH"/>
    </w:rPr>
  </w:style>
  <w:style w:type="paragraph" w:customStyle="1" w:styleId="Headingb">
    <w:name w:val="Heading_b"/>
    <w:basedOn w:val="Normal"/>
    <w:next w:val="Normal"/>
    <w:link w:val="HeadingbChar"/>
    <w:qFormat/>
    <w:rsid w:val="003B0A3D"/>
    <w:pPr>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fr-CH"/>
    </w:rPr>
  </w:style>
  <w:style w:type="character" w:customStyle="1" w:styleId="FigureChar">
    <w:name w:val="Figure Char"/>
    <w:link w:val="Figure"/>
    <w:locked/>
    <w:rsid w:val="003B0A3D"/>
    <w:rPr>
      <w:lang w:val="en-GB"/>
    </w:rPr>
  </w:style>
  <w:style w:type="paragraph" w:customStyle="1" w:styleId="Figure">
    <w:name w:val="Figure"/>
    <w:basedOn w:val="Normal"/>
    <w:next w:val="Normal"/>
    <w:link w:val="FigureChar"/>
    <w:rsid w:val="003B0A3D"/>
    <w:pPr>
      <w:keepNext/>
      <w:keepLines/>
      <w:tabs>
        <w:tab w:val="left" w:pos="1134"/>
        <w:tab w:val="left" w:pos="1871"/>
        <w:tab w:val="left" w:pos="2268"/>
      </w:tabs>
      <w:overflowPunct w:val="0"/>
      <w:autoSpaceDE w:val="0"/>
      <w:autoSpaceDN w:val="0"/>
      <w:adjustRightInd w:val="0"/>
      <w:spacing w:before="120" w:line="240" w:lineRule="auto"/>
    </w:pPr>
    <w:rPr>
      <w:rFonts w:ascii="Times New Roman" w:hAnsi="Times New Roman" w:cs="Times New Roman"/>
      <w:sz w:val="24"/>
      <w:szCs w:val="24"/>
      <w:lang w:val="en-GB"/>
    </w:rPr>
  </w:style>
  <w:style w:type="character" w:customStyle="1" w:styleId="FiguretitleChar">
    <w:name w:val="Figure_title Char"/>
    <w:link w:val="Figuretitle"/>
    <w:locked/>
    <w:rsid w:val="003B0A3D"/>
    <w:rPr>
      <w:rFonts w:ascii="Times New Roman Bold" w:hAnsi="Times New Roman Bold" w:cs="Times New Roman Bold"/>
      <w:b/>
      <w:lang w:val="en-GB"/>
    </w:rPr>
  </w:style>
  <w:style w:type="paragraph" w:customStyle="1" w:styleId="Figuretitle">
    <w:name w:val="Figure_title"/>
    <w:basedOn w:val="Normal"/>
    <w:next w:val="Normal"/>
    <w:link w:val="FiguretitleChar"/>
    <w:rsid w:val="003B0A3D"/>
    <w:pPr>
      <w:keepNext/>
      <w:keepLines/>
      <w:tabs>
        <w:tab w:val="left" w:pos="1134"/>
        <w:tab w:val="left" w:pos="1871"/>
        <w:tab w:val="left" w:pos="2268"/>
      </w:tabs>
      <w:overflowPunct w:val="0"/>
      <w:autoSpaceDE w:val="0"/>
      <w:autoSpaceDN w:val="0"/>
      <w:adjustRightInd w:val="0"/>
      <w:spacing w:after="480" w:line="240" w:lineRule="auto"/>
    </w:pPr>
    <w:rPr>
      <w:rFonts w:ascii="Times New Roman Bold" w:hAnsi="Times New Roman Bold" w:cs="Times New Roman Bold"/>
      <w:b/>
      <w:sz w:val="24"/>
      <w:szCs w:val="24"/>
      <w:lang w:val="en-GB"/>
    </w:rPr>
  </w:style>
  <w:style w:type="character" w:customStyle="1" w:styleId="FigureNoChar">
    <w:name w:val="Figure_No Char"/>
    <w:link w:val="FigureNo"/>
    <w:locked/>
    <w:rsid w:val="003B0A3D"/>
    <w:rPr>
      <w:caps/>
      <w:lang w:val="en-GB"/>
    </w:rPr>
  </w:style>
  <w:style w:type="paragraph" w:customStyle="1" w:styleId="FigureNo">
    <w:name w:val="Figure_No"/>
    <w:basedOn w:val="Normal"/>
    <w:next w:val="Normal"/>
    <w:link w:val="FigureNoChar"/>
    <w:rsid w:val="003B0A3D"/>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3B0A3D"/>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3B0A3D"/>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3B0A3D"/>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3B0A3D"/>
  </w:style>
  <w:style w:type="paragraph" w:customStyle="1" w:styleId="Appendixref">
    <w:name w:val="Appendix_ref"/>
    <w:basedOn w:val="Annexref"/>
    <w:next w:val="Annextitle"/>
    <w:rsid w:val="003B0A3D"/>
  </w:style>
  <w:style w:type="paragraph" w:customStyle="1" w:styleId="Appendixtitle">
    <w:name w:val="Appendix_title"/>
    <w:basedOn w:val="Annextitle"/>
    <w:next w:val="Normal"/>
    <w:rsid w:val="003B0A3D"/>
  </w:style>
  <w:style w:type="paragraph" w:customStyle="1" w:styleId="Border">
    <w:name w:val="Border"/>
    <w:basedOn w:val="Normal"/>
    <w:rsid w:val="003B0A3D"/>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3B0A3D"/>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3B0A3D"/>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3B0A3D"/>
    <w:rPr>
      <w:b w:val="0"/>
    </w:rPr>
  </w:style>
  <w:style w:type="paragraph" w:customStyle="1" w:styleId="TableTextS5">
    <w:name w:val="Table_TextS5"/>
    <w:basedOn w:val="Normal"/>
    <w:rsid w:val="003B0A3D"/>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3B0A3D"/>
    <w:pPr>
      <w:tabs>
        <w:tab w:val="left" w:pos="1134"/>
        <w:tab w:val="left" w:pos="1871"/>
        <w:tab w:val="left" w:pos="2268"/>
      </w:tabs>
      <w:spacing w:before="240" w:line="240" w:lineRule="auto"/>
    </w:pPr>
    <w:rPr>
      <w:rFonts w:ascii="Times New Roman" w:eastAsia="Times New Roman" w:hAnsi="Times New Roman" w:cs="Times New Roman"/>
      <w:sz w:val="28"/>
      <w:szCs w:val="20"/>
      <w:lang w:val="es-ES_tradnl"/>
    </w:rPr>
  </w:style>
  <w:style w:type="paragraph" w:customStyle="1" w:styleId="AppArtNo">
    <w:name w:val="App_Art_No"/>
    <w:basedOn w:val="ArtNo"/>
    <w:qFormat/>
    <w:rsid w:val="003B0A3D"/>
  </w:style>
  <w:style w:type="paragraph" w:customStyle="1" w:styleId="AppArttitle">
    <w:name w:val="App_Art_title"/>
    <w:basedOn w:val="Arttitle"/>
    <w:qFormat/>
    <w:rsid w:val="003B0A3D"/>
  </w:style>
  <w:style w:type="paragraph" w:customStyle="1" w:styleId="ApptoAnnex">
    <w:name w:val="App_to_Annex"/>
    <w:basedOn w:val="AppendixNo"/>
    <w:next w:val="Normal"/>
    <w:qFormat/>
    <w:rsid w:val="003B0A3D"/>
  </w:style>
  <w:style w:type="paragraph" w:customStyle="1" w:styleId="Committee">
    <w:name w:val="Committee"/>
    <w:basedOn w:val="Normal"/>
    <w:qFormat/>
    <w:rsid w:val="003B0A3D"/>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3B0A3D"/>
  </w:style>
  <w:style w:type="paragraph" w:customStyle="1" w:styleId="Subsection1">
    <w:name w:val="Subsection_1"/>
    <w:basedOn w:val="Section1"/>
    <w:next w:val="Normalaftertitle0"/>
    <w:qFormat/>
    <w:rsid w:val="003B0A3D"/>
  </w:style>
  <w:style w:type="paragraph" w:customStyle="1" w:styleId="Volumetitle">
    <w:name w:val="Volume_title"/>
    <w:basedOn w:val="Normal"/>
    <w:qFormat/>
    <w:rsid w:val="003B0A3D"/>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3B0A3D"/>
    <w:rPr>
      <w:lang w:val="en-US"/>
    </w:rPr>
  </w:style>
  <w:style w:type="paragraph" w:customStyle="1" w:styleId="Normalsplit">
    <w:name w:val="Normal_split"/>
    <w:basedOn w:val="Normal"/>
    <w:qFormat/>
    <w:rsid w:val="003B0A3D"/>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3B0A3D"/>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3B0A3D"/>
  </w:style>
  <w:style w:type="paragraph" w:customStyle="1" w:styleId="Methodheading2">
    <w:name w:val="Method_heading2"/>
    <w:basedOn w:val="Heading2"/>
    <w:next w:val="Normal"/>
    <w:qFormat/>
    <w:rsid w:val="003B0A3D"/>
  </w:style>
  <w:style w:type="paragraph" w:customStyle="1" w:styleId="Methodheading3">
    <w:name w:val="Method_heading3"/>
    <w:basedOn w:val="Heading3"/>
    <w:next w:val="Normal"/>
    <w:qFormat/>
    <w:rsid w:val="003B0A3D"/>
  </w:style>
  <w:style w:type="paragraph" w:customStyle="1" w:styleId="Methodheading4">
    <w:name w:val="Method_heading4"/>
    <w:basedOn w:val="Heading4"/>
    <w:next w:val="Normal"/>
    <w:qFormat/>
    <w:rsid w:val="003B0A3D"/>
  </w:style>
  <w:style w:type="paragraph" w:customStyle="1" w:styleId="MethodHeadingb">
    <w:name w:val="Method_Headingb"/>
    <w:basedOn w:val="Headingb"/>
    <w:qFormat/>
    <w:rsid w:val="003B0A3D"/>
    <w:pPr>
      <w:tabs>
        <w:tab w:val="clear" w:pos="1134"/>
        <w:tab w:val="clear" w:pos="1871"/>
        <w:tab w:val="clear" w:pos="2268"/>
      </w:tabs>
      <w:overflowPunct/>
      <w:autoSpaceDE/>
      <w:autoSpaceDN/>
      <w:adjustRightInd/>
      <w:spacing w:before="0"/>
    </w:pPr>
  </w:style>
  <w:style w:type="paragraph" w:customStyle="1" w:styleId="AnnexNoTitle">
    <w:name w:val="Annex_NoTitle"/>
    <w:basedOn w:val="Normal"/>
    <w:next w:val="Normalaftertitle"/>
    <w:rsid w:val="003B0A3D"/>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rsid w:val="003B0A3D"/>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Tablefin">
    <w:name w:val="Table_fin"/>
    <w:basedOn w:val="Normal"/>
    <w:next w:val="Normal"/>
    <w:rsid w:val="003B0A3D"/>
    <w:pPr>
      <w:tabs>
        <w:tab w:val="left" w:pos="794"/>
        <w:tab w:val="left" w:pos="1191"/>
        <w:tab w:val="left" w:pos="1588"/>
        <w:tab w:val="left" w:pos="1985"/>
      </w:tabs>
      <w:overflowPunct w:val="0"/>
      <w:autoSpaceDE w:val="0"/>
      <w:autoSpaceDN w:val="0"/>
      <w:adjustRightInd w:val="0"/>
      <w:spacing w:line="240" w:lineRule="auto"/>
      <w:jc w:val="both"/>
    </w:pPr>
    <w:rPr>
      <w:rFonts w:ascii="Times New Roman" w:eastAsia="Times New Roman" w:hAnsi="Times New Roman" w:cs="Times New Roman"/>
      <w:sz w:val="20"/>
      <w:szCs w:val="20"/>
      <w:lang w:val="en-GB"/>
    </w:rPr>
  </w:style>
  <w:style w:type="paragraph" w:customStyle="1" w:styleId="Summary">
    <w:name w:val="Summary"/>
    <w:basedOn w:val="Normal"/>
    <w:next w:val="Normalaftertitle"/>
    <w:autoRedefine/>
    <w:rsid w:val="003B0A3D"/>
    <w:pPr>
      <w:tabs>
        <w:tab w:val="left" w:pos="794"/>
        <w:tab w:val="left" w:pos="1191"/>
        <w:tab w:val="left" w:pos="1588"/>
        <w:tab w:val="left" w:pos="1985"/>
      </w:tabs>
      <w:overflowPunct w:val="0"/>
      <w:autoSpaceDE w:val="0"/>
      <w:autoSpaceDN w:val="0"/>
      <w:adjustRightInd w:val="0"/>
      <w:spacing w:before="120" w:after="480" w:line="240" w:lineRule="auto"/>
      <w:jc w:val="left"/>
    </w:pPr>
    <w:rPr>
      <w:rFonts w:ascii="Times New Roman" w:eastAsia="Times New Roman" w:hAnsi="Times New Roman" w:cs="Times New Roman"/>
      <w:szCs w:val="20"/>
      <w:lang w:val="es-ES_tradnl"/>
    </w:rPr>
  </w:style>
  <w:style w:type="paragraph" w:customStyle="1" w:styleId="AppendixNoTitle">
    <w:name w:val="Appendix_NoTitle"/>
    <w:basedOn w:val="AnnexNoTitle"/>
    <w:next w:val="Normal"/>
    <w:rsid w:val="003B0A3D"/>
  </w:style>
  <w:style w:type="paragraph" w:customStyle="1" w:styleId="tocpart">
    <w:name w:val="tocpart"/>
    <w:basedOn w:val="Normal"/>
    <w:rsid w:val="003B0A3D"/>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3B0A3D"/>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3B0A3D"/>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3B0A3D"/>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character" w:customStyle="1" w:styleId="TextCar">
    <w:name w:val="Text Car"/>
    <w:link w:val="Text"/>
    <w:locked/>
    <w:rsid w:val="003B0A3D"/>
    <w:rPr>
      <w:lang w:val="en-GB"/>
    </w:rPr>
  </w:style>
  <w:style w:type="paragraph" w:customStyle="1" w:styleId="Text">
    <w:name w:val="Text"/>
    <w:basedOn w:val="Normal"/>
    <w:link w:val="TextCar"/>
    <w:rsid w:val="003B0A3D"/>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3B0A3D"/>
    <w:pPr>
      <w:spacing w:before="120" w:line="240" w:lineRule="auto"/>
      <w:jc w:val="both"/>
    </w:pPr>
    <w:rPr>
      <w:rFonts w:ascii="Times New Roman" w:eastAsia="Times New Roman" w:hAnsi="Times New Roman" w:cs="Times New Roman"/>
      <w:color w:val="000000"/>
      <w:sz w:val="24"/>
      <w:szCs w:val="24"/>
      <w:lang w:eastAsia="fr-FR"/>
    </w:rPr>
  </w:style>
  <w:style w:type="paragraph" w:customStyle="1" w:styleId="AnnexNotitle0">
    <w:name w:val="Annex_No &amp; title"/>
    <w:basedOn w:val="Normal"/>
    <w:next w:val="Normal"/>
    <w:rsid w:val="003B0A3D"/>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paragraph" w:customStyle="1" w:styleId="TabletitleBR">
    <w:name w:val="Table_title_BR"/>
    <w:basedOn w:val="Normal"/>
    <w:next w:val="Normal"/>
    <w:rsid w:val="003B0A3D"/>
    <w:pPr>
      <w:keepNext/>
      <w:keepLines/>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en-GB"/>
    </w:rPr>
  </w:style>
  <w:style w:type="paragraph" w:customStyle="1" w:styleId="TableLegendNote">
    <w:name w:val="Table_Legend_Note"/>
    <w:basedOn w:val="Tablelegend"/>
    <w:next w:val="Tablelegend"/>
    <w:rsid w:val="003B0A3D"/>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60"/>
      <w:ind w:left="-85" w:right="-85"/>
      <w:jc w:val="both"/>
    </w:pPr>
    <w:rPr>
      <w:sz w:val="22"/>
      <w:lang w:val="en-US"/>
    </w:rPr>
  </w:style>
  <w:style w:type="character" w:customStyle="1" w:styleId="TableTextChar0">
    <w:name w:val="Table_Text Char"/>
    <w:basedOn w:val="DefaultParagraphFont"/>
    <w:link w:val="TableText0"/>
    <w:locked/>
    <w:rsid w:val="003B0A3D"/>
    <w:rPr>
      <w:sz w:val="18"/>
      <w:lang w:val="en-GB"/>
    </w:rPr>
  </w:style>
  <w:style w:type="paragraph" w:customStyle="1" w:styleId="TableText0">
    <w:name w:val="Table_Text"/>
    <w:basedOn w:val="Tablelegend"/>
    <w:link w:val="TableTextChar0"/>
    <w:rsid w:val="003B0A3D"/>
    <w:pPr>
      <w:keepNext/>
      <w:tabs>
        <w:tab w:val="clear" w:pos="1134"/>
        <w:tab w:val="clear" w:pos="1871"/>
        <w:tab w:val="clear" w:pos="2268"/>
        <w:tab w:val="left" w:pos="284"/>
        <w:tab w:val="left" w:pos="794"/>
        <w:tab w:val="left" w:pos="1191"/>
        <w:tab w:val="left" w:pos="1588"/>
        <w:tab w:val="left" w:pos="1985"/>
      </w:tabs>
      <w:spacing w:before="100" w:after="100" w:line="190" w:lineRule="exact"/>
      <w:jc w:val="both"/>
    </w:pPr>
    <w:rPr>
      <w:sz w:val="18"/>
    </w:rPr>
  </w:style>
  <w:style w:type="paragraph" w:customStyle="1" w:styleId="headingb0">
    <w:name w:val="heading_b"/>
    <w:basedOn w:val="Heading3"/>
    <w:next w:val="Normal"/>
    <w:rsid w:val="003B0A3D"/>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character" w:styleId="FootnoteReference">
    <w:name w:val="footnote reference"/>
    <w:basedOn w:val="DefaultParagraphFont"/>
    <w:semiHidden/>
    <w:unhideWhenUsed/>
    <w:rsid w:val="003B0A3D"/>
    <w:rPr>
      <w:position w:val="6"/>
      <w:sz w:val="18"/>
    </w:rPr>
  </w:style>
  <w:style w:type="character" w:styleId="CommentReference">
    <w:name w:val="annotation reference"/>
    <w:semiHidden/>
    <w:unhideWhenUsed/>
    <w:rsid w:val="003B0A3D"/>
    <w:rPr>
      <w:sz w:val="16"/>
      <w:szCs w:val="16"/>
    </w:rPr>
  </w:style>
  <w:style w:type="character" w:styleId="EndnoteReference">
    <w:name w:val="endnote reference"/>
    <w:basedOn w:val="DefaultParagraphFont"/>
    <w:semiHidden/>
    <w:unhideWhenUsed/>
    <w:rsid w:val="003B0A3D"/>
    <w:rPr>
      <w:vertAlign w:val="superscript"/>
    </w:rPr>
  </w:style>
  <w:style w:type="character" w:customStyle="1" w:styleId="Appdef">
    <w:name w:val="App_def"/>
    <w:basedOn w:val="DefaultParagraphFont"/>
    <w:rsid w:val="003B0A3D"/>
    <w:rPr>
      <w:rFonts w:ascii="Times New Roman" w:hAnsi="Times New Roman" w:cs="Times New Roman" w:hint="default"/>
      <w:b/>
      <w:bCs w:val="0"/>
    </w:rPr>
  </w:style>
  <w:style w:type="character" w:customStyle="1" w:styleId="Appref">
    <w:name w:val="App_ref"/>
    <w:basedOn w:val="DefaultParagraphFont"/>
    <w:rsid w:val="003B0A3D"/>
  </w:style>
  <w:style w:type="character" w:customStyle="1" w:styleId="Artdef">
    <w:name w:val="Art_def"/>
    <w:basedOn w:val="DefaultParagraphFont"/>
    <w:rsid w:val="003B0A3D"/>
    <w:rPr>
      <w:rFonts w:ascii="Times New Roman" w:hAnsi="Times New Roman" w:cs="Times New Roman" w:hint="default"/>
      <w:b/>
      <w:bCs w:val="0"/>
    </w:rPr>
  </w:style>
  <w:style w:type="character" w:customStyle="1" w:styleId="Artref">
    <w:name w:val="Art_ref"/>
    <w:basedOn w:val="DefaultParagraphFont"/>
    <w:rsid w:val="003B0A3D"/>
  </w:style>
  <w:style w:type="character" w:customStyle="1" w:styleId="Recdef">
    <w:name w:val="Rec_def"/>
    <w:basedOn w:val="DefaultParagraphFont"/>
    <w:rsid w:val="003B0A3D"/>
    <w:rPr>
      <w:b/>
      <w:bCs w:val="0"/>
    </w:rPr>
  </w:style>
  <w:style w:type="character" w:customStyle="1" w:styleId="Resdef">
    <w:name w:val="Res_def"/>
    <w:basedOn w:val="DefaultParagraphFont"/>
    <w:rsid w:val="003B0A3D"/>
    <w:rPr>
      <w:rFonts w:ascii="Times New Roman" w:hAnsi="Times New Roman" w:cs="Times New Roman" w:hint="default"/>
      <w:b/>
      <w:bCs w:val="0"/>
    </w:rPr>
  </w:style>
  <w:style w:type="character" w:customStyle="1" w:styleId="Tablefreq">
    <w:name w:val="Table_freq"/>
    <w:basedOn w:val="DefaultParagraphFont"/>
    <w:rsid w:val="003B0A3D"/>
    <w:rPr>
      <w:b/>
      <w:bCs w:val="0"/>
      <w:color w:val="auto"/>
      <w:sz w:val="20"/>
    </w:rPr>
  </w:style>
  <w:style w:type="character" w:customStyle="1" w:styleId="Provsplit">
    <w:name w:val="Prov_split"/>
    <w:basedOn w:val="DefaultParagraphFont"/>
    <w:qFormat/>
    <w:rsid w:val="003B0A3D"/>
    <w:rPr>
      <w:rFonts w:ascii="Times New Roman" w:hAnsi="Times New Roman" w:cs="Times New Roman" w:hint="default"/>
      <w:b w:val="0"/>
      <w:bCs w:val="0"/>
    </w:rPr>
  </w:style>
  <w:style w:type="character" w:customStyle="1" w:styleId="href">
    <w:name w:val="href"/>
    <w:basedOn w:val="DefaultParagraphFont"/>
    <w:rsid w:val="003B0A3D"/>
  </w:style>
  <w:style w:type="character" w:customStyle="1" w:styleId="CommentSubjectChar1">
    <w:name w:val="Comment Subject Char1"/>
    <w:basedOn w:val="CommentTextChar"/>
    <w:uiPriority w:val="99"/>
    <w:rsid w:val="003B0A3D"/>
    <w:rPr>
      <w:rFonts w:ascii="Times New Roman" w:eastAsia="Times New Roman" w:hAnsi="Times New Roman" w:cs="Times New Roman" w:hint="default"/>
      <w:b/>
      <w:bCs/>
      <w:sz w:val="20"/>
      <w:szCs w:val="20"/>
      <w:lang w:val="fr-FR" w:eastAsia="en-US"/>
    </w:rPr>
  </w:style>
  <w:style w:type="character" w:customStyle="1" w:styleId="BalloonTextChar1">
    <w:name w:val="Balloon Text Char1"/>
    <w:basedOn w:val="DefaultParagraphFont"/>
    <w:uiPriority w:val="99"/>
    <w:rsid w:val="003B0A3D"/>
    <w:rPr>
      <w:rFonts w:ascii="Segoe UI" w:hAnsi="Segoe UI" w:cs="Segoe UI" w:hint="default"/>
      <w:sz w:val="18"/>
      <w:szCs w:val="18"/>
      <w:lang w:val="en-GB" w:eastAsia="en-US"/>
    </w:rPr>
  </w:style>
  <w:style w:type="character" w:customStyle="1" w:styleId="StyleTextCarLatinItalic">
    <w:name w:val="Style Text Car + (Latin) Italic"/>
    <w:rsid w:val="003B0A3D"/>
    <w:rPr>
      <w:i/>
      <w:iCs w:val="0"/>
      <w:sz w:val="24"/>
      <w:lang w:val="en-GB" w:eastAsia="en-US"/>
    </w:rPr>
  </w:style>
  <w:style w:type="character" w:customStyle="1" w:styleId="UnresolvedMention1">
    <w:name w:val="Unresolved Mention1"/>
    <w:basedOn w:val="DefaultParagraphFont"/>
    <w:uiPriority w:val="99"/>
    <w:semiHidden/>
    <w:rsid w:val="003B0A3D"/>
    <w:rPr>
      <w:color w:val="808080"/>
      <w:shd w:val="clear" w:color="auto" w:fill="E6E6E6"/>
    </w:rPr>
  </w:style>
  <w:style w:type="character" w:customStyle="1" w:styleId="UnresolvedMention2">
    <w:name w:val="Unresolved Mention2"/>
    <w:basedOn w:val="DefaultParagraphFont"/>
    <w:uiPriority w:val="99"/>
    <w:semiHidden/>
    <w:rsid w:val="003B0A3D"/>
    <w:rPr>
      <w:color w:val="605E5C"/>
      <w:shd w:val="clear" w:color="auto" w:fill="E1DFDD"/>
    </w:rPr>
  </w:style>
  <w:style w:type="table" w:customStyle="1" w:styleId="TableGrid1">
    <w:name w:val="Table Grid1"/>
    <w:basedOn w:val="TableNormal"/>
    <w:next w:val="TableGrid"/>
    <w:uiPriority w:val="59"/>
    <w:rsid w:val="003B0A3D"/>
    <w:pPr>
      <w:spacing w:after="0" w:line="240" w:lineRule="auto"/>
    </w:pPr>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3B0A3D"/>
    <w:pPr>
      <w:keepNext w:val="0"/>
    </w:pPr>
  </w:style>
  <w:style w:type="paragraph" w:customStyle="1" w:styleId="PartNo">
    <w:name w:val="Part_No"/>
    <w:basedOn w:val="AnnexNo"/>
    <w:next w:val="Normal"/>
    <w:rsid w:val="003B0A3D"/>
  </w:style>
  <w:style w:type="paragraph" w:customStyle="1" w:styleId="Partref">
    <w:name w:val="Part_ref"/>
    <w:basedOn w:val="Annexref"/>
    <w:next w:val="Normal"/>
    <w:rsid w:val="003B0A3D"/>
  </w:style>
  <w:style w:type="paragraph" w:customStyle="1" w:styleId="Parttitle">
    <w:name w:val="Part_title"/>
    <w:basedOn w:val="Annextitle"/>
    <w:next w:val="Normalaftertitle0"/>
    <w:rsid w:val="003B0A3D"/>
  </w:style>
  <w:style w:type="paragraph" w:customStyle="1" w:styleId="SectionNo">
    <w:name w:val="Section_No"/>
    <w:basedOn w:val="AnnexNo"/>
    <w:next w:val="Normal"/>
    <w:rsid w:val="003B0A3D"/>
  </w:style>
  <w:style w:type="paragraph" w:customStyle="1" w:styleId="Sectiontitle">
    <w:name w:val="Section_title"/>
    <w:basedOn w:val="Annextitle"/>
    <w:next w:val="Normalaftertitle0"/>
    <w:rsid w:val="003B0A3D"/>
  </w:style>
  <w:style w:type="character" w:styleId="FollowedHyperlink">
    <w:name w:val="FollowedHyperlink"/>
    <w:basedOn w:val="DefaultParagraphFont"/>
    <w:uiPriority w:val="99"/>
    <w:semiHidden/>
    <w:unhideWhenUsed/>
    <w:rsid w:val="003B0A3D"/>
    <w:rPr>
      <w:color w:val="954F72" w:themeColor="followedHyperlink"/>
      <w:u w:val="single"/>
    </w:rPr>
  </w:style>
  <w:style w:type="paragraph" w:styleId="FootnoteText">
    <w:name w:val="footnote text"/>
    <w:basedOn w:val="Normal"/>
    <w:link w:val="FootnoteTextChar"/>
    <w:semiHidden/>
    <w:unhideWhenUsed/>
    <w:rsid w:val="003B0A3D"/>
    <w:pPr>
      <w:spacing w:line="240" w:lineRule="auto"/>
    </w:pPr>
    <w:rPr>
      <w:rFonts w:ascii="Times New Roman" w:hAnsi="Times New Roman" w:cs="Times New Roman"/>
      <w:sz w:val="24"/>
      <w:szCs w:val="24"/>
      <w:lang w:val="en-GB"/>
    </w:rPr>
  </w:style>
  <w:style w:type="character" w:customStyle="1" w:styleId="FootnoteTextChar3">
    <w:name w:val="Footnote Text Char3"/>
    <w:basedOn w:val="DefaultParagraphFont"/>
    <w:uiPriority w:val="99"/>
    <w:semiHidden/>
    <w:rsid w:val="003B0A3D"/>
    <w:rPr>
      <w:rFonts w:asciiTheme="minorHAnsi" w:hAnsiTheme="minorHAnsi" w:cstheme="minorBidi"/>
      <w:sz w:val="20"/>
      <w:szCs w:val="20"/>
    </w:rPr>
  </w:style>
  <w:style w:type="paragraph" w:styleId="Header">
    <w:name w:val="header"/>
    <w:basedOn w:val="Normal"/>
    <w:link w:val="HeaderChar"/>
    <w:semiHidden/>
    <w:unhideWhenUsed/>
    <w:rsid w:val="003B0A3D"/>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2">
    <w:name w:val="Header Char2"/>
    <w:basedOn w:val="DefaultParagraphFont"/>
    <w:uiPriority w:val="99"/>
    <w:semiHidden/>
    <w:rsid w:val="003B0A3D"/>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72648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4360</Words>
  <Characters>24853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Taylor King</cp:lastModifiedBy>
  <cp:revision>2</cp:revision>
  <dcterms:created xsi:type="dcterms:W3CDTF">2020-10-07T18:31:00Z</dcterms:created>
  <dcterms:modified xsi:type="dcterms:W3CDTF">2020-10-07T18:31:00Z</dcterms:modified>
</cp:coreProperties>
</file>