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43999F8" w14:textId="77777777" w:rsidR="00C04553" w:rsidRPr="004B0F80" w:rsidRDefault="00C04553" w:rsidP="00C04553"/>
    <w:tbl>
      <w:tblPr>
        <w:tblW w:w="9378"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4837"/>
        <w:gridCol w:w="4541"/>
      </w:tblGrid>
      <w:tr w:rsidR="00C04553" w:rsidRPr="004B0F80" w14:paraId="566409E2" w14:textId="77777777" w:rsidTr="00924CF2">
        <w:trPr>
          <w:jc w:val="center"/>
        </w:trPr>
        <w:tc>
          <w:tcPr>
            <w:tcW w:w="9378" w:type="dxa"/>
            <w:gridSpan w:val="2"/>
            <w:tcBorders>
              <w:top w:val="double" w:sz="6" w:space="0" w:color="auto"/>
              <w:left w:val="double" w:sz="6" w:space="0" w:color="auto"/>
              <w:bottom w:val="single" w:sz="6" w:space="0" w:color="auto"/>
              <w:right w:val="double" w:sz="6" w:space="0" w:color="auto"/>
            </w:tcBorders>
            <w:shd w:val="pct12" w:color="auto" w:fill="auto"/>
          </w:tcPr>
          <w:p w14:paraId="00D481C9" w14:textId="77777777" w:rsidR="00C04553" w:rsidRPr="004B0F80" w:rsidRDefault="00C04553">
            <w:pPr>
              <w:overflowPunct/>
              <w:autoSpaceDE/>
              <w:adjustRightInd/>
              <w:spacing w:before="0"/>
              <w:ind w:left="144" w:right="144"/>
              <w:jc w:val="center"/>
              <w:rPr>
                <w:b/>
                <w:szCs w:val="24"/>
                <w:lang w:eastAsia="zh-CN"/>
              </w:rPr>
            </w:pPr>
            <w:r w:rsidRPr="004B0F80">
              <w:br w:type="page"/>
            </w:r>
            <w:r w:rsidRPr="004B0F80">
              <w:br w:type="page"/>
            </w:r>
          </w:p>
          <w:p w14:paraId="7383A274" w14:textId="77777777" w:rsidR="00C04553" w:rsidRPr="004B0F80" w:rsidRDefault="00C04553">
            <w:pPr>
              <w:overflowPunct/>
              <w:autoSpaceDE/>
              <w:adjustRightInd/>
              <w:spacing w:before="0"/>
              <w:ind w:left="144" w:right="144"/>
              <w:jc w:val="center"/>
              <w:rPr>
                <w:b/>
                <w:szCs w:val="24"/>
                <w:lang w:eastAsia="zh-CN"/>
              </w:rPr>
            </w:pPr>
            <w:r w:rsidRPr="004B0F80">
              <w:rPr>
                <w:b/>
                <w:szCs w:val="24"/>
                <w:lang w:eastAsia="zh-CN"/>
              </w:rPr>
              <w:t>US Radiocommunications Sector</w:t>
            </w:r>
          </w:p>
          <w:p w14:paraId="1BFC4351" w14:textId="77777777" w:rsidR="00C04553" w:rsidRPr="004B0F80" w:rsidRDefault="00C04553">
            <w:pPr>
              <w:overflowPunct/>
              <w:autoSpaceDE/>
              <w:adjustRightInd/>
              <w:spacing w:before="0"/>
              <w:ind w:left="144" w:right="144"/>
              <w:jc w:val="center"/>
              <w:rPr>
                <w:b/>
                <w:szCs w:val="24"/>
                <w:lang w:eastAsia="zh-CN"/>
              </w:rPr>
            </w:pPr>
            <w:r w:rsidRPr="004B0F80">
              <w:rPr>
                <w:b/>
                <w:szCs w:val="24"/>
                <w:lang w:eastAsia="zh-CN"/>
              </w:rPr>
              <w:t>Fact Sheet</w:t>
            </w:r>
          </w:p>
          <w:p w14:paraId="37AF2D27" w14:textId="77777777" w:rsidR="00C04553" w:rsidRPr="004B0F80" w:rsidRDefault="00C04553">
            <w:pPr>
              <w:overflowPunct/>
              <w:autoSpaceDE/>
              <w:adjustRightInd/>
              <w:spacing w:before="0"/>
              <w:ind w:left="144" w:right="144"/>
              <w:rPr>
                <w:b/>
                <w:szCs w:val="24"/>
                <w:lang w:eastAsia="zh-CN"/>
              </w:rPr>
            </w:pPr>
          </w:p>
        </w:tc>
      </w:tr>
      <w:tr w:rsidR="00C04553" w:rsidRPr="004B0F80" w14:paraId="27E84F99" w14:textId="77777777" w:rsidTr="00924CF2">
        <w:trPr>
          <w:jc w:val="center"/>
        </w:trPr>
        <w:tc>
          <w:tcPr>
            <w:tcW w:w="4837" w:type="dxa"/>
            <w:tcBorders>
              <w:top w:val="single" w:sz="6" w:space="0" w:color="auto"/>
              <w:left w:val="double" w:sz="6" w:space="0" w:color="auto"/>
              <w:bottom w:val="single" w:sz="6" w:space="0" w:color="auto"/>
              <w:right w:val="single" w:sz="6" w:space="0" w:color="auto"/>
            </w:tcBorders>
            <w:hideMark/>
          </w:tcPr>
          <w:p w14:paraId="56DBFF56" w14:textId="77777777" w:rsidR="00C04553" w:rsidRPr="004B0F80" w:rsidRDefault="00C04553">
            <w:pPr>
              <w:overflowPunct/>
              <w:autoSpaceDE/>
              <w:adjustRightInd/>
              <w:spacing w:before="0"/>
              <w:ind w:left="900" w:right="144" w:hanging="756"/>
              <w:rPr>
                <w:szCs w:val="24"/>
                <w:lang w:eastAsia="zh-CN"/>
              </w:rPr>
            </w:pPr>
            <w:r w:rsidRPr="004B0F80">
              <w:rPr>
                <w:b/>
                <w:szCs w:val="24"/>
                <w:lang w:eastAsia="zh-CN"/>
              </w:rPr>
              <w:t>Working Party:</w:t>
            </w:r>
            <w:r w:rsidRPr="004B0F80">
              <w:rPr>
                <w:szCs w:val="24"/>
                <w:lang w:eastAsia="zh-CN"/>
              </w:rPr>
              <w:t xml:space="preserve"> WP 5B</w:t>
            </w:r>
          </w:p>
        </w:tc>
        <w:tc>
          <w:tcPr>
            <w:tcW w:w="4541" w:type="dxa"/>
            <w:tcBorders>
              <w:top w:val="single" w:sz="6" w:space="0" w:color="auto"/>
              <w:left w:val="single" w:sz="6" w:space="0" w:color="auto"/>
              <w:bottom w:val="single" w:sz="6" w:space="0" w:color="auto"/>
              <w:right w:val="double" w:sz="6" w:space="0" w:color="auto"/>
            </w:tcBorders>
            <w:hideMark/>
          </w:tcPr>
          <w:p w14:paraId="50DF7715" w14:textId="50A820C1" w:rsidR="00C04553" w:rsidRPr="004B0F80" w:rsidRDefault="00C04553">
            <w:pPr>
              <w:overflowPunct/>
              <w:autoSpaceDE/>
              <w:adjustRightInd/>
              <w:spacing w:before="0"/>
              <w:ind w:left="144" w:right="144"/>
              <w:rPr>
                <w:szCs w:val="24"/>
                <w:lang w:eastAsia="zh-CN"/>
              </w:rPr>
            </w:pPr>
            <w:r w:rsidRPr="004B0F80">
              <w:rPr>
                <w:b/>
                <w:szCs w:val="24"/>
                <w:lang w:eastAsia="zh-CN"/>
              </w:rPr>
              <w:t>Document No:</w:t>
            </w:r>
            <w:r w:rsidR="00B10D1F" w:rsidRPr="004B0F80">
              <w:rPr>
                <w:szCs w:val="24"/>
                <w:lang w:eastAsia="zh-CN"/>
              </w:rPr>
              <w:t xml:space="preserve">  USWP5B</w:t>
            </w:r>
            <w:r w:rsidR="00E86B3B" w:rsidRPr="004B0F80">
              <w:rPr>
                <w:szCs w:val="24"/>
                <w:lang w:eastAsia="zh-CN"/>
              </w:rPr>
              <w:t>3</w:t>
            </w:r>
            <w:r w:rsidR="00BD116F" w:rsidRPr="004B0F80">
              <w:rPr>
                <w:szCs w:val="24"/>
                <w:lang w:eastAsia="zh-CN"/>
              </w:rPr>
              <w:t>3</w:t>
            </w:r>
            <w:r w:rsidR="00B10D1F" w:rsidRPr="004B0F80">
              <w:rPr>
                <w:szCs w:val="24"/>
                <w:lang w:eastAsia="zh-CN"/>
              </w:rPr>
              <w:t>-</w:t>
            </w:r>
            <w:r w:rsidR="009B409A" w:rsidRPr="004B0F80">
              <w:rPr>
                <w:szCs w:val="24"/>
                <w:lang w:eastAsia="zh-CN"/>
              </w:rPr>
              <w:t>02</w:t>
            </w:r>
          </w:p>
        </w:tc>
      </w:tr>
      <w:tr w:rsidR="00C04553" w:rsidRPr="004B0F80" w14:paraId="5B92E774" w14:textId="77777777" w:rsidTr="00924CF2">
        <w:trPr>
          <w:jc w:val="center"/>
        </w:trPr>
        <w:tc>
          <w:tcPr>
            <w:tcW w:w="4837" w:type="dxa"/>
            <w:tcBorders>
              <w:top w:val="single" w:sz="6" w:space="0" w:color="auto"/>
              <w:left w:val="double" w:sz="6" w:space="0" w:color="auto"/>
              <w:bottom w:val="single" w:sz="6" w:space="0" w:color="auto"/>
              <w:right w:val="single" w:sz="6" w:space="0" w:color="auto"/>
            </w:tcBorders>
          </w:tcPr>
          <w:p w14:paraId="3C9F90B9" w14:textId="2BA35556" w:rsidR="00C04553" w:rsidRPr="004B0F80" w:rsidRDefault="00C04553" w:rsidP="00137654">
            <w:pPr>
              <w:spacing w:before="0"/>
              <w:ind w:left="144" w:right="144"/>
              <w:rPr>
                <w:bCs/>
                <w:szCs w:val="24"/>
                <w:lang w:eastAsia="zh-CN"/>
              </w:rPr>
            </w:pPr>
            <w:r w:rsidRPr="004B0F80">
              <w:rPr>
                <w:b/>
                <w:szCs w:val="24"/>
                <w:lang w:eastAsia="zh-CN"/>
              </w:rPr>
              <w:t>Ref:</w:t>
            </w:r>
            <w:r w:rsidR="00D100EE" w:rsidRPr="004B0F80">
              <w:rPr>
                <w:b/>
                <w:szCs w:val="24"/>
                <w:lang w:eastAsia="zh-CN"/>
              </w:rPr>
              <w:t xml:space="preserve"> </w:t>
            </w:r>
            <w:r w:rsidR="00A53427" w:rsidRPr="004B0F80">
              <w:rPr>
                <w:szCs w:val="24"/>
                <w:lang w:eastAsia="zh-CN"/>
              </w:rPr>
              <w:t>Annex 1</w:t>
            </w:r>
            <w:r w:rsidR="00743EA2" w:rsidRPr="004B0F80">
              <w:rPr>
                <w:szCs w:val="24"/>
                <w:lang w:eastAsia="zh-CN"/>
              </w:rPr>
              <w:t>2</w:t>
            </w:r>
            <w:r w:rsidR="00A53427" w:rsidRPr="004B0F80">
              <w:rPr>
                <w:szCs w:val="24"/>
                <w:lang w:eastAsia="zh-CN"/>
              </w:rPr>
              <w:t xml:space="preserve"> to Document 5B/</w:t>
            </w:r>
            <w:r w:rsidR="00743EA2" w:rsidRPr="004B0F80">
              <w:rPr>
                <w:szCs w:val="24"/>
                <w:lang w:eastAsia="zh-CN"/>
              </w:rPr>
              <w:t>096</w:t>
            </w:r>
          </w:p>
        </w:tc>
        <w:tc>
          <w:tcPr>
            <w:tcW w:w="4541" w:type="dxa"/>
            <w:tcBorders>
              <w:top w:val="single" w:sz="6" w:space="0" w:color="auto"/>
              <w:left w:val="single" w:sz="6" w:space="0" w:color="auto"/>
              <w:bottom w:val="single" w:sz="6" w:space="0" w:color="auto"/>
              <w:right w:val="double" w:sz="6" w:space="0" w:color="auto"/>
            </w:tcBorders>
          </w:tcPr>
          <w:p w14:paraId="507FE9CA" w14:textId="789FB80D" w:rsidR="00C04553" w:rsidRPr="004B0F80" w:rsidRDefault="00C04553">
            <w:pPr>
              <w:tabs>
                <w:tab w:val="left" w:pos="162"/>
              </w:tabs>
              <w:overflowPunct/>
              <w:autoSpaceDE/>
              <w:adjustRightInd/>
              <w:spacing w:before="0"/>
              <w:ind w:left="612" w:right="144" w:hanging="468"/>
              <w:rPr>
                <w:szCs w:val="24"/>
                <w:lang w:eastAsia="zh-CN"/>
              </w:rPr>
            </w:pPr>
            <w:r w:rsidRPr="004B0F80">
              <w:rPr>
                <w:b/>
                <w:szCs w:val="24"/>
                <w:lang w:eastAsia="zh-CN"/>
              </w:rPr>
              <w:t>Date:</w:t>
            </w:r>
            <w:r w:rsidRPr="004B0F80">
              <w:rPr>
                <w:szCs w:val="24"/>
                <w:lang w:eastAsia="zh-CN"/>
              </w:rPr>
              <w:t xml:space="preserve">   </w:t>
            </w:r>
            <w:r w:rsidR="00D30ECA">
              <w:rPr>
                <w:szCs w:val="24"/>
                <w:lang w:eastAsia="zh-CN"/>
              </w:rPr>
              <w:t>0</w:t>
            </w:r>
            <w:r w:rsidR="00763ED6">
              <w:rPr>
                <w:szCs w:val="24"/>
                <w:lang w:eastAsia="zh-CN"/>
              </w:rPr>
              <w:t>4</w:t>
            </w:r>
            <w:r w:rsidR="00DC1A74" w:rsidRPr="004B0F80">
              <w:rPr>
                <w:szCs w:val="24"/>
                <w:lang w:eastAsia="zh-CN"/>
              </w:rPr>
              <w:t xml:space="preserve"> </w:t>
            </w:r>
            <w:r w:rsidR="00D30ECA">
              <w:rPr>
                <w:szCs w:val="24"/>
                <w:lang w:eastAsia="zh-CN"/>
              </w:rPr>
              <w:t>Sep</w:t>
            </w:r>
            <w:r w:rsidR="00990270" w:rsidRPr="004B0F80">
              <w:rPr>
                <w:szCs w:val="24"/>
                <w:lang w:eastAsia="zh-CN"/>
              </w:rPr>
              <w:t xml:space="preserve"> </w:t>
            </w:r>
            <w:r w:rsidRPr="004B0F80">
              <w:rPr>
                <w:szCs w:val="24"/>
                <w:lang w:eastAsia="zh-CN"/>
              </w:rPr>
              <w:t>202</w:t>
            </w:r>
            <w:r w:rsidR="009D5CDE" w:rsidRPr="004B0F80">
              <w:rPr>
                <w:szCs w:val="24"/>
                <w:lang w:eastAsia="zh-CN"/>
              </w:rPr>
              <w:t>4</w:t>
            </w:r>
          </w:p>
          <w:p w14:paraId="5638C964" w14:textId="77777777" w:rsidR="00C04553" w:rsidRPr="004B0F80" w:rsidRDefault="00C04553">
            <w:pPr>
              <w:overflowPunct/>
              <w:autoSpaceDE/>
              <w:adjustRightInd/>
              <w:spacing w:before="0"/>
              <w:ind w:left="882" w:right="144" w:hanging="738"/>
              <w:rPr>
                <w:szCs w:val="24"/>
                <w:lang w:eastAsia="zh-CN"/>
              </w:rPr>
            </w:pPr>
          </w:p>
        </w:tc>
      </w:tr>
      <w:tr w:rsidR="00C04553" w:rsidRPr="004B0F80" w14:paraId="3B518252" w14:textId="77777777" w:rsidTr="00924CF2">
        <w:trPr>
          <w:jc w:val="center"/>
        </w:trPr>
        <w:tc>
          <w:tcPr>
            <w:tcW w:w="9378" w:type="dxa"/>
            <w:gridSpan w:val="2"/>
            <w:tcBorders>
              <w:top w:val="single" w:sz="6" w:space="0" w:color="auto"/>
              <w:left w:val="double" w:sz="6" w:space="0" w:color="auto"/>
              <w:bottom w:val="single" w:sz="6" w:space="0" w:color="auto"/>
              <w:right w:val="double" w:sz="6" w:space="0" w:color="auto"/>
            </w:tcBorders>
          </w:tcPr>
          <w:p w14:paraId="72207B68" w14:textId="77777777" w:rsidR="00A53427" w:rsidRPr="004B0F80" w:rsidRDefault="00A53427" w:rsidP="00A53427">
            <w:pPr>
              <w:keepNext/>
              <w:keepLines/>
              <w:spacing w:before="0"/>
              <w:rPr>
                <w:b/>
                <w:szCs w:val="24"/>
                <w:lang w:eastAsia="zh-CN"/>
              </w:rPr>
            </w:pPr>
          </w:p>
          <w:p w14:paraId="3B23834D" w14:textId="26137F32" w:rsidR="00A53427" w:rsidRPr="004B0F80" w:rsidRDefault="00A53427" w:rsidP="00A53427">
            <w:pPr>
              <w:keepNext/>
              <w:keepLines/>
              <w:spacing w:before="0"/>
              <w:rPr>
                <w:bCs/>
                <w:szCs w:val="24"/>
                <w:lang w:eastAsia="zh-CN"/>
              </w:rPr>
            </w:pPr>
            <w:r w:rsidRPr="004B0F80">
              <w:rPr>
                <w:b/>
                <w:szCs w:val="24"/>
                <w:lang w:eastAsia="zh-CN"/>
              </w:rPr>
              <w:t xml:space="preserve">Document Title: </w:t>
            </w:r>
            <w:r w:rsidR="007A3531" w:rsidRPr="004B0F80">
              <w:rPr>
                <w:bCs/>
                <w:szCs w:val="24"/>
                <w:lang w:eastAsia="zh-CN"/>
              </w:rPr>
              <w:t xml:space="preserve">Working Document towards a </w:t>
            </w:r>
            <w:r w:rsidRPr="004B0F80">
              <w:rPr>
                <w:bCs/>
                <w:szCs w:val="24"/>
                <w:lang w:eastAsia="zh-CN"/>
              </w:rPr>
              <w:t>PRELIMINARY DRAFT REVISION OF RECOMMENDATION ITU-R M.1371-5 Technical characteristics for an automatic identification system using time division multiple access in the VHF maritime mobile frequency band</w:t>
            </w:r>
          </w:p>
          <w:p w14:paraId="20997CB2" w14:textId="0101BFB0" w:rsidR="00C015E8" w:rsidRPr="004B0F80" w:rsidRDefault="00C015E8" w:rsidP="00137654">
            <w:pPr>
              <w:rPr>
                <w:lang w:eastAsia="zh-CN"/>
              </w:rPr>
            </w:pPr>
          </w:p>
        </w:tc>
      </w:tr>
      <w:tr w:rsidR="00C04553" w:rsidRPr="004B0F80" w14:paraId="7183496B" w14:textId="77777777" w:rsidTr="00924CF2">
        <w:trPr>
          <w:jc w:val="center"/>
        </w:trPr>
        <w:tc>
          <w:tcPr>
            <w:tcW w:w="4837" w:type="dxa"/>
            <w:tcBorders>
              <w:top w:val="single" w:sz="6" w:space="0" w:color="auto"/>
              <w:left w:val="double" w:sz="6" w:space="0" w:color="auto"/>
              <w:bottom w:val="single" w:sz="6" w:space="0" w:color="auto"/>
              <w:right w:val="single" w:sz="6" w:space="0" w:color="auto"/>
            </w:tcBorders>
          </w:tcPr>
          <w:p w14:paraId="41014C78" w14:textId="77777777" w:rsidR="00C04553" w:rsidRPr="004B0F80" w:rsidRDefault="00C04553">
            <w:pPr>
              <w:overflowPunct/>
              <w:autoSpaceDE/>
              <w:adjustRightInd/>
              <w:spacing w:before="0"/>
              <w:rPr>
                <w:b/>
                <w:szCs w:val="24"/>
                <w:lang w:eastAsia="zh-CN"/>
              </w:rPr>
            </w:pPr>
          </w:p>
          <w:p w14:paraId="69DF78C6" w14:textId="77777777" w:rsidR="00C04553" w:rsidRPr="004B0F80" w:rsidRDefault="00C04553">
            <w:pPr>
              <w:overflowPunct/>
              <w:autoSpaceDE/>
              <w:adjustRightInd/>
              <w:spacing w:before="0"/>
              <w:rPr>
                <w:b/>
                <w:szCs w:val="24"/>
                <w:lang w:eastAsia="zh-CN"/>
              </w:rPr>
            </w:pPr>
            <w:r w:rsidRPr="004B0F80">
              <w:rPr>
                <w:b/>
                <w:szCs w:val="24"/>
                <w:lang w:eastAsia="zh-CN"/>
              </w:rPr>
              <w:t>Author(s)/Contributors(s):</w:t>
            </w:r>
          </w:p>
          <w:p w14:paraId="3D293453" w14:textId="77777777" w:rsidR="00C04553" w:rsidRPr="004B0F80" w:rsidRDefault="00C04553">
            <w:pPr>
              <w:overflowPunct/>
              <w:autoSpaceDE/>
              <w:adjustRightInd/>
              <w:spacing w:before="0"/>
              <w:rPr>
                <w:b/>
                <w:szCs w:val="24"/>
                <w:lang w:eastAsia="zh-CN"/>
              </w:rPr>
            </w:pPr>
          </w:p>
          <w:p w14:paraId="70C9194F" w14:textId="77777777" w:rsidR="00C04553" w:rsidRPr="004B0F80" w:rsidRDefault="00C04553">
            <w:pPr>
              <w:spacing w:before="0"/>
              <w:ind w:right="144"/>
              <w:rPr>
                <w:bCs/>
                <w:iCs/>
                <w:szCs w:val="24"/>
                <w:lang w:eastAsia="zh-CN"/>
              </w:rPr>
            </w:pPr>
            <w:r w:rsidRPr="004B0F80">
              <w:rPr>
                <w:bCs/>
                <w:iCs/>
                <w:szCs w:val="24"/>
                <w:lang w:eastAsia="zh-CN"/>
              </w:rPr>
              <w:t>Jerry Ulcek</w:t>
            </w:r>
          </w:p>
          <w:p w14:paraId="6DDCDEA3" w14:textId="77777777" w:rsidR="00C04553" w:rsidRPr="004B0F80" w:rsidRDefault="00C04553">
            <w:pPr>
              <w:spacing w:before="0"/>
              <w:ind w:right="144"/>
              <w:rPr>
                <w:bCs/>
                <w:iCs/>
                <w:szCs w:val="24"/>
                <w:lang w:eastAsia="zh-CN"/>
              </w:rPr>
            </w:pPr>
            <w:r w:rsidRPr="004B0F80">
              <w:rPr>
                <w:bCs/>
                <w:iCs/>
                <w:szCs w:val="24"/>
                <w:lang w:eastAsia="zh-CN"/>
              </w:rPr>
              <w:t>US Coast Guard, Washington DC</w:t>
            </w:r>
          </w:p>
          <w:p w14:paraId="2CA4F96C" w14:textId="77777777" w:rsidR="00C04553" w:rsidRPr="004B0F80" w:rsidRDefault="00C04553">
            <w:pPr>
              <w:spacing w:before="0"/>
              <w:ind w:right="144"/>
              <w:rPr>
                <w:bCs/>
                <w:iCs/>
                <w:szCs w:val="24"/>
                <w:lang w:eastAsia="zh-CN"/>
              </w:rPr>
            </w:pPr>
          </w:p>
          <w:p w14:paraId="50017A2D" w14:textId="77777777" w:rsidR="00C04553" w:rsidRPr="004B0F80" w:rsidRDefault="00C04553">
            <w:pPr>
              <w:spacing w:before="0"/>
              <w:ind w:right="144"/>
              <w:rPr>
                <w:bCs/>
                <w:iCs/>
                <w:szCs w:val="24"/>
                <w:lang w:eastAsia="zh-CN"/>
              </w:rPr>
            </w:pPr>
            <w:r w:rsidRPr="004B0F80">
              <w:rPr>
                <w:bCs/>
                <w:iCs/>
                <w:szCs w:val="24"/>
                <w:lang w:eastAsia="zh-CN"/>
              </w:rPr>
              <w:t>Johnny Schultz</w:t>
            </w:r>
          </w:p>
          <w:p w14:paraId="63B8F74C" w14:textId="77777777" w:rsidR="00C04553" w:rsidRPr="004B0F80" w:rsidRDefault="00C04553">
            <w:pPr>
              <w:spacing w:before="0"/>
              <w:ind w:right="144"/>
              <w:rPr>
                <w:bCs/>
                <w:iCs/>
                <w:szCs w:val="24"/>
                <w:lang w:eastAsia="zh-CN"/>
              </w:rPr>
            </w:pPr>
            <w:r w:rsidRPr="004B0F80">
              <w:rPr>
                <w:bCs/>
                <w:iCs/>
                <w:szCs w:val="24"/>
                <w:lang w:eastAsia="zh-CN"/>
              </w:rPr>
              <w:t>Sev1Tech, Inc.</w:t>
            </w:r>
          </w:p>
          <w:p w14:paraId="02314578" w14:textId="77777777" w:rsidR="00C04553" w:rsidRPr="004B0F80" w:rsidRDefault="00C04553">
            <w:pPr>
              <w:spacing w:before="0"/>
              <w:ind w:right="144"/>
              <w:rPr>
                <w:bCs/>
                <w:iCs/>
                <w:szCs w:val="24"/>
                <w:lang w:eastAsia="zh-CN"/>
              </w:rPr>
            </w:pPr>
          </w:p>
          <w:p w14:paraId="3742AF83" w14:textId="77777777" w:rsidR="00D01530" w:rsidRPr="004B0F80" w:rsidRDefault="00D01530" w:rsidP="00D01530">
            <w:pPr>
              <w:spacing w:before="0"/>
              <w:ind w:right="144"/>
              <w:rPr>
                <w:bCs/>
                <w:iCs/>
                <w:szCs w:val="24"/>
                <w:lang w:eastAsia="zh-CN"/>
              </w:rPr>
            </w:pPr>
            <w:r w:rsidRPr="004B0F80">
              <w:rPr>
                <w:bCs/>
                <w:iCs/>
                <w:szCs w:val="24"/>
                <w:lang w:eastAsia="zh-CN"/>
              </w:rPr>
              <w:t>Ross Norsworthy</w:t>
            </w:r>
          </w:p>
          <w:p w14:paraId="145400CC" w14:textId="77777777" w:rsidR="00D01530" w:rsidRPr="004B0F80" w:rsidRDefault="00D01530" w:rsidP="00D01530">
            <w:pPr>
              <w:spacing w:before="0"/>
              <w:ind w:right="144"/>
              <w:rPr>
                <w:bCs/>
                <w:iCs/>
                <w:szCs w:val="24"/>
                <w:lang w:eastAsia="zh-CN"/>
              </w:rPr>
            </w:pPr>
            <w:r w:rsidRPr="004B0F80">
              <w:rPr>
                <w:bCs/>
                <w:iCs/>
                <w:szCs w:val="24"/>
                <w:lang w:eastAsia="zh-CN"/>
              </w:rPr>
              <w:t>REC, Inc.</w:t>
            </w:r>
          </w:p>
          <w:p w14:paraId="49F40E7A" w14:textId="3C0AB793" w:rsidR="00D01530" w:rsidRPr="004B0F80" w:rsidRDefault="00D01530">
            <w:pPr>
              <w:spacing w:before="0"/>
              <w:ind w:right="144"/>
              <w:rPr>
                <w:bCs/>
                <w:iCs/>
                <w:szCs w:val="24"/>
                <w:lang w:eastAsia="zh-CN"/>
              </w:rPr>
            </w:pPr>
          </w:p>
        </w:tc>
        <w:tc>
          <w:tcPr>
            <w:tcW w:w="4541" w:type="dxa"/>
            <w:tcBorders>
              <w:top w:val="single" w:sz="6" w:space="0" w:color="auto"/>
              <w:left w:val="single" w:sz="6" w:space="0" w:color="auto"/>
              <w:bottom w:val="single" w:sz="6" w:space="0" w:color="auto"/>
              <w:right w:val="double" w:sz="6" w:space="0" w:color="auto"/>
            </w:tcBorders>
          </w:tcPr>
          <w:p w14:paraId="32DC3F6E" w14:textId="77777777" w:rsidR="00C04553" w:rsidRPr="004B0F80" w:rsidRDefault="00C04553">
            <w:pPr>
              <w:overflowPunct/>
              <w:autoSpaceDE/>
              <w:adjustRightInd/>
              <w:spacing w:before="0"/>
              <w:rPr>
                <w:b/>
                <w:szCs w:val="24"/>
                <w:lang w:eastAsia="zh-CN"/>
              </w:rPr>
            </w:pPr>
          </w:p>
          <w:p w14:paraId="467A2206" w14:textId="77777777" w:rsidR="00C04553" w:rsidRPr="004B0F80" w:rsidRDefault="00C04553">
            <w:pPr>
              <w:overflowPunct/>
              <w:autoSpaceDE/>
              <w:adjustRightInd/>
              <w:spacing w:before="0"/>
              <w:rPr>
                <w:b/>
                <w:szCs w:val="24"/>
                <w:lang w:eastAsia="zh-CN"/>
              </w:rPr>
            </w:pPr>
          </w:p>
          <w:p w14:paraId="56780975" w14:textId="77777777" w:rsidR="00C04553" w:rsidRPr="004B0F80" w:rsidRDefault="00C04553">
            <w:pPr>
              <w:overflowPunct/>
              <w:autoSpaceDE/>
              <w:adjustRightInd/>
              <w:spacing w:before="0"/>
              <w:rPr>
                <w:b/>
                <w:szCs w:val="24"/>
                <w:lang w:eastAsia="zh-CN"/>
              </w:rPr>
            </w:pPr>
          </w:p>
          <w:p w14:paraId="560FC011" w14:textId="77777777" w:rsidR="00C04553" w:rsidRPr="004B0F80" w:rsidRDefault="00C04553">
            <w:pPr>
              <w:spacing w:before="0"/>
              <w:ind w:right="144"/>
              <w:rPr>
                <w:bCs/>
                <w:color w:val="000000"/>
                <w:szCs w:val="24"/>
                <w:lang w:eastAsia="zh-CN"/>
              </w:rPr>
            </w:pPr>
            <w:proofErr w:type="gramStart"/>
            <w:r w:rsidRPr="004B0F80">
              <w:rPr>
                <w:bCs/>
                <w:color w:val="000000"/>
                <w:szCs w:val="24"/>
                <w:lang w:eastAsia="zh-CN"/>
              </w:rPr>
              <w:t>Phone :</w:t>
            </w:r>
            <w:proofErr w:type="gramEnd"/>
            <w:r w:rsidRPr="004B0F80">
              <w:rPr>
                <w:bCs/>
                <w:color w:val="000000"/>
                <w:szCs w:val="24"/>
                <w:lang w:eastAsia="zh-CN"/>
              </w:rPr>
              <w:t xml:space="preserve"> (202) 475-3607</w:t>
            </w:r>
          </w:p>
          <w:p w14:paraId="354841F7" w14:textId="77777777" w:rsidR="00C04553" w:rsidRPr="004B0F80" w:rsidRDefault="00C04553">
            <w:pPr>
              <w:spacing w:before="0"/>
              <w:ind w:right="144"/>
              <w:rPr>
                <w:bCs/>
                <w:color w:val="000000"/>
                <w:szCs w:val="24"/>
                <w:lang w:eastAsia="zh-CN"/>
              </w:rPr>
            </w:pPr>
            <w:r w:rsidRPr="004B0F80">
              <w:rPr>
                <w:bCs/>
                <w:color w:val="000000"/>
                <w:szCs w:val="24"/>
                <w:lang w:eastAsia="zh-CN"/>
              </w:rPr>
              <w:t>E-mail: Jerry.l.Ulcek@uscg.mil</w:t>
            </w:r>
          </w:p>
          <w:p w14:paraId="7260C099" w14:textId="77777777" w:rsidR="00C04553" w:rsidRPr="004B0F80" w:rsidRDefault="00C04553">
            <w:pPr>
              <w:spacing w:before="0"/>
              <w:ind w:right="144"/>
              <w:rPr>
                <w:bCs/>
                <w:color w:val="000000"/>
                <w:szCs w:val="24"/>
                <w:lang w:eastAsia="zh-CN"/>
              </w:rPr>
            </w:pPr>
          </w:p>
          <w:p w14:paraId="04C992D0" w14:textId="77777777" w:rsidR="00C04553" w:rsidRPr="004B0F80" w:rsidRDefault="00C04553">
            <w:pPr>
              <w:spacing w:before="0"/>
              <w:ind w:right="144"/>
              <w:rPr>
                <w:bCs/>
                <w:color w:val="000000"/>
                <w:szCs w:val="24"/>
                <w:lang w:eastAsia="zh-CN"/>
              </w:rPr>
            </w:pPr>
            <w:proofErr w:type="gramStart"/>
            <w:r w:rsidRPr="004B0F80">
              <w:rPr>
                <w:bCs/>
                <w:color w:val="000000"/>
                <w:szCs w:val="24"/>
                <w:lang w:eastAsia="zh-CN"/>
              </w:rPr>
              <w:t>Phone :</w:t>
            </w:r>
            <w:proofErr w:type="gramEnd"/>
            <w:r w:rsidRPr="004B0F80">
              <w:rPr>
                <w:bCs/>
                <w:color w:val="000000"/>
                <w:szCs w:val="24"/>
                <w:lang w:eastAsia="zh-CN"/>
              </w:rPr>
              <w:t xml:space="preserve"> (727) 403-4029</w:t>
            </w:r>
          </w:p>
          <w:p w14:paraId="4411F853" w14:textId="77777777" w:rsidR="00C04553" w:rsidRPr="004B0F80" w:rsidRDefault="00C04553">
            <w:pPr>
              <w:spacing w:before="0"/>
              <w:ind w:right="144"/>
              <w:rPr>
                <w:bCs/>
                <w:color w:val="000000"/>
                <w:szCs w:val="24"/>
                <w:lang w:eastAsia="zh-CN"/>
              </w:rPr>
            </w:pPr>
            <w:r w:rsidRPr="004B0F80">
              <w:rPr>
                <w:bCs/>
                <w:color w:val="000000"/>
                <w:szCs w:val="24"/>
                <w:lang w:eastAsia="zh-CN"/>
              </w:rPr>
              <w:t xml:space="preserve">E-mail: johnny.schultz@sev1tech.com </w:t>
            </w:r>
          </w:p>
          <w:p w14:paraId="1DB32957" w14:textId="77777777" w:rsidR="00C04553" w:rsidRPr="004B0F80" w:rsidRDefault="00C04553">
            <w:pPr>
              <w:spacing w:before="0"/>
              <w:ind w:right="144"/>
              <w:rPr>
                <w:bCs/>
                <w:color w:val="000000"/>
                <w:szCs w:val="24"/>
                <w:lang w:eastAsia="zh-CN"/>
              </w:rPr>
            </w:pPr>
          </w:p>
          <w:p w14:paraId="7D45A1EE" w14:textId="77777777" w:rsidR="00D01530" w:rsidRPr="004B0F80" w:rsidRDefault="00D01530" w:rsidP="00D01530">
            <w:pPr>
              <w:spacing w:before="0"/>
              <w:ind w:right="144"/>
              <w:rPr>
                <w:bCs/>
                <w:color w:val="000000"/>
                <w:szCs w:val="24"/>
                <w:lang w:eastAsia="zh-CN"/>
              </w:rPr>
            </w:pPr>
            <w:proofErr w:type="gramStart"/>
            <w:r w:rsidRPr="004B0F80">
              <w:rPr>
                <w:bCs/>
                <w:color w:val="000000"/>
                <w:szCs w:val="24"/>
                <w:lang w:eastAsia="zh-CN"/>
              </w:rPr>
              <w:t>Phone :</w:t>
            </w:r>
            <w:proofErr w:type="gramEnd"/>
            <w:r w:rsidRPr="004B0F80">
              <w:rPr>
                <w:bCs/>
                <w:color w:val="000000"/>
                <w:szCs w:val="24"/>
                <w:lang w:eastAsia="zh-CN"/>
              </w:rPr>
              <w:t xml:space="preserve"> (727) 515-8025</w:t>
            </w:r>
          </w:p>
          <w:p w14:paraId="7362118E" w14:textId="77777777" w:rsidR="00D01530" w:rsidRPr="004B0F80" w:rsidRDefault="00D01530" w:rsidP="00D01530">
            <w:pPr>
              <w:spacing w:before="0"/>
              <w:ind w:right="144"/>
              <w:rPr>
                <w:bCs/>
                <w:color w:val="000000"/>
                <w:szCs w:val="24"/>
                <w:lang w:eastAsia="zh-CN"/>
              </w:rPr>
            </w:pPr>
            <w:r w:rsidRPr="004B0F80">
              <w:rPr>
                <w:bCs/>
                <w:color w:val="000000"/>
                <w:szCs w:val="24"/>
                <w:lang w:eastAsia="zh-CN"/>
              </w:rPr>
              <w:t>E-mail: Ross_Norsworthy@msn.com</w:t>
            </w:r>
          </w:p>
          <w:p w14:paraId="00705BED" w14:textId="59F16B6D" w:rsidR="00D01530" w:rsidRPr="004B0F80" w:rsidRDefault="00D01530">
            <w:pPr>
              <w:spacing w:before="0"/>
              <w:ind w:right="144"/>
              <w:rPr>
                <w:bCs/>
                <w:color w:val="000000"/>
                <w:szCs w:val="24"/>
                <w:lang w:eastAsia="zh-CN"/>
              </w:rPr>
            </w:pPr>
          </w:p>
        </w:tc>
      </w:tr>
      <w:tr w:rsidR="00C04553" w:rsidRPr="004B0F80" w14:paraId="462240AD" w14:textId="77777777" w:rsidTr="00924CF2">
        <w:trPr>
          <w:jc w:val="center"/>
        </w:trPr>
        <w:tc>
          <w:tcPr>
            <w:tcW w:w="9378" w:type="dxa"/>
            <w:gridSpan w:val="2"/>
            <w:tcBorders>
              <w:top w:val="single" w:sz="6" w:space="0" w:color="auto"/>
              <w:left w:val="double" w:sz="6" w:space="0" w:color="auto"/>
              <w:bottom w:val="single" w:sz="6" w:space="0" w:color="auto"/>
              <w:right w:val="double" w:sz="6" w:space="0" w:color="auto"/>
            </w:tcBorders>
            <w:hideMark/>
          </w:tcPr>
          <w:p w14:paraId="54A48229" w14:textId="53BC1DE9" w:rsidR="00C04553" w:rsidRPr="004B0F80" w:rsidRDefault="00C04553">
            <w:pPr>
              <w:spacing w:after="160" w:line="256" w:lineRule="auto"/>
              <w:rPr>
                <w:lang w:eastAsia="zh-CN"/>
              </w:rPr>
            </w:pPr>
            <w:r w:rsidRPr="004B0F80">
              <w:rPr>
                <w:b/>
                <w:lang w:eastAsia="zh-CN"/>
              </w:rPr>
              <w:t>Purpose/Objective:</w:t>
            </w:r>
            <w:r w:rsidRPr="004B0F80">
              <w:rPr>
                <w:lang w:eastAsia="zh-CN"/>
              </w:rPr>
              <w:t xml:space="preserve">  </w:t>
            </w:r>
            <w:r w:rsidR="00A53427" w:rsidRPr="004B0F80">
              <w:rPr>
                <w:lang w:eastAsia="zh-CN"/>
              </w:rPr>
              <w:t>The purpose of this document is to provide some minor editorial corrections</w:t>
            </w:r>
            <w:r w:rsidR="00743EA2" w:rsidRPr="004B0F80">
              <w:rPr>
                <w:lang w:eastAsia="zh-CN"/>
              </w:rPr>
              <w:t xml:space="preserve"> and clarifications</w:t>
            </w:r>
            <w:r w:rsidR="00A53427" w:rsidRPr="004B0F80">
              <w:rPr>
                <w:lang w:eastAsia="zh-CN"/>
              </w:rPr>
              <w:t xml:space="preserve"> for Recommendation ITU-R M.1371-5. </w:t>
            </w:r>
          </w:p>
        </w:tc>
      </w:tr>
      <w:tr w:rsidR="00C04553" w:rsidRPr="004B0F80" w14:paraId="61B86CC3" w14:textId="77777777" w:rsidTr="00924CF2">
        <w:trPr>
          <w:trHeight w:val="1776"/>
          <w:jc w:val="center"/>
        </w:trPr>
        <w:tc>
          <w:tcPr>
            <w:tcW w:w="9378" w:type="dxa"/>
            <w:gridSpan w:val="2"/>
            <w:tcBorders>
              <w:top w:val="single" w:sz="6" w:space="0" w:color="auto"/>
              <w:left w:val="double" w:sz="6" w:space="0" w:color="auto"/>
              <w:bottom w:val="single" w:sz="12" w:space="0" w:color="auto"/>
              <w:right w:val="double" w:sz="6" w:space="0" w:color="auto"/>
            </w:tcBorders>
          </w:tcPr>
          <w:p w14:paraId="2B180843" w14:textId="77777777" w:rsidR="00C04553" w:rsidRPr="004B0F80" w:rsidRDefault="00C04553">
            <w:pPr>
              <w:overflowPunct/>
              <w:autoSpaceDE/>
              <w:adjustRightInd/>
              <w:spacing w:before="0"/>
              <w:ind w:left="144" w:right="144"/>
              <w:rPr>
                <w:b/>
                <w:szCs w:val="24"/>
                <w:lang w:eastAsia="zh-CN"/>
              </w:rPr>
            </w:pPr>
          </w:p>
          <w:p w14:paraId="5401BCE5" w14:textId="380CEF3F" w:rsidR="004B7313" w:rsidRPr="004B0F80" w:rsidRDefault="00C04553">
            <w:pPr>
              <w:overflowPunct/>
              <w:autoSpaceDE/>
              <w:adjustRightInd/>
              <w:spacing w:before="0"/>
              <w:ind w:right="144"/>
              <w:rPr>
                <w:szCs w:val="24"/>
                <w:lang w:eastAsia="zh-CN"/>
              </w:rPr>
            </w:pPr>
            <w:r w:rsidRPr="004B0F80">
              <w:rPr>
                <w:b/>
                <w:szCs w:val="24"/>
                <w:lang w:eastAsia="zh-CN"/>
              </w:rPr>
              <w:t>Abstract:</w:t>
            </w:r>
            <w:r w:rsidRPr="004B0F80">
              <w:rPr>
                <w:szCs w:val="24"/>
                <w:lang w:eastAsia="zh-CN"/>
              </w:rPr>
              <w:t xml:space="preserve">  </w:t>
            </w:r>
            <w:r w:rsidR="00A53427" w:rsidRPr="004B0F80">
              <w:rPr>
                <w:szCs w:val="24"/>
                <w:lang w:eastAsia="zh-CN"/>
              </w:rPr>
              <w:t xml:space="preserve">The USCG has completed a review of the current Draft Revision of Recommendation ITU-R M.1371-5. This recommendation has been open for over 2 study cycles and is nearly completed. This contribution provides some </w:t>
            </w:r>
            <w:ins w:id="0" w:author="USA" w:date="2024-09-03T15:12:00Z" w16du:dateUtc="2024-09-03T19:12:00Z">
              <w:r w:rsidR="00A873C6">
                <w:rPr>
                  <w:szCs w:val="24"/>
                  <w:lang w:eastAsia="zh-CN"/>
                </w:rPr>
                <w:t xml:space="preserve">additional </w:t>
              </w:r>
            </w:ins>
            <w:ins w:id="1" w:author="USA" w:date="2024-09-03T15:13:00Z" w16du:dateUtc="2024-09-03T19:13:00Z">
              <w:r w:rsidR="00A873C6">
                <w:rPr>
                  <w:szCs w:val="24"/>
                  <w:lang w:eastAsia="zh-CN"/>
                </w:rPr>
                <w:t>contribution</w:t>
              </w:r>
            </w:ins>
            <w:ins w:id="2" w:author="USA" w:date="2024-09-03T15:54:00Z" w16du:dateUtc="2024-09-03T19:54:00Z">
              <w:r w:rsidR="00246222">
                <w:rPr>
                  <w:szCs w:val="24"/>
                  <w:lang w:eastAsia="zh-CN"/>
                </w:rPr>
                <w:t>s</w:t>
              </w:r>
            </w:ins>
            <w:ins w:id="3" w:author="USA" w:date="2024-09-03T15:12:00Z" w16du:dateUtc="2024-09-03T19:12:00Z">
              <w:r w:rsidR="00A873C6">
                <w:rPr>
                  <w:szCs w:val="24"/>
                  <w:lang w:eastAsia="zh-CN"/>
                </w:rPr>
                <w:t xml:space="preserve">, </w:t>
              </w:r>
            </w:ins>
            <w:r w:rsidR="00A53427" w:rsidRPr="004B0F80">
              <w:rPr>
                <w:szCs w:val="24"/>
                <w:lang w:eastAsia="zh-CN"/>
              </w:rPr>
              <w:t>clarifications</w:t>
            </w:r>
            <w:ins w:id="4" w:author="USA" w:date="2024-09-03T15:13:00Z" w16du:dateUtc="2024-09-03T19:13:00Z">
              <w:r w:rsidR="00A873C6">
                <w:rPr>
                  <w:szCs w:val="24"/>
                  <w:lang w:eastAsia="zh-CN"/>
                </w:rPr>
                <w:t>,</w:t>
              </w:r>
            </w:ins>
            <w:r w:rsidR="00A53427" w:rsidRPr="004B0F80">
              <w:rPr>
                <w:szCs w:val="24"/>
                <w:lang w:eastAsia="zh-CN"/>
              </w:rPr>
              <w:t xml:space="preserve"> and </w:t>
            </w:r>
            <w:r w:rsidR="008B53E5" w:rsidRPr="004B0F80">
              <w:rPr>
                <w:szCs w:val="24"/>
                <w:lang w:eastAsia="zh-CN"/>
              </w:rPr>
              <w:t>editorial</w:t>
            </w:r>
            <w:r w:rsidR="00A53427" w:rsidRPr="004B0F80">
              <w:rPr>
                <w:szCs w:val="24"/>
                <w:lang w:eastAsia="zh-CN"/>
              </w:rPr>
              <w:t xml:space="preserve"> corrections. </w:t>
            </w:r>
          </w:p>
        </w:tc>
      </w:tr>
    </w:tbl>
    <w:p w14:paraId="7B31714B" w14:textId="77777777" w:rsidR="00C04553" w:rsidRPr="004B0F80" w:rsidRDefault="00C04553" w:rsidP="00C04553"/>
    <w:p w14:paraId="32D43F23" w14:textId="77777777" w:rsidR="00C04553" w:rsidRPr="004B0F80" w:rsidRDefault="00C04553" w:rsidP="00C04553"/>
    <w:p w14:paraId="2CE3B866" w14:textId="30E4B3C3" w:rsidR="00474129" w:rsidRPr="004B0F80" w:rsidRDefault="00474129">
      <w:pPr>
        <w:tabs>
          <w:tab w:val="clear" w:pos="1134"/>
          <w:tab w:val="clear" w:pos="1871"/>
          <w:tab w:val="clear" w:pos="2268"/>
        </w:tabs>
        <w:overflowPunct/>
        <w:autoSpaceDE/>
        <w:autoSpaceDN/>
        <w:adjustRightInd/>
        <w:spacing w:before="0" w:after="160" w:line="259" w:lineRule="auto"/>
      </w:pPr>
      <w:r w:rsidRPr="004B0F80">
        <w:br w:type="page"/>
      </w:r>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474129" w:rsidRPr="004B0F80" w14:paraId="5D7D16BD" w14:textId="77777777" w:rsidTr="009B3788">
        <w:trPr>
          <w:cantSplit/>
        </w:trPr>
        <w:tc>
          <w:tcPr>
            <w:tcW w:w="6487" w:type="dxa"/>
            <w:vAlign w:val="center"/>
          </w:tcPr>
          <w:p w14:paraId="7AC10AFB" w14:textId="77777777" w:rsidR="00474129" w:rsidRPr="004B0F80" w:rsidRDefault="00474129" w:rsidP="009B3788">
            <w:pPr>
              <w:shd w:val="solid" w:color="FFFFFF" w:fill="FFFFFF"/>
              <w:spacing w:before="0"/>
              <w:rPr>
                <w:rFonts w:ascii="Verdana" w:hAnsi="Verdana" w:cs="Times New Roman Bold"/>
                <w:b/>
                <w:bCs/>
                <w:sz w:val="26"/>
                <w:szCs w:val="26"/>
              </w:rPr>
            </w:pPr>
            <w:r w:rsidRPr="004B0F80">
              <w:rPr>
                <w:rFonts w:ascii="Verdana" w:hAnsi="Verdana" w:cs="Times New Roman Bold"/>
                <w:b/>
                <w:bCs/>
                <w:sz w:val="26"/>
                <w:szCs w:val="26"/>
              </w:rPr>
              <w:lastRenderedPageBreak/>
              <w:t>Radiocommunication Study Groups</w:t>
            </w:r>
          </w:p>
        </w:tc>
        <w:tc>
          <w:tcPr>
            <w:tcW w:w="3402" w:type="dxa"/>
          </w:tcPr>
          <w:p w14:paraId="5ACF4B00" w14:textId="77777777" w:rsidR="00474129" w:rsidRPr="004B0F80" w:rsidRDefault="00474129" w:rsidP="009B3788">
            <w:pPr>
              <w:shd w:val="solid" w:color="FFFFFF" w:fill="FFFFFF"/>
              <w:spacing w:before="0" w:line="240" w:lineRule="atLeast"/>
            </w:pPr>
            <w:bookmarkStart w:id="5" w:name="ditulogo"/>
            <w:bookmarkEnd w:id="5"/>
            <w:r w:rsidRPr="004B0F80">
              <w:rPr>
                <w:b/>
                <w:bCs/>
                <w:noProof/>
                <w:sz w:val="20"/>
              </w:rPr>
              <w:drawing>
                <wp:inline distT="0" distB="0" distL="0" distR="0" wp14:anchorId="7B2C5A6D" wp14:editId="6F95F8BD">
                  <wp:extent cx="579396" cy="65722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srcRect/>
                          <a:stretch>
                            <a:fillRect/>
                          </a:stretch>
                        </pic:blipFill>
                        <pic:spPr bwMode="auto">
                          <a:xfrm>
                            <a:off x="0" y="0"/>
                            <a:ext cx="580025" cy="657939"/>
                          </a:xfrm>
                          <a:prstGeom prst="rect">
                            <a:avLst/>
                          </a:prstGeom>
                          <a:noFill/>
                          <a:ln w="9525">
                            <a:noFill/>
                            <a:miter lim="800000"/>
                            <a:headEnd/>
                            <a:tailEnd/>
                          </a:ln>
                        </pic:spPr>
                      </pic:pic>
                    </a:graphicData>
                  </a:graphic>
                </wp:inline>
              </w:drawing>
            </w:r>
          </w:p>
        </w:tc>
      </w:tr>
      <w:tr w:rsidR="00474129" w:rsidRPr="004B0F80" w14:paraId="15E2EA20" w14:textId="77777777" w:rsidTr="009B3788">
        <w:trPr>
          <w:cantSplit/>
        </w:trPr>
        <w:tc>
          <w:tcPr>
            <w:tcW w:w="6487" w:type="dxa"/>
            <w:tcBorders>
              <w:bottom w:val="single" w:sz="12" w:space="0" w:color="auto"/>
            </w:tcBorders>
          </w:tcPr>
          <w:p w14:paraId="22DE4567" w14:textId="77777777" w:rsidR="00474129" w:rsidRPr="004B0F80" w:rsidRDefault="00474129" w:rsidP="009B3788">
            <w:pPr>
              <w:shd w:val="solid" w:color="FFFFFF" w:fill="FFFFFF"/>
              <w:spacing w:before="0" w:after="48"/>
              <w:rPr>
                <w:rFonts w:ascii="Verdana" w:hAnsi="Verdana" w:cs="Times New Roman Bold"/>
                <w:b/>
                <w:sz w:val="22"/>
                <w:szCs w:val="22"/>
              </w:rPr>
            </w:pPr>
          </w:p>
        </w:tc>
        <w:tc>
          <w:tcPr>
            <w:tcW w:w="3402" w:type="dxa"/>
            <w:tcBorders>
              <w:bottom w:val="single" w:sz="12" w:space="0" w:color="auto"/>
            </w:tcBorders>
          </w:tcPr>
          <w:p w14:paraId="441933BE" w14:textId="77777777" w:rsidR="00474129" w:rsidRPr="004B0F80" w:rsidRDefault="00474129" w:rsidP="009B3788">
            <w:pPr>
              <w:shd w:val="solid" w:color="FFFFFF" w:fill="FFFFFF"/>
              <w:spacing w:before="0" w:after="48" w:line="240" w:lineRule="atLeast"/>
              <w:rPr>
                <w:sz w:val="22"/>
                <w:szCs w:val="22"/>
              </w:rPr>
            </w:pPr>
          </w:p>
        </w:tc>
      </w:tr>
      <w:tr w:rsidR="00474129" w:rsidRPr="004B0F80" w14:paraId="36A720EB" w14:textId="77777777" w:rsidTr="009B3788">
        <w:trPr>
          <w:cantSplit/>
        </w:trPr>
        <w:tc>
          <w:tcPr>
            <w:tcW w:w="6487" w:type="dxa"/>
            <w:tcBorders>
              <w:top w:val="single" w:sz="12" w:space="0" w:color="auto"/>
            </w:tcBorders>
          </w:tcPr>
          <w:p w14:paraId="3D3C88E5" w14:textId="77777777" w:rsidR="00474129" w:rsidRPr="004B0F80" w:rsidRDefault="00474129" w:rsidP="009B3788">
            <w:pPr>
              <w:shd w:val="solid" w:color="FFFFFF" w:fill="FFFFFF"/>
              <w:spacing w:before="0" w:after="48"/>
              <w:rPr>
                <w:rFonts w:ascii="Verdana" w:hAnsi="Verdana" w:cs="Times New Roman Bold"/>
                <w:bCs/>
                <w:sz w:val="22"/>
                <w:szCs w:val="22"/>
              </w:rPr>
            </w:pPr>
          </w:p>
        </w:tc>
        <w:tc>
          <w:tcPr>
            <w:tcW w:w="3402" w:type="dxa"/>
            <w:tcBorders>
              <w:top w:val="single" w:sz="12" w:space="0" w:color="auto"/>
            </w:tcBorders>
          </w:tcPr>
          <w:p w14:paraId="565C86AB" w14:textId="77777777" w:rsidR="00474129" w:rsidRPr="004B0F80" w:rsidRDefault="00474129" w:rsidP="009B3788">
            <w:pPr>
              <w:shd w:val="solid" w:color="FFFFFF" w:fill="FFFFFF"/>
              <w:spacing w:before="0" w:after="48" w:line="240" w:lineRule="atLeast"/>
            </w:pPr>
          </w:p>
        </w:tc>
      </w:tr>
      <w:tr w:rsidR="00474129" w:rsidRPr="004B0F80" w14:paraId="411C0A8B" w14:textId="77777777" w:rsidTr="009B3788">
        <w:trPr>
          <w:cantSplit/>
        </w:trPr>
        <w:tc>
          <w:tcPr>
            <w:tcW w:w="6487" w:type="dxa"/>
            <w:vMerge w:val="restart"/>
          </w:tcPr>
          <w:p w14:paraId="44A6A632" w14:textId="77777777" w:rsidR="00474129" w:rsidRPr="004B0F80" w:rsidRDefault="00474129" w:rsidP="009B3788">
            <w:pPr>
              <w:shd w:val="solid" w:color="FFFFFF" w:fill="FFFFFF"/>
              <w:tabs>
                <w:tab w:val="clear" w:pos="1134"/>
                <w:tab w:val="clear" w:pos="1871"/>
                <w:tab w:val="clear" w:pos="2268"/>
              </w:tabs>
              <w:spacing w:before="0" w:after="240"/>
              <w:ind w:left="1134" w:hanging="1134"/>
              <w:rPr>
                <w:rFonts w:ascii="Verdana" w:hAnsi="Verdana"/>
                <w:sz w:val="20"/>
              </w:rPr>
            </w:pPr>
            <w:bookmarkStart w:id="6" w:name="recibido"/>
            <w:bookmarkStart w:id="7" w:name="dnum" w:colFirst="1" w:colLast="1"/>
            <w:bookmarkEnd w:id="6"/>
            <w:r w:rsidRPr="004B0F80">
              <w:rPr>
                <w:rFonts w:ascii="Verdana" w:hAnsi="Verdana"/>
                <w:sz w:val="20"/>
              </w:rPr>
              <w:t>Source:</w:t>
            </w:r>
            <w:proofErr w:type="gramStart"/>
            <w:r w:rsidRPr="004B0F80">
              <w:rPr>
                <w:rFonts w:ascii="Verdana" w:hAnsi="Verdana"/>
                <w:sz w:val="20"/>
              </w:rPr>
              <w:tab/>
            </w:r>
            <w:r w:rsidRPr="004B0F80">
              <w:rPr>
                <w:rFonts w:ascii="Verdana" w:hAnsi="Verdana"/>
                <w:b/>
                <w:sz w:val="20"/>
                <w:lang w:eastAsia="zh-CN"/>
              </w:rPr>
              <w:t xml:space="preserve"> </w:t>
            </w:r>
            <w:r w:rsidRPr="004B0F80">
              <w:rPr>
                <w:szCs w:val="24"/>
                <w:lang w:eastAsia="zh-CN"/>
              </w:rPr>
              <w:t xml:space="preserve"> Annex</w:t>
            </w:r>
            <w:proofErr w:type="gramEnd"/>
            <w:r w:rsidRPr="004B0F80">
              <w:rPr>
                <w:szCs w:val="24"/>
                <w:lang w:eastAsia="zh-CN"/>
              </w:rPr>
              <w:t xml:space="preserve"> 1 to Document 5B/819</w:t>
            </w:r>
          </w:p>
          <w:p w14:paraId="4842A94D" w14:textId="77777777" w:rsidR="00474129" w:rsidRPr="004B0F80" w:rsidRDefault="00474129" w:rsidP="009B3788">
            <w:pPr>
              <w:spacing w:before="0"/>
              <w:ind w:right="144"/>
              <w:rPr>
                <w:szCs w:val="24"/>
              </w:rPr>
            </w:pPr>
            <w:r w:rsidRPr="004B0F80">
              <w:rPr>
                <w:rFonts w:ascii="Verdana" w:hAnsi="Verdana"/>
                <w:sz w:val="20"/>
              </w:rPr>
              <w:t>Reference</w:t>
            </w:r>
            <w:r w:rsidRPr="004B0F80">
              <w:rPr>
                <w:b/>
                <w:szCs w:val="24"/>
              </w:rPr>
              <w:t>:</w:t>
            </w:r>
            <w:r w:rsidRPr="004B0F80">
              <w:rPr>
                <w:szCs w:val="24"/>
              </w:rPr>
              <w:t xml:space="preserve">   ITU-R M.1371-5</w:t>
            </w:r>
          </w:p>
          <w:p w14:paraId="4065C058" w14:textId="77777777" w:rsidR="00474129" w:rsidRPr="004B0F80" w:rsidRDefault="00474129" w:rsidP="009B3788">
            <w:pPr>
              <w:spacing w:before="0"/>
              <w:ind w:left="144" w:right="144"/>
              <w:rPr>
                <w:rFonts w:ascii="Verdana" w:hAnsi="Verdana"/>
                <w:sz w:val="20"/>
              </w:rPr>
            </w:pPr>
            <w:r w:rsidRPr="004B0F80">
              <w:rPr>
                <w:szCs w:val="24"/>
              </w:rPr>
              <w:t xml:space="preserve">                  </w:t>
            </w:r>
          </w:p>
        </w:tc>
        <w:tc>
          <w:tcPr>
            <w:tcW w:w="3402" w:type="dxa"/>
          </w:tcPr>
          <w:p w14:paraId="1A90D3DA" w14:textId="77777777" w:rsidR="00474129" w:rsidRPr="004B0F80" w:rsidRDefault="00474129" w:rsidP="009B3788">
            <w:pPr>
              <w:shd w:val="solid" w:color="FFFFFF" w:fill="FFFFFF"/>
              <w:spacing w:before="0" w:line="240" w:lineRule="atLeast"/>
              <w:rPr>
                <w:rFonts w:ascii="Verdana" w:hAnsi="Verdana"/>
                <w:sz w:val="20"/>
                <w:lang w:eastAsia="zh-CN"/>
              </w:rPr>
            </w:pPr>
            <w:r w:rsidRPr="004B0F80">
              <w:rPr>
                <w:rFonts w:ascii="Verdana" w:hAnsi="Verdana"/>
                <w:b/>
                <w:sz w:val="20"/>
                <w:lang w:eastAsia="zh-CN"/>
              </w:rPr>
              <w:t>Document: USWP5B32-12</w:t>
            </w:r>
          </w:p>
        </w:tc>
      </w:tr>
      <w:tr w:rsidR="00474129" w:rsidRPr="004B0F80" w14:paraId="134C154B" w14:textId="77777777" w:rsidTr="009B3788">
        <w:trPr>
          <w:cantSplit/>
        </w:trPr>
        <w:tc>
          <w:tcPr>
            <w:tcW w:w="6487" w:type="dxa"/>
            <w:vMerge/>
          </w:tcPr>
          <w:p w14:paraId="6BCD40BF" w14:textId="77777777" w:rsidR="00474129" w:rsidRPr="004B0F80" w:rsidRDefault="00474129" w:rsidP="009B3788">
            <w:pPr>
              <w:spacing w:before="60"/>
              <w:jc w:val="center"/>
              <w:rPr>
                <w:b/>
                <w:smallCaps/>
                <w:sz w:val="32"/>
                <w:lang w:eastAsia="zh-CN"/>
              </w:rPr>
            </w:pPr>
            <w:bookmarkStart w:id="8" w:name="ddate" w:colFirst="1" w:colLast="1"/>
            <w:bookmarkEnd w:id="7"/>
          </w:p>
        </w:tc>
        <w:tc>
          <w:tcPr>
            <w:tcW w:w="3402" w:type="dxa"/>
          </w:tcPr>
          <w:p w14:paraId="3C39DFD0" w14:textId="77777777" w:rsidR="00474129" w:rsidRPr="004B0F80" w:rsidRDefault="00474129" w:rsidP="009B3788">
            <w:pPr>
              <w:shd w:val="solid" w:color="FFFFFF" w:fill="FFFFFF"/>
              <w:spacing w:before="0" w:line="240" w:lineRule="atLeast"/>
              <w:rPr>
                <w:rFonts w:ascii="Verdana" w:hAnsi="Verdana"/>
                <w:sz w:val="20"/>
                <w:lang w:eastAsia="zh-CN"/>
              </w:rPr>
            </w:pPr>
            <w:r w:rsidRPr="004B0F80">
              <w:rPr>
                <w:rFonts w:ascii="Verdana" w:hAnsi="Verdana"/>
                <w:b/>
                <w:sz w:val="20"/>
                <w:lang w:eastAsia="zh-CN"/>
              </w:rPr>
              <w:t>06 Mar 2024</w:t>
            </w:r>
          </w:p>
        </w:tc>
      </w:tr>
      <w:tr w:rsidR="00474129" w:rsidRPr="004B0F80" w14:paraId="1564C07E" w14:textId="77777777" w:rsidTr="009B3788">
        <w:trPr>
          <w:cantSplit/>
        </w:trPr>
        <w:tc>
          <w:tcPr>
            <w:tcW w:w="6487" w:type="dxa"/>
            <w:vMerge/>
          </w:tcPr>
          <w:p w14:paraId="68D992D8" w14:textId="77777777" w:rsidR="00474129" w:rsidRPr="004B0F80" w:rsidRDefault="00474129" w:rsidP="009B3788">
            <w:pPr>
              <w:spacing w:before="60"/>
              <w:jc w:val="center"/>
              <w:rPr>
                <w:b/>
                <w:smallCaps/>
                <w:sz w:val="32"/>
                <w:lang w:eastAsia="zh-CN"/>
              </w:rPr>
            </w:pPr>
            <w:bookmarkStart w:id="9" w:name="dorlang" w:colFirst="1" w:colLast="1"/>
            <w:bookmarkEnd w:id="8"/>
          </w:p>
        </w:tc>
        <w:tc>
          <w:tcPr>
            <w:tcW w:w="3402" w:type="dxa"/>
          </w:tcPr>
          <w:p w14:paraId="7DE355EF" w14:textId="77777777" w:rsidR="00474129" w:rsidRPr="004B0F80" w:rsidRDefault="00474129" w:rsidP="009B3788">
            <w:pPr>
              <w:shd w:val="solid" w:color="FFFFFF" w:fill="FFFFFF"/>
              <w:spacing w:before="0" w:line="240" w:lineRule="atLeast"/>
              <w:rPr>
                <w:rFonts w:ascii="Verdana" w:eastAsia="SimSun" w:hAnsi="Verdana"/>
                <w:sz w:val="20"/>
                <w:lang w:eastAsia="zh-CN"/>
              </w:rPr>
            </w:pPr>
            <w:r w:rsidRPr="004B0F80">
              <w:rPr>
                <w:rFonts w:ascii="Verdana" w:eastAsia="SimSun" w:hAnsi="Verdana"/>
                <w:b/>
                <w:sz w:val="20"/>
                <w:lang w:eastAsia="zh-CN"/>
              </w:rPr>
              <w:t>English only</w:t>
            </w:r>
          </w:p>
        </w:tc>
      </w:tr>
      <w:tr w:rsidR="00474129" w:rsidRPr="004B0F80" w14:paraId="12A25445" w14:textId="77777777" w:rsidTr="009B3788">
        <w:trPr>
          <w:cantSplit/>
        </w:trPr>
        <w:tc>
          <w:tcPr>
            <w:tcW w:w="9889" w:type="dxa"/>
            <w:gridSpan w:val="2"/>
          </w:tcPr>
          <w:p w14:paraId="55394F41" w14:textId="77777777" w:rsidR="00474129" w:rsidRPr="004B0F80" w:rsidRDefault="00474129" w:rsidP="009B3788">
            <w:pPr>
              <w:pStyle w:val="Source"/>
              <w:spacing w:before="360" w:after="360"/>
              <w:rPr>
                <w:lang w:eastAsia="zh-CN"/>
              </w:rPr>
            </w:pPr>
            <w:bookmarkStart w:id="10" w:name="dsource" w:colFirst="0" w:colLast="0"/>
            <w:bookmarkEnd w:id="9"/>
            <w:r w:rsidRPr="004B0F80">
              <w:rPr>
                <w:lang w:eastAsia="zh-CN"/>
              </w:rPr>
              <w:t>United States of America</w:t>
            </w:r>
          </w:p>
        </w:tc>
      </w:tr>
      <w:tr w:rsidR="00474129" w:rsidRPr="004B0F80" w14:paraId="06CCD5A2" w14:textId="77777777" w:rsidTr="009B3788">
        <w:trPr>
          <w:cantSplit/>
        </w:trPr>
        <w:tc>
          <w:tcPr>
            <w:tcW w:w="9889" w:type="dxa"/>
            <w:gridSpan w:val="2"/>
          </w:tcPr>
          <w:p w14:paraId="7887A4DE" w14:textId="77777777" w:rsidR="00474129" w:rsidRPr="004B0F80" w:rsidRDefault="00474129" w:rsidP="009B3788">
            <w:pPr>
              <w:pStyle w:val="Title1"/>
              <w:rPr>
                <w:lang w:eastAsia="zh-CN"/>
              </w:rPr>
            </w:pPr>
            <w:bookmarkStart w:id="11" w:name="drec" w:colFirst="0" w:colLast="0"/>
            <w:bookmarkEnd w:id="10"/>
            <w:r w:rsidRPr="004B0F80">
              <w:t>Working document towards a draft revision of Recommendation ITU-R M.1371-5</w:t>
            </w:r>
          </w:p>
        </w:tc>
      </w:tr>
      <w:bookmarkEnd w:id="11"/>
    </w:tbl>
    <w:p w14:paraId="50D0FEA1" w14:textId="77777777" w:rsidR="00256DDE" w:rsidRPr="004B0F80" w:rsidRDefault="00256DDE"/>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474129" w:rsidRPr="004B0F80" w14:paraId="1A09213C" w14:textId="77777777" w:rsidTr="009B3788">
        <w:trPr>
          <w:cantSplit/>
        </w:trPr>
        <w:tc>
          <w:tcPr>
            <w:tcW w:w="6487" w:type="dxa"/>
            <w:vAlign w:val="center"/>
          </w:tcPr>
          <w:p w14:paraId="5CA1D575" w14:textId="77777777" w:rsidR="00474129" w:rsidRPr="004B0F80" w:rsidRDefault="00474129" w:rsidP="009B3788">
            <w:pPr>
              <w:shd w:val="solid" w:color="FFFFFF" w:fill="FFFFFF"/>
              <w:spacing w:before="0"/>
              <w:rPr>
                <w:rFonts w:ascii="Verdana" w:hAnsi="Verdana" w:cs="Times New Roman Bold"/>
                <w:b/>
                <w:bCs/>
                <w:sz w:val="26"/>
                <w:szCs w:val="26"/>
              </w:rPr>
            </w:pPr>
            <w:r w:rsidRPr="004B0F80">
              <w:rPr>
                <w:rFonts w:ascii="Verdana" w:hAnsi="Verdana" w:cs="Times New Roman Bold"/>
                <w:b/>
                <w:bCs/>
                <w:sz w:val="26"/>
                <w:szCs w:val="26"/>
              </w:rPr>
              <w:t>Radiocommunication Study Groups</w:t>
            </w:r>
          </w:p>
        </w:tc>
        <w:tc>
          <w:tcPr>
            <w:tcW w:w="3402" w:type="dxa"/>
          </w:tcPr>
          <w:p w14:paraId="4786D0E8" w14:textId="77777777" w:rsidR="00474129" w:rsidRPr="004B0F80" w:rsidRDefault="00474129" w:rsidP="009B3788">
            <w:pPr>
              <w:shd w:val="solid" w:color="FFFFFF" w:fill="FFFFFF"/>
              <w:spacing w:before="0" w:line="240" w:lineRule="atLeast"/>
            </w:pPr>
            <w:r w:rsidRPr="004B0F80">
              <w:rPr>
                <w:b/>
                <w:bCs/>
                <w:noProof/>
                <w:sz w:val="20"/>
              </w:rPr>
              <w:drawing>
                <wp:inline distT="0" distB="0" distL="0" distR="0" wp14:anchorId="5FB48C1D" wp14:editId="2C703018">
                  <wp:extent cx="579396" cy="657225"/>
                  <wp:effectExtent l="0" t="0" r="0" b="0"/>
                  <wp:docPr id="903909544" name="Picture 9039095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srcRect/>
                          <a:stretch>
                            <a:fillRect/>
                          </a:stretch>
                        </pic:blipFill>
                        <pic:spPr bwMode="auto">
                          <a:xfrm>
                            <a:off x="0" y="0"/>
                            <a:ext cx="580025" cy="657939"/>
                          </a:xfrm>
                          <a:prstGeom prst="rect">
                            <a:avLst/>
                          </a:prstGeom>
                          <a:noFill/>
                          <a:ln w="9525">
                            <a:noFill/>
                            <a:miter lim="800000"/>
                            <a:headEnd/>
                            <a:tailEnd/>
                          </a:ln>
                        </pic:spPr>
                      </pic:pic>
                    </a:graphicData>
                  </a:graphic>
                </wp:inline>
              </w:drawing>
            </w:r>
          </w:p>
        </w:tc>
      </w:tr>
      <w:tr w:rsidR="00474129" w:rsidRPr="004B0F80" w14:paraId="44AA7768" w14:textId="77777777" w:rsidTr="009B3788">
        <w:trPr>
          <w:cantSplit/>
        </w:trPr>
        <w:tc>
          <w:tcPr>
            <w:tcW w:w="6487" w:type="dxa"/>
            <w:tcBorders>
              <w:bottom w:val="single" w:sz="12" w:space="0" w:color="auto"/>
            </w:tcBorders>
          </w:tcPr>
          <w:p w14:paraId="6B4CC32D" w14:textId="77777777" w:rsidR="00474129" w:rsidRPr="004B0F80" w:rsidRDefault="00474129" w:rsidP="009B3788">
            <w:pPr>
              <w:shd w:val="solid" w:color="FFFFFF" w:fill="FFFFFF"/>
              <w:spacing w:before="0" w:after="48"/>
              <w:rPr>
                <w:rFonts w:ascii="Verdana" w:hAnsi="Verdana" w:cs="Times New Roman Bold"/>
                <w:b/>
                <w:sz w:val="22"/>
                <w:szCs w:val="22"/>
              </w:rPr>
            </w:pPr>
          </w:p>
        </w:tc>
        <w:tc>
          <w:tcPr>
            <w:tcW w:w="3402" w:type="dxa"/>
            <w:tcBorders>
              <w:bottom w:val="single" w:sz="12" w:space="0" w:color="auto"/>
            </w:tcBorders>
          </w:tcPr>
          <w:p w14:paraId="7AE88104" w14:textId="77777777" w:rsidR="00474129" w:rsidRPr="004B0F80" w:rsidRDefault="00474129" w:rsidP="009B3788">
            <w:pPr>
              <w:shd w:val="solid" w:color="FFFFFF" w:fill="FFFFFF"/>
              <w:spacing w:before="0" w:after="48" w:line="240" w:lineRule="atLeast"/>
              <w:rPr>
                <w:sz w:val="22"/>
                <w:szCs w:val="22"/>
              </w:rPr>
            </w:pPr>
          </w:p>
        </w:tc>
      </w:tr>
      <w:tr w:rsidR="00474129" w:rsidRPr="004B0F80" w14:paraId="15EE58CD" w14:textId="77777777" w:rsidTr="009B3788">
        <w:trPr>
          <w:cantSplit/>
        </w:trPr>
        <w:tc>
          <w:tcPr>
            <w:tcW w:w="6487" w:type="dxa"/>
            <w:tcBorders>
              <w:top w:val="single" w:sz="12" w:space="0" w:color="auto"/>
            </w:tcBorders>
          </w:tcPr>
          <w:p w14:paraId="5AB39B7C" w14:textId="77777777" w:rsidR="00474129" w:rsidRPr="004B0F80" w:rsidRDefault="00474129" w:rsidP="009B3788">
            <w:pPr>
              <w:shd w:val="solid" w:color="FFFFFF" w:fill="FFFFFF"/>
              <w:spacing w:before="0" w:after="48"/>
              <w:rPr>
                <w:rFonts w:ascii="Verdana" w:hAnsi="Verdana" w:cs="Times New Roman Bold"/>
                <w:bCs/>
                <w:sz w:val="22"/>
                <w:szCs w:val="22"/>
              </w:rPr>
            </w:pPr>
          </w:p>
        </w:tc>
        <w:tc>
          <w:tcPr>
            <w:tcW w:w="3402" w:type="dxa"/>
            <w:tcBorders>
              <w:top w:val="single" w:sz="12" w:space="0" w:color="auto"/>
            </w:tcBorders>
          </w:tcPr>
          <w:p w14:paraId="3760C18F" w14:textId="77777777" w:rsidR="00474129" w:rsidRPr="004B0F80" w:rsidRDefault="00474129" w:rsidP="009B3788">
            <w:pPr>
              <w:shd w:val="solid" w:color="FFFFFF" w:fill="FFFFFF"/>
              <w:spacing w:before="0" w:after="48" w:line="240" w:lineRule="atLeast"/>
            </w:pPr>
          </w:p>
        </w:tc>
      </w:tr>
      <w:tr w:rsidR="00474129" w:rsidRPr="004B0F80" w14:paraId="36BC34E0" w14:textId="77777777" w:rsidTr="009B3788">
        <w:trPr>
          <w:cantSplit/>
        </w:trPr>
        <w:tc>
          <w:tcPr>
            <w:tcW w:w="6487" w:type="dxa"/>
            <w:vMerge w:val="restart"/>
          </w:tcPr>
          <w:p w14:paraId="73D17FBE" w14:textId="0EC7B695" w:rsidR="00474129" w:rsidRPr="004B0F80" w:rsidRDefault="00474129" w:rsidP="009B3788">
            <w:pPr>
              <w:shd w:val="solid" w:color="FFFFFF" w:fill="FFFFFF"/>
              <w:tabs>
                <w:tab w:val="clear" w:pos="1134"/>
                <w:tab w:val="clear" w:pos="1871"/>
                <w:tab w:val="clear" w:pos="2268"/>
              </w:tabs>
              <w:spacing w:before="0" w:after="240"/>
              <w:ind w:left="1134" w:hanging="1134"/>
              <w:rPr>
                <w:rFonts w:ascii="Verdana" w:hAnsi="Verdana"/>
                <w:sz w:val="20"/>
              </w:rPr>
            </w:pPr>
            <w:r w:rsidRPr="004B0F80">
              <w:rPr>
                <w:rFonts w:ascii="Verdana" w:hAnsi="Verdana"/>
                <w:sz w:val="20"/>
              </w:rPr>
              <w:t>Source:</w:t>
            </w:r>
            <w:proofErr w:type="gramStart"/>
            <w:r w:rsidRPr="004B0F80">
              <w:rPr>
                <w:rFonts w:ascii="Verdana" w:hAnsi="Verdana"/>
                <w:sz w:val="20"/>
              </w:rPr>
              <w:tab/>
            </w:r>
            <w:r w:rsidRPr="004B0F80">
              <w:rPr>
                <w:rFonts w:ascii="Verdana" w:hAnsi="Verdana"/>
                <w:b/>
                <w:sz w:val="20"/>
                <w:lang w:eastAsia="zh-CN"/>
              </w:rPr>
              <w:t xml:space="preserve"> </w:t>
            </w:r>
            <w:r w:rsidRPr="004B0F80">
              <w:rPr>
                <w:szCs w:val="24"/>
                <w:lang w:eastAsia="zh-CN"/>
              </w:rPr>
              <w:t xml:space="preserve"> Annex</w:t>
            </w:r>
            <w:proofErr w:type="gramEnd"/>
            <w:r w:rsidRPr="004B0F80">
              <w:rPr>
                <w:szCs w:val="24"/>
                <w:lang w:eastAsia="zh-CN"/>
              </w:rPr>
              <w:t xml:space="preserve"> 12 to Document 5B/96</w:t>
            </w:r>
          </w:p>
          <w:p w14:paraId="471EA2F8" w14:textId="77777777" w:rsidR="00474129" w:rsidRPr="004B0F80" w:rsidRDefault="00474129" w:rsidP="009B3788">
            <w:pPr>
              <w:spacing w:before="0"/>
              <w:ind w:right="144"/>
              <w:rPr>
                <w:szCs w:val="24"/>
              </w:rPr>
            </w:pPr>
            <w:r w:rsidRPr="004B0F80">
              <w:rPr>
                <w:rFonts w:ascii="Verdana" w:hAnsi="Verdana"/>
                <w:sz w:val="20"/>
              </w:rPr>
              <w:t>Reference</w:t>
            </w:r>
            <w:r w:rsidRPr="004B0F80">
              <w:rPr>
                <w:b/>
                <w:szCs w:val="24"/>
              </w:rPr>
              <w:t>:</w:t>
            </w:r>
            <w:r w:rsidRPr="004B0F80">
              <w:rPr>
                <w:szCs w:val="24"/>
              </w:rPr>
              <w:t xml:space="preserve">   ITU-R M.1371-5</w:t>
            </w:r>
          </w:p>
          <w:p w14:paraId="7D5EE32D" w14:textId="77777777" w:rsidR="00474129" w:rsidRPr="004B0F80" w:rsidRDefault="00474129" w:rsidP="009B3788">
            <w:pPr>
              <w:spacing w:before="0"/>
              <w:ind w:left="144" w:right="144"/>
              <w:rPr>
                <w:rFonts w:ascii="Verdana" w:hAnsi="Verdana"/>
                <w:sz w:val="20"/>
              </w:rPr>
            </w:pPr>
            <w:r w:rsidRPr="004B0F80">
              <w:rPr>
                <w:szCs w:val="24"/>
              </w:rPr>
              <w:t xml:space="preserve">                  </w:t>
            </w:r>
          </w:p>
        </w:tc>
        <w:tc>
          <w:tcPr>
            <w:tcW w:w="3402" w:type="dxa"/>
          </w:tcPr>
          <w:p w14:paraId="3C3E2272" w14:textId="4680D597" w:rsidR="00474129" w:rsidRPr="004B0F80" w:rsidRDefault="00474129" w:rsidP="009B3788">
            <w:pPr>
              <w:shd w:val="solid" w:color="FFFFFF" w:fill="FFFFFF"/>
              <w:spacing w:before="0" w:line="240" w:lineRule="atLeast"/>
              <w:rPr>
                <w:rFonts w:ascii="Verdana" w:hAnsi="Verdana"/>
                <w:sz w:val="20"/>
                <w:lang w:eastAsia="zh-CN"/>
              </w:rPr>
            </w:pPr>
            <w:r w:rsidRPr="004B0F80">
              <w:rPr>
                <w:rFonts w:ascii="Verdana" w:hAnsi="Verdana"/>
                <w:b/>
                <w:sz w:val="20"/>
                <w:lang w:eastAsia="zh-CN"/>
              </w:rPr>
              <w:t>Document: USWP5B33-02</w:t>
            </w:r>
          </w:p>
        </w:tc>
      </w:tr>
      <w:tr w:rsidR="00474129" w:rsidRPr="004B0F80" w14:paraId="6C933ACA" w14:textId="77777777" w:rsidTr="009B3788">
        <w:trPr>
          <w:cantSplit/>
        </w:trPr>
        <w:tc>
          <w:tcPr>
            <w:tcW w:w="6487" w:type="dxa"/>
            <w:vMerge/>
          </w:tcPr>
          <w:p w14:paraId="6D453776" w14:textId="77777777" w:rsidR="00474129" w:rsidRPr="004B0F80" w:rsidRDefault="00474129" w:rsidP="009B3788">
            <w:pPr>
              <w:spacing w:before="60"/>
              <w:jc w:val="center"/>
              <w:rPr>
                <w:b/>
                <w:smallCaps/>
                <w:sz w:val="32"/>
                <w:lang w:eastAsia="zh-CN"/>
              </w:rPr>
            </w:pPr>
          </w:p>
        </w:tc>
        <w:tc>
          <w:tcPr>
            <w:tcW w:w="3402" w:type="dxa"/>
          </w:tcPr>
          <w:p w14:paraId="136D8BA7" w14:textId="31F368FF" w:rsidR="00474129" w:rsidRPr="004B0F80" w:rsidRDefault="00D30ECA" w:rsidP="009B3788">
            <w:pPr>
              <w:shd w:val="solid" w:color="FFFFFF" w:fill="FFFFFF"/>
              <w:spacing w:before="0" w:line="240" w:lineRule="atLeast"/>
              <w:rPr>
                <w:rFonts w:ascii="Verdana" w:hAnsi="Verdana"/>
                <w:sz w:val="20"/>
                <w:lang w:eastAsia="zh-CN"/>
              </w:rPr>
            </w:pPr>
            <w:r>
              <w:rPr>
                <w:rFonts w:ascii="Verdana" w:hAnsi="Verdana"/>
                <w:b/>
                <w:sz w:val="20"/>
                <w:lang w:eastAsia="zh-CN"/>
              </w:rPr>
              <w:t>0</w:t>
            </w:r>
            <w:r w:rsidR="007C065D">
              <w:rPr>
                <w:rFonts w:ascii="Verdana" w:hAnsi="Verdana"/>
                <w:b/>
                <w:sz w:val="20"/>
                <w:lang w:eastAsia="zh-CN"/>
              </w:rPr>
              <w:t>4</w:t>
            </w:r>
            <w:r w:rsidR="00474129" w:rsidRPr="004B0F80">
              <w:rPr>
                <w:rFonts w:ascii="Verdana" w:hAnsi="Verdana"/>
                <w:b/>
                <w:sz w:val="20"/>
                <w:lang w:eastAsia="zh-CN"/>
              </w:rPr>
              <w:t xml:space="preserve"> Sep 2024</w:t>
            </w:r>
          </w:p>
        </w:tc>
      </w:tr>
      <w:tr w:rsidR="00474129" w:rsidRPr="004B0F80" w14:paraId="17C025C9" w14:textId="77777777" w:rsidTr="009B3788">
        <w:trPr>
          <w:cantSplit/>
        </w:trPr>
        <w:tc>
          <w:tcPr>
            <w:tcW w:w="6487" w:type="dxa"/>
            <w:vMerge/>
          </w:tcPr>
          <w:p w14:paraId="67434F44" w14:textId="77777777" w:rsidR="00474129" w:rsidRPr="004B0F80" w:rsidRDefault="00474129" w:rsidP="009B3788">
            <w:pPr>
              <w:spacing w:before="60"/>
              <w:jc w:val="center"/>
              <w:rPr>
                <w:b/>
                <w:smallCaps/>
                <w:sz w:val="32"/>
                <w:lang w:eastAsia="zh-CN"/>
              </w:rPr>
            </w:pPr>
          </w:p>
        </w:tc>
        <w:tc>
          <w:tcPr>
            <w:tcW w:w="3402" w:type="dxa"/>
          </w:tcPr>
          <w:p w14:paraId="1C44D586" w14:textId="77777777" w:rsidR="00474129" w:rsidRPr="004B0F80" w:rsidRDefault="00474129" w:rsidP="009B3788">
            <w:pPr>
              <w:shd w:val="solid" w:color="FFFFFF" w:fill="FFFFFF"/>
              <w:spacing w:before="0" w:line="240" w:lineRule="atLeast"/>
              <w:rPr>
                <w:rFonts w:ascii="Verdana" w:eastAsia="SimSun" w:hAnsi="Verdana"/>
                <w:sz w:val="20"/>
                <w:lang w:eastAsia="zh-CN"/>
              </w:rPr>
            </w:pPr>
            <w:r w:rsidRPr="004B0F80">
              <w:rPr>
                <w:rFonts w:ascii="Verdana" w:eastAsia="SimSun" w:hAnsi="Verdana"/>
                <w:b/>
                <w:sz w:val="20"/>
                <w:lang w:eastAsia="zh-CN"/>
              </w:rPr>
              <w:t>English only</w:t>
            </w:r>
          </w:p>
        </w:tc>
      </w:tr>
      <w:tr w:rsidR="00474129" w:rsidRPr="004B0F80" w14:paraId="748EC833" w14:textId="77777777" w:rsidTr="009B3788">
        <w:trPr>
          <w:cantSplit/>
        </w:trPr>
        <w:tc>
          <w:tcPr>
            <w:tcW w:w="9889" w:type="dxa"/>
            <w:gridSpan w:val="2"/>
          </w:tcPr>
          <w:p w14:paraId="41765B06" w14:textId="77777777" w:rsidR="00474129" w:rsidRPr="004B0F80" w:rsidRDefault="00474129" w:rsidP="009B3788">
            <w:pPr>
              <w:pStyle w:val="Source"/>
              <w:spacing w:before="360" w:after="360"/>
              <w:rPr>
                <w:lang w:eastAsia="zh-CN"/>
              </w:rPr>
            </w:pPr>
            <w:r w:rsidRPr="004B0F80">
              <w:rPr>
                <w:lang w:eastAsia="zh-CN"/>
              </w:rPr>
              <w:t>United States of America</w:t>
            </w:r>
          </w:p>
        </w:tc>
      </w:tr>
      <w:tr w:rsidR="00474129" w:rsidRPr="004B0F80" w14:paraId="237F24D4" w14:textId="77777777" w:rsidTr="009B3788">
        <w:trPr>
          <w:cantSplit/>
        </w:trPr>
        <w:tc>
          <w:tcPr>
            <w:tcW w:w="9889" w:type="dxa"/>
            <w:gridSpan w:val="2"/>
          </w:tcPr>
          <w:p w14:paraId="24A33042" w14:textId="77777777" w:rsidR="00474129" w:rsidRPr="004B0F80" w:rsidRDefault="00474129" w:rsidP="009B3788">
            <w:pPr>
              <w:pStyle w:val="Title1"/>
              <w:rPr>
                <w:lang w:eastAsia="zh-CN"/>
              </w:rPr>
            </w:pPr>
            <w:r w:rsidRPr="004B0F80">
              <w:t>Working document towards a draft revision of Recommendation ITU-R M.1371-5</w:t>
            </w:r>
          </w:p>
        </w:tc>
      </w:tr>
    </w:tbl>
    <w:p w14:paraId="01096FC9" w14:textId="77777777" w:rsidR="00474129" w:rsidRPr="004B0F80" w:rsidRDefault="00474129" w:rsidP="00474129">
      <w:pPr>
        <w:tabs>
          <w:tab w:val="clear" w:pos="1134"/>
          <w:tab w:val="clear" w:pos="1871"/>
          <w:tab w:val="clear" w:pos="2268"/>
        </w:tabs>
        <w:overflowPunct/>
        <w:autoSpaceDE/>
        <w:autoSpaceDN/>
        <w:adjustRightInd/>
        <w:spacing w:before="0"/>
        <w:jc w:val="right"/>
        <w:rPr>
          <w:sz w:val="20"/>
          <w:lang w:eastAsia="zh-CN"/>
        </w:rPr>
      </w:pPr>
    </w:p>
    <w:p w14:paraId="621224AB" w14:textId="77777777" w:rsidR="00474129" w:rsidRPr="004B0F80" w:rsidRDefault="00474129" w:rsidP="00474129">
      <w:pPr>
        <w:keepNext/>
        <w:keepLines/>
        <w:numPr>
          <w:ilvl w:val="0"/>
          <w:numId w:val="1"/>
        </w:numPr>
        <w:spacing w:before="280"/>
        <w:textAlignment w:val="baseline"/>
        <w:outlineLvl w:val="0"/>
        <w:rPr>
          <w:b/>
          <w:sz w:val="28"/>
        </w:rPr>
      </w:pPr>
      <w:r w:rsidRPr="004B0F80">
        <w:rPr>
          <w:b/>
          <w:sz w:val="28"/>
        </w:rPr>
        <w:t>Introduction</w:t>
      </w:r>
    </w:p>
    <w:p w14:paraId="6D15AC3B" w14:textId="5843CCEB" w:rsidR="00474129" w:rsidRPr="004B0F80" w:rsidRDefault="00474129" w:rsidP="00474129">
      <w:pPr>
        <w:rPr>
          <w:szCs w:val="24"/>
        </w:rPr>
      </w:pPr>
      <w:r w:rsidRPr="00BC165A">
        <w:rPr>
          <w:szCs w:val="24"/>
        </w:rPr>
        <w:t xml:space="preserve">This document proposes updated technical </w:t>
      </w:r>
      <w:r w:rsidR="00BC165A" w:rsidRPr="00BC165A">
        <w:rPr>
          <w:szCs w:val="24"/>
        </w:rPr>
        <w:t xml:space="preserve">and editorial </w:t>
      </w:r>
      <w:r w:rsidRPr="00BC165A">
        <w:rPr>
          <w:szCs w:val="24"/>
        </w:rPr>
        <w:t xml:space="preserve">content to Recommendation ITU-R M.1371-5.  These changes are a result of </w:t>
      </w:r>
      <w:r w:rsidR="00BC165A" w:rsidRPr="00BC165A">
        <w:rPr>
          <w:szCs w:val="24"/>
        </w:rPr>
        <w:t>a review of the latest working document</w:t>
      </w:r>
      <w:r w:rsidR="00A873C6">
        <w:rPr>
          <w:szCs w:val="24"/>
        </w:rPr>
        <w:t xml:space="preserve"> plus some additional contribution since the last WP5B meeting</w:t>
      </w:r>
      <w:r w:rsidR="00BC165A" w:rsidRPr="00BC165A">
        <w:rPr>
          <w:szCs w:val="24"/>
        </w:rPr>
        <w:t>.</w:t>
      </w:r>
      <w:r w:rsidRPr="004B0F80">
        <w:rPr>
          <w:szCs w:val="24"/>
        </w:rPr>
        <w:t xml:space="preserve"> </w:t>
      </w:r>
    </w:p>
    <w:p w14:paraId="26F08924" w14:textId="77777777" w:rsidR="00474129" w:rsidRPr="004B0F80" w:rsidRDefault="00474129" w:rsidP="00474129">
      <w:pPr>
        <w:keepNext/>
        <w:keepLines/>
        <w:numPr>
          <w:ilvl w:val="0"/>
          <w:numId w:val="1"/>
        </w:numPr>
        <w:spacing w:before="280"/>
        <w:textAlignment w:val="baseline"/>
        <w:outlineLvl w:val="0"/>
        <w:rPr>
          <w:b/>
          <w:sz w:val="28"/>
        </w:rPr>
      </w:pPr>
      <w:r w:rsidRPr="004B0F80">
        <w:rPr>
          <w:b/>
          <w:sz w:val="28"/>
        </w:rPr>
        <w:t>Summary of changes</w:t>
      </w:r>
    </w:p>
    <w:p w14:paraId="74C9EC89" w14:textId="6F3A3A3A" w:rsidR="00474129" w:rsidRPr="00F05289" w:rsidRDefault="00474129" w:rsidP="00474129">
      <w:pPr>
        <w:rPr>
          <w:szCs w:val="24"/>
        </w:rPr>
      </w:pPr>
      <w:r w:rsidRPr="00F05289">
        <w:rPr>
          <w:szCs w:val="24"/>
        </w:rPr>
        <w:t>Listed below are the proposed changes to</w:t>
      </w:r>
      <w:r w:rsidRPr="00F05289">
        <w:t xml:space="preserve"> Document </w:t>
      </w:r>
      <w:r w:rsidRPr="00F05289">
        <w:rPr>
          <w:szCs w:val="24"/>
        </w:rPr>
        <w:t>5B/</w:t>
      </w:r>
      <w:r w:rsidR="00F05289" w:rsidRPr="00F05289">
        <w:rPr>
          <w:szCs w:val="24"/>
        </w:rPr>
        <w:t>096</w:t>
      </w:r>
      <w:r w:rsidRPr="00F05289">
        <w:rPr>
          <w:szCs w:val="24"/>
        </w:rPr>
        <w:t xml:space="preserve"> Annex 1</w:t>
      </w:r>
      <w:r w:rsidR="00F05289" w:rsidRPr="00F05289">
        <w:rPr>
          <w:szCs w:val="24"/>
        </w:rPr>
        <w:t>2</w:t>
      </w:r>
      <w:r w:rsidRPr="00F05289">
        <w:rPr>
          <w:szCs w:val="24"/>
        </w:rPr>
        <w:t xml:space="preserve">, </w:t>
      </w:r>
      <w:r w:rsidRPr="00F05289">
        <w:t xml:space="preserve">which contribute to the revision of </w:t>
      </w:r>
      <w:r w:rsidRPr="00F05289">
        <w:rPr>
          <w:szCs w:val="24"/>
        </w:rPr>
        <w:t>Recommendation ITU-R M.1371-5:</w:t>
      </w:r>
    </w:p>
    <w:p w14:paraId="01844866" w14:textId="6FCE5980" w:rsidR="00474129" w:rsidRPr="00F05289" w:rsidRDefault="00F05289" w:rsidP="00474129">
      <w:pPr>
        <w:pStyle w:val="ListParagraph"/>
        <w:numPr>
          <w:ilvl w:val="0"/>
          <w:numId w:val="2"/>
        </w:numPr>
        <w:tabs>
          <w:tab w:val="left" w:pos="1134"/>
          <w:tab w:val="left" w:pos="1871"/>
          <w:tab w:val="left" w:pos="2268"/>
        </w:tabs>
        <w:overflowPunct w:val="0"/>
        <w:autoSpaceDE w:val="0"/>
        <w:autoSpaceDN w:val="0"/>
        <w:adjustRightInd w:val="0"/>
        <w:spacing w:before="120"/>
        <w:textAlignment w:val="baseline"/>
        <w:rPr>
          <w:rFonts w:ascii="Times New Roman" w:hAnsi="Times New Roman" w:cs="Times New Roman"/>
          <w:lang w:val="en-GB"/>
        </w:rPr>
      </w:pPr>
      <w:r>
        <w:rPr>
          <w:rFonts w:ascii="Times New Roman" w:hAnsi="Times New Roman" w:cs="Times New Roman"/>
          <w:lang w:val="en-GB"/>
        </w:rPr>
        <w:t xml:space="preserve">Added a new section to </w:t>
      </w:r>
      <w:r w:rsidR="00474129" w:rsidRPr="00F05289">
        <w:rPr>
          <w:rFonts w:ascii="Times New Roman" w:hAnsi="Times New Roman" w:cs="Times New Roman"/>
          <w:lang w:val="en-GB"/>
        </w:rPr>
        <w:t xml:space="preserve">Annex </w:t>
      </w:r>
      <w:r w:rsidRPr="00F05289">
        <w:rPr>
          <w:rFonts w:ascii="Times New Roman" w:hAnsi="Times New Roman" w:cs="Times New Roman"/>
          <w:lang w:val="en-GB"/>
        </w:rPr>
        <w:t>2</w:t>
      </w:r>
      <w:r w:rsidR="00474129" w:rsidRPr="00F05289">
        <w:rPr>
          <w:rFonts w:ascii="Times New Roman" w:hAnsi="Times New Roman" w:cs="Times New Roman"/>
          <w:lang w:val="en-GB"/>
        </w:rPr>
        <w:t xml:space="preserve">, section </w:t>
      </w:r>
      <w:r w:rsidRPr="00F05289">
        <w:rPr>
          <w:rFonts w:ascii="Times New Roman" w:hAnsi="Times New Roman" w:cs="Times New Roman"/>
          <w:lang w:val="en-GB"/>
        </w:rPr>
        <w:t xml:space="preserve">2.2 to include additional receiver blocking </w:t>
      </w:r>
      <w:r w:rsidR="00A873C6">
        <w:rPr>
          <w:rFonts w:ascii="Times New Roman" w:hAnsi="Times New Roman" w:cs="Times New Roman"/>
          <w:lang w:val="en-GB"/>
        </w:rPr>
        <w:t>details</w:t>
      </w:r>
      <w:r w:rsidR="00474129" w:rsidRPr="00F05289">
        <w:rPr>
          <w:rFonts w:ascii="Times New Roman" w:hAnsi="Times New Roman" w:cs="Times New Roman"/>
          <w:lang w:val="en-GB"/>
        </w:rPr>
        <w:t>.</w:t>
      </w:r>
    </w:p>
    <w:p w14:paraId="4ADA11A6" w14:textId="0CA5308A" w:rsidR="00474129" w:rsidRPr="00F05289" w:rsidRDefault="001E660B" w:rsidP="00474129">
      <w:pPr>
        <w:pStyle w:val="ListParagraph"/>
        <w:numPr>
          <w:ilvl w:val="0"/>
          <w:numId w:val="2"/>
        </w:numPr>
        <w:tabs>
          <w:tab w:val="left" w:pos="1134"/>
          <w:tab w:val="left" w:pos="1871"/>
          <w:tab w:val="left" w:pos="2268"/>
        </w:tabs>
        <w:overflowPunct w:val="0"/>
        <w:autoSpaceDE w:val="0"/>
        <w:autoSpaceDN w:val="0"/>
        <w:adjustRightInd w:val="0"/>
        <w:spacing w:before="120"/>
        <w:textAlignment w:val="baseline"/>
        <w:rPr>
          <w:rFonts w:ascii="Times New Roman" w:hAnsi="Times New Roman" w:cs="Times New Roman"/>
          <w:lang w:val="en-GB"/>
        </w:rPr>
      </w:pPr>
      <w:r>
        <w:rPr>
          <w:rFonts w:ascii="Times New Roman" w:hAnsi="Times New Roman" w:cs="Times New Roman"/>
          <w:lang w:val="en-GB"/>
        </w:rPr>
        <w:t>Minor e</w:t>
      </w:r>
      <w:r w:rsidR="00F05289">
        <w:rPr>
          <w:rFonts w:ascii="Times New Roman" w:hAnsi="Times New Roman" w:cs="Times New Roman"/>
          <w:lang w:val="en-GB"/>
        </w:rPr>
        <w:t>ditorial</w:t>
      </w:r>
      <w:r>
        <w:rPr>
          <w:rFonts w:ascii="Times New Roman" w:hAnsi="Times New Roman" w:cs="Times New Roman"/>
          <w:lang w:val="en-GB"/>
        </w:rPr>
        <w:t xml:space="preserve"> changes to</w:t>
      </w:r>
      <w:r w:rsidR="00F05289">
        <w:rPr>
          <w:rFonts w:ascii="Times New Roman" w:hAnsi="Times New Roman" w:cs="Times New Roman"/>
          <w:lang w:val="en-GB"/>
        </w:rPr>
        <w:t xml:space="preserve"> Annex 7, table A7-28</w:t>
      </w:r>
      <w:r w:rsidR="00A873C6">
        <w:rPr>
          <w:rFonts w:ascii="Times New Roman" w:hAnsi="Times New Roman" w:cs="Times New Roman"/>
          <w:lang w:val="en-GB"/>
        </w:rPr>
        <w:t xml:space="preserve"> for AIS Message 21</w:t>
      </w:r>
      <w:r w:rsidR="00474129" w:rsidRPr="00F05289">
        <w:rPr>
          <w:rFonts w:ascii="Times New Roman" w:hAnsi="Times New Roman" w:cs="Times New Roman"/>
          <w:lang w:val="en-GB"/>
        </w:rPr>
        <w:t>.</w:t>
      </w:r>
    </w:p>
    <w:p w14:paraId="2AE3E7AC" w14:textId="669293E0" w:rsidR="00474129" w:rsidRDefault="001E660B" w:rsidP="00474129">
      <w:pPr>
        <w:pStyle w:val="ListParagraph"/>
        <w:numPr>
          <w:ilvl w:val="0"/>
          <w:numId w:val="2"/>
        </w:numPr>
        <w:tabs>
          <w:tab w:val="left" w:pos="1134"/>
          <w:tab w:val="left" w:pos="1871"/>
          <w:tab w:val="left" w:pos="2268"/>
        </w:tabs>
        <w:overflowPunct w:val="0"/>
        <w:autoSpaceDE w:val="0"/>
        <w:autoSpaceDN w:val="0"/>
        <w:adjustRightInd w:val="0"/>
        <w:spacing w:before="120"/>
        <w:textAlignment w:val="baseline"/>
        <w:rPr>
          <w:rFonts w:ascii="Times New Roman" w:hAnsi="Times New Roman" w:cs="Times New Roman"/>
          <w:lang w:val="en-GB"/>
        </w:rPr>
      </w:pPr>
      <w:r>
        <w:rPr>
          <w:rFonts w:ascii="Times New Roman" w:hAnsi="Times New Roman" w:cs="Times New Roman"/>
          <w:lang w:val="en-GB"/>
        </w:rPr>
        <w:t xml:space="preserve">Updated the footnote on Table A7-35 </w:t>
      </w:r>
      <w:r w:rsidR="00D30ECA">
        <w:rPr>
          <w:rFonts w:ascii="Times New Roman" w:hAnsi="Times New Roman" w:cs="Times New Roman"/>
          <w:lang w:val="en-GB"/>
        </w:rPr>
        <w:t>to p</w:t>
      </w:r>
      <w:r>
        <w:rPr>
          <w:rFonts w:ascii="Times New Roman" w:hAnsi="Times New Roman" w:cs="Times New Roman"/>
          <w:lang w:val="en-GB"/>
        </w:rPr>
        <w:t>rovide</w:t>
      </w:r>
      <w:r w:rsidR="00D30ECA">
        <w:rPr>
          <w:rFonts w:ascii="Times New Roman" w:hAnsi="Times New Roman" w:cs="Times New Roman"/>
          <w:lang w:val="en-GB"/>
        </w:rPr>
        <w:t xml:space="preserve"> </w:t>
      </w:r>
      <w:r w:rsidR="00A873C6">
        <w:rPr>
          <w:rFonts w:ascii="Times New Roman" w:hAnsi="Times New Roman" w:cs="Times New Roman"/>
          <w:lang w:val="en-GB"/>
        </w:rPr>
        <w:t xml:space="preserve">means for </w:t>
      </w:r>
      <w:r w:rsidR="00C45328">
        <w:rPr>
          <w:rFonts w:ascii="Times New Roman" w:hAnsi="Times New Roman" w:cs="Times New Roman"/>
          <w:lang w:val="en-GB"/>
        </w:rPr>
        <w:t xml:space="preserve">requesting </w:t>
      </w:r>
      <w:r w:rsidR="00D30ECA">
        <w:rPr>
          <w:rFonts w:ascii="Times New Roman" w:hAnsi="Times New Roman" w:cs="Times New Roman"/>
          <w:lang w:val="en-GB"/>
        </w:rPr>
        <w:t>Manufacture ID</w:t>
      </w:r>
      <w:r w:rsidR="00C45328">
        <w:rPr>
          <w:rFonts w:ascii="Times New Roman" w:hAnsi="Times New Roman" w:cs="Times New Roman"/>
          <w:lang w:val="en-GB"/>
        </w:rPr>
        <w:t xml:space="preserve"> from NMEA</w:t>
      </w:r>
      <w:r w:rsidR="00474129" w:rsidRPr="00F05289">
        <w:rPr>
          <w:rFonts w:ascii="Times New Roman" w:hAnsi="Times New Roman" w:cs="Times New Roman"/>
          <w:lang w:val="en-GB"/>
        </w:rPr>
        <w:t>.</w:t>
      </w:r>
    </w:p>
    <w:p w14:paraId="69559962" w14:textId="70F0E101" w:rsidR="001E660B" w:rsidRPr="00F05289" w:rsidRDefault="001E660B" w:rsidP="00474129">
      <w:pPr>
        <w:pStyle w:val="ListParagraph"/>
        <w:numPr>
          <w:ilvl w:val="0"/>
          <w:numId w:val="2"/>
        </w:numPr>
        <w:tabs>
          <w:tab w:val="left" w:pos="1134"/>
          <w:tab w:val="left" w:pos="1871"/>
          <w:tab w:val="left" w:pos="2268"/>
        </w:tabs>
        <w:overflowPunct w:val="0"/>
        <w:autoSpaceDE w:val="0"/>
        <w:autoSpaceDN w:val="0"/>
        <w:adjustRightInd w:val="0"/>
        <w:spacing w:before="120"/>
        <w:textAlignment w:val="baseline"/>
        <w:rPr>
          <w:rFonts w:ascii="Times New Roman" w:hAnsi="Times New Roman" w:cs="Times New Roman"/>
          <w:lang w:val="en-GB"/>
        </w:rPr>
      </w:pPr>
      <w:proofErr w:type="gramStart"/>
      <w:r>
        <w:rPr>
          <w:rFonts w:ascii="Times New Roman" w:hAnsi="Times New Roman" w:cs="Times New Roman"/>
          <w:lang w:val="en-GB"/>
        </w:rPr>
        <w:t>A number of</w:t>
      </w:r>
      <w:proofErr w:type="gramEnd"/>
      <w:r>
        <w:rPr>
          <w:rFonts w:ascii="Times New Roman" w:hAnsi="Times New Roman" w:cs="Times New Roman"/>
          <w:lang w:val="en-GB"/>
        </w:rPr>
        <w:t xml:space="preserve"> editorial and technical changes </w:t>
      </w:r>
      <w:r w:rsidR="00412CCD">
        <w:rPr>
          <w:rFonts w:ascii="Times New Roman" w:hAnsi="Times New Roman" w:cs="Times New Roman"/>
          <w:lang w:val="en-GB"/>
        </w:rPr>
        <w:t xml:space="preserve">proposed in section </w:t>
      </w:r>
      <w:r>
        <w:rPr>
          <w:rFonts w:ascii="Times New Roman" w:hAnsi="Times New Roman" w:cs="Times New Roman"/>
          <w:lang w:val="en-GB"/>
        </w:rPr>
        <w:t>A7-3.26</w:t>
      </w:r>
      <w:r w:rsidR="00A873C6">
        <w:rPr>
          <w:rFonts w:ascii="Times New Roman" w:hAnsi="Times New Roman" w:cs="Times New Roman"/>
          <w:lang w:val="en-GB"/>
        </w:rPr>
        <w:t xml:space="preserve"> for AIS Message 28</w:t>
      </w:r>
      <w:r>
        <w:rPr>
          <w:rFonts w:ascii="Times New Roman" w:hAnsi="Times New Roman" w:cs="Times New Roman"/>
          <w:lang w:val="en-GB"/>
        </w:rPr>
        <w:t>.</w:t>
      </w:r>
    </w:p>
    <w:p w14:paraId="043B72AD" w14:textId="77777777" w:rsidR="00474129" w:rsidRPr="00F05289" w:rsidRDefault="00474129" w:rsidP="00474129">
      <w:pPr>
        <w:keepNext/>
        <w:keepLines/>
        <w:numPr>
          <w:ilvl w:val="0"/>
          <w:numId w:val="1"/>
        </w:numPr>
        <w:spacing w:before="280"/>
        <w:textAlignment w:val="baseline"/>
        <w:outlineLvl w:val="0"/>
        <w:rPr>
          <w:b/>
          <w:sz w:val="28"/>
        </w:rPr>
      </w:pPr>
      <w:r w:rsidRPr="00F05289">
        <w:rPr>
          <w:b/>
          <w:sz w:val="28"/>
        </w:rPr>
        <w:t>Attachments</w:t>
      </w:r>
    </w:p>
    <w:p w14:paraId="77AB0B5F" w14:textId="46A91991" w:rsidR="00474129" w:rsidRPr="004B0F80" w:rsidRDefault="00474129" w:rsidP="00474129">
      <w:pPr>
        <w:rPr>
          <w:szCs w:val="24"/>
        </w:rPr>
      </w:pPr>
      <w:r w:rsidRPr="004B0F80">
        <w:rPr>
          <w:szCs w:val="24"/>
        </w:rPr>
        <w:t>The following attachment contains the proposed changes to Annex 12 of the chairman’s report</w:t>
      </w:r>
      <w:r w:rsidR="001E660B">
        <w:rPr>
          <w:szCs w:val="24"/>
        </w:rPr>
        <w:t xml:space="preserve">.  All track changes from Annex 12 have been accepted and only the new proposed changes are shown in </w:t>
      </w:r>
      <w:r w:rsidRPr="004B0F80">
        <w:rPr>
          <w:szCs w:val="24"/>
        </w:rPr>
        <w:t>track changes.  Note that only the relevant sections have been included in this proposal.</w:t>
      </w:r>
    </w:p>
    <w:p w14:paraId="247C3C30" w14:textId="77777777" w:rsidR="00F542D4" w:rsidRPr="004B0F80" w:rsidRDefault="00474129" w:rsidP="00F542D4">
      <w:pPr>
        <w:pStyle w:val="AnnexNo"/>
      </w:pPr>
      <w:r w:rsidRPr="004B0F80">
        <w:br w:type="page"/>
      </w:r>
    </w:p>
    <w:tbl>
      <w:tblPr>
        <w:tblpPr w:leftFromText="180" w:rightFromText="180" w:horzAnchor="margin" w:tblpY="-687"/>
        <w:tblW w:w="9889" w:type="dxa"/>
        <w:tblLayout w:type="fixed"/>
        <w:tblLook w:val="0000" w:firstRow="0" w:lastRow="0" w:firstColumn="0" w:lastColumn="0" w:noHBand="0" w:noVBand="0"/>
      </w:tblPr>
      <w:tblGrid>
        <w:gridCol w:w="9889"/>
      </w:tblGrid>
      <w:tr w:rsidR="00F542D4" w:rsidRPr="00F542D4" w14:paraId="093DD9FB" w14:textId="77777777" w:rsidTr="006060C1">
        <w:trPr>
          <w:cantSplit/>
        </w:trPr>
        <w:tc>
          <w:tcPr>
            <w:tcW w:w="9889" w:type="dxa"/>
          </w:tcPr>
          <w:p w14:paraId="4D1DBF39" w14:textId="77777777" w:rsidR="00F542D4" w:rsidRPr="00F542D4" w:rsidRDefault="00F542D4" w:rsidP="00F542D4">
            <w:pPr>
              <w:spacing w:before="840"/>
              <w:jc w:val="center"/>
              <w:textAlignment w:val="baseline"/>
              <w:rPr>
                <w:b/>
                <w:sz w:val="28"/>
                <w:lang w:eastAsia="zh-CN"/>
              </w:rPr>
            </w:pPr>
            <w:r w:rsidRPr="00F542D4">
              <w:rPr>
                <w:b/>
                <w:sz w:val="28"/>
                <w:lang w:eastAsia="ja-JP"/>
              </w:rPr>
              <w:lastRenderedPageBreak/>
              <w:t>Annex 12 to Working Party 5B Chair's Report</w:t>
            </w:r>
          </w:p>
        </w:tc>
      </w:tr>
      <w:tr w:rsidR="00F542D4" w:rsidRPr="00F542D4" w14:paraId="48C656E6" w14:textId="77777777" w:rsidTr="006060C1">
        <w:trPr>
          <w:cantSplit/>
        </w:trPr>
        <w:tc>
          <w:tcPr>
            <w:tcW w:w="9889" w:type="dxa"/>
          </w:tcPr>
          <w:p w14:paraId="24E037B8" w14:textId="77777777" w:rsidR="00F542D4" w:rsidRPr="00F542D4" w:rsidRDefault="00F542D4" w:rsidP="00F542D4">
            <w:pPr>
              <w:tabs>
                <w:tab w:val="left" w:pos="567"/>
                <w:tab w:val="left" w:pos="1701"/>
                <w:tab w:val="left" w:pos="2835"/>
              </w:tabs>
              <w:spacing w:before="240"/>
              <w:jc w:val="center"/>
              <w:textAlignment w:val="baseline"/>
              <w:rPr>
                <w:caps/>
                <w:sz w:val="28"/>
                <w:lang w:eastAsia="zh-CN"/>
              </w:rPr>
            </w:pPr>
            <w:r w:rsidRPr="00F542D4">
              <w:rPr>
                <w:sz w:val="28"/>
              </w:rPr>
              <w:t xml:space="preserve">PRELIMINARY DRAFT REVISION OF RECOMMENDATION </w:t>
            </w:r>
            <w:r w:rsidRPr="00F542D4">
              <w:rPr>
                <w:rFonts w:eastAsia="Calibri"/>
                <w:sz w:val="28"/>
              </w:rPr>
              <w:t>ITU-R M.1371-5</w:t>
            </w:r>
          </w:p>
        </w:tc>
      </w:tr>
      <w:tr w:rsidR="00F542D4" w:rsidRPr="00F542D4" w14:paraId="3D1C80C5" w14:textId="77777777" w:rsidTr="006060C1">
        <w:trPr>
          <w:cantSplit/>
        </w:trPr>
        <w:tc>
          <w:tcPr>
            <w:tcW w:w="9889" w:type="dxa"/>
          </w:tcPr>
          <w:p w14:paraId="7C009336" w14:textId="77777777" w:rsidR="00F542D4" w:rsidRPr="00F542D4" w:rsidRDefault="00F542D4" w:rsidP="00F542D4">
            <w:pPr>
              <w:overflowPunct/>
              <w:autoSpaceDE/>
              <w:autoSpaceDN/>
              <w:adjustRightInd/>
              <w:spacing w:before="240"/>
              <w:jc w:val="center"/>
              <w:rPr>
                <w:b/>
                <w:caps/>
                <w:sz w:val="28"/>
              </w:rPr>
            </w:pPr>
            <w:r w:rsidRPr="00F542D4">
              <w:rPr>
                <w:b/>
                <w:sz w:val="28"/>
                <w:lang w:eastAsia="ja-JP"/>
              </w:rPr>
              <w:t>Technical characteristics for an automatic identification system using time division multiple access in the VHF maritime mobile frequency band</w:t>
            </w:r>
          </w:p>
        </w:tc>
      </w:tr>
    </w:tbl>
    <w:p w14:paraId="379BC818" w14:textId="77777777" w:rsidR="00F542D4" w:rsidRDefault="00F542D4" w:rsidP="00F64219"/>
    <w:p w14:paraId="10F5AC60" w14:textId="033D5395" w:rsidR="00F64219" w:rsidRDefault="00F64219" w:rsidP="00F64219">
      <w:r w:rsidRPr="004B0F80">
        <w:t>Note: no additional changes prior to this section.</w:t>
      </w:r>
    </w:p>
    <w:p w14:paraId="3B4C4F64" w14:textId="77777777" w:rsidR="00D30ECA" w:rsidRPr="004B0F80" w:rsidRDefault="00D30ECA" w:rsidP="00F64219"/>
    <w:p w14:paraId="5B147E89" w14:textId="77777777" w:rsidR="00B579F8" w:rsidRPr="006609E6" w:rsidRDefault="00B579F8" w:rsidP="00B579F8">
      <w:pPr>
        <w:pStyle w:val="Heading2"/>
        <w:rPr>
          <w:i/>
        </w:rPr>
      </w:pPr>
      <w:bookmarkStart w:id="12" w:name="_Toc440783973"/>
      <w:bookmarkStart w:id="13" w:name="_Toc48639498"/>
      <w:r w:rsidRPr="006609E6">
        <w:t>A2-2.2</w:t>
      </w:r>
      <w:r w:rsidRPr="006609E6">
        <w:tab/>
        <w:t>Transceiver characteristics</w:t>
      </w:r>
      <w:bookmarkEnd w:id="12"/>
      <w:bookmarkEnd w:id="13"/>
    </w:p>
    <w:p w14:paraId="3C4731B9" w14:textId="77777777" w:rsidR="00B579F8" w:rsidRPr="006609E6" w:rsidRDefault="00B579F8" w:rsidP="00B579F8">
      <w:r w:rsidRPr="006609E6">
        <w:t>The transceiver should perform in accordance with the characteristics set forth herein.</w:t>
      </w:r>
    </w:p>
    <w:p w14:paraId="124B6BE3" w14:textId="7AAB949D" w:rsidR="00B579F8" w:rsidRPr="006609E6" w:rsidRDefault="00B579F8" w:rsidP="00B579F8">
      <w:pPr>
        <w:pStyle w:val="TableNo"/>
      </w:pPr>
      <w:bookmarkStart w:id="14" w:name="_Ref139099218"/>
      <w:r w:rsidRPr="006609E6">
        <w:t>TABLE</w:t>
      </w:r>
      <w:bookmarkEnd w:id="14"/>
      <w:r w:rsidRPr="006609E6">
        <w:t xml:space="preserve"> A2-3</w:t>
      </w:r>
    </w:p>
    <w:p w14:paraId="7276A998" w14:textId="77777777" w:rsidR="00B579F8" w:rsidRPr="006609E6" w:rsidRDefault="00B579F8" w:rsidP="00B579F8">
      <w:pPr>
        <w:pStyle w:val="Tabletitle"/>
      </w:pPr>
      <w:r w:rsidRPr="006609E6">
        <w:t>Minimum required time division multiple access transmitter characteristics</w:t>
      </w: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809"/>
        <w:gridCol w:w="5972"/>
      </w:tblGrid>
      <w:tr w:rsidR="00B579F8" w:rsidRPr="006609E6" w14:paraId="224A58AB" w14:textId="77777777" w:rsidTr="00B0399B">
        <w:trPr>
          <w:tblHeader/>
          <w:jc w:val="center"/>
        </w:trPr>
        <w:tc>
          <w:tcPr>
            <w:tcW w:w="3809" w:type="dxa"/>
            <w:shd w:val="clear" w:color="auto" w:fill="FFFFFF"/>
          </w:tcPr>
          <w:p w14:paraId="4D552D05" w14:textId="77777777" w:rsidR="00B579F8" w:rsidRPr="006609E6" w:rsidRDefault="00B579F8" w:rsidP="00B0399B">
            <w:pPr>
              <w:keepNext/>
              <w:spacing w:before="80" w:after="80"/>
              <w:jc w:val="center"/>
              <w:rPr>
                <w:rFonts w:ascii="Times New Roman Bold" w:hAnsi="Times New Roman Bold" w:cs="Times New Roman Bold"/>
                <w:b/>
                <w:sz w:val="20"/>
              </w:rPr>
            </w:pPr>
            <w:r w:rsidRPr="006609E6">
              <w:rPr>
                <w:rFonts w:ascii="Times New Roman Bold" w:hAnsi="Times New Roman Bold" w:cs="Times New Roman Bold"/>
                <w:b/>
                <w:sz w:val="20"/>
              </w:rPr>
              <w:t>Transmitter parameters</w:t>
            </w:r>
          </w:p>
        </w:tc>
        <w:tc>
          <w:tcPr>
            <w:tcW w:w="5972" w:type="dxa"/>
            <w:shd w:val="clear" w:color="auto" w:fill="FFFFFF"/>
          </w:tcPr>
          <w:p w14:paraId="57ACFBF2" w14:textId="77777777" w:rsidR="00B579F8" w:rsidRPr="006609E6" w:rsidRDefault="00B579F8" w:rsidP="00B0399B">
            <w:pPr>
              <w:keepNext/>
              <w:spacing w:before="80" w:after="80"/>
              <w:jc w:val="center"/>
              <w:rPr>
                <w:rFonts w:ascii="Times New Roman Bold" w:hAnsi="Times New Roman Bold" w:cs="Times New Roman Bold"/>
                <w:b/>
                <w:sz w:val="20"/>
              </w:rPr>
            </w:pPr>
            <w:r w:rsidRPr="006609E6">
              <w:rPr>
                <w:rFonts w:ascii="Times New Roman Bold" w:hAnsi="Times New Roman Bold" w:cs="Times New Roman Bold"/>
                <w:b/>
                <w:sz w:val="20"/>
              </w:rPr>
              <w:t>Requirements</w:t>
            </w:r>
          </w:p>
        </w:tc>
      </w:tr>
      <w:tr w:rsidR="00B579F8" w:rsidRPr="006609E6" w14:paraId="6910539B" w14:textId="77777777" w:rsidTr="00B0399B">
        <w:trPr>
          <w:trHeight w:val="157"/>
          <w:jc w:val="center"/>
        </w:trPr>
        <w:tc>
          <w:tcPr>
            <w:tcW w:w="3809" w:type="dxa"/>
          </w:tcPr>
          <w:p w14:paraId="1938653A" w14:textId="77777777" w:rsidR="00B579F8" w:rsidRPr="006609E6" w:rsidRDefault="00B579F8" w:rsidP="00B0399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6609E6">
              <w:rPr>
                <w:sz w:val="20"/>
              </w:rPr>
              <w:t>Carrier power error</w:t>
            </w:r>
          </w:p>
        </w:tc>
        <w:tc>
          <w:tcPr>
            <w:tcW w:w="5972" w:type="dxa"/>
          </w:tcPr>
          <w:p w14:paraId="23901207" w14:textId="77777777" w:rsidR="00B579F8" w:rsidRPr="006609E6" w:rsidRDefault="00B579F8" w:rsidP="00B0399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6609E6">
              <w:rPr>
                <w:sz w:val="20"/>
              </w:rPr>
              <w:sym w:font="Symbol" w:char="F0B1"/>
            </w:r>
            <w:r w:rsidRPr="006609E6">
              <w:rPr>
                <w:sz w:val="20"/>
              </w:rPr>
              <w:t xml:space="preserve"> 1.5 dB </w:t>
            </w:r>
          </w:p>
        </w:tc>
      </w:tr>
      <w:tr w:rsidR="00B579F8" w:rsidRPr="006609E6" w14:paraId="0199AFA8" w14:textId="77777777" w:rsidTr="00B0399B">
        <w:trPr>
          <w:jc w:val="center"/>
        </w:trPr>
        <w:tc>
          <w:tcPr>
            <w:tcW w:w="3809" w:type="dxa"/>
          </w:tcPr>
          <w:p w14:paraId="326462F0" w14:textId="77777777" w:rsidR="00B579F8" w:rsidRPr="006609E6" w:rsidRDefault="00B579F8" w:rsidP="00B0399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6609E6">
              <w:rPr>
                <w:sz w:val="20"/>
              </w:rPr>
              <w:t>Carrier frequency error</w:t>
            </w:r>
          </w:p>
        </w:tc>
        <w:tc>
          <w:tcPr>
            <w:tcW w:w="5972" w:type="dxa"/>
          </w:tcPr>
          <w:p w14:paraId="50344DCE" w14:textId="77777777" w:rsidR="00B579F8" w:rsidRPr="006609E6" w:rsidRDefault="00B579F8" w:rsidP="00B0399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6609E6">
              <w:rPr>
                <w:sz w:val="20"/>
              </w:rPr>
              <w:sym w:font="Symbol" w:char="F0B1"/>
            </w:r>
            <w:r w:rsidRPr="006609E6">
              <w:rPr>
                <w:sz w:val="20"/>
              </w:rPr>
              <w:t xml:space="preserve"> 500 Hz</w:t>
            </w:r>
          </w:p>
        </w:tc>
      </w:tr>
      <w:tr w:rsidR="00B579F8" w:rsidRPr="006609E6" w14:paraId="1B4922DB" w14:textId="77777777" w:rsidTr="00B0399B">
        <w:trPr>
          <w:jc w:val="center"/>
        </w:trPr>
        <w:tc>
          <w:tcPr>
            <w:tcW w:w="3809" w:type="dxa"/>
          </w:tcPr>
          <w:p w14:paraId="7FF46F02" w14:textId="77777777" w:rsidR="00B579F8" w:rsidRPr="006609E6" w:rsidRDefault="00B579F8" w:rsidP="00B0399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6609E6">
              <w:rPr>
                <w:sz w:val="20"/>
              </w:rPr>
              <w:t xml:space="preserve">Slotted modulation mask </w:t>
            </w:r>
          </w:p>
        </w:tc>
        <w:tc>
          <w:tcPr>
            <w:tcW w:w="5972" w:type="dxa"/>
          </w:tcPr>
          <w:p w14:paraId="5F539BA8" w14:textId="77777777" w:rsidR="00B579F8" w:rsidRPr="006609E6" w:rsidRDefault="00B579F8" w:rsidP="00B0399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6609E6">
              <w:rPr>
                <w:sz w:val="20"/>
              </w:rPr>
              <w:t>∆</w:t>
            </w:r>
            <w:r w:rsidRPr="006609E6">
              <w:rPr>
                <w:rFonts w:eastAsia="MS Mincho"/>
                <w:i/>
                <w:iCs/>
                <w:sz w:val="20"/>
              </w:rPr>
              <w:t>f</w:t>
            </w:r>
            <w:r w:rsidRPr="006609E6">
              <w:rPr>
                <w:i/>
                <w:iCs/>
                <w:sz w:val="20"/>
              </w:rPr>
              <w:t>c</w:t>
            </w:r>
            <w:r w:rsidRPr="006609E6">
              <w:rPr>
                <w:sz w:val="20"/>
              </w:rPr>
              <w:t xml:space="preserve"> &lt; ±10 kHz: 0 </w:t>
            </w:r>
            <w:proofErr w:type="spellStart"/>
            <w:r w:rsidRPr="006609E6">
              <w:rPr>
                <w:sz w:val="20"/>
              </w:rPr>
              <w:t>dBc</w:t>
            </w:r>
            <w:proofErr w:type="spellEnd"/>
          </w:p>
          <w:p w14:paraId="2587720C" w14:textId="77777777" w:rsidR="00B579F8" w:rsidRPr="006609E6" w:rsidRDefault="00B579F8" w:rsidP="00B0399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6609E6">
              <w:rPr>
                <w:sz w:val="20"/>
              </w:rPr>
              <w:t>±10 kHz &lt; ∆</w:t>
            </w:r>
            <w:r w:rsidRPr="006609E6">
              <w:rPr>
                <w:rFonts w:eastAsia="MS Mincho"/>
                <w:i/>
                <w:iCs/>
                <w:sz w:val="20"/>
              </w:rPr>
              <w:t>f</w:t>
            </w:r>
            <w:r w:rsidRPr="006609E6">
              <w:rPr>
                <w:i/>
                <w:iCs/>
                <w:sz w:val="20"/>
              </w:rPr>
              <w:t>c</w:t>
            </w:r>
            <w:r w:rsidRPr="006609E6">
              <w:rPr>
                <w:sz w:val="20"/>
              </w:rPr>
              <w:t xml:space="preserve"> &lt; ±25 kHz: below the straight line between −25 </w:t>
            </w:r>
            <w:proofErr w:type="spellStart"/>
            <w:r w:rsidRPr="006609E6">
              <w:rPr>
                <w:sz w:val="20"/>
              </w:rPr>
              <w:t>dBc</w:t>
            </w:r>
            <w:proofErr w:type="spellEnd"/>
            <w:r w:rsidRPr="006609E6">
              <w:rPr>
                <w:sz w:val="20"/>
              </w:rPr>
              <w:t xml:space="preserve"> at ±10 kHz and –70 </w:t>
            </w:r>
            <w:proofErr w:type="spellStart"/>
            <w:r w:rsidRPr="006609E6">
              <w:rPr>
                <w:sz w:val="20"/>
              </w:rPr>
              <w:t>dBc</w:t>
            </w:r>
            <w:proofErr w:type="spellEnd"/>
            <w:r w:rsidRPr="006609E6">
              <w:rPr>
                <w:sz w:val="20"/>
              </w:rPr>
              <w:t xml:space="preserve"> at ±25 kHz</w:t>
            </w:r>
          </w:p>
          <w:p w14:paraId="582EED0E" w14:textId="77777777" w:rsidR="00B579F8" w:rsidRPr="006609E6" w:rsidRDefault="00B579F8" w:rsidP="00B0399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6609E6">
              <w:rPr>
                <w:sz w:val="20"/>
              </w:rPr>
              <w:t>±25 kHz &lt; ∆</w:t>
            </w:r>
            <w:r w:rsidRPr="006609E6">
              <w:rPr>
                <w:rFonts w:eastAsia="MS Mincho"/>
                <w:i/>
                <w:iCs/>
                <w:sz w:val="20"/>
              </w:rPr>
              <w:t>f</w:t>
            </w:r>
            <w:r w:rsidRPr="006609E6">
              <w:rPr>
                <w:i/>
                <w:iCs/>
                <w:sz w:val="20"/>
              </w:rPr>
              <w:t>c</w:t>
            </w:r>
            <w:r w:rsidRPr="006609E6">
              <w:rPr>
                <w:sz w:val="20"/>
              </w:rPr>
              <w:t xml:space="preserve"> &lt; ±62.5 kHz: –70 </w:t>
            </w:r>
            <w:proofErr w:type="spellStart"/>
            <w:r w:rsidRPr="006609E6">
              <w:rPr>
                <w:sz w:val="20"/>
              </w:rPr>
              <w:t>dBc</w:t>
            </w:r>
            <w:proofErr w:type="spellEnd"/>
            <w:r w:rsidRPr="006609E6">
              <w:rPr>
                <w:sz w:val="20"/>
              </w:rPr>
              <w:t xml:space="preserve"> </w:t>
            </w:r>
          </w:p>
        </w:tc>
      </w:tr>
      <w:tr w:rsidR="00B579F8" w:rsidRPr="006609E6" w14:paraId="307AEA9D" w14:textId="77777777" w:rsidTr="00B0399B">
        <w:trPr>
          <w:jc w:val="center"/>
        </w:trPr>
        <w:tc>
          <w:tcPr>
            <w:tcW w:w="3809" w:type="dxa"/>
          </w:tcPr>
          <w:p w14:paraId="5FCAED32" w14:textId="77777777" w:rsidR="00B579F8" w:rsidRPr="006609E6" w:rsidRDefault="00B579F8" w:rsidP="00B0399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6609E6">
              <w:rPr>
                <w:sz w:val="20"/>
              </w:rPr>
              <w:t>Transmitter test sequence and modulation accuracy</w:t>
            </w:r>
          </w:p>
        </w:tc>
        <w:tc>
          <w:tcPr>
            <w:tcW w:w="5972" w:type="dxa"/>
            <w:shd w:val="clear" w:color="auto" w:fill="FFFFFF"/>
          </w:tcPr>
          <w:p w14:paraId="06FA7581" w14:textId="77777777" w:rsidR="00B579F8" w:rsidRPr="006609E6" w:rsidRDefault="00B579F8" w:rsidP="00B0399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6609E6">
              <w:rPr>
                <w:sz w:val="20"/>
              </w:rPr>
              <w:t>&lt; 3 400 Hz for Bit 0, 1 (normal and extreme)</w:t>
            </w:r>
          </w:p>
          <w:p w14:paraId="517A7D46" w14:textId="77777777" w:rsidR="00B579F8" w:rsidRPr="006609E6" w:rsidRDefault="00B579F8" w:rsidP="00B0399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rFonts w:eastAsia="MS Mincho"/>
                <w:sz w:val="20"/>
              </w:rPr>
            </w:pPr>
            <w:r w:rsidRPr="006609E6">
              <w:rPr>
                <w:rFonts w:eastAsia="MS Mincho"/>
                <w:sz w:val="20"/>
              </w:rPr>
              <w:t>2 400 Hz ± 480 Hz for Bit 2, 3 (normal and extreme)</w:t>
            </w:r>
          </w:p>
          <w:p w14:paraId="6324D519" w14:textId="77777777" w:rsidR="00B579F8" w:rsidRPr="006609E6" w:rsidRDefault="00B579F8" w:rsidP="00B0399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rFonts w:eastAsia="MS Mincho"/>
                <w:sz w:val="20"/>
              </w:rPr>
            </w:pPr>
            <w:r w:rsidRPr="006609E6">
              <w:rPr>
                <w:rFonts w:eastAsia="MS Mincho"/>
                <w:sz w:val="20"/>
              </w:rPr>
              <w:t>2 400 Hz ± 240 Hz for Bit 4 … 31 (normal, 2 400 ± 480 Hz extreme)</w:t>
            </w:r>
          </w:p>
          <w:p w14:paraId="171004CA" w14:textId="77777777" w:rsidR="00B579F8" w:rsidRPr="006609E6" w:rsidRDefault="00B579F8" w:rsidP="00B0399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rFonts w:eastAsia="MS Mincho"/>
                <w:sz w:val="20"/>
              </w:rPr>
            </w:pPr>
            <w:r w:rsidRPr="006609E6">
              <w:rPr>
                <w:rFonts w:eastAsia="MS Mincho"/>
                <w:sz w:val="20"/>
              </w:rPr>
              <w:t>For Bits 32 … 199</w:t>
            </w:r>
          </w:p>
          <w:p w14:paraId="5C9471A7" w14:textId="77777777" w:rsidR="00B579F8" w:rsidRPr="006609E6" w:rsidRDefault="00B579F8" w:rsidP="00B0399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rFonts w:eastAsia="MS Mincho"/>
                <w:sz w:val="20"/>
              </w:rPr>
            </w:pPr>
            <w:r w:rsidRPr="006609E6">
              <w:rPr>
                <w:rFonts w:eastAsia="MS Mincho"/>
                <w:sz w:val="20"/>
              </w:rPr>
              <w:t>1 740 ± 175 Hz (normal, 1 740 ± 350 Hz extreme) for a bit pattern of 0101</w:t>
            </w:r>
          </w:p>
          <w:p w14:paraId="45D8FD51" w14:textId="77777777" w:rsidR="00B579F8" w:rsidRPr="006609E6" w:rsidRDefault="00B579F8" w:rsidP="00B0399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6609E6">
              <w:rPr>
                <w:rFonts w:eastAsia="MS Mincho"/>
                <w:sz w:val="20"/>
              </w:rPr>
              <w:t>2 400 Hz ± 240 Hz (normal, 2 400 ± 480 Hz extreme) for a bit pattern of 00001111</w:t>
            </w:r>
          </w:p>
        </w:tc>
      </w:tr>
      <w:tr w:rsidR="00B579F8" w:rsidRPr="006609E6" w14:paraId="05CF06C4" w14:textId="77777777" w:rsidTr="00B0399B">
        <w:trPr>
          <w:jc w:val="center"/>
        </w:trPr>
        <w:tc>
          <w:tcPr>
            <w:tcW w:w="3809" w:type="dxa"/>
          </w:tcPr>
          <w:p w14:paraId="768748DF" w14:textId="77777777" w:rsidR="00B579F8" w:rsidRPr="006609E6" w:rsidRDefault="00B579F8" w:rsidP="00B0399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6609E6">
              <w:rPr>
                <w:sz w:val="20"/>
              </w:rPr>
              <w:t>Transmitter output power versus time</w:t>
            </w:r>
          </w:p>
        </w:tc>
        <w:tc>
          <w:tcPr>
            <w:tcW w:w="5972" w:type="dxa"/>
          </w:tcPr>
          <w:p w14:paraId="3F0389EC" w14:textId="23713450" w:rsidR="00B579F8" w:rsidRPr="006609E6" w:rsidRDefault="00B579F8" w:rsidP="00B0399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6609E6">
              <w:rPr>
                <w:sz w:val="20"/>
              </w:rPr>
              <w:t>Power within mask shown in Fig. A2-2 and timings given in Table A2-4</w:t>
            </w:r>
          </w:p>
        </w:tc>
      </w:tr>
      <w:tr w:rsidR="00B579F8" w:rsidRPr="006609E6" w14:paraId="7A3E9E1F" w14:textId="77777777" w:rsidTr="00B0399B">
        <w:trPr>
          <w:jc w:val="center"/>
        </w:trPr>
        <w:tc>
          <w:tcPr>
            <w:tcW w:w="3809" w:type="dxa"/>
          </w:tcPr>
          <w:p w14:paraId="7243537C" w14:textId="77777777" w:rsidR="00B579F8" w:rsidRPr="006609E6" w:rsidRDefault="00B579F8" w:rsidP="00B0399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6609E6">
              <w:rPr>
                <w:sz w:val="20"/>
              </w:rPr>
              <w:t>Spurious emissions</w:t>
            </w:r>
          </w:p>
        </w:tc>
        <w:tc>
          <w:tcPr>
            <w:tcW w:w="5972" w:type="dxa"/>
          </w:tcPr>
          <w:p w14:paraId="1BE6A46D" w14:textId="77777777" w:rsidR="00B579F8" w:rsidRPr="006609E6" w:rsidRDefault="00B579F8" w:rsidP="00B0399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6609E6">
              <w:rPr>
                <w:sz w:val="20"/>
              </w:rPr>
              <w:t>–36 dBm 9 kHz … 1 GHz</w:t>
            </w:r>
            <w:r w:rsidRPr="006609E6">
              <w:rPr>
                <w:sz w:val="20"/>
              </w:rPr>
              <w:br/>
              <w:t>–30 dBm 1 GHz … 4 GHz</w:t>
            </w:r>
          </w:p>
        </w:tc>
      </w:tr>
      <w:tr w:rsidR="00B579F8" w:rsidRPr="006609E6" w14:paraId="2CF287D0" w14:textId="77777777" w:rsidTr="00B0399B">
        <w:trPr>
          <w:jc w:val="center"/>
        </w:trPr>
        <w:tc>
          <w:tcPr>
            <w:tcW w:w="3809" w:type="dxa"/>
          </w:tcPr>
          <w:p w14:paraId="4F44F1C3" w14:textId="77777777" w:rsidR="00B579F8" w:rsidRPr="006609E6" w:rsidRDefault="00B579F8" w:rsidP="00B0399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6609E6">
              <w:rPr>
                <w:sz w:val="20"/>
              </w:rPr>
              <w:t xml:space="preserve">Intermodulation attenuation </w:t>
            </w:r>
            <w:r w:rsidRPr="006609E6">
              <w:rPr>
                <w:sz w:val="20"/>
              </w:rPr>
              <w:br/>
              <w:t>(base station only)</w:t>
            </w:r>
          </w:p>
        </w:tc>
        <w:tc>
          <w:tcPr>
            <w:tcW w:w="5972" w:type="dxa"/>
          </w:tcPr>
          <w:p w14:paraId="22FBB243" w14:textId="77777777" w:rsidR="00B579F8" w:rsidRPr="006609E6" w:rsidRDefault="00B579F8" w:rsidP="00B0399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6609E6">
              <w:rPr>
                <w:sz w:val="20"/>
              </w:rPr>
              <w:sym w:font="Symbol" w:char="F0B3"/>
            </w:r>
            <w:r w:rsidRPr="006609E6">
              <w:rPr>
                <w:sz w:val="20"/>
              </w:rPr>
              <w:t xml:space="preserve"> 40 dB</w:t>
            </w:r>
          </w:p>
        </w:tc>
      </w:tr>
    </w:tbl>
    <w:p w14:paraId="6F50F75F" w14:textId="77777777" w:rsidR="00B579F8" w:rsidRPr="006609E6" w:rsidRDefault="00B579F8" w:rsidP="00B579F8">
      <w:pPr>
        <w:tabs>
          <w:tab w:val="clear" w:pos="1134"/>
          <w:tab w:val="clear" w:pos="1871"/>
          <w:tab w:val="clear" w:pos="2268"/>
        </w:tabs>
        <w:spacing w:before="0"/>
        <w:rPr>
          <w:sz w:val="20"/>
          <w:lang w:eastAsia="zh-CN"/>
        </w:rPr>
      </w:pPr>
      <w:bookmarkStart w:id="15" w:name="_Ref139107342"/>
    </w:p>
    <w:p w14:paraId="102EFC4A" w14:textId="48F09C7B" w:rsidR="00B579F8" w:rsidRPr="006609E6" w:rsidRDefault="00B579F8" w:rsidP="00B579F8">
      <w:pPr>
        <w:pStyle w:val="TableNo"/>
      </w:pPr>
      <w:r w:rsidRPr="006609E6">
        <w:lastRenderedPageBreak/>
        <w:t xml:space="preserve">TABLE </w:t>
      </w:r>
      <w:bookmarkEnd w:id="15"/>
      <w:r w:rsidRPr="006609E6">
        <w:t>A2-4</w:t>
      </w:r>
    </w:p>
    <w:p w14:paraId="75915143" w14:textId="77777777" w:rsidR="00B579F8" w:rsidRPr="006609E6" w:rsidRDefault="00B579F8" w:rsidP="00B579F8">
      <w:pPr>
        <w:pStyle w:val="Tabletitle"/>
      </w:pPr>
      <w:r w:rsidRPr="006609E6">
        <w:t>Definitions of timing for Figure A2-2</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
        <w:gridCol w:w="660"/>
        <w:gridCol w:w="1045"/>
        <w:gridCol w:w="741"/>
        <w:gridCol w:w="1357"/>
        <w:gridCol w:w="5830"/>
      </w:tblGrid>
      <w:tr w:rsidR="00B579F8" w:rsidRPr="006609E6" w14:paraId="4A4B52F2" w14:textId="77777777" w:rsidTr="00B0399B">
        <w:trPr>
          <w:jc w:val="center"/>
        </w:trPr>
        <w:tc>
          <w:tcPr>
            <w:tcW w:w="1630" w:type="dxa"/>
            <w:gridSpan w:val="3"/>
            <w:shd w:val="clear" w:color="auto" w:fill="FFFFFF"/>
            <w:vAlign w:val="center"/>
          </w:tcPr>
          <w:p w14:paraId="62E761E3" w14:textId="77777777" w:rsidR="00B579F8" w:rsidRPr="006609E6" w:rsidRDefault="00B579F8" w:rsidP="00B0399B">
            <w:pPr>
              <w:spacing w:before="80" w:after="80"/>
              <w:jc w:val="center"/>
              <w:rPr>
                <w:rFonts w:ascii="Times New Roman Bold" w:hAnsi="Times New Roman Bold" w:cs="Times New Roman Bold"/>
                <w:b/>
                <w:sz w:val="20"/>
              </w:rPr>
            </w:pPr>
            <w:r w:rsidRPr="006609E6">
              <w:rPr>
                <w:rFonts w:ascii="Times New Roman Bold" w:hAnsi="Times New Roman Bold" w:cs="Times New Roman Bold"/>
                <w:b/>
                <w:sz w:val="20"/>
              </w:rPr>
              <w:t>Reference</w:t>
            </w:r>
          </w:p>
        </w:tc>
        <w:tc>
          <w:tcPr>
            <w:tcW w:w="709" w:type="dxa"/>
            <w:shd w:val="clear" w:color="auto" w:fill="FFFFFF"/>
            <w:vAlign w:val="center"/>
          </w:tcPr>
          <w:p w14:paraId="61A326B1" w14:textId="77777777" w:rsidR="00B579F8" w:rsidRPr="006609E6" w:rsidRDefault="00B579F8" w:rsidP="00B0399B">
            <w:pPr>
              <w:spacing w:before="80" w:after="80"/>
              <w:jc w:val="center"/>
              <w:rPr>
                <w:rFonts w:ascii="Times New Roman Bold" w:hAnsi="Times New Roman Bold" w:cs="Times New Roman Bold"/>
                <w:b/>
                <w:sz w:val="20"/>
              </w:rPr>
            </w:pPr>
            <w:r w:rsidRPr="006609E6">
              <w:rPr>
                <w:rFonts w:ascii="Times New Roman Bold" w:hAnsi="Times New Roman Bold" w:cs="Times New Roman Bold"/>
                <w:b/>
                <w:sz w:val="20"/>
              </w:rPr>
              <w:t>Bits</w:t>
            </w:r>
          </w:p>
        </w:tc>
        <w:tc>
          <w:tcPr>
            <w:tcW w:w="1298" w:type="dxa"/>
            <w:shd w:val="clear" w:color="auto" w:fill="FFFFFF"/>
            <w:vAlign w:val="center"/>
          </w:tcPr>
          <w:p w14:paraId="4B103D5A" w14:textId="77777777" w:rsidR="00B579F8" w:rsidRPr="006609E6" w:rsidRDefault="00B579F8" w:rsidP="00B0399B">
            <w:pPr>
              <w:spacing w:before="80" w:after="80"/>
              <w:jc w:val="center"/>
              <w:rPr>
                <w:rFonts w:ascii="Times New Roman Bold" w:hAnsi="Times New Roman Bold" w:cs="Times New Roman Bold"/>
                <w:b/>
                <w:sz w:val="20"/>
              </w:rPr>
            </w:pPr>
            <w:r w:rsidRPr="006609E6">
              <w:rPr>
                <w:rFonts w:ascii="Times New Roman Bold" w:hAnsi="Times New Roman Bold" w:cs="Times New Roman Bold"/>
                <w:b/>
                <w:sz w:val="20"/>
              </w:rPr>
              <w:t>Time</w:t>
            </w:r>
            <w:r w:rsidRPr="006609E6">
              <w:rPr>
                <w:rFonts w:ascii="Times New Roman Bold" w:hAnsi="Times New Roman Bold" w:cs="Times New Roman Bold"/>
                <w:b/>
                <w:sz w:val="20"/>
              </w:rPr>
              <w:br/>
              <w:t>(</w:t>
            </w:r>
            <w:proofErr w:type="spellStart"/>
            <w:r w:rsidRPr="006609E6">
              <w:rPr>
                <w:rFonts w:ascii="Times New Roman Bold" w:hAnsi="Times New Roman Bold" w:cs="Times New Roman Bold"/>
                <w:b/>
                <w:sz w:val="20"/>
              </w:rPr>
              <w:t>ms</w:t>
            </w:r>
            <w:proofErr w:type="spellEnd"/>
            <w:r w:rsidRPr="006609E6">
              <w:rPr>
                <w:rFonts w:ascii="Times New Roman Bold" w:hAnsi="Times New Roman Bold" w:cs="Times New Roman Bold"/>
                <w:b/>
                <w:sz w:val="20"/>
              </w:rPr>
              <w:t>)</w:t>
            </w:r>
          </w:p>
        </w:tc>
        <w:tc>
          <w:tcPr>
            <w:tcW w:w="5576" w:type="dxa"/>
            <w:shd w:val="clear" w:color="auto" w:fill="FFFFFF"/>
            <w:vAlign w:val="center"/>
          </w:tcPr>
          <w:p w14:paraId="490E727F" w14:textId="77777777" w:rsidR="00B579F8" w:rsidRPr="006609E6" w:rsidRDefault="00B579F8" w:rsidP="00B0399B">
            <w:pPr>
              <w:spacing w:before="80" w:after="80"/>
              <w:jc w:val="center"/>
              <w:rPr>
                <w:rFonts w:ascii="Times New Roman Bold" w:hAnsi="Times New Roman Bold" w:cs="Times New Roman Bold"/>
                <w:b/>
                <w:sz w:val="20"/>
              </w:rPr>
            </w:pPr>
            <w:r w:rsidRPr="006609E6">
              <w:rPr>
                <w:rFonts w:ascii="Times New Roman Bold" w:hAnsi="Times New Roman Bold" w:cs="Times New Roman Bold"/>
                <w:b/>
                <w:sz w:val="20"/>
              </w:rPr>
              <w:t>Definition</w:t>
            </w:r>
          </w:p>
        </w:tc>
      </w:tr>
      <w:tr w:rsidR="00B579F8" w:rsidRPr="006609E6" w14:paraId="5BEF31BF" w14:textId="77777777" w:rsidTr="00B0399B">
        <w:trPr>
          <w:jc w:val="center"/>
        </w:trPr>
        <w:tc>
          <w:tcPr>
            <w:tcW w:w="1630" w:type="dxa"/>
            <w:gridSpan w:val="3"/>
          </w:tcPr>
          <w:p w14:paraId="46B9DB77" w14:textId="77777777" w:rsidR="00B579F8" w:rsidRPr="006609E6" w:rsidRDefault="00B579F8" w:rsidP="00B0399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6609E6">
              <w:rPr>
                <w:i/>
                <w:iCs/>
                <w:sz w:val="20"/>
              </w:rPr>
              <w:t>T</w:t>
            </w:r>
            <w:r w:rsidRPr="006609E6">
              <w:rPr>
                <w:sz w:val="20"/>
                <w:vertAlign w:val="subscript"/>
              </w:rPr>
              <w:t>0</w:t>
            </w:r>
          </w:p>
        </w:tc>
        <w:tc>
          <w:tcPr>
            <w:tcW w:w="709" w:type="dxa"/>
          </w:tcPr>
          <w:p w14:paraId="63253DFE" w14:textId="77777777" w:rsidR="00B579F8" w:rsidRPr="006609E6" w:rsidRDefault="00B579F8" w:rsidP="00B0399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ind w:left="567" w:hanging="567"/>
              <w:jc w:val="center"/>
              <w:rPr>
                <w:sz w:val="20"/>
              </w:rPr>
            </w:pPr>
            <w:r w:rsidRPr="006609E6">
              <w:rPr>
                <w:sz w:val="20"/>
              </w:rPr>
              <w:t>0</w:t>
            </w:r>
          </w:p>
        </w:tc>
        <w:tc>
          <w:tcPr>
            <w:tcW w:w="1298" w:type="dxa"/>
          </w:tcPr>
          <w:p w14:paraId="26C82A58" w14:textId="77777777" w:rsidR="00B579F8" w:rsidRPr="006609E6" w:rsidRDefault="00B579F8" w:rsidP="00B0399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ind w:left="567" w:hanging="567"/>
              <w:jc w:val="center"/>
              <w:rPr>
                <w:sz w:val="20"/>
              </w:rPr>
            </w:pPr>
            <w:r w:rsidRPr="006609E6">
              <w:rPr>
                <w:sz w:val="20"/>
              </w:rPr>
              <w:t>0</w:t>
            </w:r>
          </w:p>
        </w:tc>
        <w:tc>
          <w:tcPr>
            <w:tcW w:w="5576" w:type="dxa"/>
          </w:tcPr>
          <w:p w14:paraId="680D291D" w14:textId="77777777" w:rsidR="00B579F8" w:rsidRPr="006609E6" w:rsidRDefault="00B579F8" w:rsidP="00B0399B">
            <w:pPr>
              <w:tabs>
                <w:tab w:val="left" w:pos="284"/>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ind w:left="53" w:hanging="53"/>
              <w:rPr>
                <w:sz w:val="20"/>
              </w:rPr>
            </w:pPr>
            <w:r w:rsidRPr="006609E6">
              <w:rPr>
                <w:sz w:val="20"/>
              </w:rPr>
              <w:t xml:space="preserve">Start of transmission slot. Power should NOT exceed –50 dB of </w:t>
            </w:r>
            <w:proofErr w:type="spellStart"/>
            <w:r w:rsidRPr="006609E6">
              <w:rPr>
                <w:i/>
                <w:iCs/>
                <w:sz w:val="20"/>
              </w:rPr>
              <w:t>P</w:t>
            </w:r>
            <w:r w:rsidRPr="006609E6">
              <w:rPr>
                <w:i/>
                <w:iCs/>
                <w:sz w:val="20"/>
                <w:vertAlign w:val="subscript"/>
              </w:rPr>
              <w:t>ss</w:t>
            </w:r>
            <w:proofErr w:type="spellEnd"/>
            <w:r w:rsidRPr="006609E6">
              <w:rPr>
                <w:position w:val="-4"/>
                <w:sz w:val="20"/>
              </w:rPr>
              <w:t xml:space="preserve"> </w:t>
            </w:r>
            <w:r w:rsidRPr="006609E6">
              <w:rPr>
                <w:sz w:val="20"/>
              </w:rPr>
              <w:t xml:space="preserve">before </w:t>
            </w:r>
            <w:r w:rsidRPr="006609E6">
              <w:rPr>
                <w:i/>
                <w:iCs/>
                <w:sz w:val="20"/>
              </w:rPr>
              <w:t>T</w:t>
            </w:r>
            <w:r w:rsidRPr="006609E6">
              <w:rPr>
                <w:sz w:val="20"/>
                <w:vertAlign w:val="subscript"/>
              </w:rPr>
              <w:t>0</w:t>
            </w:r>
          </w:p>
        </w:tc>
      </w:tr>
      <w:tr w:rsidR="00B579F8" w:rsidRPr="006609E6" w14:paraId="6230701D" w14:textId="77777777" w:rsidTr="00B0399B">
        <w:trPr>
          <w:jc w:val="center"/>
        </w:trPr>
        <w:tc>
          <w:tcPr>
            <w:tcW w:w="1630" w:type="dxa"/>
            <w:gridSpan w:val="3"/>
          </w:tcPr>
          <w:p w14:paraId="02546207" w14:textId="77777777" w:rsidR="00B579F8" w:rsidRPr="006609E6" w:rsidRDefault="00B579F8" w:rsidP="00B0399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ind w:left="567" w:hanging="567"/>
              <w:rPr>
                <w:sz w:val="20"/>
              </w:rPr>
            </w:pPr>
            <w:r w:rsidRPr="006609E6">
              <w:rPr>
                <w:i/>
                <w:iCs/>
                <w:sz w:val="20"/>
              </w:rPr>
              <w:t>T</w:t>
            </w:r>
            <w:r w:rsidRPr="006609E6">
              <w:rPr>
                <w:i/>
                <w:iCs/>
                <w:sz w:val="20"/>
                <w:vertAlign w:val="subscript"/>
              </w:rPr>
              <w:t>A</w:t>
            </w:r>
          </w:p>
        </w:tc>
        <w:tc>
          <w:tcPr>
            <w:tcW w:w="709" w:type="dxa"/>
          </w:tcPr>
          <w:p w14:paraId="7A4160C2" w14:textId="77777777" w:rsidR="00B579F8" w:rsidRPr="006609E6" w:rsidRDefault="00B579F8" w:rsidP="00B0399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ind w:left="567" w:hanging="567"/>
              <w:jc w:val="center"/>
              <w:rPr>
                <w:sz w:val="20"/>
              </w:rPr>
            </w:pPr>
            <w:r w:rsidRPr="006609E6">
              <w:rPr>
                <w:sz w:val="20"/>
              </w:rPr>
              <w:t>0-6</w:t>
            </w:r>
          </w:p>
        </w:tc>
        <w:tc>
          <w:tcPr>
            <w:tcW w:w="1298" w:type="dxa"/>
          </w:tcPr>
          <w:p w14:paraId="3929F7DA" w14:textId="77777777" w:rsidR="00B579F8" w:rsidRPr="006609E6" w:rsidRDefault="00B579F8" w:rsidP="00B0399B">
            <w:pPr>
              <w:tabs>
                <w:tab w:val="clear" w:pos="1134"/>
                <w:tab w:val="clear" w:pos="2268"/>
                <w:tab w:val="left" w:leader="dot" w:pos="7938"/>
                <w:tab w:val="center" w:pos="9526"/>
              </w:tabs>
              <w:spacing w:before="40" w:after="40"/>
              <w:ind w:left="284" w:right="170" w:hanging="284"/>
              <w:jc w:val="center"/>
              <w:rPr>
                <w:sz w:val="20"/>
              </w:rPr>
            </w:pPr>
            <w:r w:rsidRPr="006609E6">
              <w:rPr>
                <w:sz w:val="20"/>
              </w:rPr>
              <w:t>0-0.625</w:t>
            </w:r>
          </w:p>
        </w:tc>
        <w:tc>
          <w:tcPr>
            <w:tcW w:w="5576" w:type="dxa"/>
          </w:tcPr>
          <w:p w14:paraId="1A163D0A" w14:textId="77777777" w:rsidR="00B579F8" w:rsidRPr="006609E6" w:rsidRDefault="00B579F8" w:rsidP="00B0399B">
            <w:pPr>
              <w:tabs>
                <w:tab w:val="left" w:pos="284"/>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ind w:left="53" w:hanging="53"/>
              <w:rPr>
                <w:sz w:val="20"/>
              </w:rPr>
            </w:pPr>
            <w:r w:rsidRPr="006609E6">
              <w:rPr>
                <w:sz w:val="20"/>
              </w:rPr>
              <w:t xml:space="preserve">Power exceeds –50 dB of </w:t>
            </w:r>
            <w:proofErr w:type="spellStart"/>
            <w:r w:rsidRPr="006609E6">
              <w:rPr>
                <w:i/>
                <w:iCs/>
                <w:sz w:val="20"/>
              </w:rPr>
              <w:t>P</w:t>
            </w:r>
            <w:r w:rsidRPr="006609E6">
              <w:rPr>
                <w:i/>
                <w:iCs/>
                <w:sz w:val="20"/>
                <w:vertAlign w:val="subscript"/>
              </w:rPr>
              <w:t>ss</w:t>
            </w:r>
            <w:proofErr w:type="spellEnd"/>
          </w:p>
        </w:tc>
      </w:tr>
      <w:tr w:rsidR="00B579F8" w:rsidRPr="006609E6" w14:paraId="16933039" w14:textId="77777777" w:rsidTr="00B0399B">
        <w:trPr>
          <w:jc w:val="center"/>
        </w:trPr>
        <w:tc>
          <w:tcPr>
            <w:tcW w:w="637" w:type="dxa"/>
            <w:gridSpan w:val="2"/>
            <w:vMerge w:val="restart"/>
          </w:tcPr>
          <w:p w14:paraId="7749ED50" w14:textId="77777777" w:rsidR="00B579F8" w:rsidRPr="006609E6" w:rsidRDefault="00B579F8" w:rsidP="00B0399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ind w:left="567" w:hanging="567"/>
              <w:rPr>
                <w:sz w:val="20"/>
              </w:rPr>
            </w:pPr>
            <w:r w:rsidRPr="006609E6">
              <w:rPr>
                <w:i/>
                <w:iCs/>
                <w:sz w:val="20"/>
              </w:rPr>
              <w:t>T</w:t>
            </w:r>
            <w:r w:rsidRPr="006609E6">
              <w:rPr>
                <w:i/>
                <w:iCs/>
                <w:sz w:val="20"/>
                <w:vertAlign w:val="subscript"/>
              </w:rPr>
              <w:t>B</w:t>
            </w:r>
          </w:p>
        </w:tc>
        <w:tc>
          <w:tcPr>
            <w:tcW w:w="993" w:type="dxa"/>
          </w:tcPr>
          <w:p w14:paraId="6A21FBAA" w14:textId="77777777" w:rsidR="00B579F8" w:rsidRPr="006609E6" w:rsidRDefault="00B579F8" w:rsidP="00B0399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ind w:left="567" w:hanging="567"/>
              <w:rPr>
                <w:sz w:val="20"/>
              </w:rPr>
            </w:pPr>
            <w:r w:rsidRPr="006609E6">
              <w:rPr>
                <w:i/>
                <w:iCs/>
                <w:sz w:val="20"/>
              </w:rPr>
              <w:t>T</w:t>
            </w:r>
            <w:r w:rsidRPr="006609E6">
              <w:rPr>
                <w:i/>
                <w:iCs/>
                <w:sz w:val="20"/>
                <w:vertAlign w:val="subscript"/>
              </w:rPr>
              <w:t>B1</w:t>
            </w:r>
          </w:p>
        </w:tc>
        <w:tc>
          <w:tcPr>
            <w:tcW w:w="709" w:type="dxa"/>
          </w:tcPr>
          <w:p w14:paraId="34C08E49" w14:textId="77777777" w:rsidR="00B579F8" w:rsidRPr="006609E6" w:rsidRDefault="00B579F8" w:rsidP="00B0399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ind w:left="284" w:hanging="284"/>
              <w:jc w:val="center"/>
              <w:rPr>
                <w:sz w:val="20"/>
              </w:rPr>
            </w:pPr>
            <w:r w:rsidRPr="006609E6">
              <w:rPr>
                <w:sz w:val="20"/>
              </w:rPr>
              <w:t>6</w:t>
            </w:r>
          </w:p>
        </w:tc>
        <w:tc>
          <w:tcPr>
            <w:tcW w:w="1298" w:type="dxa"/>
          </w:tcPr>
          <w:p w14:paraId="5A1F6514" w14:textId="77777777" w:rsidR="00B579F8" w:rsidRPr="006609E6" w:rsidRDefault="00B579F8" w:rsidP="00B0399B">
            <w:pPr>
              <w:tabs>
                <w:tab w:val="clear" w:pos="1134"/>
                <w:tab w:val="clear" w:pos="2268"/>
                <w:tab w:val="left" w:leader="dot" w:pos="7938"/>
                <w:tab w:val="center" w:pos="9526"/>
              </w:tabs>
              <w:spacing w:before="40" w:after="40"/>
              <w:ind w:left="567" w:right="170" w:hanging="567"/>
              <w:jc w:val="center"/>
              <w:rPr>
                <w:sz w:val="20"/>
              </w:rPr>
            </w:pPr>
            <w:r w:rsidRPr="006609E6">
              <w:rPr>
                <w:sz w:val="20"/>
              </w:rPr>
              <w:t>0.625</w:t>
            </w:r>
          </w:p>
        </w:tc>
        <w:tc>
          <w:tcPr>
            <w:tcW w:w="5576" w:type="dxa"/>
          </w:tcPr>
          <w:p w14:paraId="017592F3" w14:textId="77777777" w:rsidR="00B579F8" w:rsidRPr="006609E6" w:rsidRDefault="00B579F8" w:rsidP="00B0399B">
            <w:pPr>
              <w:tabs>
                <w:tab w:val="left" w:pos="284"/>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ind w:left="53" w:hanging="53"/>
              <w:rPr>
                <w:sz w:val="20"/>
              </w:rPr>
            </w:pPr>
            <w:r w:rsidRPr="006609E6">
              <w:rPr>
                <w:sz w:val="20"/>
              </w:rPr>
              <w:t xml:space="preserve">Power should be within +1.5 or –3 dB of </w:t>
            </w:r>
            <w:proofErr w:type="spellStart"/>
            <w:r w:rsidRPr="006609E6">
              <w:rPr>
                <w:i/>
                <w:iCs/>
                <w:sz w:val="20"/>
              </w:rPr>
              <w:t>P</w:t>
            </w:r>
            <w:r w:rsidRPr="006609E6">
              <w:rPr>
                <w:i/>
                <w:iCs/>
                <w:sz w:val="20"/>
                <w:vertAlign w:val="subscript"/>
              </w:rPr>
              <w:t>ss</w:t>
            </w:r>
            <w:proofErr w:type="spellEnd"/>
            <w:r w:rsidRPr="006609E6">
              <w:rPr>
                <w:i/>
                <w:iCs/>
                <w:position w:val="-4"/>
                <w:sz w:val="20"/>
              </w:rPr>
              <w:t xml:space="preserve"> </w:t>
            </w:r>
          </w:p>
        </w:tc>
      </w:tr>
      <w:tr w:rsidR="00B579F8" w:rsidRPr="006609E6" w14:paraId="6880E3A2" w14:textId="77777777" w:rsidTr="00B0399B">
        <w:trPr>
          <w:jc w:val="center"/>
        </w:trPr>
        <w:tc>
          <w:tcPr>
            <w:tcW w:w="637" w:type="dxa"/>
            <w:gridSpan w:val="2"/>
            <w:vMerge/>
          </w:tcPr>
          <w:p w14:paraId="27ADBA2D" w14:textId="77777777" w:rsidR="00B579F8" w:rsidRPr="00B579F8" w:rsidRDefault="00B579F8" w:rsidP="00B0399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p>
        </w:tc>
        <w:tc>
          <w:tcPr>
            <w:tcW w:w="993" w:type="dxa"/>
          </w:tcPr>
          <w:p w14:paraId="4ECC098E" w14:textId="77777777" w:rsidR="00B579F8" w:rsidRPr="006609E6" w:rsidRDefault="00B579F8" w:rsidP="00B0399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ind w:left="567" w:hanging="567"/>
              <w:rPr>
                <w:sz w:val="20"/>
              </w:rPr>
            </w:pPr>
            <w:r w:rsidRPr="006609E6">
              <w:rPr>
                <w:i/>
                <w:iCs/>
                <w:sz w:val="20"/>
              </w:rPr>
              <w:t>T</w:t>
            </w:r>
            <w:r w:rsidRPr="006609E6">
              <w:rPr>
                <w:i/>
                <w:iCs/>
                <w:sz w:val="20"/>
                <w:vertAlign w:val="subscript"/>
              </w:rPr>
              <w:t>B2</w:t>
            </w:r>
          </w:p>
        </w:tc>
        <w:tc>
          <w:tcPr>
            <w:tcW w:w="709" w:type="dxa"/>
          </w:tcPr>
          <w:p w14:paraId="04976D6F" w14:textId="77777777" w:rsidR="00B579F8" w:rsidRPr="006609E6" w:rsidRDefault="00B579F8" w:rsidP="00B0399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ind w:left="284" w:hanging="284"/>
              <w:jc w:val="center"/>
              <w:rPr>
                <w:sz w:val="20"/>
              </w:rPr>
            </w:pPr>
            <w:r w:rsidRPr="006609E6">
              <w:rPr>
                <w:sz w:val="20"/>
              </w:rPr>
              <w:t>8</w:t>
            </w:r>
          </w:p>
        </w:tc>
        <w:tc>
          <w:tcPr>
            <w:tcW w:w="1298" w:type="dxa"/>
          </w:tcPr>
          <w:p w14:paraId="404DF937" w14:textId="77777777" w:rsidR="00B579F8" w:rsidRPr="006609E6" w:rsidRDefault="00B579F8" w:rsidP="00B0399B">
            <w:pPr>
              <w:tabs>
                <w:tab w:val="clear" w:pos="1134"/>
                <w:tab w:val="clear" w:pos="2268"/>
                <w:tab w:val="left" w:leader="dot" w:pos="7938"/>
                <w:tab w:val="center" w:pos="9526"/>
              </w:tabs>
              <w:spacing w:before="40" w:after="40"/>
              <w:ind w:left="567" w:right="170" w:hanging="567"/>
              <w:jc w:val="center"/>
              <w:rPr>
                <w:sz w:val="20"/>
              </w:rPr>
            </w:pPr>
            <w:r w:rsidRPr="006609E6">
              <w:rPr>
                <w:sz w:val="20"/>
              </w:rPr>
              <w:t>0.833</w:t>
            </w:r>
          </w:p>
        </w:tc>
        <w:tc>
          <w:tcPr>
            <w:tcW w:w="5576" w:type="dxa"/>
          </w:tcPr>
          <w:p w14:paraId="0A5E8E2C" w14:textId="77777777" w:rsidR="00B579F8" w:rsidRPr="006609E6" w:rsidRDefault="00B579F8" w:rsidP="00B0399B">
            <w:pPr>
              <w:tabs>
                <w:tab w:val="left" w:pos="284"/>
                <w:tab w:val="left" w:pos="851"/>
                <w:tab w:val="left" w:pos="1418"/>
                <w:tab w:val="left" w:pos="1701"/>
                <w:tab w:val="left" w:pos="1985"/>
                <w:tab w:val="left" w:pos="2552"/>
                <w:tab w:val="left" w:pos="2835"/>
                <w:tab w:val="left" w:pos="3119"/>
                <w:tab w:val="left" w:pos="3402"/>
                <w:tab w:val="left" w:pos="3686"/>
                <w:tab w:val="left" w:pos="3969"/>
              </w:tabs>
              <w:spacing w:before="40" w:after="40"/>
              <w:ind w:left="53" w:hanging="53"/>
              <w:rPr>
                <w:sz w:val="20"/>
              </w:rPr>
            </w:pPr>
            <w:r w:rsidRPr="006609E6">
              <w:rPr>
                <w:sz w:val="20"/>
              </w:rPr>
              <w:t xml:space="preserve">Power should be within +1.5 or –1 dB of </w:t>
            </w:r>
            <w:proofErr w:type="spellStart"/>
            <w:r w:rsidRPr="006609E6">
              <w:rPr>
                <w:i/>
                <w:iCs/>
                <w:sz w:val="20"/>
              </w:rPr>
              <w:t>P</w:t>
            </w:r>
            <w:r w:rsidRPr="006609E6">
              <w:rPr>
                <w:i/>
                <w:iCs/>
                <w:sz w:val="20"/>
                <w:vertAlign w:val="subscript"/>
              </w:rPr>
              <w:t>ss</w:t>
            </w:r>
            <w:proofErr w:type="spellEnd"/>
            <w:r w:rsidRPr="006609E6">
              <w:rPr>
                <w:i/>
                <w:iCs/>
                <w:sz w:val="20"/>
                <w:vertAlign w:val="subscript"/>
              </w:rPr>
              <w:t xml:space="preserve"> (start of training sequence)</w:t>
            </w:r>
          </w:p>
        </w:tc>
      </w:tr>
      <w:tr w:rsidR="00B579F8" w:rsidRPr="006609E6" w14:paraId="2A08EB89" w14:textId="77777777" w:rsidTr="00B0399B">
        <w:trPr>
          <w:jc w:val="center"/>
        </w:trPr>
        <w:tc>
          <w:tcPr>
            <w:tcW w:w="1630" w:type="dxa"/>
            <w:gridSpan w:val="3"/>
          </w:tcPr>
          <w:p w14:paraId="33A999CA" w14:textId="77777777" w:rsidR="00B579F8" w:rsidRPr="006609E6" w:rsidRDefault="00B579F8" w:rsidP="00B0399B">
            <w:pPr>
              <w:tabs>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ind w:left="34"/>
              <w:rPr>
                <w:sz w:val="20"/>
              </w:rPr>
            </w:pPr>
            <w:r w:rsidRPr="006609E6">
              <w:rPr>
                <w:i/>
                <w:iCs/>
                <w:sz w:val="20"/>
              </w:rPr>
              <w:t>T</w:t>
            </w:r>
            <w:r w:rsidRPr="006609E6">
              <w:rPr>
                <w:i/>
                <w:iCs/>
                <w:sz w:val="20"/>
                <w:vertAlign w:val="subscript"/>
              </w:rPr>
              <w:t>E</w:t>
            </w:r>
            <w:r w:rsidRPr="006609E6">
              <w:rPr>
                <w:sz w:val="20"/>
              </w:rPr>
              <w:t xml:space="preserve"> (includes 1 stuffing bit)</w:t>
            </w:r>
          </w:p>
        </w:tc>
        <w:tc>
          <w:tcPr>
            <w:tcW w:w="709" w:type="dxa"/>
          </w:tcPr>
          <w:p w14:paraId="0C7DAF5B" w14:textId="77777777" w:rsidR="00B579F8" w:rsidRPr="006609E6" w:rsidRDefault="00B579F8" w:rsidP="00B0399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ind w:left="567" w:hanging="567"/>
              <w:jc w:val="center"/>
              <w:rPr>
                <w:sz w:val="20"/>
              </w:rPr>
            </w:pPr>
            <w:r w:rsidRPr="006609E6">
              <w:rPr>
                <w:sz w:val="20"/>
              </w:rPr>
              <w:t>233</w:t>
            </w:r>
          </w:p>
        </w:tc>
        <w:tc>
          <w:tcPr>
            <w:tcW w:w="1298" w:type="dxa"/>
          </w:tcPr>
          <w:p w14:paraId="4CBCE8C9" w14:textId="77777777" w:rsidR="00B579F8" w:rsidRPr="006609E6" w:rsidRDefault="00B579F8" w:rsidP="00B0399B">
            <w:pPr>
              <w:tabs>
                <w:tab w:val="clear" w:pos="1134"/>
                <w:tab w:val="clear" w:pos="2268"/>
                <w:tab w:val="left" w:leader="dot" w:pos="7938"/>
                <w:tab w:val="center" w:pos="9526"/>
              </w:tabs>
              <w:spacing w:before="40" w:after="40"/>
              <w:ind w:left="284" w:right="170" w:hanging="284"/>
              <w:jc w:val="center"/>
              <w:rPr>
                <w:sz w:val="20"/>
              </w:rPr>
            </w:pPr>
            <w:r w:rsidRPr="006609E6">
              <w:rPr>
                <w:sz w:val="20"/>
              </w:rPr>
              <w:t>24.271</w:t>
            </w:r>
          </w:p>
        </w:tc>
        <w:tc>
          <w:tcPr>
            <w:tcW w:w="5576" w:type="dxa"/>
          </w:tcPr>
          <w:p w14:paraId="063B3FBD" w14:textId="77777777" w:rsidR="00B579F8" w:rsidRPr="006609E6" w:rsidRDefault="00B579F8" w:rsidP="00B0399B">
            <w:pPr>
              <w:tabs>
                <w:tab w:val="left" w:pos="284"/>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ind w:left="53" w:hanging="53"/>
              <w:rPr>
                <w:sz w:val="20"/>
              </w:rPr>
            </w:pPr>
            <w:r w:rsidRPr="006609E6">
              <w:rPr>
                <w:sz w:val="20"/>
              </w:rPr>
              <w:t xml:space="preserve">Power should remain within +1.5 or –1 dB of </w:t>
            </w:r>
            <w:proofErr w:type="spellStart"/>
            <w:r w:rsidRPr="006609E6">
              <w:rPr>
                <w:i/>
                <w:iCs/>
                <w:sz w:val="20"/>
              </w:rPr>
              <w:t>P</w:t>
            </w:r>
            <w:r w:rsidRPr="006609E6">
              <w:rPr>
                <w:i/>
                <w:iCs/>
                <w:sz w:val="20"/>
                <w:vertAlign w:val="subscript"/>
              </w:rPr>
              <w:t>ss</w:t>
            </w:r>
            <w:proofErr w:type="spellEnd"/>
            <w:r w:rsidRPr="006609E6">
              <w:rPr>
                <w:position w:val="-4"/>
                <w:sz w:val="20"/>
              </w:rPr>
              <w:t xml:space="preserve"> </w:t>
            </w:r>
            <w:r w:rsidRPr="006609E6">
              <w:rPr>
                <w:sz w:val="20"/>
              </w:rPr>
              <w:t>during</w:t>
            </w:r>
            <w:r w:rsidRPr="006609E6">
              <w:rPr>
                <w:position w:val="-4"/>
                <w:sz w:val="20"/>
              </w:rPr>
              <w:t xml:space="preserve"> </w:t>
            </w:r>
            <w:r w:rsidRPr="006609E6">
              <w:rPr>
                <w:sz w:val="20"/>
              </w:rPr>
              <w:t xml:space="preserve">the period </w:t>
            </w:r>
            <w:r w:rsidRPr="006609E6">
              <w:rPr>
                <w:i/>
                <w:iCs/>
                <w:sz w:val="20"/>
              </w:rPr>
              <w:t>T</w:t>
            </w:r>
            <w:r w:rsidRPr="006609E6">
              <w:rPr>
                <w:i/>
                <w:iCs/>
                <w:sz w:val="20"/>
                <w:vertAlign w:val="subscript"/>
              </w:rPr>
              <w:t>B2</w:t>
            </w:r>
            <w:r w:rsidRPr="006609E6">
              <w:rPr>
                <w:sz w:val="20"/>
              </w:rPr>
              <w:t xml:space="preserve"> to </w:t>
            </w:r>
            <w:r w:rsidRPr="006609E6">
              <w:rPr>
                <w:i/>
                <w:iCs/>
                <w:sz w:val="20"/>
              </w:rPr>
              <w:t>T</w:t>
            </w:r>
            <w:r w:rsidRPr="006609E6">
              <w:rPr>
                <w:i/>
                <w:iCs/>
                <w:sz w:val="20"/>
                <w:vertAlign w:val="subscript"/>
              </w:rPr>
              <w:t>E</w:t>
            </w:r>
          </w:p>
        </w:tc>
      </w:tr>
      <w:tr w:rsidR="00B579F8" w:rsidRPr="006609E6" w14:paraId="3863DB6A" w14:textId="77777777" w:rsidTr="00B0399B">
        <w:trPr>
          <w:jc w:val="center"/>
        </w:trPr>
        <w:tc>
          <w:tcPr>
            <w:tcW w:w="1630" w:type="dxa"/>
            <w:gridSpan w:val="3"/>
          </w:tcPr>
          <w:p w14:paraId="3340B140" w14:textId="77777777" w:rsidR="00B579F8" w:rsidRPr="006609E6" w:rsidRDefault="00B579F8" w:rsidP="00B0399B">
            <w:pPr>
              <w:tabs>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ind w:left="34"/>
              <w:rPr>
                <w:sz w:val="20"/>
              </w:rPr>
            </w:pPr>
            <w:r w:rsidRPr="006609E6">
              <w:rPr>
                <w:i/>
                <w:iCs/>
                <w:sz w:val="20"/>
              </w:rPr>
              <w:t>T</w:t>
            </w:r>
            <w:r w:rsidRPr="006609E6">
              <w:rPr>
                <w:i/>
                <w:iCs/>
                <w:sz w:val="20"/>
                <w:vertAlign w:val="subscript"/>
              </w:rPr>
              <w:t>F</w:t>
            </w:r>
            <w:r w:rsidRPr="006609E6">
              <w:rPr>
                <w:sz w:val="20"/>
              </w:rPr>
              <w:t xml:space="preserve"> (includes 1 stuffing bit)</w:t>
            </w:r>
          </w:p>
        </w:tc>
        <w:tc>
          <w:tcPr>
            <w:tcW w:w="709" w:type="dxa"/>
          </w:tcPr>
          <w:p w14:paraId="53DCACDB" w14:textId="77777777" w:rsidR="00B579F8" w:rsidRPr="006609E6" w:rsidRDefault="00B579F8" w:rsidP="00B0399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ind w:left="567" w:hanging="567"/>
              <w:jc w:val="center"/>
              <w:rPr>
                <w:sz w:val="20"/>
              </w:rPr>
            </w:pPr>
            <w:r w:rsidRPr="006609E6">
              <w:rPr>
                <w:sz w:val="20"/>
              </w:rPr>
              <w:t>241</w:t>
            </w:r>
          </w:p>
        </w:tc>
        <w:tc>
          <w:tcPr>
            <w:tcW w:w="1298" w:type="dxa"/>
          </w:tcPr>
          <w:p w14:paraId="53E027C5" w14:textId="77777777" w:rsidR="00B579F8" w:rsidRPr="006609E6" w:rsidRDefault="00B579F8" w:rsidP="00B0399B">
            <w:pPr>
              <w:tabs>
                <w:tab w:val="clear" w:pos="1134"/>
                <w:tab w:val="clear" w:pos="2268"/>
                <w:tab w:val="left" w:leader="dot" w:pos="7938"/>
                <w:tab w:val="center" w:pos="9526"/>
              </w:tabs>
              <w:spacing w:before="40" w:after="40"/>
              <w:ind w:left="284" w:right="170" w:hanging="284"/>
              <w:jc w:val="center"/>
              <w:rPr>
                <w:sz w:val="20"/>
              </w:rPr>
            </w:pPr>
            <w:r w:rsidRPr="006609E6">
              <w:rPr>
                <w:sz w:val="20"/>
              </w:rPr>
              <w:t>25.104</w:t>
            </w:r>
          </w:p>
        </w:tc>
        <w:tc>
          <w:tcPr>
            <w:tcW w:w="5576" w:type="dxa"/>
          </w:tcPr>
          <w:p w14:paraId="5962A514" w14:textId="77777777" w:rsidR="00B579F8" w:rsidRPr="006609E6" w:rsidRDefault="00B579F8" w:rsidP="00B0399B">
            <w:pPr>
              <w:tabs>
                <w:tab w:val="left" w:pos="284"/>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ind w:left="53" w:hanging="53"/>
              <w:rPr>
                <w:sz w:val="20"/>
              </w:rPr>
            </w:pPr>
            <w:r w:rsidRPr="006609E6">
              <w:rPr>
                <w:sz w:val="20"/>
              </w:rPr>
              <w:t xml:space="preserve">Power should be –50 dB of </w:t>
            </w:r>
            <w:proofErr w:type="spellStart"/>
            <w:r w:rsidRPr="006609E6">
              <w:rPr>
                <w:i/>
                <w:iCs/>
                <w:sz w:val="20"/>
              </w:rPr>
              <w:t>P</w:t>
            </w:r>
            <w:r w:rsidRPr="006609E6">
              <w:rPr>
                <w:i/>
                <w:iCs/>
                <w:sz w:val="20"/>
                <w:vertAlign w:val="subscript"/>
              </w:rPr>
              <w:t>ss</w:t>
            </w:r>
            <w:proofErr w:type="spellEnd"/>
            <w:r w:rsidRPr="006609E6">
              <w:rPr>
                <w:sz w:val="20"/>
              </w:rPr>
              <w:t xml:space="preserve"> and stay below this</w:t>
            </w:r>
          </w:p>
        </w:tc>
      </w:tr>
      <w:tr w:rsidR="00B579F8" w:rsidRPr="006609E6" w14:paraId="67CA4363" w14:textId="77777777" w:rsidTr="00B0399B">
        <w:trPr>
          <w:gridBefore w:val="1"/>
          <w:wBefore w:w="6" w:type="dxa"/>
          <w:jc w:val="center"/>
        </w:trPr>
        <w:tc>
          <w:tcPr>
            <w:tcW w:w="1630" w:type="dxa"/>
            <w:gridSpan w:val="2"/>
          </w:tcPr>
          <w:p w14:paraId="69E5419B" w14:textId="77777777" w:rsidR="00B579F8" w:rsidRPr="006609E6" w:rsidRDefault="00B579F8" w:rsidP="00B0399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ind w:left="567" w:hanging="567"/>
              <w:rPr>
                <w:sz w:val="20"/>
              </w:rPr>
            </w:pPr>
            <w:r w:rsidRPr="006609E6">
              <w:rPr>
                <w:i/>
                <w:iCs/>
                <w:sz w:val="20"/>
              </w:rPr>
              <w:t>T</w:t>
            </w:r>
            <w:r w:rsidRPr="006609E6">
              <w:rPr>
                <w:i/>
                <w:iCs/>
                <w:sz w:val="20"/>
                <w:vertAlign w:val="subscript"/>
              </w:rPr>
              <w:t>G</w:t>
            </w:r>
          </w:p>
        </w:tc>
        <w:tc>
          <w:tcPr>
            <w:tcW w:w="709" w:type="dxa"/>
          </w:tcPr>
          <w:p w14:paraId="1B12B7D2" w14:textId="77777777" w:rsidR="00B579F8" w:rsidRPr="006609E6" w:rsidRDefault="00B579F8" w:rsidP="00B0399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ind w:left="567" w:hanging="567"/>
              <w:jc w:val="center"/>
              <w:rPr>
                <w:sz w:val="20"/>
              </w:rPr>
            </w:pPr>
            <w:r w:rsidRPr="006609E6">
              <w:rPr>
                <w:sz w:val="20"/>
              </w:rPr>
              <w:t>256</w:t>
            </w:r>
          </w:p>
        </w:tc>
        <w:tc>
          <w:tcPr>
            <w:tcW w:w="1298" w:type="dxa"/>
          </w:tcPr>
          <w:p w14:paraId="3822A4F8" w14:textId="77777777" w:rsidR="00B579F8" w:rsidRPr="006609E6" w:rsidRDefault="00B579F8" w:rsidP="00B0399B">
            <w:pPr>
              <w:tabs>
                <w:tab w:val="clear" w:pos="1134"/>
                <w:tab w:val="clear" w:pos="2268"/>
                <w:tab w:val="left" w:leader="dot" w:pos="7938"/>
                <w:tab w:val="center" w:pos="9526"/>
              </w:tabs>
              <w:spacing w:before="40" w:after="40"/>
              <w:ind w:left="284" w:right="170" w:hanging="284"/>
              <w:jc w:val="center"/>
              <w:rPr>
                <w:sz w:val="20"/>
              </w:rPr>
            </w:pPr>
            <w:r w:rsidRPr="006609E6">
              <w:rPr>
                <w:sz w:val="20"/>
              </w:rPr>
              <w:t>26.667</w:t>
            </w:r>
          </w:p>
        </w:tc>
        <w:tc>
          <w:tcPr>
            <w:tcW w:w="5576" w:type="dxa"/>
          </w:tcPr>
          <w:p w14:paraId="241F81FB" w14:textId="77777777" w:rsidR="00B579F8" w:rsidRPr="006609E6" w:rsidRDefault="00B579F8" w:rsidP="00B0399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ind w:left="567" w:hanging="567"/>
              <w:rPr>
                <w:sz w:val="20"/>
              </w:rPr>
            </w:pPr>
            <w:r w:rsidRPr="006609E6">
              <w:rPr>
                <w:sz w:val="20"/>
              </w:rPr>
              <w:t xml:space="preserve">Start of next transmission </w:t>
            </w:r>
            <w:proofErr w:type="gramStart"/>
            <w:r w:rsidRPr="006609E6">
              <w:rPr>
                <w:sz w:val="20"/>
              </w:rPr>
              <w:t>time period</w:t>
            </w:r>
            <w:proofErr w:type="gramEnd"/>
          </w:p>
        </w:tc>
      </w:tr>
    </w:tbl>
    <w:p w14:paraId="55881890" w14:textId="77777777" w:rsidR="00B579F8" w:rsidRPr="006609E6" w:rsidRDefault="00B579F8" w:rsidP="00B579F8">
      <w:pPr>
        <w:tabs>
          <w:tab w:val="clear" w:pos="1134"/>
          <w:tab w:val="clear" w:pos="1871"/>
          <w:tab w:val="clear" w:pos="2268"/>
        </w:tabs>
        <w:spacing w:before="0"/>
        <w:rPr>
          <w:sz w:val="20"/>
          <w:lang w:eastAsia="zh-CN"/>
        </w:rPr>
      </w:pPr>
      <w:bookmarkStart w:id="16" w:name="_Toc123014701"/>
      <w:bookmarkStart w:id="17" w:name="_Ref107164513"/>
    </w:p>
    <w:p w14:paraId="61231FDB" w14:textId="51AFF618" w:rsidR="00B579F8" w:rsidRPr="006609E6" w:rsidRDefault="00B579F8" w:rsidP="00B579F8">
      <w:pPr>
        <w:pStyle w:val="TableNo"/>
      </w:pPr>
      <w:r w:rsidRPr="006609E6">
        <w:t>TABLE A2-5</w:t>
      </w:r>
    </w:p>
    <w:p w14:paraId="1B8A02B5" w14:textId="77777777" w:rsidR="00B579F8" w:rsidRPr="006609E6" w:rsidRDefault="00B579F8" w:rsidP="00B579F8">
      <w:pPr>
        <w:pStyle w:val="Tabletitle"/>
      </w:pPr>
      <w:r w:rsidRPr="006609E6">
        <w:t xml:space="preserve">Minimum required time division multiple access receiver </w:t>
      </w:r>
      <w:proofErr w:type="gramStart"/>
      <w:r w:rsidRPr="006609E6">
        <w:t>characteristics</w:t>
      </w:r>
      <w:bookmarkEnd w:id="16"/>
      <w:bookmarkEnd w:id="17"/>
      <w:r w:rsidRPr="006609E6">
        <w:rPr>
          <w:bCs/>
          <w:vertAlign w:val="superscript"/>
        </w:rPr>
        <w:t>(</w:t>
      </w:r>
      <w:proofErr w:type="gramEnd"/>
      <w:r w:rsidRPr="006609E6">
        <w:rPr>
          <w:bCs/>
          <w:vertAlign w:val="superscript"/>
        </w:rPr>
        <w:t>1)</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3949"/>
        <w:gridCol w:w="3898"/>
      </w:tblGrid>
      <w:tr w:rsidR="00B579F8" w:rsidRPr="006609E6" w14:paraId="65F97A8A" w14:textId="77777777" w:rsidTr="00B0399B">
        <w:trPr>
          <w:tblHeader/>
          <w:jc w:val="center"/>
        </w:trPr>
        <w:tc>
          <w:tcPr>
            <w:tcW w:w="3949" w:type="dxa"/>
            <w:tcBorders>
              <w:top w:val="single" w:sz="4" w:space="0" w:color="auto"/>
              <w:left w:val="single" w:sz="4" w:space="0" w:color="auto"/>
              <w:bottom w:val="single" w:sz="4" w:space="0" w:color="auto"/>
              <w:right w:val="single" w:sz="4" w:space="0" w:color="auto"/>
            </w:tcBorders>
            <w:shd w:val="clear" w:color="auto" w:fill="FFFFFF"/>
          </w:tcPr>
          <w:p w14:paraId="18968DAF" w14:textId="77777777" w:rsidR="00B579F8" w:rsidRPr="006609E6" w:rsidRDefault="00B579F8" w:rsidP="00B0399B">
            <w:pPr>
              <w:spacing w:before="80" w:after="80"/>
              <w:jc w:val="center"/>
              <w:rPr>
                <w:rFonts w:ascii="Times New Roman Bold" w:hAnsi="Times New Roman Bold" w:cs="Times New Roman Bold"/>
                <w:b/>
                <w:sz w:val="20"/>
              </w:rPr>
            </w:pPr>
            <w:r w:rsidRPr="006609E6">
              <w:rPr>
                <w:rFonts w:ascii="Times New Roman Bold" w:hAnsi="Times New Roman Bold" w:cs="Times New Roman Bold"/>
                <w:b/>
                <w:sz w:val="20"/>
              </w:rPr>
              <w:t>Receiver parameters</w:t>
            </w:r>
          </w:p>
        </w:tc>
        <w:tc>
          <w:tcPr>
            <w:tcW w:w="3898" w:type="dxa"/>
            <w:tcBorders>
              <w:top w:val="single" w:sz="4" w:space="0" w:color="auto"/>
              <w:left w:val="single" w:sz="4" w:space="0" w:color="auto"/>
              <w:bottom w:val="single" w:sz="4" w:space="0" w:color="auto"/>
              <w:right w:val="single" w:sz="4" w:space="0" w:color="auto"/>
            </w:tcBorders>
            <w:shd w:val="clear" w:color="auto" w:fill="FFFFFF"/>
          </w:tcPr>
          <w:p w14:paraId="62C62154" w14:textId="77777777" w:rsidR="00B579F8" w:rsidRPr="006609E6" w:rsidRDefault="00B579F8" w:rsidP="00B0399B">
            <w:pPr>
              <w:spacing w:before="80" w:after="80"/>
              <w:jc w:val="center"/>
              <w:rPr>
                <w:rFonts w:ascii="Times New Roman Bold" w:hAnsi="Times New Roman Bold" w:cs="Times New Roman Bold"/>
                <w:b/>
                <w:sz w:val="20"/>
              </w:rPr>
            </w:pPr>
            <w:r w:rsidRPr="006609E6">
              <w:rPr>
                <w:rFonts w:ascii="Times New Roman Bold" w:hAnsi="Times New Roman Bold" w:cs="Times New Roman Bold"/>
                <w:b/>
                <w:sz w:val="20"/>
              </w:rPr>
              <w:t>Requirements</w:t>
            </w:r>
          </w:p>
        </w:tc>
      </w:tr>
      <w:tr w:rsidR="00B579F8" w:rsidRPr="006609E6" w14:paraId="5BF39A10" w14:textId="77777777" w:rsidTr="00B0399B">
        <w:trPr>
          <w:jc w:val="center"/>
        </w:trPr>
        <w:tc>
          <w:tcPr>
            <w:tcW w:w="3949" w:type="dxa"/>
            <w:tcBorders>
              <w:top w:val="single" w:sz="4" w:space="0" w:color="auto"/>
              <w:left w:val="single" w:sz="4" w:space="0" w:color="auto"/>
              <w:bottom w:val="single" w:sz="4" w:space="0" w:color="auto"/>
              <w:right w:val="single" w:sz="4" w:space="0" w:color="auto"/>
            </w:tcBorders>
          </w:tcPr>
          <w:p w14:paraId="2EDEF6F8" w14:textId="77777777" w:rsidR="00B579F8" w:rsidRPr="006609E6" w:rsidRDefault="00B579F8" w:rsidP="00B0399B">
            <w:pPr>
              <w:keepNext/>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6609E6">
              <w:rPr>
                <w:sz w:val="20"/>
              </w:rPr>
              <w:t xml:space="preserve">Sensitivity </w:t>
            </w:r>
          </w:p>
        </w:tc>
        <w:tc>
          <w:tcPr>
            <w:tcW w:w="3898" w:type="dxa"/>
            <w:tcBorders>
              <w:top w:val="single" w:sz="4" w:space="0" w:color="auto"/>
              <w:left w:val="single" w:sz="4" w:space="0" w:color="auto"/>
              <w:bottom w:val="single" w:sz="4" w:space="0" w:color="auto"/>
              <w:right w:val="single" w:sz="4" w:space="0" w:color="auto"/>
            </w:tcBorders>
          </w:tcPr>
          <w:p w14:paraId="3AB56515" w14:textId="77777777" w:rsidR="00B579F8" w:rsidRPr="006609E6" w:rsidRDefault="00B579F8" w:rsidP="00B0399B">
            <w:pPr>
              <w:keepNext/>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6609E6">
              <w:rPr>
                <w:sz w:val="20"/>
              </w:rPr>
              <w:t>20% PER @ –107 dBm</w:t>
            </w:r>
          </w:p>
        </w:tc>
      </w:tr>
      <w:tr w:rsidR="00B579F8" w:rsidRPr="006609E6" w14:paraId="3C93C151" w14:textId="77777777" w:rsidTr="00B0399B">
        <w:trPr>
          <w:jc w:val="center"/>
        </w:trPr>
        <w:tc>
          <w:tcPr>
            <w:tcW w:w="3949" w:type="dxa"/>
            <w:tcBorders>
              <w:top w:val="single" w:sz="4" w:space="0" w:color="auto"/>
              <w:left w:val="single" w:sz="4" w:space="0" w:color="auto"/>
              <w:bottom w:val="single" w:sz="4" w:space="0" w:color="auto"/>
              <w:right w:val="single" w:sz="4" w:space="0" w:color="auto"/>
            </w:tcBorders>
          </w:tcPr>
          <w:p w14:paraId="2B6A43F0" w14:textId="77777777" w:rsidR="00B579F8" w:rsidRPr="006609E6" w:rsidRDefault="00B579F8" w:rsidP="00B0399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6609E6">
              <w:rPr>
                <w:sz w:val="20"/>
              </w:rPr>
              <w:t>Error behaviour at high input levels</w:t>
            </w:r>
          </w:p>
        </w:tc>
        <w:tc>
          <w:tcPr>
            <w:tcW w:w="3898" w:type="dxa"/>
            <w:tcBorders>
              <w:top w:val="single" w:sz="4" w:space="0" w:color="auto"/>
              <w:left w:val="single" w:sz="4" w:space="0" w:color="auto"/>
              <w:bottom w:val="single" w:sz="4" w:space="0" w:color="auto"/>
              <w:right w:val="single" w:sz="4" w:space="0" w:color="auto"/>
            </w:tcBorders>
          </w:tcPr>
          <w:p w14:paraId="26BD05C9" w14:textId="77777777" w:rsidR="00B579F8" w:rsidRPr="006609E6" w:rsidRDefault="00B579F8" w:rsidP="00B0399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6609E6">
              <w:rPr>
                <w:sz w:val="20"/>
              </w:rPr>
              <w:t>1% PER @ –77 dBm</w:t>
            </w:r>
            <w:r w:rsidRPr="006609E6">
              <w:rPr>
                <w:sz w:val="20"/>
              </w:rPr>
              <w:br/>
              <w:t>1% PER @ –7 dBm</w:t>
            </w:r>
          </w:p>
        </w:tc>
      </w:tr>
      <w:tr w:rsidR="00B579F8" w:rsidRPr="006609E6" w14:paraId="331C55C8" w14:textId="77777777" w:rsidTr="00B0399B">
        <w:trPr>
          <w:jc w:val="center"/>
        </w:trPr>
        <w:tc>
          <w:tcPr>
            <w:tcW w:w="3949" w:type="dxa"/>
            <w:tcBorders>
              <w:top w:val="single" w:sz="4" w:space="0" w:color="auto"/>
              <w:left w:val="single" w:sz="4" w:space="0" w:color="auto"/>
              <w:bottom w:val="single" w:sz="4" w:space="0" w:color="auto"/>
              <w:right w:val="single" w:sz="4" w:space="0" w:color="auto"/>
            </w:tcBorders>
          </w:tcPr>
          <w:p w14:paraId="0B6C1D57" w14:textId="77777777" w:rsidR="00B579F8" w:rsidRPr="006609E6" w:rsidRDefault="00B579F8" w:rsidP="00B0399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6609E6">
              <w:rPr>
                <w:sz w:val="20"/>
              </w:rPr>
              <w:t>Adjacent channel selectivity</w:t>
            </w:r>
          </w:p>
        </w:tc>
        <w:tc>
          <w:tcPr>
            <w:tcW w:w="3898" w:type="dxa"/>
            <w:tcBorders>
              <w:top w:val="single" w:sz="4" w:space="0" w:color="auto"/>
              <w:left w:val="single" w:sz="4" w:space="0" w:color="auto"/>
              <w:bottom w:val="single" w:sz="4" w:space="0" w:color="auto"/>
              <w:right w:val="single" w:sz="4" w:space="0" w:color="auto"/>
            </w:tcBorders>
          </w:tcPr>
          <w:p w14:paraId="4DAE4F12" w14:textId="77777777" w:rsidR="00B579F8" w:rsidRPr="006609E6" w:rsidRDefault="00B579F8" w:rsidP="00B0399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6609E6">
              <w:rPr>
                <w:sz w:val="20"/>
              </w:rPr>
              <w:t>20% PER @ 70 dB</w:t>
            </w:r>
          </w:p>
        </w:tc>
      </w:tr>
      <w:tr w:rsidR="00B579F8" w:rsidRPr="006609E6" w14:paraId="0A52ED20" w14:textId="77777777" w:rsidTr="00B0399B">
        <w:trPr>
          <w:jc w:val="center"/>
        </w:trPr>
        <w:tc>
          <w:tcPr>
            <w:tcW w:w="3949" w:type="dxa"/>
            <w:tcBorders>
              <w:top w:val="single" w:sz="4" w:space="0" w:color="auto"/>
              <w:left w:val="single" w:sz="4" w:space="0" w:color="auto"/>
              <w:bottom w:val="single" w:sz="4" w:space="0" w:color="auto"/>
              <w:right w:val="single" w:sz="4" w:space="0" w:color="auto"/>
            </w:tcBorders>
          </w:tcPr>
          <w:p w14:paraId="6113B73D" w14:textId="77777777" w:rsidR="00B579F8" w:rsidRPr="006609E6" w:rsidRDefault="00B579F8" w:rsidP="00B0399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6609E6">
              <w:rPr>
                <w:sz w:val="20"/>
              </w:rPr>
              <w:t>Co-channel selectivity</w:t>
            </w:r>
          </w:p>
        </w:tc>
        <w:tc>
          <w:tcPr>
            <w:tcW w:w="3898" w:type="dxa"/>
            <w:tcBorders>
              <w:top w:val="single" w:sz="4" w:space="0" w:color="auto"/>
              <w:left w:val="single" w:sz="4" w:space="0" w:color="auto"/>
              <w:bottom w:val="single" w:sz="4" w:space="0" w:color="auto"/>
              <w:right w:val="single" w:sz="4" w:space="0" w:color="auto"/>
            </w:tcBorders>
          </w:tcPr>
          <w:p w14:paraId="4C699A58" w14:textId="77777777" w:rsidR="00B579F8" w:rsidRPr="006609E6" w:rsidRDefault="00B579F8" w:rsidP="00B0399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6609E6">
              <w:rPr>
                <w:sz w:val="20"/>
              </w:rPr>
              <w:t>20% PER @ 10 dB</w:t>
            </w:r>
          </w:p>
        </w:tc>
      </w:tr>
      <w:tr w:rsidR="00B579F8" w:rsidRPr="006609E6" w14:paraId="17B576E7" w14:textId="77777777" w:rsidTr="00B0399B">
        <w:trPr>
          <w:jc w:val="center"/>
        </w:trPr>
        <w:tc>
          <w:tcPr>
            <w:tcW w:w="3949" w:type="dxa"/>
            <w:tcBorders>
              <w:top w:val="single" w:sz="4" w:space="0" w:color="auto"/>
              <w:left w:val="single" w:sz="4" w:space="0" w:color="auto"/>
              <w:bottom w:val="single" w:sz="4" w:space="0" w:color="auto"/>
              <w:right w:val="single" w:sz="4" w:space="0" w:color="auto"/>
            </w:tcBorders>
          </w:tcPr>
          <w:p w14:paraId="2A5F9F38" w14:textId="77777777" w:rsidR="00B579F8" w:rsidRPr="006609E6" w:rsidRDefault="00B579F8" w:rsidP="00B0399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6609E6">
              <w:rPr>
                <w:sz w:val="20"/>
              </w:rPr>
              <w:t>Spurious response rejection</w:t>
            </w:r>
          </w:p>
        </w:tc>
        <w:tc>
          <w:tcPr>
            <w:tcW w:w="3898" w:type="dxa"/>
            <w:tcBorders>
              <w:top w:val="single" w:sz="4" w:space="0" w:color="auto"/>
              <w:left w:val="single" w:sz="4" w:space="0" w:color="auto"/>
              <w:bottom w:val="single" w:sz="4" w:space="0" w:color="auto"/>
              <w:right w:val="single" w:sz="4" w:space="0" w:color="auto"/>
            </w:tcBorders>
          </w:tcPr>
          <w:p w14:paraId="316C02D5" w14:textId="77777777" w:rsidR="00B579F8" w:rsidRPr="006609E6" w:rsidRDefault="00B579F8" w:rsidP="00B0399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6609E6">
              <w:rPr>
                <w:sz w:val="20"/>
              </w:rPr>
              <w:t>20% PER @ 70 dB</w:t>
            </w:r>
          </w:p>
        </w:tc>
      </w:tr>
      <w:tr w:rsidR="00B579F8" w:rsidRPr="006609E6" w14:paraId="252DB130" w14:textId="77777777" w:rsidTr="00B0399B">
        <w:trPr>
          <w:jc w:val="center"/>
        </w:trPr>
        <w:tc>
          <w:tcPr>
            <w:tcW w:w="3949" w:type="dxa"/>
            <w:tcBorders>
              <w:top w:val="single" w:sz="4" w:space="0" w:color="auto"/>
              <w:left w:val="single" w:sz="4" w:space="0" w:color="auto"/>
              <w:bottom w:val="single" w:sz="4" w:space="0" w:color="auto"/>
              <w:right w:val="single" w:sz="4" w:space="0" w:color="auto"/>
            </w:tcBorders>
          </w:tcPr>
          <w:p w14:paraId="279F475F" w14:textId="77777777" w:rsidR="00B579F8" w:rsidRPr="006609E6" w:rsidRDefault="00B579F8" w:rsidP="00B0399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6609E6">
              <w:rPr>
                <w:sz w:val="20"/>
              </w:rPr>
              <w:t>Intermodulation response rejection</w:t>
            </w:r>
          </w:p>
        </w:tc>
        <w:tc>
          <w:tcPr>
            <w:tcW w:w="3898" w:type="dxa"/>
            <w:tcBorders>
              <w:top w:val="single" w:sz="4" w:space="0" w:color="auto"/>
              <w:left w:val="single" w:sz="4" w:space="0" w:color="auto"/>
              <w:bottom w:val="single" w:sz="4" w:space="0" w:color="auto"/>
              <w:right w:val="single" w:sz="4" w:space="0" w:color="auto"/>
            </w:tcBorders>
          </w:tcPr>
          <w:p w14:paraId="2481DDFB" w14:textId="77777777" w:rsidR="00B579F8" w:rsidRPr="006609E6" w:rsidRDefault="00B579F8" w:rsidP="00B0399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6609E6">
              <w:rPr>
                <w:sz w:val="20"/>
              </w:rPr>
              <w:t>20% PER @ 74 dB</w:t>
            </w:r>
          </w:p>
        </w:tc>
      </w:tr>
      <w:tr w:rsidR="00B579F8" w:rsidRPr="006609E6" w14:paraId="4E02A392" w14:textId="77777777" w:rsidTr="00B0399B">
        <w:trPr>
          <w:jc w:val="center"/>
        </w:trPr>
        <w:tc>
          <w:tcPr>
            <w:tcW w:w="3949" w:type="dxa"/>
            <w:tcBorders>
              <w:top w:val="single" w:sz="4" w:space="0" w:color="auto"/>
              <w:left w:val="single" w:sz="4" w:space="0" w:color="auto"/>
              <w:bottom w:val="single" w:sz="4" w:space="0" w:color="auto"/>
              <w:right w:val="single" w:sz="4" w:space="0" w:color="auto"/>
            </w:tcBorders>
          </w:tcPr>
          <w:p w14:paraId="64F35175" w14:textId="77777777" w:rsidR="00B579F8" w:rsidRPr="006609E6" w:rsidRDefault="00B579F8" w:rsidP="00B0399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6609E6">
              <w:rPr>
                <w:sz w:val="20"/>
              </w:rPr>
              <w:t>Spurious emissions</w:t>
            </w:r>
          </w:p>
        </w:tc>
        <w:tc>
          <w:tcPr>
            <w:tcW w:w="3898" w:type="dxa"/>
            <w:tcBorders>
              <w:top w:val="single" w:sz="4" w:space="0" w:color="auto"/>
              <w:left w:val="single" w:sz="4" w:space="0" w:color="auto"/>
              <w:bottom w:val="single" w:sz="4" w:space="0" w:color="auto"/>
              <w:right w:val="single" w:sz="4" w:space="0" w:color="auto"/>
            </w:tcBorders>
          </w:tcPr>
          <w:p w14:paraId="6588D93B" w14:textId="77777777" w:rsidR="00B579F8" w:rsidRPr="006609E6" w:rsidRDefault="00B579F8" w:rsidP="00B0399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6609E6">
              <w:rPr>
                <w:sz w:val="20"/>
              </w:rPr>
              <w:t>–57 dBm (9 kHz to 1 GHz)</w:t>
            </w:r>
            <w:r w:rsidRPr="006609E6">
              <w:rPr>
                <w:sz w:val="20"/>
              </w:rPr>
              <w:br/>
              <w:t>–47 dBm (1 GHz to 4 GHz)</w:t>
            </w:r>
          </w:p>
        </w:tc>
      </w:tr>
      <w:tr w:rsidR="00B579F8" w:rsidRPr="006609E6" w14:paraId="52610A40" w14:textId="77777777" w:rsidTr="00B0399B">
        <w:trPr>
          <w:jc w:val="center"/>
        </w:trPr>
        <w:tc>
          <w:tcPr>
            <w:tcW w:w="3949" w:type="dxa"/>
            <w:tcBorders>
              <w:top w:val="single" w:sz="4" w:space="0" w:color="auto"/>
              <w:left w:val="single" w:sz="4" w:space="0" w:color="auto"/>
              <w:bottom w:val="single" w:sz="4" w:space="0" w:color="auto"/>
              <w:right w:val="single" w:sz="4" w:space="0" w:color="auto"/>
            </w:tcBorders>
          </w:tcPr>
          <w:p w14:paraId="5649EA89" w14:textId="77777777" w:rsidR="00B579F8" w:rsidRPr="006609E6" w:rsidRDefault="00B579F8" w:rsidP="00B0399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6609E6">
              <w:rPr>
                <w:sz w:val="20"/>
              </w:rPr>
              <w:t>Blocking</w:t>
            </w:r>
          </w:p>
        </w:tc>
        <w:tc>
          <w:tcPr>
            <w:tcW w:w="3898" w:type="dxa"/>
            <w:tcBorders>
              <w:top w:val="single" w:sz="4" w:space="0" w:color="auto"/>
              <w:left w:val="single" w:sz="4" w:space="0" w:color="auto"/>
              <w:bottom w:val="single" w:sz="4" w:space="0" w:color="auto"/>
              <w:right w:val="single" w:sz="4" w:space="0" w:color="auto"/>
            </w:tcBorders>
          </w:tcPr>
          <w:p w14:paraId="16092507" w14:textId="77777777" w:rsidR="00B579F8" w:rsidRDefault="00B579F8" w:rsidP="00B0399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ind w:left="567" w:hanging="567"/>
              <w:rPr>
                <w:ins w:id="18" w:author="USA" w:date="2024-09-03T15:34:00Z" w16du:dateUtc="2024-09-03T19:34:00Z"/>
                <w:sz w:val="20"/>
              </w:rPr>
            </w:pPr>
            <w:r w:rsidRPr="006609E6">
              <w:rPr>
                <w:sz w:val="20"/>
              </w:rPr>
              <w:t>20% PER @ 86 dB</w:t>
            </w:r>
          </w:p>
          <w:p w14:paraId="2B3177DD" w14:textId="77777777" w:rsidR="00B148C1" w:rsidRPr="00B579F8" w:rsidRDefault="00B148C1" w:rsidP="00B148C1">
            <w:pPr>
              <w:pStyle w:val="Tabletext"/>
              <w:tabs>
                <w:tab w:val="left" w:leader="dot" w:pos="7938"/>
                <w:tab w:val="center" w:pos="9526"/>
              </w:tabs>
              <w:ind w:left="567" w:hanging="567"/>
              <w:jc w:val="left"/>
              <w:rPr>
                <w:ins w:id="19" w:author="USA" w:date="2024-09-03T15:34:00Z" w16du:dateUtc="2024-09-03T19:34:00Z"/>
                <w:sz w:val="20"/>
                <w:lang w:val="en-GB"/>
              </w:rPr>
            </w:pPr>
            <w:ins w:id="20" w:author="USA" w:date="2024-09-03T15:34:00Z" w16du:dateUtc="2024-09-03T19:34:00Z">
              <w:r w:rsidRPr="00B579F8">
                <w:rPr>
                  <w:sz w:val="20"/>
                  <w:u w:val="single"/>
                  <w:lang w:val="en-GB"/>
                </w:rPr>
                <w:t>Blocking signal</w:t>
              </w:r>
              <w:r w:rsidRPr="00B579F8">
                <w:rPr>
                  <w:sz w:val="20"/>
                  <w:lang w:val="en-GB"/>
                </w:rPr>
                <w:t xml:space="preserve">          </w:t>
              </w:r>
              <w:r w:rsidRPr="00B579F8">
                <w:rPr>
                  <w:sz w:val="20"/>
                  <w:u w:val="single"/>
                  <w:lang w:val="en-GB"/>
                </w:rPr>
                <w:t>AIS signal</w:t>
              </w:r>
            </w:ins>
          </w:p>
          <w:p w14:paraId="23D0274A" w14:textId="77777777" w:rsidR="00B148C1" w:rsidRPr="00B579F8" w:rsidRDefault="00B148C1" w:rsidP="00B148C1">
            <w:pPr>
              <w:pStyle w:val="Tabletext"/>
              <w:tabs>
                <w:tab w:val="left" w:leader="dot" w:pos="7938"/>
                <w:tab w:val="center" w:pos="9526"/>
              </w:tabs>
              <w:ind w:left="567" w:hanging="567"/>
              <w:jc w:val="left"/>
              <w:rPr>
                <w:ins w:id="21" w:author="USA" w:date="2024-09-03T15:34:00Z" w16du:dateUtc="2024-09-03T19:34:00Z"/>
                <w:sz w:val="20"/>
                <w:lang w:val="en-GB"/>
              </w:rPr>
            </w:pPr>
            <w:ins w:id="22" w:author="USA" w:date="2024-09-03T15:34:00Z" w16du:dateUtc="2024-09-03T19:34:00Z">
              <w:r w:rsidRPr="00B579F8">
                <w:rPr>
                  <w:sz w:val="20"/>
                  <w:lang w:val="en-GB"/>
                </w:rPr>
                <w:t>-15 dBm                       -101 dBm</w:t>
              </w:r>
            </w:ins>
          </w:p>
          <w:p w14:paraId="037FF8BC" w14:textId="77777777" w:rsidR="00B148C1" w:rsidRPr="00B579F8" w:rsidRDefault="00B148C1" w:rsidP="00B148C1">
            <w:pPr>
              <w:pStyle w:val="Tabletext"/>
              <w:tabs>
                <w:tab w:val="left" w:leader="dot" w:pos="7938"/>
                <w:tab w:val="center" w:pos="9526"/>
              </w:tabs>
              <w:ind w:left="567" w:hanging="567"/>
              <w:jc w:val="left"/>
              <w:rPr>
                <w:ins w:id="23" w:author="USA" w:date="2024-09-03T15:34:00Z" w16du:dateUtc="2024-09-03T19:34:00Z"/>
                <w:sz w:val="20"/>
                <w:lang w:val="en-GB"/>
              </w:rPr>
            </w:pPr>
            <w:ins w:id="24" w:author="USA" w:date="2024-09-03T15:34:00Z" w16du:dateUtc="2024-09-03T19:34:00Z">
              <w:r w:rsidRPr="00B579F8">
                <w:rPr>
                  <w:sz w:val="20"/>
                  <w:lang w:val="en-GB"/>
                </w:rPr>
                <w:t>-5 dBm                         -91 dBm</w:t>
              </w:r>
            </w:ins>
          </w:p>
          <w:p w14:paraId="5F75F646" w14:textId="77777777" w:rsidR="00B148C1" w:rsidRPr="00B579F8" w:rsidRDefault="00B148C1" w:rsidP="00B148C1">
            <w:pPr>
              <w:pStyle w:val="Tabletext"/>
              <w:tabs>
                <w:tab w:val="left" w:leader="dot" w:pos="7938"/>
                <w:tab w:val="center" w:pos="9526"/>
              </w:tabs>
              <w:ind w:left="567" w:hanging="567"/>
              <w:jc w:val="left"/>
              <w:rPr>
                <w:ins w:id="25" w:author="USA" w:date="2024-09-03T15:34:00Z" w16du:dateUtc="2024-09-03T19:34:00Z"/>
                <w:sz w:val="20"/>
                <w:lang w:val="en-GB"/>
              </w:rPr>
            </w:pPr>
            <w:ins w:id="26" w:author="USA" w:date="2024-09-03T15:34:00Z" w16du:dateUtc="2024-09-03T19:34:00Z">
              <w:r w:rsidRPr="00B579F8">
                <w:rPr>
                  <w:sz w:val="20"/>
                  <w:lang w:val="en-GB"/>
                </w:rPr>
                <w:t>+5 dBm                        -81 dBm</w:t>
              </w:r>
            </w:ins>
          </w:p>
          <w:p w14:paraId="4B75BB30" w14:textId="77777777" w:rsidR="00B148C1" w:rsidRPr="00B579F8" w:rsidRDefault="00B148C1" w:rsidP="00B148C1">
            <w:pPr>
              <w:pStyle w:val="Tabletext"/>
              <w:tabs>
                <w:tab w:val="left" w:leader="dot" w:pos="7938"/>
                <w:tab w:val="center" w:pos="9526"/>
              </w:tabs>
              <w:ind w:left="567" w:hanging="567"/>
              <w:jc w:val="left"/>
              <w:rPr>
                <w:ins w:id="27" w:author="USA" w:date="2024-09-03T15:34:00Z" w16du:dateUtc="2024-09-03T19:34:00Z"/>
                <w:sz w:val="20"/>
                <w:lang w:val="en-GB"/>
              </w:rPr>
            </w:pPr>
            <w:ins w:id="28" w:author="USA" w:date="2024-09-03T15:34:00Z" w16du:dateUtc="2024-09-03T19:34:00Z">
              <w:r w:rsidRPr="00B579F8">
                <w:rPr>
                  <w:sz w:val="20"/>
                  <w:lang w:val="en-GB"/>
                </w:rPr>
                <w:t>+15 dBm                      -71 dBm</w:t>
              </w:r>
            </w:ins>
          </w:p>
          <w:p w14:paraId="6CB76315" w14:textId="7E9AFF85" w:rsidR="00B148C1" w:rsidRPr="006609E6" w:rsidRDefault="00B148C1" w:rsidP="00B148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ind w:left="567" w:hanging="567"/>
              <w:rPr>
                <w:sz w:val="20"/>
              </w:rPr>
            </w:pPr>
            <w:ins w:id="29" w:author="USA" w:date="2024-09-03T15:34:00Z" w16du:dateUtc="2024-09-03T19:34:00Z">
              <w:r w:rsidRPr="00B579F8">
                <w:rPr>
                  <w:sz w:val="20"/>
                </w:rPr>
                <w:t>+26 dBm                      -60 dBm</w:t>
              </w:r>
            </w:ins>
          </w:p>
        </w:tc>
      </w:tr>
      <w:tr w:rsidR="00B579F8" w:rsidRPr="006609E6" w14:paraId="0E14BC1A" w14:textId="77777777" w:rsidTr="00B0399B">
        <w:trPr>
          <w:jc w:val="center"/>
        </w:trPr>
        <w:tc>
          <w:tcPr>
            <w:tcW w:w="7847" w:type="dxa"/>
            <w:gridSpan w:val="2"/>
            <w:tcBorders>
              <w:top w:val="single" w:sz="4" w:space="0" w:color="auto"/>
              <w:left w:val="nil"/>
              <w:bottom w:val="nil"/>
              <w:right w:val="nil"/>
            </w:tcBorders>
          </w:tcPr>
          <w:p w14:paraId="6FD30932" w14:textId="5E4E1A0A" w:rsidR="00B579F8" w:rsidRPr="006609E6" w:rsidRDefault="00B579F8" w:rsidP="00B0399B">
            <w:pPr>
              <w:tabs>
                <w:tab w:val="left" w:pos="284"/>
                <w:tab w:val="left" w:pos="567"/>
                <w:tab w:val="left" w:pos="851"/>
              </w:tabs>
              <w:spacing w:before="40" w:after="40"/>
              <w:rPr>
                <w:sz w:val="18"/>
              </w:rPr>
            </w:pPr>
            <w:r w:rsidRPr="006609E6">
              <w:rPr>
                <w:sz w:val="18"/>
                <w:vertAlign w:val="superscript"/>
              </w:rPr>
              <w:t>(1)</w:t>
            </w:r>
            <w:r w:rsidRPr="006609E6">
              <w:rPr>
                <w:sz w:val="18"/>
              </w:rPr>
              <w:tab/>
              <w:t>For Class B “SO”, Table 3 in Annex 6 applies.</w:t>
            </w:r>
          </w:p>
        </w:tc>
      </w:tr>
    </w:tbl>
    <w:p w14:paraId="4C80EB84" w14:textId="77777777" w:rsidR="00B579F8" w:rsidRPr="006609E6" w:rsidRDefault="00B579F8" w:rsidP="00B579F8">
      <w:pPr>
        <w:tabs>
          <w:tab w:val="clear" w:pos="1134"/>
          <w:tab w:val="clear" w:pos="1871"/>
          <w:tab w:val="clear" w:pos="2268"/>
        </w:tabs>
        <w:spacing w:before="0"/>
        <w:rPr>
          <w:sz w:val="20"/>
          <w:lang w:eastAsia="zh-CN"/>
        </w:rPr>
      </w:pPr>
    </w:p>
    <w:p w14:paraId="735BA630" w14:textId="77777777" w:rsidR="00B579F8" w:rsidRPr="004B0F80" w:rsidRDefault="00B579F8" w:rsidP="00474129"/>
    <w:p w14:paraId="34BCC56A" w14:textId="62BC2BC1" w:rsidR="00B579F8" w:rsidRPr="004B0F80" w:rsidRDefault="00B579F8" w:rsidP="00B579F8">
      <w:r w:rsidRPr="004B0F80">
        <w:t>Note: no additional changes prior to this section.</w:t>
      </w:r>
    </w:p>
    <w:p w14:paraId="48EE4FAB" w14:textId="77777777" w:rsidR="00B579F8" w:rsidRDefault="00B579F8" w:rsidP="00B579F8"/>
    <w:p w14:paraId="0AC2DB7D" w14:textId="77777777" w:rsidR="00D533E8" w:rsidRPr="00D533E8" w:rsidRDefault="00D533E8" w:rsidP="00D533E8">
      <w:pPr>
        <w:keepNext/>
        <w:keepLines/>
        <w:spacing w:before="200"/>
        <w:ind w:left="1134" w:hanging="1134"/>
        <w:textAlignment w:val="baseline"/>
        <w:outlineLvl w:val="1"/>
        <w:rPr>
          <w:b/>
        </w:rPr>
      </w:pPr>
      <w:bookmarkStart w:id="30" w:name="_Toc48639593"/>
      <w:r w:rsidRPr="00D533E8">
        <w:rPr>
          <w:b/>
        </w:rPr>
        <w:lastRenderedPageBreak/>
        <w:t>A7-3.19</w:t>
      </w:r>
      <w:r w:rsidRPr="00D533E8">
        <w:rPr>
          <w:b/>
        </w:rPr>
        <w:tab/>
        <w:t>Message 21: Aids-to-navigation report</w:t>
      </w:r>
      <w:bookmarkEnd w:id="30"/>
      <w:r w:rsidRPr="00D533E8">
        <w:rPr>
          <w:b/>
        </w:rPr>
        <w:t xml:space="preserve"> </w:t>
      </w:r>
    </w:p>
    <w:p w14:paraId="706AF5CA" w14:textId="77777777" w:rsidR="00D533E8" w:rsidRPr="00D533E8" w:rsidRDefault="00D533E8" w:rsidP="00D533E8">
      <w:pPr>
        <w:jc w:val="both"/>
        <w:textAlignment w:val="baseline"/>
      </w:pPr>
      <w:r w:rsidRPr="00D533E8">
        <w:t>This message should be used by an Aids to navigation (AtoN) AIS station. This station may be mounted on an aid</w:t>
      </w:r>
      <w:r w:rsidRPr="00D533E8">
        <w:noBreakHyphen/>
        <w:t>to</w:t>
      </w:r>
      <w:r w:rsidRPr="00D533E8">
        <w:noBreakHyphen/>
      </w:r>
      <w:proofErr w:type="gramStart"/>
      <w:r w:rsidRPr="00D533E8">
        <w:t>navigation</w:t>
      </w:r>
      <w:proofErr w:type="gramEnd"/>
      <w:r w:rsidRPr="00D533E8">
        <w:t xml:space="preserve"> or this message may be transmitted by a fixed station when the functionality of an AtoN station is integrated into the fixed station. This message should be transmitted autonomously at a Rr of once every three (3) min or it may be assigned by an assigned mode command (Message 16) via the VHF data link, or by an external command, or after any parameter value has changed. This message should not occupy more than two slots.</w:t>
      </w:r>
    </w:p>
    <w:p w14:paraId="52644D1A" w14:textId="77777777" w:rsidR="00D533E8" w:rsidRPr="00D533E8" w:rsidRDefault="00D533E8" w:rsidP="00D533E8">
      <w:pPr>
        <w:jc w:val="both"/>
        <w:textAlignment w:val="baseline"/>
      </w:pPr>
      <w:r w:rsidRPr="00D533E8">
        <w:t xml:space="preserve">The IALA </w:t>
      </w:r>
      <w:proofErr w:type="spellStart"/>
      <w:r w:rsidRPr="00D533E8">
        <w:t>Navguide</w:t>
      </w:r>
      <w:proofErr w:type="spellEnd"/>
      <w:r w:rsidRPr="00D533E8">
        <w:t xml:space="preserve"> stipulates: “A floating aid to navigation, which is out of position, adrift or during the night is unlighted, may itself become a danger to navigation. When a floating aid is out of position or malfunctioning, navigational warnings must be given.” Therefore, a station, which transmits Message 21 should also transmit a safety related broadcast message (Message 14) upon detecting that the floating AtoN has gone out of position or is malfunctioning, at the Competent Authority’s discretion.</w:t>
      </w:r>
    </w:p>
    <w:p w14:paraId="6CEECF0F" w14:textId="2B043DE4" w:rsidR="00D533E8" w:rsidRPr="00D533E8" w:rsidRDefault="00D533E8" w:rsidP="00D533E8">
      <w:pPr>
        <w:keepNext/>
        <w:spacing w:before="560" w:after="120"/>
        <w:jc w:val="center"/>
        <w:textAlignment w:val="baseline"/>
        <w:rPr>
          <w:caps/>
          <w:sz w:val="20"/>
        </w:rPr>
      </w:pPr>
      <w:bookmarkStart w:id="31" w:name="_Ref139010545"/>
      <w:r w:rsidRPr="00D533E8">
        <w:rPr>
          <w:caps/>
          <w:sz w:val="20"/>
        </w:rPr>
        <w:t>TABLE A7-28</w:t>
      </w:r>
    </w:p>
    <w:tbl>
      <w:tblPr>
        <w:tblW w:w="9633"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107" w:type="dxa"/>
          <w:right w:w="107" w:type="dxa"/>
        </w:tblCellMar>
        <w:tblLook w:val="04A0" w:firstRow="1" w:lastRow="0" w:firstColumn="1" w:lastColumn="0" w:noHBand="0" w:noVBand="1"/>
      </w:tblPr>
      <w:tblGrid>
        <w:gridCol w:w="1682"/>
        <w:gridCol w:w="1436"/>
        <w:gridCol w:w="6515"/>
      </w:tblGrid>
      <w:tr w:rsidR="00D533E8" w:rsidRPr="00D533E8" w14:paraId="5C8AB566" w14:textId="77777777" w:rsidTr="00B0399B">
        <w:trPr>
          <w:cantSplit/>
          <w:tblHeader/>
          <w:jc w:val="center"/>
        </w:trPr>
        <w:tc>
          <w:tcPr>
            <w:tcW w:w="1682" w:type="dxa"/>
            <w:shd w:val="clear" w:color="auto" w:fill="FFFFFF"/>
            <w:vAlign w:val="center"/>
          </w:tcPr>
          <w:bookmarkEnd w:id="31"/>
          <w:p w14:paraId="208A72E1" w14:textId="77777777" w:rsidR="00D533E8" w:rsidRPr="00D533E8" w:rsidRDefault="00D533E8" w:rsidP="00D533E8">
            <w:pPr>
              <w:keepNext/>
              <w:spacing w:before="80" w:after="80"/>
              <w:jc w:val="center"/>
              <w:textAlignment w:val="baseline"/>
              <w:rPr>
                <w:rFonts w:ascii="Times New Roman Bold" w:hAnsi="Times New Roman Bold" w:cs="Times New Roman Bold"/>
                <w:b/>
                <w:sz w:val="20"/>
              </w:rPr>
            </w:pPr>
            <w:r w:rsidRPr="00D533E8">
              <w:rPr>
                <w:rFonts w:ascii="Times New Roman Bold" w:hAnsi="Times New Roman Bold" w:cs="Times New Roman Bold"/>
                <w:b/>
                <w:sz w:val="20"/>
              </w:rPr>
              <w:t>Parameter</w:t>
            </w:r>
          </w:p>
        </w:tc>
        <w:tc>
          <w:tcPr>
            <w:tcW w:w="1436" w:type="dxa"/>
            <w:shd w:val="clear" w:color="auto" w:fill="FFFFFF"/>
            <w:vAlign w:val="center"/>
          </w:tcPr>
          <w:p w14:paraId="7A65E219" w14:textId="77777777" w:rsidR="00D533E8" w:rsidRPr="00D533E8" w:rsidRDefault="00D533E8" w:rsidP="00D533E8">
            <w:pPr>
              <w:keepNext/>
              <w:spacing w:before="80" w:after="80"/>
              <w:jc w:val="center"/>
              <w:textAlignment w:val="baseline"/>
              <w:rPr>
                <w:rFonts w:ascii="Times New Roman Bold" w:hAnsi="Times New Roman Bold" w:cs="Times New Roman Bold"/>
                <w:b/>
                <w:sz w:val="20"/>
              </w:rPr>
            </w:pPr>
            <w:r w:rsidRPr="00D533E8">
              <w:rPr>
                <w:rFonts w:ascii="Times New Roman Bold" w:hAnsi="Times New Roman Bold" w:cs="Times New Roman Bold"/>
                <w:b/>
                <w:sz w:val="20"/>
              </w:rPr>
              <w:t>Number of bits</w:t>
            </w:r>
          </w:p>
        </w:tc>
        <w:tc>
          <w:tcPr>
            <w:tcW w:w="6515" w:type="dxa"/>
            <w:shd w:val="clear" w:color="auto" w:fill="FFFFFF"/>
            <w:vAlign w:val="center"/>
          </w:tcPr>
          <w:p w14:paraId="319FDA69" w14:textId="77777777" w:rsidR="00D533E8" w:rsidRPr="00D533E8" w:rsidRDefault="00D533E8" w:rsidP="00D533E8">
            <w:pPr>
              <w:keepNext/>
              <w:spacing w:before="80" w:after="80"/>
              <w:jc w:val="center"/>
              <w:textAlignment w:val="baseline"/>
              <w:rPr>
                <w:rFonts w:ascii="Times New Roman Bold" w:hAnsi="Times New Roman Bold" w:cs="Times New Roman Bold"/>
                <w:b/>
                <w:sz w:val="20"/>
              </w:rPr>
            </w:pPr>
            <w:r w:rsidRPr="00D533E8">
              <w:rPr>
                <w:rFonts w:ascii="Times New Roman Bold" w:hAnsi="Times New Roman Bold" w:cs="Times New Roman Bold"/>
                <w:b/>
                <w:sz w:val="20"/>
              </w:rPr>
              <w:t>Description</w:t>
            </w:r>
          </w:p>
        </w:tc>
      </w:tr>
      <w:tr w:rsidR="00D533E8" w:rsidRPr="00D533E8" w14:paraId="35C753EC" w14:textId="77777777" w:rsidTr="00B0399B">
        <w:trPr>
          <w:cantSplit/>
          <w:jc w:val="center"/>
        </w:trPr>
        <w:tc>
          <w:tcPr>
            <w:tcW w:w="1682" w:type="dxa"/>
          </w:tcPr>
          <w:p w14:paraId="505E004A" w14:textId="77777777" w:rsidR="00D533E8" w:rsidRPr="00D533E8" w:rsidRDefault="00D533E8" w:rsidP="00D533E8">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r w:rsidRPr="00D533E8">
              <w:rPr>
                <w:sz w:val="20"/>
              </w:rPr>
              <w:t>Message ID</w:t>
            </w:r>
          </w:p>
        </w:tc>
        <w:tc>
          <w:tcPr>
            <w:tcW w:w="1436" w:type="dxa"/>
          </w:tcPr>
          <w:p w14:paraId="413E08D9" w14:textId="77777777" w:rsidR="00D533E8" w:rsidRPr="00D533E8" w:rsidRDefault="00D533E8" w:rsidP="00D533E8">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sz w:val="20"/>
              </w:rPr>
            </w:pPr>
            <w:r w:rsidRPr="00D533E8">
              <w:rPr>
                <w:sz w:val="20"/>
              </w:rPr>
              <w:t>6</w:t>
            </w:r>
          </w:p>
        </w:tc>
        <w:tc>
          <w:tcPr>
            <w:tcW w:w="6515" w:type="dxa"/>
          </w:tcPr>
          <w:p w14:paraId="03E6513D" w14:textId="77777777" w:rsidR="00D533E8" w:rsidRPr="00D533E8" w:rsidRDefault="00D533E8" w:rsidP="00D533E8">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r w:rsidRPr="00D533E8">
              <w:rPr>
                <w:sz w:val="20"/>
              </w:rPr>
              <w:t>Identifier for Message 21</w:t>
            </w:r>
          </w:p>
        </w:tc>
      </w:tr>
      <w:tr w:rsidR="00D533E8" w:rsidRPr="00D533E8" w14:paraId="2AAC8C0C" w14:textId="77777777" w:rsidTr="00B0399B">
        <w:trPr>
          <w:cantSplit/>
          <w:jc w:val="center"/>
        </w:trPr>
        <w:tc>
          <w:tcPr>
            <w:tcW w:w="1682" w:type="dxa"/>
          </w:tcPr>
          <w:p w14:paraId="3AEB5881" w14:textId="77777777" w:rsidR="00D533E8" w:rsidRPr="00D533E8" w:rsidRDefault="00D533E8" w:rsidP="00D533E8">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r w:rsidRPr="00D533E8">
              <w:rPr>
                <w:sz w:val="20"/>
              </w:rPr>
              <w:t>Repeat indicator</w:t>
            </w:r>
          </w:p>
        </w:tc>
        <w:tc>
          <w:tcPr>
            <w:tcW w:w="1436" w:type="dxa"/>
          </w:tcPr>
          <w:p w14:paraId="71AF298C" w14:textId="77777777" w:rsidR="00D533E8" w:rsidRPr="00D533E8" w:rsidRDefault="00D533E8" w:rsidP="00D533E8">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sz w:val="20"/>
              </w:rPr>
            </w:pPr>
            <w:r w:rsidRPr="00D533E8">
              <w:rPr>
                <w:sz w:val="20"/>
              </w:rPr>
              <w:t>2</w:t>
            </w:r>
          </w:p>
        </w:tc>
        <w:tc>
          <w:tcPr>
            <w:tcW w:w="6515" w:type="dxa"/>
          </w:tcPr>
          <w:p w14:paraId="67D9D425" w14:textId="77777777" w:rsidR="00D533E8" w:rsidRPr="00D533E8" w:rsidRDefault="00D533E8" w:rsidP="00D533E8">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r w:rsidRPr="00D533E8">
              <w:rPr>
                <w:sz w:val="20"/>
              </w:rPr>
              <w:t>Used by the repeater to indicate how many times a message has been repeated. See § 4.6.1, Annex 2; 0-3; 0 = default; 3 = do not repeat any more</w:t>
            </w:r>
          </w:p>
        </w:tc>
      </w:tr>
      <w:tr w:rsidR="00D533E8" w:rsidRPr="00D533E8" w14:paraId="65F895B1" w14:textId="77777777" w:rsidTr="00B0399B">
        <w:trPr>
          <w:cantSplit/>
          <w:jc w:val="center"/>
        </w:trPr>
        <w:tc>
          <w:tcPr>
            <w:tcW w:w="1682" w:type="dxa"/>
          </w:tcPr>
          <w:p w14:paraId="388584D2" w14:textId="77777777" w:rsidR="00D533E8" w:rsidRPr="00D533E8" w:rsidRDefault="00D533E8" w:rsidP="00D533E8">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r w:rsidRPr="00D533E8">
              <w:rPr>
                <w:sz w:val="20"/>
              </w:rPr>
              <w:t>Source ID</w:t>
            </w:r>
          </w:p>
        </w:tc>
        <w:tc>
          <w:tcPr>
            <w:tcW w:w="1436" w:type="dxa"/>
          </w:tcPr>
          <w:p w14:paraId="75454BAB" w14:textId="77777777" w:rsidR="00D533E8" w:rsidRPr="00D533E8" w:rsidRDefault="00D533E8" w:rsidP="00D533E8">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sz w:val="20"/>
              </w:rPr>
            </w:pPr>
            <w:r w:rsidRPr="00D533E8">
              <w:rPr>
                <w:sz w:val="20"/>
              </w:rPr>
              <w:t>30</w:t>
            </w:r>
          </w:p>
        </w:tc>
        <w:tc>
          <w:tcPr>
            <w:tcW w:w="6515" w:type="dxa"/>
          </w:tcPr>
          <w:p w14:paraId="7E74E816" w14:textId="5018A6E3" w:rsidR="00D533E8" w:rsidRPr="00D533E8" w:rsidRDefault="00D533E8" w:rsidP="00D533E8">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r w:rsidRPr="00D533E8">
              <w:rPr>
                <w:sz w:val="20"/>
              </w:rPr>
              <w:t xml:space="preserve">Identity (in the MMS) of the source of the message (see RR Art. </w:t>
            </w:r>
            <w:r w:rsidRPr="00D533E8">
              <w:rPr>
                <w:b/>
                <w:bCs/>
                <w:sz w:val="20"/>
              </w:rPr>
              <w:t>19</w:t>
            </w:r>
            <w:r w:rsidRPr="00D533E8">
              <w:rPr>
                <w:sz w:val="20"/>
              </w:rPr>
              <w:t xml:space="preserve"> and Rec. ITU-R M.585)</w:t>
            </w:r>
          </w:p>
        </w:tc>
      </w:tr>
      <w:tr w:rsidR="00D533E8" w:rsidRPr="00D533E8" w14:paraId="3B028D1A" w14:textId="77777777" w:rsidTr="00B0399B">
        <w:trPr>
          <w:cantSplit/>
          <w:jc w:val="center"/>
        </w:trPr>
        <w:tc>
          <w:tcPr>
            <w:tcW w:w="1682" w:type="dxa"/>
          </w:tcPr>
          <w:p w14:paraId="0C939154" w14:textId="77777777" w:rsidR="00D533E8" w:rsidRPr="00D533E8" w:rsidRDefault="00D533E8" w:rsidP="00D533E8">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r w:rsidRPr="00D533E8">
              <w:rPr>
                <w:sz w:val="20"/>
              </w:rPr>
              <w:t>Type of aids-to-navigation</w:t>
            </w:r>
          </w:p>
        </w:tc>
        <w:tc>
          <w:tcPr>
            <w:tcW w:w="1436" w:type="dxa"/>
          </w:tcPr>
          <w:p w14:paraId="143AF7D2" w14:textId="77777777" w:rsidR="00D533E8" w:rsidRPr="00D533E8" w:rsidRDefault="00D533E8" w:rsidP="00D533E8">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sz w:val="20"/>
              </w:rPr>
            </w:pPr>
            <w:r w:rsidRPr="00D533E8">
              <w:rPr>
                <w:sz w:val="20"/>
              </w:rPr>
              <w:t>5</w:t>
            </w:r>
          </w:p>
        </w:tc>
        <w:tc>
          <w:tcPr>
            <w:tcW w:w="6515" w:type="dxa"/>
          </w:tcPr>
          <w:p w14:paraId="3541DE86" w14:textId="77777777" w:rsidR="00D533E8" w:rsidRPr="00D533E8" w:rsidRDefault="00D533E8" w:rsidP="00D533E8">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r w:rsidRPr="00D533E8">
              <w:rPr>
                <w:sz w:val="20"/>
              </w:rPr>
              <w:t>0 = not available = default; refer to appropriate definition set up by IALA; see Table 74</w:t>
            </w:r>
          </w:p>
        </w:tc>
      </w:tr>
      <w:tr w:rsidR="00D533E8" w:rsidRPr="00D533E8" w14:paraId="7838142D" w14:textId="77777777" w:rsidTr="00B0399B">
        <w:trPr>
          <w:cantSplit/>
          <w:jc w:val="center"/>
        </w:trPr>
        <w:tc>
          <w:tcPr>
            <w:tcW w:w="1682" w:type="dxa"/>
          </w:tcPr>
          <w:p w14:paraId="6BEBF0CA" w14:textId="77777777" w:rsidR="00D533E8" w:rsidRPr="00D533E8" w:rsidRDefault="00D533E8" w:rsidP="00D533E8">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r w:rsidRPr="00D533E8">
              <w:rPr>
                <w:sz w:val="20"/>
              </w:rPr>
              <w:t>Name of Aids-to-Navigation</w:t>
            </w:r>
          </w:p>
        </w:tc>
        <w:tc>
          <w:tcPr>
            <w:tcW w:w="1436" w:type="dxa"/>
          </w:tcPr>
          <w:p w14:paraId="5581671F" w14:textId="77777777" w:rsidR="00D533E8" w:rsidRPr="00D533E8" w:rsidRDefault="00D533E8" w:rsidP="00D533E8">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sz w:val="20"/>
              </w:rPr>
            </w:pPr>
            <w:r w:rsidRPr="00D533E8">
              <w:rPr>
                <w:sz w:val="20"/>
              </w:rPr>
              <w:t>120</w:t>
            </w:r>
          </w:p>
        </w:tc>
        <w:tc>
          <w:tcPr>
            <w:tcW w:w="6515" w:type="dxa"/>
          </w:tcPr>
          <w:p w14:paraId="605E0646" w14:textId="77777777" w:rsidR="00D533E8" w:rsidRPr="00D533E8" w:rsidRDefault="00D533E8" w:rsidP="00D533E8">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r w:rsidRPr="00D533E8">
              <w:rPr>
                <w:sz w:val="20"/>
              </w:rPr>
              <w:t>Maximum 20 characters 6-bit ASCII, as defined in Table 47</w:t>
            </w:r>
            <w:r w:rsidRPr="00D533E8">
              <w:rPr>
                <w:sz w:val="20"/>
              </w:rPr>
              <w:br/>
              <w:t>“@@@@@@@@@@@@@@@@@@@@” = not available = default.</w:t>
            </w:r>
          </w:p>
          <w:p w14:paraId="1223887E" w14:textId="77777777" w:rsidR="00D533E8" w:rsidRPr="00D533E8" w:rsidRDefault="00D533E8" w:rsidP="00D533E8">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r w:rsidRPr="00D533E8">
              <w:rPr>
                <w:sz w:val="20"/>
              </w:rPr>
              <w:t>The name of the AtoN may be extended by the parameter “Name of Aid-to-Navigation Extension” below</w:t>
            </w:r>
          </w:p>
        </w:tc>
      </w:tr>
      <w:tr w:rsidR="00D533E8" w:rsidRPr="00D533E8" w14:paraId="01303EDD" w14:textId="77777777" w:rsidTr="00B0399B">
        <w:trPr>
          <w:cantSplit/>
          <w:jc w:val="center"/>
        </w:trPr>
        <w:tc>
          <w:tcPr>
            <w:tcW w:w="1682" w:type="dxa"/>
          </w:tcPr>
          <w:p w14:paraId="1A6AEA5A" w14:textId="77777777" w:rsidR="00D533E8" w:rsidRPr="00D533E8" w:rsidRDefault="00D533E8" w:rsidP="00D533E8">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r w:rsidRPr="00D533E8">
              <w:rPr>
                <w:sz w:val="20"/>
              </w:rPr>
              <w:t>Position accuracy</w:t>
            </w:r>
          </w:p>
        </w:tc>
        <w:tc>
          <w:tcPr>
            <w:tcW w:w="1436" w:type="dxa"/>
          </w:tcPr>
          <w:p w14:paraId="12AD36AB" w14:textId="77777777" w:rsidR="00D533E8" w:rsidRPr="00D533E8" w:rsidRDefault="00D533E8" w:rsidP="00D533E8">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sz w:val="20"/>
              </w:rPr>
            </w:pPr>
            <w:r w:rsidRPr="00D533E8">
              <w:rPr>
                <w:sz w:val="20"/>
              </w:rPr>
              <w:t>1</w:t>
            </w:r>
          </w:p>
        </w:tc>
        <w:tc>
          <w:tcPr>
            <w:tcW w:w="6515" w:type="dxa"/>
          </w:tcPr>
          <w:p w14:paraId="1A170BE6" w14:textId="77777777" w:rsidR="00D533E8" w:rsidRPr="00D533E8" w:rsidRDefault="00D533E8" w:rsidP="00D533E8">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r w:rsidRPr="00D533E8">
              <w:rPr>
                <w:sz w:val="20"/>
              </w:rPr>
              <w:t>1 = high (</w:t>
            </w:r>
            <w:r w:rsidRPr="00D533E8">
              <w:rPr>
                <w:sz w:val="20"/>
              </w:rPr>
              <w:sym w:font="Symbol" w:char="F0A3"/>
            </w:r>
            <w:r w:rsidRPr="00D533E8">
              <w:rPr>
                <w:sz w:val="20"/>
              </w:rPr>
              <w:t xml:space="preserve">10 m) </w:t>
            </w:r>
            <w:r w:rsidRPr="00D533E8">
              <w:rPr>
                <w:sz w:val="20"/>
              </w:rPr>
              <w:br/>
              <w:t>0 = low (&gt;10 m)</w:t>
            </w:r>
            <w:r w:rsidRPr="00D533E8">
              <w:rPr>
                <w:sz w:val="20"/>
              </w:rPr>
              <w:br/>
              <w:t>0 = default</w:t>
            </w:r>
            <w:r w:rsidRPr="00D533E8">
              <w:rPr>
                <w:sz w:val="20"/>
              </w:rPr>
              <w:br/>
              <w:t>The PA flag should be determined in accordance with Table 50</w:t>
            </w:r>
          </w:p>
        </w:tc>
      </w:tr>
      <w:tr w:rsidR="00D533E8" w:rsidRPr="00D533E8" w14:paraId="32F2F3F6" w14:textId="77777777" w:rsidTr="00B0399B">
        <w:trPr>
          <w:cantSplit/>
          <w:jc w:val="center"/>
        </w:trPr>
        <w:tc>
          <w:tcPr>
            <w:tcW w:w="1682" w:type="dxa"/>
          </w:tcPr>
          <w:p w14:paraId="32E862A0" w14:textId="77777777" w:rsidR="00D533E8" w:rsidRPr="00D533E8" w:rsidRDefault="00D533E8" w:rsidP="00D533E8">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r w:rsidRPr="00D533E8">
              <w:rPr>
                <w:sz w:val="20"/>
              </w:rPr>
              <w:t xml:space="preserve">Longitude </w:t>
            </w:r>
          </w:p>
        </w:tc>
        <w:tc>
          <w:tcPr>
            <w:tcW w:w="1436" w:type="dxa"/>
          </w:tcPr>
          <w:p w14:paraId="181C72C3" w14:textId="77777777" w:rsidR="00D533E8" w:rsidRPr="00D533E8" w:rsidRDefault="00D533E8" w:rsidP="00D533E8">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sz w:val="20"/>
              </w:rPr>
            </w:pPr>
            <w:r w:rsidRPr="00D533E8">
              <w:rPr>
                <w:sz w:val="20"/>
              </w:rPr>
              <w:t>28</w:t>
            </w:r>
          </w:p>
        </w:tc>
        <w:tc>
          <w:tcPr>
            <w:tcW w:w="6515" w:type="dxa"/>
          </w:tcPr>
          <w:p w14:paraId="166B71A1" w14:textId="77777777" w:rsidR="00D533E8" w:rsidRPr="00D533E8" w:rsidRDefault="00D533E8" w:rsidP="00D533E8">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r w:rsidRPr="00D533E8">
              <w:rPr>
                <w:sz w:val="20"/>
              </w:rPr>
              <w:t>Longitude in 1/10 000 min of position of an AtoN (</w:t>
            </w:r>
            <w:r w:rsidRPr="00D533E8">
              <w:rPr>
                <w:sz w:val="20"/>
              </w:rPr>
              <w:sym w:font="Symbol" w:char="F0B1"/>
            </w:r>
            <w:r w:rsidRPr="00D533E8">
              <w:rPr>
                <w:sz w:val="20"/>
              </w:rPr>
              <w:t>180°, East = positive, West = negative</w:t>
            </w:r>
            <w:r w:rsidRPr="00D533E8">
              <w:rPr>
                <w:sz w:val="20"/>
              </w:rPr>
              <w:br/>
              <w:t>181 = (6791AC0</w:t>
            </w:r>
            <w:r w:rsidRPr="00D533E8">
              <w:rPr>
                <w:sz w:val="20"/>
                <w:vertAlign w:val="subscript"/>
              </w:rPr>
              <w:t>h</w:t>
            </w:r>
            <w:r w:rsidRPr="00D533E8">
              <w:rPr>
                <w:sz w:val="20"/>
              </w:rPr>
              <w:t>) = not available = default)</w:t>
            </w:r>
          </w:p>
        </w:tc>
      </w:tr>
      <w:tr w:rsidR="00D533E8" w:rsidRPr="00D533E8" w14:paraId="43C69D64" w14:textId="77777777" w:rsidTr="00B0399B">
        <w:trPr>
          <w:cantSplit/>
          <w:jc w:val="center"/>
        </w:trPr>
        <w:tc>
          <w:tcPr>
            <w:tcW w:w="1682" w:type="dxa"/>
          </w:tcPr>
          <w:p w14:paraId="2D85E49F" w14:textId="77777777" w:rsidR="00D533E8" w:rsidRPr="00D533E8" w:rsidRDefault="00D533E8" w:rsidP="00D533E8">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r w:rsidRPr="00D533E8">
              <w:rPr>
                <w:sz w:val="20"/>
              </w:rPr>
              <w:t>Latitude</w:t>
            </w:r>
          </w:p>
        </w:tc>
        <w:tc>
          <w:tcPr>
            <w:tcW w:w="1436" w:type="dxa"/>
          </w:tcPr>
          <w:p w14:paraId="04A06518" w14:textId="77777777" w:rsidR="00D533E8" w:rsidRPr="00D533E8" w:rsidRDefault="00D533E8" w:rsidP="00D533E8">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sz w:val="20"/>
              </w:rPr>
            </w:pPr>
            <w:r w:rsidRPr="00D533E8">
              <w:rPr>
                <w:sz w:val="20"/>
              </w:rPr>
              <w:t>27</w:t>
            </w:r>
          </w:p>
        </w:tc>
        <w:tc>
          <w:tcPr>
            <w:tcW w:w="6515" w:type="dxa"/>
          </w:tcPr>
          <w:p w14:paraId="185303D4" w14:textId="77777777" w:rsidR="00D533E8" w:rsidRPr="00D533E8" w:rsidRDefault="00D533E8" w:rsidP="00D533E8">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r w:rsidRPr="00D533E8">
              <w:rPr>
                <w:sz w:val="20"/>
              </w:rPr>
              <w:t>Latitude in 1/10 000 min of an AtoN (</w:t>
            </w:r>
            <w:r w:rsidRPr="00D533E8">
              <w:rPr>
                <w:sz w:val="20"/>
              </w:rPr>
              <w:sym w:font="Symbol" w:char="F0B1"/>
            </w:r>
            <w:r w:rsidRPr="00D533E8">
              <w:rPr>
                <w:sz w:val="20"/>
              </w:rPr>
              <w:t>90°, North = positive, South = negative</w:t>
            </w:r>
            <w:r w:rsidRPr="00D533E8">
              <w:rPr>
                <w:sz w:val="20"/>
              </w:rPr>
              <w:br/>
              <w:t>91 = (3412140</w:t>
            </w:r>
            <w:r w:rsidRPr="00D533E8">
              <w:rPr>
                <w:sz w:val="20"/>
                <w:vertAlign w:val="subscript"/>
              </w:rPr>
              <w:t>h</w:t>
            </w:r>
            <w:r w:rsidRPr="00D533E8">
              <w:rPr>
                <w:sz w:val="20"/>
              </w:rPr>
              <w:t>) = not available = default)</w:t>
            </w:r>
          </w:p>
        </w:tc>
      </w:tr>
      <w:tr w:rsidR="00D533E8" w:rsidRPr="00D533E8" w14:paraId="6E540091" w14:textId="77777777" w:rsidTr="00B0399B">
        <w:trPr>
          <w:cantSplit/>
          <w:jc w:val="center"/>
        </w:trPr>
        <w:tc>
          <w:tcPr>
            <w:tcW w:w="1682" w:type="dxa"/>
          </w:tcPr>
          <w:p w14:paraId="3590DE75" w14:textId="77777777" w:rsidR="00D533E8" w:rsidRPr="00D533E8" w:rsidRDefault="00D533E8" w:rsidP="00D533E8">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r w:rsidRPr="00D533E8">
              <w:rPr>
                <w:sz w:val="20"/>
              </w:rPr>
              <w:t>Dimension/</w:t>
            </w:r>
            <w:r w:rsidRPr="00D533E8">
              <w:rPr>
                <w:sz w:val="20"/>
              </w:rPr>
              <w:br/>
              <w:t>reference for position</w:t>
            </w:r>
          </w:p>
        </w:tc>
        <w:tc>
          <w:tcPr>
            <w:tcW w:w="1436" w:type="dxa"/>
          </w:tcPr>
          <w:p w14:paraId="11B2F77D" w14:textId="77777777" w:rsidR="00D533E8" w:rsidRPr="00D533E8" w:rsidRDefault="00D533E8" w:rsidP="00D533E8">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sz w:val="20"/>
              </w:rPr>
            </w:pPr>
            <w:r w:rsidRPr="00D533E8">
              <w:rPr>
                <w:sz w:val="20"/>
              </w:rPr>
              <w:t>30</w:t>
            </w:r>
          </w:p>
        </w:tc>
        <w:tc>
          <w:tcPr>
            <w:tcW w:w="6515" w:type="dxa"/>
          </w:tcPr>
          <w:p w14:paraId="19CD26BE" w14:textId="6EC44B4A" w:rsidR="00D533E8" w:rsidRPr="00D533E8" w:rsidRDefault="00D533E8" w:rsidP="00D533E8">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r w:rsidRPr="00D533E8">
              <w:rPr>
                <w:sz w:val="20"/>
              </w:rPr>
              <w:t>Reference point for reported position; also indicates the dimension of an AtoN (m) (see Fig. A7-2</w:t>
            </w:r>
            <w:r w:rsidRPr="00D533E8">
              <w:rPr>
                <w:i/>
                <w:iCs/>
                <w:sz w:val="20"/>
              </w:rPr>
              <w:t>s</w:t>
            </w:r>
            <w:r w:rsidRPr="00D533E8">
              <w:rPr>
                <w:sz w:val="20"/>
              </w:rPr>
              <w:t xml:space="preserve"> and § A7-3.19.1)</w:t>
            </w:r>
          </w:p>
        </w:tc>
      </w:tr>
      <w:tr w:rsidR="00D533E8" w:rsidRPr="00D533E8" w14:paraId="4A4022A0" w14:textId="77777777" w:rsidTr="00B0399B">
        <w:trPr>
          <w:cantSplit/>
          <w:jc w:val="center"/>
        </w:trPr>
        <w:tc>
          <w:tcPr>
            <w:tcW w:w="1682" w:type="dxa"/>
          </w:tcPr>
          <w:p w14:paraId="27A6A7B3" w14:textId="77777777" w:rsidR="00D533E8" w:rsidRPr="00D533E8" w:rsidRDefault="00D533E8" w:rsidP="00D533E8">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r w:rsidRPr="00D533E8">
              <w:rPr>
                <w:sz w:val="20"/>
              </w:rPr>
              <w:lastRenderedPageBreak/>
              <w:t>Type of electronic position fixing device</w:t>
            </w:r>
          </w:p>
        </w:tc>
        <w:tc>
          <w:tcPr>
            <w:tcW w:w="1436" w:type="dxa"/>
          </w:tcPr>
          <w:p w14:paraId="3F7C3C98" w14:textId="77777777" w:rsidR="00D533E8" w:rsidRPr="00D533E8" w:rsidRDefault="00D533E8" w:rsidP="00D533E8">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sz w:val="20"/>
              </w:rPr>
            </w:pPr>
            <w:r w:rsidRPr="00D533E8">
              <w:rPr>
                <w:sz w:val="20"/>
              </w:rPr>
              <w:t>4</w:t>
            </w:r>
          </w:p>
        </w:tc>
        <w:tc>
          <w:tcPr>
            <w:tcW w:w="6515" w:type="dxa"/>
          </w:tcPr>
          <w:p w14:paraId="1C2D6066" w14:textId="1BB26357" w:rsidR="00D533E8" w:rsidRPr="00D533E8" w:rsidRDefault="00D533E8" w:rsidP="00D533E8">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r w:rsidRPr="00D533E8">
              <w:rPr>
                <w:sz w:val="20"/>
              </w:rPr>
              <w:t>0 = not available = default</w:t>
            </w:r>
            <w:r w:rsidRPr="00D533E8">
              <w:rPr>
                <w:sz w:val="20"/>
              </w:rPr>
              <w:br/>
              <w:t>1 = GPS</w:t>
            </w:r>
            <w:r w:rsidRPr="00D533E8">
              <w:rPr>
                <w:sz w:val="20"/>
              </w:rPr>
              <w:br/>
              <w:t>2 = GLONASS</w:t>
            </w:r>
            <w:r w:rsidRPr="00D533E8">
              <w:rPr>
                <w:sz w:val="20"/>
              </w:rPr>
              <w:br/>
              <w:t>3 = Combined GNSS</w:t>
            </w:r>
            <w:r w:rsidRPr="00D533E8">
              <w:rPr>
                <w:sz w:val="20"/>
              </w:rPr>
              <w:br/>
              <w:t>4 = Loran</w:t>
            </w:r>
            <w:r w:rsidRPr="00D533E8">
              <w:rPr>
                <w:sz w:val="20"/>
              </w:rPr>
              <w:br/>
              <w:t>5 = Chayka</w:t>
            </w:r>
            <w:r w:rsidRPr="00D533E8">
              <w:rPr>
                <w:sz w:val="20"/>
              </w:rPr>
              <w:br/>
              <w:t xml:space="preserve">6 = INS </w:t>
            </w:r>
            <w:r w:rsidRPr="00D533E8">
              <w:rPr>
                <w:sz w:val="20"/>
              </w:rPr>
              <w:br/>
              <w:t>7 = manually inputted = surveyed or charted position. (The accurate position enhances its function as a radar reference target) = Galileo</w:t>
            </w:r>
          </w:p>
          <w:p w14:paraId="13D7DFFB" w14:textId="2599C89D" w:rsidR="00D533E8" w:rsidRPr="00D533E8" w:rsidRDefault="00D533E8" w:rsidP="00D533E8">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r w:rsidRPr="00D533E8">
              <w:rPr>
                <w:sz w:val="20"/>
              </w:rPr>
              <w:t>9 = BDS</w:t>
            </w:r>
            <w:r w:rsidRPr="00D533E8">
              <w:rPr>
                <w:sz w:val="20"/>
              </w:rPr>
              <w:br/>
              <w:t>10 &amp; 11 = not used, reserved for future use</w:t>
            </w:r>
          </w:p>
          <w:p w14:paraId="5BB85921" w14:textId="77777777" w:rsidR="00D533E8" w:rsidRPr="00D533E8" w:rsidRDefault="00D533E8" w:rsidP="00D533E8">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r w:rsidRPr="00D533E8">
              <w:rPr>
                <w:sz w:val="20"/>
              </w:rPr>
              <w:t>12 = integrated PNT system</w:t>
            </w:r>
            <w:r w:rsidRPr="00D533E8">
              <w:rPr>
                <w:sz w:val="20"/>
              </w:rPr>
              <w:br/>
              <w:t>13 = inertial navigation system</w:t>
            </w:r>
            <w:r w:rsidRPr="00D533E8">
              <w:rPr>
                <w:sz w:val="20"/>
              </w:rPr>
              <w:br/>
              <w:t>14 = terrestrial radio navigation system</w:t>
            </w:r>
            <w:r w:rsidRPr="00D533E8">
              <w:rPr>
                <w:sz w:val="20"/>
              </w:rPr>
              <w:br/>
              <w:t>15 = internal GNSS</w:t>
            </w:r>
          </w:p>
        </w:tc>
      </w:tr>
      <w:tr w:rsidR="00D533E8" w:rsidRPr="00D533E8" w14:paraId="0F7898A3" w14:textId="77777777" w:rsidTr="00B0399B">
        <w:trPr>
          <w:cantSplit/>
          <w:jc w:val="center"/>
        </w:trPr>
        <w:tc>
          <w:tcPr>
            <w:tcW w:w="1682" w:type="dxa"/>
          </w:tcPr>
          <w:p w14:paraId="197D3396" w14:textId="77777777" w:rsidR="00D533E8" w:rsidRPr="00D533E8" w:rsidRDefault="00D533E8" w:rsidP="00D533E8">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r w:rsidRPr="00D533E8">
              <w:rPr>
                <w:sz w:val="20"/>
              </w:rPr>
              <w:t>Time stamp</w:t>
            </w:r>
          </w:p>
        </w:tc>
        <w:tc>
          <w:tcPr>
            <w:tcW w:w="1436" w:type="dxa"/>
          </w:tcPr>
          <w:p w14:paraId="7330C4B3" w14:textId="77777777" w:rsidR="00D533E8" w:rsidRPr="00D533E8" w:rsidRDefault="00D533E8" w:rsidP="00D533E8">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sz w:val="20"/>
              </w:rPr>
            </w:pPr>
            <w:r w:rsidRPr="00D533E8">
              <w:rPr>
                <w:sz w:val="20"/>
              </w:rPr>
              <w:t>6</w:t>
            </w:r>
          </w:p>
        </w:tc>
        <w:tc>
          <w:tcPr>
            <w:tcW w:w="6515" w:type="dxa"/>
          </w:tcPr>
          <w:p w14:paraId="30F7049C" w14:textId="77777777" w:rsidR="00D533E8" w:rsidRPr="00D533E8" w:rsidRDefault="00D533E8" w:rsidP="00D533E8">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r w:rsidRPr="00D533E8">
              <w:rPr>
                <w:sz w:val="20"/>
              </w:rPr>
              <w:t>UTC second when the report was generated by the EPFS (0-59 or 60) if time stamp is not available, which should also be the default value or 61 if positioning system is in manual input mode or 62 if electronic position fixing system operates in estimated (dead reckoning) mode or 63 if the positioning system is inoperative)</w:t>
            </w:r>
          </w:p>
        </w:tc>
      </w:tr>
      <w:tr w:rsidR="00D533E8" w:rsidRPr="00D533E8" w14:paraId="66CA55EF" w14:textId="77777777" w:rsidTr="00B0399B">
        <w:trPr>
          <w:cantSplit/>
          <w:jc w:val="center"/>
        </w:trPr>
        <w:tc>
          <w:tcPr>
            <w:tcW w:w="1682" w:type="dxa"/>
          </w:tcPr>
          <w:p w14:paraId="20844F07" w14:textId="77777777" w:rsidR="00D533E8" w:rsidRPr="00D533E8" w:rsidRDefault="00D533E8" w:rsidP="00D533E8">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r w:rsidRPr="00D533E8">
              <w:rPr>
                <w:sz w:val="20"/>
              </w:rPr>
              <w:t>Off-position indicator</w:t>
            </w:r>
          </w:p>
        </w:tc>
        <w:tc>
          <w:tcPr>
            <w:tcW w:w="1436" w:type="dxa"/>
          </w:tcPr>
          <w:p w14:paraId="0ED880A9" w14:textId="77777777" w:rsidR="00D533E8" w:rsidRPr="00D533E8" w:rsidRDefault="00D533E8" w:rsidP="00D533E8">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sz w:val="20"/>
              </w:rPr>
            </w:pPr>
            <w:r w:rsidRPr="00D533E8">
              <w:rPr>
                <w:sz w:val="20"/>
              </w:rPr>
              <w:t>1</w:t>
            </w:r>
          </w:p>
        </w:tc>
        <w:tc>
          <w:tcPr>
            <w:tcW w:w="6515" w:type="dxa"/>
          </w:tcPr>
          <w:p w14:paraId="22CC80F4" w14:textId="217EC868" w:rsidR="00D533E8" w:rsidRPr="00D533E8" w:rsidRDefault="00D533E8" w:rsidP="00D533E8">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r w:rsidRPr="00D533E8">
              <w:rPr>
                <w:sz w:val="20"/>
              </w:rPr>
              <w:t xml:space="preserve"> 0 = on position; 1 =</w:t>
            </w:r>
            <w:r w:rsidRPr="00D533E8">
              <w:rPr>
                <w:rFonts w:ascii="Symbol" w:hAnsi="Symbol"/>
                <w:sz w:val="20"/>
              </w:rPr>
              <w:t></w:t>
            </w:r>
            <w:r w:rsidRPr="00D533E8">
              <w:rPr>
                <w:sz w:val="20"/>
              </w:rPr>
              <w:t xml:space="preserve"> off position.</w:t>
            </w:r>
          </w:p>
          <w:p w14:paraId="1A7BD4E7" w14:textId="4145589E" w:rsidR="00D533E8" w:rsidRPr="00D533E8" w:rsidRDefault="00D533E8" w:rsidP="00D533E8">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r w:rsidRPr="00D533E8">
              <w:rPr>
                <w:sz w:val="20"/>
              </w:rPr>
              <w:t>This flag should only be considered if time stamp is equal to or below 59. For a floating aid, it denotes that the AtoN exceeds the zone parameters set on installation when the field value is 1.</w:t>
            </w:r>
          </w:p>
          <w:p w14:paraId="1BA3679B" w14:textId="77777777" w:rsidR="00D533E8" w:rsidRPr="00D533E8" w:rsidRDefault="00D533E8" w:rsidP="00D533E8">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r w:rsidRPr="00D533E8">
              <w:rPr>
                <w:sz w:val="20"/>
              </w:rPr>
              <w:t>For a fixed aid, it denotes that internal GNSS position of the AtoN exceeds the zone parameter set on installation when the field value is 1, i.e. suspected GNSS anomaly.</w:t>
            </w:r>
          </w:p>
        </w:tc>
      </w:tr>
      <w:tr w:rsidR="00D533E8" w:rsidRPr="00D533E8" w14:paraId="309A3E89" w14:textId="77777777" w:rsidTr="00B0399B">
        <w:trPr>
          <w:cantSplit/>
          <w:jc w:val="center"/>
        </w:trPr>
        <w:tc>
          <w:tcPr>
            <w:tcW w:w="1682" w:type="dxa"/>
          </w:tcPr>
          <w:p w14:paraId="7B4FAD9A" w14:textId="77777777" w:rsidR="00D533E8" w:rsidRPr="00D533E8" w:rsidRDefault="00D533E8" w:rsidP="00D533E8">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r w:rsidRPr="00D533E8">
              <w:rPr>
                <w:sz w:val="20"/>
              </w:rPr>
              <w:t>AtoN status</w:t>
            </w:r>
          </w:p>
        </w:tc>
        <w:tc>
          <w:tcPr>
            <w:tcW w:w="1436" w:type="dxa"/>
          </w:tcPr>
          <w:p w14:paraId="3AC3EFD8" w14:textId="77777777" w:rsidR="00D533E8" w:rsidRPr="00D533E8" w:rsidRDefault="00D533E8" w:rsidP="00D533E8">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sz w:val="20"/>
              </w:rPr>
            </w:pPr>
            <w:r w:rsidRPr="00D533E8">
              <w:rPr>
                <w:sz w:val="20"/>
              </w:rPr>
              <w:t>8</w:t>
            </w:r>
          </w:p>
        </w:tc>
        <w:tc>
          <w:tcPr>
            <w:tcW w:w="6515" w:type="dxa"/>
          </w:tcPr>
          <w:p w14:paraId="09D517E6" w14:textId="5D679E09" w:rsidR="00D533E8" w:rsidRPr="00D533E8" w:rsidRDefault="00D533E8" w:rsidP="00D533E8">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r w:rsidRPr="00D533E8">
              <w:rPr>
                <w:sz w:val="20"/>
              </w:rPr>
              <w:t>Reserved for the indication of the AtoN status, refer to IALA Recommendation R0126</w:t>
            </w:r>
            <w:ins w:id="32" w:author="USA" w:date="2024-09-02T13:08:00Z" w16du:dateUtc="2024-09-02T17:08:00Z">
              <w:r w:rsidR="00936F98" w:rsidRPr="00936F98">
                <w:rPr>
                  <w:color w:val="000000"/>
                  <w:sz w:val="20"/>
                </w:rPr>
                <w:t xml:space="preserve">, </w:t>
              </w:r>
              <w:r w:rsidR="00936F98" w:rsidRPr="00936F98">
                <w:rPr>
                  <w:i/>
                  <w:iCs/>
                  <w:color w:val="000000"/>
                  <w:sz w:val="20"/>
                </w:rPr>
                <w:t>The Use of the AIS in Marine AtoN Services</w:t>
              </w:r>
            </w:ins>
          </w:p>
          <w:p w14:paraId="4F0291A5" w14:textId="77777777" w:rsidR="00D533E8" w:rsidRPr="00D533E8" w:rsidRDefault="00D533E8" w:rsidP="00D533E8">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r w:rsidRPr="00D533E8">
              <w:rPr>
                <w:sz w:val="20"/>
              </w:rPr>
              <w:t>00000000 = default</w:t>
            </w:r>
          </w:p>
        </w:tc>
      </w:tr>
      <w:tr w:rsidR="00D533E8" w:rsidRPr="00D533E8" w14:paraId="547A6CE9" w14:textId="77777777" w:rsidTr="00B0399B">
        <w:trPr>
          <w:cantSplit/>
          <w:jc w:val="center"/>
        </w:trPr>
        <w:tc>
          <w:tcPr>
            <w:tcW w:w="1682" w:type="dxa"/>
          </w:tcPr>
          <w:p w14:paraId="285DCE36" w14:textId="77777777" w:rsidR="00D533E8" w:rsidRPr="00D533E8" w:rsidRDefault="00D533E8" w:rsidP="00D533E8">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r w:rsidRPr="00D533E8">
              <w:rPr>
                <w:sz w:val="20"/>
              </w:rPr>
              <w:t>RAIM-flag</w:t>
            </w:r>
          </w:p>
        </w:tc>
        <w:tc>
          <w:tcPr>
            <w:tcW w:w="1436" w:type="dxa"/>
          </w:tcPr>
          <w:p w14:paraId="31BCA930" w14:textId="77777777" w:rsidR="00D533E8" w:rsidRPr="00D533E8" w:rsidRDefault="00D533E8" w:rsidP="00D533E8">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sz w:val="20"/>
              </w:rPr>
            </w:pPr>
            <w:r w:rsidRPr="00D533E8">
              <w:rPr>
                <w:sz w:val="20"/>
              </w:rPr>
              <w:t>1</w:t>
            </w:r>
          </w:p>
        </w:tc>
        <w:tc>
          <w:tcPr>
            <w:tcW w:w="6515" w:type="dxa"/>
          </w:tcPr>
          <w:p w14:paraId="2DB3596D" w14:textId="77777777" w:rsidR="00D533E8" w:rsidRPr="00D533E8" w:rsidRDefault="00D533E8" w:rsidP="00D533E8">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r w:rsidRPr="00D533E8">
              <w:rPr>
                <w:sz w:val="20"/>
              </w:rPr>
              <w:t>RAIM (Receiver autonomous integrity monitoring) flag of electronic position fixing device; 0 = RAIM not in use = default; 1 = RAIM in use see Table 50</w:t>
            </w:r>
          </w:p>
        </w:tc>
      </w:tr>
      <w:tr w:rsidR="00D533E8" w:rsidRPr="00D533E8" w14:paraId="085E3425" w14:textId="77777777" w:rsidTr="00B0399B">
        <w:trPr>
          <w:cantSplit/>
          <w:jc w:val="center"/>
        </w:trPr>
        <w:tc>
          <w:tcPr>
            <w:tcW w:w="1682" w:type="dxa"/>
          </w:tcPr>
          <w:p w14:paraId="77B0F6F7" w14:textId="77777777" w:rsidR="00D533E8" w:rsidRPr="00D533E8" w:rsidRDefault="00D533E8" w:rsidP="00D533E8">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r w:rsidRPr="00D533E8">
              <w:rPr>
                <w:sz w:val="20"/>
              </w:rPr>
              <w:t xml:space="preserve">Virtual </w:t>
            </w:r>
            <w:r w:rsidRPr="00D533E8">
              <w:rPr>
                <w:sz w:val="20"/>
              </w:rPr>
              <w:br/>
              <w:t>AtoN flag</w:t>
            </w:r>
          </w:p>
        </w:tc>
        <w:tc>
          <w:tcPr>
            <w:tcW w:w="1436" w:type="dxa"/>
          </w:tcPr>
          <w:p w14:paraId="5AFF5724" w14:textId="77777777" w:rsidR="00D533E8" w:rsidRPr="00D533E8" w:rsidRDefault="00D533E8" w:rsidP="00D533E8">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sz w:val="20"/>
              </w:rPr>
            </w:pPr>
            <w:r w:rsidRPr="00D533E8">
              <w:rPr>
                <w:sz w:val="20"/>
              </w:rPr>
              <w:t>1</w:t>
            </w:r>
          </w:p>
        </w:tc>
        <w:tc>
          <w:tcPr>
            <w:tcW w:w="6515" w:type="dxa"/>
          </w:tcPr>
          <w:p w14:paraId="10BEF232" w14:textId="5B88E1AF" w:rsidR="00D533E8" w:rsidRPr="00D533E8" w:rsidRDefault="00D533E8" w:rsidP="00D533E8">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r w:rsidRPr="00D533E8">
              <w:rPr>
                <w:sz w:val="20"/>
              </w:rPr>
              <w:t>0 = default = physical AtoN at indicated position; 1 = virtual AtoN, does not physically exist</w:t>
            </w:r>
            <w:ins w:id="33" w:author="USA" w:date="2024-08-30T03:55:00Z" w16du:dateUtc="2024-08-30T07:55:00Z">
              <w:r w:rsidRPr="00D533E8">
                <w:rPr>
                  <w:sz w:val="20"/>
                </w:rPr>
                <w:t xml:space="preserve">, </w:t>
              </w:r>
            </w:ins>
            <w:ins w:id="34" w:author="USA" w:date="2024-08-30T03:57:00Z" w16du:dateUtc="2024-08-30T07:57:00Z">
              <w:r w:rsidRPr="00D533E8">
                <w:rPr>
                  <w:sz w:val="20"/>
                </w:rPr>
                <w:t xml:space="preserve">and </w:t>
              </w:r>
            </w:ins>
            <w:ins w:id="35" w:author="USA" w:date="2024-08-30T03:58:00Z" w16du:dateUtc="2024-08-30T07:58:00Z">
              <w:r w:rsidRPr="00D533E8">
                <w:rPr>
                  <w:sz w:val="20"/>
                </w:rPr>
                <w:t>represents</w:t>
              </w:r>
            </w:ins>
            <w:ins w:id="36" w:author="USA" w:date="2024-08-30T03:57:00Z" w16du:dateUtc="2024-08-30T07:57:00Z">
              <w:r w:rsidRPr="00D533E8">
                <w:rPr>
                  <w:sz w:val="20"/>
                </w:rPr>
                <w:t xml:space="preserve"> a Synthetic </w:t>
              </w:r>
            </w:ins>
            <w:ins w:id="37" w:author="USA" w:date="2024-08-30T03:58:00Z" w16du:dateUtc="2024-08-30T07:58:00Z">
              <w:r w:rsidRPr="00D533E8">
                <w:rPr>
                  <w:sz w:val="20"/>
                </w:rPr>
                <w:t xml:space="preserve">AtoN </w:t>
              </w:r>
            </w:ins>
            <w:ins w:id="38" w:author="USA" w:date="2024-08-30T03:55:00Z" w16du:dateUtc="2024-08-30T07:55:00Z">
              <w:r w:rsidRPr="00D533E8">
                <w:rPr>
                  <w:sz w:val="20"/>
                </w:rPr>
                <w:t xml:space="preserve">when the Repeat </w:t>
              </w:r>
            </w:ins>
            <w:ins w:id="39" w:author="USA" w:date="2024-08-30T03:56:00Z" w16du:dateUtc="2024-08-30T07:56:00Z">
              <w:r w:rsidRPr="00D533E8">
                <w:rPr>
                  <w:sz w:val="20"/>
                </w:rPr>
                <w:t>indicator is also set to 1</w:t>
              </w:r>
            </w:ins>
            <w:r w:rsidRPr="00D533E8">
              <w:rPr>
                <w:sz w:val="20"/>
              </w:rPr>
              <w:t>.</w:t>
            </w:r>
          </w:p>
        </w:tc>
      </w:tr>
      <w:tr w:rsidR="00D533E8" w:rsidRPr="00D533E8" w14:paraId="703AF53F" w14:textId="77777777" w:rsidTr="00B0399B">
        <w:trPr>
          <w:cantSplit/>
          <w:jc w:val="center"/>
        </w:trPr>
        <w:tc>
          <w:tcPr>
            <w:tcW w:w="1682" w:type="dxa"/>
          </w:tcPr>
          <w:p w14:paraId="210329F6" w14:textId="77777777" w:rsidR="00D533E8" w:rsidRPr="00D533E8" w:rsidRDefault="00D533E8" w:rsidP="00D533E8">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r w:rsidRPr="00D533E8">
              <w:rPr>
                <w:sz w:val="20"/>
              </w:rPr>
              <w:t>Assigned mode flag</w:t>
            </w:r>
          </w:p>
        </w:tc>
        <w:tc>
          <w:tcPr>
            <w:tcW w:w="1436" w:type="dxa"/>
          </w:tcPr>
          <w:p w14:paraId="116D96E4" w14:textId="77777777" w:rsidR="00D533E8" w:rsidRPr="00D533E8" w:rsidRDefault="00D533E8" w:rsidP="00D533E8">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sz w:val="20"/>
              </w:rPr>
            </w:pPr>
            <w:r w:rsidRPr="00D533E8">
              <w:rPr>
                <w:sz w:val="20"/>
              </w:rPr>
              <w:t>1</w:t>
            </w:r>
          </w:p>
        </w:tc>
        <w:tc>
          <w:tcPr>
            <w:tcW w:w="6515" w:type="dxa"/>
          </w:tcPr>
          <w:p w14:paraId="3442581C" w14:textId="77777777" w:rsidR="00D533E8" w:rsidRPr="00D533E8" w:rsidRDefault="00D533E8" w:rsidP="00D533E8">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r w:rsidRPr="00D533E8">
              <w:rPr>
                <w:sz w:val="20"/>
              </w:rPr>
              <w:t>0 = Station operating in autonomous and continuous mode = default</w:t>
            </w:r>
            <w:r w:rsidRPr="00D533E8">
              <w:rPr>
                <w:sz w:val="20"/>
              </w:rPr>
              <w:br/>
              <w:t>1 = Station operating in assigned mode</w:t>
            </w:r>
          </w:p>
        </w:tc>
      </w:tr>
      <w:tr w:rsidR="00D533E8" w:rsidRPr="00D533E8" w14:paraId="1D807859" w14:textId="77777777" w:rsidTr="00B0399B">
        <w:trPr>
          <w:cantSplit/>
          <w:jc w:val="center"/>
        </w:trPr>
        <w:tc>
          <w:tcPr>
            <w:tcW w:w="1682" w:type="dxa"/>
          </w:tcPr>
          <w:p w14:paraId="20DF723E" w14:textId="77777777" w:rsidR="00D533E8" w:rsidRPr="00D533E8" w:rsidRDefault="00D533E8" w:rsidP="00D533E8">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r w:rsidRPr="00D533E8">
              <w:rPr>
                <w:sz w:val="20"/>
              </w:rPr>
              <w:t>Spare</w:t>
            </w:r>
          </w:p>
        </w:tc>
        <w:tc>
          <w:tcPr>
            <w:tcW w:w="1436" w:type="dxa"/>
          </w:tcPr>
          <w:p w14:paraId="372E6DD8" w14:textId="77777777" w:rsidR="00D533E8" w:rsidRPr="00D533E8" w:rsidRDefault="00D533E8" w:rsidP="00D533E8">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sz w:val="20"/>
              </w:rPr>
            </w:pPr>
            <w:r w:rsidRPr="00D533E8">
              <w:rPr>
                <w:sz w:val="20"/>
              </w:rPr>
              <w:t>1</w:t>
            </w:r>
          </w:p>
        </w:tc>
        <w:tc>
          <w:tcPr>
            <w:tcW w:w="6515" w:type="dxa"/>
          </w:tcPr>
          <w:p w14:paraId="0B38CF97" w14:textId="27FF9532" w:rsidR="00D533E8" w:rsidRPr="00D533E8" w:rsidRDefault="00D533E8" w:rsidP="00D533E8">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r w:rsidRPr="00D533E8">
              <w:rPr>
                <w:sz w:val="20"/>
              </w:rPr>
              <w:t>Should be set to zero. Reserved for future use</w:t>
            </w:r>
          </w:p>
        </w:tc>
      </w:tr>
      <w:tr w:rsidR="00D533E8" w:rsidRPr="00D533E8" w14:paraId="119D6569" w14:textId="77777777" w:rsidTr="00B0399B">
        <w:trPr>
          <w:cantSplit/>
          <w:jc w:val="center"/>
        </w:trPr>
        <w:tc>
          <w:tcPr>
            <w:tcW w:w="1682" w:type="dxa"/>
          </w:tcPr>
          <w:p w14:paraId="6495B36A" w14:textId="77777777" w:rsidR="00D533E8" w:rsidRPr="00D533E8" w:rsidRDefault="00D533E8" w:rsidP="00D533E8">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r w:rsidRPr="00D533E8">
              <w:rPr>
                <w:sz w:val="20"/>
              </w:rPr>
              <w:lastRenderedPageBreak/>
              <w:t>Name of Aid-to-Navigation Extension</w:t>
            </w:r>
          </w:p>
        </w:tc>
        <w:tc>
          <w:tcPr>
            <w:tcW w:w="1436" w:type="dxa"/>
          </w:tcPr>
          <w:p w14:paraId="5E10D57A" w14:textId="77777777" w:rsidR="00D533E8" w:rsidRPr="00D533E8" w:rsidRDefault="00D533E8" w:rsidP="00D533E8">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sz w:val="20"/>
              </w:rPr>
            </w:pPr>
            <w:r w:rsidRPr="00D533E8">
              <w:rPr>
                <w:sz w:val="20"/>
              </w:rPr>
              <w:t>0, 6, 12, 18, 24, 30, 36, … 84</w:t>
            </w:r>
          </w:p>
        </w:tc>
        <w:tc>
          <w:tcPr>
            <w:tcW w:w="6515" w:type="dxa"/>
          </w:tcPr>
          <w:p w14:paraId="46DA9FB5" w14:textId="130B5A23" w:rsidR="00D533E8" w:rsidRPr="00D533E8" w:rsidRDefault="00D533E8" w:rsidP="00D533E8">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p>
          <w:p w14:paraId="4C2DBC4B" w14:textId="77777777" w:rsidR="00D533E8" w:rsidRPr="00D533E8" w:rsidRDefault="00D533E8" w:rsidP="00D533E8">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r w:rsidRPr="00D533E8">
              <w:rPr>
                <w:sz w:val="20"/>
              </w:rPr>
              <w:t>This parameter of up to 14 additional 6-bit-ASCII characters for a 2-slot message may be combined with the parameter "Name of Aid-to-Navigation" at the end of that parameter, when more than 20 characters are needed for the name of the AtoN or to just provide for the AtoN designation. When used for the later, the parameter should start with “@@@/###/???” and the characters that follow are the AtoN designation, e.g. LB1, to denote Lighted Buoy 1. This may be portrayed itself or as an extension of the AIS AtoN Name when it is being portrayed. This parameter should be omitted when no more than 20 characters for the name of the A-to-N are needed in total. Only the required number of characters should be transmitted, i.e. no @-character should be used.</w:t>
            </w:r>
          </w:p>
        </w:tc>
      </w:tr>
      <w:tr w:rsidR="00D533E8" w:rsidRPr="00D533E8" w14:paraId="1FEA221A" w14:textId="77777777" w:rsidTr="00B0399B">
        <w:trPr>
          <w:cantSplit/>
          <w:jc w:val="center"/>
        </w:trPr>
        <w:tc>
          <w:tcPr>
            <w:tcW w:w="1682" w:type="dxa"/>
            <w:vAlign w:val="center"/>
          </w:tcPr>
          <w:p w14:paraId="5E4830A7" w14:textId="77777777" w:rsidR="00D533E8" w:rsidRPr="00D533E8" w:rsidRDefault="00D533E8" w:rsidP="00D533E8">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r w:rsidRPr="00D533E8">
              <w:rPr>
                <w:sz w:val="20"/>
              </w:rPr>
              <w:t>Spare</w:t>
            </w:r>
          </w:p>
        </w:tc>
        <w:tc>
          <w:tcPr>
            <w:tcW w:w="1436" w:type="dxa"/>
            <w:vAlign w:val="center"/>
          </w:tcPr>
          <w:p w14:paraId="127F69C3" w14:textId="77777777" w:rsidR="00D533E8" w:rsidRPr="00D533E8" w:rsidRDefault="00D533E8" w:rsidP="00D533E8">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sz w:val="20"/>
              </w:rPr>
            </w:pPr>
            <w:r w:rsidRPr="00D533E8">
              <w:rPr>
                <w:sz w:val="20"/>
              </w:rPr>
              <w:t>0, 2, 4, or 6</w:t>
            </w:r>
          </w:p>
        </w:tc>
        <w:tc>
          <w:tcPr>
            <w:tcW w:w="6515" w:type="dxa"/>
            <w:vAlign w:val="center"/>
          </w:tcPr>
          <w:p w14:paraId="3D091151" w14:textId="358DA251" w:rsidR="00D533E8" w:rsidRPr="00D533E8" w:rsidRDefault="00D533E8" w:rsidP="00D533E8">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r w:rsidRPr="00D533E8">
              <w:rPr>
                <w:sz w:val="20"/>
              </w:rPr>
              <w:t xml:space="preserve">Used only when parameter “Name of Aid-to-Navigation Extension” is used. Should be set to zero. The number of spare bits should be adjusted </w:t>
            </w:r>
            <w:proofErr w:type="gramStart"/>
            <w:r w:rsidRPr="00D533E8">
              <w:rPr>
                <w:sz w:val="20"/>
              </w:rPr>
              <w:t>in order to</w:t>
            </w:r>
            <w:proofErr w:type="gramEnd"/>
            <w:r w:rsidRPr="00D533E8">
              <w:rPr>
                <w:sz w:val="20"/>
              </w:rPr>
              <w:t xml:space="preserve"> observe byte boundaries</w:t>
            </w:r>
          </w:p>
        </w:tc>
      </w:tr>
      <w:tr w:rsidR="00D533E8" w:rsidRPr="00D533E8" w14:paraId="5D8678FE" w14:textId="77777777" w:rsidTr="00B0399B">
        <w:trPr>
          <w:cantSplit/>
          <w:jc w:val="center"/>
        </w:trPr>
        <w:tc>
          <w:tcPr>
            <w:tcW w:w="1682" w:type="dxa"/>
          </w:tcPr>
          <w:p w14:paraId="742AF278" w14:textId="77777777" w:rsidR="00D533E8" w:rsidRPr="00D533E8" w:rsidRDefault="00D533E8" w:rsidP="00D533E8">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r w:rsidRPr="00D533E8">
              <w:rPr>
                <w:sz w:val="20"/>
              </w:rPr>
              <w:t>Number of bits</w:t>
            </w:r>
          </w:p>
        </w:tc>
        <w:tc>
          <w:tcPr>
            <w:tcW w:w="1436" w:type="dxa"/>
          </w:tcPr>
          <w:p w14:paraId="2EA4DA2F" w14:textId="77777777" w:rsidR="00D533E8" w:rsidRPr="00D533E8" w:rsidRDefault="00D533E8" w:rsidP="00D533E8">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sz w:val="20"/>
              </w:rPr>
            </w:pPr>
            <w:r w:rsidRPr="00D533E8">
              <w:rPr>
                <w:sz w:val="20"/>
              </w:rPr>
              <w:t>272-360</w:t>
            </w:r>
          </w:p>
        </w:tc>
        <w:tc>
          <w:tcPr>
            <w:tcW w:w="6515" w:type="dxa"/>
          </w:tcPr>
          <w:p w14:paraId="055308D5" w14:textId="77777777" w:rsidR="00D533E8" w:rsidRPr="00D533E8" w:rsidRDefault="00D533E8" w:rsidP="00D533E8">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r w:rsidRPr="00D533E8">
              <w:rPr>
                <w:sz w:val="20"/>
              </w:rPr>
              <w:t>Occupies two slots</w:t>
            </w:r>
          </w:p>
        </w:tc>
      </w:tr>
    </w:tbl>
    <w:p w14:paraId="0AC03693" w14:textId="77777777" w:rsidR="00D533E8" w:rsidRPr="004B0F80" w:rsidRDefault="00D533E8" w:rsidP="00B579F8"/>
    <w:p w14:paraId="24A8561D" w14:textId="77777777" w:rsidR="00D30ECA" w:rsidRDefault="00D30ECA" w:rsidP="00B579F8"/>
    <w:p w14:paraId="79733CFE" w14:textId="67E786E5" w:rsidR="00B579F8" w:rsidRPr="004B0F80" w:rsidRDefault="00B579F8" w:rsidP="00B579F8">
      <w:r w:rsidRPr="004B0F80">
        <w:t>Note: no additional changes prior to this section.</w:t>
      </w:r>
    </w:p>
    <w:p w14:paraId="54F7CF5D" w14:textId="77777777" w:rsidR="00B579F8" w:rsidRDefault="00B579F8" w:rsidP="00B579F8"/>
    <w:p w14:paraId="416F23A0" w14:textId="7FC7A0D9" w:rsidR="00174957" w:rsidRPr="00174957" w:rsidRDefault="00174957" w:rsidP="00174957">
      <w:pPr>
        <w:keepNext/>
        <w:spacing w:before="560" w:after="120"/>
        <w:jc w:val="center"/>
        <w:textAlignment w:val="baseline"/>
        <w:rPr>
          <w:caps/>
          <w:sz w:val="20"/>
        </w:rPr>
      </w:pPr>
      <w:r w:rsidRPr="00174957">
        <w:rPr>
          <w:caps/>
          <w:sz w:val="20"/>
        </w:rPr>
        <w:t>TABLE A7-35</w:t>
      </w:r>
    </w:p>
    <w:p w14:paraId="5FB67EC0" w14:textId="2872ADE1" w:rsidR="00174957" w:rsidRPr="00174957" w:rsidRDefault="00174957" w:rsidP="00174957">
      <w:pPr>
        <w:keepNext/>
        <w:keepLines/>
        <w:spacing w:before="0" w:after="120"/>
        <w:jc w:val="center"/>
        <w:textAlignment w:val="baseline"/>
        <w:rPr>
          <w:rFonts w:ascii="Times New Roman Bold" w:hAnsi="Times New Roman Bold"/>
          <w:b/>
          <w:sz w:val="20"/>
        </w:rPr>
      </w:pPr>
      <w:r w:rsidRPr="00174957">
        <w:rPr>
          <w:rFonts w:ascii="Times New Roman Bold" w:hAnsi="Times New Roman Bold"/>
          <w:b/>
          <w:sz w:val="20"/>
        </w:rPr>
        <w:t>Manufacturer identification field</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74"/>
        <w:gridCol w:w="2133"/>
        <w:gridCol w:w="5832"/>
      </w:tblGrid>
      <w:tr w:rsidR="00174957" w:rsidRPr="00174957" w14:paraId="0041C1F3" w14:textId="77777777" w:rsidTr="00B0399B">
        <w:trPr>
          <w:jc w:val="center"/>
        </w:trPr>
        <w:tc>
          <w:tcPr>
            <w:tcW w:w="1674" w:type="dxa"/>
          </w:tcPr>
          <w:p w14:paraId="77296C7B" w14:textId="77777777" w:rsidR="00174957" w:rsidRPr="00174957" w:rsidRDefault="00174957" w:rsidP="00174957">
            <w:pPr>
              <w:keepNext/>
              <w:spacing w:before="80" w:after="80"/>
              <w:jc w:val="center"/>
              <w:textAlignment w:val="baseline"/>
              <w:rPr>
                <w:rFonts w:ascii="Times New Roman Bold" w:hAnsi="Times New Roman Bold" w:cs="Times New Roman Bold"/>
                <w:b/>
                <w:sz w:val="20"/>
              </w:rPr>
            </w:pPr>
            <w:r w:rsidRPr="00174957">
              <w:rPr>
                <w:rFonts w:ascii="Times New Roman Bold" w:hAnsi="Times New Roman Bold" w:cs="Times New Roman Bold"/>
                <w:b/>
                <w:sz w:val="20"/>
              </w:rPr>
              <w:t>Bit</w:t>
            </w:r>
          </w:p>
        </w:tc>
        <w:tc>
          <w:tcPr>
            <w:tcW w:w="2133" w:type="dxa"/>
          </w:tcPr>
          <w:p w14:paraId="0B3397A2" w14:textId="77777777" w:rsidR="00174957" w:rsidRPr="00174957" w:rsidRDefault="00174957" w:rsidP="00174957">
            <w:pPr>
              <w:keepNext/>
              <w:spacing w:before="80" w:after="80"/>
              <w:jc w:val="center"/>
              <w:textAlignment w:val="baseline"/>
              <w:rPr>
                <w:rFonts w:ascii="Times New Roman Bold" w:hAnsi="Times New Roman Bold" w:cs="Times New Roman Bold"/>
                <w:b/>
                <w:sz w:val="20"/>
              </w:rPr>
            </w:pPr>
            <w:r w:rsidRPr="00174957">
              <w:rPr>
                <w:rFonts w:ascii="Times New Roman Bold" w:hAnsi="Times New Roman Bold" w:cs="Times New Roman Bold"/>
                <w:b/>
                <w:sz w:val="20"/>
              </w:rPr>
              <w:t>Information</w:t>
            </w:r>
          </w:p>
        </w:tc>
        <w:tc>
          <w:tcPr>
            <w:tcW w:w="5832" w:type="dxa"/>
          </w:tcPr>
          <w:p w14:paraId="554CD986" w14:textId="77777777" w:rsidR="00174957" w:rsidRPr="00174957" w:rsidRDefault="00174957" w:rsidP="00174957">
            <w:pPr>
              <w:keepNext/>
              <w:spacing w:before="80" w:after="80"/>
              <w:jc w:val="center"/>
              <w:textAlignment w:val="baseline"/>
              <w:rPr>
                <w:rFonts w:ascii="Times New Roman Bold" w:hAnsi="Times New Roman Bold" w:cs="Times New Roman Bold"/>
                <w:b/>
                <w:sz w:val="20"/>
              </w:rPr>
            </w:pPr>
            <w:r w:rsidRPr="00174957">
              <w:rPr>
                <w:rFonts w:ascii="Times New Roman Bold" w:hAnsi="Times New Roman Bold" w:cs="Times New Roman Bold"/>
                <w:b/>
                <w:sz w:val="20"/>
              </w:rPr>
              <w:t>Description</w:t>
            </w:r>
          </w:p>
        </w:tc>
      </w:tr>
      <w:tr w:rsidR="00174957" w:rsidRPr="00174957" w14:paraId="11BC9400" w14:textId="77777777" w:rsidTr="00B0399B">
        <w:trPr>
          <w:jc w:val="center"/>
        </w:trPr>
        <w:tc>
          <w:tcPr>
            <w:tcW w:w="1674" w:type="dxa"/>
          </w:tcPr>
          <w:p w14:paraId="75BA39B3" w14:textId="77777777" w:rsidR="00174957" w:rsidRPr="00174957" w:rsidRDefault="00174957" w:rsidP="00174957">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r w:rsidRPr="00174957">
              <w:rPr>
                <w:sz w:val="20"/>
              </w:rPr>
              <w:t>(MSB)</w:t>
            </w:r>
          </w:p>
          <w:p w14:paraId="0444919A" w14:textId="77777777" w:rsidR="00174957" w:rsidRPr="00174957" w:rsidRDefault="00174957" w:rsidP="00174957">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r w:rsidRPr="00174957">
              <w:rPr>
                <w:sz w:val="20"/>
              </w:rPr>
              <w:t xml:space="preserve">41 ……... 24 </w:t>
            </w:r>
          </w:p>
          <w:p w14:paraId="55926F53" w14:textId="77777777" w:rsidR="00174957" w:rsidRPr="00174957" w:rsidRDefault="00174957" w:rsidP="00174957">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r w:rsidRPr="00174957">
              <w:rPr>
                <w:sz w:val="20"/>
              </w:rPr>
              <w:tab/>
            </w:r>
            <w:r w:rsidRPr="00174957">
              <w:rPr>
                <w:sz w:val="20"/>
              </w:rPr>
              <w:tab/>
              <w:t>(18 bits)</w:t>
            </w:r>
          </w:p>
        </w:tc>
        <w:tc>
          <w:tcPr>
            <w:tcW w:w="2133" w:type="dxa"/>
          </w:tcPr>
          <w:p w14:paraId="6DC5ADB3" w14:textId="77777777" w:rsidR="00174957" w:rsidRPr="00174957" w:rsidRDefault="00174957" w:rsidP="00174957">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SimSun"/>
                <w:sz w:val="20"/>
              </w:rPr>
            </w:pPr>
            <w:r w:rsidRPr="00174957">
              <w:rPr>
                <w:rFonts w:eastAsia="SimSun"/>
                <w:sz w:val="20"/>
              </w:rPr>
              <w:t>Manufacturer</w:t>
            </w:r>
            <w:r w:rsidRPr="00174957">
              <w:rPr>
                <w:sz w:val="20"/>
              </w:rPr>
              <w:t>’</w:t>
            </w:r>
            <w:r w:rsidRPr="00174957">
              <w:rPr>
                <w:rFonts w:eastAsia="SimSun"/>
                <w:sz w:val="20"/>
              </w:rPr>
              <w:t>s ID</w:t>
            </w:r>
          </w:p>
        </w:tc>
        <w:tc>
          <w:tcPr>
            <w:tcW w:w="5832" w:type="dxa"/>
          </w:tcPr>
          <w:p w14:paraId="53A5911B" w14:textId="52854CC1" w:rsidR="00174957" w:rsidRPr="00174957" w:rsidRDefault="00174957" w:rsidP="00174957">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r w:rsidRPr="00174957">
              <w:rPr>
                <w:sz w:val="20"/>
              </w:rPr>
              <w:t>The Manufacturer’s ID bits indicate the manufacture’s mnemonic code consisting of three 6-bit ASCII characters (1)</w:t>
            </w:r>
          </w:p>
        </w:tc>
      </w:tr>
      <w:tr w:rsidR="00174957" w:rsidRPr="00174957" w14:paraId="2EA65500" w14:textId="77777777" w:rsidTr="00B0399B">
        <w:trPr>
          <w:jc w:val="center"/>
        </w:trPr>
        <w:tc>
          <w:tcPr>
            <w:tcW w:w="1674" w:type="dxa"/>
          </w:tcPr>
          <w:p w14:paraId="0A8679A7" w14:textId="77777777" w:rsidR="00174957" w:rsidRPr="00174957" w:rsidRDefault="00174957" w:rsidP="00174957">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r w:rsidRPr="00174957">
              <w:rPr>
                <w:sz w:val="20"/>
              </w:rPr>
              <w:t xml:space="preserve">23 ……... 20 </w:t>
            </w:r>
          </w:p>
          <w:p w14:paraId="63F5B13D" w14:textId="77777777" w:rsidR="00174957" w:rsidRPr="00174957" w:rsidRDefault="00174957" w:rsidP="00174957">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r w:rsidRPr="00174957">
              <w:rPr>
                <w:sz w:val="20"/>
              </w:rPr>
              <w:tab/>
            </w:r>
            <w:r w:rsidRPr="00174957">
              <w:rPr>
                <w:sz w:val="20"/>
              </w:rPr>
              <w:tab/>
              <w:t>(4 bits)</w:t>
            </w:r>
          </w:p>
        </w:tc>
        <w:tc>
          <w:tcPr>
            <w:tcW w:w="2133" w:type="dxa"/>
          </w:tcPr>
          <w:p w14:paraId="639D6C7E" w14:textId="77777777" w:rsidR="00174957" w:rsidRPr="00174957" w:rsidRDefault="00174957" w:rsidP="00174957">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SimSun"/>
                <w:sz w:val="20"/>
              </w:rPr>
            </w:pPr>
            <w:r w:rsidRPr="00174957">
              <w:rPr>
                <w:rFonts w:eastAsia="SimSun"/>
                <w:sz w:val="20"/>
              </w:rPr>
              <w:t>Unit Model Code</w:t>
            </w:r>
          </w:p>
        </w:tc>
        <w:tc>
          <w:tcPr>
            <w:tcW w:w="5832" w:type="dxa"/>
          </w:tcPr>
          <w:p w14:paraId="2957F6DD" w14:textId="77777777" w:rsidR="00174957" w:rsidRPr="00174957" w:rsidRDefault="00174957" w:rsidP="00174957">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r w:rsidRPr="00174957">
              <w:rPr>
                <w:sz w:val="20"/>
              </w:rPr>
              <w:t>The Unit Model Code bits indicate the binary coded series number of the model. The first model of the manufacture uses “1” and the number is incremented at the release of a new model. The code reverts to “1” after reaching to “15”. The “0” is not used</w:t>
            </w:r>
          </w:p>
        </w:tc>
      </w:tr>
      <w:tr w:rsidR="00174957" w:rsidRPr="00174957" w14:paraId="68742F0D" w14:textId="77777777" w:rsidTr="00B0399B">
        <w:trPr>
          <w:jc w:val="center"/>
        </w:trPr>
        <w:tc>
          <w:tcPr>
            <w:tcW w:w="1674" w:type="dxa"/>
          </w:tcPr>
          <w:p w14:paraId="3E17BD3D" w14:textId="77777777" w:rsidR="00174957" w:rsidRPr="00174957" w:rsidRDefault="00174957" w:rsidP="00174957">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r w:rsidRPr="00174957">
              <w:rPr>
                <w:sz w:val="20"/>
              </w:rPr>
              <w:t>19 ……... 0</w:t>
            </w:r>
          </w:p>
          <w:p w14:paraId="2FC397A4" w14:textId="77777777" w:rsidR="00174957" w:rsidRPr="00174957" w:rsidRDefault="00174957" w:rsidP="00174957">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r w:rsidRPr="00174957">
              <w:rPr>
                <w:sz w:val="20"/>
              </w:rPr>
              <w:tab/>
            </w:r>
            <w:r w:rsidRPr="00174957">
              <w:rPr>
                <w:sz w:val="20"/>
              </w:rPr>
              <w:tab/>
            </w:r>
            <w:r w:rsidRPr="00174957">
              <w:rPr>
                <w:sz w:val="20"/>
              </w:rPr>
              <w:tab/>
              <w:t>(LSB)</w:t>
            </w:r>
          </w:p>
          <w:p w14:paraId="7D9D372E" w14:textId="77777777" w:rsidR="00174957" w:rsidRPr="00174957" w:rsidRDefault="00174957" w:rsidP="00174957">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r w:rsidRPr="00174957">
              <w:rPr>
                <w:sz w:val="20"/>
              </w:rPr>
              <w:tab/>
            </w:r>
            <w:r w:rsidRPr="00174957">
              <w:rPr>
                <w:sz w:val="20"/>
              </w:rPr>
              <w:tab/>
              <w:t>(20 bits)</w:t>
            </w:r>
          </w:p>
        </w:tc>
        <w:tc>
          <w:tcPr>
            <w:tcW w:w="2133" w:type="dxa"/>
          </w:tcPr>
          <w:p w14:paraId="135AE04A" w14:textId="77777777" w:rsidR="00174957" w:rsidRPr="00174957" w:rsidRDefault="00174957" w:rsidP="00174957">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SimSun"/>
                <w:sz w:val="20"/>
              </w:rPr>
            </w:pPr>
            <w:r w:rsidRPr="00174957">
              <w:rPr>
                <w:rFonts w:eastAsia="SimSun"/>
                <w:sz w:val="20"/>
              </w:rPr>
              <w:t>Unit Serial Number</w:t>
            </w:r>
          </w:p>
        </w:tc>
        <w:tc>
          <w:tcPr>
            <w:tcW w:w="5832" w:type="dxa"/>
          </w:tcPr>
          <w:p w14:paraId="205B4509" w14:textId="77777777" w:rsidR="00174957" w:rsidRPr="00174957" w:rsidRDefault="00174957" w:rsidP="00174957">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r w:rsidRPr="00174957">
              <w:rPr>
                <w:sz w:val="20"/>
              </w:rPr>
              <w:t>The Unit Serial Number bits indicate the manufacture traceable serial number. When the serial number is composed of numeric only, the binary coding should be used. If it includes figure(s), the manufacture can define the coding method. The coding method should be mentioned in the manual</w:t>
            </w:r>
          </w:p>
        </w:tc>
      </w:tr>
      <w:tr w:rsidR="00174957" w:rsidRPr="00174957" w14:paraId="01007796" w14:textId="77777777" w:rsidTr="00B0399B">
        <w:trPr>
          <w:jc w:val="center"/>
        </w:trPr>
        <w:tc>
          <w:tcPr>
            <w:tcW w:w="9639" w:type="dxa"/>
            <w:gridSpan w:val="3"/>
            <w:tcBorders>
              <w:left w:val="nil"/>
              <w:bottom w:val="nil"/>
              <w:right w:val="nil"/>
            </w:tcBorders>
          </w:tcPr>
          <w:p w14:paraId="4C3DFC2F" w14:textId="0D8936F7" w:rsidR="00174957" w:rsidRPr="00174957" w:rsidRDefault="00174957" w:rsidP="00174957">
            <w:pPr>
              <w:tabs>
                <w:tab w:val="left" w:pos="284"/>
                <w:tab w:val="left" w:pos="567"/>
                <w:tab w:val="left" w:pos="851"/>
              </w:tabs>
              <w:spacing w:before="40" w:after="40"/>
              <w:textAlignment w:val="baseline"/>
              <w:rPr>
                <w:rFonts w:eastAsia="SimSun"/>
                <w:sz w:val="18"/>
              </w:rPr>
            </w:pPr>
            <w:r w:rsidRPr="00174957">
              <w:rPr>
                <w:rFonts w:eastAsia="SimSun"/>
                <w:sz w:val="18"/>
                <w:vertAlign w:val="superscript"/>
              </w:rPr>
              <w:t>(1)</w:t>
            </w:r>
            <w:r w:rsidRPr="00174957">
              <w:rPr>
                <w:rFonts w:eastAsia="SimSun"/>
                <w:sz w:val="18"/>
              </w:rPr>
              <w:tab/>
            </w:r>
            <w:del w:id="40" w:author="USA" w:date="2024-09-02T09:45:00Z" w16du:dateUtc="2024-09-02T13:45:00Z">
              <w:r w:rsidRPr="00174957" w:rsidDel="00174957">
                <w:rPr>
                  <w:rFonts w:eastAsia="SimSun"/>
                  <w:sz w:val="18"/>
                </w:rPr>
                <w:delText>[</w:delText>
              </w:r>
            </w:del>
            <w:r w:rsidRPr="00174957">
              <w:rPr>
                <w:rFonts w:eastAsia="SimSun"/>
                <w:sz w:val="18"/>
              </w:rPr>
              <w:t xml:space="preserve">NMEA mnemonic manufacturer codes should be used for Message 24B Manufacturer ID. Manufacturers </w:t>
            </w:r>
            <w:del w:id="41" w:author="USA" w:date="2024-09-02T09:45:00Z" w16du:dateUtc="2024-09-02T13:45:00Z">
              <w:r w:rsidRPr="00174957" w:rsidDel="00174957">
                <w:rPr>
                  <w:rFonts w:eastAsia="SimSun"/>
                  <w:sz w:val="18"/>
                </w:rPr>
                <w:delText>[]</w:delText>
              </w:r>
            </w:del>
            <w:r w:rsidRPr="00174957">
              <w:rPr>
                <w:rFonts w:eastAsia="SimSun"/>
                <w:sz w:val="18"/>
              </w:rPr>
              <w:t>may request this code via NMEA at</w:t>
            </w:r>
            <w:ins w:id="42" w:author="USA" w:date="2024-09-02T09:44:00Z" w16du:dateUtc="2024-09-02T13:44:00Z">
              <w:r w:rsidRPr="00174957">
                <w:rPr>
                  <w:rFonts w:eastAsia="SimSun"/>
                  <w:sz w:val="18"/>
                </w:rPr>
                <w:t xml:space="preserve"> </w:t>
              </w:r>
              <w:r w:rsidRPr="00174957">
                <w:fldChar w:fldCharType="begin"/>
              </w:r>
              <w:r w:rsidRPr="00174957">
                <w:rPr>
                  <w:sz w:val="18"/>
                  <w:szCs w:val="18"/>
                </w:rPr>
                <w:instrText>HYPERLINK "https://www.nmea.org/nmea-0183.html"</w:instrText>
              </w:r>
              <w:r w:rsidRPr="00174957">
                <w:fldChar w:fldCharType="separate"/>
              </w:r>
              <w:r w:rsidRPr="00174957">
                <w:rPr>
                  <w:rStyle w:val="Hyperlink"/>
                  <w:sz w:val="18"/>
                  <w:szCs w:val="18"/>
                </w:rPr>
                <w:t>https://www.nmea.org/nmea-0183.html</w:t>
              </w:r>
              <w:r w:rsidRPr="00174957">
                <w:rPr>
                  <w:rStyle w:val="Hyperlink"/>
                  <w:sz w:val="18"/>
                  <w:szCs w:val="18"/>
                </w:rPr>
                <w:fldChar w:fldCharType="end"/>
              </w:r>
            </w:ins>
            <w:del w:id="43" w:author="USA" w:date="2024-09-02T09:45:00Z" w16du:dateUtc="2024-09-02T13:45:00Z">
              <w:r w:rsidRPr="00174957" w:rsidDel="00174957">
                <w:rPr>
                  <w:rFonts w:eastAsia="SimSun"/>
                  <w:sz w:val="18"/>
                </w:rPr>
                <w:delText xml:space="preserve"> </w:delText>
              </w:r>
              <w:r w:rsidRPr="00174957" w:rsidDel="00174957">
                <w:rPr>
                  <w:sz w:val="18"/>
                </w:rPr>
                <w:fldChar w:fldCharType="begin"/>
              </w:r>
              <w:r w:rsidRPr="00174957" w:rsidDel="00174957">
                <w:rPr>
                  <w:sz w:val="18"/>
                </w:rPr>
                <w:delInstrText>HYPERLINK "http://www.nmea.org"</w:delInstrText>
              </w:r>
              <w:r w:rsidRPr="00174957" w:rsidDel="00174957">
                <w:rPr>
                  <w:sz w:val="18"/>
                </w:rPr>
              </w:r>
              <w:r w:rsidRPr="00174957" w:rsidDel="00174957">
                <w:rPr>
                  <w:sz w:val="18"/>
                </w:rPr>
                <w:fldChar w:fldCharType="separate"/>
              </w:r>
              <w:r w:rsidRPr="00174957" w:rsidDel="00174957">
                <w:rPr>
                  <w:rFonts w:eastAsia="SimSun"/>
                  <w:color w:val="0000FF"/>
                  <w:sz w:val="20"/>
                  <w:u w:val="single"/>
                </w:rPr>
                <w:delText>www.nmea.org</w:delText>
              </w:r>
              <w:r w:rsidRPr="00174957" w:rsidDel="00174957">
                <w:rPr>
                  <w:rFonts w:eastAsia="SimSun"/>
                  <w:color w:val="0000FF"/>
                  <w:sz w:val="20"/>
                  <w:u w:val="single"/>
                </w:rPr>
                <w:fldChar w:fldCharType="end"/>
              </w:r>
            </w:del>
            <w:r w:rsidRPr="00174957">
              <w:rPr>
                <w:rFonts w:eastAsia="SimSun"/>
                <w:sz w:val="18"/>
              </w:rPr>
              <w:t>.</w:t>
            </w:r>
            <w:del w:id="44" w:author="USA" w:date="2024-09-02T09:45:00Z" w16du:dateUtc="2024-09-02T13:45:00Z">
              <w:r w:rsidRPr="00174957" w:rsidDel="00174957">
                <w:rPr>
                  <w:rFonts w:eastAsia="SimSun"/>
                  <w:sz w:val="18"/>
                </w:rPr>
                <w:delText>]</w:delText>
              </w:r>
            </w:del>
          </w:p>
        </w:tc>
      </w:tr>
    </w:tbl>
    <w:p w14:paraId="09F8672C" w14:textId="77777777" w:rsidR="00174957" w:rsidRPr="00174957" w:rsidRDefault="00174957" w:rsidP="00174957">
      <w:pPr>
        <w:tabs>
          <w:tab w:val="clear" w:pos="1134"/>
          <w:tab w:val="clear" w:pos="1871"/>
          <w:tab w:val="clear" w:pos="2268"/>
        </w:tabs>
        <w:spacing w:before="0"/>
        <w:textAlignment w:val="baseline"/>
        <w:rPr>
          <w:sz w:val="20"/>
          <w:lang w:eastAsia="zh-CN"/>
        </w:rPr>
      </w:pPr>
    </w:p>
    <w:p w14:paraId="199AC6E0" w14:textId="72932F30" w:rsidR="00174957" w:rsidRPr="00174957" w:rsidDel="00174957" w:rsidRDefault="00174957" w:rsidP="00174957">
      <w:pPr>
        <w:spacing w:before="240" w:after="240"/>
        <w:textAlignment w:val="baseline"/>
        <w:rPr>
          <w:del w:id="45" w:author="USA" w:date="2024-09-02T09:45:00Z" w16du:dateUtc="2024-09-02T13:45:00Z"/>
          <w:i/>
          <w:iCs/>
          <w:sz w:val="20"/>
        </w:rPr>
      </w:pPr>
      <w:del w:id="46" w:author="USA" w:date="2024-09-02T09:45:00Z" w16du:dateUtc="2024-09-02T13:45:00Z">
        <w:r w:rsidRPr="00174957" w:rsidDel="00174957">
          <w:rPr>
            <w:i/>
            <w:iCs/>
          </w:rPr>
          <w:delText>[Editor’s note: Clarify the procedure for getting manufacturers code and any cost involved. Access to manufacturer’s code must be free for mandatory equipment.]</w:delText>
        </w:r>
      </w:del>
    </w:p>
    <w:p w14:paraId="35EF0086" w14:textId="77777777" w:rsidR="00174957" w:rsidRPr="004B0F80" w:rsidRDefault="00174957" w:rsidP="00B579F8"/>
    <w:p w14:paraId="41DAFCA0" w14:textId="382EF2BB" w:rsidR="00B579F8" w:rsidRPr="004B0F80" w:rsidRDefault="00B579F8" w:rsidP="00B579F8">
      <w:r w:rsidRPr="004B0F80">
        <w:t>Note: no additional changes prior to this section.</w:t>
      </w:r>
    </w:p>
    <w:p w14:paraId="091A57CD" w14:textId="77777777" w:rsidR="00B579F8" w:rsidRDefault="00B579F8" w:rsidP="00B579F8"/>
    <w:p w14:paraId="409878FB" w14:textId="2F82499F" w:rsidR="00C84E2C" w:rsidRPr="00C84E2C" w:rsidRDefault="00C84E2C" w:rsidP="00C84E2C">
      <w:pPr>
        <w:keepNext/>
        <w:keepLines/>
        <w:spacing w:before="200"/>
        <w:ind w:left="1134" w:hanging="1134"/>
        <w:textAlignment w:val="baseline"/>
        <w:outlineLvl w:val="1"/>
        <w:rPr>
          <w:b/>
        </w:rPr>
      </w:pPr>
      <w:bookmarkStart w:id="47" w:name="_Toc48639602"/>
      <w:r w:rsidRPr="00C84E2C">
        <w:rPr>
          <w:b/>
        </w:rPr>
        <w:t>A7-3.26</w:t>
      </w:r>
      <w:r w:rsidRPr="00C84E2C">
        <w:rPr>
          <w:b/>
        </w:rPr>
        <w:tab/>
        <w:t xml:space="preserve">Message 28: </w:t>
      </w:r>
      <w:del w:id="48" w:author="USA" w:date="2024-09-02T13:10:00Z" w16du:dateUtc="2024-09-02T17:10:00Z">
        <w:r w:rsidRPr="00C84E2C" w:rsidDel="005617C9">
          <w:rPr>
            <w:b/>
          </w:rPr>
          <w:delText xml:space="preserve">Single-slot </w:delText>
        </w:r>
      </w:del>
      <w:r w:rsidRPr="00C84E2C">
        <w:rPr>
          <w:b/>
        </w:rPr>
        <w:t xml:space="preserve">Aid-to-Navigation Report </w:t>
      </w:r>
      <w:ins w:id="49" w:author="USA" w:date="2024-09-02T13:10:00Z" w16du:dateUtc="2024-09-02T17:10:00Z">
        <w:r w:rsidR="005617C9">
          <w:rPr>
            <w:b/>
          </w:rPr>
          <w:t>(</w:t>
        </w:r>
        <w:r w:rsidR="005617C9" w:rsidRPr="00C84E2C">
          <w:rPr>
            <w:b/>
          </w:rPr>
          <w:t>Single-slot</w:t>
        </w:r>
      </w:ins>
      <w:ins w:id="50" w:author="USA" w:date="2024-09-03T15:40:00Z" w16du:dateUtc="2024-09-03T19:40:00Z">
        <w:r w:rsidR="00B148C1">
          <w:rPr>
            <w:b/>
          </w:rPr>
          <w:t xml:space="preserve"> message</w:t>
        </w:r>
      </w:ins>
      <w:ins w:id="51" w:author="USA" w:date="2024-09-02T13:10:00Z" w16du:dateUtc="2024-09-02T17:10:00Z">
        <w:r w:rsidR="005617C9">
          <w:rPr>
            <w:b/>
          </w:rPr>
          <w:t>)</w:t>
        </w:r>
      </w:ins>
    </w:p>
    <w:p w14:paraId="3465FB8B" w14:textId="54C292F5" w:rsidR="00C84E2C" w:rsidRPr="00C84E2C" w:rsidRDefault="005617C9" w:rsidP="00C84E2C">
      <w:pPr>
        <w:textAlignment w:val="baseline"/>
      </w:pPr>
      <w:ins w:id="52" w:author="USA" w:date="2024-09-02T13:10:00Z" w16du:dateUtc="2024-09-02T17:10:00Z">
        <w:r>
          <w:t xml:space="preserve">Message 28 </w:t>
        </w:r>
      </w:ins>
      <w:del w:id="53" w:author="USA" w:date="2024-09-02T13:11:00Z" w16du:dateUtc="2024-09-02T17:11:00Z">
        <w:r w:rsidR="00C84E2C" w:rsidRPr="00C84E2C" w:rsidDel="005617C9">
          <w:delText xml:space="preserve">This single slot AIS Aid to Navigation (AtoN) Report (Table A7-41) </w:delText>
        </w:r>
      </w:del>
      <w:ins w:id="54" w:author="USA" w:date="2024-09-02T13:11:00Z" w16du:dateUtc="2024-09-02T17:11:00Z">
        <w:r w:rsidRPr="005617C9">
          <w:t>provides similar information as AIS Message 21, but in one slot v</w:t>
        </w:r>
      </w:ins>
      <w:ins w:id="55" w:author="USA" w:date="2024-09-03T15:41:00Z" w16du:dateUtc="2024-09-03T19:41:00Z">
        <w:r w:rsidR="00D55F14">
          <w:t>e</w:t>
        </w:r>
      </w:ins>
      <w:ins w:id="56" w:author="USA" w:date="2024-09-04T09:46:00Z" w16du:dateUtc="2024-09-04T13:46:00Z">
        <w:r w:rsidR="00763ED6">
          <w:t>rsus</w:t>
        </w:r>
      </w:ins>
      <w:ins w:id="57" w:author="USA" w:date="2024-09-02T13:11:00Z" w16du:dateUtc="2024-09-02T17:11:00Z">
        <w:r w:rsidRPr="005617C9">
          <w:t xml:space="preserve"> two</w:t>
        </w:r>
      </w:ins>
      <w:ins w:id="58" w:author="USA" w:date="2024-09-03T15:41:00Z" w16du:dateUtc="2024-09-03T19:41:00Z">
        <w:r w:rsidR="00D55F14">
          <w:t xml:space="preserve"> slot</w:t>
        </w:r>
      </w:ins>
      <w:ins w:id="59" w:author="USA" w:date="2024-09-02T13:11:00Z" w16du:dateUtc="2024-09-02T17:11:00Z">
        <w:r w:rsidRPr="005617C9">
          <w:t xml:space="preserve">, and can be used to report </w:t>
        </w:r>
      </w:ins>
      <w:ins w:id="60" w:author="USA" w:date="2024-09-02T13:14:00Z" w16du:dateUtc="2024-09-02T17:14:00Z">
        <w:r w:rsidR="000401AB">
          <w:t>M</w:t>
        </w:r>
      </w:ins>
      <w:ins w:id="61" w:author="USA" w:date="2024-09-02T13:12:00Z" w16du:dateUtc="2024-09-02T17:12:00Z">
        <w:r w:rsidR="000401AB" w:rsidRPr="000401AB">
          <w:t>AtoN direction and speed</w:t>
        </w:r>
      </w:ins>
      <w:ins w:id="62" w:author="USA" w:date="2024-09-03T12:37:00Z" w16du:dateUtc="2024-09-03T16:37:00Z">
        <w:r w:rsidR="00BB441B">
          <w:t xml:space="preserve"> or</w:t>
        </w:r>
      </w:ins>
      <w:ins w:id="63" w:author="USA" w:date="2024-09-02T13:12:00Z" w16du:dateUtc="2024-09-02T17:12:00Z">
        <w:r w:rsidR="000401AB" w:rsidRPr="000401AB">
          <w:t xml:space="preserve"> </w:t>
        </w:r>
      </w:ins>
      <w:del w:id="64" w:author="USA" w:date="2024-09-02T13:16:00Z" w16du:dateUtc="2024-09-02T17:16:00Z">
        <w:r w:rsidR="00C84E2C" w:rsidRPr="00C84E2C" w:rsidDel="000401AB">
          <w:delText xml:space="preserve">is primarily intended for the use by authorities in lieu of or to supplement AIS Message 21 AIS Aid to Navigation (AtoN) reports using either RATDMA or CSTDMA; to report Mobile AtoN types or </w:delText>
        </w:r>
      </w:del>
      <w:ins w:id="65" w:author="USA" w:date="2024-09-03T12:40:00Z" w16du:dateUtc="2024-09-03T16:40:00Z">
        <w:r w:rsidR="00BB441B" w:rsidRPr="00C84E2C">
          <w:t>provide</w:t>
        </w:r>
      </w:ins>
      <w:ins w:id="66" w:author="USA" w:date="2024-09-03T15:41:00Z" w16du:dateUtc="2024-09-03T19:41:00Z">
        <w:r w:rsidR="00D55F14">
          <w:t>s</w:t>
        </w:r>
      </w:ins>
      <w:ins w:id="67" w:author="USA" w:date="2024-09-03T12:40:00Z" w16du:dateUtc="2024-09-03T16:40:00Z">
        <w:r w:rsidR="00BB441B" w:rsidRPr="00C84E2C">
          <w:t xml:space="preserve"> extended information on the AtoN (i.e., it</w:t>
        </w:r>
      </w:ins>
      <w:ins w:id="68" w:author="USA" w:date="2024-09-03T15:42:00Z" w16du:dateUtc="2024-09-03T19:42:00Z">
        <w:r w:rsidR="00D55F14">
          <w:t>’</w:t>
        </w:r>
      </w:ins>
      <w:ins w:id="69" w:author="USA" w:date="2024-09-03T12:40:00Z" w16du:dateUtc="2024-09-03T16:40:00Z">
        <w:r w:rsidR="00BB441B" w:rsidRPr="00C84E2C">
          <w:t>s height) and what it</w:t>
        </w:r>
      </w:ins>
      <w:ins w:id="70" w:author="USA" w:date="2024-09-03T15:42:00Z" w16du:dateUtc="2024-09-03T19:42:00Z">
        <w:r w:rsidR="00D55F14">
          <w:t>’</w:t>
        </w:r>
      </w:ins>
      <w:ins w:id="71" w:author="USA" w:date="2024-09-03T12:40:00Z" w16du:dateUtc="2024-09-03T16:40:00Z">
        <w:r w:rsidR="00BB441B" w:rsidRPr="00C84E2C">
          <w:t>s marking (i.e., hazardous area).</w:t>
        </w:r>
        <w:r w:rsidR="00BB441B">
          <w:t xml:space="preserve"> </w:t>
        </w:r>
      </w:ins>
      <w:del w:id="72" w:author="USA" w:date="2024-09-02T13:16:00Z" w16du:dateUtc="2024-09-02T17:16:00Z">
        <w:r w:rsidR="00C84E2C" w:rsidRPr="00C84E2C" w:rsidDel="000401AB">
          <w:delText xml:space="preserve">This message can be flagged to be repeated by the recipient stations to extend its range of coverage and create a mesh network. </w:delText>
        </w:r>
      </w:del>
      <w:r w:rsidR="00C84E2C" w:rsidRPr="00C84E2C">
        <w:t xml:space="preserve">It </w:t>
      </w:r>
      <w:ins w:id="73" w:author="USA" w:date="2024-09-02T13:13:00Z" w16du:dateUtc="2024-09-02T17:13:00Z">
        <w:r w:rsidR="000401AB">
          <w:t>should</w:t>
        </w:r>
      </w:ins>
      <w:del w:id="74" w:author="USA" w:date="2024-09-02T13:13:00Z" w16du:dateUtc="2024-09-02T17:13:00Z">
        <w:r w:rsidR="00C84E2C" w:rsidRPr="00C84E2C" w:rsidDel="000401AB">
          <w:delText>may</w:delText>
        </w:r>
      </w:del>
      <w:r w:rsidR="00C84E2C" w:rsidRPr="00C84E2C">
        <w:t xml:space="preserve"> be accompanied by </w:t>
      </w:r>
      <w:ins w:id="75" w:author="USA" w:date="2024-09-03T15:42:00Z" w16du:dateUtc="2024-09-03T19:42:00Z">
        <w:r w:rsidR="00D55F14">
          <w:t xml:space="preserve">a </w:t>
        </w:r>
      </w:ins>
      <w:r w:rsidR="00C84E2C" w:rsidRPr="00C84E2C">
        <w:t xml:space="preserve">Message 24A </w:t>
      </w:r>
      <w:del w:id="76" w:author="USA" w:date="2024-09-02T13:16:00Z" w16du:dateUtc="2024-09-02T17:16:00Z">
        <w:r w:rsidR="00C84E2C" w:rsidRPr="00C84E2C" w:rsidDel="000401AB">
          <w:delText xml:space="preserve">- Static Data Report, Part A </w:delText>
        </w:r>
      </w:del>
      <w:r w:rsidR="00C84E2C" w:rsidRPr="00C84E2C">
        <w:t>to provide the charted name</w:t>
      </w:r>
      <w:ins w:id="77" w:author="USA" w:date="2024-09-03T15:43:00Z" w16du:dateUtc="2024-09-03T19:43:00Z">
        <w:r w:rsidR="0009023B">
          <w:t>. It</w:t>
        </w:r>
      </w:ins>
      <w:ins w:id="78" w:author="USA" w:date="2024-09-02T13:17:00Z" w16du:dateUtc="2024-09-02T17:17:00Z">
        <w:r w:rsidR="000401AB">
          <w:t xml:space="preserve"> </w:t>
        </w:r>
      </w:ins>
      <w:del w:id="79" w:author="USA" w:date="2024-09-02T13:17:00Z" w16du:dateUtc="2024-09-02T17:17:00Z">
        <w:r w:rsidR="00C84E2C" w:rsidRPr="00C84E2C" w:rsidDel="000401AB">
          <w:delText xml:space="preserve"> </w:delText>
        </w:r>
      </w:del>
      <w:ins w:id="80" w:author="USA" w:date="2024-09-02T13:17:00Z" w16du:dateUtc="2024-09-02T17:17:00Z">
        <w:r w:rsidR="000401AB">
          <w:t>can be accompanied by a Message 8 and/or 12, to provide additional details on what the AtoN is marking</w:t>
        </w:r>
      </w:ins>
      <w:ins w:id="81" w:author="USA" w:date="2024-09-03T15:43:00Z" w16du:dateUtc="2024-09-03T19:43:00Z">
        <w:r w:rsidR="0009023B">
          <w:t xml:space="preserve">. It </w:t>
        </w:r>
      </w:ins>
      <w:ins w:id="82" w:author="USA" w:date="2024-09-02T13:17:00Z" w16du:dateUtc="2024-09-02T17:17:00Z">
        <w:r w:rsidR="000401AB">
          <w:t xml:space="preserve">can </w:t>
        </w:r>
      </w:ins>
      <w:ins w:id="83" w:author="USA" w:date="2024-09-03T15:43:00Z" w16du:dateUtc="2024-09-03T19:43:00Z">
        <w:r w:rsidR="0009023B">
          <w:t xml:space="preserve">also </w:t>
        </w:r>
      </w:ins>
      <w:ins w:id="84" w:author="USA" w:date="2024-09-02T13:17:00Z" w16du:dateUtc="2024-09-02T17:17:00Z">
        <w:r w:rsidR="000401AB">
          <w:t xml:space="preserve">broadcast an addressed Message 6 and/or 14 to communicate to </w:t>
        </w:r>
      </w:ins>
      <w:ins w:id="85" w:author="USA" w:date="2024-09-03T15:44:00Z" w16du:dateUtc="2024-09-03T19:44:00Z">
        <w:r w:rsidR="0009023B">
          <w:t>the</w:t>
        </w:r>
      </w:ins>
      <w:ins w:id="86" w:author="USA" w:date="2024-09-02T13:17:00Z" w16du:dateUtc="2024-09-02T17:17:00Z">
        <w:r w:rsidR="000401AB">
          <w:t xml:space="preserve"> monitoring entity</w:t>
        </w:r>
        <w:r w:rsidR="000401AB" w:rsidRPr="00A21BDA">
          <w:t>.</w:t>
        </w:r>
      </w:ins>
      <w:del w:id="87" w:author="USA" w:date="2024-09-02T13:18:00Z" w16du:dateUtc="2024-09-02T17:18:00Z">
        <w:r w:rsidR="00C84E2C" w:rsidRPr="00C84E2C" w:rsidDel="000401AB">
          <w:delText>of the AtoN if not already being provided by Message 21</w:delText>
        </w:r>
      </w:del>
      <w:r w:rsidR="00C84E2C" w:rsidRPr="00C84E2C">
        <w:t xml:space="preserve"> </w:t>
      </w:r>
    </w:p>
    <w:p w14:paraId="476FCC7A" w14:textId="77777777" w:rsidR="00C84E2C" w:rsidRPr="00C84E2C" w:rsidRDefault="00C84E2C" w:rsidP="00C84E2C">
      <w:pPr>
        <w:textAlignment w:val="baseline"/>
      </w:pPr>
      <w:r w:rsidRPr="00C84E2C">
        <w:t>This message may also be sent by a vessel to report an AtoN off-position or discrepant or other navigational hazard or obstruction; or to confirm its position and status.</w:t>
      </w:r>
    </w:p>
    <w:p w14:paraId="27043B04" w14:textId="77777777" w:rsidR="00C84E2C" w:rsidRPr="00C84E2C" w:rsidRDefault="00C84E2C" w:rsidP="00C84E2C">
      <w:pPr>
        <w:keepNext/>
        <w:spacing w:before="560" w:after="120"/>
        <w:jc w:val="center"/>
        <w:textAlignment w:val="baseline"/>
        <w:rPr>
          <w:caps/>
          <w:sz w:val="20"/>
          <w:lang w:eastAsia="zh-CN"/>
        </w:rPr>
      </w:pPr>
      <w:r w:rsidRPr="00C84E2C">
        <w:rPr>
          <w:caps/>
          <w:sz w:val="20"/>
        </w:rPr>
        <w:t>TABLE</w:t>
      </w:r>
      <w:r w:rsidRPr="00C84E2C">
        <w:rPr>
          <w:caps/>
          <w:sz w:val="20"/>
          <w:lang w:eastAsia="zh-CN"/>
        </w:rPr>
        <w:t xml:space="preserve"> </w:t>
      </w:r>
      <w:r w:rsidRPr="00C84E2C">
        <w:rPr>
          <w:caps/>
          <w:sz w:val="20"/>
        </w:rPr>
        <w:t>A7-</w:t>
      </w:r>
      <w:r w:rsidRPr="00C84E2C">
        <w:rPr>
          <w:caps/>
          <w:sz w:val="20"/>
          <w:lang w:eastAsia="zh-CN"/>
        </w:rPr>
        <w:t>41</w:t>
      </w:r>
    </w:p>
    <w:tbl>
      <w:tblPr>
        <w:tblW w:w="9633"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107" w:type="dxa"/>
          <w:right w:w="107" w:type="dxa"/>
        </w:tblCellMar>
        <w:tblLook w:val="04A0" w:firstRow="1" w:lastRow="0" w:firstColumn="1" w:lastColumn="0" w:noHBand="0" w:noVBand="1"/>
      </w:tblPr>
      <w:tblGrid>
        <w:gridCol w:w="1682"/>
        <w:gridCol w:w="1145"/>
        <w:gridCol w:w="6806"/>
      </w:tblGrid>
      <w:tr w:rsidR="00C84E2C" w:rsidRPr="00C84E2C" w14:paraId="4B0A37AC" w14:textId="77777777" w:rsidTr="00B0399B">
        <w:trPr>
          <w:cantSplit/>
          <w:tblHeader/>
          <w:jc w:val="center"/>
        </w:trPr>
        <w:tc>
          <w:tcPr>
            <w:tcW w:w="1682" w:type="dxa"/>
            <w:shd w:val="clear" w:color="auto" w:fill="FFFFFF"/>
            <w:vAlign w:val="center"/>
          </w:tcPr>
          <w:p w14:paraId="6858C1FF" w14:textId="77777777" w:rsidR="00C84E2C" w:rsidRPr="00C84E2C" w:rsidRDefault="00C84E2C" w:rsidP="00C84E2C">
            <w:pPr>
              <w:keepNext/>
              <w:spacing w:before="80" w:after="80"/>
              <w:jc w:val="center"/>
              <w:textAlignment w:val="baseline"/>
              <w:rPr>
                <w:rFonts w:ascii="Times New Roman Bold" w:hAnsi="Times New Roman Bold" w:cs="Times New Roman Bold"/>
                <w:b/>
                <w:sz w:val="20"/>
              </w:rPr>
            </w:pPr>
            <w:r w:rsidRPr="00C84E2C">
              <w:rPr>
                <w:rFonts w:ascii="Times New Roman Bold" w:hAnsi="Times New Roman Bold" w:cs="Times New Roman Bold"/>
                <w:b/>
                <w:sz w:val="20"/>
              </w:rPr>
              <w:t>Parameter</w:t>
            </w:r>
          </w:p>
        </w:tc>
        <w:tc>
          <w:tcPr>
            <w:tcW w:w="1145" w:type="dxa"/>
            <w:shd w:val="clear" w:color="auto" w:fill="FFFFFF"/>
            <w:vAlign w:val="center"/>
          </w:tcPr>
          <w:p w14:paraId="301740A9" w14:textId="77777777" w:rsidR="00C84E2C" w:rsidRPr="00C84E2C" w:rsidRDefault="00C84E2C" w:rsidP="00C84E2C">
            <w:pPr>
              <w:keepNext/>
              <w:spacing w:before="80" w:after="80"/>
              <w:jc w:val="center"/>
              <w:textAlignment w:val="baseline"/>
              <w:rPr>
                <w:rFonts w:ascii="Times New Roman Bold" w:hAnsi="Times New Roman Bold" w:cs="Times New Roman Bold"/>
                <w:b/>
                <w:sz w:val="20"/>
              </w:rPr>
            </w:pPr>
            <w:r w:rsidRPr="00C84E2C">
              <w:rPr>
                <w:rFonts w:ascii="Times New Roman Bold" w:hAnsi="Times New Roman Bold" w:cs="Times New Roman Bold"/>
                <w:b/>
                <w:sz w:val="20"/>
              </w:rPr>
              <w:t>Bits</w:t>
            </w:r>
          </w:p>
        </w:tc>
        <w:tc>
          <w:tcPr>
            <w:tcW w:w="6806" w:type="dxa"/>
            <w:shd w:val="clear" w:color="auto" w:fill="FFFFFF"/>
            <w:vAlign w:val="center"/>
          </w:tcPr>
          <w:p w14:paraId="071851E3" w14:textId="77777777" w:rsidR="00C84E2C" w:rsidRPr="00C84E2C" w:rsidRDefault="00C84E2C" w:rsidP="00C84E2C">
            <w:pPr>
              <w:keepNext/>
              <w:spacing w:before="80" w:after="80"/>
              <w:jc w:val="center"/>
              <w:textAlignment w:val="baseline"/>
              <w:rPr>
                <w:rFonts w:ascii="Times New Roman Bold" w:hAnsi="Times New Roman Bold" w:cs="Times New Roman Bold"/>
                <w:b/>
                <w:sz w:val="20"/>
              </w:rPr>
            </w:pPr>
            <w:r w:rsidRPr="00C84E2C">
              <w:rPr>
                <w:rFonts w:ascii="Times New Roman Bold" w:hAnsi="Times New Roman Bold" w:cs="Times New Roman Bold"/>
                <w:b/>
                <w:sz w:val="20"/>
              </w:rPr>
              <w:t>Description</w:t>
            </w:r>
          </w:p>
        </w:tc>
      </w:tr>
      <w:tr w:rsidR="00C84E2C" w:rsidRPr="00C84E2C" w14:paraId="202BC0B4" w14:textId="77777777" w:rsidTr="00B0399B">
        <w:trPr>
          <w:cantSplit/>
          <w:jc w:val="center"/>
        </w:trPr>
        <w:tc>
          <w:tcPr>
            <w:tcW w:w="1682" w:type="dxa"/>
            <w:vAlign w:val="center"/>
          </w:tcPr>
          <w:p w14:paraId="6206A2E4" w14:textId="77777777" w:rsidR="00C84E2C" w:rsidRPr="00C84E2C"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r w:rsidRPr="00C84E2C">
              <w:rPr>
                <w:sz w:val="20"/>
              </w:rPr>
              <w:t>Message ID</w:t>
            </w:r>
          </w:p>
        </w:tc>
        <w:tc>
          <w:tcPr>
            <w:tcW w:w="1145" w:type="dxa"/>
            <w:vAlign w:val="center"/>
          </w:tcPr>
          <w:p w14:paraId="33A3E3C3" w14:textId="77777777" w:rsidR="00C84E2C" w:rsidRPr="00C84E2C"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sz w:val="20"/>
              </w:rPr>
            </w:pPr>
            <w:r w:rsidRPr="00C84E2C">
              <w:rPr>
                <w:sz w:val="20"/>
              </w:rPr>
              <w:t>6</w:t>
            </w:r>
          </w:p>
        </w:tc>
        <w:tc>
          <w:tcPr>
            <w:tcW w:w="6806" w:type="dxa"/>
            <w:vAlign w:val="center"/>
          </w:tcPr>
          <w:p w14:paraId="31658F00" w14:textId="77777777" w:rsidR="00C84E2C" w:rsidRPr="00C84E2C"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r w:rsidRPr="00C84E2C">
              <w:rPr>
                <w:sz w:val="20"/>
              </w:rPr>
              <w:t>Identifier for this message; always 28.</w:t>
            </w:r>
          </w:p>
        </w:tc>
      </w:tr>
      <w:tr w:rsidR="00C84E2C" w:rsidRPr="00C84E2C" w14:paraId="0018C174" w14:textId="77777777" w:rsidTr="00B0399B">
        <w:trPr>
          <w:cantSplit/>
          <w:jc w:val="center"/>
        </w:trPr>
        <w:tc>
          <w:tcPr>
            <w:tcW w:w="1682" w:type="dxa"/>
            <w:vAlign w:val="center"/>
          </w:tcPr>
          <w:p w14:paraId="498C7ABA" w14:textId="77777777" w:rsidR="00C84E2C" w:rsidRPr="00C84E2C"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r w:rsidRPr="00C84E2C">
              <w:rPr>
                <w:sz w:val="20"/>
              </w:rPr>
              <w:t>Repeat indicator</w:t>
            </w:r>
          </w:p>
        </w:tc>
        <w:tc>
          <w:tcPr>
            <w:tcW w:w="1145" w:type="dxa"/>
            <w:vAlign w:val="center"/>
          </w:tcPr>
          <w:p w14:paraId="2D4D1A65" w14:textId="77777777" w:rsidR="00C84E2C" w:rsidRPr="00C84E2C"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sz w:val="20"/>
              </w:rPr>
            </w:pPr>
            <w:r w:rsidRPr="00C84E2C">
              <w:rPr>
                <w:sz w:val="20"/>
              </w:rPr>
              <w:t>2</w:t>
            </w:r>
          </w:p>
        </w:tc>
        <w:tc>
          <w:tcPr>
            <w:tcW w:w="6806" w:type="dxa"/>
            <w:vAlign w:val="center"/>
          </w:tcPr>
          <w:p w14:paraId="01FA72F5" w14:textId="77777777" w:rsidR="00C84E2C" w:rsidRPr="00C84E2C"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r w:rsidRPr="00C84E2C">
              <w:rPr>
                <w:sz w:val="20"/>
              </w:rPr>
              <w:t>Used by the repeater to indicate how many times a message has been repeated.</w:t>
            </w:r>
          </w:p>
        </w:tc>
      </w:tr>
      <w:tr w:rsidR="00C84E2C" w:rsidRPr="00C84E2C" w14:paraId="29893045" w14:textId="77777777" w:rsidTr="00B0399B">
        <w:trPr>
          <w:cantSplit/>
          <w:jc w:val="center"/>
        </w:trPr>
        <w:tc>
          <w:tcPr>
            <w:tcW w:w="1682" w:type="dxa"/>
            <w:vAlign w:val="center"/>
          </w:tcPr>
          <w:p w14:paraId="50C22535" w14:textId="77777777" w:rsidR="00C84E2C" w:rsidRPr="00C84E2C"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r w:rsidRPr="00C84E2C">
              <w:rPr>
                <w:sz w:val="20"/>
              </w:rPr>
              <w:t>Source ID</w:t>
            </w:r>
          </w:p>
        </w:tc>
        <w:tc>
          <w:tcPr>
            <w:tcW w:w="1145" w:type="dxa"/>
            <w:vAlign w:val="center"/>
          </w:tcPr>
          <w:p w14:paraId="431A3738" w14:textId="77777777" w:rsidR="00C84E2C" w:rsidRPr="00C84E2C"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sz w:val="20"/>
              </w:rPr>
            </w:pPr>
            <w:r w:rsidRPr="00C84E2C">
              <w:rPr>
                <w:sz w:val="20"/>
              </w:rPr>
              <w:t>30</w:t>
            </w:r>
          </w:p>
        </w:tc>
        <w:tc>
          <w:tcPr>
            <w:tcW w:w="6806" w:type="dxa"/>
            <w:vAlign w:val="center"/>
          </w:tcPr>
          <w:p w14:paraId="5FC52780" w14:textId="77777777" w:rsidR="00C84E2C" w:rsidRPr="00C84E2C"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r w:rsidRPr="00C84E2C">
              <w:rPr>
                <w:sz w:val="20"/>
              </w:rPr>
              <w:t xml:space="preserve">Identity (in the MMSI) of the source of the message (see RR Art. </w:t>
            </w:r>
            <w:r w:rsidRPr="00C84E2C">
              <w:rPr>
                <w:b/>
                <w:bCs/>
                <w:sz w:val="20"/>
              </w:rPr>
              <w:t>19</w:t>
            </w:r>
            <w:r w:rsidRPr="00C84E2C">
              <w:rPr>
                <w:sz w:val="20"/>
              </w:rPr>
              <w:t xml:space="preserve"> and Rec. ITU-R M.585)</w:t>
            </w:r>
          </w:p>
        </w:tc>
      </w:tr>
      <w:tr w:rsidR="00C84E2C" w:rsidRPr="00C84E2C" w14:paraId="6B9CBB98" w14:textId="77777777" w:rsidTr="00B0399B">
        <w:trPr>
          <w:cantSplit/>
          <w:jc w:val="center"/>
        </w:trPr>
        <w:tc>
          <w:tcPr>
            <w:tcW w:w="1682" w:type="dxa"/>
            <w:vAlign w:val="center"/>
          </w:tcPr>
          <w:p w14:paraId="0F0D8795" w14:textId="77777777" w:rsidR="00C84E2C" w:rsidRPr="00C84E2C"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r w:rsidRPr="00C84E2C">
              <w:rPr>
                <w:sz w:val="20"/>
              </w:rPr>
              <w:t>Time stamp</w:t>
            </w:r>
          </w:p>
        </w:tc>
        <w:tc>
          <w:tcPr>
            <w:tcW w:w="1145" w:type="dxa"/>
            <w:vAlign w:val="center"/>
          </w:tcPr>
          <w:p w14:paraId="151721AB" w14:textId="77777777" w:rsidR="00C84E2C" w:rsidRPr="00C84E2C"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sz w:val="20"/>
              </w:rPr>
            </w:pPr>
            <w:r w:rsidRPr="00C84E2C">
              <w:rPr>
                <w:sz w:val="20"/>
              </w:rPr>
              <w:t>6</w:t>
            </w:r>
          </w:p>
        </w:tc>
        <w:tc>
          <w:tcPr>
            <w:tcW w:w="6806" w:type="dxa"/>
            <w:vAlign w:val="center"/>
          </w:tcPr>
          <w:p w14:paraId="33735BFD" w14:textId="77777777" w:rsidR="00C84E2C" w:rsidRPr="00C84E2C"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r w:rsidRPr="00C84E2C">
              <w:rPr>
                <w:sz w:val="20"/>
              </w:rPr>
              <w:t>UTC second when the report was generated by the EPFS (0-59) or 60 if time stamp is not available, which should also be the default value, or 61 if positioning system is in manual input mode, or 62 if electronic position fixing system operates in estimated (dead reckoning) mode, or 63 if the positioning system is inoperative)</w:t>
            </w:r>
          </w:p>
        </w:tc>
      </w:tr>
      <w:tr w:rsidR="00C84E2C" w:rsidRPr="00C84E2C" w14:paraId="3A4CF244" w14:textId="77777777" w:rsidTr="00B0399B">
        <w:trPr>
          <w:cantSplit/>
          <w:jc w:val="center"/>
        </w:trPr>
        <w:tc>
          <w:tcPr>
            <w:tcW w:w="1682" w:type="dxa"/>
            <w:vAlign w:val="center"/>
          </w:tcPr>
          <w:p w14:paraId="76D5A961" w14:textId="77777777" w:rsidR="00C84E2C" w:rsidRPr="00C84E2C"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r w:rsidRPr="00C84E2C">
              <w:rPr>
                <w:sz w:val="20"/>
              </w:rPr>
              <w:t>Longitude</w:t>
            </w:r>
          </w:p>
        </w:tc>
        <w:tc>
          <w:tcPr>
            <w:tcW w:w="1145" w:type="dxa"/>
            <w:vAlign w:val="center"/>
          </w:tcPr>
          <w:p w14:paraId="7DCFF57B" w14:textId="77777777" w:rsidR="00C84E2C" w:rsidRPr="00C84E2C"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sz w:val="20"/>
              </w:rPr>
            </w:pPr>
            <w:r w:rsidRPr="00C84E2C">
              <w:rPr>
                <w:sz w:val="20"/>
              </w:rPr>
              <w:t>28</w:t>
            </w:r>
          </w:p>
        </w:tc>
        <w:tc>
          <w:tcPr>
            <w:tcW w:w="6806" w:type="dxa"/>
            <w:vAlign w:val="center"/>
          </w:tcPr>
          <w:p w14:paraId="2E096AA4" w14:textId="77777777" w:rsidR="00C84E2C" w:rsidRPr="00C84E2C"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r w:rsidRPr="00C84E2C">
              <w:rPr>
                <w:sz w:val="20"/>
              </w:rPr>
              <w:t>Longitude in 1/10 000 min of position of an AtoN (±180°, East = positive, West = negative, 181 = (6791AC0h) = not available = default)</w:t>
            </w:r>
          </w:p>
        </w:tc>
      </w:tr>
      <w:tr w:rsidR="00C84E2C" w:rsidRPr="00C84E2C" w14:paraId="5437CA39" w14:textId="77777777" w:rsidTr="00B0399B">
        <w:trPr>
          <w:cantSplit/>
          <w:jc w:val="center"/>
        </w:trPr>
        <w:tc>
          <w:tcPr>
            <w:tcW w:w="1682" w:type="dxa"/>
            <w:vAlign w:val="center"/>
          </w:tcPr>
          <w:p w14:paraId="34F6E8A1" w14:textId="77777777" w:rsidR="00C84E2C" w:rsidRPr="00C84E2C"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r w:rsidRPr="00C84E2C">
              <w:rPr>
                <w:sz w:val="20"/>
              </w:rPr>
              <w:t>Latitude</w:t>
            </w:r>
          </w:p>
        </w:tc>
        <w:tc>
          <w:tcPr>
            <w:tcW w:w="1145" w:type="dxa"/>
            <w:vAlign w:val="center"/>
          </w:tcPr>
          <w:p w14:paraId="7F473EBA" w14:textId="77777777" w:rsidR="00C84E2C" w:rsidRPr="00C84E2C"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sz w:val="20"/>
              </w:rPr>
            </w:pPr>
            <w:r w:rsidRPr="00C84E2C">
              <w:rPr>
                <w:sz w:val="20"/>
              </w:rPr>
              <w:t>27</w:t>
            </w:r>
          </w:p>
        </w:tc>
        <w:tc>
          <w:tcPr>
            <w:tcW w:w="6806" w:type="dxa"/>
            <w:vAlign w:val="center"/>
          </w:tcPr>
          <w:p w14:paraId="6B3E6865" w14:textId="77777777" w:rsidR="00C84E2C" w:rsidRPr="00C84E2C"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r w:rsidRPr="00C84E2C">
              <w:rPr>
                <w:sz w:val="20"/>
              </w:rPr>
              <w:t>Latitude in 1/10 000 min of an AtoN (±90°, North = positive, South = negative, 91 = (3412140h) = not available = default)</w:t>
            </w:r>
          </w:p>
        </w:tc>
      </w:tr>
      <w:tr w:rsidR="00C84E2C" w:rsidRPr="00C84E2C" w14:paraId="5527099C" w14:textId="77777777" w:rsidTr="00B0399B">
        <w:trPr>
          <w:cantSplit/>
          <w:jc w:val="center"/>
        </w:trPr>
        <w:tc>
          <w:tcPr>
            <w:tcW w:w="1682" w:type="dxa"/>
            <w:vAlign w:val="center"/>
          </w:tcPr>
          <w:p w14:paraId="7B55DD52" w14:textId="77777777" w:rsidR="00C84E2C" w:rsidRPr="00C84E2C"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r w:rsidRPr="00C84E2C">
              <w:rPr>
                <w:sz w:val="20"/>
              </w:rPr>
              <w:t>Restricted Use Indicator</w:t>
            </w:r>
          </w:p>
        </w:tc>
        <w:tc>
          <w:tcPr>
            <w:tcW w:w="1145" w:type="dxa"/>
            <w:vAlign w:val="center"/>
          </w:tcPr>
          <w:p w14:paraId="28189338" w14:textId="77777777" w:rsidR="00C84E2C" w:rsidRPr="00C84E2C"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sz w:val="20"/>
              </w:rPr>
            </w:pPr>
            <w:r w:rsidRPr="00C84E2C">
              <w:rPr>
                <w:sz w:val="20"/>
              </w:rPr>
              <w:t>2</w:t>
            </w:r>
          </w:p>
        </w:tc>
        <w:tc>
          <w:tcPr>
            <w:tcW w:w="6806" w:type="dxa"/>
            <w:vAlign w:val="center"/>
          </w:tcPr>
          <w:p w14:paraId="51D48BB5" w14:textId="77777777" w:rsidR="00C84E2C" w:rsidRPr="00C84E2C"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color w:val="000000"/>
                <w:sz w:val="20"/>
              </w:rPr>
            </w:pPr>
            <w:r w:rsidRPr="00C84E2C">
              <w:rPr>
                <w:color w:val="000000"/>
                <w:sz w:val="20"/>
              </w:rPr>
              <w:t>Denotes where the AtoN may be operated.</w:t>
            </w:r>
          </w:p>
          <w:p w14:paraId="620079B7" w14:textId="4A3AB5AD" w:rsidR="00C84E2C" w:rsidRPr="00C84E2C"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color w:val="000000"/>
                <w:sz w:val="20"/>
              </w:rPr>
            </w:pPr>
            <w:r w:rsidRPr="00C84E2C">
              <w:rPr>
                <w:color w:val="000000"/>
                <w:sz w:val="20"/>
              </w:rPr>
              <w:t xml:space="preserve">0 = Unrestricted use </w:t>
            </w:r>
            <w:ins w:id="88" w:author="USA" w:date="2024-09-02T13:03:00Z" w16du:dateUtc="2024-09-02T17:03:00Z">
              <w:r w:rsidR="00936F98">
                <w:rPr>
                  <w:color w:val="000000"/>
                  <w:sz w:val="20"/>
                </w:rPr>
                <w:t xml:space="preserve">= </w:t>
              </w:r>
            </w:ins>
            <w:del w:id="89" w:author="USA" w:date="2024-09-02T13:03:00Z" w16du:dateUtc="2024-09-02T17:03:00Z">
              <w:r w:rsidRPr="00C84E2C" w:rsidDel="00936F98">
                <w:rPr>
                  <w:color w:val="000000"/>
                  <w:sz w:val="20"/>
                </w:rPr>
                <w:delText>(</w:delText>
              </w:r>
            </w:del>
            <w:r w:rsidRPr="00C84E2C">
              <w:rPr>
                <w:color w:val="000000"/>
                <w:sz w:val="20"/>
              </w:rPr>
              <w:t>default</w:t>
            </w:r>
            <w:del w:id="90" w:author="USA" w:date="2024-09-02T13:03:00Z" w16du:dateUtc="2024-09-02T17:03:00Z">
              <w:r w:rsidRPr="00C84E2C" w:rsidDel="00936F98">
                <w:rPr>
                  <w:color w:val="000000"/>
                  <w:sz w:val="20"/>
                </w:rPr>
                <w:delText>)</w:delText>
              </w:r>
            </w:del>
            <w:r w:rsidRPr="00C84E2C">
              <w:rPr>
                <w:color w:val="000000"/>
                <w:sz w:val="20"/>
              </w:rPr>
              <w:br/>
              <w:t>1 = Use restricted to territorial waters of the flag state (of MMSI MID)</w:t>
            </w:r>
            <w:r w:rsidRPr="00C84E2C">
              <w:rPr>
                <w:color w:val="000000"/>
                <w:sz w:val="20"/>
              </w:rPr>
              <w:br/>
              <w:t>2 = Use restricted the Exclusive Economic Zone (EEZ) of the flag state (of MMSI MID)</w:t>
            </w:r>
            <w:r w:rsidRPr="00C84E2C">
              <w:rPr>
                <w:color w:val="000000"/>
                <w:sz w:val="20"/>
              </w:rPr>
              <w:br/>
              <w:t>3 = Use restricted as defined by its flag state (of MMSI MID)</w:t>
            </w:r>
          </w:p>
          <w:p w14:paraId="474A4EF3" w14:textId="1F088F49" w:rsidR="00C84E2C" w:rsidRPr="00C84E2C"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18"/>
                <w:szCs w:val="18"/>
              </w:rPr>
            </w:pPr>
            <w:r w:rsidRPr="00C84E2C">
              <w:rPr>
                <w:sz w:val="18"/>
                <w:szCs w:val="18"/>
              </w:rPr>
              <w:t xml:space="preserve">NOTE 1 - Use outside of a restricted area requires permission of the flag state competent </w:t>
            </w:r>
            <w:del w:id="91" w:author="USA" w:date="2024-09-02T13:03:00Z" w16du:dateUtc="2024-09-02T17:03:00Z">
              <w:r w:rsidRPr="00C84E2C" w:rsidDel="00936F98">
                <w:rPr>
                  <w:sz w:val="18"/>
                  <w:szCs w:val="18"/>
                </w:rPr>
                <w:delText xml:space="preserve"> </w:delText>
              </w:r>
            </w:del>
            <w:r w:rsidRPr="00C84E2C">
              <w:rPr>
                <w:sz w:val="18"/>
                <w:szCs w:val="18"/>
              </w:rPr>
              <w:t>authority.</w:t>
            </w:r>
          </w:p>
          <w:p w14:paraId="08C3A895" w14:textId="77777777" w:rsidR="00C84E2C" w:rsidRPr="00C84E2C"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r w:rsidRPr="00C84E2C">
              <w:rPr>
                <w:sz w:val="18"/>
                <w:szCs w:val="18"/>
              </w:rPr>
              <w:t xml:space="preserve">NOTE 2 - </w:t>
            </w:r>
            <w:r w:rsidRPr="00C84E2C">
              <w:rPr>
                <w:sz w:val="18"/>
                <w:szCs w:val="18"/>
                <w:lang w:eastAsia="zh-CN"/>
              </w:rPr>
              <w:t>This parameter should not be available and reported as 0 if AtoN Report Originator = 1.</w:t>
            </w:r>
          </w:p>
        </w:tc>
      </w:tr>
      <w:tr w:rsidR="00C84E2C" w:rsidRPr="00C84E2C" w14:paraId="386052FC" w14:textId="77777777" w:rsidTr="00B0399B">
        <w:trPr>
          <w:cantSplit/>
          <w:jc w:val="center"/>
        </w:trPr>
        <w:tc>
          <w:tcPr>
            <w:tcW w:w="1682" w:type="dxa"/>
            <w:vAlign w:val="center"/>
          </w:tcPr>
          <w:p w14:paraId="55A88953" w14:textId="77777777" w:rsidR="00C84E2C" w:rsidRPr="00C84E2C"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r w:rsidRPr="00C84E2C">
              <w:rPr>
                <w:sz w:val="20"/>
              </w:rPr>
              <w:lastRenderedPageBreak/>
              <w:t>AIS AtoN Station Type</w:t>
            </w:r>
          </w:p>
        </w:tc>
        <w:tc>
          <w:tcPr>
            <w:tcW w:w="1145" w:type="dxa"/>
            <w:vAlign w:val="center"/>
          </w:tcPr>
          <w:p w14:paraId="3DA92552" w14:textId="77777777" w:rsidR="00C84E2C" w:rsidRPr="00C84E2C"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sz w:val="20"/>
              </w:rPr>
            </w:pPr>
            <w:r w:rsidRPr="00C84E2C">
              <w:rPr>
                <w:color w:val="000000"/>
                <w:sz w:val="20"/>
              </w:rPr>
              <w:t>3</w:t>
            </w:r>
          </w:p>
        </w:tc>
        <w:tc>
          <w:tcPr>
            <w:tcW w:w="6806" w:type="dxa"/>
            <w:vAlign w:val="center"/>
          </w:tcPr>
          <w:p w14:paraId="1D099169" w14:textId="77777777" w:rsidR="00C84E2C" w:rsidRPr="00C84E2C"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color w:val="000000"/>
                <w:sz w:val="20"/>
              </w:rPr>
            </w:pPr>
            <w:r w:rsidRPr="00C84E2C">
              <w:rPr>
                <w:color w:val="000000"/>
                <w:sz w:val="20"/>
              </w:rPr>
              <w:t xml:space="preserve">Denotes the type of AIS AtoN station. See IALA Recommendation R0126, The Use of the AIS in Marine AtoN </w:t>
            </w:r>
            <w:proofErr w:type="gramStart"/>
            <w:r w:rsidRPr="00C84E2C">
              <w:rPr>
                <w:color w:val="000000"/>
                <w:sz w:val="20"/>
              </w:rPr>
              <w:t>Services,  R</w:t>
            </w:r>
            <w:proofErr w:type="gramEnd"/>
            <w:r w:rsidRPr="00C84E2C">
              <w:rPr>
                <w:color w:val="000000"/>
                <w:sz w:val="20"/>
              </w:rPr>
              <w:t>1016, Mobile Marine Aids to Navigation (MAtoN) and IMO MSC Circular 1463, Policy on Use of  AIS Aids to Navigation.</w:t>
            </w:r>
          </w:p>
          <w:p w14:paraId="66F53F00" w14:textId="4720DD74" w:rsidR="00936F98"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ins w:id="92" w:author="USA" w:date="2024-09-02T13:04:00Z" w16du:dateUtc="2024-09-02T17:04:00Z"/>
                <w:color w:val="000000"/>
                <w:sz w:val="20"/>
              </w:rPr>
            </w:pPr>
            <w:r w:rsidRPr="00C84E2C">
              <w:rPr>
                <w:color w:val="000000"/>
                <w:sz w:val="20"/>
              </w:rPr>
              <w:t>0 = A physical AIS AtoN</w:t>
            </w:r>
            <w:ins w:id="93" w:author="USA" w:date="2024-09-02T13:04:00Z" w16du:dateUtc="2024-09-02T17:04:00Z">
              <w:r w:rsidR="00936F98">
                <w:rPr>
                  <w:color w:val="000000"/>
                  <w:sz w:val="20"/>
                </w:rPr>
                <w:t xml:space="preserve"> (floating)</w:t>
              </w:r>
            </w:ins>
            <w:del w:id="94" w:author="USA" w:date="2024-09-02T15:51:00Z" w16du:dateUtc="2024-09-02T19:51:00Z">
              <w:r w:rsidRPr="00C84E2C" w:rsidDel="00D30ECA">
                <w:rPr>
                  <w:color w:val="000000"/>
                  <w:sz w:val="20"/>
                </w:rPr>
                <w:delText xml:space="preserve">; </w:delText>
              </w:r>
            </w:del>
            <w:r w:rsidRPr="00C84E2C">
              <w:rPr>
                <w:color w:val="000000"/>
                <w:sz w:val="20"/>
              </w:rPr>
              <w:br/>
            </w:r>
            <w:ins w:id="95" w:author="USA" w:date="2024-09-02T13:04:00Z" w16du:dateUtc="2024-09-02T17:04:00Z">
              <w:r w:rsidR="00936F98">
                <w:rPr>
                  <w:color w:val="000000"/>
                  <w:sz w:val="20"/>
                </w:rPr>
                <w:t>1</w:t>
              </w:r>
              <w:r w:rsidR="00936F98" w:rsidRPr="00C84E2C">
                <w:rPr>
                  <w:color w:val="000000"/>
                  <w:sz w:val="20"/>
                </w:rPr>
                <w:t xml:space="preserve"> = A physical AIS AtoN</w:t>
              </w:r>
              <w:r w:rsidR="00936F98">
                <w:rPr>
                  <w:color w:val="000000"/>
                  <w:sz w:val="20"/>
                </w:rPr>
                <w:t xml:space="preserve"> (fixed)</w:t>
              </w:r>
            </w:ins>
          </w:p>
          <w:p w14:paraId="131C1BB9" w14:textId="56C80114" w:rsidR="00C84E2C" w:rsidRPr="00C84E2C" w:rsidRDefault="00936F98"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ins w:id="96" w:author="USA" w:date="2024-09-02T13:04:00Z" w16du:dateUtc="2024-09-02T17:04:00Z">
              <w:r>
                <w:rPr>
                  <w:color w:val="000000"/>
                  <w:sz w:val="20"/>
                </w:rPr>
                <w:t>2</w:t>
              </w:r>
            </w:ins>
            <w:del w:id="97" w:author="USA" w:date="2024-09-02T13:04:00Z" w16du:dateUtc="2024-09-02T17:04:00Z">
              <w:r w:rsidR="00C84E2C" w:rsidRPr="00C84E2C" w:rsidDel="00936F98">
                <w:rPr>
                  <w:color w:val="000000"/>
                  <w:sz w:val="20"/>
                </w:rPr>
                <w:delText>1</w:delText>
              </w:r>
            </w:del>
            <w:r w:rsidR="00C84E2C" w:rsidRPr="00C84E2C">
              <w:rPr>
                <w:color w:val="000000"/>
                <w:sz w:val="20"/>
              </w:rPr>
              <w:t xml:space="preserve"> = A synthetic predicted AIS AtoN</w:t>
            </w:r>
            <w:del w:id="98" w:author="USA" w:date="2024-09-02T15:51:00Z" w16du:dateUtc="2024-09-02T19:51:00Z">
              <w:r w:rsidR="00C84E2C" w:rsidRPr="00C84E2C" w:rsidDel="00D30ECA">
                <w:rPr>
                  <w:color w:val="000000"/>
                  <w:sz w:val="20"/>
                </w:rPr>
                <w:delText>;</w:delText>
              </w:r>
            </w:del>
            <w:r w:rsidR="00C84E2C" w:rsidRPr="00C84E2C">
              <w:rPr>
                <w:color w:val="000000"/>
                <w:sz w:val="20"/>
              </w:rPr>
              <w:t xml:space="preserve"> </w:t>
            </w:r>
            <w:r w:rsidR="00C84E2C" w:rsidRPr="00C84E2C">
              <w:rPr>
                <w:color w:val="000000"/>
                <w:sz w:val="20"/>
              </w:rPr>
              <w:br/>
            </w:r>
            <w:ins w:id="99" w:author="USA" w:date="2024-09-02T13:04:00Z" w16du:dateUtc="2024-09-02T17:04:00Z">
              <w:r>
                <w:rPr>
                  <w:color w:val="000000"/>
                  <w:sz w:val="20"/>
                </w:rPr>
                <w:t>3</w:t>
              </w:r>
            </w:ins>
            <w:del w:id="100" w:author="USA" w:date="2024-09-02T13:04:00Z" w16du:dateUtc="2024-09-02T17:04:00Z">
              <w:r w:rsidR="00C84E2C" w:rsidRPr="00C84E2C" w:rsidDel="00936F98">
                <w:rPr>
                  <w:color w:val="000000"/>
                  <w:sz w:val="20"/>
                </w:rPr>
                <w:delText>2</w:delText>
              </w:r>
            </w:del>
            <w:r w:rsidR="00C84E2C" w:rsidRPr="00C84E2C">
              <w:rPr>
                <w:color w:val="000000"/>
                <w:sz w:val="20"/>
              </w:rPr>
              <w:t xml:space="preserve"> = A synthetic monitored AIS AtoN</w:t>
            </w:r>
            <w:del w:id="101" w:author="USA" w:date="2024-09-02T15:51:00Z" w16du:dateUtc="2024-09-02T19:51:00Z">
              <w:r w:rsidR="00C84E2C" w:rsidRPr="00C84E2C" w:rsidDel="00D30ECA">
                <w:rPr>
                  <w:color w:val="000000"/>
                  <w:sz w:val="20"/>
                </w:rPr>
                <w:delText>;</w:delText>
              </w:r>
            </w:del>
            <w:r w:rsidR="00C84E2C" w:rsidRPr="00C84E2C">
              <w:rPr>
                <w:color w:val="000000"/>
                <w:sz w:val="20"/>
              </w:rPr>
              <w:t xml:space="preserve"> </w:t>
            </w:r>
            <w:r w:rsidR="00C84E2C" w:rsidRPr="00C84E2C">
              <w:rPr>
                <w:color w:val="000000"/>
                <w:sz w:val="20"/>
              </w:rPr>
              <w:br/>
            </w:r>
            <w:ins w:id="102" w:author="USA" w:date="2024-09-02T13:05:00Z" w16du:dateUtc="2024-09-02T17:05:00Z">
              <w:r>
                <w:rPr>
                  <w:color w:val="000000"/>
                  <w:sz w:val="20"/>
                </w:rPr>
                <w:t>4</w:t>
              </w:r>
            </w:ins>
            <w:del w:id="103" w:author="USA" w:date="2024-09-02T13:05:00Z" w16du:dateUtc="2024-09-02T17:05:00Z">
              <w:r w:rsidR="00C84E2C" w:rsidRPr="00C84E2C" w:rsidDel="00936F98">
                <w:rPr>
                  <w:color w:val="000000"/>
                  <w:sz w:val="20"/>
                </w:rPr>
                <w:delText>3</w:delText>
              </w:r>
            </w:del>
            <w:r w:rsidR="00C84E2C" w:rsidRPr="00C84E2C">
              <w:rPr>
                <w:color w:val="000000"/>
                <w:sz w:val="20"/>
              </w:rPr>
              <w:t xml:space="preserve"> = A virtual AIS AtoN</w:t>
            </w:r>
            <w:del w:id="104" w:author="USA" w:date="2024-09-02T15:51:00Z" w16du:dateUtc="2024-09-02T19:51:00Z">
              <w:r w:rsidR="00C84E2C" w:rsidRPr="00C84E2C" w:rsidDel="00D30ECA">
                <w:rPr>
                  <w:color w:val="000000"/>
                  <w:sz w:val="20"/>
                </w:rPr>
                <w:delText>;</w:delText>
              </w:r>
            </w:del>
            <w:r w:rsidR="00C84E2C" w:rsidRPr="00C84E2C">
              <w:rPr>
                <w:color w:val="000000"/>
                <w:sz w:val="20"/>
              </w:rPr>
              <w:t xml:space="preserve"> </w:t>
            </w:r>
            <w:r w:rsidR="00C84E2C" w:rsidRPr="00C84E2C">
              <w:rPr>
                <w:color w:val="000000"/>
                <w:sz w:val="20"/>
              </w:rPr>
              <w:br/>
            </w:r>
            <w:ins w:id="105" w:author="USA" w:date="2024-09-02T13:05:00Z" w16du:dateUtc="2024-09-02T17:05:00Z">
              <w:r>
                <w:rPr>
                  <w:color w:val="000000"/>
                  <w:sz w:val="20"/>
                </w:rPr>
                <w:t>5</w:t>
              </w:r>
            </w:ins>
            <w:del w:id="106" w:author="USA" w:date="2024-09-02T13:05:00Z" w16du:dateUtc="2024-09-02T17:05:00Z">
              <w:r w:rsidR="00C84E2C" w:rsidRPr="00C84E2C" w:rsidDel="00936F98">
                <w:rPr>
                  <w:color w:val="000000"/>
                  <w:sz w:val="20"/>
                </w:rPr>
                <w:delText>4</w:delText>
              </w:r>
            </w:del>
            <w:r w:rsidR="00C84E2C" w:rsidRPr="00C84E2C">
              <w:rPr>
                <w:color w:val="000000"/>
                <w:sz w:val="20"/>
              </w:rPr>
              <w:t xml:space="preserve"> = A mobile AIS AtoN</w:t>
            </w:r>
            <w:del w:id="107" w:author="USA" w:date="2024-09-02T15:51:00Z" w16du:dateUtc="2024-09-02T19:51:00Z">
              <w:r w:rsidR="00C84E2C" w:rsidRPr="00C84E2C" w:rsidDel="00D30ECA">
                <w:rPr>
                  <w:color w:val="000000"/>
                  <w:sz w:val="20"/>
                </w:rPr>
                <w:delText>;</w:delText>
              </w:r>
            </w:del>
            <w:r w:rsidR="00C84E2C" w:rsidRPr="00C84E2C">
              <w:rPr>
                <w:color w:val="000000"/>
                <w:sz w:val="20"/>
              </w:rPr>
              <w:t xml:space="preserve"> </w:t>
            </w:r>
            <w:r w:rsidR="00C84E2C" w:rsidRPr="00C84E2C">
              <w:rPr>
                <w:color w:val="000000"/>
                <w:sz w:val="20"/>
              </w:rPr>
              <w:br/>
            </w:r>
            <w:ins w:id="108" w:author="USA" w:date="2024-09-02T13:05:00Z" w16du:dateUtc="2024-09-02T17:05:00Z">
              <w:r>
                <w:rPr>
                  <w:color w:val="000000"/>
                  <w:sz w:val="20"/>
                </w:rPr>
                <w:t>6</w:t>
              </w:r>
            </w:ins>
            <w:del w:id="109" w:author="USA" w:date="2024-09-02T13:05:00Z" w16du:dateUtc="2024-09-02T17:05:00Z">
              <w:r w:rsidR="00C84E2C" w:rsidRPr="00C84E2C" w:rsidDel="00936F98">
                <w:rPr>
                  <w:color w:val="000000"/>
                  <w:sz w:val="20"/>
                </w:rPr>
                <w:delText>5</w:delText>
              </w:r>
            </w:del>
            <w:r w:rsidR="00C84E2C" w:rsidRPr="00C84E2C">
              <w:rPr>
                <w:color w:val="000000"/>
                <w:sz w:val="20"/>
              </w:rPr>
              <w:t xml:space="preserve"> = A mobile self-propelled AIS AtoN</w:t>
            </w:r>
            <w:del w:id="110" w:author="USA" w:date="2024-09-02T15:51:00Z" w16du:dateUtc="2024-09-02T19:51:00Z">
              <w:r w:rsidR="00C84E2C" w:rsidRPr="00C84E2C" w:rsidDel="00D30ECA">
                <w:rPr>
                  <w:color w:val="000000"/>
                  <w:sz w:val="20"/>
                </w:rPr>
                <w:delText>;</w:delText>
              </w:r>
            </w:del>
            <w:r w:rsidR="00C84E2C" w:rsidRPr="00C84E2C">
              <w:rPr>
                <w:color w:val="000000"/>
                <w:sz w:val="20"/>
              </w:rPr>
              <w:t xml:space="preserve"> </w:t>
            </w:r>
            <w:r w:rsidR="00C84E2C" w:rsidRPr="00C84E2C">
              <w:rPr>
                <w:color w:val="000000"/>
                <w:sz w:val="20"/>
              </w:rPr>
              <w:br/>
            </w:r>
            <w:del w:id="111" w:author="USA" w:date="2024-09-02T13:05:00Z" w16du:dateUtc="2024-09-02T17:05:00Z">
              <w:r w:rsidR="00C84E2C" w:rsidRPr="00C84E2C" w:rsidDel="00936F98">
                <w:rPr>
                  <w:color w:val="000000"/>
                  <w:sz w:val="20"/>
                </w:rPr>
                <w:delText>6-</w:delText>
              </w:r>
            </w:del>
            <w:r w:rsidR="00C84E2C" w:rsidRPr="00C84E2C">
              <w:rPr>
                <w:color w:val="000000"/>
                <w:sz w:val="20"/>
              </w:rPr>
              <w:t>7 = Reserved for future use</w:t>
            </w:r>
            <w:del w:id="112" w:author="USA" w:date="2024-09-02T15:51:00Z" w16du:dateUtc="2024-09-02T19:51:00Z">
              <w:r w:rsidR="00C84E2C" w:rsidRPr="00C84E2C" w:rsidDel="00D30ECA">
                <w:rPr>
                  <w:color w:val="000000"/>
                  <w:sz w:val="20"/>
                </w:rPr>
                <w:delText>.</w:delText>
              </w:r>
            </w:del>
          </w:p>
        </w:tc>
      </w:tr>
      <w:tr w:rsidR="00C84E2C" w:rsidRPr="00C84E2C" w14:paraId="2E7501EC" w14:textId="77777777" w:rsidTr="00B0399B">
        <w:trPr>
          <w:cantSplit/>
          <w:jc w:val="center"/>
        </w:trPr>
        <w:tc>
          <w:tcPr>
            <w:tcW w:w="1682" w:type="dxa"/>
            <w:vAlign w:val="center"/>
          </w:tcPr>
          <w:p w14:paraId="625C7206" w14:textId="33DAD373" w:rsidR="00C84E2C" w:rsidRPr="00C84E2C"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r w:rsidRPr="00C84E2C">
              <w:rPr>
                <w:sz w:val="20"/>
              </w:rPr>
              <w:t xml:space="preserve">Types of </w:t>
            </w:r>
            <w:ins w:id="113" w:author="USA" w:date="2024-09-02T13:20:00Z" w16du:dateUtc="2024-09-02T17:20:00Z">
              <w:r w:rsidR="000401AB">
                <w:rPr>
                  <w:sz w:val="20"/>
                </w:rPr>
                <w:t>AtoN</w:t>
              </w:r>
            </w:ins>
            <w:del w:id="114" w:author="USA" w:date="2024-09-02T13:20:00Z" w16du:dateUtc="2024-09-02T17:20:00Z">
              <w:r w:rsidRPr="00C84E2C" w:rsidDel="000401AB">
                <w:rPr>
                  <w:sz w:val="20"/>
                </w:rPr>
                <w:delText>aids-to-navigation</w:delText>
              </w:r>
            </w:del>
          </w:p>
        </w:tc>
        <w:tc>
          <w:tcPr>
            <w:tcW w:w="1145" w:type="dxa"/>
            <w:vAlign w:val="center"/>
          </w:tcPr>
          <w:p w14:paraId="0F8F4047" w14:textId="77777777" w:rsidR="00C84E2C" w:rsidRPr="00C84E2C"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sz w:val="20"/>
              </w:rPr>
            </w:pPr>
            <w:r w:rsidRPr="00C84E2C">
              <w:rPr>
                <w:sz w:val="20"/>
              </w:rPr>
              <w:t>7</w:t>
            </w:r>
          </w:p>
        </w:tc>
        <w:tc>
          <w:tcPr>
            <w:tcW w:w="6806" w:type="dxa"/>
            <w:vAlign w:val="center"/>
          </w:tcPr>
          <w:p w14:paraId="05A18D15" w14:textId="77777777" w:rsidR="00C84E2C" w:rsidRPr="00C84E2C"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color w:val="000000"/>
                <w:sz w:val="20"/>
              </w:rPr>
            </w:pPr>
            <w:r w:rsidRPr="00C84E2C">
              <w:rPr>
                <w:color w:val="000000"/>
                <w:sz w:val="20"/>
              </w:rPr>
              <w:t>0 = not available = default</w:t>
            </w:r>
            <w:del w:id="115" w:author="USA" w:date="2024-09-02T15:52:00Z" w16du:dateUtc="2024-09-02T19:52:00Z">
              <w:r w:rsidRPr="00C84E2C" w:rsidDel="00D30ECA">
                <w:rPr>
                  <w:color w:val="000000"/>
                  <w:sz w:val="20"/>
                </w:rPr>
                <w:delText>;</w:delText>
              </w:r>
            </w:del>
            <w:r w:rsidRPr="00C84E2C">
              <w:rPr>
                <w:color w:val="000000"/>
                <w:sz w:val="20"/>
              </w:rPr>
              <w:t xml:space="preserve"> </w:t>
            </w:r>
          </w:p>
          <w:p w14:paraId="21AE1554" w14:textId="76754DF3" w:rsidR="00C84E2C" w:rsidRPr="00C84E2C" w:rsidRDefault="00936F98"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ins w:id="116" w:author="USA" w:date="2024-09-02T13:05:00Z" w16du:dateUtc="2024-09-02T17:05:00Z">
              <w:r>
                <w:rPr>
                  <w:color w:val="000000"/>
                  <w:sz w:val="20"/>
                </w:rPr>
                <w:t xml:space="preserve">1 – 127 = </w:t>
              </w:r>
            </w:ins>
            <w:r w:rsidR="00C84E2C" w:rsidRPr="00C84E2C">
              <w:rPr>
                <w:color w:val="000000"/>
                <w:sz w:val="20"/>
              </w:rPr>
              <w:t xml:space="preserve">refer to appropriate definition set up by IALA; (see Table </w:t>
            </w:r>
            <w:r w:rsidR="00C84E2C" w:rsidRPr="00C84E2C">
              <w:rPr>
                <w:i/>
                <w:iCs/>
                <w:color w:val="000000"/>
                <w:sz w:val="20"/>
              </w:rPr>
              <w:t>BIS 2</w:t>
            </w:r>
            <w:r w:rsidR="00C84E2C" w:rsidRPr="00C84E2C">
              <w:rPr>
                <w:color w:val="000000"/>
                <w:sz w:val="20"/>
              </w:rPr>
              <w:t>).</w:t>
            </w:r>
          </w:p>
        </w:tc>
      </w:tr>
      <w:tr w:rsidR="00C84E2C" w:rsidRPr="00C84E2C" w14:paraId="7D0C0385" w14:textId="77777777" w:rsidTr="00B0399B">
        <w:trPr>
          <w:cantSplit/>
          <w:jc w:val="center"/>
        </w:trPr>
        <w:tc>
          <w:tcPr>
            <w:tcW w:w="1682" w:type="dxa"/>
            <w:vAlign w:val="center"/>
          </w:tcPr>
          <w:p w14:paraId="59D77C5F" w14:textId="77777777" w:rsidR="00C84E2C" w:rsidRPr="00C84E2C"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r w:rsidRPr="00C84E2C">
              <w:rPr>
                <w:sz w:val="20"/>
              </w:rPr>
              <w:t xml:space="preserve">IALA AtoN MRN </w:t>
            </w:r>
          </w:p>
        </w:tc>
        <w:tc>
          <w:tcPr>
            <w:tcW w:w="1145" w:type="dxa"/>
            <w:vAlign w:val="center"/>
          </w:tcPr>
          <w:p w14:paraId="3ACB26D9" w14:textId="77777777" w:rsidR="00C84E2C" w:rsidRPr="00C84E2C"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sz w:val="20"/>
              </w:rPr>
            </w:pPr>
            <w:r w:rsidRPr="00C84E2C">
              <w:rPr>
                <w:sz w:val="20"/>
              </w:rPr>
              <w:t>17</w:t>
            </w:r>
          </w:p>
        </w:tc>
        <w:tc>
          <w:tcPr>
            <w:tcW w:w="6806" w:type="dxa"/>
            <w:vAlign w:val="center"/>
          </w:tcPr>
          <w:p w14:paraId="1E9E209C" w14:textId="77777777" w:rsidR="00C84E2C" w:rsidRPr="00C84E2C"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color w:val="000000"/>
                <w:sz w:val="20"/>
              </w:rPr>
            </w:pPr>
            <w:r w:rsidRPr="00C84E2C">
              <w:rPr>
                <w:color w:val="000000"/>
                <w:sz w:val="20"/>
              </w:rPr>
              <w:t>AtoN unique IALA Marine Resource Name (MRN). national identification number. The MMSI MID represents the nationality.</w:t>
            </w:r>
            <w:r w:rsidRPr="00C84E2C">
              <w:rPr>
                <w:color w:val="000000"/>
                <w:sz w:val="20"/>
              </w:rPr>
              <w:br/>
              <w:t xml:space="preserve">000001-131 071, 0 = unassigned or unknown = default. </w:t>
            </w:r>
          </w:p>
          <w:p w14:paraId="3355C8FB" w14:textId="77777777" w:rsidR="00C84E2C" w:rsidRPr="00C84E2C"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r w:rsidRPr="00C84E2C">
              <w:rPr>
                <w:color w:val="000000"/>
                <w:sz w:val="20"/>
              </w:rPr>
              <w:t>See IALA Guideline G1143</w:t>
            </w:r>
            <w:r w:rsidRPr="00C84E2C">
              <w:rPr>
                <w:i/>
                <w:iCs/>
                <w:color w:val="000000"/>
                <w:sz w:val="20"/>
              </w:rPr>
              <w:t>, IALA MRN for AtoN</w:t>
            </w:r>
            <w:r w:rsidRPr="00C84E2C">
              <w:rPr>
                <w:color w:val="000000"/>
                <w:sz w:val="20"/>
              </w:rPr>
              <w:t xml:space="preserve">, e.g., </w:t>
            </w:r>
            <w:proofErr w:type="spellStart"/>
            <w:proofErr w:type="gramStart"/>
            <w:r w:rsidRPr="00C84E2C">
              <w:rPr>
                <w:color w:val="000000"/>
                <w:sz w:val="20"/>
              </w:rPr>
              <w:t>urn:mrn</w:t>
            </w:r>
            <w:proofErr w:type="gramEnd"/>
            <w:r w:rsidRPr="00C84E2C">
              <w:rPr>
                <w:color w:val="000000"/>
                <w:sz w:val="20"/>
              </w:rPr>
              <w:t>:iala:aton</w:t>
            </w:r>
            <w:proofErr w:type="spellEnd"/>
            <w:r w:rsidRPr="00C84E2C">
              <w:rPr>
                <w:color w:val="000000"/>
                <w:sz w:val="20"/>
              </w:rPr>
              <w:t>:&lt;ISO 3166-1 alpha-2 code for its nationality&gt;:&lt;national identification number&gt;.</w:t>
            </w:r>
          </w:p>
        </w:tc>
      </w:tr>
      <w:tr w:rsidR="00C84E2C" w:rsidRPr="00C84E2C" w14:paraId="7926B610" w14:textId="77777777" w:rsidTr="00B0399B">
        <w:trPr>
          <w:cantSplit/>
          <w:jc w:val="center"/>
        </w:trPr>
        <w:tc>
          <w:tcPr>
            <w:tcW w:w="1682" w:type="dxa"/>
            <w:vAlign w:val="center"/>
          </w:tcPr>
          <w:p w14:paraId="50F00A50" w14:textId="58D48E2E" w:rsidR="00C84E2C" w:rsidRPr="00C84E2C" w:rsidRDefault="000401AB"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ins w:id="117" w:author="USA" w:date="2024-09-02T13:20:00Z" w16du:dateUtc="2024-09-02T17:20:00Z">
              <w:r>
                <w:rPr>
                  <w:sz w:val="20"/>
                </w:rPr>
                <w:lastRenderedPageBreak/>
                <w:t xml:space="preserve">AtoN </w:t>
              </w:r>
            </w:ins>
            <w:r w:rsidR="00C84E2C" w:rsidRPr="00C84E2C">
              <w:rPr>
                <w:sz w:val="20"/>
              </w:rPr>
              <w:t xml:space="preserve">Dimensions </w:t>
            </w:r>
            <w:ins w:id="118" w:author="USA" w:date="2024-09-02T13:21:00Z" w16du:dateUtc="2024-09-02T17:21:00Z">
              <w:r>
                <w:rPr>
                  <w:sz w:val="20"/>
                </w:rPr>
                <w:t>T</w:t>
              </w:r>
            </w:ins>
            <w:del w:id="119" w:author="USA" w:date="2024-09-02T13:21:00Z" w16du:dateUtc="2024-09-02T17:21:00Z">
              <w:r w:rsidR="00C84E2C" w:rsidRPr="00C84E2C" w:rsidDel="000401AB">
                <w:rPr>
                  <w:sz w:val="20"/>
                </w:rPr>
                <w:delText>t</w:delText>
              </w:r>
            </w:del>
            <w:r w:rsidR="00C84E2C" w:rsidRPr="00C84E2C">
              <w:rPr>
                <w:sz w:val="20"/>
              </w:rPr>
              <w:t>ype</w:t>
            </w:r>
          </w:p>
        </w:tc>
        <w:tc>
          <w:tcPr>
            <w:tcW w:w="1145" w:type="dxa"/>
            <w:vAlign w:val="center"/>
          </w:tcPr>
          <w:p w14:paraId="23C888CA" w14:textId="77777777" w:rsidR="00C84E2C" w:rsidRPr="00C84E2C"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sz w:val="20"/>
              </w:rPr>
            </w:pPr>
            <w:r w:rsidRPr="00C84E2C">
              <w:rPr>
                <w:sz w:val="20"/>
              </w:rPr>
              <w:t>2</w:t>
            </w:r>
          </w:p>
        </w:tc>
        <w:tc>
          <w:tcPr>
            <w:tcW w:w="6806" w:type="dxa"/>
            <w:vAlign w:val="center"/>
          </w:tcPr>
          <w:p w14:paraId="5F346C2C" w14:textId="4130C9F8" w:rsidR="00C84E2C" w:rsidRPr="00C84E2C"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r w:rsidRPr="00C84E2C">
              <w:rPr>
                <w:color w:val="000000"/>
                <w:sz w:val="20"/>
              </w:rPr>
              <w:t>Defines what Dimensions A and B represent.</w:t>
            </w:r>
            <w:r w:rsidRPr="00C84E2C">
              <w:rPr>
                <w:color w:val="000000"/>
                <w:sz w:val="20"/>
              </w:rPr>
              <w:br/>
            </w:r>
            <w:r w:rsidRPr="00C84E2C">
              <w:rPr>
                <w:color w:val="000000"/>
                <w:sz w:val="20"/>
              </w:rPr>
              <w:br/>
              <w:t>0 =</w:t>
            </w:r>
            <w:ins w:id="120" w:author="USA" w:date="2024-09-02T13:21:00Z" w16du:dateUtc="2024-09-02T17:21:00Z">
              <w:r w:rsidR="000401AB">
                <w:rPr>
                  <w:color w:val="000000"/>
                  <w:sz w:val="20"/>
                </w:rPr>
                <w:t xml:space="preserve"> Type 1.</w:t>
              </w:r>
            </w:ins>
            <w:r w:rsidRPr="00C84E2C">
              <w:rPr>
                <w:color w:val="000000"/>
                <w:sz w:val="20"/>
              </w:rPr>
              <w:t xml:space="preserve"> AtoN Height and Width. Dimension A = represents a height above mean water (i.e., platform, structure, wind turbine, etc.), in 1-meter steps, 0-510, 511 = height greater than 510 meters; Dimension B = represents a circle radius from the broadcasted position encompassing the structure/object, in 10-meter steps, 0-126, 127 = a circle greater than 1260 meters. Used to convey the physical dimensions of a large AtoN or structure and assist its sightings. Dimension A = Dimension B = 0 = unknown = default.</w:t>
            </w:r>
            <w:r w:rsidRPr="00C84E2C">
              <w:rPr>
                <w:color w:val="000000"/>
                <w:sz w:val="20"/>
              </w:rPr>
              <w:br/>
            </w:r>
            <w:r w:rsidRPr="00C84E2C">
              <w:rPr>
                <w:color w:val="000000"/>
                <w:sz w:val="20"/>
              </w:rPr>
              <w:br/>
              <w:t xml:space="preserve">1 = </w:t>
            </w:r>
            <w:ins w:id="121" w:author="USA" w:date="2024-09-02T13:21:00Z" w16du:dateUtc="2024-09-02T17:21:00Z">
              <w:r w:rsidR="000401AB">
                <w:rPr>
                  <w:color w:val="000000"/>
                  <w:sz w:val="20"/>
                </w:rPr>
                <w:t xml:space="preserve">Type 2. </w:t>
              </w:r>
            </w:ins>
            <w:r w:rsidRPr="00C84E2C">
              <w:rPr>
                <w:color w:val="000000"/>
                <w:sz w:val="20"/>
              </w:rPr>
              <w:t xml:space="preserve">Mobile AtoN Vector. Dimension A = COG, in true degrees: 0-359 in 1 degree steps, 360 = COG unreported; 361 = dynamically positioned on station, COG unreported, 362 = purposedly adrift, COG unreported, 362 = self-propelled, COG unreported; 363 = tethered, COG unreported, 364 = COG unknown = default, 365-511 reserved for future use; Dimension B = SOG, in 1 knot steps, 0-59; 60 = SOG unreported; 61 = dynamically positioned on station, SOG unreported, 62 = purposedly adrift, SOG unreported, 63 = self-propelled, SOG unreported; 64 = tethered, SOG unreported, 65 = SOG unknown = default, 66-127 reserved for future use. </w:t>
            </w:r>
            <w:r w:rsidRPr="00C84E2C">
              <w:rPr>
                <w:color w:val="000000"/>
                <w:sz w:val="20"/>
              </w:rPr>
              <w:br/>
            </w:r>
            <w:r w:rsidRPr="00C84E2C">
              <w:rPr>
                <w:color w:val="000000"/>
                <w:sz w:val="20"/>
              </w:rPr>
              <w:br/>
              <w:t xml:space="preserve">2 = </w:t>
            </w:r>
            <w:ins w:id="122" w:author="USA" w:date="2024-09-02T13:22:00Z" w16du:dateUtc="2024-09-02T17:22:00Z">
              <w:r w:rsidR="000401AB">
                <w:rPr>
                  <w:color w:val="000000"/>
                  <w:sz w:val="20"/>
                </w:rPr>
                <w:t xml:space="preserve">Type </w:t>
              </w:r>
              <w:r w:rsidR="00D20353">
                <w:rPr>
                  <w:color w:val="000000"/>
                  <w:sz w:val="20"/>
                </w:rPr>
                <w:t xml:space="preserve">3. </w:t>
              </w:r>
            </w:ins>
            <w:r w:rsidRPr="00C84E2C">
              <w:rPr>
                <w:color w:val="000000"/>
                <w:sz w:val="20"/>
              </w:rPr>
              <w:t>AtoN Area/Line. The broadcasted position represents the mid-point of the height and width of a rectangular area denoting the area of the AtoN description; Dimension A = length of a rectangle area or line, in 10-meter steps, 0 – 510, 511 = length greater than 5100 meters; Dimension B = width of the area, in 10-meter steps, 0 – 126, 127 = width greater than 1260 meters. If Dimension B = 0, then it represents a line. Dimension A = Dimension B = 0 = unknown = default.</w:t>
            </w:r>
            <w:r w:rsidRPr="00C84E2C">
              <w:rPr>
                <w:color w:val="000000"/>
                <w:sz w:val="20"/>
              </w:rPr>
              <w:br/>
            </w:r>
            <w:r w:rsidRPr="00C84E2C">
              <w:rPr>
                <w:color w:val="000000"/>
                <w:sz w:val="20"/>
              </w:rPr>
              <w:br/>
              <w:t>3 =</w:t>
            </w:r>
            <w:ins w:id="123" w:author="USA" w:date="2024-09-02T13:22:00Z" w16du:dateUtc="2024-09-02T17:22:00Z">
              <w:r w:rsidR="00D20353">
                <w:rPr>
                  <w:color w:val="000000"/>
                  <w:sz w:val="20"/>
                </w:rPr>
                <w:t xml:space="preserve"> Type 4.</w:t>
              </w:r>
            </w:ins>
            <w:r w:rsidRPr="00C84E2C">
              <w:rPr>
                <w:color w:val="000000"/>
                <w:sz w:val="20"/>
              </w:rPr>
              <w:t xml:space="preserve"> Swing Circle</w:t>
            </w:r>
            <w:r w:rsidRPr="00C84E2C">
              <w:rPr>
                <w:rFonts w:ascii="SimSun" w:eastAsia="SimSun" w:hAnsi="SimSun" w:cs="SimSun"/>
                <w:color w:val="000000"/>
                <w:sz w:val="20"/>
                <w:lang w:eastAsia="zh-CN"/>
              </w:rPr>
              <w:t>.</w:t>
            </w:r>
            <w:r w:rsidRPr="00C84E2C">
              <w:rPr>
                <w:color w:val="000000"/>
                <w:sz w:val="20"/>
              </w:rPr>
              <w:t xml:space="preserve"> Dimension A = Dimension B = 0 represents a point = default; Dimension A (in 1-meter steps, 0-127 meters) + Dimension B (in 10-meter steps, 0-1270 meters) = represents a radius from the broadcasted position to convey a large swing circle of this AtoN. </w:t>
            </w:r>
            <w:r w:rsidRPr="00C84E2C">
              <w:rPr>
                <w:color w:val="000000"/>
                <w:sz w:val="20"/>
              </w:rPr>
              <w:br/>
            </w:r>
            <w:r w:rsidRPr="00C84E2C">
              <w:rPr>
                <w:color w:val="000000"/>
                <w:sz w:val="20"/>
              </w:rPr>
              <w:br/>
            </w:r>
            <w:r w:rsidRPr="00C84E2C">
              <w:rPr>
                <w:sz w:val="18"/>
                <w:szCs w:val="18"/>
              </w:rPr>
              <w:t>NOTE: AtoN Dimension Types may alternate to provide more information about the AtoN, i.e., using Type 0 to provide the height and width of a Mobile AtoN, using Type 2 to provide the area a Mobile AtoN is marking, e.g., oil spill.</w:t>
            </w:r>
          </w:p>
        </w:tc>
      </w:tr>
      <w:tr w:rsidR="00C84E2C" w:rsidRPr="00C84E2C" w14:paraId="5DD4A78C" w14:textId="77777777" w:rsidTr="00B0399B">
        <w:trPr>
          <w:cantSplit/>
          <w:jc w:val="center"/>
        </w:trPr>
        <w:tc>
          <w:tcPr>
            <w:tcW w:w="1682" w:type="dxa"/>
            <w:vAlign w:val="center"/>
          </w:tcPr>
          <w:p w14:paraId="5D237B19" w14:textId="77777777" w:rsidR="00C84E2C" w:rsidRPr="00C84E2C"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r w:rsidRPr="00C84E2C">
              <w:rPr>
                <w:sz w:val="20"/>
              </w:rPr>
              <w:t>AtoN Dimensions A</w:t>
            </w:r>
          </w:p>
        </w:tc>
        <w:tc>
          <w:tcPr>
            <w:tcW w:w="1145" w:type="dxa"/>
            <w:vAlign w:val="center"/>
          </w:tcPr>
          <w:p w14:paraId="35364E84" w14:textId="77777777" w:rsidR="00C84E2C" w:rsidRPr="00C84E2C"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sz w:val="20"/>
              </w:rPr>
            </w:pPr>
            <w:r w:rsidRPr="00C84E2C">
              <w:rPr>
                <w:sz w:val="20"/>
              </w:rPr>
              <w:t>9</w:t>
            </w:r>
          </w:p>
        </w:tc>
        <w:tc>
          <w:tcPr>
            <w:tcW w:w="6806" w:type="dxa"/>
            <w:vAlign w:val="center"/>
          </w:tcPr>
          <w:p w14:paraId="7F6EEF06" w14:textId="77777777" w:rsidR="00C84E2C" w:rsidRPr="00C84E2C"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r w:rsidRPr="00C84E2C">
              <w:rPr>
                <w:color w:val="000000"/>
                <w:sz w:val="20"/>
              </w:rPr>
              <w:t>0-511 as defined by its AtoN Dimension Type (0 = default)</w:t>
            </w:r>
          </w:p>
        </w:tc>
      </w:tr>
      <w:tr w:rsidR="00C84E2C" w:rsidRPr="00C84E2C" w14:paraId="389A2C17" w14:textId="77777777" w:rsidTr="00B0399B">
        <w:trPr>
          <w:cantSplit/>
          <w:jc w:val="center"/>
        </w:trPr>
        <w:tc>
          <w:tcPr>
            <w:tcW w:w="1682" w:type="dxa"/>
            <w:vAlign w:val="center"/>
          </w:tcPr>
          <w:p w14:paraId="422C9521" w14:textId="77777777" w:rsidR="00C84E2C" w:rsidRPr="00C84E2C"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r w:rsidRPr="00C84E2C">
              <w:rPr>
                <w:sz w:val="20"/>
              </w:rPr>
              <w:t>AtoN Dimension B</w:t>
            </w:r>
          </w:p>
        </w:tc>
        <w:tc>
          <w:tcPr>
            <w:tcW w:w="1145" w:type="dxa"/>
            <w:vAlign w:val="center"/>
          </w:tcPr>
          <w:p w14:paraId="4361E2B6" w14:textId="77777777" w:rsidR="00C84E2C" w:rsidRPr="00C84E2C"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sz w:val="20"/>
              </w:rPr>
            </w:pPr>
            <w:r w:rsidRPr="00C84E2C">
              <w:rPr>
                <w:sz w:val="20"/>
              </w:rPr>
              <w:t>7</w:t>
            </w:r>
          </w:p>
        </w:tc>
        <w:tc>
          <w:tcPr>
            <w:tcW w:w="6806" w:type="dxa"/>
            <w:vAlign w:val="center"/>
          </w:tcPr>
          <w:p w14:paraId="1D434426" w14:textId="77777777" w:rsidR="00C84E2C" w:rsidRPr="00C84E2C"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r w:rsidRPr="00C84E2C">
              <w:rPr>
                <w:color w:val="000000"/>
                <w:sz w:val="20"/>
              </w:rPr>
              <w:t>0-127 as defined by its AtoN Dimension Type (0 = default)</w:t>
            </w:r>
          </w:p>
        </w:tc>
      </w:tr>
      <w:tr w:rsidR="00C84E2C" w:rsidRPr="00C84E2C" w14:paraId="61CCB60C" w14:textId="77777777" w:rsidTr="00B0399B">
        <w:trPr>
          <w:cantSplit/>
          <w:jc w:val="center"/>
        </w:trPr>
        <w:tc>
          <w:tcPr>
            <w:tcW w:w="1682" w:type="dxa"/>
            <w:vAlign w:val="center"/>
          </w:tcPr>
          <w:p w14:paraId="0D9A305F" w14:textId="77777777" w:rsidR="00C84E2C" w:rsidRPr="00C84E2C"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r w:rsidRPr="00C84E2C">
              <w:rPr>
                <w:color w:val="000000"/>
                <w:sz w:val="20"/>
              </w:rPr>
              <w:t>AtoN Charted Status</w:t>
            </w:r>
          </w:p>
        </w:tc>
        <w:tc>
          <w:tcPr>
            <w:tcW w:w="1145" w:type="dxa"/>
            <w:vAlign w:val="center"/>
          </w:tcPr>
          <w:p w14:paraId="6F3E60F5" w14:textId="77777777" w:rsidR="00C84E2C" w:rsidRPr="00C84E2C"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sz w:val="20"/>
              </w:rPr>
            </w:pPr>
            <w:r w:rsidRPr="00C84E2C">
              <w:rPr>
                <w:sz w:val="20"/>
              </w:rPr>
              <w:t>1</w:t>
            </w:r>
          </w:p>
        </w:tc>
        <w:tc>
          <w:tcPr>
            <w:tcW w:w="6806" w:type="dxa"/>
            <w:vAlign w:val="center"/>
          </w:tcPr>
          <w:p w14:paraId="471A9CE7" w14:textId="77777777" w:rsidR="00C84E2C" w:rsidRPr="00C84E2C"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color w:val="000000"/>
                <w:sz w:val="20"/>
              </w:rPr>
            </w:pPr>
            <w:r w:rsidRPr="00C84E2C">
              <w:rPr>
                <w:color w:val="000000"/>
                <w:sz w:val="20"/>
              </w:rPr>
              <w:t>Denotes whether the AtoN is charted or not.</w:t>
            </w:r>
          </w:p>
          <w:p w14:paraId="6302142C" w14:textId="223EB6EA" w:rsidR="00C84E2C" w:rsidRPr="00C84E2C"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r w:rsidRPr="00C84E2C">
              <w:rPr>
                <w:color w:val="000000"/>
                <w:sz w:val="20"/>
              </w:rPr>
              <w:t xml:space="preserve">0 = AtoN is </w:t>
            </w:r>
            <w:ins w:id="124" w:author="USA" w:date="2024-09-02T13:22:00Z" w16du:dateUtc="2024-09-02T17:22:00Z">
              <w:r w:rsidR="00D20353">
                <w:rPr>
                  <w:color w:val="000000"/>
                  <w:sz w:val="20"/>
                </w:rPr>
                <w:t>un</w:t>
              </w:r>
            </w:ins>
            <w:r w:rsidRPr="00C84E2C">
              <w:rPr>
                <w:color w:val="000000"/>
                <w:sz w:val="20"/>
              </w:rPr>
              <w:t>charted</w:t>
            </w:r>
            <w:ins w:id="125" w:author="USA" w:date="2024-09-02T13:23:00Z" w16du:dateUtc="2024-09-02T17:23:00Z">
              <w:r w:rsidR="00D20353">
                <w:rPr>
                  <w:color w:val="000000"/>
                  <w:sz w:val="20"/>
                </w:rPr>
                <w:t xml:space="preserve"> = default</w:t>
              </w:r>
            </w:ins>
            <w:r w:rsidRPr="00C84E2C">
              <w:rPr>
                <w:color w:val="000000"/>
                <w:sz w:val="20"/>
              </w:rPr>
              <w:br/>
              <w:t xml:space="preserve">1 = AtoN </w:t>
            </w:r>
            <w:del w:id="126" w:author="USA" w:date="2024-09-02T13:23:00Z" w16du:dateUtc="2024-09-02T17:23:00Z">
              <w:r w:rsidRPr="00C84E2C" w:rsidDel="00D20353">
                <w:rPr>
                  <w:color w:val="000000"/>
                  <w:sz w:val="20"/>
                </w:rPr>
                <w:delText>un</w:delText>
              </w:r>
            </w:del>
            <w:r w:rsidRPr="00C84E2C">
              <w:rPr>
                <w:color w:val="000000"/>
                <w:sz w:val="20"/>
              </w:rPr>
              <w:t>charted</w:t>
            </w:r>
            <w:del w:id="127" w:author="USA" w:date="2024-09-02T13:23:00Z" w16du:dateUtc="2024-09-02T17:23:00Z">
              <w:r w:rsidRPr="00C84E2C" w:rsidDel="00D20353">
                <w:rPr>
                  <w:color w:val="000000"/>
                  <w:sz w:val="20"/>
                </w:rPr>
                <w:delText xml:space="preserve"> = default</w:delText>
              </w:r>
            </w:del>
          </w:p>
        </w:tc>
      </w:tr>
      <w:tr w:rsidR="00C84E2C" w:rsidRPr="00C84E2C" w14:paraId="7E130F43" w14:textId="77777777" w:rsidTr="00B0399B">
        <w:trPr>
          <w:cantSplit/>
          <w:jc w:val="center"/>
        </w:trPr>
        <w:tc>
          <w:tcPr>
            <w:tcW w:w="1682" w:type="dxa"/>
            <w:vAlign w:val="center"/>
          </w:tcPr>
          <w:p w14:paraId="0570D0F1" w14:textId="77777777" w:rsidR="00C84E2C" w:rsidRPr="00C84E2C"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r w:rsidRPr="00C84E2C">
              <w:rPr>
                <w:color w:val="000000"/>
                <w:sz w:val="20"/>
              </w:rPr>
              <w:lastRenderedPageBreak/>
              <w:t xml:space="preserve">AtoN </w:t>
            </w:r>
            <w:r w:rsidRPr="00C84E2C">
              <w:rPr>
                <w:sz w:val="20"/>
              </w:rPr>
              <w:t>On-station Status</w:t>
            </w:r>
          </w:p>
        </w:tc>
        <w:tc>
          <w:tcPr>
            <w:tcW w:w="1145" w:type="dxa"/>
            <w:vAlign w:val="center"/>
          </w:tcPr>
          <w:p w14:paraId="540C5436" w14:textId="77777777" w:rsidR="00C84E2C" w:rsidRPr="00C84E2C"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sz w:val="20"/>
              </w:rPr>
            </w:pPr>
            <w:r w:rsidRPr="00C84E2C">
              <w:rPr>
                <w:sz w:val="20"/>
              </w:rPr>
              <w:t>4</w:t>
            </w:r>
          </w:p>
        </w:tc>
        <w:tc>
          <w:tcPr>
            <w:tcW w:w="6806" w:type="dxa"/>
            <w:vAlign w:val="center"/>
          </w:tcPr>
          <w:p w14:paraId="78079154" w14:textId="77777777" w:rsidR="00C84E2C" w:rsidRPr="00C84E2C"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color w:val="000000"/>
                <w:sz w:val="20"/>
              </w:rPr>
            </w:pPr>
            <w:r w:rsidRPr="00C84E2C">
              <w:rPr>
                <w:color w:val="000000"/>
                <w:sz w:val="20"/>
              </w:rPr>
              <w:t>Denotes whether the AtoN is on-station or not.</w:t>
            </w:r>
          </w:p>
          <w:p w14:paraId="555F2B11" w14:textId="77777777" w:rsidR="00C84E2C" w:rsidRPr="00C84E2C"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color w:val="000000"/>
                <w:sz w:val="20"/>
              </w:rPr>
            </w:pPr>
            <w:r w:rsidRPr="00C84E2C">
              <w:rPr>
                <w:color w:val="000000"/>
                <w:sz w:val="20"/>
              </w:rPr>
              <w:t>0 = On-station = default</w:t>
            </w:r>
          </w:p>
          <w:p w14:paraId="3F040637" w14:textId="77777777" w:rsidR="00C84E2C" w:rsidRPr="00C84E2C"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r w:rsidRPr="00C84E2C">
              <w:rPr>
                <w:color w:val="000000"/>
                <w:sz w:val="20"/>
              </w:rPr>
              <w:t>1 = On-station or on course (Mobile AtoN)</w:t>
            </w:r>
            <w:r w:rsidRPr="00C84E2C">
              <w:rPr>
                <w:color w:val="000000"/>
                <w:sz w:val="20"/>
              </w:rPr>
              <w:br/>
              <w:t>2 = On-statio</w:t>
            </w:r>
            <w:r w:rsidRPr="00C84E2C">
              <w:rPr>
                <w:sz w:val="20"/>
              </w:rPr>
              <w:t>n,</w:t>
            </w:r>
            <w:r w:rsidRPr="00C84E2C">
              <w:rPr>
                <w:color w:val="000000"/>
                <w:sz w:val="20"/>
              </w:rPr>
              <w:t xml:space="preserve"> but </w:t>
            </w:r>
            <w:r w:rsidRPr="00C84E2C">
              <w:rPr>
                <w:sz w:val="20"/>
              </w:rPr>
              <w:t>damaged,</w:t>
            </w:r>
            <w:r w:rsidRPr="00C84E2C">
              <w:rPr>
                <w:color w:val="000000"/>
                <w:sz w:val="20"/>
              </w:rPr>
              <w:t xml:space="preserve"> occulted, submerged or otherwise not properly visible </w:t>
            </w:r>
            <w:r w:rsidRPr="00C84E2C">
              <w:rPr>
                <w:color w:val="000000"/>
                <w:sz w:val="20"/>
              </w:rPr>
              <w:br/>
              <w:t>3 = Off-stati</w:t>
            </w:r>
            <w:r w:rsidRPr="00C84E2C">
              <w:rPr>
                <w:sz w:val="20"/>
              </w:rPr>
              <w:t>on location unknown (also used to report when synthetic or virtual AIS reports are not being broadcasted)</w:t>
            </w:r>
            <w:r w:rsidRPr="00C84E2C">
              <w:rPr>
                <w:color w:val="000000"/>
                <w:sz w:val="20"/>
              </w:rPr>
              <w:br/>
              <w:t xml:space="preserve">4 = Off-station, </w:t>
            </w:r>
            <w:r w:rsidRPr="00C84E2C">
              <w:rPr>
                <w:sz w:val="20"/>
              </w:rPr>
              <w:t>but reporting its current position</w:t>
            </w:r>
            <w:r w:rsidRPr="00C84E2C">
              <w:rPr>
                <w:color w:val="000000"/>
                <w:sz w:val="20"/>
              </w:rPr>
              <w:br/>
              <w:t>5 = Off-station adrift</w:t>
            </w:r>
            <w:r w:rsidRPr="00C84E2C">
              <w:rPr>
                <w:color w:val="000000"/>
                <w:sz w:val="20"/>
              </w:rPr>
              <w:br/>
              <w:t>6 = Off-station, removed or relocated</w:t>
            </w:r>
            <w:r w:rsidRPr="00C84E2C">
              <w:rPr>
                <w:color w:val="000000"/>
                <w:sz w:val="20"/>
              </w:rPr>
              <w:br/>
              <w:t>7 = On-station, as a new or temporary AtoN</w:t>
            </w:r>
            <w:r w:rsidRPr="00C84E2C">
              <w:rPr>
                <w:color w:val="000000"/>
                <w:sz w:val="20"/>
              </w:rPr>
              <w:br/>
            </w:r>
            <w:r w:rsidRPr="00C84E2C">
              <w:rPr>
                <w:sz w:val="20"/>
              </w:rPr>
              <w:t>8 =  Unmarked navigation hazard, used by a vessel to inform of an unmarked navigation hazard. Type of AtoN should be denoted as 1 = reference point. Should be accompanied by a message 14 that provides a description of the hazard, e.g., floating container.</w:t>
            </w:r>
            <w:r w:rsidRPr="00C84E2C">
              <w:rPr>
                <w:sz w:val="20"/>
              </w:rPr>
              <w:br/>
              <w:t>9 = Unmarked obstruction (anything that restricts, endangers, or interferes with navigation). Type of AtoN should be denoted as 1 = reference point. Should be accompanied by a message 14 that provides a description of the hazard, e.g., vessel aground.</w:t>
            </w:r>
          </w:p>
          <w:p w14:paraId="186F3A0F" w14:textId="77777777" w:rsidR="00C84E2C" w:rsidRPr="00C84E2C"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color w:val="000000"/>
                <w:sz w:val="20"/>
              </w:rPr>
            </w:pPr>
            <w:r w:rsidRPr="00C84E2C">
              <w:rPr>
                <w:sz w:val="20"/>
              </w:rPr>
              <w:t>10-15 = reserved for future use.</w:t>
            </w:r>
          </w:p>
        </w:tc>
      </w:tr>
      <w:tr w:rsidR="00C84E2C" w:rsidRPr="00C84E2C" w14:paraId="19CBA182" w14:textId="77777777" w:rsidTr="00B0399B">
        <w:trPr>
          <w:cantSplit/>
          <w:jc w:val="center"/>
        </w:trPr>
        <w:tc>
          <w:tcPr>
            <w:tcW w:w="1682" w:type="dxa"/>
            <w:vAlign w:val="center"/>
          </w:tcPr>
          <w:p w14:paraId="3C3D77EC" w14:textId="77777777" w:rsidR="00C84E2C" w:rsidRPr="00C84E2C"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r w:rsidRPr="00C84E2C">
              <w:rPr>
                <w:sz w:val="20"/>
              </w:rPr>
              <w:t>AtoN Status bits</w:t>
            </w:r>
          </w:p>
        </w:tc>
        <w:tc>
          <w:tcPr>
            <w:tcW w:w="1145" w:type="dxa"/>
            <w:vAlign w:val="center"/>
          </w:tcPr>
          <w:p w14:paraId="1D2E78DF" w14:textId="77777777" w:rsidR="00C84E2C" w:rsidRPr="00C84E2C"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sz w:val="20"/>
              </w:rPr>
            </w:pPr>
            <w:r w:rsidRPr="00C84E2C">
              <w:rPr>
                <w:sz w:val="20"/>
              </w:rPr>
              <w:t>8</w:t>
            </w:r>
          </w:p>
        </w:tc>
        <w:tc>
          <w:tcPr>
            <w:tcW w:w="6806" w:type="dxa"/>
            <w:vAlign w:val="center"/>
          </w:tcPr>
          <w:p w14:paraId="1ADFB837" w14:textId="01CC3FA4" w:rsidR="00C84E2C" w:rsidRPr="00C84E2C"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color w:val="000000"/>
                <w:sz w:val="20"/>
              </w:rPr>
            </w:pPr>
            <w:r w:rsidRPr="00C84E2C">
              <w:rPr>
                <w:color w:val="000000"/>
                <w:sz w:val="20"/>
              </w:rPr>
              <w:t>Reserved for the indication of the AtoN status. See</w:t>
            </w:r>
            <w:r w:rsidRPr="00C84E2C">
              <w:rPr>
                <w:strike/>
                <w:color w:val="000000"/>
                <w:sz w:val="20"/>
              </w:rPr>
              <w:t xml:space="preserve"> </w:t>
            </w:r>
            <w:r w:rsidRPr="00C84E2C">
              <w:rPr>
                <w:color w:val="000000"/>
                <w:sz w:val="20"/>
              </w:rPr>
              <w:t>IALA Recommendation R012</w:t>
            </w:r>
            <w:r w:rsidRPr="00936F98">
              <w:rPr>
                <w:color w:val="000000"/>
                <w:sz w:val="20"/>
              </w:rPr>
              <w:t>6</w:t>
            </w:r>
            <w:ins w:id="128" w:author="USA" w:date="2024-09-02T13:06:00Z" w16du:dateUtc="2024-09-02T17:06:00Z">
              <w:r w:rsidR="00936F98" w:rsidRPr="00936F98">
                <w:rPr>
                  <w:color w:val="000000"/>
                  <w:sz w:val="20"/>
                </w:rPr>
                <w:t xml:space="preserve">, </w:t>
              </w:r>
              <w:r w:rsidR="00936F98" w:rsidRPr="00936F98">
                <w:rPr>
                  <w:i/>
                  <w:iCs/>
                  <w:color w:val="000000"/>
                  <w:sz w:val="20"/>
                </w:rPr>
                <w:t>The Use of the AIS in Marine AtoN Services</w:t>
              </w:r>
            </w:ins>
            <w:r w:rsidRPr="00C84E2C">
              <w:rPr>
                <w:color w:val="000000"/>
                <w:sz w:val="20"/>
              </w:rPr>
              <w:t>.</w:t>
            </w:r>
          </w:p>
          <w:p w14:paraId="13AAC81C" w14:textId="77777777" w:rsidR="00C84E2C" w:rsidRPr="00C84E2C"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r w:rsidRPr="00C84E2C">
              <w:rPr>
                <w:color w:val="000000"/>
                <w:sz w:val="20"/>
              </w:rPr>
              <w:t>00000000 = default</w:t>
            </w:r>
          </w:p>
        </w:tc>
      </w:tr>
      <w:tr w:rsidR="00C84E2C" w:rsidRPr="00C84E2C" w14:paraId="09BFAE15" w14:textId="77777777" w:rsidTr="00B0399B">
        <w:trPr>
          <w:cantSplit/>
          <w:jc w:val="center"/>
        </w:trPr>
        <w:tc>
          <w:tcPr>
            <w:tcW w:w="1682" w:type="dxa"/>
            <w:vAlign w:val="center"/>
          </w:tcPr>
          <w:p w14:paraId="33FFA8B5" w14:textId="77777777" w:rsidR="00C84E2C" w:rsidRPr="00C84E2C"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r w:rsidRPr="00C84E2C">
              <w:rPr>
                <w:color w:val="000000"/>
                <w:sz w:val="20"/>
              </w:rPr>
              <w:t>Rebroadcast Flag</w:t>
            </w:r>
          </w:p>
        </w:tc>
        <w:tc>
          <w:tcPr>
            <w:tcW w:w="1145" w:type="dxa"/>
            <w:vAlign w:val="center"/>
          </w:tcPr>
          <w:p w14:paraId="71F7EF3C" w14:textId="77777777" w:rsidR="00C84E2C" w:rsidRPr="00C84E2C" w:rsidDel="009736B6"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sz w:val="20"/>
              </w:rPr>
            </w:pPr>
            <w:r w:rsidRPr="00C84E2C">
              <w:rPr>
                <w:sz w:val="20"/>
              </w:rPr>
              <w:t>1</w:t>
            </w:r>
          </w:p>
        </w:tc>
        <w:tc>
          <w:tcPr>
            <w:tcW w:w="6806" w:type="dxa"/>
            <w:vAlign w:val="center"/>
          </w:tcPr>
          <w:p w14:paraId="4FA1B593" w14:textId="77777777" w:rsidR="00C84E2C" w:rsidRPr="00C84E2C" w:rsidDel="009736B6"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r w:rsidRPr="00C84E2C">
              <w:rPr>
                <w:color w:val="000000"/>
                <w:sz w:val="20"/>
              </w:rPr>
              <w:t xml:space="preserve">Use to indicate whether this AtoN Report should be rebroadcasted upon </w:t>
            </w:r>
            <w:proofErr w:type="gramStart"/>
            <w:r w:rsidRPr="00C84E2C">
              <w:rPr>
                <w:color w:val="000000"/>
                <w:sz w:val="20"/>
              </w:rPr>
              <w:t>receipt;-</w:t>
            </w:r>
            <w:proofErr w:type="gramEnd"/>
            <w:r w:rsidRPr="00C84E2C">
              <w:rPr>
                <w:color w:val="000000"/>
                <w:sz w:val="20"/>
              </w:rPr>
              <w:t>to extend the range of the original report.</w:t>
            </w:r>
            <w:r w:rsidRPr="00C84E2C">
              <w:rPr>
                <w:color w:val="000000"/>
                <w:sz w:val="20"/>
              </w:rPr>
              <w:br/>
              <w:t>0 = do not rebroadcast = default</w:t>
            </w:r>
            <w:del w:id="129" w:author="USA" w:date="2024-09-02T15:53:00Z" w16du:dateUtc="2024-09-02T19:53:00Z">
              <w:r w:rsidRPr="00C84E2C" w:rsidDel="00D30ECA">
                <w:rPr>
                  <w:color w:val="000000"/>
                  <w:sz w:val="20"/>
                </w:rPr>
                <w:delText>;</w:delText>
              </w:r>
            </w:del>
            <w:r w:rsidRPr="00C84E2C">
              <w:rPr>
                <w:color w:val="000000"/>
                <w:sz w:val="20"/>
              </w:rPr>
              <w:t xml:space="preserve"> </w:t>
            </w:r>
            <w:r w:rsidRPr="00C84E2C">
              <w:rPr>
                <w:color w:val="000000"/>
                <w:sz w:val="20"/>
              </w:rPr>
              <w:br/>
              <w:t>1 = rebroadcast this report</w:t>
            </w:r>
            <w:del w:id="130" w:author="USA" w:date="2024-09-02T15:53:00Z" w16du:dateUtc="2024-09-02T19:53:00Z">
              <w:r w:rsidRPr="00C84E2C" w:rsidDel="00D30ECA">
                <w:rPr>
                  <w:color w:val="000000"/>
                  <w:sz w:val="20"/>
                </w:rPr>
                <w:delText>.</w:delText>
              </w:r>
            </w:del>
          </w:p>
        </w:tc>
      </w:tr>
      <w:tr w:rsidR="00C84E2C" w:rsidRPr="00C84E2C" w14:paraId="7C60D8B3" w14:textId="77777777" w:rsidTr="00B0399B">
        <w:trPr>
          <w:cantSplit/>
          <w:jc w:val="center"/>
        </w:trPr>
        <w:tc>
          <w:tcPr>
            <w:tcW w:w="1682" w:type="dxa"/>
            <w:vAlign w:val="center"/>
          </w:tcPr>
          <w:p w14:paraId="198621C4" w14:textId="77777777" w:rsidR="00C84E2C" w:rsidRPr="00C84E2C"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r w:rsidRPr="00C84E2C">
              <w:rPr>
                <w:sz w:val="20"/>
              </w:rPr>
              <w:t>AtoN Report Originator</w:t>
            </w:r>
          </w:p>
        </w:tc>
        <w:tc>
          <w:tcPr>
            <w:tcW w:w="1145" w:type="dxa"/>
            <w:vAlign w:val="center"/>
          </w:tcPr>
          <w:p w14:paraId="49CA1047" w14:textId="77777777" w:rsidR="00C84E2C" w:rsidRPr="00C84E2C" w:rsidDel="009736B6"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sz w:val="20"/>
              </w:rPr>
            </w:pPr>
            <w:r w:rsidRPr="00C84E2C">
              <w:rPr>
                <w:sz w:val="20"/>
              </w:rPr>
              <w:t>1</w:t>
            </w:r>
          </w:p>
        </w:tc>
        <w:tc>
          <w:tcPr>
            <w:tcW w:w="6806" w:type="dxa"/>
            <w:vAlign w:val="center"/>
          </w:tcPr>
          <w:p w14:paraId="67DF56D9" w14:textId="77777777" w:rsidR="00C84E2C" w:rsidRPr="00C84E2C"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r w:rsidRPr="00C84E2C">
              <w:rPr>
                <w:sz w:val="20"/>
              </w:rPr>
              <w:t xml:space="preserve">Denotes the originator of the report. </w:t>
            </w:r>
          </w:p>
          <w:p w14:paraId="7E13A19D" w14:textId="77777777" w:rsidR="00C84E2C" w:rsidRPr="00C84E2C"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r w:rsidRPr="00C84E2C">
              <w:rPr>
                <w:sz w:val="20"/>
              </w:rPr>
              <w:t>0 = competent authority originated report = default</w:t>
            </w:r>
            <w:del w:id="131" w:author="USA" w:date="2024-09-02T15:53:00Z" w16du:dateUtc="2024-09-02T19:53:00Z">
              <w:r w:rsidRPr="00C84E2C" w:rsidDel="00D30ECA">
                <w:rPr>
                  <w:sz w:val="20"/>
                </w:rPr>
                <w:delText>;</w:delText>
              </w:r>
            </w:del>
            <w:r w:rsidRPr="00C84E2C">
              <w:rPr>
                <w:sz w:val="20"/>
              </w:rPr>
              <w:t xml:space="preserve"> </w:t>
            </w:r>
          </w:p>
          <w:p w14:paraId="522BFB9F" w14:textId="77777777" w:rsidR="00C84E2C" w:rsidRPr="00C84E2C" w:rsidDel="009736B6"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r w:rsidRPr="00C84E2C">
              <w:rPr>
                <w:sz w:val="20"/>
              </w:rPr>
              <w:t>1 = vessel originated report</w:t>
            </w:r>
            <w:del w:id="132" w:author="USA" w:date="2024-09-02T15:53:00Z" w16du:dateUtc="2024-09-02T19:53:00Z">
              <w:r w:rsidRPr="00C84E2C" w:rsidDel="00D30ECA">
                <w:rPr>
                  <w:sz w:val="20"/>
                </w:rPr>
                <w:delText>.</w:delText>
              </w:r>
            </w:del>
          </w:p>
        </w:tc>
      </w:tr>
      <w:tr w:rsidR="00C84E2C" w:rsidRPr="00C84E2C" w14:paraId="0594F48D" w14:textId="77777777" w:rsidTr="00B0399B">
        <w:trPr>
          <w:cantSplit/>
          <w:jc w:val="center"/>
        </w:trPr>
        <w:tc>
          <w:tcPr>
            <w:tcW w:w="1682" w:type="dxa"/>
            <w:vAlign w:val="center"/>
          </w:tcPr>
          <w:p w14:paraId="2A665858" w14:textId="77777777" w:rsidR="00C84E2C" w:rsidRPr="00C84E2C"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r w:rsidRPr="00C84E2C">
              <w:rPr>
                <w:sz w:val="20"/>
              </w:rPr>
              <w:t>AtoN Confirmation Flag</w:t>
            </w:r>
          </w:p>
        </w:tc>
        <w:tc>
          <w:tcPr>
            <w:tcW w:w="1145" w:type="dxa"/>
            <w:vAlign w:val="center"/>
          </w:tcPr>
          <w:p w14:paraId="3357F1A0" w14:textId="77777777" w:rsidR="00C84E2C" w:rsidRPr="00C84E2C" w:rsidDel="009736B6"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sz w:val="20"/>
              </w:rPr>
            </w:pPr>
            <w:r w:rsidRPr="00C84E2C">
              <w:rPr>
                <w:sz w:val="20"/>
              </w:rPr>
              <w:t>2</w:t>
            </w:r>
          </w:p>
        </w:tc>
        <w:tc>
          <w:tcPr>
            <w:tcW w:w="6806" w:type="dxa"/>
            <w:vAlign w:val="center"/>
          </w:tcPr>
          <w:p w14:paraId="4FDD4FCE" w14:textId="77777777" w:rsidR="00C84E2C" w:rsidRPr="00C84E2C"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r w:rsidRPr="00C84E2C">
              <w:rPr>
                <w:sz w:val="20"/>
              </w:rPr>
              <w:t>This parameter may be used by competent authorities to seek confirmation(s) on the position and/or status of this reported AtoN. If Source ID = 00MIDxxxx</w:t>
            </w:r>
            <w:r w:rsidRPr="00C84E2C" w:rsidDel="009169EA">
              <w:rPr>
                <w:sz w:val="20"/>
              </w:rPr>
              <w:t xml:space="preserve"> </w:t>
            </w:r>
            <w:r w:rsidRPr="00C84E2C">
              <w:rPr>
                <w:sz w:val="20"/>
              </w:rPr>
              <w:t>or 99MIDxxxx, 0 = no confirmation requested = default; 1 = confirmation requested.</w:t>
            </w:r>
          </w:p>
          <w:p w14:paraId="784B7304" w14:textId="77777777" w:rsidR="00C84E2C" w:rsidRPr="00C84E2C"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p>
          <w:p w14:paraId="018850DA" w14:textId="77777777" w:rsidR="00C84E2C" w:rsidRPr="00C84E2C"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r w:rsidRPr="00C84E2C">
              <w:rPr>
                <w:sz w:val="20"/>
              </w:rPr>
              <w:t xml:space="preserve">If a confirmation is requested, the latest request received by the vessel should be automatically retained for at least 24 hours or until overridden by a no confirmation requested message. If the vessel should come within [2000] m of the reported AtoN it should rebroadcast its latest confirmation request message unchanged or updated with the observed latitude, longitude, </w:t>
            </w:r>
            <w:r w:rsidRPr="00C84E2C">
              <w:rPr>
                <w:color w:val="000000"/>
                <w:sz w:val="20"/>
              </w:rPr>
              <w:t xml:space="preserve">AtoN </w:t>
            </w:r>
            <w:r w:rsidRPr="00C84E2C">
              <w:rPr>
                <w:sz w:val="20"/>
              </w:rPr>
              <w:t xml:space="preserve">On-station Status, and AtoN Status bits. </w:t>
            </w:r>
          </w:p>
          <w:p w14:paraId="659259FD" w14:textId="77777777" w:rsidR="00C84E2C" w:rsidRPr="00C84E2C"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r w:rsidRPr="00C84E2C">
              <w:rPr>
                <w:sz w:val="20"/>
              </w:rPr>
              <w:t>0 = unknown or unable to confirm = default</w:t>
            </w:r>
          </w:p>
          <w:p w14:paraId="3A9331DA" w14:textId="77777777" w:rsidR="00C84E2C" w:rsidRPr="00C84E2C"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r w:rsidRPr="00C84E2C">
              <w:rPr>
                <w:sz w:val="20"/>
              </w:rPr>
              <w:t xml:space="preserve">1 = reported latitude, longitude, </w:t>
            </w:r>
            <w:r w:rsidRPr="00C84E2C">
              <w:rPr>
                <w:color w:val="000000"/>
                <w:sz w:val="20"/>
              </w:rPr>
              <w:t xml:space="preserve">AtoN </w:t>
            </w:r>
            <w:r w:rsidRPr="00C84E2C">
              <w:rPr>
                <w:sz w:val="20"/>
              </w:rPr>
              <w:t>On-station Status, and AtoN Status bits</w:t>
            </w:r>
            <w:r w:rsidRPr="00C84E2C" w:rsidDel="00BA7E2C">
              <w:rPr>
                <w:sz w:val="20"/>
              </w:rPr>
              <w:t xml:space="preserve"> </w:t>
            </w:r>
            <w:r w:rsidRPr="00C84E2C">
              <w:rPr>
                <w:sz w:val="20"/>
              </w:rPr>
              <w:t>confirmed, unchanged</w:t>
            </w:r>
          </w:p>
          <w:p w14:paraId="3BEC4F90" w14:textId="77777777" w:rsidR="00C84E2C" w:rsidRPr="00C84E2C"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r w:rsidRPr="00C84E2C">
              <w:rPr>
                <w:sz w:val="20"/>
              </w:rPr>
              <w:t xml:space="preserve">2 = reported latitude, longitude, </w:t>
            </w:r>
            <w:r w:rsidRPr="00C84E2C">
              <w:rPr>
                <w:color w:val="000000"/>
                <w:sz w:val="20"/>
              </w:rPr>
              <w:t xml:space="preserve">AtoN </w:t>
            </w:r>
            <w:r w:rsidRPr="00C84E2C">
              <w:rPr>
                <w:sz w:val="20"/>
              </w:rPr>
              <w:t>On-station Status, or AtoN Status bits confirmed and updated</w:t>
            </w:r>
          </w:p>
          <w:p w14:paraId="73B51935" w14:textId="77777777" w:rsidR="00C84E2C" w:rsidRPr="00C84E2C" w:rsidDel="009736B6"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r w:rsidRPr="00C84E2C">
              <w:rPr>
                <w:sz w:val="20"/>
              </w:rPr>
              <w:t>3 = reserved for future use</w:t>
            </w:r>
          </w:p>
        </w:tc>
      </w:tr>
      <w:tr w:rsidR="00C84E2C" w:rsidRPr="00C84E2C" w14:paraId="758E9606" w14:textId="77777777" w:rsidTr="00B0399B">
        <w:trPr>
          <w:cantSplit/>
          <w:jc w:val="center"/>
        </w:trPr>
        <w:tc>
          <w:tcPr>
            <w:tcW w:w="1682" w:type="dxa"/>
            <w:vAlign w:val="center"/>
          </w:tcPr>
          <w:p w14:paraId="3E768716" w14:textId="77777777" w:rsidR="00C84E2C" w:rsidRPr="00C84E2C"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r w:rsidRPr="00C84E2C">
              <w:rPr>
                <w:sz w:val="20"/>
              </w:rPr>
              <w:t>Spare</w:t>
            </w:r>
          </w:p>
        </w:tc>
        <w:tc>
          <w:tcPr>
            <w:tcW w:w="1145" w:type="dxa"/>
            <w:vAlign w:val="center"/>
          </w:tcPr>
          <w:p w14:paraId="642923DE" w14:textId="77777777" w:rsidR="00C84E2C" w:rsidRPr="00C84E2C"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sz w:val="20"/>
              </w:rPr>
            </w:pPr>
            <w:r w:rsidRPr="00C84E2C">
              <w:rPr>
                <w:sz w:val="20"/>
              </w:rPr>
              <w:t>5</w:t>
            </w:r>
          </w:p>
        </w:tc>
        <w:tc>
          <w:tcPr>
            <w:tcW w:w="6806" w:type="dxa"/>
            <w:vAlign w:val="center"/>
          </w:tcPr>
          <w:p w14:paraId="1951E36D" w14:textId="77777777" w:rsidR="00C84E2C" w:rsidRPr="00C84E2C"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r w:rsidRPr="00C84E2C">
              <w:rPr>
                <w:sz w:val="20"/>
              </w:rPr>
              <w:t>Should be set to zero. Reserved for future use</w:t>
            </w:r>
          </w:p>
        </w:tc>
      </w:tr>
      <w:tr w:rsidR="00C84E2C" w:rsidRPr="00C84E2C" w14:paraId="47724C29" w14:textId="77777777" w:rsidTr="00B0399B">
        <w:trPr>
          <w:cantSplit/>
          <w:jc w:val="center"/>
        </w:trPr>
        <w:tc>
          <w:tcPr>
            <w:tcW w:w="1682" w:type="dxa"/>
            <w:vAlign w:val="center"/>
          </w:tcPr>
          <w:p w14:paraId="7A1E64AE" w14:textId="77777777" w:rsidR="00C84E2C" w:rsidRPr="00C84E2C"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r w:rsidRPr="00C84E2C">
              <w:rPr>
                <w:sz w:val="20"/>
              </w:rPr>
              <w:t>Number of bits</w:t>
            </w:r>
          </w:p>
        </w:tc>
        <w:tc>
          <w:tcPr>
            <w:tcW w:w="1145" w:type="dxa"/>
            <w:vAlign w:val="center"/>
          </w:tcPr>
          <w:p w14:paraId="7B0954D4" w14:textId="77777777" w:rsidR="00C84E2C" w:rsidRPr="00C84E2C"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sz w:val="20"/>
              </w:rPr>
            </w:pPr>
            <w:r w:rsidRPr="00C84E2C">
              <w:rPr>
                <w:sz w:val="20"/>
              </w:rPr>
              <w:t>168</w:t>
            </w:r>
          </w:p>
        </w:tc>
        <w:tc>
          <w:tcPr>
            <w:tcW w:w="6806" w:type="dxa"/>
            <w:vAlign w:val="center"/>
          </w:tcPr>
          <w:p w14:paraId="30083F54" w14:textId="77777777" w:rsidR="00C84E2C" w:rsidRPr="00C84E2C"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r w:rsidRPr="00C84E2C">
              <w:rPr>
                <w:sz w:val="20"/>
              </w:rPr>
              <w:t>Occupies one slot</w:t>
            </w:r>
          </w:p>
        </w:tc>
      </w:tr>
    </w:tbl>
    <w:p w14:paraId="06E0A826" w14:textId="77777777" w:rsidR="00C84E2C" w:rsidRPr="00C84E2C" w:rsidRDefault="00C84E2C" w:rsidP="00C84E2C">
      <w:pPr>
        <w:tabs>
          <w:tab w:val="clear" w:pos="1134"/>
          <w:tab w:val="clear" w:pos="1871"/>
          <w:tab w:val="clear" w:pos="2268"/>
        </w:tabs>
        <w:spacing w:before="0"/>
        <w:textAlignment w:val="baseline"/>
        <w:rPr>
          <w:sz w:val="20"/>
          <w:lang w:eastAsia="zh-CN"/>
        </w:rPr>
      </w:pPr>
    </w:p>
    <w:p w14:paraId="739F78D1" w14:textId="77777777" w:rsidR="00C84E2C" w:rsidRPr="00C84E2C" w:rsidRDefault="00C84E2C" w:rsidP="00C84E2C">
      <w:pPr>
        <w:keepNext/>
        <w:spacing w:before="560" w:after="120"/>
        <w:jc w:val="center"/>
        <w:textAlignment w:val="baseline"/>
        <w:rPr>
          <w:caps/>
          <w:sz w:val="20"/>
        </w:rPr>
      </w:pPr>
      <w:r w:rsidRPr="00C84E2C">
        <w:rPr>
          <w:caps/>
          <w:sz w:val="20"/>
        </w:rPr>
        <w:lastRenderedPageBreak/>
        <w:t>Table A7- 42</w:t>
      </w:r>
    </w:p>
    <w:p w14:paraId="47EAE0E9" w14:textId="77777777" w:rsidR="00C84E2C" w:rsidRPr="00C84E2C" w:rsidRDefault="00C84E2C" w:rsidP="00C84E2C">
      <w:pPr>
        <w:keepNext/>
        <w:keepLines/>
        <w:spacing w:before="0" w:after="120"/>
        <w:jc w:val="center"/>
        <w:textAlignment w:val="baseline"/>
        <w:rPr>
          <w:rFonts w:ascii="Times New Roman Bold" w:hAnsi="Times New Roman Bold"/>
          <w:b/>
          <w:sz w:val="20"/>
        </w:rPr>
      </w:pPr>
      <w:r w:rsidRPr="00C84E2C">
        <w:rPr>
          <w:rFonts w:ascii="Times New Roman Bold" w:hAnsi="Times New Roman Bold"/>
          <w:b/>
          <w:sz w:val="20"/>
        </w:rPr>
        <w:t>Type of aids-to-navigation</w:t>
      </w:r>
    </w:p>
    <w:tbl>
      <w:tblPr>
        <w:tblW w:w="88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96"/>
        <w:gridCol w:w="1134"/>
        <w:gridCol w:w="6030"/>
      </w:tblGrid>
      <w:tr w:rsidR="00C84E2C" w:rsidRPr="00C84E2C" w14:paraId="18A94041" w14:textId="77777777" w:rsidTr="00C84E2C">
        <w:trPr>
          <w:cantSplit/>
          <w:jc w:val="center"/>
        </w:trPr>
        <w:tc>
          <w:tcPr>
            <w:tcW w:w="1696" w:type="dxa"/>
            <w:shd w:val="clear" w:color="auto" w:fill="auto"/>
          </w:tcPr>
          <w:p w14:paraId="18C33592" w14:textId="77777777" w:rsidR="00C84E2C" w:rsidRPr="00C84E2C" w:rsidRDefault="00C84E2C" w:rsidP="00C84E2C">
            <w:pPr>
              <w:keepNext/>
              <w:spacing w:before="80" w:after="80"/>
              <w:jc w:val="center"/>
              <w:textAlignment w:val="baseline"/>
              <w:rPr>
                <w:rFonts w:ascii="Times New Roman Bold" w:hAnsi="Times New Roman Bold" w:cs="Times New Roman Bold"/>
                <w:b/>
                <w:sz w:val="20"/>
              </w:rPr>
            </w:pPr>
          </w:p>
        </w:tc>
        <w:tc>
          <w:tcPr>
            <w:tcW w:w="1134" w:type="dxa"/>
            <w:shd w:val="clear" w:color="auto" w:fill="auto"/>
            <w:noWrap/>
          </w:tcPr>
          <w:p w14:paraId="13EADD3C" w14:textId="77777777" w:rsidR="00C84E2C" w:rsidRPr="00C84E2C" w:rsidRDefault="00C84E2C" w:rsidP="00C84E2C">
            <w:pPr>
              <w:keepNext/>
              <w:spacing w:before="80" w:after="80"/>
              <w:jc w:val="center"/>
              <w:textAlignment w:val="baseline"/>
              <w:rPr>
                <w:rFonts w:ascii="Times New Roman Bold" w:hAnsi="Times New Roman Bold" w:cs="Times New Roman Bold"/>
                <w:b/>
                <w:bCs/>
                <w:sz w:val="20"/>
              </w:rPr>
            </w:pPr>
            <w:r w:rsidRPr="00C84E2C">
              <w:rPr>
                <w:rFonts w:ascii="Times New Roman Bold" w:hAnsi="Times New Roman Bold" w:cs="Times New Roman Bold"/>
                <w:b/>
                <w:bCs/>
                <w:sz w:val="20"/>
              </w:rPr>
              <w:t>Code</w:t>
            </w:r>
          </w:p>
        </w:tc>
        <w:tc>
          <w:tcPr>
            <w:tcW w:w="6030" w:type="dxa"/>
            <w:shd w:val="clear" w:color="auto" w:fill="auto"/>
            <w:noWrap/>
          </w:tcPr>
          <w:p w14:paraId="34360D4E" w14:textId="1608B664" w:rsidR="00C84E2C" w:rsidRPr="00C84E2C" w:rsidRDefault="00C84E2C" w:rsidP="00C84E2C">
            <w:pPr>
              <w:keepNext/>
              <w:spacing w:before="80" w:after="80"/>
              <w:jc w:val="center"/>
              <w:textAlignment w:val="baseline"/>
              <w:rPr>
                <w:rFonts w:ascii="Times New Roman Bold" w:hAnsi="Times New Roman Bold" w:cs="Times New Roman Bold"/>
                <w:b/>
                <w:bCs/>
                <w:sz w:val="20"/>
              </w:rPr>
            </w:pPr>
            <w:r w:rsidRPr="00C84E2C">
              <w:rPr>
                <w:rFonts w:ascii="Times New Roman Bold" w:hAnsi="Times New Roman Bold" w:cs="Times New Roman Bold"/>
                <w:b/>
                <w:bCs/>
                <w:sz w:val="20"/>
              </w:rPr>
              <w:t>Definition</w:t>
            </w:r>
            <w:ins w:id="133" w:author="USA" w:date="2024-09-02T13:07:00Z" w16du:dateUtc="2024-09-02T17:07:00Z">
              <w:r w:rsidR="00936F98">
                <w:rPr>
                  <w:rFonts w:ascii="Times New Roman Bold" w:hAnsi="Times New Roman Bold" w:cs="Times New Roman Bold"/>
                  <w:b/>
                  <w:bCs/>
                  <w:sz w:val="20"/>
                </w:rPr>
                <w:t xml:space="preserve"> </w:t>
              </w:r>
              <w:r w:rsidR="00936F98" w:rsidRPr="00936F98">
                <w:rPr>
                  <w:b/>
                  <w:bCs/>
                  <w:color w:val="212529"/>
                  <w:sz w:val="20"/>
                  <w:shd w:val="clear" w:color="auto" w:fill="FFFFFF"/>
                </w:rPr>
                <w:t>(Type of aid to navigation)</w:t>
              </w:r>
            </w:ins>
          </w:p>
        </w:tc>
      </w:tr>
      <w:tr w:rsidR="00C84E2C" w:rsidRPr="00C84E2C" w14:paraId="0E2A720C" w14:textId="77777777" w:rsidTr="00B0399B">
        <w:trPr>
          <w:cantSplit/>
          <w:jc w:val="center"/>
        </w:trPr>
        <w:tc>
          <w:tcPr>
            <w:tcW w:w="1696" w:type="dxa"/>
            <w:shd w:val="clear" w:color="auto" w:fill="auto"/>
            <w:vAlign w:val="center"/>
          </w:tcPr>
          <w:p w14:paraId="3012CC11" w14:textId="77777777" w:rsidR="00C84E2C" w:rsidRPr="00C84E2C"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p>
        </w:tc>
        <w:tc>
          <w:tcPr>
            <w:tcW w:w="1134" w:type="dxa"/>
            <w:shd w:val="clear" w:color="auto" w:fill="auto"/>
            <w:noWrap/>
            <w:vAlign w:val="center"/>
          </w:tcPr>
          <w:p w14:paraId="5C2B6278" w14:textId="77777777" w:rsidR="00C84E2C" w:rsidRPr="00C84E2C"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sz w:val="20"/>
              </w:rPr>
            </w:pPr>
            <w:r w:rsidRPr="00C84E2C">
              <w:rPr>
                <w:sz w:val="20"/>
              </w:rPr>
              <w:t>0 - 31</w:t>
            </w:r>
          </w:p>
        </w:tc>
        <w:tc>
          <w:tcPr>
            <w:tcW w:w="6030" w:type="dxa"/>
            <w:shd w:val="clear" w:color="auto" w:fill="auto"/>
            <w:noWrap/>
            <w:vAlign w:val="center"/>
          </w:tcPr>
          <w:p w14:paraId="076D7B93" w14:textId="77777777" w:rsidR="00C84E2C" w:rsidRPr="00C84E2C"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r w:rsidRPr="00C84E2C">
              <w:rPr>
                <w:sz w:val="20"/>
              </w:rPr>
              <w:t>Refer to Table A7-29</w:t>
            </w:r>
          </w:p>
        </w:tc>
      </w:tr>
      <w:tr w:rsidR="00C84E2C" w:rsidRPr="00C84E2C" w14:paraId="58A9F99C" w14:textId="77777777" w:rsidTr="00B0399B">
        <w:trPr>
          <w:cantSplit/>
          <w:jc w:val="center"/>
        </w:trPr>
        <w:tc>
          <w:tcPr>
            <w:tcW w:w="1696" w:type="dxa"/>
            <w:vMerge w:val="restart"/>
            <w:shd w:val="clear" w:color="auto" w:fill="auto"/>
            <w:vAlign w:val="center"/>
            <w:hideMark/>
          </w:tcPr>
          <w:p w14:paraId="0D660051" w14:textId="77777777" w:rsidR="00C84E2C" w:rsidRPr="00C84E2C"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r w:rsidRPr="00C84E2C">
              <w:rPr>
                <w:sz w:val="20"/>
              </w:rPr>
              <w:t>Mobile AtoN</w:t>
            </w:r>
          </w:p>
        </w:tc>
        <w:tc>
          <w:tcPr>
            <w:tcW w:w="1134" w:type="dxa"/>
            <w:shd w:val="clear" w:color="auto" w:fill="auto"/>
            <w:noWrap/>
            <w:vAlign w:val="center"/>
            <w:hideMark/>
          </w:tcPr>
          <w:p w14:paraId="1D26E19E" w14:textId="77777777" w:rsidR="00C84E2C" w:rsidRPr="00C84E2C"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sz w:val="20"/>
              </w:rPr>
            </w:pPr>
            <w:r w:rsidRPr="00C84E2C">
              <w:rPr>
                <w:sz w:val="20"/>
              </w:rPr>
              <w:t>32</w:t>
            </w:r>
          </w:p>
        </w:tc>
        <w:tc>
          <w:tcPr>
            <w:tcW w:w="6030" w:type="dxa"/>
            <w:shd w:val="clear" w:color="auto" w:fill="auto"/>
            <w:noWrap/>
            <w:vAlign w:val="center"/>
            <w:hideMark/>
          </w:tcPr>
          <w:p w14:paraId="77AA3B18" w14:textId="77777777" w:rsidR="00C84E2C" w:rsidRPr="00C84E2C"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r w:rsidRPr="00C84E2C">
              <w:rPr>
                <w:sz w:val="20"/>
              </w:rPr>
              <w:t>Mobile AtoN fitted to Ocean Data Acquisition System (ODAS)</w:t>
            </w:r>
          </w:p>
        </w:tc>
      </w:tr>
      <w:tr w:rsidR="00C84E2C" w:rsidRPr="00C84E2C" w14:paraId="0DD40AE5" w14:textId="77777777" w:rsidTr="00B0399B">
        <w:trPr>
          <w:cantSplit/>
          <w:jc w:val="center"/>
        </w:trPr>
        <w:tc>
          <w:tcPr>
            <w:tcW w:w="1696" w:type="dxa"/>
            <w:vMerge/>
            <w:vAlign w:val="center"/>
            <w:hideMark/>
          </w:tcPr>
          <w:p w14:paraId="0BD9B31C" w14:textId="77777777" w:rsidR="00C84E2C" w:rsidRPr="00C84E2C"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p>
        </w:tc>
        <w:tc>
          <w:tcPr>
            <w:tcW w:w="1134" w:type="dxa"/>
            <w:shd w:val="clear" w:color="auto" w:fill="auto"/>
            <w:noWrap/>
            <w:vAlign w:val="center"/>
            <w:hideMark/>
          </w:tcPr>
          <w:p w14:paraId="39B9000E" w14:textId="77777777" w:rsidR="00C84E2C" w:rsidRPr="00C84E2C"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sz w:val="20"/>
              </w:rPr>
            </w:pPr>
            <w:r w:rsidRPr="00C84E2C">
              <w:rPr>
                <w:sz w:val="20"/>
              </w:rPr>
              <w:t>33</w:t>
            </w:r>
          </w:p>
        </w:tc>
        <w:tc>
          <w:tcPr>
            <w:tcW w:w="6030" w:type="dxa"/>
            <w:shd w:val="clear" w:color="auto" w:fill="auto"/>
            <w:noWrap/>
            <w:vAlign w:val="center"/>
            <w:hideMark/>
          </w:tcPr>
          <w:p w14:paraId="0943EC7C" w14:textId="77777777" w:rsidR="00C84E2C" w:rsidRPr="00C84E2C"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r w:rsidRPr="00C84E2C">
              <w:rPr>
                <w:sz w:val="20"/>
              </w:rPr>
              <w:t>Mobile AtoN fitted to a Water Sampling and/or Monitoring Vehicle</w:t>
            </w:r>
          </w:p>
        </w:tc>
      </w:tr>
      <w:tr w:rsidR="00C84E2C" w:rsidRPr="00C84E2C" w14:paraId="4F656C76" w14:textId="77777777" w:rsidTr="00B0399B">
        <w:trPr>
          <w:cantSplit/>
          <w:jc w:val="center"/>
        </w:trPr>
        <w:tc>
          <w:tcPr>
            <w:tcW w:w="1696" w:type="dxa"/>
            <w:vMerge/>
            <w:vAlign w:val="center"/>
            <w:hideMark/>
          </w:tcPr>
          <w:p w14:paraId="1AB2AF5D" w14:textId="77777777" w:rsidR="00C84E2C" w:rsidRPr="00C84E2C"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p>
        </w:tc>
        <w:tc>
          <w:tcPr>
            <w:tcW w:w="1134" w:type="dxa"/>
            <w:shd w:val="clear" w:color="auto" w:fill="auto"/>
            <w:noWrap/>
            <w:vAlign w:val="center"/>
            <w:hideMark/>
          </w:tcPr>
          <w:p w14:paraId="53FE30CA" w14:textId="77777777" w:rsidR="00C84E2C" w:rsidRPr="00C84E2C"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sz w:val="20"/>
              </w:rPr>
            </w:pPr>
            <w:r w:rsidRPr="00C84E2C">
              <w:rPr>
                <w:sz w:val="20"/>
              </w:rPr>
              <w:t>34</w:t>
            </w:r>
          </w:p>
        </w:tc>
        <w:tc>
          <w:tcPr>
            <w:tcW w:w="6030" w:type="dxa"/>
            <w:shd w:val="clear" w:color="auto" w:fill="auto"/>
            <w:noWrap/>
            <w:vAlign w:val="center"/>
            <w:hideMark/>
          </w:tcPr>
          <w:p w14:paraId="59A2A374" w14:textId="77777777" w:rsidR="00C84E2C" w:rsidRPr="00C84E2C"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r w:rsidRPr="00C84E2C">
              <w:rPr>
                <w:sz w:val="20"/>
              </w:rPr>
              <w:t>Mobile AtoN fitted to a Research Vehicle</w:t>
            </w:r>
          </w:p>
        </w:tc>
      </w:tr>
      <w:tr w:rsidR="00C84E2C" w:rsidRPr="00C84E2C" w14:paraId="67A104FA" w14:textId="77777777" w:rsidTr="00B0399B">
        <w:trPr>
          <w:cantSplit/>
          <w:jc w:val="center"/>
        </w:trPr>
        <w:tc>
          <w:tcPr>
            <w:tcW w:w="1696" w:type="dxa"/>
            <w:vMerge/>
            <w:vAlign w:val="center"/>
            <w:hideMark/>
          </w:tcPr>
          <w:p w14:paraId="00FEC41C" w14:textId="77777777" w:rsidR="00C84E2C" w:rsidRPr="00C84E2C"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p>
        </w:tc>
        <w:tc>
          <w:tcPr>
            <w:tcW w:w="1134" w:type="dxa"/>
            <w:shd w:val="clear" w:color="auto" w:fill="auto"/>
            <w:noWrap/>
            <w:vAlign w:val="center"/>
            <w:hideMark/>
          </w:tcPr>
          <w:p w14:paraId="48B62676" w14:textId="77777777" w:rsidR="00C84E2C" w:rsidRPr="00C84E2C"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sz w:val="20"/>
              </w:rPr>
            </w:pPr>
            <w:r w:rsidRPr="00C84E2C">
              <w:rPr>
                <w:sz w:val="20"/>
              </w:rPr>
              <w:t>35</w:t>
            </w:r>
          </w:p>
        </w:tc>
        <w:tc>
          <w:tcPr>
            <w:tcW w:w="6030" w:type="dxa"/>
            <w:shd w:val="clear" w:color="auto" w:fill="auto"/>
            <w:noWrap/>
            <w:vAlign w:val="center"/>
            <w:hideMark/>
          </w:tcPr>
          <w:p w14:paraId="0EEE50DE" w14:textId="77777777" w:rsidR="00C84E2C" w:rsidRPr="00C84E2C"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r w:rsidRPr="00C84E2C">
              <w:rPr>
                <w:sz w:val="20"/>
              </w:rPr>
              <w:t>Mobile AtoN: Towed Cable, Pipe or Semi-submerged Object Marker</w:t>
            </w:r>
          </w:p>
        </w:tc>
      </w:tr>
      <w:tr w:rsidR="00C84E2C" w:rsidRPr="00C84E2C" w14:paraId="02AD7B54" w14:textId="77777777" w:rsidTr="00B0399B">
        <w:trPr>
          <w:cantSplit/>
          <w:jc w:val="center"/>
        </w:trPr>
        <w:tc>
          <w:tcPr>
            <w:tcW w:w="1696" w:type="dxa"/>
            <w:vMerge/>
            <w:vAlign w:val="center"/>
            <w:hideMark/>
          </w:tcPr>
          <w:p w14:paraId="2748CABB" w14:textId="77777777" w:rsidR="00C84E2C" w:rsidRPr="00C84E2C"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p>
        </w:tc>
        <w:tc>
          <w:tcPr>
            <w:tcW w:w="1134" w:type="dxa"/>
            <w:shd w:val="clear" w:color="auto" w:fill="auto"/>
            <w:noWrap/>
            <w:vAlign w:val="center"/>
            <w:hideMark/>
          </w:tcPr>
          <w:p w14:paraId="2E962E98" w14:textId="77777777" w:rsidR="00C84E2C" w:rsidRPr="00C84E2C"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sz w:val="20"/>
              </w:rPr>
            </w:pPr>
            <w:r w:rsidRPr="00C84E2C">
              <w:rPr>
                <w:sz w:val="20"/>
              </w:rPr>
              <w:t>36</w:t>
            </w:r>
          </w:p>
        </w:tc>
        <w:tc>
          <w:tcPr>
            <w:tcW w:w="6030" w:type="dxa"/>
            <w:shd w:val="clear" w:color="auto" w:fill="auto"/>
            <w:noWrap/>
            <w:vAlign w:val="center"/>
            <w:hideMark/>
          </w:tcPr>
          <w:p w14:paraId="52863BB5" w14:textId="77777777" w:rsidR="00C84E2C" w:rsidRPr="00C84E2C"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r w:rsidRPr="00C84E2C">
              <w:rPr>
                <w:sz w:val="20"/>
              </w:rPr>
              <w:t>Mobile AtoN: Towed Vessel or Object</w:t>
            </w:r>
          </w:p>
        </w:tc>
      </w:tr>
      <w:tr w:rsidR="00C84E2C" w:rsidRPr="00C84E2C" w14:paraId="3080A557" w14:textId="77777777" w:rsidTr="00B0399B">
        <w:trPr>
          <w:cantSplit/>
          <w:jc w:val="center"/>
        </w:trPr>
        <w:tc>
          <w:tcPr>
            <w:tcW w:w="1696" w:type="dxa"/>
            <w:vMerge/>
            <w:vAlign w:val="center"/>
            <w:hideMark/>
          </w:tcPr>
          <w:p w14:paraId="5461008F" w14:textId="77777777" w:rsidR="00C84E2C" w:rsidRPr="00C84E2C"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p>
        </w:tc>
        <w:tc>
          <w:tcPr>
            <w:tcW w:w="1134" w:type="dxa"/>
            <w:shd w:val="clear" w:color="auto" w:fill="auto"/>
            <w:noWrap/>
            <w:vAlign w:val="center"/>
            <w:hideMark/>
          </w:tcPr>
          <w:p w14:paraId="285F4CE3" w14:textId="77777777" w:rsidR="00C84E2C" w:rsidRPr="00C84E2C"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sz w:val="20"/>
              </w:rPr>
            </w:pPr>
            <w:r w:rsidRPr="00C84E2C">
              <w:rPr>
                <w:sz w:val="20"/>
              </w:rPr>
              <w:t>37</w:t>
            </w:r>
          </w:p>
        </w:tc>
        <w:tc>
          <w:tcPr>
            <w:tcW w:w="6030" w:type="dxa"/>
            <w:shd w:val="clear" w:color="auto" w:fill="auto"/>
            <w:noWrap/>
            <w:vAlign w:val="center"/>
            <w:hideMark/>
          </w:tcPr>
          <w:p w14:paraId="6B157043" w14:textId="77777777" w:rsidR="00C84E2C" w:rsidRPr="00C84E2C"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r w:rsidRPr="00C84E2C">
              <w:rPr>
                <w:sz w:val="20"/>
              </w:rPr>
              <w:t>Mobile AtoN: Flotsam Marker, Large (greater than XX meters)</w:t>
            </w:r>
          </w:p>
        </w:tc>
      </w:tr>
      <w:tr w:rsidR="00C84E2C" w:rsidRPr="00C84E2C" w14:paraId="4F8C71D4" w14:textId="77777777" w:rsidTr="00B0399B">
        <w:trPr>
          <w:cantSplit/>
          <w:jc w:val="center"/>
        </w:trPr>
        <w:tc>
          <w:tcPr>
            <w:tcW w:w="1696" w:type="dxa"/>
            <w:vMerge/>
            <w:vAlign w:val="center"/>
            <w:hideMark/>
          </w:tcPr>
          <w:p w14:paraId="5253BCC4" w14:textId="77777777" w:rsidR="00C84E2C" w:rsidRPr="00C84E2C"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p>
        </w:tc>
        <w:tc>
          <w:tcPr>
            <w:tcW w:w="1134" w:type="dxa"/>
            <w:shd w:val="clear" w:color="auto" w:fill="auto"/>
            <w:noWrap/>
            <w:vAlign w:val="center"/>
            <w:hideMark/>
          </w:tcPr>
          <w:p w14:paraId="717D93F3" w14:textId="77777777" w:rsidR="00C84E2C" w:rsidRPr="00C84E2C"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sz w:val="20"/>
              </w:rPr>
            </w:pPr>
            <w:r w:rsidRPr="00C84E2C">
              <w:rPr>
                <w:sz w:val="20"/>
              </w:rPr>
              <w:t>38</w:t>
            </w:r>
          </w:p>
        </w:tc>
        <w:tc>
          <w:tcPr>
            <w:tcW w:w="6030" w:type="dxa"/>
            <w:shd w:val="clear" w:color="auto" w:fill="auto"/>
            <w:noWrap/>
            <w:vAlign w:val="center"/>
            <w:hideMark/>
          </w:tcPr>
          <w:p w14:paraId="79A1CEEE" w14:textId="77777777" w:rsidR="00C84E2C" w:rsidRPr="00C84E2C"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r w:rsidRPr="00C84E2C">
              <w:rPr>
                <w:sz w:val="20"/>
              </w:rPr>
              <w:t>Mobile AtoN: Flotsam Marker, Small (less than XX meters)</w:t>
            </w:r>
          </w:p>
        </w:tc>
      </w:tr>
      <w:tr w:rsidR="00C84E2C" w:rsidRPr="00C84E2C" w14:paraId="56F37CA1" w14:textId="77777777" w:rsidTr="00B0399B">
        <w:trPr>
          <w:cantSplit/>
          <w:jc w:val="center"/>
        </w:trPr>
        <w:tc>
          <w:tcPr>
            <w:tcW w:w="1696" w:type="dxa"/>
            <w:vMerge/>
            <w:vAlign w:val="center"/>
            <w:hideMark/>
          </w:tcPr>
          <w:p w14:paraId="59F7A51C" w14:textId="77777777" w:rsidR="00C84E2C" w:rsidRPr="00C84E2C"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p>
        </w:tc>
        <w:tc>
          <w:tcPr>
            <w:tcW w:w="1134" w:type="dxa"/>
            <w:shd w:val="clear" w:color="auto" w:fill="auto"/>
            <w:noWrap/>
            <w:vAlign w:val="center"/>
            <w:hideMark/>
          </w:tcPr>
          <w:p w14:paraId="0C860DE0" w14:textId="77777777" w:rsidR="00C84E2C" w:rsidRPr="00C84E2C"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sz w:val="20"/>
              </w:rPr>
            </w:pPr>
            <w:r w:rsidRPr="00C84E2C">
              <w:rPr>
                <w:sz w:val="20"/>
              </w:rPr>
              <w:t>39</w:t>
            </w:r>
          </w:p>
        </w:tc>
        <w:tc>
          <w:tcPr>
            <w:tcW w:w="6030" w:type="dxa"/>
            <w:shd w:val="clear" w:color="auto" w:fill="auto"/>
            <w:noWrap/>
            <w:vAlign w:val="center"/>
            <w:hideMark/>
          </w:tcPr>
          <w:p w14:paraId="0DCEF0AB" w14:textId="77777777" w:rsidR="00C84E2C" w:rsidRPr="00C84E2C"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r w:rsidRPr="00C84E2C">
              <w:rPr>
                <w:sz w:val="20"/>
              </w:rPr>
              <w:t>Mobile AtoN: Fishing Apparatus</w:t>
            </w:r>
          </w:p>
        </w:tc>
      </w:tr>
      <w:tr w:rsidR="00C84E2C" w:rsidRPr="00C84E2C" w14:paraId="4647105E" w14:textId="77777777" w:rsidTr="00B0399B">
        <w:trPr>
          <w:cantSplit/>
          <w:jc w:val="center"/>
        </w:trPr>
        <w:tc>
          <w:tcPr>
            <w:tcW w:w="1696" w:type="dxa"/>
            <w:vMerge/>
            <w:vAlign w:val="center"/>
            <w:hideMark/>
          </w:tcPr>
          <w:p w14:paraId="56010248" w14:textId="77777777" w:rsidR="00C84E2C" w:rsidRPr="00C84E2C"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p>
        </w:tc>
        <w:tc>
          <w:tcPr>
            <w:tcW w:w="1134" w:type="dxa"/>
            <w:shd w:val="clear" w:color="auto" w:fill="auto"/>
            <w:noWrap/>
            <w:vAlign w:val="center"/>
            <w:hideMark/>
          </w:tcPr>
          <w:p w14:paraId="7FC15D2B" w14:textId="77777777" w:rsidR="00C84E2C" w:rsidRPr="00C84E2C"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sz w:val="20"/>
              </w:rPr>
            </w:pPr>
            <w:r w:rsidRPr="00C84E2C">
              <w:rPr>
                <w:sz w:val="20"/>
              </w:rPr>
              <w:t>40</w:t>
            </w:r>
          </w:p>
        </w:tc>
        <w:tc>
          <w:tcPr>
            <w:tcW w:w="6030" w:type="dxa"/>
            <w:shd w:val="clear" w:color="auto" w:fill="auto"/>
            <w:noWrap/>
            <w:vAlign w:val="center"/>
            <w:hideMark/>
          </w:tcPr>
          <w:p w14:paraId="382032BB" w14:textId="77777777" w:rsidR="00C84E2C" w:rsidRPr="00C84E2C"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r w:rsidRPr="00C84E2C">
              <w:rPr>
                <w:sz w:val="20"/>
              </w:rPr>
              <w:t xml:space="preserve">Mobile AtoN: Synthetic Target Marker </w:t>
            </w:r>
          </w:p>
        </w:tc>
      </w:tr>
      <w:tr w:rsidR="00C84E2C" w:rsidRPr="00C84E2C" w14:paraId="084BFBD2" w14:textId="77777777" w:rsidTr="00B0399B">
        <w:trPr>
          <w:cantSplit/>
          <w:jc w:val="center"/>
        </w:trPr>
        <w:tc>
          <w:tcPr>
            <w:tcW w:w="1696" w:type="dxa"/>
            <w:vMerge/>
            <w:vAlign w:val="center"/>
            <w:hideMark/>
          </w:tcPr>
          <w:p w14:paraId="2F4BB739" w14:textId="77777777" w:rsidR="00C84E2C" w:rsidRPr="00C84E2C"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p>
        </w:tc>
        <w:tc>
          <w:tcPr>
            <w:tcW w:w="1134" w:type="dxa"/>
            <w:shd w:val="clear" w:color="auto" w:fill="auto"/>
            <w:noWrap/>
            <w:vAlign w:val="center"/>
            <w:hideMark/>
          </w:tcPr>
          <w:p w14:paraId="06C0CDB8" w14:textId="77777777" w:rsidR="00C84E2C" w:rsidRPr="00C84E2C"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sz w:val="20"/>
              </w:rPr>
            </w:pPr>
            <w:r w:rsidRPr="00C84E2C">
              <w:rPr>
                <w:sz w:val="20"/>
              </w:rPr>
              <w:t>41</w:t>
            </w:r>
          </w:p>
        </w:tc>
        <w:tc>
          <w:tcPr>
            <w:tcW w:w="6030" w:type="dxa"/>
            <w:shd w:val="clear" w:color="auto" w:fill="auto"/>
            <w:noWrap/>
            <w:vAlign w:val="center"/>
            <w:hideMark/>
          </w:tcPr>
          <w:p w14:paraId="2DA0AE50" w14:textId="77777777" w:rsidR="00C84E2C" w:rsidRPr="00C84E2C"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r w:rsidRPr="00C84E2C">
              <w:rPr>
                <w:sz w:val="20"/>
              </w:rPr>
              <w:t>Mobile AtoN: Protected Species Marker</w:t>
            </w:r>
          </w:p>
        </w:tc>
      </w:tr>
      <w:tr w:rsidR="00C84E2C" w:rsidRPr="00C84E2C" w14:paraId="50BBF828" w14:textId="77777777" w:rsidTr="00B0399B">
        <w:trPr>
          <w:cantSplit/>
          <w:jc w:val="center"/>
        </w:trPr>
        <w:tc>
          <w:tcPr>
            <w:tcW w:w="1696" w:type="dxa"/>
            <w:vMerge/>
            <w:vAlign w:val="center"/>
            <w:hideMark/>
          </w:tcPr>
          <w:p w14:paraId="66086913" w14:textId="77777777" w:rsidR="00C84E2C" w:rsidRPr="00C84E2C"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p>
        </w:tc>
        <w:tc>
          <w:tcPr>
            <w:tcW w:w="1134" w:type="dxa"/>
            <w:shd w:val="clear" w:color="auto" w:fill="auto"/>
            <w:noWrap/>
            <w:vAlign w:val="center"/>
            <w:hideMark/>
          </w:tcPr>
          <w:p w14:paraId="6BB3EA2C" w14:textId="77777777" w:rsidR="00C84E2C" w:rsidRPr="00C84E2C"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sz w:val="20"/>
              </w:rPr>
            </w:pPr>
            <w:r w:rsidRPr="00C84E2C">
              <w:rPr>
                <w:sz w:val="20"/>
              </w:rPr>
              <w:t>42</w:t>
            </w:r>
          </w:p>
        </w:tc>
        <w:tc>
          <w:tcPr>
            <w:tcW w:w="6030" w:type="dxa"/>
            <w:shd w:val="clear" w:color="auto" w:fill="auto"/>
            <w:noWrap/>
            <w:vAlign w:val="center"/>
            <w:hideMark/>
          </w:tcPr>
          <w:p w14:paraId="702B85E1" w14:textId="77777777" w:rsidR="00C84E2C" w:rsidRPr="00C84E2C"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r w:rsidRPr="00C84E2C">
              <w:rPr>
                <w:sz w:val="20"/>
              </w:rPr>
              <w:t>Mobile AtoN: Military Operation Target Marker</w:t>
            </w:r>
          </w:p>
        </w:tc>
      </w:tr>
      <w:tr w:rsidR="00C84E2C" w:rsidRPr="00C84E2C" w14:paraId="16A07014" w14:textId="77777777" w:rsidTr="00B0399B">
        <w:trPr>
          <w:cantSplit/>
          <w:jc w:val="center"/>
        </w:trPr>
        <w:tc>
          <w:tcPr>
            <w:tcW w:w="1696" w:type="dxa"/>
            <w:vMerge/>
            <w:vAlign w:val="center"/>
            <w:hideMark/>
          </w:tcPr>
          <w:p w14:paraId="562BF444" w14:textId="77777777" w:rsidR="00C84E2C" w:rsidRPr="00C84E2C"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p>
        </w:tc>
        <w:tc>
          <w:tcPr>
            <w:tcW w:w="1134" w:type="dxa"/>
            <w:shd w:val="clear" w:color="auto" w:fill="auto"/>
            <w:noWrap/>
            <w:vAlign w:val="center"/>
            <w:hideMark/>
          </w:tcPr>
          <w:p w14:paraId="6F46B775" w14:textId="77777777" w:rsidR="00C84E2C" w:rsidRPr="00C84E2C"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sz w:val="20"/>
              </w:rPr>
            </w:pPr>
            <w:r w:rsidRPr="00C84E2C">
              <w:rPr>
                <w:sz w:val="20"/>
              </w:rPr>
              <w:t>43</w:t>
            </w:r>
          </w:p>
        </w:tc>
        <w:tc>
          <w:tcPr>
            <w:tcW w:w="6030" w:type="dxa"/>
            <w:shd w:val="clear" w:color="auto" w:fill="auto"/>
            <w:noWrap/>
            <w:vAlign w:val="center"/>
            <w:hideMark/>
          </w:tcPr>
          <w:p w14:paraId="06F8ECC8" w14:textId="77777777" w:rsidR="00C84E2C" w:rsidRPr="00C84E2C"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r w:rsidRPr="00C84E2C">
              <w:rPr>
                <w:sz w:val="20"/>
              </w:rPr>
              <w:t>Mobile AtoN: Dangerous Object</w:t>
            </w:r>
          </w:p>
        </w:tc>
      </w:tr>
      <w:tr w:rsidR="00C84E2C" w:rsidRPr="00C84E2C" w14:paraId="27082D92" w14:textId="77777777" w:rsidTr="00B0399B">
        <w:trPr>
          <w:cantSplit/>
          <w:jc w:val="center"/>
        </w:trPr>
        <w:tc>
          <w:tcPr>
            <w:tcW w:w="1696" w:type="dxa"/>
            <w:vMerge/>
            <w:vAlign w:val="center"/>
            <w:hideMark/>
          </w:tcPr>
          <w:p w14:paraId="23F86451" w14:textId="77777777" w:rsidR="00C84E2C" w:rsidRPr="00C84E2C"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p>
        </w:tc>
        <w:tc>
          <w:tcPr>
            <w:tcW w:w="1134" w:type="dxa"/>
            <w:shd w:val="clear" w:color="auto" w:fill="auto"/>
            <w:noWrap/>
            <w:vAlign w:val="center"/>
            <w:hideMark/>
          </w:tcPr>
          <w:p w14:paraId="0B2D41FC" w14:textId="77777777" w:rsidR="00C84E2C" w:rsidRPr="00C84E2C"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sz w:val="20"/>
              </w:rPr>
            </w:pPr>
            <w:r w:rsidRPr="00C84E2C">
              <w:rPr>
                <w:sz w:val="20"/>
              </w:rPr>
              <w:t>44</w:t>
            </w:r>
          </w:p>
        </w:tc>
        <w:tc>
          <w:tcPr>
            <w:tcW w:w="6030" w:type="dxa"/>
            <w:shd w:val="clear" w:color="auto" w:fill="auto"/>
            <w:noWrap/>
            <w:vAlign w:val="center"/>
            <w:hideMark/>
          </w:tcPr>
          <w:p w14:paraId="624909C1" w14:textId="77777777" w:rsidR="00C84E2C" w:rsidRPr="00C84E2C"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r w:rsidRPr="00C84E2C">
              <w:rPr>
                <w:sz w:val="20"/>
              </w:rPr>
              <w:t>Mobile AtoN: Pollution Spill Marker</w:t>
            </w:r>
          </w:p>
        </w:tc>
      </w:tr>
      <w:tr w:rsidR="00C84E2C" w:rsidRPr="00C84E2C" w14:paraId="6914F83F" w14:textId="77777777" w:rsidTr="00B0399B">
        <w:trPr>
          <w:cantSplit/>
          <w:jc w:val="center"/>
        </w:trPr>
        <w:tc>
          <w:tcPr>
            <w:tcW w:w="1696" w:type="dxa"/>
            <w:vMerge/>
            <w:vAlign w:val="center"/>
            <w:hideMark/>
          </w:tcPr>
          <w:p w14:paraId="7FC9088F" w14:textId="77777777" w:rsidR="00C84E2C" w:rsidRPr="00C84E2C"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p>
        </w:tc>
        <w:tc>
          <w:tcPr>
            <w:tcW w:w="1134" w:type="dxa"/>
            <w:shd w:val="clear" w:color="auto" w:fill="auto"/>
            <w:noWrap/>
            <w:vAlign w:val="center"/>
            <w:hideMark/>
          </w:tcPr>
          <w:p w14:paraId="5E5A63F0" w14:textId="77777777" w:rsidR="00C84E2C" w:rsidRPr="00C84E2C"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sz w:val="20"/>
              </w:rPr>
            </w:pPr>
            <w:r w:rsidRPr="00C84E2C">
              <w:rPr>
                <w:sz w:val="20"/>
              </w:rPr>
              <w:t>45</w:t>
            </w:r>
          </w:p>
        </w:tc>
        <w:tc>
          <w:tcPr>
            <w:tcW w:w="6030" w:type="dxa"/>
            <w:shd w:val="clear" w:color="auto" w:fill="auto"/>
            <w:noWrap/>
            <w:vAlign w:val="center"/>
            <w:hideMark/>
          </w:tcPr>
          <w:p w14:paraId="4CB8D01E" w14:textId="77777777" w:rsidR="00C84E2C" w:rsidRPr="00C84E2C"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r w:rsidRPr="00C84E2C">
              <w:rPr>
                <w:sz w:val="20"/>
              </w:rPr>
              <w:t>Mobile AtoN: Search &amp; Rescue Datum Mark</w:t>
            </w:r>
          </w:p>
        </w:tc>
      </w:tr>
      <w:tr w:rsidR="00C84E2C" w:rsidRPr="00C84E2C" w14:paraId="5E388161" w14:textId="77777777" w:rsidTr="00B0399B">
        <w:trPr>
          <w:cantSplit/>
          <w:jc w:val="center"/>
        </w:trPr>
        <w:tc>
          <w:tcPr>
            <w:tcW w:w="1696" w:type="dxa"/>
            <w:vMerge/>
            <w:vAlign w:val="center"/>
            <w:hideMark/>
          </w:tcPr>
          <w:p w14:paraId="6484718F" w14:textId="77777777" w:rsidR="00C84E2C" w:rsidRPr="00C84E2C"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p>
        </w:tc>
        <w:tc>
          <w:tcPr>
            <w:tcW w:w="1134" w:type="dxa"/>
            <w:shd w:val="clear" w:color="auto" w:fill="auto"/>
            <w:noWrap/>
            <w:vAlign w:val="center"/>
            <w:hideMark/>
          </w:tcPr>
          <w:p w14:paraId="480571A3" w14:textId="77777777" w:rsidR="00C84E2C" w:rsidRPr="00C84E2C"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sz w:val="20"/>
              </w:rPr>
            </w:pPr>
            <w:r w:rsidRPr="00C84E2C">
              <w:rPr>
                <w:sz w:val="20"/>
              </w:rPr>
              <w:t>46</w:t>
            </w:r>
          </w:p>
        </w:tc>
        <w:tc>
          <w:tcPr>
            <w:tcW w:w="6030" w:type="dxa"/>
            <w:shd w:val="clear" w:color="auto" w:fill="auto"/>
            <w:noWrap/>
            <w:vAlign w:val="center"/>
            <w:hideMark/>
          </w:tcPr>
          <w:p w14:paraId="13E54944" w14:textId="77777777" w:rsidR="00C84E2C" w:rsidRPr="00C84E2C"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r w:rsidRPr="00C84E2C">
              <w:rPr>
                <w:sz w:val="20"/>
              </w:rPr>
              <w:t>Mobile AtoN: Datum Mark</w:t>
            </w:r>
          </w:p>
        </w:tc>
      </w:tr>
      <w:tr w:rsidR="00C84E2C" w:rsidRPr="00C84E2C" w14:paraId="28636B84" w14:textId="77777777" w:rsidTr="00B0399B">
        <w:trPr>
          <w:cantSplit/>
          <w:jc w:val="center"/>
        </w:trPr>
        <w:tc>
          <w:tcPr>
            <w:tcW w:w="1696" w:type="dxa"/>
            <w:vMerge/>
            <w:vAlign w:val="center"/>
            <w:hideMark/>
          </w:tcPr>
          <w:p w14:paraId="38C8519C" w14:textId="77777777" w:rsidR="00C84E2C" w:rsidRPr="00C84E2C"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p>
        </w:tc>
        <w:tc>
          <w:tcPr>
            <w:tcW w:w="1134" w:type="dxa"/>
            <w:shd w:val="clear" w:color="auto" w:fill="auto"/>
            <w:noWrap/>
            <w:vAlign w:val="center"/>
            <w:hideMark/>
          </w:tcPr>
          <w:p w14:paraId="77EFB2AC" w14:textId="77777777" w:rsidR="00C84E2C" w:rsidRPr="00C84E2C"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sz w:val="20"/>
              </w:rPr>
            </w:pPr>
            <w:r w:rsidRPr="00C84E2C">
              <w:rPr>
                <w:sz w:val="20"/>
              </w:rPr>
              <w:t>47</w:t>
            </w:r>
          </w:p>
        </w:tc>
        <w:tc>
          <w:tcPr>
            <w:tcW w:w="6030" w:type="dxa"/>
            <w:shd w:val="clear" w:color="auto" w:fill="auto"/>
            <w:noWrap/>
            <w:vAlign w:val="center"/>
            <w:hideMark/>
          </w:tcPr>
          <w:p w14:paraId="41A66AFE" w14:textId="77777777" w:rsidR="00C84E2C" w:rsidRPr="00C84E2C"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r w:rsidRPr="00C84E2C">
              <w:rPr>
                <w:sz w:val="20"/>
              </w:rPr>
              <w:t xml:space="preserve">Mobile AtoN: Operating Underwater (at times) </w:t>
            </w:r>
          </w:p>
        </w:tc>
      </w:tr>
      <w:tr w:rsidR="00C84E2C" w:rsidRPr="00C84E2C" w14:paraId="2F18826C" w14:textId="77777777" w:rsidTr="00B0399B">
        <w:trPr>
          <w:cantSplit/>
          <w:jc w:val="center"/>
        </w:trPr>
        <w:tc>
          <w:tcPr>
            <w:tcW w:w="1696" w:type="dxa"/>
            <w:vMerge/>
            <w:vAlign w:val="center"/>
            <w:hideMark/>
          </w:tcPr>
          <w:p w14:paraId="0920673F" w14:textId="77777777" w:rsidR="00C84E2C" w:rsidRPr="00C84E2C"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p>
        </w:tc>
        <w:tc>
          <w:tcPr>
            <w:tcW w:w="1134" w:type="dxa"/>
            <w:shd w:val="clear" w:color="auto" w:fill="auto"/>
            <w:noWrap/>
            <w:vAlign w:val="center"/>
            <w:hideMark/>
          </w:tcPr>
          <w:p w14:paraId="3B258985" w14:textId="77777777" w:rsidR="00C84E2C" w:rsidRPr="00C84E2C"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sz w:val="20"/>
              </w:rPr>
            </w:pPr>
            <w:r w:rsidRPr="00C84E2C">
              <w:rPr>
                <w:sz w:val="20"/>
              </w:rPr>
              <w:t>48</w:t>
            </w:r>
          </w:p>
        </w:tc>
        <w:tc>
          <w:tcPr>
            <w:tcW w:w="6030" w:type="dxa"/>
            <w:shd w:val="clear" w:color="auto" w:fill="auto"/>
            <w:noWrap/>
            <w:vAlign w:val="center"/>
            <w:hideMark/>
          </w:tcPr>
          <w:p w14:paraId="2A197E8C" w14:textId="77777777" w:rsidR="00C84E2C" w:rsidRPr="00C84E2C"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r w:rsidRPr="00C84E2C">
              <w:rPr>
                <w:sz w:val="20"/>
              </w:rPr>
              <w:t>Mobile AtoN: Underwater Operations Marker</w:t>
            </w:r>
          </w:p>
        </w:tc>
      </w:tr>
      <w:tr w:rsidR="00C84E2C" w:rsidRPr="00C84E2C" w14:paraId="0DF80C49" w14:textId="77777777" w:rsidTr="00B0399B">
        <w:trPr>
          <w:cantSplit/>
          <w:jc w:val="center"/>
        </w:trPr>
        <w:tc>
          <w:tcPr>
            <w:tcW w:w="1696" w:type="dxa"/>
            <w:vMerge/>
            <w:vAlign w:val="center"/>
            <w:hideMark/>
          </w:tcPr>
          <w:p w14:paraId="5A504099" w14:textId="77777777" w:rsidR="00C84E2C" w:rsidRPr="00C84E2C"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p>
        </w:tc>
        <w:tc>
          <w:tcPr>
            <w:tcW w:w="1134" w:type="dxa"/>
            <w:shd w:val="clear" w:color="auto" w:fill="auto"/>
            <w:noWrap/>
            <w:vAlign w:val="center"/>
            <w:hideMark/>
          </w:tcPr>
          <w:p w14:paraId="53CB25D7" w14:textId="77777777" w:rsidR="00C84E2C" w:rsidRPr="00C84E2C"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sz w:val="20"/>
              </w:rPr>
            </w:pPr>
            <w:r w:rsidRPr="00C84E2C">
              <w:rPr>
                <w:sz w:val="20"/>
              </w:rPr>
              <w:t>49</w:t>
            </w:r>
          </w:p>
        </w:tc>
        <w:tc>
          <w:tcPr>
            <w:tcW w:w="6030" w:type="dxa"/>
            <w:shd w:val="clear" w:color="auto" w:fill="auto"/>
            <w:noWrap/>
            <w:vAlign w:val="center"/>
            <w:hideMark/>
          </w:tcPr>
          <w:p w14:paraId="33779767" w14:textId="77777777" w:rsidR="00C84E2C" w:rsidRPr="00C84E2C"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r w:rsidRPr="00C84E2C">
              <w:rPr>
                <w:sz w:val="20"/>
              </w:rPr>
              <w:t>Mobile AtoN: Military Operation or Restricted Area Marker N</w:t>
            </w:r>
          </w:p>
        </w:tc>
      </w:tr>
      <w:tr w:rsidR="00C84E2C" w:rsidRPr="00C84E2C" w14:paraId="6EB62072" w14:textId="77777777" w:rsidTr="00B0399B">
        <w:trPr>
          <w:cantSplit/>
          <w:jc w:val="center"/>
        </w:trPr>
        <w:tc>
          <w:tcPr>
            <w:tcW w:w="1696" w:type="dxa"/>
            <w:vMerge/>
            <w:vAlign w:val="center"/>
            <w:hideMark/>
          </w:tcPr>
          <w:p w14:paraId="7FFBF307" w14:textId="77777777" w:rsidR="00C84E2C" w:rsidRPr="00C84E2C"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p>
        </w:tc>
        <w:tc>
          <w:tcPr>
            <w:tcW w:w="1134" w:type="dxa"/>
            <w:shd w:val="clear" w:color="auto" w:fill="auto"/>
            <w:noWrap/>
            <w:vAlign w:val="center"/>
            <w:hideMark/>
          </w:tcPr>
          <w:p w14:paraId="7FA761AE" w14:textId="77777777" w:rsidR="00C84E2C" w:rsidRPr="00C84E2C"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sz w:val="20"/>
              </w:rPr>
            </w:pPr>
            <w:r w:rsidRPr="00C84E2C">
              <w:rPr>
                <w:sz w:val="20"/>
              </w:rPr>
              <w:t>50</w:t>
            </w:r>
          </w:p>
        </w:tc>
        <w:tc>
          <w:tcPr>
            <w:tcW w:w="6030" w:type="dxa"/>
            <w:shd w:val="clear" w:color="auto" w:fill="auto"/>
            <w:noWrap/>
            <w:vAlign w:val="center"/>
            <w:hideMark/>
          </w:tcPr>
          <w:p w14:paraId="535B4014" w14:textId="77777777" w:rsidR="00C84E2C" w:rsidRPr="00C84E2C"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r w:rsidRPr="00C84E2C">
              <w:rPr>
                <w:sz w:val="20"/>
              </w:rPr>
              <w:t>Mobile AtoN: Military Operation or Restricted Area Marker E</w:t>
            </w:r>
          </w:p>
        </w:tc>
      </w:tr>
      <w:tr w:rsidR="00C84E2C" w:rsidRPr="00C84E2C" w14:paraId="098B1CE8" w14:textId="77777777" w:rsidTr="00B0399B">
        <w:trPr>
          <w:cantSplit/>
          <w:jc w:val="center"/>
        </w:trPr>
        <w:tc>
          <w:tcPr>
            <w:tcW w:w="1696" w:type="dxa"/>
            <w:vMerge/>
            <w:vAlign w:val="center"/>
            <w:hideMark/>
          </w:tcPr>
          <w:p w14:paraId="5C07A5CE" w14:textId="77777777" w:rsidR="00C84E2C" w:rsidRPr="00C84E2C"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p>
        </w:tc>
        <w:tc>
          <w:tcPr>
            <w:tcW w:w="1134" w:type="dxa"/>
            <w:shd w:val="clear" w:color="auto" w:fill="auto"/>
            <w:noWrap/>
            <w:vAlign w:val="center"/>
            <w:hideMark/>
          </w:tcPr>
          <w:p w14:paraId="2C70BB5C" w14:textId="77777777" w:rsidR="00C84E2C" w:rsidRPr="00C84E2C"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sz w:val="20"/>
              </w:rPr>
            </w:pPr>
            <w:r w:rsidRPr="00C84E2C">
              <w:rPr>
                <w:sz w:val="20"/>
              </w:rPr>
              <w:t>51</w:t>
            </w:r>
          </w:p>
        </w:tc>
        <w:tc>
          <w:tcPr>
            <w:tcW w:w="6030" w:type="dxa"/>
            <w:shd w:val="clear" w:color="auto" w:fill="auto"/>
            <w:noWrap/>
            <w:vAlign w:val="center"/>
            <w:hideMark/>
          </w:tcPr>
          <w:p w14:paraId="7BD084FF" w14:textId="77777777" w:rsidR="00C84E2C" w:rsidRPr="00C84E2C"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r w:rsidRPr="00C84E2C">
              <w:rPr>
                <w:sz w:val="20"/>
              </w:rPr>
              <w:t>Mobile AtoN: Military Operation or Restricted Area Marker W</w:t>
            </w:r>
          </w:p>
        </w:tc>
      </w:tr>
      <w:tr w:rsidR="00C84E2C" w:rsidRPr="00C84E2C" w14:paraId="09FE9ECC" w14:textId="77777777" w:rsidTr="00B0399B">
        <w:trPr>
          <w:cantSplit/>
          <w:jc w:val="center"/>
        </w:trPr>
        <w:tc>
          <w:tcPr>
            <w:tcW w:w="1696" w:type="dxa"/>
            <w:vMerge/>
            <w:vAlign w:val="center"/>
            <w:hideMark/>
          </w:tcPr>
          <w:p w14:paraId="38E0A3E8" w14:textId="77777777" w:rsidR="00C84E2C" w:rsidRPr="00C84E2C"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p>
        </w:tc>
        <w:tc>
          <w:tcPr>
            <w:tcW w:w="1134" w:type="dxa"/>
            <w:shd w:val="clear" w:color="auto" w:fill="auto"/>
            <w:noWrap/>
            <w:vAlign w:val="center"/>
            <w:hideMark/>
          </w:tcPr>
          <w:p w14:paraId="1CFCDAE4" w14:textId="77777777" w:rsidR="00C84E2C" w:rsidRPr="00C84E2C"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sz w:val="20"/>
              </w:rPr>
            </w:pPr>
            <w:r w:rsidRPr="00C84E2C">
              <w:rPr>
                <w:sz w:val="20"/>
              </w:rPr>
              <w:t>52</w:t>
            </w:r>
          </w:p>
        </w:tc>
        <w:tc>
          <w:tcPr>
            <w:tcW w:w="6030" w:type="dxa"/>
            <w:shd w:val="clear" w:color="auto" w:fill="auto"/>
            <w:noWrap/>
            <w:vAlign w:val="center"/>
            <w:hideMark/>
          </w:tcPr>
          <w:p w14:paraId="2B662DFA" w14:textId="77777777" w:rsidR="00C84E2C" w:rsidRPr="00C84E2C"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r w:rsidRPr="00C84E2C">
              <w:rPr>
                <w:sz w:val="20"/>
              </w:rPr>
              <w:t>Mobile AtoN: Military Operation or Restricted Area Marker S</w:t>
            </w:r>
          </w:p>
        </w:tc>
      </w:tr>
      <w:tr w:rsidR="00C84E2C" w:rsidRPr="00C84E2C" w14:paraId="6005D42A" w14:textId="77777777" w:rsidTr="00B0399B">
        <w:trPr>
          <w:cantSplit/>
          <w:jc w:val="center"/>
        </w:trPr>
        <w:tc>
          <w:tcPr>
            <w:tcW w:w="1696" w:type="dxa"/>
            <w:vMerge/>
            <w:vAlign w:val="center"/>
            <w:hideMark/>
          </w:tcPr>
          <w:p w14:paraId="081EBCD3" w14:textId="77777777" w:rsidR="00C84E2C" w:rsidRPr="00C84E2C"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p>
        </w:tc>
        <w:tc>
          <w:tcPr>
            <w:tcW w:w="1134" w:type="dxa"/>
            <w:shd w:val="clear" w:color="auto" w:fill="auto"/>
            <w:noWrap/>
            <w:vAlign w:val="center"/>
            <w:hideMark/>
          </w:tcPr>
          <w:p w14:paraId="1E3E8D6C" w14:textId="77777777" w:rsidR="00C84E2C" w:rsidRPr="00C84E2C"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sz w:val="20"/>
              </w:rPr>
            </w:pPr>
            <w:r w:rsidRPr="00C84E2C">
              <w:rPr>
                <w:sz w:val="20"/>
              </w:rPr>
              <w:t>53</w:t>
            </w:r>
          </w:p>
        </w:tc>
        <w:tc>
          <w:tcPr>
            <w:tcW w:w="6030" w:type="dxa"/>
            <w:shd w:val="clear" w:color="auto" w:fill="auto"/>
            <w:noWrap/>
            <w:vAlign w:val="center"/>
            <w:hideMark/>
          </w:tcPr>
          <w:p w14:paraId="60C42680" w14:textId="77777777" w:rsidR="00C84E2C" w:rsidRPr="00C84E2C"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r w:rsidRPr="00C84E2C">
              <w:rPr>
                <w:sz w:val="20"/>
              </w:rPr>
              <w:t>Mobile AtoN: Dynamic Area Cardinal Marker N</w:t>
            </w:r>
          </w:p>
        </w:tc>
      </w:tr>
      <w:tr w:rsidR="00C84E2C" w:rsidRPr="00C84E2C" w14:paraId="3C7CE706" w14:textId="77777777" w:rsidTr="00B0399B">
        <w:trPr>
          <w:cantSplit/>
          <w:jc w:val="center"/>
        </w:trPr>
        <w:tc>
          <w:tcPr>
            <w:tcW w:w="1696" w:type="dxa"/>
            <w:vMerge/>
            <w:vAlign w:val="center"/>
            <w:hideMark/>
          </w:tcPr>
          <w:p w14:paraId="5AA93D07" w14:textId="77777777" w:rsidR="00C84E2C" w:rsidRPr="00C84E2C"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p>
        </w:tc>
        <w:tc>
          <w:tcPr>
            <w:tcW w:w="1134" w:type="dxa"/>
            <w:shd w:val="clear" w:color="auto" w:fill="auto"/>
            <w:noWrap/>
            <w:vAlign w:val="center"/>
            <w:hideMark/>
          </w:tcPr>
          <w:p w14:paraId="2997135B" w14:textId="77777777" w:rsidR="00C84E2C" w:rsidRPr="00C84E2C"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sz w:val="20"/>
              </w:rPr>
            </w:pPr>
            <w:r w:rsidRPr="00C84E2C">
              <w:rPr>
                <w:sz w:val="20"/>
              </w:rPr>
              <w:t>54</w:t>
            </w:r>
          </w:p>
        </w:tc>
        <w:tc>
          <w:tcPr>
            <w:tcW w:w="6030" w:type="dxa"/>
            <w:shd w:val="clear" w:color="auto" w:fill="auto"/>
            <w:noWrap/>
            <w:vAlign w:val="center"/>
            <w:hideMark/>
          </w:tcPr>
          <w:p w14:paraId="23CE4D6C" w14:textId="77777777" w:rsidR="00C84E2C" w:rsidRPr="00C84E2C"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r w:rsidRPr="00C84E2C">
              <w:rPr>
                <w:sz w:val="20"/>
              </w:rPr>
              <w:t>Mobile AtoN: Dynamic Area Cardinal Marker E</w:t>
            </w:r>
          </w:p>
        </w:tc>
      </w:tr>
      <w:tr w:rsidR="00C84E2C" w:rsidRPr="00C84E2C" w14:paraId="0948F101" w14:textId="77777777" w:rsidTr="00B0399B">
        <w:trPr>
          <w:cantSplit/>
          <w:jc w:val="center"/>
        </w:trPr>
        <w:tc>
          <w:tcPr>
            <w:tcW w:w="1696" w:type="dxa"/>
            <w:vMerge/>
            <w:vAlign w:val="center"/>
            <w:hideMark/>
          </w:tcPr>
          <w:p w14:paraId="1EB7B343" w14:textId="77777777" w:rsidR="00C84E2C" w:rsidRPr="00C84E2C"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p>
        </w:tc>
        <w:tc>
          <w:tcPr>
            <w:tcW w:w="1134" w:type="dxa"/>
            <w:shd w:val="clear" w:color="auto" w:fill="auto"/>
            <w:noWrap/>
            <w:vAlign w:val="center"/>
            <w:hideMark/>
          </w:tcPr>
          <w:p w14:paraId="0864E244" w14:textId="77777777" w:rsidR="00C84E2C" w:rsidRPr="00C84E2C"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sz w:val="20"/>
              </w:rPr>
            </w:pPr>
            <w:r w:rsidRPr="00C84E2C">
              <w:rPr>
                <w:sz w:val="20"/>
              </w:rPr>
              <w:t>55</w:t>
            </w:r>
          </w:p>
        </w:tc>
        <w:tc>
          <w:tcPr>
            <w:tcW w:w="6030" w:type="dxa"/>
            <w:shd w:val="clear" w:color="auto" w:fill="auto"/>
            <w:noWrap/>
            <w:vAlign w:val="center"/>
            <w:hideMark/>
          </w:tcPr>
          <w:p w14:paraId="214904C6" w14:textId="77777777" w:rsidR="00C84E2C" w:rsidRPr="00C84E2C"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r w:rsidRPr="00C84E2C">
              <w:rPr>
                <w:sz w:val="20"/>
              </w:rPr>
              <w:t>Mobile AtoN: Dynamic Area Cardinal Marker W</w:t>
            </w:r>
          </w:p>
        </w:tc>
      </w:tr>
      <w:tr w:rsidR="00C84E2C" w:rsidRPr="00C84E2C" w14:paraId="1D040D5C" w14:textId="77777777" w:rsidTr="00B0399B">
        <w:trPr>
          <w:cantSplit/>
          <w:jc w:val="center"/>
        </w:trPr>
        <w:tc>
          <w:tcPr>
            <w:tcW w:w="1696" w:type="dxa"/>
            <w:vMerge/>
            <w:vAlign w:val="center"/>
            <w:hideMark/>
          </w:tcPr>
          <w:p w14:paraId="4E527B5E" w14:textId="77777777" w:rsidR="00C84E2C" w:rsidRPr="00C84E2C"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p>
        </w:tc>
        <w:tc>
          <w:tcPr>
            <w:tcW w:w="1134" w:type="dxa"/>
            <w:shd w:val="clear" w:color="auto" w:fill="auto"/>
            <w:noWrap/>
            <w:vAlign w:val="center"/>
            <w:hideMark/>
          </w:tcPr>
          <w:p w14:paraId="4D53B457" w14:textId="77777777" w:rsidR="00C84E2C" w:rsidRPr="00C84E2C"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sz w:val="20"/>
              </w:rPr>
            </w:pPr>
            <w:r w:rsidRPr="00C84E2C">
              <w:rPr>
                <w:sz w:val="20"/>
              </w:rPr>
              <w:t>56</w:t>
            </w:r>
          </w:p>
        </w:tc>
        <w:tc>
          <w:tcPr>
            <w:tcW w:w="6030" w:type="dxa"/>
            <w:shd w:val="clear" w:color="auto" w:fill="auto"/>
            <w:noWrap/>
            <w:vAlign w:val="center"/>
            <w:hideMark/>
          </w:tcPr>
          <w:p w14:paraId="1F3A5CBA" w14:textId="77777777" w:rsidR="00C84E2C" w:rsidRPr="00C84E2C"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r w:rsidRPr="00C84E2C">
              <w:rPr>
                <w:sz w:val="20"/>
              </w:rPr>
              <w:t>Mobile AtoN: Dynamic Area Cardinal Marker S</w:t>
            </w:r>
          </w:p>
        </w:tc>
      </w:tr>
      <w:tr w:rsidR="00C84E2C" w:rsidRPr="00C84E2C" w14:paraId="65B60AF9" w14:textId="77777777" w:rsidTr="00B0399B">
        <w:trPr>
          <w:cantSplit/>
          <w:jc w:val="center"/>
        </w:trPr>
        <w:tc>
          <w:tcPr>
            <w:tcW w:w="1696" w:type="dxa"/>
            <w:vMerge/>
            <w:vAlign w:val="center"/>
            <w:hideMark/>
          </w:tcPr>
          <w:p w14:paraId="3F814855" w14:textId="77777777" w:rsidR="00C84E2C" w:rsidRPr="00C84E2C"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p>
        </w:tc>
        <w:tc>
          <w:tcPr>
            <w:tcW w:w="1134" w:type="dxa"/>
            <w:shd w:val="clear" w:color="auto" w:fill="auto"/>
            <w:noWrap/>
            <w:vAlign w:val="center"/>
            <w:hideMark/>
          </w:tcPr>
          <w:p w14:paraId="5DC0AA69" w14:textId="77777777" w:rsidR="00C84E2C" w:rsidRPr="00C84E2C"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sz w:val="20"/>
              </w:rPr>
            </w:pPr>
            <w:r w:rsidRPr="00C84E2C">
              <w:rPr>
                <w:sz w:val="20"/>
              </w:rPr>
              <w:t>57-63</w:t>
            </w:r>
          </w:p>
        </w:tc>
        <w:tc>
          <w:tcPr>
            <w:tcW w:w="6030" w:type="dxa"/>
            <w:shd w:val="clear" w:color="auto" w:fill="auto"/>
            <w:noWrap/>
            <w:vAlign w:val="center"/>
            <w:hideMark/>
          </w:tcPr>
          <w:p w14:paraId="43566D90" w14:textId="77777777" w:rsidR="00C84E2C" w:rsidRPr="00C84E2C"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r w:rsidRPr="00C84E2C">
              <w:rPr>
                <w:sz w:val="20"/>
              </w:rPr>
              <w:t>Reserved for future use</w:t>
            </w:r>
          </w:p>
        </w:tc>
      </w:tr>
      <w:tr w:rsidR="00C84E2C" w:rsidRPr="00C84E2C" w14:paraId="593BBE5B" w14:textId="77777777" w:rsidTr="00B0399B">
        <w:trPr>
          <w:cantSplit/>
          <w:jc w:val="center"/>
        </w:trPr>
        <w:tc>
          <w:tcPr>
            <w:tcW w:w="1696" w:type="dxa"/>
            <w:vAlign w:val="center"/>
          </w:tcPr>
          <w:p w14:paraId="13CFCE3F" w14:textId="77777777" w:rsidR="00C84E2C" w:rsidRPr="00C84E2C"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p>
        </w:tc>
        <w:tc>
          <w:tcPr>
            <w:tcW w:w="1134" w:type="dxa"/>
            <w:shd w:val="clear" w:color="auto" w:fill="auto"/>
            <w:noWrap/>
            <w:vAlign w:val="center"/>
          </w:tcPr>
          <w:p w14:paraId="26280DEC" w14:textId="77777777" w:rsidR="00C84E2C" w:rsidRPr="00C84E2C"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sz w:val="20"/>
              </w:rPr>
            </w:pPr>
            <w:r w:rsidRPr="00C84E2C">
              <w:rPr>
                <w:sz w:val="20"/>
              </w:rPr>
              <w:t>64-127</w:t>
            </w:r>
          </w:p>
        </w:tc>
        <w:tc>
          <w:tcPr>
            <w:tcW w:w="6030" w:type="dxa"/>
            <w:shd w:val="clear" w:color="auto" w:fill="auto"/>
            <w:noWrap/>
            <w:vAlign w:val="center"/>
          </w:tcPr>
          <w:p w14:paraId="69AAD1B3" w14:textId="77777777" w:rsidR="00C84E2C" w:rsidRPr="00C84E2C" w:rsidRDefault="00C84E2C" w:rsidP="00C84E2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r w:rsidRPr="00C84E2C">
              <w:rPr>
                <w:sz w:val="20"/>
              </w:rPr>
              <w:t>Reserved for regional use</w:t>
            </w:r>
          </w:p>
        </w:tc>
      </w:tr>
      <w:bookmarkEnd w:id="47"/>
    </w:tbl>
    <w:p w14:paraId="64028C56" w14:textId="77777777" w:rsidR="00C84E2C" w:rsidRPr="00C84E2C" w:rsidRDefault="00C84E2C" w:rsidP="00C84E2C">
      <w:pPr>
        <w:tabs>
          <w:tab w:val="clear" w:pos="1134"/>
          <w:tab w:val="clear" w:pos="1871"/>
          <w:tab w:val="clear" w:pos="2268"/>
        </w:tabs>
        <w:spacing w:before="0"/>
        <w:textAlignment w:val="baseline"/>
        <w:rPr>
          <w:sz w:val="20"/>
          <w:lang w:eastAsia="zh-CN"/>
        </w:rPr>
      </w:pPr>
    </w:p>
    <w:p w14:paraId="6D72199F" w14:textId="77777777" w:rsidR="00C84E2C" w:rsidRPr="004B0F80" w:rsidRDefault="00C84E2C" w:rsidP="00B579F8"/>
    <w:p w14:paraId="52A7067F" w14:textId="5F8CE5B4" w:rsidR="00B579F8" w:rsidRPr="004B0F80" w:rsidRDefault="00B579F8" w:rsidP="00B579F8"/>
    <w:p w14:paraId="6CB12AB9" w14:textId="77777777" w:rsidR="00B579F8" w:rsidRPr="004B0F80" w:rsidRDefault="00B579F8" w:rsidP="00B579F8"/>
    <w:p w14:paraId="5B2CD6B7" w14:textId="77777777" w:rsidR="00E715ED" w:rsidRPr="004B0F80" w:rsidRDefault="00E715ED" w:rsidP="00F64219"/>
    <w:sectPr w:rsidR="00E715ED" w:rsidRPr="004B0F80">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B51F111" w14:textId="77777777" w:rsidR="00D30ECA" w:rsidRDefault="00D30ECA" w:rsidP="00D30ECA">
      <w:pPr>
        <w:spacing w:before="0"/>
      </w:pPr>
      <w:r>
        <w:separator/>
      </w:r>
    </w:p>
  </w:endnote>
  <w:endnote w:type="continuationSeparator" w:id="0">
    <w:p w14:paraId="75FC7C91" w14:textId="77777777" w:rsidR="00D30ECA" w:rsidRDefault="00D30ECA" w:rsidP="00D30ECA">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Times New Roman Bold">
    <w:altName w:val="Times New Roman"/>
    <w:panose1 w:val="02020803070505020304"/>
    <w:charset w:val="00"/>
    <w:family w:val="roman"/>
    <w:pitch w:val="variable"/>
    <w:sig w:usb0="00003A87" w:usb1="00000000" w:usb2="00000000" w:usb3="00000000" w:csb0="000000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8EC0623" w14:textId="77777777" w:rsidR="00D30ECA" w:rsidRDefault="00D30ECA" w:rsidP="00D30ECA">
      <w:pPr>
        <w:spacing w:before="0"/>
      </w:pPr>
      <w:r>
        <w:separator/>
      </w:r>
    </w:p>
  </w:footnote>
  <w:footnote w:type="continuationSeparator" w:id="0">
    <w:p w14:paraId="5E3ED2FE" w14:textId="77777777" w:rsidR="00D30ECA" w:rsidRDefault="00D30ECA" w:rsidP="00D30ECA">
      <w:pPr>
        <w:spacing w:before="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885289571"/>
      <w:docPartObj>
        <w:docPartGallery w:val="Page Numbers (Top of Page)"/>
        <w:docPartUnique/>
      </w:docPartObj>
    </w:sdtPr>
    <w:sdtEndPr>
      <w:rPr>
        <w:noProof/>
      </w:rPr>
    </w:sdtEndPr>
    <w:sdtContent>
      <w:p w14:paraId="34435CFC" w14:textId="454D0E71" w:rsidR="00D30ECA" w:rsidRDefault="00D30ECA">
        <w:pPr>
          <w:pStyle w:val="Header"/>
        </w:pPr>
        <w:r>
          <w:fldChar w:fldCharType="begin"/>
        </w:r>
        <w:r>
          <w:instrText xml:space="preserve"> PAGE   \* MERGEFORMAT </w:instrText>
        </w:r>
        <w:r>
          <w:fldChar w:fldCharType="separate"/>
        </w:r>
        <w:r>
          <w:rPr>
            <w:noProof/>
          </w:rPr>
          <w:t>2</w:t>
        </w:r>
        <w:r>
          <w:rPr>
            <w:noProof/>
          </w:rPr>
          <w:fldChar w:fldCharType="end"/>
        </w:r>
      </w:p>
    </w:sdtContent>
  </w:sdt>
  <w:p w14:paraId="0BC6F52C" w14:textId="77777777" w:rsidR="00D30ECA" w:rsidRDefault="00D30EC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C291360"/>
    <w:multiLevelType w:val="hybridMultilevel"/>
    <w:tmpl w:val="CBDC5612"/>
    <w:lvl w:ilvl="0" w:tplc="5CDAA64E">
      <w:start w:val="1"/>
      <w:numFmt w:val="decimal"/>
      <w:lvlText w:val="%1."/>
      <w:lvlJc w:val="left"/>
      <w:pPr>
        <w:ind w:left="360" w:hanging="360"/>
      </w:pPr>
      <w:rPr>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1DA91FE7"/>
    <w:multiLevelType w:val="hybridMultilevel"/>
    <w:tmpl w:val="F98CF5F8"/>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366054196">
    <w:abstractNumId w:val="0"/>
  </w:num>
  <w:num w:numId="2" w16cid:durableId="2015180500">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USA">
    <w15:presenceInfo w15:providerId="None" w15:userId="US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doNotTrackFormatting/>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zI1NzI0MDIwMjc1trRQ0lEKTi0uzszPAykwrQUA/Pp//SwAAAA="/>
  </w:docVars>
  <w:rsids>
    <w:rsidRoot w:val="00C04553"/>
    <w:rsid w:val="00003D4A"/>
    <w:rsid w:val="00007126"/>
    <w:rsid w:val="00013511"/>
    <w:rsid w:val="00027A62"/>
    <w:rsid w:val="000304DF"/>
    <w:rsid w:val="00031CE2"/>
    <w:rsid w:val="00033850"/>
    <w:rsid w:val="000347C9"/>
    <w:rsid w:val="00035C46"/>
    <w:rsid w:val="0003660E"/>
    <w:rsid w:val="000401AB"/>
    <w:rsid w:val="0004445D"/>
    <w:rsid w:val="00047E75"/>
    <w:rsid w:val="00051A5F"/>
    <w:rsid w:val="00070773"/>
    <w:rsid w:val="00072EDB"/>
    <w:rsid w:val="0008249C"/>
    <w:rsid w:val="0009023B"/>
    <w:rsid w:val="00094013"/>
    <w:rsid w:val="0009573D"/>
    <w:rsid w:val="00097E33"/>
    <w:rsid w:val="000A2D72"/>
    <w:rsid w:val="000B4052"/>
    <w:rsid w:val="000B5DCB"/>
    <w:rsid w:val="000D50D4"/>
    <w:rsid w:val="000D649C"/>
    <w:rsid w:val="000E2482"/>
    <w:rsid w:val="000E67D8"/>
    <w:rsid w:val="000F5D64"/>
    <w:rsid w:val="00113ED0"/>
    <w:rsid w:val="00132DCE"/>
    <w:rsid w:val="00137654"/>
    <w:rsid w:val="001410B6"/>
    <w:rsid w:val="00142231"/>
    <w:rsid w:val="00142306"/>
    <w:rsid w:val="0014351C"/>
    <w:rsid w:val="0015173F"/>
    <w:rsid w:val="00161EF9"/>
    <w:rsid w:val="00166DD2"/>
    <w:rsid w:val="00171967"/>
    <w:rsid w:val="00174957"/>
    <w:rsid w:val="001749A3"/>
    <w:rsid w:val="001B342E"/>
    <w:rsid w:val="001B53C6"/>
    <w:rsid w:val="001B72DA"/>
    <w:rsid w:val="001C0C71"/>
    <w:rsid w:val="001D0CB9"/>
    <w:rsid w:val="001E081E"/>
    <w:rsid w:val="001E660B"/>
    <w:rsid w:val="001F3A0C"/>
    <w:rsid w:val="001F49A6"/>
    <w:rsid w:val="001F673B"/>
    <w:rsid w:val="00204D55"/>
    <w:rsid w:val="00216AF0"/>
    <w:rsid w:val="002227F1"/>
    <w:rsid w:val="002235E7"/>
    <w:rsid w:val="00227BC0"/>
    <w:rsid w:val="00230DEE"/>
    <w:rsid w:val="00246222"/>
    <w:rsid w:val="0025050E"/>
    <w:rsid w:val="00256DDE"/>
    <w:rsid w:val="00260A96"/>
    <w:rsid w:val="00260F23"/>
    <w:rsid w:val="00272625"/>
    <w:rsid w:val="002826FD"/>
    <w:rsid w:val="0028649D"/>
    <w:rsid w:val="00286FA0"/>
    <w:rsid w:val="002A5CDA"/>
    <w:rsid w:val="002C6CA8"/>
    <w:rsid w:val="002E3E13"/>
    <w:rsid w:val="002F2D69"/>
    <w:rsid w:val="003270D9"/>
    <w:rsid w:val="00333FD1"/>
    <w:rsid w:val="00346C57"/>
    <w:rsid w:val="0035696B"/>
    <w:rsid w:val="00370602"/>
    <w:rsid w:val="00383CE1"/>
    <w:rsid w:val="00390EF6"/>
    <w:rsid w:val="003914A0"/>
    <w:rsid w:val="003A28EF"/>
    <w:rsid w:val="003B397A"/>
    <w:rsid w:val="003C0538"/>
    <w:rsid w:val="004015E1"/>
    <w:rsid w:val="00412CCD"/>
    <w:rsid w:val="00417101"/>
    <w:rsid w:val="00421A1E"/>
    <w:rsid w:val="00421EBE"/>
    <w:rsid w:val="00441933"/>
    <w:rsid w:val="0045069F"/>
    <w:rsid w:val="00453717"/>
    <w:rsid w:val="00474129"/>
    <w:rsid w:val="00475FCB"/>
    <w:rsid w:val="00482647"/>
    <w:rsid w:val="004859E7"/>
    <w:rsid w:val="004A5E4A"/>
    <w:rsid w:val="004B0F80"/>
    <w:rsid w:val="004B7313"/>
    <w:rsid w:val="004C7449"/>
    <w:rsid w:val="004D3B7E"/>
    <w:rsid w:val="004E002D"/>
    <w:rsid w:val="004E6EDC"/>
    <w:rsid w:val="004F1CAF"/>
    <w:rsid w:val="0051579C"/>
    <w:rsid w:val="0051620E"/>
    <w:rsid w:val="005256DE"/>
    <w:rsid w:val="00534D2B"/>
    <w:rsid w:val="0055106B"/>
    <w:rsid w:val="0055457C"/>
    <w:rsid w:val="005575E7"/>
    <w:rsid w:val="005617C9"/>
    <w:rsid w:val="00571B27"/>
    <w:rsid w:val="00593512"/>
    <w:rsid w:val="0059679C"/>
    <w:rsid w:val="005A3019"/>
    <w:rsid w:val="005B4FFA"/>
    <w:rsid w:val="005D7DB7"/>
    <w:rsid w:val="005E26F3"/>
    <w:rsid w:val="005F0E9B"/>
    <w:rsid w:val="0060734F"/>
    <w:rsid w:val="00630F01"/>
    <w:rsid w:val="00631472"/>
    <w:rsid w:val="0063189D"/>
    <w:rsid w:val="00641660"/>
    <w:rsid w:val="00642F65"/>
    <w:rsid w:val="0065129C"/>
    <w:rsid w:val="00654AEC"/>
    <w:rsid w:val="006550E0"/>
    <w:rsid w:val="006675A0"/>
    <w:rsid w:val="00677CE4"/>
    <w:rsid w:val="00684CC7"/>
    <w:rsid w:val="00691741"/>
    <w:rsid w:val="006A7276"/>
    <w:rsid w:val="006C29CD"/>
    <w:rsid w:val="006D5220"/>
    <w:rsid w:val="006F4AAE"/>
    <w:rsid w:val="00716540"/>
    <w:rsid w:val="00721EB1"/>
    <w:rsid w:val="00734D77"/>
    <w:rsid w:val="00737F96"/>
    <w:rsid w:val="0074130A"/>
    <w:rsid w:val="007417CD"/>
    <w:rsid w:val="00743EA2"/>
    <w:rsid w:val="007448B1"/>
    <w:rsid w:val="007519BA"/>
    <w:rsid w:val="007536E0"/>
    <w:rsid w:val="00757614"/>
    <w:rsid w:val="00761239"/>
    <w:rsid w:val="0076250D"/>
    <w:rsid w:val="00763ED6"/>
    <w:rsid w:val="00771C09"/>
    <w:rsid w:val="00792E0A"/>
    <w:rsid w:val="00792F50"/>
    <w:rsid w:val="007955AD"/>
    <w:rsid w:val="0079618D"/>
    <w:rsid w:val="007A168F"/>
    <w:rsid w:val="007A3531"/>
    <w:rsid w:val="007B0FAE"/>
    <w:rsid w:val="007B282A"/>
    <w:rsid w:val="007B675C"/>
    <w:rsid w:val="007B7FBD"/>
    <w:rsid w:val="007C065D"/>
    <w:rsid w:val="007D22C5"/>
    <w:rsid w:val="007E577C"/>
    <w:rsid w:val="007F7962"/>
    <w:rsid w:val="008004E5"/>
    <w:rsid w:val="00810710"/>
    <w:rsid w:val="00822002"/>
    <w:rsid w:val="00824833"/>
    <w:rsid w:val="00843BF7"/>
    <w:rsid w:val="00846994"/>
    <w:rsid w:val="008512ED"/>
    <w:rsid w:val="00852E68"/>
    <w:rsid w:val="00862FBF"/>
    <w:rsid w:val="00867673"/>
    <w:rsid w:val="008915D4"/>
    <w:rsid w:val="008978D9"/>
    <w:rsid w:val="008A2E97"/>
    <w:rsid w:val="008A5D84"/>
    <w:rsid w:val="008B2E2B"/>
    <w:rsid w:val="008B53E5"/>
    <w:rsid w:val="008C73A9"/>
    <w:rsid w:val="008F4213"/>
    <w:rsid w:val="00902B41"/>
    <w:rsid w:val="00906486"/>
    <w:rsid w:val="00924CF2"/>
    <w:rsid w:val="00924DF3"/>
    <w:rsid w:val="00926F9C"/>
    <w:rsid w:val="00933DD6"/>
    <w:rsid w:val="00936F98"/>
    <w:rsid w:val="00937A8C"/>
    <w:rsid w:val="00946B65"/>
    <w:rsid w:val="00977B5A"/>
    <w:rsid w:val="00982338"/>
    <w:rsid w:val="009878AF"/>
    <w:rsid w:val="009900AB"/>
    <w:rsid w:val="00990270"/>
    <w:rsid w:val="009A7CCC"/>
    <w:rsid w:val="009B0A0E"/>
    <w:rsid w:val="009B30B5"/>
    <w:rsid w:val="009B3CFA"/>
    <w:rsid w:val="009B409A"/>
    <w:rsid w:val="009C0ED5"/>
    <w:rsid w:val="009D22F9"/>
    <w:rsid w:val="009D5CDE"/>
    <w:rsid w:val="009F6D16"/>
    <w:rsid w:val="00A35F43"/>
    <w:rsid w:val="00A405D6"/>
    <w:rsid w:val="00A53427"/>
    <w:rsid w:val="00A713F8"/>
    <w:rsid w:val="00A728AF"/>
    <w:rsid w:val="00A873C6"/>
    <w:rsid w:val="00AA13C4"/>
    <w:rsid w:val="00AA244B"/>
    <w:rsid w:val="00AA653F"/>
    <w:rsid w:val="00AC6C95"/>
    <w:rsid w:val="00AD4F22"/>
    <w:rsid w:val="00AE351C"/>
    <w:rsid w:val="00AF5495"/>
    <w:rsid w:val="00B015AE"/>
    <w:rsid w:val="00B10D1F"/>
    <w:rsid w:val="00B138F1"/>
    <w:rsid w:val="00B148C1"/>
    <w:rsid w:val="00B153F3"/>
    <w:rsid w:val="00B161E5"/>
    <w:rsid w:val="00B30569"/>
    <w:rsid w:val="00B335A8"/>
    <w:rsid w:val="00B34F02"/>
    <w:rsid w:val="00B5099C"/>
    <w:rsid w:val="00B579F8"/>
    <w:rsid w:val="00B81D79"/>
    <w:rsid w:val="00B82633"/>
    <w:rsid w:val="00B94E33"/>
    <w:rsid w:val="00BA56A2"/>
    <w:rsid w:val="00BB3801"/>
    <w:rsid w:val="00BB3F74"/>
    <w:rsid w:val="00BB441B"/>
    <w:rsid w:val="00BB7180"/>
    <w:rsid w:val="00BC165A"/>
    <w:rsid w:val="00BC3CF7"/>
    <w:rsid w:val="00BD116F"/>
    <w:rsid w:val="00BD57F7"/>
    <w:rsid w:val="00BF63B8"/>
    <w:rsid w:val="00BF77B9"/>
    <w:rsid w:val="00BF7953"/>
    <w:rsid w:val="00C01390"/>
    <w:rsid w:val="00C015E8"/>
    <w:rsid w:val="00C04553"/>
    <w:rsid w:val="00C07408"/>
    <w:rsid w:val="00C07C0B"/>
    <w:rsid w:val="00C15645"/>
    <w:rsid w:val="00C45328"/>
    <w:rsid w:val="00C53D5F"/>
    <w:rsid w:val="00C5637C"/>
    <w:rsid w:val="00C64B5C"/>
    <w:rsid w:val="00C658E7"/>
    <w:rsid w:val="00C72FC0"/>
    <w:rsid w:val="00C73046"/>
    <w:rsid w:val="00C84E2C"/>
    <w:rsid w:val="00CA7A92"/>
    <w:rsid w:val="00CB43E1"/>
    <w:rsid w:val="00CB7093"/>
    <w:rsid w:val="00CC59C7"/>
    <w:rsid w:val="00CD586F"/>
    <w:rsid w:val="00CE28D8"/>
    <w:rsid w:val="00CE40DB"/>
    <w:rsid w:val="00CF0A92"/>
    <w:rsid w:val="00D01530"/>
    <w:rsid w:val="00D100EE"/>
    <w:rsid w:val="00D17168"/>
    <w:rsid w:val="00D20353"/>
    <w:rsid w:val="00D264F4"/>
    <w:rsid w:val="00D30ECA"/>
    <w:rsid w:val="00D320F1"/>
    <w:rsid w:val="00D506F2"/>
    <w:rsid w:val="00D533E8"/>
    <w:rsid w:val="00D55518"/>
    <w:rsid w:val="00D55F14"/>
    <w:rsid w:val="00D628F8"/>
    <w:rsid w:val="00D7477A"/>
    <w:rsid w:val="00D80ACD"/>
    <w:rsid w:val="00D95A9B"/>
    <w:rsid w:val="00DB11BF"/>
    <w:rsid w:val="00DB50D5"/>
    <w:rsid w:val="00DC1A74"/>
    <w:rsid w:val="00DC7EFA"/>
    <w:rsid w:val="00DD26EF"/>
    <w:rsid w:val="00DD71A8"/>
    <w:rsid w:val="00DF2407"/>
    <w:rsid w:val="00DF3308"/>
    <w:rsid w:val="00DF3489"/>
    <w:rsid w:val="00DF5FA0"/>
    <w:rsid w:val="00E15306"/>
    <w:rsid w:val="00E201ED"/>
    <w:rsid w:val="00E35BAF"/>
    <w:rsid w:val="00E377AF"/>
    <w:rsid w:val="00E41C9F"/>
    <w:rsid w:val="00E71235"/>
    <w:rsid w:val="00E715ED"/>
    <w:rsid w:val="00E72B82"/>
    <w:rsid w:val="00E76E1F"/>
    <w:rsid w:val="00E86B3B"/>
    <w:rsid w:val="00E963D0"/>
    <w:rsid w:val="00E96CBC"/>
    <w:rsid w:val="00EA3615"/>
    <w:rsid w:val="00EC340D"/>
    <w:rsid w:val="00EC4F6E"/>
    <w:rsid w:val="00EE4C60"/>
    <w:rsid w:val="00EF5823"/>
    <w:rsid w:val="00F05289"/>
    <w:rsid w:val="00F173D7"/>
    <w:rsid w:val="00F40962"/>
    <w:rsid w:val="00F4539D"/>
    <w:rsid w:val="00F542D4"/>
    <w:rsid w:val="00F54D57"/>
    <w:rsid w:val="00F5727E"/>
    <w:rsid w:val="00F624AD"/>
    <w:rsid w:val="00F64219"/>
    <w:rsid w:val="00F653AD"/>
    <w:rsid w:val="00F722E0"/>
    <w:rsid w:val="00F907F4"/>
    <w:rsid w:val="00FA5FBC"/>
    <w:rsid w:val="00FC56CD"/>
    <w:rsid w:val="00FD1899"/>
    <w:rsid w:val="00FD23D7"/>
    <w:rsid w:val="00FE18B2"/>
    <w:rsid w:val="00FE5C17"/>
    <w:rsid w:val="00FF6778"/>
    <w:rsid w:val="00FF7330"/>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2BBA70B"/>
  <w15:chartTrackingRefBased/>
  <w15:docId w15:val="{879979BA-8681-414A-ADA9-CE1515862C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04553"/>
    <w:pPr>
      <w:tabs>
        <w:tab w:val="left" w:pos="1134"/>
        <w:tab w:val="left" w:pos="1871"/>
        <w:tab w:val="left" w:pos="2268"/>
      </w:tabs>
      <w:overflowPunct w:val="0"/>
      <w:autoSpaceDE w:val="0"/>
      <w:autoSpaceDN w:val="0"/>
      <w:adjustRightInd w:val="0"/>
      <w:spacing w:before="120" w:after="0" w:line="240" w:lineRule="auto"/>
    </w:pPr>
    <w:rPr>
      <w:rFonts w:ascii="Times New Roman" w:eastAsia="Times New Roman" w:hAnsi="Times New Roman" w:cs="Times New Roman"/>
      <w:sz w:val="24"/>
      <w:szCs w:val="20"/>
      <w:lang w:val="en-GB"/>
    </w:rPr>
  </w:style>
  <w:style w:type="paragraph" w:styleId="Heading1">
    <w:name w:val="heading 1"/>
    <w:basedOn w:val="Normal"/>
    <w:next w:val="Normal"/>
    <w:link w:val="Heading1Char"/>
    <w:uiPriority w:val="9"/>
    <w:qFormat/>
    <w:rsid w:val="00C53D5F"/>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Heading1"/>
    <w:next w:val="Normal"/>
    <w:link w:val="Heading2Char"/>
    <w:uiPriority w:val="99"/>
    <w:qFormat/>
    <w:rsid w:val="00C53D5F"/>
    <w:pPr>
      <w:spacing w:before="200"/>
      <w:ind w:left="1134" w:hanging="1134"/>
      <w:textAlignment w:val="baseline"/>
      <w:outlineLvl w:val="1"/>
    </w:pPr>
    <w:rPr>
      <w:rFonts w:ascii="Times New Roman" w:eastAsia="Times New Roman" w:hAnsi="Times New Roman" w:cs="Times New Roman"/>
      <w:b/>
      <w:color w:val="auto"/>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Rectitle">
    <w:name w:val="Rec_title"/>
    <w:basedOn w:val="Normal"/>
    <w:next w:val="Normal"/>
    <w:uiPriority w:val="99"/>
    <w:rsid w:val="00B5099C"/>
    <w:pPr>
      <w:keepNext/>
      <w:keepLines/>
      <w:tabs>
        <w:tab w:val="clear" w:pos="1134"/>
        <w:tab w:val="clear" w:pos="1871"/>
        <w:tab w:val="clear" w:pos="2268"/>
        <w:tab w:val="left" w:pos="794"/>
        <w:tab w:val="left" w:pos="1191"/>
        <w:tab w:val="left" w:pos="1588"/>
        <w:tab w:val="left" w:pos="1985"/>
      </w:tabs>
      <w:spacing w:before="240"/>
      <w:jc w:val="center"/>
      <w:textAlignment w:val="baseline"/>
    </w:pPr>
    <w:rPr>
      <w:b/>
      <w:sz w:val="28"/>
      <w:lang w:val="fr-FR"/>
    </w:rPr>
  </w:style>
  <w:style w:type="paragraph" w:customStyle="1" w:styleId="Source">
    <w:name w:val="Source"/>
    <w:basedOn w:val="Normal"/>
    <w:next w:val="Normal"/>
    <w:link w:val="SourceChar"/>
    <w:rsid w:val="00474129"/>
    <w:pPr>
      <w:spacing w:before="840"/>
      <w:jc w:val="center"/>
      <w:textAlignment w:val="baseline"/>
    </w:pPr>
    <w:rPr>
      <w:b/>
      <w:sz w:val="28"/>
    </w:rPr>
  </w:style>
  <w:style w:type="character" w:customStyle="1" w:styleId="SourceChar">
    <w:name w:val="Source Char"/>
    <w:basedOn w:val="DefaultParagraphFont"/>
    <w:link w:val="Source"/>
    <w:locked/>
    <w:rsid w:val="00474129"/>
    <w:rPr>
      <w:rFonts w:ascii="Times New Roman" w:eastAsia="Times New Roman" w:hAnsi="Times New Roman" w:cs="Times New Roman"/>
      <w:b/>
      <w:sz w:val="28"/>
      <w:szCs w:val="20"/>
      <w:lang w:val="en-GB"/>
    </w:rPr>
  </w:style>
  <w:style w:type="paragraph" w:customStyle="1" w:styleId="Title1">
    <w:name w:val="Title 1"/>
    <w:basedOn w:val="Source"/>
    <w:next w:val="Normal"/>
    <w:link w:val="Title1Char"/>
    <w:rsid w:val="00474129"/>
    <w:pPr>
      <w:tabs>
        <w:tab w:val="left" w:pos="567"/>
        <w:tab w:val="left" w:pos="1701"/>
        <w:tab w:val="left" w:pos="2835"/>
      </w:tabs>
      <w:spacing w:before="240"/>
    </w:pPr>
    <w:rPr>
      <w:b w:val="0"/>
      <w:caps/>
    </w:rPr>
  </w:style>
  <w:style w:type="character" w:customStyle="1" w:styleId="Title1Char">
    <w:name w:val="Title 1 Char"/>
    <w:basedOn w:val="DefaultParagraphFont"/>
    <w:link w:val="Title1"/>
    <w:locked/>
    <w:rsid w:val="00474129"/>
    <w:rPr>
      <w:rFonts w:ascii="Times New Roman" w:eastAsia="Times New Roman" w:hAnsi="Times New Roman" w:cs="Times New Roman"/>
      <w:caps/>
      <w:sz w:val="28"/>
      <w:szCs w:val="20"/>
      <w:lang w:val="en-GB"/>
    </w:rPr>
  </w:style>
  <w:style w:type="paragraph" w:styleId="ListParagraph">
    <w:name w:val="List Paragraph"/>
    <w:basedOn w:val="Normal"/>
    <w:uiPriority w:val="34"/>
    <w:qFormat/>
    <w:rsid w:val="00474129"/>
    <w:pPr>
      <w:tabs>
        <w:tab w:val="clear" w:pos="1134"/>
        <w:tab w:val="clear" w:pos="1871"/>
        <w:tab w:val="clear" w:pos="2268"/>
      </w:tabs>
      <w:overflowPunct/>
      <w:autoSpaceDE/>
      <w:autoSpaceDN/>
      <w:adjustRightInd/>
      <w:spacing w:before="0"/>
      <w:ind w:left="720"/>
      <w:contextualSpacing/>
    </w:pPr>
    <w:rPr>
      <w:rFonts w:asciiTheme="minorHAnsi" w:eastAsiaTheme="minorEastAsia" w:hAnsiTheme="minorHAnsi" w:cstheme="minorBidi"/>
      <w:szCs w:val="24"/>
      <w:lang w:val="nb-NO" w:eastAsia="nb-NO"/>
    </w:rPr>
  </w:style>
  <w:style w:type="paragraph" w:customStyle="1" w:styleId="RecNo">
    <w:name w:val="Rec_No"/>
    <w:basedOn w:val="Normal"/>
    <w:next w:val="Normal"/>
    <w:link w:val="RecNoChar"/>
    <w:uiPriority w:val="99"/>
    <w:rsid w:val="00F64219"/>
    <w:pPr>
      <w:keepNext/>
      <w:keepLines/>
      <w:spacing w:before="480"/>
      <w:jc w:val="center"/>
      <w:textAlignment w:val="baseline"/>
    </w:pPr>
    <w:rPr>
      <w:caps/>
      <w:sz w:val="28"/>
    </w:rPr>
  </w:style>
  <w:style w:type="paragraph" w:customStyle="1" w:styleId="Recref">
    <w:name w:val="Rec_ref"/>
    <w:basedOn w:val="Rectitle"/>
    <w:next w:val="Recdate"/>
    <w:uiPriority w:val="99"/>
    <w:rsid w:val="00F64219"/>
    <w:pPr>
      <w:tabs>
        <w:tab w:val="clear" w:pos="794"/>
        <w:tab w:val="clear" w:pos="1191"/>
        <w:tab w:val="clear" w:pos="1588"/>
        <w:tab w:val="clear" w:pos="1985"/>
        <w:tab w:val="left" w:pos="1134"/>
        <w:tab w:val="left" w:pos="1871"/>
        <w:tab w:val="left" w:pos="2268"/>
      </w:tabs>
      <w:spacing w:before="120"/>
    </w:pPr>
    <w:rPr>
      <w:b w:val="0"/>
      <w:sz w:val="24"/>
      <w:lang w:val="en-GB"/>
    </w:rPr>
  </w:style>
  <w:style w:type="paragraph" w:customStyle="1" w:styleId="Recdate">
    <w:name w:val="Rec_date"/>
    <w:basedOn w:val="Normal"/>
    <w:next w:val="Normal"/>
    <w:uiPriority w:val="99"/>
    <w:rsid w:val="00F64219"/>
    <w:pPr>
      <w:keepNext/>
      <w:keepLines/>
      <w:jc w:val="right"/>
      <w:textAlignment w:val="baseline"/>
    </w:pPr>
    <w:rPr>
      <w:sz w:val="22"/>
    </w:rPr>
  </w:style>
  <w:style w:type="paragraph" w:customStyle="1" w:styleId="Headingb">
    <w:name w:val="Heading_b"/>
    <w:basedOn w:val="Normal"/>
    <w:next w:val="Normal"/>
    <w:link w:val="HeadingbChar"/>
    <w:uiPriority w:val="99"/>
    <w:qFormat/>
    <w:rsid w:val="00F64219"/>
    <w:pPr>
      <w:keepNext/>
      <w:keepLines/>
      <w:spacing w:before="160"/>
      <w:textAlignment w:val="baseline"/>
    </w:pPr>
    <w:rPr>
      <w:rFonts w:ascii="Times New Roman Bold" w:hAnsi="Times New Roman Bold" w:cs="Times New Roman Bold"/>
      <w:b/>
      <w:lang w:eastAsia="zh-CN"/>
    </w:rPr>
  </w:style>
  <w:style w:type="paragraph" w:customStyle="1" w:styleId="AnnexNo">
    <w:name w:val="Annex_No"/>
    <w:basedOn w:val="Normal"/>
    <w:next w:val="Normal"/>
    <w:link w:val="AnnexNoChar"/>
    <w:qFormat/>
    <w:rsid w:val="00F64219"/>
    <w:pPr>
      <w:keepNext/>
      <w:keepLines/>
      <w:spacing w:before="480" w:after="80"/>
      <w:jc w:val="center"/>
      <w:textAlignment w:val="baseline"/>
    </w:pPr>
    <w:rPr>
      <w:caps/>
      <w:sz w:val="28"/>
    </w:rPr>
  </w:style>
  <w:style w:type="character" w:customStyle="1" w:styleId="AnnexNoChar">
    <w:name w:val="Annex_No Char"/>
    <w:basedOn w:val="DefaultParagraphFont"/>
    <w:link w:val="AnnexNo"/>
    <w:qFormat/>
    <w:locked/>
    <w:rsid w:val="00F64219"/>
    <w:rPr>
      <w:rFonts w:ascii="Times New Roman" w:eastAsia="Times New Roman" w:hAnsi="Times New Roman" w:cs="Times New Roman"/>
      <w:caps/>
      <w:sz w:val="28"/>
      <w:szCs w:val="20"/>
      <w:lang w:val="en-GB"/>
    </w:rPr>
  </w:style>
  <w:style w:type="character" w:customStyle="1" w:styleId="RecNoChar">
    <w:name w:val="Rec_No Char"/>
    <w:basedOn w:val="DefaultParagraphFont"/>
    <w:link w:val="RecNo"/>
    <w:uiPriority w:val="99"/>
    <w:qFormat/>
    <w:locked/>
    <w:rsid w:val="00F64219"/>
    <w:rPr>
      <w:rFonts w:ascii="Times New Roman" w:eastAsia="Times New Roman" w:hAnsi="Times New Roman" w:cs="Times New Roman"/>
      <w:caps/>
      <w:sz w:val="28"/>
      <w:szCs w:val="20"/>
      <w:lang w:val="en-GB"/>
    </w:rPr>
  </w:style>
  <w:style w:type="character" w:customStyle="1" w:styleId="HeadingbChar">
    <w:name w:val="Heading_b Char"/>
    <w:basedOn w:val="DefaultParagraphFont"/>
    <w:link w:val="Headingb"/>
    <w:uiPriority w:val="99"/>
    <w:qFormat/>
    <w:locked/>
    <w:rsid w:val="00F64219"/>
    <w:rPr>
      <w:rFonts w:ascii="Times New Roman Bold" w:eastAsia="Times New Roman" w:hAnsi="Times New Roman Bold" w:cs="Times New Roman Bold"/>
      <w:b/>
      <w:sz w:val="24"/>
      <w:szCs w:val="20"/>
      <w:lang w:val="en-GB" w:eastAsia="zh-CN"/>
    </w:rPr>
  </w:style>
  <w:style w:type="character" w:customStyle="1" w:styleId="Heading2Char">
    <w:name w:val="Heading 2 Char"/>
    <w:basedOn w:val="DefaultParagraphFont"/>
    <w:link w:val="Heading2"/>
    <w:uiPriority w:val="99"/>
    <w:qFormat/>
    <w:rsid w:val="00C53D5F"/>
    <w:rPr>
      <w:rFonts w:ascii="Times New Roman" w:eastAsia="Times New Roman" w:hAnsi="Times New Roman" w:cs="Times New Roman"/>
      <w:b/>
      <w:sz w:val="24"/>
      <w:szCs w:val="20"/>
      <w:lang w:val="en-GB"/>
    </w:rPr>
  </w:style>
  <w:style w:type="paragraph" w:customStyle="1" w:styleId="TableNo">
    <w:name w:val="Table_No"/>
    <w:basedOn w:val="Normal"/>
    <w:next w:val="Normal"/>
    <w:link w:val="TableNoChar"/>
    <w:uiPriority w:val="99"/>
    <w:qFormat/>
    <w:rsid w:val="00C53D5F"/>
    <w:pPr>
      <w:keepNext/>
      <w:spacing w:before="560" w:after="120"/>
      <w:jc w:val="center"/>
      <w:textAlignment w:val="baseline"/>
    </w:pPr>
    <w:rPr>
      <w:caps/>
      <w:sz w:val="20"/>
    </w:rPr>
  </w:style>
  <w:style w:type="paragraph" w:customStyle="1" w:styleId="Tabletitle">
    <w:name w:val="Table_title"/>
    <w:basedOn w:val="Normal"/>
    <w:next w:val="Normal"/>
    <w:link w:val="TabletitleChar"/>
    <w:uiPriority w:val="99"/>
    <w:qFormat/>
    <w:rsid w:val="00C53D5F"/>
    <w:pPr>
      <w:keepNext/>
      <w:keepLines/>
      <w:spacing w:before="0" w:after="120"/>
      <w:jc w:val="center"/>
      <w:textAlignment w:val="baseline"/>
    </w:pPr>
    <w:rPr>
      <w:rFonts w:ascii="Times New Roman Bold" w:hAnsi="Times New Roman Bold"/>
      <w:b/>
      <w:sz w:val="20"/>
    </w:rPr>
  </w:style>
  <w:style w:type="character" w:customStyle="1" w:styleId="TableNoChar">
    <w:name w:val="Table_No Char"/>
    <w:basedOn w:val="DefaultParagraphFont"/>
    <w:link w:val="TableNo"/>
    <w:uiPriority w:val="99"/>
    <w:qFormat/>
    <w:locked/>
    <w:rsid w:val="00C53D5F"/>
    <w:rPr>
      <w:rFonts w:ascii="Times New Roman" w:eastAsia="Times New Roman" w:hAnsi="Times New Roman" w:cs="Times New Roman"/>
      <w:caps/>
      <w:sz w:val="20"/>
      <w:szCs w:val="20"/>
      <w:lang w:val="en-GB"/>
    </w:rPr>
  </w:style>
  <w:style w:type="character" w:customStyle="1" w:styleId="TabletitleChar">
    <w:name w:val="Table_title Char"/>
    <w:basedOn w:val="DefaultParagraphFont"/>
    <w:link w:val="Tabletitle"/>
    <w:uiPriority w:val="99"/>
    <w:qFormat/>
    <w:rsid w:val="00C53D5F"/>
    <w:rPr>
      <w:rFonts w:ascii="Times New Roman Bold" w:eastAsia="Times New Roman" w:hAnsi="Times New Roman Bold" w:cs="Times New Roman"/>
      <w:b/>
      <w:sz w:val="20"/>
      <w:szCs w:val="20"/>
      <w:lang w:val="en-GB"/>
    </w:rPr>
  </w:style>
  <w:style w:type="character" w:customStyle="1" w:styleId="Heading1Char">
    <w:name w:val="Heading 1 Char"/>
    <w:basedOn w:val="DefaultParagraphFont"/>
    <w:link w:val="Heading1"/>
    <w:uiPriority w:val="9"/>
    <w:rsid w:val="00C53D5F"/>
    <w:rPr>
      <w:rFonts w:asciiTheme="majorHAnsi" w:eastAsiaTheme="majorEastAsia" w:hAnsiTheme="majorHAnsi" w:cstheme="majorBidi"/>
      <w:color w:val="2F5496" w:themeColor="accent1" w:themeShade="BF"/>
      <w:sz w:val="32"/>
      <w:szCs w:val="32"/>
      <w:lang w:val="en-GB"/>
    </w:rPr>
  </w:style>
  <w:style w:type="paragraph" w:styleId="Revision">
    <w:name w:val="Revision"/>
    <w:hidden/>
    <w:uiPriority w:val="99"/>
    <w:semiHidden/>
    <w:rsid w:val="00C53D5F"/>
    <w:pPr>
      <w:spacing w:after="0" w:line="240" w:lineRule="auto"/>
    </w:pPr>
    <w:rPr>
      <w:rFonts w:ascii="Times New Roman" w:eastAsia="Times New Roman" w:hAnsi="Times New Roman" w:cs="Times New Roman"/>
      <w:sz w:val="24"/>
      <w:szCs w:val="20"/>
      <w:lang w:val="en-GB"/>
    </w:rPr>
  </w:style>
  <w:style w:type="paragraph" w:customStyle="1" w:styleId="Tabletext">
    <w:name w:val="Table_text"/>
    <w:basedOn w:val="Normal"/>
    <w:link w:val="TabletextChar"/>
    <w:uiPriority w:val="99"/>
    <w:qFormat/>
    <w:rsid w:val="00C53D5F"/>
    <w:pPr>
      <w:tabs>
        <w:tab w:val="clear" w:pos="1871"/>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both"/>
      <w:textAlignment w:val="baseline"/>
    </w:pPr>
    <w:rPr>
      <w:sz w:val="22"/>
      <w:lang w:val="fr-FR"/>
    </w:rPr>
  </w:style>
  <w:style w:type="character" w:customStyle="1" w:styleId="TabletextChar">
    <w:name w:val="Table_text Char"/>
    <w:basedOn w:val="DefaultParagraphFont"/>
    <w:link w:val="Tabletext"/>
    <w:uiPriority w:val="99"/>
    <w:qFormat/>
    <w:locked/>
    <w:rsid w:val="00C53D5F"/>
    <w:rPr>
      <w:rFonts w:ascii="Times New Roman" w:eastAsia="Times New Roman" w:hAnsi="Times New Roman" w:cs="Times New Roman"/>
      <w:szCs w:val="20"/>
      <w:lang w:val="fr-FR"/>
    </w:rPr>
  </w:style>
  <w:style w:type="character" w:styleId="CommentReference">
    <w:name w:val="annotation reference"/>
    <w:basedOn w:val="DefaultParagraphFont"/>
    <w:uiPriority w:val="99"/>
    <w:semiHidden/>
    <w:unhideWhenUsed/>
    <w:rsid w:val="00035C46"/>
    <w:rPr>
      <w:sz w:val="16"/>
      <w:szCs w:val="16"/>
    </w:rPr>
  </w:style>
  <w:style w:type="paragraph" w:styleId="CommentText">
    <w:name w:val="annotation text"/>
    <w:basedOn w:val="Normal"/>
    <w:link w:val="CommentTextChar"/>
    <w:uiPriority w:val="99"/>
    <w:unhideWhenUsed/>
    <w:rsid w:val="00035C46"/>
    <w:rPr>
      <w:sz w:val="20"/>
    </w:rPr>
  </w:style>
  <w:style w:type="character" w:customStyle="1" w:styleId="CommentTextChar">
    <w:name w:val="Comment Text Char"/>
    <w:basedOn w:val="DefaultParagraphFont"/>
    <w:link w:val="CommentText"/>
    <w:uiPriority w:val="99"/>
    <w:rsid w:val="00035C46"/>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uiPriority w:val="99"/>
    <w:semiHidden/>
    <w:unhideWhenUsed/>
    <w:rsid w:val="00035C46"/>
    <w:rPr>
      <w:b/>
      <w:bCs/>
    </w:rPr>
  </w:style>
  <w:style w:type="character" w:customStyle="1" w:styleId="CommentSubjectChar">
    <w:name w:val="Comment Subject Char"/>
    <w:basedOn w:val="CommentTextChar"/>
    <w:link w:val="CommentSubject"/>
    <w:uiPriority w:val="99"/>
    <w:semiHidden/>
    <w:rsid w:val="00035C46"/>
    <w:rPr>
      <w:rFonts w:ascii="Times New Roman" w:eastAsia="Times New Roman" w:hAnsi="Times New Roman" w:cs="Times New Roman"/>
      <w:b/>
      <w:bCs/>
      <w:sz w:val="20"/>
      <w:szCs w:val="20"/>
      <w:lang w:val="en-GB"/>
    </w:rPr>
  </w:style>
  <w:style w:type="paragraph" w:customStyle="1" w:styleId="Tablehead">
    <w:name w:val="Table_head"/>
    <w:basedOn w:val="Normal"/>
    <w:link w:val="TableheadChar"/>
    <w:uiPriority w:val="99"/>
    <w:qFormat/>
    <w:rsid w:val="0079618D"/>
    <w:pPr>
      <w:keepNext/>
      <w:spacing w:before="80" w:after="80"/>
      <w:jc w:val="center"/>
      <w:textAlignment w:val="baseline"/>
    </w:pPr>
    <w:rPr>
      <w:rFonts w:ascii="Times New Roman Bold" w:hAnsi="Times New Roman Bold" w:cs="Times New Roman Bold"/>
      <w:b/>
      <w:sz w:val="20"/>
    </w:rPr>
  </w:style>
  <w:style w:type="character" w:customStyle="1" w:styleId="TableheadChar">
    <w:name w:val="Table_head Char"/>
    <w:link w:val="Tablehead"/>
    <w:uiPriority w:val="99"/>
    <w:qFormat/>
    <w:locked/>
    <w:rsid w:val="0079618D"/>
    <w:rPr>
      <w:rFonts w:ascii="Times New Roman Bold" w:eastAsia="Times New Roman" w:hAnsi="Times New Roman Bold" w:cs="Times New Roman Bold"/>
      <w:b/>
      <w:sz w:val="20"/>
      <w:szCs w:val="20"/>
      <w:lang w:val="en-GB"/>
    </w:rPr>
  </w:style>
  <w:style w:type="paragraph" w:customStyle="1" w:styleId="Tablefin">
    <w:name w:val="Table_fin"/>
    <w:basedOn w:val="Normal"/>
    <w:qFormat/>
    <w:rsid w:val="00390EF6"/>
    <w:pPr>
      <w:tabs>
        <w:tab w:val="clear" w:pos="1134"/>
        <w:tab w:val="clear" w:pos="1871"/>
        <w:tab w:val="clear" w:pos="2268"/>
      </w:tabs>
      <w:spacing w:before="0"/>
      <w:textAlignment w:val="baseline"/>
    </w:pPr>
    <w:rPr>
      <w:sz w:val="20"/>
      <w:lang w:eastAsia="zh-CN"/>
    </w:rPr>
  </w:style>
  <w:style w:type="paragraph" w:customStyle="1" w:styleId="Tablelegend">
    <w:name w:val="Table_legend"/>
    <w:basedOn w:val="Normal"/>
    <w:link w:val="TablelegendChar"/>
    <w:uiPriority w:val="99"/>
    <w:qFormat/>
    <w:rsid w:val="005B4FFA"/>
    <w:pPr>
      <w:tabs>
        <w:tab w:val="left" w:pos="284"/>
        <w:tab w:val="left" w:pos="567"/>
        <w:tab w:val="left" w:pos="851"/>
      </w:tabs>
      <w:spacing w:before="40" w:after="40"/>
      <w:textAlignment w:val="baseline"/>
    </w:pPr>
    <w:rPr>
      <w:sz w:val="18"/>
    </w:rPr>
  </w:style>
  <w:style w:type="paragraph" w:customStyle="1" w:styleId="EditorsNote">
    <w:name w:val="EditorsNote"/>
    <w:basedOn w:val="Normal"/>
    <w:qFormat/>
    <w:rsid w:val="005B4FFA"/>
    <w:pPr>
      <w:spacing w:before="240" w:after="240"/>
      <w:textAlignment w:val="baseline"/>
    </w:pPr>
    <w:rPr>
      <w:i/>
      <w:iCs/>
    </w:rPr>
  </w:style>
  <w:style w:type="character" w:customStyle="1" w:styleId="TablelegendChar">
    <w:name w:val="Table_legend Char"/>
    <w:link w:val="Tablelegend"/>
    <w:uiPriority w:val="99"/>
    <w:qFormat/>
    <w:locked/>
    <w:rsid w:val="005B4FFA"/>
    <w:rPr>
      <w:rFonts w:ascii="Times New Roman" w:eastAsia="Times New Roman" w:hAnsi="Times New Roman" w:cs="Times New Roman"/>
      <w:sz w:val="18"/>
      <w:szCs w:val="20"/>
      <w:lang w:val="en-GB"/>
    </w:rPr>
  </w:style>
  <w:style w:type="character" w:styleId="Hyperlink">
    <w:name w:val="Hyperlink"/>
    <w:basedOn w:val="DefaultParagraphFont"/>
    <w:uiPriority w:val="99"/>
    <w:unhideWhenUsed/>
    <w:qFormat/>
    <w:rsid w:val="005B4FFA"/>
    <w:rPr>
      <w:color w:val="0563C1" w:themeColor="hyperlink"/>
      <w:u w:val="single"/>
    </w:rPr>
  </w:style>
  <w:style w:type="character" w:styleId="UnresolvedMention">
    <w:name w:val="Unresolved Mention"/>
    <w:basedOn w:val="DefaultParagraphFont"/>
    <w:uiPriority w:val="99"/>
    <w:semiHidden/>
    <w:unhideWhenUsed/>
    <w:rsid w:val="005B4FFA"/>
    <w:rPr>
      <w:color w:val="605E5C"/>
      <w:shd w:val="clear" w:color="auto" w:fill="E1DFDD"/>
    </w:rPr>
  </w:style>
  <w:style w:type="paragraph" w:styleId="Header">
    <w:name w:val="header"/>
    <w:basedOn w:val="Normal"/>
    <w:link w:val="HeaderChar"/>
    <w:uiPriority w:val="99"/>
    <w:unhideWhenUsed/>
    <w:rsid w:val="00D30ECA"/>
    <w:pPr>
      <w:tabs>
        <w:tab w:val="clear" w:pos="1134"/>
        <w:tab w:val="clear" w:pos="1871"/>
        <w:tab w:val="clear" w:pos="2268"/>
        <w:tab w:val="center" w:pos="4680"/>
        <w:tab w:val="right" w:pos="9360"/>
      </w:tabs>
      <w:spacing w:before="0"/>
    </w:pPr>
  </w:style>
  <w:style w:type="character" w:customStyle="1" w:styleId="HeaderChar">
    <w:name w:val="Header Char"/>
    <w:basedOn w:val="DefaultParagraphFont"/>
    <w:link w:val="Header"/>
    <w:uiPriority w:val="99"/>
    <w:rsid w:val="00D30ECA"/>
    <w:rPr>
      <w:rFonts w:ascii="Times New Roman" w:eastAsia="Times New Roman" w:hAnsi="Times New Roman" w:cs="Times New Roman"/>
      <w:sz w:val="24"/>
      <w:szCs w:val="20"/>
      <w:lang w:val="en-GB"/>
    </w:rPr>
  </w:style>
  <w:style w:type="paragraph" w:styleId="Footer">
    <w:name w:val="footer"/>
    <w:basedOn w:val="Normal"/>
    <w:link w:val="FooterChar"/>
    <w:uiPriority w:val="99"/>
    <w:unhideWhenUsed/>
    <w:rsid w:val="00D30ECA"/>
    <w:pPr>
      <w:tabs>
        <w:tab w:val="clear" w:pos="1134"/>
        <w:tab w:val="clear" w:pos="1871"/>
        <w:tab w:val="clear" w:pos="2268"/>
        <w:tab w:val="center" w:pos="4680"/>
        <w:tab w:val="right" w:pos="9360"/>
      </w:tabs>
      <w:spacing w:before="0"/>
    </w:pPr>
  </w:style>
  <w:style w:type="character" w:customStyle="1" w:styleId="FooterChar">
    <w:name w:val="Footer Char"/>
    <w:basedOn w:val="DefaultParagraphFont"/>
    <w:link w:val="Footer"/>
    <w:uiPriority w:val="99"/>
    <w:rsid w:val="00D30ECA"/>
    <w:rPr>
      <w:rFonts w:ascii="Times New Roman" w:eastAsia="Times New Roman" w:hAnsi="Times New Roman" w:cs="Times New Roman"/>
      <w:sz w:val="24"/>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133344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microsoft.com/office/2011/relationships/people" Target="people.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568178ef-2b90-40ee-86de-4595a529cba9}" enabled="1" method="Standard" siteId="{d6cff1bd-67dd-4ce8-945d-d07dc775672f}" contentBits="0" removed="0"/>
</clbl:labelList>
</file>

<file path=docProps/app.xml><?xml version="1.0" encoding="utf-8"?>
<Properties xmlns="http://schemas.openxmlformats.org/officeDocument/2006/extended-properties" xmlns:vt="http://schemas.openxmlformats.org/officeDocument/2006/docPropsVTypes">
  <Template>Normal.dotm</Template>
  <TotalTime>247</TotalTime>
  <Pages>12</Pages>
  <Words>3669</Words>
  <Characters>19042</Characters>
  <Application>Microsoft Office Word</Application>
  <DocSecurity>0</DocSecurity>
  <Lines>158</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22666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USA 2021-11</dc:creator>
  <cp:keywords/>
  <dc:description/>
  <cp:lastModifiedBy>USA</cp:lastModifiedBy>
  <cp:revision>18</cp:revision>
  <dcterms:created xsi:type="dcterms:W3CDTF">2024-09-02T13:36:00Z</dcterms:created>
  <dcterms:modified xsi:type="dcterms:W3CDTF">2024-09-04T13:48:00Z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27b7af77ad6eb7be6512c0c8191f22857caf06ca692b5805b6f2416955075afa</vt:lpwstr>
  </property>
</Properties>
</file>