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8885" w:type="dxa"/>
        <w:tblInd w:w="-5" w:type="dxa"/>
        <w:tblLook w:val="04A0" w:firstRow="1" w:lastRow="0" w:firstColumn="1" w:lastColumn="0" w:noHBand="0" w:noVBand="1"/>
      </w:tblPr>
      <w:tblGrid>
        <w:gridCol w:w="3955"/>
        <w:gridCol w:w="4930"/>
      </w:tblGrid>
      <w:tr w:rsidR="00DC2262" w14:paraId="606925A9" w14:textId="77777777" w:rsidTr="00DC2262">
        <w:tc>
          <w:tcPr>
            <w:tcW w:w="888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28CADF7" w14:textId="77777777" w:rsidR="00DC2262" w:rsidRDefault="00DC2262">
            <w:pPr>
              <w:spacing w:before="120" w:line="240" w:lineRule="auto"/>
              <w:rPr>
                <w:rFonts w:ascii="Times New Roman" w:hAnsi="Times New Roman" w:cs="Times New Roman"/>
                <w:b/>
              </w:rPr>
            </w:pPr>
            <w:r>
              <w:rPr>
                <w:rFonts w:ascii="Times New Roman" w:hAnsi="Times New Roman" w:cs="Times New Roman"/>
                <w:b/>
              </w:rPr>
              <w:t>US Radiocommunication Sector</w:t>
            </w:r>
          </w:p>
          <w:p w14:paraId="39FAAA6F" w14:textId="77777777" w:rsidR="00DC2262" w:rsidRDefault="00DC2262">
            <w:pPr>
              <w:spacing w:before="120" w:line="240" w:lineRule="auto"/>
              <w:rPr>
                <w:rFonts w:ascii="Times New Roman" w:hAnsi="Times New Roman" w:cs="Times New Roman"/>
              </w:rPr>
            </w:pPr>
            <w:r>
              <w:rPr>
                <w:rFonts w:ascii="Times New Roman" w:hAnsi="Times New Roman" w:cs="Times New Roman"/>
                <w:b/>
              </w:rPr>
              <w:t>FACT SHEET</w:t>
            </w:r>
          </w:p>
        </w:tc>
      </w:tr>
      <w:tr w:rsidR="00DC2262" w14:paraId="6EEFD01D" w14:textId="77777777" w:rsidTr="00DC2262">
        <w:trPr>
          <w:trHeight w:val="566"/>
        </w:trPr>
        <w:tc>
          <w:tcPr>
            <w:tcW w:w="3955" w:type="dxa"/>
            <w:tcBorders>
              <w:top w:val="single" w:sz="4" w:space="0" w:color="auto"/>
              <w:left w:val="single" w:sz="4" w:space="0" w:color="auto"/>
              <w:bottom w:val="single" w:sz="4" w:space="0" w:color="auto"/>
              <w:right w:val="single" w:sz="4" w:space="0" w:color="auto"/>
            </w:tcBorders>
            <w:hideMark/>
          </w:tcPr>
          <w:p w14:paraId="3CD6AD38" w14:textId="77777777" w:rsidR="00DC2262" w:rsidRDefault="00DC2262">
            <w:pPr>
              <w:spacing w:line="240" w:lineRule="auto"/>
              <w:jc w:val="both"/>
              <w:rPr>
                <w:rFonts w:ascii="Times New Roman" w:hAnsi="Times New Roman" w:cs="Times New Roman"/>
                <w:sz w:val="24"/>
                <w:szCs w:val="24"/>
              </w:rPr>
            </w:pPr>
            <w:r>
              <w:rPr>
                <w:rFonts w:ascii="Times New Roman" w:hAnsi="Times New Roman" w:cs="Times New Roman"/>
                <w:b/>
                <w:sz w:val="24"/>
                <w:szCs w:val="24"/>
              </w:rPr>
              <w:t xml:space="preserve">Working Party: </w:t>
            </w:r>
            <w:r>
              <w:rPr>
                <w:rFonts w:ascii="Times New Roman" w:hAnsi="Times New Roman" w:cs="Times New Roman"/>
                <w:bCs/>
                <w:sz w:val="24"/>
                <w:szCs w:val="24"/>
              </w:rPr>
              <w:t>ITU-R WP 5B</w:t>
            </w:r>
          </w:p>
        </w:tc>
        <w:tc>
          <w:tcPr>
            <w:tcW w:w="4930" w:type="dxa"/>
            <w:tcBorders>
              <w:top w:val="single" w:sz="4" w:space="0" w:color="auto"/>
              <w:left w:val="single" w:sz="4" w:space="0" w:color="auto"/>
              <w:bottom w:val="single" w:sz="4" w:space="0" w:color="auto"/>
              <w:right w:val="single" w:sz="4" w:space="0" w:color="auto"/>
            </w:tcBorders>
            <w:hideMark/>
          </w:tcPr>
          <w:p w14:paraId="12C01B9B" w14:textId="36E6DBDE" w:rsidR="00DC2262" w:rsidRDefault="00DC2262">
            <w:pPr>
              <w:spacing w:line="240" w:lineRule="auto"/>
              <w:jc w:val="left"/>
              <w:rPr>
                <w:rFonts w:ascii="Times New Roman" w:hAnsi="Times New Roman" w:cs="Times New Roman"/>
                <w:sz w:val="24"/>
                <w:szCs w:val="24"/>
              </w:rPr>
            </w:pPr>
            <w:r>
              <w:rPr>
                <w:rFonts w:ascii="Times New Roman" w:hAnsi="Times New Roman" w:cs="Times New Roman"/>
                <w:b/>
                <w:sz w:val="24"/>
                <w:szCs w:val="24"/>
              </w:rPr>
              <w:t>Document No:</w:t>
            </w:r>
            <w:r w:rsidR="000F3312">
              <w:rPr>
                <w:rFonts w:ascii="Times New Roman" w:hAnsi="Times New Roman" w:cs="Times New Roman"/>
                <w:sz w:val="24"/>
                <w:szCs w:val="24"/>
              </w:rPr>
              <w:t xml:space="preserve"> USWP5B25-F</w:t>
            </w:r>
            <w:ins w:id="0" w:author="Wright, Sandra" w:date="2020-09-25T22:35:00Z">
              <w:r w:rsidR="00E37A54">
                <w:rPr>
                  <w:rFonts w:ascii="Times New Roman" w:hAnsi="Times New Roman" w:cs="Times New Roman"/>
                  <w:sz w:val="24"/>
                  <w:szCs w:val="24"/>
                </w:rPr>
                <w:t>D</w:t>
              </w:r>
            </w:ins>
            <w:del w:id="1" w:author="Wright, Sandra" w:date="2020-09-25T22:35:00Z">
              <w:r w:rsidR="000F3312" w:rsidDel="00E37A54">
                <w:rPr>
                  <w:rFonts w:ascii="Times New Roman" w:hAnsi="Times New Roman" w:cs="Times New Roman"/>
                  <w:sz w:val="24"/>
                  <w:szCs w:val="24"/>
                </w:rPr>
                <w:delText>S</w:delText>
              </w:r>
            </w:del>
            <w:r w:rsidR="000F3312">
              <w:rPr>
                <w:rFonts w:ascii="Times New Roman" w:hAnsi="Times New Roman" w:cs="Times New Roman"/>
                <w:sz w:val="24"/>
                <w:szCs w:val="24"/>
              </w:rPr>
              <w:t>-15</w:t>
            </w:r>
          </w:p>
        </w:tc>
      </w:tr>
      <w:tr w:rsidR="00DC2262" w14:paraId="24ECC7D8" w14:textId="77777777" w:rsidTr="00DC2262">
        <w:trPr>
          <w:trHeight w:val="539"/>
        </w:trPr>
        <w:tc>
          <w:tcPr>
            <w:tcW w:w="3955" w:type="dxa"/>
            <w:tcBorders>
              <w:top w:val="single" w:sz="4" w:space="0" w:color="auto"/>
              <w:left w:val="single" w:sz="4" w:space="0" w:color="auto"/>
              <w:bottom w:val="single" w:sz="4" w:space="0" w:color="auto"/>
              <w:right w:val="single" w:sz="4" w:space="0" w:color="auto"/>
            </w:tcBorders>
            <w:hideMark/>
          </w:tcPr>
          <w:p w14:paraId="010FDB54" w14:textId="39143EF5" w:rsidR="00443B59" w:rsidRPr="00443B59" w:rsidRDefault="00DC2262">
            <w:pPr>
              <w:spacing w:line="240" w:lineRule="auto"/>
              <w:jc w:val="left"/>
              <w:rPr>
                <w:rFonts w:ascii="Times New Roman" w:hAnsi="Times New Roman" w:cs="Times New Roman"/>
                <w:sz w:val="24"/>
                <w:szCs w:val="24"/>
                <w:rPrChange w:id="2" w:author="TK" w:date="2020-09-24T14:04:00Z">
                  <w:rPr>
                    <w:rFonts w:ascii="Times New Roman" w:hAnsi="Times New Roman" w:cs="Times New Roman"/>
                    <w:b/>
                    <w:sz w:val="24"/>
                    <w:szCs w:val="24"/>
                  </w:rPr>
                </w:rPrChange>
              </w:rPr>
            </w:pPr>
            <w:r>
              <w:rPr>
                <w:rFonts w:ascii="Times New Roman" w:hAnsi="Times New Roman" w:cs="Times New Roman"/>
                <w:b/>
                <w:sz w:val="24"/>
                <w:szCs w:val="24"/>
              </w:rPr>
              <w:t xml:space="preserve">Reference: </w:t>
            </w:r>
            <w:del w:id="3" w:author="TK" w:date="2020-09-24T14:03:00Z">
              <w:r w:rsidDel="00443B59">
                <w:rPr>
                  <w:rFonts w:ascii="Times New Roman" w:hAnsi="Times New Roman" w:cs="Times New Roman"/>
                  <w:sz w:val="24"/>
                  <w:szCs w:val="24"/>
                </w:rPr>
                <w:delText>WRC-23 AI 1.1</w:delText>
              </w:r>
            </w:del>
            <w:ins w:id="4" w:author="TK" w:date="2020-09-24T14:04:00Z">
              <w:r w:rsidR="00443B59">
                <w:rPr>
                  <w:rFonts w:ascii="Times New Roman" w:hAnsi="Times New Roman" w:cs="Times New Roman"/>
                  <w:sz w:val="24"/>
                  <w:szCs w:val="24"/>
                </w:rPr>
                <w:t>Docume</w:t>
              </w:r>
            </w:ins>
            <w:ins w:id="5" w:author="TK" w:date="2020-09-24T14:05:00Z">
              <w:r w:rsidR="00443B59">
                <w:rPr>
                  <w:rFonts w:ascii="Times New Roman" w:hAnsi="Times New Roman" w:cs="Times New Roman"/>
                  <w:sz w:val="24"/>
                  <w:szCs w:val="24"/>
                </w:rPr>
                <w:t>nt 5B/93 Annex 14</w:t>
              </w:r>
            </w:ins>
          </w:p>
        </w:tc>
        <w:tc>
          <w:tcPr>
            <w:tcW w:w="4930" w:type="dxa"/>
            <w:tcBorders>
              <w:top w:val="single" w:sz="4" w:space="0" w:color="auto"/>
              <w:left w:val="single" w:sz="4" w:space="0" w:color="auto"/>
              <w:bottom w:val="single" w:sz="4" w:space="0" w:color="auto"/>
              <w:right w:val="single" w:sz="4" w:space="0" w:color="auto"/>
            </w:tcBorders>
            <w:hideMark/>
          </w:tcPr>
          <w:p w14:paraId="585DE37B" w14:textId="77777777"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 xml:space="preserve">Date: </w:t>
            </w:r>
            <w:r>
              <w:rPr>
                <w:rFonts w:ascii="Times New Roman" w:hAnsi="Times New Roman" w:cs="Times New Roman"/>
                <w:bCs/>
                <w:sz w:val="24"/>
                <w:szCs w:val="24"/>
              </w:rPr>
              <w:t>16 September</w:t>
            </w:r>
            <w:r>
              <w:rPr>
                <w:rFonts w:ascii="Times New Roman" w:hAnsi="Times New Roman" w:cs="Times New Roman"/>
                <w:sz w:val="24"/>
                <w:szCs w:val="24"/>
              </w:rPr>
              <w:t xml:space="preserve"> 2020</w:t>
            </w:r>
          </w:p>
        </w:tc>
      </w:tr>
      <w:tr w:rsidR="00DC2262" w14:paraId="72569129" w14:textId="77777777" w:rsidTr="00DC2262">
        <w:trPr>
          <w:trHeight w:val="890"/>
        </w:trPr>
        <w:tc>
          <w:tcPr>
            <w:tcW w:w="8885" w:type="dxa"/>
            <w:gridSpan w:val="2"/>
            <w:tcBorders>
              <w:top w:val="single" w:sz="4" w:space="0" w:color="auto"/>
              <w:left w:val="single" w:sz="4" w:space="0" w:color="auto"/>
              <w:bottom w:val="single" w:sz="4" w:space="0" w:color="auto"/>
              <w:right w:val="single" w:sz="4" w:space="0" w:color="auto"/>
            </w:tcBorders>
            <w:hideMark/>
          </w:tcPr>
          <w:p w14:paraId="2ABB6676" w14:textId="179C9FB3" w:rsidR="00DC2262" w:rsidRPr="00176B74" w:rsidRDefault="00DC2262">
            <w:pPr>
              <w:tabs>
                <w:tab w:val="left" w:pos="567"/>
                <w:tab w:val="left" w:pos="1134"/>
                <w:tab w:val="left" w:pos="1701"/>
                <w:tab w:val="left" w:pos="2268"/>
                <w:tab w:val="left" w:pos="2835"/>
              </w:tabs>
              <w:overflowPunct w:val="0"/>
              <w:autoSpaceDE w:val="0"/>
              <w:autoSpaceDN w:val="0"/>
              <w:adjustRightInd w:val="0"/>
              <w:spacing w:before="240" w:line="240" w:lineRule="auto"/>
              <w:jc w:val="left"/>
              <w:textAlignment w:val="baseline"/>
              <w:rPr>
                <w:rFonts w:ascii="Times New Roman" w:eastAsia="Times New Roman" w:hAnsi="Times New Roman" w:cs="Times New Roman"/>
                <w:sz w:val="24"/>
                <w:szCs w:val="24"/>
                <w:lang w:val="en-GB" w:eastAsia="zh-CN"/>
              </w:rPr>
              <w:pPrChange w:id="6" w:author="TK" w:date="2020-09-22T18:14:00Z">
                <w:pPr>
                  <w:spacing w:line="240" w:lineRule="auto"/>
                  <w:jc w:val="left"/>
                </w:pPr>
              </w:pPrChange>
            </w:pPr>
            <w:r>
              <w:rPr>
                <w:rFonts w:ascii="Times New Roman" w:hAnsi="Times New Roman" w:cs="Times New Roman"/>
                <w:b/>
                <w:sz w:val="24"/>
                <w:szCs w:val="24"/>
              </w:rPr>
              <w:t xml:space="preserve">Document Title: </w:t>
            </w:r>
            <w:del w:id="7" w:author="TK" w:date="2020-09-22T18:13:00Z">
              <w:r w:rsidR="00E74CB7" w:rsidRPr="00E74CB7" w:rsidDel="00176B74">
                <w:rPr>
                  <w:rFonts w:ascii="Times New Roman" w:hAnsi="Times New Roman" w:cs="Times New Roman"/>
                  <w:sz w:val="24"/>
                  <w:szCs w:val="24"/>
                </w:rPr>
                <w:delText>Proposed Reply Liaison Statement to WP 5D</w:delText>
              </w:r>
              <w:r w:rsidR="00E74CB7" w:rsidDel="00176B74">
                <w:rPr>
                  <w:rFonts w:ascii="Times New Roman" w:hAnsi="Times New Roman" w:cs="Times New Roman"/>
                  <w:sz w:val="24"/>
                  <w:szCs w:val="24"/>
                </w:rPr>
                <w:delText xml:space="preserve"> (AI 1.1)</w:delText>
              </w:r>
            </w:del>
            <w:ins w:id="8" w:author="TK" w:date="2020-09-22T18:13:00Z">
              <w:r w:rsidR="00176B74" w:rsidRPr="00176B74">
                <w:rPr>
                  <w:rFonts w:ascii="Times New Roman" w:eastAsia="Times New Roman" w:hAnsi="Times New Roman" w:cs="Times New Roman"/>
                  <w:caps/>
                  <w:sz w:val="28"/>
                  <w:szCs w:val="20"/>
                  <w:lang w:val="en-GB" w:eastAsia="zh-CN"/>
                </w:rPr>
                <w:t xml:space="preserve"> </w:t>
              </w:r>
              <w:r w:rsidR="00176B74" w:rsidRPr="00176B74">
                <w:rPr>
                  <w:rFonts w:ascii="Times New Roman" w:eastAsia="Times New Roman" w:hAnsi="Times New Roman" w:cs="Times New Roman"/>
                  <w:caps/>
                  <w:sz w:val="24"/>
                  <w:szCs w:val="24"/>
                  <w:lang w:val="en-GB" w:eastAsia="zh-CN"/>
                  <w:rPrChange w:id="9" w:author="TK" w:date="2020-09-22T18:13:00Z">
                    <w:rPr>
                      <w:rFonts w:ascii="Times New Roman" w:eastAsia="Times New Roman" w:hAnsi="Times New Roman" w:cs="Times New Roman"/>
                      <w:caps/>
                      <w:sz w:val="28"/>
                      <w:szCs w:val="20"/>
                      <w:lang w:val="en-GB" w:eastAsia="zh-CN"/>
                    </w:rPr>
                  </w:rPrChange>
                </w:rPr>
                <w:t>draft REPLY liaison statement to working party 5D</w:t>
              </w:r>
              <w:r w:rsidR="00176B74">
                <w:rPr>
                  <w:rFonts w:ascii="Times New Roman" w:eastAsia="Times New Roman" w:hAnsi="Times New Roman" w:cs="Times New Roman"/>
                  <w:caps/>
                  <w:sz w:val="24"/>
                  <w:szCs w:val="24"/>
                  <w:lang w:val="en-GB" w:eastAsia="zh-CN"/>
                </w:rPr>
                <w:t xml:space="preserve"> </w:t>
              </w:r>
              <w:r w:rsidR="00176B74" w:rsidRPr="00176B74">
                <w:rPr>
                  <w:rFonts w:ascii="Times New Roman" w:eastAsia="Times New Roman" w:hAnsi="Times New Roman" w:cs="Times New Roman"/>
                  <w:sz w:val="24"/>
                  <w:szCs w:val="24"/>
                  <w:lang w:val="en-GB" w:eastAsia="zh-CN"/>
                  <w:rPrChange w:id="10" w:author="TK" w:date="2020-09-22T18:13:00Z">
                    <w:rPr>
                      <w:rFonts w:ascii="Times New Roman" w:eastAsia="Times New Roman" w:hAnsi="Times New Roman" w:cs="Times New Roman"/>
                      <w:sz w:val="28"/>
                      <w:szCs w:val="20"/>
                      <w:lang w:val="en-GB" w:eastAsia="zh-CN"/>
                    </w:rPr>
                  </w:rPrChange>
                </w:rPr>
                <w:t>WRC-23 AGENDA ITEM 1.1</w:t>
              </w:r>
              <w:r w:rsidR="00176B74">
                <w:rPr>
                  <w:rFonts w:ascii="Times New Roman" w:eastAsia="Times New Roman" w:hAnsi="Times New Roman" w:cs="Times New Roman"/>
                  <w:sz w:val="24"/>
                  <w:szCs w:val="24"/>
                  <w:lang w:val="en-GB" w:eastAsia="zh-CN"/>
                </w:rPr>
                <w:t xml:space="preserve"> </w:t>
              </w:r>
              <w:r w:rsidR="00176B74" w:rsidRPr="00176B74">
                <w:rPr>
                  <w:rFonts w:ascii="Times New Roman" w:eastAsia="Times New Roman" w:hAnsi="Times New Roman" w:cs="Times New Roman"/>
                  <w:sz w:val="24"/>
                  <w:szCs w:val="24"/>
                  <w:lang w:val="en-GB" w:eastAsia="zh-CN"/>
                  <w:rPrChange w:id="11" w:author="TK" w:date="2020-09-22T18:13:00Z">
                    <w:rPr>
                      <w:rFonts w:ascii="Times New Roman" w:eastAsia="Times New Roman" w:hAnsi="Times New Roman" w:cs="Times New Roman"/>
                      <w:b/>
                      <w:bCs/>
                      <w:sz w:val="28"/>
                      <w:szCs w:val="20"/>
                      <w:lang w:val="en-GB" w:eastAsia="zh-CN"/>
                    </w:rPr>
                  </w:rPrChange>
                </w:rPr>
                <w:t xml:space="preserve">Characteristics of aeronautical systems </w:t>
              </w:r>
            </w:ins>
            <w:ins w:id="12" w:author="TK" w:date="2020-09-25T11:27:00Z">
              <w:r w:rsidR="00EA18FA">
                <w:rPr>
                  <w:rFonts w:ascii="Times New Roman" w:eastAsia="Times New Roman" w:hAnsi="Times New Roman" w:cs="Times New Roman"/>
                  <w:sz w:val="24"/>
                  <w:szCs w:val="24"/>
                  <w:lang w:val="en-GB" w:eastAsia="zh-CN"/>
                </w:rPr>
                <w:t xml:space="preserve">and maritime systems </w:t>
              </w:r>
            </w:ins>
            <w:ins w:id="13" w:author="TK" w:date="2020-09-22T18:13:00Z">
              <w:r w:rsidR="00176B74" w:rsidRPr="00176B74">
                <w:rPr>
                  <w:rFonts w:ascii="Times New Roman" w:eastAsia="Times New Roman" w:hAnsi="Times New Roman" w:cs="Times New Roman"/>
                  <w:sz w:val="24"/>
                  <w:szCs w:val="24"/>
                  <w:lang w:val="en-GB" w:eastAsia="zh-CN"/>
                  <w:rPrChange w:id="14" w:author="TK" w:date="2020-09-22T18:13:00Z">
                    <w:rPr>
                      <w:rFonts w:ascii="Times New Roman" w:eastAsia="Times New Roman" w:hAnsi="Times New Roman" w:cs="Times New Roman"/>
                      <w:b/>
                      <w:bCs/>
                      <w:sz w:val="28"/>
                      <w:szCs w:val="20"/>
                      <w:lang w:val="en-GB" w:eastAsia="zh-CN"/>
                    </w:rPr>
                  </w:rPrChange>
                </w:rPr>
                <w:t>operating in or adjacent to the frequency band 4 800-4 990 MHz</w:t>
              </w:r>
            </w:ins>
          </w:p>
        </w:tc>
      </w:tr>
      <w:tr w:rsidR="00DC2262" w14:paraId="7212E6A5" w14:textId="77777777" w:rsidTr="00DC2262">
        <w:trPr>
          <w:trHeight w:val="890"/>
        </w:trPr>
        <w:tc>
          <w:tcPr>
            <w:tcW w:w="3955" w:type="dxa"/>
            <w:tcBorders>
              <w:top w:val="single" w:sz="4" w:space="0" w:color="auto"/>
              <w:left w:val="single" w:sz="4" w:space="0" w:color="auto"/>
              <w:bottom w:val="single" w:sz="4" w:space="0" w:color="auto"/>
              <w:right w:val="single" w:sz="4" w:space="0" w:color="auto"/>
            </w:tcBorders>
          </w:tcPr>
          <w:p w14:paraId="7E0BB8FE" w14:textId="77777777"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Author(s)/Contributor(s):</w:t>
            </w:r>
          </w:p>
          <w:p w14:paraId="22C4E615" w14:textId="77777777" w:rsidR="00DC2262" w:rsidRDefault="00DC2262">
            <w:pPr>
              <w:spacing w:line="240" w:lineRule="auto"/>
              <w:jc w:val="left"/>
              <w:rPr>
                <w:rFonts w:ascii="Times New Roman" w:hAnsi="Times New Roman" w:cs="Times New Roman"/>
                <w:b/>
                <w:sz w:val="24"/>
                <w:szCs w:val="24"/>
              </w:rPr>
            </w:pPr>
          </w:p>
          <w:p w14:paraId="76BB6634" w14:textId="07F93C4D"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Fumie Wingo</w:t>
            </w:r>
          </w:p>
          <w:p w14:paraId="0E4CCA09" w14:textId="5A1906D2"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DON CIO</w:t>
            </w:r>
          </w:p>
          <w:p w14:paraId="32EF7989" w14:textId="13E9F505" w:rsidR="00DC2262" w:rsidRDefault="00DC2262">
            <w:pPr>
              <w:spacing w:line="240" w:lineRule="auto"/>
              <w:jc w:val="left"/>
              <w:rPr>
                <w:rFonts w:ascii="Times New Roman" w:hAnsi="Times New Roman" w:cs="Times New Roman"/>
                <w:bCs/>
                <w:sz w:val="24"/>
                <w:szCs w:val="24"/>
              </w:rPr>
            </w:pPr>
          </w:p>
          <w:p w14:paraId="149C7E8F" w14:textId="77777777" w:rsidR="00BD2968" w:rsidRDefault="00BD2968" w:rsidP="00BD2968">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Taylor King</w:t>
            </w:r>
          </w:p>
          <w:p w14:paraId="52B0009A" w14:textId="22924D62" w:rsidR="00BD2968" w:rsidRDefault="00BD2968" w:rsidP="00BD2968">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ACES for DO</w:t>
            </w:r>
            <w:r w:rsidR="002579A1">
              <w:rPr>
                <w:rFonts w:ascii="Times New Roman" w:hAnsi="Times New Roman" w:cs="Times New Roman"/>
                <w:bCs/>
                <w:sz w:val="24"/>
                <w:szCs w:val="24"/>
              </w:rPr>
              <w:t>N</w:t>
            </w:r>
            <w:r>
              <w:rPr>
                <w:rFonts w:ascii="Times New Roman" w:hAnsi="Times New Roman" w:cs="Times New Roman"/>
                <w:bCs/>
                <w:sz w:val="24"/>
                <w:szCs w:val="24"/>
              </w:rPr>
              <w:t xml:space="preserve"> CIO</w:t>
            </w:r>
          </w:p>
          <w:p w14:paraId="4513E6D1" w14:textId="77777777" w:rsidR="00BD2968" w:rsidRDefault="00BD2968" w:rsidP="00BD2968">
            <w:pPr>
              <w:spacing w:line="240" w:lineRule="auto"/>
              <w:jc w:val="left"/>
              <w:rPr>
                <w:rFonts w:ascii="Times New Roman" w:hAnsi="Times New Roman" w:cs="Times New Roman"/>
                <w:bCs/>
                <w:sz w:val="24"/>
                <w:szCs w:val="24"/>
              </w:rPr>
            </w:pPr>
          </w:p>
          <w:p w14:paraId="278AB5B8" w14:textId="77777777" w:rsidR="00BD2968" w:rsidRDefault="00BD2968" w:rsidP="00BD2968">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Carmelo Rivera</w:t>
            </w:r>
          </w:p>
          <w:p w14:paraId="0F6A2CDD" w14:textId="206091F2" w:rsidR="00BD2968" w:rsidRDefault="00BD2968" w:rsidP="00BD2968">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ACES for DO</w:t>
            </w:r>
            <w:r w:rsidR="002579A1">
              <w:rPr>
                <w:rFonts w:ascii="Times New Roman" w:hAnsi="Times New Roman" w:cs="Times New Roman"/>
                <w:bCs/>
                <w:sz w:val="24"/>
                <w:szCs w:val="24"/>
              </w:rPr>
              <w:t>N</w:t>
            </w:r>
            <w:r>
              <w:rPr>
                <w:rFonts w:ascii="Times New Roman" w:hAnsi="Times New Roman" w:cs="Times New Roman"/>
                <w:bCs/>
                <w:sz w:val="24"/>
                <w:szCs w:val="24"/>
              </w:rPr>
              <w:t xml:space="preserve"> CIO</w:t>
            </w:r>
          </w:p>
          <w:p w14:paraId="7747C5AA" w14:textId="77777777" w:rsidR="00BD2968" w:rsidRDefault="00BD2968" w:rsidP="00BD2968">
            <w:pPr>
              <w:spacing w:line="240" w:lineRule="auto"/>
              <w:jc w:val="left"/>
              <w:rPr>
                <w:rFonts w:ascii="Times New Roman" w:hAnsi="Times New Roman" w:cs="Times New Roman"/>
                <w:bCs/>
                <w:sz w:val="24"/>
                <w:szCs w:val="24"/>
              </w:rPr>
            </w:pPr>
          </w:p>
          <w:p w14:paraId="1777117B" w14:textId="77777777" w:rsidR="00BD2968" w:rsidRDefault="00BD2968" w:rsidP="00BD2968">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Jerry Ulcek</w:t>
            </w:r>
          </w:p>
          <w:p w14:paraId="4DE665F0" w14:textId="77777777" w:rsidR="00BD2968" w:rsidRDefault="00BD2968" w:rsidP="00BD2968">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US Coast Guard</w:t>
            </w:r>
          </w:p>
          <w:p w14:paraId="7CE68FCB" w14:textId="77777777" w:rsidR="00DC2262" w:rsidRDefault="00DC2262">
            <w:pPr>
              <w:spacing w:line="240" w:lineRule="auto"/>
              <w:jc w:val="left"/>
              <w:rPr>
                <w:rFonts w:ascii="Times New Roman" w:hAnsi="Times New Roman" w:cs="Times New Roman"/>
                <w:b/>
                <w:sz w:val="24"/>
                <w:szCs w:val="24"/>
              </w:rPr>
            </w:pPr>
          </w:p>
          <w:p w14:paraId="3427629F" w14:textId="77777777" w:rsidR="00DC2262" w:rsidRDefault="00DC2262">
            <w:pPr>
              <w:spacing w:line="240" w:lineRule="auto"/>
              <w:jc w:val="left"/>
              <w:rPr>
                <w:rFonts w:ascii="Times New Roman" w:hAnsi="Times New Roman" w:cs="Times New Roman"/>
                <w:b/>
                <w:sz w:val="24"/>
                <w:szCs w:val="24"/>
              </w:rPr>
            </w:pPr>
          </w:p>
        </w:tc>
        <w:tc>
          <w:tcPr>
            <w:tcW w:w="4930" w:type="dxa"/>
            <w:tcBorders>
              <w:top w:val="single" w:sz="4" w:space="0" w:color="auto"/>
              <w:left w:val="single" w:sz="4" w:space="0" w:color="auto"/>
              <w:bottom w:val="single" w:sz="4" w:space="0" w:color="auto"/>
              <w:right w:val="single" w:sz="4" w:space="0" w:color="auto"/>
            </w:tcBorders>
          </w:tcPr>
          <w:p w14:paraId="65FF3B9C" w14:textId="77777777" w:rsidR="00DC2262" w:rsidRDefault="00DC2262">
            <w:pPr>
              <w:spacing w:line="240" w:lineRule="auto"/>
              <w:jc w:val="left"/>
              <w:rPr>
                <w:rFonts w:ascii="Times New Roman" w:hAnsi="Times New Roman" w:cs="Times New Roman"/>
                <w:b/>
                <w:sz w:val="24"/>
                <w:szCs w:val="24"/>
              </w:rPr>
            </w:pPr>
          </w:p>
          <w:p w14:paraId="0B9EC550" w14:textId="77777777" w:rsidR="00DC2262" w:rsidRDefault="00DC2262">
            <w:pPr>
              <w:spacing w:line="240" w:lineRule="auto"/>
              <w:jc w:val="left"/>
              <w:rPr>
                <w:rFonts w:ascii="Times New Roman" w:hAnsi="Times New Roman" w:cs="Times New Roman"/>
                <w:b/>
                <w:sz w:val="24"/>
                <w:szCs w:val="24"/>
              </w:rPr>
            </w:pPr>
          </w:p>
          <w:p w14:paraId="65044848" w14:textId="765006B2"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9B6B64">
              <w:rPr>
                <w:rFonts w:ascii="Times New Roman" w:hAnsi="Times New Roman" w:cs="Times New Roman"/>
                <w:bCs/>
                <w:sz w:val="24"/>
                <w:szCs w:val="28"/>
              </w:rPr>
              <w:t>571-521-9295</w:t>
            </w:r>
          </w:p>
          <w:p w14:paraId="7055D12A" w14:textId="54984E0E"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fumie.wingo@navy.mil </w:t>
            </w:r>
          </w:p>
          <w:p w14:paraId="27461E63" w14:textId="77777777" w:rsidR="00DC2262" w:rsidRDefault="00DC2262">
            <w:pPr>
              <w:spacing w:line="240" w:lineRule="auto"/>
              <w:jc w:val="left"/>
              <w:rPr>
                <w:rFonts w:ascii="Times New Roman" w:hAnsi="Times New Roman" w:cs="Times New Roman"/>
                <w:bCs/>
                <w:sz w:val="24"/>
                <w:szCs w:val="24"/>
              </w:rPr>
            </w:pPr>
          </w:p>
          <w:p w14:paraId="3CE95FF4" w14:textId="77777777" w:rsidR="00BD2968" w:rsidRDefault="00BD2968" w:rsidP="00BD2968">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Pr>
                <w:rFonts w:ascii="Times New Roman" w:hAnsi="Times New Roman" w:cs="Times New Roman"/>
                <w:bCs/>
                <w:sz w:val="24"/>
                <w:szCs w:val="28"/>
              </w:rPr>
              <w:t>443-966-0550</w:t>
            </w:r>
          </w:p>
          <w:p w14:paraId="6012EB3B" w14:textId="77777777" w:rsidR="00BD2968" w:rsidRDefault="00BD2968" w:rsidP="00BD2968">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taylor.king@aces-inc.com </w:t>
            </w:r>
          </w:p>
          <w:p w14:paraId="50D71D3C" w14:textId="77777777" w:rsidR="00BD2968" w:rsidRDefault="00BD2968" w:rsidP="00BD2968">
            <w:pPr>
              <w:spacing w:line="240" w:lineRule="auto"/>
              <w:jc w:val="left"/>
              <w:rPr>
                <w:rFonts w:ascii="Times New Roman" w:hAnsi="Times New Roman" w:cs="Times New Roman"/>
                <w:b/>
                <w:sz w:val="24"/>
                <w:szCs w:val="24"/>
              </w:rPr>
            </w:pPr>
          </w:p>
          <w:p w14:paraId="678968BA" w14:textId="6DC4EEE5" w:rsidR="00BD2968" w:rsidRDefault="00BD2968" w:rsidP="00BD2968">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del w:id="15" w:author="TK" w:date="2020-09-24T16:37:00Z">
              <w:r w:rsidDel="00A47E16">
                <w:rPr>
                  <w:rFonts w:ascii="Times New Roman" w:hAnsi="Times New Roman" w:cs="Times New Roman"/>
                  <w:bCs/>
                  <w:sz w:val="24"/>
                  <w:szCs w:val="28"/>
                </w:rPr>
                <w:delText>571-521-9295</w:delText>
              </w:r>
            </w:del>
            <w:ins w:id="16" w:author="TK" w:date="2020-09-24T16:37:00Z">
              <w:r w:rsidR="00A47E16">
                <w:rPr>
                  <w:rFonts w:ascii="Times New Roman" w:hAnsi="Times New Roman" w:cs="Times New Roman"/>
                  <w:bCs/>
                  <w:sz w:val="24"/>
                  <w:szCs w:val="28"/>
                </w:rPr>
                <w:t>240-818-2766</w:t>
              </w:r>
            </w:ins>
          </w:p>
          <w:p w14:paraId="1D8390EC" w14:textId="77777777" w:rsidR="00BD2968" w:rsidRDefault="00BD2968" w:rsidP="00BD2968">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carmelo.rivera@aces-inc.com </w:t>
            </w:r>
          </w:p>
          <w:p w14:paraId="5B5B700B" w14:textId="77777777" w:rsidR="00BD2968" w:rsidRDefault="00BD2968" w:rsidP="00BD2968">
            <w:pPr>
              <w:spacing w:line="240" w:lineRule="auto"/>
              <w:jc w:val="left"/>
              <w:rPr>
                <w:rFonts w:ascii="Times New Roman" w:hAnsi="Times New Roman" w:cs="Times New Roman"/>
                <w:b/>
                <w:sz w:val="24"/>
                <w:szCs w:val="24"/>
              </w:rPr>
            </w:pPr>
          </w:p>
          <w:p w14:paraId="5DE64CAE" w14:textId="08683795" w:rsidR="00BD2968" w:rsidRDefault="00BD2968" w:rsidP="00BD2968">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1A5EB1">
              <w:rPr>
                <w:rFonts w:ascii="Times New Roman" w:hAnsi="Times New Roman" w:cs="Times New Roman"/>
                <w:bCs/>
                <w:sz w:val="24"/>
                <w:szCs w:val="24"/>
              </w:rPr>
              <w:t>202-579-5924</w:t>
            </w:r>
          </w:p>
          <w:p w14:paraId="6718A49F" w14:textId="77777777" w:rsidR="00BD2968" w:rsidRDefault="00BD2968" w:rsidP="00BD2968">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Email: jerry.l.ulcek@uscg.mil</w:t>
            </w:r>
          </w:p>
          <w:p w14:paraId="377059CE" w14:textId="77777777" w:rsidR="00BD2968" w:rsidRDefault="00BD2968" w:rsidP="00BD2968">
            <w:pPr>
              <w:spacing w:line="240" w:lineRule="auto"/>
              <w:jc w:val="left"/>
              <w:rPr>
                <w:rFonts w:ascii="Times New Roman" w:hAnsi="Times New Roman" w:cs="Times New Roman"/>
                <w:b/>
                <w:sz w:val="24"/>
                <w:szCs w:val="24"/>
              </w:rPr>
            </w:pPr>
          </w:p>
          <w:p w14:paraId="78A521E9" w14:textId="141F228A" w:rsidR="00DC2262" w:rsidRDefault="00DC2262" w:rsidP="00BD2968">
            <w:pPr>
              <w:spacing w:line="240" w:lineRule="auto"/>
              <w:jc w:val="left"/>
              <w:rPr>
                <w:rFonts w:ascii="Times New Roman" w:hAnsi="Times New Roman" w:cs="Times New Roman"/>
                <w:b/>
                <w:sz w:val="24"/>
                <w:szCs w:val="24"/>
              </w:rPr>
            </w:pPr>
          </w:p>
        </w:tc>
      </w:tr>
      <w:tr w:rsidR="00DC2262" w14:paraId="24312A0D" w14:textId="77777777" w:rsidTr="00DC2262">
        <w:trPr>
          <w:trHeight w:val="818"/>
        </w:trPr>
        <w:tc>
          <w:tcPr>
            <w:tcW w:w="8885" w:type="dxa"/>
            <w:gridSpan w:val="2"/>
            <w:tcBorders>
              <w:top w:val="single" w:sz="4" w:space="0" w:color="auto"/>
              <w:left w:val="single" w:sz="4" w:space="0" w:color="auto"/>
              <w:bottom w:val="single" w:sz="4" w:space="0" w:color="auto"/>
              <w:right w:val="single" w:sz="4" w:space="0" w:color="auto"/>
            </w:tcBorders>
          </w:tcPr>
          <w:p w14:paraId="5A2743A6" w14:textId="739FE6DC" w:rsidR="00DC2262" w:rsidRPr="002C5E4D"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Purpose/Objective: </w:t>
            </w:r>
            <w:r w:rsidR="002C5E4D">
              <w:rPr>
                <w:rFonts w:ascii="Times New Roman" w:hAnsi="Times New Roman" w:cs="Times New Roman"/>
                <w:bCs/>
                <w:sz w:val="24"/>
                <w:szCs w:val="24"/>
              </w:rPr>
              <w:t xml:space="preserve">The purpose of this document is to propose a </w:t>
            </w:r>
            <w:r w:rsidR="00EC058F">
              <w:rPr>
                <w:rFonts w:ascii="Times New Roman" w:hAnsi="Times New Roman" w:cs="Times New Roman"/>
                <w:bCs/>
                <w:sz w:val="24"/>
                <w:szCs w:val="24"/>
              </w:rPr>
              <w:t>Liaison Statement to WP 5D regarding system characteristics for AI 1.1</w:t>
            </w:r>
          </w:p>
          <w:p w14:paraId="2F5B0CF3" w14:textId="77777777" w:rsidR="00DC2262" w:rsidRDefault="00DC2262">
            <w:pPr>
              <w:spacing w:line="240" w:lineRule="auto"/>
              <w:jc w:val="left"/>
              <w:rPr>
                <w:rFonts w:ascii="Times New Roman" w:hAnsi="Times New Roman" w:cs="Times New Roman"/>
                <w:sz w:val="24"/>
                <w:szCs w:val="24"/>
              </w:rPr>
            </w:pPr>
          </w:p>
          <w:p w14:paraId="530C915B" w14:textId="77777777" w:rsidR="00DC2262" w:rsidRDefault="00DC2262">
            <w:pPr>
              <w:spacing w:line="240" w:lineRule="auto"/>
              <w:jc w:val="left"/>
              <w:rPr>
                <w:rFonts w:ascii="Times New Roman" w:hAnsi="Times New Roman" w:cs="Times New Roman"/>
                <w:b/>
                <w:sz w:val="24"/>
                <w:szCs w:val="24"/>
              </w:rPr>
            </w:pPr>
          </w:p>
        </w:tc>
      </w:tr>
      <w:tr w:rsidR="00DC2262" w14:paraId="6AC52CBF" w14:textId="77777777" w:rsidTr="00DC2262">
        <w:trPr>
          <w:trHeight w:val="2015"/>
        </w:trPr>
        <w:tc>
          <w:tcPr>
            <w:tcW w:w="8885" w:type="dxa"/>
            <w:gridSpan w:val="2"/>
            <w:tcBorders>
              <w:top w:val="single" w:sz="4" w:space="0" w:color="auto"/>
              <w:left w:val="single" w:sz="4" w:space="0" w:color="auto"/>
              <w:bottom w:val="single" w:sz="4" w:space="0" w:color="auto"/>
              <w:right w:val="single" w:sz="4" w:space="0" w:color="auto"/>
            </w:tcBorders>
          </w:tcPr>
          <w:p w14:paraId="2596383F" w14:textId="27B53EEE" w:rsidR="002C5E4D" w:rsidRDefault="00DC2262" w:rsidP="002C5E4D">
            <w:pPr>
              <w:spacing w:line="240" w:lineRule="auto"/>
              <w:jc w:val="left"/>
              <w:rPr>
                <w:rFonts w:ascii="Times New Roman" w:hAnsi="Times New Roman" w:cs="Times New Roman"/>
                <w:sz w:val="24"/>
                <w:szCs w:val="24"/>
              </w:rPr>
            </w:pPr>
            <w:r>
              <w:rPr>
                <w:rFonts w:ascii="Times New Roman" w:hAnsi="Times New Roman" w:cs="Times New Roman"/>
                <w:b/>
                <w:sz w:val="24"/>
                <w:szCs w:val="24"/>
              </w:rPr>
              <w:t xml:space="preserve">Abstract: </w:t>
            </w:r>
            <w:r w:rsidR="00BD2968">
              <w:rPr>
                <w:rFonts w:ascii="Times New Roman" w:hAnsi="Times New Roman" w:cs="Times New Roman"/>
                <w:bCs/>
                <w:sz w:val="24"/>
                <w:szCs w:val="24"/>
              </w:rPr>
              <w:t xml:space="preserve">In document 5B/17 </w:t>
            </w:r>
            <w:r w:rsidR="00EC058F">
              <w:rPr>
                <w:rFonts w:ascii="Times New Roman" w:hAnsi="Times New Roman" w:cs="Times New Roman"/>
                <w:bCs/>
                <w:sz w:val="24"/>
                <w:szCs w:val="24"/>
              </w:rPr>
              <w:t xml:space="preserve">WP 5D called for aeronautical </w:t>
            </w:r>
            <w:r w:rsidR="00BD2968">
              <w:rPr>
                <w:rFonts w:ascii="Times New Roman" w:hAnsi="Times New Roman" w:cs="Times New Roman"/>
                <w:bCs/>
                <w:sz w:val="24"/>
                <w:szCs w:val="24"/>
              </w:rPr>
              <w:t xml:space="preserve">mobile service </w:t>
            </w:r>
            <w:r w:rsidR="00EC058F">
              <w:rPr>
                <w:rFonts w:ascii="Times New Roman" w:hAnsi="Times New Roman" w:cs="Times New Roman"/>
                <w:bCs/>
                <w:sz w:val="24"/>
                <w:szCs w:val="24"/>
              </w:rPr>
              <w:t xml:space="preserve">and maritime </w:t>
            </w:r>
            <w:r w:rsidR="00BD2968">
              <w:rPr>
                <w:rFonts w:ascii="Times New Roman" w:hAnsi="Times New Roman" w:cs="Times New Roman"/>
                <w:bCs/>
                <w:sz w:val="24"/>
                <w:szCs w:val="24"/>
              </w:rPr>
              <w:t xml:space="preserve">mobile service </w:t>
            </w:r>
            <w:r w:rsidR="00EC058F">
              <w:rPr>
                <w:rFonts w:ascii="Times New Roman" w:hAnsi="Times New Roman" w:cs="Times New Roman"/>
                <w:bCs/>
                <w:sz w:val="24"/>
                <w:szCs w:val="24"/>
              </w:rPr>
              <w:t xml:space="preserve">characteristics to be used in studies for Agenda Item 1.1. During the previous WP 5B meeting, multiple draft liaison statements were drafted and discussed amongst the participants. The discussion could not reach consensus and no reply was sent. This contribution seeks to </w:t>
            </w:r>
            <w:del w:id="17" w:author="TK" w:date="2020-09-24T14:07:00Z">
              <w:r w:rsidR="00EC058F" w:rsidDel="00443B59">
                <w:rPr>
                  <w:rFonts w:ascii="Times New Roman" w:hAnsi="Times New Roman" w:cs="Times New Roman"/>
                  <w:bCs/>
                  <w:sz w:val="24"/>
                  <w:szCs w:val="24"/>
                </w:rPr>
                <w:delText xml:space="preserve">build </w:delText>
              </w:r>
            </w:del>
            <w:ins w:id="18" w:author="TK" w:date="2020-09-24T14:07:00Z">
              <w:r w:rsidR="00443B59">
                <w:rPr>
                  <w:rFonts w:ascii="Times New Roman" w:hAnsi="Times New Roman" w:cs="Times New Roman"/>
                  <w:bCs/>
                  <w:sz w:val="24"/>
                  <w:szCs w:val="24"/>
                </w:rPr>
                <w:t xml:space="preserve">develop </w:t>
              </w:r>
            </w:ins>
            <w:del w:id="19" w:author="TK" w:date="2020-09-24T14:06:00Z">
              <w:r w:rsidR="00EC058F" w:rsidDel="00443B59">
                <w:rPr>
                  <w:rFonts w:ascii="Times New Roman" w:hAnsi="Times New Roman" w:cs="Times New Roman"/>
                  <w:bCs/>
                  <w:sz w:val="24"/>
                  <w:szCs w:val="24"/>
                </w:rPr>
                <w:delText xml:space="preserve">on the original US proposal and continue the discussion for sending a </w:delText>
              </w:r>
            </w:del>
            <w:ins w:id="20" w:author="TK" w:date="2020-09-24T14:06:00Z">
              <w:r w:rsidR="00443B59">
                <w:rPr>
                  <w:rFonts w:ascii="Times New Roman" w:hAnsi="Times New Roman" w:cs="Times New Roman"/>
                  <w:bCs/>
                  <w:sz w:val="24"/>
                  <w:szCs w:val="24"/>
                </w:rPr>
                <w:t xml:space="preserve">a </w:t>
              </w:r>
            </w:ins>
            <w:r w:rsidR="00EC058F">
              <w:rPr>
                <w:rFonts w:ascii="Times New Roman" w:hAnsi="Times New Roman" w:cs="Times New Roman"/>
                <w:bCs/>
                <w:sz w:val="24"/>
                <w:szCs w:val="24"/>
              </w:rPr>
              <w:t>reply to WP 5D</w:t>
            </w:r>
            <w:ins w:id="21" w:author="TK" w:date="2020-09-24T14:06:00Z">
              <w:r w:rsidR="00443B59">
                <w:rPr>
                  <w:rFonts w:ascii="Times New Roman" w:hAnsi="Times New Roman" w:cs="Times New Roman"/>
                  <w:bCs/>
                  <w:sz w:val="24"/>
                  <w:szCs w:val="24"/>
                </w:rPr>
                <w:t xml:space="preserve"> based upon Annex 14 to the WP 5B Chairman’s Report</w:t>
              </w:r>
            </w:ins>
            <w:r w:rsidR="00EC058F">
              <w:rPr>
                <w:rFonts w:ascii="Times New Roman" w:hAnsi="Times New Roman" w:cs="Times New Roman"/>
                <w:bCs/>
                <w:sz w:val="24"/>
                <w:szCs w:val="24"/>
              </w:rPr>
              <w:t xml:space="preserve">. </w:t>
            </w:r>
          </w:p>
          <w:p w14:paraId="0D26EDF9" w14:textId="0EF89E9C" w:rsidR="00DC2262" w:rsidRDefault="00DC2262">
            <w:pPr>
              <w:spacing w:line="240" w:lineRule="auto"/>
              <w:jc w:val="left"/>
              <w:rPr>
                <w:rFonts w:ascii="Times New Roman" w:hAnsi="Times New Roman" w:cs="Times New Roman"/>
                <w:sz w:val="24"/>
                <w:szCs w:val="24"/>
              </w:rPr>
            </w:pPr>
          </w:p>
          <w:p w14:paraId="2984143E" w14:textId="77777777" w:rsidR="00DC2262" w:rsidRDefault="00DC2262">
            <w:pPr>
              <w:spacing w:line="240" w:lineRule="auto"/>
              <w:jc w:val="left"/>
              <w:rPr>
                <w:rFonts w:ascii="Times New Roman" w:hAnsi="Times New Roman" w:cs="Times New Roman"/>
                <w:sz w:val="24"/>
                <w:szCs w:val="24"/>
              </w:rPr>
            </w:pPr>
          </w:p>
          <w:p w14:paraId="4B095D7F" w14:textId="77777777" w:rsidR="00DC2262" w:rsidRDefault="00DC2262">
            <w:pPr>
              <w:spacing w:line="240" w:lineRule="auto"/>
              <w:jc w:val="left"/>
              <w:rPr>
                <w:rFonts w:ascii="Times New Roman" w:hAnsi="Times New Roman" w:cs="Times New Roman"/>
                <w:b/>
                <w:sz w:val="24"/>
                <w:szCs w:val="24"/>
              </w:rPr>
            </w:pPr>
          </w:p>
          <w:p w14:paraId="4154BC36" w14:textId="77777777" w:rsidR="00DC2262" w:rsidRDefault="00DC2262">
            <w:pPr>
              <w:spacing w:line="240" w:lineRule="auto"/>
              <w:jc w:val="left"/>
              <w:rPr>
                <w:rFonts w:ascii="Times New Roman" w:hAnsi="Times New Roman" w:cs="Times New Roman"/>
                <w:b/>
                <w:sz w:val="24"/>
                <w:szCs w:val="24"/>
              </w:rPr>
            </w:pPr>
          </w:p>
        </w:tc>
      </w:tr>
      <w:tr w:rsidR="00DC2262" w14:paraId="4802D98A" w14:textId="77777777" w:rsidTr="00DC2262">
        <w:tc>
          <w:tcPr>
            <w:tcW w:w="8885" w:type="dxa"/>
            <w:gridSpan w:val="2"/>
            <w:tcBorders>
              <w:top w:val="single" w:sz="4" w:space="0" w:color="auto"/>
              <w:left w:val="single" w:sz="4" w:space="0" w:color="auto"/>
              <w:bottom w:val="single" w:sz="4" w:space="0" w:color="auto"/>
              <w:right w:val="single" w:sz="4" w:space="0" w:color="auto"/>
            </w:tcBorders>
          </w:tcPr>
          <w:p w14:paraId="29528004" w14:textId="1A84582D" w:rsidR="00DC2262" w:rsidRPr="001A0A5E"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Fact Sheet Preparer: </w:t>
            </w:r>
            <w:r w:rsidR="001A0A5E">
              <w:rPr>
                <w:rFonts w:ascii="Times New Roman" w:hAnsi="Times New Roman" w:cs="Times New Roman"/>
                <w:bCs/>
                <w:sz w:val="24"/>
                <w:szCs w:val="24"/>
              </w:rPr>
              <w:t>Taylor King</w:t>
            </w:r>
          </w:p>
          <w:p w14:paraId="5D05F131" w14:textId="77777777" w:rsidR="00DC2262" w:rsidRDefault="00DC2262">
            <w:pPr>
              <w:spacing w:line="240" w:lineRule="auto"/>
              <w:jc w:val="left"/>
              <w:rPr>
                <w:rFonts w:ascii="Times New Roman" w:hAnsi="Times New Roman" w:cs="Times New Roman"/>
                <w:b/>
                <w:sz w:val="24"/>
                <w:szCs w:val="24"/>
              </w:rPr>
            </w:pPr>
          </w:p>
        </w:tc>
      </w:tr>
    </w:tbl>
    <w:p w14:paraId="30605CD3" w14:textId="77777777" w:rsidR="00DC2262" w:rsidRDefault="00DC2262" w:rsidP="00DC2262">
      <w:pPr>
        <w:spacing w:line="240" w:lineRule="auto"/>
        <w:jc w:val="both"/>
        <w:rPr>
          <w:rFonts w:ascii="Times New Roman" w:hAnsi="Times New Roman" w:cs="Times New Roman"/>
          <w:sz w:val="24"/>
          <w:szCs w:val="24"/>
        </w:rPr>
      </w:pPr>
    </w:p>
    <w:p w14:paraId="7BD5CE62" w14:textId="77777777" w:rsidR="00DC2262" w:rsidRDefault="00DC2262" w:rsidP="00DC2262">
      <w:pPr>
        <w:jc w:val="both"/>
        <w:rPr>
          <w:rFonts w:ascii="Times New Roman" w:hAnsi="Times New Roman" w:cs="Times New Roman"/>
          <w:sz w:val="24"/>
          <w:szCs w:val="24"/>
        </w:rPr>
      </w:pPr>
    </w:p>
    <w:p w14:paraId="336DEC57" w14:textId="4457374D" w:rsidR="00176B74" w:rsidRDefault="00176B74">
      <w:pPr>
        <w:spacing w:after="160" w:line="259" w:lineRule="auto"/>
        <w:jc w:val="left"/>
      </w:pPr>
      <w:r>
        <w:lastRenderedPageBreak/>
        <w:br w:type="page"/>
      </w:r>
    </w:p>
    <w:tbl>
      <w:tblPr>
        <w:tblpPr w:leftFromText="180" w:rightFromText="180" w:bottomFromText="160" w:horzAnchor="margin" w:tblpY="-687"/>
        <w:tblW w:w="9210" w:type="dxa"/>
        <w:tblLayout w:type="fixed"/>
        <w:tblCellMar>
          <w:left w:w="43" w:type="dxa"/>
          <w:right w:w="43" w:type="dxa"/>
        </w:tblCellMar>
        <w:tblLook w:val="04A0" w:firstRow="1" w:lastRow="0" w:firstColumn="1" w:lastColumn="0" w:noHBand="0" w:noVBand="1"/>
      </w:tblPr>
      <w:tblGrid>
        <w:gridCol w:w="6041"/>
        <w:gridCol w:w="2724"/>
        <w:gridCol w:w="445"/>
      </w:tblGrid>
      <w:tr w:rsidR="00176B74" w:rsidRPr="00176B74" w14:paraId="0A38C89F" w14:textId="77777777" w:rsidTr="00176B74">
        <w:trPr>
          <w:cantSplit/>
          <w:trHeight w:val="68"/>
        </w:trPr>
        <w:tc>
          <w:tcPr>
            <w:tcW w:w="9206" w:type="dxa"/>
            <w:gridSpan w:val="3"/>
          </w:tcPr>
          <w:p w14:paraId="52FE8B74" w14:textId="77777777" w:rsidR="00176B74" w:rsidRPr="00176B74" w:rsidRDefault="00176B74" w:rsidP="00176B74">
            <w:pPr>
              <w:tabs>
                <w:tab w:val="left" w:pos="794"/>
                <w:tab w:val="left" w:pos="1191"/>
                <w:tab w:val="left" w:pos="1588"/>
                <w:tab w:val="left" w:pos="1985"/>
              </w:tabs>
              <w:overflowPunct w:val="0"/>
              <w:autoSpaceDE w:val="0"/>
              <w:autoSpaceDN w:val="0"/>
              <w:adjustRightInd w:val="0"/>
              <w:spacing w:line="240" w:lineRule="auto"/>
              <w:jc w:val="both"/>
              <w:textAlignment w:val="baseline"/>
              <w:rPr>
                <w:rFonts w:ascii="Times New Roman" w:eastAsia="Times New Roman" w:hAnsi="Times New Roman" w:cs="Times New Roman"/>
                <w:sz w:val="24"/>
              </w:rPr>
            </w:pPr>
          </w:p>
        </w:tc>
      </w:tr>
      <w:tr w:rsidR="00176B74" w:rsidRPr="00176B74" w14:paraId="147EFF69" w14:textId="77777777" w:rsidTr="00176B74">
        <w:trPr>
          <w:cantSplit/>
          <w:trHeight w:val="273"/>
        </w:trPr>
        <w:tc>
          <w:tcPr>
            <w:tcW w:w="6038" w:type="dxa"/>
            <w:vAlign w:val="center"/>
            <w:hideMark/>
          </w:tcPr>
          <w:p w14:paraId="3F752952" w14:textId="77777777" w:rsidR="00176B74" w:rsidRPr="00176B74" w:rsidRDefault="00176B74" w:rsidP="00176B74">
            <w:pPr>
              <w:shd w:val="clear" w:color="auto" w:fill="FFFFFF"/>
              <w:tabs>
                <w:tab w:val="left" w:pos="794"/>
                <w:tab w:val="left" w:pos="1191"/>
                <w:tab w:val="left" w:pos="1588"/>
                <w:tab w:val="left" w:pos="1985"/>
              </w:tabs>
              <w:overflowPunct w:val="0"/>
              <w:autoSpaceDE w:val="0"/>
              <w:autoSpaceDN w:val="0"/>
              <w:adjustRightInd w:val="0"/>
              <w:spacing w:line="240" w:lineRule="auto"/>
              <w:jc w:val="left"/>
              <w:textAlignment w:val="baseline"/>
              <w:rPr>
                <w:rFonts w:ascii="Verdana" w:eastAsia="Times New Roman" w:hAnsi="Verdana" w:cs="Times New Roman Bold"/>
                <w:b/>
                <w:bCs/>
                <w:sz w:val="26"/>
                <w:szCs w:val="26"/>
              </w:rPr>
            </w:pPr>
            <w:r w:rsidRPr="00176B74">
              <w:rPr>
                <w:rFonts w:ascii="Verdana" w:eastAsia="Times New Roman" w:hAnsi="Verdana" w:cs="Times New Roman Bold"/>
                <w:b/>
                <w:bCs/>
                <w:sz w:val="26"/>
                <w:szCs w:val="26"/>
              </w:rPr>
              <w:t>Radiocommunication Study Groups</w:t>
            </w:r>
          </w:p>
        </w:tc>
        <w:tc>
          <w:tcPr>
            <w:tcW w:w="3168" w:type="dxa"/>
            <w:gridSpan w:val="2"/>
            <w:hideMark/>
          </w:tcPr>
          <w:p w14:paraId="0CBEF30D" w14:textId="77777777" w:rsidR="00176B74" w:rsidRPr="00176B74" w:rsidRDefault="00176B74" w:rsidP="00176B74">
            <w:pPr>
              <w:shd w:val="clear" w:color="auto" w:fill="FFFFFF"/>
              <w:tabs>
                <w:tab w:val="left" w:pos="794"/>
                <w:tab w:val="left" w:pos="1191"/>
                <w:tab w:val="left" w:pos="1588"/>
                <w:tab w:val="left" w:pos="1985"/>
              </w:tabs>
              <w:overflowPunct w:val="0"/>
              <w:autoSpaceDE w:val="0"/>
              <w:autoSpaceDN w:val="0"/>
              <w:adjustRightInd w:val="0"/>
              <w:spacing w:line="240" w:lineRule="atLeast"/>
              <w:jc w:val="left"/>
              <w:textAlignment w:val="baseline"/>
              <w:rPr>
                <w:rFonts w:ascii="Times New Roman" w:eastAsia="Times New Roman" w:hAnsi="Times New Roman" w:cs="Times New Roman"/>
                <w:sz w:val="24"/>
                <w:szCs w:val="20"/>
              </w:rPr>
            </w:pPr>
            <w:r w:rsidRPr="00176B74">
              <w:rPr>
                <w:rFonts w:ascii="Times New Roman" w:eastAsia="Times New Roman" w:hAnsi="Times New Roman" w:cs="Times New Roman"/>
                <w:b/>
                <w:noProof/>
                <w:sz w:val="20"/>
                <w:szCs w:val="20"/>
              </w:rPr>
              <w:drawing>
                <wp:inline distT="0" distB="0" distL="0" distR="0" wp14:anchorId="3B6FC217" wp14:editId="4975CE5D">
                  <wp:extent cx="581025" cy="6572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81025" cy="657225"/>
                          </a:xfrm>
                          <a:prstGeom prst="rect">
                            <a:avLst/>
                          </a:prstGeom>
                          <a:noFill/>
                          <a:ln>
                            <a:noFill/>
                          </a:ln>
                        </pic:spPr>
                      </pic:pic>
                    </a:graphicData>
                  </a:graphic>
                </wp:inline>
              </w:drawing>
            </w:r>
          </w:p>
        </w:tc>
      </w:tr>
      <w:tr w:rsidR="00176B74" w:rsidRPr="00176B74" w14:paraId="6C70D6DE" w14:textId="77777777" w:rsidTr="00176B74">
        <w:trPr>
          <w:cantSplit/>
          <w:trHeight w:val="42"/>
        </w:trPr>
        <w:tc>
          <w:tcPr>
            <w:tcW w:w="6038" w:type="dxa"/>
            <w:tcBorders>
              <w:top w:val="nil"/>
              <w:left w:val="nil"/>
              <w:bottom w:val="single" w:sz="12" w:space="0" w:color="auto"/>
              <w:right w:val="nil"/>
            </w:tcBorders>
          </w:tcPr>
          <w:p w14:paraId="67190FC5" w14:textId="77777777" w:rsidR="00176B74" w:rsidRPr="00176B74" w:rsidRDefault="00176B74" w:rsidP="00176B74">
            <w:pPr>
              <w:shd w:val="clear" w:color="auto" w:fill="FFFFFF"/>
              <w:tabs>
                <w:tab w:val="left" w:pos="794"/>
                <w:tab w:val="left" w:pos="1191"/>
                <w:tab w:val="left" w:pos="1588"/>
                <w:tab w:val="left" w:pos="1985"/>
              </w:tabs>
              <w:overflowPunct w:val="0"/>
              <w:autoSpaceDE w:val="0"/>
              <w:autoSpaceDN w:val="0"/>
              <w:adjustRightInd w:val="0"/>
              <w:spacing w:after="48" w:line="240" w:lineRule="auto"/>
              <w:jc w:val="left"/>
              <w:textAlignment w:val="baseline"/>
              <w:rPr>
                <w:rFonts w:ascii="Verdana" w:eastAsia="Times New Roman" w:hAnsi="Verdana" w:cs="Times New Roman Bold"/>
                <w:b/>
                <w:bCs/>
              </w:rPr>
            </w:pPr>
          </w:p>
        </w:tc>
        <w:tc>
          <w:tcPr>
            <w:tcW w:w="3168" w:type="dxa"/>
            <w:gridSpan w:val="2"/>
            <w:tcBorders>
              <w:top w:val="nil"/>
              <w:left w:val="nil"/>
              <w:bottom w:val="single" w:sz="12" w:space="0" w:color="auto"/>
              <w:right w:val="nil"/>
            </w:tcBorders>
          </w:tcPr>
          <w:p w14:paraId="477EF459" w14:textId="77777777" w:rsidR="00176B74" w:rsidRPr="00176B74" w:rsidRDefault="00176B74" w:rsidP="00176B74">
            <w:pPr>
              <w:shd w:val="clear" w:color="auto" w:fill="FFFFFF"/>
              <w:tabs>
                <w:tab w:val="left" w:pos="794"/>
                <w:tab w:val="left" w:pos="1191"/>
                <w:tab w:val="left" w:pos="1588"/>
                <w:tab w:val="left" w:pos="1985"/>
              </w:tabs>
              <w:overflowPunct w:val="0"/>
              <w:autoSpaceDE w:val="0"/>
              <w:autoSpaceDN w:val="0"/>
              <w:adjustRightInd w:val="0"/>
              <w:spacing w:after="48" w:line="240" w:lineRule="atLeast"/>
              <w:jc w:val="left"/>
              <w:textAlignment w:val="baseline"/>
              <w:rPr>
                <w:rFonts w:ascii="Times New Roman" w:eastAsia="Times New Roman" w:hAnsi="Times New Roman" w:cs="Times New Roman"/>
              </w:rPr>
            </w:pPr>
          </w:p>
        </w:tc>
      </w:tr>
      <w:tr w:rsidR="00176B74" w:rsidRPr="00176B74" w14:paraId="0128C781" w14:textId="77777777" w:rsidTr="00176B74">
        <w:trPr>
          <w:cantSplit/>
          <w:trHeight w:val="83"/>
        </w:trPr>
        <w:tc>
          <w:tcPr>
            <w:tcW w:w="6038" w:type="dxa"/>
            <w:tcBorders>
              <w:top w:val="single" w:sz="12" w:space="0" w:color="auto"/>
              <w:left w:val="nil"/>
              <w:bottom w:val="nil"/>
              <w:right w:val="nil"/>
            </w:tcBorders>
          </w:tcPr>
          <w:p w14:paraId="3FEFE900" w14:textId="77777777" w:rsidR="00176B74" w:rsidRPr="00176B74" w:rsidRDefault="00176B74" w:rsidP="00176B74">
            <w:pPr>
              <w:shd w:val="clear" w:color="auto" w:fill="FFFFFF"/>
              <w:tabs>
                <w:tab w:val="left" w:pos="794"/>
                <w:tab w:val="left" w:pos="1191"/>
                <w:tab w:val="left" w:pos="1588"/>
                <w:tab w:val="left" w:pos="1985"/>
              </w:tabs>
              <w:overflowPunct w:val="0"/>
              <w:autoSpaceDE w:val="0"/>
              <w:autoSpaceDN w:val="0"/>
              <w:adjustRightInd w:val="0"/>
              <w:spacing w:after="48" w:line="240" w:lineRule="auto"/>
              <w:jc w:val="left"/>
              <w:textAlignment w:val="baseline"/>
              <w:rPr>
                <w:rFonts w:ascii="Verdana" w:eastAsia="Times New Roman" w:hAnsi="Verdana" w:cs="Times New Roman Bold"/>
              </w:rPr>
            </w:pPr>
          </w:p>
        </w:tc>
        <w:tc>
          <w:tcPr>
            <w:tcW w:w="3168" w:type="dxa"/>
            <w:gridSpan w:val="2"/>
            <w:tcBorders>
              <w:top w:val="single" w:sz="12" w:space="0" w:color="auto"/>
              <w:left w:val="nil"/>
              <w:bottom w:val="nil"/>
              <w:right w:val="nil"/>
            </w:tcBorders>
          </w:tcPr>
          <w:p w14:paraId="71CA83A2" w14:textId="77777777" w:rsidR="00176B74" w:rsidRPr="00176B74" w:rsidRDefault="00176B74" w:rsidP="00176B74">
            <w:pPr>
              <w:shd w:val="clear" w:color="auto" w:fill="FFFFFF"/>
              <w:tabs>
                <w:tab w:val="left" w:pos="794"/>
                <w:tab w:val="left" w:pos="1191"/>
                <w:tab w:val="left" w:pos="1588"/>
                <w:tab w:val="left" w:pos="1985"/>
              </w:tabs>
              <w:overflowPunct w:val="0"/>
              <w:autoSpaceDE w:val="0"/>
              <w:autoSpaceDN w:val="0"/>
              <w:adjustRightInd w:val="0"/>
              <w:spacing w:after="48" w:line="240" w:lineRule="atLeast"/>
              <w:jc w:val="left"/>
              <w:textAlignment w:val="baseline"/>
              <w:rPr>
                <w:rFonts w:ascii="Times New Roman" w:eastAsia="Times New Roman" w:hAnsi="Times New Roman" w:cs="Times New Roman"/>
                <w:sz w:val="24"/>
                <w:szCs w:val="20"/>
              </w:rPr>
            </w:pPr>
          </w:p>
        </w:tc>
      </w:tr>
      <w:tr w:rsidR="00176B74" w:rsidRPr="00176B74" w14:paraId="72D1141F" w14:textId="77777777" w:rsidTr="00176B74">
        <w:trPr>
          <w:cantSplit/>
          <w:trHeight w:val="65"/>
        </w:trPr>
        <w:tc>
          <w:tcPr>
            <w:tcW w:w="6038" w:type="dxa"/>
            <w:vMerge w:val="restart"/>
            <w:hideMark/>
          </w:tcPr>
          <w:p w14:paraId="5BFA9A1D" w14:textId="42E4C539" w:rsidR="00176B74" w:rsidRDefault="00176B74" w:rsidP="00176B74">
            <w:pPr>
              <w:shd w:val="solid" w:color="FFFFFF" w:fill="FFFFFF"/>
              <w:tabs>
                <w:tab w:val="left" w:pos="720"/>
              </w:tabs>
              <w:spacing w:after="240"/>
              <w:ind w:left="1134" w:hanging="1134"/>
              <w:jc w:val="both"/>
              <w:rPr>
                <w:rFonts w:ascii="Verdana" w:hAnsi="Verdana" w:cs="Times New Roman"/>
                <w:b/>
                <w:sz w:val="20"/>
                <w:szCs w:val="20"/>
                <w:lang w:eastAsia="zh-CN"/>
              </w:rPr>
            </w:pPr>
            <w:r>
              <w:rPr>
                <w:rFonts w:ascii="Verdana" w:hAnsi="Verdana"/>
                <w:sz w:val="20"/>
                <w:lang w:val="fr-FR"/>
              </w:rPr>
              <w:t>Source:</w:t>
            </w:r>
            <w:r>
              <w:rPr>
                <w:rFonts w:ascii="Verdana" w:hAnsi="Verdana"/>
                <w:sz w:val="20"/>
                <w:lang w:val="fr-FR"/>
              </w:rPr>
              <w:tab/>
              <w:t xml:space="preserve">Documents </w:t>
            </w:r>
            <w:r>
              <w:rPr>
                <w:rFonts w:ascii="Verdana" w:hAnsi="Verdana"/>
                <w:sz w:val="20"/>
                <w:lang w:eastAsia="zh-CN"/>
              </w:rPr>
              <w:t>5B</w:t>
            </w:r>
            <w:del w:id="22" w:author="TK" w:date="2020-09-24T14:07:00Z">
              <w:r w:rsidDel="00443B59">
                <w:rPr>
                  <w:rFonts w:ascii="Verdana" w:hAnsi="Verdana"/>
                  <w:sz w:val="20"/>
                  <w:lang w:eastAsia="zh-CN"/>
                </w:rPr>
                <w:delText>/TEMP/30rev.1-E</w:delText>
              </w:r>
            </w:del>
            <w:ins w:id="23" w:author="TK" w:date="2020-09-24T14:07:00Z">
              <w:r w:rsidR="00443B59">
                <w:rPr>
                  <w:rFonts w:ascii="Verdana" w:hAnsi="Verdana"/>
                  <w:sz w:val="20"/>
                  <w:lang w:eastAsia="zh-CN"/>
                </w:rPr>
                <w:t>/93 Annex 14</w:t>
              </w:r>
            </w:ins>
          </w:p>
          <w:p w14:paraId="147A57D6" w14:textId="643EA701" w:rsidR="00176B74" w:rsidRPr="00176B74" w:rsidRDefault="00176B74" w:rsidP="00176B74">
            <w:pPr>
              <w:shd w:val="clear" w:color="auto" w:fill="FFFFFF"/>
              <w:tabs>
                <w:tab w:val="left" w:pos="794"/>
                <w:tab w:val="left" w:pos="1191"/>
                <w:tab w:val="left" w:pos="1588"/>
                <w:tab w:val="left" w:pos="1985"/>
              </w:tabs>
              <w:overflowPunct w:val="0"/>
              <w:autoSpaceDE w:val="0"/>
              <w:autoSpaceDN w:val="0"/>
              <w:adjustRightInd w:val="0"/>
              <w:spacing w:after="240" w:line="240" w:lineRule="auto"/>
              <w:ind w:left="860" w:hanging="860"/>
              <w:jc w:val="left"/>
              <w:textAlignment w:val="baseline"/>
              <w:rPr>
                <w:rFonts w:ascii="Verdana" w:eastAsia="Times New Roman" w:hAnsi="Verdana" w:cs="Times New Roman"/>
                <w:sz w:val="20"/>
                <w:szCs w:val="20"/>
              </w:rPr>
            </w:pPr>
            <w:r>
              <w:rPr>
                <w:rFonts w:ascii="Verdana" w:hAnsi="Verdana"/>
                <w:sz w:val="20"/>
              </w:rPr>
              <w:t>Subject:</w:t>
            </w:r>
            <w:r>
              <w:rPr>
                <w:rFonts w:ascii="Verdana" w:hAnsi="Verdana"/>
                <w:sz w:val="20"/>
              </w:rPr>
              <w:tab/>
              <w:t>WRC-23 agenda item 1.1</w:t>
            </w:r>
          </w:p>
        </w:tc>
        <w:tc>
          <w:tcPr>
            <w:tcW w:w="3168" w:type="dxa"/>
            <w:gridSpan w:val="2"/>
            <w:hideMark/>
          </w:tcPr>
          <w:p w14:paraId="34887A85" w14:textId="77777777" w:rsidR="00176B74" w:rsidRPr="00176B74" w:rsidRDefault="00176B74" w:rsidP="00176B74">
            <w:pPr>
              <w:shd w:val="clear" w:color="auto" w:fill="FFFFFF"/>
              <w:tabs>
                <w:tab w:val="left" w:pos="794"/>
                <w:tab w:val="left" w:pos="1191"/>
                <w:tab w:val="left" w:pos="1588"/>
                <w:tab w:val="left" w:pos="1985"/>
              </w:tabs>
              <w:overflowPunct w:val="0"/>
              <w:autoSpaceDE w:val="0"/>
              <w:autoSpaceDN w:val="0"/>
              <w:adjustRightInd w:val="0"/>
              <w:spacing w:line="240" w:lineRule="atLeast"/>
              <w:jc w:val="left"/>
              <w:textAlignment w:val="baseline"/>
              <w:rPr>
                <w:rFonts w:ascii="Verdana" w:eastAsia="Times New Roman" w:hAnsi="Verdana" w:cs="Times New Roman"/>
                <w:sz w:val="20"/>
                <w:szCs w:val="20"/>
                <w:lang w:eastAsia="zh-CN"/>
              </w:rPr>
            </w:pPr>
            <w:r w:rsidRPr="00176B74">
              <w:rPr>
                <w:rFonts w:ascii="Verdana" w:eastAsia="Times New Roman" w:hAnsi="Verdana" w:cs="Times New Roman"/>
                <w:b/>
                <w:bCs/>
                <w:sz w:val="20"/>
                <w:szCs w:val="20"/>
                <w:lang w:eastAsia="zh-CN"/>
              </w:rPr>
              <w:t>Document 5B-XXX</w:t>
            </w:r>
          </w:p>
        </w:tc>
      </w:tr>
      <w:tr w:rsidR="00176B74" w:rsidRPr="00176B74" w14:paraId="162C35FF" w14:textId="77777777" w:rsidTr="00176B74">
        <w:trPr>
          <w:cantSplit/>
          <w:trHeight w:val="62"/>
        </w:trPr>
        <w:tc>
          <w:tcPr>
            <w:tcW w:w="9206" w:type="dxa"/>
            <w:vMerge/>
            <w:vAlign w:val="center"/>
            <w:hideMark/>
          </w:tcPr>
          <w:p w14:paraId="59FDDC9D" w14:textId="77777777" w:rsidR="00176B74" w:rsidRPr="00176B74" w:rsidRDefault="00176B74" w:rsidP="00176B74">
            <w:pPr>
              <w:spacing w:line="256" w:lineRule="auto"/>
              <w:jc w:val="left"/>
              <w:rPr>
                <w:rFonts w:ascii="Verdana" w:eastAsia="Times New Roman" w:hAnsi="Verdana" w:cs="Times New Roman"/>
                <w:sz w:val="20"/>
                <w:szCs w:val="20"/>
              </w:rPr>
            </w:pPr>
          </w:p>
        </w:tc>
        <w:tc>
          <w:tcPr>
            <w:tcW w:w="3168" w:type="dxa"/>
            <w:gridSpan w:val="2"/>
            <w:hideMark/>
          </w:tcPr>
          <w:p w14:paraId="7B05521E" w14:textId="77777777" w:rsidR="00176B74" w:rsidRPr="00176B74" w:rsidRDefault="00176B74" w:rsidP="00176B74">
            <w:pPr>
              <w:shd w:val="clear" w:color="auto" w:fill="FFFFFF"/>
              <w:tabs>
                <w:tab w:val="left" w:pos="794"/>
                <w:tab w:val="left" w:pos="1191"/>
                <w:tab w:val="left" w:pos="1588"/>
                <w:tab w:val="left" w:pos="1985"/>
              </w:tabs>
              <w:overflowPunct w:val="0"/>
              <w:autoSpaceDE w:val="0"/>
              <w:autoSpaceDN w:val="0"/>
              <w:adjustRightInd w:val="0"/>
              <w:spacing w:line="240" w:lineRule="atLeast"/>
              <w:jc w:val="left"/>
              <w:textAlignment w:val="baseline"/>
              <w:rPr>
                <w:rFonts w:ascii="Verdana" w:eastAsia="Times New Roman" w:hAnsi="Verdana" w:cs="Times New Roman"/>
                <w:sz w:val="20"/>
                <w:szCs w:val="20"/>
                <w:lang w:eastAsia="zh-CN"/>
              </w:rPr>
            </w:pPr>
            <w:r w:rsidRPr="00176B74">
              <w:rPr>
                <w:rFonts w:ascii="Verdana" w:eastAsia="Times New Roman" w:hAnsi="Verdana" w:cs="Times New Roman"/>
                <w:b/>
                <w:bCs/>
                <w:sz w:val="20"/>
                <w:szCs w:val="20"/>
                <w:lang w:eastAsia="zh-CN"/>
              </w:rPr>
              <w:t>XX November 2020</w:t>
            </w:r>
          </w:p>
        </w:tc>
      </w:tr>
      <w:tr w:rsidR="00176B74" w:rsidRPr="00176B74" w14:paraId="0D911568" w14:textId="77777777" w:rsidTr="00176B74">
        <w:trPr>
          <w:cantSplit/>
          <w:trHeight w:val="62"/>
        </w:trPr>
        <w:tc>
          <w:tcPr>
            <w:tcW w:w="9206" w:type="dxa"/>
            <w:vMerge/>
            <w:vAlign w:val="center"/>
            <w:hideMark/>
          </w:tcPr>
          <w:p w14:paraId="39203D19" w14:textId="77777777" w:rsidR="00176B74" w:rsidRPr="00176B74" w:rsidRDefault="00176B74" w:rsidP="00176B74">
            <w:pPr>
              <w:spacing w:line="256" w:lineRule="auto"/>
              <w:jc w:val="left"/>
              <w:rPr>
                <w:rFonts w:ascii="Verdana" w:eastAsia="Times New Roman" w:hAnsi="Verdana" w:cs="Times New Roman"/>
                <w:sz w:val="20"/>
                <w:szCs w:val="20"/>
              </w:rPr>
            </w:pPr>
          </w:p>
        </w:tc>
        <w:tc>
          <w:tcPr>
            <w:tcW w:w="3168" w:type="dxa"/>
            <w:gridSpan w:val="2"/>
            <w:hideMark/>
          </w:tcPr>
          <w:p w14:paraId="24D4AA2C" w14:textId="77777777" w:rsidR="00176B74" w:rsidRPr="00176B74" w:rsidRDefault="00176B74" w:rsidP="00176B74">
            <w:pPr>
              <w:shd w:val="clear" w:color="auto" w:fill="FFFFFF"/>
              <w:tabs>
                <w:tab w:val="left" w:pos="794"/>
                <w:tab w:val="left" w:pos="1191"/>
                <w:tab w:val="left" w:pos="1588"/>
                <w:tab w:val="left" w:pos="1985"/>
              </w:tabs>
              <w:overflowPunct w:val="0"/>
              <w:autoSpaceDE w:val="0"/>
              <w:autoSpaceDN w:val="0"/>
              <w:adjustRightInd w:val="0"/>
              <w:spacing w:line="240" w:lineRule="atLeast"/>
              <w:jc w:val="left"/>
              <w:textAlignment w:val="baseline"/>
              <w:rPr>
                <w:rFonts w:ascii="Verdana" w:eastAsia="SimSun" w:hAnsi="Verdana" w:cs="Times New Roman"/>
                <w:sz w:val="20"/>
                <w:szCs w:val="20"/>
                <w:lang w:eastAsia="zh-CN"/>
              </w:rPr>
            </w:pPr>
            <w:r w:rsidRPr="00176B74">
              <w:rPr>
                <w:rFonts w:ascii="Verdana" w:eastAsia="SimSun" w:hAnsi="Verdana" w:cs="Times New Roman"/>
                <w:b/>
                <w:bCs/>
                <w:sz w:val="20"/>
                <w:szCs w:val="20"/>
                <w:lang w:eastAsia="zh-CN"/>
              </w:rPr>
              <w:t>English only</w:t>
            </w:r>
          </w:p>
        </w:tc>
      </w:tr>
      <w:tr w:rsidR="00176B74" w:rsidRPr="00176B74" w14:paraId="15DA14EF" w14:textId="77777777" w:rsidTr="00176B74">
        <w:trPr>
          <w:gridAfter w:val="1"/>
          <w:wAfter w:w="445" w:type="dxa"/>
          <w:cantSplit/>
          <w:trHeight w:val="194"/>
        </w:trPr>
        <w:tc>
          <w:tcPr>
            <w:tcW w:w="8761" w:type="dxa"/>
            <w:gridSpan w:val="2"/>
            <w:hideMark/>
          </w:tcPr>
          <w:p w14:paraId="11EEEBD5" w14:textId="77777777" w:rsidR="00176B74" w:rsidRPr="00176B74" w:rsidRDefault="00176B74" w:rsidP="00176B74">
            <w:pPr>
              <w:tabs>
                <w:tab w:val="left" w:pos="794"/>
                <w:tab w:val="left" w:pos="1191"/>
                <w:tab w:val="left" w:pos="1588"/>
                <w:tab w:val="left" w:pos="1985"/>
                <w:tab w:val="left" w:pos="3984"/>
              </w:tabs>
              <w:overflowPunct w:val="0"/>
              <w:autoSpaceDE w:val="0"/>
              <w:autoSpaceDN w:val="0"/>
              <w:adjustRightInd w:val="0"/>
              <w:spacing w:before="840" w:after="200" w:line="240" w:lineRule="auto"/>
              <w:textAlignment w:val="baseline"/>
              <w:rPr>
                <w:rFonts w:ascii="Times New Roman" w:eastAsia="Times New Roman" w:hAnsi="Times New Roman" w:cs="Times New Roman"/>
                <w:b/>
                <w:sz w:val="28"/>
                <w:szCs w:val="20"/>
              </w:rPr>
            </w:pPr>
            <w:r w:rsidRPr="00176B74">
              <w:rPr>
                <w:rFonts w:ascii="Times New Roman" w:eastAsia="Times New Roman" w:hAnsi="Times New Roman" w:cs="Times New Roman"/>
                <w:b/>
                <w:sz w:val="28"/>
                <w:szCs w:val="20"/>
              </w:rPr>
              <w:t>United States of America</w:t>
            </w:r>
          </w:p>
        </w:tc>
      </w:tr>
      <w:tr w:rsidR="00176B74" w:rsidRPr="00176B74" w14:paraId="4883F326" w14:textId="77777777" w:rsidTr="00176B74">
        <w:trPr>
          <w:cantSplit/>
          <w:trHeight w:val="235"/>
        </w:trPr>
        <w:tc>
          <w:tcPr>
            <w:tcW w:w="9206" w:type="dxa"/>
            <w:gridSpan w:val="3"/>
            <w:hideMark/>
          </w:tcPr>
          <w:p w14:paraId="1877A619" w14:textId="77777777" w:rsidR="00176B74" w:rsidRDefault="00176B74" w:rsidP="00176B74">
            <w:pPr>
              <w:tabs>
                <w:tab w:val="left" w:pos="567"/>
                <w:tab w:val="left" w:pos="1134"/>
                <w:tab w:val="left" w:pos="1701"/>
                <w:tab w:val="left" w:pos="2268"/>
                <w:tab w:val="left" w:pos="2835"/>
              </w:tabs>
              <w:overflowPunct w:val="0"/>
              <w:autoSpaceDE w:val="0"/>
              <w:autoSpaceDN w:val="0"/>
              <w:adjustRightInd w:val="0"/>
              <w:spacing w:before="240" w:line="240" w:lineRule="auto"/>
              <w:textAlignment w:val="baseline"/>
              <w:rPr>
                <w:rFonts w:ascii="Times New Roman" w:eastAsia="Times New Roman" w:hAnsi="Times New Roman" w:cs="Times New Roman"/>
                <w:sz w:val="28"/>
                <w:szCs w:val="20"/>
                <w:lang w:val="en-GB" w:eastAsia="zh-CN"/>
              </w:rPr>
            </w:pPr>
            <w:r w:rsidRPr="00176B74">
              <w:rPr>
                <w:rFonts w:ascii="Times New Roman" w:eastAsia="Times New Roman" w:hAnsi="Times New Roman" w:cs="Times New Roman"/>
                <w:caps/>
                <w:sz w:val="28"/>
                <w:szCs w:val="20"/>
                <w:lang w:val="en-GB" w:eastAsia="zh-CN"/>
              </w:rPr>
              <w:t xml:space="preserve">draft REPLY liaison statement to working party 5D </w:t>
            </w:r>
            <w:r w:rsidRPr="00176B74">
              <w:rPr>
                <w:rFonts w:ascii="Times New Roman" w:eastAsia="Times New Roman" w:hAnsi="Times New Roman" w:cs="Times New Roman"/>
                <w:caps/>
                <w:sz w:val="28"/>
                <w:szCs w:val="20"/>
                <w:lang w:val="en-GB" w:eastAsia="zh-CN"/>
              </w:rPr>
              <w:br/>
            </w:r>
            <w:r w:rsidRPr="00176B74">
              <w:rPr>
                <w:rFonts w:ascii="Times New Roman" w:eastAsia="Times New Roman" w:hAnsi="Times New Roman" w:cs="Times New Roman"/>
                <w:sz w:val="28"/>
                <w:szCs w:val="20"/>
                <w:lang w:val="en-GB" w:eastAsia="zh-CN"/>
              </w:rPr>
              <w:t>WRC-23 AGENDA ITEM 1.1</w:t>
            </w:r>
          </w:p>
          <w:p w14:paraId="6A61E465" w14:textId="11CAB49F" w:rsidR="00176B74" w:rsidRPr="00176B74" w:rsidRDefault="00176B74" w:rsidP="00176B74">
            <w:pPr>
              <w:tabs>
                <w:tab w:val="left" w:pos="567"/>
                <w:tab w:val="left" w:pos="1134"/>
                <w:tab w:val="left" w:pos="1701"/>
                <w:tab w:val="left" w:pos="2268"/>
                <w:tab w:val="left" w:pos="2835"/>
              </w:tabs>
              <w:overflowPunct w:val="0"/>
              <w:autoSpaceDE w:val="0"/>
              <w:autoSpaceDN w:val="0"/>
              <w:adjustRightInd w:val="0"/>
              <w:spacing w:before="240" w:line="240" w:lineRule="auto"/>
              <w:textAlignment w:val="baseline"/>
              <w:rPr>
                <w:rFonts w:ascii="Times New Roman" w:eastAsia="Times New Roman" w:hAnsi="Times New Roman" w:cs="Times New Roman"/>
                <w:caps/>
                <w:sz w:val="28"/>
                <w:szCs w:val="20"/>
              </w:rPr>
            </w:pPr>
            <w:r w:rsidRPr="00176B74">
              <w:rPr>
                <w:rFonts w:ascii="Times New Roman" w:eastAsia="Times New Roman" w:hAnsi="Times New Roman" w:cs="Times New Roman"/>
                <w:b/>
                <w:sz w:val="28"/>
                <w:szCs w:val="20"/>
                <w:lang w:val="en-GB" w:eastAsia="zh-CN"/>
              </w:rPr>
              <w:t xml:space="preserve">Characteristics of aeronautical systems </w:t>
            </w:r>
            <w:ins w:id="24" w:author="TK" w:date="2020-09-25T11:27:00Z">
              <w:r w:rsidR="00EA18FA">
                <w:rPr>
                  <w:rFonts w:ascii="Times New Roman" w:eastAsia="Times New Roman" w:hAnsi="Times New Roman" w:cs="Times New Roman"/>
                  <w:b/>
                  <w:sz w:val="28"/>
                  <w:szCs w:val="20"/>
                  <w:lang w:val="en-GB" w:eastAsia="zh-CN"/>
                </w:rPr>
                <w:t xml:space="preserve">and maritime systems </w:t>
              </w:r>
            </w:ins>
            <w:r w:rsidRPr="00176B74">
              <w:rPr>
                <w:rFonts w:ascii="Times New Roman" w:eastAsia="Times New Roman" w:hAnsi="Times New Roman" w:cs="Times New Roman"/>
                <w:b/>
                <w:sz w:val="28"/>
                <w:szCs w:val="20"/>
                <w:lang w:val="en-GB" w:eastAsia="zh-CN"/>
              </w:rPr>
              <w:t xml:space="preserve">operating in or adjacent </w:t>
            </w:r>
            <w:r w:rsidRPr="00176B74">
              <w:rPr>
                <w:rFonts w:ascii="Times New Roman" w:eastAsia="Times New Roman" w:hAnsi="Times New Roman" w:cs="Times New Roman"/>
                <w:b/>
                <w:sz w:val="28"/>
                <w:szCs w:val="20"/>
                <w:lang w:val="en-GB" w:eastAsia="zh-CN"/>
              </w:rPr>
              <w:br/>
              <w:t>to the frequency band 4 800-4 990 MHz</w:t>
            </w:r>
          </w:p>
        </w:tc>
      </w:tr>
    </w:tbl>
    <w:p w14:paraId="681CF234" w14:textId="43C9BE66" w:rsidR="00176B74" w:rsidRPr="00176B74" w:rsidRDefault="00176B74" w:rsidP="00176B74">
      <w:pPr>
        <w:keepNext/>
        <w:keepLines/>
        <w:tabs>
          <w:tab w:val="left" w:pos="794"/>
          <w:tab w:val="left" w:pos="1191"/>
          <w:tab w:val="left" w:pos="1588"/>
          <w:tab w:val="left" w:pos="1985"/>
        </w:tabs>
        <w:overflowPunct w:val="0"/>
        <w:autoSpaceDE w:val="0"/>
        <w:autoSpaceDN w:val="0"/>
        <w:adjustRightInd w:val="0"/>
        <w:spacing w:before="360" w:line="240" w:lineRule="auto"/>
        <w:ind w:left="794" w:hanging="794"/>
        <w:jc w:val="left"/>
        <w:textAlignment w:val="baseline"/>
        <w:outlineLvl w:val="0"/>
        <w:rPr>
          <w:rFonts w:ascii="Times New Roman" w:eastAsia="FangSong_GB2312" w:hAnsi="Times New Roman" w:cs="Times New Roman"/>
          <w:b/>
          <w:sz w:val="24"/>
          <w:szCs w:val="20"/>
          <w:lang w:eastAsia="zh-CN"/>
        </w:rPr>
      </w:pPr>
      <w:r>
        <w:rPr>
          <w:rFonts w:ascii="Times New Roman" w:eastAsia="FangSong_GB2312" w:hAnsi="Times New Roman" w:cs="Times New Roman"/>
          <w:b/>
          <w:sz w:val="24"/>
          <w:szCs w:val="20"/>
          <w:lang w:eastAsia="zh-CN"/>
        </w:rPr>
        <w:t>1</w:t>
      </w:r>
      <w:r w:rsidRPr="00176B74">
        <w:rPr>
          <w:rFonts w:ascii="Times New Roman" w:eastAsia="FangSong_GB2312" w:hAnsi="Times New Roman" w:cs="Times New Roman"/>
          <w:b/>
          <w:sz w:val="24"/>
          <w:szCs w:val="20"/>
          <w:lang w:eastAsia="zh-CN"/>
        </w:rPr>
        <w:tab/>
        <w:t>Proposal</w:t>
      </w:r>
    </w:p>
    <w:p w14:paraId="3984A1C3" w14:textId="46FE4CD6" w:rsidR="00176B74" w:rsidRPr="00176B74" w:rsidRDefault="00176B74" w:rsidP="00176B74">
      <w:pPr>
        <w:tabs>
          <w:tab w:val="left" w:pos="794"/>
          <w:tab w:val="left" w:pos="1191"/>
          <w:tab w:val="left" w:pos="1588"/>
          <w:tab w:val="left" w:pos="1985"/>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eastAsia="zh-CN"/>
        </w:rPr>
      </w:pPr>
      <w:r w:rsidRPr="00176B74">
        <w:rPr>
          <w:rFonts w:ascii="Times New Roman" w:eastAsia="Times New Roman" w:hAnsi="Times New Roman" w:cs="Times New Roman"/>
          <w:sz w:val="24"/>
          <w:szCs w:val="20"/>
          <w:lang w:eastAsia="zh-CN"/>
        </w:rPr>
        <w:t xml:space="preserve">The United States proposes that </w:t>
      </w:r>
      <w:r w:rsidRPr="00176B74">
        <w:rPr>
          <w:rFonts w:ascii="Times New Roman" w:eastAsia="Times New Roman" w:hAnsi="Times New Roman" w:cs="Times New Roman"/>
          <w:i/>
          <w:sz w:val="24"/>
          <w:szCs w:val="20"/>
          <w:lang w:eastAsia="zh-CN"/>
        </w:rPr>
        <w:t>ITU-R</w:t>
      </w:r>
      <w:r w:rsidRPr="00176B74">
        <w:rPr>
          <w:rFonts w:ascii="Times New Roman" w:eastAsia="Times New Roman" w:hAnsi="Times New Roman" w:cs="Times New Roman"/>
          <w:sz w:val="24"/>
          <w:szCs w:val="20"/>
          <w:lang w:eastAsia="zh-CN"/>
        </w:rPr>
        <w:t xml:space="preserve"> WP 5B consider the attached proposed </w:t>
      </w:r>
      <w:r>
        <w:rPr>
          <w:rFonts w:ascii="Times New Roman" w:eastAsia="Times New Roman" w:hAnsi="Times New Roman" w:cs="Times New Roman"/>
          <w:sz w:val="24"/>
          <w:szCs w:val="20"/>
          <w:lang w:eastAsia="zh-CN"/>
        </w:rPr>
        <w:t xml:space="preserve">draft liaison statement be sent to </w:t>
      </w:r>
      <w:r>
        <w:rPr>
          <w:rFonts w:ascii="Times New Roman" w:eastAsia="Times New Roman" w:hAnsi="Times New Roman" w:cs="Times New Roman"/>
          <w:i/>
          <w:iCs/>
          <w:sz w:val="24"/>
          <w:szCs w:val="20"/>
          <w:lang w:eastAsia="zh-CN"/>
        </w:rPr>
        <w:t xml:space="preserve">ITU-R </w:t>
      </w:r>
      <w:r>
        <w:rPr>
          <w:rFonts w:ascii="Times New Roman" w:eastAsia="Times New Roman" w:hAnsi="Times New Roman" w:cs="Times New Roman"/>
          <w:sz w:val="24"/>
          <w:szCs w:val="20"/>
          <w:lang w:eastAsia="zh-CN"/>
        </w:rPr>
        <w:t>WP 5D such that they can conduct studies called for under Agenda Item 1.1 in a timely manner.</w:t>
      </w:r>
    </w:p>
    <w:p w14:paraId="303E8CC2" w14:textId="77777777" w:rsidR="00176B74" w:rsidRPr="00176B74" w:rsidRDefault="00176B74" w:rsidP="00176B74">
      <w:pPr>
        <w:tabs>
          <w:tab w:val="left" w:pos="794"/>
          <w:tab w:val="left" w:pos="1191"/>
          <w:tab w:val="left" w:pos="1588"/>
          <w:tab w:val="left" w:pos="1985"/>
        </w:tabs>
        <w:overflowPunct w:val="0"/>
        <w:autoSpaceDE w:val="0"/>
        <w:autoSpaceDN w:val="0"/>
        <w:adjustRightInd w:val="0"/>
        <w:spacing w:before="120" w:line="240" w:lineRule="auto"/>
        <w:jc w:val="left"/>
        <w:textAlignment w:val="baseline"/>
        <w:rPr>
          <w:rFonts w:ascii="Times New Roman" w:eastAsia="MS Mincho" w:hAnsi="Times New Roman" w:cs="Times New Roman"/>
          <w:sz w:val="24"/>
          <w:szCs w:val="20"/>
          <w:lang w:eastAsia="zh-CN"/>
        </w:rPr>
      </w:pPr>
    </w:p>
    <w:p w14:paraId="6AAABCED" w14:textId="77777777" w:rsidR="00176B74" w:rsidRPr="00176B74" w:rsidRDefault="00176B74" w:rsidP="00176B74">
      <w:pPr>
        <w:tabs>
          <w:tab w:val="left" w:pos="794"/>
          <w:tab w:val="left" w:pos="1191"/>
          <w:tab w:val="left" w:pos="1588"/>
          <w:tab w:val="left" w:pos="1985"/>
        </w:tabs>
        <w:overflowPunct w:val="0"/>
        <w:autoSpaceDE w:val="0"/>
        <w:autoSpaceDN w:val="0"/>
        <w:adjustRightInd w:val="0"/>
        <w:spacing w:before="120" w:line="240" w:lineRule="auto"/>
        <w:jc w:val="left"/>
        <w:textAlignment w:val="baseline"/>
        <w:rPr>
          <w:rFonts w:ascii="Times New Roman" w:eastAsia="MS Mincho" w:hAnsi="Times New Roman" w:cs="Times New Roman"/>
          <w:sz w:val="24"/>
          <w:szCs w:val="20"/>
          <w:lang w:eastAsia="zh-CN"/>
        </w:rPr>
      </w:pPr>
      <w:r w:rsidRPr="00176B74">
        <w:rPr>
          <w:rFonts w:ascii="Times New Roman" w:eastAsia="MS Mincho" w:hAnsi="Times New Roman" w:cs="Times New Roman"/>
          <w:b/>
          <w:bCs/>
          <w:sz w:val="24"/>
          <w:szCs w:val="20"/>
          <w:lang w:eastAsia="zh-CN"/>
        </w:rPr>
        <w:t>Attachments:</w:t>
      </w:r>
      <w:r w:rsidRPr="00176B74">
        <w:rPr>
          <w:rFonts w:ascii="Times New Roman" w:eastAsia="MS Mincho" w:hAnsi="Times New Roman" w:cs="Times New Roman"/>
          <w:sz w:val="24"/>
          <w:szCs w:val="20"/>
          <w:lang w:eastAsia="zh-CN"/>
        </w:rPr>
        <w:t xml:space="preserve"> </w:t>
      </w:r>
      <w:r w:rsidRPr="00176B74">
        <w:rPr>
          <w:rFonts w:ascii="Times New Roman" w:eastAsia="MS Mincho" w:hAnsi="Times New Roman" w:cs="Times New Roman"/>
          <w:sz w:val="24"/>
          <w:szCs w:val="20"/>
          <w:lang w:eastAsia="zh-CN"/>
        </w:rPr>
        <w:tab/>
        <w:t>1</w:t>
      </w:r>
    </w:p>
    <w:p w14:paraId="331EB0C2" w14:textId="77777777" w:rsidR="00176B74" w:rsidRPr="00176B74" w:rsidRDefault="00176B74" w:rsidP="00176B74">
      <w:pPr>
        <w:tabs>
          <w:tab w:val="left" w:pos="1134"/>
          <w:tab w:val="left" w:pos="1588"/>
          <w:tab w:val="left" w:pos="1985"/>
        </w:tabs>
        <w:overflowPunct w:val="0"/>
        <w:autoSpaceDE w:val="0"/>
        <w:autoSpaceDN w:val="0"/>
        <w:adjustRightInd w:val="0"/>
        <w:spacing w:before="120" w:line="240" w:lineRule="auto"/>
        <w:jc w:val="left"/>
        <w:textAlignment w:val="baseline"/>
        <w:rPr>
          <w:rFonts w:ascii="Times New Roman" w:eastAsia="Batang" w:hAnsi="Times New Roman" w:cs="Times New Roman"/>
          <w:sz w:val="24"/>
          <w:szCs w:val="20"/>
        </w:rPr>
      </w:pPr>
    </w:p>
    <w:p w14:paraId="60F16614" w14:textId="27E5F6B1" w:rsidR="00176B74" w:rsidRDefault="00176B74">
      <w:pPr>
        <w:spacing w:after="160" w:line="259" w:lineRule="auto"/>
        <w:jc w:val="left"/>
      </w:pPr>
      <w:r>
        <w:br w:type="page"/>
      </w:r>
    </w:p>
    <w:tbl>
      <w:tblPr>
        <w:tblpPr w:leftFromText="180" w:rightFromText="180" w:horzAnchor="margin" w:tblpY="-687"/>
        <w:tblW w:w="9885" w:type="dxa"/>
        <w:tblLayout w:type="fixed"/>
        <w:tblLook w:val="04A0" w:firstRow="1" w:lastRow="0" w:firstColumn="1" w:lastColumn="0" w:noHBand="0" w:noVBand="1"/>
      </w:tblPr>
      <w:tblGrid>
        <w:gridCol w:w="9885"/>
      </w:tblGrid>
      <w:tr w:rsidR="00176B74" w:rsidRPr="00176B74" w14:paraId="0D5E6DF7" w14:textId="77777777" w:rsidTr="00176B74">
        <w:trPr>
          <w:cantSplit/>
        </w:trPr>
        <w:tc>
          <w:tcPr>
            <w:tcW w:w="9885" w:type="dxa"/>
            <w:hideMark/>
          </w:tcPr>
          <w:p w14:paraId="02583505" w14:textId="2E9BD52E" w:rsidR="00176B74" w:rsidRDefault="00176B74" w:rsidP="00176B74">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rPr>
                <w:rFonts w:ascii="Times New Roman" w:eastAsia="Times New Roman" w:hAnsi="Times New Roman" w:cs="Times New Roman"/>
                <w:caps/>
                <w:sz w:val="28"/>
                <w:szCs w:val="20"/>
                <w:lang w:val="en-GB" w:eastAsia="zh-CN"/>
              </w:rPr>
            </w:pPr>
            <w:bookmarkStart w:id="25" w:name="drec"/>
            <w:r>
              <w:rPr>
                <w:rFonts w:ascii="Times New Roman" w:eastAsia="Times New Roman" w:hAnsi="Times New Roman" w:cs="Times New Roman"/>
                <w:caps/>
                <w:sz w:val="28"/>
                <w:szCs w:val="20"/>
                <w:lang w:val="en-GB" w:eastAsia="zh-CN"/>
              </w:rPr>
              <w:lastRenderedPageBreak/>
              <w:t>ATTACHMENT</w:t>
            </w:r>
          </w:p>
          <w:p w14:paraId="2B4E118A" w14:textId="0C8AAAF8" w:rsidR="00176B74" w:rsidRPr="00176B74" w:rsidRDefault="00176B74" w:rsidP="00176B74">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rPr>
                <w:rFonts w:ascii="Times New Roman" w:eastAsia="Times New Roman" w:hAnsi="Times New Roman" w:cs="Times New Roman"/>
                <w:b/>
                <w:bCs/>
                <w:caps/>
                <w:sz w:val="28"/>
                <w:szCs w:val="20"/>
                <w:lang w:val="en-GB" w:eastAsia="zh-CN"/>
              </w:rPr>
            </w:pPr>
            <w:r w:rsidRPr="00176B74">
              <w:rPr>
                <w:rFonts w:ascii="Times New Roman" w:eastAsia="Times New Roman" w:hAnsi="Times New Roman" w:cs="Times New Roman"/>
                <w:b/>
                <w:bCs/>
                <w:caps/>
                <w:sz w:val="28"/>
                <w:szCs w:val="20"/>
                <w:lang w:val="en-GB" w:eastAsia="zh-CN"/>
              </w:rPr>
              <w:t>WP 5B</w:t>
            </w:r>
          </w:p>
          <w:p w14:paraId="62B9CF9C" w14:textId="38FAA351" w:rsidR="00176B74" w:rsidRPr="00176B74" w:rsidRDefault="00176B74" w:rsidP="00176B74">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rPr>
                <w:rFonts w:ascii="Times New Roman" w:eastAsia="Times New Roman" w:hAnsi="Times New Roman" w:cs="Times New Roman"/>
                <w:caps/>
                <w:sz w:val="28"/>
                <w:szCs w:val="20"/>
                <w:lang w:val="en-GB" w:eastAsia="zh-CN"/>
              </w:rPr>
            </w:pPr>
            <w:r w:rsidRPr="00176B74">
              <w:rPr>
                <w:rFonts w:ascii="Times New Roman" w:eastAsia="Times New Roman" w:hAnsi="Times New Roman" w:cs="Times New Roman"/>
                <w:caps/>
                <w:sz w:val="28"/>
                <w:szCs w:val="20"/>
                <w:lang w:val="en-GB" w:eastAsia="zh-CN"/>
              </w:rPr>
              <w:t xml:space="preserve">draft REPLY liaison statement to working party 5D </w:t>
            </w:r>
            <w:r w:rsidRPr="00176B74">
              <w:rPr>
                <w:rFonts w:ascii="Times New Roman" w:eastAsia="Times New Roman" w:hAnsi="Times New Roman" w:cs="Times New Roman"/>
                <w:caps/>
                <w:sz w:val="28"/>
                <w:szCs w:val="20"/>
                <w:lang w:val="en-GB" w:eastAsia="zh-CN"/>
              </w:rPr>
              <w:br/>
            </w:r>
            <w:r w:rsidRPr="00176B74">
              <w:rPr>
                <w:rFonts w:ascii="Times New Roman" w:eastAsia="Times New Roman" w:hAnsi="Times New Roman" w:cs="Times New Roman"/>
                <w:sz w:val="28"/>
                <w:szCs w:val="20"/>
                <w:lang w:val="en-GB" w:eastAsia="zh-CN"/>
              </w:rPr>
              <w:t>WRC-23 AGENDA ITEM 1.1</w:t>
            </w:r>
          </w:p>
        </w:tc>
        <w:bookmarkEnd w:id="25"/>
      </w:tr>
      <w:tr w:rsidR="00176B74" w:rsidRPr="00176B74" w14:paraId="6535BB12" w14:textId="77777777" w:rsidTr="00176B74">
        <w:trPr>
          <w:cantSplit/>
        </w:trPr>
        <w:tc>
          <w:tcPr>
            <w:tcW w:w="9885" w:type="dxa"/>
            <w:hideMark/>
          </w:tcPr>
          <w:p w14:paraId="7AAD4B7C" w14:textId="60CB6561" w:rsidR="00176B74" w:rsidRPr="00176B74" w:rsidRDefault="00176B74" w:rsidP="00176B74">
            <w:pPr>
              <w:tabs>
                <w:tab w:val="left" w:pos="1134"/>
                <w:tab w:val="left" w:pos="1871"/>
                <w:tab w:val="left" w:pos="2268"/>
              </w:tabs>
              <w:spacing w:before="240" w:line="240" w:lineRule="auto"/>
              <w:rPr>
                <w:rFonts w:ascii="Times New Roman" w:eastAsia="Times New Roman" w:hAnsi="Times New Roman" w:cs="Times New Roman"/>
                <w:b/>
                <w:sz w:val="28"/>
                <w:szCs w:val="20"/>
                <w:lang w:val="en-GB" w:eastAsia="zh-CN"/>
              </w:rPr>
            </w:pPr>
            <w:bookmarkStart w:id="26" w:name="dtitle1"/>
            <w:r w:rsidRPr="00176B74">
              <w:rPr>
                <w:rFonts w:ascii="Times New Roman" w:eastAsia="Times New Roman" w:hAnsi="Times New Roman" w:cs="Times New Roman"/>
                <w:b/>
                <w:sz w:val="28"/>
                <w:szCs w:val="20"/>
                <w:lang w:val="en-GB" w:eastAsia="zh-CN"/>
              </w:rPr>
              <w:t xml:space="preserve">Characteristics of aeronautical systems </w:t>
            </w:r>
            <w:ins w:id="27" w:author="TK" w:date="2020-09-25T11:27:00Z">
              <w:r w:rsidR="00EA18FA">
                <w:rPr>
                  <w:rFonts w:ascii="Times New Roman" w:eastAsia="Times New Roman" w:hAnsi="Times New Roman" w:cs="Times New Roman"/>
                  <w:b/>
                  <w:sz w:val="28"/>
                  <w:szCs w:val="20"/>
                  <w:lang w:val="en-GB" w:eastAsia="zh-CN"/>
                </w:rPr>
                <w:t xml:space="preserve">and maritime systems </w:t>
              </w:r>
            </w:ins>
            <w:r w:rsidRPr="00176B74">
              <w:rPr>
                <w:rFonts w:ascii="Times New Roman" w:eastAsia="Times New Roman" w:hAnsi="Times New Roman" w:cs="Times New Roman"/>
                <w:b/>
                <w:sz w:val="28"/>
                <w:szCs w:val="20"/>
                <w:lang w:val="en-GB" w:eastAsia="zh-CN"/>
              </w:rPr>
              <w:t xml:space="preserve">operating in or adjacent </w:t>
            </w:r>
            <w:r w:rsidRPr="00176B74">
              <w:rPr>
                <w:rFonts w:ascii="Times New Roman" w:eastAsia="Times New Roman" w:hAnsi="Times New Roman" w:cs="Times New Roman"/>
                <w:b/>
                <w:sz w:val="28"/>
                <w:szCs w:val="20"/>
                <w:lang w:val="en-GB" w:eastAsia="zh-CN"/>
              </w:rPr>
              <w:br/>
              <w:t>to the frequency band 4 800-4 990 MHz</w:t>
            </w:r>
          </w:p>
        </w:tc>
      </w:tr>
    </w:tbl>
    <w:p w14:paraId="59569873" w14:textId="400D08B7" w:rsidR="00176B74" w:rsidRPr="00176B74" w:rsidRDefault="00176B74" w:rsidP="00176B74">
      <w:pPr>
        <w:tabs>
          <w:tab w:val="left" w:pos="1134"/>
          <w:tab w:val="left" w:pos="1871"/>
          <w:tab w:val="left" w:pos="2268"/>
        </w:tabs>
        <w:overflowPunct w:val="0"/>
        <w:autoSpaceDE w:val="0"/>
        <w:autoSpaceDN w:val="0"/>
        <w:adjustRightInd w:val="0"/>
        <w:spacing w:before="360" w:line="240" w:lineRule="auto"/>
        <w:jc w:val="left"/>
        <w:rPr>
          <w:rFonts w:ascii="Times New Roman" w:eastAsia="Times New Roman" w:hAnsi="Times New Roman" w:cs="Times New Roman"/>
          <w:sz w:val="24"/>
          <w:szCs w:val="20"/>
          <w:lang w:val="en-GB" w:eastAsia="zh-CN"/>
        </w:rPr>
      </w:pPr>
      <w:bookmarkStart w:id="28" w:name="dbreak"/>
      <w:bookmarkEnd w:id="26"/>
      <w:bookmarkEnd w:id="28"/>
      <w:r w:rsidRPr="00176B74">
        <w:rPr>
          <w:rFonts w:ascii="Times New Roman" w:eastAsia="Times New Roman" w:hAnsi="Times New Roman" w:cs="Times New Roman"/>
          <w:sz w:val="24"/>
          <w:szCs w:val="20"/>
          <w:lang w:val="en-GB" w:eastAsia="zh-CN"/>
        </w:rPr>
        <w:t>Working Party (WP) 5B thanks WP 5D for the liaison statement (Document 5B/17)</w:t>
      </w:r>
      <w:ins w:id="29" w:author="TK" w:date="2020-09-25T11:28:00Z">
        <w:r w:rsidR="00EA18FA">
          <w:rPr>
            <w:rFonts w:ascii="Times New Roman" w:eastAsia="Times New Roman" w:hAnsi="Times New Roman" w:cs="Times New Roman"/>
            <w:sz w:val="24"/>
            <w:szCs w:val="20"/>
            <w:lang w:val="en-GB" w:eastAsia="zh-CN"/>
          </w:rPr>
          <w:t xml:space="preserve"> requesting</w:t>
        </w:r>
      </w:ins>
      <w:del w:id="30" w:author="TK" w:date="2020-09-25T11:28:00Z">
        <w:r w:rsidRPr="00176B74" w:rsidDel="00EA18FA">
          <w:rPr>
            <w:rFonts w:ascii="Times New Roman" w:eastAsia="Times New Roman" w:hAnsi="Times New Roman" w:cs="Times New Roman"/>
            <w:sz w:val="24"/>
            <w:szCs w:val="20"/>
            <w:lang w:val="en-GB" w:eastAsia="zh-CN"/>
          </w:rPr>
          <w:delText>.</w:delText>
        </w:r>
      </w:del>
      <w:ins w:id="31" w:author="TK" w:date="2020-09-25T11:28:00Z">
        <w:r w:rsidR="00EA18FA" w:rsidRPr="00EA18FA">
          <w:rPr>
            <w:rFonts w:ascii="Times New Roman" w:eastAsia="Times New Roman" w:hAnsi="Times New Roman" w:cs="Times New Roman"/>
            <w:sz w:val="24"/>
            <w:szCs w:val="20"/>
            <w:lang w:val="en-GB" w:eastAsia="zh-CN"/>
          </w:rPr>
          <w:t xml:space="preserve"> </w:t>
        </w:r>
        <w:r w:rsidR="00EA18FA" w:rsidRPr="00176B74">
          <w:rPr>
            <w:rFonts w:ascii="Times New Roman" w:eastAsia="Times New Roman" w:hAnsi="Times New Roman" w:cs="Times New Roman"/>
            <w:sz w:val="24"/>
            <w:szCs w:val="20"/>
            <w:lang w:val="en-GB" w:eastAsia="zh-CN"/>
          </w:rPr>
          <w:t>information on characteristics and protection criteria for stations of the aeronautical and maritime mobile services located in international airspace and in international waters, operating in the frequency band 4 800-4 9</w:t>
        </w:r>
        <w:r w:rsidR="00EA18FA">
          <w:rPr>
            <w:rFonts w:ascii="Times New Roman" w:eastAsia="Times New Roman" w:hAnsi="Times New Roman" w:cs="Times New Roman"/>
            <w:sz w:val="24"/>
            <w:szCs w:val="20"/>
            <w:lang w:val="en-GB" w:eastAsia="zh-CN"/>
          </w:rPr>
          <w:t>9</w:t>
        </w:r>
        <w:r w:rsidR="00EA18FA" w:rsidRPr="00176B74">
          <w:rPr>
            <w:rFonts w:ascii="Times New Roman" w:eastAsia="Times New Roman" w:hAnsi="Times New Roman" w:cs="Times New Roman"/>
            <w:sz w:val="24"/>
            <w:szCs w:val="20"/>
            <w:lang w:val="en-GB" w:eastAsia="zh-CN"/>
          </w:rPr>
          <w:t xml:space="preserve">0 </w:t>
        </w:r>
        <w:proofErr w:type="spellStart"/>
        <w:r w:rsidR="00EA18FA" w:rsidRPr="00176B74">
          <w:rPr>
            <w:rFonts w:ascii="Times New Roman" w:eastAsia="Times New Roman" w:hAnsi="Times New Roman" w:cs="Times New Roman"/>
            <w:sz w:val="24"/>
            <w:szCs w:val="20"/>
            <w:lang w:val="en-GB" w:eastAsia="zh-CN"/>
          </w:rPr>
          <w:t>MHz.</w:t>
        </w:r>
      </w:ins>
      <w:proofErr w:type="spellEnd"/>
    </w:p>
    <w:p w14:paraId="6A2357BB" w14:textId="03170152" w:rsidR="00176B74" w:rsidRPr="00176B74" w:rsidDel="00443B59" w:rsidRDefault="00176B74" w:rsidP="00176B74">
      <w:pPr>
        <w:tabs>
          <w:tab w:val="left" w:pos="1134"/>
          <w:tab w:val="left" w:pos="1871"/>
          <w:tab w:val="left" w:pos="2268"/>
        </w:tabs>
        <w:overflowPunct w:val="0"/>
        <w:autoSpaceDE w:val="0"/>
        <w:autoSpaceDN w:val="0"/>
        <w:adjustRightInd w:val="0"/>
        <w:spacing w:before="160" w:line="240" w:lineRule="auto"/>
        <w:jc w:val="left"/>
        <w:rPr>
          <w:del w:id="32" w:author="TK" w:date="2020-09-24T14:08:00Z"/>
          <w:rFonts w:ascii="Times New Roman Bold" w:eastAsia="Times New Roman" w:hAnsi="Times New Roman Bold" w:cs="Times New Roman Bold"/>
          <w:b/>
          <w:sz w:val="24"/>
          <w:szCs w:val="20"/>
          <w:lang w:val="en-GB" w:eastAsia="zh-CN"/>
        </w:rPr>
      </w:pPr>
      <w:del w:id="33" w:author="TK" w:date="2020-09-24T14:08:00Z">
        <w:r w:rsidRPr="00176B74" w:rsidDel="00443B59">
          <w:rPr>
            <w:rFonts w:ascii="Times New Roman Bold" w:eastAsia="Times New Roman" w:hAnsi="Times New Roman Bold" w:cs="Times New Roman Bold"/>
            <w:b/>
            <w:sz w:val="24"/>
            <w:szCs w:val="20"/>
            <w:lang w:val="en-GB" w:eastAsia="zh-CN"/>
          </w:rPr>
          <w:delText>Quote</w:delText>
        </w:r>
      </w:del>
    </w:p>
    <w:p w14:paraId="68E9869C" w14:textId="73343A64" w:rsidR="00176B74" w:rsidRPr="00176B74" w:rsidDel="00443B59" w:rsidRDefault="00176B74" w:rsidP="00176B74">
      <w:pPr>
        <w:tabs>
          <w:tab w:val="left" w:pos="1134"/>
          <w:tab w:val="left" w:pos="1871"/>
          <w:tab w:val="left" w:pos="2268"/>
        </w:tabs>
        <w:overflowPunct w:val="0"/>
        <w:autoSpaceDE w:val="0"/>
        <w:autoSpaceDN w:val="0"/>
        <w:adjustRightInd w:val="0"/>
        <w:spacing w:before="120" w:line="240" w:lineRule="auto"/>
        <w:jc w:val="left"/>
        <w:rPr>
          <w:del w:id="34" w:author="TK" w:date="2020-09-24T14:08:00Z"/>
          <w:rFonts w:ascii="Times New Roman" w:eastAsia="Times New Roman" w:hAnsi="Times New Roman" w:cs="Times New Roman"/>
          <w:sz w:val="24"/>
          <w:szCs w:val="20"/>
          <w:lang w:val="en-GB" w:eastAsia="zh-CN"/>
        </w:rPr>
      </w:pPr>
      <w:del w:id="35" w:author="TK" w:date="2020-09-24T14:08:00Z">
        <w:r w:rsidRPr="00176B74" w:rsidDel="00443B59">
          <w:rPr>
            <w:rFonts w:ascii="Times New Roman" w:eastAsia="Times New Roman" w:hAnsi="Times New Roman" w:cs="Times New Roman"/>
            <w:sz w:val="24"/>
            <w:szCs w:val="20"/>
            <w:lang w:val="en-GB" w:eastAsia="zh-CN"/>
          </w:rPr>
          <w:delText xml:space="preserve">Requests WP 5B to provide </w:delText>
        </w:r>
      </w:del>
      <w:del w:id="36" w:author="TK" w:date="2020-09-25T11:28:00Z">
        <w:r w:rsidRPr="00176B74" w:rsidDel="00EA18FA">
          <w:rPr>
            <w:rFonts w:ascii="Times New Roman" w:eastAsia="Times New Roman" w:hAnsi="Times New Roman" w:cs="Times New Roman"/>
            <w:sz w:val="24"/>
            <w:szCs w:val="20"/>
            <w:lang w:val="en-GB" w:eastAsia="zh-CN"/>
          </w:rPr>
          <w:delText>information on the afore mentioned characteristics and protection criteria for stations of the aeronautical and maritime mobile services located in international airspace and in international waters, operating in the frequency band 4 800-4 900 MHz.</w:delText>
        </w:r>
      </w:del>
    </w:p>
    <w:p w14:paraId="61DDFB2B" w14:textId="43F0E7B8" w:rsidR="00176B74" w:rsidRPr="00176B74" w:rsidDel="00443B59" w:rsidRDefault="00176B74" w:rsidP="00176B74">
      <w:pPr>
        <w:tabs>
          <w:tab w:val="left" w:pos="1134"/>
          <w:tab w:val="left" w:pos="1871"/>
          <w:tab w:val="left" w:pos="2268"/>
        </w:tabs>
        <w:overflowPunct w:val="0"/>
        <w:autoSpaceDE w:val="0"/>
        <w:autoSpaceDN w:val="0"/>
        <w:adjustRightInd w:val="0"/>
        <w:spacing w:before="160" w:line="240" w:lineRule="auto"/>
        <w:jc w:val="left"/>
        <w:rPr>
          <w:del w:id="37" w:author="TK" w:date="2020-09-24T14:08:00Z"/>
          <w:rFonts w:ascii="Times New Roman Bold" w:eastAsia="Times New Roman" w:hAnsi="Times New Roman Bold" w:cs="Times New Roman Bold"/>
          <w:b/>
          <w:sz w:val="24"/>
          <w:szCs w:val="20"/>
          <w:lang w:val="en-GB" w:eastAsia="zh-CN"/>
        </w:rPr>
      </w:pPr>
      <w:del w:id="38" w:author="TK" w:date="2020-09-24T14:08:00Z">
        <w:r w:rsidRPr="00176B74" w:rsidDel="00443B59">
          <w:rPr>
            <w:rFonts w:ascii="Times New Roman Bold" w:eastAsia="Times New Roman" w:hAnsi="Times New Roman Bold" w:cs="Times New Roman Bold"/>
            <w:b/>
            <w:sz w:val="24"/>
            <w:szCs w:val="20"/>
            <w:lang w:val="en-GB" w:eastAsia="zh-CN"/>
          </w:rPr>
          <w:delText xml:space="preserve">Unquote </w:delText>
        </w:r>
      </w:del>
    </w:p>
    <w:p w14:paraId="1BF97B10" w14:textId="0BF65AE8" w:rsidR="00176B74" w:rsidRPr="00176B74" w:rsidDel="00443B59" w:rsidRDefault="00176B74" w:rsidP="00176B74">
      <w:pPr>
        <w:tabs>
          <w:tab w:val="left" w:pos="1134"/>
          <w:tab w:val="left" w:pos="1871"/>
          <w:tab w:val="left" w:pos="2268"/>
        </w:tabs>
        <w:overflowPunct w:val="0"/>
        <w:autoSpaceDE w:val="0"/>
        <w:autoSpaceDN w:val="0"/>
        <w:adjustRightInd w:val="0"/>
        <w:spacing w:before="120" w:line="240" w:lineRule="auto"/>
        <w:jc w:val="both"/>
        <w:rPr>
          <w:del w:id="39" w:author="TK" w:date="2020-09-24T14:08:00Z"/>
          <w:rFonts w:ascii="Times New Roman" w:eastAsia="Times New Roman" w:hAnsi="Times New Roman" w:cs="Times New Roman"/>
          <w:sz w:val="24"/>
          <w:szCs w:val="20"/>
          <w:lang w:val="en-GB" w:eastAsia="zh-CN"/>
        </w:rPr>
      </w:pPr>
    </w:p>
    <w:p w14:paraId="4CF2D181" w14:textId="75606192" w:rsidR="00176B74" w:rsidRPr="00176B74" w:rsidDel="00443B59" w:rsidRDefault="00176B74" w:rsidP="00176B74">
      <w:pPr>
        <w:tabs>
          <w:tab w:val="left" w:pos="1134"/>
          <w:tab w:val="left" w:pos="1871"/>
          <w:tab w:val="left" w:pos="2608"/>
          <w:tab w:val="left" w:pos="3345"/>
        </w:tabs>
        <w:overflowPunct w:val="0"/>
        <w:autoSpaceDE w:val="0"/>
        <w:autoSpaceDN w:val="0"/>
        <w:adjustRightInd w:val="0"/>
        <w:spacing w:before="80" w:line="240" w:lineRule="auto"/>
        <w:jc w:val="both"/>
        <w:rPr>
          <w:del w:id="40" w:author="TK" w:date="2020-09-24T14:08:00Z"/>
          <w:rFonts w:ascii="Times New Roman" w:eastAsia="Times New Roman" w:hAnsi="Times New Roman" w:cs="Times New Roman"/>
          <w:b/>
          <w:i/>
          <w:sz w:val="24"/>
          <w:szCs w:val="20"/>
          <w:u w:val="single"/>
          <w:lang w:val="en-GB" w:eastAsia="zh-CN"/>
        </w:rPr>
      </w:pPr>
      <w:del w:id="41" w:author="TK" w:date="2020-09-24T14:08:00Z">
        <w:r w:rsidRPr="00176B74" w:rsidDel="00443B59">
          <w:rPr>
            <w:rFonts w:ascii="Times New Roman" w:eastAsia="Times New Roman" w:hAnsi="Times New Roman" w:cs="Times New Roman"/>
            <w:b/>
            <w:i/>
            <w:sz w:val="24"/>
            <w:szCs w:val="20"/>
            <w:u w:val="single"/>
            <w:lang w:val="en-GB" w:eastAsia="zh-CN"/>
          </w:rPr>
          <w:delText>Option 1:</w:delText>
        </w:r>
      </w:del>
    </w:p>
    <w:p w14:paraId="1A5C20A6" w14:textId="4F185F03" w:rsidR="00176B74" w:rsidRPr="00176B74" w:rsidRDefault="00176B74" w:rsidP="00176B74">
      <w:pPr>
        <w:tabs>
          <w:tab w:val="left" w:pos="1134"/>
          <w:tab w:val="left" w:pos="1871"/>
          <w:tab w:val="left" w:pos="2268"/>
        </w:tabs>
        <w:overflowPunct w:val="0"/>
        <w:autoSpaceDE w:val="0"/>
        <w:autoSpaceDN w:val="0"/>
        <w:adjustRightInd w:val="0"/>
        <w:spacing w:before="120" w:line="240" w:lineRule="auto"/>
        <w:jc w:val="left"/>
        <w:rPr>
          <w:ins w:id="42" w:author="Nozdrin, Vadim" w:date="2020-07-29T13:16:00Z"/>
          <w:rFonts w:ascii="Times New Roman" w:eastAsia="Times New Roman" w:hAnsi="Times New Roman" w:cs="Times New Roman"/>
          <w:sz w:val="24"/>
          <w:szCs w:val="20"/>
          <w:lang w:val="en-GB" w:eastAsia="zh-CN"/>
        </w:rPr>
      </w:pPr>
      <w:del w:id="43" w:author="TK" w:date="2020-09-24T14:08:00Z">
        <w:r w:rsidRPr="00176B74" w:rsidDel="00443B59">
          <w:rPr>
            <w:rFonts w:ascii="Times New Roman" w:eastAsia="Times New Roman" w:hAnsi="Times New Roman" w:cs="Times New Roman"/>
            <w:sz w:val="24"/>
            <w:szCs w:val="20"/>
            <w:lang w:val="en-GB" w:eastAsia="zh-CN"/>
          </w:rPr>
          <w:delText>In this connection</w:delText>
        </w:r>
        <w:r w:rsidRPr="00176B74" w:rsidDel="00443B59">
          <w:rPr>
            <w:rFonts w:ascii="Times New Roman" w:eastAsia="Times New Roman" w:hAnsi="Times New Roman" w:cs="Times New Roman"/>
            <w:bCs/>
            <w:sz w:val="24"/>
            <w:szCs w:val="20"/>
            <w:lang w:val="en-GB" w:eastAsia="zh-CN"/>
          </w:rPr>
          <w:delText>,</w:delText>
        </w:r>
        <w:r w:rsidRPr="00176B74" w:rsidDel="00443B59">
          <w:rPr>
            <w:rFonts w:ascii="Times New Roman" w:eastAsia="Times New Roman" w:hAnsi="Times New Roman" w:cs="Times New Roman"/>
            <w:sz w:val="24"/>
            <w:szCs w:val="20"/>
            <w:lang w:val="en-GB" w:eastAsia="zh-CN"/>
          </w:rPr>
          <w:delText xml:space="preserve"> </w:delText>
        </w:r>
      </w:del>
      <w:r w:rsidRPr="00176B74">
        <w:rPr>
          <w:rFonts w:ascii="Times New Roman" w:eastAsia="Times New Roman" w:hAnsi="Times New Roman" w:cs="Times New Roman"/>
          <w:sz w:val="24"/>
          <w:szCs w:val="20"/>
          <w:lang w:val="en-GB" w:eastAsia="zh-CN"/>
        </w:rPr>
        <w:t xml:space="preserve">WP 5B would like to bring to the attention to WP 5D that </w:t>
      </w:r>
      <w:ins w:id="44" w:author="Nozdrin, Vadim" w:date="2020-07-29T12:39:00Z">
        <w:del w:id="45" w:author="TK" w:date="2020-09-24T14:09:00Z">
          <w:r w:rsidRPr="00176B74" w:rsidDel="00443B59">
            <w:rPr>
              <w:rFonts w:ascii="Times New Roman" w:eastAsia="Times New Roman" w:hAnsi="Times New Roman" w:cs="Times New Roman"/>
              <w:sz w:val="24"/>
              <w:szCs w:val="20"/>
              <w:lang w:val="en-GB" w:eastAsia="zh-CN"/>
            </w:rPr>
            <w:delText xml:space="preserve">in </w:delText>
          </w:r>
        </w:del>
      </w:ins>
      <w:ins w:id="46" w:author="Nozdrin, Vadim" w:date="2020-07-29T13:17:00Z">
        <w:del w:id="47" w:author="TK" w:date="2020-09-24T14:09:00Z">
          <w:r w:rsidRPr="00176B74" w:rsidDel="00443B59">
            <w:rPr>
              <w:rFonts w:ascii="Times New Roman" w:eastAsia="Times New Roman" w:hAnsi="Times New Roman" w:cs="Times New Roman"/>
              <w:sz w:val="24"/>
              <w:szCs w:val="20"/>
              <w:lang w:val="en-GB" w:eastAsia="zh-CN"/>
            </w:rPr>
            <w:delText>this frequency band AMS system</w:delText>
          </w:r>
        </w:del>
      </w:ins>
      <w:ins w:id="48" w:author="Nozdrin, Vadim" w:date="2020-07-29T12:39:00Z">
        <w:del w:id="49" w:author="TK" w:date="2020-09-24T14:09:00Z">
          <w:r w:rsidRPr="00176B74" w:rsidDel="00443B59">
            <w:rPr>
              <w:rFonts w:ascii="Times New Roman" w:eastAsia="Times New Roman" w:hAnsi="Times New Roman" w:cs="Times New Roman"/>
              <w:sz w:val="24"/>
              <w:szCs w:val="20"/>
              <w:lang w:val="en-GB" w:eastAsia="zh-CN"/>
            </w:rPr>
            <w:delText xml:space="preserve"> are </w:delText>
          </w:r>
        </w:del>
      </w:ins>
      <w:ins w:id="50" w:author="Nozdrin, Vadim" w:date="2020-07-29T12:40:00Z">
        <w:del w:id="51" w:author="TK" w:date="2020-09-24T14:09:00Z">
          <w:r w:rsidRPr="00176B74" w:rsidDel="00443B59">
            <w:rPr>
              <w:rFonts w:ascii="Times New Roman" w:eastAsia="Times New Roman" w:hAnsi="Times New Roman" w:cs="Times New Roman"/>
              <w:sz w:val="24"/>
              <w:szCs w:val="20"/>
              <w:lang w:val="en-GB" w:eastAsia="zh-CN"/>
            </w:rPr>
            <w:delText xml:space="preserve">not </w:delText>
          </w:r>
        </w:del>
      </w:ins>
      <w:ins w:id="52" w:author="Nozdrin, Vadim" w:date="2020-07-29T14:29:00Z">
        <w:del w:id="53" w:author="TK" w:date="2020-09-24T14:09:00Z">
          <w:r w:rsidRPr="00176B74" w:rsidDel="00443B59">
            <w:rPr>
              <w:rFonts w:ascii="Times New Roman" w:eastAsia="Times New Roman" w:hAnsi="Times New Roman" w:cs="Times New Roman"/>
              <w:sz w:val="24"/>
              <w:szCs w:val="20"/>
              <w:lang w:val="en-GB" w:eastAsia="zh-CN"/>
            </w:rPr>
            <w:delText>standardised</w:delText>
          </w:r>
        </w:del>
      </w:ins>
      <w:ins w:id="54" w:author="Nozdrin, Vadim" w:date="2020-07-29T12:40:00Z">
        <w:del w:id="55" w:author="TK" w:date="2020-09-24T14:09:00Z">
          <w:r w:rsidRPr="00176B74" w:rsidDel="00443B59">
            <w:rPr>
              <w:rFonts w:ascii="Times New Roman" w:eastAsia="Times New Roman" w:hAnsi="Times New Roman" w:cs="Times New Roman"/>
              <w:sz w:val="24"/>
              <w:szCs w:val="20"/>
              <w:lang w:val="en-GB" w:eastAsia="zh-CN"/>
            </w:rPr>
            <w:delText xml:space="preserve"> by ICAO</w:delText>
          </w:r>
        </w:del>
      </w:ins>
      <w:ins w:id="56" w:author="Nozdrin, Vadim" w:date="2020-07-29T12:41:00Z">
        <w:del w:id="57" w:author="TK" w:date="2020-09-24T14:09:00Z">
          <w:r w:rsidRPr="00176B74" w:rsidDel="00443B59">
            <w:rPr>
              <w:rFonts w:ascii="Times New Roman" w:eastAsia="Times New Roman" w:hAnsi="Times New Roman" w:cs="Times New Roman"/>
              <w:sz w:val="24"/>
              <w:szCs w:val="20"/>
              <w:lang w:val="en-GB" w:eastAsia="zh-CN"/>
            </w:rPr>
            <w:delText xml:space="preserve"> </w:delText>
          </w:r>
        </w:del>
      </w:ins>
      <w:ins w:id="58" w:author="Nozdrin, Vadim" w:date="2020-07-29T13:10:00Z">
        <w:del w:id="59" w:author="TK" w:date="2020-09-24T14:09:00Z">
          <w:r w:rsidRPr="00176B74" w:rsidDel="00443B59">
            <w:rPr>
              <w:rFonts w:ascii="Times New Roman" w:eastAsia="Times New Roman" w:hAnsi="Times New Roman" w:cs="Times New Roman"/>
              <w:sz w:val="24"/>
              <w:szCs w:val="20"/>
              <w:lang w:val="en-GB" w:eastAsia="zh-CN"/>
            </w:rPr>
            <w:delText>[</w:delText>
          </w:r>
        </w:del>
      </w:ins>
      <w:ins w:id="60" w:author="Nozdrin, Vadim" w:date="2020-07-29T12:41:00Z">
        <w:del w:id="61" w:author="TK" w:date="2020-09-24T14:09:00Z">
          <w:r w:rsidRPr="00176B74" w:rsidDel="00443B59">
            <w:rPr>
              <w:rFonts w:ascii="Times New Roman" w:eastAsia="Times New Roman" w:hAnsi="Times New Roman" w:cs="Times New Roman"/>
              <w:sz w:val="24"/>
              <w:szCs w:val="20"/>
              <w:lang w:val="en-GB" w:eastAsia="zh-CN"/>
            </w:rPr>
            <w:delText>however it</w:delText>
          </w:r>
        </w:del>
      </w:ins>
      <w:ins w:id="62" w:author="Nozdrin, Vadim" w:date="2020-07-29T12:59:00Z">
        <w:del w:id="63" w:author="TK" w:date="2020-09-24T14:09:00Z">
          <w:r w:rsidRPr="00176B74" w:rsidDel="00443B59">
            <w:rPr>
              <w:rFonts w:ascii="Times New Roman" w:eastAsia="Times New Roman" w:hAnsi="Times New Roman" w:cs="Times New Roman"/>
              <w:sz w:val="24"/>
              <w:szCs w:val="20"/>
              <w:lang w:val="en-GB" w:eastAsia="zh-CN"/>
            </w:rPr>
            <w:delText xml:space="preserve"> is currently </w:delText>
          </w:r>
        </w:del>
      </w:ins>
      <w:ins w:id="64" w:author="Nozdrin, Vadim" w:date="2020-07-29T12:41:00Z">
        <w:del w:id="65" w:author="TK" w:date="2020-09-24T14:09:00Z">
          <w:r w:rsidRPr="00176B74" w:rsidDel="00443B59">
            <w:rPr>
              <w:rFonts w:ascii="Times New Roman" w:eastAsia="Times New Roman" w:hAnsi="Times New Roman" w:cs="Times New Roman"/>
              <w:sz w:val="24"/>
              <w:szCs w:val="20"/>
              <w:lang w:val="en-GB" w:eastAsia="zh-CN"/>
            </w:rPr>
            <w:delText>us</w:delText>
          </w:r>
        </w:del>
      </w:ins>
      <w:ins w:id="66" w:author="Nozdrin, Vadim" w:date="2020-07-29T12:59:00Z">
        <w:del w:id="67" w:author="TK" w:date="2020-09-24T14:09:00Z">
          <w:r w:rsidRPr="00176B74" w:rsidDel="00443B59">
            <w:rPr>
              <w:rFonts w:ascii="Times New Roman" w:eastAsia="Times New Roman" w:hAnsi="Times New Roman" w:cs="Times New Roman"/>
              <w:sz w:val="24"/>
              <w:szCs w:val="20"/>
              <w:lang w:val="en-GB" w:eastAsia="zh-CN"/>
            </w:rPr>
            <w:delText>ed</w:delText>
          </w:r>
        </w:del>
      </w:ins>
      <w:ins w:id="68" w:author="Nozdrin, Vadim" w:date="2020-07-29T12:41:00Z">
        <w:del w:id="69" w:author="TK" w:date="2020-09-24T14:09:00Z">
          <w:r w:rsidRPr="00176B74" w:rsidDel="00443B59">
            <w:rPr>
              <w:rFonts w:ascii="Times New Roman" w:eastAsia="Times New Roman" w:hAnsi="Times New Roman" w:cs="Times New Roman"/>
              <w:sz w:val="24"/>
              <w:szCs w:val="20"/>
              <w:lang w:val="en-GB" w:eastAsia="zh-CN"/>
            </w:rPr>
            <w:delText xml:space="preserve"> by civil aviation</w:delText>
          </w:r>
        </w:del>
      </w:ins>
      <w:ins w:id="70" w:author="Nozdrin, Vadim" w:date="2020-07-29T13:10:00Z">
        <w:del w:id="71" w:author="TK" w:date="2020-09-24T14:09:00Z">
          <w:r w:rsidRPr="00176B74" w:rsidDel="00443B59">
            <w:rPr>
              <w:rFonts w:ascii="Times New Roman" w:eastAsia="Times New Roman" w:hAnsi="Times New Roman" w:cs="Times New Roman"/>
              <w:sz w:val="24"/>
              <w:szCs w:val="20"/>
              <w:lang w:val="en-GB" w:eastAsia="zh-CN"/>
            </w:rPr>
            <w:delText>]</w:delText>
          </w:r>
        </w:del>
      </w:ins>
      <w:ins w:id="72" w:author="Nozdrin, Vadim" w:date="2020-07-29T12:44:00Z">
        <w:del w:id="73" w:author="TK" w:date="2020-09-24T14:09:00Z">
          <w:r w:rsidRPr="00176B74" w:rsidDel="00443B59">
            <w:rPr>
              <w:rFonts w:ascii="Times New Roman" w:eastAsia="Times New Roman" w:hAnsi="Times New Roman" w:cs="Times New Roman"/>
              <w:sz w:val="36"/>
              <w:szCs w:val="36"/>
              <w:lang w:val="en-GB" w:eastAsia="zh-CN"/>
            </w:rPr>
            <w:delText>.</w:delText>
          </w:r>
        </w:del>
      </w:ins>
      <w:ins w:id="74" w:author="Nozdrin, Vadim" w:date="2020-07-29T12:42:00Z">
        <w:del w:id="75" w:author="TK" w:date="2020-09-24T14:09:00Z">
          <w:r w:rsidRPr="00176B74" w:rsidDel="00443B59">
            <w:rPr>
              <w:rFonts w:ascii="Times New Roman" w:eastAsia="Times New Roman" w:hAnsi="Times New Roman" w:cs="Times New Roman"/>
              <w:sz w:val="24"/>
              <w:szCs w:val="20"/>
              <w:lang w:val="en-GB" w:eastAsia="zh-CN"/>
            </w:rPr>
            <w:delText xml:space="preserve"> </w:delText>
          </w:r>
        </w:del>
      </w:ins>
      <w:del w:id="76" w:author="TK" w:date="2020-09-24T14:13:00Z">
        <w:r w:rsidRPr="00176B74" w:rsidDel="00443B59">
          <w:rPr>
            <w:rFonts w:ascii="Times New Roman" w:eastAsia="Times New Roman" w:hAnsi="Times New Roman" w:cs="Times New Roman"/>
            <w:sz w:val="24"/>
            <w:szCs w:val="20"/>
            <w:lang w:val="en-GB" w:eastAsia="zh-CN"/>
          </w:rPr>
          <w:delText xml:space="preserve">ITU-R </w:delText>
        </w:r>
      </w:del>
      <w:r w:rsidRPr="00176B74">
        <w:rPr>
          <w:rFonts w:ascii="Times New Roman" w:eastAsia="Times New Roman" w:hAnsi="Times New Roman" w:cs="Times New Roman"/>
          <w:sz w:val="24"/>
          <w:szCs w:val="20"/>
          <w:lang w:val="en-GB" w:eastAsia="zh-CN"/>
        </w:rPr>
        <w:t xml:space="preserve">Recommendation ITU-R </w:t>
      </w:r>
      <w:bookmarkStart w:id="77" w:name="_Hlk51857767"/>
      <w:r w:rsidR="00A47E16">
        <w:fldChar w:fldCharType="begin"/>
      </w:r>
      <w:r w:rsidR="00A47E16">
        <w:instrText xml:space="preserve"> HYPERLINK "https://www.itu.int/rec/R-REC-M.2116-0-201801-I/en" </w:instrText>
      </w:r>
      <w:r w:rsidR="00A47E16">
        <w:fldChar w:fldCharType="separate"/>
      </w:r>
      <w:r w:rsidRPr="00176B74">
        <w:rPr>
          <w:rFonts w:ascii="Times New Roman" w:eastAsia="Times New Roman" w:hAnsi="Times New Roman" w:cs="Times New Roman"/>
          <w:color w:val="0000FF"/>
          <w:sz w:val="24"/>
          <w:szCs w:val="20"/>
          <w:u w:val="single"/>
          <w:lang w:val="en-GB" w:eastAsia="zh-CN"/>
        </w:rPr>
        <w:t>M.2116-0</w:t>
      </w:r>
      <w:r w:rsidR="00A47E16">
        <w:rPr>
          <w:rFonts w:ascii="Times New Roman" w:eastAsia="Times New Roman" w:hAnsi="Times New Roman" w:cs="Times New Roman"/>
          <w:color w:val="0000FF"/>
          <w:sz w:val="24"/>
          <w:szCs w:val="20"/>
          <w:u w:val="single"/>
          <w:lang w:val="en-GB" w:eastAsia="zh-CN"/>
        </w:rPr>
        <w:fldChar w:fldCharType="end"/>
      </w:r>
      <w:bookmarkEnd w:id="77"/>
      <w:r w:rsidRPr="00176B74">
        <w:rPr>
          <w:rFonts w:ascii="Times New Roman" w:eastAsia="Times New Roman" w:hAnsi="Times New Roman" w:cs="Times New Roman"/>
          <w:sz w:val="24"/>
          <w:szCs w:val="20"/>
          <w:lang w:val="en-GB" w:eastAsia="zh-CN"/>
        </w:rPr>
        <w:t xml:space="preserve"> </w:t>
      </w:r>
      <w:del w:id="78" w:author="Taylor King" w:date="2020-10-06T10:17:00Z">
        <w:r w:rsidRPr="00176B74" w:rsidDel="0042642B">
          <w:rPr>
            <w:rFonts w:ascii="Times New Roman" w:eastAsia="Times New Roman" w:hAnsi="Times New Roman" w:cs="Times New Roman"/>
            <w:sz w:val="24"/>
            <w:szCs w:val="20"/>
            <w:lang w:val="en-GB" w:eastAsia="zh-CN"/>
          </w:rPr>
          <w:delText xml:space="preserve">and Report ITU-R </w:delText>
        </w:r>
        <w:r w:rsidR="0042642B" w:rsidDel="0042642B">
          <w:fldChar w:fldCharType="begin"/>
        </w:r>
        <w:r w:rsidR="0042642B" w:rsidDel="0042642B">
          <w:delInstrText xml:space="preserve"> HYPERLINK "https://www.itu.int/pub/R-REP-M.2119-2007" </w:delInstrText>
        </w:r>
        <w:r w:rsidR="0042642B" w:rsidDel="0042642B">
          <w:fldChar w:fldCharType="separate"/>
        </w:r>
        <w:r w:rsidRPr="00176B74" w:rsidDel="0042642B">
          <w:rPr>
            <w:rFonts w:ascii="Times New Roman" w:eastAsia="Times New Roman" w:hAnsi="Times New Roman" w:cs="Times New Roman"/>
            <w:color w:val="0000FF"/>
            <w:sz w:val="24"/>
            <w:szCs w:val="20"/>
            <w:u w:val="single"/>
            <w:lang w:val="en-GB" w:eastAsia="zh-CN"/>
          </w:rPr>
          <w:delText>M.2119-0</w:delText>
        </w:r>
        <w:r w:rsidR="0042642B" w:rsidDel="0042642B">
          <w:rPr>
            <w:rFonts w:ascii="Times New Roman" w:eastAsia="Times New Roman" w:hAnsi="Times New Roman" w:cs="Times New Roman"/>
            <w:color w:val="0000FF"/>
            <w:sz w:val="24"/>
            <w:szCs w:val="20"/>
            <w:u w:val="single"/>
            <w:lang w:val="en-GB" w:eastAsia="zh-CN"/>
          </w:rPr>
          <w:fldChar w:fldCharType="end"/>
        </w:r>
        <w:r w:rsidRPr="00176B74" w:rsidDel="0042642B">
          <w:rPr>
            <w:rFonts w:ascii="Times New Roman" w:eastAsia="Times New Roman" w:hAnsi="Times New Roman" w:cs="Times New Roman"/>
            <w:sz w:val="24"/>
            <w:szCs w:val="20"/>
            <w:lang w:val="en-GB" w:eastAsia="zh-CN"/>
          </w:rPr>
          <w:delText xml:space="preserve"> </w:delText>
        </w:r>
      </w:del>
      <w:r w:rsidRPr="00176B74">
        <w:rPr>
          <w:rFonts w:ascii="Times New Roman" w:eastAsia="Times New Roman" w:hAnsi="Times New Roman" w:cs="Times New Roman"/>
          <w:sz w:val="24"/>
          <w:szCs w:val="20"/>
          <w:lang w:val="en-GB" w:eastAsia="zh-CN"/>
        </w:rPr>
        <w:t>contain</w:t>
      </w:r>
      <w:del w:id="79" w:author="Nozdrin, Vadim" w:date="2020-07-29T12:42:00Z">
        <w:r w:rsidRPr="00176B74">
          <w:rPr>
            <w:rFonts w:ascii="Times New Roman" w:eastAsia="Times New Roman" w:hAnsi="Times New Roman" w:cs="Times New Roman"/>
            <w:sz w:val="24"/>
            <w:szCs w:val="20"/>
            <w:lang w:val="en-GB" w:eastAsia="zh-CN"/>
          </w:rPr>
          <w:delText>s</w:delText>
        </w:r>
      </w:del>
      <w:ins w:id="80" w:author="Taylor King" w:date="2020-10-06T10:17:00Z">
        <w:r w:rsidR="0042642B">
          <w:rPr>
            <w:rFonts w:ascii="Times New Roman" w:eastAsia="Times New Roman" w:hAnsi="Times New Roman" w:cs="Times New Roman"/>
            <w:sz w:val="24"/>
            <w:szCs w:val="20"/>
            <w:lang w:val="en-GB" w:eastAsia="zh-CN"/>
          </w:rPr>
          <w:t>s</w:t>
        </w:r>
      </w:ins>
      <w:r w:rsidRPr="00176B74">
        <w:rPr>
          <w:rFonts w:ascii="Times New Roman" w:eastAsia="Times New Roman" w:hAnsi="Times New Roman" w:cs="Times New Roman"/>
          <w:sz w:val="24"/>
          <w:szCs w:val="20"/>
          <w:lang w:val="en-GB" w:eastAsia="zh-CN"/>
        </w:rPr>
        <w:t xml:space="preserve"> certain </w:t>
      </w:r>
      <w:ins w:id="81" w:author="Nozdrin, Vadim" w:date="2020-07-29T14:30:00Z">
        <w:del w:id="82" w:author="TK" w:date="2020-09-24T14:09:00Z">
          <w:r w:rsidRPr="00176B74" w:rsidDel="00443B59">
            <w:rPr>
              <w:rFonts w:ascii="Times New Roman" w:eastAsia="Times New Roman" w:hAnsi="Times New Roman" w:cs="Times New Roman"/>
              <w:sz w:val="24"/>
              <w:szCs w:val="20"/>
              <w:lang w:val="en-GB" w:eastAsia="zh-CN"/>
            </w:rPr>
            <w:delText>[</w:delText>
          </w:r>
        </w:del>
      </w:ins>
      <w:del w:id="83" w:author="TK" w:date="2020-09-24T14:09:00Z">
        <w:r w:rsidRPr="00176B74" w:rsidDel="00443B59">
          <w:rPr>
            <w:rFonts w:ascii="Times New Roman" w:eastAsia="Times New Roman" w:hAnsi="Times New Roman" w:cs="Times New Roman"/>
            <w:sz w:val="24"/>
            <w:szCs w:val="20"/>
            <w:lang w:val="en-GB" w:eastAsia="zh-CN"/>
          </w:rPr>
          <w:delText>technical and operational</w:delText>
        </w:r>
      </w:del>
      <w:ins w:id="84" w:author="Nozdrin, Vadim" w:date="2020-07-29T14:34:00Z">
        <w:del w:id="85" w:author="TK" w:date="2020-09-24T14:09:00Z">
          <w:r w:rsidRPr="00176B74" w:rsidDel="00443B59">
            <w:rPr>
              <w:rFonts w:ascii="Times New Roman" w:eastAsia="Times New Roman" w:hAnsi="Times New Roman" w:cs="Times New Roman"/>
              <w:sz w:val="24"/>
              <w:szCs w:val="20"/>
              <w:lang w:val="en-GB" w:eastAsia="zh-CN"/>
            </w:rPr>
            <w:delText>]</w:delText>
          </w:r>
        </w:del>
      </w:ins>
      <w:ins w:id="86" w:author="TK" w:date="2020-09-24T14:09:00Z">
        <w:r w:rsidR="00443B59">
          <w:rPr>
            <w:rFonts w:ascii="Times New Roman" w:eastAsia="Times New Roman" w:hAnsi="Times New Roman" w:cs="Times New Roman"/>
            <w:sz w:val="24"/>
            <w:szCs w:val="20"/>
            <w:lang w:val="en-GB" w:eastAsia="zh-CN"/>
          </w:rPr>
          <w:t>technical and operational</w:t>
        </w:r>
      </w:ins>
      <w:ins w:id="87" w:author="Nozdrin, Vadim" w:date="2020-07-29T14:34:00Z">
        <w:r w:rsidRPr="00176B74">
          <w:rPr>
            <w:rFonts w:ascii="Times New Roman" w:eastAsia="Times New Roman" w:hAnsi="Times New Roman" w:cs="Times New Roman"/>
            <w:sz w:val="24"/>
            <w:szCs w:val="20"/>
            <w:lang w:val="en-GB" w:eastAsia="zh-CN"/>
          </w:rPr>
          <w:t xml:space="preserve"> </w:t>
        </w:r>
      </w:ins>
      <w:r w:rsidRPr="00176B74">
        <w:rPr>
          <w:rFonts w:ascii="Times New Roman" w:eastAsia="Times New Roman" w:hAnsi="Times New Roman" w:cs="Times New Roman"/>
          <w:sz w:val="24"/>
          <w:szCs w:val="20"/>
          <w:lang w:val="en-GB" w:eastAsia="zh-CN"/>
        </w:rPr>
        <w:t xml:space="preserve">characteristics as well as protection criteria for </w:t>
      </w:r>
      <w:ins w:id="88" w:author="Nozdrin, Vadim" w:date="2020-07-29T13:11:00Z">
        <w:del w:id="89" w:author="TK" w:date="2020-09-24T14:10:00Z">
          <w:r w:rsidRPr="00176B74" w:rsidDel="00443B59">
            <w:rPr>
              <w:rFonts w:ascii="Times New Roman" w:eastAsia="Times New Roman" w:hAnsi="Times New Roman" w:cs="Times New Roman"/>
              <w:sz w:val="24"/>
              <w:szCs w:val="20"/>
              <w:lang w:val="en-GB" w:eastAsia="zh-CN"/>
            </w:rPr>
            <w:delText>[non-ICAO]</w:delText>
          </w:r>
        </w:del>
      </w:ins>
      <w:ins w:id="90" w:author="Nozdrin, Vadim" w:date="2020-07-29T13:17:00Z">
        <w:del w:id="91" w:author="TK" w:date="2020-09-24T14:10:00Z">
          <w:r w:rsidRPr="00176B74" w:rsidDel="00443B59">
            <w:rPr>
              <w:rFonts w:ascii="Times New Roman" w:eastAsia="Times New Roman" w:hAnsi="Times New Roman" w:cs="Times New Roman"/>
              <w:sz w:val="24"/>
              <w:szCs w:val="20"/>
              <w:lang w:val="en-GB" w:eastAsia="zh-CN"/>
            </w:rPr>
            <w:delText>/[ITU-R]</w:delText>
          </w:r>
        </w:del>
      </w:ins>
      <w:ins w:id="92" w:author="Nozdrin, Vadim" w:date="2020-07-29T13:11:00Z">
        <w:del w:id="93" w:author="TK" w:date="2020-09-24T14:10:00Z">
          <w:r w:rsidRPr="00176B74" w:rsidDel="00443B59">
            <w:rPr>
              <w:rFonts w:ascii="Times New Roman" w:eastAsia="Times New Roman" w:hAnsi="Times New Roman" w:cs="Times New Roman"/>
              <w:sz w:val="24"/>
              <w:szCs w:val="20"/>
              <w:lang w:val="en-GB" w:eastAsia="zh-CN"/>
            </w:rPr>
            <w:delText xml:space="preserve"> </w:delText>
          </w:r>
        </w:del>
      </w:ins>
      <w:r w:rsidRPr="00176B74">
        <w:rPr>
          <w:rFonts w:ascii="Times New Roman" w:eastAsia="Times New Roman" w:hAnsi="Times New Roman" w:cs="Times New Roman"/>
          <w:sz w:val="24"/>
          <w:szCs w:val="20"/>
          <w:lang w:val="en-GB" w:eastAsia="zh-CN"/>
        </w:rPr>
        <w:t xml:space="preserve">systems in the aeronautical mobile service in the frequency band 4 800- 4 990 </w:t>
      </w:r>
      <w:proofErr w:type="spellStart"/>
      <w:ins w:id="94" w:author="Nozdrin, Vadim" w:date="2020-07-29T12:38:00Z">
        <w:r w:rsidRPr="00176B74">
          <w:rPr>
            <w:rFonts w:ascii="Times New Roman" w:eastAsia="Times New Roman" w:hAnsi="Times New Roman" w:cs="Times New Roman"/>
            <w:sz w:val="24"/>
            <w:szCs w:val="20"/>
            <w:lang w:val="en-GB" w:eastAsia="zh-CN"/>
          </w:rPr>
          <w:t>MHz</w:t>
        </w:r>
      </w:ins>
      <w:ins w:id="95" w:author="Nozdrin, Vadim" w:date="2020-07-29T12:49:00Z">
        <w:r w:rsidRPr="00176B74">
          <w:rPr>
            <w:rFonts w:ascii="Times New Roman" w:eastAsia="Times New Roman" w:hAnsi="Times New Roman" w:cs="Times New Roman"/>
            <w:sz w:val="24"/>
            <w:szCs w:val="20"/>
            <w:lang w:val="en-GB" w:eastAsia="zh-CN"/>
          </w:rPr>
          <w:t>.</w:t>
        </w:r>
        <w:proofErr w:type="spellEnd"/>
        <w:r w:rsidRPr="00176B74">
          <w:rPr>
            <w:rFonts w:ascii="Times New Roman" w:eastAsia="Times New Roman" w:hAnsi="Times New Roman" w:cs="Times New Roman"/>
            <w:sz w:val="24"/>
            <w:szCs w:val="20"/>
            <w:lang w:val="en-GB" w:eastAsia="zh-CN"/>
          </w:rPr>
          <w:t xml:space="preserve"> </w:t>
        </w:r>
      </w:ins>
      <w:ins w:id="96" w:author="Nozdrin, Vadim" w:date="2020-07-29T14:38:00Z">
        <w:del w:id="97" w:author="TK" w:date="2020-09-24T14:10:00Z">
          <w:r w:rsidRPr="00176B74" w:rsidDel="00443B59">
            <w:rPr>
              <w:rFonts w:ascii="Times New Roman" w:eastAsia="Times New Roman" w:hAnsi="Times New Roman" w:cs="Times New Roman"/>
              <w:sz w:val="24"/>
              <w:szCs w:val="20"/>
              <w:lang w:val="en-GB" w:eastAsia="zh-CN"/>
            </w:rPr>
            <w:delText>[</w:delText>
          </w:r>
        </w:del>
      </w:ins>
      <w:ins w:id="98" w:author="Nozdrin, Vadim" w:date="2020-07-29T14:27:00Z">
        <w:del w:id="99" w:author="TK" w:date="2020-09-24T14:10:00Z">
          <w:r w:rsidRPr="00176B74" w:rsidDel="00443B59">
            <w:rPr>
              <w:rFonts w:ascii="Times New Roman" w:eastAsia="Times New Roman" w:hAnsi="Times New Roman" w:cs="Times New Roman"/>
              <w:sz w:val="24"/>
              <w:szCs w:val="20"/>
              <w:lang w:val="en-GB" w:eastAsia="zh-CN"/>
            </w:rPr>
            <w:delText>Above mentioned documents may not contain all information (e.g. deployment scenarios, spectrum requirements and frequency arrangements) necessary for sharing studies of AMS and MMS stations located in the international airspace / waters.</w:delText>
          </w:r>
        </w:del>
      </w:ins>
      <w:ins w:id="100" w:author="Nozdrin, Vadim" w:date="2020-07-29T14:38:00Z">
        <w:del w:id="101" w:author="TK" w:date="2020-09-24T14:10:00Z">
          <w:r w:rsidRPr="00176B74" w:rsidDel="00443B59">
            <w:rPr>
              <w:rFonts w:ascii="Times New Roman" w:eastAsia="Times New Roman" w:hAnsi="Times New Roman" w:cs="Times New Roman"/>
              <w:sz w:val="24"/>
              <w:szCs w:val="20"/>
              <w:lang w:val="en-GB" w:eastAsia="zh-CN"/>
            </w:rPr>
            <w:delText>]</w:delText>
          </w:r>
        </w:del>
      </w:ins>
    </w:p>
    <w:p w14:paraId="5B5D5187" w14:textId="31E31B10" w:rsidR="00176B74" w:rsidRPr="00176B74" w:rsidDel="00443B59" w:rsidRDefault="00176B74" w:rsidP="00176B74">
      <w:pPr>
        <w:tabs>
          <w:tab w:val="left" w:pos="1134"/>
          <w:tab w:val="left" w:pos="1871"/>
          <w:tab w:val="left" w:pos="2268"/>
        </w:tabs>
        <w:overflowPunct w:val="0"/>
        <w:autoSpaceDE w:val="0"/>
        <w:autoSpaceDN w:val="0"/>
        <w:adjustRightInd w:val="0"/>
        <w:spacing w:before="120" w:line="240" w:lineRule="auto"/>
        <w:jc w:val="left"/>
        <w:rPr>
          <w:ins w:id="102" w:author="Nozdrin, Vadim" w:date="2020-07-29T13:36:00Z"/>
          <w:del w:id="103" w:author="TK" w:date="2020-09-24T14:11:00Z"/>
          <w:rFonts w:ascii="Times New Roman" w:eastAsia="Times New Roman" w:hAnsi="Times New Roman" w:cs="Times New Roman"/>
          <w:sz w:val="24"/>
          <w:szCs w:val="20"/>
          <w:lang w:val="en-GB" w:eastAsia="zh-CN"/>
        </w:rPr>
      </w:pPr>
      <w:ins w:id="104" w:author="Nozdrin, Vadim" w:date="2020-07-29T12:49:00Z">
        <w:del w:id="105" w:author="TK" w:date="2020-09-24T14:11:00Z">
          <w:r w:rsidRPr="00176B74" w:rsidDel="00443B59">
            <w:rPr>
              <w:rFonts w:ascii="Times New Roman" w:eastAsia="Times New Roman" w:hAnsi="Times New Roman" w:cs="Times New Roman"/>
              <w:sz w:val="24"/>
              <w:szCs w:val="20"/>
              <w:lang w:val="en-GB" w:eastAsia="zh-CN"/>
            </w:rPr>
            <w:delText xml:space="preserve">Recommendation ITU-R </w:delText>
          </w:r>
          <w:r w:rsidRPr="00176B74" w:rsidDel="00443B59">
            <w:rPr>
              <w:rFonts w:ascii="Times New Roman" w:eastAsia="Times New Roman" w:hAnsi="Times New Roman" w:cs="Times New Roman"/>
              <w:sz w:val="24"/>
              <w:szCs w:val="20"/>
              <w:lang w:val="en-GB"/>
            </w:rPr>
            <w:fldChar w:fldCharType="begin"/>
          </w:r>
          <w:r w:rsidRPr="00176B74" w:rsidDel="00443B59">
            <w:rPr>
              <w:rFonts w:ascii="Times New Roman" w:eastAsia="Times New Roman" w:hAnsi="Times New Roman" w:cs="Times New Roman"/>
              <w:sz w:val="24"/>
              <w:szCs w:val="20"/>
              <w:lang w:val="en-GB"/>
            </w:rPr>
            <w:delInstrText xml:space="preserve"> HYPERLINK "https://www.itu.int/rec/R-REC-M.2116-0-201801-I/en" </w:delInstrText>
          </w:r>
          <w:r w:rsidRPr="00176B74" w:rsidDel="00443B59">
            <w:rPr>
              <w:rFonts w:ascii="Times New Roman" w:eastAsia="Times New Roman" w:hAnsi="Times New Roman" w:cs="Times New Roman"/>
              <w:sz w:val="24"/>
              <w:szCs w:val="20"/>
              <w:lang w:val="en-GB"/>
            </w:rPr>
            <w:fldChar w:fldCharType="separate"/>
          </w:r>
          <w:r w:rsidRPr="00176B74" w:rsidDel="00443B59">
            <w:rPr>
              <w:rFonts w:ascii="Times New Roman" w:eastAsia="Times New Roman" w:hAnsi="Times New Roman" w:cs="Times New Roman"/>
              <w:color w:val="0000FF"/>
              <w:sz w:val="24"/>
              <w:szCs w:val="20"/>
              <w:u w:val="single"/>
              <w:lang w:val="en-GB" w:eastAsia="zh-CN"/>
            </w:rPr>
            <w:delText>M.2116-0</w:delText>
          </w:r>
          <w:r w:rsidRPr="00176B74" w:rsidDel="00443B59">
            <w:rPr>
              <w:rFonts w:ascii="Times New Roman" w:eastAsia="Times New Roman" w:hAnsi="Times New Roman" w:cs="Times New Roman"/>
              <w:sz w:val="24"/>
              <w:szCs w:val="20"/>
              <w:lang w:val="en-GB"/>
            </w:rPr>
            <w:fldChar w:fldCharType="end"/>
          </w:r>
          <w:r w:rsidRPr="00176B74" w:rsidDel="00443B59">
            <w:rPr>
              <w:rFonts w:ascii="Times New Roman" w:eastAsia="Times New Roman" w:hAnsi="Times New Roman" w:cs="Times New Roman"/>
              <w:color w:val="0000FF"/>
              <w:sz w:val="24"/>
              <w:szCs w:val="20"/>
              <w:u w:val="single"/>
              <w:lang w:val="en-GB" w:eastAsia="zh-CN"/>
            </w:rPr>
            <w:delText xml:space="preserve"> state</w:delText>
          </w:r>
        </w:del>
      </w:ins>
      <w:ins w:id="106" w:author="Nozdrin, Vadim" w:date="2020-07-29T12:50:00Z">
        <w:del w:id="107" w:author="TK" w:date="2020-09-24T14:11:00Z">
          <w:r w:rsidRPr="00176B74" w:rsidDel="00443B59">
            <w:rPr>
              <w:rFonts w:ascii="Times New Roman" w:eastAsia="Times New Roman" w:hAnsi="Times New Roman" w:cs="Times New Roman"/>
              <w:color w:val="0000FF"/>
              <w:sz w:val="24"/>
              <w:szCs w:val="20"/>
              <w:u w:val="single"/>
              <w:lang w:val="en-GB" w:eastAsia="zh-CN"/>
            </w:rPr>
            <w:delText xml:space="preserve">s that “AMS </w:delText>
          </w:r>
        </w:del>
      </w:ins>
      <w:ins w:id="108" w:author="Nozdrin, Vadim" w:date="2020-07-29T12:46:00Z">
        <w:del w:id="109" w:author="TK" w:date="2020-09-24T14:11:00Z">
          <w:r w:rsidRPr="00176B74" w:rsidDel="00443B59">
            <w:rPr>
              <w:rFonts w:ascii="Times New Roman" w:eastAsia="Times New Roman" w:hAnsi="Times New Roman" w:cs="Times New Roman"/>
              <w:sz w:val="24"/>
              <w:szCs w:val="20"/>
              <w:lang w:val="en-GB" w:eastAsia="zh-CN"/>
            </w:rPr>
            <w:delText>can be</w:delText>
          </w:r>
          <w:r w:rsidRPr="00176B74" w:rsidDel="00443B59">
            <w:rPr>
              <w:rFonts w:ascii="Times New Roman" w:eastAsia="Times New Roman" w:hAnsi="Times New Roman" w:cs="Times New Roman"/>
              <w:sz w:val="24"/>
              <w:szCs w:val="20"/>
              <w:lang w:val="en-GB"/>
            </w:rPr>
            <w:delText xml:space="preserve"> </w:delText>
          </w:r>
          <w:r w:rsidRPr="00176B74" w:rsidDel="00443B59">
            <w:rPr>
              <w:rFonts w:ascii="Times New Roman" w:eastAsia="Times New Roman" w:hAnsi="Times New Roman" w:cs="Times New Roman"/>
              <w:sz w:val="24"/>
              <w:szCs w:val="20"/>
              <w:lang w:val="en-GB" w:eastAsia="zh-CN"/>
            </w:rPr>
            <w:delText>deployed anywhere within a country whose administration has authorized their use in accordance with regulations</w:delText>
          </w:r>
        </w:del>
      </w:ins>
      <w:ins w:id="110" w:author="Nozdrin, Vadim" w:date="2020-07-29T12:50:00Z">
        <w:del w:id="111" w:author="TK" w:date="2020-09-24T14:11:00Z">
          <w:r w:rsidRPr="00176B74" w:rsidDel="00443B59">
            <w:rPr>
              <w:rFonts w:ascii="Times New Roman" w:eastAsia="Times New Roman" w:hAnsi="Times New Roman" w:cs="Times New Roman"/>
              <w:sz w:val="24"/>
              <w:szCs w:val="20"/>
              <w:lang w:val="en-GB" w:eastAsia="zh-CN"/>
            </w:rPr>
            <w:delText>”</w:delText>
          </w:r>
        </w:del>
      </w:ins>
      <w:ins w:id="112" w:author="Nozdrin, Vadim" w:date="2020-07-29T12:48:00Z">
        <w:del w:id="113" w:author="TK" w:date="2020-09-24T14:11:00Z">
          <w:r w:rsidRPr="00176B74" w:rsidDel="00443B59">
            <w:rPr>
              <w:rFonts w:ascii="Times New Roman" w:eastAsia="Times New Roman" w:hAnsi="Times New Roman" w:cs="Times New Roman"/>
              <w:sz w:val="24"/>
              <w:szCs w:val="20"/>
              <w:lang w:val="en-GB" w:eastAsia="zh-CN"/>
            </w:rPr>
            <w:delText>.</w:delText>
          </w:r>
        </w:del>
      </w:ins>
      <w:ins w:id="114" w:author="Nozdrin, Vadim" w:date="2020-07-29T12:53:00Z">
        <w:del w:id="115" w:author="TK" w:date="2020-09-24T14:11:00Z">
          <w:r w:rsidRPr="00176B74" w:rsidDel="00443B59">
            <w:rPr>
              <w:rFonts w:ascii="Times New Roman" w:eastAsia="Times New Roman" w:hAnsi="Times New Roman" w:cs="Times New Roman"/>
              <w:sz w:val="24"/>
              <w:szCs w:val="20"/>
              <w:lang w:val="en-GB" w:eastAsia="zh-CN"/>
            </w:rPr>
            <w:delText xml:space="preserve"> </w:delText>
          </w:r>
        </w:del>
      </w:ins>
      <w:ins w:id="116" w:author="Nozdrin, Vadim" w:date="2020-07-29T13:16:00Z">
        <w:del w:id="117" w:author="TK" w:date="2020-09-24T14:11:00Z">
          <w:r w:rsidRPr="00176B74" w:rsidDel="00443B59">
            <w:rPr>
              <w:rFonts w:ascii="Times New Roman" w:eastAsia="Times New Roman" w:hAnsi="Times New Roman" w:cs="Times New Roman"/>
              <w:sz w:val="24"/>
              <w:szCs w:val="20"/>
              <w:lang w:val="en-GB" w:eastAsia="zh-CN"/>
            </w:rPr>
            <w:delText>[</w:delText>
          </w:r>
        </w:del>
      </w:ins>
      <w:ins w:id="118" w:author="Nozdrin, Vadim" w:date="2020-07-29T13:06:00Z">
        <w:del w:id="119" w:author="TK" w:date="2020-09-24T14:11:00Z">
          <w:r w:rsidRPr="00176B74" w:rsidDel="00443B59">
            <w:rPr>
              <w:rFonts w:ascii="Times New Roman" w:eastAsia="Times New Roman" w:hAnsi="Times New Roman" w:cs="Times New Roman"/>
              <w:sz w:val="24"/>
              <w:szCs w:val="20"/>
              <w:lang w:val="en-GB" w:eastAsia="zh-CN"/>
            </w:rPr>
            <w:delText>Though</w:delText>
          </w:r>
        </w:del>
      </w:ins>
      <w:ins w:id="120" w:author="Nozdrin, Vadim" w:date="2020-07-29T13:17:00Z">
        <w:del w:id="121" w:author="TK" w:date="2020-09-24T14:11:00Z">
          <w:r w:rsidRPr="00176B74" w:rsidDel="00443B59">
            <w:rPr>
              <w:rFonts w:ascii="Times New Roman" w:eastAsia="Times New Roman" w:hAnsi="Times New Roman" w:cs="Times New Roman"/>
              <w:sz w:val="24"/>
              <w:szCs w:val="20"/>
              <w:lang w:val="en-GB" w:eastAsia="zh-CN"/>
            </w:rPr>
            <w:delText>/</w:delText>
          </w:r>
        </w:del>
      </w:ins>
      <w:ins w:id="122" w:author="Nozdrin, Vadim" w:date="2020-07-29T12:53:00Z">
        <w:del w:id="123" w:author="TK" w:date="2020-09-24T14:11:00Z">
          <w:r w:rsidRPr="00176B74" w:rsidDel="00443B59">
            <w:rPr>
              <w:rFonts w:ascii="Times New Roman" w:eastAsia="Times New Roman" w:hAnsi="Times New Roman" w:cs="Times New Roman"/>
              <w:sz w:val="24"/>
              <w:szCs w:val="20"/>
              <w:lang w:val="en-GB" w:eastAsia="zh-CN"/>
            </w:rPr>
            <w:delText xml:space="preserve"> </w:delText>
          </w:r>
        </w:del>
      </w:ins>
      <w:ins w:id="124" w:author="Nozdrin, Vadim" w:date="2020-07-29T13:15:00Z">
        <w:del w:id="125" w:author="TK" w:date="2020-09-24T14:11:00Z">
          <w:r w:rsidRPr="00176B74" w:rsidDel="00443B59">
            <w:rPr>
              <w:rFonts w:ascii="Times New Roman" w:eastAsia="Times New Roman" w:hAnsi="Times New Roman" w:cs="Times New Roman"/>
              <w:sz w:val="24"/>
              <w:szCs w:val="20"/>
              <w:lang w:val="en-GB" w:eastAsia="zh-CN"/>
            </w:rPr>
            <w:delText xml:space="preserve">However] </w:delText>
          </w:r>
        </w:del>
      </w:ins>
      <w:ins w:id="126" w:author="Nozdrin, Vadim" w:date="2020-07-29T13:08:00Z">
        <w:del w:id="127" w:author="TK" w:date="2020-09-24T14:11:00Z">
          <w:r w:rsidRPr="00176B74" w:rsidDel="00443B59">
            <w:rPr>
              <w:rFonts w:ascii="Times New Roman" w:eastAsia="Times New Roman" w:hAnsi="Times New Roman" w:cs="Times New Roman"/>
              <w:sz w:val="24"/>
              <w:szCs w:val="20"/>
              <w:lang w:val="en-GB" w:eastAsia="zh-CN"/>
            </w:rPr>
            <w:delText xml:space="preserve">the </w:delText>
          </w:r>
        </w:del>
      </w:ins>
      <w:ins w:id="128" w:author="Nozdrin, Vadim" w:date="2020-07-29T12:53:00Z">
        <w:del w:id="129" w:author="TK" w:date="2020-09-24T14:11:00Z">
          <w:r w:rsidRPr="00176B74" w:rsidDel="00443B59">
            <w:rPr>
              <w:rFonts w:ascii="Times New Roman" w:eastAsia="Times New Roman" w:hAnsi="Times New Roman" w:cs="Times New Roman"/>
              <w:sz w:val="24"/>
              <w:szCs w:val="20"/>
              <w:lang w:val="en-GB" w:eastAsia="zh-CN"/>
            </w:rPr>
            <w:delText xml:space="preserve">use of systems described in these Recommendation and Report in international airspace </w:delText>
          </w:r>
        </w:del>
      </w:ins>
      <w:ins w:id="130" w:author="Nozdrin, Vadim" w:date="2020-07-29T12:57:00Z">
        <w:del w:id="131" w:author="TK" w:date="2020-09-24T14:11:00Z">
          <w:r w:rsidRPr="00176B74" w:rsidDel="00443B59">
            <w:rPr>
              <w:rFonts w:ascii="Times New Roman" w:eastAsia="Times New Roman" w:hAnsi="Times New Roman" w:cs="Times New Roman"/>
              <w:sz w:val="24"/>
              <w:szCs w:val="20"/>
              <w:lang w:val="en-GB" w:eastAsia="zh-CN"/>
            </w:rPr>
            <w:delText xml:space="preserve">and waters </w:delText>
          </w:r>
        </w:del>
      </w:ins>
      <w:ins w:id="132" w:author="Nozdrin, Vadim" w:date="2020-07-29T12:53:00Z">
        <w:del w:id="133" w:author="TK" w:date="2020-09-24T14:11:00Z">
          <w:r w:rsidRPr="00176B74" w:rsidDel="00443B59">
            <w:rPr>
              <w:rFonts w:ascii="Times New Roman" w:eastAsia="Times New Roman" w:hAnsi="Times New Roman" w:cs="Times New Roman"/>
              <w:sz w:val="24"/>
              <w:szCs w:val="20"/>
              <w:lang w:val="en-GB" w:eastAsia="zh-CN"/>
            </w:rPr>
            <w:delText>has been confirmed by several administrations</w:delText>
          </w:r>
        </w:del>
      </w:ins>
      <w:ins w:id="134" w:author="Nozdrin, Vadim" w:date="2020-07-29T13:08:00Z">
        <w:del w:id="135" w:author="TK" w:date="2020-09-24T14:11:00Z">
          <w:r w:rsidRPr="00176B74" w:rsidDel="00443B59">
            <w:rPr>
              <w:rFonts w:ascii="Times New Roman" w:eastAsia="Times New Roman" w:hAnsi="Times New Roman" w:cs="Times New Roman"/>
              <w:sz w:val="24"/>
              <w:szCs w:val="20"/>
              <w:lang w:val="en-GB" w:eastAsia="zh-CN"/>
            </w:rPr>
            <w:delText>,</w:delText>
          </w:r>
        </w:del>
      </w:ins>
      <w:ins w:id="136" w:author="Nozdrin, Vadim" w:date="2020-07-29T13:05:00Z">
        <w:del w:id="137" w:author="TK" w:date="2020-09-24T14:11:00Z">
          <w:r w:rsidRPr="00176B74" w:rsidDel="00443B59">
            <w:rPr>
              <w:rFonts w:ascii="Times New Roman" w:eastAsia="Times New Roman" w:hAnsi="Times New Roman" w:cs="Times New Roman"/>
              <w:sz w:val="24"/>
              <w:szCs w:val="20"/>
              <w:lang w:val="en-GB" w:eastAsia="zh-CN"/>
            </w:rPr>
            <w:delText xml:space="preserve"> </w:delText>
          </w:r>
        </w:del>
      </w:ins>
      <w:ins w:id="138" w:author="Nozdrin, Vadim" w:date="2020-07-29T13:18:00Z">
        <w:del w:id="139" w:author="TK" w:date="2020-09-24T14:11:00Z">
          <w:r w:rsidRPr="00176B74" w:rsidDel="00443B59">
            <w:rPr>
              <w:rFonts w:ascii="Times New Roman" w:eastAsia="Times New Roman" w:hAnsi="Times New Roman" w:cs="Times New Roman"/>
              <w:sz w:val="24"/>
              <w:szCs w:val="20"/>
              <w:lang w:val="en-GB" w:eastAsia="zh-CN"/>
            </w:rPr>
            <w:delText>[</w:delText>
          </w:r>
        </w:del>
      </w:ins>
      <w:ins w:id="140" w:author="Nozdrin, Vadim" w:date="2020-07-29T13:05:00Z">
        <w:del w:id="141" w:author="TK" w:date="2020-09-24T14:11:00Z">
          <w:r w:rsidRPr="00176B74" w:rsidDel="00443B59">
            <w:rPr>
              <w:rFonts w:ascii="Times New Roman" w:eastAsia="Times New Roman" w:hAnsi="Times New Roman" w:cs="Times New Roman"/>
              <w:sz w:val="24"/>
              <w:szCs w:val="20"/>
              <w:lang w:val="en-GB" w:eastAsia="zh-CN"/>
            </w:rPr>
            <w:delText xml:space="preserve">there is no AMS station registered in </w:delText>
          </w:r>
        </w:del>
      </w:ins>
      <w:ins w:id="142" w:author="Nozdrin, Vadim" w:date="2020-07-29T13:34:00Z">
        <w:del w:id="143" w:author="TK" w:date="2020-09-24T14:11:00Z">
          <w:r w:rsidRPr="00176B74" w:rsidDel="00443B59">
            <w:rPr>
              <w:rFonts w:ascii="Times New Roman" w:eastAsia="Times New Roman" w:hAnsi="Times New Roman" w:cs="Times New Roman"/>
              <w:sz w:val="24"/>
              <w:szCs w:val="20"/>
              <w:lang w:val="en-GB" w:eastAsia="zh-CN"/>
            </w:rPr>
            <w:delText>MIFR</w:delText>
          </w:r>
        </w:del>
      </w:ins>
      <w:ins w:id="144" w:author="Nozdrin, Vadim" w:date="2020-07-29T13:18:00Z">
        <w:del w:id="145" w:author="TK" w:date="2020-09-24T14:11:00Z">
          <w:r w:rsidRPr="00176B74" w:rsidDel="00443B59">
            <w:rPr>
              <w:rFonts w:ascii="Times New Roman" w:eastAsia="Times New Roman" w:hAnsi="Times New Roman" w:cs="Times New Roman"/>
              <w:sz w:val="24"/>
              <w:szCs w:val="20"/>
              <w:lang w:val="en-GB" w:eastAsia="zh-CN"/>
            </w:rPr>
            <w:delText xml:space="preserve"> because it is not required</w:delText>
          </w:r>
        </w:del>
      </w:ins>
      <w:ins w:id="146" w:author="Nozdrin, Vadim" w:date="2020-07-29T13:19:00Z">
        <w:del w:id="147" w:author="TK" w:date="2020-09-24T14:11:00Z">
          <w:r w:rsidRPr="00176B74" w:rsidDel="00443B59">
            <w:rPr>
              <w:rFonts w:ascii="Times New Roman" w:eastAsia="Times New Roman" w:hAnsi="Times New Roman" w:cs="Times New Roman"/>
              <w:sz w:val="24"/>
              <w:szCs w:val="20"/>
              <w:lang w:val="en-GB" w:eastAsia="zh-CN"/>
            </w:rPr>
            <w:delText xml:space="preserve"> to do so in accordance with RR</w:delText>
          </w:r>
        </w:del>
      </w:ins>
      <w:ins w:id="148" w:author="Fernandez Jimenez, Virginia" w:date="2020-07-29T15:21:00Z">
        <w:del w:id="149" w:author="TK" w:date="2020-09-24T14:11:00Z">
          <w:r w:rsidRPr="00176B74" w:rsidDel="00443B59">
            <w:rPr>
              <w:rFonts w:ascii="Times New Roman" w:eastAsia="Times New Roman" w:hAnsi="Times New Roman" w:cs="Times New Roman"/>
              <w:sz w:val="24"/>
              <w:szCs w:val="20"/>
              <w:lang w:val="en-GB" w:eastAsia="zh-CN"/>
            </w:rPr>
            <w:delText xml:space="preserve"> No.</w:delText>
          </w:r>
        </w:del>
      </w:ins>
      <w:ins w:id="150" w:author="Nozdrin, Vadim" w:date="2020-07-29T13:19:00Z">
        <w:del w:id="151" w:author="TK" w:date="2020-09-24T14:11:00Z">
          <w:r w:rsidRPr="00176B74" w:rsidDel="00443B59">
            <w:rPr>
              <w:rFonts w:ascii="Times New Roman" w:eastAsia="Times New Roman" w:hAnsi="Times New Roman" w:cs="Times New Roman"/>
              <w:sz w:val="24"/>
              <w:szCs w:val="20"/>
              <w:lang w:val="en-GB" w:eastAsia="zh-CN"/>
            </w:rPr>
            <w:delText xml:space="preserve"> </w:delText>
          </w:r>
          <w:r w:rsidRPr="00176B74" w:rsidDel="00443B59">
            <w:rPr>
              <w:rFonts w:ascii="Times New Roman" w:eastAsia="Times New Roman" w:hAnsi="Times New Roman" w:cs="Times New Roman"/>
              <w:b/>
              <w:bCs/>
              <w:sz w:val="24"/>
              <w:szCs w:val="20"/>
              <w:lang w:val="en-GB" w:eastAsia="zh-CN"/>
            </w:rPr>
            <w:delText>11.14</w:delText>
          </w:r>
        </w:del>
      </w:ins>
      <w:ins w:id="152" w:author="Nozdrin, Vadim" w:date="2020-07-29T13:18:00Z">
        <w:del w:id="153" w:author="TK" w:date="2020-09-24T14:11:00Z">
          <w:r w:rsidRPr="00176B74" w:rsidDel="00443B59">
            <w:rPr>
              <w:rFonts w:ascii="Times New Roman" w:eastAsia="Times New Roman" w:hAnsi="Times New Roman" w:cs="Times New Roman"/>
              <w:sz w:val="24"/>
              <w:szCs w:val="20"/>
              <w:lang w:val="en-GB" w:eastAsia="zh-CN"/>
            </w:rPr>
            <w:delText>]</w:delText>
          </w:r>
        </w:del>
      </w:ins>
      <w:ins w:id="154" w:author="Nozdrin, Vadim" w:date="2020-07-29T13:05:00Z">
        <w:del w:id="155" w:author="TK" w:date="2020-09-24T14:11:00Z">
          <w:r w:rsidRPr="00176B74" w:rsidDel="00443B59">
            <w:rPr>
              <w:rFonts w:ascii="Times New Roman" w:eastAsia="Times New Roman" w:hAnsi="Times New Roman" w:cs="Times New Roman"/>
              <w:sz w:val="24"/>
              <w:szCs w:val="20"/>
              <w:lang w:val="en-GB" w:eastAsia="zh-CN"/>
            </w:rPr>
            <w:delText xml:space="preserve">. </w:delText>
          </w:r>
        </w:del>
      </w:ins>
    </w:p>
    <w:p w14:paraId="260D7DFD" w14:textId="77777777" w:rsidR="00176B74" w:rsidRPr="00176B74" w:rsidRDefault="00176B74" w:rsidP="00176B74">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eastAsia="zh-CN"/>
        </w:rPr>
      </w:pPr>
      <w:r w:rsidRPr="00176B74">
        <w:rPr>
          <w:rFonts w:ascii="Times New Roman" w:eastAsia="Times New Roman" w:hAnsi="Times New Roman" w:cs="Times New Roman"/>
          <w:sz w:val="24"/>
          <w:szCs w:val="20"/>
          <w:lang w:val="en-GB" w:eastAsia="zh-CN"/>
        </w:rPr>
        <w:t xml:space="preserve">Without prejudging regulatory conditions in the band 4 800-4 990 MHz for AMS stations located in the international airspace, technical characteristics in the above mentioned documents may be used for sharing studies taking into account that frequency band 4 800-4 990 MHz that is a part of the tuning range 4 400-4 990 MHz for the AMS stations and is subject to RR No. </w:t>
      </w:r>
      <w:r w:rsidRPr="00176B74">
        <w:rPr>
          <w:rFonts w:ascii="Times New Roman" w:eastAsia="Times New Roman" w:hAnsi="Times New Roman" w:cs="Times New Roman"/>
          <w:b/>
          <w:bCs/>
          <w:sz w:val="24"/>
          <w:szCs w:val="20"/>
          <w:lang w:val="en-GB" w:eastAsia="zh-CN"/>
        </w:rPr>
        <w:t>5.442</w:t>
      </w:r>
      <w:r w:rsidRPr="00176B74">
        <w:rPr>
          <w:rFonts w:ascii="Times New Roman" w:eastAsia="Times New Roman" w:hAnsi="Times New Roman" w:cs="Times New Roman"/>
          <w:sz w:val="24"/>
          <w:szCs w:val="20"/>
          <w:lang w:val="en-GB" w:eastAsia="zh-CN"/>
        </w:rPr>
        <w:t>.</w:t>
      </w:r>
    </w:p>
    <w:p w14:paraId="6EA7137F" w14:textId="5870420D" w:rsidR="00176B74" w:rsidRPr="00176B74" w:rsidRDefault="00A47E16" w:rsidP="00176B74">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eastAsia="zh-CN"/>
        </w:rPr>
      </w:pPr>
      <w:ins w:id="156" w:author="TK" w:date="2020-09-24T16:30:00Z">
        <w:r>
          <w:rPr>
            <w:rFonts w:ascii="Times New Roman" w:eastAsia="Times New Roman" w:hAnsi="Times New Roman" w:cs="Times New Roman"/>
            <w:sz w:val="24"/>
            <w:szCs w:val="20"/>
            <w:lang w:val="en-GB" w:eastAsia="zh-CN"/>
          </w:rPr>
          <w:t xml:space="preserve">The current version of </w:t>
        </w:r>
        <w:r w:rsidRPr="00176B74">
          <w:rPr>
            <w:rFonts w:ascii="Times New Roman" w:eastAsia="Times New Roman" w:hAnsi="Times New Roman" w:cs="Times New Roman"/>
            <w:sz w:val="24"/>
            <w:szCs w:val="20"/>
            <w:lang w:val="en-GB" w:eastAsia="zh-CN"/>
          </w:rPr>
          <w:t xml:space="preserve">Recommendation ITU-R </w:t>
        </w:r>
      </w:ins>
      <w:ins w:id="157" w:author="TK" w:date="2020-09-24T16:35:00Z">
        <w:r>
          <w:fldChar w:fldCharType="begin"/>
        </w:r>
        <w:r>
          <w:instrText xml:space="preserve"> HYPERLINK "https://www.itu.int/rec/R-REC-M.2116-0-201801-I/en" </w:instrText>
        </w:r>
        <w:r>
          <w:fldChar w:fldCharType="separate"/>
        </w:r>
        <w:r w:rsidRPr="00176B74">
          <w:rPr>
            <w:rFonts w:ascii="Times New Roman" w:eastAsia="Times New Roman" w:hAnsi="Times New Roman" w:cs="Times New Roman"/>
            <w:color w:val="0000FF"/>
            <w:sz w:val="24"/>
            <w:szCs w:val="20"/>
            <w:u w:val="single"/>
            <w:lang w:val="en-GB" w:eastAsia="zh-CN"/>
          </w:rPr>
          <w:t>M.2116-0</w:t>
        </w:r>
        <w:r>
          <w:rPr>
            <w:rFonts w:ascii="Times New Roman" w:eastAsia="Times New Roman" w:hAnsi="Times New Roman" w:cs="Times New Roman"/>
            <w:color w:val="0000FF"/>
            <w:sz w:val="24"/>
            <w:szCs w:val="20"/>
            <w:u w:val="single"/>
            <w:lang w:val="en-GB" w:eastAsia="zh-CN"/>
          </w:rPr>
          <w:fldChar w:fldCharType="end"/>
        </w:r>
      </w:ins>
      <w:ins w:id="158" w:author="TK" w:date="2020-09-24T16:36:00Z">
        <w:r w:rsidRPr="00176B74">
          <w:rPr>
            <w:rFonts w:ascii="Times New Roman" w:eastAsia="Times New Roman" w:hAnsi="Times New Roman" w:cs="Times New Roman"/>
            <w:sz w:val="24"/>
            <w:szCs w:val="20"/>
            <w:lang w:val="en-GB" w:eastAsia="zh-CN"/>
          </w:rPr>
          <w:t> </w:t>
        </w:r>
        <w:r>
          <w:rPr>
            <w:rFonts w:ascii="Times New Roman" w:eastAsia="Times New Roman" w:hAnsi="Times New Roman" w:cs="Times New Roman"/>
            <w:sz w:val="24"/>
            <w:szCs w:val="20"/>
            <w:lang w:val="en-GB" w:eastAsia="zh-CN"/>
          </w:rPr>
          <w:t xml:space="preserve">only contains characteristics for aeronautical mobile service systems, however </w:t>
        </w:r>
      </w:ins>
      <w:r w:rsidR="00176B74" w:rsidRPr="00176B74">
        <w:rPr>
          <w:rFonts w:ascii="Times New Roman" w:eastAsia="Times New Roman" w:hAnsi="Times New Roman" w:cs="Times New Roman"/>
          <w:sz w:val="24"/>
          <w:szCs w:val="20"/>
          <w:lang w:val="en-GB" w:eastAsia="zh-CN"/>
        </w:rPr>
        <w:t xml:space="preserve">WP 5B is </w:t>
      </w:r>
      <w:del w:id="159" w:author="TK" w:date="2020-09-24T16:31:00Z">
        <w:r w:rsidR="00176B74" w:rsidRPr="00176B74" w:rsidDel="00A47E16">
          <w:rPr>
            <w:rFonts w:ascii="Times New Roman" w:eastAsia="Times New Roman" w:hAnsi="Times New Roman" w:cs="Times New Roman"/>
            <w:sz w:val="24"/>
            <w:szCs w:val="20"/>
            <w:lang w:val="en-GB" w:eastAsia="zh-CN"/>
          </w:rPr>
          <w:delText xml:space="preserve">also </w:delText>
        </w:r>
      </w:del>
      <w:r w:rsidR="00176B74" w:rsidRPr="00176B74">
        <w:rPr>
          <w:rFonts w:ascii="Times New Roman" w:eastAsia="Times New Roman" w:hAnsi="Times New Roman" w:cs="Times New Roman"/>
          <w:sz w:val="24"/>
          <w:szCs w:val="20"/>
          <w:lang w:val="en-GB" w:eastAsia="zh-CN"/>
        </w:rPr>
        <w:t xml:space="preserve">considering a possible update to Recommendation </w:t>
      </w:r>
      <w:r w:rsidR="00176B74" w:rsidRPr="00176B74">
        <w:rPr>
          <w:rFonts w:ascii="Times New Roman" w:eastAsia="Times New Roman" w:hAnsi="Times New Roman" w:cs="Times New Roman"/>
          <w:color w:val="0000FF"/>
          <w:sz w:val="24"/>
          <w:szCs w:val="20"/>
          <w:u w:val="single"/>
          <w:lang w:val="en-GB"/>
        </w:rPr>
        <w:t>ITU-R M.2116-0</w:t>
      </w:r>
      <w:r w:rsidR="00176B74" w:rsidRPr="00176B74">
        <w:rPr>
          <w:rFonts w:ascii="Times New Roman" w:eastAsia="Times New Roman" w:hAnsi="Times New Roman" w:cs="Times New Roman"/>
          <w:sz w:val="24"/>
          <w:szCs w:val="20"/>
          <w:lang w:val="en-GB" w:eastAsia="zh-CN"/>
        </w:rPr>
        <w:t xml:space="preserve"> to include characteristics of </w:t>
      </w:r>
      <w:del w:id="160" w:author="TK" w:date="2020-09-24T14:11:00Z">
        <w:r w:rsidR="00176B74" w:rsidRPr="00176B74" w:rsidDel="00443B59">
          <w:rPr>
            <w:rFonts w:ascii="Times New Roman" w:eastAsia="Times New Roman" w:hAnsi="Times New Roman" w:cs="Times New Roman"/>
            <w:sz w:val="24"/>
            <w:szCs w:val="20"/>
            <w:lang w:val="en-GB" w:eastAsia="zh-CN"/>
          </w:rPr>
          <w:delText xml:space="preserve">an </w:delText>
        </w:r>
      </w:del>
      <w:r w:rsidR="00176B74" w:rsidRPr="00176B74">
        <w:rPr>
          <w:rFonts w:ascii="Times New Roman" w:eastAsia="Times New Roman" w:hAnsi="Times New Roman" w:cs="Times New Roman"/>
          <w:sz w:val="24"/>
          <w:szCs w:val="20"/>
          <w:lang w:val="en-GB" w:eastAsia="zh-CN"/>
        </w:rPr>
        <w:t>additional existing system</w:t>
      </w:r>
      <w:ins w:id="161" w:author="TK" w:date="2020-09-24T14:11:00Z">
        <w:r w:rsidR="00443B59">
          <w:rPr>
            <w:rFonts w:ascii="Times New Roman" w:eastAsia="Times New Roman" w:hAnsi="Times New Roman" w:cs="Times New Roman"/>
            <w:sz w:val="24"/>
            <w:szCs w:val="20"/>
            <w:lang w:val="en-GB" w:eastAsia="zh-CN"/>
          </w:rPr>
          <w:t>s</w:t>
        </w:r>
      </w:ins>
      <w:ins w:id="162" w:author="Fernandez Jimenez, Virginia" w:date="2020-07-29T15:22:00Z">
        <w:r w:rsidR="00176B74" w:rsidRPr="00176B74">
          <w:rPr>
            <w:rFonts w:ascii="Times New Roman" w:eastAsia="Times New Roman" w:hAnsi="Times New Roman" w:cs="Times New Roman"/>
            <w:sz w:val="24"/>
            <w:szCs w:val="20"/>
            <w:lang w:val="en-GB" w:eastAsia="zh-CN"/>
          </w:rPr>
          <w:t xml:space="preserve"> </w:t>
        </w:r>
      </w:ins>
      <w:ins w:id="163" w:author="TK" w:date="2020-09-24T16:31:00Z">
        <w:r>
          <w:rPr>
            <w:rFonts w:ascii="Times New Roman" w:eastAsia="Times New Roman" w:hAnsi="Times New Roman" w:cs="Times New Roman"/>
            <w:sz w:val="24"/>
            <w:szCs w:val="20"/>
            <w:lang w:val="en-GB" w:eastAsia="zh-CN"/>
          </w:rPr>
          <w:lastRenderedPageBreak/>
          <w:t xml:space="preserve">for aeronautical mobile as well as maritime </w:t>
        </w:r>
      </w:ins>
      <w:ins w:id="164" w:author="TK" w:date="2020-09-25T12:56:00Z">
        <w:r w:rsidR="00B91221">
          <w:rPr>
            <w:rFonts w:ascii="Times New Roman" w:eastAsia="Times New Roman" w:hAnsi="Times New Roman" w:cs="Times New Roman"/>
            <w:sz w:val="24"/>
            <w:szCs w:val="20"/>
            <w:lang w:val="en-GB" w:eastAsia="zh-CN"/>
          </w:rPr>
          <w:t xml:space="preserve">mobile </w:t>
        </w:r>
      </w:ins>
      <w:ins w:id="165" w:author="TK" w:date="2020-09-24T16:31:00Z">
        <w:r>
          <w:rPr>
            <w:rFonts w:ascii="Times New Roman" w:eastAsia="Times New Roman" w:hAnsi="Times New Roman" w:cs="Times New Roman"/>
            <w:sz w:val="24"/>
            <w:szCs w:val="20"/>
            <w:lang w:val="en-GB" w:eastAsia="zh-CN"/>
          </w:rPr>
          <w:t>systems operating under the same Mobile service allocation</w:t>
        </w:r>
      </w:ins>
      <w:ins w:id="166" w:author="TK" w:date="2020-09-24T16:32:00Z">
        <w:r>
          <w:rPr>
            <w:rFonts w:ascii="Times New Roman" w:eastAsia="Times New Roman" w:hAnsi="Times New Roman" w:cs="Times New Roman"/>
            <w:sz w:val="24"/>
            <w:szCs w:val="20"/>
            <w:lang w:val="en-GB" w:eastAsia="zh-CN"/>
          </w:rPr>
          <w:t xml:space="preserve">. </w:t>
        </w:r>
      </w:ins>
      <w:ins w:id="167" w:author="Nozdrin, Vadim" w:date="2020-07-29T14:38:00Z">
        <w:del w:id="168" w:author="TK" w:date="2020-09-24T14:11:00Z">
          <w:r w:rsidR="00176B74" w:rsidRPr="00176B74" w:rsidDel="00443B59">
            <w:rPr>
              <w:rFonts w:ascii="Times New Roman" w:eastAsia="Times New Roman" w:hAnsi="Times New Roman" w:cs="Times New Roman"/>
              <w:sz w:val="24"/>
              <w:szCs w:val="20"/>
              <w:lang w:val="en-GB" w:eastAsia="zh-CN"/>
            </w:rPr>
            <w:delText>[</w:delText>
          </w:r>
        </w:del>
      </w:ins>
      <w:ins w:id="169" w:author="Nozdrin, Vadim" w:date="2020-07-29T14:36:00Z">
        <w:del w:id="170" w:author="TK" w:date="2020-09-24T16:32:00Z">
          <w:r w:rsidR="00176B74" w:rsidRPr="00176B74" w:rsidDel="00A47E16">
            <w:rPr>
              <w:rFonts w:ascii="Times New Roman" w:eastAsia="Times New Roman" w:hAnsi="Times New Roman" w:cs="Times New Roman"/>
              <w:sz w:val="24"/>
              <w:szCs w:val="20"/>
              <w:lang w:val="en-GB" w:eastAsia="zh-CN"/>
            </w:rPr>
            <w:delText>and</w:delText>
          </w:r>
        </w:del>
        <w:del w:id="171" w:author="TK" w:date="2020-09-25T11:28:00Z">
          <w:r w:rsidR="00176B74" w:rsidRPr="00176B74" w:rsidDel="00EA18FA">
            <w:rPr>
              <w:rFonts w:ascii="Times New Roman" w:eastAsia="Times New Roman" w:hAnsi="Times New Roman" w:cs="Times New Roman"/>
              <w:sz w:val="24"/>
              <w:szCs w:val="20"/>
              <w:lang w:val="en-GB" w:eastAsia="zh-CN"/>
            </w:rPr>
            <w:delText xml:space="preserve"> </w:delText>
          </w:r>
        </w:del>
      </w:ins>
      <w:ins w:id="172" w:author="Nozdrin, Vadim" w:date="2020-07-29T14:37:00Z">
        <w:del w:id="173" w:author="TK" w:date="2020-09-25T11:28:00Z">
          <w:r w:rsidR="00176B74" w:rsidRPr="00176B74" w:rsidDel="00EA18FA">
            <w:rPr>
              <w:rFonts w:ascii="Times New Roman" w:eastAsia="Times New Roman" w:hAnsi="Times New Roman" w:cs="Times New Roman"/>
              <w:sz w:val="24"/>
              <w:szCs w:val="20"/>
              <w:lang w:val="en-GB" w:eastAsia="zh-CN"/>
            </w:rPr>
            <w:delText xml:space="preserve">deployment scenarios, spectrum requirements and frequency arrangements necessary for sharing studies of </w:delText>
          </w:r>
        </w:del>
        <w:del w:id="174" w:author="TK" w:date="2020-09-24T16:33:00Z">
          <w:r w:rsidR="00176B74" w:rsidRPr="00176B74" w:rsidDel="00A47E16">
            <w:rPr>
              <w:rFonts w:ascii="Times New Roman" w:eastAsia="Times New Roman" w:hAnsi="Times New Roman" w:cs="Times New Roman"/>
              <w:sz w:val="24"/>
              <w:szCs w:val="20"/>
              <w:lang w:val="en-GB" w:eastAsia="zh-CN"/>
            </w:rPr>
            <w:delText>AMS</w:delText>
          </w:r>
        </w:del>
        <w:del w:id="175" w:author="TK" w:date="2020-09-25T11:28:00Z">
          <w:r w:rsidR="00176B74" w:rsidRPr="00176B74" w:rsidDel="00EA18FA">
            <w:rPr>
              <w:rFonts w:ascii="Times New Roman" w:eastAsia="Times New Roman" w:hAnsi="Times New Roman" w:cs="Times New Roman"/>
              <w:sz w:val="24"/>
              <w:szCs w:val="20"/>
              <w:lang w:val="en-GB" w:eastAsia="zh-CN"/>
            </w:rPr>
            <w:delText xml:space="preserve"> and </w:delText>
          </w:r>
        </w:del>
        <w:del w:id="176" w:author="TK" w:date="2020-09-24T16:33:00Z">
          <w:r w:rsidR="00176B74" w:rsidRPr="00176B74" w:rsidDel="00A47E16">
            <w:rPr>
              <w:rFonts w:ascii="Times New Roman" w:eastAsia="Times New Roman" w:hAnsi="Times New Roman" w:cs="Times New Roman"/>
              <w:sz w:val="24"/>
              <w:szCs w:val="20"/>
              <w:lang w:val="en-GB" w:eastAsia="zh-CN"/>
            </w:rPr>
            <w:delText xml:space="preserve">MMS </w:delText>
          </w:r>
        </w:del>
        <w:del w:id="177" w:author="TK" w:date="2020-09-25T11:28:00Z">
          <w:r w:rsidR="00176B74" w:rsidRPr="00176B74" w:rsidDel="00EA18FA">
            <w:rPr>
              <w:rFonts w:ascii="Times New Roman" w:eastAsia="Times New Roman" w:hAnsi="Times New Roman" w:cs="Times New Roman"/>
              <w:sz w:val="24"/>
              <w:szCs w:val="20"/>
              <w:lang w:val="en-GB" w:eastAsia="zh-CN"/>
            </w:rPr>
            <w:delText>stations located in the international airspace / waters</w:delText>
          </w:r>
        </w:del>
      </w:ins>
      <w:ins w:id="178" w:author="Nozdrin, Vadim" w:date="2020-07-29T14:38:00Z">
        <w:del w:id="179" w:author="TK" w:date="2020-09-24T14:11:00Z">
          <w:r w:rsidR="00176B74" w:rsidRPr="00176B74" w:rsidDel="00443B59">
            <w:rPr>
              <w:rFonts w:ascii="Times New Roman" w:eastAsia="Times New Roman" w:hAnsi="Times New Roman" w:cs="Times New Roman"/>
              <w:sz w:val="24"/>
              <w:szCs w:val="20"/>
              <w:lang w:val="en-GB" w:eastAsia="zh-CN"/>
            </w:rPr>
            <w:delText>]</w:delText>
          </w:r>
        </w:del>
      </w:ins>
      <w:del w:id="180" w:author="TK" w:date="2020-09-25T11:28:00Z">
        <w:r w:rsidR="00176B74" w:rsidRPr="00176B74" w:rsidDel="00EA18FA">
          <w:rPr>
            <w:rFonts w:ascii="Times New Roman" w:eastAsia="Times New Roman" w:hAnsi="Times New Roman" w:cs="Times New Roman"/>
            <w:sz w:val="24"/>
            <w:szCs w:val="20"/>
            <w:lang w:val="en-GB" w:eastAsia="zh-CN"/>
          </w:rPr>
          <w:delText>.</w:delText>
        </w:r>
      </w:del>
    </w:p>
    <w:p w14:paraId="1AA3DF02" w14:textId="4D549B7B" w:rsidR="00176B74" w:rsidRPr="00176B74" w:rsidDel="00443B59" w:rsidRDefault="00176B74" w:rsidP="00176B74">
      <w:pPr>
        <w:tabs>
          <w:tab w:val="left" w:pos="1134"/>
          <w:tab w:val="left" w:pos="1871"/>
          <w:tab w:val="left" w:pos="2268"/>
        </w:tabs>
        <w:overflowPunct w:val="0"/>
        <w:autoSpaceDE w:val="0"/>
        <w:autoSpaceDN w:val="0"/>
        <w:adjustRightInd w:val="0"/>
        <w:spacing w:before="120" w:line="240" w:lineRule="auto"/>
        <w:jc w:val="both"/>
        <w:rPr>
          <w:del w:id="181" w:author="TK" w:date="2020-09-24T14:12:00Z"/>
          <w:rFonts w:ascii="Times New Roman" w:eastAsia="Times New Roman" w:hAnsi="Times New Roman" w:cs="Times New Roman"/>
          <w:b/>
          <w:i/>
          <w:sz w:val="24"/>
          <w:szCs w:val="20"/>
          <w:u w:val="single"/>
          <w:lang w:val="en-GB" w:eastAsia="zh-CN"/>
        </w:rPr>
      </w:pPr>
      <w:del w:id="182" w:author="TK" w:date="2020-09-24T14:12:00Z">
        <w:r w:rsidRPr="00176B74" w:rsidDel="00443B59">
          <w:rPr>
            <w:rFonts w:ascii="Times New Roman" w:eastAsia="Times New Roman" w:hAnsi="Times New Roman" w:cs="Times New Roman"/>
            <w:b/>
            <w:i/>
            <w:sz w:val="24"/>
            <w:szCs w:val="20"/>
            <w:u w:val="single"/>
            <w:lang w:val="en-GB" w:eastAsia="zh-CN"/>
          </w:rPr>
          <w:delText>Option 2:</w:delText>
        </w:r>
      </w:del>
    </w:p>
    <w:p w14:paraId="1BAF0A8C" w14:textId="6AE5BA0D" w:rsidR="00176B74" w:rsidRPr="00176B74" w:rsidDel="00443B59" w:rsidRDefault="00176B74" w:rsidP="00176B74">
      <w:pPr>
        <w:tabs>
          <w:tab w:val="left" w:pos="1134"/>
          <w:tab w:val="left" w:pos="1871"/>
          <w:tab w:val="left" w:pos="2268"/>
        </w:tabs>
        <w:overflowPunct w:val="0"/>
        <w:autoSpaceDE w:val="0"/>
        <w:autoSpaceDN w:val="0"/>
        <w:adjustRightInd w:val="0"/>
        <w:spacing w:before="120" w:line="240" w:lineRule="auto"/>
        <w:jc w:val="left"/>
        <w:rPr>
          <w:del w:id="183" w:author="TK" w:date="2020-09-24T14:12:00Z"/>
          <w:rFonts w:ascii="Times New Roman" w:eastAsia="Times New Roman" w:hAnsi="Times New Roman" w:cs="Times New Roman"/>
          <w:b/>
          <w:i/>
          <w:sz w:val="24"/>
          <w:szCs w:val="20"/>
          <w:u w:val="single"/>
          <w:lang w:val="en-GB" w:eastAsia="zh-CN"/>
        </w:rPr>
      </w:pPr>
      <w:del w:id="184" w:author="TK" w:date="2020-09-24T14:12:00Z">
        <w:r w:rsidRPr="00176B74" w:rsidDel="00443B59">
          <w:rPr>
            <w:rFonts w:ascii="Times New Roman" w:eastAsia="Times New Roman" w:hAnsi="Times New Roman" w:cs="Times New Roman"/>
            <w:sz w:val="24"/>
            <w:szCs w:val="20"/>
            <w:lang w:val="en-GB" w:eastAsia="zh-CN"/>
          </w:rPr>
          <w:delText>WP 5B is further considering the reply liaison statement to WP 5D under agenda item 1.1 (WRC</w:delText>
        </w:r>
        <w:r w:rsidRPr="00176B74" w:rsidDel="00443B59">
          <w:rPr>
            <w:rFonts w:ascii="Times New Roman" w:eastAsia="Times New Roman" w:hAnsi="Times New Roman" w:cs="Times New Roman"/>
            <w:sz w:val="24"/>
            <w:szCs w:val="20"/>
            <w:lang w:val="en-GB" w:eastAsia="zh-CN"/>
          </w:rPr>
          <w:noBreakHyphen/>
          <w:delText>23).</w:delText>
        </w:r>
      </w:del>
    </w:p>
    <w:p w14:paraId="253466E4" w14:textId="73640AA3" w:rsidR="00176B74" w:rsidRPr="00176B74" w:rsidDel="00443B59" w:rsidRDefault="00176B74" w:rsidP="00176B74">
      <w:pPr>
        <w:tabs>
          <w:tab w:val="left" w:pos="1134"/>
          <w:tab w:val="left" w:pos="1871"/>
          <w:tab w:val="left" w:pos="2608"/>
          <w:tab w:val="left" w:pos="3345"/>
        </w:tabs>
        <w:overflowPunct w:val="0"/>
        <w:autoSpaceDE w:val="0"/>
        <w:autoSpaceDN w:val="0"/>
        <w:adjustRightInd w:val="0"/>
        <w:spacing w:before="80" w:line="240" w:lineRule="auto"/>
        <w:jc w:val="both"/>
        <w:rPr>
          <w:del w:id="185" w:author="TK" w:date="2020-09-24T14:12:00Z"/>
          <w:rFonts w:ascii="Times New Roman" w:eastAsia="Times New Roman" w:hAnsi="Times New Roman" w:cs="Times New Roman"/>
          <w:b/>
          <w:i/>
          <w:sz w:val="24"/>
          <w:szCs w:val="20"/>
          <w:u w:val="single"/>
          <w:lang w:val="en-GB" w:eastAsia="zh-CN"/>
        </w:rPr>
      </w:pPr>
      <w:del w:id="186" w:author="TK" w:date="2020-09-24T14:12:00Z">
        <w:r w:rsidRPr="00176B74" w:rsidDel="00443B59">
          <w:rPr>
            <w:rFonts w:ascii="Times New Roman" w:eastAsia="Times New Roman" w:hAnsi="Times New Roman" w:cs="Times New Roman"/>
            <w:b/>
            <w:i/>
            <w:sz w:val="24"/>
            <w:szCs w:val="20"/>
            <w:u w:val="single"/>
            <w:lang w:val="en-GB" w:eastAsia="zh-CN"/>
          </w:rPr>
          <w:delText>End of options:</w:delText>
        </w:r>
      </w:del>
    </w:p>
    <w:p w14:paraId="665BFDFC" w14:textId="30A3DC77" w:rsidR="00176B74" w:rsidRPr="00176B74" w:rsidDel="00BE5B2C" w:rsidRDefault="00176B74" w:rsidP="00176B74">
      <w:pPr>
        <w:tabs>
          <w:tab w:val="left" w:pos="1134"/>
          <w:tab w:val="left" w:pos="1871"/>
          <w:tab w:val="left" w:pos="2268"/>
        </w:tabs>
        <w:overflowPunct w:val="0"/>
        <w:autoSpaceDE w:val="0"/>
        <w:autoSpaceDN w:val="0"/>
        <w:adjustRightInd w:val="0"/>
        <w:spacing w:before="120" w:line="240" w:lineRule="auto"/>
        <w:jc w:val="left"/>
        <w:rPr>
          <w:del w:id="187" w:author="TK" w:date="2020-09-24T14:22:00Z"/>
          <w:rFonts w:ascii="Times New Roman" w:eastAsia="Times New Roman" w:hAnsi="Times New Roman" w:cs="Times New Roman"/>
          <w:sz w:val="24"/>
          <w:szCs w:val="20"/>
          <w:lang w:val="en-GB" w:eastAsia="zh-CN"/>
        </w:rPr>
      </w:pPr>
      <w:del w:id="188" w:author="TK" w:date="2020-09-24T14:22:00Z">
        <w:r w:rsidRPr="00176B74" w:rsidDel="00BE5B2C">
          <w:rPr>
            <w:rFonts w:ascii="Times New Roman" w:eastAsia="Times New Roman" w:hAnsi="Times New Roman" w:cs="Times New Roman"/>
            <w:sz w:val="24"/>
            <w:szCs w:val="20"/>
            <w:lang w:eastAsia="zh-CN"/>
          </w:rPr>
          <w:delText>WP 5B does not currently have any information regarding maritime mobile systems in the frequency range 4 800-4 990 MHz.</w:delText>
        </w:r>
      </w:del>
    </w:p>
    <w:p w14:paraId="722B9F7C" w14:textId="77777777" w:rsidR="00176B74" w:rsidRPr="00176B74" w:rsidRDefault="00176B74" w:rsidP="00176B74">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eastAsia="zh-CN"/>
        </w:rPr>
      </w:pPr>
      <w:r w:rsidRPr="00176B74">
        <w:rPr>
          <w:rFonts w:ascii="Times New Roman" w:eastAsia="Times New Roman" w:hAnsi="Times New Roman" w:cs="Times New Roman"/>
          <w:sz w:val="24"/>
          <w:szCs w:val="20"/>
          <w:lang w:val="en-GB" w:eastAsia="zh-CN"/>
        </w:rPr>
        <w:t xml:space="preserve">WP 5B will bring any additional information that becomes available to the attention of WP 5D. WP 5B looks forward to continued collaboration with WP 5D on the progress of WRC-23 agenda item 1.1. </w:t>
      </w:r>
    </w:p>
    <w:p w14:paraId="0E924A51" w14:textId="4808EBC1" w:rsidR="00176B74" w:rsidRPr="00176B74" w:rsidDel="00B67FB7" w:rsidRDefault="00176B74" w:rsidP="00176B74">
      <w:pPr>
        <w:tabs>
          <w:tab w:val="left" w:pos="1134"/>
          <w:tab w:val="left" w:pos="1871"/>
          <w:tab w:val="left" w:pos="2268"/>
        </w:tabs>
        <w:overflowPunct w:val="0"/>
        <w:autoSpaceDE w:val="0"/>
        <w:autoSpaceDN w:val="0"/>
        <w:adjustRightInd w:val="0"/>
        <w:spacing w:before="120" w:line="240" w:lineRule="auto"/>
        <w:jc w:val="left"/>
        <w:rPr>
          <w:del w:id="189" w:author="TK" w:date="2020-09-25T12:12:00Z"/>
          <w:rFonts w:ascii="Times New Roman" w:eastAsia="Times New Roman" w:hAnsi="Times New Roman" w:cs="Times New Roman"/>
          <w:sz w:val="24"/>
          <w:szCs w:val="20"/>
          <w:lang w:val="en-GB" w:eastAsia="zh-CN"/>
        </w:rPr>
      </w:pPr>
      <w:del w:id="190" w:author="TK" w:date="2020-09-25T12:12:00Z">
        <w:r w:rsidRPr="00176B74" w:rsidDel="00B67FB7">
          <w:rPr>
            <w:rFonts w:ascii="Times New Roman" w:eastAsia="Times New Roman" w:hAnsi="Times New Roman" w:cs="Times New Roman"/>
            <w:sz w:val="24"/>
            <w:szCs w:val="20"/>
            <w:lang w:val="en-GB" w:eastAsia="zh-CN"/>
          </w:rPr>
          <w:delText>WP 5B also plans to continue with a view to find a common ground of understanding by all concerned parties. WP 5B will bring results of these analyses when available.</w:delText>
        </w:r>
      </w:del>
    </w:p>
    <w:p w14:paraId="1D39B90E" w14:textId="77777777" w:rsidR="00176B74" w:rsidRPr="00176B74" w:rsidRDefault="00176B74" w:rsidP="00176B74">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eastAsia="zh-CN"/>
        </w:rPr>
      </w:pPr>
    </w:p>
    <w:tbl>
      <w:tblPr>
        <w:tblStyle w:val="Grilledutableau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0"/>
        <w:gridCol w:w="4680"/>
      </w:tblGrid>
      <w:tr w:rsidR="00176B74" w:rsidRPr="00176B74" w14:paraId="398F1907" w14:textId="77777777" w:rsidTr="00176B74">
        <w:tc>
          <w:tcPr>
            <w:tcW w:w="9360" w:type="dxa"/>
            <w:gridSpan w:val="2"/>
            <w:hideMark/>
          </w:tcPr>
          <w:p w14:paraId="4A7D0755" w14:textId="77777777" w:rsidR="00176B74" w:rsidRPr="00176B74" w:rsidRDefault="00176B74" w:rsidP="00176B74">
            <w:pPr>
              <w:tabs>
                <w:tab w:val="left" w:pos="1134"/>
                <w:tab w:val="left" w:pos="1871"/>
                <w:tab w:val="left" w:pos="2268"/>
              </w:tabs>
              <w:overflowPunct w:val="0"/>
              <w:autoSpaceDE w:val="0"/>
              <w:autoSpaceDN w:val="0"/>
              <w:adjustRightInd w:val="0"/>
              <w:spacing w:before="120" w:line="240" w:lineRule="auto"/>
              <w:jc w:val="left"/>
              <w:rPr>
                <w:rFonts w:ascii="CG Times" w:hAnsi="CG Times" w:cs="Times New Roman"/>
                <w:b/>
                <w:sz w:val="20"/>
                <w:szCs w:val="20"/>
                <w:lang w:val="en-GB"/>
              </w:rPr>
            </w:pPr>
            <w:r w:rsidRPr="00176B74">
              <w:rPr>
                <w:rFonts w:ascii="CG Times" w:hAnsi="CG Times" w:cs="Times New Roman"/>
                <w:b/>
                <w:sz w:val="20"/>
                <w:szCs w:val="20"/>
                <w:lang w:val="en-GB"/>
              </w:rPr>
              <w:t>Status:</w:t>
            </w:r>
            <w:r w:rsidRPr="00176B74">
              <w:rPr>
                <w:rFonts w:ascii="CG Times" w:hAnsi="CG Times" w:cs="Times New Roman"/>
                <w:sz w:val="20"/>
                <w:szCs w:val="20"/>
                <w:lang w:val="en-GB"/>
              </w:rPr>
              <w:tab/>
              <w:t>For action</w:t>
            </w:r>
          </w:p>
        </w:tc>
      </w:tr>
      <w:tr w:rsidR="00176B74" w:rsidRPr="00176B74" w14:paraId="7B7AE306" w14:textId="77777777" w:rsidTr="00176B74">
        <w:tc>
          <w:tcPr>
            <w:tcW w:w="9360" w:type="dxa"/>
            <w:gridSpan w:val="2"/>
            <w:hideMark/>
          </w:tcPr>
          <w:p w14:paraId="41BFF085" w14:textId="77777777" w:rsidR="00176B74" w:rsidRPr="00176B74" w:rsidRDefault="00176B74" w:rsidP="00176B74">
            <w:pPr>
              <w:tabs>
                <w:tab w:val="left" w:pos="1134"/>
                <w:tab w:val="left" w:pos="1871"/>
                <w:tab w:val="left" w:pos="2268"/>
              </w:tabs>
              <w:overflowPunct w:val="0"/>
              <w:autoSpaceDE w:val="0"/>
              <w:autoSpaceDN w:val="0"/>
              <w:adjustRightInd w:val="0"/>
              <w:spacing w:before="120" w:line="240" w:lineRule="auto"/>
              <w:jc w:val="left"/>
              <w:rPr>
                <w:rFonts w:ascii="CG Times" w:hAnsi="CG Times" w:cs="Times New Roman"/>
                <w:b/>
                <w:sz w:val="20"/>
                <w:szCs w:val="20"/>
                <w:lang w:val="en-GB"/>
              </w:rPr>
            </w:pPr>
            <w:r w:rsidRPr="00176B74">
              <w:rPr>
                <w:rFonts w:ascii="CG Times" w:hAnsi="CG Times" w:cs="Times New Roman"/>
                <w:b/>
                <w:bCs/>
                <w:sz w:val="20"/>
                <w:szCs w:val="20"/>
                <w:lang w:val="en-GB"/>
              </w:rPr>
              <w:t>Deadline:</w:t>
            </w:r>
            <w:r w:rsidRPr="00176B74">
              <w:rPr>
                <w:rFonts w:ascii="CG Times" w:hAnsi="CG Times" w:cs="Times New Roman"/>
                <w:bCs/>
                <w:sz w:val="20"/>
                <w:szCs w:val="20"/>
                <w:lang w:val="en-GB"/>
              </w:rPr>
              <w:tab/>
              <w:t>[Date]</w:t>
            </w:r>
          </w:p>
        </w:tc>
      </w:tr>
      <w:tr w:rsidR="00176B74" w:rsidRPr="00176B74" w14:paraId="185AFB34" w14:textId="77777777" w:rsidTr="00176B74">
        <w:tc>
          <w:tcPr>
            <w:tcW w:w="4680" w:type="dxa"/>
            <w:hideMark/>
          </w:tcPr>
          <w:p w14:paraId="34644CAD" w14:textId="77777777" w:rsidR="00176B74" w:rsidRPr="00176B74" w:rsidRDefault="00176B74" w:rsidP="00176B74">
            <w:pPr>
              <w:tabs>
                <w:tab w:val="left" w:pos="1134"/>
                <w:tab w:val="left" w:pos="1871"/>
                <w:tab w:val="left" w:pos="2268"/>
              </w:tabs>
              <w:overflowPunct w:val="0"/>
              <w:autoSpaceDE w:val="0"/>
              <w:autoSpaceDN w:val="0"/>
              <w:adjustRightInd w:val="0"/>
              <w:spacing w:before="120" w:line="240" w:lineRule="auto"/>
              <w:jc w:val="left"/>
              <w:rPr>
                <w:rFonts w:ascii="CG Times" w:hAnsi="CG Times" w:cs="Times New Roman"/>
                <w:b/>
                <w:sz w:val="20"/>
                <w:szCs w:val="20"/>
                <w:lang w:val="en-GB"/>
              </w:rPr>
            </w:pPr>
            <w:r w:rsidRPr="00176B74">
              <w:rPr>
                <w:rFonts w:ascii="CG Times" w:hAnsi="CG Times" w:cs="Times New Roman"/>
                <w:b/>
                <w:bCs/>
                <w:sz w:val="20"/>
                <w:szCs w:val="20"/>
                <w:lang w:val="en-GB"/>
              </w:rPr>
              <w:t>Contact:</w:t>
            </w:r>
            <w:r w:rsidRPr="00176B74">
              <w:rPr>
                <w:rFonts w:ascii="CG Times" w:hAnsi="CG Times" w:cs="Times New Roman"/>
                <w:sz w:val="20"/>
                <w:szCs w:val="20"/>
                <w:lang w:val="en-GB"/>
              </w:rPr>
              <w:tab/>
              <w:t>[TBD]</w:t>
            </w:r>
          </w:p>
        </w:tc>
        <w:tc>
          <w:tcPr>
            <w:tcW w:w="4680" w:type="dxa"/>
            <w:hideMark/>
          </w:tcPr>
          <w:p w14:paraId="06DE471E" w14:textId="77777777" w:rsidR="00176B74" w:rsidRPr="00176B74" w:rsidRDefault="00176B74" w:rsidP="00176B74">
            <w:pPr>
              <w:tabs>
                <w:tab w:val="left" w:pos="1134"/>
                <w:tab w:val="left" w:pos="1871"/>
                <w:tab w:val="left" w:pos="2268"/>
              </w:tabs>
              <w:overflowPunct w:val="0"/>
              <w:autoSpaceDE w:val="0"/>
              <w:autoSpaceDN w:val="0"/>
              <w:adjustRightInd w:val="0"/>
              <w:spacing w:before="120" w:line="240" w:lineRule="auto"/>
              <w:jc w:val="left"/>
              <w:rPr>
                <w:rFonts w:ascii="CG Times" w:hAnsi="CG Times" w:cs="Times New Roman"/>
                <w:b/>
                <w:sz w:val="20"/>
                <w:szCs w:val="20"/>
                <w:lang w:val="en-GB"/>
              </w:rPr>
            </w:pPr>
            <w:r w:rsidRPr="00176B74">
              <w:rPr>
                <w:rFonts w:ascii="CG Times" w:hAnsi="CG Times" w:cs="Times New Roman"/>
                <w:b/>
                <w:sz w:val="20"/>
                <w:szCs w:val="20"/>
                <w:lang w:val="en-GB"/>
              </w:rPr>
              <w:t>E-mail:</w:t>
            </w:r>
            <w:r w:rsidRPr="00176B74">
              <w:rPr>
                <w:rFonts w:ascii="CG Times" w:hAnsi="CG Times" w:cs="Times New Roman"/>
                <w:b/>
                <w:sz w:val="20"/>
                <w:szCs w:val="20"/>
                <w:lang w:val="en-GB"/>
              </w:rPr>
              <w:tab/>
            </w:r>
            <w:r w:rsidRPr="00176B74">
              <w:rPr>
                <w:rFonts w:ascii="CG Times" w:hAnsi="CG Times" w:cs="Times New Roman"/>
                <w:sz w:val="20"/>
                <w:szCs w:val="20"/>
                <w:lang w:val="en-GB"/>
              </w:rPr>
              <w:t>[TBD]</w:t>
            </w:r>
          </w:p>
        </w:tc>
      </w:tr>
    </w:tbl>
    <w:p w14:paraId="7563C14B" w14:textId="77777777" w:rsidR="00176B74" w:rsidRPr="00176B74" w:rsidRDefault="00176B74" w:rsidP="00176B74">
      <w:pPr>
        <w:tabs>
          <w:tab w:val="left" w:pos="1134"/>
          <w:tab w:val="left" w:pos="1871"/>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eastAsia="zh-CN"/>
        </w:rPr>
      </w:pPr>
    </w:p>
    <w:p w14:paraId="0EFB5E6C" w14:textId="77777777" w:rsidR="00176B74" w:rsidRPr="00176B74" w:rsidRDefault="00176B74" w:rsidP="00176B74">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eastAsia="zh-CN"/>
        </w:rPr>
      </w:pPr>
    </w:p>
    <w:p w14:paraId="5C621898" w14:textId="77777777" w:rsidR="00176B74" w:rsidRPr="00176B74" w:rsidRDefault="00176B74" w:rsidP="00176B74">
      <w:pPr>
        <w:tabs>
          <w:tab w:val="left" w:pos="1134"/>
          <w:tab w:val="left" w:pos="1871"/>
          <w:tab w:val="left" w:pos="2268"/>
        </w:tabs>
        <w:overflowPunct w:val="0"/>
        <w:autoSpaceDE w:val="0"/>
        <w:autoSpaceDN w:val="0"/>
        <w:adjustRightInd w:val="0"/>
        <w:spacing w:before="120" w:line="240" w:lineRule="auto"/>
        <w:rPr>
          <w:rFonts w:ascii="Times New Roman" w:eastAsia="Times New Roman" w:hAnsi="Times New Roman" w:cs="Times New Roman"/>
          <w:sz w:val="24"/>
          <w:szCs w:val="20"/>
          <w:lang w:val="en-GB" w:eastAsia="zh-CN"/>
        </w:rPr>
      </w:pPr>
      <w:r w:rsidRPr="00176B74">
        <w:rPr>
          <w:rFonts w:ascii="Times New Roman" w:eastAsia="Times New Roman" w:hAnsi="Times New Roman" w:cs="Times New Roman"/>
          <w:sz w:val="24"/>
          <w:szCs w:val="20"/>
          <w:lang w:val="en-GB" w:eastAsia="zh-CN"/>
        </w:rPr>
        <w:t>_______________</w:t>
      </w:r>
    </w:p>
    <w:p w14:paraId="3C35AD95" w14:textId="77777777" w:rsidR="002B7FC9" w:rsidRDefault="002B7FC9" w:rsidP="00DC2262">
      <w:pPr>
        <w:jc w:val="both"/>
      </w:pPr>
    </w:p>
    <w:sectPr w:rsidR="002B7F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New Roman Bold">
    <w:altName w:val="Times New Roman"/>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003" w:usb1="288F0000" w:usb2="00000016" w:usb3="00000000" w:csb0="00040001" w:csb1="00000000"/>
  </w:font>
  <w:font w:name="FangSong_GB2312">
    <w:altName w:val="仿宋"/>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Wright, Sandra">
    <w15:presenceInfo w15:providerId="AD" w15:userId="S-1-5-21-4010596045-518001045-1435656114-77268"/>
  </w15:person>
  <w15:person w15:author="TK">
    <w15:presenceInfo w15:providerId="None" w15:userId="TK"/>
  </w15:person>
  <w15:person w15:author="Nozdrin, Vadim">
    <w15:presenceInfo w15:providerId="AD" w15:userId="S::vadim.nozdrin@itu.int::a8238349-06bf-4c0c-ae1b-3c982b05be2b"/>
  </w15:person>
  <w15:person w15:author="Taylor King">
    <w15:presenceInfo w15:providerId="Windows Live" w15:userId="e6ae3c243ba29ab7"/>
  </w15:person>
  <w15:person w15:author="Fernandez Jimenez, Virginia">
    <w15:presenceInfo w15:providerId="AD" w15:userId="S::virginia.fernandez@itu.int::6d460222-a6cb-4df0-8dd7-a947ce7310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2262"/>
    <w:rsid w:val="000F3312"/>
    <w:rsid w:val="00176B74"/>
    <w:rsid w:val="001A0A5E"/>
    <w:rsid w:val="001A5EB1"/>
    <w:rsid w:val="001E4749"/>
    <w:rsid w:val="002579A1"/>
    <w:rsid w:val="002B7FC9"/>
    <w:rsid w:val="002C5E4D"/>
    <w:rsid w:val="00421A52"/>
    <w:rsid w:val="0042642B"/>
    <w:rsid w:val="00443B59"/>
    <w:rsid w:val="00480865"/>
    <w:rsid w:val="005A0A1A"/>
    <w:rsid w:val="009B6B64"/>
    <w:rsid w:val="00A3326A"/>
    <w:rsid w:val="00A47E16"/>
    <w:rsid w:val="00AA24A3"/>
    <w:rsid w:val="00AF510C"/>
    <w:rsid w:val="00B02D5F"/>
    <w:rsid w:val="00B67FB7"/>
    <w:rsid w:val="00B91221"/>
    <w:rsid w:val="00BD2968"/>
    <w:rsid w:val="00BE5B2C"/>
    <w:rsid w:val="00DC2262"/>
    <w:rsid w:val="00DE19FC"/>
    <w:rsid w:val="00E37A54"/>
    <w:rsid w:val="00E74CB7"/>
    <w:rsid w:val="00EA18FA"/>
    <w:rsid w:val="00EC058F"/>
    <w:rsid w:val="00ED6C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9A7F5"/>
  <w15:chartTrackingRefBased/>
  <w15:docId w15:val="{79D4DC7D-4C29-4EE8-B000-10397C92D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2262"/>
    <w:pPr>
      <w:spacing w:after="0" w:line="276" w:lineRule="auto"/>
      <w:jc w:val="center"/>
    </w:pPr>
    <w:rPr>
      <w:rFonts w:ascii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rsid w:val="00DC2262"/>
    <w:rPr>
      <w:color w:val="0563C1" w:themeColor="hyperlink"/>
      <w:u w:val="single"/>
    </w:rPr>
  </w:style>
  <w:style w:type="table" w:styleId="TableGrid">
    <w:name w:val="Table Grid"/>
    <w:basedOn w:val="TableNormal"/>
    <w:uiPriority w:val="59"/>
    <w:rsid w:val="00DC2262"/>
    <w:pPr>
      <w:spacing w:after="0" w:line="240" w:lineRule="auto"/>
      <w:jc w:val="center"/>
    </w:pPr>
    <w:rPr>
      <w:rFonts w:asciiTheme="minorHAnsi" w:hAnsiTheme="minorHAnsi" w:cstheme="minorBid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Normal"/>
    <w:rsid w:val="00176B74"/>
    <w:pPr>
      <w:spacing w:after="0" w:line="240" w:lineRule="auto"/>
    </w:pPr>
    <w:rPr>
      <w:rFonts w:ascii="CG Times" w:eastAsia="Times New Roman" w:hAnsi="CG Times"/>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76B7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6B7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8719075">
      <w:bodyDiv w:val="1"/>
      <w:marLeft w:val="0"/>
      <w:marRight w:val="0"/>
      <w:marTop w:val="0"/>
      <w:marBottom w:val="0"/>
      <w:divBdr>
        <w:top w:val="none" w:sz="0" w:space="0" w:color="auto"/>
        <w:left w:val="none" w:sz="0" w:space="0" w:color="auto"/>
        <w:bottom w:val="none" w:sz="0" w:space="0" w:color="auto"/>
        <w:right w:val="none" w:sz="0" w:space="0" w:color="auto"/>
      </w:divBdr>
    </w:div>
    <w:div w:id="575819142">
      <w:bodyDiv w:val="1"/>
      <w:marLeft w:val="0"/>
      <w:marRight w:val="0"/>
      <w:marTop w:val="0"/>
      <w:marBottom w:val="0"/>
      <w:divBdr>
        <w:top w:val="none" w:sz="0" w:space="0" w:color="auto"/>
        <w:left w:val="none" w:sz="0" w:space="0" w:color="auto"/>
        <w:bottom w:val="none" w:sz="0" w:space="0" w:color="auto"/>
        <w:right w:val="none" w:sz="0" w:space="0" w:color="auto"/>
      </w:divBdr>
    </w:div>
    <w:div w:id="801653462">
      <w:bodyDiv w:val="1"/>
      <w:marLeft w:val="0"/>
      <w:marRight w:val="0"/>
      <w:marTop w:val="0"/>
      <w:marBottom w:val="0"/>
      <w:divBdr>
        <w:top w:val="none" w:sz="0" w:space="0" w:color="auto"/>
        <w:left w:val="none" w:sz="0" w:space="0" w:color="auto"/>
        <w:bottom w:val="none" w:sz="0" w:space="0" w:color="auto"/>
        <w:right w:val="none" w:sz="0" w:space="0" w:color="auto"/>
      </w:divBdr>
    </w:div>
    <w:div w:id="999887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902</Words>
  <Characters>5145</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Taylor King</cp:lastModifiedBy>
  <cp:revision>2</cp:revision>
  <dcterms:created xsi:type="dcterms:W3CDTF">2020-10-07T18:07:00Z</dcterms:created>
  <dcterms:modified xsi:type="dcterms:W3CDTF">2020-10-07T18:07:00Z</dcterms:modified>
</cp:coreProperties>
</file>