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874B2" w14:paraId="1621CD37" w14:textId="77777777">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76F1C875" w14:textId="77777777" w:rsidR="000874B2" w:rsidRDefault="00000000" w:rsidP="009B44BB">
            <w:pPr>
              <w:pStyle w:val="AppArtNo"/>
            </w:pPr>
            <w:r>
              <w:t>U.S. Radiocommunications Sector</w:t>
            </w:r>
          </w:p>
          <w:p w14:paraId="34A41762" w14:textId="77777777" w:rsidR="000874B2" w:rsidRDefault="00000000">
            <w:pPr>
              <w:pStyle w:val="TabletitleBR"/>
              <w:rPr>
                <w:spacing w:val="-3"/>
                <w:sz w:val="22"/>
                <w:szCs w:val="22"/>
              </w:rPr>
            </w:pPr>
            <w:r>
              <w:rPr>
                <w:spacing w:val="-3"/>
                <w:sz w:val="22"/>
                <w:szCs w:val="22"/>
              </w:rPr>
              <w:t>Fact Sheet</w:t>
            </w:r>
          </w:p>
        </w:tc>
      </w:tr>
      <w:tr w:rsidR="000874B2" w14:paraId="5608DAF3" w14:textId="77777777">
        <w:trPr>
          <w:jc w:val="center"/>
        </w:trPr>
        <w:tc>
          <w:tcPr>
            <w:tcW w:w="4370" w:type="dxa"/>
            <w:tcBorders>
              <w:top w:val="single" w:sz="6" w:space="0" w:color="auto"/>
              <w:left w:val="double" w:sz="6" w:space="0" w:color="auto"/>
            </w:tcBorders>
          </w:tcPr>
          <w:p w14:paraId="29CA7CD1" w14:textId="77777777" w:rsidR="000874B2" w:rsidRDefault="00000000">
            <w:pPr>
              <w:spacing w:after="120"/>
              <w:ind w:right="144"/>
            </w:pPr>
            <w:r>
              <w:rPr>
                <w:b/>
                <w:bCs/>
              </w:rPr>
              <w:t>Working Party:</w:t>
            </w:r>
            <w:r>
              <w:t xml:space="preserve">  ITU-R WP 5B</w:t>
            </w:r>
          </w:p>
        </w:tc>
        <w:tc>
          <w:tcPr>
            <w:tcW w:w="5008" w:type="dxa"/>
            <w:gridSpan w:val="2"/>
            <w:tcBorders>
              <w:top w:val="single" w:sz="6" w:space="0" w:color="auto"/>
              <w:right w:val="double" w:sz="6" w:space="0" w:color="auto"/>
            </w:tcBorders>
          </w:tcPr>
          <w:p w14:paraId="58231C7D" w14:textId="77777777" w:rsidR="000874B2" w:rsidRDefault="00000000">
            <w:pPr>
              <w:spacing w:after="120"/>
              <w:ind w:right="144"/>
            </w:pPr>
            <w:r>
              <w:rPr>
                <w:b/>
                <w:bCs/>
              </w:rPr>
              <w:t>Document No:</w:t>
            </w:r>
            <w:r>
              <w:t xml:space="preserve">  USWP5B33-09</w:t>
            </w:r>
          </w:p>
        </w:tc>
      </w:tr>
      <w:tr w:rsidR="000874B2" w14:paraId="0E527767" w14:textId="77777777">
        <w:trPr>
          <w:jc w:val="center"/>
        </w:trPr>
        <w:tc>
          <w:tcPr>
            <w:tcW w:w="4370" w:type="dxa"/>
            <w:tcBorders>
              <w:left w:val="double" w:sz="6" w:space="0" w:color="auto"/>
            </w:tcBorders>
          </w:tcPr>
          <w:p w14:paraId="2CC47991" w14:textId="77777777" w:rsidR="000874B2" w:rsidRDefault="00000000">
            <w:pPr>
              <w:spacing w:before="0"/>
              <w:ind w:right="144"/>
            </w:pPr>
            <w:r>
              <w:rPr>
                <w:b/>
                <w:bCs/>
              </w:rPr>
              <w:t>Ref:</w:t>
            </w:r>
            <w:r>
              <w:t xml:space="preserve">  WRC-27 AI 1.13</w:t>
            </w:r>
          </w:p>
        </w:tc>
        <w:tc>
          <w:tcPr>
            <w:tcW w:w="5008" w:type="dxa"/>
            <w:gridSpan w:val="2"/>
            <w:tcBorders>
              <w:right w:val="double" w:sz="6" w:space="0" w:color="auto"/>
            </w:tcBorders>
          </w:tcPr>
          <w:p w14:paraId="087868A0" w14:textId="722F3A15" w:rsidR="000874B2" w:rsidRDefault="00000000">
            <w:pPr>
              <w:tabs>
                <w:tab w:val="left" w:pos="162"/>
              </w:tabs>
              <w:spacing w:before="0"/>
              <w:ind w:right="144"/>
            </w:pPr>
            <w:r>
              <w:rPr>
                <w:b/>
                <w:bCs/>
              </w:rPr>
              <w:t>Date:</w:t>
            </w:r>
            <w:r>
              <w:t xml:space="preserve">  </w:t>
            </w:r>
            <w:r w:rsidR="004E71BD">
              <w:t>October 2</w:t>
            </w:r>
            <w:r>
              <w:t>, 2024</w:t>
            </w:r>
          </w:p>
        </w:tc>
      </w:tr>
      <w:tr w:rsidR="000874B2" w14:paraId="7EBF5C79" w14:textId="77777777">
        <w:trPr>
          <w:jc w:val="center"/>
        </w:trPr>
        <w:tc>
          <w:tcPr>
            <w:tcW w:w="9378" w:type="dxa"/>
            <w:gridSpan w:val="3"/>
            <w:tcBorders>
              <w:left w:val="double" w:sz="6" w:space="0" w:color="auto"/>
              <w:right w:val="double" w:sz="6" w:space="0" w:color="auto"/>
            </w:tcBorders>
          </w:tcPr>
          <w:p w14:paraId="0CBB6384" w14:textId="77777777" w:rsidR="000874B2" w:rsidRDefault="00000000">
            <w:pPr>
              <w:pStyle w:val="BodyTextIndent"/>
              <w:ind w:left="0"/>
            </w:pPr>
            <w:r>
              <w:rPr>
                <w:b/>
                <w:bCs/>
              </w:rPr>
              <w:t>Document Title:</w:t>
            </w:r>
            <w:r>
              <w:t xml:space="preserve">  Proposed draft liaison statement to Working Party 4C on WRC-27 AI 1.13</w:t>
            </w:r>
          </w:p>
          <w:p w14:paraId="0BE5822B" w14:textId="77777777" w:rsidR="000874B2" w:rsidRDefault="000874B2">
            <w:pPr>
              <w:pStyle w:val="BodyTextIndent"/>
              <w:ind w:left="0"/>
            </w:pPr>
          </w:p>
        </w:tc>
      </w:tr>
      <w:tr w:rsidR="000874B2" w14:paraId="32A4C3FB" w14:textId="77777777">
        <w:trPr>
          <w:jc w:val="center"/>
        </w:trPr>
        <w:tc>
          <w:tcPr>
            <w:tcW w:w="4428" w:type="dxa"/>
            <w:gridSpan w:val="2"/>
            <w:tcBorders>
              <w:left w:val="double" w:sz="6" w:space="0" w:color="auto"/>
            </w:tcBorders>
          </w:tcPr>
          <w:p w14:paraId="0E4B7849" w14:textId="77777777" w:rsidR="000874B2" w:rsidRDefault="00000000">
            <w:pPr>
              <w:ind w:right="144"/>
              <w:rPr>
                <w:b/>
                <w:bCs/>
              </w:rPr>
            </w:pPr>
            <w:r>
              <w:rPr>
                <w:b/>
                <w:bCs/>
              </w:rPr>
              <w:t>Author(s)/Contributors(s):</w:t>
            </w:r>
          </w:p>
          <w:p w14:paraId="00523269" w14:textId="77777777" w:rsidR="000874B2" w:rsidRDefault="000874B2">
            <w:pPr>
              <w:spacing w:before="0"/>
              <w:ind w:right="144"/>
              <w:rPr>
                <w:bCs/>
                <w:iCs/>
              </w:rPr>
            </w:pPr>
          </w:p>
          <w:p w14:paraId="6C6487DC" w14:textId="77777777" w:rsidR="000874B2" w:rsidRDefault="00000000">
            <w:pPr>
              <w:spacing w:before="0"/>
              <w:ind w:right="144"/>
              <w:rPr>
                <w:bCs/>
                <w:iCs/>
              </w:rPr>
            </w:pPr>
            <w:r>
              <w:rPr>
                <w:bCs/>
                <w:iCs/>
              </w:rPr>
              <w:t>Andrew Meadows</w:t>
            </w:r>
          </w:p>
          <w:p w14:paraId="67BCF915" w14:textId="77777777" w:rsidR="000874B2" w:rsidRDefault="00000000">
            <w:pPr>
              <w:spacing w:before="0"/>
              <w:ind w:right="144"/>
              <w:rPr>
                <w:bCs/>
                <w:iCs/>
              </w:rPr>
            </w:pPr>
            <w:r>
              <w:rPr>
                <w:bCs/>
                <w:iCs/>
              </w:rPr>
              <w:t>AFSMO</w:t>
            </w:r>
          </w:p>
          <w:p w14:paraId="57AC9416" w14:textId="77777777" w:rsidR="000874B2" w:rsidRDefault="000874B2">
            <w:pPr>
              <w:spacing w:before="0"/>
              <w:ind w:left="144" w:right="144"/>
              <w:rPr>
                <w:bCs/>
                <w:iCs/>
              </w:rPr>
            </w:pPr>
          </w:p>
          <w:p w14:paraId="12B9FAB1" w14:textId="77777777" w:rsidR="000874B2" w:rsidRDefault="00000000">
            <w:pPr>
              <w:spacing w:before="0"/>
              <w:ind w:right="144"/>
              <w:rPr>
                <w:bCs/>
                <w:iCs/>
              </w:rPr>
            </w:pPr>
            <w:r>
              <w:rPr>
                <w:bCs/>
                <w:iCs/>
              </w:rPr>
              <w:t>Dominic Nguyen</w:t>
            </w:r>
          </w:p>
          <w:p w14:paraId="03D324F5" w14:textId="77777777" w:rsidR="000874B2" w:rsidRDefault="00000000">
            <w:pPr>
              <w:spacing w:before="0"/>
              <w:ind w:right="144"/>
              <w:rPr>
                <w:bCs/>
                <w:iCs/>
              </w:rPr>
            </w:pPr>
            <w:proofErr w:type="spellStart"/>
            <w:r>
              <w:rPr>
                <w:bCs/>
                <w:iCs/>
              </w:rPr>
              <w:t>eSimplicity</w:t>
            </w:r>
            <w:proofErr w:type="spellEnd"/>
            <w:r>
              <w:rPr>
                <w:bCs/>
                <w:iCs/>
              </w:rPr>
              <w:t xml:space="preserve"> for AFSMO</w:t>
            </w:r>
          </w:p>
          <w:p w14:paraId="563D7783" w14:textId="77777777" w:rsidR="000874B2" w:rsidRDefault="000874B2">
            <w:pPr>
              <w:spacing w:before="0"/>
              <w:ind w:left="144" w:right="144"/>
              <w:rPr>
                <w:bCs/>
                <w:iCs/>
              </w:rPr>
            </w:pPr>
          </w:p>
          <w:p w14:paraId="0F1EB263" w14:textId="77777777" w:rsidR="000874B2" w:rsidRDefault="00000000">
            <w:pPr>
              <w:spacing w:before="0"/>
              <w:ind w:right="144"/>
              <w:rPr>
                <w:bCs/>
                <w:iCs/>
              </w:rPr>
            </w:pPr>
            <w:r>
              <w:rPr>
                <w:bCs/>
                <w:iCs/>
              </w:rPr>
              <w:t>Victory Nguyen</w:t>
            </w:r>
          </w:p>
          <w:p w14:paraId="27AE329E" w14:textId="77777777" w:rsidR="000874B2" w:rsidRDefault="00000000">
            <w:pPr>
              <w:spacing w:before="0"/>
              <w:ind w:right="144"/>
              <w:rPr>
                <w:bCs/>
                <w:iCs/>
              </w:rPr>
            </w:pPr>
            <w:proofErr w:type="spellStart"/>
            <w:r>
              <w:rPr>
                <w:bCs/>
                <w:iCs/>
              </w:rPr>
              <w:t>eSimplicity</w:t>
            </w:r>
            <w:proofErr w:type="spellEnd"/>
            <w:r>
              <w:rPr>
                <w:bCs/>
                <w:iCs/>
              </w:rPr>
              <w:t xml:space="preserve"> for AFSMO</w:t>
            </w:r>
          </w:p>
          <w:p w14:paraId="60D8A925" w14:textId="77777777" w:rsidR="000874B2" w:rsidRDefault="000874B2">
            <w:pPr>
              <w:spacing w:before="0"/>
              <w:ind w:right="144"/>
              <w:rPr>
                <w:bCs/>
                <w:iCs/>
              </w:rPr>
            </w:pPr>
          </w:p>
          <w:p w14:paraId="72DDD0CC" w14:textId="77777777" w:rsidR="000874B2" w:rsidRDefault="00000000">
            <w:pPr>
              <w:spacing w:before="0"/>
              <w:ind w:right="144"/>
              <w:rPr>
                <w:bCs/>
                <w:iCs/>
              </w:rPr>
            </w:pPr>
            <w:r>
              <w:rPr>
                <w:bCs/>
                <w:iCs/>
              </w:rPr>
              <w:t>Chris Tourigny</w:t>
            </w:r>
          </w:p>
          <w:p w14:paraId="42A01294" w14:textId="77777777" w:rsidR="000874B2" w:rsidRDefault="00000000">
            <w:pPr>
              <w:spacing w:before="0"/>
              <w:ind w:right="144"/>
              <w:rPr>
                <w:bCs/>
                <w:iCs/>
              </w:rPr>
            </w:pPr>
            <w:r>
              <w:rPr>
                <w:bCs/>
                <w:iCs/>
              </w:rPr>
              <w:t>FAA Spectrum Engineering Services</w:t>
            </w:r>
          </w:p>
          <w:p w14:paraId="11F583F9" w14:textId="77777777" w:rsidR="000874B2" w:rsidRDefault="000874B2">
            <w:pPr>
              <w:spacing w:before="0"/>
              <w:ind w:right="144"/>
              <w:rPr>
                <w:bCs/>
                <w:iCs/>
              </w:rPr>
            </w:pPr>
          </w:p>
          <w:p w14:paraId="12D49085" w14:textId="77777777" w:rsidR="000874B2" w:rsidRDefault="00000000">
            <w:pPr>
              <w:spacing w:before="0"/>
              <w:ind w:right="144"/>
              <w:rPr>
                <w:bCs/>
                <w:iCs/>
              </w:rPr>
            </w:pPr>
            <w:r>
              <w:rPr>
                <w:bCs/>
                <w:iCs/>
              </w:rPr>
              <w:t>Sandra Wright</w:t>
            </w:r>
          </w:p>
          <w:p w14:paraId="7FB90678" w14:textId="77777777" w:rsidR="000874B2" w:rsidRDefault="00000000">
            <w:pPr>
              <w:spacing w:before="0"/>
              <w:ind w:right="144"/>
              <w:rPr>
                <w:bCs/>
                <w:iCs/>
              </w:rPr>
            </w:pPr>
            <w:r>
              <w:rPr>
                <w:bCs/>
                <w:iCs/>
              </w:rPr>
              <w:t>FAA Spectrum Engineering Services</w:t>
            </w:r>
          </w:p>
          <w:p w14:paraId="783A26B9" w14:textId="77777777" w:rsidR="000874B2" w:rsidRDefault="000874B2">
            <w:pPr>
              <w:spacing w:before="0"/>
              <w:ind w:right="144"/>
              <w:rPr>
                <w:bCs/>
                <w:iCs/>
              </w:rPr>
            </w:pPr>
          </w:p>
          <w:p w14:paraId="69EC6E3B" w14:textId="77777777" w:rsidR="000874B2" w:rsidRDefault="00000000">
            <w:pPr>
              <w:spacing w:before="0"/>
              <w:ind w:right="144"/>
              <w:rPr>
                <w:bCs/>
                <w:iCs/>
              </w:rPr>
            </w:pPr>
            <w:r>
              <w:rPr>
                <w:bCs/>
                <w:iCs/>
              </w:rPr>
              <w:t>Michael Tran</w:t>
            </w:r>
          </w:p>
          <w:p w14:paraId="2E4DC459" w14:textId="77777777" w:rsidR="000874B2" w:rsidRDefault="00000000">
            <w:pPr>
              <w:spacing w:before="0"/>
              <w:ind w:right="144"/>
              <w:rPr>
                <w:bCs/>
                <w:iCs/>
              </w:rPr>
            </w:pPr>
            <w:r>
              <w:rPr>
                <w:bCs/>
                <w:iCs/>
              </w:rPr>
              <w:t>MITRE</w:t>
            </w:r>
          </w:p>
          <w:p w14:paraId="787247EC" w14:textId="77777777" w:rsidR="000874B2" w:rsidRDefault="000874B2">
            <w:pPr>
              <w:spacing w:before="0"/>
              <w:ind w:right="144"/>
              <w:rPr>
                <w:bCs/>
                <w:iCs/>
              </w:rPr>
            </w:pPr>
          </w:p>
          <w:p w14:paraId="1D980A37" w14:textId="77777777" w:rsidR="009C41D7" w:rsidRDefault="009C41D7" w:rsidP="009C41D7">
            <w:pPr>
              <w:spacing w:before="0"/>
              <w:ind w:right="144"/>
              <w:rPr>
                <w:ins w:id="0" w:author="USA" w:date="2024-10-03T09:34:00Z" w16du:dateUtc="2024-10-03T13:34:00Z"/>
                <w:bCs/>
                <w:iCs/>
              </w:rPr>
            </w:pPr>
            <w:ins w:id="1" w:author="USA" w:date="2024-10-03T09:34:00Z" w16du:dateUtc="2024-10-03T13:34:00Z">
              <w:r>
                <w:rPr>
                  <w:bCs/>
                  <w:iCs/>
                </w:rPr>
                <w:t>Thomas O. O’Brien</w:t>
              </w:r>
            </w:ins>
          </w:p>
          <w:p w14:paraId="6CCC9EEB" w14:textId="77777777" w:rsidR="009C41D7" w:rsidRDefault="009C41D7" w:rsidP="009C41D7">
            <w:pPr>
              <w:spacing w:before="0"/>
              <w:ind w:right="144"/>
              <w:rPr>
                <w:ins w:id="2" w:author="USA" w:date="2024-10-03T09:34:00Z" w16du:dateUtc="2024-10-03T13:34:00Z"/>
                <w:bCs/>
                <w:iCs/>
              </w:rPr>
            </w:pPr>
            <w:ins w:id="3" w:author="USA" w:date="2024-10-03T09:34:00Z" w16du:dateUtc="2024-10-03T13:34:00Z">
              <w:r>
                <w:rPr>
                  <w:bCs/>
                  <w:iCs/>
                </w:rPr>
                <w:t>Test Resource Mgmt. Center</w:t>
              </w:r>
            </w:ins>
          </w:p>
          <w:p w14:paraId="00F98D65" w14:textId="77777777" w:rsidR="009C41D7" w:rsidRDefault="009C41D7" w:rsidP="009C41D7">
            <w:pPr>
              <w:spacing w:before="0"/>
              <w:ind w:right="144"/>
              <w:rPr>
                <w:ins w:id="4" w:author="USA" w:date="2024-10-03T09:34:00Z" w16du:dateUtc="2024-10-03T13:34:00Z"/>
                <w:bCs/>
                <w:iCs/>
              </w:rPr>
            </w:pPr>
          </w:p>
          <w:p w14:paraId="00B1FE16" w14:textId="77777777" w:rsidR="009C41D7" w:rsidRDefault="009C41D7" w:rsidP="009C41D7">
            <w:pPr>
              <w:spacing w:before="0"/>
              <w:ind w:right="144"/>
              <w:rPr>
                <w:ins w:id="5" w:author="USA" w:date="2024-10-03T09:34:00Z" w16du:dateUtc="2024-10-03T13:34:00Z"/>
                <w:bCs/>
                <w:iCs/>
              </w:rPr>
            </w:pPr>
            <w:ins w:id="6" w:author="USA" w:date="2024-10-03T09:34:00Z" w16du:dateUtc="2024-10-03T13:34:00Z">
              <w:r>
                <w:rPr>
                  <w:bCs/>
                  <w:iCs/>
                </w:rPr>
                <w:t>William K. Keane</w:t>
              </w:r>
            </w:ins>
          </w:p>
          <w:p w14:paraId="476D53C8" w14:textId="77777777" w:rsidR="009C41D7" w:rsidRDefault="009C41D7" w:rsidP="009C41D7">
            <w:pPr>
              <w:spacing w:before="0"/>
              <w:ind w:right="144"/>
              <w:rPr>
                <w:ins w:id="7" w:author="USA" w:date="2024-10-03T09:34:00Z" w16du:dateUtc="2024-10-03T13:34:00Z"/>
                <w:bCs/>
                <w:iCs/>
              </w:rPr>
            </w:pPr>
            <w:ins w:id="8" w:author="USA" w:date="2024-10-03T09:34:00Z" w16du:dateUtc="2024-10-03T13:34:00Z">
              <w:r>
                <w:rPr>
                  <w:bCs/>
                  <w:iCs/>
                </w:rPr>
                <w:t>Duane Morris LLP</w:t>
              </w:r>
            </w:ins>
          </w:p>
          <w:p w14:paraId="4833F110" w14:textId="77777777" w:rsidR="009C41D7" w:rsidRDefault="009C41D7" w:rsidP="009C41D7">
            <w:pPr>
              <w:spacing w:before="0"/>
              <w:ind w:right="144"/>
              <w:rPr>
                <w:ins w:id="9" w:author="USA" w:date="2024-10-03T09:34:00Z" w16du:dateUtc="2024-10-03T13:34:00Z"/>
                <w:bCs/>
                <w:iCs/>
              </w:rPr>
            </w:pPr>
          </w:p>
          <w:p w14:paraId="0BB3D665" w14:textId="77777777" w:rsidR="009C41D7" w:rsidRDefault="009C41D7" w:rsidP="009C41D7">
            <w:pPr>
              <w:spacing w:before="0"/>
              <w:ind w:right="144"/>
              <w:rPr>
                <w:ins w:id="10" w:author="USA" w:date="2024-10-03T09:34:00Z" w16du:dateUtc="2024-10-03T13:34:00Z"/>
                <w:bCs/>
                <w:iCs/>
              </w:rPr>
            </w:pPr>
            <w:ins w:id="11" w:author="USA" w:date="2024-10-03T09:34:00Z" w16du:dateUtc="2024-10-03T13:34:00Z">
              <w:r>
                <w:rPr>
                  <w:bCs/>
                  <w:iCs/>
                </w:rPr>
                <w:t>Dan Jablonski</w:t>
              </w:r>
            </w:ins>
          </w:p>
          <w:p w14:paraId="533E0E69" w14:textId="0D34A388" w:rsidR="000E0BC1" w:rsidRDefault="009C41D7" w:rsidP="009C41D7">
            <w:pPr>
              <w:spacing w:before="0"/>
              <w:ind w:right="144"/>
              <w:rPr>
                <w:bCs/>
                <w:iCs/>
              </w:rPr>
            </w:pPr>
            <w:ins w:id="12" w:author="USA" w:date="2024-10-03T09:34:00Z" w16du:dateUtc="2024-10-03T13:34:00Z">
              <w:r>
                <w:rPr>
                  <w:bCs/>
                  <w:iCs/>
                </w:rPr>
                <w:t>John Hopkins APL</w:t>
              </w:r>
            </w:ins>
          </w:p>
        </w:tc>
        <w:tc>
          <w:tcPr>
            <w:tcW w:w="4950" w:type="dxa"/>
            <w:tcBorders>
              <w:right w:val="double" w:sz="6" w:space="0" w:color="auto"/>
            </w:tcBorders>
          </w:tcPr>
          <w:p w14:paraId="0EBBBEB8" w14:textId="77777777" w:rsidR="000874B2" w:rsidRDefault="000874B2">
            <w:pPr>
              <w:ind w:left="144" w:right="144"/>
              <w:rPr>
                <w:bCs/>
              </w:rPr>
            </w:pPr>
          </w:p>
          <w:p w14:paraId="539053E3" w14:textId="77777777" w:rsidR="000874B2" w:rsidRDefault="000874B2">
            <w:pPr>
              <w:spacing w:before="0"/>
              <w:ind w:right="144"/>
              <w:rPr>
                <w:bCs/>
              </w:rPr>
            </w:pPr>
          </w:p>
          <w:p w14:paraId="62EF0A66" w14:textId="77777777" w:rsidR="000874B2" w:rsidRDefault="00000000">
            <w:pPr>
              <w:spacing w:before="0"/>
              <w:ind w:right="144"/>
              <w:rPr>
                <w:bCs/>
                <w:color w:val="000000"/>
              </w:rPr>
            </w:pPr>
            <w:r>
              <w:rPr>
                <w:bCs/>
                <w:color w:val="000000"/>
              </w:rPr>
              <w:t>Phone: 334-467-4720</w:t>
            </w:r>
          </w:p>
          <w:p w14:paraId="076ECA38" w14:textId="77777777" w:rsidR="000874B2" w:rsidRDefault="00000000">
            <w:pPr>
              <w:spacing w:before="0"/>
              <w:ind w:right="144"/>
              <w:rPr>
                <w:bCs/>
                <w:color w:val="000000"/>
              </w:rPr>
            </w:pPr>
            <w:r>
              <w:rPr>
                <w:bCs/>
                <w:color w:val="000000"/>
              </w:rPr>
              <w:t>E-mail: andrew.meadows.1@us.af.mil</w:t>
            </w:r>
          </w:p>
          <w:p w14:paraId="40506DAE" w14:textId="77777777" w:rsidR="000874B2" w:rsidRDefault="000874B2">
            <w:pPr>
              <w:spacing w:before="0"/>
              <w:ind w:right="144"/>
              <w:rPr>
                <w:bCs/>
                <w:color w:val="000000"/>
              </w:rPr>
            </w:pPr>
          </w:p>
          <w:p w14:paraId="688C93E9" w14:textId="77777777" w:rsidR="000874B2" w:rsidRDefault="00000000">
            <w:pPr>
              <w:spacing w:before="0"/>
              <w:ind w:right="144"/>
              <w:rPr>
                <w:bCs/>
                <w:color w:val="000000"/>
              </w:rPr>
            </w:pPr>
            <w:r>
              <w:rPr>
                <w:bCs/>
                <w:color w:val="000000"/>
              </w:rPr>
              <w:t>Phone: 703-606-7394</w:t>
            </w:r>
          </w:p>
          <w:p w14:paraId="74133A77" w14:textId="77777777" w:rsidR="000874B2" w:rsidRDefault="00000000">
            <w:pPr>
              <w:spacing w:before="0"/>
              <w:ind w:right="144"/>
              <w:rPr>
                <w:bCs/>
                <w:color w:val="000000"/>
              </w:rPr>
            </w:pPr>
            <w:r>
              <w:rPr>
                <w:bCs/>
                <w:color w:val="000000"/>
              </w:rPr>
              <w:t>E-mail: dominic.nguyen@esimplicity.com</w:t>
            </w:r>
          </w:p>
          <w:p w14:paraId="20B6EBDB" w14:textId="77777777" w:rsidR="000874B2" w:rsidRDefault="000874B2">
            <w:pPr>
              <w:spacing w:before="0"/>
              <w:ind w:right="144"/>
              <w:rPr>
                <w:bCs/>
                <w:color w:val="000000"/>
              </w:rPr>
            </w:pPr>
          </w:p>
          <w:p w14:paraId="2482F785" w14:textId="77777777" w:rsidR="000874B2" w:rsidRDefault="00000000">
            <w:pPr>
              <w:spacing w:before="0"/>
              <w:ind w:right="144"/>
              <w:rPr>
                <w:bCs/>
                <w:color w:val="000000"/>
              </w:rPr>
            </w:pPr>
            <w:r>
              <w:rPr>
                <w:bCs/>
                <w:color w:val="000000"/>
              </w:rPr>
              <w:t>Phone: 443-535-3942</w:t>
            </w:r>
          </w:p>
          <w:p w14:paraId="4F5E5D51" w14:textId="77777777" w:rsidR="000874B2" w:rsidRDefault="00000000">
            <w:pPr>
              <w:spacing w:before="0"/>
              <w:ind w:right="144"/>
              <w:rPr>
                <w:bCs/>
                <w:color w:val="000000"/>
              </w:rPr>
            </w:pPr>
            <w:r>
              <w:rPr>
                <w:bCs/>
                <w:color w:val="000000"/>
              </w:rPr>
              <w:t>E-mail: victory.nguyen@esimplicity.com</w:t>
            </w:r>
          </w:p>
          <w:p w14:paraId="722EC883" w14:textId="77777777" w:rsidR="000874B2" w:rsidRDefault="000874B2">
            <w:pPr>
              <w:spacing w:before="0"/>
              <w:ind w:right="144"/>
              <w:rPr>
                <w:bCs/>
                <w:color w:val="000000"/>
              </w:rPr>
            </w:pPr>
          </w:p>
          <w:p w14:paraId="07CF2C80" w14:textId="77777777" w:rsidR="000874B2" w:rsidRDefault="00000000">
            <w:pPr>
              <w:spacing w:before="0"/>
              <w:ind w:right="144"/>
              <w:rPr>
                <w:bCs/>
                <w:color w:val="000000"/>
              </w:rPr>
            </w:pPr>
            <w:r>
              <w:rPr>
                <w:bCs/>
                <w:color w:val="000000"/>
              </w:rPr>
              <w:t>Phone: 202-267-3071</w:t>
            </w:r>
          </w:p>
          <w:p w14:paraId="31EAD4FC" w14:textId="77777777" w:rsidR="000874B2" w:rsidRDefault="00000000">
            <w:pPr>
              <w:spacing w:before="0"/>
              <w:ind w:right="144"/>
              <w:rPr>
                <w:bCs/>
                <w:color w:val="000000"/>
              </w:rPr>
            </w:pPr>
            <w:r>
              <w:rPr>
                <w:bCs/>
                <w:color w:val="000000"/>
              </w:rPr>
              <w:t>E-mail: chris.tourigny@faa.gov</w:t>
            </w:r>
          </w:p>
          <w:p w14:paraId="18F9A104" w14:textId="77777777" w:rsidR="000874B2" w:rsidRDefault="000874B2">
            <w:pPr>
              <w:spacing w:before="0"/>
              <w:ind w:right="144"/>
              <w:rPr>
                <w:bCs/>
                <w:color w:val="000000"/>
              </w:rPr>
            </w:pPr>
          </w:p>
          <w:p w14:paraId="3BA2C549" w14:textId="77777777" w:rsidR="000874B2" w:rsidRDefault="00000000">
            <w:pPr>
              <w:spacing w:before="0"/>
              <w:ind w:right="144"/>
              <w:rPr>
                <w:bCs/>
                <w:color w:val="000000"/>
              </w:rPr>
            </w:pPr>
            <w:r>
              <w:rPr>
                <w:bCs/>
                <w:color w:val="000000"/>
              </w:rPr>
              <w:t>Phone: 202-603-7094</w:t>
            </w:r>
          </w:p>
          <w:p w14:paraId="6E774926" w14:textId="77777777" w:rsidR="000874B2" w:rsidRDefault="00000000">
            <w:pPr>
              <w:spacing w:before="0"/>
              <w:ind w:right="144"/>
              <w:rPr>
                <w:bCs/>
                <w:color w:val="000000"/>
              </w:rPr>
            </w:pPr>
            <w:r>
              <w:rPr>
                <w:bCs/>
                <w:color w:val="000000"/>
              </w:rPr>
              <w:t>E-mail: sandra.a.wright@faa.gov</w:t>
            </w:r>
          </w:p>
          <w:p w14:paraId="713E2984" w14:textId="77777777" w:rsidR="000874B2" w:rsidRDefault="000874B2">
            <w:pPr>
              <w:spacing w:before="0"/>
              <w:ind w:right="144"/>
              <w:rPr>
                <w:bCs/>
                <w:color w:val="000000"/>
              </w:rPr>
            </w:pPr>
          </w:p>
          <w:p w14:paraId="78CBB0C0" w14:textId="77777777" w:rsidR="000874B2" w:rsidRDefault="00000000">
            <w:pPr>
              <w:spacing w:before="0"/>
              <w:ind w:right="144"/>
              <w:rPr>
                <w:bCs/>
                <w:color w:val="000000"/>
              </w:rPr>
            </w:pPr>
            <w:r>
              <w:rPr>
                <w:bCs/>
                <w:color w:val="000000"/>
              </w:rPr>
              <w:t>Phone: 703-593-9969</w:t>
            </w:r>
          </w:p>
          <w:p w14:paraId="2E1AAE3B" w14:textId="77777777" w:rsidR="000874B2" w:rsidRDefault="00000000">
            <w:pPr>
              <w:spacing w:before="0"/>
              <w:ind w:right="144"/>
              <w:rPr>
                <w:bCs/>
                <w:color w:val="000000"/>
              </w:rPr>
            </w:pPr>
            <w:r>
              <w:rPr>
                <w:bCs/>
                <w:color w:val="000000"/>
              </w:rPr>
              <w:t xml:space="preserve">E-mail: mtran@mitre.org </w:t>
            </w:r>
          </w:p>
          <w:p w14:paraId="60C42451" w14:textId="77777777" w:rsidR="000E0BC1" w:rsidRDefault="000E0BC1">
            <w:pPr>
              <w:spacing w:before="0"/>
              <w:ind w:right="144"/>
              <w:rPr>
                <w:bCs/>
                <w:color w:val="000000"/>
              </w:rPr>
            </w:pPr>
          </w:p>
          <w:p w14:paraId="1472458F" w14:textId="77777777" w:rsidR="009C41D7" w:rsidRDefault="009C41D7" w:rsidP="009C41D7">
            <w:pPr>
              <w:spacing w:before="0"/>
              <w:ind w:right="144"/>
              <w:rPr>
                <w:ins w:id="13" w:author="USA" w:date="2024-10-03T09:35:00Z" w16du:dateUtc="2024-10-03T13:35:00Z"/>
                <w:bCs/>
                <w:color w:val="000000"/>
              </w:rPr>
            </w:pPr>
            <w:ins w:id="14" w:author="USA" w:date="2024-10-03T09:35:00Z" w16du:dateUtc="2024-10-03T13:35:00Z">
              <w:r>
                <w:rPr>
                  <w:bCs/>
                  <w:color w:val="000000"/>
                </w:rPr>
                <w:t>Phone: 571-372-2752</w:t>
              </w:r>
            </w:ins>
          </w:p>
          <w:p w14:paraId="7EE32FB9" w14:textId="77777777" w:rsidR="009C41D7" w:rsidRDefault="009C41D7" w:rsidP="009C41D7">
            <w:pPr>
              <w:spacing w:before="0"/>
              <w:ind w:right="144"/>
              <w:rPr>
                <w:ins w:id="15" w:author="USA" w:date="2024-10-03T09:35:00Z" w16du:dateUtc="2024-10-03T13:35:00Z"/>
                <w:bCs/>
                <w:color w:val="000000"/>
              </w:rPr>
            </w:pPr>
            <w:ins w:id="16" w:author="USA" w:date="2024-10-03T09:35:00Z" w16du:dateUtc="2024-10-03T13:35:00Z">
              <w:r>
                <w:rPr>
                  <w:bCs/>
                  <w:color w:val="000000"/>
                </w:rPr>
                <w:t>E-mail: Thomas.o.obrien2.civ@mail.mil</w:t>
              </w:r>
            </w:ins>
          </w:p>
          <w:p w14:paraId="6CAAD5EC" w14:textId="77777777" w:rsidR="009C41D7" w:rsidRDefault="009C41D7" w:rsidP="009C41D7">
            <w:pPr>
              <w:spacing w:before="0"/>
              <w:ind w:right="144"/>
              <w:rPr>
                <w:ins w:id="17" w:author="USA" w:date="2024-10-03T09:35:00Z" w16du:dateUtc="2024-10-03T13:35:00Z"/>
                <w:bCs/>
                <w:color w:val="000000"/>
              </w:rPr>
            </w:pPr>
          </w:p>
          <w:p w14:paraId="70DDB98A" w14:textId="77777777" w:rsidR="009C41D7" w:rsidRDefault="009C41D7" w:rsidP="009C41D7">
            <w:pPr>
              <w:spacing w:before="0"/>
              <w:ind w:right="144"/>
              <w:rPr>
                <w:ins w:id="18" w:author="USA" w:date="2024-10-03T09:35:00Z" w16du:dateUtc="2024-10-03T13:35:00Z"/>
                <w:bCs/>
                <w:color w:val="000000"/>
              </w:rPr>
            </w:pPr>
            <w:ins w:id="19" w:author="USA" w:date="2024-10-03T09:35:00Z" w16du:dateUtc="2024-10-03T13:35:00Z">
              <w:r>
                <w:rPr>
                  <w:bCs/>
                  <w:color w:val="000000"/>
                </w:rPr>
                <w:t>Phone: 703-966-2268</w:t>
              </w:r>
            </w:ins>
          </w:p>
          <w:p w14:paraId="0523D840" w14:textId="77777777" w:rsidR="009C41D7" w:rsidRDefault="009C41D7" w:rsidP="009C41D7">
            <w:pPr>
              <w:spacing w:before="0"/>
              <w:ind w:right="144"/>
              <w:rPr>
                <w:ins w:id="20" w:author="USA" w:date="2024-10-03T09:35:00Z" w16du:dateUtc="2024-10-03T13:35:00Z"/>
                <w:bCs/>
                <w:color w:val="000000"/>
              </w:rPr>
            </w:pPr>
            <w:ins w:id="21" w:author="USA" w:date="2024-10-03T09:35:00Z" w16du:dateUtc="2024-10-03T13:35:00Z">
              <w:r>
                <w:rPr>
                  <w:bCs/>
                  <w:color w:val="000000"/>
                </w:rPr>
                <w:t>E-mail: kkeane@duanemorris.com</w:t>
              </w:r>
            </w:ins>
          </w:p>
          <w:p w14:paraId="4B2BBF21" w14:textId="77777777" w:rsidR="009C41D7" w:rsidRDefault="009C41D7" w:rsidP="009C41D7">
            <w:pPr>
              <w:spacing w:before="0"/>
              <w:ind w:right="144"/>
              <w:rPr>
                <w:ins w:id="22" w:author="USA" w:date="2024-10-03T09:35:00Z" w16du:dateUtc="2024-10-03T13:35:00Z"/>
                <w:bCs/>
                <w:color w:val="000000"/>
              </w:rPr>
            </w:pPr>
          </w:p>
          <w:p w14:paraId="68503173" w14:textId="77777777" w:rsidR="009C41D7" w:rsidRDefault="009C41D7" w:rsidP="009C41D7">
            <w:pPr>
              <w:spacing w:before="0"/>
              <w:ind w:right="144"/>
              <w:rPr>
                <w:ins w:id="23" w:author="USA" w:date="2024-10-03T09:35:00Z" w16du:dateUtc="2024-10-03T13:35:00Z"/>
                <w:bCs/>
                <w:color w:val="000000"/>
              </w:rPr>
            </w:pPr>
            <w:ins w:id="24" w:author="USA" w:date="2024-10-03T09:35:00Z" w16du:dateUtc="2024-10-03T13:35:00Z">
              <w:r>
                <w:rPr>
                  <w:bCs/>
                  <w:color w:val="000000"/>
                </w:rPr>
                <w:t>Phone: 301-335-6192</w:t>
              </w:r>
            </w:ins>
          </w:p>
          <w:p w14:paraId="6785E829" w14:textId="77777777" w:rsidR="009C41D7" w:rsidRDefault="009C41D7" w:rsidP="009C41D7">
            <w:pPr>
              <w:spacing w:before="0"/>
              <w:ind w:right="144"/>
              <w:rPr>
                <w:ins w:id="25" w:author="USA" w:date="2024-10-03T09:35:00Z" w16du:dateUtc="2024-10-03T13:35:00Z"/>
                <w:bCs/>
                <w:color w:val="000000"/>
              </w:rPr>
            </w:pPr>
            <w:ins w:id="26" w:author="USA" w:date="2024-10-03T09:35:00Z" w16du:dateUtc="2024-10-03T13:35:00Z">
              <w:r>
                <w:rPr>
                  <w:bCs/>
                  <w:color w:val="000000"/>
                </w:rPr>
                <w:t>E-mail: Dan.Jablonski@jhuapl.edu</w:t>
              </w:r>
            </w:ins>
          </w:p>
          <w:p w14:paraId="3948A312" w14:textId="5007AFF3" w:rsidR="000E0BC1" w:rsidRDefault="000E0BC1" w:rsidP="009C41D7">
            <w:pPr>
              <w:spacing w:before="0"/>
              <w:ind w:right="144"/>
              <w:rPr>
                <w:bCs/>
                <w:color w:val="000000"/>
              </w:rPr>
            </w:pPr>
          </w:p>
        </w:tc>
      </w:tr>
      <w:tr w:rsidR="000874B2" w14:paraId="5A02E028" w14:textId="77777777">
        <w:trPr>
          <w:jc w:val="center"/>
        </w:trPr>
        <w:tc>
          <w:tcPr>
            <w:tcW w:w="9378" w:type="dxa"/>
            <w:gridSpan w:val="3"/>
            <w:tcBorders>
              <w:left w:val="double" w:sz="6" w:space="0" w:color="auto"/>
              <w:right w:val="double" w:sz="6" w:space="0" w:color="auto"/>
            </w:tcBorders>
          </w:tcPr>
          <w:p w14:paraId="75FF30DF" w14:textId="77777777" w:rsidR="000874B2" w:rsidRDefault="00000000">
            <w:pPr>
              <w:spacing w:after="120"/>
              <w:ind w:right="144"/>
              <w:rPr>
                <w:bCs/>
              </w:rPr>
            </w:pPr>
            <w:r>
              <w:rPr>
                <w:b/>
              </w:rPr>
              <w:t>Purpose/Objective:</w:t>
            </w:r>
            <w:r>
              <w:rPr>
                <w:bCs/>
              </w:rPr>
              <w:t xml:space="preserve">  </w:t>
            </w:r>
            <w:bookmarkStart w:id="27" w:name="_Hlk30001984"/>
            <w:r>
              <w:rPr>
                <w:bCs/>
              </w:rPr>
              <w:t xml:space="preserve">This contribution proposes a draft liaison statement to WP 4C regarding </w:t>
            </w:r>
            <w:bookmarkStart w:id="28" w:name="_Hlk157164661"/>
            <w:r>
              <w:rPr>
                <w:bCs/>
              </w:rPr>
              <w:t>AI 1.1</w:t>
            </w:r>
            <w:bookmarkEnd w:id="28"/>
            <w:r>
              <w:rPr>
                <w:bCs/>
              </w:rPr>
              <w:t>3 to assist WP 4C with its planning for sharing and compatibility studies.</w:t>
            </w:r>
            <w:bookmarkEnd w:id="27"/>
            <w:r>
              <w:rPr>
                <w:bCs/>
              </w:rPr>
              <w:t xml:space="preserve"> </w:t>
            </w:r>
          </w:p>
        </w:tc>
      </w:tr>
      <w:tr w:rsidR="000874B2" w14:paraId="2D1D72B7" w14:textId="77777777">
        <w:trPr>
          <w:trHeight w:val="1776"/>
          <w:jc w:val="center"/>
        </w:trPr>
        <w:tc>
          <w:tcPr>
            <w:tcW w:w="9378" w:type="dxa"/>
            <w:gridSpan w:val="3"/>
            <w:tcBorders>
              <w:left w:val="double" w:sz="6" w:space="0" w:color="auto"/>
              <w:right w:val="double" w:sz="6" w:space="0" w:color="auto"/>
            </w:tcBorders>
          </w:tcPr>
          <w:p w14:paraId="3B5E5631" w14:textId="7D1F900B" w:rsidR="000874B2" w:rsidRDefault="00000000">
            <w:pPr>
              <w:spacing w:after="120"/>
              <w:ind w:right="144"/>
              <w:rPr>
                <w:bCs/>
              </w:rPr>
            </w:pPr>
            <w:r>
              <w:rPr>
                <w:b/>
              </w:rPr>
              <w:t>Abstract:</w:t>
            </w:r>
            <w:r>
              <w:rPr>
                <w:bCs/>
              </w:rPr>
              <w:t xml:space="preserve">  </w:t>
            </w:r>
            <w:bookmarkStart w:id="29" w:name="_Hlk62636986"/>
            <w:bookmarkStart w:id="30" w:name="_Hlk102440772"/>
            <w:r>
              <w:rPr>
                <w:bCs/>
              </w:rPr>
              <w:t xml:space="preserve">Pursuant to Resolution </w:t>
            </w:r>
            <w:r>
              <w:rPr>
                <w:b/>
              </w:rPr>
              <w:t>253 (WRC-23)</w:t>
            </w:r>
            <w:r>
              <w:rPr>
                <w:bCs/>
              </w:rPr>
              <w:t>, in preparation for Agenda Item 1.13 (</w:t>
            </w:r>
            <w:r>
              <w:rPr>
                <w:b/>
              </w:rPr>
              <w:t>WRC-27</w:t>
            </w:r>
            <w:r>
              <w:rPr>
                <w:bCs/>
              </w:rPr>
              <w:t xml:space="preserve">), this contribution proposes </w:t>
            </w:r>
            <w:bookmarkEnd w:id="29"/>
            <w:bookmarkEnd w:id="30"/>
            <w:r>
              <w:rPr>
                <w:bCs/>
              </w:rPr>
              <w:t xml:space="preserve">a draft </w:t>
            </w:r>
            <w:proofErr w:type="gramStart"/>
            <w:r>
              <w:rPr>
                <w:bCs/>
              </w:rPr>
              <w:t>reply</w:t>
            </w:r>
            <w:proofErr w:type="gramEnd"/>
            <w:r>
              <w:rPr>
                <w:bCs/>
              </w:rPr>
              <w:t xml:space="preserve"> liaison statement to WP 4C with relevant technical </w:t>
            </w:r>
            <w:bookmarkStart w:id="31" w:name="_Hlk157172351"/>
            <w:r>
              <w:rPr>
                <w:bCs/>
              </w:rPr>
              <w:t>information of aviation systems in the 960-1215 MHz and Radiolocation Service systems operating in</w:t>
            </w:r>
            <w:bookmarkEnd w:id="31"/>
            <w:r>
              <w:rPr>
                <w:bCs/>
              </w:rPr>
              <w:t xml:space="preserve"> the 2 3</w:t>
            </w:r>
            <w:ins w:id="32" w:author="USA" w:date="2024-10-03T10:13:00Z" w16du:dateUtc="2024-10-03T14:13:00Z">
              <w:r w:rsidR="00EB1E3A">
                <w:rPr>
                  <w:bCs/>
                </w:rPr>
                <w:t>6</w:t>
              </w:r>
            </w:ins>
            <w:del w:id="33" w:author="USA" w:date="2024-10-03T10:13:00Z" w16du:dateUtc="2024-10-03T14:13:00Z">
              <w:r w:rsidDel="00EB1E3A">
                <w:rPr>
                  <w:bCs/>
                </w:rPr>
                <w:delText>0</w:delText>
              </w:r>
            </w:del>
            <w:r>
              <w:rPr>
                <w:bCs/>
              </w:rPr>
              <w:t xml:space="preserve">0-2 </w:t>
            </w:r>
            <w:ins w:id="34" w:author="USA" w:date="2024-10-03T10:14:00Z" w16du:dateUtc="2024-10-03T14:14:00Z">
              <w:r w:rsidR="00EB1E3A">
                <w:rPr>
                  <w:bCs/>
                </w:rPr>
                <w:t>39</w:t>
              </w:r>
            </w:ins>
            <w:del w:id="35" w:author="USA" w:date="2024-10-03T10:14:00Z" w16du:dateUtc="2024-10-03T14:14:00Z">
              <w:r w:rsidDel="00EB1E3A">
                <w:rPr>
                  <w:bCs/>
                </w:rPr>
                <w:delText>40</w:delText>
              </w:r>
            </w:del>
            <w:r>
              <w:rPr>
                <w:bCs/>
              </w:rPr>
              <w:t xml:space="preserve">0 MHz band.  </w:t>
            </w:r>
            <w:ins w:id="36" w:author="USA" w:date="2024-10-03T09:33:00Z" w16du:dateUtc="2024-10-03T13:33:00Z">
              <w:r w:rsidR="0076557B">
                <w:rPr>
                  <w:bCs/>
                </w:rPr>
                <w:t>In addition, information is included for airborne AMT receivers in 1435-1525 and 1780-1850 MHz), and portions of the S-band (2.2 and 2.3 GHz).</w:t>
              </w:r>
            </w:ins>
          </w:p>
        </w:tc>
      </w:tr>
    </w:tbl>
    <w:p w14:paraId="5DC692F2" w14:textId="77777777" w:rsidR="000874B2" w:rsidRDefault="000874B2">
      <w:pPr>
        <w:tabs>
          <w:tab w:val="clear" w:pos="1134"/>
          <w:tab w:val="clear" w:pos="1871"/>
          <w:tab w:val="clear" w:pos="2268"/>
        </w:tabs>
        <w:overflowPunct/>
        <w:autoSpaceDE/>
        <w:autoSpaceDN/>
        <w:adjustRightInd/>
        <w:spacing w:before="0"/>
        <w:textAlignment w:val="auto"/>
      </w:pPr>
    </w:p>
    <w:p w14:paraId="26003E29" w14:textId="77777777" w:rsidR="000874B2" w:rsidRDefault="000874B2">
      <w:pPr>
        <w:tabs>
          <w:tab w:val="clear" w:pos="1134"/>
          <w:tab w:val="clear" w:pos="1871"/>
          <w:tab w:val="clear" w:pos="2268"/>
        </w:tabs>
        <w:overflowPunct/>
        <w:autoSpaceDE/>
        <w:autoSpaceDN/>
        <w:adjustRightInd/>
        <w:spacing w:before="0"/>
        <w:textAlignment w:val="auto"/>
      </w:pPr>
    </w:p>
    <w:p w14:paraId="725D621D" w14:textId="77777777" w:rsidR="000874B2" w:rsidRDefault="000874B2">
      <w:pPr>
        <w:tabs>
          <w:tab w:val="clear" w:pos="1134"/>
          <w:tab w:val="clear" w:pos="1871"/>
          <w:tab w:val="clear" w:pos="2268"/>
        </w:tabs>
        <w:overflowPunct/>
        <w:autoSpaceDE/>
        <w:autoSpaceDN/>
        <w:adjustRightInd/>
        <w:spacing w:before="0"/>
        <w:textAlignment w:val="auto"/>
      </w:pPr>
    </w:p>
    <w:p w14:paraId="0389EDB9" w14:textId="77777777" w:rsidR="000874B2" w:rsidRDefault="000874B2">
      <w:pPr>
        <w:tabs>
          <w:tab w:val="clear" w:pos="1134"/>
          <w:tab w:val="clear" w:pos="1871"/>
          <w:tab w:val="clear" w:pos="2268"/>
        </w:tabs>
        <w:overflowPunct/>
        <w:autoSpaceDE/>
        <w:autoSpaceDN/>
        <w:adjustRightInd/>
        <w:spacing w:before="0"/>
        <w:textAlignment w:val="auto"/>
      </w:pPr>
    </w:p>
    <w:p w14:paraId="5D7176FF" w14:textId="77777777" w:rsidR="000874B2" w:rsidRDefault="000874B2">
      <w:pPr>
        <w:tabs>
          <w:tab w:val="clear" w:pos="1134"/>
          <w:tab w:val="clear" w:pos="1871"/>
          <w:tab w:val="clear" w:pos="2268"/>
        </w:tabs>
        <w:overflowPunct/>
        <w:autoSpaceDE/>
        <w:autoSpaceDN/>
        <w:adjustRightInd/>
        <w:spacing w:before="0"/>
        <w:textAlignment w:val="auto"/>
      </w:pPr>
    </w:p>
    <w:p w14:paraId="64EEF598" w14:textId="77777777" w:rsidR="000874B2" w:rsidRDefault="000874B2">
      <w:pPr>
        <w:tabs>
          <w:tab w:val="clear" w:pos="1134"/>
          <w:tab w:val="clear" w:pos="1871"/>
          <w:tab w:val="clear" w:pos="2268"/>
        </w:tabs>
        <w:overflowPunct/>
        <w:autoSpaceDE/>
        <w:autoSpaceDN/>
        <w:adjustRightInd/>
        <w:spacing w:before="0"/>
        <w:textAlignment w:val="auto"/>
      </w:pPr>
    </w:p>
    <w:p w14:paraId="3E50A3B5" w14:textId="77777777" w:rsidR="000874B2" w:rsidRDefault="000874B2">
      <w:pPr>
        <w:tabs>
          <w:tab w:val="clear" w:pos="1134"/>
          <w:tab w:val="clear" w:pos="1871"/>
          <w:tab w:val="clear" w:pos="2268"/>
        </w:tabs>
        <w:overflowPunct/>
        <w:autoSpaceDE/>
        <w:autoSpaceDN/>
        <w:adjustRightInd/>
        <w:spacing w:before="0"/>
        <w:textAlignment w:val="auto"/>
      </w:pPr>
    </w:p>
    <w:p w14:paraId="36A52847" w14:textId="77777777" w:rsidR="000874B2" w:rsidRDefault="000874B2">
      <w:pPr>
        <w:tabs>
          <w:tab w:val="clear" w:pos="1134"/>
          <w:tab w:val="clear" w:pos="1871"/>
          <w:tab w:val="clear" w:pos="2268"/>
        </w:tabs>
        <w:overflowPunct/>
        <w:autoSpaceDE/>
        <w:autoSpaceDN/>
        <w:adjustRightInd/>
        <w:spacing w:before="0"/>
        <w:textAlignment w:val="auto"/>
      </w:pPr>
    </w:p>
    <w:p w14:paraId="7906F73E" w14:textId="77777777" w:rsidR="000874B2" w:rsidRDefault="000874B2">
      <w:pPr>
        <w:tabs>
          <w:tab w:val="clear" w:pos="1134"/>
          <w:tab w:val="clear" w:pos="1871"/>
          <w:tab w:val="clear" w:pos="2268"/>
        </w:tabs>
        <w:overflowPunct/>
        <w:autoSpaceDE/>
        <w:autoSpaceDN/>
        <w:adjustRightInd/>
        <w:spacing w:before="0"/>
        <w:textAlignment w:val="auto"/>
      </w:pPr>
    </w:p>
    <w:p w14:paraId="1B48025B" w14:textId="77777777" w:rsidR="000874B2" w:rsidRDefault="000874B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0874B2" w14:paraId="5B7F62E3" w14:textId="77777777">
        <w:trPr>
          <w:cantSplit/>
        </w:trPr>
        <w:tc>
          <w:tcPr>
            <w:tcW w:w="6487" w:type="dxa"/>
            <w:vAlign w:val="center"/>
            <w:hideMark/>
          </w:tcPr>
          <w:p w14:paraId="348F2836" w14:textId="77777777" w:rsidR="000874B2" w:rsidRDefault="00000000">
            <w:pPr>
              <w:shd w:val="solid" w:color="FFFFFF" w:fill="FFFFFF"/>
              <w:spacing w:before="0"/>
              <w:textAlignment w:val="auto"/>
              <w:rPr>
                <w:b/>
                <w:bCs/>
                <w:szCs w:val="24"/>
              </w:rPr>
            </w:pPr>
            <w:bookmarkStart w:id="37" w:name="ditulogo"/>
            <w:bookmarkStart w:id="38" w:name="dbreak"/>
            <w:bookmarkEnd w:id="37"/>
            <w:bookmarkEnd w:id="38"/>
            <w:r>
              <w:rPr>
                <w:b/>
                <w:bCs/>
                <w:szCs w:val="24"/>
              </w:rPr>
              <w:t>Radiocommunication Study Groups</w:t>
            </w:r>
          </w:p>
        </w:tc>
        <w:tc>
          <w:tcPr>
            <w:tcW w:w="3402" w:type="dxa"/>
            <w:hideMark/>
          </w:tcPr>
          <w:p w14:paraId="73068092" w14:textId="77777777" w:rsidR="000874B2" w:rsidRDefault="00000000">
            <w:pPr>
              <w:shd w:val="solid" w:color="FFFFFF" w:fill="FFFFFF"/>
              <w:spacing w:before="0" w:line="240" w:lineRule="atLeast"/>
              <w:textAlignment w:val="auto"/>
              <w:rPr>
                <w:szCs w:val="24"/>
              </w:rPr>
            </w:pPr>
            <w:r>
              <w:rPr>
                <w:noProof/>
                <w:szCs w:val="24"/>
              </w:rPr>
              <w:drawing>
                <wp:inline distT="0" distB="0" distL="0" distR="0" wp14:anchorId="257A1CED" wp14:editId="16D1F92A">
                  <wp:extent cx="763270" cy="763270"/>
                  <wp:effectExtent l="0" t="0" r="0" b="0"/>
                  <wp:docPr id="9"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0874B2" w14:paraId="6891E029" w14:textId="77777777">
        <w:trPr>
          <w:cantSplit/>
        </w:trPr>
        <w:tc>
          <w:tcPr>
            <w:tcW w:w="6487" w:type="dxa"/>
            <w:tcBorders>
              <w:top w:val="nil"/>
              <w:left w:val="nil"/>
              <w:bottom w:val="single" w:sz="12" w:space="0" w:color="auto"/>
              <w:right w:val="nil"/>
            </w:tcBorders>
          </w:tcPr>
          <w:p w14:paraId="4101966D" w14:textId="77777777" w:rsidR="000874B2" w:rsidRDefault="000874B2">
            <w:pPr>
              <w:shd w:val="solid" w:color="FFFFFF" w:fill="FFFFFF"/>
              <w:spacing w:before="0" w:after="48"/>
              <w:textAlignment w:val="auto"/>
              <w:rPr>
                <w:b/>
                <w:szCs w:val="24"/>
              </w:rPr>
            </w:pPr>
          </w:p>
        </w:tc>
        <w:tc>
          <w:tcPr>
            <w:tcW w:w="3402" w:type="dxa"/>
            <w:tcBorders>
              <w:top w:val="nil"/>
              <w:left w:val="nil"/>
              <w:bottom w:val="single" w:sz="12" w:space="0" w:color="auto"/>
              <w:right w:val="nil"/>
            </w:tcBorders>
          </w:tcPr>
          <w:p w14:paraId="74F4A604" w14:textId="77777777" w:rsidR="000874B2" w:rsidRDefault="000874B2">
            <w:pPr>
              <w:shd w:val="solid" w:color="FFFFFF" w:fill="FFFFFF"/>
              <w:spacing w:before="0" w:after="48" w:line="240" w:lineRule="atLeast"/>
              <w:textAlignment w:val="auto"/>
              <w:rPr>
                <w:szCs w:val="24"/>
              </w:rPr>
            </w:pPr>
          </w:p>
        </w:tc>
      </w:tr>
      <w:tr w:rsidR="000874B2" w14:paraId="51F1177F" w14:textId="77777777">
        <w:trPr>
          <w:cantSplit/>
        </w:trPr>
        <w:tc>
          <w:tcPr>
            <w:tcW w:w="6487" w:type="dxa"/>
            <w:tcBorders>
              <w:top w:val="single" w:sz="12" w:space="0" w:color="auto"/>
              <w:left w:val="nil"/>
              <w:bottom w:val="nil"/>
              <w:right w:val="nil"/>
            </w:tcBorders>
          </w:tcPr>
          <w:p w14:paraId="3F5176B6" w14:textId="77777777" w:rsidR="000874B2" w:rsidRDefault="000874B2">
            <w:pPr>
              <w:shd w:val="solid" w:color="FFFFFF" w:fill="FFFFFF"/>
              <w:spacing w:before="0" w:after="48"/>
              <w:textAlignment w:val="auto"/>
              <w:rPr>
                <w:bCs/>
                <w:szCs w:val="24"/>
              </w:rPr>
            </w:pPr>
          </w:p>
        </w:tc>
        <w:tc>
          <w:tcPr>
            <w:tcW w:w="3402" w:type="dxa"/>
            <w:tcBorders>
              <w:top w:val="single" w:sz="12" w:space="0" w:color="auto"/>
              <w:left w:val="nil"/>
              <w:bottom w:val="nil"/>
              <w:right w:val="nil"/>
            </w:tcBorders>
          </w:tcPr>
          <w:p w14:paraId="3343FA96" w14:textId="77777777" w:rsidR="000874B2" w:rsidRDefault="000874B2">
            <w:pPr>
              <w:shd w:val="solid" w:color="FFFFFF" w:fill="FFFFFF"/>
              <w:spacing w:before="0" w:after="48" w:line="240" w:lineRule="atLeast"/>
              <w:textAlignment w:val="auto"/>
              <w:rPr>
                <w:szCs w:val="24"/>
              </w:rPr>
            </w:pPr>
          </w:p>
        </w:tc>
      </w:tr>
      <w:tr w:rsidR="000874B2" w14:paraId="595A3A08" w14:textId="77777777">
        <w:trPr>
          <w:cantSplit/>
        </w:trPr>
        <w:tc>
          <w:tcPr>
            <w:tcW w:w="6487" w:type="dxa"/>
            <w:vMerge w:val="restart"/>
            <w:hideMark/>
          </w:tcPr>
          <w:p w14:paraId="291F3629" w14:textId="77777777" w:rsidR="000874B2" w:rsidRDefault="00000000">
            <w:pPr>
              <w:shd w:val="solid" w:color="FFFFFF" w:fill="FFFFFF"/>
              <w:tabs>
                <w:tab w:val="left" w:pos="720"/>
              </w:tabs>
              <w:spacing w:before="0" w:after="240"/>
              <w:ind w:left="1134" w:hanging="1134"/>
              <w:textAlignment w:val="auto"/>
              <w:rPr>
                <w:szCs w:val="24"/>
              </w:rPr>
            </w:pPr>
            <w:bookmarkStart w:id="39" w:name="recibido"/>
            <w:bookmarkStart w:id="40" w:name="dnum" w:colFirst="1" w:colLast="1"/>
            <w:bookmarkEnd w:id="39"/>
            <w:r>
              <w:rPr>
                <w:szCs w:val="24"/>
              </w:rPr>
              <w:t xml:space="preserve">Source: </w:t>
            </w:r>
          </w:p>
          <w:p w14:paraId="2D6D8043" w14:textId="77777777" w:rsidR="000874B2" w:rsidRDefault="00000000">
            <w:pPr>
              <w:shd w:val="solid" w:color="FFFFFF" w:fill="FFFFFF"/>
              <w:tabs>
                <w:tab w:val="left" w:pos="720"/>
              </w:tabs>
              <w:spacing w:before="0" w:after="240"/>
              <w:ind w:left="1134" w:hanging="1134"/>
              <w:textAlignment w:val="auto"/>
              <w:rPr>
                <w:szCs w:val="24"/>
              </w:rPr>
            </w:pPr>
            <w:r>
              <w:rPr>
                <w:szCs w:val="24"/>
              </w:rPr>
              <w:t>Subject:</w:t>
            </w:r>
            <w:r>
              <w:rPr>
                <w:szCs w:val="24"/>
              </w:rPr>
              <w:tab/>
              <w:t>WRC-27 Agenda Item 1.13</w:t>
            </w:r>
          </w:p>
        </w:tc>
        <w:tc>
          <w:tcPr>
            <w:tcW w:w="3402" w:type="dxa"/>
            <w:hideMark/>
          </w:tcPr>
          <w:p w14:paraId="5CDE5B1C" w14:textId="77777777" w:rsidR="000874B2" w:rsidRDefault="00000000">
            <w:pPr>
              <w:shd w:val="solid" w:color="FFFFFF" w:fill="FFFFFF"/>
              <w:spacing w:before="0" w:line="240" w:lineRule="atLeast"/>
              <w:textAlignment w:val="auto"/>
              <w:rPr>
                <w:szCs w:val="24"/>
                <w:lang w:eastAsia="zh-CN"/>
              </w:rPr>
            </w:pPr>
            <w:r>
              <w:rPr>
                <w:b/>
                <w:szCs w:val="24"/>
                <w:lang w:eastAsia="zh-CN"/>
              </w:rPr>
              <w:t>Document 5B/XX</w:t>
            </w:r>
          </w:p>
        </w:tc>
      </w:tr>
      <w:tr w:rsidR="000874B2" w14:paraId="36ECCEAE" w14:textId="77777777">
        <w:trPr>
          <w:cantSplit/>
        </w:trPr>
        <w:tc>
          <w:tcPr>
            <w:tcW w:w="9889" w:type="dxa"/>
            <w:vMerge/>
            <w:vAlign w:val="center"/>
            <w:hideMark/>
          </w:tcPr>
          <w:p w14:paraId="75711E38" w14:textId="77777777" w:rsidR="000874B2" w:rsidRDefault="000874B2">
            <w:pPr>
              <w:tabs>
                <w:tab w:val="clear" w:pos="1134"/>
                <w:tab w:val="clear" w:pos="1871"/>
                <w:tab w:val="clear" w:pos="2268"/>
              </w:tabs>
              <w:overflowPunct/>
              <w:autoSpaceDE/>
              <w:autoSpaceDN/>
              <w:adjustRightInd/>
              <w:spacing w:before="0"/>
              <w:textAlignment w:val="auto"/>
              <w:rPr>
                <w:szCs w:val="24"/>
              </w:rPr>
            </w:pPr>
            <w:bookmarkStart w:id="41" w:name="ddate" w:colFirst="1" w:colLast="1"/>
            <w:bookmarkEnd w:id="40"/>
          </w:p>
        </w:tc>
        <w:tc>
          <w:tcPr>
            <w:tcW w:w="3402" w:type="dxa"/>
            <w:hideMark/>
          </w:tcPr>
          <w:p w14:paraId="0FA137F8" w14:textId="77777777" w:rsidR="000874B2" w:rsidRDefault="00000000">
            <w:pPr>
              <w:shd w:val="solid" w:color="FFFFFF" w:fill="FFFFFF"/>
              <w:spacing w:before="0" w:line="240" w:lineRule="atLeast"/>
              <w:textAlignment w:val="auto"/>
              <w:rPr>
                <w:b/>
                <w:bCs/>
                <w:szCs w:val="24"/>
                <w:lang w:eastAsia="zh-CN"/>
              </w:rPr>
            </w:pPr>
            <w:r>
              <w:rPr>
                <w:b/>
                <w:bCs/>
                <w:szCs w:val="24"/>
                <w:lang w:eastAsia="zh-CN"/>
              </w:rPr>
              <w:t>XX November 2024</w:t>
            </w:r>
          </w:p>
        </w:tc>
      </w:tr>
      <w:tr w:rsidR="000874B2" w14:paraId="16FC2BB0" w14:textId="77777777">
        <w:trPr>
          <w:cantSplit/>
        </w:trPr>
        <w:tc>
          <w:tcPr>
            <w:tcW w:w="9889" w:type="dxa"/>
            <w:vMerge/>
            <w:vAlign w:val="center"/>
            <w:hideMark/>
          </w:tcPr>
          <w:p w14:paraId="35C1BBC8" w14:textId="77777777" w:rsidR="000874B2" w:rsidRDefault="000874B2">
            <w:pPr>
              <w:tabs>
                <w:tab w:val="clear" w:pos="1134"/>
                <w:tab w:val="clear" w:pos="1871"/>
                <w:tab w:val="clear" w:pos="2268"/>
              </w:tabs>
              <w:overflowPunct/>
              <w:autoSpaceDE/>
              <w:autoSpaceDN/>
              <w:adjustRightInd/>
              <w:spacing w:before="0"/>
              <w:textAlignment w:val="auto"/>
              <w:rPr>
                <w:szCs w:val="24"/>
              </w:rPr>
            </w:pPr>
            <w:bookmarkStart w:id="42" w:name="dorlang" w:colFirst="1" w:colLast="1"/>
            <w:bookmarkEnd w:id="41"/>
          </w:p>
        </w:tc>
        <w:tc>
          <w:tcPr>
            <w:tcW w:w="3402" w:type="dxa"/>
            <w:hideMark/>
          </w:tcPr>
          <w:p w14:paraId="644DC7F0" w14:textId="77777777" w:rsidR="000874B2" w:rsidRDefault="00000000">
            <w:pPr>
              <w:shd w:val="solid" w:color="FFFFFF" w:fill="FFFFFF"/>
              <w:spacing w:before="0" w:line="240" w:lineRule="atLeast"/>
              <w:textAlignment w:val="auto"/>
              <w:rPr>
                <w:rFonts w:eastAsia="SimSun"/>
                <w:szCs w:val="24"/>
                <w:lang w:eastAsia="zh-CN"/>
              </w:rPr>
            </w:pPr>
            <w:r>
              <w:rPr>
                <w:rFonts w:eastAsia="SimSun"/>
                <w:b/>
                <w:szCs w:val="24"/>
                <w:lang w:eastAsia="zh-CN"/>
              </w:rPr>
              <w:t>English only</w:t>
            </w:r>
          </w:p>
        </w:tc>
      </w:tr>
      <w:tr w:rsidR="000874B2" w14:paraId="162D2C85" w14:textId="77777777">
        <w:trPr>
          <w:cantSplit/>
        </w:trPr>
        <w:tc>
          <w:tcPr>
            <w:tcW w:w="9889" w:type="dxa"/>
            <w:gridSpan w:val="2"/>
            <w:hideMark/>
          </w:tcPr>
          <w:p w14:paraId="6324CF2F" w14:textId="77777777" w:rsidR="000874B2" w:rsidRDefault="00000000">
            <w:pPr>
              <w:tabs>
                <w:tab w:val="center" w:pos="4836"/>
                <w:tab w:val="left" w:pos="8428"/>
              </w:tabs>
              <w:spacing w:before="840"/>
              <w:textAlignment w:val="auto"/>
              <w:rPr>
                <w:b/>
                <w:szCs w:val="24"/>
                <w:lang w:eastAsia="zh-CN"/>
              </w:rPr>
            </w:pPr>
            <w:bookmarkStart w:id="43" w:name="dsource"/>
            <w:bookmarkEnd w:id="42"/>
            <w:r>
              <w:rPr>
                <w:b/>
                <w:szCs w:val="24"/>
                <w:lang w:eastAsia="zh-CN"/>
              </w:rPr>
              <w:tab/>
            </w:r>
            <w:r>
              <w:rPr>
                <w:b/>
                <w:szCs w:val="24"/>
                <w:lang w:eastAsia="zh-CN"/>
              </w:rPr>
              <w:tab/>
            </w:r>
            <w:r>
              <w:rPr>
                <w:b/>
                <w:szCs w:val="24"/>
                <w:lang w:eastAsia="zh-CN"/>
              </w:rPr>
              <w:tab/>
            </w:r>
            <w:r>
              <w:rPr>
                <w:b/>
                <w:szCs w:val="24"/>
                <w:lang w:eastAsia="zh-CN"/>
              </w:rPr>
              <w:tab/>
              <w:t>United States of America</w:t>
            </w:r>
            <w:r>
              <w:rPr>
                <w:b/>
                <w:szCs w:val="24"/>
                <w:lang w:eastAsia="zh-CN"/>
              </w:rPr>
              <w:tab/>
            </w:r>
          </w:p>
        </w:tc>
        <w:bookmarkEnd w:id="43"/>
      </w:tr>
      <w:tr w:rsidR="000874B2" w14:paraId="60CB5536" w14:textId="77777777">
        <w:trPr>
          <w:cantSplit/>
        </w:trPr>
        <w:tc>
          <w:tcPr>
            <w:tcW w:w="9889" w:type="dxa"/>
            <w:gridSpan w:val="2"/>
          </w:tcPr>
          <w:p w14:paraId="5E11BA1D" w14:textId="77777777" w:rsidR="000874B2" w:rsidRDefault="00000000">
            <w:pPr>
              <w:tabs>
                <w:tab w:val="left" w:pos="567"/>
                <w:tab w:val="left" w:pos="1701"/>
                <w:tab w:val="left" w:pos="2835"/>
              </w:tabs>
              <w:spacing w:before="240"/>
              <w:jc w:val="center"/>
              <w:textAlignment w:val="auto"/>
              <w:rPr>
                <w:caps/>
                <w:szCs w:val="24"/>
                <w:lang w:eastAsia="zh-CN"/>
              </w:rPr>
            </w:pPr>
            <w:bookmarkStart w:id="44" w:name="drec"/>
            <w:r>
              <w:rPr>
                <w:caps/>
                <w:szCs w:val="24"/>
                <w:lang w:eastAsia="zh-CN"/>
              </w:rPr>
              <w:t>proposed draft reply liaison statement to Working party 4C</w:t>
            </w:r>
          </w:p>
          <w:p w14:paraId="691DD588" w14:textId="77777777" w:rsidR="000874B2" w:rsidRDefault="000874B2">
            <w:pPr>
              <w:textAlignment w:val="auto"/>
              <w:rPr>
                <w:szCs w:val="24"/>
                <w:lang w:eastAsia="zh-CN"/>
              </w:rPr>
            </w:pPr>
          </w:p>
          <w:p w14:paraId="3895AAEF" w14:textId="77777777" w:rsidR="000874B2" w:rsidRDefault="00000000">
            <w:pPr>
              <w:overflowPunct/>
              <w:autoSpaceDE/>
              <w:autoSpaceDN/>
              <w:adjustRightInd/>
              <w:spacing w:before="240"/>
              <w:jc w:val="center"/>
              <w:textAlignment w:val="auto"/>
              <w:rPr>
                <w:b/>
                <w:szCs w:val="24"/>
                <w:lang w:eastAsia="zh-CN"/>
              </w:rPr>
            </w:pPr>
            <w:r>
              <w:rPr>
                <w:b/>
                <w:szCs w:val="24"/>
                <w:lang w:eastAsia="zh-CN"/>
              </w:rPr>
              <w:t>Relevant technical information for sharing studies under WRC-27 Agenda Item 1.13</w:t>
            </w:r>
          </w:p>
        </w:tc>
        <w:bookmarkEnd w:id="44"/>
      </w:tr>
      <w:tr w:rsidR="000874B2" w14:paraId="1584E893" w14:textId="77777777">
        <w:trPr>
          <w:cantSplit/>
        </w:trPr>
        <w:tc>
          <w:tcPr>
            <w:tcW w:w="9889" w:type="dxa"/>
            <w:gridSpan w:val="2"/>
          </w:tcPr>
          <w:p w14:paraId="7390CFE8" w14:textId="77777777" w:rsidR="000874B2" w:rsidRDefault="000874B2">
            <w:pPr>
              <w:tabs>
                <w:tab w:val="left" w:pos="567"/>
                <w:tab w:val="left" w:pos="1701"/>
                <w:tab w:val="left" w:pos="2835"/>
              </w:tabs>
              <w:spacing w:before="240"/>
              <w:jc w:val="center"/>
              <w:textAlignment w:val="auto"/>
              <w:rPr>
                <w:caps/>
                <w:szCs w:val="24"/>
                <w:lang w:eastAsia="zh-CN"/>
              </w:rPr>
            </w:pPr>
            <w:bookmarkStart w:id="45" w:name="dtitle1"/>
          </w:p>
        </w:tc>
      </w:tr>
    </w:tbl>
    <w:bookmarkEnd w:id="45"/>
    <w:p w14:paraId="26DB1B75" w14:textId="77777777" w:rsidR="000874B2" w:rsidRDefault="00000000">
      <w:pPr>
        <w:textAlignment w:val="auto"/>
        <w:rPr>
          <w:b/>
          <w:szCs w:val="24"/>
          <w:lang w:eastAsia="zh-CN"/>
        </w:rPr>
      </w:pPr>
      <w:r>
        <w:rPr>
          <w:b/>
          <w:szCs w:val="24"/>
          <w:lang w:eastAsia="zh-CN"/>
        </w:rPr>
        <w:t>Introduction</w:t>
      </w:r>
    </w:p>
    <w:p w14:paraId="3EB918FE" w14:textId="6AFC9C66" w:rsidR="000874B2" w:rsidRDefault="00000000">
      <w:pPr>
        <w:textAlignment w:val="auto"/>
        <w:rPr>
          <w:bCs/>
          <w:szCs w:val="24"/>
          <w:lang w:eastAsia="zh-CN"/>
        </w:rPr>
      </w:pPr>
      <w:r>
        <w:rPr>
          <w:bCs/>
          <w:szCs w:val="24"/>
          <w:lang w:eastAsia="zh-CN"/>
        </w:rPr>
        <w:t>WRC-27 Agenda Item 1.13 considers possible new allocations to the mobile-satellite service for direct connectivity between space stations and International Mobile Telecommunications (IMT) user equipment to complement terrestrial IMT network coverage, in accordance with Resolution 253 (WRC-23). In addition to the information provided in a previous liaison statement (4C/83), this contribution provides additional technical information of systems operating in-band</w:t>
      </w:r>
      <w:ins w:id="46" w:author="USA" w:date="2024-10-03T09:23:00Z" w16du:dateUtc="2024-10-03T13:23:00Z">
        <w:r w:rsidR="00A21C96">
          <w:rPr>
            <w:bCs/>
            <w:szCs w:val="24"/>
            <w:lang w:eastAsia="zh-CN"/>
          </w:rPr>
          <w:t xml:space="preserve"> and adjacent</w:t>
        </w:r>
      </w:ins>
      <w:ins w:id="47" w:author="USA" w:date="2024-10-03T09:24:00Z" w16du:dateUtc="2024-10-03T13:24:00Z">
        <w:r w:rsidR="00A21C96">
          <w:rPr>
            <w:bCs/>
            <w:szCs w:val="24"/>
            <w:lang w:eastAsia="zh-CN"/>
          </w:rPr>
          <w:t>-</w:t>
        </w:r>
      </w:ins>
      <w:ins w:id="48" w:author="USA" w:date="2024-10-03T09:23:00Z" w16du:dateUtc="2024-10-03T13:23:00Z">
        <w:r w:rsidR="00A21C96">
          <w:rPr>
            <w:bCs/>
            <w:szCs w:val="24"/>
            <w:lang w:eastAsia="zh-CN"/>
          </w:rPr>
          <w:t>b</w:t>
        </w:r>
      </w:ins>
      <w:ins w:id="49" w:author="USA" w:date="2024-10-03T09:24:00Z" w16du:dateUtc="2024-10-03T13:24:00Z">
        <w:r w:rsidR="00A21C96">
          <w:rPr>
            <w:bCs/>
            <w:szCs w:val="24"/>
            <w:lang w:eastAsia="zh-CN"/>
          </w:rPr>
          <w:t>and</w:t>
        </w:r>
      </w:ins>
      <w:r w:rsidR="00A21C96">
        <w:rPr>
          <w:bCs/>
          <w:szCs w:val="24"/>
          <w:lang w:eastAsia="zh-CN"/>
        </w:rPr>
        <w:t xml:space="preserve"> </w:t>
      </w:r>
      <w:ins w:id="50" w:author="USA" w:date="2024-10-03T09:24:00Z" w16du:dateUtc="2024-10-03T13:24:00Z">
        <w:r w:rsidR="00A21C96">
          <w:rPr>
            <w:bCs/>
            <w:szCs w:val="24"/>
            <w:lang w:eastAsia="zh-CN"/>
          </w:rPr>
          <w:t xml:space="preserve">to </w:t>
        </w:r>
      </w:ins>
      <w:r>
        <w:rPr>
          <w:bCs/>
          <w:szCs w:val="24"/>
          <w:lang w:eastAsia="zh-CN"/>
        </w:rPr>
        <w:t>the proposed frequency bands under WRC-27 AI 1.13.</w:t>
      </w:r>
    </w:p>
    <w:p w14:paraId="5E0098AC" w14:textId="77777777" w:rsidR="000874B2" w:rsidRDefault="00000000">
      <w:pPr>
        <w:spacing w:before="360"/>
        <w:textAlignment w:val="auto"/>
        <w:rPr>
          <w:szCs w:val="24"/>
          <w:lang w:eastAsia="zh-CN"/>
        </w:rPr>
      </w:pPr>
      <w:r>
        <w:rPr>
          <w:szCs w:val="24"/>
          <w:lang w:eastAsia="zh-CN"/>
        </w:rPr>
        <w:t>Attachment:  1</w:t>
      </w:r>
    </w:p>
    <w:p w14:paraId="57EDD480" w14:textId="77777777" w:rsidR="000874B2" w:rsidRDefault="000874B2">
      <w:pPr>
        <w:tabs>
          <w:tab w:val="clear" w:pos="1134"/>
          <w:tab w:val="clear" w:pos="1871"/>
          <w:tab w:val="clear" w:pos="2268"/>
        </w:tabs>
        <w:overflowPunct/>
        <w:autoSpaceDE/>
        <w:autoSpaceDN/>
        <w:adjustRightInd/>
        <w:spacing w:before="0"/>
        <w:textAlignment w:val="auto"/>
      </w:pPr>
    </w:p>
    <w:p w14:paraId="59FE206B" w14:textId="77777777" w:rsidR="000874B2" w:rsidRDefault="00000000">
      <w:pPr>
        <w:tabs>
          <w:tab w:val="clear" w:pos="1134"/>
          <w:tab w:val="clear" w:pos="1871"/>
          <w:tab w:val="clear" w:pos="2268"/>
        </w:tabs>
        <w:overflowPunct/>
        <w:autoSpaceDE/>
        <w:autoSpaceDN/>
        <w:adjustRightInd/>
        <w:spacing w:before="0"/>
        <w:textAlignment w:val="auto"/>
        <w:rPr>
          <w:caps/>
          <w:szCs w:val="24"/>
        </w:rPr>
      </w:pPr>
      <w:r>
        <w:rPr>
          <w:caps/>
          <w:szCs w:val="24"/>
        </w:rPr>
        <w:br w:type="page"/>
      </w:r>
    </w:p>
    <w:p w14:paraId="052E949F" w14:textId="77777777" w:rsidR="000874B2" w:rsidRDefault="00000000">
      <w:pPr>
        <w:tabs>
          <w:tab w:val="left" w:pos="567"/>
          <w:tab w:val="left" w:pos="1701"/>
          <w:tab w:val="left" w:pos="2835"/>
        </w:tabs>
        <w:spacing w:before="240" w:line="276" w:lineRule="auto"/>
        <w:jc w:val="center"/>
        <w:textAlignment w:val="auto"/>
        <w:rPr>
          <w:caps/>
          <w:szCs w:val="24"/>
        </w:rPr>
      </w:pPr>
      <w:r>
        <w:rPr>
          <w:caps/>
          <w:szCs w:val="24"/>
        </w:rPr>
        <w:lastRenderedPageBreak/>
        <w:t>ATTACHMENT</w:t>
      </w:r>
    </w:p>
    <w:p w14:paraId="670852E1" w14:textId="77777777" w:rsidR="000874B2" w:rsidRDefault="00000000">
      <w:pPr>
        <w:keepNext/>
        <w:keepLines/>
        <w:spacing w:before="280" w:line="360" w:lineRule="auto"/>
        <w:ind w:left="1134" w:hanging="1134"/>
        <w:jc w:val="center"/>
        <w:textAlignment w:val="auto"/>
        <w:outlineLvl w:val="0"/>
        <w:rPr>
          <w:b/>
          <w:szCs w:val="24"/>
        </w:rPr>
      </w:pPr>
      <w:r>
        <w:rPr>
          <w:b/>
          <w:szCs w:val="24"/>
        </w:rPr>
        <w:t>Working Party 5B</w:t>
      </w:r>
    </w:p>
    <w:p w14:paraId="456067A4" w14:textId="77777777" w:rsidR="000874B2" w:rsidRDefault="00000000">
      <w:pPr>
        <w:overflowPunct/>
        <w:autoSpaceDE/>
        <w:autoSpaceDN/>
        <w:adjustRightInd/>
        <w:spacing w:before="240" w:line="360" w:lineRule="auto"/>
        <w:jc w:val="center"/>
        <w:textAlignment w:val="auto"/>
        <w:rPr>
          <w:szCs w:val="24"/>
        </w:rPr>
      </w:pPr>
      <w:r>
        <w:rPr>
          <w:szCs w:val="24"/>
        </w:rPr>
        <w:t xml:space="preserve">PROPOSAL DRAFT REPLY LIAISON STATEMENT TO WORKING PARTY 4C </w:t>
      </w:r>
    </w:p>
    <w:p w14:paraId="1E74D99E" w14:textId="77777777" w:rsidR="000874B2" w:rsidRDefault="00000000">
      <w:pPr>
        <w:overflowPunct/>
        <w:autoSpaceDE/>
        <w:autoSpaceDN/>
        <w:adjustRightInd/>
        <w:spacing w:before="240"/>
        <w:jc w:val="center"/>
        <w:textAlignment w:val="auto"/>
        <w:rPr>
          <w:b/>
          <w:bCs/>
          <w:szCs w:val="24"/>
        </w:rPr>
      </w:pPr>
      <w:r>
        <w:rPr>
          <w:b/>
          <w:bCs/>
          <w:szCs w:val="24"/>
        </w:rPr>
        <w:t>Relevant technical information for sharing studies under WRC-27 Agenda Item 1.13</w:t>
      </w:r>
    </w:p>
    <w:p w14:paraId="03CD507A" w14:textId="77777777" w:rsidR="000874B2" w:rsidRDefault="000874B2">
      <w:pPr>
        <w:textAlignment w:val="auto"/>
        <w:rPr>
          <w:szCs w:val="24"/>
        </w:rPr>
      </w:pPr>
    </w:p>
    <w:p w14:paraId="76951622" w14:textId="77777777" w:rsidR="000874B2" w:rsidRDefault="00000000">
      <w:pPr>
        <w:textAlignment w:val="auto"/>
        <w:rPr>
          <w:szCs w:val="24"/>
        </w:rPr>
      </w:pPr>
      <w:r>
        <w:rPr>
          <w:szCs w:val="24"/>
        </w:rPr>
        <w:t>Working Party (WP) 5B thanks WP 4C for its liaison statement (</w:t>
      </w:r>
      <w:hyperlink r:id="rId12" w:history="1">
        <w:r>
          <w:rPr>
            <w:rStyle w:val="Hyperlink"/>
            <w:szCs w:val="24"/>
          </w:rPr>
          <w:t>Document</w:t>
        </w:r>
        <w:r>
          <w:rPr>
            <w:rStyle w:val="Hyperlink"/>
          </w:rPr>
          <w:t xml:space="preserve"> 5B/77</w:t>
        </w:r>
      </w:hyperlink>
      <w:r>
        <w:rPr>
          <w:szCs w:val="24"/>
        </w:rPr>
        <w:t xml:space="preserve">), requesting the characteristics and protection criteria of the systems operating in-bands and adjacent bands, as appropriate, to the proposed frequency bands under WRC-27 AI 1.13, for sharing and compatibility studies. </w:t>
      </w:r>
    </w:p>
    <w:p w14:paraId="507F10EF" w14:textId="77777777" w:rsidR="000874B2" w:rsidRDefault="000874B2">
      <w:pPr>
        <w:tabs>
          <w:tab w:val="clear" w:pos="1134"/>
          <w:tab w:val="clear" w:pos="1871"/>
          <w:tab w:val="clear" w:pos="2268"/>
        </w:tabs>
        <w:overflowPunct/>
        <w:autoSpaceDE/>
        <w:autoSpaceDN/>
        <w:adjustRightInd/>
        <w:spacing w:before="0"/>
        <w:textAlignment w:val="auto"/>
      </w:pPr>
    </w:p>
    <w:p w14:paraId="35B980F5" w14:textId="69BDB973" w:rsidR="000874B2" w:rsidRDefault="00000000">
      <w:pPr>
        <w:pStyle w:val="ListParagraph"/>
        <w:numPr>
          <w:ilvl w:val="0"/>
          <w:numId w:val="4"/>
        </w:numPr>
        <w:tabs>
          <w:tab w:val="clear" w:pos="1134"/>
          <w:tab w:val="clear" w:pos="1871"/>
          <w:tab w:val="clear" w:pos="2268"/>
        </w:tabs>
        <w:overflowPunct/>
        <w:autoSpaceDE/>
        <w:autoSpaceDN/>
        <w:adjustRightInd/>
        <w:spacing w:before="0"/>
        <w:textAlignment w:val="auto"/>
        <w:rPr>
          <w:b/>
          <w:bCs/>
        </w:rPr>
      </w:pPr>
      <w:r>
        <w:rPr>
          <w:b/>
          <w:bCs/>
        </w:rPr>
        <w:t>Radiolocation service (RLS) in the frequency band 2 3</w:t>
      </w:r>
      <w:ins w:id="51" w:author="USA" w:date="2024-10-03T10:14:00Z" w16du:dateUtc="2024-10-03T14:14:00Z">
        <w:r w:rsidR="00EB1E3A">
          <w:rPr>
            <w:b/>
            <w:bCs/>
          </w:rPr>
          <w:t>6</w:t>
        </w:r>
      </w:ins>
      <w:del w:id="52" w:author="USA" w:date="2024-10-03T10:14:00Z" w16du:dateUtc="2024-10-03T14:14:00Z">
        <w:r w:rsidDel="00EB1E3A">
          <w:rPr>
            <w:b/>
            <w:bCs/>
          </w:rPr>
          <w:delText>0</w:delText>
        </w:r>
      </w:del>
      <w:r>
        <w:rPr>
          <w:b/>
          <w:bCs/>
        </w:rPr>
        <w:t xml:space="preserve">0-2 </w:t>
      </w:r>
      <w:ins w:id="53" w:author="USA" w:date="2024-10-03T10:14:00Z" w16du:dateUtc="2024-10-03T14:14:00Z">
        <w:r w:rsidR="00EB1E3A">
          <w:rPr>
            <w:b/>
            <w:bCs/>
          </w:rPr>
          <w:t>39</w:t>
        </w:r>
      </w:ins>
      <w:del w:id="54" w:author="USA" w:date="2024-10-03T10:14:00Z" w16du:dateUtc="2024-10-03T14:14:00Z">
        <w:r w:rsidDel="00EB1E3A">
          <w:rPr>
            <w:b/>
            <w:bCs/>
          </w:rPr>
          <w:delText>40</w:delText>
        </w:r>
      </w:del>
      <w:r>
        <w:rPr>
          <w:b/>
          <w:bCs/>
        </w:rPr>
        <w:t>0 MHz</w:t>
      </w:r>
    </w:p>
    <w:p w14:paraId="28951291" w14:textId="77777777" w:rsidR="000874B2" w:rsidRDefault="000874B2">
      <w:pPr>
        <w:tabs>
          <w:tab w:val="clear" w:pos="1134"/>
          <w:tab w:val="clear" w:pos="1871"/>
          <w:tab w:val="clear" w:pos="2268"/>
        </w:tabs>
        <w:overflowPunct/>
        <w:autoSpaceDE/>
        <w:autoSpaceDN/>
        <w:adjustRightInd/>
        <w:spacing w:before="0"/>
        <w:textAlignment w:val="auto"/>
        <w:rPr>
          <w:b/>
          <w:bCs/>
        </w:rPr>
      </w:pPr>
    </w:p>
    <w:p w14:paraId="6F7C5E82" w14:textId="35435DFF" w:rsidR="00A21C96" w:rsidRPr="00E8212C" w:rsidDel="009C41D7" w:rsidRDefault="00A21C96" w:rsidP="00A21C96">
      <w:pPr>
        <w:tabs>
          <w:tab w:val="clear" w:pos="1134"/>
          <w:tab w:val="clear" w:pos="1871"/>
          <w:tab w:val="clear" w:pos="2268"/>
        </w:tabs>
        <w:overflowPunct/>
        <w:autoSpaceDE/>
        <w:autoSpaceDN/>
        <w:adjustRightInd/>
        <w:spacing w:before="0"/>
        <w:textAlignment w:val="auto"/>
        <w:rPr>
          <w:del w:id="55" w:author="USA" w:date="2024-10-03T09:35:00Z" w16du:dateUtc="2024-10-03T13:35:00Z"/>
          <w:rFonts w:eastAsiaTheme="minorHAnsi"/>
          <w:b/>
          <w:bCs/>
          <w:lang w:val="en-GB"/>
          <w14:ligatures w14:val="standardContextual"/>
        </w:rPr>
      </w:pPr>
      <w:del w:id="56" w:author="USA" w:date="2024-10-03T09:35:00Z" w16du:dateUtc="2024-10-03T13:35:00Z">
        <w:r w:rsidRPr="00E8212C" w:rsidDel="009C41D7">
          <w:rPr>
            <w:rFonts w:eastAsiaTheme="minorHAnsi"/>
            <w14:ligatures w14:val="standardContextual"/>
          </w:rPr>
          <w:delText xml:space="preserve">It should be noted that in some countries, including the U.S., the use of the bands 1 435-1 525 MHz and </w:delText>
        </w:r>
        <w:r w:rsidRPr="00E8212C" w:rsidDel="009C41D7">
          <w:rPr>
            <w:rFonts w:eastAsiaTheme="minorHAnsi"/>
            <w:lang w:val="en-GB"/>
            <w14:ligatures w14:val="standardContextual"/>
          </w:rPr>
          <w:delText>2 360-2 395 MHz</w:delText>
        </w:r>
        <w:r w:rsidRPr="00E8212C" w:rsidDel="009C41D7">
          <w:rPr>
            <w:rFonts w:eastAsiaTheme="minorHAnsi"/>
            <w14:ligatures w14:val="standardContextual"/>
          </w:rPr>
          <w:delText xml:space="preserve"> by the aeronautical mobile service for telemetry has priority over other uses by the mobile service (See RR Nos. </w:delText>
        </w:r>
        <w:r w:rsidRPr="00E8212C" w:rsidDel="009C41D7">
          <w:rPr>
            <w:rFonts w:eastAsiaTheme="minorHAnsi"/>
            <w:b/>
            <w:bCs/>
            <w:lang w:val="en-GB"/>
            <w14:ligatures w14:val="standardContextual"/>
          </w:rPr>
          <w:delText>5.343</w:delText>
        </w:r>
        <w:r w:rsidRPr="00E8212C" w:rsidDel="009C41D7">
          <w:rPr>
            <w:rFonts w:eastAsiaTheme="minorHAnsi"/>
            <w:lang w:val="en-GB"/>
            <w14:ligatures w14:val="standardContextual"/>
          </w:rPr>
          <w:delText xml:space="preserve"> and </w:delText>
        </w:r>
        <w:r w:rsidRPr="00E8212C" w:rsidDel="009C41D7">
          <w:rPr>
            <w:rFonts w:eastAsiaTheme="minorHAnsi"/>
            <w:b/>
            <w:bCs/>
            <w:lang w:val="en-GB"/>
            <w14:ligatures w14:val="standardContextual"/>
          </w:rPr>
          <w:delText>5.394).</w:delText>
        </w:r>
      </w:del>
    </w:p>
    <w:p w14:paraId="79F61D2A" w14:textId="7479D966" w:rsidR="000874B2" w:rsidDel="009C41D7" w:rsidRDefault="000874B2">
      <w:pPr>
        <w:tabs>
          <w:tab w:val="clear" w:pos="1134"/>
          <w:tab w:val="clear" w:pos="1871"/>
          <w:tab w:val="clear" w:pos="2268"/>
        </w:tabs>
        <w:overflowPunct/>
        <w:autoSpaceDE/>
        <w:autoSpaceDN/>
        <w:adjustRightInd/>
        <w:spacing w:before="0"/>
        <w:textAlignment w:val="auto"/>
        <w:rPr>
          <w:del w:id="57" w:author="USA" w:date="2024-10-03T09:35:00Z" w16du:dateUtc="2024-10-03T13:35:00Z"/>
        </w:rPr>
      </w:pPr>
    </w:p>
    <w:p w14:paraId="71C9C1F3" w14:textId="441CE35F" w:rsidR="000874B2" w:rsidRDefault="00000000">
      <w:pPr>
        <w:tabs>
          <w:tab w:val="clear" w:pos="1134"/>
          <w:tab w:val="clear" w:pos="1871"/>
          <w:tab w:val="clear" w:pos="2268"/>
        </w:tabs>
        <w:overflowPunct/>
        <w:autoSpaceDE/>
        <w:autoSpaceDN/>
        <w:adjustRightInd/>
        <w:spacing w:before="0"/>
        <w:textAlignment w:val="auto"/>
      </w:pPr>
      <w:r>
        <w:t>In addition to the information provided in a previously liaison statement (</w:t>
      </w:r>
      <w:hyperlink r:id="rId13" w:history="1">
        <w:r>
          <w:rPr>
            <w:rStyle w:val="Hyperlink"/>
          </w:rPr>
          <w:t>Document 4C/83</w:t>
        </w:r>
      </w:hyperlink>
      <w:r>
        <w:t>), WP 5B would also like to provide the technical characteristics of the radiolocation service (RLS) operating in the frequency band 2 3</w:t>
      </w:r>
      <w:ins w:id="58" w:author="USA" w:date="2024-10-03T10:15:00Z" w16du:dateUtc="2024-10-03T14:15:00Z">
        <w:r w:rsidR="00EB1E3A">
          <w:t>6</w:t>
        </w:r>
      </w:ins>
      <w:del w:id="59" w:author="USA" w:date="2024-10-03T10:15:00Z" w16du:dateUtc="2024-10-03T14:15:00Z">
        <w:r w:rsidDel="00EB1E3A">
          <w:delText>0</w:delText>
        </w:r>
      </w:del>
      <w:r>
        <w:t xml:space="preserve">0-2 </w:t>
      </w:r>
      <w:ins w:id="60" w:author="USA" w:date="2024-10-03T10:15:00Z" w16du:dateUtc="2024-10-03T14:15:00Z">
        <w:r w:rsidR="00EB1E3A">
          <w:t>39</w:t>
        </w:r>
      </w:ins>
      <w:del w:id="61" w:author="USA" w:date="2024-10-03T10:15:00Z" w16du:dateUtc="2024-10-03T14:15:00Z">
        <w:r w:rsidDel="00EB1E3A">
          <w:delText>40</w:delText>
        </w:r>
      </w:del>
      <w:r>
        <w:t>0 MHz in Table 1 below.</w:t>
      </w:r>
    </w:p>
    <w:p w14:paraId="6422847B" w14:textId="77777777" w:rsidR="000874B2" w:rsidRDefault="00000000">
      <w:pPr>
        <w:tabs>
          <w:tab w:val="clear" w:pos="1134"/>
          <w:tab w:val="clear" w:pos="1871"/>
          <w:tab w:val="clear" w:pos="2268"/>
        </w:tabs>
        <w:overflowPunct/>
        <w:autoSpaceDE/>
        <w:autoSpaceDN/>
        <w:adjustRightInd/>
        <w:spacing w:before="0"/>
        <w:textAlignment w:val="auto"/>
      </w:pPr>
      <w:r>
        <w:t xml:space="preserve"> </w:t>
      </w:r>
    </w:p>
    <w:p w14:paraId="1B41509B" w14:textId="1095BA1E" w:rsidR="000874B2" w:rsidRDefault="00000000">
      <w:pPr>
        <w:jc w:val="center"/>
      </w:pPr>
      <w:r>
        <w:t>Table 1 - Radiolocation Characteristics in the frequency band 2 3</w:t>
      </w:r>
      <w:ins w:id="62" w:author="USA" w:date="2024-10-03T10:15:00Z" w16du:dateUtc="2024-10-03T14:15:00Z">
        <w:r w:rsidR="00EB1E3A">
          <w:t>6</w:t>
        </w:r>
      </w:ins>
      <w:del w:id="63" w:author="USA" w:date="2024-10-03T10:15:00Z" w16du:dateUtc="2024-10-03T14:15:00Z">
        <w:r w:rsidDel="00EB1E3A">
          <w:delText>0</w:delText>
        </w:r>
      </w:del>
      <w:r>
        <w:t xml:space="preserve">0-2 </w:t>
      </w:r>
      <w:ins w:id="64" w:author="USA" w:date="2024-10-03T10:15:00Z" w16du:dateUtc="2024-10-03T14:15:00Z">
        <w:r w:rsidR="00EB1E3A">
          <w:t>39</w:t>
        </w:r>
      </w:ins>
      <w:del w:id="65" w:author="USA" w:date="2024-10-03T10:15:00Z" w16du:dateUtc="2024-10-03T14:15:00Z">
        <w:r w:rsidDel="00EB1E3A">
          <w:delText>40</w:delText>
        </w:r>
      </w:del>
      <w:r>
        <w:t>0 MHz</w:t>
      </w:r>
    </w:p>
    <w:tbl>
      <w:tblPr>
        <w:tblStyle w:val="TableGrid"/>
        <w:tblW w:w="0" w:type="auto"/>
        <w:tblLook w:val="04A0" w:firstRow="1" w:lastRow="0" w:firstColumn="1" w:lastColumn="0" w:noHBand="0" w:noVBand="1"/>
      </w:tblPr>
      <w:tblGrid>
        <w:gridCol w:w="3415"/>
        <w:gridCol w:w="2970"/>
        <w:gridCol w:w="3244"/>
      </w:tblGrid>
      <w:tr w:rsidR="000874B2" w14:paraId="1D6CDAC9" w14:textId="77777777">
        <w:tc>
          <w:tcPr>
            <w:tcW w:w="9629" w:type="dxa"/>
            <w:gridSpan w:val="3"/>
            <w:shd w:val="clear" w:color="auto" w:fill="B6DDE8" w:themeFill="accent5" w:themeFillTint="66"/>
          </w:tcPr>
          <w:p w14:paraId="33BE0FB1" w14:textId="77777777" w:rsidR="000874B2" w:rsidRDefault="00000000">
            <w:pPr>
              <w:jc w:val="center"/>
              <w:rPr>
                <w:rFonts w:ascii="Times New Roman" w:hAnsi="Times New Roman" w:cs="Times New Roman"/>
                <w:sz w:val="20"/>
              </w:rPr>
            </w:pPr>
            <w:r>
              <w:rPr>
                <w:rFonts w:ascii="Times New Roman" w:hAnsi="Times New Roman" w:cs="Times New Roman"/>
                <w:sz w:val="20"/>
                <w:lang w:val="en-US"/>
              </w:rPr>
              <w:t>Transmitter</w:t>
            </w:r>
          </w:p>
        </w:tc>
      </w:tr>
      <w:tr w:rsidR="000874B2" w14:paraId="69B8DAAB" w14:textId="77777777">
        <w:tc>
          <w:tcPr>
            <w:tcW w:w="3415" w:type="dxa"/>
          </w:tcPr>
          <w:p w14:paraId="7412108E" w14:textId="77777777" w:rsidR="000874B2" w:rsidRDefault="00000000">
            <w:pPr>
              <w:rPr>
                <w:rFonts w:ascii="Times New Roman" w:hAnsi="Times New Roman" w:cs="Times New Roman"/>
                <w:sz w:val="20"/>
                <w:lang w:val="en-US"/>
              </w:rPr>
            </w:pPr>
            <w:r>
              <w:rPr>
                <w:rFonts w:ascii="Times New Roman" w:hAnsi="Times New Roman" w:cs="Times New Roman"/>
                <w:sz w:val="20"/>
                <w:lang w:val="en-US"/>
              </w:rPr>
              <w:t xml:space="preserve">Platform type (airborne, shipborne, </w:t>
            </w:r>
            <w:proofErr w:type="spellStart"/>
            <w:r>
              <w:rPr>
                <w:rFonts w:ascii="Times New Roman" w:hAnsi="Times New Roman" w:cs="Times New Roman"/>
                <w:sz w:val="20"/>
                <w:lang w:val="en-US"/>
              </w:rPr>
              <w:t>etc</w:t>
            </w:r>
            <w:proofErr w:type="spellEnd"/>
            <w:r>
              <w:rPr>
                <w:rFonts w:ascii="Times New Roman" w:hAnsi="Times New Roman" w:cs="Times New Roman"/>
                <w:sz w:val="20"/>
                <w:lang w:val="en-US"/>
              </w:rPr>
              <w:t>)</w:t>
            </w:r>
          </w:p>
        </w:tc>
        <w:tc>
          <w:tcPr>
            <w:tcW w:w="2970" w:type="dxa"/>
          </w:tcPr>
          <w:p w14:paraId="741218FC" w14:textId="77777777"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Airborne</w:t>
            </w:r>
          </w:p>
        </w:tc>
        <w:tc>
          <w:tcPr>
            <w:tcW w:w="3244" w:type="dxa"/>
          </w:tcPr>
          <w:p w14:paraId="7555700F" w14:textId="77777777" w:rsidR="000874B2" w:rsidRDefault="00000000">
            <w:pPr>
              <w:jc w:val="center"/>
              <w:rPr>
                <w:rFonts w:ascii="Times New Roman" w:hAnsi="Times New Roman" w:cs="Times New Roman"/>
                <w:sz w:val="20"/>
              </w:rPr>
            </w:pPr>
            <w:r>
              <w:rPr>
                <w:rFonts w:ascii="Times New Roman" w:hAnsi="Times New Roman" w:cs="Times New Roman"/>
                <w:sz w:val="20"/>
              </w:rPr>
              <w:t>Ground</w:t>
            </w:r>
          </w:p>
        </w:tc>
      </w:tr>
      <w:tr w:rsidR="000874B2" w14:paraId="0C82A7AB" w14:textId="77777777">
        <w:tc>
          <w:tcPr>
            <w:tcW w:w="3415" w:type="dxa"/>
          </w:tcPr>
          <w:p w14:paraId="73A9CFA0" w14:textId="77777777" w:rsidR="000874B2" w:rsidRDefault="00000000">
            <w:pPr>
              <w:rPr>
                <w:rFonts w:ascii="Times New Roman" w:hAnsi="Times New Roman" w:cs="Times New Roman"/>
                <w:sz w:val="20"/>
                <w:lang w:val="en-US"/>
              </w:rPr>
            </w:pPr>
            <w:r>
              <w:rPr>
                <w:rFonts w:ascii="Times New Roman" w:hAnsi="Times New Roman" w:cs="Times New Roman"/>
                <w:sz w:val="20"/>
                <w:lang w:val="en-US"/>
              </w:rPr>
              <w:t>Frequency range (MHz)</w:t>
            </w:r>
          </w:p>
        </w:tc>
        <w:tc>
          <w:tcPr>
            <w:tcW w:w="2970" w:type="dxa"/>
          </w:tcPr>
          <w:p w14:paraId="548F107B" w14:textId="23900923"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23</w:t>
            </w:r>
            <w:ins w:id="66" w:author="USA" w:date="2024-10-03T10:15:00Z" w16du:dateUtc="2024-10-03T14:15:00Z">
              <w:r w:rsidR="00EB1E3A">
                <w:rPr>
                  <w:rFonts w:ascii="Times New Roman" w:hAnsi="Times New Roman" w:cs="Times New Roman"/>
                  <w:sz w:val="20"/>
                  <w:lang w:val="en-US"/>
                </w:rPr>
                <w:t>6</w:t>
              </w:r>
            </w:ins>
            <w:del w:id="67" w:author="USA" w:date="2024-10-03T10:15:00Z" w16du:dateUtc="2024-10-03T14:15:00Z">
              <w:r w:rsidDel="00EB1E3A">
                <w:rPr>
                  <w:rFonts w:ascii="Times New Roman" w:hAnsi="Times New Roman" w:cs="Times New Roman"/>
                  <w:sz w:val="20"/>
                  <w:lang w:val="en-US"/>
                </w:rPr>
                <w:delText>0</w:delText>
              </w:r>
            </w:del>
            <w:r>
              <w:rPr>
                <w:rFonts w:ascii="Times New Roman" w:hAnsi="Times New Roman" w:cs="Times New Roman"/>
                <w:sz w:val="20"/>
                <w:lang w:val="en-US"/>
              </w:rPr>
              <w:t>0 – 2</w:t>
            </w:r>
            <w:ins w:id="68" w:author="USA" w:date="2024-10-03T10:15:00Z" w16du:dateUtc="2024-10-03T14:15:00Z">
              <w:r w:rsidR="00EB1E3A">
                <w:rPr>
                  <w:rFonts w:ascii="Times New Roman" w:hAnsi="Times New Roman" w:cs="Times New Roman"/>
                  <w:sz w:val="20"/>
                  <w:lang w:val="en-US"/>
                </w:rPr>
                <w:t>39</w:t>
              </w:r>
            </w:ins>
            <w:del w:id="69" w:author="USA" w:date="2024-10-03T10:15:00Z" w16du:dateUtc="2024-10-03T14:15:00Z">
              <w:r w:rsidDel="00EB1E3A">
                <w:rPr>
                  <w:rFonts w:ascii="Times New Roman" w:hAnsi="Times New Roman" w:cs="Times New Roman"/>
                  <w:sz w:val="20"/>
                  <w:lang w:val="en-US"/>
                </w:rPr>
                <w:delText>40</w:delText>
              </w:r>
            </w:del>
            <w:r>
              <w:rPr>
                <w:rFonts w:ascii="Times New Roman" w:hAnsi="Times New Roman" w:cs="Times New Roman"/>
                <w:sz w:val="20"/>
                <w:lang w:val="en-US"/>
              </w:rPr>
              <w:t>0</w:t>
            </w:r>
          </w:p>
        </w:tc>
        <w:tc>
          <w:tcPr>
            <w:tcW w:w="3244" w:type="dxa"/>
          </w:tcPr>
          <w:p w14:paraId="0F781322" w14:textId="5DFA6EDD" w:rsidR="000874B2" w:rsidRDefault="00000000">
            <w:pPr>
              <w:jc w:val="center"/>
              <w:rPr>
                <w:rFonts w:ascii="Times New Roman" w:hAnsi="Times New Roman" w:cs="Times New Roman"/>
                <w:sz w:val="20"/>
              </w:rPr>
            </w:pPr>
            <w:r>
              <w:rPr>
                <w:rFonts w:ascii="Times New Roman" w:hAnsi="Times New Roman" w:cs="Times New Roman"/>
                <w:sz w:val="20"/>
                <w:lang w:val="en-US"/>
              </w:rPr>
              <w:t>23</w:t>
            </w:r>
            <w:ins w:id="70" w:author="USA" w:date="2024-10-03T10:15:00Z" w16du:dateUtc="2024-10-03T14:15:00Z">
              <w:r w:rsidR="00EB1E3A">
                <w:rPr>
                  <w:rFonts w:ascii="Times New Roman" w:hAnsi="Times New Roman" w:cs="Times New Roman"/>
                  <w:sz w:val="20"/>
                  <w:lang w:val="en-US"/>
                </w:rPr>
                <w:t>6</w:t>
              </w:r>
            </w:ins>
            <w:del w:id="71" w:author="USA" w:date="2024-10-03T10:15:00Z" w16du:dateUtc="2024-10-03T14:15:00Z">
              <w:r w:rsidDel="00EB1E3A">
                <w:rPr>
                  <w:rFonts w:ascii="Times New Roman" w:hAnsi="Times New Roman" w:cs="Times New Roman"/>
                  <w:sz w:val="20"/>
                  <w:lang w:val="en-US"/>
                </w:rPr>
                <w:delText>0</w:delText>
              </w:r>
            </w:del>
            <w:r>
              <w:rPr>
                <w:rFonts w:ascii="Times New Roman" w:hAnsi="Times New Roman" w:cs="Times New Roman"/>
                <w:sz w:val="20"/>
                <w:lang w:val="en-US"/>
              </w:rPr>
              <w:t>0 – 2</w:t>
            </w:r>
            <w:ins w:id="72" w:author="USA" w:date="2024-10-03T10:16:00Z" w16du:dateUtc="2024-10-03T14:16:00Z">
              <w:r w:rsidR="00EB1E3A">
                <w:rPr>
                  <w:rFonts w:ascii="Times New Roman" w:hAnsi="Times New Roman" w:cs="Times New Roman"/>
                  <w:sz w:val="20"/>
                  <w:lang w:val="en-US"/>
                </w:rPr>
                <w:t>39</w:t>
              </w:r>
            </w:ins>
            <w:del w:id="73" w:author="USA" w:date="2024-10-03T10:16:00Z" w16du:dateUtc="2024-10-03T14:16:00Z">
              <w:r w:rsidDel="00EB1E3A">
                <w:rPr>
                  <w:rFonts w:ascii="Times New Roman" w:hAnsi="Times New Roman" w:cs="Times New Roman"/>
                  <w:sz w:val="20"/>
                  <w:lang w:val="en-US"/>
                </w:rPr>
                <w:delText>40</w:delText>
              </w:r>
            </w:del>
            <w:r>
              <w:rPr>
                <w:rFonts w:ascii="Times New Roman" w:hAnsi="Times New Roman" w:cs="Times New Roman"/>
                <w:sz w:val="20"/>
                <w:lang w:val="en-US"/>
              </w:rPr>
              <w:t>0</w:t>
            </w:r>
          </w:p>
        </w:tc>
      </w:tr>
      <w:tr w:rsidR="000874B2" w14:paraId="35DE3FCC" w14:textId="77777777">
        <w:tc>
          <w:tcPr>
            <w:tcW w:w="3415" w:type="dxa"/>
          </w:tcPr>
          <w:p w14:paraId="0B66F3F6" w14:textId="77777777" w:rsidR="000874B2" w:rsidRDefault="00000000">
            <w:pPr>
              <w:rPr>
                <w:rFonts w:ascii="Times New Roman" w:hAnsi="Times New Roman" w:cs="Times New Roman"/>
                <w:sz w:val="20"/>
                <w:lang w:val="en-US"/>
              </w:rPr>
            </w:pPr>
            <w:r>
              <w:rPr>
                <w:rFonts w:ascii="Times New Roman" w:hAnsi="Times New Roman" w:cs="Times New Roman"/>
                <w:sz w:val="20"/>
                <w:lang w:val="en-US"/>
              </w:rPr>
              <w:t>Transmit Power (dBW)</w:t>
            </w:r>
          </w:p>
        </w:tc>
        <w:tc>
          <w:tcPr>
            <w:tcW w:w="2970" w:type="dxa"/>
          </w:tcPr>
          <w:p w14:paraId="07A9D79F" w14:textId="77777777"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13</w:t>
            </w:r>
          </w:p>
        </w:tc>
        <w:tc>
          <w:tcPr>
            <w:tcW w:w="3244" w:type="dxa"/>
          </w:tcPr>
          <w:p w14:paraId="19C1AB88" w14:textId="77777777" w:rsidR="000874B2" w:rsidRDefault="00000000">
            <w:pPr>
              <w:jc w:val="center"/>
              <w:rPr>
                <w:rFonts w:ascii="Times New Roman" w:hAnsi="Times New Roman" w:cs="Times New Roman"/>
                <w:sz w:val="20"/>
              </w:rPr>
            </w:pPr>
            <w:r>
              <w:rPr>
                <w:rFonts w:ascii="Times New Roman" w:hAnsi="Times New Roman" w:cs="Times New Roman"/>
                <w:sz w:val="20"/>
                <w:lang w:val="en-US"/>
              </w:rPr>
              <w:t>13</w:t>
            </w:r>
          </w:p>
        </w:tc>
      </w:tr>
      <w:tr w:rsidR="000874B2" w14:paraId="4AF2E7EF" w14:textId="77777777">
        <w:tc>
          <w:tcPr>
            <w:tcW w:w="9629" w:type="dxa"/>
            <w:gridSpan w:val="3"/>
            <w:shd w:val="clear" w:color="auto" w:fill="B6DDE8" w:themeFill="accent5" w:themeFillTint="66"/>
          </w:tcPr>
          <w:p w14:paraId="2A424236" w14:textId="77777777" w:rsidR="000874B2" w:rsidRDefault="00000000">
            <w:pPr>
              <w:jc w:val="center"/>
              <w:rPr>
                <w:rFonts w:ascii="Times New Roman" w:hAnsi="Times New Roman" w:cs="Times New Roman"/>
                <w:sz w:val="20"/>
              </w:rPr>
            </w:pPr>
            <w:r>
              <w:rPr>
                <w:rFonts w:ascii="Times New Roman" w:hAnsi="Times New Roman" w:cs="Times New Roman"/>
                <w:sz w:val="20"/>
                <w:lang w:val="en-US"/>
              </w:rPr>
              <w:t>Receiver</w:t>
            </w:r>
          </w:p>
        </w:tc>
      </w:tr>
      <w:tr w:rsidR="000874B2" w14:paraId="76FB11DF" w14:textId="77777777">
        <w:tc>
          <w:tcPr>
            <w:tcW w:w="3415" w:type="dxa"/>
          </w:tcPr>
          <w:p w14:paraId="63B89F41" w14:textId="77777777" w:rsidR="000874B2" w:rsidRDefault="00000000">
            <w:pPr>
              <w:rPr>
                <w:rFonts w:ascii="Times New Roman" w:hAnsi="Times New Roman" w:cs="Times New Roman"/>
                <w:sz w:val="20"/>
                <w:lang w:val="en-US"/>
              </w:rPr>
            </w:pPr>
            <w:r>
              <w:rPr>
                <w:rFonts w:ascii="Times New Roman" w:hAnsi="Times New Roman" w:cs="Times New Roman"/>
                <w:sz w:val="20"/>
                <w:lang w:val="en-US"/>
              </w:rPr>
              <w:t xml:space="preserve">Platform type (airborne, shipborne, </w:t>
            </w:r>
            <w:proofErr w:type="spellStart"/>
            <w:r>
              <w:rPr>
                <w:rFonts w:ascii="Times New Roman" w:hAnsi="Times New Roman" w:cs="Times New Roman"/>
                <w:sz w:val="20"/>
                <w:lang w:val="en-US"/>
              </w:rPr>
              <w:t>etc</w:t>
            </w:r>
            <w:proofErr w:type="spellEnd"/>
            <w:r>
              <w:rPr>
                <w:rFonts w:ascii="Times New Roman" w:hAnsi="Times New Roman" w:cs="Times New Roman"/>
                <w:sz w:val="20"/>
                <w:lang w:val="en-US"/>
              </w:rPr>
              <w:t>)</w:t>
            </w:r>
          </w:p>
        </w:tc>
        <w:tc>
          <w:tcPr>
            <w:tcW w:w="2970" w:type="dxa"/>
          </w:tcPr>
          <w:p w14:paraId="3CC25BE0" w14:textId="77777777"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Airborne</w:t>
            </w:r>
          </w:p>
        </w:tc>
        <w:tc>
          <w:tcPr>
            <w:tcW w:w="3244" w:type="dxa"/>
          </w:tcPr>
          <w:p w14:paraId="074B835C" w14:textId="77777777" w:rsidR="000874B2" w:rsidRDefault="00000000">
            <w:pPr>
              <w:jc w:val="center"/>
              <w:rPr>
                <w:rFonts w:ascii="Times New Roman" w:hAnsi="Times New Roman" w:cs="Times New Roman"/>
                <w:sz w:val="20"/>
              </w:rPr>
            </w:pPr>
            <w:r>
              <w:rPr>
                <w:rFonts w:ascii="Times New Roman" w:hAnsi="Times New Roman" w:cs="Times New Roman"/>
                <w:sz w:val="20"/>
              </w:rPr>
              <w:t>Ground</w:t>
            </w:r>
          </w:p>
        </w:tc>
      </w:tr>
      <w:tr w:rsidR="000874B2" w14:paraId="0360CA67" w14:textId="77777777">
        <w:tc>
          <w:tcPr>
            <w:tcW w:w="3415" w:type="dxa"/>
          </w:tcPr>
          <w:p w14:paraId="18E993B9" w14:textId="77777777" w:rsidR="000874B2" w:rsidRDefault="00000000">
            <w:pPr>
              <w:rPr>
                <w:rFonts w:ascii="Times New Roman" w:hAnsi="Times New Roman" w:cs="Times New Roman"/>
                <w:sz w:val="20"/>
                <w:lang w:val="en-US"/>
              </w:rPr>
            </w:pPr>
            <w:r>
              <w:rPr>
                <w:rFonts w:ascii="Times New Roman" w:hAnsi="Times New Roman" w:cs="Times New Roman"/>
                <w:sz w:val="20"/>
                <w:lang w:val="en-US"/>
              </w:rPr>
              <w:t>Frequency range (MHz)</w:t>
            </w:r>
          </w:p>
        </w:tc>
        <w:tc>
          <w:tcPr>
            <w:tcW w:w="2970" w:type="dxa"/>
          </w:tcPr>
          <w:p w14:paraId="53D4CF7C" w14:textId="4E6B0204"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23</w:t>
            </w:r>
            <w:ins w:id="74" w:author="USA" w:date="2024-10-03T10:16:00Z" w16du:dateUtc="2024-10-03T14:16:00Z">
              <w:r w:rsidR="00EB1E3A">
                <w:rPr>
                  <w:rFonts w:ascii="Times New Roman" w:hAnsi="Times New Roman" w:cs="Times New Roman"/>
                  <w:sz w:val="20"/>
                  <w:lang w:val="en-US"/>
                </w:rPr>
                <w:t>6</w:t>
              </w:r>
            </w:ins>
            <w:del w:id="75" w:author="USA" w:date="2024-10-03T10:16:00Z" w16du:dateUtc="2024-10-03T14:16:00Z">
              <w:r w:rsidDel="00EB1E3A">
                <w:rPr>
                  <w:rFonts w:ascii="Times New Roman" w:hAnsi="Times New Roman" w:cs="Times New Roman"/>
                  <w:sz w:val="20"/>
                  <w:lang w:val="en-US"/>
                </w:rPr>
                <w:delText>0</w:delText>
              </w:r>
            </w:del>
            <w:r>
              <w:rPr>
                <w:rFonts w:ascii="Times New Roman" w:hAnsi="Times New Roman" w:cs="Times New Roman"/>
                <w:sz w:val="20"/>
                <w:lang w:val="en-US"/>
              </w:rPr>
              <w:t>0 – 2</w:t>
            </w:r>
            <w:ins w:id="76" w:author="USA" w:date="2024-10-03T10:16:00Z" w16du:dateUtc="2024-10-03T14:16:00Z">
              <w:r w:rsidR="00EB1E3A">
                <w:rPr>
                  <w:rFonts w:ascii="Times New Roman" w:hAnsi="Times New Roman" w:cs="Times New Roman"/>
                  <w:sz w:val="20"/>
                  <w:lang w:val="en-US"/>
                </w:rPr>
                <w:t>39</w:t>
              </w:r>
            </w:ins>
            <w:del w:id="77" w:author="USA" w:date="2024-10-03T10:16:00Z" w16du:dateUtc="2024-10-03T14:16:00Z">
              <w:r w:rsidDel="00EB1E3A">
                <w:rPr>
                  <w:rFonts w:ascii="Times New Roman" w:hAnsi="Times New Roman" w:cs="Times New Roman"/>
                  <w:sz w:val="20"/>
                  <w:lang w:val="en-US"/>
                </w:rPr>
                <w:delText>40</w:delText>
              </w:r>
            </w:del>
            <w:r>
              <w:rPr>
                <w:rFonts w:ascii="Times New Roman" w:hAnsi="Times New Roman" w:cs="Times New Roman"/>
                <w:sz w:val="20"/>
                <w:lang w:val="en-US"/>
              </w:rPr>
              <w:t>0</w:t>
            </w:r>
          </w:p>
        </w:tc>
        <w:tc>
          <w:tcPr>
            <w:tcW w:w="3244" w:type="dxa"/>
          </w:tcPr>
          <w:p w14:paraId="2628B97D" w14:textId="161BF9DE" w:rsidR="000874B2" w:rsidRDefault="00000000">
            <w:pPr>
              <w:jc w:val="center"/>
              <w:rPr>
                <w:rFonts w:ascii="Times New Roman" w:hAnsi="Times New Roman" w:cs="Times New Roman"/>
                <w:sz w:val="20"/>
              </w:rPr>
            </w:pPr>
            <w:r>
              <w:rPr>
                <w:rFonts w:ascii="Times New Roman" w:hAnsi="Times New Roman" w:cs="Times New Roman"/>
                <w:sz w:val="20"/>
                <w:lang w:val="en-US"/>
              </w:rPr>
              <w:t>23</w:t>
            </w:r>
            <w:ins w:id="78" w:author="USA" w:date="2024-10-03T10:16:00Z" w16du:dateUtc="2024-10-03T14:16:00Z">
              <w:r w:rsidR="00EB1E3A">
                <w:rPr>
                  <w:rFonts w:ascii="Times New Roman" w:hAnsi="Times New Roman" w:cs="Times New Roman"/>
                  <w:sz w:val="20"/>
                  <w:lang w:val="en-US"/>
                </w:rPr>
                <w:t>6</w:t>
              </w:r>
            </w:ins>
            <w:del w:id="79" w:author="USA" w:date="2024-10-03T10:16:00Z" w16du:dateUtc="2024-10-03T14:16:00Z">
              <w:r w:rsidDel="00EB1E3A">
                <w:rPr>
                  <w:rFonts w:ascii="Times New Roman" w:hAnsi="Times New Roman" w:cs="Times New Roman"/>
                  <w:sz w:val="20"/>
                  <w:lang w:val="en-US"/>
                </w:rPr>
                <w:delText>0</w:delText>
              </w:r>
            </w:del>
            <w:r>
              <w:rPr>
                <w:rFonts w:ascii="Times New Roman" w:hAnsi="Times New Roman" w:cs="Times New Roman"/>
                <w:sz w:val="20"/>
                <w:lang w:val="en-US"/>
              </w:rPr>
              <w:t>0 – 2</w:t>
            </w:r>
            <w:ins w:id="80" w:author="USA" w:date="2024-10-03T10:16:00Z" w16du:dateUtc="2024-10-03T14:16:00Z">
              <w:r w:rsidR="00EB1E3A">
                <w:rPr>
                  <w:rFonts w:ascii="Times New Roman" w:hAnsi="Times New Roman" w:cs="Times New Roman"/>
                  <w:sz w:val="20"/>
                  <w:lang w:val="en-US"/>
                </w:rPr>
                <w:t>39</w:t>
              </w:r>
            </w:ins>
            <w:del w:id="81" w:author="USA" w:date="2024-10-03T10:16:00Z" w16du:dateUtc="2024-10-03T14:16:00Z">
              <w:r w:rsidDel="00EB1E3A">
                <w:rPr>
                  <w:rFonts w:ascii="Times New Roman" w:hAnsi="Times New Roman" w:cs="Times New Roman"/>
                  <w:sz w:val="20"/>
                  <w:lang w:val="en-US"/>
                </w:rPr>
                <w:delText>40</w:delText>
              </w:r>
            </w:del>
            <w:r>
              <w:rPr>
                <w:rFonts w:ascii="Times New Roman" w:hAnsi="Times New Roman" w:cs="Times New Roman"/>
                <w:sz w:val="20"/>
                <w:lang w:val="en-US"/>
              </w:rPr>
              <w:t>0</w:t>
            </w:r>
          </w:p>
        </w:tc>
      </w:tr>
      <w:tr w:rsidR="000874B2" w14:paraId="48FADBD6" w14:textId="77777777">
        <w:tc>
          <w:tcPr>
            <w:tcW w:w="3415" w:type="dxa"/>
          </w:tcPr>
          <w:p w14:paraId="33418AAA" w14:textId="77777777" w:rsidR="000874B2" w:rsidRDefault="00000000">
            <w:pPr>
              <w:tabs>
                <w:tab w:val="clear" w:pos="1134"/>
                <w:tab w:val="clear" w:pos="1871"/>
                <w:tab w:val="clear" w:pos="2268"/>
                <w:tab w:val="left" w:pos="1546"/>
              </w:tabs>
              <w:rPr>
                <w:rFonts w:ascii="Times New Roman" w:hAnsi="Times New Roman" w:cs="Times New Roman"/>
                <w:sz w:val="20"/>
                <w:lang w:val="en-US"/>
              </w:rPr>
            </w:pPr>
            <w:r>
              <w:rPr>
                <w:rFonts w:ascii="Times New Roman" w:hAnsi="Times New Roman" w:cs="Times New Roman"/>
                <w:sz w:val="20"/>
                <w:lang w:val="en-US"/>
              </w:rPr>
              <w:t>IF 3dB bandwidth (MHz)</w:t>
            </w:r>
            <w:r>
              <w:rPr>
                <w:rFonts w:ascii="Times New Roman" w:hAnsi="Times New Roman" w:cs="Times New Roman"/>
                <w:sz w:val="20"/>
                <w:lang w:val="en-US"/>
              </w:rPr>
              <w:tab/>
            </w:r>
          </w:p>
        </w:tc>
        <w:tc>
          <w:tcPr>
            <w:tcW w:w="2970" w:type="dxa"/>
          </w:tcPr>
          <w:p w14:paraId="74716CE7" w14:textId="77777777"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4</w:t>
            </w:r>
          </w:p>
        </w:tc>
        <w:tc>
          <w:tcPr>
            <w:tcW w:w="3244" w:type="dxa"/>
          </w:tcPr>
          <w:p w14:paraId="3E6BCF42" w14:textId="77777777" w:rsidR="000874B2" w:rsidRDefault="00000000">
            <w:pPr>
              <w:jc w:val="center"/>
              <w:rPr>
                <w:rFonts w:ascii="Times New Roman" w:hAnsi="Times New Roman" w:cs="Times New Roman"/>
                <w:sz w:val="20"/>
              </w:rPr>
            </w:pPr>
            <w:r>
              <w:rPr>
                <w:rFonts w:ascii="Times New Roman" w:hAnsi="Times New Roman" w:cs="Times New Roman"/>
                <w:sz w:val="20"/>
                <w:lang w:val="en-US"/>
              </w:rPr>
              <w:t>4</w:t>
            </w:r>
          </w:p>
        </w:tc>
      </w:tr>
      <w:tr w:rsidR="000874B2" w14:paraId="06CB7103" w14:textId="77777777">
        <w:tc>
          <w:tcPr>
            <w:tcW w:w="3415" w:type="dxa"/>
          </w:tcPr>
          <w:p w14:paraId="5AD077CF" w14:textId="77777777" w:rsidR="000874B2" w:rsidRDefault="00000000">
            <w:pPr>
              <w:tabs>
                <w:tab w:val="clear" w:pos="1134"/>
                <w:tab w:val="clear" w:pos="1871"/>
                <w:tab w:val="clear" w:pos="2268"/>
                <w:tab w:val="left" w:pos="1546"/>
              </w:tabs>
              <w:rPr>
                <w:rFonts w:ascii="Times New Roman" w:hAnsi="Times New Roman" w:cs="Times New Roman"/>
                <w:sz w:val="20"/>
                <w:lang w:val="en-US"/>
              </w:rPr>
            </w:pPr>
            <w:r>
              <w:rPr>
                <w:rFonts w:ascii="Times New Roman" w:hAnsi="Times New Roman" w:cs="Times New Roman"/>
                <w:sz w:val="20"/>
                <w:lang w:val="en-US"/>
              </w:rPr>
              <w:t>Receiver noise figure (dB)</w:t>
            </w:r>
          </w:p>
        </w:tc>
        <w:tc>
          <w:tcPr>
            <w:tcW w:w="2970" w:type="dxa"/>
          </w:tcPr>
          <w:p w14:paraId="0A911C97" w14:textId="77777777"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5</w:t>
            </w:r>
          </w:p>
        </w:tc>
        <w:tc>
          <w:tcPr>
            <w:tcW w:w="3244" w:type="dxa"/>
          </w:tcPr>
          <w:p w14:paraId="7C027EE7" w14:textId="77777777" w:rsidR="000874B2" w:rsidRDefault="00000000">
            <w:pPr>
              <w:jc w:val="center"/>
              <w:rPr>
                <w:rFonts w:ascii="Times New Roman" w:hAnsi="Times New Roman" w:cs="Times New Roman"/>
                <w:sz w:val="20"/>
              </w:rPr>
            </w:pPr>
            <w:r>
              <w:rPr>
                <w:rFonts w:ascii="Times New Roman" w:hAnsi="Times New Roman" w:cs="Times New Roman"/>
                <w:sz w:val="20"/>
                <w:lang w:val="en-US"/>
              </w:rPr>
              <w:t>6</w:t>
            </w:r>
          </w:p>
        </w:tc>
      </w:tr>
      <w:tr w:rsidR="000874B2" w14:paraId="39E41147" w14:textId="77777777">
        <w:tc>
          <w:tcPr>
            <w:tcW w:w="9629" w:type="dxa"/>
            <w:gridSpan w:val="3"/>
            <w:shd w:val="clear" w:color="auto" w:fill="B6DDE8" w:themeFill="accent5" w:themeFillTint="66"/>
          </w:tcPr>
          <w:p w14:paraId="45BB34C4" w14:textId="77777777" w:rsidR="000874B2" w:rsidRDefault="00000000">
            <w:pPr>
              <w:jc w:val="center"/>
              <w:rPr>
                <w:rFonts w:ascii="Times New Roman" w:hAnsi="Times New Roman" w:cs="Times New Roman"/>
                <w:sz w:val="20"/>
              </w:rPr>
            </w:pPr>
            <w:r>
              <w:rPr>
                <w:rFonts w:ascii="Times New Roman" w:hAnsi="Times New Roman" w:cs="Times New Roman"/>
                <w:sz w:val="20"/>
                <w:lang w:val="en-US"/>
              </w:rPr>
              <w:t>Antenna</w:t>
            </w:r>
          </w:p>
        </w:tc>
      </w:tr>
      <w:tr w:rsidR="000874B2" w14:paraId="497B5CD2" w14:textId="77777777">
        <w:tc>
          <w:tcPr>
            <w:tcW w:w="3415" w:type="dxa"/>
          </w:tcPr>
          <w:p w14:paraId="7D77B4F8" w14:textId="77777777" w:rsidR="000874B2" w:rsidRDefault="00000000">
            <w:pPr>
              <w:rPr>
                <w:rFonts w:ascii="Times New Roman" w:hAnsi="Times New Roman" w:cs="Times New Roman"/>
                <w:sz w:val="20"/>
              </w:rPr>
            </w:pPr>
            <w:proofErr w:type="spellStart"/>
            <w:r>
              <w:rPr>
                <w:rFonts w:ascii="Times New Roman" w:hAnsi="Times New Roman" w:cs="Times New Roman"/>
                <w:sz w:val="20"/>
              </w:rPr>
              <w:t>Antenna</w:t>
            </w:r>
            <w:proofErr w:type="spellEnd"/>
            <w:r>
              <w:rPr>
                <w:rFonts w:ascii="Times New Roman" w:hAnsi="Times New Roman" w:cs="Times New Roman"/>
                <w:sz w:val="20"/>
              </w:rPr>
              <w:t xml:space="preserve"> Radiation Pattern</w:t>
            </w:r>
          </w:p>
        </w:tc>
        <w:tc>
          <w:tcPr>
            <w:tcW w:w="2970" w:type="dxa"/>
          </w:tcPr>
          <w:p w14:paraId="746688AC" w14:textId="77777777" w:rsidR="000874B2" w:rsidRDefault="00000000">
            <w:pPr>
              <w:jc w:val="center"/>
              <w:rPr>
                <w:rFonts w:ascii="Times New Roman" w:hAnsi="Times New Roman" w:cs="Times New Roman"/>
                <w:sz w:val="20"/>
              </w:rPr>
            </w:pPr>
            <w:proofErr w:type="spellStart"/>
            <w:r>
              <w:rPr>
                <w:rFonts w:ascii="Times New Roman" w:hAnsi="Times New Roman" w:cs="Times New Roman"/>
                <w:sz w:val="20"/>
              </w:rPr>
              <w:t>Dipole</w:t>
            </w:r>
            <w:proofErr w:type="spellEnd"/>
            <w:r>
              <w:rPr>
                <w:rFonts w:ascii="Times New Roman" w:hAnsi="Times New Roman" w:cs="Times New Roman"/>
                <w:sz w:val="20"/>
              </w:rPr>
              <w:t>/</w:t>
            </w:r>
            <w:proofErr w:type="spellStart"/>
            <w:r>
              <w:rPr>
                <w:rFonts w:ascii="Times New Roman" w:hAnsi="Times New Roman" w:cs="Times New Roman"/>
                <w:sz w:val="20"/>
              </w:rPr>
              <w:t>Omnidirectional</w:t>
            </w:r>
            <w:proofErr w:type="spellEnd"/>
          </w:p>
        </w:tc>
        <w:tc>
          <w:tcPr>
            <w:tcW w:w="3244" w:type="dxa"/>
          </w:tcPr>
          <w:p w14:paraId="1C9634FC" w14:textId="77777777" w:rsidR="000874B2" w:rsidRDefault="00000000">
            <w:pPr>
              <w:jc w:val="center"/>
              <w:rPr>
                <w:rFonts w:ascii="Times New Roman" w:hAnsi="Times New Roman" w:cs="Times New Roman"/>
                <w:sz w:val="20"/>
              </w:rPr>
            </w:pPr>
            <w:proofErr w:type="spellStart"/>
            <w:r>
              <w:rPr>
                <w:rFonts w:ascii="Times New Roman" w:hAnsi="Times New Roman" w:cs="Times New Roman"/>
                <w:sz w:val="20"/>
              </w:rPr>
              <w:t>Dipole</w:t>
            </w:r>
            <w:proofErr w:type="spellEnd"/>
            <w:r>
              <w:rPr>
                <w:rFonts w:ascii="Times New Roman" w:hAnsi="Times New Roman" w:cs="Times New Roman"/>
                <w:sz w:val="20"/>
              </w:rPr>
              <w:t>/</w:t>
            </w:r>
            <w:proofErr w:type="spellStart"/>
            <w:r>
              <w:rPr>
                <w:rFonts w:ascii="Times New Roman" w:hAnsi="Times New Roman" w:cs="Times New Roman"/>
                <w:sz w:val="20"/>
              </w:rPr>
              <w:t>Omnidirectional</w:t>
            </w:r>
            <w:proofErr w:type="spellEnd"/>
          </w:p>
        </w:tc>
      </w:tr>
      <w:tr w:rsidR="000874B2" w14:paraId="527D3974" w14:textId="77777777">
        <w:tc>
          <w:tcPr>
            <w:tcW w:w="3415" w:type="dxa"/>
          </w:tcPr>
          <w:p w14:paraId="1CA4C3C0" w14:textId="77777777" w:rsidR="000874B2" w:rsidRDefault="00000000">
            <w:pPr>
              <w:rPr>
                <w:rFonts w:ascii="Times New Roman" w:hAnsi="Times New Roman" w:cs="Times New Roman"/>
                <w:sz w:val="20"/>
                <w:lang w:val="en-US"/>
              </w:rPr>
            </w:pPr>
            <w:r>
              <w:rPr>
                <w:rFonts w:ascii="Times New Roman" w:hAnsi="Times New Roman" w:cs="Times New Roman"/>
                <w:sz w:val="20"/>
                <w:lang w:val="en-US"/>
              </w:rPr>
              <w:t>Antenna gain (dBi)</w:t>
            </w:r>
          </w:p>
        </w:tc>
        <w:tc>
          <w:tcPr>
            <w:tcW w:w="2970" w:type="dxa"/>
          </w:tcPr>
          <w:p w14:paraId="77F65FF5" w14:textId="77777777"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4</w:t>
            </w:r>
          </w:p>
        </w:tc>
        <w:tc>
          <w:tcPr>
            <w:tcW w:w="3244" w:type="dxa"/>
          </w:tcPr>
          <w:p w14:paraId="41CC3795" w14:textId="77777777" w:rsidR="000874B2" w:rsidRDefault="00000000">
            <w:pPr>
              <w:jc w:val="center"/>
              <w:rPr>
                <w:rFonts w:ascii="Times New Roman" w:hAnsi="Times New Roman" w:cs="Times New Roman"/>
                <w:sz w:val="20"/>
              </w:rPr>
            </w:pPr>
            <w:r>
              <w:rPr>
                <w:rFonts w:ascii="Times New Roman" w:hAnsi="Times New Roman" w:cs="Times New Roman"/>
                <w:sz w:val="20"/>
              </w:rPr>
              <w:t>6</w:t>
            </w:r>
          </w:p>
        </w:tc>
      </w:tr>
      <w:tr w:rsidR="000874B2" w14:paraId="61379E58" w14:textId="77777777">
        <w:tc>
          <w:tcPr>
            <w:tcW w:w="3415" w:type="dxa"/>
          </w:tcPr>
          <w:p w14:paraId="2911E751" w14:textId="77777777" w:rsidR="000874B2" w:rsidRDefault="00000000">
            <w:pPr>
              <w:rPr>
                <w:rFonts w:ascii="Times New Roman" w:hAnsi="Times New Roman" w:cs="Times New Roman"/>
                <w:sz w:val="20"/>
                <w:lang w:val="en-US"/>
              </w:rPr>
            </w:pPr>
            <w:r>
              <w:rPr>
                <w:rFonts w:ascii="Times New Roman" w:hAnsi="Times New Roman" w:cs="Times New Roman"/>
                <w:sz w:val="20"/>
                <w:lang w:val="en-US"/>
              </w:rPr>
              <w:t>Antenna azimuth beamwidth (Degrees)</w:t>
            </w:r>
          </w:p>
        </w:tc>
        <w:tc>
          <w:tcPr>
            <w:tcW w:w="2970" w:type="dxa"/>
          </w:tcPr>
          <w:p w14:paraId="2EE3CF8A" w14:textId="77777777"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360</w:t>
            </w:r>
          </w:p>
        </w:tc>
        <w:tc>
          <w:tcPr>
            <w:tcW w:w="3244" w:type="dxa"/>
          </w:tcPr>
          <w:p w14:paraId="749DB50D" w14:textId="77777777" w:rsidR="000874B2" w:rsidRDefault="00000000">
            <w:pPr>
              <w:jc w:val="center"/>
              <w:rPr>
                <w:rFonts w:ascii="Times New Roman" w:hAnsi="Times New Roman" w:cs="Times New Roman"/>
                <w:sz w:val="20"/>
              </w:rPr>
            </w:pPr>
            <w:r>
              <w:rPr>
                <w:rFonts w:ascii="Times New Roman" w:hAnsi="Times New Roman" w:cs="Times New Roman"/>
                <w:sz w:val="20"/>
              </w:rPr>
              <w:t>360</w:t>
            </w:r>
          </w:p>
        </w:tc>
      </w:tr>
      <w:tr w:rsidR="000874B2" w14:paraId="22AC941F" w14:textId="77777777">
        <w:tc>
          <w:tcPr>
            <w:tcW w:w="3415" w:type="dxa"/>
          </w:tcPr>
          <w:p w14:paraId="2DC28217" w14:textId="77777777" w:rsidR="000874B2" w:rsidRDefault="00000000">
            <w:pPr>
              <w:rPr>
                <w:rFonts w:ascii="Times New Roman" w:hAnsi="Times New Roman" w:cs="Times New Roman"/>
                <w:sz w:val="20"/>
                <w:lang w:val="en-US"/>
              </w:rPr>
            </w:pPr>
            <w:r>
              <w:rPr>
                <w:rFonts w:ascii="Times New Roman" w:hAnsi="Times New Roman" w:cs="Times New Roman"/>
                <w:sz w:val="20"/>
                <w:lang w:val="en-US"/>
              </w:rPr>
              <w:t>Antenna elevation beamwidth (Degrees)</w:t>
            </w:r>
          </w:p>
        </w:tc>
        <w:tc>
          <w:tcPr>
            <w:tcW w:w="2970" w:type="dxa"/>
          </w:tcPr>
          <w:p w14:paraId="1A058A51" w14:textId="77777777" w:rsidR="000874B2" w:rsidRDefault="00000000">
            <w:pPr>
              <w:jc w:val="center"/>
              <w:rPr>
                <w:rFonts w:ascii="Times New Roman" w:hAnsi="Times New Roman" w:cs="Times New Roman"/>
                <w:sz w:val="20"/>
                <w:lang w:val="en-US"/>
              </w:rPr>
            </w:pPr>
            <w:r>
              <w:rPr>
                <w:rFonts w:ascii="Times New Roman" w:hAnsi="Times New Roman" w:cs="Times New Roman"/>
                <w:sz w:val="20"/>
                <w:lang w:val="en-US"/>
              </w:rPr>
              <w:t>24.6</w:t>
            </w:r>
          </w:p>
        </w:tc>
        <w:tc>
          <w:tcPr>
            <w:tcW w:w="3244" w:type="dxa"/>
          </w:tcPr>
          <w:p w14:paraId="619816B9" w14:textId="77777777" w:rsidR="000874B2" w:rsidRDefault="00000000">
            <w:pPr>
              <w:jc w:val="center"/>
              <w:rPr>
                <w:rFonts w:ascii="Times New Roman" w:hAnsi="Times New Roman" w:cs="Times New Roman"/>
                <w:sz w:val="20"/>
              </w:rPr>
            </w:pPr>
            <w:r>
              <w:rPr>
                <w:rFonts w:ascii="Times New Roman" w:hAnsi="Times New Roman" w:cs="Times New Roman"/>
                <w:sz w:val="20"/>
              </w:rPr>
              <w:t>21</w:t>
            </w:r>
          </w:p>
        </w:tc>
      </w:tr>
      <w:tr w:rsidR="00EB1E3A" w14:paraId="3022200A" w14:textId="77777777">
        <w:trPr>
          <w:ins w:id="82" w:author="USA" w:date="2024-10-03T10:16:00Z" w16du:dateUtc="2024-10-03T14:16:00Z"/>
        </w:trPr>
        <w:tc>
          <w:tcPr>
            <w:tcW w:w="3415" w:type="dxa"/>
          </w:tcPr>
          <w:p w14:paraId="1A98AEA1" w14:textId="28273143" w:rsidR="00EB1E3A" w:rsidRDefault="00EB1E3A">
            <w:pPr>
              <w:rPr>
                <w:ins w:id="83" w:author="USA" w:date="2024-10-03T10:16:00Z" w16du:dateUtc="2024-10-03T14:16:00Z"/>
                <w:sz w:val="20"/>
              </w:rPr>
            </w:pPr>
            <w:ins w:id="84" w:author="USA" w:date="2024-10-03T10:16:00Z" w16du:dateUtc="2024-10-03T14:16:00Z">
              <w:r>
                <w:rPr>
                  <w:sz w:val="20"/>
                </w:rPr>
                <w:t>P</w:t>
              </w:r>
            </w:ins>
            <w:ins w:id="85" w:author="USA" w:date="2024-10-03T10:17:00Z" w16du:dateUtc="2024-10-03T14:17:00Z">
              <w:r>
                <w:rPr>
                  <w:sz w:val="20"/>
                </w:rPr>
                <w:t xml:space="preserve">rotection </w:t>
              </w:r>
              <w:proofErr w:type="spellStart"/>
              <w:r>
                <w:rPr>
                  <w:sz w:val="20"/>
                </w:rPr>
                <w:t>Criteria</w:t>
              </w:r>
              <w:proofErr w:type="spellEnd"/>
              <w:r>
                <w:rPr>
                  <w:sz w:val="20"/>
                </w:rPr>
                <w:t>, I/N (dB)</w:t>
              </w:r>
            </w:ins>
          </w:p>
        </w:tc>
        <w:tc>
          <w:tcPr>
            <w:tcW w:w="2970" w:type="dxa"/>
          </w:tcPr>
          <w:p w14:paraId="6E702336" w14:textId="2F8E84EA" w:rsidR="00EB1E3A" w:rsidRDefault="00EB1E3A">
            <w:pPr>
              <w:jc w:val="center"/>
              <w:rPr>
                <w:ins w:id="86" w:author="USA" w:date="2024-10-03T10:16:00Z" w16du:dateUtc="2024-10-03T14:16:00Z"/>
                <w:sz w:val="20"/>
              </w:rPr>
            </w:pPr>
            <w:ins w:id="87" w:author="USA" w:date="2024-10-03T10:17:00Z" w16du:dateUtc="2024-10-03T14:17:00Z">
              <w:r>
                <w:rPr>
                  <w:sz w:val="20"/>
                </w:rPr>
                <w:t>-6</w:t>
              </w:r>
            </w:ins>
          </w:p>
        </w:tc>
        <w:tc>
          <w:tcPr>
            <w:tcW w:w="3244" w:type="dxa"/>
          </w:tcPr>
          <w:p w14:paraId="5F03CED1" w14:textId="0571CB86" w:rsidR="00EB1E3A" w:rsidRDefault="00EB1E3A">
            <w:pPr>
              <w:jc w:val="center"/>
              <w:rPr>
                <w:ins w:id="88" w:author="USA" w:date="2024-10-03T10:16:00Z" w16du:dateUtc="2024-10-03T14:16:00Z"/>
                <w:sz w:val="20"/>
              </w:rPr>
            </w:pPr>
            <w:ins w:id="89" w:author="USA" w:date="2024-10-03T10:17:00Z" w16du:dateUtc="2024-10-03T14:17:00Z">
              <w:r>
                <w:rPr>
                  <w:sz w:val="20"/>
                </w:rPr>
                <w:t>-6</w:t>
              </w:r>
            </w:ins>
          </w:p>
        </w:tc>
      </w:tr>
    </w:tbl>
    <w:p w14:paraId="51BB25BA" w14:textId="77777777" w:rsidR="000874B2" w:rsidRDefault="000874B2"/>
    <w:p w14:paraId="13A340D1" w14:textId="052B7007" w:rsidR="00A21C96" w:rsidRDefault="00A21C96">
      <w:r>
        <w:br/>
      </w:r>
    </w:p>
    <w:p w14:paraId="6E75799B" w14:textId="77777777" w:rsidR="00A21C96" w:rsidRDefault="00A21C96">
      <w:pPr>
        <w:tabs>
          <w:tab w:val="clear" w:pos="1134"/>
          <w:tab w:val="clear" w:pos="1871"/>
          <w:tab w:val="clear" w:pos="2268"/>
        </w:tabs>
        <w:overflowPunct/>
        <w:autoSpaceDE/>
        <w:autoSpaceDN/>
        <w:adjustRightInd/>
        <w:spacing w:before="0"/>
        <w:textAlignment w:val="auto"/>
      </w:pPr>
      <w:r>
        <w:lastRenderedPageBreak/>
        <w:br w:type="page"/>
      </w:r>
    </w:p>
    <w:p w14:paraId="34D50BA0" w14:textId="77777777" w:rsidR="000874B2" w:rsidRDefault="00000000">
      <w:pPr>
        <w:pStyle w:val="ListParagraph"/>
        <w:numPr>
          <w:ilvl w:val="0"/>
          <w:numId w:val="4"/>
        </w:numPr>
        <w:rPr>
          <w:b/>
          <w:bCs/>
        </w:rPr>
      </w:pPr>
      <w:r>
        <w:rPr>
          <w:b/>
          <w:bCs/>
        </w:rPr>
        <w:lastRenderedPageBreak/>
        <w:t xml:space="preserve">Aviation systems in the frequency band 960 - 1 215 MHz </w:t>
      </w:r>
    </w:p>
    <w:p w14:paraId="6C2BC447" w14:textId="77777777" w:rsidR="000874B2" w:rsidRDefault="00000000">
      <w:pPr>
        <w:rPr>
          <w:szCs w:val="24"/>
        </w:rPr>
      </w:pPr>
      <w:r>
        <w:rPr>
          <w:szCs w:val="24"/>
        </w:rPr>
        <w:t>The frequency band 960-1 215 MHz is allocated to the aeronautical radionavigation service (ARNS) and the band 960-1 164 MHz is allocated to the aeronautical mobile (route) service (AM(R)S). The frequency band 1 087.7-1 092.3 MHz is allocated to the aeronautical mobile satellite (route) service (AMS(R)S) on a primary basis, limited to the space station reception of Automatic Dependent Surveillance – Broadcast (ADS-B).  These allocations are heavily used by aviation safety-of-life systems.</w:t>
      </w:r>
    </w:p>
    <w:p w14:paraId="6615B8C0" w14:textId="77777777" w:rsidR="000874B2" w:rsidRDefault="00000000">
      <w:pPr>
        <w:pStyle w:val="Headingb"/>
      </w:pPr>
      <w:r>
        <w:t>Protection criteria for aviation systems</w:t>
      </w:r>
    </w:p>
    <w:p w14:paraId="6A5D7963" w14:textId="77777777" w:rsidR="000874B2" w:rsidRDefault="00000000">
      <w:r>
        <w:t xml:space="preserve">Aviation safety-of-life systems required the highest levels of availability, integrity, and continuity.  For example, the Category I integrity is 1-1e-7 and Category II/III integrity is 1-1e-9.  Such high levels of requirements are achieved by ensuring no harmful interference in extreme propagation anomalies and interference conditions.  </w:t>
      </w:r>
    </w:p>
    <w:p w14:paraId="1F06AA6D" w14:textId="256FF784" w:rsidR="000874B2" w:rsidRDefault="00000000">
      <w:r>
        <w:t>WP5B recommends using I/N = -6 dB for aviation communication systems and I/N = -10 dB for aviation navigation and surveillance systems for sharing and compatibility studies conducted for 1.13… until relevant ITU-R recommendations are available for aviation systems in the frequency band 960 – 1 215 MHz.  This represents the aggregate protection level if multiple interferers are present.  WP5B recommends using I/N = -20 dB for interference from adjacent-band interferers.</w:t>
      </w:r>
    </w:p>
    <w:p w14:paraId="5DC4DACF" w14:textId="77777777" w:rsidR="000874B2" w:rsidRDefault="00000000">
      <w:pPr>
        <w:pStyle w:val="Headingb"/>
      </w:pPr>
      <w:r>
        <w:t>Aviation safety margin</w:t>
      </w:r>
    </w:p>
    <w:p w14:paraId="640B0E6A" w14:textId="77777777" w:rsidR="000874B2" w:rsidRDefault="00000000">
      <w:pPr>
        <w:rPr>
          <w:lang w:eastAsia="zh-CN"/>
        </w:rPr>
      </w:pPr>
      <w:r>
        <w:rPr>
          <w:lang w:eastAsia="zh-CN"/>
        </w:rPr>
        <w:t xml:space="preserve">WP5B recommends an aviation safety margin of not less than 6 dB to be included in the sharing and compatibility studies. </w:t>
      </w:r>
    </w:p>
    <w:p w14:paraId="1734E2D5" w14:textId="77777777" w:rsidR="000874B2" w:rsidRDefault="00000000">
      <w:pPr>
        <w:pStyle w:val="Headingb"/>
      </w:pPr>
      <w:r>
        <w:rPr>
          <w:szCs w:val="24"/>
        </w:rPr>
        <w:t>DME technical parameters</w:t>
      </w:r>
    </w:p>
    <w:p w14:paraId="62EED58D" w14:textId="77777777" w:rsidR="000874B2" w:rsidRDefault="00000000">
      <w:r>
        <w:t xml:space="preserve">Aviation safety-of-life systems, including ILS/DME installations, required the highest levels of availability, integrity, and continuity.  For example, the integrity of a precision approach procedures (Category I) is 1-1e-7 and Category II/III integrity is 1-1e-9.  Such high levels of requirements are achieved by ensuring no harmful interference in extreme propagation anomalies and interference conditions.  Hence, a protection criterion of I/N = -10 dB should be used in the sharing studies. This represents the aggregate protection level if multiple interferers are present.  A </w:t>
      </w:r>
      <w:proofErr w:type="gramStart"/>
      <w:r>
        <w:t>protection criteria of I/N = -20 dB</w:t>
      </w:r>
      <w:proofErr w:type="gramEnd"/>
      <w:r>
        <w:t xml:space="preserve"> should be used for compatibility studies with interference from adjacent-band interferers.</w:t>
      </w:r>
    </w:p>
    <w:p w14:paraId="7F8369B2" w14:textId="77777777" w:rsidR="000874B2" w:rsidRDefault="000874B2"/>
    <w:p w14:paraId="6F7ACBF2" w14:textId="77777777" w:rsidR="000874B2" w:rsidRDefault="00000000">
      <w:pPr>
        <w:rPr>
          <w:rFonts w:eastAsiaTheme="minorEastAsia"/>
          <w:iCs/>
        </w:rPr>
      </w:pPr>
      <w:r>
        <w:t>DME receiver performance and antenna parameters are</w:t>
      </w:r>
      <w:r>
        <w:rPr>
          <w:rFonts w:eastAsiaTheme="minorEastAsia"/>
          <w:iCs/>
        </w:rPr>
        <w:t xml:space="preserve"> in Table 1. The protection criteria provided should be considered for the aggregate of all possible interference sources. </w:t>
      </w:r>
    </w:p>
    <w:p w14:paraId="54EEED89" w14:textId="77777777" w:rsidR="000874B2" w:rsidRDefault="00000000">
      <w:pPr>
        <w:pStyle w:val="TableNo"/>
        <w:rPr>
          <w:lang w:eastAsia="zh-CN"/>
        </w:rPr>
      </w:pPr>
      <w:r>
        <w:rPr>
          <w:lang w:eastAsia="zh-CN"/>
        </w:rPr>
        <w:t>Table 1</w:t>
      </w:r>
    </w:p>
    <w:p w14:paraId="6D1B8CE3" w14:textId="77777777" w:rsidR="000874B2" w:rsidRDefault="00000000">
      <w:pPr>
        <w:pStyle w:val="Tabletitle"/>
        <w:rPr>
          <w:lang w:eastAsia="zh-CN"/>
        </w:rPr>
      </w:pPr>
      <w:r>
        <w:rPr>
          <w:lang w:eastAsia="zh-CN"/>
        </w:rPr>
        <w:t>DME receiver performance and antenna parameters</w:t>
      </w:r>
    </w:p>
    <w:tbl>
      <w:tblPr>
        <w:tblStyle w:val="TableGrid1"/>
        <w:tblW w:w="0" w:type="auto"/>
        <w:jc w:val="center"/>
        <w:tblLook w:val="04A0" w:firstRow="1" w:lastRow="0" w:firstColumn="1" w:lastColumn="0" w:noHBand="0" w:noVBand="1"/>
      </w:tblPr>
      <w:tblGrid>
        <w:gridCol w:w="2830"/>
        <w:gridCol w:w="1843"/>
        <w:gridCol w:w="1701"/>
        <w:gridCol w:w="1418"/>
        <w:gridCol w:w="1420"/>
      </w:tblGrid>
      <w:tr w:rsidR="000874B2" w14:paraId="63C5498E" w14:textId="77777777">
        <w:trPr>
          <w:jc w:val="center"/>
        </w:trPr>
        <w:tc>
          <w:tcPr>
            <w:tcW w:w="2830" w:type="dxa"/>
            <w:shd w:val="clear" w:color="auto" w:fill="BFBFBF" w:themeFill="background1" w:themeFillShade="BF"/>
          </w:tcPr>
          <w:p w14:paraId="54F8E4CA" w14:textId="77777777" w:rsidR="000874B2" w:rsidRDefault="00000000">
            <w:pPr>
              <w:pStyle w:val="Tablehead"/>
            </w:pPr>
            <w:proofErr w:type="spellStart"/>
            <w:r>
              <w:t>Parameters</w:t>
            </w:r>
            <w:proofErr w:type="spellEnd"/>
          </w:p>
        </w:tc>
        <w:tc>
          <w:tcPr>
            <w:tcW w:w="1843" w:type="dxa"/>
            <w:shd w:val="clear" w:color="auto" w:fill="BFBFBF" w:themeFill="background1" w:themeFillShade="BF"/>
          </w:tcPr>
          <w:p w14:paraId="6B6DEAD4" w14:textId="77777777" w:rsidR="000874B2" w:rsidRDefault="00000000">
            <w:pPr>
              <w:pStyle w:val="Tablehead"/>
            </w:pPr>
            <w:r>
              <w:t xml:space="preserve">DME/N </w:t>
            </w:r>
            <w:proofErr w:type="spellStart"/>
            <w:r>
              <w:t>ground</w:t>
            </w:r>
            <w:proofErr w:type="spellEnd"/>
          </w:p>
        </w:tc>
        <w:tc>
          <w:tcPr>
            <w:tcW w:w="1701" w:type="dxa"/>
            <w:shd w:val="clear" w:color="auto" w:fill="BFBFBF" w:themeFill="background1" w:themeFillShade="BF"/>
          </w:tcPr>
          <w:p w14:paraId="72D6B1DC" w14:textId="77777777" w:rsidR="000874B2" w:rsidRDefault="00000000">
            <w:pPr>
              <w:pStyle w:val="Tablehead"/>
            </w:pPr>
            <w:r>
              <w:t xml:space="preserve">DME/N </w:t>
            </w:r>
            <w:proofErr w:type="spellStart"/>
            <w:r>
              <w:t>airborne</w:t>
            </w:r>
            <w:proofErr w:type="spellEnd"/>
          </w:p>
        </w:tc>
        <w:tc>
          <w:tcPr>
            <w:tcW w:w="1418" w:type="dxa"/>
            <w:shd w:val="clear" w:color="auto" w:fill="BFBFBF" w:themeFill="background1" w:themeFillShade="BF"/>
          </w:tcPr>
          <w:p w14:paraId="31724606" w14:textId="77777777" w:rsidR="000874B2" w:rsidRDefault="00000000">
            <w:pPr>
              <w:pStyle w:val="Tablehead"/>
            </w:pPr>
            <w:r>
              <w:t xml:space="preserve">DME/P </w:t>
            </w:r>
            <w:proofErr w:type="spellStart"/>
            <w:r>
              <w:t>ground</w:t>
            </w:r>
            <w:proofErr w:type="spellEnd"/>
          </w:p>
        </w:tc>
        <w:tc>
          <w:tcPr>
            <w:tcW w:w="1420" w:type="dxa"/>
            <w:shd w:val="clear" w:color="auto" w:fill="BFBFBF" w:themeFill="background1" w:themeFillShade="BF"/>
          </w:tcPr>
          <w:p w14:paraId="07F52CD3" w14:textId="77777777" w:rsidR="000874B2" w:rsidRDefault="00000000">
            <w:pPr>
              <w:pStyle w:val="Tablehead"/>
            </w:pPr>
            <w:r>
              <w:t xml:space="preserve">DME/P </w:t>
            </w:r>
            <w:proofErr w:type="spellStart"/>
            <w:r>
              <w:t>airborne</w:t>
            </w:r>
            <w:proofErr w:type="spellEnd"/>
          </w:p>
        </w:tc>
      </w:tr>
      <w:tr w:rsidR="000874B2" w14:paraId="370C19F0" w14:textId="77777777">
        <w:trPr>
          <w:jc w:val="center"/>
        </w:trPr>
        <w:tc>
          <w:tcPr>
            <w:tcW w:w="2830" w:type="dxa"/>
          </w:tcPr>
          <w:p w14:paraId="22A3C18D" w14:textId="77777777" w:rsidR="000874B2" w:rsidRDefault="00000000">
            <w:pPr>
              <w:pStyle w:val="Tabletext"/>
            </w:pPr>
            <w:r>
              <w:t>Frequency range of assignable channels, MHz</w:t>
            </w:r>
          </w:p>
        </w:tc>
        <w:tc>
          <w:tcPr>
            <w:tcW w:w="1843" w:type="dxa"/>
          </w:tcPr>
          <w:p w14:paraId="7F450673" w14:textId="77777777" w:rsidR="000874B2" w:rsidRDefault="00000000">
            <w:pPr>
              <w:pStyle w:val="Tabletext"/>
              <w:jc w:val="center"/>
              <w:rPr>
                <w:rFonts w:cs="Times New Roman"/>
              </w:rPr>
            </w:pPr>
            <w:r>
              <w:t>1 025</w:t>
            </w:r>
            <w:r>
              <w:rPr>
                <w:rFonts w:cs="Times New Roman"/>
              </w:rPr>
              <w:t>-1 150</w:t>
            </w:r>
          </w:p>
        </w:tc>
        <w:tc>
          <w:tcPr>
            <w:tcW w:w="1701" w:type="dxa"/>
          </w:tcPr>
          <w:p w14:paraId="16156DE1" w14:textId="77777777" w:rsidR="000874B2" w:rsidRDefault="00000000">
            <w:pPr>
              <w:pStyle w:val="Tabletext"/>
              <w:jc w:val="center"/>
              <w:rPr>
                <w:rFonts w:cs="Times New Roman"/>
              </w:rPr>
            </w:pPr>
            <w:r>
              <w:rPr>
                <w:rFonts w:cs="Times New Roman"/>
              </w:rPr>
              <w:t>9 62-1 213</w:t>
            </w:r>
          </w:p>
        </w:tc>
        <w:tc>
          <w:tcPr>
            <w:tcW w:w="1418" w:type="dxa"/>
          </w:tcPr>
          <w:p w14:paraId="4F250D34" w14:textId="77777777" w:rsidR="000874B2" w:rsidRDefault="00000000">
            <w:pPr>
              <w:pStyle w:val="Tabletext"/>
              <w:jc w:val="center"/>
              <w:rPr>
                <w:rFonts w:cs="Times New Roman"/>
              </w:rPr>
            </w:pPr>
            <w:r>
              <w:t>1 025</w:t>
            </w:r>
            <w:r>
              <w:rPr>
                <w:rFonts w:cs="Times New Roman"/>
              </w:rPr>
              <w:t>-1 150</w:t>
            </w:r>
          </w:p>
        </w:tc>
        <w:tc>
          <w:tcPr>
            <w:tcW w:w="1420" w:type="dxa"/>
          </w:tcPr>
          <w:p w14:paraId="5B787422" w14:textId="77777777" w:rsidR="000874B2" w:rsidRDefault="00000000">
            <w:pPr>
              <w:pStyle w:val="Tabletext"/>
              <w:jc w:val="center"/>
              <w:rPr>
                <w:rFonts w:cs="Times New Roman"/>
              </w:rPr>
            </w:pPr>
            <w:r>
              <w:t>962</w:t>
            </w:r>
            <w:r>
              <w:rPr>
                <w:rFonts w:cs="Times New Roman"/>
              </w:rPr>
              <w:t>-1 213</w:t>
            </w:r>
          </w:p>
        </w:tc>
      </w:tr>
      <w:tr w:rsidR="000874B2" w14:paraId="7B8B8AC0" w14:textId="77777777">
        <w:trPr>
          <w:jc w:val="center"/>
        </w:trPr>
        <w:tc>
          <w:tcPr>
            <w:tcW w:w="2830" w:type="dxa"/>
          </w:tcPr>
          <w:p w14:paraId="664BE101" w14:textId="77777777" w:rsidR="000874B2" w:rsidRDefault="00000000">
            <w:pPr>
              <w:pStyle w:val="Tabletext"/>
              <w:rPr>
                <w:rFonts w:cs="Times New Roman"/>
              </w:rPr>
            </w:pPr>
            <w:proofErr w:type="spellStart"/>
            <w:r>
              <w:rPr>
                <w:rFonts w:cs="Times New Roman"/>
              </w:rPr>
              <w:t>Bandwidth</w:t>
            </w:r>
            <w:proofErr w:type="spellEnd"/>
            <w:r>
              <w:rPr>
                <w:rFonts w:cs="Times New Roman"/>
              </w:rPr>
              <w:t>, MHz</w:t>
            </w:r>
          </w:p>
        </w:tc>
        <w:tc>
          <w:tcPr>
            <w:tcW w:w="1843" w:type="dxa"/>
          </w:tcPr>
          <w:p w14:paraId="0803D4E2" w14:textId="77777777" w:rsidR="000874B2" w:rsidRDefault="00000000">
            <w:pPr>
              <w:pStyle w:val="Tabletext"/>
              <w:jc w:val="center"/>
            </w:pPr>
            <w:r>
              <w:t>3.5</w:t>
            </w:r>
          </w:p>
        </w:tc>
        <w:tc>
          <w:tcPr>
            <w:tcW w:w="1701" w:type="dxa"/>
          </w:tcPr>
          <w:p w14:paraId="160A9CB3" w14:textId="77777777" w:rsidR="000874B2" w:rsidRDefault="00000000">
            <w:pPr>
              <w:pStyle w:val="Tabletext"/>
              <w:jc w:val="center"/>
            </w:pPr>
            <w:r>
              <w:t>3.5</w:t>
            </w:r>
          </w:p>
        </w:tc>
        <w:tc>
          <w:tcPr>
            <w:tcW w:w="1418" w:type="dxa"/>
          </w:tcPr>
          <w:p w14:paraId="302A3427" w14:textId="77777777" w:rsidR="000874B2" w:rsidRDefault="00000000">
            <w:pPr>
              <w:pStyle w:val="Tabletext"/>
              <w:jc w:val="center"/>
            </w:pPr>
            <w:r>
              <w:t>3.5</w:t>
            </w:r>
          </w:p>
        </w:tc>
        <w:tc>
          <w:tcPr>
            <w:tcW w:w="1420" w:type="dxa"/>
          </w:tcPr>
          <w:p w14:paraId="5E1F8DB0" w14:textId="77777777" w:rsidR="000874B2" w:rsidRDefault="00000000">
            <w:pPr>
              <w:pStyle w:val="Tabletext"/>
              <w:jc w:val="center"/>
            </w:pPr>
            <w:r>
              <w:t>3.5</w:t>
            </w:r>
          </w:p>
        </w:tc>
      </w:tr>
      <w:tr w:rsidR="000874B2" w14:paraId="2BB0ADF0" w14:textId="77777777">
        <w:trPr>
          <w:jc w:val="center"/>
        </w:trPr>
        <w:tc>
          <w:tcPr>
            <w:tcW w:w="2830" w:type="dxa"/>
          </w:tcPr>
          <w:p w14:paraId="3356E495" w14:textId="77777777" w:rsidR="000874B2" w:rsidRDefault="00000000">
            <w:pPr>
              <w:pStyle w:val="Tabletext"/>
              <w:rPr>
                <w:rFonts w:cs="Times New Roman"/>
              </w:rPr>
            </w:pPr>
            <w:proofErr w:type="spellStart"/>
            <w:r>
              <w:rPr>
                <w:rFonts w:cs="Times New Roman"/>
              </w:rPr>
              <w:t>Antenna</w:t>
            </w:r>
            <w:proofErr w:type="spellEnd"/>
            <w:r>
              <w:rPr>
                <w:rFonts w:cs="Times New Roman"/>
              </w:rPr>
              <w:t xml:space="preserve"> gain, dBi</w:t>
            </w:r>
            <w:r>
              <w:rPr>
                <w:rFonts w:cs="Times New Roman"/>
                <w:sz w:val="16"/>
                <w:szCs w:val="16"/>
              </w:rPr>
              <w:t xml:space="preserve"> </w:t>
            </w:r>
          </w:p>
        </w:tc>
        <w:tc>
          <w:tcPr>
            <w:tcW w:w="1843" w:type="dxa"/>
          </w:tcPr>
          <w:p w14:paraId="278BF349" w14:textId="77777777" w:rsidR="000874B2" w:rsidRDefault="00000000">
            <w:pPr>
              <w:pStyle w:val="Tabletext"/>
              <w:jc w:val="center"/>
              <w:rPr>
                <w:rFonts w:cs="Times New Roman"/>
                <w:sz w:val="18"/>
                <w:szCs w:val="18"/>
              </w:rPr>
            </w:pPr>
            <w:r>
              <w:rPr>
                <w:rFonts w:cs="Times New Roman"/>
              </w:rPr>
              <w:t xml:space="preserve">16 </w:t>
            </w:r>
            <w:r>
              <w:rPr>
                <w:rFonts w:cs="Times New Roman"/>
                <w:sz w:val="18"/>
                <w:szCs w:val="18"/>
              </w:rPr>
              <w:t>(</w:t>
            </w:r>
            <w:proofErr w:type="spellStart"/>
            <w:r>
              <w:rPr>
                <w:rFonts w:cs="Times New Roman"/>
                <w:sz w:val="18"/>
                <w:szCs w:val="18"/>
              </w:rPr>
              <w:t>directional</w:t>
            </w:r>
            <w:proofErr w:type="spellEnd"/>
            <w:r>
              <w:rPr>
                <w:rFonts w:cs="Times New Roman"/>
                <w:sz w:val="18"/>
                <w:szCs w:val="18"/>
              </w:rPr>
              <w:t>),</w:t>
            </w:r>
          </w:p>
          <w:p w14:paraId="3F00F21D" w14:textId="77777777" w:rsidR="000874B2" w:rsidRDefault="00000000">
            <w:pPr>
              <w:pStyle w:val="Tabletext"/>
              <w:jc w:val="center"/>
              <w:rPr>
                <w:rFonts w:cs="Times New Roman"/>
              </w:rPr>
            </w:pPr>
            <w:r>
              <w:rPr>
                <w:rFonts w:cs="Times New Roman"/>
              </w:rPr>
              <w:t xml:space="preserve">12 </w:t>
            </w:r>
            <w:r>
              <w:rPr>
                <w:rFonts w:cs="Times New Roman"/>
                <w:sz w:val="18"/>
                <w:szCs w:val="18"/>
              </w:rPr>
              <w:t>(omni-</w:t>
            </w:r>
            <w:proofErr w:type="spellStart"/>
            <w:r>
              <w:rPr>
                <w:rFonts w:cs="Times New Roman"/>
                <w:sz w:val="18"/>
                <w:szCs w:val="18"/>
              </w:rPr>
              <w:t>directional</w:t>
            </w:r>
            <w:proofErr w:type="spellEnd"/>
            <w:r>
              <w:rPr>
                <w:rFonts w:cs="Times New Roman"/>
                <w:sz w:val="18"/>
                <w:szCs w:val="18"/>
              </w:rPr>
              <w:t>)</w:t>
            </w:r>
          </w:p>
        </w:tc>
        <w:tc>
          <w:tcPr>
            <w:tcW w:w="1701" w:type="dxa"/>
          </w:tcPr>
          <w:p w14:paraId="22551E06" w14:textId="77777777" w:rsidR="000874B2" w:rsidRDefault="00000000">
            <w:pPr>
              <w:pStyle w:val="Tabletext"/>
              <w:jc w:val="center"/>
            </w:pPr>
            <w:r>
              <w:t>5.4</w:t>
            </w:r>
          </w:p>
        </w:tc>
        <w:tc>
          <w:tcPr>
            <w:tcW w:w="1418" w:type="dxa"/>
          </w:tcPr>
          <w:p w14:paraId="366D9DB4" w14:textId="77777777" w:rsidR="000874B2" w:rsidRDefault="00000000">
            <w:pPr>
              <w:pStyle w:val="Tabletext"/>
              <w:jc w:val="center"/>
            </w:pPr>
            <w:r>
              <w:t>16</w:t>
            </w:r>
          </w:p>
        </w:tc>
        <w:tc>
          <w:tcPr>
            <w:tcW w:w="1420" w:type="dxa"/>
          </w:tcPr>
          <w:p w14:paraId="2647CDD8" w14:textId="77777777" w:rsidR="000874B2" w:rsidRDefault="00000000">
            <w:pPr>
              <w:pStyle w:val="Tabletext"/>
              <w:jc w:val="center"/>
            </w:pPr>
            <w:r>
              <w:t>5.4</w:t>
            </w:r>
          </w:p>
        </w:tc>
      </w:tr>
      <w:tr w:rsidR="000874B2" w14:paraId="6F8F81D3" w14:textId="77777777">
        <w:trPr>
          <w:jc w:val="center"/>
        </w:trPr>
        <w:tc>
          <w:tcPr>
            <w:tcW w:w="2830" w:type="dxa"/>
          </w:tcPr>
          <w:p w14:paraId="340D9B31" w14:textId="77777777" w:rsidR="000874B2" w:rsidRDefault="00000000">
            <w:pPr>
              <w:pStyle w:val="Tabletext"/>
              <w:rPr>
                <w:rFonts w:cs="Times New Roman"/>
              </w:rPr>
            </w:pPr>
            <w:r>
              <w:rPr>
                <w:rFonts w:cs="Times New Roman"/>
              </w:rPr>
              <w:t>Noise figure, dB</w:t>
            </w:r>
          </w:p>
        </w:tc>
        <w:tc>
          <w:tcPr>
            <w:tcW w:w="1843" w:type="dxa"/>
          </w:tcPr>
          <w:p w14:paraId="090779D3" w14:textId="77777777" w:rsidR="000874B2" w:rsidRDefault="00000000">
            <w:pPr>
              <w:jc w:val="center"/>
              <w:rPr>
                <w:rFonts w:cs="Times New Roman"/>
                <w:sz w:val="20"/>
              </w:rPr>
            </w:pPr>
            <w:r>
              <w:rPr>
                <w:rFonts w:cs="Times New Roman"/>
                <w:sz w:val="20"/>
                <w:lang w:val="en-US"/>
              </w:rPr>
              <w:t>4</w:t>
            </w:r>
          </w:p>
        </w:tc>
        <w:tc>
          <w:tcPr>
            <w:tcW w:w="1701" w:type="dxa"/>
          </w:tcPr>
          <w:p w14:paraId="7ED95104" w14:textId="77777777" w:rsidR="000874B2" w:rsidRDefault="00000000">
            <w:pPr>
              <w:pStyle w:val="Tabletext"/>
              <w:jc w:val="center"/>
            </w:pPr>
            <w:r>
              <w:t>4</w:t>
            </w:r>
          </w:p>
        </w:tc>
        <w:tc>
          <w:tcPr>
            <w:tcW w:w="1418" w:type="dxa"/>
          </w:tcPr>
          <w:p w14:paraId="7205FD96" w14:textId="77777777" w:rsidR="000874B2" w:rsidRDefault="00000000">
            <w:pPr>
              <w:pStyle w:val="Tabletext"/>
              <w:jc w:val="center"/>
            </w:pPr>
            <w:r>
              <w:t>4</w:t>
            </w:r>
          </w:p>
        </w:tc>
        <w:tc>
          <w:tcPr>
            <w:tcW w:w="1420" w:type="dxa"/>
          </w:tcPr>
          <w:p w14:paraId="6ADE5C80" w14:textId="77777777" w:rsidR="000874B2" w:rsidRDefault="00000000">
            <w:pPr>
              <w:pStyle w:val="Tabletext"/>
              <w:jc w:val="center"/>
            </w:pPr>
            <w:r>
              <w:t>4</w:t>
            </w:r>
          </w:p>
        </w:tc>
      </w:tr>
      <w:tr w:rsidR="000874B2" w14:paraId="41799B06" w14:textId="77777777">
        <w:trPr>
          <w:jc w:val="center"/>
        </w:trPr>
        <w:tc>
          <w:tcPr>
            <w:tcW w:w="2830" w:type="dxa"/>
          </w:tcPr>
          <w:p w14:paraId="6F746812" w14:textId="77777777" w:rsidR="000874B2" w:rsidRDefault="00000000">
            <w:pPr>
              <w:pStyle w:val="Tabletext"/>
              <w:rPr>
                <w:rFonts w:cs="Times New Roman"/>
              </w:rPr>
            </w:pPr>
            <w:r>
              <w:rPr>
                <w:rFonts w:cs="Times New Roman"/>
              </w:rPr>
              <w:lastRenderedPageBreak/>
              <w:t xml:space="preserve">Cable </w:t>
            </w:r>
            <w:proofErr w:type="spellStart"/>
            <w:r>
              <w:rPr>
                <w:rFonts w:cs="Times New Roman"/>
              </w:rPr>
              <w:t>loss</w:t>
            </w:r>
            <w:proofErr w:type="spellEnd"/>
            <w:r>
              <w:rPr>
                <w:rFonts w:cs="Times New Roman"/>
              </w:rPr>
              <w:t xml:space="preserve">, dB </w:t>
            </w:r>
          </w:p>
        </w:tc>
        <w:tc>
          <w:tcPr>
            <w:tcW w:w="1843" w:type="dxa"/>
          </w:tcPr>
          <w:p w14:paraId="5FC97472" w14:textId="77777777" w:rsidR="000874B2" w:rsidRDefault="00000000">
            <w:pPr>
              <w:pStyle w:val="Tabletext"/>
              <w:jc w:val="center"/>
              <w:rPr>
                <w:rFonts w:cs="Times New Roman"/>
              </w:rPr>
            </w:pPr>
            <w:r>
              <w:rPr>
                <w:rFonts w:cs="Times New Roman"/>
              </w:rPr>
              <w:t>&lt; 2</w:t>
            </w:r>
          </w:p>
        </w:tc>
        <w:tc>
          <w:tcPr>
            <w:tcW w:w="1701" w:type="dxa"/>
          </w:tcPr>
          <w:p w14:paraId="4E8527A2" w14:textId="77777777" w:rsidR="000874B2" w:rsidRDefault="00000000">
            <w:pPr>
              <w:pStyle w:val="Tabletext"/>
              <w:jc w:val="center"/>
              <w:rPr>
                <w:rFonts w:cs="Times New Roman"/>
              </w:rPr>
            </w:pPr>
            <w:r>
              <w:rPr>
                <w:rFonts w:cs="Times New Roman"/>
              </w:rPr>
              <w:t>4</w:t>
            </w:r>
          </w:p>
        </w:tc>
        <w:tc>
          <w:tcPr>
            <w:tcW w:w="1418" w:type="dxa"/>
          </w:tcPr>
          <w:p w14:paraId="654E531B" w14:textId="77777777" w:rsidR="000874B2" w:rsidRDefault="00000000">
            <w:pPr>
              <w:pStyle w:val="Tabletext"/>
              <w:jc w:val="center"/>
              <w:rPr>
                <w:rFonts w:cs="Times New Roman"/>
              </w:rPr>
            </w:pPr>
            <w:r>
              <w:rPr>
                <w:rFonts w:cs="Times New Roman"/>
              </w:rPr>
              <w:t>&lt; 2</w:t>
            </w:r>
          </w:p>
        </w:tc>
        <w:tc>
          <w:tcPr>
            <w:tcW w:w="1420" w:type="dxa"/>
          </w:tcPr>
          <w:p w14:paraId="08D72A2C" w14:textId="77777777" w:rsidR="000874B2" w:rsidRDefault="00000000">
            <w:pPr>
              <w:pStyle w:val="Tabletext"/>
              <w:jc w:val="center"/>
              <w:rPr>
                <w:rFonts w:cs="Times New Roman"/>
              </w:rPr>
            </w:pPr>
            <w:r>
              <w:rPr>
                <w:rFonts w:cs="Times New Roman"/>
              </w:rPr>
              <w:t>4</w:t>
            </w:r>
          </w:p>
        </w:tc>
      </w:tr>
      <w:tr w:rsidR="000874B2" w14:paraId="6381812E" w14:textId="77777777">
        <w:trPr>
          <w:jc w:val="center"/>
        </w:trPr>
        <w:tc>
          <w:tcPr>
            <w:tcW w:w="2830" w:type="dxa"/>
          </w:tcPr>
          <w:p w14:paraId="713D0221" w14:textId="77777777" w:rsidR="000874B2" w:rsidRDefault="00000000">
            <w:pPr>
              <w:pStyle w:val="Tabletext"/>
              <w:rPr>
                <w:rFonts w:cs="Times New Roman"/>
              </w:rPr>
            </w:pPr>
            <w:proofErr w:type="spellStart"/>
            <w:r>
              <w:rPr>
                <w:rFonts w:cs="Times New Roman"/>
              </w:rPr>
              <w:t>Selectivity</w:t>
            </w:r>
            <w:proofErr w:type="spellEnd"/>
            <w:r>
              <w:rPr>
                <w:rFonts w:cs="Times New Roman"/>
              </w:rPr>
              <w:t xml:space="preserve">, </w:t>
            </w:r>
            <w:proofErr w:type="spellStart"/>
            <w:r>
              <w:rPr>
                <w:rFonts w:cs="Times New Roman"/>
              </w:rPr>
              <w:t>attenuation</w:t>
            </w:r>
            <w:proofErr w:type="spellEnd"/>
            <w:r>
              <w:rPr>
                <w:rFonts w:cs="Times New Roman"/>
              </w:rPr>
              <w:t xml:space="preserve"> (dB) @ </w:t>
            </w:r>
            <w:proofErr w:type="spellStart"/>
            <w:r>
              <w:rPr>
                <w:rFonts w:cs="Times New Roman"/>
              </w:rPr>
              <w:t>freq</w:t>
            </w:r>
            <w:proofErr w:type="spellEnd"/>
            <w:r>
              <w:rPr>
                <w:rFonts w:cs="Times New Roman"/>
              </w:rPr>
              <w:t xml:space="preserve"> offset (MHz)</w:t>
            </w:r>
          </w:p>
        </w:tc>
        <w:tc>
          <w:tcPr>
            <w:tcW w:w="1843" w:type="dxa"/>
          </w:tcPr>
          <w:p w14:paraId="4C879ABB" w14:textId="77777777" w:rsidR="000874B2" w:rsidRDefault="00000000">
            <w:pPr>
              <w:pStyle w:val="Tabletext"/>
              <w:jc w:val="center"/>
              <w:rPr>
                <w:rFonts w:cs="Times New Roman"/>
              </w:rPr>
            </w:pPr>
            <w:r>
              <w:rPr>
                <w:rFonts w:cs="Times New Roman"/>
              </w:rPr>
              <w:t>0 @ 0</w:t>
            </w:r>
          </w:p>
          <w:p w14:paraId="0947E3C2" w14:textId="77777777" w:rsidR="000874B2" w:rsidRDefault="00000000">
            <w:pPr>
              <w:pStyle w:val="Tabletext"/>
              <w:jc w:val="center"/>
              <w:rPr>
                <w:rFonts w:cs="Times New Roman"/>
              </w:rPr>
            </w:pPr>
            <w:r>
              <w:rPr>
                <w:rFonts w:cs="Times New Roman"/>
              </w:rPr>
              <w:t>10 @ 2.2</w:t>
            </w:r>
          </w:p>
          <w:p w14:paraId="25F94B91" w14:textId="77777777" w:rsidR="000874B2" w:rsidRDefault="00000000">
            <w:pPr>
              <w:pStyle w:val="Tabletext"/>
              <w:jc w:val="center"/>
              <w:rPr>
                <w:rFonts w:cs="Times New Roman"/>
              </w:rPr>
            </w:pPr>
            <w:r>
              <w:rPr>
                <w:rFonts w:cs="Times New Roman"/>
              </w:rPr>
              <w:t>60 @ 9.6</w:t>
            </w:r>
          </w:p>
        </w:tc>
        <w:tc>
          <w:tcPr>
            <w:tcW w:w="1701" w:type="dxa"/>
          </w:tcPr>
          <w:p w14:paraId="67D4B518" w14:textId="77777777" w:rsidR="000874B2" w:rsidRDefault="00000000">
            <w:pPr>
              <w:pStyle w:val="Tabletext"/>
              <w:jc w:val="center"/>
              <w:rPr>
                <w:rFonts w:cs="Times New Roman"/>
              </w:rPr>
            </w:pPr>
            <w:r>
              <w:rPr>
                <w:rFonts w:cs="Times New Roman"/>
              </w:rPr>
              <w:t>6 @ 0.9</w:t>
            </w:r>
          </w:p>
          <w:p w14:paraId="66343521" w14:textId="77777777" w:rsidR="000874B2" w:rsidRDefault="00000000">
            <w:pPr>
              <w:pStyle w:val="Tabletext"/>
              <w:jc w:val="center"/>
              <w:rPr>
                <w:rFonts w:cs="Times New Roman"/>
              </w:rPr>
            </w:pPr>
            <w:r>
              <w:rPr>
                <w:rFonts w:cs="Times New Roman"/>
              </w:rPr>
              <w:t>20 @ 1.05</w:t>
            </w:r>
          </w:p>
          <w:p w14:paraId="7BE723E7" w14:textId="77777777" w:rsidR="000874B2" w:rsidRDefault="00000000">
            <w:pPr>
              <w:pStyle w:val="Tabletext"/>
              <w:jc w:val="center"/>
              <w:rPr>
                <w:rFonts w:cs="Times New Roman"/>
              </w:rPr>
            </w:pPr>
            <w:r>
              <w:rPr>
                <w:rFonts w:cs="Times New Roman"/>
              </w:rPr>
              <w:t>40 @ 1.3</w:t>
            </w:r>
          </w:p>
          <w:p w14:paraId="6D594ADA" w14:textId="77777777" w:rsidR="000874B2" w:rsidRDefault="00000000">
            <w:pPr>
              <w:pStyle w:val="Tabletext"/>
              <w:jc w:val="center"/>
              <w:rPr>
                <w:rFonts w:cs="Times New Roman"/>
              </w:rPr>
            </w:pPr>
            <w:r>
              <w:rPr>
                <w:rFonts w:cs="Times New Roman"/>
              </w:rPr>
              <w:t>60 @ 1.5</w:t>
            </w:r>
          </w:p>
          <w:p w14:paraId="159989CE" w14:textId="77777777" w:rsidR="000874B2" w:rsidRDefault="00000000">
            <w:pPr>
              <w:pStyle w:val="Tabletext"/>
              <w:jc w:val="center"/>
              <w:rPr>
                <w:rFonts w:cs="Times New Roman"/>
              </w:rPr>
            </w:pPr>
            <w:r>
              <w:rPr>
                <w:rFonts w:cs="Times New Roman"/>
              </w:rPr>
              <w:t>70 @ 3</w:t>
            </w:r>
          </w:p>
        </w:tc>
        <w:tc>
          <w:tcPr>
            <w:tcW w:w="1418" w:type="dxa"/>
          </w:tcPr>
          <w:p w14:paraId="3E485A02" w14:textId="77777777" w:rsidR="000874B2" w:rsidRDefault="00000000">
            <w:pPr>
              <w:pStyle w:val="Tabletext"/>
              <w:jc w:val="center"/>
              <w:rPr>
                <w:rFonts w:cs="Times New Roman"/>
              </w:rPr>
            </w:pPr>
            <w:r>
              <w:rPr>
                <w:rFonts w:cs="Times New Roman"/>
              </w:rPr>
              <w:t>0 @ 0</w:t>
            </w:r>
          </w:p>
          <w:p w14:paraId="78B1E513" w14:textId="77777777" w:rsidR="000874B2" w:rsidRDefault="00000000">
            <w:pPr>
              <w:pStyle w:val="Tabletext"/>
              <w:jc w:val="center"/>
              <w:rPr>
                <w:rFonts w:cs="Times New Roman"/>
              </w:rPr>
            </w:pPr>
            <w:r>
              <w:rPr>
                <w:rFonts w:cs="Times New Roman"/>
              </w:rPr>
              <w:t>10 @ 2.2</w:t>
            </w:r>
          </w:p>
          <w:p w14:paraId="5BAE0EC0" w14:textId="77777777" w:rsidR="000874B2" w:rsidRDefault="00000000">
            <w:pPr>
              <w:pStyle w:val="Tabletext"/>
              <w:jc w:val="center"/>
              <w:rPr>
                <w:rFonts w:cs="Times New Roman"/>
              </w:rPr>
            </w:pPr>
            <w:r>
              <w:rPr>
                <w:rFonts w:cs="Times New Roman"/>
              </w:rPr>
              <w:t>60 @ 9.6</w:t>
            </w:r>
          </w:p>
        </w:tc>
        <w:tc>
          <w:tcPr>
            <w:tcW w:w="1420" w:type="dxa"/>
          </w:tcPr>
          <w:p w14:paraId="3F78B78A" w14:textId="77777777" w:rsidR="000874B2" w:rsidRDefault="00000000">
            <w:pPr>
              <w:pStyle w:val="Tabletext"/>
              <w:jc w:val="center"/>
              <w:rPr>
                <w:rFonts w:cs="Times New Roman"/>
              </w:rPr>
            </w:pPr>
            <w:r>
              <w:rPr>
                <w:rFonts w:cs="Times New Roman"/>
              </w:rPr>
              <w:t>6 @ 0.9</w:t>
            </w:r>
          </w:p>
          <w:p w14:paraId="1525F02B" w14:textId="77777777" w:rsidR="000874B2" w:rsidRDefault="00000000">
            <w:pPr>
              <w:pStyle w:val="Tabletext"/>
              <w:jc w:val="center"/>
              <w:rPr>
                <w:rFonts w:cs="Times New Roman"/>
              </w:rPr>
            </w:pPr>
            <w:r>
              <w:rPr>
                <w:rFonts w:cs="Times New Roman"/>
              </w:rPr>
              <w:t>20 @ 1.05</w:t>
            </w:r>
          </w:p>
          <w:p w14:paraId="6B7B5C96" w14:textId="77777777" w:rsidR="000874B2" w:rsidRDefault="00000000">
            <w:pPr>
              <w:pStyle w:val="Tabletext"/>
              <w:jc w:val="center"/>
              <w:rPr>
                <w:rFonts w:cs="Times New Roman"/>
              </w:rPr>
            </w:pPr>
            <w:r>
              <w:rPr>
                <w:rFonts w:cs="Times New Roman"/>
              </w:rPr>
              <w:t>40 @ 1.3</w:t>
            </w:r>
          </w:p>
          <w:p w14:paraId="769BE4D1" w14:textId="77777777" w:rsidR="000874B2" w:rsidRDefault="00000000">
            <w:pPr>
              <w:pStyle w:val="Tabletext"/>
              <w:jc w:val="center"/>
              <w:rPr>
                <w:rFonts w:cs="Times New Roman"/>
              </w:rPr>
            </w:pPr>
            <w:r>
              <w:rPr>
                <w:rFonts w:cs="Times New Roman"/>
              </w:rPr>
              <w:t>60 @ 1.5</w:t>
            </w:r>
          </w:p>
          <w:p w14:paraId="55A62FB8" w14:textId="77777777" w:rsidR="000874B2" w:rsidRDefault="00000000">
            <w:pPr>
              <w:pStyle w:val="Tabletext"/>
              <w:jc w:val="center"/>
              <w:rPr>
                <w:rFonts w:cs="Times New Roman"/>
              </w:rPr>
            </w:pPr>
            <w:r>
              <w:rPr>
                <w:rFonts w:cs="Times New Roman"/>
              </w:rPr>
              <w:t>70 @ 3</w:t>
            </w:r>
          </w:p>
        </w:tc>
      </w:tr>
      <w:tr w:rsidR="000874B2" w14:paraId="060D03A2" w14:textId="77777777">
        <w:trPr>
          <w:jc w:val="center"/>
        </w:trPr>
        <w:tc>
          <w:tcPr>
            <w:tcW w:w="2830" w:type="dxa"/>
          </w:tcPr>
          <w:p w14:paraId="7A45ABA8" w14:textId="77777777" w:rsidR="000874B2" w:rsidRDefault="00000000">
            <w:pPr>
              <w:pStyle w:val="Tabletext"/>
              <w:rPr>
                <w:rFonts w:cs="Times New Roman"/>
              </w:rPr>
            </w:pPr>
            <w:r>
              <w:rPr>
                <w:rFonts w:cs="Times New Roman"/>
              </w:rPr>
              <w:t xml:space="preserve">Protection </w:t>
            </w:r>
            <w:proofErr w:type="spellStart"/>
            <w:r>
              <w:rPr>
                <w:rFonts w:cs="Times New Roman"/>
              </w:rPr>
              <w:t>criteria</w:t>
            </w:r>
            <w:proofErr w:type="spellEnd"/>
            <w:r>
              <w:rPr>
                <w:rFonts w:cs="Times New Roman"/>
              </w:rPr>
              <w:t xml:space="preserve"> (</w:t>
            </w:r>
            <w:r>
              <w:rPr>
                <w:rFonts w:cs="Times New Roman"/>
                <w:i/>
                <w:iCs/>
              </w:rPr>
              <w:t>I/N</w:t>
            </w:r>
            <w:r>
              <w:rPr>
                <w:rFonts w:cs="Times New Roman"/>
              </w:rPr>
              <w:t>), dB</w:t>
            </w:r>
          </w:p>
        </w:tc>
        <w:tc>
          <w:tcPr>
            <w:tcW w:w="1843" w:type="dxa"/>
          </w:tcPr>
          <w:p w14:paraId="5DD74617" w14:textId="77777777" w:rsidR="000874B2" w:rsidRDefault="00000000">
            <w:pPr>
              <w:pStyle w:val="Tabletext"/>
              <w:jc w:val="center"/>
              <w:rPr>
                <w:rFonts w:cs="Times New Roman"/>
              </w:rPr>
            </w:pPr>
            <w:r>
              <w:rPr>
                <w:rFonts w:cs="Times New Roman"/>
              </w:rPr>
              <w:t>-10</w:t>
            </w:r>
          </w:p>
        </w:tc>
        <w:tc>
          <w:tcPr>
            <w:tcW w:w="1701" w:type="dxa"/>
          </w:tcPr>
          <w:p w14:paraId="26A8B626" w14:textId="77777777" w:rsidR="000874B2" w:rsidRDefault="00000000">
            <w:pPr>
              <w:pStyle w:val="Tabletext"/>
              <w:jc w:val="center"/>
              <w:rPr>
                <w:rFonts w:cs="Times New Roman"/>
              </w:rPr>
            </w:pPr>
            <w:r>
              <w:rPr>
                <w:rFonts w:cs="Times New Roman"/>
              </w:rPr>
              <w:t>−10</w:t>
            </w:r>
          </w:p>
        </w:tc>
        <w:tc>
          <w:tcPr>
            <w:tcW w:w="1418" w:type="dxa"/>
          </w:tcPr>
          <w:p w14:paraId="3160A8D2" w14:textId="77777777" w:rsidR="000874B2" w:rsidRDefault="00000000">
            <w:pPr>
              <w:pStyle w:val="Tabletext"/>
              <w:jc w:val="center"/>
              <w:rPr>
                <w:rFonts w:cs="Times New Roman"/>
              </w:rPr>
            </w:pPr>
            <w:r>
              <w:rPr>
                <w:rFonts w:cs="Times New Roman"/>
              </w:rPr>
              <w:t>−10</w:t>
            </w:r>
          </w:p>
        </w:tc>
        <w:tc>
          <w:tcPr>
            <w:tcW w:w="1420" w:type="dxa"/>
          </w:tcPr>
          <w:p w14:paraId="64395209" w14:textId="77777777" w:rsidR="000874B2" w:rsidRDefault="00000000">
            <w:pPr>
              <w:pStyle w:val="Tabletext"/>
              <w:jc w:val="center"/>
              <w:rPr>
                <w:rFonts w:cs="Times New Roman"/>
              </w:rPr>
            </w:pPr>
            <w:r>
              <w:rPr>
                <w:rFonts w:cs="Times New Roman"/>
              </w:rPr>
              <w:t>−10</w:t>
            </w:r>
          </w:p>
        </w:tc>
      </w:tr>
      <w:tr w:rsidR="000874B2" w14:paraId="7457CD6A" w14:textId="77777777">
        <w:trPr>
          <w:jc w:val="center"/>
        </w:trPr>
        <w:tc>
          <w:tcPr>
            <w:tcW w:w="2830" w:type="dxa"/>
          </w:tcPr>
          <w:p w14:paraId="3C510198" w14:textId="77777777" w:rsidR="000874B2" w:rsidRDefault="00000000">
            <w:pPr>
              <w:pStyle w:val="Tabletext"/>
            </w:pPr>
            <w:r>
              <w:t xml:space="preserve">Adjacent-band protection </w:t>
            </w:r>
            <w:proofErr w:type="spellStart"/>
            <w:r>
              <w:t>criteria</w:t>
            </w:r>
            <w:proofErr w:type="spellEnd"/>
            <w:r>
              <w:t xml:space="preserve"> (I/N), dB</w:t>
            </w:r>
          </w:p>
        </w:tc>
        <w:tc>
          <w:tcPr>
            <w:tcW w:w="1843" w:type="dxa"/>
          </w:tcPr>
          <w:p w14:paraId="0AB6F059" w14:textId="77777777" w:rsidR="000874B2" w:rsidRDefault="00000000">
            <w:pPr>
              <w:pStyle w:val="Tabletext"/>
              <w:jc w:val="center"/>
            </w:pPr>
            <w:r>
              <w:t>-20</w:t>
            </w:r>
          </w:p>
        </w:tc>
        <w:tc>
          <w:tcPr>
            <w:tcW w:w="1701" w:type="dxa"/>
          </w:tcPr>
          <w:p w14:paraId="272F4ECA" w14:textId="77777777" w:rsidR="000874B2" w:rsidRDefault="00000000">
            <w:pPr>
              <w:pStyle w:val="Tabletext"/>
              <w:jc w:val="center"/>
            </w:pPr>
            <w:r>
              <w:t>-20</w:t>
            </w:r>
          </w:p>
        </w:tc>
        <w:tc>
          <w:tcPr>
            <w:tcW w:w="1418" w:type="dxa"/>
          </w:tcPr>
          <w:p w14:paraId="5CEE67A9" w14:textId="77777777" w:rsidR="000874B2" w:rsidRDefault="00000000">
            <w:pPr>
              <w:pStyle w:val="Tabletext"/>
              <w:jc w:val="center"/>
            </w:pPr>
            <w:r>
              <w:t>-20</w:t>
            </w:r>
          </w:p>
        </w:tc>
        <w:tc>
          <w:tcPr>
            <w:tcW w:w="1420" w:type="dxa"/>
          </w:tcPr>
          <w:p w14:paraId="410B94CA" w14:textId="77777777" w:rsidR="000874B2" w:rsidRDefault="00000000">
            <w:pPr>
              <w:pStyle w:val="Tabletext"/>
              <w:jc w:val="center"/>
            </w:pPr>
            <w:r>
              <w:t>-20</w:t>
            </w:r>
          </w:p>
        </w:tc>
      </w:tr>
    </w:tbl>
    <w:p w14:paraId="67705903" w14:textId="77777777" w:rsidR="000874B2" w:rsidRDefault="000874B2">
      <w:pPr>
        <w:pStyle w:val="Tablefin"/>
      </w:pPr>
    </w:p>
    <w:p w14:paraId="5C13AB85" w14:textId="77777777" w:rsidR="000874B2" w:rsidRDefault="00000000">
      <w:pPr>
        <w:pStyle w:val="Headingb"/>
        <w:rPr>
          <w:sz w:val="22"/>
          <w:szCs w:val="22"/>
        </w:rPr>
      </w:pPr>
      <w:r>
        <w:rPr>
          <w:szCs w:val="24"/>
        </w:rPr>
        <w:t>SSR technical parameters</w:t>
      </w:r>
    </w:p>
    <w:p w14:paraId="79A7E893" w14:textId="77777777" w:rsidR="000874B2" w:rsidRDefault="00000000">
      <w:r>
        <w:t>Table 2 contains recommended characteristics and protection criteria for the SSR ground interrogator receiver and the SSR airborne transponder receiver.</w:t>
      </w:r>
    </w:p>
    <w:p w14:paraId="399258BF" w14:textId="77777777" w:rsidR="000874B2" w:rsidRDefault="00000000">
      <w:pPr>
        <w:pStyle w:val="TableNo"/>
      </w:pPr>
      <w:r>
        <w:t>Table 2</w:t>
      </w:r>
    </w:p>
    <w:p w14:paraId="3E636F47" w14:textId="77777777" w:rsidR="000874B2" w:rsidRDefault="00000000">
      <w:pPr>
        <w:pStyle w:val="Tabletitle"/>
      </w:pPr>
      <w:r>
        <w:t>SSR system receiver performance and antenna assumptions</w:t>
      </w:r>
    </w:p>
    <w:tbl>
      <w:tblPr>
        <w:tblStyle w:val="TableGrid2"/>
        <w:tblW w:w="0" w:type="auto"/>
        <w:jc w:val="center"/>
        <w:tblLook w:val="04A0" w:firstRow="1" w:lastRow="0" w:firstColumn="1" w:lastColumn="0" w:noHBand="0" w:noVBand="1"/>
      </w:tblPr>
      <w:tblGrid>
        <w:gridCol w:w="4673"/>
        <w:gridCol w:w="2410"/>
        <w:gridCol w:w="2160"/>
      </w:tblGrid>
      <w:tr w:rsidR="000874B2" w14:paraId="19FC3575" w14:textId="77777777">
        <w:trPr>
          <w:jc w:val="center"/>
        </w:trPr>
        <w:tc>
          <w:tcPr>
            <w:tcW w:w="4673" w:type="dxa"/>
            <w:shd w:val="clear" w:color="auto" w:fill="BFBFBF" w:themeFill="background1" w:themeFillShade="BF"/>
          </w:tcPr>
          <w:p w14:paraId="07B0D31C" w14:textId="77777777" w:rsidR="000874B2" w:rsidRDefault="00000000">
            <w:pPr>
              <w:pStyle w:val="Tablehead"/>
            </w:pPr>
            <w:r>
              <w:t>Parameters</w:t>
            </w:r>
          </w:p>
        </w:tc>
        <w:tc>
          <w:tcPr>
            <w:tcW w:w="2410" w:type="dxa"/>
            <w:shd w:val="clear" w:color="auto" w:fill="BFBFBF" w:themeFill="background1" w:themeFillShade="BF"/>
          </w:tcPr>
          <w:p w14:paraId="259F8442" w14:textId="77777777" w:rsidR="000874B2" w:rsidRDefault="00000000">
            <w:pPr>
              <w:pStyle w:val="Tablehead"/>
            </w:pPr>
            <w:r>
              <w:t>SSR airborne transponder</w:t>
            </w:r>
          </w:p>
        </w:tc>
        <w:tc>
          <w:tcPr>
            <w:tcW w:w="2160" w:type="dxa"/>
            <w:shd w:val="clear" w:color="auto" w:fill="BFBFBF" w:themeFill="background1" w:themeFillShade="BF"/>
          </w:tcPr>
          <w:p w14:paraId="73A19C75" w14:textId="77777777" w:rsidR="000874B2" w:rsidRDefault="00000000">
            <w:pPr>
              <w:pStyle w:val="Tablehead"/>
            </w:pPr>
            <w:r>
              <w:t>SSR ground interrogator</w:t>
            </w:r>
          </w:p>
        </w:tc>
      </w:tr>
      <w:tr w:rsidR="000874B2" w14:paraId="7F24E35B" w14:textId="77777777">
        <w:trPr>
          <w:jc w:val="center"/>
        </w:trPr>
        <w:tc>
          <w:tcPr>
            <w:tcW w:w="4673" w:type="dxa"/>
          </w:tcPr>
          <w:p w14:paraId="7B9B9434" w14:textId="77777777" w:rsidR="000874B2" w:rsidRDefault="00000000">
            <w:pPr>
              <w:pStyle w:val="Tabletext"/>
            </w:pPr>
            <w:r>
              <w:t>Centre frequency, MHz</w:t>
            </w:r>
          </w:p>
        </w:tc>
        <w:tc>
          <w:tcPr>
            <w:tcW w:w="2410" w:type="dxa"/>
          </w:tcPr>
          <w:p w14:paraId="1A9192C4" w14:textId="77777777" w:rsidR="000874B2" w:rsidRDefault="00000000">
            <w:pPr>
              <w:pStyle w:val="Tabletext"/>
              <w:jc w:val="center"/>
            </w:pPr>
            <w:r>
              <w:t>1 030</w:t>
            </w:r>
          </w:p>
        </w:tc>
        <w:tc>
          <w:tcPr>
            <w:tcW w:w="2160" w:type="dxa"/>
          </w:tcPr>
          <w:p w14:paraId="5DB8370D" w14:textId="77777777" w:rsidR="000874B2" w:rsidRDefault="00000000">
            <w:pPr>
              <w:pStyle w:val="Tabletext"/>
              <w:jc w:val="center"/>
            </w:pPr>
            <w:r>
              <w:t>1 090</w:t>
            </w:r>
          </w:p>
        </w:tc>
      </w:tr>
      <w:tr w:rsidR="000874B2" w14:paraId="3855BBCF" w14:textId="77777777">
        <w:trPr>
          <w:jc w:val="center"/>
        </w:trPr>
        <w:tc>
          <w:tcPr>
            <w:tcW w:w="4673" w:type="dxa"/>
          </w:tcPr>
          <w:p w14:paraId="45332101" w14:textId="77777777" w:rsidR="000874B2" w:rsidRDefault="00000000">
            <w:pPr>
              <w:pStyle w:val="Tabletext"/>
              <w:rPr>
                <w:sz w:val="22"/>
                <w:szCs w:val="22"/>
              </w:rPr>
            </w:pPr>
            <w:r>
              <w:t>Bandwidth, MHz</w:t>
            </w:r>
          </w:p>
        </w:tc>
        <w:tc>
          <w:tcPr>
            <w:tcW w:w="2410" w:type="dxa"/>
          </w:tcPr>
          <w:p w14:paraId="55860272" w14:textId="77777777" w:rsidR="000874B2" w:rsidRDefault="00000000">
            <w:pPr>
              <w:pStyle w:val="Tabletext"/>
              <w:jc w:val="center"/>
            </w:pPr>
            <w:r>
              <w:t>6</w:t>
            </w:r>
          </w:p>
        </w:tc>
        <w:tc>
          <w:tcPr>
            <w:tcW w:w="2160" w:type="dxa"/>
          </w:tcPr>
          <w:p w14:paraId="1118BC83" w14:textId="77777777" w:rsidR="000874B2" w:rsidRDefault="00000000">
            <w:pPr>
              <w:pStyle w:val="Tabletext"/>
              <w:jc w:val="center"/>
            </w:pPr>
            <w:r>
              <w:t>4.5 (Mode A and C)</w:t>
            </w:r>
          </w:p>
          <w:p w14:paraId="7D04B30C" w14:textId="77777777" w:rsidR="000874B2" w:rsidRDefault="00000000">
            <w:pPr>
              <w:pStyle w:val="Tabletext"/>
              <w:jc w:val="center"/>
            </w:pPr>
            <w:r>
              <w:t>2.3 (Mode S)</w:t>
            </w:r>
          </w:p>
        </w:tc>
      </w:tr>
      <w:tr w:rsidR="000874B2" w14:paraId="31F2E7B2" w14:textId="77777777">
        <w:trPr>
          <w:jc w:val="center"/>
        </w:trPr>
        <w:tc>
          <w:tcPr>
            <w:tcW w:w="4673" w:type="dxa"/>
          </w:tcPr>
          <w:p w14:paraId="4C12D621" w14:textId="77777777" w:rsidR="000874B2" w:rsidRDefault="00000000">
            <w:pPr>
              <w:pStyle w:val="Tabletext"/>
              <w:rPr>
                <w:sz w:val="22"/>
                <w:szCs w:val="22"/>
              </w:rPr>
            </w:pPr>
            <w:r>
              <w:t>Antenna gain, dBi</w:t>
            </w:r>
          </w:p>
        </w:tc>
        <w:tc>
          <w:tcPr>
            <w:tcW w:w="2410" w:type="dxa"/>
          </w:tcPr>
          <w:p w14:paraId="09AD9957" w14:textId="77777777" w:rsidR="000874B2" w:rsidRDefault="00000000">
            <w:pPr>
              <w:pStyle w:val="Tabletext"/>
              <w:jc w:val="center"/>
            </w:pPr>
            <w:r>
              <w:t>2.8 / 5.4</w:t>
            </w:r>
          </w:p>
        </w:tc>
        <w:tc>
          <w:tcPr>
            <w:tcW w:w="2160" w:type="dxa"/>
          </w:tcPr>
          <w:p w14:paraId="63E060EA" w14:textId="77777777" w:rsidR="000874B2" w:rsidRDefault="00000000">
            <w:pPr>
              <w:pStyle w:val="Tabletext"/>
              <w:jc w:val="center"/>
            </w:pPr>
            <w:r>
              <w:t>27</w:t>
            </w:r>
          </w:p>
        </w:tc>
      </w:tr>
      <w:tr w:rsidR="000874B2" w14:paraId="2EAD1DEC" w14:textId="77777777">
        <w:trPr>
          <w:jc w:val="center"/>
        </w:trPr>
        <w:tc>
          <w:tcPr>
            <w:tcW w:w="4673" w:type="dxa"/>
          </w:tcPr>
          <w:p w14:paraId="4EAF66B6" w14:textId="77777777" w:rsidR="000874B2" w:rsidRDefault="00000000">
            <w:pPr>
              <w:pStyle w:val="Tabletext"/>
              <w:rPr>
                <w:sz w:val="22"/>
                <w:szCs w:val="22"/>
              </w:rPr>
            </w:pPr>
            <w:r>
              <w:t>Antenna polarization</w:t>
            </w:r>
          </w:p>
        </w:tc>
        <w:tc>
          <w:tcPr>
            <w:tcW w:w="2410" w:type="dxa"/>
          </w:tcPr>
          <w:p w14:paraId="3A044629" w14:textId="77777777" w:rsidR="000874B2" w:rsidRDefault="00000000">
            <w:pPr>
              <w:pStyle w:val="Tabletext"/>
              <w:jc w:val="center"/>
            </w:pPr>
            <w:r>
              <w:t>Vertical</w:t>
            </w:r>
          </w:p>
        </w:tc>
        <w:tc>
          <w:tcPr>
            <w:tcW w:w="2160" w:type="dxa"/>
          </w:tcPr>
          <w:p w14:paraId="510457E7" w14:textId="77777777" w:rsidR="000874B2" w:rsidRDefault="00000000">
            <w:pPr>
              <w:pStyle w:val="Tabletext"/>
              <w:jc w:val="center"/>
            </w:pPr>
            <w:r>
              <w:t>Vertical</w:t>
            </w:r>
          </w:p>
        </w:tc>
      </w:tr>
      <w:tr w:rsidR="000874B2" w14:paraId="230A0710" w14:textId="77777777">
        <w:trPr>
          <w:jc w:val="center"/>
        </w:trPr>
        <w:tc>
          <w:tcPr>
            <w:tcW w:w="4673" w:type="dxa"/>
          </w:tcPr>
          <w:p w14:paraId="4261BAE1" w14:textId="77777777" w:rsidR="000874B2" w:rsidRDefault="00000000">
            <w:pPr>
              <w:pStyle w:val="Tabletext"/>
              <w:rPr>
                <w:sz w:val="22"/>
                <w:szCs w:val="22"/>
              </w:rPr>
            </w:pPr>
            <w:r>
              <w:t>Cable loss, dB</w:t>
            </w:r>
          </w:p>
        </w:tc>
        <w:tc>
          <w:tcPr>
            <w:tcW w:w="2410" w:type="dxa"/>
          </w:tcPr>
          <w:p w14:paraId="3A4B22E7" w14:textId="77777777" w:rsidR="000874B2" w:rsidRDefault="00000000">
            <w:pPr>
              <w:pStyle w:val="Tabletext"/>
              <w:jc w:val="center"/>
            </w:pPr>
            <w:r>
              <w:t>1</w:t>
            </w:r>
          </w:p>
        </w:tc>
        <w:tc>
          <w:tcPr>
            <w:tcW w:w="2160" w:type="dxa"/>
          </w:tcPr>
          <w:p w14:paraId="6F86D799" w14:textId="77777777" w:rsidR="000874B2" w:rsidRDefault="00000000">
            <w:pPr>
              <w:pStyle w:val="Tabletext"/>
              <w:jc w:val="center"/>
            </w:pPr>
            <w:r>
              <w:t>1</w:t>
            </w:r>
          </w:p>
        </w:tc>
      </w:tr>
      <w:tr w:rsidR="000874B2" w14:paraId="1756DF64" w14:textId="77777777">
        <w:trPr>
          <w:jc w:val="center"/>
        </w:trPr>
        <w:tc>
          <w:tcPr>
            <w:tcW w:w="4673" w:type="dxa"/>
          </w:tcPr>
          <w:p w14:paraId="52BDBBAA" w14:textId="77777777" w:rsidR="000874B2" w:rsidRDefault="00000000">
            <w:pPr>
              <w:pStyle w:val="Tabletext"/>
              <w:rPr>
                <w:sz w:val="22"/>
                <w:szCs w:val="22"/>
              </w:rPr>
            </w:pPr>
            <w:r>
              <w:t xml:space="preserve">Selectivity, attenuation (dB) @ </w:t>
            </w:r>
            <w:proofErr w:type="spellStart"/>
            <w:r>
              <w:t>freq</w:t>
            </w:r>
            <w:proofErr w:type="spellEnd"/>
            <w:r>
              <w:t xml:space="preserve"> offset (MHz)</w:t>
            </w:r>
          </w:p>
        </w:tc>
        <w:tc>
          <w:tcPr>
            <w:tcW w:w="2410" w:type="dxa"/>
          </w:tcPr>
          <w:p w14:paraId="53D55434" w14:textId="77777777" w:rsidR="000874B2" w:rsidRDefault="00000000">
            <w:pPr>
              <w:pStyle w:val="Tabletext"/>
              <w:jc w:val="center"/>
            </w:pPr>
            <w:r>
              <w:t>3 @ 3</w:t>
            </w:r>
          </w:p>
          <w:p w14:paraId="3A0C3ADD" w14:textId="77777777" w:rsidR="000874B2" w:rsidRDefault="00000000">
            <w:pPr>
              <w:pStyle w:val="Tabletext"/>
              <w:jc w:val="center"/>
            </w:pPr>
            <w:r>
              <w:t>24.6 @ 10</w:t>
            </w:r>
          </w:p>
          <w:p w14:paraId="023B0050" w14:textId="77777777" w:rsidR="000874B2" w:rsidRDefault="00000000">
            <w:pPr>
              <w:pStyle w:val="Tabletext"/>
              <w:jc w:val="center"/>
            </w:pPr>
            <w:r>
              <w:t>40 @ 15</w:t>
            </w:r>
          </w:p>
          <w:p w14:paraId="2C87B03D" w14:textId="77777777" w:rsidR="000874B2" w:rsidRDefault="00000000">
            <w:pPr>
              <w:pStyle w:val="Tabletext"/>
              <w:jc w:val="center"/>
            </w:pPr>
            <w:r>
              <w:t>60 @ 25</w:t>
            </w:r>
          </w:p>
        </w:tc>
        <w:tc>
          <w:tcPr>
            <w:tcW w:w="2160" w:type="dxa"/>
          </w:tcPr>
          <w:p w14:paraId="6C80F052" w14:textId="77777777" w:rsidR="000874B2" w:rsidRDefault="00000000">
            <w:pPr>
              <w:pStyle w:val="Tabletext"/>
              <w:jc w:val="center"/>
            </w:pPr>
            <w:r>
              <w:t>3 @ 3</w:t>
            </w:r>
          </w:p>
          <w:p w14:paraId="29907AAB" w14:textId="77777777" w:rsidR="000874B2" w:rsidRDefault="00000000">
            <w:pPr>
              <w:pStyle w:val="Tabletext"/>
              <w:jc w:val="center"/>
            </w:pPr>
            <w:r>
              <w:t>24.6 @ 10</w:t>
            </w:r>
          </w:p>
          <w:p w14:paraId="26BEB5C9" w14:textId="77777777" w:rsidR="000874B2" w:rsidRDefault="00000000">
            <w:pPr>
              <w:pStyle w:val="Tabletext"/>
              <w:jc w:val="center"/>
            </w:pPr>
            <w:r>
              <w:t>40 @ 15</w:t>
            </w:r>
          </w:p>
          <w:p w14:paraId="7D509451" w14:textId="77777777" w:rsidR="000874B2" w:rsidRDefault="00000000">
            <w:pPr>
              <w:pStyle w:val="Tabletext"/>
              <w:jc w:val="center"/>
            </w:pPr>
            <w:r>
              <w:t>60 @ 25</w:t>
            </w:r>
          </w:p>
        </w:tc>
      </w:tr>
      <w:tr w:rsidR="000874B2" w14:paraId="2C48F5C1" w14:textId="77777777">
        <w:trPr>
          <w:jc w:val="center"/>
        </w:trPr>
        <w:tc>
          <w:tcPr>
            <w:tcW w:w="4673" w:type="dxa"/>
          </w:tcPr>
          <w:p w14:paraId="7AC4AB75" w14:textId="77777777" w:rsidR="000874B2" w:rsidRDefault="00000000">
            <w:pPr>
              <w:pStyle w:val="Tabletext"/>
              <w:rPr>
                <w:sz w:val="22"/>
                <w:szCs w:val="22"/>
              </w:rPr>
            </w:pPr>
            <w:r>
              <w:t>Noise figure, dB</w:t>
            </w:r>
          </w:p>
        </w:tc>
        <w:tc>
          <w:tcPr>
            <w:tcW w:w="2410" w:type="dxa"/>
          </w:tcPr>
          <w:p w14:paraId="65F2A72E" w14:textId="77777777" w:rsidR="000874B2" w:rsidRDefault="00000000">
            <w:pPr>
              <w:pStyle w:val="Tabletext"/>
              <w:jc w:val="center"/>
            </w:pPr>
            <w:r>
              <w:t>5</w:t>
            </w:r>
          </w:p>
        </w:tc>
        <w:tc>
          <w:tcPr>
            <w:tcW w:w="2160" w:type="dxa"/>
          </w:tcPr>
          <w:p w14:paraId="29047D55" w14:textId="77777777" w:rsidR="000874B2" w:rsidRDefault="00000000">
            <w:pPr>
              <w:pStyle w:val="Tabletext"/>
              <w:jc w:val="center"/>
            </w:pPr>
            <w:r>
              <w:t>5</w:t>
            </w:r>
          </w:p>
        </w:tc>
      </w:tr>
      <w:tr w:rsidR="000874B2" w14:paraId="484037D7" w14:textId="77777777">
        <w:trPr>
          <w:jc w:val="center"/>
        </w:trPr>
        <w:tc>
          <w:tcPr>
            <w:tcW w:w="4673" w:type="dxa"/>
          </w:tcPr>
          <w:p w14:paraId="0608B8B8" w14:textId="77777777" w:rsidR="000874B2" w:rsidRDefault="00000000">
            <w:pPr>
              <w:pStyle w:val="Tabletext"/>
              <w:rPr>
                <w:sz w:val="22"/>
                <w:szCs w:val="22"/>
              </w:rPr>
            </w:pPr>
            <w:r>
              <w:t>Interference criteria (I/N), dB</w:t>
            </w:r>
          </w:p>
        </w:tc>
        <w:tc>
          <w:tcPr>
            <w:tcW w:w="2410" w:type="dxa"/>
          </w:tcPr>
          <w:p w14:paraId="17A328E3" w14:textId="77777777" w:rsidR="000874B2" w:rsidRDefault="00000000">
            <w:pPr>
              <w:pStyle w:val="Tabletext"/>
              <w:jc w:val="center"/>
            </w:pPr>
            <w:r>
              <w:t>−10</w:t>
            </w:r>
          </w:p>
        </w:tc>
        <w:tc>
          <w:tcPr>
            <w:tcW w:w="2160" w:type="dxa"/>
          </w:tcPr>
          <w:p w14:paraId="69644F39" w14:textId="77777777" w:rsidR="000874B2" w:rsidRDefault="00000000">
            <w:pPr>
              <w:pStyle w:val="Tabletext"/>
              <w:jc w:val="center"/>
            </w:pPr>
            <w:r>
              <w:t>−10</w:t>
            </w:r>
          </w:p>
        </w:tc>
      </w:tr>
      <w:tr w:rsidR="000874B2" w14:paraId="666B7408" w14:textId="77777777">
        <w:trPr>
          <w:jc w:val="center"/>
        </w:trPr>
        <w:tc>
          <w:tcPr>
            <w:tcW w:w="4673" w:type="dxa"/>
          </w:tcPr>
          <w:p w14:paraId="62AB0FCA" w14:textId="77777777" w:rsidR="000874B2" w:rsidRDefault="00000000">
            <w:pPr>
              <w:pStyle w:val="Tabletext"/>
            </w:pPr>
            <w:r>
              <w:t>Adjacent-band protection criteria (I/N), dB</w:t>
            </w:r>
          </w:p>
        </w:tc>
        <w:tc>
          <w:tcPr>
            <w:tcW w:w="2410" w:type="dxa"/>
          </w:tcPr>
          <w:p w14:paraId="5789ACAC" w14:textId="77777777" w:rsidR="000874B2" w:rsidRDefault="00000000">
            <w:pPr>
              <w:pStyle w:val="Tabletext"/>
              <w:jc w:val="center"/>
            </w:pPr>
            <w:r>
              <w:t>-20</w:t>
            </w:r>
          </w:p>
        </w:tc>
        <w:tc>
          <w:tcPr>
            <w:tcW w:w="2160" w:type="dxa"/>
          </w:tcPr>
          <w:p w14:paraId="57B218BA" w14:textId="77777777" w:rsidR="000874B2" w:rsidRDefault="00000000">
            <w:pPr>
              <w:pStyle w:val="Tabletext"/>
              <w:jc w:val="center"/>
            </w:pPr>
            <w:r>
              <w:t>-20</w:t>
            </w:r>
          </w:p>
        </w:tc>
      </w:tr>
    </w:tbl>
    <w:p w14:paraId="434F364A" w14:textId="77777777" w:rsidR="000874B2" w:rsidRDefault="000874B2">
      <w:pPr>
        <w:pStyle w:val="Tablefin"/>
      </w:pPr>
    </w:p>
    <w:p w14:paraId="50E2977D" w14:textId="77777777" w:rsidR="000874B2" w:rsidRDefault="00000000">
      <w:pPr>
        <w:pStyle w:val="Headingb"/>
        <w:rPr>
          <w:sz w:val="22"/>
          <w:szCs w:val="22"/>
        </w:rPr>
      </w:pPr>
      <w:r>
        <w:rPr>
          <w:szCs w:val="24"/>
        </w:rPr>
        <w:t>ADS-B 1090ES technical parameters</w:t>
      </w:r>
    </w:p>
    <w:p w14:paraId="1FDA71C0" w14:textId="77777777" w:rsidR="000874B2" w:rsidRDefault="00000000">
      <w:r>
        <w:t xml:space="preserve">Table 3 contains recommended characteristics and protection criteria for the ADS-B 1090ES airborne receiver. </w:t>
      </w:r>
    </w:p>
    <w:p w14:paraId="1A4A9657" w14:textId="77777777" w:rsidR="000874B2" w:rsidRDefault="00000000">
      <w:pPr>
        <w:pStyle w:val="TableNo"/>
      </w:pPr>
      <w:r>
        <w:t>Table 3</w:t>
      </w:r>
    </w:p>
    <w:p w14:paraId="3A7634F0" w14:textId="77777777" w:rsidR="000874B2" w:rsidRDefault="00000000">
      <w:pPr>
        <w:pStyle w:val="Tabletitle"/>
      </w:pPr>
      <w:r>
        <w:t>ADS-B 1090ES system receiver performance and antenna assumptions</w:t>
      </w:r>
    </w:p>
    <w:tbl>
      <w:tblPr>
        <w:tblStyle w:val="TableGrid3"/>
        <w:tblW w:w="0" w:type="auto"/>
        <w:jc w:val="center"/>
        <w:tblLook w:val="04A0" w:firstRow="1" w:lastRow="0" w:firstColumn="1" w:lastColumn="0" w:noHBand="0" w:noVBand="1"/>
      </w:tblPr>
      <w:tblGrid>
        <w:gridCol w:w="5949"/>
        <w:gridCol w:w="3407"/>
      </w:tblGrid>
      <w:tr w:rsidR="000874B2" w14:paraId="78821A61" w14:textId="77777777">
        <w:trPr>
          <w:tblHeader/>
          <w:jc w:val="center"/>
        </w:trPr>
        <w:tc>
          <w:tcPr>
            <w:tcW w:w="5949" w:type="dxa"/>
            <w:shd w:val="clear" w:color="auto" w:fill="BFBFBF" w:themeFill="background1" w:themeFillShade="BF"/>
          </w:tcPr>
          <w:p w14:paraId="63D9B0E7" w14:textId="77777777" w:rsidR="000874B2" w:rsidRDefault="00000000">
            <w:pPr>
              <w:pStyle w:val="Tablehead"/>
            </w:pPr>
            <w:r>
              <w:t>Parameters</w:t>
            </w:r>
          </w:p>
        </w:tc>
        <w:tc>
          <w:tcPr>
            <w:tcW w:w="3407" w:type="dxa"/>
            <w:shd w:val="clear" w:color="auto" w:fill="BFBFBF" w:themeFill="background1" w:themeFillShade="BF"/>
          </w:tcPr>
          <w:p w14:paraId="31648654" w14:textId="77777777" w:rsidR="000874B2" w:rsidRDefault="00000000">
            <w:pPr>
              <w:pStyle w:val="Tablehead"/>
            </w:pPr>
            <w:r>
              <w:t>ADS-B airborne</w:t>
            </w:r>
          </w:p>
        </w:tc>
      </w:tr>
      <w:tr w:rsidR="000874B2" w14:paraId="72A63080" w14:textId="77777777">
        <w:trPr>
          <w:jc w:val="center"/>
        </w:trPr>
        <w:tc>
          <w:tcPr>
            <w:tcW w:w="5949" w:type="dxa"/>
          </w:tcPr>
          <w:p w14:paraId="323B0196" w14:textId="77777777" w:rsidR="000874B2" w:rsidRDefault="00000000">
            <w:pPr>
              <w:pStyle w:val="Tabletext"/>
            </w:pPr>
            <w:r>
              <w:t>Centre frequency, MHz</w:t>
            </w:r>
          </w:p>
        </w:tc>
        <w:tc>
          <w:tcPr>
            <w:tcW w:w="3407" w:type="dxa"/>
          </w:tcPr>
          <w:p w14:paraId="1CB8A532" w14:textId="77777777" w:rsidR="000874B2" w:rsidRDefault="00000000">
            <w:pPr>
              <w:pStyle w:val="Tabletext"/>
              <w:jc w:val="center"/>
            </w:pPr>
            <w:r>
              <w:t>1 090</w:t>
            </w:r>
          </w:p>
        </w:tc>
      </w:tr>
      <w:tr w:rsidR="000874B2" w14:paraId="7DD0DE42" w14:textId="77777777">
        <w:trPr>
          <w:jc w:val="center"/>
        </w:trPr>
        <w:tc>
          <w:tcPr>
            <w:tcW w:w="5949" w:type="dxa"/>
          </w:tcPr>
          <w:p w14:paraId="6C9F8753" w14:textId="77777777" w:rsidR="000874B2" w:rsidRDefault="00000000">
            <w:pPr>
              <w:pStyle w:val="Tabletext"/>
              <w:rPr>
                <w:sz w:val="22"/>
                <w:szCs w:val="22"/>
              </w:rPr>
            </w:pPr>
            <w:r>
              <w:t>Bandwidth, MHz</w:t>
            </w:r>
          </w:p>
        </w:tc>
        <w:tc>
          <w:tcPr>
            <w:tcW w:w="3407" w:type="dxa"/>
          </w:tcPr>
          <w:p w14:paraId="3F17597D" w14:textId="77777777" w:rsidR="000874B2" w:rsidRDefault="00000000">
            <w:pPr>
              <w:pStyle w:val="Tabletext"/>
              <w:jc w:val="center"/>
            </w:pPr>
            <w:r>
              <w:t>11</w:t>
            </w:r>
          </w:p>
        </w:tc>
      </w:tr>
      <w:tr w:rsidR="000874B2" w14:paraId="05576E27" w14:textId="77777777">
        <w:trPr>
          <w:jc w:val="center"/>
        </w:trPr>
        <w:tc>
          <w:tcPr>
            <w:tcW w:w="5949" w:type="dxa"/>
          </w:tcPr>
          <w:p w14:paraId="50EB7F9D" w14:textId="77777777" w:rsidR="000874B2" w:rsidRDefault="00000000">
            <w:pPr>
              <w:pStyle w:val="Tabletext"/>
              <w:rPr>
                <w:sz w:val="22"/>
                <w:szCs w:val="22"/>
              </w:rPr>
            </w:pPr>
            <w:r>
              <w:t>Antenna gain, dBi</w:t>
            </w:r>
          </w:p>
        </w:tc>
        <w:tc>
          <w:tcPr>
            <w:tcW w:w="3407" w:type="dxa"/>
          </w:tcPr>
          <w:p w14:paraId="758B8AC4" w14:textId="77777777" w:rsidR="000874B2" w:rsidRDefault="00000000">
            <w:pPr>
              <w:pStyle w:val="Tabletext"/>
              <w:jc w:val="center"/>
            </w:pPr>
            <w:r>
              <w:t>2-5</w:t>
            </w:r>
          </w:p>
        </w:tc>
      </w:tr>
      <w:tr w:rsidR="000874B2" w14:paraId="63A4524D" w14:textId="77777777">
        <w:trPr>
          <w:jc w:val="center"/>
        </w:trPr>
        <w:tc>
          <w:tcPr>
            <w:tcW w:w="5949" w:type="dxa"/>
          </w:tcPr>
          <w:p w14:paraId="062985D8" w14:textId="77777777" w:rsidR="000874B2" w:rsidRDefault="00000000">
            <w:pPr>
              <w:pStyle w:val="Tabletext"/>
              <w:rPr>
                <w:sz w:val="22"/>
                <w:szCs w:val="22"/>
              </w:rPr>
            </w:pPr>
            <w:r>
              <w:lastRenderedPageBreak/>
              <w:t>Antenna polarization</w:t>
            </w:r>
          </w:p>
        </w:tc>
        <w:tc>
          <w:tcPr>
            <w:tcW w:w="3407" w:type="dxa"/>
          </w:tcPr>
          <w:p w14:paraId="02006160" w14:textId="77777777" w:rsidR="000874B2" w:rsidRDefault="00000000">
            <w:pPr>
              <w:pStyle w:val="Tabletext"/>
              <w:jc w:val="center"/>
            </w:pPr>
            <w:r>
              <w:t>Vertical</w:t>
            </w:r>
          </w:p>
        </w:tc>
      </w:tr>
      <w:tr w:rsidR="000874B2" w14:paraId="69F541D0" w14:textId="77777777">
        <w:trPr>
          <w:jc w:val="center"/>
        </w:trPr>
        <w:tc>
          <w:tcPr>
            <w:tcW w:w="5949" w:type="dxa"/>
          </w:tcPr>
          <w:p w14:paraId="31F6372E" w14:textId="77777777" w:rsidR="000874B2" w:rsidRDefault="00000000">
            <w:pPr>
              <w:pStyle w:val="Tabletext"/>
              <w:rPr>
                <w:sz w:val="22"/>
                <w:szCs w:val="22"/>
              </w:rPr>
            </w:pPr>
            <w:r>
              <w:t>Cable loss, dB</w:t>
            </w:r>
          </w:p>
        </w:tc>
        <w:tc>
          <w:tcPr>
            <w:tcW w:w="3407" w:type="dxa"/>
          </w:tcPr>
          <w:p w14:paraId="4DAFBD12" w14:textId="77777777" w:rsidR="000874B2" w:rsidRDefault="00000000">
            <w:pPr>
              <w:pStyle w:val="Tabletext"/>
              <w:jc w:val="center"/>
            </w:pPr>
            <w:r>
              <w:t>1</w:t>
            </w:r>
          </w:p>
        </w:tc>
      </w:tr>
      <w:tr w:rsidR="000874B2" w14:paraId="14CC8DA0" w14:textId="77777777">
        <w:trPr>
          <w:jc w:val="center"/>
        </w:trPr>
        <w:tc>
          <w:tcPr>
            <w:tcW w:w="5949" w:type="dxa"/>
          </w:tcPr>
          <w:p w14:paraId="00EAC672" w14:textId="77777777" w:rsidR="000874B2" w:rsidRDefault="00000000">
            <w:pPr>
              <w:pStyle w:val="Tabletext"/>
              <w:rPr>
                <w:sz w:val="22"/>
                <w:szCs w:val="22"/>
              </w:rPr>
            </w:pPr>
            <w:r>
              <w:t xml:space="preserve">Selectivity, attenuation (dB) @ </w:t>
            </w:r>
            <w:proofErr w:type="spellStart"/>
            <w:r>
              <w:t>freq</w:t>
            </w:r>
            <w:proofErr w:type="spellEnd"/>
            <w:r>
              <w:t xml:space="preserve"> offset (MHz)</w:t>
            </w:r>
          </w:p>
        </w:tc>
        <w:tc>
          <w:tcPr>
            <w:tcW w:w="3407" w:type="dxa"/>
          </w:tcPr>
          <w:p w14:paraId="49CBBCE2" w14:textId="77777777" w:rsidR="000874B2" w:rsidRDefault="00000000">
            <w:pPr>
              <w:pStyle w:val="Tabletext"/>
              <w:jc w:val="center"/>
            </w:pPr>
            <w:r>
              <w:t>0 @ 0</w:t>
            </w:r>
          </w:p>
          <w:p w14:paraId="281A1028" w14:textId="77777777" w:rsidR="000874B2" w:rsidRDefault="00000000">
            <w:pPr>
              <w:pStyle w:val="Tabletext"/>
              <w:jc w:val="center"/>
            </w:pPr>
            <w:r>
              <w:t>3 @ 5.5</w:t>
            </w:r>
          </w:p>
          <w:p w14:paraId="0AEA9C9C" w14:textId="77777777" w:rsidR="000874B2" w:rsidRDefault="00000000">
            <w:pPr>
              <w:pStyle w:val="Tabletext"/>
              <w:jc w:val="center"/>
            </w:pPr>
            <w:r>
              <w:t>20 @ 10</w:t>
            </w:r>
          </w:p>
          <w:p w14:paraId="6586CA7C" w14:textId="77777777" w:rsidR="000874B2" w:rsidRDefault="00000000">
            <w:pPr>
              <w:pStyle w:val="Tabletext"/>
              <w:jc w:val="center"/>
            </w:pPr>
            <w:r>
              <w:t>40 @ 15</w:t>
            </w:r>
          </w:p>
          <w:p w14:paraId="7F12F1A0" w14:textId="77777777" w:rsidR="000874B2" w:rsidRDefault="00000000">
            <w:pPr>
              <w:pStyle w:val="Tabletext"/>
              <w:jc w:val="center"/>
            </w:pPr>
            <w:r>
              <w:t>60 @ 25</w:t>
            </w:r>
          </w:p>
        </w:tc>
      </w:tr>
      <w:tr w:rsidR="000874B2" w14:paraId="05723B2B" w14:textId="77777777">
        <w:trPr>
          <w:jc w:val="center"/>
        </w:trPr>
        <w:tc>
          <w:tcPr>
            <w:tcW w:w="5949" w:type="dxa"/>
          </w:tcPr>
          <w:p w14:paraId="0661E867" w14:textId="77777777" w:rsidR="000874B2" w:rsidRDefault="00000000">
            <w:pPr>
              <w:pStyle w:val="Tabletext"/>
              <w:rPr>
                <w:sz w:val="22"/>
                <w:szCs w:val="22"/>
              </w:rPr>
            </w:pPr>
            <w:r>
              <w:t>Noise figure, dB</w:t>
            </w:r>
          </w:p>
        </w:tc>
        <w:tc>
          <w:tcPr>
            <w:tcW w:w="3407" w:type="dxa"/>
          </w:tcPr>
          <w:p w14:paraId="751D7083" w14:textId="77777777" w:rsidR="000874B2" w:rsidRDefault="00000000">
            <w:pPr>
              <w:pStyle w:val="Tabletext"/>
              <w:jc w:val="center"/>
            </w:pPr>
            <w:r>
              <w:t>5</w:t>
            </w:r>
          </w:p>
        </w:tc>
      </w:tr>
      <w:tr w:rsidR="000874B2" w14:paraId="39E03939" w14:textId="77777777">
        <w:trPr>
          <w:jc w:val="center"/>
        </w:trPr>
        <w:tc>
          <w:tcPr>
            <w:tcW w:w="5949" w:type="dxa"/>
          </w:tcPr>
          <w:p w14:paraId="0A54918E" w14:textId="77777777" w:rsidR="000874B2" w:rsidRDefault="00000000">
            <w:pPr>
              <w:pStyle w:val="Tabletext"/>
              <w:rPr>
                <w:sz w:val="22"/>
                <w:szCs w:val="22"/>
              </w:rPr>
            </w:pPr>
            <w:r>
              <w:t>Interference criteria (</w:t>
            </w:r>
            <w:r>
              <w:rPr>
                <w:i/>
                <w:iCs/>
              </w:rPr>
              <w:t>I/N</w:t>
            </w:r>
            <w:r>
              <w:t>), dB</w:t>
            </w:r>
          </w:p>
        </w:tc>
        <w:tc>
          <w:tcPr>
            <w:tcW w:w="3407" w:type="dxa"/>
          </w:tcPr>
          <w:p w14:paraId="69609926" w14:textId="77777777" w:rsidR="000874B2" w:rsidRDefault="00000000">
            <w:pPr>
              <w:pStyle w:val="Tabletext"/>
              <w:jc w:val="center"/>
            </w:pPr>
            <w:r>
              <w:t>−10</w:t>
            </w:r>
          </w:p>
        </w:tc>
      </w:tr>
      <w:tr w:rsidR="000874B2" w14:paraId="6ED48954" w14:textId="77777777">
        <w:trPr>
          <w:jc w:val="center"/>
        </w:trPr>
        <w:tc>
          <w:tcPr>
            <w:tcW w:w="5949" w:type="dxa"/>
          </w:tcPr>
          <w:p w14:paraId="6A000131" w14:textId="77777777" w:rsidR="000874B2" w:rsidRDefault="00000000">
            <w:pPr>
              <w:pStyle w:val="Tabletext"/>
            </w:pPr>
            <w:r>
              <w:t>Adjacent-band protection criteria (I/N), dB</w:t>
            </w:r>
          </w:p>
        </w:tc>
        <w:tc>
          <w:tcPr>
            <w:tcW w:w="3407" w:type="dxa"/>
          </w:tcPr>
          <w:p w14:paraId="1D3AAB91" w14:textId="77777777" w:rsidR="000874B2" w:rsidRDefault="00000000">
            <w:pPr>
              <w:pStyle w:val="Tabletext"/>
              <w:jc w:val="center"/>
            </w:pPr>
            <w:r>
              <w:t>-20</w:t>
            </w:r>
          </w:p>
        </w:tc>
      </w:tr>
    </w:tbl>
    <w:p w14:paraId="6AA5496F" w14:textId="77777777" w:rsidR="000874B2" w:rsidRDefault="000874B2">
      <w:pPr>
        <w:pStyle w:val="Tablefin"/>
      </w:pPr>
    </w:p>
    <w:p w14:paraId="61FF1325" w14:textId="77777777" w:rsidR="000874B2" w:rsidRDefault="00000000">
      <w:pPr>
        <w:pStyle w:val="Heading2"/>
        <w:spacing w:after="120"/>
        <w:rPr>
          <w:sz w:val="22"/>
          <w:szCs w:val="22"/>
        </w:rPr>
      </w:pPr>
      <w:r>
        <w:rPr>
          <w:rFonts w:ascii="Times New Roman Bold" w:hAnsi="Times New Roman Bold" w:cs="Times New Roman Bold"/>
          <w:szCs w:val="24"/>
          <w:lang w:eastAsia="zh-CN"/>
        </w:rPr>
        <w:t>UAT technical parameters</w:t>
      </w:r>
    </w:p>
    <w:p w14:paraId="118E5AE5" w14:textId="77777777" w:rsidR="000874B2" w:rsidRDefault="00000000">
      <w:pPr>
        <w:rPr>
          <w:szCs w:val="24"/>
        </w:rPr>
      </w:pPr>
      <w:r>
        <w:rPr>
          <w:szCs w:val="24"/>
        </w:rPr>
        <w:t xml:space="preserve">Table 4 contains recommended characteristics and protection criteria for the UAT receiver. </w:t>
      </w:r>
      <w:r>
        <w:rPr>
          <w:rFonts w:eastAsiaTheme="minorEastAsia"/>
        </w:rPr>
        <w:t>The protection criteria provided should be considered for the aggregate of all possible interference sources.</w:t>
      </w:r>
    </w:p>
    <w:p w14:paraId="1D41BE9D" w14:textId="77777777" w:rsidR="000874B2" w:rsidRDefault="00000000">
      <w:pPr>
        <w:pStyle w:val="TableNo"/>
      </w:pPr>
      <w:r>
        <w:t>Table 4</w:t>
      </w:r>
    </w:p>
    <w:p w14:paraId="7E3A4215" w14:textId="77777777" w:rsidR="000874B2" w:rsidRDefault="00000000">
      <w:pPr>
        <w:pStyle w:val="Tabletitle"/>
      </w:pPr>
      <w:r>
        <w:t>UAT receiver performance and antenna assumptions</w:t>
      </w:r>
    </w:p>
    <w:tbl>
      <w:tblPr>
        <w:tblStyle w:val="TableGrid4"/>
        <w:tblW w:w="0" w:type="auto"/>
        <w:jc w:val="center"/>
        <w:tblLook w:val="04A0" w:firstRow="1" w:lastRow="0" w:firstColumn="1" w:lastColumn="0" w:noHBand="0" w:noVBand="1"/>
      </w:tblPr>
      <w:tblGrid>
        <w:gridCol w:w="6052"/>
        <w:gridCol w:w="2874"/>
      </w:tblGrid>
      <w:tr w:rsidR="000874B2" w14:paraId="64F54A49" w14:textId="77777777">
        <w:trPr>
          <w:jc w:val="center"/>
        </w:trPr>
        <w:tc>
          <w:tcPr>
            <w:tcW w:w="6052" w:type="dxa"/>
            <w:shd w:val="clear" w:color="auto" w:fill="BFBFBF" w:themeFill="background1" w:themeFillShade="BF"/>
          </w:tcPr>
          <w:p w14:paraId="1C06108C" w14:textId="77777777" w:rsidR="000874B2" w:rsidRDefault="00000000">
            <w:pPr>
              <w:pStyle w:val="Tablehead"/>
            </w:pPr>
            <w:r>
              <w:t>Parameters</w:t>
            </w:r>
          </w:p>
        </w:tc>
        <w:tc>
          <w:tcPr>
            <w:tcW w:w="2874" w:type="dxa"/>
            <w:shd w:val="clear" w:color="auto" w:fill="BFBFBF" w:themeFill="background1" w:themeFillShade="BF"/>
          </w:tcPr>
          <w:p w14:paraId="2FB59A82" w14:textId="77777777" w:rsidR="000874B2" w:rsidRDefault="00000000">
            <w:pPr>
              <w:pStyle w:val="Tablehead"/>
            </w:pPr>
            <w:r>
              <w:t>UAT airborne</w:t>
            </w:r>
          </w:p>
        </w:tc>
      </w:tr>
      <w:tr w:rsidR="000874B2" w14:paraId="5B515FA6" w14:textId="77777777">
        <w:trPr>
          <w:jc w:val="center"/>
        </w:trPr>
        <w:tc>
          <w:tcPr>
            <w:tcW w:w="6052" w:type="dxa"/>
          </w:tcPr>
          <w:p w14:paraId="312FC34A" w14:textId="77777777" w:rsidR="000874B2" w:rsidRDefault="00000000">
            <w:pPr>
              <w:pStyle w:val="Tabletext"/>
              <w:rPr>
                <w:sz w:val="22"/>
                <w:szCs w:val="22"/>
              </w:rPr>
            </w:pPr>
            <w:r>
              <w:t>Centre frequency, MHz</w:t>
            </w:r>
          </w:p>
        </w:tc>
        <w:tc>
          <w:tcPr>
            <w:tcW w:w="2874" w:type="dxa"/>
          </w:tcPr>
          <w:p w14:paraId="1063AF86" w14:textId="77777777" w:rsidR="000874B2" w:rsidRDefault="00000000">
            <w:pPr>
              <w:pStyle w:val="Tabletext"/>
              <w:jc w:val="center"/>
            </w:pPr>
            <w:r>
              <w:t>978</w:t>
            </w:r>
          </w:p>
        </w:tc>
      </w:tr>
      <w:tr w:rsidR="000874B2" w14:paraId="75D60F8B" w14:textId="77777777">
        <w:trPr>
          <w:jc w:val="center"/>
        </w:trPr>
        <w:tc>
          <w:tcPr>
            <w:tcW w:w="6052" w:type="dxa"/>
          </w:tcPr>
          <w:p w14:paraId="5BCF5771" w14:textId="77777777" w:rsidR="000874B2" w:rsidRDefault="00000000">
            <w:pPr>
              <w:pStyle w:val="Tabletext"/>
              <w:rPr>
                <w:sz w:val="22"/>
                <w:szCs w:val="22"/>
              </w:rPr>
            </w:pPr>
            <w:r>
              <w:t>Antenna gain, dBi</w:t>
            </w:r>
          </w:p>
        </w:tc>
        <w:tc>
          <w:tcPr>
            <w:tcW w:w="2874" w:type="dxa"/>
          </w:tcPr>
          <w:p w14:paraId="3C5A78B8" w14:textId="77777777" w:rsidR="000874B2" w:rsidRDefault="00000000">
            <w:pPr>
              <w:pStyle w:val="Tabletext"/>
              <w:jc w:val="center"/>
            </w:pPr>
            <w:r>
              <w:t>0-4</w:t>
            </w:r>
          </w:p>
        </w:tc>
      </w:tr>
      <w:tr w:rsidR="000874B2" w14:paraId="457D584A" w14:textId="77777777">
        <w:trPr>
          <w:jc w:val="center"/>
        </w:trPr>
        <w:tc>
          <w:tcPr>
            <w:tcW w:w="6052" w:type="dxa"/>
          </w:tcPr>
          <w:p w14:paraId="301F4C7F" w14:textId="77777777" w:rsidR="000874B2" w:rsidRDefault="00000000">
            <w:pPr>
              <w:pStyle w:val="Tabletext"/>
              <w:rPr>
                <w:sz w:val="22"/>
                <w:szCs w:val="22"/>
              </w:rPr>
            </w:pPr>
            <w:r>
              <w:t>Cable loss, dB</w:t>
            </w:r>
          </w:p>
        </w:tc>
        <w:tc>
          <w:tcPr>
            <w:tcW w:w="2874" w:type="dxa"/>
          </w:tcPr>
          <w:p w14:paraId="3BC6677F" w14:textId="77777777" w:rsidR="000874B2" w:rsidRDefault="00000000">
            <w:pPr>
              <w:pStyle w:val="Tabletext"/>
              <w:jc w:val="center"/>
            </w:pPr>
            <w:r>
              <w:t>1-3</w:t>
            </w:r>
          </w:p>
        </w:tc>
      </w:tr>
      <w:tr w:rsidR="000874B2" w14:paraId="31D45B1A" w14:textId="77777777">
        <w:trPr>
          <w:jc w:val="center"/>
        </w:trPr>
        <w:tc>
          <w:tcPr>
            <w:tcW w:w="6052" w:type="dxa"/>
          </w:tcPr>
          <w:p w14:paraId="74B0F0F6" w14:textId="77777777" w:rsidR="000874B2" w:rsidRDefault="00000000">
            <w:pPr>
              <w:pStyle w:val="Tabletext"/>
              <w:rPr>
                <w:sz w:val="22"/>
                <w:szCs w:val="22"/>
              </w:rPr>
            </w:pPr>
            <w:r>
              <w:t>Bandwidth, MHz</w:t>
            </w:r>
          </w:p>
        </w:tc>
        <w:tc>
          <w:tcPr>
            <w:tcW w:w="2874" w:type="dxa"/>
          </w:tcPr>
          <w:p w14:paraId="431904A7" w14:textId="77777777" w:rsidR="000874B2" w:rsidRDefault="00000000">
            <w:pPr>
              <w:pStyle w:val="Tabletext"/>
              <w:jc w:val="center"/>
            </w:pPr>
            <w:r>
              <w:t>1.3</w:t>
            </w:r>
          </w:p>
        </w:tc>
      </w:tr>
      <w:tr w:rsidR="000874B2" w14:paraId="12BA03FC" w14:textId="77777777">
        <w:trPr>
          <w:jc w:val="center"/>
        </w:trPr>
        <w:tc>
          <w:tcPr>
            <w:tcW w:w="6052" w:type="dxa"/>
          </w:tcPr>
          <w:p w14:paraId="3AB7C585" w14:textId="77777777" w:rsidR="000874B2" w:rsidRDefault="00000000">
            <w:pPr>
              <w:pStyle w:val="Tabletext"/>
              <w:rPr>
                <w:sz w:val="22"/>
                <w:szCs w:val="22"/>
              </w:rPr>
            </w:pPr>
            <w:r>
              <w:t>Noise figure, dB</w:t>
            </w:r>
          </w:p>
        </w:tc>
        <w:tc>
          <w:tcPr>
            <w:tcW w:w="2874" w:type="dxa"/>
          </w:tcPr>
          <w:p w14:paraId="37214753" w14:textId="77777777" w:rsidR="000874B2" w:rsidRDefault="00000000">
            <w:pPr>
              <w:pStyle w:val="Tabletext"/>
              <w:jc w:val="center"/>
            </w:pPr>
            <w:r>
              <w:t>6</w:t>
            </w:r>
          </w:p>
        </w:tc>
      </w:tr>
      <w:tr w:rsidR="000874B2" w14:paraId="6DC7F2D8" w14:textId="77777777">
        <w:trPr>
          <w:jc w:val="center"/>
        </w:trPr>
        <w:tc>
          <w:tcPr>
            <w:tcW w:w="6052" w:type="dxa"/>
          </w:tcPr>
          <w:p w14:paraId="0537A34E" w14:textId="77777777" w:rsidR="000874B2" w:rsidRDefault="00000000">
            <w:pPr>
              <w:pStyle w:val="Tabletext"/>
              <w:rPr>
                <w:sz w:val="22"/>
                <w:szCs w:val="22"/>
              </w:rPr>
            </w:pPr>
            <w:r>
              <w:t xml:space="preserve">Selectivity, attenuation (dB) @ </w:t>
            </w:r>
            <w:proofErr w:type="spellStart"/>
            <w:r>
              <w:t>freq</w:t>
            </w:r>
            <w:proofErr w:type="spellEnd"/>
            <w:r>
              <w:t xml:space="preserve"> offset (MHz)</w:t>
            </w:r>
          </w:p>
        </w:tc>
        <w:tc>
          <w:tcPr>
            <w:tcW w:w="2874" w:type="dxa"/>
          </w:tcPr>
          <w:p w14:paraId="4280A920" w14:textId="77777777" w:rsidR="000874B2" w:rsidRDefault="00000000">
            <w:pPr>
              <w:pStyle w:val="Tabletext"/>
              <w:jc w:val="center"/>
            </w:pPr>
            <w:r>
              <w:t>0 @ 0</w:t>
            </w:r>
          </w:p>
          <w:p w14:paraId="5CE4F688" w14:textId="77777777" w:rsidR="000874B2" w:rsidRDefault="00000000">
            <w:pPr>
              <w:pStyle w:val="Tabletext"/>
              <w:jc w:val="center"/>
            </w:pPr>
            <w:r>
              <w:t>3 @ 0.625</w:t>
            </w:r>
          </w:p>
          <w:p w14:paraId="56D2AB4D" w14:textId="77777777" w:rsidR="000874B2" w:rsidRDefault="00000000">
            <w:pPr>
              <w:pStyle w:val="Tabletext"/>
              <w:jc w:val="center"/>
            </w:pPr>
            <w:r>
              <w:t>15 @ 1</w:t>
            </w:r>
          </w:p>
          <w:p w14:paraId="6B029864" w14:textId="77777777" w:rsidR="000874B2" w:rsidRDefault="00000000">
            <w:pPr>
              <w:pStyle w:val="Tabletext"/>
              <w:jc w:val="center"/>
            </w:pPr>
            <w:r>
              <w:t>50 @ 2</w:t>
            </w:r>
          </w:p>
          <w:p w14:paraId="5D9D11FD" w14:textId="77777777" w:rsidR="000874B2" w:rsidRDefault="00000000">
            <w:pPr>
              <w:pStyle w:val="Tabletext"/>
              <w:jc w:val="center"/>
            </w:pPr>
            <w:r>
              <w:t>60 @ 10</w:t>
            </w:r>
          </w:p>
        </w:tc>
      </w:tr>
      <w:tr w:rsidR="000874B2" w14:paraId="79C974C4" w14:textId="77777777">
        <w:trPr>
          <w:jc w:val="center"/>
        </w:trPr>
        <w:tc>
          <w:tcPr>
            <w:tcW w:w="6052" w:type="dxa"/>
          </w:tcPr>
          <w:p w14:paraId="2ABC43CD" w14:textId="77777777" w:rsidR="000874B2" w:rsidRDefault="00000000">
            <w:pPr>
              <w:jc w:val="both"/>
              <w:rPr>
                <w:sz w:val="22"/>
                <w:szCs w:val="22"/>
              </w:rPr>
            </w:pPr>
            <w:r>
              <w:rPr>
                <w:sz w:val="20"/>
              </w:rPr>
              <w:t>Protection criteria (</w:t>
            </w:r>
            <w:r>
              <w:rPr>
                <w:i/>
                <w:iCs/>
                <w:sz w:val="20"/>
              </w:rPr>
              <w:t>I/N</w:t>
            </w:r>
            <w:r>
              <w:rPr>
                <w:sz w:val="20"/>
              </w:rPr>
              <w:t>), dB</w:t>
            </w:r>
          </w:p>
        </w:tc>
        <w:tc>
          <w:tcPr>
            <w:tcW w:w="2874" w:type="dxa"/>
          </w:tcPr>
          <w:p w14:paraId="1381E8B7" w14:textId="77777777" w:rsidR="000874B2" w:rsidRDefault="00000000">
            <w:pPr>
              <w:pStyle w:val="Tabletext"/>
              <w:jc w:val="center"/>
            </w:pPr>
            <w:r>
              <w:t>−10</w:t>
            </w:r>
          </w:p>
        </w:tc>
      </w:tr>
      <w:tr w:rsidR="000874B2" w14:paraId="6F3F1DED" w14:textId="77777777">
        <w:trPr>
          <w:jc w:val="center"/>
        </w:trPr>
        <w:tc>
          <w:tcPr>
            <w:tcW w:w="6052" w:type="dxa"/>
          </w:tcPr>
          <w:p w14:paraId="40917D90" w14:textId="77777777" w:rsidR="000874B2" w:rsidRDefault="00000000">
            <w:pPr>
              <w:jc w:val="both"/>
              <w:rPr>
                <w:sz w:val="20"/>
              </w:rPr>
            </w:pPr>
            <w:r>
              <w:rPr>
                <w:sz w:val="20"/>
              </w:rPr>
              <w:t>Adjacent-band protection criteria (I/N), dB</w:t>
            </w:r>
          </w:p>
        </w:tc>
        <w:tc>
          <w:tcPr>
            <w:tcW w:w="2874" w:type="dxa"/>
          </w:tcPr>
          <w:p w14:paraId="288AC89E" w14:textId="77777777" w:rsidR="000874B2" w:rsidRDefault="00000000">
            <w:pPr>
              <w:pStyle w:val="Tabletext"/>
              <w:jc w:val="center"/>
            </w:pPr>
            <w:r>
              <w:t>-20</w:t>
            </w:r>
          </w:p>
        </w:tc>
      </w:tr>
    </w:tbl>
    <w:p w14:paraId="636C06B4" w14:textId="77777777" w:rsidR="000874B2" w:rsidRDefault="000874B2">
      <w:pPr>
        <w:pStyle w:val="Tablefin"/>
      </w:pPr>
    </w:p>
    <w:p w14:paraId="424A201A" w14:textId="77777777" w:rsidR="000874B2" w:rsidRDefault="00000000">
      <w:pPr>
        <w:pStyle w:val="Headingb"/>
      </w:pPr>
      <w:r>
        <w:t>MLAT technical parameters</w:t>
      </w:r>
    </w:p>
    <w:p w14:paraId="30BE50D3" w14:textId="77777777" w:rsidR="000874B2" w:rsidRDefault="00000000">
      <w:pPr>
        <w:rPr>
          <w:szCs w:val="24"/>
        </w:rPr>
      </w:pPr>
      <w:r>
        <w:rPr>
          <w:szCs w:val="24"/>
        </w:rPr>
        <w:t>Until further analysis provides more detailed information, use the ADS-B 1090ES and UAT airborne receiver technical characteristics and protection criteria to represent the MLAT receiver on the ground. Also, while the SSR airborne transponder is the desired receiver in the MLAT interrogation path, its technical characteristics are already covered in the SSR technical parameters section.</w:t>
      </w:r>
    </w:p>
    <w:p w14:paraId="102F7E28" w14:textId="77777777" w:rsidR="000874B2" w:rsidRDefault="00000000">
      <w:pPr>
        <w:pStyle w:val="Headingb"/>
      </w:pPr>
      <w:r>
        <w:t>ACAS technical parameters</w:t>
      </w:r>
    </w:p>
    <w:p w14:paraId="09076D4C" w14:textId="77777777" w:rsidR="000874B2" w:rsidRDefault="00000000">
      <w:pPr>
        <w:rPr>
          <w:szCs w:val="24"/>
        </w:rPr>
      </w:pPr>
      <w:r>
        <w:rPr>
          <w:szCs w:val="24"/>
        </w:rPr>
        <w:t xml:space="preserve">Until further analysis provides more detailed information, use the ADS-B 1090ES airborne receiver technical characteristics and protection criteria to represent the ACAS receiver. Also, while the SSR </w:t>
      </w:r>
      <w:r>
        <w:rPr>
          <w:szCs w:val="24"/>
        </w:rPr>
        <w:lastRenderedPageBreak/>
        <w:t>airborne transponder is the desired receiver in the ACAS interrogation path, its technical characteristics are already covered in the SSR technical parameters section.</w:t>
      </w:r>
    </w:p>
    <w:p w14:paraId="7CF8A8E3" w14:textId="77777777" w:rsidR="000874B2" w:rsidRDefault="00000000">
      <w:pPr>
        <w:pStyle w:val="Headingb"/>
        <w:rPr>
          <w:b w:val="0"/>
        </w:rPr>
      </w:pPr>
      <w:r>
        <w:t>LDACS technical parameters</w:t>
      </w:r>
    </w:p>
    <w:p w14:paraId="6A741A14" w14:textId="77777777" w:rsidR="000874B2" w:rsidRDefault="00000000">
      <w:pPr>
        <w:rPr>
          <w:rFonts w:eastAsiaTheme="minorEastAsia"/>
        </w:rPr>
      </w:pPr>
      <w:r>
        <w:rPr>
          <w:szCs w:val="24"/>
        </w:rPr>
        <w:t xml:space="preserve">Table 5 contains recommended characteristics and protection criteria for the LDACS receiver. </w:t>
      </w:r>
      <w:r>
        <w:rPr>
          <w:rFonts w:eastAsiaTheme="minorEastAsia"/>
        </w:rPr>
        <w:t>The protection criteria provided should be considered for the aggregate of all possible interference sources.</w:t>
      </w:r>
    </w:p>
    <w:p w14:paraId="031956CC" w14:textId="77777777" w:rsidR="000874B2" w:rsidRDefault="00000000">
      <w:pPr>
        <w:pStyle w:val="TableNo"/>
      </w:pPr>
      <w:r>
        <w:t>Table 5</w:t>
      </w:r>
    </w:p>
    <w:p w14:paraId="7E23884D" w14:textId="77777777" w:rsidR="000874B2" w:rsidRDefault="00000000">
      <w:pPr>
        <w:pStyle w:val="Tabletitle"/>
      </w:pPr>
      <w:r>
        <w:t>LDACS receiver performance and antenna assumptions</w:t>
      </w:r>
    </w:p>
    <w:tbl>
      <w:tblPr>
        <w:tblStyle w:val="TableGrid5"/>
        <w:tblW w:w="0" w:type="auto"/>
        <w:jc w:val="center"/>
        <w:tblLook w:val="04A0" w:firstRow="1" w:lastRow="0" w:firstColumn="1" w:lastColumn="0" w:noHBand="0" w:noVBand="1"/>
      </w:tblPr>
      <w:tblGrid>
        <w:gridCol w:w="3517"/>
        <w:gridCol w:w="2868"/>
        <w:gridCol w:w="2977"/>
      </w:tblGrid>
      <w:tr w:rsidR="000874B2" w14:paraId="130A12D8" w14:textId="77777777">
        <w:trPr>
          <w:trHeight w:val="387"/>
          <w:jc w:val="center"/>
        </w:trPr>
        <w:tc>
          <w:tcPr>
            <w:tcW w:w="3517" w:type="dxa"/>
            <w:shd w:val="clear" w:color="auto" w:fill="BFBFBF" w:themeFill="background1" w:themeFillShade="BF"/>
          </w:tcPr>
          <w:p w14:paraId="3430FB05" w14:textId="77777777" w:rsidR="000874B2" w:rsidRDefault="00000000">
            <w:pPr>
              <w:pStyle w:val="Tablehead"/>
            </w:pPr>
            <w:r>
              <w:t>Parameters</w:t>
            </w:r>
          </w:p>
        </w:tc>
        <w:tc>
          <w:tcPr>
            <w:tcW w:w="2868" w:type="dxa"/>
            <w:shd w:val="clear" w:color="auto" w:fill="BFBFBF" w:themeFill="background1" w:themeFillShade="BF"/>
          </w:tcPr>
          <w:p w14:paraId="561AC1C3" w14:textId="77777777" w:rsidR="000874B2" w:rsidRDefault="00000000">
            <w:pPr>
              <w:pStyle w:val="Tablehead"/>
            </w:pPr>
            <w:r>
              <w:t xml:space="preserve">LDACS Rx airborne </w:t>
            </w:r>
          </w:p>
        </w:tc>
        <w:tc>
          <w:tcPr>
            <w:tcW w:w="2977" w:type="dxa"/>
            <w:shd w:val="clear" w:color="auto" w:fill="BFBFBF" w:themeFill="background1" w:themeFillShade="BF"/>
          </w:tcPr>
          <w:p w14:paraId="5B88329A" w14:textId="77777777" w:rsidR="000874B2" w:rsidRDefault="00000000">
            <w:pPr>
              <w:pStyle w:val="Tablehead"/>
            </w:pPr>
            <w:r>
              <w:t>LDACS Rx ground</w:t>
            </w:r>
          </w:p>
        </w:tc>
      </w:tr>
      <w:tr w:rsidR="000874B2" w14:paraId="3B4C1298" w14:textId="77777777">
        <w:trPr>
          <w:trHeight w:val="328"/>
          <w:jc w:val="center"/>
        </w:trPr>
        <w:tc>
          <w:tcPr>
            <w:tcW w:w="3517" w:type="dxa"/>
          </w:tcPr>
          <w:p w14:paraId="0481943B" w14:textId="77777777" w:rsidR="000874B2" w:rsidRDefault="00000000">
            <w:pPr>
              <w:pStyle w:val="Tabletext"/>
              <w:rPr>
                <w:sz w:val="22"/>
                <w:szCs w:val="22"/>
              </w:rPr>
            </w:pPr>
            <w:r>
              <w:rPr>
                <w:sz w:val="22"/>
                <w:szCs w:val="22"/>
              </w:rPr>
              <w:t>Frequency range, MHz</w:t>
            </w:r>
          </w:p>
        </w:tc>
        <w:tc>
          <w:tcPr>
            <w:tcW w:w="2868" w:type="dxa"/>
          </w:tcPr>
          <w:p w14:paraId="7A2051E7" w14:textId="77777777" w:rsidR="000874B2" w:rsidRDefault="00000000">
            <w:pPr>
              <w:pStyle w:val="Tabletext"/>
              <w:jc w:val="center"/>
              <w:rPr>
                <w:sz w:val="22"/>
                <w:szCs w:val="22"/>
              </w:rPr>
            </w:pPr>
            <w:r>
              <w:t>1 110-1 146</w:t>
            </w:r>
          </w:p>
        </w:tc>
        <w:tc>
          <w:tcPr>
            <w:tcW w:w="2977" w:type="dxa"/>
          </w:tcPr>
          <w:p w14:paraId="44F30D25" w14:textId="77777777" w:rsidR="000874B2" w:rsidRDefault="00000000">
            <w:pPr>
              <w:pStyle w:val="Tabletext"/>
              <w:jc w:val="center"/>
              <w:rPr>
                <w:sz w:val="22"/>
                <w:szCs w:val="22"/>
              </w:rPr>
            </w:pPr>
            <w:r>
              <w:t>964-1 000</w:t>
            </w:r>
          </w:p>
        </w:tc>
      </w:tr>
      <w:tr w:rsidR="000874B2" w14:paraId="4CA7A1C9" w14:textId="77777777">
        <w:trPr>
          <w:trHeight w:val="348"/>
          <w:jc w:val="center"/>
        </w:trPr>
        <w:tc>
          <w:tcPr>
            <w:tcW w:w="3517" w:type="dxa"/>
          </w:tcPr>
          <w:p w14:paraId="70721600" w14:textId="77777777" w:rsidR="000874B2" w:rsidRDefault="00000000">
            <w:pPr>
              <w:pStyle w:val="Tabletext"/>
              <w:rPr>
                <w:sz w:val="22"/>
                <w:szCs w:val="22"/>
              </w:rPr>
            </w:pPr>
            <w:r>
              <w:rPr>
                <w:sz w:val="22"/>
                <w:szCs w:val="22"/>
              </w:rPr>
              <w:t>Antenna gain, dBi</w:t>
            </w:r>
          </w:p>
        </w:tc>
        <w:tc>
          <w:tcPr>
            <w:tcW w:w="2868" w:type="dxa"/>
          </w:tcPr>
          <w:p w14:paraId="63C2F476" w14:textId="77777777" w:rsidR="000874B2" w:rsidRDefault="00000000">
            <w:pPr>
              <w:jc w:val="center"/>
              <w:rPr>
                <w:sz w:val="22"/>
                <w:szCs w:val="22"/>
              </w:rPr>
            </w:pPr>
            <w:r>
              <w:rPr>
                <w:sz w:val="20"/>
              </w:rPr>
              <w:t>5.4</w:t>
            </w:r>
          </w:p>
        </w:tc>
        <w:tc>
          <w:tcPr>
            <w:tcW w:w="2977" w:type="dxa"/>
          </w:tcPr>
          <w:p w14:paraId="49293373" w14:textId="77777777" w:rsidR="000874B2" w:rsidRDefault="00000000">
            <w:pPr>
              <w:pStyle w:val="Tabletext"/>
              <w:jc w:val="center"/>
            </w:pPr>
            <w:r>
              <w:t>12 (typical)</w:t>
            </w:r>
          </w:p>
        </w:tc>
      </w:tr>
      <w:tr w:rsidR="000874B2" w14:paraId="2148CA3A" w14:textId="77777777">
        <w:trPr>
          <w:trHeight w:val="338"/>
          <w:jc w:val="center"/>
        </w:trPr>
        <w:tc>
          <w:tcPr>
            <w:tcW w:w="3517" w:type="dxa"/>
          </w:tcPr>
          <w:p w14:paraId="55F68225" w14:textId="77777777" w:rsidR="000874B2" w:rsidRDefault="00000000">
            <w:pPr>
              <w:pStyle w:val="Tabletext"/>
              <w:rPr>
                <w:sz w:val="22"/>
                <w:szCs w:val="22"/>
              </w:rPr>
            </w:pPr>
            <w:r>
              <w:rPr>
                <w:sz w:val="22"/>
                <w:szCs w:val="22"/>
              </w:rPr>
              <w:t>Cable loss, dB</w:t>
            </w:r>
          </w:p>
        </w:tc>
        <w:tc>
          <w:tcPr>
            <w:tcW w:w="2868" w:type="dxa"/>
          </w:tcPr>
          <w:p w14:paraId="6CEBB562" w14:textId="77777777" w:rsidR="000874B2" w:rsidRDefault="00000000">
            <w:pPr>
              <w:pStyle w:val="Tabletext"/>
              <w:jc w:val="center"/>
            </w:pPr>
            <w:r>
              <w:t>3</w:t>
            </w:r>
          </w:p>
        </w:tc>
        <w:tc>
          <w:tcPr>
            <w:tcW w:w="2977" w:type="dxa"/>
          </w:tcPr>
          <w:p w14:paraId="299A58AE" w14:textId="77777777" w:rsidR="000874B2" w:rsidRDefault="00000000">
            <w:pPr>
              <w:pStyle w:val="Tabletext"/>
              <w:jc w:val="center"/>
            </w:pPr>
            <w:r>
              <w:t>2 (typical)</w:t>
            </w:r>
          </w:p>
        </w:tc>
      </w:tr>
      <w:tr w:rsidR="000874B2" w14:paraId="3C3266AD" w14:textId="77777777">
        <w:trPr>
          <w:trHeight w:val="328"/>
          <w:jc w:val="center"/>
        </w:trPr>
        <w:tc>
          <w:tcPr>
            <w:tcW w:w="3517" w:type="dxa"/>
          </w:tcPr>
          <w:p w14:paraId="0082E3B3" w14:textId="77777777" w:rsidR="000874B2" w:rsidRDefault="00000000">
            <w:pPr>
              <w:pStyle w:val="Tabletext"/>
              <w:rPr>
                <w:sz w:val="22"/>
                <w:szCs w:val="22"/>
              </w:rPr>
            </w:pPr>
            <w:r>
              <w:rPr>
                <w:sz w:val="22"/>
                <w:szCs w:val="22"/>
              </w:rPr>
              <w:t>Duplexer loss, dB</w:t>
            </w:r>
          </w:p>
        </w:tc>
        <w:tc>
          <w:tcPr>
            <w:tcW w:w="2868" w:type="dxa"/>
          </w:tcPr>
          <w:p w14:paraId="3865E839" w14:textId="77777777" w:rsidR="000874B2" w:rsidRDefault="00000000">
            <w:pPr>
              <w:pStyle w:val="Tabletext"/>
              <w:jc w:val="center"/>
            </w:pPr>
            <w:r>
              <w:t>1</w:t>
            </w:r>
          </w:p>
        </w:tc>
        <w:tc>
          <w:tcPr>
            <w:tcW w:w="2977" w:type="dxa"/>
          </w:tcPr>
          <w:p w14:paraId="388AB444" w14:textId="77777777" w:rsidR="000874B2" w:rsidRDefault="00000000">
            <w:pPr>
              <w:pStyle w:val="Tabletext"/>
              <w:jc w:val="center"/>
            </w:pPr>
            <w:r>
              <w:t>−</w:t>
            </w:r>
          </w:p>
        </w:tc>
      </w:tr>
      <w:tr w:rsidR="000874B2" w14:paraId="76E2256E" w14:textId="77777777">
        <w:trPr>
          <w:trHeight w:val="328"/>
          <w:jc w:val="center"/>
        </w:trPr>
        <w:tc>
          <w:tcPr>
            <w:tcW w:w="3517" w:type="dxa"/>
          </w:tcPr>
          <w:p w14:paraId="7499C9BF" w14:textId="77777777" w:rsidR="000874B2" w:rsidRDefault="00000000">
            <w:pPr>
              <w:pStyle w:val="Tabletext"/>
              <w:rPr>
                <w:sz w:val="22"/>
                <w:szCs w:val="22"/>
              </w:rPr>
            </w:pPr>
            <w:r>
              <w:rPr>
                <w:sz w:val="22"/>
                <w:szCs w:val="22"/>
              </w:rPr>
              <w:t>Bandwidth, MHz</w:t>
            </w:r>
          </w:p>
        </w:tc>
        <w:tc>
          <w:tcPr>
            <w:tcW w:w="2868" w:type="dxa"/>
          </w:tcPr>
          <w:p w14:paraId="4ADD887E" w14:textId="77777777" w:rsidR="000874B2" w:rsidRDefault="00000000">
            <w:pPr>
              <w:pStyle w:val="Tabletext"/>
              <w:jc w:val="center"/>
            </w:pPr>
            <w:r>
              <w:t>0.5</w:t>
            </w:r>
          </w:p>
        </w:tc>
        <w:tc>
          <w:tcPr>
            <w:tcW w:w="2977" w:type="dxa"/>
          </w:tcPr>
          <w:p w14:paraId="2FCA1707" w14:textId="77777777" w:rsidR="000874B2" w:rsidRDefault="00000000">
            <w:pPr>
              <w:pStyle w:val="Tabletext"/>
              <w:jc w:val="center"/>
            </w:pPr>
            <w:r>
              <w:t>0.5</w:t>
            </w:r>
          </w:p>
        </w:tc>
      </w:tr>
      <w:tr w:rsidR="000874B2" w14:paraId="0A86BAF7" w14:textId="77777777">
        <w:trPr>
          <w:trHeight w:val="328"/>
          <w:jc w:val="center"/>
        </w:trPr>
        <w:tc>
          <w:tcPr>
            <w:tcW w:w="3517" w:type="dxa"/>
          </w:tcPr>
          <w:p w14:paraId="5CC2EE83" w14:textId="77777777" w:rsidR="000874B2" w:rsidRDefault="00000000">
            <w:pPr>
              <w:pStyle w:val="Tabletext"/>
              <w:rPr>
                <w:sz w:val="22"/>
                <w:szCs w:val="22"/>
              </w:rPr>
            </w:pPr>
            <w:r>
              <w:rPr>
                <w:sz w:val="22"/>
                <w:szCs w:val="22"/>
              </w:rPr>
              <w:t>Noise figure, dB</w:t>
            </w:r>
          </w:p>
        </w:tc>
        <w:tc>
          <w:tcPr>
            <w:tcW w:w="2868" w:type="dxa"/>
          </w:tcPr>
          <w:p w14:paraId="3D44F3AD" w14:textId="77777777" w:rsidR="000874B2" w:rsidRDefault="00000000">
            <w:pPr>
              <w:spacing w:before="40" w:after="40"/>
              <w:jc w:val="center"/>
              <w:rPr>
                <w:sz w:val="22"/>
                <w:szCs w:val="22"/>
              </w:rPr>
            </w:pPr>
            <w:r>
              <w:rPr>
                <w:sz w:val="20"/>
              </w:rPr>
              <w:t>6</w:t>
            </w:r>
          </w:p>
        </w:tc>
        <w:tc>
          <w:tcPr>
            <w:tcW w:w="2977" w:type="dxa"/>
          </w:tcPr>
          <w:p w14:paraId="194516C1" w14:textId="77777777" w:rsidR="000874B2" w:rsidRDefault="00000000">
            <w:pPr>
              <w:pStyle w:val="Tabletext"/>
              <w:jc w:val="center"/>
              <w:rPr>
                <w:sz w:val="22"/>
                <w:szCs w:val="22"/>
              </w:rPr>
            </w:pPr>
            <w:r>
              <w:t>6</w:t>
            </w:r>
          </w:p>
        </w:tc>
      </w:tr>
      <w:tr w:rsidR="000874B2" w14:paraId="3651249C" w14:textId="77777777">
        <w:trPr>
          <w:trHeight w:val="1651"/>
          <w:jc w:val="center"/>
        </w:trPr>
        <w:tc>
          <w:tcPr>
            <w:tcW w:w="3517" w:type="dxa"/>
          </w:tcPr>
          <w:p w14:paraId="6DBF48D4" w14:textId="77777777" w:rsidR="000874B2" w:rsidRDefault="00000000">
            <w:pPr>
              <w:pStyle w:val="Tabletext"/>
              <w:rPr>
                <w:sz w:val="22"/>
                <w:szCs w:val="22"/>
              </w:rPr>
            </w:pPr>
            <w:r>
              <w:rPr>
                <w:sz w:val="22"/>
                <w:szCs w:val="22"/>
              </w:rPr>
              <w:t xml:space="preserve">Selectivity, attenuation (dB) @ </w:t>
            </w:r>
            <w:proofErr w:type="spellStart"/>
            <w:r>
              <w:rPr>
                <w:sz w:val="22"/>
                <w:szCs w:val="22"/>
              </w:rPr>
              <w:t>freq</w:t>
            </w:r>
            <w:proofErr w:type="spellEnd"/>
            <w:r>
              <w:rPr>
                <w:sz w:val="22"/>
                <w:szCs w:val="22"/>
              </w:rPr>
              <w:t xml:space="preserve"> offset (MHz)</w:t>
            </w:r>
          </w:p>
        </w:tc>
        <w:tc>
          <w:tcPr>
            <w:tcW w:w="2868" w:type="dxa"/>
          </w:tcPr>
          <w:p w14:paraId="5E59E892" w14:textId="77777777" w:rsidR="000874B2" w:rsidRDefault="00000000">
            <w:pPr>
              <w:pStyle w:val="Tabletext"/>
              <w:jc w:val="center"/>
            </w:pPr>
            <w:r>
              <w:t>0 @ 0.25</w:t>
            </w:r>
          </w:p>
          <w:p w14:paraId="3A3C171C" w14:textId="77777777" w:rsidR="000874B2" w:rsidRDefault="00000000">
            <w:pPr>
              <w:pStyle w:val="Tabletext"/>
              <w:jc w:val="center"/>
            </w:pPr>
            <w:r>
              <w:t>6 @ 0.3</w:t>
            </w:r>
          </w:p>
          <w:p w14:paraId="2E4F607E" w14:textId="77777777" w:rsidR="000874B2" w:rsidRDefault="00000000">
            <w:pPr>
              <w:pStyle w:val="Tabletext"/>
              <w:jc w:val="center"/>
            </w:pPr>
            <w:r>
              <w:t>40 @ 0.4</w:t>
            </w:r>
          </w:p>
          <w:p w14:paraId="36359B04" w14:textId="77777777" w:rsidR="000874B2" w:rsidRDefault="00000000">
            <w:pPr>
              <w:pStyle w:val="Tabletext"/>
              <w:jc w:val="center"/>
            </w:pPr>
            <w:r>
              <w:t>70 @ 0.5</w:t>
            </w:r>
          </w:p>
          <w:p w14:paraId="4188A8BE" w14:textId="77777777" w:rsidR="000874B2" w:rsidRDefault="00000000">
            <w:pPr>
              <w:pStyle w:val="Tabletext"/>
              <w:jc w:val="center"/>
            </w:pPr>
            <w:r>
              <w:t>80 @ 0.75</w:t>
            </w:r>
          </w:p>
          <w:p w14:paraId="32BE5505" w14:textId="77777777" w:rsidR="000874B2" w:rsidRDefault="00000000">
            <w:pPr>
              <w:pStyle w:val="Tabletext"/>
              <w:jc w:val="center"/>
            </w:pPr>
            <w:r>
              <w:t>90 @ 1.5</w:t>
            </w:r>
          </w:p>
        </w:tc>
        <w:tc>
          <w:tcPr>
            <w:tcW w:w="2977" w:type="dxa"/>
          </w:tcPr>
          <w:p w14:paraId="4AD06C0B" w14:textId="77777777" w:rsidR="000874B2" w:rsidRDefault="00000000">
            <w:pPr>
              <w:pStyle w:val="Tabletext"/>
              <w:jc w:val="center"/>
            </w:pPr>
            <w:r>
              <w:t>0 @ 0.25</w:t>
            </w:r>
          </w:p>
          <w:p w14:paraId="38CDC9EC" w14:textId="77777777" w:rsidR="000874B2" w:rsidRDefault="00000000">
            <w:pPr>
              <w:pStyle w:val="Tabletext"/>
              <w:jc w:val="center"/>
            </w:pPr>
            <w:r>
              <w:t>6 @ 0.3</w:t>
            </w:r>
          </w:p>
          <w:p w14:paraId="49C83A1A" w14:textId="77777777" w:rsidR="000874B2" w:rsidRDefault="00000000">
            <w:pPr>
              <w:pStyle w:val="Tabletext"/>
              <w:jc w:val="center"/>
            </w:pPr>
            <w:r>
              <w:t>40 @ 0.4</w:t>
            </w:r>
          </w:p>
          <w:p w14:paraId="2169C958" w14:textId="77777777" w:rsidR="000874B2" w:rsidRDefault="00000000">
            <w:pPr>
              <w:pStyle w:val="Tabletext"/>
              <w:jc w:val="center"/>
            </w:pPr>
            <w:r>
              <w:t>70 @ 0.5</w:t>
            </w:r>
          </w:p>
          <w:p w14:paraId="725DFCE6" w14:textId="77777777" w:rsidR="000874B2" w:rsidRDefault="00000000">
            <w:pPr>
              <w:pStyle w:val="Tabletext"/>
              <w:jc w:val="center"/>
            </w:pPr>
            <w:r>
              <w:t>80 @ 0.75</w:t>
            </w:r>
          </w:p>
          <w:p w14:paraId="1ABBEBC8" w14:textId="77777777" w:rsidR="000874B2" w:rsidRDefault="00000000">
            <w:pPr>
              <w:pStyle w:val="Tabletext"/>
              <w:jc w:val="center"/>
              <w:rPr>
                <w:sz w:val="22"/>
                <w:szCs w:val="22"/>
              </w:rPr>
            </w:pPr>
            <w:r>
              <w:t>90 @ 1.5</w:t>
            </w:r>
          </w:p>
        </w:tc>
      </w:tr>
      <w:tr w:rsidR="000874B2" w14:paraId="06D71CEB" w14:textId="77777777">
        <w:trPr>
          <w:trHeight w:val="377"/>
          <w:jc w:val="center"/>
        </w:trPr>
        <w:tc>
          <w:tcPr>
            <w:tcW w:w="3517" w:type="dxa"/>
          </w:tcPr>
          <w:p w14:paraId="61F63D0D" w14:textId="77777777" w:rsidR="000874B2" w:rsidRDefault="00000000">
            <w:pPr>
              <w:jc w:val="both"/>
              <w:rPr>
                <w:sz w:val="22"/>
                <w:szCs w:val="22"/>
              </w:rPr>
            </w:pPr>
            <w:r>
              <w:rPr>
                <w:sz w:val="22"/>
                <w:szCs w:val="22"/>
              </w:rPr>
              <w:t>Protection criteria (</w:t>
            </w:r>
            <w:r>
              <w:rPr>
                <w:i/>
                <w:iCs/>
                <w:sz w:val="22"/>
                <w:szCs w:val="22"/>
              </w:rPr>
              <w:t>I/N</w:t>
            </w:r>
            <w:r>
              <w:rPr>
                <w:sz w:val="22"/>
                <w:szCs w:val="22"/>
              </w:rPr>
              <w:t>), dB</w:t>
            </w:r>
          </w:p>
        </w:tc>
        <w:tc>
          <w:tcPr>
            <w:tcW w:w="2868" w:type="dxa"/>
          </w:tcPr>
          <w:p w14:paraId="3E910765" w14:textId="77777777" w:rsidR="000874B2" w:rsidRDefault="00000000">
            <w:pPr>
              <w:pStyle w:val="Tabletext"/>
              <w:jc w:val="center"/>
            </w:pPr>
            <w:r>
              <w:t>−6/-10</w:t>
            </w:r>
          </w:p>
        </w:tc>
        <w:tc>
          <w:tcPr>
            <w:tcW w:w="2977" w:type="dxa"/>
          </w:tcPr>
          <w:p w14:paraId="5CD58834" w14:textId="77777777" w:rsidR="000874B2" w:rsidRDefault="00000000">
            <w:pPr>
              <w:jc w:val="center"/>
              <w:rPr>
                <w:sz w:val="22"/>
                <w:szCs w:val="22"/>
              </w:rPr>
            </w:pPr>
            <w:r>
              <w:rPr>
                <w:sz w:val="20"/>
              </w:rPr>
              <w:t>−6/-10</w:t>
            </w:r>
          </w:p>
        </w:tc>
      </w:tr>
      <w:tr w:rsidR="000874B2" w14:paraId="509AA811" w14:textId="77777777">
        <w:trPr>
          <w:trHeight w:val="616"/>
          <w:jc w:val="center"/>
        </w:trPr>
        <w:tc>
          <w:tcPr>
            <w:tcW w:w="3517" w:type="dxa"/>
          </w:tcPr>
          <w:p w14:paraId="057D17AD" w14:textId="77777777" w:rsidR="000874B2" w:rsidRDefault="00000000">
            <w:pPr>
              <w:jc w:val="both"/>
              <w:rPr>
                <w:sz w:val="22"/>
                <w:szCs w:val="22"/>
              </w:rPr>
            </w:pPr>
            <w:r>
              <w:rPr>
                <w:sz w:val="22"/>
                <w:szCs w:val="22"/>
              </w:rPr>
              <w:t>Adjacent-band protection criteria (I/N), dB</w:t>
            </w:r>
          </w:p>
        </w:tc>
        <w:tc>
          <w:tcPr>
            <w:tcW w:w="2868" w:type="dxa"/>
          </w:tcPr>
          <w:p w14:paraId="2B01F315" w14:textId="77777777" w:rsidR="000874B2" w:rsidRDefault="00000000">
            <w:pPr>
              <w:pStyle w:val="Tabletext"/>
              <w:jc w:val="center"/>
            </w:pPr>
            <w:r>
              <w:t>-20</w:t>
            </w:r>
          </w:p>
        </w:tc>
        <w:tc>
          <w:tcPr>
            <w:tcW w:w="2977" w:type="dxa"/>
          </w:tcPr>
          <w:p w14:paraId="04D73F0E" w14:textId="77777777" w:rsidR="000874B2" w:rsidRDefault="00000000">
            <w:pPr>
              <w:jc w:val="center"/>
              <w:rPr>
                <w:sz w:val="20"/>
              </w:rPr>
            </w:pPr>
            <w:r>
              <w:rPr>
                <w:sz w:val="20"/>
              </w:rPr>
              <w:t>-20</w:t>
            </w:r>
          </w:p>
        </w:tc>
      </w:tr>
    </w:tbl>
    <w:p w14:paraId="316C1AC0" w14:textId="77777777" w:rsidR="000874B2" w:rsidRDefault="000874B2">
      <w:pPr>
        <w:tabs>
          <w:tab w:val="clear" w:pos="1134"/>
          <w:tab w:val="clear" w:pos="1871"/>
          <w:tab w:val="clear" w:pos="2268"/>
        </w:tabs>
        <w:overflowPunct/>
        <w:autoSpaceDE/>
        <w:autoSpaceDN/>
        <w:adjustRightInd/>
        <w:spacing w:before="0"/>
        <w:textAlignment w:val="auto"/>
      </w:pPr>
    </w:p>
    <w:p w14:paraId="005571F7" w14:textId="5AC63585" w:rsidR="000874B2" w:rsidRDefault="00A21C96">
      <w:pPr>
        <w:tabs>
          <w:tab w:val="clear" w:pos="1134"/>
          <w:tab w:val="clear" w:pos="1871"/>
          <w:tab w:val="clear" w:pos="2268"/>
        </w:tabs>
        <w:overflowPunct/>
        <w:autoSpaceDE/>
        <w:autoSpaceDN/>
        <w:adjustRightInd/>
        <w:spacing w:before="0"/>
        <w:textAlignment w:val="auto"/>
      </w:pPr>
      <w:r>
        <w:br w:type="page"/>
      </w:r>
    </w:p>
    <w:p w14:paraId="27F79C8E" w14:textId="5D139B3F" w:rsidR="009C20E5" w:rsidRPr="00A21C96" w:rsidRDefault="009C20E5" w:rsidP="00A21C96">
      <w:pPr>
        <w:pStyle w:val="ListParagraph"/>
        <w:numPr>
          <w:ilvl w:val="0"/>
          <w:numId w:val="4"/>
        </w:numPr>
        <w:tabs>
          <w:tab w:val="clear" w:pos="1134"/>
          <w:tab w:val="clear" w:pos="1871"/>
          <w:tab w:val="clear" w:pos="2268"/>
        </w:tabs>
        <w:overflowPunct/>
        <w:autoSpaceDE/>
        <w:autoSpaceDN/>
        <w:adjustRightInd/>
        <w:spacing w:before="0"/>
        <w:textAlignment w:val="auto"/>
        <w:rPr>
          <w:ins w:id="90" w:author="USA" w:date="2024-10-03T09:17:00Z" w16du:dateUtc="2024-10-03T13:17:00Z"/>
          <w:b/>
          <w:bCs/>
        </w:rPr>
      </w:pPr>
      <w:ins w:id="91" w:author="USA" w:date="2024-10-03T09:17:00Z" w16du:dateUtc="2024-10-03T13:17:00Z">
        <w:r w:rsidRPr="00A21C96">
          <w:rPr>
            <w:b/>
            <w:bCs/>
          </w:rPr>
          <w:lastRenderedPageBreak/>
          <w:t>Technical Characteristics for Airborne AMT receivers in L- and S-bands</w:t>
        </w:r>
      </w:ins>
    </w:p>
    <w:p w14:paraId="613DAB2E" w14:textId="77777777" w:rsidR="009C20E5" w:rsidRDefault="009C20E5" w:rsidP="009C20E5">
      <w:pPr>
        <w:tabs>
          <w:tab w:val="clear" w:pos="1134"/>
          <w:tab w:val="clear" w:pos="1871"/>
          <w:tab w:val="clear" w:pos="2268"/>
        </w:tabs>
        <w:overflowPunct/>
        <w:autoSpaceDE/>
        <w:autoSpaceDN/>
        <w:adjustRightInd/>
        <w:spacing w:before="0"/>
        <w:jc w:val="center"/>
        <w:textAlignment w:val="auto"/>
        <w:rPr>
          <w:ins w:id="92" w:author="USA" w:date="2024-10-03T09:17:00Z" w16du:dateUtc="2024-10-03T13:17:00Z"/>
          <w:b/>
          <w:bCs/>
        </w:rPr>
      </w:pPr>
    </w:p>
    <w:p w14:paraId="15DCFB60" w14:textId="77777777" w:rsidR="009C20E5" w:rsidRDefault="009C20E5" w:rsidP="009C20E5">
      <w:pPr>
        <w:tabs>
          <w:tab w:val="clear" w:pos="1134"/>
          <w:tab w:val="clear" w:pos="1871"/>
          <w:tab w:val="clear" w:pos="2268"/>
        </w:tabs>
        <w:overflowPunct/>
        <w:autoSpaceDE/>
        <w:autoSpaceDN/>
        <w:adjustRightInd/>
        <w:spacing w:before="0"/>
        <w:textAlignment w:val="auto"/>
        <w:rPr>
          <w:ins w:id="93" w:author="USA" w:date="2024-10-03T09:17:00Z" w16du:dateUtc="2024-10-03T13:17:00Z"/>
          <w:rFonts w:eastAsiaTheme="minorEastAsia"/>
        </w:rPr>
      </w:pPr>
      <w:ins w:id="94" w:author="USA" w:date="2024-10-03T09:17:00Z" w16du:dateUtc="2024-10-03T13:17:00Z">
        <w:r>
          <w:rPr>
            <w:szCs w:val="24"/>
          </w:rPr>
          <w:t xml:space="preserve">The Tables below contain technical characteristics for airborne telemetry relay receivers. </w:t>
        </w:r>
        <w:r>
          <w:rPr>
            <w:rFonts w:eastAsiaTheme="minorEastAsia"/>
          </w:rPr>
          <w:t xml:space="preserve">The protection criteria provided should be considered for the aggregate of all possible interference sources.  ITU-R Recommendation M.1459 sets forth the technical characteristics and protection criteria for AMT ground station receivers, but also </w:t>
        </w:r>
        <w:r w:rsidRPr="00EA6186">
          <w:rPr>
            <w:rFonts w:eastAsiaTheme="minorEastAsia"/>
          </w:rPr>
          <w:t>includes a</w:t>
        </w:r>
        <w:r>
          <w:rPr>
            <w:rFonts w:eastAsiaTheme="minorEastAsia"/>
          </w:rPr>
          <w:t xml:space="preserve">ntenna pattern information applicable to airborne receive systems.      </w:t>
        </w:r>
      </w:ins>
    </w:p>
    <w:p w14:paraId="59A4486C" w14:textId="77777777" w:rsidR="009C20E5" w:rsidRDefault="009C20E5" w:rsidP="009C20E5">
      <w:pPr>
        <w:tabs>
          <w:tab w:val="clear" w:pos="1134"/>
          <w:tab w:val="clear" w:pos="1871"/>
          <w:tab w:val="clear" w:pos="2268"/>
        </w:tabs>
        <w:overflowPunct/>
        <w:autoSpaceDE/>
        <w:autoSpaceDN/>
        <w:adjustRightInd/>
        <w:spacing w:before="0"/>
        <w:textAlignment w:val="auto"/>
        <w:rPr>
          <w:ins w:id="95" w:author="USA" w:date="2024-10-03T09:17:00Z" w16du:dateUtc="2024-10-03T13:17:00Z"/>
          <w:rFonts w:eastAsiaTheme="minorEastAsia"/>
        </w:rPr>
      </w:pPr>
    </w:p>
    <w:p w14:paraId="0E7B3A11" w14:textId="77777777" w:rsidR="009C20E5" w:rsidRDefault="009C20E5" w:rsidP="009C20E5">
      <w:pPr>
        <w:tabs>
          <w:tab w:val="clear" w:pos="1134"/>
          <w:tab w:val="clear" w:pos="1871"/>
          <w:tab w:val="clear" w:pos="2268"/>
        </w:tabs>
        <w:overflowPunct/>
        <w:autoSpaceDE/>
        <w:autoSpaceDN/>
        <w:adjustRightInd/>
        <w:spacing w:before="0"/>
        <w:textAlignment w:val="auto"/>
        <w:rPr>
          <w:ins w:id="96" w:author="USA" w:date="2024-10-03T09:17:00Z" w16du:dateUtc="2024-10-03T13:17:00Z"/>
          <w:rFonts w:eastAsiaTheme="minorHAnsi"/>
          <w:bCs/>
          <w:lang w:val="en-GB"/>
          <w14:ligatures w14:val="standardContextual"/>
        </w:rPr>
      </w:pPr>
      <w:ins w:id="97" w:author="USA" w:date="2024-10-03T09:17:00Z" w16du:dateUtc="2024-10-03T13:17:00Z">
        <w:r>
          <w:rPr>
            <w:rFonts w:eastAsiaTheme="minorHAnsi"/>
            <w:bCs/>
            <w:lang w:val="en-GB"/>
            <w14:ligatures w14:val="standardContextual"/>
          </w:rPr>
          <w:t>Given the very large numbers of low earth orbit satellites anticipated, a minimum I/N of -6 dB is appropriate for protection of AMT airborne receivers.</w:t>
        </w:r>
      </w:ins>
    </w:p>
    <w:p w14:paraId="286F680F" w14:textId="77777777" w:rsidR="009C20E5" w:rsidRDefault="009C20E5" w:rsidP="009C20E5">
      <w:pPr>
        <w:tabs>
          <w:tab w:val="clear" w:pos="1134"/>
          <w:tab w:val="clear" w:pos="1871"/>
          <w:tab w:val="clear" w:pos="2268"/>
        </w:tabs>
        <w:overflowPunct/>
        <w:autoSpaceDE/>
        <w:autoSpaceDN/>
        <w:adjustRightInd/>
        <w:spacing w:before="0"/>
        <w:textAlignment w:val="auto"/>
        <w:rPr>
          <w:ins w:id="98" w:author="USA" w:date="2024-10-03T09:17:00Z" w16du:dateUtc="2024-10-03T13:17:00Z"/>
          <w:rFonts w:eastAsiaTheme="minorHAnsi"/>
          <w:bCs/>
          <w:lang w:val="en-GB"/>
          <w14:ligatures w14:val="standardContextual"/>
        </w:rPr>
      </w:pPr>
    </w:p>
    <w:p w14:paraId="54F7BEAC" w14:textId="77777777" w:rsidR="009C20E5" w:rsidRDefault="009C20E5" w:rsidP="009C20E5">
      <w:pPr>
        <w:tabs>
          <w:tab w:val="clear" w:pos="1134"/>
          <w:tab w:val="clear" w:pos="1871"/>
          <w:tab w:val="clear" w:pos="2268"/>
        </w:tabs>
        <w:overflowPunct/>
        <w:autoSpaceDE/>
        <w:autoSpaceDN/>
        <w:adjustRightInd/>
        <w:spacing w:before="0"/>
        <w:textAlignment w:val="auto"/>
        <w:rPr>
          <w:ins w:id="99" w:author="USA" w:date="2024-10-03T09:17:00Z" w16du:dateUtc="2024-10-03T13:17:00Z"/>
        </w:rPr>
      </w:pPr>
      <w:ins w:id="100" w:author="USA" w:date="2024-10-03T09:17:00Z" w16du:dateUtc="2024-10-03T13:17:00Z">
        <w:r>
          <w:rPr>
            <w:rFonts w:eastAsiaTheme="minorHAnsi"/>
            <w14:ligatures w14:val="standardContextual"/>
          </w:rPr>
          <w:t xml:space="preserve">(It may also be noted that, in some countries, including the U.S., use of the bands 1 435-1 525 MHz and </w:t>
        </w:r>
        <w:r>
          <w:rPr>
            <w:rFonts w:eastAsiaTheme="minorHAnsi"/>
            <w:lang w:val="en-GB"/>
            <w14:ligatures w14:val="standardContextual"/>
          </w:rPr>
          <w:t>2 360-2 395 MHz</w:t>
        </w:r>
        <w:r>
          <w:rPr>
            <w:rFonts w:eastAsiaTheme="minorHAnsi"/>
            <w14:ligatures w14:val="standardContextual"/>
          </w:rPr>
          <w:t xml:space="preserve"> by the aeronautical mobile service for telemetry has priority over other uses by the mobile service (See RR Nos. </w:t>
        </w:r>
        <w:r>
          <w:rPr>
            <w:rFonts w:eastAsiaTheme="minorHAnsi"/>
            <w:b/>
            <w:bCs/>
            <w:lang w:val="en-GB"/>
            <w14:ligatures w14:val="standardContextual"/>
          </w:rPr>
          <w:t>5.343</w:t>
        </w:r>
        <w:r>
          <w:rPr>
            <w:rFonts w:eastAsiaTheme="minorHAnsi"/>
            <w:lang w:val="en-GB"/>
            <w14:ligatures w14:val="standardContextual"/>
          </w:rPr>
          <w:t xml:space="preserve"> and </w:t>
        </w:r>
        <w:r>
          <w:rPr>
            <w:rFonts w:eastAsiaTheme="minorHAnsi"/>
            <w:b/>
            <w:bCs/>
            <w:lang w:val="en-GB"/>
            <w14:ligatures w14:val="standardContextual"/>
          </w:rPr>
          <w:t>5.394)).</w:t>
        </w:r>
        <w:r>
          <w:t xml:space="preserve"> </w:t>
        </w:r>
      </w:ins>
    </w:p>
    <w:p w14:paraId="3F5AA14E" w14:textId="77777777" w:rsidR="009C20E5" w:rsidRDefault="009C20E5" w:rsidP="009C20E5">
      <w:pPr>
        <w:tabs>
          <w:tab w:val="clear" w:pos="1134"/>
          <w:tab w:val="clear" w:pos="1871"/>
          <w:tab w:val="clear" w:pos="2268"/>
        </w:tabs>
        <w:overflowPunct/>
        <w:autoSpaceDE/>
        <w:autoSpaceDN/>
        <w:adjustRightInd/>
        <w:spacing w:before="0"/>
        <w:textAlignment w:val="auto"/>
        <w:rPr>
          <w:ins w:id="101" w:author="USA" w:date="2024-10-03T09:17:00Z" w16du:dateUtc="2024-10-03T13:17:00Z"/>
          <w:rFonts w:eastAsiaTheme="minorHAnsi"/>
          <w:bCs/>
          <w:lang w:val="en-GB"/>
          <w14:ligatures w14:val="standardContextual"/>
        </w:rPr>
      </w:pPr>
    </w:p>
    <w:p w14:paraId="12EAF87E" w14:textId="77777777" w:rsidR="009C20E5" w:rsidRDefault="009C20E5" w:rsidP="009C20E5">
      <w:pPr>
        <w:tabs>
          <w:tab w:val="clear" w:pos="1134"/>
          <w:tab w:val="clear" w:pos="1871"/>
          <w:tab w:val="clear" w:pos="2268"/>
        </w:tabs>
        <w:overflowPunct/>
        <w:autoSpaceDE/>
        <w:autoSpaceDN/>
        <w:adjustRightInd/>
        <w:spacing w:before="0"/>
        <w:textAlignment w:val="auto"/>
        <w:rPr>
          <w:ins w:id="102" w:author="USA" w:date="2024-10-03T09:17:00Z" w16du:dateUtc="2024-10-03T13:17:00Z"/>
          <w:rFonts w:eastAsiaTheme="minorHAnsi"/>
          <w:bCs/>
          <w:lang w:val="en-GB"/>
          <w14:ligatures w14:val="standardContextual"/>
        </w:rPr>
      </w:pPr>
    </w:p>
    <w:p w14:paraId="5B4BB45E" w14:textId="77777777" w:rsidR="009C20E5" w:rsidRDefault="009C20E5" w:rsidP="009C20E5">
      <w:pPr>
        <w:tabs>
          <w:tab w:val="clear" w:pos="1134"/>
          <w:tab w:val="clear" w:pos="1871"/>
          <w:tab w:val="clear" w:pos="2268"/>
        </w:tabs>
        <w:overflowPunct/>
        <w:spacing w:before="0"/>
        <w:jc w:val="center"/>
        <w:textAlignment w:val="auto"/>
        <w:rPr>
          <w:ins w:id="103" w:author="USA" w:date="2024-10-03T09:17:00Z" w16du:dateUtc="2024-10-03T13:17:00Z"/>
          <w:bCs/>
          <w:i/>
          <w:iCs/>
          <w:sz w:val="28"/>
          <w:szCs w:val="28"/>
        </w:rPr>
      </w:pPr>
    </w:p>
    <w:p w14:paraId="025355A4" w14:textId="77777777" w:rsidR="009C20E5" w:rsidRDefault="009C20E5" w:rsidP="009C20E5">
      <w:pPr>
        <w:tabs>
          <w:tab w:val="clear" w:pos="1134"/>
          <w:tab w:val="clear" w:pos="1871"/>
          <w:tab w:val="clear" w:pos="2268"/>
        </w:tabs>
        <w:overflowPunct/>
        <w:spacing w:before="0"/>
        <w:jc w:val="center"/>
        <w:textAlignment w:val="auto"/>
        <w:rPr>
          <w:ins w:id="104" w:author="USA" w:date="2024-10-03T09:17:00Z" w16du:dateUtc="2024-10-03T13:17:00Z"/>
          <w:b/>
          <w:bCs/>
          <w:i/>
          <w:iCs/>
          <w:sz w:val="28"/>
          <w:szCs w:val="28"/>
        </w:rPr>
      </w:pPr>
    </w:p>
    <w:p w14:paraId="52091FBC" w14:textId="77777777" w:rsidR="009C20E5" w:rsidRDefault="009C20E5" w:rsidP="009C20E5">
      <w:pPr>
        <w:tabs>
          <w:tab w:val="clear" w:pos="1134"/>
          <w:tab w:val="clear" w:pos="1871"/>
          <w:tab w:val="clear" w:pos="2268"/>
        </w:tabs>
        <w:overflowPunct/>
        <w:spacing w:before="0"/>
        <w:jc w:val="center"/>
        <w:textAlignment w:val="auto"/>
        <w:rPr>
          <w:ins w:id="105" w:author="USA" w:date="2024-10-03T09:17:00Z" w16du:dateUtc="2024-10-03T13:17:00Z"/>
          <w:sz w:val="28"/>
          <w:szCs w:val="28"/>
        </w:rPr>
      </w:pPr>
      <w:ins w:id="106" w:author="USA" w:date="2024-10-03T09:17:00Z" w16du:dateUtc="2024-10-03T13:17:00Z">
        <w:r>
          <w:rPr>
            <w:bCs/>
            <w:iCs/>
            <w:sz w:val="28"/>
            <w:szCs w:val="28"/>
          </w:rPr>
          <w:t>TABLE 6A</w:t>
        </w:r>
      </w:ins>
    </w:p>
    <w:p w14:paraId="4313611E" w14:textId="77777777" w:rsidR="009C20E5" w:rsidRDefault="009C20E5" w:rsidP="009C20E5">
      <w:pPr>
        <w:tabs>
          <w:tab w:val="clear" w:pos="1134"/>
          <w:tab w:val="clear" w:pos="1871"/>
          <w:tab w:val="clear" w:pos="2268"/>
        </w:tabs>
        <w:overflowPunct/>
        <w:spacing w:before="0"/>
        <w:textAlignment w:val="auto"/>
        <w:rPr>
          <w:ins w:id="107" w:author="USA" w:date="2024-10-03T09:17:00Z" w16du:dateUtc="2024-10-03T13:17:00Z"/>
          <w:sz w:val="28"/>
          <w:szCs w:val="28"/>
        </w:rPr>
      </w:pPr>
    </w:p>
    <w:p w14:paraId="59818301" w14:textId="77777777" w:rsidR="009C20E5" w:rsidRDefault="009C20E5" w:rsidP="009C20E5">
      <w:pPr>
        <w:tabs>
          <w:tab w:val="clear" w:pos="1134"/>
          <w:tab w:val="clear" w:pos="1871"/>
          <w:tab w:val="clear" w:pos="2268"/>
        </w:tabs>
        <w:overflowPunct/>
        <w:spacing w:before="0"/>
        <w:jc w:val="center"/>
        <w:textAlignment w:val="auto"/>
        <w:rPr>
          <w:ins w:id="108" w:author="USA" w:date="2024-10-03T09:17:00Z" w16du:dateUtc="2024-10-03T13:17:00Z"/>
          <w:sz w:val="28"/>
          <w:szCs w:val="28"/>
        </w:rPr>
      </w:pPr>
      <w:ins w:id="109" w:author="USA" w:date="2024-10-03T09:17:00Z" w16du:dateUtc="2024-10-03T13:17:00Z">
        <w:r>
          <w:rPr>
            <w:sz w:val="28"/>
            <w:szCs w:val="28"/>
          </w:rPr>
          <w:t xml:space="preserve">Characteristics of S-Band Telemetry Relay Link </w:t>
        </w:r>
      </w:ins>
    </w:p>
    <w:p w14:paraId="588BA5AA" w14:textId="77777777" w:rsidR="009C20E5" w:rsidRDefault="009C20E5" w:rsidP="009C20E5">
      <w:pPr>
        <w:tabs>
          <w:tab w:val="clear" w:pos="1134"/>
          <w:tab w:val="clear" w:pos="1871"/>
          <w:tab w:val="clear" w:pos="2268"/>
        </w:tabs>
        <w:overflowPunct/>
        <w:spacing w:before="0"/>
        <w:textAlignment w:val="auto"/>
        <w:rPr>
          <w:ins w:id="110" w:author="USA" w:date="2024-10-03T09:17:00Z" w16du:dateUtc="2024-10-03T13:17:00Z"/>
          <w:sz w:val="28"/>
          <w:szCs w:val="28"/>
        </w:rPr>
      </w:pPr>
    </w:p>
    <w:tbl>
      <w:tblPr>
        <w:tblStyle w:val="TableGrid1"/>
        <w:tblW w:w="0" w:type="auto"/>
        <w:jc w:val="center"/>
        <w:tblLook w:val="04A0" w:firstRow="1" w:lastRow="0" w:firstColumn="1" w:lastColumn="0" w:noHBand="0" w:noVBand="1"/>
      </w:tblPr>
      <w:tblGrid>
        <w:gridCol w:w="2860"/>
        <w:gridCol w:w="2779"/>
      </w:tblGrid>
      <w:tr w:rsidR="009C20E5" w14:paraId="2B6C46C1" w14:textId="77777777" w:rsidTr="00120698">
        <w:trPr>
          <w:trHeight w:val="406"/>
          <w:jc w:val="center"/>
          <w:ins w:id="111" w:author="USA" w:date="2024-10-03T09:17:00Z"/>
        </w:trPr>
        <w:tc>
          <w:tcPr>
            <w:tcW w:w="2860" w:type="dxa"/>
            <w:shd w:val="clear" w:color="auto" w:fill="BFBFBF" w:themeFill="background1" w:themeFillShade="BF"/>
          </w:tcPr>
          <w:p w14:paraId="005F3E9B" w14:textId="77777777" w:rsidR="009C20E5" w:rsidRDefault="009C20E5" w:rsidP="00120698">
            <w:pPr>
              <w:pStyle w:val="Tablehead"/>
              <w:rPr>
                <w:ins w:id="112" w:author="USA" w:date="2024-10-03T09:17:00Z" w16du:dateUtc="2024-10-03T13:17:00Z"/>
              </w:rPr>
            </w:pPr>
            <w:proofErr w:type="spellStart"/>
            <w:ins w:id="113" w:author="USA" w:date="2024-10-03T09:17:00Z" w16du:dateUtc="2024-10-03T13:17:00Z">
              <w:r>
                <w:t>Parameters</w:t>
              </w:r>
              <w:proofErr w:type="spellEnd"/>
            </w:ins>
          </w:p>
        </w:tc>
        <w:tc>
          <w:tcPr>
            <w:tcW w:w="2779" w:type="dxa"/>
            <w:shd w:val="clear" w:color="auto" w:fill="BFBFBF" w:themeFill="background1" w:themeFillShade="BF"/>
          </w:tcPr>
          <w:p w14:paraId="60F17D99" w14:textId="77777777" w:rsidR="009C20E5" w:rsidRDefault="009C20E5" w:rsidP="00120698">
            <w:pPr>
              <w:pStyle w:val="Tablehead"/>
              <w:rPr>
                <w:ins w:id="114" w:author="USA" w:date="2024-10-03T09:17:00Z" w16du:dateUtc="2024-10-03T13:17:00Z"/>
              </w:rPr>
            </w:pPr>
            <w:proofErr w:type="spellStart"/>
            <w:ins w:id="115" w:author="USA" w:date="2024-10-03T09:17:00Z" w16du:dateUtc="2024-10-03T13:17:00Z">
              <w:r>
                <w:t>Airborne</w:t>
              </w:r>
              <w:proofErr w:type="spellEnd"/>
              <w:r>
                <w:t xml:space="preserve"> Platform</w:t>
              </w:r>
            </w:ins>
          </w:p>
        </w:tc>
      </w:tr>
      <w:tr w:rsidR="009C20E5" w14:paraId="39C75538" w14:textId="77777777" w:rsidTr="00120698">
        <w:trPr>
          <w:trHeight w:val="1164"/>
          <w:jc w:val="center"/>
          <w:ins w:id="116" w:author="USA" w:date="2024-10-03T09:17:00Z"/>
        </w:trPr>
        <w:tc>
          <w:tcPr>
            <w:tcW w:w="2860" w:type="dxa"/>
          </w:tcPr>
          <w:p w14:paraId="73E318C0" w14:textId="77777777" w:rsidR="009C20E5" w:rsidRDefault="009C20E5" w:rsidP="00120698">
            <w:pPr>
              <w:pStyle w:val="Tabletext"/>
              <w:rPr>
                <w:ins w:id="117" w:author="USA" w:date="2024-10-03T09:17:00Z" w16du:dateUtc="2024-10-03T13:17:00Z"/>
              </w:rPr>
            </w:pPr>
            <w:ins w:id="118" w:author="USA" w:date="2024-10-03T09:17:00Z" w16du:dateUtc="2024-10-03T13:17:00Z">
              <w:r>
                <w:t>Operating Frequency (S-band)</w:t>
              </w:r>
            </w:ins>
          </w:p>
        </w:tc>
        <w:tc>
          <w:tcPr>
            <w:tcW w:w="2779" w:type="dxa"/>
          </w:tcPr>
          <w:p w14:paraId="6A397841" w14:textId="77777777" w:rsidR="009C20E5" w:rsidRDefault="009C20E5" w:rsidP="00120698">
            <w:pPr>
              <w:pStyle w:val="Tabletext"/>
              <w:rPr>
                <w:ins w:id="119" w:author="USA" w:date="2024-10-03T09:17:00Z" w16du:dateUtc="2024-10-03T13:17:00Z"/>
                <w:rFonts w:cs="Times New Roman"/>
              </w:rPr>
            </w:pPr>
            <w:ins w:id="120" w:author="USA" w:date="2024-10-03T09:17:00Z" w16du:dateUtc="2024-10-03T13:17:00Z">
              <w:r>
                <w:rPr>
                  <w:rFonts w:cs="Times New Roman"/>
                </w:rPr>
                <w:t>2200-2290 MHz, 2310-2320 MHz, 2345-2360 MHz, and 2360-2395 MHz</w:t>
              </w:r>
            </w:ins>
          </w:p>
        </w:tc>
      </w:tr>
      <w:tr w:rsidR="009C20E5" w14:paraId="1EFDAF10" w14:textId="77777777" w:rsidTr="00120698">
        <w:trPr>
          <w:trHeight w:val="570"/>
          <w:jc w:val="center"/>
          <w:ins w:id="121" w:author="USA" w:date="2024-10-03T09:17:00Z"/>
        </w:trPr>
        <w:tc>
          <w:tcPr>
            <w:tcW w:w="2860" w:type="dxa"/>
          </w:tcPr>
          <w:p w14:paraId="2F1D05A2" w14:textId="77777777" w:rsidR="009C20E5" w:rsidRDefault="009C20E5" w:rsidP="00120698">
            <w:pPr>
              <w:pStyle w:val="Tabletext"/>
              <w:rPr>
                <w:ins w:id="122" w:author="USA" w:date="2024-10-03T09:17:00Z" w16du:dateUtc="2024-10-03T13:17:00Z"/>
                <w:rFonts w:cs="Times New Roman"/>
              </w:rPr>
            </w:pPr>
            <w:ins w:id="123" w:author="USA" w:date="2024-10-03T09:17:00Z" w16du:dateUtc="2024-10-03T13:17:00Z">
              <w:r>
                <w:rPr>
                  <w:rFonts w:cs="Times New Roman"/>
                </w:rPr>
                <w:t xml:space="preserve">Signal </w:t>
              </w:r>
              <w:proofErr w:type="spellStart"/>
              <w:r>
                <w:rPr>
                  <w:rFonts w:cs="Times New Roman"/>
                </w:rPr>
                <w:t>Bandwidth</w:t>
              </w:r>
              <w:proofErr w:type="spellEnd"/>
            </w:ins>
          </w:p>
        </w:tc>
        <w:tc>
          <w:tcPr>
            <w:tcW w:w="2779" w:type="dxa"/>
          </w:tcPr>
          <w:p w14:paraId="076DEBDA" w14:textId="77777777" w:rsidR="009C20E5" w:rsidRDefault="009C20E5" w:rsidP="00120698">
            <w:pPr>
              <w:pStyle w:val="Tabletext"/>
              <w:jc w:val="center"/>
              <w:rPr>
                <w:ins w:id="124" w:author="USA" w:date="2024-10-03T09:17:00Z" w16du:dateUtc="2024-10-03T13:17:00Z"/>
                <w:rFonts w:cs="Times New Roman"/>
              </w:rPr>
            </w:pPr>
            <w:ins w:id="125" w:author="USA" w:date="2024-10-03T09:17:00Z" w16du:dateUtc="2024-10-03T13:17:00Z">
              <w:r>
                <w:rPr>
                  <w:rFonts w:cs="Times New Roman"/>
                </w:rPr>
                <w:t xml:space="preserve">1-40 MHz (10 MHz </w:t>
              </w:r>
              <w:proofErr w:type="spellStart"/>
              <w:r>
                <w:rPr>
                  <w:rFonts w:cs="Times New Roman"/>
                </w:rPr>
                <w:t>typ</w:t>
              </w:r>
              <w:proofErr w:type="spellEnd"/>
              <w:r>
                <w:rPr>
                  <w:rFonts w:cs="Times New Roman"/>
                </w:rPr>
                <w:t>.)</w:t>
              </w:r>
            </w:ins>
          </w:p>
        </w:tc>
      </w:tr>
      <w:tr w:rsidR="009C20E5" w14:paraId="0EF3386C" w14:textId="77777777" w:rsidTr="00120698">
        <w:trPr>
          <w:trHeight w:val="570"/>
          <w:jc w:val="center"/>
          <w:ins w:id="126" w:author="USA" w:date="2024-10-03T09:17:00Z"/>
        </w:trPr>
        <w:tc>
          <w:tcPr>
            <w:tcW w:w="2860" w:type="dxa"/>
          </w:tcPr>
          <w:p w14:paraId="0531BA61" w14:textId="77777777" w:rsidR="009C20E5" w:rsidRDefault="009C20E5" w:rsidP="00120698">
            <w:pPr>
              <w:pStyle w:val="Tabletext"/>
              <w:rPr>
                <w:ins w:id="127" w:author="USA" w:date="2024-10-03T09:17:00Z" w16du:dateUtc="2024-10-03T13:17:00Z"/>
              </w:rPr>
            </w:pPr>
            <w:ins w:id="128" w:author="USA" w:date="2024-10-03T09:17:00Z" w16du:dateUtc="2024-10-03T13:17:00Z">
              <w:r>
                <w:t>EIRP</w:t>
              </w:r>
            </w:ins>
          </w:p>
        </w:tc>
        <w:tc>
          <w:tcPr>
            <w:tcW w:w="2779" w:type="dxa"/>
          </w:tcPr>
          <w:p w14:paraId="5FC7CC3D" w14:textId="77777777" w:rsidR="009C20E5" w:rsidRDefault="009C20E5" w:rsidP="00120698">
            <w:pPr>
              <w:pStyle w:val="Tabletext"/>
              <w:jc w:val="center"/>
              <w:rPr>
                <w:ins w:id="129" w:author="USA" w:date="2024-10-03T09:17:00Z" w16du:dateUtc="2024-10-03T13:17:00Z"/>
              </w:rPr>
            </w:pPr>
            <w:ins w:id="130" w:author="USA" w:date="2024-10-03T09:17:00Z" w16du:dateUtc="2024-10-03T13:17:00Z">
              <w:r>
                <w:t>30-40 dBm</w:t>
              </w:r>
            </w:ins>
          </w:p>
        </w:tc>
      </w:tr>
      <w:tr w:rsidR="009C20E5" w14:paraId="3643EFED" w14:textId="77777777" w:rsidTr="00120698">
        <w:trPr>
          <w:trHeight w:val="570"/>
          <w:jc w:val="center"/>
          <w:ins w:id="131" w:author="USA" w:date="2024-10-03T09:17:00Z"/>
        </w:trPr>
        <w:tc>
          <w:tcPr>
            <w:tcW w:w="2860" w:type="dxa"/>
          </w:tcPr>
          <w:p w14:paraId="23C84F2B" w14:textId="77777777" w:rsidR="009C20E5" w:rsidRDefault="009C20E5" w:rsidP="00120698">
            <w:pPr>
              <w:pStyle w:val="Tabletext"/>
              <w:rPr>
                <w:ins w:id="132" w:author="USA" w:date="2024-10-03T09:17:00Z" w16du:dateUtc="2024-10-03T13:17:00Z"/>
              </w:rPr>
            </w:pPr>
            <w:proofErr w:type="spellStart"/>
            <w:ins w:id="133" w:author="USA" w:date="2024-10-03T09:17:00Z" w16du:dateUtc="2024-10-03T13:17:00Z">
              <w:r>
                <w:t>Antenna</w:t>
              </w:r>
              <w:proofErr w:type="spellEnd"/>
              <w:r>
                <w:t xml:space="preserve"> Pattern</w:t>
              </w:r>
            </w:ins>
          </w:p>
        </w:tc>
        <w:tc>
          <w:tcPr>
            <w:tcW w:w="2779" w:type="dxa"/>
          </w:tcPr>
          <w:p w14:paraId="5691E67B" w14:textId="77777777" w:rsidR="009C20E5" w:rsidRDefault="009C20E5" w:rsidP="00120698">
            <w:pPr>
              <w:pStyle w:val="Tabletext"/>
              <w:jc w:val="center"/>
              <w:rPr>
                <w:ins w:id="134" w:author="USA" w:date="2024-10-03T09:17:00Z" w16du:dateUtc="2024-10-03T13:17:00Z"/>
              </w:rPr>
            </w:pPr>
            <w:proofErr w:type="spellStart"/>
            <w:ins w:id="135" w:author="USA" w:date="2024-10-03T09:17:00Z" w16du:dateUtc="2024-10-03T13:17:00Z">
              <w:r>
                <w:t>Dipole</w:t>
              </w:r>
              <w:proofErr w:type="spellEnd"/>
              <w:r>
                <w:t xml:space="preserve"> (</w:t>
              </w:r>
              <w:proofErr w:type="spellStart"/>
              <w:r>
                <w:t>hemispherical</w:t>
              </w:r>
              <w:proofErr w:type="spellEnd"/>
              <w:r>
                <w:t xml:space="preserve">, 360 </w:t>
              </w:r>
              <w:proofErr w:type="spellStart"/>
              <w:r>
                <w:t>degrees</w:t>
              </w:r>
              <w:proofErr w:type="spellEnd"/>
              <w:r>
                <w:t>)</w:t>
              </w:r>
            </w:ins>
          </w:p>
        </w:tc>
      </w:tr>
      <w:tr w:rsidR="009C20E5" w14:paraId="5B9950F4" w14:textId="77777777" w:rsidTr="00120698">
        <w:trPr>
          <w:trHeight w:val="570"/>
          <w:jc w:val="center"/>
          <w:ins w:id="136" w:author="USA" w:date="2024-10-03T09:17:00Z"/>
        </w:trPr>
        <w:tc>
          <w:tcPr>
            <w:tcW w:w="2860" w:type="dxa"/>
          </w:tcPr>
          <w:p w14:paraId="67581882" w14:textId="77777777" w:rsidR="009C20E5" w:rsidRDefault="009C20E5" w:rsidP="00120698">
            <w:pPr>
              <w:pStyle w:val="Tabletext"/>
              <w:rPr>
                <w:ins w:id="137" w:author="USA" w:date="2024-10-03T09:17:00Z" w16du:dateUtc="2024-10-03T13:17:00Z"/>
              </w:rPr>
            </w:pPr>
            <w:proofErr w:type="spellStart"/>
            <w:ins w:id="138" w:author="USA" w:date="2024-10-03T09:17:00Z" w16du:dateUtc="2024-10-03T13:17:00Z">
              <w:r>
                <w:t>Polarization</w:t>
              </w:r>
              <w:proofErr w:type="spellEnd"/>
            </w:ins>
          </w:p>
        </w:tc>
        <w:tc>
          <w:tcPr>
            <w:tcW w:w="2779" w:type="dxa"/>
          </w:tcPr>
          <w:p w14:paraId="39B12305" w14:textId="77777777" w:rsidR="009C20E5" w:rsidRDefault="009C20E5" w:rsidP="00120698">
            <w:pPr>
              <w:pStyle w:val="Tabletext"/>
              <w:jc w:val="center"/>
              <w:rPr>
                <w:ins w:id="139" w:author="USA" w:date="2024-10-03T09:17:00Z" w16du:dateUtc="2024-10-03T13:17:00Z"/>
              </w:rPr>
            </w:pPr>
            <w:proofErr w:type="spellStart"/>
            <w:ins w:id="140" w:author="USA" w:date="2024-10-03T09:17:00Z" w16du:dateUtc="2024-10-03T13:17:00Z">
              <w:r>
                <w:t>Linear</w:t>
              </w:r>
              <w:proofErr w:type="spellEnd"/>
            </w:ins>
          </w:p>
        </w:tc>
      </w:tr>
      <w:tr w:rsidR="009C20E5" w14:paraId="4ED84FB1" w14:textId="77777777" w:rsidTr="00120698">
        <w:trPr>
          <w:trHeight w:val="705"/>
          <w:jc w:val="center"/>
          <w:ins w:id="141" w:author="USA" w:date="2024-10-03T09:17:00Z"/>
        </w:trPr>
        <w:tc>
          <w:tcPr>
            <w:tcW w:w="2860" w:type="dxa"/>
          </w:tcPr>
          <w:p w14:paraId="23C38E30" w14:textId="77777777" w:rsidR="009C20E5" w:rsidRDefault="009C20E5" w:rsidP="00120698">
            <w:pPr>
              <w:pStyle w:val="Tabletext"/>
              <w:rPr>
                <w:ins w:id="142" w:author="USA" w:date="2024-10-03T09:17:00Z" w16du:dateUtc="2024-10-03T13:17:00Z"/>
              </w:rPr>
            </w:pPr>
            <w:proofErr w:type="spellStart"/>
            <w:ins w:id="143" w:author="USA" w:date="2024-10-03T09:17:00Z" w16du:dateUtc="2024-10-03T13:17:00Z">
              <w:r>
                <w:t>Antenna</w:t>
              </w:r>
              <w:proofErr w:type="spellEnd"/>
              <w:r>
                <w:t xml:space="preserve"> System Performance</w:t>
              </w:r>
            </w:ins>
          </w:p>
        </w:tc>
        <w:tc>
          <w:tcPr>
            <w:tcW w:w="2779" w:type="dxa"/>
          </w:tcPr>
          <w:p w14:paraId="20329058" w14:textId="77777777" w:rsidR="009C20E5" w:rsidRDefault="009C20E5" w:rsidP="00120698">
            <w:pPr>
              <w:pStyle w:val="Tabletext"/>
              <w:rPr>
                <w:ins w:id="144" w:author="USA" w:date="2024-10-03T09:17:00Z" w16du:dateUtc="2024-10-03T13:17:00Z"/>
              </w:rPr>
            </w:pPr>
            <w:ins w:id="145" w:author="USA" w:date="2024-10-03T09:17:00Z" w16du:dateUtc="2024-10-03T13:17:00Z">
              <w:r>
                <w:t xml:space="preserve">                  G/T = 11dB/K</w:t>
              </w:r>
            </w:ins>
          </w:p>
        </w:tc>
      </w:tr>
      <w:tr w:rsidR="009C20E5" w14:paraId="62EF6945" w14:textId="77777777" w:rsidTr="00120698">
        <w:trPr>
          <w:trHeight w:val="804"/>
          <w:jc w:val="center"/>
          <w:ins w:id="146" w:author="USA" w:date="2024-10-03T09:17:00Z"/>
        </w:trPr>
        <w:tc>
          <w:tcPr>
            <w:tcW w:w="2860" w:type="dxa"/>
          </w:tcPr>
          <w:p w14:paraId="5B761D54" w14:textId="77777777" w:rsidR="009C20E5" w:rsidRDefault="009C20E5" w:rsidP="00120698">
            <w:pPr>
              <w:pStyle w:val="Tabletext"/>
              <w:rPr>
                <w:ins w:id="147" w:author="USA" w:date="2024-10-03T09:17:00Z" w16du:dateUtc="2024-10-03T13:17:00Z"/>
              </w:rPr>
            </w:pPr>
            <w:proofErr w:type="spellStart"/>
            <w:ins w:id="148" w:author="USA" w:date="2024-10-03T09:17:00Z" w16du:dateUtc="2024-10-03T13:17:00Z">
              <w:r>
                <w:t>Receiver</w:t>
              </w:r>
              <w:proofErr w:type="spellEnd"/>
              <w:r>
                <w:t xml:space="preserve"> Noise Figure </w:t>
              </w:r>
            </w:ins>
          </w:p>
        </w:tc>
        <w:tc>
          <w:tcPr>
            <w:tcW w:w="2779" w:type="dxa"/>
          </w:tcPr>
          <w:p w14:paraId="5D500C29" w14:textId="77777777" w:rsidR="009C20E5" w:rsidRDefault="009C20E5" w:rsidP="00120698">
            <w:pPr>
              <w:pStyle w:val="Tabletext"/>
              <w:jc w:val="center"/>
              <w:rPr>
                <w:ins w:id="149" w:author="USA" w:date="2024-10-03T09:17:00Z" w16du:dateUtc="2024-10-03T13:17:00Z"/>
              </w:rPr>
            </w:pPr>
            <w:ins w:id="150" w:author="USA" w:date="2024-10-03T09:17:00Z" w16du:dateUtc="2024-10-03T13:17:00Z">
              <w:r>
                <w:t>6 dB</w:t>
              </w:r>
            </w:ins>
          </w:p>
        </w:tc>
      </w:tr>
      <w:tr w:rsidR="009C20E5" w14:paraId="5C85A89B" w14:textId="77777777" w:rsidTr="00120698">
        <w:trPr>
          <w:trHeight w:val="795"/>
          <w:jc w:val="center"/>
          <w:ins w:id="151" w:author="USA" w:date="2024-10-03T09:17:00Z"/>
        </w:trPr>
        <w:tc>
          <w:tcPr>
            <w:tcW w:w="2860" w:type="dxa"/>
          </w:tcPr>
          <w:p w14:paraId="15A656E2" w14:textId="77777777" w:rsidR="009C20E5" w:rsidRDefault="009C20E5" w:rsidP="00120698">
            <w:pPr>
              <w:pStyle w:val="Tabletext"/>
              <w:rPr>
                <w:ins w:id="152" w:author="USA" w:date="2024-10-03T09:17:00Z" w16du:dateUtc="2024-10-03T13:17:00Z"/>
              </w:rPr>
            </w:pPr>
            <w:ins w:id="153" w:author="USA" w:date="2024-10-03T09:17:00Z" w16du:dateUtc="2024-10-03T13:17:00Z">
              <w:r>
                <w:t xml:space="preserve"> S/N (</w:t>
              </w:r>
              <w:proofErr w:type="spellStart"/>
              <w:r>
                <w:t>normailized</w:t>
              </w:r>
              <w:proofErr w:type="spellEnd"/>
              <w:r>
                <w:t>)</w:t>
              </w:r>
            </w:ins>
          </w:p>
        </w:tc>
        <w:tc>
          <w:tcPr>
            <w:tcW w:w="2779" w:type="dxa"/>
          </w:tcPr>
          <w:p w14:paraId="295FD546" w14:textId="77777777" w:rsidR="009C20E5" w:rsidRDefault="009C20E5" w:rsidP="00120698">
            <w:pPr>
              <w:pStyle w:val="Tabletext"/>
              <w:jc w:val="center"/>
              <w:rPr>
                <w:ins w:id="154" w:author="USA" w:date="2024-10-03T09:17:00Z" w16du:dateUtc="2024-10-03T13:17:00Z"/>
              </w:rPr>
            </w:pPr>
            <w:proofErr w:type="spellStart"/>
            <w:ins w:id="155" w:author="USA" w:date="2024-10-03T09:17:00Z" w16du:dateUtc="2024-10-03T13:17:00Z">
              <w:r>
                <w:t>Eb</w:t>
              </w:r>
              <w:proofErr w:type="spellEnd"/>
              <w:r>
                <w:t>/No = 13 dB (min.)</w:t>
              </w:r>
            </w:ins>
          </w:p>
        </w:tc>
      </w:tr>
      <w:tr w:rsidR="009C20E5" w14:paraId="08514293" w14:textId="77777777" w:rsidTr="00120698">
        <w:trPr>
          <w:trHeight w:val="714"/>
          <w:jc w:val="center"/>
          <w:ins w:id="156" w:author="USA" w:date="2024-10-03T09:17:00Z"/>
        </w:trPr>
        <w:tc>
          <w:tcPr>
            <w:tcW w:w="2860" w:type="dxa"/>
          </w:tcPr>
          <w:p w14:paraId="0EA23BC5" w14:textId="77777777" w:rsidR="009C20E5" w:rsidRDefault="009C20E5" w:rsidP="00120698">
            <w:pPr>
              <w:pStyle w:val="Tabletext"/>
              <w:rPr>
                <w:ins w:id="157" w:author="USA" w:date="2024-10-03T09:17:00Z" w16du:dateUtc="2024-10-03T13:17:00Z"/>
              </w:rPr>
            </w:pPr>
            <w:ins w:id="158" w:author="USA" w:date="2024-10-03T09:17:00Z" w16du:dateUtc="2024-10-03T13:17:00Z">
              <w:r>
                <w:t xml:space="preserve"> Protection </w:t>
              </w:r>
              <w:proofErr w:type="spellStart"/>
              <w:r>
                <w:t>Criterion</w:t>
              </w:r>
              <w:proofErr w:type="spellEnd"/>
            </w:ins>
          </w:p>
        </w:tc>
        <w:tc>
          <w:tcPr>
            <w:tcW w:w="2779" w:type="dxa"/>
          </w:tcPr>
          <w:p w14:paraId="00DBB8E8" w14:textId="77777777" w:rsidR="009C20E5" w:rsidRDefault="009C20E5" w:rsidP="00120698">
            <w:pPr>
              <w:pStyle w:val="Tabletext"/>
              <w:jc w:val="center"/>
              <w:rPr>
                <w:ins w:id="159" w:author="USA" w:date="2024-10-03T09:17:00Z" w16du:dateUtc="2024-10-03T13:17:00Z"/>
              </w:rPr>
            </w:pPr>
            <w:ins w:id="160" w:author="USA" w:date="2024-10-03T09:17:00Z" w16du:dateUtc="2024-10-03T13:17:00Z">
              <w:r>
                <w:t>I/N = -6 dB</w:t>
              </w:r>
            </w:ins>
          </w:p>
        </w:tc>
      </w:tr>
      <w:tr w:rsidR="009C20E5" w14:paraId="3BB1E751" w14:textId="77777777" w:rsidTr="00120698">
        <w:trPr>
          <w:trHeight w:val="975"/>
          <w:jc w:val="center"/>
          <w:ins w:id="161" w:author="USA" w:date="2024-10-03T09:17:00Z"/>
        </w:trPr>
        <w:tc>
          <w:tcPr>
            <w:tcW w:w="2860" w:type="dxa"/>
          </w:tcPr>
          <w:p w14:paraId="3073ADEA" w14:textId="77777777" w:rsidR="009C20E5" w:rsidRDefault="009C20E5" w:rsidP="00120698">
            <w:pPr>
              <w:pStyle w:val="Tabletext"/>
              <w:rPr>
                <w:ins w:id="162" w:author="USA" w:date="2024-10-03T09:17:00Z" w16du:dateUtc="2024-10-03T13:17:00Z"/>
              </w:rPr>
            </w:pPr>
            <w:ins w:id="163" w:author="USA" w:date="2024-10-03T09:17:00Z" w16du:dateUtc="2024-10-03T13:17:00Z">
              <w:r>
                <w:lastRenderedPageBreak/>
                <w:t xml:space="preserve"> Protection </w:t>
              </w:r>
              <w:proofErr w:type="spellStart"/>
              <w:r>
                <w:t>Criterion</w:t>
              </w:r>
              <w:proofErr w:type="spellEnd"/>
            </w:ins>
          </w:p>
          <w:p w14:paraId="60E3A4F0" w14:textId="77777777" w:rsidR="009C20E5" w:rsidRDefault="009C20E5" w:rsidP="00120698">
            <w:pPr>
              <w:pStyle w:val="Tabletext"/>
              <w:rPr>
                <w:ins w:id="164" w:author="USA" w:date="2024-10-03T09:17:00Z" w16du:dateUtc="2024-10-03T13:17:00Z"/>
              </w:rPr>
            </w:pPr>
            <w:ins w:id="165" w:author="USA" w:date="2024-10-03T09:17:00Z" w16du:dateUtc="2024-10-03T13:17:00Z">
              <w:r>
                <w:t xml:space="preserve"> (</w:t>
              </w:r>
              <w:proofErr w:type="gramStart"/>
              <w:r>
                <w:t>adjacent</w:t>
              </w:r>
              <w:proofErr w:type="gramEnd"/>
              <w:r>
                <w:t xml:space="preserve"> band)</w:t>
              </w:r>
            </w:ins>
          </w:p>
        </w:tc>
        <w:tc>
          <w:tcPr>
            <w:tcW w:w="2779" w:type="dxa"/>
          </w:tcPr>
          <w:p w14:paraId="183B72DB" w14:textId="77777777" w:rsidR="009C20E5" w:rsidRDefault="009C20E5" w:rsidP="00120698">
            <w:pPr>
              <w:pStyle w:val="Tabletext"/>
              <w:jc w:val="center"/>
              <w:rPr>
                <w:ins w:id="166" w:author="USA" w:date="2024-10-03T09:17:00Z" w16du:dateUtc="2024-10-03T13:17:00Z"/>
              </w:rPr>
            </w:pPr>
            <w:ins w:id="167" w:author="USA" w:date="2024-10-03T09:17:00Z" w16du:dateUtc="2024-10-03T13:17:00Z">
              <w:r>
                <w:t>I/N = -10 dB</w:t>
              </w:r>
            </w:ins>
          </w:p>
        </w:tc>
      </w:tr>
    </w:tbl>
    <w:p w14:paraId="3303EB43" w14:textId="77777777" w:rsidR="009C20E5" w:rsidRDefault="009C20E5" w:rsidP="009C20E5">
      <w:pPr>
        <w:tabs>
          <w:tab w:val="clear" w:pos="1134"/>
          <w:tab w:val="clear" w:pos="1871"/>
          <w:tab w:val="clear" w:pos="2268"/>
        </w:tabs>
        <w:overflowPunct/>
        <w:spacing w:before="0"/>
        <w:textAlignment w:val="auto"/>
        <w:rPr>
          <w:ins w:id="168" w:author="USA" w:date="2024-10-03T09:17:00Z" w16du:dateUtc="2024-10-03T13:17:00Z"/>
          <w:sz w:val="28"/>
          <w:szCs w:val="28"/>
        </w:rPr>
      </w:pPr>
    </w:p>
    <w:p w14:paraId="38654534" w14:textId="77777777" w:rsidR="009C20E5" w:rsidRDefault="009C20E5" w:rsidP="009C20E5">
      <w:pPr>
        <w:tabs>
          <w:tab w:val="clear" w:pos="1134"/>
          <w:tab w:val="clear" w:pos="1871"/>
          <w:tab w:val="clear" w:pos="2268"/>
        </w:tabs>
        <w:overflowPunct/>
        <w:spacing w:before="0"/>
        <w:textAlignment w:val="auto"/>
        <w:rPr>
          <w:ins w:id="169" w:author="USA" w:date="2024-10-03T09:17:00Z" w16du:dateUtc="2024-10-03T13:17:00Z"/>
          <w:sz w:val="28"/>
          <w:szCs w:val="28"/>
        </w:rPr>
      </w:pPr>
    </w:p>
    <w:p w14:paraId="201CA9E5" w14:textId="77777777" w:rsidR="009C20E5" w:rsidRDefault="009C20E5" w:rsidP="009C20E5">
      <w:pPr>
        <w:tabs>
          <w:tab w:val="clear" w:pos="1134"/>
          <w:tab w:val="clear" w:pos="1871"/>
          <w:tab w:val="clear" w:pos="2268"/>
        </w:tabs>
        <w:overflowPunct/>
        <w:spacing w:before="0"/>
        <w:jc w:val="center"/>
        <w:textAlignment w:val="auto"/>
        <w:rPr>
          <w:ins w:id="170" w:author="USA" w:date="2024-10-03T09:17:00Z" w16du:dateUtc="2024-10-03T13:17:00Z"/>
          <w:sz w:val="28"/>
          <w:szCs w:val="28"/>
        </w:rPr>
      </w:pPr>
    </w:p>
    <w:p w14:paraId="06AE6D0B" w14:textId="77777777" w:rsidR="009C20E5" w:rsidRDefault="009C20E5" w:rsidP="009C20E5">
      <w:pPr>
        <w:tabs>
          <w:tab w:val="clear" w:pos="1134"/>
          <w:tab w:val="clear" w:pos="1871"/>
          <w:tab w:val="clear" w:pos="2268"/>
        </w:tabs>
        <w:overflowPunct/>
        <w:spacing w:before="0"/>
        <w:jc w:val="center"/>
        <w:textAlignment w:val="auto"/>
        <w:rPr>
          <w:ins w:id="171" w:author="USA" w:date="2024-10-03T09:17:00Z" w16du:dateUtc="2024-10-03T13:17:00Z"/>
          <w:sz w:val="28"/>
          <w:szCs w:val="28"/>
        </w:rPr>
      </w:pPr>
      <w:ins w:id="172" w:author="USA" w:date="2024-10-03T09:17:00Z" w16du:dateUtc="2024-10-03T13:17:00Z">
        <w:r>
          <w:rPr>
            <w:bCs/>
            <w:iCs/>
            <w:sz w:val="28"/>
            <w:szCs w:val="28"/>
          </w:rPr>
          <w:t>TABLE 6B</w:t>
        </w:r>
      </w:ins>
    </w:p>
    <w:p w14:paraId="6C99F0F9" w14:textId="77777777" w:rsidR="009C20E5" w:rsidRDefault="009C20E5" w:rsidP="009C20E5">
      <w:pPr>
        <w:tabs>
          <w:tab w:val="clear" w:pos="1134"/>
          <w:tab w:val="clear" w:pos="1871"/>
          <w:tab w:val="clear" w:pos="2268"/>
        </w:tabs>
        <w:overflowPunct/>
        <w:spacing w:before="0"/>
        <w:jc w:val="center"/>
        <w:textAlignment w:val="auto"/>
        <w:rPr>
          <w:ins w:id="173" w:author="USA" w:date="2024-10-03T09:17:00Z" w16du:dateUtc="2024-10-03T13:17:00Z"/>
          <w:sz w:val="28"/>
          <w:szCs w:val="28"/>
        </w:rPr>
      </w:pPr>
    </w:p>
    <w:p w14:paraId="68BE6037" w14:textId="77777777" w:rsidR="009C20E5" w:rsidRDefault="009C20E5" w:rsidP="009C20E5">
      <w:pPr>
        <w:tabs>
          <w:tab w:val="clear" w:pos="1134"/>
          <w:tab w:val="clear" w:pos="1871"/>
          <w:tab w:val="clear" w:pos="2268"/>
        </w:tabs>
        <w:overflowPunct/>
        <w:spacing w:before="0"/>
        <w:jc w:val="center"/>
        <w:textAlignment w:val="auto"/>
        <w:rPr>
          <w:ins w:id="174" w:author="USA" w:date="2024-10-03T09:17:00Z" w16du:dateUtc="2024-10-03T13:17:00Z"/>
          <w:sz w:val="28"/>
          <w:szCs w:val="28"/>
        </w:rPr>
      </w:pPr>
      <w:ins w:id="175" w:author="USA" w:date="2024-10-03T09:17:00Z" w16du:dateUtc="2024-10-03T13:17:00Z">
        <w:r>
          <w:rPr>
            <w:sz w:val="28"/>
            <w:szCs w:val="28"/>
          </w:rPr>
          <w:t xml:space="preserve">Characteristics of L-Band Telemetry Relay Links </w:t>
        </w:r>
      </w:ins>
    </w:p>
    <w:p w14:paraId="6A7DFD36" w14:textId="77777777" w:rsidR="009C20E5" w:rsidRDefault="009C20E5" w:rsidP="009C20E5">
      <w:pPr>
        <w:tabs>
          <w:tab w:val="clear" w:pos="1134"/>
          <w:tab w:val="clear" w:pos="1871"/>
          <w:tab w:val="clear" w:pos="2268"/>
        </w:tabs>
        <w:overflowPunct/>
        <w:spacing w:before="0"/>
        <w:textAlignment w:val="auto"/>
        <w:rPr>
          <w:ins w:id="176" w:author="USA" w:date="2024-10-03T09:17:00Z" w16du:dateUtc="2024-10-03T13:17:00Z"/>
          <w:sz w:val="28"/>
          <w:szCs w:val="28"/>
        </w:rPr>
      </w:pPr>
    </w:p>
    <w:tbl>
      <w:tblPr>
        <w:tblStyle w:val="TableGrid1"/>
        <w:tblW w:w="0" w:type="auto"/>
        <w:jc w:val="center"/>
        <w:tblLook w:val="04A0" w:firstRow="1" w:lastRow="0" w:firstColumn="1" w:lastColumn="0" w:noHBand="0" w:noVBand="1"/>
      </w:tblPr>
      <w:tblGrid>
        <w:gridCol w:w="2860"/>
        <w:gridCol w:w="2779"/>
      </w:tblGrid>
      <w:tr w:rsidR="009C20E5" w14:paraId="5BCBB160" w14:textId="77777777" w:rsidTr="00120698">
        <w:trPr>
          <w:trHeight w:val="406"/>
          <w:jc w:val="center"/>
          <w:ins w:id="177" w:author="USA" w:date="2024-10-03T09:17:00Z"/>
        </w:trPr>
        <w:tc>
          <w:tcPr>
            <w:tcW w:w="2860" w:type="dxa"/>
            <w:shd w:val="clear" w:color="auto" w:fill="BFBFBF" w:themeFill="background1" w:themeFillShade="BF"/>
          </w:tcPr>
          <w:p w14:paraId="7E67FBA5" w14:textId="77777777" w:rsidR="009C20E5" w:rsidRDefault="009C20E5" w:rsidP="00120698">
            <w:pPr>
              <w:pStyle w:val="Tablehead"/>
              <w:rPr>
                <w:ins w:id="178" w:author="USA" w:date="2024-10-03T09:17:00Z" w16du:dateUtc="2024-10-03T13:17:00Z"/>
              </w:rPr>
            </w:pPr>
            <w:proofErr w:type="spellStart"/>
            <w:ins w:id="179" w:author="USA" w:date="2024-10-03T09:17:00Z" w16du:dateUtc="2024-10-03T13:17:00Z">
              <w:r>
                <w:t>Parameters</w:t>
              </w:r>
              <w:proofErr w:type="spellEnd"/>
            </w:ins>
          </w:p>
        </w:tc>
        <w:tc>
          <w:tcPr>
            <w:tcW w:w="2779" w:type="dxa"/>
            <w:shd w:val="clear" w:color="auto" w:fill="BFBFBF" w:themeFill="background1" w:themeFillShade="BF"/>
          </w:tcPr>
          <w:p w14:paraId="762DF2E2" w14:textId="77777777" w:rsidR="009C20E5" w:rsidRDefault="009C20E5" w:rsidP="00120698">
            <w:pPr>
              <w:pStyle w:val="Tablehead"/>
              <w:rPr>
                <w:ins w:id="180" w:author="USA" w:date="2024-10-03T09:17:00Z" w16du:dateUtc="2024-10-03T13:17:00Z"/>
              </w:rPr>
            </w:pPr>
            <w:proofErr w:type="spellStart"/>
            <w:ins w:id="181" w:author="USA" w:date="2024-10-03T09:17:00Z" w16du:dateUtc="2024-10-03T13:17:00Z">
              <w:r>
                <w:t>Airborne</w:t>
              </w:r>
              <w:proofErr w:type="spellEnd"/>
              <w:r>
                <w:t xml:space="preserve"> Platform</w:t>
              </w:r>
            </w:ins>
          </w:p>
        </w:tc>
      </w:tr>
      <w:tr w:rsidR="009C20E5" w14:paraId="12FDA0F9" w14:textId="77777777" w:rsidTr="00120698">
        <w:trPr>
          <w:trHeight w:val="333"/>
          <w:jc w:val="center"/>
          <w:ins w:id="182" w:author="USA" w:date="2024-10-03T09:17:00Z"/>
        </w:trPr>
        <w:tc>
          <w:tcPr>
            <w:tcW w:w="2860" w:type="dxa"/>
          </w:tcPr>
          <w:p w14:paraId="306091A8" w14:textId="77777777" w:rsidR="009C20E5" w:rsidRDefault="009C20E5" w:rsidP="00120698">
            <w:pPr>
              <w:pStyle w:val="Tabletext"/>
              <w:rPr>
                <w:ins w:id="183" w:author="USA" w:date="2024-10-03T09:17:00Z" w16du:dateUtc="2024-10-03T13:17:00Z"/>
              </w:rPr>
            </w:pPr>
            <w:ins w:id="184" w:author="USA" w:date="2024-10-03T09:17:00Z" w16du:dateUtc="2024-10-03T13:17:00Z">
              <w:r>
                <w:t>Operating Frequency (L-band)</w:t>
              </w:r>
            </w:ins>
          </w:p>
        </w:tc>
        <w:tc>
          <w:tcPr>
            <w:tcW w:w="2779" w:type="dxa"/>
          </w:tcPr>
          <w:p w14:paraId="03C0B573" w14:textId="77777777" w:rsidR="009C20E5" w:rsidRDefault="009C20E5" w:rsidP="00120698">
            <w:pPr>
              <w:pStyle w:val="Tabletext"/>
              <w:jc w:val="center"/>
              <w:rPr>
                <w:ins w:id="185" w:author="USA" w:date="2024-10-03T09:17:00Z" w16du:dateUtc="2024-10-03T13:17:00Z"/>
                <w:rFonts w:cs="Times New Roman"/>
              </w:rPr>
            </w:pPr>
            <w:ins w:id="186" w:author="USA" w:date="2024-10-03T09:17:00Z" w16du:dateUtc="2024-10-03T13:17:00Z">
              <w:r>
                <w:rPr>
                  <w:rFonts w:cs="Times New Roman"/>
                </w:rPr>
                <w:t xml:space="preserve">1435 MHZ to 1535 MHz, 1780-1850 MHz           </w:t>
              </w:r>
            </w:ins>
          </w:p>
        </w:tc>
      </w:tr>
      <w:tr w:rsidR="009C20E5" w14:paraId="17978B82" w14:textId="77777777" w:rsidTr="00120698">
        <w:trPr>
          <w:trHeight w:val="333"/>
          <w:jc w:val="center"/>
          <w:ins w:id="187" w:author="USA" w:date="2024-10-03T09:17:00Z"/>
        </w:trPr>
        <w:tc>
          <w:tcPr>
            <w:tcW w:w="2860" w:type="dxa"/>
          </w:tcPr>
          <w:p w14:paraId="271519AB" w14:textId="77777777" w:rsidR="009C20E5" w:rsidRDefault="009C20E5" w:rsidP="00120698">
            <w:pPr>
              <w:pStyle w:val="Tabletext"/>
              <w:rPr>
                <w:ins w:id="188" w:author="USA" w:date="2024-10-03T09:17:00Z" w16du:dateUtc="2024-10-03T13:17:00Z"/>
                <w:rFonts w:cs="Times New Roman"/>
              </w:rPr>
            </w:pPr>
            <w:ins w:id="189" w:author="USA" w:date="2024-10-03T09:17:00Z" w16du:dateUtc="2024-10-03T13:17:00Z">
              <w:r>
                <w:rPr>
                  <w:rFonts w:cs="Times New Roman"/>
                </w:rPr>
                <w:t xml:space="preserve">Signal </w:t>
              </w:r>
              <w:proofErr w:type="spellStart"/>
              <w:r>
                <w:rPr>
                  <w:rFonts w:cs="Times New Roman"/>
                </w:rPr>
                <w:t>Bandwidth</w:t>
              </w:r>
              <w:proofErr w:type="spellEnd"/>
            </w:ins>
          </w:p>
        </w:tc>
        <w:tc>
          <w:tcPr>
            <w:tcW w:w="2779" w:type="dxa"/>
          </w:tcPr>
          <w:p w14:paraId="6F868B36" w14:textId="77777777" w:rsidR="009C20E5" w:rsidRDefault="009C20E5" w:rsidP="00120698">
            <w:pPr>
              <w:pStyle w:val="Tabletext"/>
              <w:jc w:val="center"/>
              <w:rPr>
                <w:ins w:id="190" w:author="USA" w:date="2024-10-03T09:17:00Z" w16du:dateUtc="2024-10-03T13:17:00Z"/>
                <w:rFonts w:cs="Times New Roman"/>
              </w:rPr>
            </w:pPr>
            <w:ins w:id="191" w:author="USA" w:date="2024-10-03T09:17:00Z" w16du:dateUtc="2024-10-03T13:17:00Z">
              <w:r>
                <w:rPr>
                  <w:rFonts w:cs="Times New Roman"/>
                </w:rPr>
                <w:t xml:space="preserve">1-40 MHz (10 MHz </w:t>
              </w:r>
              <w:proofErr w:type="spellStart"/>
              <w:r>
                <w:rPr>
                  <w:rFonts w:cs="Times New Roman"/>
                </w:rPr>
                <w:t>typ</w:t>
              </w:r>
              <w:proofErr w:type="spellEnd"/>
              <w:r>
                <w:rPr>
                  <w:rFonts w:cs="Times New Roman"/>
                </w:rPr>
                <w:t>.)</w:t>
              </w:r>
            </w:ins>
          </w:p>
        </w:tc>
      </w:tr>
      <w:tr w:rsidR="009C20E5" w14:paraId="6F09EF15" w14:textId="77777777" w:rsidTr="00120698">
        <w:trPr>
          <w:trHeight w:val="507"/>
          <w:jc w:val="center"/>
          <w:ins w:id="192" w:author="USA" w:date="2024-10-03T09:17:00Z"/>
        </w:trPr>
        <w:tc>
          <w:tcPr>
            <w:tcW w:w="2860" w:type="dxa"/>
          </w:tcPr>
          <w:p w14:paraId="2BCFBB7E" w14:textId="77777777" w:rsidR="009C20E5" w:rsidRDefault="009C20E5" w:rsidP="00120698">
            <w:pPr>
              <w:pStyle w:val="Tabletext"/>
              <w:rPr>
                <w:ins w:id="193" w:author="USA" w:date="2024-10-03T09:17:00Z" w16du:dateUtc="2024-10-03T13:17:00Z"/>
              </w:rPr>
            </w:pPr>
            <w:ins w:id="194" w:author="USA" w:date="2024-10-03T09:17:00Z" w16du:dateUtc="2024-10-03T13:17:00Z">
              <w:r>
                <w:t>EIRP</w:t>
              </w:r>
            </w:ins>
          </w:p>
        </w:tc>
        <w:tc>
          <w:tcPr>
            <w:tcW w:w="2779" w:type="dxa"/>
          </w:tcPr>
          <w:p w14:paraId="5B588C44" w14:textId="77777777" w:rsidR="009C20E5" w:rsidRDefault="009C20E5" w:rsidP="00120698">
            <w:pPr>
              <w:pStyle w:val="Tabletext"/>
              <w:jc w:val="center"/>
              <w:rPr>
                <w:ins w:id="195" w:author="USA" w:date="2024-10-03T09:17:00Z" w16du:dateUtc="2024-10-03T13:17:00Z"/>
              </w:rPr>
            </w:pPr>
            <w:ins w:id="196" w:author="USA" w:date="2024-10-03T09:17:00Z" w16du:dateUtc="2024-10-03T13:17:00Z">
              <w:r>
                <w:t>30-40 dBm</w:t>
              </w:r>
            </w:ins>
          </w:p>
        </w:tc>
      </w:tr>
      <w:tr w:rsidR="009C20E5" w14:paraId="3E080B81" w14:textId="77777777" w:rsidTr="00120698">
        <w:trPr>
          <w:trHeight w:val="705"/>
          <w:jc w:val="center"/>
          <w:ins w:id="197" w:author="USA" w:date="2024-10-03T09:17:00Z"/>
        </w:trPr>
        <w:tc>
          <w:tcPr>
            <w:tcW w:w="2860" w:type="dxa"/>
          </w:tcPr>
          <w:p w14:paraId="6B25E56C" w14:textId="77777777" w:rsidR="009C20E5" w:rsidRDefault="009C20E5" w:rsidP="00120698">
            <w:pPr>
              <w:pStyle w:val="Tabletext"/>
              <w:rPr>
                <w:ins w:id="198" w:author="USA" w:date="2024-10-03T09:17:00Z" w16du:dateUtc="2024-10-03T13:17:00Z"/>
              </w:rPr>
            </w:pPr>
            <w:proofErr w:type="spellStart"/>
            <w:ins w:id="199" w:author="USA" w:date="2024-10-03T09:17:00Z" w16du:dateUtc="2024-10-03T13:17:00Z">
              <w:r>
                <w:t>Antenna</w:t>
              </w:r>
              <w:proofErr w:type="spellEnd"/>
              <w:r>
                <w:t xml:space="preserve"> Pattern</w:t>
              </w:r>
            </w:ins>
          </w:p>
        </w:tc>
        <w:tc>
          <w:tcPr>
            <w:tcW w:w="2779" w:type="dxa"/>
          </w:tcPr>
          <w:p w14:paraId="27DF568C" w14:textId="77777777" w:rsidR="009C20E5" w:rsidRDefault="009C20E5" w:rsidP="00120698">
            <w:pPr>
              <w:pStyle w:val="Tabletext"/>
              <w:jc w:val="center"/>
              <w:rPr>
                <w:ins w:id="200" w:author="USA" w:date="2024-10-03T09:17:00Z" w16du:dateUtc="2024-10-03T13:17:00Z"/>
              </w:rPr>
            </w:pPr>
            <w:proofErr w:type="spellStart"/>
            <w:ins w:id="201" w:author="USA" w:date="2024-10-03T09:17:00Z" w16du:dateUtc="2024-10-03T13:17:00Z">
              <w:r>
                <w:t>Dipole</w:t>
              </w:r>
              <w:proofErr w:type="spellEnd"/>
              <w:r>
                <w:t xml:space="preserve"> (</w:t>
              </w:r>
              <w:proofErr w:type="spellStart"/>
              <w:r>
                <w:t>hemispherical</w:t>
              </w:r>
              <w:proofErr w:type="spellEnd"/>
              <w:r>
                <w:t xml:space="preserve">, 360 </w:t>
              </w:r>
              <w:proofErr w:type="spellStart"/>
              <w:r>
                <w:t>degress</w:t>
              </w:r>
              <w:proofErr w:type="spellEnd"/>
              <w:r>
                <w:t>)</w:t>
              </w:r>
            </w:ins>
          </w:p>
        </w:tc>
      </w:tr>
      <w:tr w:rsidR="009C20E5" w14:paraId="6BDC5DA1" w14:textId="77777777" w:rsidTr="00120698">
        <w:trPr>
          <w:trHeight w:val="615"/>
          <w:jc w:val="center"/>
          <w:ins w:id="202" w:author="USA" w:date="2024-10-03T09:17:00Z"/>
        </w:trPr>
        <w:tc>
          <w:tcPr>
            <w:tcW w:w="2860" w:type="dxa"/>
          </w:tcPr>
          <w:p w14:paraId="55AE3B1D" w14:textId="77777777" w:rsidR="009C20E5" w:rsidRDefault="009C20E5" w:rsidP="00120698">
            <w:pPr>
              <w:pStyle w:val="Tabletext"/>
              <w:rPr>
                <w:ins w:id="203" w:author="USA" w:date="2024-10-03T09:17:00Z" w16du:dateUtc="2024-10-03T13:17:00Z"/>
              </w:rPr>
            </w:pPr>
            <w:proofErr w:type="spellStart"/>
            <w:ins w:id="204" w:author="USA" w:date="2024-10-03T09:17:00Z" w16du:dateUtc="2024-10-03T13:17:00Z">
              <w:r>
                <w:t>Polarization</w:t>
              </w:r>
              <w:proofErr w:type="spellEnd"/>
            </w:ins>
          </w:p>
        </w:tc>
        <w:tc>
          <w:tcPr>
            <w:tcW w:w="2779" w:type="dxa"/>
          </w:tcPr>
          <w:p w14:paraId="181EACEA" w14:textId="77777777" w:rsidR="009C20E5" w:rsidRDefault="009C20E5" w:rsidP="00120698">
            <w:pPr>
              <w:pStyle w:val="Tabletext"/>
              <w:jc w:val="center"/>
              <w:rPr>
                <w:ins w:id="205" w:author="USA" w:date="2024-10-03T09:17:00Z" w16du:dateUtc="2024-10-03T13:17:00Z"/>
              </w:rPr>
            </w:pPr>
            <w:proofErr w:type="spellStart"/>
            <w:ins w:id="206" w:author="USA" w:date="2024-10-03T09:17:00Z" w16du:dateUtc="2024-10-03T13:17:00Z">
              <w:r>
                <w:t>Linear</w:t>
              </w:r>
              <w:proofErr w:type="spellEnd"/>
            </w:ins>
          </w:p>
        </w:tc>
      </w:tr>
      <w:tr w:rsidR="009C20E5" w14:paraId="7D081CC4" w14:textId="77777777" w:rsidTr="00120698">
        <w:trPr>
          <w:trHeight w:val="777"/>
          <w:jc w:val="center"/>
          <w:ins w:id="207" w:author="USA" w:date="2024-10-03T09:17:00Z"/>
        </w:trPr>
        <w:tc>
          <w:tcPr>
            <w:tcW w:w="2860" w:type="dxa"/>
          </w:tcPr>
          <w:p w14:paraId="0000D46A" w14:textId="77777777" w:rsidR="009C20E5" w:rsidRDefault="009C20E5" w:rsidP="00120698">
            <w:pPr>
              <w:pStyle w:val="Tabletext"/>
              <w:rPr>
                <w:ins w:id="208" w:author="USA" w:date="2024-10-03T09:17:00Z" w16du:dateUtc="2024-10-03T13:17:00Z"/>
              </w:rPr>
            </w:pPr>
            <w:proofErr w:type="spellStart"/>
            <w:ins w:id="209" w:author="USA" w:date="2024-10-03T09:17:00Z" w16du:dateUtc="2024-10-03T13:17:00Z">
              <w:r>
                <w:t>Antenna</w:t>
              </w:r>
              <w:proofErr w:type="spellEnd"/>
              <w:r>
                <w:t xml:space="preserve"> System Performance</w:t>
              </w:r>
            </w:ins>
          </w:p>
        </w:tc>
        <w:tc>
          <w:tcPr>
            <w:tcW w:w="2779" w:type="dxa"/>
          </w:tcPr>
          <w:p w14:paraId="3AE1A1C7" w14:textId="77777777" w:rsidR="009C20E5" w:rsidRDefault="009C20E5" w:rsidP="00120698">
            <w:pPr>
              <w:pStyle w:val="Tabletext"/>
              <w:jc w:val="center"/>
              <w:rPr>
                <w:ins w:id="210" w:author="USA" w:date="2024-10-03T09:17:00Z" w16du:dateUtc="2024-10-03T13:17:00Z"/>
              </w:rPr>
            </w:pPr>
            <w:ins w:id="211" w:author="USA" w:date="2024-10-03T09:17:00Z" w16du:dateUtc="2024-10-03T13:17:00Z">
              <w:r>
                <w:t>G/T = 9 dB/K</w:t>
              </w:r>
            </w:ins>
          </w:p>
        </w:tc>
      </w:tr>
      <w:tr w:rsidR="009C20E5" w14:paraId="48EDE38F" w14:textId="77777777" w:rsidTr="00120698">
        <w:trPr>
          <w:trHeight w:val="777"/>
          <w:jc w:val="center"/>
          <w:ins w:id="212" w:author="USA" w:date="2024-10-03T09:17:00Z"/>
        </w:trPr>
        <w:tc>
          <w:tcPr>
            <w:tcW w:w="2860" w:type="dxa"/>
          </w:tcPr>
          <w:p w14:paraId="3B449226" w14:textId="77777777" w:rsidR="009C20E5" w:rsidRDefault="009C20E5" w:rsidP="00120698">
            <w:pPr>
              <w:pStyle w:val="Tabletext"/>
              <w:rPr>
                <w:ins w:id="213" w:author="USA" w:date="2024-10-03T09:17:00Z" w16du:dateUtc="2024-10-03T13:17:00Z"/>
              </w:rPr>
            </w:pPr>
            <w:proofErr w:type="spellStart"/>
            <w:ins w:id="214" w:author="USA" w:date="2024-10-03T09:17:00Z" w16du:dateUtc="2024-10-03T13:17:00Z">
              <w:r>
                <w:t>Receiver</w:t>
              </w:r>
              <w:proofErr w:type="spellEnd"/>
              <w:r>
                <w:t xml:space="preserve"> Noise Figure </w:t>
              </w:r>
            </w:ins>
          </w:p>
        </w:tc>
        <w:tc>
          <w:tcPr>
            <w:tcW w:w="2779" w:type="dxa"/>
          </w:tcPr>
          <w:p w14:paraId="50A79AE3" w14:textId="77777777" w:rsidR="009C20E5" w:rsidRDefault="009C20E5" w:rsidP="00120698">
            <w:pPr>
              <w:pStyle w:val="Tabletext"/>
              <w:jc w:val="center"/>
              <w:rPr>
                <w:ins w:id="215" w:author="USA" w:date="2024-10-03T09:17:00Z" w16du:dateUtc="2024-10-03T13:17:00Z"/>
              </w:rPr>
            </w:pPr>
            <w:ins w:id="216" w:author="USA" w:date="2024-10-03T09:17:00Z" w16du:dateUtc="2024-10-03T13:17:00Z">
              <w:r>
                <w:t>6 dB</w:t>
              </w:r>
            </w:ins>
          </w:p>
        </w:tc>
      </w:tr>
      <w:tr w:rsidR="009C20E5" w14:paraId="3575C13C" w14:textId="77777777" w:rsidTr="00120698">
        <w:trPr>
          <w:trHeight w:val="777"/>
          <w:jc w:val="center"/>
          <w:ins w:id="217" w:author="USA" w:date="2024-10-03T09:17:00Z"/>
        </w:trPr>
        <w:tc>
          <w:tcPr>
            <w:tcW w:w="2860" w:type="dxa"/>
          </w:tcPr>
          <w:p w14:paraId="693FD0C5" w14:textId="77777777" w:rsidR="009C20E5" w:rsidRDefault="009C20E5" w:rsidP="00120698">
            <w:pPr>
              <w:pStyle w:val="Tabletext"/>
              <w:rPr>
                <w:ins w:id="218" w:author="USA" w:date="2024-10-03T09:17:00Z" w16du:dateUtc="2024-10-03T13:17:00Z"/>
              </w:rPr>
            </w:pPr>
            <w:ins w:id="219" w:author="USA" w:date="2024-10-03T09:17:00Z" w16du:dateUtc="2024-10-03T13:17:00Z">
              <w:r>
                <w:t>S/N (</w:t>
              </w:r>
              <w:proofErr w:type="spellStart"/>
              <w:r>
                <w:t>normailized</w:t>
              </w:r>
              <w:proofErr w:type="spellEnd"/>
              <w:r>
                <w:t>)</w:t>
              </w:r>
            </w:ins>
          </w:p>
        </w:tc>
        <w:tc>
          <w:tcPr>
            <w:tcW w:w="2779" w:type="dxa"/>
          </w:tcPr>
          <w:p w14:paraId="5038FE04" w14:textId="77777777" w:rsidR="009C20E5" w:rsidRDefault="009C20E5" w:rsidP="00120698">
            <w:pPr>
              <w:pStyle w:val="Tabletext"/>
              <w:jc w:val="center"/>
              <w:rPr>
                <w:ins w:id="220" w:author="USA" w:date="2024-10-03T09:17:00Z" w16du:dateUtc="2024-10-03T13:17:00Z"/>
              </w:rPr>
            </w:pPr>
            <w:proofErr w:type="spellStart"/>
            <w:ins w:id="221" w:author="USA" w:date="2024-10-03T09:17:00Z" w16du:dateUtc="2024-10-03T13:17:00Z">
              <w:r>
                <w:t>Eb</w:t>
              </w:r>
              <w:proofErr w:type="spellEnd"/>
              <w:r>
                <w:t>/NO = 13 dB (min.)</w:t>
              </w:r>
            </w:ins>
          </w:p>
        </w:tc>
      </w:tr>
      <w:tr w:rsidR="009C20E5" w14:paraId="74A6A78E" w14:textId="77777777" w:rsidTr="00120698">
        <w:trPr>
          <w:trHeight w:val="777"/>
          <w:jc w:val="center"/>
          <w:ins w:id="222" w:author="USA" w:date="2024-10-03T09:17:00Z"/>
        </w:trPr>
        <w:tc>
          <w:tcPr>
            <w:tcW w:w="2860" w:type="dxa"/>
          </w:tcPr>
          <w:p w14:paraId="0182F637" w14:textId="77777777" w:rsidR="009C20E5" w:rsidRDefault="009C20E5" w:rsidP="00120698">
            <w:pPr>
              <w:pStyle w:val="Tabletext"/>
              <w:rPr>
                <w:ins w:id="223" w:author="USA" w:date="2024-10-03T09:17:00Z" w16du:dateUtc="2024-10-03T13:17:00Z"/>
              </w:rPr>
            </w:pPr>
            <w:ins w:id="224" w:author="USA" w:date="2024-10-03T09:17:00Z" w16du:dateUtc="2024-10-03T13:17:00Z">
              <w:r>
                <w:t xml:space="preserve">Protection </w:t>
              </w:r>
              <w:proofErr w:type="spellStart"/>
              <w:r>
                <w:t>Criterion</w:t>
              </w:r>
              <w:proofErr w:type="spellEnd"/>
              <w:r>
                <w:t xml:space="preserve"> </w:t>
              </w:r>
            </w:ins>
          </w:p>
        </w:tc>
        <w:tc>
          <w:tcPr>
            <w:tcW w:w="2779" w:type="dxa"/>
          </w:tcPr>
          <w:p w14:paraId="182C402C" w14:textId="77777777" w:rsidR="009C20E5" w:rsidRDefault="009C20E5" w:rsidP="00120698">
            <w:pPr>
              <w:pStyle w:val="Tabletext"/>
              <w:jc w:val="center"/>
              <w:rPr>
                <w:ins w:id="225" w:author="USA" w:date="2024-10-03T09:17:00Z" w16du:dateUtc="2024-10-03T13:17:00Z"/>
              </w:rPr>
            </w:pPr>
            <w:ins w:id="226" w:author="USA" w:date="2024-10-03T09:17:00Z" w16du:dateUtc="2024-10-03T13:17:00Z">
              <w:r>
                <w:t>I/N = -6 dB</w:t>
              </w:r>
            </w:ins>
          </w:p>
        </w:tc>
      </w:tr>
      <w:tr w:rsidR="009C20E5" w14:paraId="2D6FD55F" w14:textId="77777777" w:rsidTr="00120698">
        <w:trPr>
          <w:trHeight w:val="777"/>
          <w:jc w:val="center"/>
          <w:ins w:id="227" w:author="USA" w:date="2024-10-03T09:17:00Z"/>
        </w:trPr>
        <w:tc>
          <w:tcPr>
            <w:tcW w:w="2860" w:type="dxa"/>
          </w:tcPr>
          <w:p w14:paraId="3876FA8B" w14:textId="77777777" w:rsidR="009C20E5" w:rsidRDefault="009C20E5" w:rsidP="00120698">
            <w:pPr>
              <w:pStyle w:val="Tabletext"/>
              <w:rPr>
                <w:ins w:id="228" w:author="USA" w:date="2024-10-03T09:17:00Z" w16du:dateUtc="2024-10-03T13:17:00Z"/>
              </w:rPr>
            </w:pPr>
            <w:ins w:id="229" w:author="USA" w:date="2024-10-03T09:17:00Z" w16du:dateUtc="2024-10-03T13:17:00Z">
              <w:r>
                <w:t xml:space="preserve">Protection </w:t>
              </w:r>
              <w:proofErr w:type="spellStart"/>
              <w:r>
                <w:t>Criterion</w:t>
              </w:r>
              <w:proofErr w:type="spellEnd"/>
            </w:ins>
          </w:p>
          <w:p w14:paraId="477683C8" w14:textId="77777777" w:rsidR="009C20E5" w:rsidRDefault="009C20E5" w:rsidP="00120698">
            <w:pPr>
              <w:pStyle w:val="Tabletext"/>
              <w:rPr>
                <w:ins w:id="230" w:author="USA" w:date="2024-10-03T09:17:00Z" w16du:dateUtc="2024-10-03T13:17:00Z"/>
              </w:rPr>
            </w:pPr>
            <w:ins w:id="231" w:author="USA" w:date="2024-10-03T09:17:00Z" w16du:dateUtc="2024-10-03T13:17:00Z">
              <w:r>
                <w:t>(</w:t>
              </w:r>
              <w:proofErr w:type="gramStart"/>
              <w:r>
                <w:t>adjacent</w:t>
              </w:r>
              <w:proofErr w:type="gramEnd"/>
              <w:r>
                <w:t xml:space="preserve"> band)</w:t>
              </w:r>
            </w:ins>
          </w:p>
        </w:tc>
        <w:tc>
          <w:tcPr>
            <w:tcW w:w="2779" w:type="dxa"/>
          </w:tcPr>
          <w:p w14:paraId="28AA6EF7" w14:textId="77777777" w:rsidR="009C20E5" w:rsidRDefault="009C20E5" w:rsidP="00120698">
            <w:pPr>
              <w:pStyle w:val="Tabletext"/>
              <w:jc w:val="center"/>
              <w:rPr>
                <w:ins w:id="232" w:author="USA" w:date="2024-10-03T09:17:00Z" w16du:dateUtc="2024-10-03T13:17:00Z"/>
              </w:rPr>
            </w:pPr>
            <w:ins w:id="233" w:author="USA" w:date="2024-10-03T09:17:00Z" w16du:dateUtc="2024-10-03T13:17:00Z">
              <w:r>
                <w:t>I/N = -10 dB</w:t>
              </w:r>
            </w:ins>
          </w:p>
        </w:tc>
      </w:tr>
    </w:tbl>
    <w:p w14:paraId="3659569C" w14:textId="77777777" w:rsidR="009C20E5" w:rsidRDefault="009C20E5" w:rsidP="009C20E5">
      <w:pPr>
        <w:rPr>
          <w:ins w:id="234" w:author="USA" w:date="2024-10-03T09:17:00Z" w16du:dateUtc="2024-10-03T13:17:00Z"/>
        </w:rPr>
      </w:pPr>
    </w:p>
    <w:p w14:paraId="1C5C61E3" w14:textId="77777777" w:rsidR="009C20E5" w:rsidRDefault="009C20E5" w:rsidP="009C20E5">
      <w:pPr>
        <w:rPr>
          <w:ins w:id="235" w:author="USA" w:date="2024-10-03T09:17:00Z" w16du:dateUtc="2024-10-03T13:17:00Z"/>
        </w:rPr>
      </w:pPr>
      <w:ins w:id="236" w:author="USA" w:date="2024-10-03T09:17:00Z" w16du:dateUtc="2024-10-03T13:17:00Z">
        <w:r>
          <w:t xml:space="preserve">It may be noted that newer airborne relay technology operating in other bands (e.g. C-band) is expected to exhibit technical characteristics and protection criteria </w:t>
        </w:r>
        <w:proofErr w:type="gramStart"/>
        <w:r>
          <w:t>similar to</w:t>
        </w:r>
        <w:proofErr w:type="gramEnd"/>
        <w:r>
          <w:t xml:space="preserve"> those set forth in the Tables above (with the possible exception of values for antenna system performance in terms of G/T). </w:t>
        </w:r>
      </w:ins>
    </w:p>
    <w:p w14:paraId="26F4E1CD" w14:textId="77777777" w:rsidR="000874B2" w:rsidRDefault="000874B2">
      <w:pPr>
        <w:tabs>
          <w:tab w:val="clear" w:pos="1134"/>
          <w:tab w:val="clear" w:pos="1871"/>
          <w:tab w:val="clear" w:pos="2268"/>
        </w:tabs>
        <w:overflowPunct/>
        <w:autoSpaceDE/>
        <w:autoSpaceDN/>
        <w:adjustRightInd/>
        <w:spacing w:before="0"/>
        <w:textAlignment w:val="auto"/>
        <w:rPr>
          <w:b/>
          <w:bCs/>
        </w:rPr>
      </w:pPr>
    </w:p>
    <w:sectPr w:rsidR="000874B2">
      <w:footerReference w:type="default" r:id="rId14"/>
      <w:headerReference w:type="first" r:id="rId15"/>
      <w:footerReference w:type="first" r:id="rId16"/>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09E48" w14:textId="77777777" w:rsidR="00663E1A" w:rsidRDefault="00663E1A">
      <w:pPr>
        <w:spacing w:before="0"/>
      </w:pPr>
      <w:r>
        <w:separator/>
      </w:r>
    </w:p>
  </w:endnote>
  <w:endnote w:type="continuationSeparator" w:id="0">
    <w:p w14:paraId="25A9B6E6" w14:textId="77777777" w:rsidR="00663E1A" w:rsidRDefault="00663E1A">
      <w:pPr>
        <w:spacing w:before="0"/>
      </w:pPr>
      <w:r>
        <w:continuationSeparator/>
      </w:r>
    </w:p>
  </w:endnote>
  <w:endnote w:type="continuationNotice" w:id="1">
    <w:p w14:paraId="23D46235" w14:textId="77777777" w:rsidR="00663E1A" w:rsidRDefault="00663E1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F3F76" w14:textId="77777777" w:rsidR="000874B2" w:rsidRDefault="00000000">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C:\Users\wkk100\Desktop\uswp5b33-09-ls_to_wp4c_ai1.13. AMT rev 4. .docx</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8D252" w14:textId="77777777" w:rsidR="000874B2" w:rsidRDefault="00000000">
    <w:pPr>
      <w:pStyle w:val="Footer"/>
    </w:pPr>
    <w:r>
      <w:rPr>
        <w:rStyle w:val="DocID"/>
      </w:rPr>
      <w:fldChar w:fldCharType="begin"/>
    </w:r>
    <w:r>
      <w:rPr>
        <w:rStyle w:val="DocID"/>
      </w:rPr>
      <w:instrText xml:space="preserve"> DOCPROPERTY "DocID" \* MERGEFORMAT </w:instrText>
    </w:r>
    <w:r>
      <w:rPr>
        <w:rStyle w:val="DocID"/>
      </w:rPr>
      <w:fldChar w:fldCharType="separate"/>
    </w:r>
    <w:r>
      <w:rPr>
        <w:rStyle w:val="DocID"/>
      </w:rPr>
      <w:t>C:\Users\wkk100\Desktop\uswp5b33-09-ls_to_wp4c_ai1.13. AMT rev 4. .docx</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5271D" w14:textId="77777777" w:rsidR="00663E1A" w:rsidRDefault="00663E1A">
      <w:pPr>
        <w:spacing w:before="0"/>
      </w:pPr>
      <w:r>
        <w:separator/>
      </w:r>
    </w:p>
  </w:footnote>
  <w:footnote w:type="continuationSeparator" w:id="0">
    <w:p w14:paraId="3595E3A0" w14:textId="77777777" w:rsidR="00663E1A" w:rsidRDefault="00663E1A">
      <w:pPr>
        <w:spacing w:before="0"/>
      </w:pPr>
      <w:r>
        <w:continuationSeparator/>
      </w:r>
    </w:p>
  </w:footnote>
  <w:footnote w:type="continuationNotice" w:id="1">
    <w:p w14:paraId="076154F3" w14:textId="77777777" w:rsidR="00663E1A" w:rsidRDefault="00663E1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C87C7" w14:textId="77777777" w:rsidR="000874B2" w:rsidRDefault="00000000">
    <w:pPr>
      <w:pStyle w:val="Header"/>
      <w:rPr>
        <w:color w:val="FF0000"/>
      </w:rPr>
    </w:pPr>
    <w:r>
      <w:rPr>
        <w:color w:val="FF0000"/>
      </w:rPr>
      <w:t>THIS DOCUMENT IS NOT A U.S. POSITION AND IS SUBJECT TO CHANGE</w:t>
    </w:r>
  </w:p>
  <w:p w14:paraId="4C71B5EF" w14:textId="77777777" w:rsidR="000874B2" w:rsidRDefault="000874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4FB3E43"/>
    <w:multiLevelType w:val="hybridMultilevel"/>
    <w:tmpl w:val="2DBAB0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EF725B"/>
    <w:multiLevelType w:val="hybridMultilevel"/>
    <w:tmpl w:val="B950D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5443936"/>
    <w:multiLevelType w:val="hybridMultilevel"/>
    <w:tmpl w:val="2DBAB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3268039">
    <w:abstractNumId w:val="3"/>
  </w:num>
  <w:num w:numId="2" w16cid:durableId="761296280">
    <w:abstractNumId w:val="0"/>
  </w:num>
  <w:num w:numId="3" w16cid:durableId="1938558079">
    <w:abstractNumId w:val="2"/>
  </w:num>
  <w:num w:numId="4" w16cid:durableId="437453334">
    <w:abstractNumId w:val="4"/>
  </w:num>
  <w:num w:numId="5" w16cid:durableId="1659843743">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6" w:nlCheck="1" w:checkStyle="1"/>
  <w:activeWritingStyle w:appName="MSWord" w:lang="fr-FR" w:vendorID="64" w:dllVersion="6"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0874B2"/>
    <w:rsid w:val="000874B2"/>
    <w:rsid w:val="000E0BC1"/>
    <w:rsid w:val="002C00DA"/>
    <w:rsid w:val="002D0C42"/>
    <w:rsid w:val="00391BEF"/>
    <w:rsid w:val="003E78FA"/>
    <w:rsid w:val="004E71BD"/>
    <w:rsid w:val="00605537"/>
    <w:rsid w:val="00663E1A"/>
    <w:rsid w:val="00681837"/>
    <w:rsid w:val="007400E5"/>
    <w:rsid w:val="0076557B"/>
    <w:rsid w:val="00826BB8"/>
    <w:rsid w:val="00847FEE"/>
    <w:rsid w:val="009329F2"/>
    <w:rsid w:val="009B44BB"/>
    <w:rsid w:val="009C20E5"/>
    <w:rsid w:val="009C41D7"/>
    <w:rsid w:val="00A21C96"/>
    <w:rsid w:val="00BF7EA0"/>
    <w:rsid w:val="00CB2565"/>
    <w:rsid w:val="00DD02BB"/>
    <w:rsid w:val="00EB1E3A"/>
    <w:rsid w:val="00F15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1A67F8"/>
  <w15:docId w15:val="{35B3A4C5-9D30-47B4-A908-439324134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sz w:val="24"/>
    </w:rPr>
  </w:style>
  <w:style w:type="paragraph" w:styleId="Heading1">
    <w:name w:val="heading 1"/>
    <w:aliases w:val="ECC Heading 1"/>
    <w:basedOn w:val="Normal"/>
    <w:next w:val="Normal"/>
    <w:link w:val="Heading1Char"/>
    <w:qFormat/>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pPr>
      <w:spacing w:before="200"/>
      <w:outlineLvl w:val="1"/>
    </w:pPr>
    <w:rPr>
      <w:sz w:val="24"/>
    </w:rPr>
  </w:style>
  <w:style w:type="paragraph" w:styleId="Heading3">
    <w:name w:val="heading 3"/>
    <w:aliases w:val="ECC Heading 3"/>
    <w:basedOn w:val="Heading1"/>
    <w:next w:val="Normal"/>
    <w:link w:val="Heading3Char"/>
    <w:qFormat/>
    <w:pPr>
      <w:tabs>
        <w:tab w:val="clear" w:pos="1134"/>
      </w:tabs>
      <w:spacing w:before="200"/>
      <w:outlineLvl w:val="2"/>
    </w:pPr>
    <w:rPr>
      <w:sz w:val="24"/>
    </w:rPr>
  </w:style>
  <w:style w:type="paragraph" w:styleId="Heading4">
    <w:name w:val="heading 4"/>
    <w:basedOn w:val="Heading3"/>
    <w:next w:val="Normal"/>
    <w:link w:val="Heading4Char"/>
    <w:qFormat/>
    <w:pPr>
      <w:outlineLvl w:val="3"/>
    </w:pPr>
  </w:style>
  <w:style w:type="paragraph" w:styleId="Heading5">
    <w:name w:val="heading 5"/>
    <w:basedOn w:val="Heading4"/>
    <w:next w:val="Normal"/>
    <w:link w:val="Heading5Char"/>
    <w:qFormat/>
    <w:pPr>
      <w:outlineLvl w:val="4"/>
    </w:pPr>
  </w:style>
  <w:style w:type="paragraph" w:styleId="Heading6">
    <w:name w:val="heading 6"/>
    <w:basedOn w:val="Heading4"/>
    <w:next w:val="Normal"/>
    <w:link w:val="Heading6Char"/>
    <w:qFormat/>
    <w:pPr>
      <w:outlineLvl w:val="5"/>
    </w:pPr>
  </w:style>
  <w:style w:type="paragraph" w:styleId="Heading7">
    <w:name w:val="heading 7"/>
    <w:basedOn w:val="Heading6"/>
    <w:next w:val="Normal"/>
    <w:link w:val="Heading7Char"/>
    <w:qFormat/>
    <w:pPr>
      <w:outlineLvl w:val="6"/>
    </w:pPr>
  </w:style>
  <w:style w:type="paragraph" w:styleId="Heading8">
    <w:name w:val="heading 8"/>
    <w:basedOn w:val="Heading6"/>
    <w:next w:val="Normal"/>
    <w:link w:val="Heading8Char"/>
    <w:qFormat/>
    <w:pPr>
      <w:outlineLvl w:val="7"/>
    </w:pPr>
  </w:style>
  <w:style w:type="paragraph" w:styleId="Heading9">
    <w:name w:val="heading 9"/>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clear" w:pos="1134"/>
        <w:tab w:val="clear" w:pos="1871"/>
        <w:tab w:val="clear" w:pos="2268"/>
        <w:tab w:val="left" w:pos="9944"/>
      </w:tabs>
      <w:ind w:left="2486"/>
      <w:jc w:val="both"/>
    </w:pPr>
    <w:rPr>
      <w:rFonts w:eastAsia="Batang"/>
    </w:rPr>
  </w:style>
  <w:style w:type="character" w:customStyle="1" w:styleId="BodyTextIndentChar">
    <w:name w:val="Body Text Indent Char"/>
    <w:basedOn w:val="DefaultParagraphFont"/>
    <w:link w:val="BodyTextIndent"/>
    <w:rPr>
      <w:rFonts w:eastAsia="Batang"/>
      <w:sz w:val="24"/>
    </w:rPr>
  </w:style>
  <w:style w:type="paragraph" w:customStyle="1" w:styleId="TabletitleBR">
    <w:name w:val="Table_title_BR"/>
    <w:basedOn w:val="Normal"/>
    <w:next w:val="Normal"/>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Pr>
      <w:b/>
      <w:sz w:val="28"/>
      <w:lang w:val="en-GB"/>
    </w:rPr>
  </w:style>
  <w:style w:type="character" w:customStyle="1" w:styleId="Heading2Char">
    <w:name w:val="Heading 2 Char"/>
    <w:aliases w:val="ECC Heading 2 Char"/>
    <w:basedOn w:val="DefaultParagraphFont"/>
    <w:link w:val="Heading2"/>
    <w:uiPriority w:val="99"/>
    <w:rPr>
      <w:b/>
      <w:sz w:val="24"/>
      <w:lang w:val="en-GB"/>
    </w:rPr>
  </w:style>
  <w:style w:type="character" w:customStyle="1" w:styleId="Heading3Char">
    <w:name w:val="Heading 3 Char"/>
    <w:aliases w:val="ECC Heading 3 Char"/>
    <w:basedOn w:val="DefaultParagraphFont"/>
    <w:link w:val="Heading3"/>
    <w:rPr>
      <w:b/>
      <w:sz w:val="24"/>
      <w:lang w:val="en-GB"/>
    </w:rPr>
  </w:style>
  <w:style w:type="character" w:customStyle="1" w:styleId="Heading4Char">
    <w:name w:val="Heading 4 Char"/>
    <w:basedOn w:val="DefaultParagraphFont"/>
    <w:link w:val="Heading4"/>
    <w:uiPriority w:val="99"/>
    <w:rPr>
      <w:b/>
      <w:sz w:val="24"/>
      <w:lang w:val="en-GB"/>
    </w:rPr>
  </w:style>
  <w:style w:type="character" w:customStyle="1" w:styleId="Heading5Char">
    <w:name w:val="Heading 5 Char"/>
    <w:basedOn w:val="DefaultParagraphFont"/>
    <w:link w:val="Heading5"/>
    <w:uiPriority w:val="99"/>
    <w:rPr>
      <w:b/>
      <w:sz w:val="24"/>
      <w:lang w:val="en-GB"/>
    </w:rPr>
  </w:style>
  <w:style w:type="character" w:customStyle="1" w:styleId="Heading6Char">
    <w:name w:val="Heading 6 Char"/>
    <w:basedOn w:val="DefaultParagraphFont"/>
    <w:link w:val="Heading6"/>
    <w:uiPriority w:val="99"/>
    <w:rPr>
      <w:b/>
      <w:sz w:val="24"/>
      <w:lang w:val="en-GB"/>
    </w:rPr>
  </w:style>
  <w:style w:type="character" w:customStyle="1" w:styleId="Heading7Char">
    <w:name w:val="Heading 7 Char"/>
    <w:basedOn w:val="DefaultParagraphFont"/>
    <w:link w:val="Heading7"/>
    <w:uiPriority w:val="99"/>
    <w:rPr>
      <w:b/>
      <w:sz w:val="24"/>
      <w:lang w:val="en-GB"/>
    </w:rPr>
  </w:style>
  <w:style w:type="character" w:customStyle="1" w:styleId="Heading8Char">
    <w:name w:val="Heading 8 Char"/>
    <w:basedOn w:val="DefaultParagraphFont"/>
    <w:link w:val="Heading8"/>
    <w:uiPriority w:val="99"/>
    <w:rPr>
      <w:b/>
      <w:sz w:val="24"/>
      <w:lang w:val="en-GB"/>
    </w:rPr>
  </w:style>
  <w:style w:type="character" w:customStyle="1" w:styleId="Heading9Char">
    <w:name w:val="Heading 9 Char"/>
    <w:basedOn w:val="DefaultParagraphFont"/>
    <w:link w:val="Heading9"/>
    <w:uiPriority w:val="99"/>
    <w:rPr>
      <w:b/>
      <w:sz w:val="24"/>
      <w:lang w:val="en-GB"/>
    </w:rPr>
  </w:style>
  <w:style w:type="paragraph" w:customStyle="1" w:styleId="Normalaftertitle">
    <w:name w:val="Normal_after_title"/>
    <w:basedOn w:val="Normal"/>
    <w:next w:val="Normal"/>
    <w:link w:val="NormalaftertitleChar"/>
    <w:pPr>
      <w:spacing w:before="360"/>
    </w:pPr>
  </w:style>
  <w:style w:type="paragraph" w:customStyle="1" w:styleId="Artheading">
    <w:name w:val="Art_heading"/>
    <w:basedOn w:val="Normal"/>
    <w:next w:val="Normal"/>
    <w:pPr>
      <w:spacing w:before="480"/>
      <w:jc w:val="center"/>
    </w:pPr>
    <w:rPr>
      <w:rFonts w:ascii="Times New Roman Bold" w:hAnsi="Times New Roman Bold"/>
      <w:b/>
      <w:sz w:val="28"/>
    </w:rPr>
  </w:style>
  <w:style w:type="paragraph" w:customStyle="1" w:styleId="ArtNo">
    <w:name w:val="Art_No"/>
    <w:basedOn w:val="Normal"/>
    <w:next w:val="Arttitle"/>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pPr>
      <w:keepNext/>
      <w:keepLines/>
      <w:spacing w:before="160"/>
      <w:ind w:left="1134"/>
    </w:pPr>
    <w:rPr>
      <w:i/>
    </w:rPr>
  </w:style>
  <w:style w:type="paragraph" w:customStyle="1" w:styleId="ChapNo">
    <w:name w:val="Chap_No"/>
    <w:basedOn w:val="ArtNo"/>
    <w:next w:val="Chaptitle"/>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rPr>
      <w:rFonts w:cs="Times New Roman"/>
      <w:vertAlign w:val="superscript"/>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keepNext/>
      <w:keepLines/>
      <w:spacing w:before="20" w:after="20"/>
    </w:pPr>
    <w:rPr>
      <w:sz w:val="18"/>
    </w:rPr>
  </w:style>
  <w:style w:type="paragraph" w:customStyle="1" w:styleId="Tabletext">
    <w:name w:val="Table_text"/>
    <w:basedOn w:val="Normal"/>
    <w:link w:val="TabletextChar"/>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Pr>
      <w:sz w:val="24"/>
      <w:lang w:val="en-GB"/>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Pr>
      <w:sz w:val="24"/>
      <w:lang w:val="en-GB"/>
    </w:rPr>
  </w:style>
  <w:style w:type="paragraph" w:customStyle="1" w:styleId="Note">
    <w:name w:val="Note"/>
    <w:basedOn w:val="Normal"/>
    <w:link w:val="NoteChar"/>
    <w:pPr>
      <w:tabs>
        <w:tab w:val="left" w:pos="284"/>
      </w:tabs>
      <w:spacing w:before="80"/>
    </w:pPr>
  </w:style>
  <w:style w:type="paragraph" w:styleId="Header">
    <w:name w:val="header"/>
    <w:aliases w:val="ho"/>
    <w:basedOn w:val="Normal"/>
    <w:link w:val="HeaderChar"/>
    <w:pPr>
      <w:spacing w:before="0"/>
      <w:jc w:val="center"/>
    </w:pPr>
    <w:rPr>
      <w:sz w:val="18"/>
    </w:rPr>
  </w:style>
  <w:style w:type="character" w:customStyle="1" w:styleId="HeaderChar">
    <w:name w:val="Header Char"/>
    <w:aliases w:val="ho Char"/>
    <w:basedOn w:val="DefaultParagraphFont"/>
    <w:link w:val="Header"/>
    <w:rPr>
      <w:sz w:val="18"/>
      <w:lang w:val="en-GB"/>
    </w:rPr>
  </w:style>
  <w:style w:type="paragraph" w:styleId="Index1">
    <w:name w:val="index 1"/>
    <w:basedOn w:val="Normal"/>
    <w:next w:val="Normal"/>
  </w:style>
  <w:style w:type="paragraph" w:styleId="Index2">
    <w:name w:val="index 2"/>
    <w:basedOn w:val="Normal"/>
    <w:next w:val="Normal"/>
    <w:pPr>
      <w:ind w:left="283"/>
    </w:pPr>
  </w:style>
  <w:style w:type="paragraph" w:styleId="Index3">
    <w:name w:val="index 3"/>
    <w:basedOn w:val="Normal"/>
    <w:next w:val="Normal"/>
    <w:pPr>
      <w:ind w:left="566"/>
    </w:pPr>
  </w:style>
  <w:style w:type="paragraph" w:customStyle="1" w:styleId="PartNo">
    <w:name w:val="Part_No"/>
    <w:basedOn w:val="AnnexNo"/>
    <w:next w:val="Partref"/>
  </w:style>
  <w:style w:type="paragraph" w:customStyle="1" w:styleId="Partref">
    <w:name w:val="Part_ref"/>
    <w:basedOn w:val="Annexref"/>
    <w:next w:val="Parttitle"/>
  </w:style>
  <w:style w:type="paragraph" w:customStyle="1" w:styleId="Parttitle">
    <w:name w:val="Part_title"/>
    <w:basedOn w:val="Annextitle"/>
    <w:next w:val="Normalaftertitle0"/>
  </w:style>
  <w:style w:type="paragraph" w:customStyle="1" w:styleId="RecNo">
    <w:name w:val="Rec_No"/>
    <w:basedOn w:val="Normal"/>
    <w:next w:val="Rectitle"/>
    <w:pPr>
      <w:keepNext/>
      <w:keepLines/>
      <w:spacing w:before="480"/>
      <w:jc w:val="center"/>
    </w:pPr>
    <w:rPr>
      <w:caps/>
      <w:sz w:val="28"/>
    </w:rPr>
  </w:style>
  <w:style w:type="paragraph" w:customStyle="1" w:styleId="Rectitle">
    <w:name w:val="Rec_title"/>
    <w:basedOn w:val="RecNo"/>
    <w:next w:val="Recref"/>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Recref"/>
    <w:next w:val="Normalaftertitle0"/>
    <w:pPr>
      <w:jc w:val="right"/>
    </w:pPr>
    <w:rPr>
      <w:sz w:val="22"/>
    </w:rPr>
  </w:style>
  <w:style w:type="paragraph" w:customStyle="1" w:styleId="Questiondate">
    <w:name w:val="Question_date"/>
    <w:basedOn w:val="Recdate"/>
    <w:next w:val="Normalaftertitle0"/>
  </w:style>
  <w:style w:type="paragraph" w:customStyle="1" w:styleId="QuestionNo">
    <w:name w:val="Question_No"/>
    <w:basedOn w:val="RecNo"/>
    <w:next w:val="Questiontitle"/>
  </w:style>
  <w:style w:type="paragraph" w:customStyle="1" w:styleId="Questiontitle">
    <w:name w:val="Question_title"/>
    <w:basedOn w:val="Rectitle"/>
    <w:next w:val="Questionref"/>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Restitle"/>
  </w:style>
  <w:style w:type="paragraph" w:customStyle="1" w:styleId="Restitle">
    <w:name w:val="Res_title"/>
    <w:basedOn w:val="Rectitle"/>
    <w:next w:val="Resref"/>
  </w:style>
  <w:style w:type="paragraph" w:customStyle="1" w:styleId="Resref">
    <w:name w:val="Res_ref"/>
    <w:basedOn w:val="Recref"/>
    <w:next w:val="Resdate"/>
  </w:style>
  <w:style w:type="paragraph" w:customStyle="1" w:styleId="SectionNo">
    <w:name w:val="Section_No"/>
    <w:basedOn w:val="AnnexNo"/>
    <w:next w:val="Sectiontitle"/>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pPr>
      <w:keepNext/>
      <w:spacing w:before="80" w:after="80"/>
      <w:jc w:val="center"/>
    </w:pPr>
    <w:rPr>
      <w:rFonts w:ascii="Times New Roman Bold" w:hAnsi="Times New Roman Bold"/>
      <w:b/>
    </w:rPr>
  </w:style>
  <w:style w:type="paragraph" w:customStyle="1" w:styleId="Tablelegend">
    <w:name w:val="Table_legend"/>
    <w:basedOn w:val="Tabletext"/>
    <w:pPr>
      <w:tabs>
        <w:tab w:val="clear" w:pos="284"/>
      </w:tabs>
      <w:spacing w:before="120"/>
    </w:pPr>
  </w:style>
  <w:style w:type="paragraph" w:customStyle="1" w:styleId="TableNo">
    <w:name w:val="Table_No"/>
    <w:basedOn w:val="Normal"/>
    <w:next w:val="Tabletitle"/>
    <w:link w:val="TableNoChar"/>
    <w:pPr>
      <w:keepNext/>
      <w:spacing w:before="560" w:after="120"/>
      <w:jc w:val="center"/>
    </w:pPr>
    <w:rPr>
      <w:caps/>
      <w:sz w:val="20"/>
    </w:rPr>
  </w:style>
  <w:style w:type="paragraph" w:customStyle="1" w:styleId="Tabletitle">
    <w:name w:val="Table_title"/>
    <w:basedOn w:val="Normal"/>
    <w:next w:val="Tabletext"/>
    <w:link w:val="TabletitleChar"/>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pPr>
      <w:keepNext/>
      <w:spacing w:before="560"/>
      <w:jc w:val="center"/>
    </w:pPr>
    <w:rPr>
      <w:sz w:val="20"/>
    </w:rPr>
  </w:style>
  <w:style w:type="paragraph" w:customStyle="1" w:styleId="Title1">
    <w:name w:val="Title 1"/>
    <w:basedOn w:val="Source"/>
    <w:next w:val="Title2"/>
    <w:pPr>
      <w:tabs>
        <w:tab w:val="left" w:pos="567"/>
        <w:tab w:val="left" w:pos="1701"/>
        <w:tab w:val="left" w:pos="2835"/>
      </w:tabs>
      <w:spacing w:before="240"/>
    </w:pPr>
    <w:rPr>
      <w:b w:val="0"/>
      <w:caps/>
    </w:rPr>
  </w:style>
  <w:style w:type="paragraph" w:customStyle="1" w:styleId="Title2">
    <w:name w:val="Title 2"/>
    <w:basedOn w:val="Source"/>
    <w:next w:val="Title3"/>
    <w:pPr>
      <w:overflowPunct/>
      <w:autoSpaceDE/>
      <w:autoSpaceDN/>
      <w:adjustRightInd/>
      <w:spacing w:before="480"/>
      <w:textAlignment w:val="auto"/>
    </w:pPr>
    <w:rPr>
      <w:b w:val="0"/>
      <w:caps/>
    </w:rPr>
  </w:style>
  <w:style w:type="paragraph" w:customStyle="1" w:styleId="Title3">
    <w:name w:val="Title 3"/>
    <w:basedOn w:val="Title2"/>
    <w:next w:val="Title4"/>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rPr>
      <w:rFonts w:ascii="Times New Roman" w:hAnsi="Times New Roman" w:cs="Times New Roman"/>
      <w:b/>
    </w:rPr>
  </w:style>
  <w:style w:type="character" w:customStyle="1" w:styleId="Appref">
    <w:name w:val="App_ref"/>
    <w:rPr>
      <w:rFonts w:cs="Times New Roman"/>
    </w:rPr>
  </w:style>
  <w:style w:type="character" w:customStyle="1" w:styleId="Artdef">
    <w:name w:val="Art_def"/>
    <w:rPr>
      <w:rFonts w:ascii="Times New Roman" w:hAnsi="Times New Roman" w:cs="Times New Roman"/>
      <w:b/>
    </w:rPr>
  </w:style>
  <w:style w:type="character" w:customStyle="1" w:styleId="Artref">
    <w:name w:val="Art_ref"/>
    <w:rPr>
      <w:rFonts w:cs="Times New Roman"/>
    </w:rPr>
  </w:style>
  <w:style w:type="character" w:customStyle="1" w:styleId="Recdef">
    <w:name w:val="Rec_def"/>
    <w:uiPriority w:val="99"/>
    <w:rPr>
      <w:rFonts w:cs="Times New Roman"/>
      <w:b/>
    </w:rPr>
  </w:style>
  <w:style w:type="character" w:customStyle="1" w:styleId="Resdef">
    <w:name w:val="Res_def"/>
    <w:uiPriority w:val="99"/>
    <w:rPr>
      <w:rFonts w:ascii="Times New Roman" w:hAnsi="Times New Roman" w:cs="Times New Roman"/>
      <w:b/>
    </w:rPr>
  </w:style>
  <w:style w:type="character" w:customStyle="1" w:styleId="Tablefreq">
    <w:name w:val="Table_freq"/>
    <w:rPr>
      <w:rFonts w:cs="Times New Roman"/>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spacing w:before="160"/>
    </w:pPr>
    <w:rPr>
      <w:rFonts w:ascii="Times" w:hAnsi="Times"/>
      <w:i/>
    </w:rPr>
  </w:style>
  <w:style w:type="paragraph" w:customStyle="1" w:styleId="Headingb">
    <w:name w:val="Heading_b"/>
    <w:basedOn w:val="Normal"/>
    <w:next w:val="Normal"/>
    <w:link w:val="HeadingbChar"/>
    <w:qFormat/>
    <w:pPr>
      <w:keepNext/>
      <w:spacing w:before="160"/>
    </w:pPr>
    <w:rPr>
      <w:rFonts w:ascii="Times" w:hAnsi="Times"/>
      <w:b/>
    </w:rPr>
  </w:style>
  <w:style w:type="paragraph" w:customStyle="1" w:styleId="Figure">
    <w:name w:val="Figure"/>
    <w:aliases w:val="fig"/>
    <w:basedOn w:val="Normal"/>
    <w:next w:val="Figuretitle"/>
    <w:pPr>
      <w:keepNext/>
      <w:keepLines/>
      <w:jc w:val="center"/>
    </w:pPr>
  </w:style>
  <w:style w:type="character" w:styleId="PageNumber">
    <w:name w:val="page number"/>
    <w:rPr>
      <w:rFonts w:cs="Times New Roman"/>
    </w:rPr>
  </w:style>
  <w:style w:type="paragraph" w:customStyle="1" w:styleId="Figuretitle">
    <w:name w:val="Figure_title"/>
    <w:basedOn w:val="Tabletitle"/>
    <w:next w:val="Normal"/>
    <w:link w:val="FiguretitleChar"/>
    <w:pPr>
      <w:spacing w:after="480"/>
    </w:pPr>
  </w:style>
  <w:style w:type="paragraph" w:customStyle="1" w:styleId="FigureNo">
    <w:name w:val="Figure_No"/>
    <w:basedOn w:val="Normal"/>
    <w:next w:val="Figuretitle"/>
    <w:link w:val="FigureNoChar"/>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Tabletext"/>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rPr>
      <w:rFonts w:cs="Times New Roman"/>
    </w:rPr>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Pr>
      <w:caps/>
      <w:noProof/>
      <w:sz w:val="16"/>
      <w:lang w:val="en-GB"/>
    </w:rPr>
  </w:style>
  <w:style w:type="character" w:customStyle="1" w:styleId="enumlev1Char">
    <w:name w:val="enumlev1 Char"/>
    <w:link w:val="enumlev1"/>
    <w:locked/>
    <w:rPr>
      <w:sz w:val="24"/>
      <w:lang w:val="en-GB"/>
    </w:rPr>
  </w:style>
  <w:style w:type="character" w:customStyle="1" w:styleId="TabletextChar">
    <w:name w:val="Table_text Char"/>
    <w:link w:val="Tabletext"/>
    <w:qFormat/>
    <w:locked/>
    <w:rPr>
      <w:lang w:val="en-GB"/>
    </w:rPr>
  </w:style>
  <w:style w:type="character" w:customStyle="1" w:styleId="TableheadChar">
    <w:name w:val="Table_head Char"/>
    <w:link w:val="Tablehead"/>
    <w:locked/>
    <w:rPr>
      <w:rFonts w:ascii="Times New Roman Bold" w:hAnsi="Times New Roman Bold"/>
      <w:b/>
      <w:lang w:val="en-GB"/>
    </w:rPr>
  </w:style>
  <w:style w:type="character" w:customStyle="1" w:styleId="HeadingbChar">
    <w:name w:val="Heading_b Char"/>
    <w:link w:val="Headingb"/>
    <w:locked/>
    <w:rPr>
      <w:rFonts w:ascii="Times" w:hAnsi="Times"/>
      <w:b/>
      <w:sz w:val="24"/>
      <w:lang w:val="en-GB"/>
    </w:rPr>
  </w:style>
  <w:style w:type="character" w:styleId="Hyperlink">
    <w:name w:val="Hyperlink"/>
    <w:qFormat/>
    <w:rPr>
      <w:rFonts w:cs="Times New Roman"/>
      <w:color w:val="0000FF"/>
      <w:u w:val="single"/>
    </w:rPr>
  </w:style>
  <w:style w:type="paragraph" w:styleId="BalloonText">
    <w:name w:val="Balloon Text"/>
    <w:basedOn w:val="Normal"/>
    <w:link w:val="BalloonTextChar"/>
    <w:rPr>
      <w:sz w:val="20"/>
    </w:rPr>
  </w:style>
  <w:style w:type="character" w:customStyle="1" w:styleId="BalloonTextChar">
    <w:name w:val="Balloon Text Char"/>
    <w:basedOn w:val="DefaultParagraphFont"/>
    <w:link w:val="BalloonText"/>
    <w:rPr>
      <w:lang w:val="en-GB"/>
    </w:rPr>
  </w:style>
  <w:style w:type="paragraph" w:styleId="NoSpacing">
    <w:name w:val="No Spacing"/>
    <w:uiPriority w:val="99"/>
    <w:qFormat/>
    <w:pPr>
      <w:jc w:val="center"/>
    </w:pPr>
  </w:style>
  <w:style w:type="character" w:customStyle="1" w:styleId="TableNoChar">
    <w:name w:val="Table_No Char"/>
    <w:link w:val="TableNo"/>
    <w:uiPriority w:val="99"/>
    <w:locked/>
    <w:rPr>
      <w:caps/>
      <w:lang w:val="en-GB"/>
    </w:rPr>
  </w:style>
  <w:style w:type="character" w:customStyle="1" w:styleId="TabletitleChar">
    <w:name w:val="Table_title Char"/>
    <w:link w:val="Tabletitle"/>
    <w:uiPriority w:val="99"/>
    <w:locked/>
    <w:rPr>
      <w:rFonts w:ascii="Times New Roman Bold" w:hAnsi="Times New Roman Bold"/>
      <w:b/>
      <w:lang w:val="en-GB"/>
    </w:rPr>
  </w:style>
  <w:style w:type="character" w:customStyle="1" w:styleId="Tabletitle0">
    <w:name w:val="Table_title Знак"/>
    <w:uiPriority w:val="99"/>
    <w:locked/>
    <w:rPr>
      <w:rFonts w:ascii="Times New Roman Bold" w:hAnsi="Times New Roman Bold"/>
      <w:b/>
      <w:lang w:val="en-GB" w:eastAsia="en-US"/>
    </w:rPr>
  </w:style>
  <w:style w:type="character" w:customStyle="1" w:styleId="FiguretitleChar">
    <w:name w:val="Figure_title Char"/>
    <w:link w:val="Figuretitle"/>
    <w:locked/>
    <w:rPr>
      <w:rFonts w:ascii="Times New Roman Bold" w:hAnsi="Times New Roman Bold"/>
      <w:b/>
      <w:lang w:val="en-GB"/>
    </w:rPr>
  </w:style>
  <w:style w:type="character" w:customStyle="1" w:styleId="FigureNoChar">
    <w:name w:val="Figure_No Char"/>
    <w:link w:val="FigureNo"/>
    <w:uiPriority w:val="99"/>
    <w:locked/>
    <w:rPr>
      <w:caps/>
      <w:lang w:val="en-GB"/>
    </w:rPr>
  </w:style>
  <w:style w:type="paragraph" w:customStyle="1" w:styleId="Tablefin">
    <w:name w:val="Table_fin"/>
    <w:basedOn w:val="Normal"/>
    <w:next w:val="Normal"/>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pPr>
      <w:ind w:left="720"/>
      <w:contextualSpacing/>
    </w:pPr>
  </w:style>
  <w:style w:type="character" w:styleId="FollowedHyperlink">
    <w:name w:val="FollowedHyperlink"/>
    <w:uiPriority w:val="99"/>
    <w:rPr>
      <w:rFonts w:cs="Times New Roman"/>
      <w:color w:val="800080"/>
      <w:u w:val="single"/>
    </w:rPr>
  </w:style>
  <w:style w:type="table" w:styleId="TableGrid">
    <w:name w:val="Table Grid"/>
    <w:basedOn w:val="TableNormal"/>
    <w:uiPriority w:val="39"/>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Pr>
      <w:b/>
      <w:bCs/>
      <w:sz w:val="20"/>
    </w:rPr>
  </w:style>
  <w:style w:type="paragraph" w:styleId="TableofFigures">
    <w:name w:val="table of figures"/>
    <w:basedOn w:val="Normal"/>
    <w:next w:val="Normal"/>
    <w:uiPriority w:val="99"/>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Pr>
      <w:rFonts w:ascii="Arial" w:hAnsi="Arial"/>
      <w:b/>
      <w:sz w:val="22"/>
      <w:lang w:val="nb-NO" w:eastAsia="ja-JP"/>
    </w:rPr>
  </w:style>
  <w:style w:type="paragraph" w:customStyle="1" w:styleId="Equation">
    <w:name w:val="Equation"/>
    <w:basedOn w:val="Normal"/>
    <w:pPr>
      <w:tabs>
        <w:tab w:val="clear" w:pos="1134"/>
        <w:tab w:val="clear" w:pos="1871"/>
        <w:tab w:val="clear" w:pos="2268"/>
        <w:tab w:val="left" w:pos="794"/>
        <w:tab w:val="center" w:pos="4820"/>
        <w:tab w:val="right" w:pos="9639"/>
      </w:tabs>
    </w:pPr>
  </w:style>
  <w:style w:type="paragraph" w:customStyle="1" w:styleId="Default">
    <w:name w:val="Default"/>
    <w:pPr>
      <w:autoSpaceDE w:val="0"/>
      <w:autoSpaceDN w:val="0"/>
      <w:adjustRightInd w:val="0"/>
    </w:pPr>
    <w:rPr>
      <w:color w:val="000000"/>
      <w:sz w:val="24"/>
      <w:szCs w:val="24"/>
    </w:rPr>
  </w:style>
  <w:style w:type="paragraph" w:styleId="Revision">
    <w:name w:val="Revision"/>
    <w:hidden/>
    <w:uiPriority w:val="99"/>
    <w:semiHidden/>
    <w:rPr>
      <w:sz w:val="24"/>
      <w:lang w:val="en-GB"/>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lang w:val="en-GB"/>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lang w:val="en-GB"/>
    </w:rPr>
  </w:style>
  <w:style w:type="character" w:customStyle="1" w:styleId="UnresolvedMention1">
    <w:name w:val="Unresolved Mention1"/>
    <w:basedOn w:val="DefaultParagraphFont"/>
    <w:uiPriority w:val="99"/>
    <w:semiHidden/>
    <w:unhideWhenUsed/>
    <w:rPr>
      <w:color w:val="808080"/>
      <w:shd w:val="clear" w:color="auto" w:fill="E6E6E6"/>
    </w:rPr>
  </w:style>
  <w:style w:type="paragraph" w:customStyle="1" w:styleId="AnnexNoTitle">
    <w:name w:val="Annex_NoTitle"/>
    <w:basedOn w:val="Normal"/>
    <w:next w:val="Normalaftertitle"/>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Pr>
      <w:sz w:val="24"/>
      <w:lang w:val="en-GB"/>
    </w:rPr>
  </w:style>
  <w:style w:type="character" w:customStyle="1" w:styleId="CallChar">
    <w:name w:val="Call Char"/>
    <w:basedOn w:val="DefaultParagraphFont"/>
    <w:link w:val="Call"/>
    <w:locked/>
    <w:rPr>
      <w:i/>
      <w:sz w:val="24"/>
      <w:lang w:val="en-GB"/>
    </w:rPr>
  </w:style>
  <w:style w:type="paragraph" w:customStyle="1" w:styleId="Agendaitem">
    <w:name w:val="Agenda_item"/>
    <w:basedOn w:val="Normal"/>
    <w:next w:val="Normal"/>
    <w:qFormat/>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pPr>
      <w:keepLines/>
    </w:pPr>
    <w:rPr>
      <w:rFonts w:ascii="Times New Roman" w:hAnsi="Times New Roman"/>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pPr>
      <w:spacing w:before="240" w:after="240"/>
    </w:pPr>
    <w:rPr>
      <w:i/>
      <w:iCs/>
    </w:rPr>
  </w:style>
  <w:style w:type="paragraph" w:customStyle="1" w:styleId="Figurewithlegend">
    <w:name w:val="Figure_with_legend"/>
    <w:basedOn w:val="Figure"/>
    <w:pPr>
      <w:keepNext w:val="0"/>
      <w:keepLines w:val="0"/>
      <w:spacing w:after="240"/>
    </w:pPr>
    <w:rPr>
      <w:noProof/>
      <w:lang w:eastAsia="zh-CN"/>
    </w:r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sz w:val="24"/>
      <w:lang w:val="en-GB"/>
    </w:rPr>
  </w:style>
  <w:style w:type="character" w:customStyle="1" w:styleId="NoteChar">
    <w:name w:val="Note Char"/>
    <w:basedOn w:val="DefaultParagraphFont"/>
    <w:link w:val="Note"/>
    <w:locked/>
    <w:rPr>
      <w:sz w:val="24"/>
      <w:lang w:val="en-GB"/>
    </w:rPr>
  </w:style>
  <w:style w:type="character" w:customStyle="1" w:styleId="BalloonTextChar1">
    <w:name w:val="Balloon Text Char1"/>
    <w:basedOn w:val="DefaultParagraphFont"/>
    <w:semiHidden/>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Pr>
      <w:rFonts w:ascii="Consolas" w:hAnsi="Consolas"/>
      <w:lang w:val="en-GB"/>
    </w:rPr>
  </w:style>
  <w:style w:type="character" w:customStyle="1" w:styleId="CommentTextChar1">
    <w:name w:val="Comment Text Char1"/>
    <w:basedOn w:val="DefaultParagraphFont"/>
    <w:semiHidden/>
    <w:rPr>
      <w:rFonts w:ascii="Times New Roman" w:hAnsi="Times New Roman"/>
      <w:lang w:val="en-GB" w:eastAsia="en-US"/>
    </w:rPr>
  </w:style>
  <w:style w:type="character" w:customStyle="1" w:styleId="CommentSubjectChar1">
    <w:name w:val="Comment Subject Char1"/>
    <w:basedOn w:val="CommentTextChar1"/>
    <w:semiHidden/>
    <w:rPr>
      <w:rFonts w:ascii="Times New Roman" w:hAnsi="Times New Roman"/>
      <w:b/>
      <w:bCs/>
      <w:lang w:val="en-GB" w:eastAsia="en-US"/>
    </w:rPr>
  </w:style>
  <w:style w:type="character" w:customStyle="1" w:styleId="fontstyle01">
    <w:name w:val="fontstyle01"/>
    <w:basedOn w:val="DefaultParagraphFont"/>
    <w:rPr>
      <w:rFonts w:ascii="TimesNewRomanPS-BoldMT" w:hAnsi="TimesNewRomanPS-BoldMT" w:hint="default"/>
      <w:b/>
      <w:bCs/>
      <w:i w:val="0"/>
      <w:iCs w:val="0"/>
      <w:color w:val="000000"/>
      <w:sz w:val="20"/>
      <w:szCs w:val="20"/>
    </w:rPr>
  </w:style>
  <w:style w:type="character" w:customStyle="1" w:styleId="ArtrefBold">
    <w:name w:val="Art_ref + Bold"/>
    <w:basedOn w:val="Artref"/>
    <w:rPr>
      <w:rFonts w:cs="Times New Roman"/>
      <w:b/>
      <w:bCs/>
      <w:color w:val="auto"/>
    </w:rPr>
  </w:style>
  <w:style w:type="paragraph" w:styleId="BodyText">
    <w:name w:val="Body Text"/>
    <w:basedOn w:val="Normal"/>
    <w:link w:val="BodyTextChar"/>
    <w:qFormat/>
    <w:pPr>
      <w:widowControl w:val="0"/>
      <w:tabs>
        <w:tab w:val="clear" w:pos="1134"/>
        <w:tab w:val="clear" w:pos="1871"/>
        <w:tab w:val="clear" w:pos="2268"/>
      </w:tabs>
      <w:overflowPunct/>
      <w:autoSpaceDE/>
      <w:autoSpaceDN/>
      <w:adjustRightInd/>
      <w:spacing w:before="0"/>
      <w:textAlignment w:val="auto"/>
    </w:pPr>
    <w:rPr>
      <w:szCs w:val="24"/>
      <w:lang w:eastAsia="es-ES"/>
    </w:rPr>
  </w:style>
  <w:style w:type="character" w:customStyle="1" w:styleId="BodyTextChar">
    <w:name w:val="Body Text Char"/>
    <w:basedOn w:val="DefaultParagraphFont"/>
    <w:link w:val="BodyText"/>
    <w:rPr>
      <w:sz w:val="24"/>
      <w:szCs w:val="24"/>
      <w:lang w:eastAsia="es-ES"/>
    </w:rPr>
  </w:style>
  <w:style w:type="paragraph" w:customStyle="1" w:styleId="04Cuerpodetexto">
    <w:name w:val="04_Cuerpo de texto"/>
    <w:basedOn w:val="Normal"/>
    <w:link w:val="04CuerpodetextoCar"/>
    <w:qFormat/>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Pr>
      <w:rFonts w:ascii="Arial" w:hAnsi="Arial" w:cs="Arial"/>
      <w:bCs/>
      <w:color w:val="004254"/>
      <w:kern w:val="32"/>
      <w:szCs w:val="22"/>
      <w:lang w:val="es-ES" w:eastAsia="es-ES"/>
    </w:rPr>
  </w:style>
  <w:style w:type="table" w:customStyle="1" w:styleId="TableGrid1">
    <w:name w:val="Table Grid1"/>
    <w:basedOn w:val="TableNormal"/>
    <w:next w:val="TableGrid"/>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style>
  <w:style w:type="character" w:customStyle="1" w:styleId="Mentionnonrsolue1">
    <w:name w:val="Mention non résolue1"/>
    <w:basedOn w:val="DefaultParagraphFont"/>
    <w:uiPriority w:val="99"/>
    <w:semiHidden/>
    <w:unhideWhenUsed/>
    <w:rPr>
      <w:color w:val="605E5C"/>
      <w:shd w:val="clear" w:color="auto" w:fill="E1DFDD"/>
    </w:rPr>
  </w:style>
  <w:style w:type="character" w:styleId="PlaceholderText">
    <w:name w:val="Placeholder Text"/>
    <w:basedOn w:val="DefaultParagraphFont"/>
    <w:uiPriority w:val="99"/>
    <w:semiHidden/>
    <w:rPr>
      <w:color w:val="808080"/>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styleId="Strong">
    <w:name w:val="Strong"/>
    <w:basedOn w:val="DefaultParagraphFont"/>
    <w:uiPriority w:val="22"/>
    <w:qFormat/>
    <w:rPr>
      <w:b/>
      <w:bCs/>
    </w:rPr>
  </w:style>
  <w:style w:type="character" w:customStyle="1" w:styleId="normaltextrun">
    <w:name w:val="normaltextrun"/>
    <w:basedOn w:val="DefaultParagraphFont"/>
  </w:style>
  <w:style w:type="character" w:customStyle="1" w:styleId="UnresolvedMention4">
    <w:name w:val="Unresolved Mention4"/>
    <w:basedOn w:val="DefaultParagraphFont"/>
    <w:uiPriority w:val="99"/>
    <w:semiHidden/>
    <w:unhideWhenUsed/>
    <w:rPr>
      <w:color w:val="605E5C"/>
      <w:shd w:val="clear" w:color="auto" w:fill="E1DFDD"/>
    </w:rPr>
  </w:style>
  <w:style w:type="table" w:customStyle="1" w:styleId="TableGrid2">
    <w:name w:val="Table Grid2"/>
    <w:basedOn w:val="TableNormal"/>
    <w:next w:val="TableGri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ID">
    <w:name w:val="DocID"/>
    <w:basedOn w:val="DefaultParagraphFont"/>
    <w:rPr>
      <w:rFonts w:ascii="Times New Roman" w:hAnsi="Times New Roman" w:cs="Times New Roman"/>
      <w:b w:val="0"/>
      <w:i w:val="0"/>
      <w:caps w:val="0"/>
      <w:vanish w:val="0"/>
      <w:color w:val="000000"/>
      <w:spacing w:val="-3"/>
      <w:sz w:val="14"/>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81145">
      <w:bodyDiv w:val="1"/>
      <w:marLeft w:val="0"/>
      <w:marRight w:val="0"/>
      <w:marTop w:val="0"/>
      <w:marBottom w:val="0"/>
      <w:divBdr>
        <w:top w:val="none" w:sz="0" w:space="0" w:color="auto"/>
        <w:left w:val="none" w:sz="0" w:space="0" w:color="auto"/>
        <w:bottom w:val="none" w:sz="0" w:space="0" w:color="auto"/>
        <w:right w:val="none" w:sz="0" w:space="0" w:color="auto"/>
      </w:divBdr>
    </w:div>
    <w:div w:id="24242059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552887111">
      <w:bodyDiv w:val="1"/>
      <w:marLeft w:val="0"/>
      <w:marRight w:val="0"/>
      <w:marTop w:val="0"/>
      <w:marBottom w:val="0"/>
      <w:divBdr>
        <w:top w:val="none" w:sz="0" w:space="0" w:color="auto"/>
        <w:left w:val="none" w:sz="0" w:space="0" w:color="auto"/>
        <w:bottom w:val="none" w:sz="0" w:space="0" w:color="auto"/>
        <w:right w:val="none" w:sz="0" w:space="0" w:color="auto"/>
      </w:divBdr>
    </w:div>
    <w:div w:id="574703932">
      <w:bodyDiv w:val="1"/>
      <w:marLeft w:val="0"/>
      <w:marRight w:val="0"/>
      <w:marTop w:val="0"/>
      <w:marBottom w:val="0"/>
      <w:divBdr>
        <w:top w:val="none" w:sz="0" w:space="0" w:color="auto"/>
        <w:left w:val="none" w:sz="0" w:space="0" w:color="auto"/>
        <w:bottom w:val="none" w:sz="0" w:space="0" w:color="auto"/>
        <w:right w:val="none" w:sz="0" w:space="0" w:color="auto"/>
      </w:divBdr>
    </w:div>
    <w:div w:id="718015839">
      <w:bodyDiv w:val="1"/>
      <w:marLeft w:val="0"/>
      <w:marRight w:val="0"/>
      <w:marTop w:val="0"/>
      <w:marBottom w:val="0"/>
      <w:divBdr>
        <w:top w:val="none" w:sz="0" w:space="0" w:color="auto"/>
        <w:left w:val="none" w:sz="0" w:space="0" w:color="auto"/>
        <w:bottom w:val="none" w:sz="0" w:space="0" w:color="auto"/>
        <w:right w:val="none" w:sz="0" w:space="0" w:color="auto"/>
      </w:divBdr>
    </w:div>
    <w:div w:id="962492740">
      <w:bodyDiv w:val="1"/>
      <w:marLeft w:val="0"/>
      <w:marRight w:val="0"/>
      <w:marTop w:val="0"/>
      <w:marBottom w:val="0"/>
      <w:divBdr>
        <w:top w:val="none" w:sz="0" w:space="0" w:color="auto"/>
        <w:left w:val="none" w:sz="0" w:space="0" w:color="auto"/>
        <w:bottom w:val="none" w:sz="0" w:space="0" w:color="auto"/>
        <w:right w:val="none" w:sz="0" w:space="0" w:color="auto"/>
      </w:divBdr>
    </w:div>
    <w:div w:id="1119177467">
      <w:bodyDiv w:val="1"/>
      <w:marLeft w:val="0"/>
      <w:marRight w:val="0"/>
      <w:marTop w:val="0"/>
      <w:marBottom w:val="0"/>
      <w:divBdr>
        <w:top w:val="none" w:sz="0" w:space="0" w:color="auto"/>
        <w:left w:val="none" w:sz="0" w:space="0" w:color="auto"/>
        <w:bottom w:val="none" w:sz="0" w:space="0" w:color="auto"/>
        <w:right w:val="none" w:sz="0" w:space="0" w:color="auto"/>
      </w:divBdr>
    </w:div>
    <w:div w:id="1581871972">
      <w:bodyDiv w:val="1"/>
      <w:marLeft w:val="0"/>
      <w:marRight w:val="0"/>
      <w:marTop w:val="0"/>
      <w:marBottom w:val="0"/>
      <w:divBdr>
        <w:top w:val="none" w:sz="0" w:space="0" w:color="auto"/>
        <w:left w:val="none" w:sz="0" w:space="0" w:color="auto"/>
        <w:bottom w:val="none" w:sz="0" w:space="0" w:color="auto"/>
        <w:right w:val="none" w:sz="0" w:space="0" w:color="auto"/>
      </w:divBdr>
    </w:div>
    <w:div w:id="1678076724">
      <w:bodyDiv w:val="1"/>
      <w:marLeft w:val="0"/>
      <w:marRight w:val="0"/>
      <w:marTop w:val="0"/>
      <w:marBottom w:val="0"/>
      <w:divBdr>
        <w:top w:val="none" w:sz="0" w:space="0" w:color="auto"/>
        <w:left w:val="none" w:sz="0" w:space="0" w:color="auto"/>
        <w:bottom w:val="none" w:sz="0" w:space="0" w:color="auto"/>
        <w:right w:val="none" w:sz="0" w:space="0" w:color="auto"/>
      </w:divBdr>
    </w:div>
    <w:div w:id="208287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md/R23-WP4C-C-0083/en"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md/R23-WP5B-C-0077/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e64bde16cdfe00b3b2e851ad4bd1ddee">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fa8191ebe9d11fd466c86b50b7718c41"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155AB71B-1087-4F38-99E4-CB45E0B4D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B01893-6A31-4C99-9464-CB979D1A0822}">
  <ds:schemaRefs>
    <ds:schemaRef ds:uri="http://schemas.openxmlformats.org/officeDocument/2006/bibliography"/>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71f32d46-6d44-42df-9bf9-b69fba183449"/>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46</TotalTime>
  <Pages>10</Pages>
  <Words>1975</Words>
  <Characters>11262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cp:lastModifiedBy>USA</cp:lastModifiedBy>
  <cp:revision>40</cp:revision>
  <cp:lastPrinted>2024-09-24T21:48:00Z</cp:lastPrinted>
  <dcterms:created xsi:type="dcterms:W3CDTF">2024-09-24T22:42:00Z</dcterms:created>
  <dcterms:modified xsi:type="dcterms:W3CDTF">2024-10-03T14:24:00Z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MediaServiceImageTags">
    <vt:lpwstr/>
  </property>
  <property fmtid="{D5CDD505-2E9C-101B-9397-08002B2CF9AE}" pid="4" name="DocID">
    <vt:lpwstr>C:\Users\wkk100\Desktop\uswp5b33-09-ls_to_wp4c_ai1.13. AMT rev 4. .docx</vt:lpwstr>
  </property>
</Properties>
</file>