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5B4C6E" w14:paraId="53033D64" w14:textId="77777777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09083193" w14:textId="77777777" w:rsidR="005B4C6E" w:rsidRDefault="000C76E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U.S. Radiocommunications Sector</w:t>
            </w:r>
          </w:p>
          <w:p w14:paraId="1A629538" w14:textId="77777777" w:rsidR="005B4C6E" w:rsidRDefault="000C76E7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5B4C6E" w14:paraId="6FE68411" w14:textId="77777777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3E56FA13" w14:textId="77777777" w:rsidR="005B4C6E" w:rsidRDefault="000C76E7">
            <w:pPr>
              <w:spacing w:after="120"/>
              <w:ind w:left="900" w:right="144" w:hanging="756"/>
            </w:pPr>
            <w:r>
              <w:rPr>
                <w:b/>
              </w:rPr>
              <w:t>Working Party:</w:t>
            </w:r>
            <w: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29C46F17" w14:textId="19EEE6EA" w:rsidR="005B4C6E" w:rsidRDefault="000C76E7">
            <w:pPr>
              <w:spacing w:after="120"/>
              <w:ind w:left="144" w:right="144"/>
            </w:pPr>
            <w:r>
              <w:rPr>
                <w:b/>
              </w:rPr>
              <w:t>Document No:</w:t>
            </w:r>
            <w:r>
              <w:t xml:space="preserve">  USWP5B33-23</w:t>
            </w:r>
          </w:p>
        </w:tc>
      </w:tr>
      <w:tr w:rsidR="005B4C6E" w14:paraId="157BB8D1" w14:textId="77777777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96581A6" w14:textId="77777777" w:rsidR="005B4C6E" w:rsidRDefault="000C76E7">
            <w:pPr>
              <w:spacing w:before="0"/>
              <w:ind w:left="144" w:right="144"/>
            </w:pPr>
            <w:r>
              <w:rPr>
                <w:b/>
              </w:rPr>
              <w:t xml:space="preserve">Ref: </w:t>
            </w:r>
            <w:r>
              <w:t>Annex 9 to</w:t>
            </w:r>
            <w:r>
              <w:br/>
              <w:t>Document 5B/96-E</w:t>
            </w:r>
          </w:p>
          <w:p w14:paraId="462BB8B6" w14:textId="77777777" w:rsidR="005B4C6E" w:rsidRDefault="000C76E7">
            <w:pPr>
              <w:spacing w:before="0"/>
              <w:ind w:left="144" w:right="144"/>
              <w:rPr>
                <w:bCs/>
              </w:rPr>
            </w:pPr>
            <w:r>
              <w:rPr>
                <w:bCs/>
              </w:rPr>
              <w:t>WRC-27 Agenda Item 1.11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1659FE41" w14:textId="77777777" w:rsidR="005B4C6E" w:rsidRDefault="000C76E7">
            <w:pPr>
              <w:tabs>
                <w:tab w:val="left" w:pos="162"/>
              </w:tabs>
              <w:spacing w:before="0"/>
              <w:ind w:left="612" w:right="144" w:hanging="468"/>
            </w:pPr>
            <w:r>
              <w:rPr>
                <w:b/>
              </w:rPr>
              <w:t>Date:</w:t>
            </w:r>
            <w:r>
              <w:t xml:space="preserve"> August 15, 2024</w:t>
            </w:r>
          </w:p>
        </w:tc>
      </w:tr>
      <w:tr w:rsidR="005B4C6E" w14:paraId="7F9FCC6A" w14:textId="77777777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466DDC0E" w14:textId="77777777" w:rsidR="005B4C6E" w:rsidRDefault="000C76E7">
            <w:pPr>
              <w:pStyle w:val="BodyTextIndent"/>
              <w:ind w:left="187"/>
            </w:pPr>
            <w:r>
              <w:rPr>
                <w:b/>
                <w:bCs/>
              </w:rPr>
              <w:t>Document Title:</w:t>
            </w:r>
            <w:r>
              <w:rPr>
                <w:bCs/>
              </w:rPr>
              <w:t xml:space="preserve">  </w:t>
            </w:r>
            <w:r>
              <w:t xml:space="preserve">DRAFT REPLY LIAISON STATEMENT TO </w:t>
            </w:r>
            <w:r>
              <w:t>WORKING PARTY 4C</w:t>
            </w:r>
          </w:p>
        </w:tc>
      </w:tr>
      <w:tr w:rsidR="005B4C6E" w14:paraId="78169902" w14:textId="77777777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071FBB7" w14:textId="77777777" w:rsidR="005B4C6E" w:rsidRDefault="000C76E7">
            <w:pPr>
              <w:ind w:left="144" w:right="144"/>
              <w:rPr>
                <w:b/>
              </w:rPr>
            </w:pPr>
            <w:r>
              <w:rPr>
                <w:b/>
              </w:rPr>
              <w:t>Author(s)/Contributors(s):</w:t>
            </w:r>
          </w:p>
          <w:p w14:paraId="1FD2630A" w14:textId="77777777" w:rsidR="005B4C6E" w:rsidRDefault="005B4C6E">
            <w:pPr>
              <w:ind w:left="144" w:right="144"/>
              <w:rPr>
                <w:b/>
              </w:rPr>
            </w:pPr>
          </w:p>
          <w:p w14:paraId="652E3C04" w14:textId="77777777" w:rsidR="005B4C6E" w:rsidRDefault="000C76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39C146EF" w14:textId="77777777" w:rsidR="005B4C6E" w:rsidRDefault="000C76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46CB24BA" w14:textId="77777777" w:rsidR="005B4C6E" w:rsidRDefault="005B4C6E">
            <w:pPr>
              <w:spacing w:before="0"/>
              <w:ind w:right="144"/>
              <w:rPr>
                <w:bCs/>
                <w:iCs/>
              </w:rPr>
            </w:pPr>
          </w:p>
          <w:p w14:paraId="7A4CCE9B" w14:textId="77777777" w:rsidR="005B4C6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6F9F04BF" w14:textId="77777777" w:rsidR="005B4C6E" w:rsidRDefault="000C76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4285F791" w14:textId="77777777" w:rsidR="005B4C6E" w:rsidRDefault="000C76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287749F9" w14:textId="77777777" w:rsidR="005B4C6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035D9633" w14:textId="77777777" w:rsidR="005B4C6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3857D39B" w14:textId="77777777" w:rsidR="005B4C6E" w:rsidRDefault="000C76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1C5DBA2D" w14:textId="77777777" w:rsidR="005B4C6E" w:rsidRDefault="000C76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52BC1428" w14:textId="77777777" w:rsidR="005B4C6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145E2B22" w14:textId="77777777" w:rsidR="005B4C6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7BA980B4" w14:textId="77777777" w:rsidR="005B4C6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30BB72ED" w14:textId="77777777" w:rsidR="005B4C6E" w:rsidRDefault="005B4C6E">
            <w:pPr>
              <w:ind w:left="144" w:right="144"/>
              <w:rPr>
                <w:bCs/>
                <w:lang w:val="it-IT"/>
              </w:rPr>
            </w:pPr>
          </w:p>
          <w:p w14:paraId="2234B967" w14:textId="77777777" w:rsidR="005B4C6E" w:rsidRDefault="005B4C6E">
            <w:pPr>
              <w:spacing w:before="0"/>
              <w:ind w:right="144"/>
              <w:rPr>
                <w:bCs/>
                <w:color w:val="000000"/>
                <w:lang w:val="fr-FR"/>
              </w:rPr>
            </w:pPr>
          </w:p>
          <w:p w14:paraId="5BB96CF2" w14:textId="77777777" w:rsidR="005B4C6E" w:rsidRDefault="000C76E7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10" w:history="1">
              <w:r w:rsidR="005B4C6E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>
              <w:rPr>
                <w:bCs/>
              </w:rPr>
              <w:br/>
              <w:t>Phone:  +1 240 271-2751</w:t>
            </w:r>
          </w:p>
          <w:p w14:paraId="73957985" w14:textId="77777777" w:rsidR="005B4C6E" w:rsidRDefault="005B4C6E">
            <w:pPr>
              <w:ind w:right="144"/>
              <w:rPr>
                <w:bCs/>
              </w:rPr>
            </w:pPr>
          </w:p>
          <w:p w14:paraId="4863DBF3" w14:textId="77777777" w:rsidR="005B4C6E" w:rsidRDefault="000C76E7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11" w:history="1">
              <w:r w:rsidR="005B4C6E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>
              <w:rPr>
                <w:bCs/>
              </w:rPr>
              <w:br/>
              <w:t xml:space="preserve">Phone:  +1 </w:t>
            </w:r>
            <w:r>
              <w:rPr>
                <w:color w:val="000000"/>
              </w:rPr>
              <w:t>301 728-7253</w:t>
            </w:r>
          </w:p>
          <w:p w14:paraId="39F9E40D" w14:textId="77777777" w:rsidR="005B4C6E" w:rsidRDefault="005B4C6E">
            <w:pPr>
              <w:spacing w:before="0"/>
              <w:ind w:right="144"/>
              <w:rPr>
                <w:bCs/>
                <w:color w:val="000000"/>
              </w:rPr>
            </w:pPr>
          </w:p>
          <w:p w14:paraId="42AE9A58" w14:textId="77777777" w:rsidR="005B4C6E" w:rsidRDefault="005B4C6E">
            <w:pPr>
              <w:spacing w:before="0"/>
              <w:ind w:right="144"/>
              <w:rPr>
                <w:bCs/>
                <w:color w:val="000000"/>
              </w:rPr>
            </w:pPr>
          </w:p>
          <w:p w14:paraId="3F63F0B8" w14:textId="77777777" w:rsidR="005B4C6E" w:rsidRDefault="000C76E7">
            <w:pPr>
              <w:spacing w:before="0"/>
              <w:ind w:right="144"/>
              <w:rPr>
                <w:bCs/>
                <w:color w:val="000000"/>
              </w:rPr>
            </w:pPr>
            <w:r>
              <w:rPr>
                <w:bCs/>
              </w:rPr>
              <w:t xml:space="preserve">Email:  </w:t>
            </w:r>
            <w:hyperlink r:id="rId12" w:history="1">
              <w:r w:rsidR="005B4C6E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>
              <w:rPr>
                <w:bCs/>
              </w:rPr>
              <w:br/>
              <w:t>Phone:  +1 703 223-3327</w:t>
            </w:r>
          </w:p>
        </w:tc>
      </w:tr>
      <w:tr w:rsidR="005B4C6E" w14:paraId="075980B6" w14:textId="77777777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15F8DD96" w14:textId="77777777" w:rsidR="005B4C6E" w:rsidRDefault="000C76E7">
            <w:pPr>
              <w:spacing w:after="120"/>
              <w:ind w:right="144"/>
              <w:rPr>
                <w:bCs/>
              </w:rPr>
            </w:pPr>
            <w:r>
              <w:rPr>
                <w:b/>
              </w:rPr>
              <w:t>Purpose/Objective:</w:t>
            </w:r>
            <w:r>
              <w:rPr>
                <w:bCs/>
              </w:rPr>
              <w:t xml:space="preserve">  To update and finalize WP 5B’s </w:t>
            </w:r>
            <w:proofErr w:type="gramStart"/>
            <w:r>
              <w:rPr>
                <w:bCs/>
              </w:rPr>
              <w:t>reply</w:t>
            </w:r>
            <w:proofErr w:type="gramEnd"/>
            <w:r>
              <w:rPr>
                <w:bCs/>
              </w:rPr>
              <w:t xml:space="preserve"> liaison statement to WP 4C concerning </w:t>
            </w:r>
            <w:r>
              <w:rPr>
                <w:lang w:val="en-US"/>
              </w:rPr>
              <w:t>information for sharing studies under WRC-27 agenda item 1.11.</w:t>
            </w:r>
          </w:p>
        </w:tc>
      </w:tr>
      <w:tr w:rsidR="005B4C6E" w14:paraId="3B0708CE" w14:textId="77777777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FAB88F5" w14:textId="77777777" w:rsidR="005B4C6E" w:rsidRDefault="000C76E7">
            <w:pPr>
              <w:pStyle w:val="Normalaftertitle"/>
            </w:pPr>
            <w:r>
              <w:rPr>
                <w:b/>
              </w:rPr>
              <w:t>Abstract:</w:t>
            </w:r>
            <w:r>
              <w:rPr>
                <w:bCs/>
              </w:rPr>
              <w:t xml:space="preserve">  This document responds to </w:t>
            </w:r>
            <w:r>
              <w:rPr>
                <w:spacing w:val="-2"/>
              </w:rPr>
              <w:t xml:space="preserve">WP 4C’s </w:t>
            </w:r>
            <w:r>
              <w:t xml:space="preserve">request for material relevant to work on WRC-27 agenda item 1.11. by providing references </w:t>
            </w:r>
            <w:proofErr w:type="gramStart"/>
            <w:r>
              <w:t>for  relevant</w:t>
            </w:r>
            <w:proofErr w:type="gramEnd"/>
            <w:r>
              <w:t xml:space="preserve"> technical characteristics, protection criteria, and other information under the purview of WP 5B for frequency bands specified in WRC-27 agenda item 1.11.</w:t>
            </w:r>
          </w:p>
          <w:p w14:paraId="42B1D361" w14:textId="77777777" w:rsidR="005B4C6E" w:rsidRDefault="005B4C6E">
            <w:pPr>
              <w:ind w:left="180" w:right="144"/>
              <w:rPr>
                <w:bCs/>
              </w:rPr>
            </w:pPr>
          </w:p>
        </w:tc>
      </w:tr>
    </w:tbl>
    <w:p w14:paraId="17E99524" w14:textId="77777777" w:rsidR="005B4C6E" w:rsidRDefault="000C76E7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5B4C6E" w14:paraId="61F347D4" w14:textId="77777777">
        <w:trPr>
          <w:cantSplit/>
        </w:trPr>
        <w:tc>
          <w:tcPr>
            <w:tcW w:w="6487" w:type="dxa"/>
            <w:vAlign w:val="center"/>
          </w:tcPr>
          <w:p w14:paraId="770B326F" w14:textId="77777777" w:rsidR="005B4C6E" w:rsidRDefault="000C76E7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039ABA8C" w14:textId="77777777" w:rsidR="005B4C6E" w:rsidRDefault="000C76E7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32248FAC" wp14:editId="23D6F7E5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6E" w14:paraId="22E2018F" w14:textId="7777777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4D1767FB" w14:textId="77777777" w:rsidR="005B4C6E" w:rsidRDefault="005B4C6E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5FCEB77" w14:textId="77777777" w:rsidR="005B4C6E" w:rsidRDefault="005B4C6E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5B4C6E" w14:paraId="69A34016" w14:textId="7777777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3628FCF" w14:textId="77777777" w:rsidR="005B4C6E" w:rsidRDefault="005B4C6E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0733CF45" w14:textId="77777777" w:rsidR="005B4C6E" w:rsidRDefault="005B4C6E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5B4C6E" w14:paraId="6C9914B9" w14:textId="77777777">
        <w:trPr>
          <w:cantSplit/>
        </w:trPr>
        <w:tc>
          <w:tcPr>
            <w:tcW w:w="6487" w:type="dxa"/>
            <w:vMerge w:val="restart"/>
          </w:tcPr>
          <w:p w14:paraId="36DE8AC6" w14:textId="77777777" w:rsidR="005B4C6E" w:rsidRDefault="000C76E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  <w:t xml:space="preserve">Annex 9 to </w:t>
            </w:r>
            <w:r>
              <w:rPr>
                <w:rFonts w:ascii="Verdana" w:hAnsi="Verdana"/>
                <w:sz w:val="20"/>
              </w:rPr>
              <w:t>Document 5B/96</w:t>
            </w:r>
          </w:p>
          <w:p w14:paraId="127E8E4C" w14:textId="77777777" w:rsidR="005B4C6E" w:rsidRDefault="000C76E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WRC-27 agenda item 1.11</w:t>
            </w:r>
          </w:p>
        </w:tc>
        <w:tc>
          <w:tcPr>
            <w:tcW w:w="3402" w:type="dxa"/>
          </w:tcPr>
          <w:p w14:paraId="1C25AE36" w14:textId="77777777" w:rsidR="005B4C6E" w:rsidRDefault="000C76E7">
            <w:pPr>
              <w:pStyle w:val="DocData"/>
              <w:framePr w:hSpace="0" w:wrap="auto" w:hAnchor="text" w:yAlign="inline"/>
            </w:pPr>
            <w:r>
              <w:br/>
              <w:t xml:space="preserve">Document </w:t>
            </w:r>
            <w:proofErr w:type="gramStart"/>
            <w:r>
              <w:t>[  ]</w:t>
            </w:r>
            <w:proofErr w:type="gramEnd"/>
          </w:p>
        </w:tc>
      </w:tr>
      <w:tr w:rsidR="005B4C6E" w14:paraId="64E71631" w14:textId="77777777">
        <w:trPr>
          <w:cantSplit/>
        </w:trPr>
        <w:tc>
          <w:tcPr>
            <w:tcW w:w="6487" w:type="dxa"/>
            <w:vMerge/>
          </w:tcPr>
          <w:p w14:paraId="47BCE582" w14:textId="77777777" w:rsidR="005B4C6E" w:rsidRDefault="005B4C6E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4BD8013" w14:textId="77777777" w:rsidR="005B4C6E" w:rsidRDefault="000C76E7">
            <w:pPr>
              <w:pStyle w:val="DocData"/>
              <w:framePr w:hSpace="0" w:wrap="auto" w:hAnchor="text" w:yAlign="inline"/>
            </w:pPr>
            <w:r>
              <w:t>[DATE]</w:t>
            </w:r>
          </w:p>
        </w:tc>
      </w:tr>
      <w:tr w:rsidR="005B4C6E" w14:paraId="405C4C0F" w14:textId="77777777">
        <w:trPr>
          <w:cantSplit/>
        </w:trPr>
        <w:tc>
          <w:tcPr>
            <w:tcW w:w="6487" w:type="dxa"/>
            <w:vMerge/>
          </w:tcPr>
          <w:p w14:paraId="104B45F9" w14:textId="77777777" w:rsidR="005B4C6E" w:rsidRDefault="005B4C6E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32C811B6" w14:textId="77777777" w:rsidR="005B4C6E" w:rsidRDefault="000C76E7">
            <w:pPr>
              <w:pStyle w:val="DocData"/>
              <w:framePr w:hSpace="0" w:wrap="auto" w:hAnchor="text" w:yAlign="inline"/>
              <w:rPr>
                <w:rFonts w:eastAsia="SimSun"/>
              </w:rPr>
            </w:pPr>
            <w:r>
              <w:rPr>
                <w:rFonts w:eastAsia="SimSun"/>
              </w:rPr>
              <w:t>English only</w:t>
            </w:r>
          </w:p>
        </w:tc>
      </w:tr>
      <w:tr w:rsidR="005B4C6E" w14:paraId="0B9BE38D" w14:textId="77777777">
        <w:trPr>
          <w:cantSplit/>
        </w:trPr>
        <w:tc>
          <w:tcPr>
            <w:tcW w:w="9889" w:type="dxa"/>
            <w:gridSpan w:val="2"/>
          </w:tcPr>
          <w:p w14:paraId="2FDEA63B" w14:textId="77777777" w:rsidR="005B4C6E" w:rsidRDefault="005B4C6E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</w:p>
        </w:tc>
      </w:tr>
      <w:tr w:rsidR="005B4C6E" w14:paraId="103B9D4B" w14:textId="77777777">
        <w:trPr>
          <w:cantSplit/>
        </w:trPr>
        <w:tc>
          <w:tcPr>
            <w:tcW w:w="9889" w:type="dxa"/>
            <w:gridSpan w:val="2"/>
          </w:tcPr>
          <w:p w14:paraId="767561F3" w14:textId="77777777" w:rsidR="005B4C6E" w:rsidRDefault="000C76E7">
            <w:pPr>
              <w:pStyle w:val="Title1"/>
              <w:rPr>
                <w:lang w:eastAsia="zh-CN"/>
              </w:rPr>
            </w:pPr>
            <w:r>
              <w:rPr>
                <w:lang w:val="en-US"/>
              </w:rPr>
              <w:t>DRAFT REPLY LIAISON STATEMENT TO WORKING PARTY 4C</w:t>
            </w:r>
          </w:p>
        </w:tc>
      </w:tr>
      <w:tr w:rsidR="005B4C6E" w14:paraId="65B07A30" w14:textId="77777777">
        <w:trPr>
          <w:cantSplit/>
        </w:trPr>
        <w:tc>
          <w:tcPr>
            <w:tcW w:w="9889" w:type="dxa"/>
            <w:gridSpan w:val="2"/>
          </w:tcPr>
          <w:p w14:paraId="5A0DFD04" w14:textId="77777777" w:rsidR="005B4C6E" w:rsidRDefault="000C76E7">
            <w:pPr>
              <w:pStyle w:val="Title4"/>
              <w:rPr>
                <w:lang w:val="en-US"/>
              </w:rPr>
            </w:pPr>
            <w:r>
              <w:rPr>
                <w:lang w:val="en-US"/>
              </w:rPr>
              <w:t>Information for sharing studies under WRC-27 agenda item 1.11</w:t>
            </w:r>
          </w:p>
        </w:tc>
      </w:tr>
    </w:tbl>
    <w:bookmarkEnd w:id="5"/>
    <w:p w14:paraId="3E4C6751" w14:textId="77777777" w:rsidR="005B4C6E" w:rsidRDefault="000C76E7">
      <w:pPr>
        <w:pStyle w:val="Normalaftertitle"/>
        <w:jc w:val="both"/>
      </w:pPr>
      <w:r>
        <w:rPr>
          <w:spacing w:val="-2"/>
        </w:rPr>
        <w:t xml:space="preserve">Working Party (WP) 5B thanks WP 4C for its liaison statement (Doc. </w:t>
      </w:r>
      <w:hyperlink r:id="rId14" w:history="1">
        <w:r w:rsidR="005B4C6E">
          <w:rPr>
            <w:rStyle w:val="Hyperlink"/>
            <w:spacing w:val="-2"/>
          </w:rPr>
          <w:t>5B/75</w:t>
        </w:r>
      </w:hyperlink>
      <w:r>
        <w:rPr>
          <w:spacing w:val="-2"/>
        </w:rPr>
        <w:t>)</w:t>
      </w:r>
      <w:r>
        <w:t xml:space="preserve"> requesting material relevant to work on WRC-27 agenda item 1.11. The agenda item considers the technical and operational issues and regulatory provisions for space-to-space links among non-geostationary and geostationary satellites in various frequency bands allocated to the mobile-satellite service (MSS). This contribution provides relevant technical characteristics, protection criteria, and other information for frequency bands specified in WRC-27 agenda item 1.11 that are under the purview of WP 5B.</w:t>
      </w:r>
    </w:p>
    <w:p w14:paraId="14246D23" w14:textId="77777777" w:rsidR="005B4C6E" w:rsidRDefault="000C76E7">
      <w:pPr>
        <w:pStyle w:val="Headingb"/>
      </w:pPr>
      <w:r>
        <w:t>Frequency bands and relevant information</w:t>
      </w:r>
    </w:p>
    <w:p w14:paraId="547BA1F8" w14:textId="77777777" w:rsidR="005B4C6E" w:rsidRDefault="000C76E7">
      <w:pPr>
        <w:pStyle w:val="Headingi"/>
      </w:pPr>
      <w:r>
        <w:t>Aeronautical mobile telemetry systems</w:t>
      </w:r>
    </w:p>
    <w:p w14:paraId="26018129" w14:textId="77777777" w:rsidR="005B4C6E" w:rsidRDefault="000C76E7">
      <w:r>
        <w:t>Frequency band: 1 518-1 544 MHz</w:t>
      </w:r>
    </w:p>
    <w:p w14:paraId="22C4C21C" w14:textId="77777777" w:rsidR="005B4C6E" w:rsidRDefault="000C76E7">
      <w:pPr>
        <w:spacing w:before="0"/>
        <w:jc w:val="both"/>
      </w:pPr>
      <w:r>
        <w:t xml:space="preserve">Protection criteria: WP 5B references Recommendation ITU-R M.1459 – </w:t>
      </w:r>
      <w:r>
        <w:rPr>
          <w:i/>
          <w:iCs/>
        </w:rPr>
        <w:t>P</w:t>
      </w:r>
      <w:proofErr w:type="spellStart"/>
      <w:r>
        <w:rPr>
          <w:i/>
          <w:iCs/>
          <w:lang w:val="en-US"/>
        </w:rPr>
        <w:t>rotection</w:t>
      </w:r>
      <w:proofErr w:type="spellEnd"/>
      <w:r>
        <w:rPr>
          <w:i/>
          <w:iCs/>
          <w:lang w:val="en-US"/>
        </w:rPr>
        <w:t xml:space="preserve"> criteria for telemetry systems in the aeronautical mobile service and mitigation techniques to facilitate sharing with geostationary broadcasting-satellite and mobile-satellite services in the frequency bands 1 452</w:t>
      </w:r>
      <w:r>
        <w:rPr>
          <w:i/>
          <w:iCs/>
          <w:lang w:val="en-US"/>
        </w:rPr>
        <w:noBreakHyphen/>
        <w:t xml:space="preserve">1 525 MHz and 2 310-2 360 </w:t>
      </w:r>
      <w:proofErr w:type="spellStart"/>
      <w:r>
        <w:rPr>
          <w:i/>
          <w:iCs/>
          <w:lang w:val="en-US"/>
        </w:rPr>
        <w:t>MHz</w:t>
      </w:r>
      <w:r>
        <w:rPr>
          <w:lang w:val="en-US"/>
        </w:rPr>
        <w:t>.</w:t>
      </w:r>
      <w:proofErr w:type="spellEnd"/>
      <w:r>
        <w:t xml:space="preserve"> The Recommendation specifies the protection criteria for telemetry systems in the aeronautical mobile service and includes mitigation techniques for sharing with geostationary broadcasting-satellite and mobile-satellite services.</w:t>
      </w:r>
      <w:ins w:id="6" w:author="Author">
        <w:r>
          <w:t xml:space="preserve"> Based</w:t>
        </w:r>
      </w:ins>
      <w:r>
        <w:t xml:space="preserve"> </w:t>
      </w:r>
      <w:ins w:id="7" w:author="Author">
        <w:r>
          <w:t>on this Recommendat</w:t>
        </w:r>
        <w:r>
          <w:t xml:space="preserve">ion, Table </w:t>
        </w:r>
        <w:r>
          <w:rPr>
            <w:b/>
            <w:rPrChange w:id="8" w:author="Author">
              <w:rPr/>
            </w:rPrChange>
          </w:rPr>
          <w:t>21-4</w:t>
        </w:r>
        <w:r>
          <w:t xml:space="preserve"> in Article </w:t>
        </w:r>
        <w:r>
          <w:rPr>
            <w:b/>
            <w:rPrChange w:id="9" w:author="Author">
              <w:rPr/>
            </w:rPrChange>
          </w:rPr>
          <w:t xml:space="preserve">21 </w:t>
        </w:r>
        <w:r>
          <w:t xml:space="preserve">sets forth </w:t>
        </w:r>
        <w:proofErr w:type="spellStart"/>
        <w:r>
          <w:t>pfd</w:t>
        </w:r>
        <w:proofErr w:type="spellEnd"/>
        <w:r>
          <w:t xml:space="preserve"> limits for protection of telemetry systems over the territory of the United States in the band 1 518-1 525 </w:t>
        </w:r>
        <w:proofErr w:type="spellStart"/>
        <w:r>
          <w:t>MHz.</w:t>
        </w:r>
      </w:ins>
      <w:proofErr w:type="spellEnd"/>
    </w:p>
    <w:p w14:paraId="71577932" w14:textId="77777777" w:rsidR="005B4C6E" w:rsidRDefault="000C76E7">
      <w:pPr>
        <w:jc w:val="both"/>
        <w:rPr>
          <w:ins w:id="10" w:author="Author"/>
        </w:rPr>
      </w:pPr>
      <w:r>
        <w:t xml:space="preserve">Operational characteristics: Refer to Report ITU-R M.2286-0 – </w:t>
      </w:r>
      <w:r>
        <w:rPr>
          <w:i/>
          <w:iCs/>
        </w:rPr>
        <w:t>Operational characteristics of aeronautical mobile telemetry systems</w:t>
      </w:r>
      <w:r>
        <w:t xml:space="preserve"> which describes the operational details of aeronautical mobile telemetry (AMT) systems.</w:t>
      </w:r>
    </w:p>
    <w:p w14:paraId="43D168E0" w14:textId="77777777" w:rsidR="005B4C6E" w:rsidRDefault="000C76E7">
      <w:pPr>
        <w:rPr>
          <w:ins w:id="11" w:author="Author"/>
        </w:rPr>
      </w:pPr>
      <w:ins w:id="12" w:author="Author">
        <w:r>
          <w:t xml:space="preserve">WP5B further notes, with respect to the band 1 518-1 544 MHz, that “[i]n Region 2, the use of the band 1 435-1 535 MHz by the aeronautical mobile service for telemetry has priority over other uses by the mobile service.”  RR No. </w:t>
        </w:r>
        <w:r>
          <w:rPr>
            <w:b/>
            <w:rPrChange w:id="13" w:author="Author">
              <w:rPr/>
            </w:rPrChange>
          </w:rPr>
          <w:t>5.343</w:t>
        </w:r>
        <w:r>
          <w:t xml:space="preserve">; see also </w:t>
        </w:r>
        <w:r>
          <w:rPr>
            <w:b/>
            <w:rPrChange w:id="14" w:author="Author">
              <w:rPr/>
            </w:rPrChange>
          </w:rPr>
          <w:t>5.348B</w:t>
        </w:r>
        <w:r>
          <w:t xml:space="preserve">.   </w:t>
        </w:r>
      </w:ins>
    </w:p>
    <w:p w14:paraId="53B14100" w14:textId="77777777" w:rsidR="005B4C6E" w:rsidRDefault="000C76E7">
      <w:pPr>
        <w:pStyle w:val="Headingi"/>
      </w:pPr>
      <w:r>
        <w:t>Aeronautical radionavigation service</w:t>
      </w:r>
    </w:p>
    <w:p w14:paraId="52177EDB" w14:textId="77777777" w:rsidR="005B4C6E" w:rsidRDefault="000C76E7">
      <w:r>
        <w:t>Frequency band: 1 610-1 626.5 MHz</w:t>
      </w:r>
    </w:p>
    <w:p w14:paraId="6A6A79F0" w14:textId="77777777" w:rsidR="005B4C6E" w:rsidRDefault="000C76E7">
      <w:pPr>
        <w:jc w:val="both"/>
      </w:pPr>
      <w:r>
        <w:t>Current Status: There are currently no ARNS operations in the 1 610-1 626.5 MHz band as ICAO has not been approached to develop SARPs for ARNS in this band. There are no known ITU-R Recommendations or Reports concerning the use of ARNS in this band.</w:t>
      </w:r>
    </w:p>
    <w:p w14:paraId="11D4D8FD" w14:textId="77777777" w:rsidR="005B4C6E" w:rsidRDefault="000C76E7">
      <w:pPr>
        <w:jc w:val="both"/>
      </w:pPr>
      <w:r>
        <w:lastRenderedPageBreak/>
        <w:t>In addition, AMS(R)S is expected to continue operating in this band pursuant to ICAO SARPs.</w:t>
      </w:r>
    </w:p>
    <w:p w14:paraId="2D950B7F" w14:textId="77777777" w:rsidR="005B4C6E" w:rsidRDefault="000C76E7">
      <w:pPr>
        <w:pStyle w:val="Headingi"/>
      </w:pPr>
      <w:r>
        <w:t>[Radiolocation service</w:t>
      </w:r>
    </w:p>
    <w:p w14:paraId="49E6D9B5" w14:textId="77777777" w:rsidR="005B4C6E" w:rsidRDefault="000C76E7">
      <w:pPr>
        <w:keepNext/>
        <w:keepLines/>
      </w:pPr>
      <w:r>
        <w:t>Frequency band: 2 483.5-2 500 MHz</w:t>
      </w:r>
    </w:p>
    <w:p w14:paraId="383AD50A" w14:textId="77777777" w:rsidR="005B4C6E" w:rsidRDefault="000C76E7">
      <w:pPr>
        <w:jc w:val="both"/>
      </w:pPr>
      <w:r>
        <w:t>Protection criteria: WP 5B will identify and provide relevant ITU-R Recommendations and Reports that pertain to the radiolocation service operating in this band. These documents would support the sharing and compatibility studies required under WRC-27 agenda item 1.11.]</w:t>
      </w:r>
    </w:p>
    <w:p w14:paraId="440BA3C5" w14:textId="77777777" w:rsidR="005B4C6E" w:rsidRDefault="000C76E7">
      <w:pPr>
        <w:pStyle w:val="Headingb"/>
      </w:pPr>
      <w:r>
        <w:t>Further contributions and updates</w:t>
      </w:r>
    </w:p>
    <w:p w14:paraId="0D968CD1" w14:textId="77777777" w:rsidR="005B4C6E" w:rsidRDefault="000C76E7">
      <w:pPr>
        <w:spacing w:after="240"/>
      </w:pPr>
      <w:r>
        <w:t xml:space="preserve">WP 5B would like to be </w:t>
      </w:r>
      <w:r>
        <w:t>kept informed on the progress of the studies under WRC-27 agenda item 1.11.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5B4C6E" w14:paraId="4A7E7A86" w14:textId="77777777">
        <w:tc>
          <w:tcPr>
            <w:tcW w:w="5000" w:type="pct"/>
            <w:gridSpan w:val="2"/>
          </w:tcPr>
          <w:p w14:paraId="63A4F601" w14:textId="77777777" w:rsidR="005B4C6E" w:rsidRDefault="000C76E7">
            <w:pPr>
              <w:spacing w:after="120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Status:</w:t>
            </w:r>
            <w:r>
              <w:rPr>
                <w:b/>
                <w:bCs/>
                <w:lang w:val="en-US"/>
              </w:rPr>
              <w:tab/>
            </w:r>
            <w:r>
              <w:rPr>
                <w:lang w:val="en-US"/>
              </w:rPr>
              <w:t>For action</w:t>
            </w:r>
          </w:p>
        </w:tc>
      </w:tr>
      <w:tr w:rsidR="005B4C6E" w14:paraId="77C81F55" w14:textId="77777777">
        <w:tc>
          <w:tcPr>
            <w:tcW w:w="2500" w:type="pct"/>
          </w:tcPr>
          <w:p w14:paraId="712F51AD" w14:textId="77777777" w:rsidR="005B4C6E" w:rsidRDefault="000C76E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Contact:</w:t>
            </w:r>
            <w:r>
              <w:rPr>
                <w:b/>
                <w:bCs/>
                <w:lang w:val="en-US"/>
              </w:rPr>
              <w:tab/>
            </w:r>
            <w:r>
              <w:rPr>
                <w:lang w:val="en-US"/>
              </w:rPr>
              <w:t>[TBD]</w:t>
            </w:r>
          </w:p>
        </w:tc>
        <w:tc>
          <w:tcPr>
            <w:tcW w:w="2500" w:type="pct"/>
          </w:tcPr>
          <w:p w14:paraId="3F5D425F" w14:textId="77777777" w:rsidR="005B4C6E" w:rsidRDefault="000C76E7">
            <w:pPr>
              <w:tabs>
                <w:tab w:val="left" w:pos="5735"/>
              </w:tabs>
              <w:rPr>
                <w:lang w:val="en-US"/>
              </w:rPr>
            </w:pPr>
            <w:r>
              <w:rPr>
                <w:b/>
                <w:bCs/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ab/>
              <w:t>[TBD]</w:t>
            </w:r>
          </w:p>
        </w:tc>
      </w:tr>
    </w:tbl>
    <w:p w14:paraId="53670480" w14:textId="77777777" w:rsidR="005B4C6E" w:rsidRDefault="005B4C6E"/>
    <w:sectPr w:rsidR="005B4C6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5C328" w14:textId="77777777" w:rsidR="00201DFC" w:rsidRDefault="00201DFC">
      <w:r>
        <w:separator/>
      </w:r>
    </w:p>
  </w:endnote>
  <w:endnote w:type="continuationSeparator" w:id="0">
    <w:p w14:paraId="401CF411" w14:textId="77777777" w:rsidR="00201DFC" w:rsidRDefault="0020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97A0A" w14:textId="77777777" w:rsidR="005B4C6E" w:rsidRDefault="005B4C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210F" w14:textId="7C3516DC" w:rsidR="005B4C6E" w:rsidRDefault="005B4C6E">
    <w:pPr>
      <w:pStyle w:val="Footer"/>
      <w:tabs>
        <w:tab w:val="clear" w:pos="5954"/>
      </w:tabs>
      <w:rPr>
        <w:lang w:val="en-US"/>
      </w:rPr>
    </w:pPr>
    <w:fldSimple w:instr=" FILENAME \p \* MERGEFORMAT ">
      <w:r>
        <w:rPr>
          <w:lang w:val="en-US"/>
        </w:rPr>
        <w:t>M</w:t>
      </w:r>
      <w:r>
        <w:t>:\BRSGD\TEXT2023\SG05\WP5B\000\096\096N09e.docx</w:t>
      </w:r>
    </w:fldSimple>
    <w:r w:rsidR="000C76E7">
      <w:t xml:space="preserve"> </w:t>
    </w:r>
    <w:r w:rsidR="000C76E7">
      <w:rPr>
        <w:lang w:val="en-US"/>
      </w:rPr>
      <w:tab/>
    </w:r>
    <w:r w:rsidR="000C76E7">
      <w:fldChar w:fldCharType="begin"/>
    </w:r>
    <w:r w:rsidR="000C76E7">
      <w:instrText xml:space="preserve"> savedate \@ dd.MM.yy </w:instrText>
    </w:r>
    <w:r w:rsidR="000C76E7">
      <w:fldChar w:fldCharType="separate"/>
    </w:r>
    <w:r w:rsidR="000C76E7">
      <w:t>09.09.24</w:t>
    </w:r>
    <w:r w:rsidR="000C76E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CBC9E" w14:textId="783D50C3" w:rsidR="005B4C6E" w:rsidRDefault="005B4C6E">
    <w:pPr>
      <w:pStyle w:val="Footer"/>
    </w:pPr>
    <w:fldSimple w:instr=" FILENAME \p  \* MERGEFORMAT ">
      <w:r>
        <w:t>M:\BRSGD\TEXT2023\SG05\WP5B\000\096\096N09e.docx</w:t>
      </w:r>
    </w:fldSimple>
    <w:r w:rsidR="000C76E7">
      <w:tab/>
    </w:r>
    <w:r w:rsidR="000C76E7">
      <w:fldChar w:fldCharType="begin"/>
    </w:r>
    <w:r w:rsidR="000C76E7">
      <w:instrText xml:space="preserve"> SAVEDATE \@ DD.MM.YY </w:instrText>
    </w:r>
    <w:r w:rsidR="000C76E7">
      <w:fldChar w:fldCharType="separate"/>
    </w:r>
    <w:r w:rsidR="000C76E7">
      <w:t>09.09.24</w:t>
    </w:r>
    <w:r w:rsidR="000C76E7">
      <w:fldChar w:fldCharType="end"/>
    </w:r>
    <w:r w:rsidR="000C76E7">
      <w:tab/>
    </w:r>
    <w:r w:rsidR="000C76E7">
      <w:fldChar w:fldCharType="begin"/>
    </w:r>
    <w:r w:rsidR="000C76E7">
      <w:instrText xml:space="preserve"> PRINTDATE \@ DD.MM.YY </w:instrText>
    </w:r>
    <w:r w:rsidR="000C76E7">
      <w:fldChar w:fldCharType="separate"/>
    </w:r>
    <w:r w:rsidR="000C76E7">
      <w:t>21.02.08</w:t>
    </w:r>
    <w:r w:rsidR="000C76E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59252" w14:textId="77777777" w:rsidR="00201DFC" w:rsidRDefault="00201DFC">
      <w:r>
        <w:t>____________________</w:t>
      </w:r>
    </w:p>
  </w:footnote>
  <w:footnote w:type="continuationSeparator" w:id="0">
    <w:p w14:paraId="00DD7587" w14:textId="77777777" w:rsidR="00201DFC" w:rsidRDefault="0020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7CBC2" w14:textId="77777777" w:rsidR="005B4C6E" w:rsidRDefault="005B4C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BC875" w14:textId="77777777" w:rsidR="005B4C6E" w:rsidRDefault="000C76E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7C4616A1" w14:textId="77777777" w:rsidR="005B4C6E" w:rsidRDefault="000C76E7">
    <w:pPr>
      <w:pStyle w:val="Header"/>
      <w:rPr>
        <w:lang w:val="en-US"/>
      </w:rPr>
    </w:pPr>
    <w:r>
      <w:rPr>
        <w:lang w:val="en-US"/>
      </w:rPr>
      <w:t xml:space="preserve">5B/96 (Annex 9)-E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4A42C" w14:textId="77777777" w:rsidR="005B4C6E" w:rsidRDefault="005B4C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14AE1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DA0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9AF9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EC23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765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C4E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8459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2803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CA8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206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447CA"/>
    <w:multiLevelType w:val="hybridMultilevel"/>
    <w:tmpl w:val="9A763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B3B79"/>
    <w:multiLevelType w:val="hybridMultilevel"/>
    <w:tmpl w:val="A36E2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E4729"/>
    <w:multiLevelType w:val="hybridMultilevel"/>
    <w:tmpl w:val="47C82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00A90"/>
    <w:multiLevelType w:val="hybridMultilevel"/>
    <w:tmpl w:val="C2BA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890365">
    <w:abstractNumId w:val="9"/>
  </w:num>
  <w:num w:numId="2" w16cid:durableId="680858034">
    <w:abstractNumId w:val="7"/>
  </w:num>
  <w:num w:numId="3" w16cid:durableId="577863116">
    <w:abstractNumId w:val="6"/>
  </w:num>
  <w:num w:numId="4" w16cid:durableId="1099567484">
    <w:abstractNumId w:val="5"/>
  </w:num>
  <w:num w:numId="5" w16cid:durableId="883752984">
    <w:abstractNumId w:val="4"/>
  </w:num>
  <w:num w:numId="6" w16cid:durableId="593166807">
    <w:abstractNumId w:val="8"/>
  </w:num>
  <w:num w:numId="7" w16cid:durableId="1336109481">
    <w:abstractNumId w:val="3"/>
  </w:num>
  <w:num w:numId="8" w16cid:durableId="1626544337">
    <w:abstractNumId w:val="2"/>
  </w:num>
  <w:num w:numId="9" w16cid:durableId="2145737691">
    <w:abstractNumId w:val="1"/>
  </w:num>
  <w:num w:numId="10" w16cid:durableId="90590815">
    <w:abstractNumId w:val="0"/>
  </w:num>
  <w:num w:numId="11" w16cid:durableId="1292055144">
    <w:abstractNumId w:val="8"/>
  </w:num>
  <w:num w:numId="12" w16cid:durableId="2059085135">
    <w:abstractNumId w:val="3"/>
  </w:num>
  <w:num w:numId="13" w16cid:durableId="1169638445">
    <w:abstractNumId w:val="2"/>
  </w:num>
  <w:num w:numId="14" w16cid:durableId="1981766497">
    <w:abstractNumId w:val="1"/>
  </w:num>
  <w:num w:numId="15" w16cid:durableId="792749874">
    <w:abstractNumId w:val="0"/>
  </w:num>
  <w:num w:numId="16" w16cid:durableId="2006736619">
    <w:abstractNumId w:val="8"/>
  </w:num>
  <w:num w:numId="17" w16cid:durableId="1857452284">
    <w:abstractNumId w:val="3"/>
  </w:num>
  <w:num w:numId="18" w16cid:durableId="318266645">
    <w:abstractNumId w:val="2"/>
  </w:num>
  <w:num w:numId="19" w16cid:durableId="1605189293">
    <w:abstractNumId w:val="1"/>
  </w:num>
  <w:num w:numId="20" w16cid:durableId="896428838">
    <w:abstractNumId w:val="0"/>
  </w:num>
  <w:num w:numId="21" w16cid:durableId="1229225217">
    <w:abstractNumId w:val="13"/>
  </w:num>
  <w:num w:numId="22" w16cid:durableId="1624075793">
    <w:abstractNumId w:val="11"/>
  </w:num>
  <w:num w:numId="23" w16cid:durableId="1414618168">
    <w:abstractNumId w:val="12"/>
  </w:num>
  <w:num w:numId="24" w16cid:durableId="14467289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uthor" w:val="False"/>
    <w:docVar w:name="DocIDClientMatter" w:val="False"/>
    <w:docVar w:name="DocIDDate" w:val="False"/>
    <w:docVar w:name="DocIDDateText" w:val="False"/>
    <w:docVar w:name="DocIDLibrary" w:val="True"/>
    <w:docVar w:name="DocIDType" w:val="AllPages"/>
    <w:docVar w:name="DocIDTypist" w:val="False"/>
  </w:docVars>
  <w:rsids>
    <w:rsidRoot w:val="005B4C6E"/>
    <w:rsid w:val="000C76E7"/>
    <w:rsid w:val="001A34F3"/>
    <w:rsid w:val="00201DFC"/>
    <w:rsid w:val="00517376"/>
    <w:rsid w:val="005B4C6E"/>
    <w:rsid w:val="006F3529"/>
    <w:rsid w:val="00A5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C9C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pPr>
      <w:spacing w:before="360"/>
    </w:pPr>
  </w:style>
  <w:style w:type="paragraph" w:customStyle="1" w:styleId="Artheading">
    <w:name w:val="Art_heading"/>
    <w:basedOn w:val="Normal"/>
    <w:next w:val="Normal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</w:style>
  <w:style w:type="character" w:styleId="EndnoteReference">
    <w:name w:val="endnote reference"/>
    <w:basedOn w:val="DefaultParagraphFont"/>
    <w:rPr>
      <w:vertAlign w:val="superscript"/>
    </w:rPr>
  </w:style>
  <w:style w:type="paragraph" w:customStyle="1" w:styleId="enumlev1">
    <w:name w:val="enumlev1"/>
    <w:basedOn w:val="Normal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pPr>
      <w:ind w:left="1871" w:hanging="737"/>
    </w:pPr>
  </w:style>
  <w:style w:type="paragraph" w:customStyle="1" w:styleId="enumlev3">
    <w:name w:val="enumlev3"/>
    <w:basedOn w:val="enumlev2"/>
    <w:pPr>
      <w:ind w:left="2268" w:hanging="397"/>
    </w:pPr>
  </w:style>
  <w:style w:type="paragraph" w:customStyle="1" w:styleId="Equation">
    <w:name w:val="Equation"/>
    <w:basedOn w:val="Normal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pPr>
      <w:keepNext w:val="0"/>
    </w:pPr>
  </w:style>
  <w:style w:type="paragraph" w:styleId="Footer">
    <w:name w:val="footer"/>
    <w:basedOn w:val="Normal"/>
    <w:link w:val="FooterChar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Pr>
      <w:position w:val="6"/>
      <w:sz w:val="18"/>
    </w:rPr>
  </w:style>
  <w:style w:type="paragraph" w:styleId="FootnoteText">
    <w:name w:val="footnote text"/>
    <w:basedOn w:val="Normal"/>
    <w:link w:val="FootnoteTextChar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PartNo">
    <w:name w:val="Part_No"/>
    <w:basedOn w:val="AnnexNo"/>
    <w:next w:val="Normal"/>
  </w:style>
  <w:style w:type="paragraph" w:customStyle="1" w:styleId="Partref">
    <w:name w:val="Part_ref"/>
    <w:basedOn w:val="Annexref"/>
    <w:next w:val="Normal"/>
  </w:style>
  <w:style w:type="paragraph" w:customStyle="1" w:styleId="Parttitle">
    <w:name w:val="Part_title"/>
    <w:basedOn w:val="Annextitle"/>
    <w:next w:val="Normalaftertitle0"/>
  </w:style>
  <w:style w:type="paragraph" w:customStyle="1" w:styleId="RecNo">
    <w:name w:val="Rec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</w:style>
  <w:style w:type="paragraph" w:customStyle="1" w:styleId="Reftext">
    <w:name w:val="Ref_text"/>
    <w:basedOn w:val="Normal"/>
    <w:pPr>
      <w:ind w:left="1134" w:hanging="113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</w:style>
  <w:style w:type="paragraph" w:customStyle="1" w:styleId="RepNo">
    <w:name w:val="Rep_No"/>
    <w:basedOn w:val="RecNo"/>
    <w:next w:val="Reptitle"/>
  </w:style>
  <w:style w:type="paragraph" w:customStyle="1" w:styleId="Reptitle">
    <w:name w:val="Rep_title"/>
    <w:basedOn w:val="Rectitle"/>
    <w:next w:val="Repref"/>
  </w:style>
  <w:style w:type="paragraph" w:customStyle="1" w:styleId="Repref">
    <w:name w:val="Rep_ref"/>
    <w:basedOn w:val="Recref"/>
    <w:next w:val="Repdate"/>
  </w:style>
  <w:style w:type="paragraph" w:customStyle="1" w:styleId="Resdate">
    <w:name w:val="Res_date"/>
    <w:basedOn w:val="Recdate"/>
    <w:next w:val="Normalaftertitle0"/>
  </w:style>
  <w:style w:type="paragraph" w:customStyle="1" w:styleId="ResNo">
    <w:name w:val="Res_No"/>
    <w:basedOn w:val="RecNo"/>
    <w:next w:val="Normal"/>
  </w:style>
  <w:style w:type="paragraph" w:customStyle="1" w:styleId="Restitle">
    <w:name w:val="Res_title"/>
    <w:basedOn w:val="Rectitle"/>
    <w:next w:val="Normal"/>
  </w:style>
  <w:style w:type="paragraph" w:customStyle="1" w:styleId="Resref">
    <w:name w:val="Res_ref"/>
    <w:basedOn w:val="Recref"/>
    <w:next w:val="Resdate"/>
  </w:style>
  <w:style w:type="paragraph" w:customStyle="1" w:styleId="SectionNo">
    <w:name w:val="Section_No"/>
    <w:basedOn w:val="AnnexNo"/>
    <w:next w:val="Normal"/>
  </w:style>
  <w:style w:type="paragraph" w:customStyle="1" w:styleId="Sectiontitle">
    <w:name w:val="Section_title"/>
    <w:basedOn w:val="Annextitle"/>
    <w:next w:val="Normalaftertitle0"/>
  </w:style>
  <w:style w:type="paragraph" w:customStyle="1" w:styleId="Source">
    <w:name w:val="Source"/>
    <w:basedOn w:val="Normal"/>
    <w:next w:val="Normal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qFormat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pPr>
      <w:spacing w:before="120"/>
    </w:pPr>
  </w:style>
  <w:style w:type="paragraph" w:styleId="TOC3">
    <w:name w:val="toc 3"/>
    <w:basedOn w:val="TOC2"/>
  </w:style>
  <w:style w:type="paragraph" w:styleId="TOC4">
    <w:name w:val="toc 4"/>
    <w:basedOn w:val="TOC3"/>
  </w:style>
  <w:style w:type="paragraph" w:styleId="TOC5">
    <w:name w:val="toc 5"/>
    <w:basedOn w:val="TOC4"/>
  </w:style>
  <w:style w:type="paragraph" w:styleId="TOC6">
    <w:name w:val="toc 6"/>
    <w:basedOn w:val="TOC4"/>
  </w:style>
  <w:style w:type="paragraph" w:styleId="TOC7">
    <w:name w:val="toc 7"/>
    <w:basedOn w:val="TOC4"/>
  </w:style>
  <w:style w:type="paragraph" w:styleId="TOC8">
    <w:name w:val="toc 8"/>
    <w:basedOn w:val="TOC4"/>
  </w:style>
  <w:style w:type="character" w:customStyle="1" w:styleId="Appdef">
    <w:name w:val="App_def"/>
    <w:basedOn w:val="DefaultParagraphFont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character" w:customStyle="1" w:styleId="Artdef">
    <w:name w:val="Art_def"/>
    <w:basedOn w:val="DefaultParagraphFont"/>
    <w:rPr>
      <w:rFonts w:ascii="Times New Roman" w:hAnsi="Times New Roman"/>
      <w:b/>
    </w:rPr>
  </w:style>
  <w:style w:type="character" w:customStyle="1" w:styleId="Artref">
    <w:name w:val="Art_ref"/>
    <w:basedOn w:val="DefaultParagraphFont"/>
  </w:style>
  <w:style w:type="character" w:customStyle="1" w:styleId="Tablefreq">
    <w:name w:val="Table_freq"/>
    <w:basedOn w:val="DefaultParagraphFont"/>
    <w:rPr>
      <w:b/>
      <w:color w:val="auto"/>
      <w:sz w:val="20"/>
    </w:rPr>
  </w:style>
  <w:style w:type="paragraph" w:customStyle="1" w:styleId="Formal">
    <w:name w:val="Formal"/>
    <w:basedOn w:val="ASN1"/>
    <w:rPr>
      <w:b w:val="0"/>
    </w:rPr>
  </w:style>
  <w:style w:type="paragraph" w:customStyle="1" w:styleId="Section1">
    <w:name w:val="Section_1"/>
    <w:basedOn w:val="Normal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Pr>
      <w:b w:val="0"/>
      <w:i/>
    </w:rPr>
  </w:style>
  <w:style w:type="paragraph" w:customStyle="1" w:styleId="Headingi">
    <w:name w:val="Heading_i"/>
    <w:basedOn w:val="Normal"/>
    <w:next w:val="Normal"/>
    <w:qFormat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</w:style>
  <w:style w:type="paragraph" w:customStyle="1" w:styleId="Figuretitle">
    <w:name w:val="Figure_title"/>
    <w:basedOn w:val="Normal"/>
    <w:next w:val="Normal"/>
    <w:link w:val="FiguretitleChar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</w:style>
  <w:style w:type="paragraph" w:customStyle="1" w:styleId="Appendixref">
    <w:name w:val="Appendix_ref"/>
    <w:basedOn w:val="Annexref"/>
    <w:next w:val="Annextitle"/>
  </w:style>
  <w:style w:type="paragraph" w:customStyle="1" w:styleId="Appendixtitle">
    <w:name w:val="Appendix_title"/>
    <w:basedOn w:val="Annextitle"/>
    <w:next w:val="Normal"/>
  </w:style>
  <w:style w:type="paragraph" w:customStyle="1" w:styleId="Border">
    <w:name w:val="Border"/>
    <w:basedOn w:val="Normal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pPr>
      <w:ind w:left="1134"/>
    </w:pPr>
  </w:style>
  <w:style w:type="paragraph" w:styleId="Index4">
    <w:name w:val="index 4"/>
    <w:basedOn w:val="Normal"/>
    <w:next w:val="Normal"/>
    <w:pPr>
      <w:ind w:left="849"/>
    </w:pPr>
  </w:style>
  <w:style w:type="paragraph" w:styleId="Index5">
    <w:name w:val="index 5"/>
    <w:basedOn w:val="Normal"/>
    <w:next w:val="Normal"/>
    <w:pPr>
      <w:ind w:left="1132"/>
    </w:pPr>
  </w:style>
  <w:style w:type="paragraph" w:styleId="Index6">
    <w:name w:val="index 6"/>
    <w:basedOn w:val="Normal"/>
    <w:next w:val="Normal"/>
    <w:pPr>
      <w:ind w:left="1415"/>
    </w:pPr>
  </w:style>
  <w:style w:type="paragraph" w:styleId="Index7">
    <w:name w:val="index 7"/>
    <w:basedOn w:val="Normal"/>
    <w:next w:val="Normal"/>
    <w:pPr>
      <w:ind w:left="1698"/>
    </w:pPr>
  </w:style>
  <w:style w:type="paragraph" w:styleId="IndexHeading">
    <w:name w:val="index heading"/>
    <w:basedOn w:val="Normal"/>
    <w:next w:val="Index1"/>
  </w:style>
  <w:style w:type="character" w:styleId="LineNumber">
    <w:name w:val="line number"/>
    <w:basedOn w:val="DefaultParagraphFont"/>
  </w:style>
  <w:style w:type="paragraph" w:customStyle="1" w:styleId="Normalaftertitle0">
    <w:name w:val="Normal after title"/>
    <w:basedOn w:val="Normal"/>
    <w:next w:val="Normal"/>
    <w:pPr>
      <w:spacing w:before="280"/>
    </w:pPr>
  </w:style>
  <w:style w:type="paragraph" w:customStyle="1" w:styleId="Proposal">
    <w:name w:val="Proposal"/>
    <w:basedOn w:val="Normal"/>
    <w:next w:val="Normal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Pr>
      <w:b w:val="0"/>
    </w:rPr>
  </w:style>
  <w:style w:type="paragraph" w:customStyle="1" w:styleId="TableTextS5">
    <w:name w:val="Table_TextS5"/>
    <w:basedOn w:val="Normal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</w:style>
  <w:style w:type="paragraph" w:customStyle="1" w:styleId="AppArttitle">
    <w:name w:val="App_Art_title"/>
    <w:basedOn w:val="Arttitle"/>
    <w:qFormat/>
  </w:style>
  <w:style w:type="paragraph" w:customStyle="1" w:styleId="ApptoAnnex">
    <w:name w:val="App_to_Annex"/>
    <w:basedOn w:val="AppendixNo"/>
    <w:next w:val="Normal"/>
    <w:qFormat/>
  </w:style>
  <w:style w:type="paragraph" w:customStyle="1" w:styleId="Committee">
    <w:name w:val="Committee"/>
    <w:basedOn w:val="Normal"/>
    <w:qFormat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Pr>
      <w:lang w:val="en-US"/>
    </w:rPr>
  </w:style>
  <w:style w:type="paragraph" w:customStyle="1" w:styleId="Part1">
    <w:name w:val="Part_1"/>
    <w:basedOn w:val="Section1"/>
    <w:next w:val="Section1"/>
    <w:qFormat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</w:style>
  <w:style w:type="paragraph" w:customStyle="1" w:styleId="Volumetitle">
    <w:name w:val="Volume_title"/>
    <w:basedOn w:val="Normal"/>
    <w:qFormat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Pr>
      <w:lang w:val="en-US"/>
    </w:rPr>
  </w:style>
  <w:style w:type="paragraph" w:customStyle="1" w:styleId="Normalsplit">
    <w:name w:val="Normal_split"/>
    <w:basedOn w:val="Normal"/>
    <w:qFormat/>
  </w:style>
  <w:style w:type="character" w:customStyle="1" w:styleId="Provsplit">
    <w:name w:val="Prov_split"/>
    <w:basedOn w:val="DefaultParagraphFont"/>
    <w:qFormat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</w:style>
  <w:style w:type="paragraph" w:customStyle="1" w:styleId="Methodheading2">
    <w:name w:val="Method_heading2"/>
    <w:basedOn w:val="Heading2"/>
    <w:next w:val="Normal"/>
    <w:qFormat/>
  </w:style>
  <w:style w:type="paragraph" w:customStyle="1" w:styleId="Methodheading3">
    <w:name w:val="Method_heading3"/>
    <w:basedOn w:val="Heading3"/>
    <w:next w:val="Normal"/>
    <w:qFormat/>
  </w:style>
  <w:style w:type="paragraph" w:customStyle="1" w:styleId="Methodheading4">
    <w:name w:val="Method_heading4"/>
    <w:basedOn w:val="Heading4"/>
    <w:next w:val="Normal"/>
    <w:qFormat/>
  </w:style>
  <w:style w:type="paragraph" w:customStyle="1" w:styleId="MethodHeadingb">
    <w:name w:val="Method_Headingb"/>
    <w:basedOn w:val="Headingb"/>
    <w:next w:val="Normal"/>
    <w:qFormat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</w:style>
  <w:style w:type="paragraph" w:styleId="Signature">
    <w:name w:val="Signature"/>
    <w:basedOn w:val="Normal"/>
    <w:link w:val="SignatureChar"/>
    <w:unhideWhenUsed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ocData">
    <w:name w:val="DocData"/>
    <w:basedOn w:val="Normal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table" w:styleId="TableGrid">
    <w:name w:val="Table Grid"/>
    <w:basedOn w:val="TableNormal"/>
    <w:uiPriority w:val="39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aftertitleChar">
    <w:name w:val="Normal_after_title Char"/>
    <w:basedOn w:val="DefaultParagraphFont"/>
    <w:link w:val="Normalaftertitle"/>
    <w:locked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unhideWhenUsed/>
    <w:qFormat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Times New Roman" w:hAnsi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  <w:lang w:val="en-GB" w:eastAsia="en-US"/>
    </w:rPr>
  </w:style>
  <w:style w:type="character" w:styleId="FollowedHyperlink">
    <w:name w:val="FollowedHyperlink"/>
    <w:basedOn w:val="DefaultParagraphFont"/>
    <w:semiHidden/>
    <w:unhideWhenUsed/>
    <w:rPr>
      <w:color w:val="800080" w:themeColor="followedHyperlink"/>
      <w:u w:val="single"/>
    </w:rPr>
  </w:style>
  <w:style w:type="character" w:customStyle="1" w:styleId="HeadingbChar">
    <w:name w:val="Heading_b Char"/>
    <w:link w:val="Headingb"/>
    <w:locked/>
    <w:rPr>
      <w:rFonts w:ascii="Times New Roman Bold" w:hAnsi="Times New Roman Bold" w:cs="Times New Roman Bold"/>
      <w:b/>
      <w:sz w:val="24"/>
      <w:lang w:val="en-GB"/>
    </w:rPr>
  </w:style>
  <w:style w:type="paragraph" w:styleId="Revision">
    <w:name w:val="Revision"/>
    <w:hidden/>
    <w:uiPriority w:val="99"/>
    <w:semiHidden/>
    <w:rPr>
      <w:rFonts w:ascii="Times New Roman" w:hAnsi="Times New Roman"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BodyTextIndent">
    <w:name w:val="Body Text Indent"/>
    <w:basedOn w:val="Normal"/>
    <w:link w:val="BodyTextIndentChar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DocID">
    <w:name w:val="DocID"/>
    <w:basedOn w:val="DefaultParagraphFont"/>
    <w:rPr>
      <w:rFonts w:ascii="Times New Roman" w:hAnsi="Times New Roman" w:cs="Times New Roman"/>
      <w:b w:val="0"/>
      <w:i w:val="0"/>
      <w:caps w:val="0"/>
      <w:vanish w:val="0"/>
      <w:color w:val="000000"/>
      <w:spacing w:val="-3"/>
      <w:sz w:val="14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brennan.price@inmarsa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ladson@hwglaw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tatiana.lawrence@iridium.com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R23-WP5B-C-0075/en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E_BR_INP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4b45df24fd5285beeadb10ee0ade881e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6800cfa57458ba3324cd8b85abdf4cee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DF403-B675-4796-ADB0-D0BBAAAE1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2D005-76D7-4653-9163-61EF70A57777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3.xml><?xml version="1.0" encoding="utf-8"?>
<ds:datastoreItem xmlns:ds="http://schemas.openxmlformats.org/officeDocument/2006/customXml" ds:itemID="{907AC698-82E6-40C2-872F-35991A64B2D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PE_BR_INPUT.dotx</Template>
  <TotalTime>0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2008-02-21T14:04:00Z</cp:lastPrinted>
  <dcterms:created xsi:type="dcterms:W3CDTF">2024-09-13T16:17:00Z</dcterms:created>
  <dcterms:modified xsi:type="dcterms:W3CDTF">2024-09-13T16:17:00Z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  <property fmtid="{D5CDD505-2E9C-101B-9397-08002B2CF9AE}" pid="6" name="DocID">
    <vt:lpwstr>C:\Users\wkk100\Desktop\USWP5B33 -AA- AI 1.11 RLS to WP 4C - (08.15.24 r1)+KK.docx</vt:lpwstr>
  </property>
</Properties>
</file>