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885" w:type="dxa"/>
        <w:jc w:val="center"/>
        <w:tblLook w:val="04A0" w:firstRow="1" w:lastRow="0" w:firstColumn="1" w:lastColumn="0" w:noHBand="0" w:noVBand="1"/>
      </w:tblPr>
      <w:tblGrid>
        <w:gridCol w:w="3955"/>
        <w:gridCol w:w="4930"/>
      </w:tblGrid>
      <w:tr w:rsidR="004A7779" w:rsidRPr="00B0197C" w14:paraId="09FB36C0" w14:textId="77777777" w:rsidTr="004A7779">
        <w:trPr>
          <w:jc w:val="center"/>
        </w:trPr>
        <w:tc>
          <w:tcPr>
            <w:tcW w:w="8885" w:type="dxa"/>
            <w:gridSpan w:val="2"/>
            <w:shd w:val="clear" w:color="auto" w:fill="D9D9D9" w:themeFill="background1" w:themeFillShade="D9"/>
          </w:tcPr>
          <w:p w14:paraId="6176824B" w14:textId="77777777" w:rsidR="004A7779" w:rsidRPr="00B0197C" w:rsidRDefault="004A7779" w:rsidP="00E819B6">
            <w:pPr>
              <w:rPr>
                <w:b/>
                <w:szCs w:val="24"/>
              </w:rPr>
            </w:pPr>
            <w:bookmarkStart w:id="0" w:name="dbreak"/>
            <w:bookmarkStart w:id="1" w:name="_Hlk142727912"/>
            <w:bookmarkEnd w:id="0"/>
            <w:r w:rsidRPr="00B0197C">
              <w:rPr>
                <w:b/>
                <w:szCs w:val="24"/>
              </w:rPr>
              <w:t>US Radiocommunication Sector</w:t>
            </w:r>
          </w:p>
          <w:p w14:paraId="1A715CA0" w14:textId="77777777" w:rsidR="004A7779" w:rsidRPr="00B0197C" w:rsidRDefault="004A7779" w:rsidP="00E819B6">
            <w:pPr>
              <w:rPr>
                <w:szCs w:val="24"/>
              </w:rPr>
            </w:pPr>
            <w:r w:rsidRPr="00B0197C">
              <w:rPr>
                <w:b/>
                <w:szCs w:val="24"/>
              </w:rPr>
              <w:t>FACT SHEET</w:t>
            </w:r>
          </w:p>
        </w:tc>
      </w:tr>
      <w:tr w:rsidR="004A7779" w:rsidRPr="00B0197C" w14:paraId="08F8EA7D" w14:textId="77777777" w:rsidTr="004A7779">
        <w:trPr>
          <w:trHeight w:val="566"/>
          <w:jc w:val="center"/>
        </w:trPr>
        <w:tc>
          <w:tcPr>
            <w:tcW w:w="3955" w:type="dxa"/>
          </w:tcPr>
          <w:p w14:paraId="05702850" w14:textId="77777777" w:rsidR="004A7779" w:rsidRPr="00B0197C" w:rsidRDefault="004A7779" w:rsidP="00E819B6">
            <w:pPr>
              <w:jc w:val="both"/>
              <w:rPr>
                <w:szCs w:val="24"/>
              </w:rPr>
            </w:pPr>
            <w:r w:rsidRPr="00B0197C">
              <w:rPr>
                <w:b/>
                <w:szCs w:val="24"/>
              </w:rPr>
              <w:t xml:space="preserve">Working Party: </w:t>
            </w:r>
            <w:r w:rsidRPr="00B0197C">
              <w:rPr>
                <w:bCs/>
                <w:szCs w:val="24"/>
              </w:rPr>
              <w:t>ITU-R WP 5B</w:t>
            </w:r>
          </w:p>
        </w:tc>
        <w:tc>
          <w:tcPr>
            <w:tcW w:w="4930" w:type="dxa"/>
          </w:tcPr>
          <w:p w14:paraId="3AC74042" w14:textId="5A3C88D8" w:rsidR="004A7779" w:rsidRPr="00B0197C" w:rsidRDefault="004A7779" w:rsidP="00E819B6">
            <w:pPr>
              <w:rPr>
                <w:szCs w:val="24"/>
              </w:rPr>
            </w:pPr>
            <w:r w:rsidRPr="00B0197C">
              <w:rPr>
                <w:b/>
                <w:szCs w:val="24"/>
              </w:rPr>
              <w:t>Document No:</w:t>
            </w:r>
            <w:r w:rsidRPr="00B0197C">
              <w:rPr>
                <w:szCs w:val="24"/>
              </w:rPr>
              <w:t xml:space="preserve"> USWP5B33-</w:t>
            </w:r>
            <w:r w:rsidR="005B6DC5" w:rsidRPr="00B0197C">
              <w:rPr>
                <w:szCs w:val="24"/>
              </w:rPr>
              <w:t>18</w:t>
            </w:r>
          </w:p>
        </w:tc>
      </w:tr>
      <w:tr w:rsidR="004A7779" w:rsidRPr="00B0197C" w14:paraId="35AFA45F" w14:textId="77777777" w:rsidTr="004A7779">
        <w:trPr>
          <w:trHeight w:val="539"/>
          <w:jc w:val="center"/>
        </w:trPr>
        <w:tc>
          <w:tcPr>
            <w:tcW w:w="3955" w:type="dxa"/>
          </w:tcPr>
          <w:p w14:paraId="50486DF7" w14:textId="77777777" w:rsidR="004A7779" w:rsidRPr="00B0197C" w:rsidRDefault="004A7779" w:rsidP="00E819B6">
            <w:pPr>
              <w:rPr>
                <w:b/>
                <w:szCs w:val="24"/>
              </w:rPr>
            </w:pPr>
            <w:r w:rsidRPr="00B0197C">
              <w:rPr>
                <w:b/>
                <w:szCs w:val="24"/>
              </w:rPr>
              <w:t xml:space="preserve">Reference: </w:t>
            </w:r>
            <w:r w:rsidRPr="00B0197C">
              <w:rPr>
                <w:bCs/>
                <w:szCs w:val="24"/>
              </w:rPr>
              <w:t>Recommendation ITU-R M.2089-0</w:t>
            </w:r>
          </w:p>
        </w:tc>
        <w:tc>
          <w:tcPr>
            <w:tcW w:w="4930" w:type="dxa"/>
          </w:tcPr>
          <w:p w14:paraId="05AF6B2F" w14:textId="2B8D1E6E" w:rsidR="004A7779" w:rsidRPr="00B0197C" w:rsidRDefault="004A7779" w:rsidP="00E819B6">
            <w:pPr>
              <w:rPr>
                <w:szCs w:val="24"/>
              </w:rPr>
            </w:pPr>
            <w:r w:rsidRPr="00B0197C">
              <w:rPr>
                <w:b/>
                <w:bCs/>
                <w:szCs w:val="24"/>
              </w:rPr>
              <w:t>Date:</w:t>
            </w:r>
            <w:r w:rsidRPr="00B0197C">
              <w:rPr>
                <w:szCs w:val="24"/>
              </w:rPr>
              <w:t xml:space="preserve"> </w:t>
            </w:r>
            <w:r w:rsidR="0080326B">
              <w:rPr>
                <w:szCs w:val="24"/>
              </w:rPr>
              <w:t>October 8</w:t>
            </w:r>
            <w:r w:rsidRPr="00B0197C">
              <w:rPr>
                <w:szCs w:val="24"/>
              </w:rPr>
              <w:t>, 2024</w:t>
            </w:r>
          </w:p>
        </w:tc>
      </w:tr>
      <w:tr w:rsidR="004A7779" w:rsidRPr="00B0197C" w14:paraId="2442FDA2" w14:textId="77777777" w:rsidTr="004A7779">
        <w:trPr>
          <w:trHeight w:val="890"/>
          <w:jc w:val="center"/>
        </w:trPr>
        <w:tc>
          <w:tcPr>
            <w:tcW w:w="8885" w:type="dxa"/>
            <w:gridSpan w:val="2"/>
            <w:tcBorders>
              <w:bottom w:val="single" w:sz="4" w:space="0" w:color="auto"/>
            </w:tcBorders>
          </w:tcPr>
          <w:p w14:paraId="2E419021" w14:textId="77777777" w:rsidR="004A7779" w:rsidRPr="00B0197C" w:rsidRDefault="004A7779" w:rsidP="00E819B6">
            <w:pPr>
              <w:rPr>
                <w:b/>
                <w:bCs/>
                <w:szCs w:val="24"/>
              </w:rPr>
            </w:pPr>
            <w:r w:rsidRPr="00B0197C">
              <w:rPr>
                <w:b/>
                <w:bCs/>
                <w:szCs w:val="24"/>
              </w:rPr>
              <w:t xml:space="preserve">Document Title: </w:t>
            </w:r>
            <w:r w:rsidRPr="00B0197C">
              <w:rPr>
                <w:szCs w:val="24"/>
              </w:rPr>
              <w:t>Preliminary Draft Revision of Recommendation ITU-R M.2089-0</w:t>
            </w:r>
          </w:p>
        </w:tc>
      </w:tr>
      <w:tr w:rsidR="004A7779" w:rsidRPr="00B0197C" w14:paraId="375F51E8" w14:textId="77777777" w:rsidTr="004A7779">
        <w:trPr>
          <w:trHeight w:val="890"/>
          <w:jc w:val="center"/>
        </w:trPr>
        <w:tc>
          <w:tcPr>
            <w:tcW w:w="3955" w:type="dxa"/>
            <w:tcBorders>
              <w:bottom w:val="single" w:sz="4" w:space="0" w:color="auto"/>
            </w:tcBorders>
          </w:tcPr>
          <w:p w14:paraId="3908F9CE" w14:textId="77777777" w:rsidR="004A7779" w:rsidRPr="00B0197C" w:rsidRDefault="004A7779" w:rsidP="00E819B6">
            <w:pPr>
              <w:rPr>
                <w:b/>
                <w:szCs w:val="24"/>
              </w:rPr>
            </w:pPr>
            <w:r w:rsidRPr="00B0197C">
              <w:rPr>
                <w:b/>
                <w:szCs w:val="24"/>
              </w:rPr>
              <w:t>Author(s)/Contributor(s):</w:t>
            </w:r>
          </w:p>
          <w:p w14:paraId="28643864" w14:textId="77777777" w:rsidR="004A7779" w:rsidRPr="00B0197C" w:rsidRDefault="004A7779" w:rsidP="00E819B6">
            <w:pPr>
              <w:rPr>
                <w:bCs/>
                <w:szCs w:val="24"/>
              </w:rPr>
            </w:pPr>
          </w:p>
          <w:p w14:paraId="27D42507"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Andrew Meadows</w:t>
            </w:r>
          </w:p>
          <w:p w14:paraId="109D4913"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AFSMO</w:t>
            </w:r>
          </w:p>
          <w:p w14:paraId="7D0914F9" w14:textId="77777777" w:rsidR="004A7779" w:rsidRPr="00B0197C" w:rsidRDefault="004A7779" w:rsidP="000D735A">
            <w:pPr>
              <w:tabs>
                <w:tab w:val="left" w:pos="794"/>
                <w:tab w:val="left" w:pos="1191"/>
                <w:tab w:val="left" w:pos="1588"/>
                <w:tab w:val="left" w:pos="1985"/>
              </w:tabs>
              <w:spacing w:before="0"/>
              <w:ind w:right="144"/>
              <w:rPr>
                <w:bCs/>
                <w:iCs/>
                <w:szCs w:val="24"/>
              </w:rPr>
            </w:pPr>
          </w:p>
          <w:p w14:paraId="607681B3"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Dominic Nguyen</w:t>
            </w:r>
          </w:p>
          <w:p w14:paraId="3D5AA9F0"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eSimplicity for AFSMO</w:t>
            </w:r>
          </w:p>
          <w:p w14:paraId="5A3623F8" w14:textId="77777777" w:rsidR="004A7779" w:rsidRPr="00B0197C" w:rsidRDefault="004A7779" w:rsidP="000D735A">
            <w:pPr>
              <w:spacing w:before="0"/>
              <w:rPr>
                <w:b/>
                <w:szCs w:val="24"/>
              </w:rPr>
            </w:pPr>
          </w:p>
          <w:p w14:paraId="6A0EBB61"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Victory Nguyen</w:t>
            </w:r>
          </w:p>
          <w:p w14:paraId="523773B8"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eSimplicity for AFSMO</w:t>
            </w:r>
          </w:p>
          <w:p w14:paraId="345F40DF" w14:textId="77777777" w:rsidR="004A7779" w:rsidRPr="00B0197C" w:rsidRDefault="004A7779" w:rsidP="000D735A">
            <w:pPr>
              <w:tabs>
                <w:tab w:val="left" w:pos="794"/>
                <w:tab w:val="left" w:pos="1191"/>
                <w:tab w:val="left" w:pos="1588"/>
                <w:tab w:val="left" w:pos="1985"/>
              </w:tabs>
              <w:spacing w:before="0"/>
              <w:ind w:right="144"/>
              <w:rPr>
                <w:bCs/>
                <w:iCs/>
                <w:szCs w:val="24"/>
              </w:rPr>
            </w:pPr>
          </w:p>
          <w:p w14:paraId="45487B7C"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Fumie Wingo </w:t>
            </w:r>
          </w:p>
          <w:p w14:paraId="08B62109"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DON CIO  </w:t>
            </w:r>
          </w:p>
          <w:p w14:paraId="4E1E19B4"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 </w:t>
            </w:r>
          </w:p>
          <w:p w14:paraId="73CCFA82"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Taylor King  </w:t>
            </w:r>
          </w:p>
          <w:p w14:paraId="19B3518D"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ACES for DON CIO </w:t>
            </w:r>
          </w:p>
          <w:p w14:paraId="0F4C5FAC" w14:textId="77777777" w:rsidR="004A7779" w:rsidRPr="00B0197C" w:rsidRDefault="004A7779" w:rsidP="00E819B6">
            <w:pPr>
              <w:rPr>
                <w:b/>
                <w:szCs w:val="24"/>
              </w:rPr>
            </w:pPr>
          </w:p>
          <w:p w14:paraId="7FFF0DF7" w14:textId="77777777" w:rsidR="004A7779" w:rsidRPr="00B0197C" w:rsidRDefault="004A7779" w:rsidP="00E819B6">
            <w:pPr>
              <w:rPr>
                <w:b/>
                <w:szCs w:val="24"/>
              </w:rPr>
            </w:pPr>
          </w:p>
        </w:tc>
        <w:tc>
          <w:tcPr>
            <w:tcW w:w="4930" w:type="dxa"/>
            <w:tcBorders>
              <w:bottom w:val="single" w:sz="4" w:space="0" w:color="auto"/>
            </w:tcBorders>
          </w:tcPr>
          <w:p w14:paraId="76C7BDAE" w14:textId="77777777" w:rsidR="004A7779" w:rsidRPr="00B0197C" w:rsidRDefault="004A7779" w:rsidP="00E819B6">
            <w:pPr>
              <w:rPr>
                <w:b/>
                <w:szCs w:val="24"/>
              </w:rPr>
            </w:pPr>
          </w:p>
          <w:p w14:paraId="67C4AD47" w14:textId="77777777" w:rsidR="004A7779" w:rsidRPr="00B0197C" w:rsidRDefault="004A7779" w:rsidP="00E819B6">
            <w:pPr>
              <w:rPr>
                <w:b/>
                <w:szCs w:val="24"/>
              </w:rPr>
            </w:pPr>
          </w:p>
          <w:p w14:paraId="7F385A60" w14:textId="77777777" w:rsidR="004A7779" w:rsidRPr="00B0197C" w:rsidRDefault="004A7779" w:rsidP="000D735A">
            <w:pPr>
              <w:spacing w:before="0"/>
              <w:ind w:right="-1195"/>
            </w:pPr>
            <w:r w:rsidRPr="00B0197C">
              <w:rPr>
                <w:bCs/>
                <w:color w:val="000000"/>
                <w:szCs w:val="24"/>
                <w:lang w:val="fr-FR"/>
              </w:rPr>
              <w:t>Phone: 334-467-4720</w:t>
            </w:r>
          </w:p>
          <w:p w14:paraId="2FF0100F" w14:textId="77777777" w:rsidR="004A7779" w:rsidRPr="00B0197C" w:rsidRDefault="004A7779" w:rsidP="000D735A">
            <w:pPr>
              <w:spacing w:before="0"/>
              <w:ind w:right="-1195"/>
              <w:rPr>
                <w:color w:val="0000FF"/>
                <w:szCs w:val="24"/>
                <w:u w:val="single"/>
              </w:rPr>
            </w:pPr>
            <w:r w:rsidRPr="00B0197C">
              <w:rPr>
                <w:bCs/>
                <w:color w:val="000000"/>
                <w:szCs w:val="24"/>
                <w:lang w:val="fr-FR"/>
              </w:rPr>
              <w:t>E-mail: andrew.meadows.1@us.af.mil</w:t>
            </w:r>
          </w:p>
          <w:p w14:paraId="27A4DA9B" w14:textId="77777777" w:rsidR="004A7779" w:rsidRPr="00B0197C" w:rsidRDefault="004A7779" w:rsidP="000D735A">
            <w:pPr>
              <w:spacing w:before="0"/>
              <w:rPr>
                <w:b/>
                <w:szCs w:val="24"/>
              </w:rPr>
            </w:pPr>
          </w:p>
          <w:p w14:paraId="7A6326E6" w14:textId="77777777" w:rsidR="004A7779" w:rsidRPr="00B0197C" w:rsidRDefault="004A7779" w:rsidP="000D735A">
            <w:pPr>
              <w:spacing w:before="0"/>
              <w:ind w:right="-1195"/>
            </w:pPr>
            <w:r w:rsidRPr="00B0197C">
              <w:rPr>
                <w:bCs/>
                <w:color w:val="000000"/>
                <w:szCs w:val="24"/>
                <w:lang w:val="fr-FR"/>
              </w:rPr>
              <w:t>Phone: 703-606-7394</w:t>
            </w:r>
          </w:p>
          <w:p w14:paraId="48D84768" w14:textId="77777777" w:rsidR="004A7779" w:rsidRPr="00B0197C" w:rsidRDefault="004A7779" w:rsidP="000D735A">
            <w:pPr>
              <w:spacing w:before="0"/>
              <w:ind w:right="-1195"/>
              <w:rPr>
                <w:color w:val="0000FF"/>
                <w:szCs w:val="24"/>
                <w:u w:val="single"/>
              </w:rPr>
            </w:pPr>
            <w:r w:rsidRPr="00B0197C">
              <w:rPr>
                <w:bCs/>
                <w:color w:val="000000"/>
                <w:szCs w:val="24"/>
                <w:lang w:val="fr-FR"/>
              </w:rPr>
              <w:t>E-mail: dominic.nguyen@esimplicity.com</w:t>
            </w:r>
          </w:p>
          <w:p w14:paraId="2C383261" w14:textId="77777777" w:rsidR="004A7779" w:rsidRPr="00B0197C" w:rsidRDefault="004A7779" w:rsidP="000D735A">
            <w:pPr>
              <w:spacing w:before="0"/>
              <w:rPr>
                <w:b/>
                <w:szCs w:val="24"/>
              </w:rPr>
            </w:pPr>
          </w:p>
          <w:p w14:paraId="02F185AA" w14:textId="77777777" w:rsidR="004A7779" w:rsidRPr="00B0197C" w:rsidRDefault="004A7779" w:rsidP="000D735A">
            <w:pPr>
              <w:spacing w:before="0"/>
              <w:ind w:right="-1195"/>
            </w:pPr>
            <w:r w:rsidRPr="00B0197C">
              <w:rPr>
                <w:bCs/>
                <w:color w:val="000000"/>
                <w:szCs w:val="24"/>
                <w:lang w:val="fr-FR"/>
              </w:rPr>
              <w:t>Phone: 443-535-3942</w:t>
            </w:r>
          </w:p>
          <w:p w14:paraId="06A176BF" w14:textId="77777777" w:rsidR="004A7779" w:rsidRPr="00B0197C" w:rsidRDefault="004A7779" w:rsidP="000D735A">
            <w:pPr>
              <w:spacing w:before="0"/>
              <w:ind w:right="-1195"/>
              <w:rPr>
                <w:color w:val="0000FF"/>
                <w:szCs w:val="24"/>
                <w:u w:val="single"/>
              </w:rPr>
            </w:pPr>
            <w:r w:rsidRPr="00B0197C">
              <w:rPr>
                <w:bCs/>
                <w:color w:val="000000"/>
                <w:szCs w:val="24"/>
                <w:lang w:val="fr-FR"/>
              </w:rPr>
              <w:t>E-mail: victory.nguyen@esimplicity.com</w:t>
            </w:r>
          </w:p>
          <w:p w14:paraId="7B552266" w14:textId="77777777" w:rsidR="004A7779" w:rsidRPr="00B0197C" w:rsidRDefault="004A7779" w:rsidP="000D735A">
            <w:pPr>
              <w:spacing w:before="0"/>
              <w:rPr>
                <w:b/>
                <w:szCs w:val="24"/>
              </w:rPr>
            </w:pPr>
          </w:p>
          <w:p w14:paraId="0C15AFEA" w14:textId="77777777" w:rsidR="004A7779" w:rsidRPr="00B0197C" w:rsidRDefault="004A7779" w:rsidP="000D735A">
            <w:pPr>
              <w:spacing w:before="0"/>
              <w:rPr>
                <w:bCs/>
                <w:szCs w:val="24"/>
              </w:rPr>
            </w:pPr>
            <w:r w:rsidRPr="00B0197C">
              <w:rPr>
                <w:bCs/>
                <w:szCs w:val="24"/>
              </w:rPr>
              <w:t>Phone: 703-697-0066</w:t>
            </w:r>
          </w:p>
          <w:p w14:paraId="370A5AEE" w14:textId="77777777" w:rsidR="004A7779" w:rsidRPr="00B0197C" w:rsidRDefault="004A7779" w:rsidP="000D735A">
            <w:pPr>
              <w:spacing w:before="0"/>
              <w:rPr>
                <w:bCs/>
                <w:szCs w:val="24"/>
              </w:rPr>
            </w:pPr>
            <w:r w:rsidRPr="00B0197C">
              <w:rPr>
                <w:bCs/>
                <w:szCs w:val="24"/>
              </w:rPr>
              <w:t>E-mail: fumie.n.wingo.civ@us.navy.mil</w:t>
            </w:r>
          </w:p>
          <w:p w14:paraId="234F3BC6" w14:textId="77777777" w:rsidR="004A7779" w:rsidRPr="00B0197C" w:rsidRDefault="004A7779" w:rsidP="000D735A">
            <w:pPr>
              <w:spacing w:before="0"/>
              <w:rPr>
                <w:bCs/>
                <w:szCs w:val="24"/>
              </w:rPr>
            </w:pPr>
          </w:p>
          <w:p w14:paraId="31B4D034" w14:textId="77777777" w:rsidR="004A7779" w:rsidRPr="00B0197C" w:rsidRDefault="004A7779" w:rsidP="000D735A">
            <w:pPr>
              <w:spacing w:before="0"/>
              <w:rPr>
                <w:bCs/>
                <w:szCs w:val="24"/>
              </w:rPr>
            </w:pPr>
            <w:r w:rsidRPr="00B0197C">
              <w:rPr>
                <w:bCs/>
                <w:szCs w:val="24"/>
              </w:rPr>
              <w:t>Phone: 443-966-0550</w:t>
            </w:r>
          </w:p>
          <w:p w14:paraId="00A43A5A" w14:textId="77777777" w:rsidR="004A7779" w:rsidRPr="00B0197C" w:rsidRDefault="004A7779" w:rsidP="000D735A">
            <w:pPr>
              <w:spacing w:before="0"/>
              <w:rPr>
                <w:bCs/>
                <w:szCs w:val="24"/>
              </w:rPr>
            </w:pPr>
            <w:r w:rsidRPr="00B0197C">
              <w:rPr>
                <w:bCs/>
                <w:szCs w:val="24"/>
              </w:rPr>
              <w:t>E-mail: taylor.king@aces-inc.com</w:t>
            </w:r>
          </w:p>
        </w:tc>
      </w:tr>
      <w:tr w:rsidR="004A7779" w:rsidRPr="00B0197C" w14:paraId="27517D41" w14:textId="77777777" w:rsidTr="004A7779">
        <w:trPr>
          <w:trHeight w:val="818"/>
          <w:jc w:val="center"/>
        </w:trPr>
        <w:tc>
          <w:tcPr>
            <w:tcW w:w="8885" w:type="dxa"/>
            <w:gridSpan w:val="2"/>
          </w:tcPr>
          <w:p w14:paraId="5ED6087F" w14:textId="77777777" w:rsidR="004A7779" w:rsidRPr="00B0197C" w:rsidRDefault="004A7779" w:rsidP="00E819B6">
            <w:pPr>
              <w:rPr>
                <w:szCs w:val="24"/>
              </w:rPr>
            </w:pPr>
            <w:r w:rsidRPr="00B0197C">
              <w:rPr>
                <w:b/>
                <w:bCs/>
                <w:szCs w:val="24"/>
              </w:rPr>
              <w:t xml:space="preserve">Purpose/Objective: </w:t>
            </w:r>
            <w:r w:rsidRPr="00B0197C">
              <w:rPr>
                <w:szCs w:val="24"/>
              </w:rPr>
              <w:t>The purpose of this document is to propose the elevation of the Working Document to Preliminary Draft Revision of Recommendation ITU-R M.2089-0.</w:t>
            </w:r>
          </w:p>
          <w:p w14:paraId="5410E5EC" w14:textId="77777777" w:rsidR="004A7779" w:rsidRPr="00B0197C" w:rsidRDefault="004A7779" w:rsidP="00E819B6">
            <w:pPr>
              <w:rPr>
                <w:b/>
                <w:szCs w:val="24"/>
              </w:rPr>
            </w:pPr>
          </w:p>
        </w:tc>
      </w:tr>
      <w:tr w:rsidR="004A7779" w:rsidRPr="00B0197C" w14:paraId="178B591E" w14:textId="77777777" w:rsidTr="004A7779">
        <w:trPr>
          <w:trHeight w:val="2015"/>
          <w:jc w:val="center"/>
        </w:trPr>
        <w:tc>
          <w:tcPr>
            <w:tcW w:w="8885" w:type="dxa"/>
            <w:gridSpan w:val="2"/>
          </w:tcPr>
          <w:p w14:paraId="7C3EFD60" w14:textId="65DD12A2" w:rsidR="004A7779" w:rsidRPr="00B0197C" w:rsidRDefault="004A7779" w:rsidP="00E819B6">
            <w:pPr>
              <w:rPr>
                <w:szCs w:val="24"/>
              </w:rPr>
            </w:pPr>
            <w:r w:rsidRPr="00B0197C">
              <w:rPr>
                <w:b/>
                <w:bCs/>
                <w:szCs w:val="24"/>
              </w:rPr>
              <w:t>Abstract:</w:t>
            </w:r>
            <w:r w:rsidRPr="00B0197C">
              <w:t xml:space="preserve"> </w:t>
            </w:r>
            <w:r w:rsidRPr="00B0197C">
              <w:rPr>
                <w:szCs w:val="24"/>
              </w:rPr>
              <w:t xml:space="preserve"> ITU-R Recommendation M.2089-0 contains characteristics of aeronautical mobile service (AMS) in the frequency band 14.5-15.35 GHz. This contribution proposes </w:t>
            </w:r>
            <w:ins w:id="2" w:author="USA" w:date="2024-09-05T16:54:00Z">
              <w:r w:rsidR="00A102FE" w:rsidRPr="00BC4048">
                <w:rPr>
                  <w:szCs w:val="24"/>
                </w:rPr>
                <w:t>some edits to System 2</w:t>
              </w:r>
            </w:ins>
            <w:ins w:id="3" w:author="USA" w:date="2024-10-01T12:49:00Z" w16du:dateUtc="2024-10-01T16:49:00Z">
              <w:r w:rsidR="00DE0D21">
                <w:rPr>
                  <w:szCs w:val="24"/>
                </w:rPr>
                <w:t>,</w:t>
              </w:r>
            </w:ins>
            <w:ins w:id="4" w:author="USA" w:date="2024-09-05T16:54:00Z">
              <w:r w:rsidR="00A102FE" w:rsidRPr="00BC4048">
                <w:rPr>
                  <w:szCs w:val="24"/>
                </w:rPr>
                <w:t xml:space="preserve"> </w:t>
              </w:r>
            </w:ins>
            <w:ins w:id="5" w:author="USA" w:date="2024-10-01T12:18:00Z" w16du:dateUtc="2024-10-01T16:18:00Z">
              <w:r w:rsidR="008B407C">
                <w:rPr>
                  <w:szCs w:val="24"/>
                </w:rPr>
                <w:t xml:space="preserve">as well </w:t>
              </w:r>
            </w:ins>
            <w:ins w:id="6" w:author="USA" w:date="2024-10-01T12:19:00Z" w16du:dateUtc="2024-10-01T16:19:00Z">
              <w:r w:rsidR="008B407C">
                <w:rPr>
                  <w:szCs w:val="24"/>
                </w:rPr>
                <w:t xml:space="preserve">as </w:t>
              </w:r>
              <w:r w:rsidR="00DF51C7">
                <w:rPr>
                  <w:szCs w:val="24"/>
                </w:rPr>
                <w:t xml:space="preserve">the </w:t>
              </w:r>
            </w:ins>
            <w:ins w:id="7" w:author="USA" w:date="2024-10-01T12:20:00Z" w16du:dateUtc="2024-10-01T16:20:00Z">
              <w:r w:rsidR="00B82235">
                <w:rPr>
                  <w:szCs w:val="24"/>
                </w:rPr>
                <w:t>addition</w:t>
              </w:r>
            </w:ins>
            <w:ins w:id="8" w:author="USA" w:date="2024-10-01T12:19:00Z" w16du:dateUtc="2024-10-01T16:19:00Z">
              <w:r w:rsidR="00DF51C7">
                <w:rPr>
                  <w:szCs w:val="24"/>
                </w:rPr>
                <w:t xml:space="preserve"> of a new System 8 in Table 1. In addition to the edits,</w:t>
              </w:r>
            </w:ins>
            <w:ins w:id="9" w:author="USA" w:date="2024-09-05T16:54:00Z">
              <w:r w:rsidR="00A102FE" w:rsidRPr="00BC4048">
                <w:rPr>
                  <w:szCs w:val="24"/>
                </w:rPr>
                <w:t xml:space="preserve"> </w:t>
              </w:r>
            </w:ins>
            <w:ins w:id="10" w:author="USA" w:date="2024-10-01T12:19:00Z" w16du:dateUtc="2024-10-01T16:19:00Z">
              <w:r w:rsidR="00B82235">
                <w:rPr>
                  <w:szCs w:val="24"/>
                </w:rPr>
                <w:t xml:space="preserve">the contribution also proposes </w:t>
              </w:r>
            </w:ins>
            <w:r w:rsidRPr="00B0197C">
              <w:rPr>
                <w:szCs w:val="24"/>
              </w:rPr>
              <w:t xml:space="preserve">to elevate the status of the document from Working Document to Preliminary Draft Revision.  </w:t>
            </w:r>
          </w:p>
        </w:tc>
      </w:tr>
      <w:tr w:rsidR="004A7779" w:rsidRPr="00B0197C" w14:paraId="6FF64529" w14:textId="77777777" w:rsidTr="004A7779">
        <w:trPr>
          <w:jc w:val="center"/>
        </w:trPr>
        <w:tc>
          <w:tcPr>
            <w:tcW w:w="8885" w:type="dxa"/>
            <w:gridSpan w:val="2"/>
          </w:tcPr>
          <w:p w14:paraId="4428E56C" w14:textId="6B4525C0" w:rsidR="004A7779" w:rsidRPr="00B0197C" w:rsidRDefault="004A7779" w:rsidP="00E819B6">
            <w:pPr>
              <w:rPr>
                <w:szCs w:val="24"/>
              </w:rPr>
            </w:pPr>
            <w:r w:rsidRPr="00B0197C">
              <w:rPr>
                <w:b/>
                <w:szCs w:val="24"/>
              </w:rPr>
              <w:t xml:space="preserve">Fact Sheet Preparer: </w:t>
            </w:r>
            <w:r w:rsidRPr="00B0197C">
              <w:rPr>
                <w:szCs w:val="24"/>
              </w:rPr>
              <w:t>Dominic Nguyen</w:t>
            </w:r>
          </w:p>
        </w:tc>
      </w:tr>
    </w:tbl>
    <w:p w14:paraId="44AFBBE8" w14:textId="77777777" w:rsidR="004A7779" w:rsidRPr="00B0197C" w:rsidRDefault="004A7779">
      <w:r w:rsidRPr="00B0197C">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176F3" w:rsidRPr="00B0197C" w14:paraId="3940ED98" w14:textId="77777777" w:rsidTr="00E819B6">
        <w:trPr>
          <w:cantSplit/>
        </w:trPr>
        <w:tc>
          <w:tcPr>
            <w:tcW w:w="6487" w:type="dxa"/>
            <w:vAlign w:val="center"/>
          </w:tcPr>
          <w:p w14:paraId="3CDA1FC6" w14:textId="0C3E14C7" w:rsidR="00C176F3" w:rsidRPr="00B0197C" w:rsidRDefault="00C176F3" w:rsidP="00E819B6">
            <w:pPr>
              <w:shd w:val="solid" w:color="FFFFFF" w:fill="FFFFFF"/>
              <w:rPr>
                <w:rFonts w:ascii="Verdana" w:hAnsi="Verdana" w:cs="Times New Roman Bold"/>
                <w:b/>
                <w:bCs/>
                <w:sz w:val="26"/>
                <w:szCs w:val="26"/>
              </w:rPr>
            </w:pPr>
            <w:r w:rsidRPr="00B0197C">
              <w:rPr>
                <w:rFonts w:ascii="Verdana" w:hAnsi="Verdana" w:cs="Times New Roman Bold"/>
                <w:b/>
                <w:bCs/>
                <w:sz w:val="26"/>
                <w:szCs w:val="26"/>
              </w:rPr>
              <w:lastRenderedPageBreak/>
              <w:t>Radiocommunication Study Groups</w:t>
            </w:r>
          </w:p>
        </w:tc>
        <w:tc>
          <w:tcPr>
            <w:tcW w:w="3402" w:type="dxa"/>
          </w:tcPr>
          <w:p w14:paraId="1701C074" w14:textId="77777777" w:rsidR="00C176F3" w:rsidRPr="00B0197C" w:rsidRDefault="00C176F3" w:rsidP="00E819B6">
            <w:pPr>
              <w:shd w:val="solid" w:color="FFFFFF" w:fill="FFFFFF"/>
              <w:spacing w:line="240" w:lineRule="atLeast"/>
            </w:pPr>
            <w:r w:rsidRPr="00B0197C">
              <w:rPr>
                <w:b/>
                <w:noProof/>
                <w:sz w:val="20"/>
              </w:rPr>
              <w:drawing>
                <wp:inline distT="0" distB="0" distL="0" distR="0" wp14:anchorId="5402F783" wp14:editId="10DE360F">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C176F3" w:rsidRPr="00B0197C" w14:paraId="33F31893" w14:textId="77777777" w:rsidTr="00E819B6">
        <w:trPr>
          <w:cantSplit/>
        </w:trPr>
        <w:tc>
          <w:tcPr>
            <w:tcW w:w="6487" w:type="dxa"/>
            <w:tcBorders>
              <w:bottom w:val="single" w:sz="12" w:space="0" w:color="auto"/>
            </w:tcBorders>
          </w:tcPr>
          <w:p w14:paraId="0AE7B6B1" w14:textId="77777777" w:rsidR="00C176F3" w:rsidRPr="00B0197C" w:rsidRDefault="00C176F3" w:rsidP="00E819B6">
            <w:pPr>
              <w:shd w:val="solid" w:color="FFFFFF" w:fill="FFFFFF"/>
              <w:spacing w:after="48"/>
              <w:rPr>
                <w:rFonts w:ascii="Verdana" w:hAnsi="Verdana" w:cs="Times New Roman Bold"/>
                <w:b/>
              </w:rPr>
            </w:pPr>
          </w:p>
        </w:tc>
        <w:tc>
          <w:tcPr>
            <w:tcW w:w="3402" w:type="dxa"/>
            <w:tcBorders>
              <w:bottom w:val="single" w:sz="12" w:space="0" w:color="auto"/>
            </w:tcBorders>
          </w:tcPr>
          <w:p w14:paraId="765848F0" w14:textId="77777777" w:rsidR="00C176F3" w:rsidRPr="00B0197C" w:rsidRDefault="00C176F3" w:rsidP="00E819B6">
            <w:pPr>
              <w:shd w:val="solid" w:color="FFFFFF" w:fill="FFFFFF"/>
              <w:spacing w:after="48" w:line="240" w:lineRule="atLeast"/>
            </w:pPr>
          </w:p>
        </w:tc>
      </w:tr>
      <w:tr w:rsidR="00C176F3" w:rsidRPr="00B0197C" w14:paraId="2DBE761A" w14:textId="77777777" w:rsidTr="00E819B6">
        <w:trPr>
          <w:cantSplit/>
        </w:trPr>
        <w:tc>
          <w:tcPr>
            <w:tcW w:w="6487" w:type="dxa"/>
            <w:tcBorders>
              <w:top w:val="single" w:sz="12" w:space="0" w:color="auto"/>
            </w:tcBorders>
          </w:tcPr>
          <w:p w14:paraId="10027CC6" w14:textId="77777777" w:rsidR="00C176F3" w:rsidRPr="00B0197C" w:rsidRDefault="00C176F3" w:rsidP="00E819B6">
            <w:pPr>
              <w:shd w:val="solid" w:color="FFFFFF" w:fill="FFFFFF"/>
              <w:spacing w:after="48"/>
              <w:rPr>
                <w:rFonts w:ascii="Verdana" w:hAnsi="Verdana" w:cs="Times New Roman Bold"/>
                <w:bCs/>
              </w:rPr>
            </w:pPr>
          </w:p>
        </w:tc>
        <w:tc>
          <w:tcPr>
            <w:tcW w:w="3402" w:type="dxa"/>
            <w:tcBorders>
              <w:top w:val="single" w:sz="12" w:space="0" w:color="auto"/>
            </w:tcBorders>
          </w:tcPr>
          <w:p w14:paraId="4A796257" w14:textId="77777777" w:rsidR="00C176F3" w:rsidRPr="00B0197C" w:rsidRDefault="00C176F3" w:rsidP="00E819B6">
            <w:pPr>
              <w:shd w:val="solid" w:color="FFFFFF" w:fill="FFFFFF"/>
              <w:spacing w:after="48" w:line="240" w:lineRule="atLeast"/>
            </w:pPr>
          </w:p>
        </w:tc>
      </w:tr>
      <w:tr w:rsidR="00C176F3" w:rsidRPr="00B0197C" w14:paraId="2B02048E" w14:textId="77777777" w:rsidTr="00E819B6">
        <w:trPr>
          <w:cantSplit/>
        </w:trPr>
        <w:tc>
          <w:tcPr>
            <w:tcW w:w="6487" w:type="dxa"/>
            <w:vMerge w:val="restart"/>
          </w:tcPr>
          <w:p w14:paraId="7EC59CC2" w14:textId="44CABEA7" w:rsidR="00C176F3" w:rsidRPr="00B0197C" w:rsidRDefault="00C52C1C" w:rsidP="00E819B6">
            <w:pPr>
              <w:shd w:val="solid" w:color="FFFFFF" w:fill="FFFFFF"/>
              <w:spacing w:after="240"/>
              <w:ind w:left="1134" w:hanging="1134"/>
              <w:rPr>
                <w:rFonts w:ascii="Verdana" w:hAnsi="Verdana"/>
                <w:sz w:val="20"/>
              </w:rPr>
            </w:pPr>
            <w:r w:rsidRPr="00B0197C">
              <w:rPr>
                <w:rFonts w:ascii="Verdana" w:hAnsi="Verdana"/>
                <w:sz w:val="20"/>
              </w:rPr>
              <w:t>Source</w:t>
            </w:r>
            <w:r w:rsidR="00C176F3" w:rsidRPr="00B0197C">
              <w:rPr>
                <w:rFonts w:ascii="Verdana" w:hAnsi="Verdana"/>
                <w:sz w:val="20"/>
              </w:rPr>
              <w:t>:</w:t>
            </w:r>
            <w:r w:rsidR="00C176F3" w:rsidRPr="00B0197C">
              <w:rPr>
                <w:rFonts w:ascii="Verdana" w:hAnsi="Verdana"/>
                <w:sz w:val="20"/>
              </w:rPr>
              <w:tab/>
            </w:r>
          </w:p>
          <w:p w14:paraId="7E1BAC18" w14:textId="77777777" w:rsidR="00C176F3" w:rsidRPr="00B0197C" w:rsidRDefault="00C176F3" w:rsidP="00E819B6">
            <w:pPr>
              <w:shd w:val="solid" w:color="FFFFFF" w:fill="FFFFFF"/>
              <w:spacing w:after="240"/>
              <w:ind w:left="1134" w:hanging="1134"/>
              <w:rPr>
                <w:rFonts w:ascii="Verdana" w:hAnsi="Verdana"/>
                <w:sz w:val="20"/>
              </w:rPr>
            </w:pPr>
            <w:r w:rsidRPr="00B0197C">
              <w:rPr>
                <w:rFonts w:ascii="Verdana" w:hAnsi="Verdana"/>
                <w:sz w:val="20"/>
              </w:rPr>
              <w:t>Subject:</w:t>
            </w:r>
            <w:r w:rsidRPr="00B0197C">
              <w:rPr>
                <w:rFonts w:ascii="Verdana" w:hAnsi="Verdana"/>
                <w:sz w:val="20"/>
              </w:rPr>
              <w:tab/>
              <w:t>ITU-R M.2089</w:t>
            </w:r>
          </w:p>
        </w:tc>
        <w:tc>
          <w:tcPr>
            <w:tcW w:w="3402" w:type="dxa"/>
          </w:tcPr>
          <w:p w14:paraId="06A60B09" w14:textId="77777777" w:rsidR="00C176F3" w:rsidRPr="00B0197C" w:rsidRDefault="00C176F3" w:rsidP="00E819B6">
            <w:pPr>
              <w:shd w:val="solid" w:color="FFFFFF" w:fill="FFFFFF"/>
              <w:spacing w:line="240" w:lineRule="atLeast"/>
              <w:rPr>
                <w:rFonts w:ascii="Verdana" w:hAnsi="Verdana"/>
                <w:sz w:val="20"/>
                <w:lang w:eastAsia="zh-CN"/>
              </w:rPr>
            </w:pPr>
            <w:r w:rsidRPr="00B0197C">
              <w:rPr>
                <w:rFonts w:ascii="Verdana" w:hAnsi="Verdana"/>
                <w:b/>
                <w:sz w:val="20"/>
                <w:lang w:eastAsia="zh-CN"/>
              </w:rPr>
              <w:t>Document 5B/XX-E</w:t>
            </w:r>
          </w:p>
        </w:tc>
      </w:tr>
      <w:tr w:rsidR="00C176F3" w:rsidRPr="00B0197C" w14:paraId="2C339ADE" w14:textId="77777777" w:rsidTr="00E819B6">
        <w:trPr>
          <w:cantSplit/>
        </w:trPr>
        <w:tc>
          <w:tcPr>
            <w:tcW w:w="6487" w:type="dxa"/>
            <w:vMerge/>
          </w:tcPr>
          <w:p w14:paraId="07757C7A" w14:textId="77777777" w:rsidR="00C176F3" w:rsidRPr="00B0197C" w:rsidRDefault="00C176F3" w:rsidP="00E819B6">
            <w:pPr>
              <w:spacing w:before="60"/>
              <w:rPr>
                <w:b/>
                <w:smallCaps/>
                <w:sz w:val="32"/>
                <w:lang w:eastAsia="zh-CN"/>
              </w:rPr>
            </w:pPr>
          </w:p>
        </w:tc>
        <w:tc>
          <w:tcPr>
            <w:tcW w:w="3402" w:type="dxa"/>
          </w:tcPr>
          <w:p w14:paraId="41351356" w14:textId="77777777" w:rsidR="00C176F3" w:rsidRPr="00B0197C" w:rsidRDefault="00C176F3" w:rsidP="00E819B6">
            <w:pPr>
              <w:shd w:val="solid" w:color="FFFFFF" w:fill="FFFFFF"/>
              <w:spacing w:line="240" w:lineRule="atLeast"/>
              <w:rPr>
                <w:rFonts w:ascii="Verdana" w:hAnsi="Verdana"/>
                <w:sz w:val="20"/>
                <w:lang w:eastAsia="zh-CN"/>
              </w:rPr>
            </w:pPr>
            <w:r w:rsidRPr="00FB1EB9">
              <w:rPr>
                <w:rFonts w:ascii="Verdana" w:hAnsi="Verdana"/>
                <w:b/>
                <w:sz w:val="20"/>
                <w:lang w:eastAsia="zh-CN"/>
              </w:rPr>
              <w:t>XX November 2024</w:t>
            </w:r>
          </w:p>
        </w:tc>
      </w:tr>
      <w:tr w:rsidR="00C176F3" w:rsidRPr="00B0197C" w14:paraId="2F044F12" w14:textId="77777777" w:rsidTr="00E819B6">
        <w:trPr>
          <w:cantSplit/>
        </w:trPr>
        <w:tc>
          <w:tcPr>
            <w:tcW w:w="6487" w:type="dxa"/>
            <w:vMerge/>
          </w:tcPr>
          <w:p w14:paraId="52C8FB35" w14:textId="77777777" w:rsidR="00C176F3" w:rsidRPr="00B0197C" w:rsidRDefault="00C176F3" w:rsidP="00E819B6">
            <w:pPr>
              <w:spacing w:before="60"/>
              <w:rPr>
                <w:b/>
                <w:smallCaps/>
                <w:sz w:val="32"/>
                <w:lang w:eastAsia="zh-CN"/>
              </w:rPr>
            </w:pPr>
          </w:p>
        </w:tc>
        <w:tc>
          <w:tcPr>
            <w:tcW w:w="3402" w:type="dxa"/>
          </w:tcPr>
          <w:p w14:paraId="035A01D1" w14:textId="77777777" w:rsidR="00C176F3" w:rsidRPr="00B0197C" w:rsidRDefault="00C176F3" w:rsidP="00E819B6">
            <w:pPr>
              <w:shd w:val="solid" w:color="FFFFFF" w:fill="FFFFFF"/>
              <w:spacing w:line="240" w:lineRule="atLeast"/>
              <w:rPr>
                <w:rFonts w:ascii="Verdana" w:eastAsia="SimSun" w:hAnsi="Verdana"/>
                <w:sz w:val="20"/>
                <w:lang w:eastAsia="zh-CN"/>
              </w:rPr>
            </w:pPr>
            <w:r w:rsidRPr="00B0197C">
              <w:rPr>
                <w:rFonts w:ascii="Verdana" w:eastAsia="SimSun" w:hAnsi="Verdana"/>
                <w:b/>
                <w:sz w:val="20"/>
                <w:lang w:eastAsia="zh-CN"/>
              </w:rPr>
              <w:t>English only</w:t>
            </w:r>
          </w:p>
        </w:tc>
      </w:tr>
      <w:tr w:rsidR="00C176F3" w:rsidRPr="00B0197C" w14:paraId="47CE22F4" w14:textId="77777777" w:rsidTr="00E819B6">
        <w:trPr>
          <w:cantSplit/>
        </w:trPr>
        <w:tc>
          <w:tcPr>
            <w:tcW w:w="9889" w:type="dxa"/>
            <w:gridSpan w:val="2"/>
          </w:tcPr>
          <w:p w14:paraId="535A3C74" w14:textId="77777777" w:rsidR="00C176F3" w:rsidRPr="00B0197C" w:rsidRDefault="00C176F3" w:rsidP="00E819B6">
            <w:pPr>
              <w:pStyle w:val="Source"/>
              <w:rPr>
                <w:lang w:eastAsia="zh-CN"/>
              </w:rPr>
            </w:pPr>
            <w:r w:rsidRPr="00B0197C">
              <w:rPr>
                <w:lang w:eastAsia="zh-CN"/>
              </w:rPr>
              <w:t>United States of America</w:t>
            </w:r>
          </w:p>
        </w:tc>
      </w:tr>
      <w:tr w:rsidR="00C176F3" w:rsidRPr="00B0197C" w14:paraId="40C70896" w14:textId="77777777" w:rsidTr="00E819B6">
        <w:trPr>
          <w:cantSplit/>
          <w:trHeight w:val="1968"/>
        </w:trPr>
        <w:tc>
          <w:tcPr>
            <w:tcW w:w="9889" w:type="dxa"/>
            <w:gridSpan w:val="2"/>
          </w:tcPr>
          <w:p w14:paraId="4A1FCB4C" w14:textId="77777777" w:rsidR="00C176F3" w:rsidRPr="00B0197C" w:rsidRDefault="00C176F3" w:rsidP="00E819B6">
            <w:pPr>
              <w:pStyle w:val="Title1"/>
              <w:rPr>
                <w:lang w:eastAsia="zh-CN"/>
              </w:rPr>
            </w:pPr>
            <w:r w:rsidRPr="00B0197C">
              <w:rPr>
                <w:lang w:eastAsia="zh-CN"/>
              </w:rPr>
              <w:t>Preliminary draft revision of Recommendation ITU-R M.2089-0</w:t>
            </w:r>
          </w:p>
        </w:tc>
      </w:tr>
    </w:tbl>
    <w:p w14:paraId="2EA14480" w14:textId="77777777" w:rsidR="00C176F3" w:rsidRPr="00B0197C" w:rsidRDefault="00C176F3" w:rsidP="00C176F3">
      <w:pPr>
        <w:rPr>
          <w:szCs w:val="24"/>
        </w:rPr>
      </w:pPr>
      <w:r w:rsidRPr="00B0197C">
        <w:rPr>
          <w:szCs w:val="24"/>
        </w:rPr>
        <w:t>In the previous ITU-R WP5B meeting, revisions of ITU-R Recommendation M.2089-0, ‘Technical characteristics and protection criteria for aeronautical mobile service systems in the frequency range 14.5-15.35 GHz’ was initiated in order to provide updated parameters of currently operating radars.</w:t>
      </w:r>
    </w:p>
    <w:p w14:paraId="7BCDAC73" w14:textId="77777777" w:rsidR="00C176F3" w:rsidRPr="00B0197C" w:rsidRDefault="00C176F3" w:rsidP="00C176F3">
      <w:pPr>
        <w:rPr>
          <w:szCs w:val="24"/>
        </w:rPr>
      </w:pPr>
    </w:p>
    <w:p w14:paraId="6A7CEBB1" w14:textId="27636820" w:rsidR="004A7779" w:rsidRPr="00B0197C" w:rsidRDefault="00C176F3" w:rsidP="004A7779">
      <w:pPr>
        <w:rPr>
          <w:szCs w:val="24"/>
        </w:rPr>
      </w:pPr>
      <w:r w:rsidRPr="00B0197C">
        <w:rPr>
          <w:szCs w:val="24"/>
        </w:rPr>
        <w:t xml:space="preserve">The United States of America would like to propose </w:t>
      </w:r>
      <w:r w:rsidR="002B2396" w:rsidRPr="00B0197C">
        <w:rPr>
          <w:szCs w:val="24"/>
        </w:rPr>
        <w:t xml:space="preserve">edits to system 2 in Tabel 1 related to the installation of the ground component and tuning range of the downlink component. In addition, the United States of America proposes </w:t>
      </w:r>
      <w:r w:rsidRPr="00B0197C">
        <w:rPr>
          <w:szCs w:val="24"/>
        </w:rPr>
        <w:t>to elevate this document from working document to preliminary draft revision of Recommendation ITU-R M.2089-0.</w:t>
      </w:r>
      <w:r w:rsidR="000D016E" w:rsidRPr="00B0197C">
        <w:rPr>
          <w:szCs w:val="24"/>
        </w:rPr>
        <w:t xml:space="preserve"> Edits proposed by the US are highlighted in </w:t>
      </w:r>
      <w:r w:rsidR="000D016E" w:rsidRPr="00FB1EB9">
        <w:rPr>
          <w:szCs w:val="24"/>
          <w:highlight w:val="yellow"/>
        </w:rPr>
        <w:t>yellow</w:t>
      </w:r>
      <w:r w:rsidR="000D016E" w:rsidRPr="00B0197C">
        <w:rPr>
          <w:szCs w:val="24"/>
        </w:rPr>
        <w:t>.</w:t>
      </w:r>
    </w:p>
    <w:p w14:paraId="638B8355" w14:textId="77777777" w:rsidR="004A7779" w:rsidRPr="00B0197C" w:rsidRDefault="004A7779">
      <w:pPr>
        <w:tabs>
          <w:tab w:val="clear" w:pos="1134"/>
          <w:tab w:val="clear" w:pos="1871"/>
          <w:tab w:val="clear" w:pos="2268"/>
        </w:tabs>
        <w:overflowPunct/>
        <w:autoSpaceDE/>
        <w:autoSpaceDN/>
        <w:adjustRightInd/>
        <w:spacing w:before="0"/>
        <w:textAlignment w:val="auto"/>
        <w:rPr>
          <w:sz w:val="28"/>
          <w:lang w:val="en-US"/>
        </w:rPr>
      </w:pPr>
      <w:r w:rsidRPr="00B0197C">
        <w:rPr>
          <w:sz w:val="28"/>
          <w:lang w:val="en-US"/>
        </w:rPr>
        <w:br w:type="page"/>
      </w:r>
    </w:p>
    <w:p w14:paraId="5CF3B0DE" w14:textId="4EF90AA7" w:rsidR="00C176F3" w:rsidRPr="00B0197C" w:rsidRDefault="00F862E3" w:rsidP="00C176F3">
      <w:pPr>
        <w:keepNext/>
        <w:keepLines/>
        <w:tabs>
          <w:tab w:val="clear" w:pos="1134"/>
          <w:tab w:val="clear" w:pos="1871"/>
          <w:tab w:val="clear" w:pos="2268"/>
        </w:tabs>
        <w:spacing w:before="0"/>
        <w:jc w:val="center"/>
        <w:rPr>
          <w:sz w:val="28"/>
          <w:lang w:val="en-US"/>
        </w:rPr>
      </w:pPr>
      <w:del w:id="11" w:author="USA" w:date="2024-07-18T12:36:00Z">
        <w:r w:rsidRPr="00867D09" w:rsidDel="00F862E3">
          <w:rPr>
            <w:sz w:val="28"/>
            <w:highlight w:val="yellow"/>
            <w:lang w:val="en-US"/>
          </w:rPr>
          <w:lastRenderedPageBreak/>
          <w:delText>WORKING DOCUMENT TOWARDS</w:delText>
        </w:r>
        <w:r w:rsidRPr="00B0197C" w:rsidDel="00F862E3">
          <w:rPr>
            <w:sz w:val="28"/>
            <w:lang w:val="en-US"/>
          </w:rPr>
          <w:delText xml:space="preserve"> </w:delText>
        </w:r>
      </w:del>
      <w:r w:rsidR="002B0DB0" w:rsidRPr="00B0197C">
        <w:rPr>
          <w:sz w:val="28"/>
          <w:lang w:val="en-US"/>
        </w:rPr>
        <w:t xml:space="preserve">PRELIMINARY DRAFT REVISION OF </w:t>
      </w:r>
      <w:r w:rsidR="00C176F3" w:rsidRPr="00B0197C">
        <w:rPr>
          <w:sz w:val="28"/>
          <w:lang w:val="en-US"/>
        </w:rPr>
        <w:t>RECOMMENDATION ITU-R M.2089-0</w:t>
      </w:r>
    </w:p>
    <w:p w14:paraId="2ACBFC98" w14:textId="402DC448" w:rsidR="00C176F3" w:rsidRPr="00B0197C" w:rsidRDefault="00C176F3" w:rsidP="00C176F3">
      <w:pPr>
        <w:keepNext/>
        <w:keepLines/>
        <w:tabs>
          <w:tab w:val="clear" w:pos="1134"/>
          <w:tab w:val="clear" w:pos="1871"/>
          <w:tab w:val="clear" w:pos="2268"/>
          <w:tab w:val="left" w:pos="794"/>
          <w:tab w:val="left" w:pos="1191"/>
          <w:tab w:val="left" w:pos="1588"/>
          <w:tab w:val="left" w:pos="1985"/>
        </w:tabs>
        <w:spacing w:before="240"/>
        <w:jc w:val="center"/>
        <w:rPr>
          <w:b/>
          <w:sz w:val="28"/>
        </w:rPr>
      </w:pPr>
      <w:r w:rsidRPr="00B0197C">
        <w:rPr>
          <w:b/>
          <w:sz w:val="28"/>
        </w:rPr>
        <w:t>Technical characteristics and protection criteria for aeronautical mobile service systems in the frequency range 14.5</w:t>
      </w:r>
      <w:r w:rsidRPr="00B0197C">
        <w:rPr>
          <w:b/>
          <w:sz w:val="28"/>
        </w:rPr>
        <w:noBreakHyphen/>
        <w:t>15.35 GHz</w:t>
      </w:r>
    </w:p>
    <w:p w14:paraId="6CC80401" w14:textId="3FD6B434" w:rsidR="009C1F8F" w:rsidRPr="00B0197C" w:rsidRDefault="009C1F8F" w:rsidP="00E819B6">
      <w:pPr>
        <w:pStyle w:val="Recdate"/>
      </w:pPr>
      <w:r w:rsidRPr="00B0197C">
        <w:t>(2015</w:t>
      </w:r>
      <w:ins w:id="12" w:author="Chairman" w:date="2023-08-12T10:18:00Z">
        <w:r w:rsidRPr="00B0197C">
          <w:t>-202X</w:t>
        </w:r>
      </w:ins>
      <w:r w:rsidRPr="00B0197C">
        <w:t>)</w:t>
      </w:r>
    </w:p>
    <w:bookmarkEnd w:id="1"/>
    <w:p w14:paraId="504E9432" w14:textId="77777777" w:rsidR="009C1F8F" w:rsidRPr="00B0197C" w:rsidRDefault="009C1F8F" w:rsidP="00E819B6">
      <w:pPr>
        <w:pStyle w:val="HeadingSum"/>
        <w:rPr>
          <w:ins w:id="13" w:author="SWG5B-2" w:date="2024-05-21T11:03:00Z"/>
          <w:lang w:val="en-GB"/>
        </w:rPr>
      </w:pPr>
      <w:ins w:id="14" w:author="SWG5B-2" w:date="2024-05-21T11:03:00Z">
        <w:r w:rsidRPr="00867D09">
          <w:rPr>
            <w:lang w:val="en-GB"/>
          </w:rPr>
          <w:t>Summary of revision</w:t>
        </w:r>
      </w:ins>
    </w:p>
    <w:p w14:paraId="291174BC" w14:textId="1476EA51" w:rsidR="00453141" w:rsidRPr="00867D09" w:rsidRDefault="009C1F8F" w:rsidP="006309A5">
      <w:pPr>
        <w:pStyle w:val="EditorsNote"/>
        <w:rPr>
          <w:ins w:id="15" w:author="USA" w:date="2024-08-22T12:13:00Z"/>
          <w:highlight w:val="yellow"/>
        </w:rPr>
      </w:pPr>
      <w:ins w:id="16" w:author="SWG5B-2" w:date="2024-05-21T11:03:00Z">
        <w:del w:id="17" w:author="USA" w:date="2024-08-22T12:04:00Z">
          <w:r w:rsidRPr="00867D09" w:rsidDel="00A662AA">
            <w:rPr>
              <w:highlight w:val="yellow"/>
            </w:rPr>
            <w:delText>[To be completed]</w:delText>
          </w:r>
        </w:del>
      </w:ins>
    </w:p>
    <w:p w14:paraId="625A0592" w14:textId="2C955B8A" w:rsidR="00453141" w:rsidRPr="00867D09" w:rsidRDefault="00453141" w:rsidP="00EB1E7B">
      <w:pPr>
        <w:pStyle w:val="EditorsNote"/>
        <w:numPr>
          <w:ilvl w:val="0"/>
          <w:numId w:val="43"/>
        </w:numPr>
        <w:spacing w:before="0" w:after="0"/>
        <w:rPr>
          <w:ins w:id="18" w:author="USA" w:date="2024-08-22T12:13:00Z"/>
          <w:i w:val="0"/>
          <w:iCs w:val="0"/>
          <w:highlight w:val="yellow"/>
        </w:rPr>
      </w:pPr>
      <w:ins w:id="19" w:author="USA" w:date="2024-08-22T12:13:00Z">
        <w:r w:rsidRPr="00867D09">
          <w:rPr>
            <w:i w:val="0"/>
            <w:iCs w:val="0"/>
            <w:highlight w:val="yellow"/>
          </w:rPr>
          <w:t xml:space="preserve">For System 1 Airborne, revised power output, tuning range, and added a new antenna </w:t>
        </w:r>
      </w:ins>
    </w:p>
    <w:p w14:paraId="2310E9F9" w14:textId="47060841" w:rsidR="00AE228F" w:rsidRPr="00867D09" w:rsidRDefault="00654F7F" w:rsidP="00EB1E7B">
      <w:pPr>
        <w:pStyle w:val="EditorsNote"/>
        <w:numPr>
          <w:ilvl w:val="0"/>
          <w:numId w:val="43"/>
        </w:numPr>
        <w:spacing w:before="0" w:after="0"/>
        <w:rPr>
          <w:ins w:id="20" w:author="USA" w:date="2024-09-05T17:02:00Z"/>
          <w:i w:val="0"/>
          <w:iCs w:val="0"/>
          <w:highlight w:val="yellow"/>
        </w:rPr>
      </w:pPr>
      <w:ins w:id="21" w:author="USA" w:date="2024-08-22T15:32:00Z">
        <w:r w:rsidRPr="00867D09">
          <w:rPr>
            <w:i w:val="0"/>
            <w:iCs w:val="0"/>
            <w:highlight w:val="yellow"/>
          </w:rPr>
          <w:t xml:space="preserve">For System 1 Ground, </w:t>
        </w:r>
      </w:ins>
      <w:ins w:id="22" w:author="USA" w:date="2024-08-22T15:33:00Z">
        <w:r w:rsidR="0049757C" w:rsidRPr="00867D09">
          <w:rPr>
            <w:i w:val="0"/>
            <w:iCs w:val="0"/>
            <w:highlight w:val="yellow"/>
          </w:rPr>
          <w:t xml:space="preserve">revised tuning range, antenna polarization, </w:t>
        </w:r>
      </w:ins>
      <w:ins w:id="23" w:author="USA" w:date="2024-08-22T15:34:00Z">
        <w:r w:rsidR="0049757C" w:rsidRPr="00867D09">
          <w:rPr>
            <w:i w:val="0"/>
            <w:iCs w:val="0"/>
            <w:highlight w:val="yellow"/>
          </w:rPr>
          <w:t xml:space="preserve">and </w:t>
        </w:r>
      </w:ins>
      <w:ins w:id="24" w:author="USA" w:date="2024-08-22T15:32:00Z">
        <w:r w:rsidR="00AF5263" w:rsidRPr="00867D09">
          <w:rPr>
            <w:i w:val="0"/>
            <w:iCs w:val="0"/>
            <w:highlight w:val="yellow"/>
          </w:rPr>
          <w:t xml:space="preserve">shipborne systems are </w:t>
        </w:r>
      </w:ins>
      <w:ins w:id="25" w:author="USA" w:date="2024-08-22T15:33:00Z">
        <w:r w:rsidR="00AF5263" w:rsidRPr="00867D09">
          <w:rPr>
            <w:i w:val="0"/>
            <w:iCs w:val="0"/>
            <w:highlight w:val="yellow"/>
          </w:rPr>
          <w:t xml:space="preserve">now included with </w:t>
        </w:r>
      </w:ins>
      <w:ins w:id="26" w:author="USA" w:date="2024-08-22T15:35:00Z">
        <w:r w:rsidR="00AE228F" w:rsidRPr="00867D09">
          <w:rPr>
            <w:i w:val="0"/>
            <w:iCs w:val="0"/>
            <w:highlight w:val="yellow"/>
          </w:rPr>
          <w:t>ground-based</w:t>
        </w:r>
      </w:ins>
      <w:ins w:id="27" w:author="USA" w:date="2024-08-22T15:33:00Z">
        <w:r w:rsidR="00AF5263" w:rsidRPr="00867D09">
          <w:rPr>
            <w:i w:val="0"/>
            <w:iCs w:val="0"/>
            <w:highlight w:val="yellow"/>
          </w:rPr>
          <w:t xml:space="preserve"> characteristics</w:t>
        </w:r>
      </w:ins>
    </w:p>
    <w:p w14:paraId="38E760D5" w14:textId="6511B941" w:rsidR="000D016E" w:rsidRPr="00867D09" w:rsidRDefault="000D016E" w:rsidP="000D016E">
      <w:pPr>
        <w:pStyle w:val="EditorsNote"/>
        <w:numPr>
          <w:ilvl w:val="0"/>
          <w:numId w:val="43"/>
        </w:numPr>
        <w:spacing w:before="0" w:after="0"/>
        <w:rPr>
          <w:ins w:id="28" w:author="USA" w:date="2024-08-22T15:34:00Z"/>
          <w:i w:val="0"/>
          <w:iCs w:val="0"/>
          <w:highlight w:val="yellow"/>
        </w:rPr>
      </w:pPr>
      <w:ins w:id="29" w:author="USA" w:date="2024-09-05T17:02:00Z">
        <w:r w:rsidRPr="00867D09">
          <w:rPr>
            <w:i w:val="0"/>
            <w:iCs w:val="0"/>
            <w:highlight w:val="yellow"/>
          </w:rPr>
          <w:t>For System 2 Ground, revised tuning range</w:t>
        </w:r>
      </w:ins>
      <w:ins w:id="30" w:author="USA" w:date="2024-09-05T17:10:00Z">
        <w:r w:rsidR="00933A83" w:rsidRPr="00867D09">
          <w:rPr>
            <w:i w:val="0"/>
            <w:iCs w:val="0"/>
            <w:highlight w:val="yellow"/>
          </w:rPr>
          <w:t>, selectivity</w:t>
        </w:r>
      </w:ins>
      <w:ins w:id="31" w:author="USA" w:date="2024-09-05T17:11:00Z">
        <w:r w:rsidR="00933A83" w:rsidRPr="00867D09">
          <w:rPr>
            <w:i w:val="0"/>
            <w:iCs w:val="0"/>
            <w:highlight w:val="yellow"/>
          </w:rPr>
          <w:t>,</w:t>
        </w:r>
      </w:ins>
      <w:ins w:id="32" w:author="USA" w:date="2024-09-05T17:02:00Z">
        <w:r w:rsidRPr="00867D09">
          <w:rPr>
            <w:i w:val="0"/>
            <w:iCs w:val="0"/>
            <w:highlight w:val="yellow"/>
          </w:rPr>
          <w:t xml:space="preserve"> and shipborne systems are now included with ground-based characteristics</w:t>
        </w:r>
      </w:ins>
    </w:p>
    <w:p w14:paraId="293CD87F" w14:textId="77777777" w:rsidR="005658C1" w:rsidRPr="00867D09" w:rsidRDefault="00AE228F" w:rsidP="00AE228F">
      <w:pPr>
        <w:pStyle w:val="EditorsNote"/>
        <w:numPr>
          <w:ilvl w:val="0"/>
          <w:numId w:val="43"/>
        </w:numPr>
        <w:spacing w:before="0" w:after="0"/>
        <w:rPr>
          <w:ins w:id="33" w:author="USA" w:date="2024-08-22T15:37:00Z"/>
          <w:i w:val="0"/>
          <w:iCs w:val="0"/>
          <w:highlight w:val="yellow"/>
        </w:rPr>
      </w:pPr>
      <w:ins w:id="34" w:author="USA" w:date="2024-08-22T15:35:00Z">
        <w:r w:rsidRPr="00867D09">
          <w:rPr>
            <w:i w:val="0"/>
            <w:iCs w:val="0"/>
            <w:highlight w:val="yellow"/>
          </w:rPr>
          <w:t>Fo</w:t>
        </w:r>
      </w:ins>
      <w:ins w:id="35" w:author="USA" w:date="2024-08-22T15:36:00Z">
        <w:r w:rsidRPr="00867D09">
          <w:rPr>
            <w:i w:val="0"/>
            <w:iCs w:val="0"/>
            <w:highlight w:val="yellow"/>
          </w:rPr>
          <w:t xml:space="preserve">r System 4 Ground, revised </w:t>
        </w:r>
        <w:r w:rsidR="005658C1" w:rsidRPr="00867D09">
          <w:rPr>
            <w:i w:val="0"/>
            <w:iCs w:val="0"/>
            <w:highlight w:val="yellow"/>
          </w:rPr>
          <w:t xml:space="preserve">transmitter, </w:t>
        </w:r>
      </w:ins>
      <w:ins w:id="36" w:author="USA" w:date="2024-08-22T15:37:00Z">
        <w:r w:rsidR="005658C1" w:rsidRPr="00867D09">
          <w:rPr>
            <w:i w:val="0"/>
            <w:iCs w:val="0"/>
            <w:highlight w:val="yellow"/>
          </w:rPr>
          <w:t xml:space="preserve">receiver </w:t>
        </w:r>
      </w:ins>
      <w:ins w:id="37" w:author="USA" w:date="2024-08-22T15:36:00Z">
        <w:r w:rsidR="005658C1" w:rsidRPr="00867D09">
          <w:rPr>
            <w:i w:val="0"/>
            <w:iCs w:val="0"/>
            <w:highlight w:val="yellow"/>
          </w:rPr>
          <w:t>NF and</w:t>
        </w:r>
      </w:ins>
      <w:ins w:id="38" w:author="USA" w:date="2024-08-22T15:37:00Z">
        <w:r w:rsidR="005658C1" w:rsidRPr="00867D09">
          <w:rPr>
            <w:i w:val="0"/>
            <w:iCs w:val="0"/>
            <w:highlight w:val="yellow"/>
          </w:rPr>
          <w:t xml:space="preserve"> sensitivity, and added a new antenna</w:t>
        </w:r>
      </w:ins>
    </w:p>
    <w:p w14:paraId="14DD2C70" w14:textId="77777777" w:rsidR="006409A7" w:rsidRPr="00867D09" w:rsidRDefault="00083507" w:rsidP="00AE228F">
      <w:pPr>
        <w:pStyle w:val="EditorsNote"/>
        <w:numPr>
          <w:ilvl w:val="0"/>
          <w:numId w:val="43"/>
        </w:numPr>
        <w:spacing w:before="0" w:after="0"/>
        <w:rPr>
          <w:ins w:id="39" w:author="USA" w:date="2024-08-22T15:45:00Z"/>
          <w:i w:val="0"/>
          <w:iCs w:val="0"/>
          <w:highlight w:val="yellow"/>
        </w:rPr>
      </w:pPr>
      <w:ins w:id="40" w:author="USA" w:date="2024-08-22T15:41:00Z">
        <w:r w:rsidRPr="00867D09">
          <w:rPr>
            <w:i w:val="0"/>
            <w:iCs w:val="0"/>
            <w:highlight w:val="yellow"/>
          </w:rPr>
          <w:t xml:space="preserve">For System 5 Ground, </w:t>
        </w:r>
      </w:ins>
      <w:ins w:id="41" w:author="USA" w:date="2024-08-22T15:44:00Z">
        <w:r w:rsidR="006409A7" w:rsidRPr="00867D09">
          <w:rPr>
            <w:i w:val="0"/>
            <w:iCs w:val="0"/>
            <w:highlight w:val="yellow"/>
          </w:rPr>
          <w:t>added a new ant</w:t>
        </w:r>
      </w:ins>
      <w:ins w:id="42" w:author="USA" w:date="2024-08-22T15:45:00Z">
        <w:r w:rsidR="006409A7" w:rsidRPr="00867D09">
          <w:rPr>
            <w:i w:val="0"/>
            <w:iCs w:val="0"/>
            <w:highlight w:val="yellow"/>
          </w:rPr>
          <w:t>enna</w:t>
        </w:r>
      </w:ins>
    </w:p>
    <w:p w14:paraId="3F137EEA" w14:textId="03D288C9" w:rsidR="00B82235" w:rsidRDefault="006409A7" w:rsidP="00EB1E7B">
      <w:pPr>
        <w:pStyle w:val="EditorsNote"/>
        <w:numPr>
          <w:ilvl w:val="0"/>
          <w:numId w:val="43"/>
        </w:numPr>
        <w:spacing w:before="0" w:after="0"/>
        <w:rPr>
          <w:ins w:id="43" w:author="USA" w:date="2024-10-01T12:20:00Z" w16du:dateUtc="2024-10-01T16:20:00Z"/>
          <w:i w:val="0"/>
          <w:iCs w:val="0"/>
          <w:highlight w:val="yellow"/>
        </w:rPr>
      </w:pPr>
      <w:ins w:id="44" w:author="USA" w:date="2024-08-22T15:45:00Z">
        <w:r w:rsidRPr="00867D09">
          <w:rPr>
            <w:i w:val="0"/>
            <w:iCs w:val="0"/>
            <w:highlight w:val="yellow"/>
          </w:rPr>
          <w:t xml:space="preserve">Added </w:t>
        </w:r>
      </w:ins>
      <w:ins w:id="45" w:author="USA" w:date="2024-10-01T12:49:00Z" w16du:dateUtc="2024-10-01T16:49:00Z">
        <w:r w:rsidR="0061179A">
          <w:rPr>
            <w:i w:val="0"/>
            <w:iCs w:val="0"/>
            <w:highlight w:val="yellow"/>
          </w:rPr>
          <w:t xml:space="preserve">a </w:t>
        </w:r>
      </w:ins>
      <w:ins w:id="46" w:author="USA" w:date="2024-08-22T15:45:00Z">
        <w:r w:rsidRPr="00867D09">
          <w:rPr>
            <w:i w:val="0"/>
            <w:iCs w:val="0"/>
            <w:highlight w:val="yellow"/>
          </w:rPr>
          <w:t xml:space="preserve">new </w:t>
        </w:r>
        <w:r w:rsidR="007827AA" w:rsidRPr="00867D09">
          <w:rPr>
            <w:i w:val="0"/>
            <w:iCs w:val="0"/>
            <w:highlight w:val="yellow"/>
          </w:rPr>
          <w:t>system, System 7 Airborne and Ground</w:t>
        </w:r>
      </w:ins>
    </w:p>
    <w:p w14:paraId="595A5B6D" w14:textId="2AF869A3" w:rsidR="0049757C" w:rsidRPr="00867D09" w:rsidRDefault="00B82235" w:rsidP="00EB1E7B">
      <w:pPr>
        <w:pStyle w:val="EditorsNote"/>
        <w:numPr>
          <w:ilvl w:val="0"/>
          <w:numId w:val="43"/>
        </w:numPr>
        <w:spacing w:before="0" w:after="0"/>
        <w:rPr>
          <w:ins w:id="47" w:author="USA" w:date="2024-07-19T15:39:00Z"/>
          <w:i w:val="0"/>
          <w:iCs w:val="0"/>
          <w:highlight w:val="yellow"/>
        </w:rPr>
      </w:pPr>
      <w:ins w:id="48" w:author="USA" w:date="2024-10-01T12:20:00Z" w16du:dateUtc="2024-10-01T16:20:00Z">
        <w:r>
          <w:rPr>
            <w:i w:val="0"/>
            <w:iCs w:val="0"/>
            <w:highlight w:val="yellow"/>
          </w:rPr>
          <w:t xml:space="preserve">Added </w:t>
        </w:r>
      </w:ins>
      <w:ins w:id="49" w:author="USA" w:date="2024-10-01T12:49:00Z" w16du:dateUtc="2024-10-01T16:49:00Z">
        <w:r w:rsidR="0061179A">
          <w:rPr>
            <w:i w:val="0"/>
            <w:iCs w:val="0"/>
            <w:highlight w:val="yellow"/>
          </w:rPr>
          <w:t xml:space="preserve">a </w:t>
        </w:r>
      </w:ins>
      <w:ins w:id="50" w:author="USA" w:date="2024-10-01T12:20:00Z" w16du:dateUtc="2024-10-01T16:20:00Z">
        <w:r>
          <w:rPr>
            <w:i w:val="0"/>
            <w:iCs w:val="0"/>
            <w:highlight w:val="yellow"/>
          </w:rPr>
          <w:t xml:space="preserve">new system, System 8 Airborne, Ground, and </w:t>
        </w:r>
      </w:ins>
      <w:ins w:id="51" w:author="USA" w:date="2024-10-01T12:25:00Z" w16du:dateUtc="2024-10-01T16:25:00Z">
        <w:r w:rsidR="00034893">
          <w:rPr>
            <w:i w:val="0"/>
            <w:iCs w:val="0"/>
            <w:highlight w:val="yellow"/>
          </w:rPr>
          <w:t>Shipboard</w:t>
        </w:r>
      </w:ins>
      <w:ins w:id="52" w:author="USA" w:date="2024-08-22T15:45:00Z">
        <w:r w:rsidR="007827AA" w:rsidRPr="00867D09">
          <w:rPr>
            <w:i w:val="0"/>
            <w:iCs w:val="0"/>
            <w:highlight w:val="yellow"/>
          </w:rPr>
          <w:t xml:space="preserve"> </w:t>
        </w:r>
      </w:ins>
    </w:p>
    <w:p w14:paraId="013FDC6E" w14:textId="77777777" w:rsidR="003D6688" w:rsidRPr="00B0197C" w:rsidRDefault="003D6688" w:rsidP="005F531A">
      <w:pPr>
        <w:pStyle w:val="EditorsNote"/>
        <w:rPr>
          <w:i w:val="0"/>
          <w:iCs w:val="0"/>
        </w:rPr>
      </w:pPr>
    </w:p>
    <w:p w14:paraId="4630BB21" w14:textId="77777777" w:rsidR="009C1F8F" w:rsidRPr="00B0197C" w:rsidRDefault="009C1F8F" w:rsidP="00E819B6">
      <w:pPr>
        <w:pStyle w:val="HeadingSum"/>
        <w:rPr>
          <w:lang w:val="en-GB"/>
        </w:rPr>
      </w:pPr>
      <w:r w:rsidRPr="00B0197C">
        <w:rPr>
          <w:lang w:val="en-GB"/>
        </w:rPr>
        <w:t>Scope</w:t>
      </w:r>
    </w:p>
    <w:p w14:paraId="5687B3EF" w14:textId="77777777" w:rsidR="009C1F8F" w:rsidRPr="00B0197C" w:rsidRDefault="009C1F8F" w:rsidP="00E819B6">
      <w:pPr>
        <w:pStyle w:val="Summary"/>
      </w:pPr>
      <w:r w:rsidRPr="00B0197C">
        <w:t>This Recommendation provides information on the technical characteristics and protection criteria for systems operating in the aeronautical mobile service (AMS), planned to or currently operating in the frequency range 14.5</w:t>
      </w:r>
      <w:r w:rsidRPr="00B0197C">
        <w:noBreakHyphen/>
        <w:t>15.35 GHz for use in sharing and compatibility studies as needed.</w:t>
      </w:r>
    </w:p>
    <w:p w14:paraId="2F0EB496" w14:textId="77777777" w:rsidR="009C1F8F" w:rsidRPr="00B0197C" w:rsidRDefault="009C1F8F" w:rsidP="00E819B6">
      <w:pPr>
        <w:pStyle w:val="Headingb"/>
      </w:pPr>
      <w:r w:rsidRPr="00B0197C">
        <w:t>Keywords</w:t>
      </w:r>
    </w:p>
    <w:p w14:paraId="6232B362" w14:textId="77777777" w:rsidR="009C1F8F" w:rsidRPr="00B0197C" w:rsidRDefault="009C1F8F" w:rsidP="00E819B6">
      <w:r w:rsidRPr="00B0197C">
        <w:t>Aeronautical Mobile Service, Technical Characteristics, Protection Criteria, Ku</w:t>
      </w:r>
      <w:r w:rsidRPr="00B0197C">
        <w:noBreakHyphen/>
        <w:t xml:space="preserve">band </w:t>
      </w:r>
    </w:p>
    <w:p w14:paraId="4E18AF16" w14:textId="77777777" w:rsidR="009C1F8F" w:rsidRPr="00B0197C" w:rsidRDefault="009C1F8F" w:rsidP="00E819B6">
      <w:pPr>
        <w:pStyle w:val="Headingb"/>
      </w:pPr>
      <w:r w:rsidRPr="00B0197C">
        <w:t>Abbreviations/Glossary</w:t>
      </w:r>
    </w:p>
    <w:p w14:paraId="2401BBD5" w14:textId="77777777" w:rsidR="009C1F8F" w:rsidRPr="00B0197C" w:rsidRDefault="009C1F8F" w:rsidP="00E819B6">
      <w:pPr>
        <w:pStyle w:val="enumlev1"/>
      </w:pPr>
      <w:r w:rsidRPr="00B0197C">
        <w:t>ADL</w:t>
      </w:r>
      <w:r w:rsidRPr="00B0197C">
        <w:tab/>
        <w:t>AMS data link</w:t>
      </w:r>
    </w:p>
    <w:p w14:paraId="718F8FE0" w14:textId="77777777" w:rsidR="009C1F8F" w:rsidRPr="00B0197C" w:rsidRDefault="009C1F8F" w:rsidP="00E819B6">
      <w:pPr>
        <w:pStyle w:val="enumlev1"/>
      </w:pPr>
      <w:r w:rsidRPr="00B0197C">
        <w:t>ADT</w:t>
      </w:r>
      <w:r w:rsidRPr="00B0197C">
        <w:tab/>
        <w:t>Airborne data terminal</w:t>
      </w:r>
    </w:p>
    <w:p w14:paraId="2B8F78BD" w14:textId="77777777" w:rsidR="009C1F8F" w:rsidRPr="00B0197C" w:rsidRDefault="009C1F8F" w:rsidP="00E819B6">
      <w:pPr>
        <w:pStyle w:val="enumlev1"/>
      </w:pPr>
      <w:r w:rsidRPr="00B0197C">
        <w:t>AMS</w:t>
      </w:r>
      <w:r w:rsidRPr="00B0197C">
        <w:tab/>
        <w:t>Aeronautical mobile service</w:t>
      </w:r>
    </w:p>
    <w:p w14:paraId="3A17C7F2" w14:textId="77777777" w:rsidR="009C1F8F" w:rsidRPr="00B0197C" w:rsidRDefault="009C1F8F" w:rsidP="00E819B6">
      <w:pPr>
        <w:pStyle w:val="enumlev1"/>
      </w:pPr>
      <w:r w:rsidRPr="00B0197C">
        <w:t>GDT</w:t>
      </w:r>
      <w:r w:rsidRPr="00B0197C">
        <w:tab/>
        <w:t>Ground data terminal</w:t>
      </w:r>
    </w:p>
    <w:p w14:paraId="3D5E6E39" w14:textId="77777777" w:rsidR="009C1F8F" w:rsidRPr="00B0197C" w:rsidRDefault="009C1F8F" w:rsidP="00E819B6">
      <w:pPr>
        <w:pStyle w:val="enumlev1"/>
      </w:pPr>
      <w:r w:rsidRPr="00B0197C">
        <w:t>RLOS</w:t>
      </w:r>
      <w:r w:rsidRPr="00B0197C">
        <w:tab/>
        <w:t>Radio line</w:t>
      </w:r>
      <w:r w:rsidRPr="00B0197C">
        <w:noBreakHyphen/>
        <w:t>of</w:t>
      </w:r>
      <w:r w:rsidRPr="00B0197C">
        <w:noBreakHyphen/>
        <w:t>sight</w:t>
      </w:r>
    </w:p>
    <w:p w14:paraId="6AB75C58" w14:textId="77777777" w:rsidR="009C1F8F" w:rsidRPr="00B0197C" w:rsidRDefault="009C1F8F" w:rsidP="00E819B6">
      <w:pPr>
        <w:pStyle w:val="enumlev1"/>
      </w:pPr>
      <w:r w:rsidRPr="00B0197C">
        <w:t>UAS</w:t>
      </w:r>
      <w:r w:rsidRPr="00B0197C">
        <w:tab/>
        <w:t>Unmanned aircraft system</w:t>
      </w:r>
    </w:p>
    <w:p w14:paraId="175E7B6E" w14:textId="77777777" w:rsidR="009C1F8F" w:rsidRPr="00B0197C" w:rsidRDefault="009C1F8F" w:rsidP="009147C3">
      <w:pPr>
        <w:pStyle w:val="Normalaftertitle0"/>
        <w:keepNext/>
      </w:pPr>
      <w:r w:rsidRPr="00B0197C">
        <w:lastRenderedPageBreak/>
        <w:t>The ITU Radiocommunication Assembly,</w:t>
      </w:r>
    </w:p>
    <w:p w14:paraId="1EB1EE2D" w14:textId="77777777" w:rsidR="009C1F8F" w:rsidRPr="00B0197C" w:rsidRDefault="009C1F8F" w:rsidP="009147C3">
      <w:pPr>
        <w:pStyle w:val="Call"/>
      </w:pPr>
      <w:r w:rsidRPr="00B0197C">
        <w:t>considering</w:t>
      </w:r>
    </w:p>
    <w:p w14:paraId="2B0AE534" w14:textId="77777777" w:rsidR="009C1F8F" w:rsidRPr="00B0197C" w:rsidRDefault="009C1F8F" w:rsidP="009147C3">
      <w:pPr>
        <w:keepNext/>
        <w:keepLines/>
      </w:pPr>
      <w:r w:rsidRPr="00B0197C">
        <w:rPr>
          <w:i/>
          <w:iCs/>
        </w:rPr>
        <w:t>a)</w:t>
      </w:r>
      <w:r w:rsidRPr="00B0197C">
        <w:tab/>
        <w:t>that systems and networks operating in the AMS are used for broadband, airborne data links to support remote sensing applications in the areas of, e.g. earth sciences, land management, and energy distribution. Examples of these applications include e.g. monitoring sea ice thickness and distribution, local and national law enforcement, forest fire mapping, petroleum pipeline monitoring, agricultural and urban land use and natural resource surveys;</w:t>
      </w:r>
    </w:p>
    <w:p w14:paraId="5C07BFD9" w14:textId="77777777" w:rsidR="009C1F8F" w:rsidRPr="00B0197C" w:rsidRDefault="009C1F8F" w:rsidP="00E819B6">
      <w:pPr>
        <w:rPr>
          <w:szCs w:val="24"/>
        </w:rPr>
      </w:pPr>
      <w:r w:rsidRPr="00B0197C">
        <w:rPr>
          <w:i/>
          <w:iCs/>
          <w:szCs w:val="24"/>
        </w:rPr>
        <w:t>b)</w:t>
      </w:r>
      <w:r w:rsidRPr="00B0197C">
        <w:rPr>
          <w:szCs w:val="24"/>
        </w:rPr>
        <w:tab/>
        <w:t>that systems and networks operating in the AMS are used for narrow</w:t>
      </w:r>
      <w:r w:rsidRPr="00B0197C">
        <w:rPr>
          <w:szCs w:val="24"/>
        </w:rPr>
        <w:noBreakHyphen/>
        <w:t>band, airborne command and control data links;</w:t>
      </w:r>
    </w:p>
    <w:p w14:paraId="3057DE5F" w14:textId="77777777" w:rsidR="009C1F8F" w:rsidRPr="00B0197C" w:rsidRDefault="009C1F8F" w:rsidP="00E819B6">
      <w:pPr>
        <w:rPr>
          <w:szCs w:val="24"/>
        </w:rPr>
      </w:pPr>
      <w:r w:rsidRPr="00B0197C">
        <w:rPr>
          <w:i/>
          <w:iCs/>
          <w:szCs w:val="24"/>
        </w:rPr>
        <w:t>c)</w:t>
      </w:r>
      <w:r w:rsidRPr="00B0197C">
        <w:rPr>
          <w:szCs w:val="24"/>
        </w:rPr>
        <w:tab/>
        <w:t>that there are increasing numbers of various planned and operating systems and networks in the AMS;</w:t>
      </w:r>
    </w:p>
    <w:p w14:paraId="35FAA3A0" w14:textId="77777777" w:rsidR="009C1F8F" w:rsidRPr="00B0197C" w:rsidRDefault="009C1F8F" w:rsidP="00E819B6">
      <w:pPr>
        <w:rPr>
          <w:szCs w:val="24"/>
        </w:rPr>
      </w:pPr>
      <w:r w:rsidRPr="00B0197C">
        <w:rPr>
          <w:i/>
          <w:iCs/>
          <w:szCs w:val="24"/>
        </w:rPr>
        <w:t>d)</w:t>
      </w:r>
      <w:r w:rsidRPr="00B0197C">
        <w:rPr>
          <w:szCs w:val="24"/>
        </w:rPr>
        <w:tab/>
        <w:t>that administrations conducting ITU</w:t>
      </w:r>
      <w:r w:rsidRPr="00B0197C">
        <w:rPr>
          <w:szCs w:val="24"/>
        </w:rPr>
        <w:noBreakHyphen/>
        <w:t>R sharing or compatibility studies addressing new allocation proposals in any part of the frequency range 14.5-15.35 GHz should take into account operations of incumbent services in the band, including aeronautical mobile service,</w:t>
      </w:r>
    </w:p>
    <w:p w14:paraId="6B64050B" w14:textId="77777777" w:rsidR="009C1F8F" w:rsidRPr="00B0197C" w:rsidRDefault="009C1F8F" w:rsidP="00E819B6">
      <w:pPr>
        <w:pStyle w:val="Call"/>
      </w:pPr>
      <w:r w:rsidRPr="00B0197C">
        <w:t>recognizing</w:t>
      </w:r>
    </w:p>
    <w:p w14:paraId="7722619E" w14:textId="77777777" w:rsidR="009C1F8F" w:rsidRPr="00B0197C" w:rsidRDefault="009C1F8F" w:rsidP="00E819B6">
      <w:r w:rsidRPr="00B0197C">
        <w:rPr>
          <w:i/>
          <w:iCs/>
        </w:rPr>
        <w:t>a)</w:t>
      </w:r>
      <w:r w:rsidRPr="00B0197C">
        <w:rPr>
          <w:i/>
          <w:iCs/>
        </w:rPr>
        <w:tab/>
      </w:r>
      <w:r w:rsidRPr="00B0197C">
        <w:t>that the frequency range 14.5-15.35 GHz is globally allocated on a primary basis to the mobile service;</w:t>
      </w:r>
    </w:p>
    <w:p w14:paraId="7D07D684" w14:textId="77777777" w:rsidR="009C1F8F" w:rsidRPr="00B0197C" w:rsidRDefault="009C1F8F" w:rsidP="00E819B6">
      <w:r w:rsidRPr="00B0197C">
        <w:rPr>
          <w:i/>
          <w:iCs/>
        </w:rPr>
        <w:t>b)</w:t>
      </w:r>
      <w:r w:rsidRPr="00B0197C">
        <w:tab/>
        <w:t>that the aeronautical mobile service is a mobile service between aeronautical stations and aircraft stations, or between aircraft stations;</w:t>
      </w:r>
    </w:p>
    <w:p w14:paraId="30BD8A5A" w14:textId="77777777" w:rsidR="009C1F8F" w:rsidRPr="00B0197C" w:rsidRDefault="009C1F8F" w:rsidP="00E819B6">
      <w:r w:rsidRPr="00B0197C">
        <w:rPr>
          <w:i/>
          <w:iCs/>
        </w:rPr>
        <w:t>c)</w:t>
      </w:r>
      <w:r w:rsidRPr="00B0197C">
        <w:tab/>
        <w:t>that the frequency range 14.5-15.35 GHz is also globally allocated on a primary basis to fixed service;</w:t>
      </w:r>
    </w:p>
    <w:p w14:paraId="72717708" w14:textId="77777777" w:rsidR="009C1F8F" w:rsidRPr="00B0197C" w:rsidRDefault="009C1F8F" w:rsidP="00E819B6">
      <w:r w:rsidRPr="00B0197C">
        <w:rPr>
          <w:i/>
          <w:iCs/>
        </w:rPr>
        <w:t>d)</w:t>
      </w:r>
      <w:r w:rsidRPr="00B0197C">
        <w:tab/>
        <w:t>that the frequency range 14.5-14.8 GHz is also globally allocated on a primary basis to the fixed</w:t>
      </w:r>
      <w:r w:rsidRPr="00B0197C">
        <w:noBreakHyphen/>
        <w:t>satellite service (Earth-to-space) under the provisions of RR No.</w:t>
      </w:r>
      <w:r w:rsidRPr="00B0197C">
        <w:rPr>
          <w:b/>
          <w:bCs/>
        </w:rPr>
        <w:t> 5.510</w:t>
      </w:r>
      <w:r w:rsidRPr="00B0197C">
        <w:t>,</w:t>
      </w:r>
    </w:p>
    <w:p w14:paraId="05F07408" w14:textId="77777777" w:rsidR="009C1F8F" w:rsidRPr="00B0197C" w:rsidRDefault="009C1F8F" w:rsidP="00E819B6">
      <w:pPr>
        <w:pStyle w:val="Call"/>
      </w:pPr>
      <w:r w:rsidRPr="00B0197C">
        <w:t>recognizing further</w:t>
      </w:r>
    </w:p>
    <w:p w14:paraId="74A00FC6" w14:textId="77777777" w:rsidR="009C1F8F" w:rsidRPr="00B0197C" w:rsidRDefault="009C1F8F" w:rsidP="00E819B6">
      <w:r w:rsidRPr="00B0197C">
        <w:rPr>
          <w:i/>
          <w:iCs/>
        </w:rPr>
        <w:t>a)</w:t>
      </w:r>
      <w:r w:rsidRPr="00B0197C">
        <w:tab/>
        <w:t>that in Regions 1 and 3, the use of the frequency range 14.5-14.8 GHz by the broadcasting satellite service for feeder links (Earth-to-space), is reserved for countries outside Europe operating under the provisions and associated plans of Appendix </w:t>
      </w:r>
      <w:r w:rsidRPr="00B0197C">
        <w:rPr>
          <w:b/>
          <w:bCs/>
        </w:rPr>
        <w:t>30A</w:t>
      </w:r>
      <w:r w:rsidRPr="00B0197C">
        <w:t xml:space="preserve"> to the Radio Regulations;</w:t>
      </w:r>
    </w:p>
    <w:p w14:paraId="3B8A19F6" w14:textId="77777777" w:rsidR="009C1F8F" w:rsidRPr="00B0197C" w:rsidRDefault="009C1F8F" w:rsidP="00E819B6">
      <w:r w:rsidRPr="00B0197C">
        <w:rPr>
          <w:i/>
          <w:iCs/>
        </w:rPr>
        <w:t>b)</w:t>
      </w:r>
      <w:r w:rsidRPr="00B0197C">
        <w:tab/>
        <w:t xml:space="preserve">that the use of the frequency range 14.5-14.8 GHz by the AMS in no way restricts or limits the operation of feeder link to broadcasting satellite service referred to in </w:t>
      </w:r>
      <w:r w:rsidRPr="00B0197C">
        <w:rPr>
          <w:i/>
        </w:rPr>
        <w:t>recognizing further a)</w:t>
      </w:r>
      <w:r w:rsidRPr="00B0197C">
        <w:t xml:space="preserve"> above;</w:t>
      </w:r>
    </w:p>
    <w:p w14:paraId="3C12D619" w14:textId="77777777" w:rsidR="009C1F8F" w:rsidRPr="00B0197C" w:rsidRDefault="009C1F8F" w:rsidP="00E819B6">
      <w:r w:rsidRPr="00B0197C">
        <w:rPr>
          <w:i/>
          <w:iCs/>
        </w:rPr>
        <w:t>c)</w:t>
      </w:r>
      <w:r w:rsidRPr="00B0197C">
        <w:t xml:space="preserve"> </w:t>
      </w:r>
      <w:r w:rsidRPr="00B0197C">
        <w:tab/>
        <w:t xml:space="preserve">that the use of the frequency range 14.5-15.35 GHz by the AMS must take into account the operation of the fixed service referred to in </w:t>
      </w:r>
      <w:r w:rsidRPr="00B0197C">
        <w:rPr>
          <w:i/>
        </w:rPr>
        <w:t>recognizing c)</w:t>
      </w:r>
      <w:r w:rsidRPr="00B0197C">
        <w:t xml:space="preserve"> above,</w:t>
      </w:r>
    </w:p>
    <w:p w14:paraId="39AC4DDB" w14:textId="77777777" w:rsidR="009C1F8F" w:rsidRPr="00B0197C" w:rsidRDefault="009C1F8F" w:rsidP="00E819B6">
      <w:pPr>
        <w:pStyle w:val="Call"/>
      </w:pPr>
      <w:r w:rsidRPr="00B0197C">
        <w:t>recommends</w:t>
      </w:r>
    </w:p>
    <w:p w14:paraId="22339D0F" w14:textId="77777777" w:rsidR="009C1F8F" w:rsidRPr="00B0197C" w:rsidRDefault="009C1F8F" w:rsidP="00E819B6">
      <w:r w:rsidRPr="00B0197C">
        <w:t>1</w:t>
      </w:r>
      <w:r w:rsidRPr="00B0197C">
        <w:tab/>
        <w:t>that the technical and operational characteristics of the systems operating in the AMS described in the Annex should be considered representative of those operating in the frequency range 14.5-15.35 GHz;</w:t>
      </w:r>
    </w:p>
    <w:p w14:paraId="311CFB67" w14:textId="77777777" w:rsidR="009C1F8F" w:rsidRPr="00B0197C" w:rsidRDefault="009C1F8F" w:rsidP="00E819B6">
      <w:r w:rsidRPr="00B0197C">
        <w:t>2</w:t>
      </w:r>
      <w:r w:rsidRPr="00B0197C">
        <w:tab/>
        <w:t>that the technical characteristics and protection criteria for AMS receiving and transmitting stations given in the Annex should be used in performing sharing and compatibility analyses as needed.</w:t>
      </w:r>
    </w:p>
    <w:p w14:paraId="3FE565AD" w14:textId="77777777" w:rsidR="009C1F8F" w:rsidRPr="00B0197C" w:rsidRDefault="009C1F8F" w:rsidP="00E819B6">
      <w:pPr>
        <w:rPr>
          <w:szCs w:val="24"/>
        </w:rPr>
      </w:pPr>
    </w:p>
    <w:p w14:paraId="19D01DD0" w14:textId="77777777" w:rsidR="009C1F8F" w:rsidRPr="00B0197C" w:rsidRDefault="009C1F8F" w:rsidP="00E819B6">
      <w:pPr>
        <w:pStyle w:val="AnnexNoTitle"/>
        <w:rPr>
          <w:lang w:val="en-GB"/>
        </w:rPr>
      </w:pPr>
      <w:r w:rsidRPr="00B0197C">
        <w:rPr>
          <w:lang w:val="en-GB"/>
        </w:rPr>
        <w:lastRenderedPageBreak/>
        <w:t>Annex</w:t>
      </w:r>
      <w:r w:rsidRPr="00B0197C">
        <w:rPr>
          <w:lang w:val="en-GB"/>
        </w:rPr>
        <w:br/>
      </w:r>
      <w:r w:rsidRPr="00B0197C">
        <w:rPr>
          <w:lang w:val="en-GB"/>
        </w:rPr>
        <w:br/>
        <w:t>Technical characteristics and protection criteria for aeronautical mobile</w:t>
      </w:r>
      <w:r w:rsidRPr="00B0197C">
        <w:rPr>
          <w:lang w:val="en-GB"/>
        </w:rPr>
        <w:br/>
        <w:t>service systems in the frequency range 14.5</w:t>
      </w:r>
      <w:r w:rsidRPr="00B0197C">
        <w:rPr>
          <w:lang w:val="en-GB"/>
        </w:rPr>
        <w:noBreakHyphen/>
        <w:t>15.35 GHz</w:t>
      </w:r>
    </w:p>
    <w:p w14:paraId="6014729A" w14:textId="77777777" w:rsidR="009C1F8F" w:rsidRPr="00B0197C" w:rsidRDefault="009C1F8F" w:rsidP="00E819B6">
      <w:pPr>
        <w:pStyle w:val="Heading1"/>
      </w:pPr>
      <w:r w:rsidRPr="00B0197C">
        <w:t>1</w:t>
      </w:r>
      <w:r w:rsidRPr="00B0197C">
        <w:tab/>
        <w:t>Introduction</w:t>
      </w:r>
    </w:p>
    <w:p w14:paraId="0B7D6713" w14:textId="77777777" w:rsidR="009C1F8F" w:rsidRPr="00B0197C" w:rsidRDefault="009C1F8F" w:rsidP="00E819B6">
      <w:r w:rsidRPr="00B0197C">
        <w:t>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Arctic sea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B0197C">
        <w:noBreakHyphen/>
        <w:t>band, airborne command and control data links. These narrow</w:t>
      </w:r>
      <w:r w:rsidRPr="00B0197C">
        <w:noBreakHyphen/>
        <w:t>band data links may be used to command and control either or both the remote sensor equipment and the UAS.</w:t>
      </w:r>
    </w:p>
    <w:p w14:paraId="64E7F14F" w14:textId="77777777" w:rsidR="009C1F8F" w:rsidRPr="00B0197C" w:rsidRDefault="009C1F8F" w:rsidP="00E819B6">
      <w:pPr>
        <w:pStyle w:val="Heading1"/>
      </w:pPr>
      <w:r w:rsidRPr="00B0197C">
        <w:t>2</w:t>
      </w:r>
      <w:r w:rsidRPr="00B0197C">
        <w:tab/>
        <w:t>Operational deployment</w:t>
      </w:r>
    </w:p>
    <w:p w14:paraId="31214063" w14:textId="77777777" w:rsidR="009C1F8F" w:rsidRPr="00B0197C" w:rsidRDefault="009C1F8F" w:rsidP="00E819B6">
      <w:r w:rsidRPr="00B0197C">
        <w:t>In the frequency range 14.5-15.35 GHz, the mobile service is allocated on a primary basis in all three ITU</w:t>
      </w:r>
      <w:r w:rsidRPr="00B0197C">
        <w:noBreakHyphen/>
        <w:t xml:space="preserve">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 </w:t>
      </w:r>
    </w:p>
    <w:p w14:paraId="63AFE3E3" w14:textId="77777777" w:rsidR="009C1F8F" w:rsidRPr="00B0197C" w:rsidRDefault="009C1F8F" w:rsidP="00E819B6">
      <w:r w:rsidRPr="00B0197C">
        <w:t>An ADL may exist between an airborne data terminal (ADT), which is an aircraft station, and a ground data terminal (GDT), which is an aeronautical station, or between two ADTs. ADLs are bidirectional by design and may operate in either a narrow</w:t>
      </w:r>
      <w:r w:rsidRPr="00B0197C">
        <w:noBreakHyphen/>
        <w:t xml:space="preserve">band or wideband mode in one or both directions depending upon operational requirements. </w:t>
      </w:r>
    </w:p>
    <w:p w14:paraId="6DC67811" w14:textId="77777777" w:rsidR="009C1F8F" w:rsidRPr="00B0197C" w:rsidRDefault="009C1F8F" w:rsidP="00E819B6">
      <w:r w:rsidRPr="00B0197C">
        <w:t xml:space="preserve">The GDT may be at a single permanent location or they may be transportable. Transportable GDTs can be moved to meet operational needs. The duration that a transportable GDT remains at a particular location is dependent upon operational requirements. </w:t>
      </w:r>
    </w:p>
    <w:p w14:paraId="71F926FF" w14:textId="77777777" w:rsidR="009C1F8F" w:rsidRPr="00B0197C" w:rsidRDefault="009C1F8F" w:rsidP="00E819B6">
      <w:r w:rsidRPr="00B0197C">
        <w:t xml:space="preserve">The link distance for the ADL is generally limited by the radio-line-of-sight (RLoS)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RLoS horizon distance. For an air-to-ground link, this link distance may be approximately 450 km for an AMS data link at an altitude of approximately 20 km. </w:t>
      </w:r>
    </w:p>
    <w:p w14:paraId="7E5A0A88" w14:textId="77777777" w:rsidR="009C1F8F" w:rsidRPr="00B0197C" w:rsidRDefault="009C1F8F" w:rsidP="00E819B6">
      <w:r w:rsidRPr="00B0197C">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B0197C">
        <w:noBreakHyphen/>
        <w:t>R Recommendations P</w:t>
      </w:r>
      <w:r w:rsidRPr="00B0197C">
        <w:noBreakHyphen/>
        <w:t>series, could reduce the maximum distance of the link between two aircraft. Depending on the environmental conditions and locations of the aircraft, the crosslink distance might be shorter than 900 km.</w:t>
      </w:r>
    </w:p>
    <w:p w14:paraId="5F52F406" w14:textId="77777777" w:rsidR="009C1F8F" w:rsidRPr="00B0197C" w:rsidRDefault="009C1F8F" w:rsidP="00E819B6">
      <w:r w:rsidRPr="00B0197C">
        <w:t xml:space="preserve">A single ground terminal may support several aeronautical terminals via different links. If the ADLs are operating in a narrow-band mode, multiple data links may be supported through frequency </w:t>
      </w:r>
      <w:r w:rsidRPr="00B0197C">
        <w:lastRenderedPageBreak/>
        <w:t>separation. If the data links are operating in a wideband mode, multiple data links may be supported through geographic separation using multiple high-gain, narrow-beam antennas.</w:t>
      </w:r>
    </w:p>
    <w:p w14:paraId="0C686452" w14:textId="77777777" w:rsidR="009C1F8F" w:rsidRPr="00B0197C" w:rsidRDefault="009C1F8F" w:rsidP="00E819B6">
      <w:r w:rsidRPr="00B0197C">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1BDD64F9" w14:textId="77777777" w:rsidR="009C1F8F" w:rsidRPr="00B0197C" w:rsidRDefault="009C1F8F" w:rsidP="00E819B6">
      <w:r w:rsidRPr="00B0197C">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B0197C">
        <w:noBreakHyphen/>
        <w:t>planned rendezvous point that the aircraft must reach to resume the communication.</w:t>
      </w:r>
    </w:p>
    <w:p w14:paraId="17776D5D" w14:textId="77777777" w:rsidR="009C1F8F" w:rsidRPr="00B0197C" w:rsidRDefault="009C1F8F" w:rsidP="00E819B6">
      <w:pPr>
        <w:pStyle w:val="Heading1"/>
      </w:pPr>
      <w:r w:rsidRPr="00B0197C">
        <w:t>3</w:t>
      </w:r>
      <w:r w:rsidRPr="00B0197C">
        <w:tab/>
        <w:t>Technical characteristics of aeronautical mobile systems</w:t>
      </w:r>
    </w:p>
    <w:p w14:paraId="5BAB5882" w14:textId="77777777" w:rsidR="009C1F8F" w:rsidRPr="00B0197C" w:rsidRDefault="009C1F8F" w:rsidP="00E819B6">
      <w:pPr>
        <w:keepNext/>
        <w:keepLines/>
        <w:rPr>
          <w:szCs w:val="24"/>
        </w:rPr>
      </w:pPr>
      <w:r w:rsidRPr="00B0197C">
        <w:rPr>
          <w:szCs w:val="24"/>
        </w:rPr>
        <w:t>Representative technical characteristics for airborne data links in the AMS for the frequency range 14.5-15.35 GHz are provided in Table 1.</w:t>
      </w:r>
    </w:p>
    <w:p w14:paraId="576F5741" w14:textId="77777777" w:rsidR="009C1F8F" w:rsidRPr="00B0197C" w:rsidRDefault="009C1F8F" w:rsidP="00E819B6">
      <w:pPr>
        <w:pStyle w:val="Heading2"/>
      </w:pPr>
      <w:r w:rsidRPr="00B0197C">
        <w:t>3.1</w:t>
      </w:r>
      <w:r w:rsidRPr="00B0197C">
        <w:tab/>
        <w:t>Transmitter characteristics</w:t>
      </w:r>
    </w:p>
    <w:p w14:paraId="65734542" w14:textId="77777777" w:rsidR="009C1F8F" w:rsidRPr="00B0197C" w:rsidRDefault="009C1F8F" w:rsidP="00E819B6">
      <w:r w:rsidRPr="00B0197C">
        <w:t>The aeronautical mobile systems operating or planned to operate in the frequency band 14.5</w:t>
      </w:r>
      <w:r w:rsidRPr="00B0197C">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1234DD5B" w14:textId="77777777" w:rsidR="009C1F8F" w:rsidRPr="00B0197C" w:rsidRDefault="009C1F8F" w:rsidP="00E819B6">
      <w:r w:rsidRPr="00B0197C">
        <w:t>Typical transmitter RF emission (3 dB) bandwidths of mobile systems operating or planned to operate in the frequency band 14.5-15.35 GHz range from about 0.3-120 MHz. Transmitter peak output powers range from 0.001 W (0 dBm) to 100 W (50 dBm) and are adjustable. However, the maximum power level at the input to the antenna is limited to 10 dBW in the 14.5-14.8 GHz frequency range by RR Article </w:t>
      </w:r>
      <w:r w:rsidRPr="00B0197C">
        <w:rPr>
          <w:b/>
          <w:bCs/>
        </w:rPr>
        <w:t>21.5</w:t>
      </w:r>
      <w:r w:rsidRPr="00B0197C">
        <w:t>. Within the frequency range of 14.5-14.8 GHz, the transmitted power can be adjusted such that it operates within the isotropically radiated power of 45 dBW when the direction of maximum radiation of the antenna is within 1.5 degrees of the geostationary-satellite orbit by RR Article </w:t>
      </w:r>
      <w:r w:rsidRPr="00B0197C">
        <w:rPr>
          <w:b/>
          <w:bCs/>
        </w:rPr>
        <w:t>21.2</w:t>
      </w:r>
      <w:r w:rsidRPr="00B0197C">
        <w:t>.</w:t>
      </w:r>
    </w:p>
    <w:p w14:paraId="111CA083" w14:textId="77777777" w:rsidR="009C1F8F" w:rsidRPr="00B0197C" w:rsidRDefault="009C1F8F" w:rsidP="00E819B6">
      <w:pPr>
        <w:pStyle w:val="Heading2"/>
      </w:pPr>
      <w:r w:rsidRPr="00B0197C">
        <w:t>3.2</w:t>
      </w:r>
      <w:r w:rsidRPr="00B0197C">
        <w:tab/>
        <w:t>Receiver characteristics</w:t>
      </w:r>
    </w:p>
    <w:p w14:paraId="12467AC3" w14:textId="77777777" w:rsidR="009C1F8F" w:rsidRPr="00B0197C" w:rsidRDefault="009C1F8F" w:rsidP="00E819B6">
      <w:r w:rsidRPr="00B0197C">
        <w:t>The newer generation of aeronautical mobile systems in the frequency range 14.5-15.35 GHz use digital signal processing to enhance system performance.</w:t>
      </w:r>
    </w:p>
    <w:p w14:paraId="34E05505" w14:textId="77777777" w:rsidR="009C1F8F" w:rsidRPr="00B0197C" w:rsidRDefault="009C1F8F" w:rsidP="00E819B6">
      <w:r w:rsidRPr="00B0197C">
        <w:t>The signal processing in the newer generation of aeronautical mobile systems may use direct sequence spread spectrum or other advanced techniques to produce a processing gain for the desired signal and may also provide suppression of undesired signals.</w:t>
      </w:r>
    </w:p>
    <w:p w14:paraId="1D2A73EA" w14:textId="77777777" w:rsidR="009C1F8F" w:rsidRPr="00B0197C" w:rsidRDefault="009C1F8F" w:rsidP="00E819B6">
      <w:pPr>
        <w:pStyle w:val="Heading2"/>
      </w:pPr>
      <w:r w:rsidRPr="00B0197C">
        <w:t>3.3</w:t>
      </w:r>
      <w:r w:rsidRPr="00B0197C">
        <w:tab/>
        <w:t>Antenna characteristics</w:t>
      </w:r>
    </w:p>
    <w:p w14:paraId="00AD9C59" w14:textId="77777777" w:rsidR="009C1F8F" w:rsidRPr="00B0197C" w:rsidRDefault="009C1F8F" w:rsidP="00E819B6">
      <w:r w:rsidRPr="00B0197C">
        <w:t>A variety of different types of antennas are used by systems in the frequency range 14.5-15.35 GHz. Antennas in this band are generally of a variety of sizes and vary between the airborne component of the link and the ground based component of the link. The airborne antennas gain is typically in the range −3 to 27.5 dBi. The ground-based antenna gain is typically in the range 0</w:t>
      </w:r>
      <w:r w:rsidRPr="00B0197C">
        <w:noBreakHyphen/>
        <w:t>45 dBi. Horizontal, vertical and circular polarizations are used.</w:t>
      </w:r>
    </w:p>
    <w:p w14:paraId="1F53A89F" w14:textId="77777777" w:rsidR="009C1F8F" w:rsidRPr="00B0197C" w:rsidRDefault="009C1F8F" w:rsidP="00E819B6">
      <w:r w:rsidRPr="00B0197C">
        <w:t xml:space="preserve">If antenna characteristics provided in Table 1 are sufficient, these characteristics should be used in sharing analyses. If additional characteristics are required, the first source of the data should be </w:t>
      </w:r>
      <w:r w:rsidRPr="00B0197C">
        <w:lastRenderedPageBreak/>
        <w:t>measured antenna characteristics. Otherwise the antenna data in Table 1 in conjunction with Recommendation ITU</w:t>
      </w:r>
      <w:r w:rsidRPr="00B0197C">
        <w:noBreakHyphen/>
        <w:t>R M.1851 should be used.</w:t>
      </w:r>
    </w:p>
    <w:p w14:paraId="6778AEA2" w14:textId="77777777" w:rsidR="009C1F8F" w:rsidRPr="00B0197C" w:rsidRDefault="009C1F8F" w:rsidP="00E819B6">
      <w:pPr>
        <w:pStyle w:val="Heading1"/>
        <w:keepNext w:val="0"/>
      </w:pPr>
      <w:r w:rsidRPr="00B0197C">
        <w:t>4</w:t>
      </w:r>
      <w:r w:rsidRPr="00B0197C">
        <w:tab/>
        <w:t>Protection criteria for the aeronautical mobile service in the frequency range 14.5</w:t>
      </w:r>
      <w:r w:rsidRPr="00B0197C">
        <w:noBreakHyphen/>
        <w:t>15.35 GHz</w:t>
      </w:r>
    </w:p>
    <w:p w14:paraId="1BD05E26" w14:textId="77777777" w:rsidR="009C1F8F" w:rsidRPr="00B0197C" w:rsidRDefault="009C1F8F" w:rsidP="00E819B6">
      <w:r w:rsidRPr="00B0197C">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B0197C">
        <w:noBreakHyphen/>
        <w:t>space propagation environment.</w:t>
      </w:r>
    </w:p>
    <w:p w14:paraId="23B89925" w14:textId="77777777" w:rsidR="009C1F8F" w:rsidRPr="00B0197C" w:rsidRDefault="009C1F8F" w:rsidP="00E819B6">
      <w:pPr>
        <w:keepLines/>
      </w:pPr>
      <w:r w:rsidRPr="00B0197C">
        <w:t>Such an increase effective receiver noise corresponds to an (</w:t>
      </w:r>
      <w:r w:rsidRPr="00B0197C">
        <w:rPr>
          <w:i/>
          <w:iCs/>
        </w:rPr>
        <w:t>I</w:t>
      </w:r>
      <w:r w:rsidRPr="00B0197C">
        <w:t> + </w:t>
      </w:r>
      <w:r w:rsidRPr="00B0197C">
        <w:rPr>
          <w:i/>
          <w:iCs/>
        </w:rPr>
        <w:t>N</w:t>
      </w:r>
      <w:r w:rsidRPr="00B0197C">
        <w:t>)/</w:t>
      </w:r>
      <w:r w:rsidRPr="00B0197C">
        <w:rPr>
          <w:i/>
          <w:iCs/>
        </w:rPr>
        <w:t>N</w:t>
      </w:r>
      <w:r w:rsidRPr="00B0197C">
        <w:t xml:space="preserve"> ratio of 1.26, or an </w:t>
      </w:r>
      <w:r w:rsidRPr="00B0197C">
        <w:rPr>
          <w:i/>
          <w:iCs/>
        </w:rPr>
        <w:t>I</w:t>
      </w:r>
      <w:r w:rsidRPr="00B0197C">
        <w:t>/</w:t>
      </w:r>
      <w:r w:rsidRPr="00B0197C">
        <w:rPr>
          <w:i/>
          <w:iCs/>
        </w:rPr>
        <w:t>N</w:t>
      </w:r>
      <w:r w:rsidRPr="00B0197C">
        <w:t xml:space="preserve"> ratio of about −6 dB.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7BD7E2E6" w14:textId="77777777" w:rsidR="009C1F8F" w:rsidRPr="00B0197C" w:rsidRDefault="009C1F8F" w:rsidP="00E819B6">
      <w:r w:rsidRPr="00B0197C">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p>
    <w:p w14:paraId="2428962E" w14:textId="77777777" w:rsidR="009C1F8F" w:rsidRPr="00B0197C" w:rsidRDefault="009C1F8F" w:rsidP="00E819B6">
      <w:pPr>
        <w:spacing w:after="120"/>
        <w:ind w:left="90"/>
        <w:rPr>
          <w:szCs w:val="24"/>
        </w:rPr>
      </w:pPr>
    </w:p>
    <w:p w14:paraId="441629AB" w14:textId="77777777" w:rsidR="009C1F8F" w:rsidRPr="00B0197C" w:rsidRDefault="009C1F8F" w:rsidP="00E819B6">
      <w:pPr>
        <w:spacing w:after="120"/>
        <w:ind w:left="90"/>
        <w:rPr>
          <w:szCs w:val="24"/>
        </w:rPr>
        <w:sectPr w:rsidR="009C1F8F" w:rsidRPr="00B0197C" w:rsidSect="009C1F8F">
          <w:headerReference w:type="even" r:id="rId11"/>
          <w:footerReference w:type="first" r:id="rId12"/>
          <w:pgSz w:w="11907" w:h="16834"/>
          <w:pgMar w:top="1418" w:right="1134" w:bottom="1418" w:left="1134" w:header="720" w:footer="720" w:gutter="0"/>
          <w:paperSrc w:first="15" w:other="15"/>
          <w:cols w:space="720"/>
          <w:titlePg/>
        </w:sectPr>
      </w:pPr>
    </w:p>
    <w:p w14:paraId="21495F7D" w14:textId="77777777" w:rsidR="009C1F8F" w:rsidRPr="00B0197C" w:rsidRDefault="009C1F8F" w:rsidP="00E819B6">
      <w:pPr>
        <w:pStyle w:val="TableNo"/>
      </w:pPr>
      <w:r w:rsidRPr="00B0197C">
        <w:lastRenderedPageBreak/>
        <w:t>TABLE 1</w:t>
      </w:r>
    </w:p>
    <w:p w14:paraId="16E0F423" w14:textId="77777777" w:rsidR="009C1F8F" w:rsidRPr="00B0197C" w:rsidRDefault="009C1F8F" w:rsidP="00E819B6">
      <w:pPr>
        <w:pStyle w:val="Tabletitle"/>
      </w:pPr>
      <w:r w:rsidRPr="00B0197C">
        <w:t>Representative technical characteristics of the aeronautical mobile service systems in the frequency range 14.5</w:t>
      </w:r>
      <w:r w:rsidRPr="00B0197C">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9C1F8F" w:rsidRPr="00B0197C" w14:paraId="3D5F55B8" w14:textId="77777777" w:rsidTr="00E819B6">
        <w:tc>
          <w:tcPr>
            <w:tcW w:w="2356" w:type="dxa"/>
            <w:gridSpan w:val="2"/>
            <w:shd w:val="clear" w:color="auto" w:fill="D9D9D9" w:themeFill="background1" w:themeFillShade="D9"/>
            <w:vAlign w:val="center"/>
          </w:tcPr>
          <w:p w14:paraId="4F029F42" w14:textId="77777777" w:rsidR="009C1F8F" w:rsidRPr="00B0197C" w:rsidRDefault="009C1F8F" w:rsidP="00E819B6">
            <w:pPr>
              <w:pStyle w:val="Tablehead"/>
            </w:pPr>
            <w:r w:rsidRPr="00B0197C">
              <w:t>Parameter</w:t>
            </w:r>
          </w:p>
        </w:tc>
        <w:tc>
          <w:tcPr>
            <w:tcW w:w="1195" w:type="dxa"/>
            <w:shd w:val="clear" w:color="auto" w:fill="D9D9D9" w:themeFill="background1" w:themeFillShade="D9"/>
            <w:vAlign w:val="center"/>
          </w:tcPr>
          <w:p w14:paraId="32A477D3" w14:textId="77777777" w:rsidR="009C1F8F" w:rsidRPr="00B0197C" w:rsidRDefault="009C1F8F" w:rsidP="00E819B6">
            <w:pPr>
              <w:pStyle w:val="Tablehead"/>
            </w:pPr>
            <w:r w:rsidRPr="00B0197C">
              <w:t>Units</w:t>
            </w:r>
          </w:p>
        </w:tc>
        <w:tc>
          <w:tcPr>
            <w:tcW w:w="2839" w:type="dxa"/>
            <w:shd w:val="clear" w:color="auto" w:fill="D9D9D9" w:themeFill="background1" w:themeFillShade="D9"/>
          </w:tcPr>
          <w:p w14:paraId="6A95B31D" w14:textId="77777777" w:rsidR="009C1F8F" w:rsidRPr="00B0197C" w:rsidRDefault="009C1F8F" w:rsidP="00E819B6">
            <w:pPr>
              <w:pStyle w:val="Tablehead"/>
            </w:pPr>
            <w:r w:rsidRPr="00B0197C">
              <w:t xml:space="preserve">System 1 </w:t>
            </w:r>
            <w:r w:rsidRPr="00B0197C">
              <w:br/>
              <w:t>Airborne</w:t>
            </w:r>
          </w:p>
        </w:tc>
        <w:tc>
          <w:tcPr>
            <w:tcW w:w="2689" w:type="dxa"/>
            <w:shd w:val="clear" w:color="auto" w:fill="D9D9D9" w:themeFill="background1" w:themeFillShade="D9"/>
          </w:tcPr>
          <w:p w14:paraId="0C055B18" w14:textId="77777777" w:rsidR="009C1F8F" w:rsidRPr="00B0197C" w:rsidRDefault="009C1F8F" w:rsidP="00E819B6">
            <w:pPr>
              <w:pStyle w:val="Tablehead"/>
            </w:pPr>
            <w:r w:rsidRPr="00B0197C">
              <w:t>System 1</w:t>
            </w:r>
            <w:r w:rsidRPr="00B0197C">
              <w:br/>
              <w:t>Ground</w:t>
            </w:r>
            <w:ins w:id="53" w:author="France" w:date="2024-04-10T10:58:00Z">
              <w:r w:rsidRPr="00B0197C">
                <w:t xml:space="preserve"> an</w:t>
              </w:r>
            </w:ins>
            <w:ins w:id="54" w:author="France" w:date="2024-04-10T10:59:00Z">
              <w:r w:rsidRPr="00B0197C">
                <w:t>d</w:t>
              </w:r>
            </w:ins>
            <w:ins w:id="55" w:author="France" w:date="2024-04-10T10:58:00Z">
              <w:r w:rsidRPr="00B0197C">
                <w:t xml:space="preserve"> shipborne</w:t>
              </w:r>
            </w:ins>
          </w:p>
        </w:tc>
        <w:tc>
          <w:tcPr>
            <w:tcW w:w="2541" w:type="dxa"/>
            <w:shd w:val="clear" w:color="auto" w:fill="D9D9D9" w:themeFill="background1" w:themeFillShade="D9"/>
          </w:tcPr>
          <w:p w14:paraId="44846F5A" w14:textId="77777777" w:rsidR="009C1F8F" w:rsidRPr="00B0197C" w:rsidRDefault="009C1F8F" w:rsidP="00E819B6">
            <w:pPr>
              <w:pStyle w:val="Tablehead"/>
            </w:pPr>
            <w:r w:rsidRPr="00B0197C">
              <w:t xml:space="preserve">System 2 </w:t>
            </w:r>
            <w:r w:rsidRPr="00B0197C">
              <w:br/>
              <w:t>Airborne</w:t>
            </w:r>
          </w:p>
        </w:tc>
        <w:tc>
          <w:tcPr>
            <w:tcW w:w="2839" w:type="dxa"/>
            <w:shd w:val="clear" w:color="auto" w:fill="D9D9D9" w:themeFill="background1" w:themeFillShade="D9"/>
          </w:tcPr>
          <w:p w14:paraId="27B09C0D" w14:textId="5CE05DD3" w:rsidR="009C1F8F" w:rsidRPr="00B0197C" w:rsidRDefault="009C1F8F" w:rsidP="00E819B6">
            <w:pPr>
              <w:pStyle w:val="Tablehead"/>
            </w:pPr>
            <w:r w:rsidRPr="00B0197C">
              <w:t xml:space="preserve">System 2 </w:t>
            </w:r>
            <w:r w:rsidRPr="00B0197C">
              <w:br/>
              <w:t>Ground</w:t>
            </w:r>
            <w:r w:rsidR="002B2396" w:rsidRPr="00B0197C">
              <w:t xml:space="preserve"> </w:t>
            </w:r>
            <w:ins w:id="56" w:author="USA" w:date="2024-09-05T17:03:00Z">
              <w:r w:rsidR="000D016E" w:rsidRPr="00221B81">
                <w:rPr>
                  <w:highlight w:val="yellow"/>
                </w:rPr>
                <w:t>and shipborne</w:t>
              </w:r>
            </w:ins>
          </w:p>
        </w:tc>
      </w:tr>
      <w:tr w:rsidR="009C1F8F" w:rsidRPr="00B0197C" w14:paraId="77562EC6" w14:textId="77777777" w:rsidTr="00E819B6">
        <w:tc>
          <w:tcPr>
            <w:tcW w:w="14459" w:type="dxa"/>
            <w:gridSpan w:val="7"/>
            <w:shd w:val="clear" w:color="auto" w:fill="D9D9D9" w:themeFill="background1" w:themeFillShade="D9"/>
          </w:tcPr>
          <w:p w14:paraId="0D685A20" w14:textId="77777777" w:rsidR="009C1F8F" w:rsidRPr="00B0197C" w:rsidRDefault="009C1F8F" w:rsidP="009147C3">
            <w:pPr>
              <w:pStyle w:val="Tablehead"/>
              <w:jc w:val="left"/>
            </w:pPr>
            <w:r w:rsidRPr="00B0197C">
              <w:t>Transmitter</w:t>
            </w:r>
          </w:p>
        </w:tc>
      </w:tr>
      <w:tr w:rsidR="009C1F8F" w:rsidRPr="00B0197C" w14:paraId="2C47ECFA" w14:textId="77777777" w:rsidTr="00E819B6">
        <w:tc>
          <w:tcPr>
            <w:tcW w:w="2356" w:type="dxa"/>
            <w:gridSpan w:val="2"/>
          </w:tcPr>
          <w:p w14:paraId="404D6820" w14:textId="77777777" w:rsidR="009C1F8F" w:rsidRPr="00B0197C" w:rsidRDefault="009C1F8F" w:rsidP="00E819B6">
            <w:pPr>
              <w:pStyle w:val="Tabletext"/>
            </w:pPr>
            <w:r w:rsidRPr="00B0197C">
              <w:t>Tuning range</w:t>
            </w:r>
          </w:p>
        </w:tc>
        <w:tc>
          <w:tcPr>
            <w:tcW w:w="1195" w:type="dxa"/>
          </w:tcPr>
          <w:p w14:paraId="74A079C0" w14:textId="77777777" w:rsidR="009C1F8F" w:rsidRPr="00B0197C" w:rsidRDefault="009C1F8F" w:rsidP="00E819B6">
            <w:pPr>
              <w:pStyle w:val="Tabletext"/>
              <w:jc w:val="center"/>
            </w:pPr>
            <w:r w:rsidRPr="00B0197C">
              <w:t>GHz</w:t>
            </w:r>
          </w:p>
        </w:tc>
        <w:tc>
          <w:tcPr>
            <w:tcW w:w="2839" w:type="dxa"/>
            <w:vAlign w:val="center"/>
          </w:tcPr>
          <w:p w14:paraId="4B6BAAB1" w14:textId="77777777" w:rsidR="009C1F8F" w:rsidRPr="00B0197C" w:rsidRDefault="009C1F8F" w:rsidP="00E819B6">
            <w:pPr>
              <w:pStyle w:val="Tabletext"/>
              <w:jc w:val="center"/>
            </w:pPr>
            <w:r w:rsidRPr="00B0197C">
              <w:t>1</w:t>
            </w:r>
            <w:ins w:id="57" w:author="France" w:date="2024-04-10T10:58:00Z">
              <w:r w:rsidRPr="00B0197C">
                <w:t>4</w:t>
              </w:r>
            </w:ins>
            <w:del w:id="58" w:author="France" w:date="2024-04-10T10:58:00Z">
              <w:r w:rsidRPr="00B0197C" w:rsidDel="00004C53">
                <w:delText>5</w:delText>
              </w:r>
            </w:del>
            <w:r w:rsidRPr="00B0197C">
              <w:t>.</w:t>
            </w:r>
            <w:del w:id="59" w:author="France" w:date="2024-04-10T10:58:00Z">
              <w:r w:rsidRPr="00B0197C" w:rsidDel="00004C53">
                <w:delText>1</w:delText>
              </w:r>
            </w:del>
            <w:r w:rsidRPr="00B0197C">
              <w:t>5</w:t>
            </w:r>
            <w:r w:rsidRPr="00B0197C">
              <w:noBreakHyphen/>
              <w:t>15.35</w:t>
            </w:r>
          </w:p>
        </w:tc>
        <w:tc>
          <w:tcPr>
            <w:tcW w:w="2689" w:type="dxa"/>
            <w:vAlign w:val="center"/>
          </w:tcPr>
          <w:p w14:paraId="7C803086" w14:textId="77777777" w:rsidR="009C1F8F" w:rsidRPr="00B0197C" w:rsidRDefault="009C1F8F" w:rsidP="00E819B6">
            <w:pPr>
              <w:pStyle w:val="Tabletext"/>
              <w:jc w:val="center"/>
            </w:pPr>
            <w:r w:rsidRPr="00B0197C">
              <w:t>14.50</w:t>
            </w:r>
            <w:r w:rsidRPr="00B0197C">
              <w:noBreakHyphen/>
              <w:t>1</w:t>
            </w:r>
            <w:ins w:id="60" w:author="France" w:date="2024-04-10T10:58:00Z">
              <w:r w:rsidRPr="00B0197C">
                <w:t>5</w:t>
              </w:r>
            </w:ins>
            <w:del w:id="61" w:author="France" w:date="2024-04-10T10:58:00Z">
              <w:r w:rsidRPr="00B0197C" w:rsidDel="00004C53">
                <w:delText>4</w:delText>
              </w:r>
            </w:del>
            <w:r w:rsidRPr="00B0197C">
              <w:t>.</w:t>
            </w:r>
            <w:del w:id="62" w:author="France" w:date="2024-04-10T10:58:00Z">
              <w:r w:rsidRPr="00B0197C" w:rsidDel="00004C53">
                <w:delText>8</w:delText>
              </w:r>
            </w:del>
            <w:r w:rsidRPr="00B0197C">
              <w:t>3</w:t>
            </w:r>
            <w:ins w:id="63" w:author="France" w:date="2024-04-10T10:59:00Z">
              <w:r w:rsidRPr="00B0197C">
                <w:t>5</w:t>
              </w:r>
            </w:ins>
          </w:p>
        </w:tc>
        <w:tc>
          <w:tcPr>
            <w:tcW w:w="2541" w:type="dxa"/>
            <w:vAlign w:val="center"/>
          </w:tcPr>
          <w:p w14:paraId="5CD277EB" w14:textId="25923F7A" w:rsidR="009C1F8F" w:rsidRPr="00B0197C" w:rsidRDefault="009C1F8F" w:rsidP="00E819B6">
            <w:pPr>
              <w:pStyle w:val="Tabletext"/>
              <w:jc w:val="center"/>
            </w:pPr>
            <w:r w:rsidRPr="00B0197C">
              <w:t>14.50</w:t>
            </w:r>
            <w:r w:rsidRPr="00B0197C">
              <w:noBreakHyphen/>
              <w:t>14.</w:t>
            </w:r>
            <w:del w:id="64" w:author="USA" w:date="2024-09-05T17:03:00Z">
              <w:r w:rsidRPr="00221B81" w:rsidDel="000D016E">
                <w:rPr>
                  <w:highlight w:val="yellow"/>
                </w:rPr>
                <w:delText>83</w:delText>
              </w:r>
            </w:del>
            <w:ins w:id="65" w:author="USA" w:date="2024-09-05T17:03:00Z">
              <w:r w:rsidR="000D016E" w:rsidRPr="00221B81">
                <w:rPr>
                  <w:highlight w:val="yellow"/>
                </w:rPr>
                <w:t>93</w:t>
              </w:r>
            </w:ins>
          </w:p>
        </w:tc>
        <w:tc>
          <w:tcPr>
            <w:tcW w:w="2839" w:type="dxa"/>
            <w:vAlign w:val="center"/>
          </w:tcPr>
          <w:p w14:paraId="114F5A4D" w14:textId="77777777" w:rsidR="009C1F8F" w:rsidRPr="00B0197C" w:rsidRDefault="009C1F8F" w:rsidP="00E819B6">
            <w:pPr>
              <w:pStyle w:val="Tabletext"/>
              <w:jc w:val="center"/>
            </w:pPr>
            <w:r w:rsidRPr="00B0197C">
              <w:t>15.15</w:t>
            </w:r>
            <w:r w:rsidRPr="00B0197C">
              <w:noBreakHyphen/>
              <w:t>15.35</w:t>
            </w:r>
          </w:p>
        </w:tc>
      </w:tr>
      <w:tr w:rsidR="009C1F8F" w:rsidRPr="00B0197C" w14:paraId="26360461" w14:textId="77777777" w:rsidTr="00E819B6">
        <w:tc>
          <w:tcPr>
            <w:tcW w:w="2356" w:type="dxa"/>
            <w:gridSpan w:val="2"/>
          </w:tcPr>
          <w:p w14:paraId="5E5B04B7" w14:textId="77777777" w:rsidR="009C1F8F" w:rsidRPr="00B0197C" w:rsidRDefault="009C1F8F" w:rsidP="00E819B6">
            <w:pPr>
              <w:pStyle w:val="Tabletext"/>
            </w:pPr>
            <w:r w:rsidRPr="00B0197C">
              <w:t xml:space="preserve">Power output </w:t>
            </w:r>
            <w:r w:rsidRPr="00B0197C">
              <w:rPr>
                <w:vertAlign w:val="superscript"/>
              </w:rPr>
              <w:t>1</w:t>
            </w:r>
          </w:p>
        </w:tc>
        <w:tc>
          <w:tcPr>
            <w:tcW w:w="1195" w:type="dxa"/>
          </w:tcPr>
          <w:p w14:paraId="64D0CEC6" w14:textId="77777777" w:rsidR="009C1F8F" w:rsidRPr="00B0197C" w:rsidRDefault="009C1F8F" w:rsidP="00E819B6">
            <w:pPr>
              <w:pStyle w:val="Tabletext"/>
              <w:jc w:val="center"/>
            </w:pPr>
            <w:r w:rsidRPr="00B0197C">
              <w:t>dBm</w:t>
            </w:r>
          </w:p>
        </w:tc>
        <w:tc>
          <w:tcPr>
            <w:tcW w:w="2839" w:type="dxa"/>
            <w:vAlign w:val="center"/>
          </w:tcPr>
          <w:p w14:paraId="39996A28" w14:textId="77777777" w:rsidR="009C1F8F" w:rsidRPr="00B0197C" w:rsidRDefault="009C1F8F" w:rsidP="00E819B6">
            <w:pPr>
              <w:pStyle w:val="Tabletext"/>
              <w:jc w:val="center"/>
            </w:pPr>
            <w:r w:rsidRPr="00B0197C">
              <w:t xml:space="preserve">0 to </w:t>
            </w:r>
            <w:ins w:id="66" w:author="France" w:date="2024-04-10T10:59:00Z">
              <w:r w:rsidRPr="00B0197C">
                <w:t>45</w:t>
              </w:r>
            </w:ins>
            <w:del w:id="67" w:author="France" w:date="2024-04-10T10:59:00Z">
              <w:r w:rsidRPr="00B0197C" w:rsidDel="00004C53">
                <w:delText>30</w:delText>
              </w:r>
            </w:del>
          </w:p>
        </w:tc>
        <w:tc>
          <w:tcPr>
            <w:tcW w:w="2689" w:type="dxa"/>
            <w:vAlign w:val="center"/>
          </w:tcPr>
          <w:p w14:paraId="4D8A4D68" w14:textId="77777777" w:rsidR="009C1F8F" w:rsidRPr="00B0197C" w:rsidRDefault="009C1F8F" w:rsidP="00E819B6">
            <w:pPr>
              <w:pStyle w:val="Tabletext"/>
              <w:jc w:val="center"/>
            </w:pPr>
            <w:r w:rsidRPr="00B0197C">
              <w:t>30 to 50</w:t>
            </w:r>
          </w:p>
        </w:tc>
        <w:tc>
          <w:tcPr>
            <w:tcW w:w="2541" w:type="dxa"/>
            <w:vAlign w:val="center"/>
          </w:tcPr>
          <w:p w14:paraId="4DC8768E" w14:textId="77777777" w:rsidR="009C1F8F" w:rsidRPr="00B0197C" w:rsidRDefault="009C1F8F" w:rsidP="00E819B6">
            <w:pPr>
              <w:pStyle w:val="Tabletext"/>
              <w:jc w:val="center"/>
            </w:pPr>
            <w:r w:rsidRPr="00B0197C">
              <w:t>20</w:t>
            </w:r>
          </w:p>
        </w:tc>
        <w:tc>
          <w:tcPr>
            <w:tcW w:w="2839" w:type="dxa"/>
            <w:vAlign w:val="center"/>
          </w:tcPr>
          <w:p w14:paraId="1E791562" w14:textId="77777777" w:rsidR="009C1F8F" w:rsidRPr="00B0197C" w:rsidRDefault="009C1F8F" w:rsidP="00E819B6">
            <w:pPr>
              <w:pStyle w:val="Tabletext"/>
              <w:jc w:val="center"/>
            </w:pPr>
            <w:r w:rsidRPr="00B0197C">
              <w:t>30 to 50</w:t>
            </w:r>
          </w:p>
        </w:tc>
      </w:tr>
      <w:tr w:rsidR="009C1F8F" w:rsidRPr="00B0197C" w14:paraId="37FC83A7" w14:textId="77777777" w:rsidTr="00E819B6">
        <w:tc>
          <w:tcPr>
            <w:tcW w:w="1459" w:type="dxa"/>
            <w:vMerge w:val="restart"/>
          </w:tcPr>
          <w:p w14:paraId="0152C46D" w14:textId="77777777" w:rsidR="009C1F8F" w:rsidRPr="00B0197C" w:rsidRDefault="009C1F8F" w:rsidP="00E819B6">
            <w:pPr>
              <w:pStyle w:val="Tabletext"/>
            </w:pPr>
            <w:r w:rsidRPr="00B0197C">
              <w:t xml:space="preserve">Bandwidth </w:t>
            </w:r>
          </w:p>
        </w:tc>
        <w:tc>
          <w:tcPr>
            <w:tcW w:w="897" w:type="dxa"/>
          </w:tcPr>
          <w:p w14:paraId="5F462C23" w14:textId="77777777" w:rsidR="009C1F8F" w:rsidRPr="00B0197C" w:rsidRDefault="009C1F8F" w:rsidP="00E819B6">
            <w:pPr>
              <w:pStyle w:val="Tabletext"/>
            </w:pPr>
            <w:r w:rsidRPr="00B0197C">
              <w:t>3 dB</w:t>
            </w:r>
          </w:p>
        </w:tc>
        <w:tc>
          <w:tcPr>
            <w:tcW w:w="1195" w:type="dxa"/>
          </w:tcPr>
          <w:p w14:paraId="221830CE" w14:textId="77777777" w:rsidR="009C1F8F" w:rsidRPr="00B0197C" w:rsidRDefault="009C1F8F" w:rsidP="00E819B6">
            <w:pPr>
              <w:pStyle w:val="Tabletext"/>
              <w:jc w:val="center"/>
            </w:pPr>
            <w:r w:rsidRPr="00B0197C">
              <w:t>MHz</w:t>
            </w:r>
          </w:p>
        </w:tc>
        <w:tc>
          <w:tcPr>
            <w:tcW w:w="2839" w:type="dxa"/>
            <w:vAlign w:val="center"/>
          </w:tcPr>
          <w:p w14:paraId="151517F8" w14:textId="77777777" w:rsidR="009C1F8F" w:rsidRPr="00B0197C" w:rsidRDefault="009C1F8F" w:rsidP="00E819B6">
            <w:pPr>
              <w:pStyle w:val="Tabletext"/>
              <w:jc w:val="center"/>
            </w:pPr>
            <w:r w:rsidRPr="00B0197C">
              <w:t>0.354 / 3.5 / 10 / 120</w:t>
            </w:r>
          </w:p>
        </w:tc>
        <w:tc>
          <w:tcPr>
            <w:tcW w:w="2689" w:type="dxa"/>
            <w:vAlign w:val="center"/>
          </w:tcPr>
          <w:p w14:paraId="6545435B" w14:textId="77777777" w:rsidR="009C1F8F" w:rsidRPr="00B0197C" w:rsidRDefault="009C1F8F" w:rsidP="00E819B6">
            <w:pPr>
              <w:pStyle w:val="Tabletext"/>
              <w:jc w:val="center"/>
            </w:pPr>
            <w:r w:rsidRPr="00B0197C">
              <w:t>0.354 / 3.5 / 10 / 60 / 120</w:t>
            </w:r>
          </w:p>
        </w:tc>
        <w:tc>
          <w:tcPr>
            <w:tcW w:w="2541" w:type="dxa"/>
            <w:vAlign w:val="center"/>
          </w:tcPr>
          <w:p w14:paraId="2D35F817" w14:textId="77777777" w:rsidR="009C1F8F" w:rsidRPr="00B0197C" w:rsidRDefault="009C1F8F" w:rsidP="00E819B6">
            <w:pPr>
              <w:pStyle w:val="Tabletext"/>
              <w:jc w:val="center"/>
            </w:pPr>
            <w:r w:rsidRPr="00B0197C">
              <w:t>0.354 / 3.5 / 10 / 60 / 120</w:t>
            </w:r>
          </w:p>
        </w:tc>
        <w:tc>
          <w:tcPr>
            <w:tcW w:w="2839" w:type="dxa"/>
            <w:vAlign w:val="center"/>
          </w:tcPr>
          <w:p w14:paraId="0A7B51C4" w14:textId="77777777" w:rsidR="009C1F8F" w:rsidRPr="00B0197C" w:rsidRDefault="009C1F8F" w:rsidP="00E819B6">
            <w:pPr>
              <w:pStyle w:val="Tabletext"/>
              <w:jc w:val="center"/>
            </w:pPr>
            <w:r w:rsidRPr="00B0197C">
              <w:t>0.354 / 3.5 / 10 / 120</w:t>
            </w:r>
          </w:p>
        </w:tc>
      </w:tr>
      <w:tr w:rsidR="009C1F8F" w:rsidRPr="00B0197C" w14:paraId="4117F9F4" w14:textId="77777777" w:rsidTr="00E819B6">
        <w:tc>
          <w:tcPr>
            <w:tcW w:w="1459" w:type="dxa"/>
            <w:vMerge/>
          </w:tcPr>
          <w:p w14:paraId="6D536107" w14:textId="77777777" w:rsidR="009C1F8F" w:rsidRPr="00B0197C" w:rsidRDefault="009C1F8F" w:rsidP="00E819B6">
            <w:pPr>
              <w:pStyle w:val="Tabletext"/>
            </w:pPr>
          </w:p>
        </w:tc>
        <w:tc>
          <w:tcPr>
            <w:tcW w:w="897" w:type="dxa"/>
          </w:tcPr>
          <w:p w14:paraId="32BE2EB3" w14:textId="77777777" w:rsidR="009C1F8F" w:rsidRPr="00B0197C" w:rsidRDefault="009C1F8F" w:rsidP="00E819B6">
            <w:pPr>
              <w:pStyle w:val="Tabletext"/>
            </w:pPr>
            <w:r w:rsidRPr="00B0197C">
              <w:t>20 dB</w:t>
            </w:r>
          </w:p>
        </w:tc>
        <w:tc>
          <w:tcPr>
            <w:tcW w:w="1195" w:type="dxa"/>
          </w:tcPr>
          <w:p w14:paraId="451244E5" w14:textId="77777777" w:rsidR="009C1F8F" w:rsidRPr="00B0197C" w:rsidRDefault="009C1F8F" w:rsidP="00E819B6">
            <w:pPr>
              <w:pStyle w:val="Tabletext"/>
              <w:jc w:val="center"/>
            </w:pPr>
            <w:r w:rsidRPr="00B0197C">
              <w:t>MHz</w:t>
            </w:r>
          </w:p>
        </w:tc>
        <w:tc>
          <w:tcPr>
            <w:tcW w:w="2839" w:type="dxa"/>
            <w:vAlign w:val="center"/>
          </w:tcPr>
          <w:p w14:paraId="68E9E40C" w14:textId="77777777" w:rsidR="009C1F8F" w:rsidRPr="00B0197C" w:rsidRDefault="009C1F8F" w:rsidP="00E819B6">
            <w:pPr>
              <w:pStyle w:val="Tabletext"/>
              <w:jc w:val="center"/>
            </w:pPr>
            <w:r w:rsidRPr="00B0197C">
              <w:t>21 / 21.4 / 57.4 / 285</w:t>
            </w:r>
          </w:p>
        </w:tc>
        <w:tc>
          <w:tcPr>
            <w:tcW w:w="2689" w:type="dxa"/>
            <w:vAlign w:val="center"/>
          </w:tcPr>
          <w:p w14:paraId="6FDE9EE9" w14:textId="77777777" w:rsidR="009C1F8F" w:rsidRPr="00B0197C" w:rsidRDefault="009C1F8F" w:rsidP="00E819B6">
            <w:pPr>
              <w:pStyle w:val="Tabletext"/>
              <w:jc w:val="center"/>
            </w:pPr>
            <w:r w:rsidRPr="00B0197C">
              <w:t>21 / 25 / 60 / 190 / 400</w:t>
            </w:r>
          </w:p>
        </w:tc>
        <w:tc>
          <w:tcPr>
            <w:tcW w:w="2541" w:type="dxa"/>
            <w:vAlign w:val="center"/>
          </w:tcPr>
          <w:p w14:paraId="4A8348D4" w14:textId="77777777" w:rsidR="009C1F8F" w:rsidRPr="00B0197C" w:rsidRDefault="009C1F8F" w:rsidP="00E819B6">
            <w:pPr>
              <w:pStyle w:val="Tabletext"/>
              <w:jc w:val="center"/>
            </w:pPr>
            <w:r w:rsidRPr="00B0197C">
              <w:t>21 / 25 / 60 / 190 / 400</w:t>
            </w:r>
          </w:p>
        </w:tc>
        <w:tc>
          <w:tcPr>
            <w:tcW w:w="2839" w:type="dxa"/>
            <w:vAlign w:val="center"/>
          </w:tcPr>
          <w:p w14:paraId="298DD458" w14:textId="77777777" w:rsidR="009C1F8F" w:rsidRPr="00B0197C" w:rsidRDefault="009C1F8F" w:rsidP="00E819B6">
            <w:pPr>
              <w:pStyle w:val="Tabletext"/>
              <w:jc w:val="center"/>
            </w:pPr>
            <w:r w:rsidRPr="00B0197C">
              <w:t>21 / 21.4 / 57.4 / 285</w:t>
            </w:r>
          </w:p>
        </w:tc>
      </w:tr>
      <w:tr w:rsidR="009C1F8F" w:rsidRPr="00B0197C" w14:paraId="4F9F3B2F" w14:textId="77777777" w:rsidTr="00E819B6">
        <w:tc>
          <w:tcPr>
            <w:tcW w:w="1459" w:type="dxa"/>
            <w:vMerge/>
          </w:tcPr>
          <w:p w14:paraId="4FDCD224" w14:textId="77777777" w:rsidR="009C1F8F" w:rsidRPr="00B0197C" w:rsidRDefault="009C1F8F" w:rsidP="00E819B6">
            <w:pPr>
              <w:pStyle w:val="Tabletext"/>
            </w:pPr>
          </w:p>
        </w:tc>
        <w:tc>
          <w:tcPr>
            <w:tcW w:w="897" w:type="dxa"/>
          </w:tcPr>
          <w:p w14:paraId="65769A60" w14:textId="77777777" w:rsidR="009C1F8F" w:rsidRPr="00B0197C" w:rsidRDefault="009C1F8F" w:rsidP="00E819B6">
            <w:pPr>
              <w:pStyle w:val="Tabletext"/>
            </w:pPr>
            <w:r w:rsidRPr="00B0197C">
              <w:t>60 dB</w:t>
            </w:r>
          </w:p>
        </w:tc>
        <w:tc>
          <w:tcPr>
            <w:tcW w:w="1195" w:type="dxa"/>
          </w:tcPr>
          <w:p w14:paraId="120D32EA" w14:textId="77777777" w:rsidR="009C1F8F" w:rsidRPr="00B0197C" w:rsidRDefault="009C1F8F" w:rsidP="00E819B6">
            <w:pPr>
              <w:pStyle w:val="Tabletext"/>
              <w:jc w:val="center"/>
            </w:pPr>
            <w:r w:rsidRPr="00B0197C">
              <w:t>MHz</w:t>
            </w:r>
          </w:p>
        </w:tc>
        <w:tc>
          <w:tcPr>
            <w:tcW w:w="2839" w:type="dxa"/>
            <w:vAlign w:val="center"/>
          </w:tcPr>
          <w:p w14:paraId="1F66ECEA" w14:textId="77777777" w:rsidR="009C1F8F" w:rsidRPr="00B0197C" w:rsidRDefault="009C1F8F" w:rsidP="00E819B6">
            <w:pPr>
              <w:pStyle w:val="Tabletext"/>
              <w:jc w:val="center"/>
            </w:pPr>
            <w:r w:rsidRPr="00B0197C">
              <w:t>108 / 181 / 219 / 630</w:t>
            </w:r>
          </w:p>
        </w:tc>
        <w:tc>
          <w:tcPr>
            <w:tcW w:w="2689" w:type="dxa"/>
            <w:vAlign w:val="center"/>
          </w:tcPr>
          <w:p w14:paraId="4A9B7F6F" w14:textId="77777777" w:rsidR="009C1F8F" w:rsidRPr="00B0197C" w:rsidRDefault="009C1F8F" w:rsidP="00E819B6">
            <w:pPr>
              <w:pStyle w:val="Tabletext"/>
              <w:jc w:val="center"/>
            </w:pPr>
            <w:r w:rsidRPr="00B0197C">
              <w:t>100 / 110 / 120 / 240 / 480</w:t>
            </w:r>
          </w:p>
        </w:tc>
        <w:tc>
          <w:tcPr>
            <w:tcW w:w="2541" w:type="dxa"/>
            <w:vAlign w:val="center"/>
          </w:tcPr>
          <w:p w14:paraId="4A74A887" w14:textId="77777777" w:rsidR="009C1F8F" w:rsidRPr="00B0197C" w:rsidRDefault="009C1F8F" w:rsidP="00E819B6">
            <w:pPr>
              <w:pStyle w:val="Tabletext"/>
              <w:jc w:val="center"/>
            </w:pPr>
            <w:r w:rsidRPr="00B0197C">
              <w:t>100 / 110 / 120 / 240 / 480</w:t>
            </w:r>
          </w:p>
        </w:tc>
        <w:tc>
          <w:tcPr>
            <w:tcW w:w="2839" w:type="dxa"/>
            <w:vAlign w:val="center"/>
          </w:tcPr>
          <w:p w14:paraId="78722FC3" w14:textId="77777777" w:rsidR="009C1F8F" w:rsidRPr="00B0197C" w:rsidRDefault="009C1F8F" w:rsidP="00E819B6">
            <w:pPr>
              <w:pStyle w:val="Tabletext"/>
              <w:jc w:val="center"/>
            </w:pPr>
            <w:r w:rsidRPr="00B0197C">
              <w:t>108 / 181 / 219 / 630</w:t>
            </w:r>
          </w:p>
        </w:tc>
      </w:tr>
      <w:tr w:rsidR="009C1F8F" w:rsidRPr="00B0197C" w14:paraId="41F0EDF5" w14:textId="77777777" w:rsidTr="00E819B6">
        <w:tc>
          <w:tcPr>
            <w:tcW w:w="2356" w:type="dxa"/>
            <w:gridSpan w:val="2"/>
          </w:tcPr>
          <w:p w14:paraId="2AAE50EB" w14:textId="77777777" w:rsidR="009C1F8F" w:rsidRPr="00B0197C" w:rsidRDefault="009C1F8F" w:rsidP="00E819B6">
            <w:pPr>
              <w:pStyle w:val="Tabletext"/>
            </w:pPr>
            <w:r w:rsidRPr="00B0197C">
              <w:t xml:space="preserve">Harmonic attenuation </w:t>
            </w:r>
          </w:p>
        </w:tc>
        <w:tc>
          <w:tcPr>
            <w:tcW w:w="1195" w:type="dxa"/>
          </w:tcPr>
          <w:p w14:paraId="7C630ED9" w14:textId="77777777" w:rsidR="009C1F8F" w:rsidRPr="00B0197C" w:rsidRDefault="009C1F8F" w:rsidP="00E819B6">
            <w:pPr>
              <w:pStyle w:val="Tabletext"/>
              <w:jc w:val="center"/>
            </w:pPr>
            <w:r w:rsidRPr="00B0197C">
              <w:t>dB</w:t>
            </w:r>
          </w:p>
        </w:tc>
        <w:tc>
          <w:tcPr>
            <w:tcW w:w="2839" w:type="dxa"/>
            <w:vAlign w:val="center"/>
          </w:tcPr>
          <w:p w14:paraId="7F3DA5F8" w14:textId="77777777" w:rsidR="009C1F8F" w:rsidRPr="00B0197C" w:rsidRDefault="009C1F8F" w:rsidP="00E819B6">
            <w:pPr>
              <w:pStyle w:val="Tabletext"/>
              <w:jc w:val="center"/>
            </w:pPr>
            <w:r w:rsidRPr="00B0197C">
              <w:t>65</w:t>
            </w:r>
          </w:p>
        </w:tc>
        <w:tc>
          <w:tcPr>
            <w:tcW w:w="2689" w:type="dxa"/>
            <w:vAlign w:val="center"/>
          </w:tcPr>
          <w:p w14:paraId="7B152722" w14:textId="77777777" w:rsidR="009C1F8F" w:rsidRPr="00B0197C" w:rsidRDefault="009C1F8F" w:rsidP="00E819B6">
            <w:pPr>
              <w:pStyle w:val="Tabletext"/>
              <w:jc w:val="center"/>
            </w:pPr>
            <w:r w:rsidRPr="00B0197C">
              <w:t>60</w:t>
            </w:r>
          </w:p>
        </w:tc>
        <w:tc>
          <w:tcPr>
            <w:tcW w:w="2541" w:type="dxa"/>
            <w:vAlign w:val="center"/>
          </w:tcPr>
          <w:p w14:paraId="758B2FEB" w14:textId="77777777" w:rsidR="009C1F8F" w:rsidRPr="00B0197C" w:rsidRDefault="009C1F8F" w:rsidP="00E819B6">
            <w:pPr>
              <w:pStyle w:val="Tabletext"/>
              <w:jc w:val="center"/>
            </w:pPr>
            <w:r w:rsidRPr="00B0197C">
              <w:t>60</w:t>
            </w:r>
          </w:p>
        </w:tc>
        <w:tc>
          <w:tcPr>
            <w:tcW w:w="2839" w:type="dxa"/>
            <w:vAlign w:val="center"/>
          </w:tcPr>
          <w:p w14:paraId="77BA5237" w14:textId="77777777" w:rsidR="009C1F8F" w:rsidRPr="00B0197C" w:rsidRDefault="009C1F8F" w:rsidP="00E819B6">
            <w:pPr>
              <w:pStyle w:val="Tabletext"/>
              <w:jc w:val="center"/>
            </w:pPr>
            <w:r w:rsidRPr="00B0197C">
              <w:t>65</w:t>
            </w:r>
          </w:p>
        </w:tc>
      </w:tr>
      <w:tr w:rsidR="009C1F8F" w:rsidRPr="00B0197C" w14:paraId="1E62AF55" w14:textId="77777777" w:rsidTr="00E819B6">
        <w:tc>
          <w:tcPr>
            <w:tcW w:w="2356" w:type="dxa"/>
            <w:gridSpan w:val="2"/>
          </w:tcPr>
          <w:p w14:paraId="52E5B216" w14:textId="77777777" w:rsidR="009C1F8F" w:rsidRPr="00B0197C" w:rsidRDefault="009C1F8F" w:rsidP="00E819B6">
            <w:pPr>
              <w:pStyle w:val="Tabletext"/>
            </w:pPr>
            <w:r w:rsidRPr="00B0197C">
              <w:t xml:space="preserve">Spurious attenuation </w:t>
            </w:r>
          </w:p>
        </w:tc>
        <w:tc>
          <w:tcPr>
            <w:tcW w:w="1195" w:type="dxa"/>
          </w:tcPr>
          <w:p w14:paraId="50EDC6EA" w14:textId="77777777" w:rsidR="009C1F8F" w:rsidRPr="00B0197C" w:rsidRDefault="009C1F8F" w:rsidP="00E819B6">
            <w:pPr>
              <w:pStyle w:val="Tabletext"/>
              <w:jc w:val="center"/>
            </w:pPr>
            <w:r w:rsidRPr="00B0197C">
              <w:t>dB</w:t>
            </w:r>
          </w:p>
        </w:tc>
        <w:tc>
          <w:tcPr>
            <w:tcW w:w="2839" w:type="dxa"/>
            <w:vAlign w:val="center"/>
          </w:tcPr>
          <w:p w14:paraId="4CF4DF71" w14:textId="77777777" w:rsidR="009C1F8F" w:rsidRPr="00B0197C" w:rsidRDefault="009C1F8F" w:rsidP="00E819B6">
            <w:pPr>
              <w:pStyle w:val="Tabletext"/>
              <w:jc w:val="center"/>
            </w:pPr>
            <w:r w:rsidRPr="00B0197C">
              <w:t>80</w:t>
            </w:r>
          </w:p>
        </w:tc>
        <w:tc>
          <w:tcPr>
            <w:tcW w:w="2689" w:type="dxa"/>
            <w:vAlign w:val="center"/>
          </w:tcPr>
          <w:p w14:paraId="692CC31F" w14:textId="77777777" w:rsidR="009C1F8F" w:rsidRPr="00B0197C" w:rsidRDefault="009C1F8F" w:rsidP="00E819B6">
            <w:pPr>
              <w:pStyle w:val="Tabletext"/>
              <w:jc w:val="center"/>
            </w:pPr>
            <w:r w:rsidRPr="00B0197C">
              <w:t>52</w:t>
            </w:r>
          </w:p>
        </w:tc>
        <w:tc>
          <w:tcPr>
            <w:tcW w:w="2541" w:type="dxa"/>
            <w:vAlign w:val="center"/>
          </w:tcPr>
          <w:p w14:paraId="75466AA1" w14:textId="77777777" w:rsidR="009C1F8F" w:rsidRPr="00B0197C" w:rsidRDefault="009C1F8F" w:rsidP="00E819B6">
            <w:pPr>
              <w:pStyle w:val="Tabletext"/>
              <w:jc w:val="center"/>
            </w:pPr>
            <w:r w:rsidRPr="00B0197C">
              <w:t>52</w:t>
            </w:r>
          </w:p>
        </w:tc>
        <w:tc>
          <w:tcPr>
            <w:tcW w:w="2839" w:type="dxa"/>
            <w:vAlign w:val="center"/>
          </w:tcPr>
          <w:p w14:paraId="297591AF" w14:textId="77777777" w:rsidR="009C1F8F" w:rsidRPr="00B0197C" w:rsidRDefault="009C1F8F" w:rsidP="00E819B6">
            <w:pPr>
              <w:pStyle w:val="Tabletext"/>
              <w:jc w:val="center"/>
            </w:pPr>
            <w:r w:rsidRPr="00B0197C">
              <w:t>80</w:t>
            </w:r>
          </w:p>
        </w:tc>
      </w:tr>
      <w:tr w:rsidR="009C1F8F" w:rsidRPr="00B0197C" w14:paraId="267A6960" w14:textId="77777777" w:rsidTr="00E819B6">
        <w:tc>
          <w:tcPr>
            <w:tcW w:w="2356" w:type="dxa"/>
            <w:gridSpan w:val="2"/>
          </w:tcPr>
          <w:p w14:paraId="4AED11AA" w14:textId="77777777" w:rsidR="009C1F8F" w:rsidRPr="00B0197C" w:rsidRDefault="009C1F8F" w:rsidP="00E819B6">
            <w:pPr>
              <w:pStyle w:val="Tabletext"/>
            </w:pPr>
            <w:r w:rsidRPr="00B0197C">
              <w:t>Modulation</w:t>
            </w:r>
          </w:p>
        </w:tc>
        <w:tc>
          <w:tcPr>
            <w:tcW w:w="1195" w:type="dxa"/>
          </w:tcPr>
          <w:p w14:paraId="03CB9308" w14:textId="77777777" w:rsidR="009C1F8F" w:rsidRPr="00B0197C" w:rsidRDefault="009C1F8F" w:rsidP="00E819B6">
            <w:pPr>
              <w:pStyle w:val="Tabletext"/>
            </w:pPr>
          </w:p>
        </w:tc>
        <w:tc>
          <w:tcPr>
            <w:tcW w:w="2839" w:type="dxa"/>
            <w:vAlign w:val="center"/>
          </w:tcPr>
          <w:p w14:paraId="33D45F71" w14:textId="77777777" w:rsidR="009C1F8F" w:rsidRPr="00B0197C" w:rsidRDefault="009C1F8F" w:rsidP="00E819B6">
            <w:pPr>
              <w:pStyle w:val="Tabletext"/>
              <w:jc w:val="center"/>
            </w:pPr>
            <w:r w:rsidRPr="00B0197C">
              <w:t>OQPSK</w:t>
            </w:r>
          </w:p>
        </w:tc>
        <w:tc>
          <w:tcPr>
            <w:tcW w:w="2689" w:type="dxa"/>
            <w:vAlign w:val="center"/>
          </w:tcPr>
          <w:p w14:paraId="755E3B1A" w14:textId="77777777" w:rsidR="009C1F8F" w:rsidRPr="00B0197C" w:rsidRDefault="009C1F8F" w:rsidP="00E819B6">
            <w:pPr>
              <w:pStyle w:val="Tabletext"/>
              <w:jc w:val="center"/>
            </w:pPr>
            <w:r w:rsidRPr="00B0197C">
              <w:t>OQPSK</w:t>
            </w:r>
          </w:p>
        </w:tc>
        <w:tc>
          <w:tcPr>
            <w:tcW w:w="2541" w:type="dxa"/>
            <w:vAlign w:val="center"/>
          </w:tcPr>
          <w:p w14:paraId="3B0E5878" w14:textId="77777777" w:rsidR="009C1F8F" w:rsidRPr="00B0197C" w:rsidRDefault="009C1F8F" w:rsidP="00E819B6">
            <w:pPr>
              <w:pStyle w:val="Tabletext"/>
              <w:jc w:val="center"/>
            </w:pPr>
            <w:r w:rsidRPr="00B0197C">
              <w:t>OQPSK</w:t>
            </w:r>
          </w:p>
        </w:tc>
        <w:tc>
          <w:tcPr>
            <w:tcW w:w="2839" w:type="dxa"/>
            <w:vAlign w:val="center"/>
          </w:tcPr>
          <w:p w14:paraId="3064CF88" w14:textId="77777777" w:rsidR="009C1F8F" w:rsidRPr="00B0197C" w:rsidRDefault="009C1F8F" w:rsidP="00E819B6">
            <w:pPr>
              <w:pStyle w:val="Tabletext"/>
              <w:jc w:val="center"/>
            </w:pPr>
            <w:r w:rsidRPr="00B0197C">
              <w:t>OQPSK</w:t>
            </w:r>
          </w:p>
        </w:tc>
      </w:tr>
      <w:tr w:rsidR="009C1F8F" w:rsidRPr="00B0197C" w14:paraId="6B79BC71" w14:textId="77777777" w:rsidTr="00E819B6">
        <w:tc>
          <w:tcPr>
            <w:tcW w:w="14459" w:type="dxa"/>
            <w:gridSpan w:val="7"/>
            <w:shd w:val="clear" w:color="auto" w:fill="D9D9D9" w:themeFill="background1" w:themeFillShade="D9"/>
          </w:tcPr>
          <w:p w14:paraId="412960F7" w14:textId="77777777" w:rsidR="009C1F8F" w:rsidRPr="00B0197C" w:rsidRDefault="009C1F8F" w:rsidP="009147C3">
            <w:pPr>
              <w:pStyle w:val="Tablehead"/>
              <w:jc w:val="left"/>
            </w:pPr>
            <w:r w:rsidRPr="00B0197C">
              <w:t>Receiver</w:t>
            </w:r>
          </w:p>
        </w:tc>
      </w:tr>
      <w:tr w:rsidR="009C1F8F" w:rsidRPr="00B0197C" w14:paraId="3EC6F3E4" w14:textId="77777777" w:rsidTr="00E819B6">
        <w:tc>
          <w:tcPr>
            <w:tcW w:w="2356" w:type="dxa"/>
            <w:gridSpan w:val="2"/>
          </w:tcPr>
          <w:p w14:paraId="383F3DA7" w14:textId="77777777" w:rsidR="009C1F8F" w:rsidRPr="00B0197C" w:rsidRDefault="009C1F8F" w:rsidP="00E819B6">
            <w:pPr>
              <w:pStyle w:val="Tabletext"/>
            </w:pPr>
            <w:r w:rsidRPr="00B0197C">
              <w:t>Tuning range</w:t>
            </w:r>
          </w:p>
        </w:tc>
        <w:tc>
          <w:tcPr>
            <w:tcW w:w="1195" w:type="dxa"/>
          </w:tcPr>
          <w:p w14:paraId="6D2CFA38" w14:textId="77777777" w:rsidR="009C1F8F" w:rsidRPr="00B0197C" w:rsidRDefault="009C1F8F" w:rsidP="00E819B6">
            <w:pPr>
              <w:pStyle w:val="Tabletext"/>
              <w:jc w:val="center"/>
            </w:pPr>
            <w:r w:rsidRPr="00B0197C">
              <w:t>GHz</w:t>
            </w:r>
          </w:p>
        </w:tc>
        <w:tc>
          <w:tcPr>
            <w:tcW w:w="2839" w:type="dxa"/>
            <w:vAlign w:val="center"/>
          </w:tcPr>
          <w:p w14:paraId="71882C47" w14:textId="77777777" w:rsidR="009C1F8F" w:rsidRPr="00B0197C" w:rsidRDefault="009C1F8F" w:rsidP="00E819B6">
            <w:pPr>
              <w:pStyle w:val="Tabletext"/>
              <w:jc w:val="center"/>
            </w:pPr>
            <w:r w:rsidRPr="00B0197C">
              <w:t>14.50</w:t>
            </w:r>
            <w:r w:rsidRPr="00B0197C">
              <w:noBreakHyphen/>
              <w:t>14.83</w:t>
            </w:r>
          </w:p>
        </w:tc>
        <w:tc>
          <w:tcPr>
            <w:tcW w:w="2689" w:type="dxa"/>
            <w:vAlign w:val="center"/>
          </w:tcPr>
          <w:p w14:paraId="10179C67" w14:textId="77777777" w:rsidR="009C1F8F" w:rsidRPr="00B0197C" w:rsidRDefault="009C1F8F" w:rsidP="00E819B6">
            <w:pPr>
              <w:pStyle w:val="Tabletext"/>
              <w:jc w:val="center"/>
            </w:pPr>
            <w:r w:rsidRPr="00B0197C">
              <w:t>15.15</w:t>
            </w:r>
            <w:r w:rsidRPr="00B0197C">
              <w:noBreakHyphen/>
              <w:t>15.35</w:t>
            </w:r>
          </w:p>
        </w:tc>
        <w:tc>
          <w:tcPr>
            <w:tcW w:w="2541" w:type="dxa"/>
            <w:vAlign w:val="center"/>
          </w:tcPr>
          <w:p w14:paraId="74D7D197" w14:textId="77777777" w:rsidR="009C1F8F" w:rsidRPr="00B0197C" w:rsidRDefault="009C1F8F" w:rsidP="00E819B6">
            <w:pPr>
              <w:pStyle w:val="Tabletext"/>
              <w:jc w:val="center"/>
            </w:pPr>
            <w:r w:rsidRPr="00B0197C">
              <w:t>15.15</w:t>
            </w:r>
            <w:r w:rsidRPr="00B0197C">
              <w:noBreakHyphen/>
              <w:t>15.35</w:t>
            </w:r>
          </w:p>
        </w:tc>
        <w:tc>
          <w:tcPr>
            <w:tcW w:w="2839" w:type="dxa"/>
            <w:vAlign w:val="center"/>
          </w:tcPr>
          <w:p w14:paraId="16907436" w14:textId="32B9412F" w:rsidR="009C1F8F" w:rsidRPr="00B0197C" w:rsidRDefault="009C1F8F" w:rsidP="00E819B6">
            <w:pPr>
              <w:pStyle w:val="Tabletext"/>
              <w:jc w:val="center"/>
            </w:pPr>
            <w:r w:rsidRPr="00B0197C">
              <w:t>14.50</w:t>
            </w:r>
            <w:r w:rsidRPr="00B0197C">
              <w:noBreakHyphen/>
              <w:t>14.</w:t>
            </w:r>
            <w:del w:id="68" w:author="USA" w:date="2024-09-05T17:03:00Z">
              <w:r w:rsidRPr="00221B81" w:rsidDel="000D016E">
                <w:rPr>
                  <w:highlight w:val="yellow"/>
                </w:rPr>
                <w:delText>83</w:delText>
              </w:r>
            </w:del>
            <w:ins w:id="69" w:author="USA" w:date="2024-09-05T17:03:00Z">
              <w:r w:rsidR="000D016E" w:rsidRPr="00221B81">
                <w:rPr>
                  <w:highlight w:val="yellow"/>
                </w:rPr>
                <w:t>93</w:t>
              </w:r>
            </w:ins>
          </w:p>
        </w:tc>
      </w:tr>
      <w:tr w:rsidR="009C1F8F" w:rsidRPr="00B0197C" w14:paraId="33C84022" w14:textId="77777777" w:rsidTr="00E819B6">
        <w:tc>
          <w:tcPr>
            <w:tcW w:w="1459" w:type="dxa"/>
            <w:vMerge w:val="restart"/>
          </w:tcPr>
          <w:p w14:paraId="7187351C" w14:textId="77777777" w:rsidR="009C1F8F" w:rsidRPr="00B0197C" w:rsidRDefault="009C1F8F" w:rsidP="00E819B6">
            <w:pPr>
              <w:pStyle w:val="Tabletext"/>
            </w:pPr>
            <w:r w:rsidRPr="00B0197C">
              <w:t xml:space="preserve">RF selectivity </w:t>
            </w:r>
          </w:p>
        </w:tc>
        <w:tc>
          <w:tcPr>
            <w:tcW w:w="897" w:type="dxa"/>
          </w:tcPr>
          <w:p w14:paraId="6B0D77B8" w14:textId="77777777" w:rsidR="009C1F8F" w:rsidRPr="00B0197C" w:rsidRDefault="009C1F8F" w:rsidP="00E819B6">
            <w:pPr>
              <w:pStyle w:val="Tabletext"/>
            </w:pPr>
            <w:r w:rsidRPr="00B0197C">
              <w:t>3 dB</w:t>
            </w:r>
          </w:p>
        </w:tc>
        <w:tc>
          <w:tcPr>
            <w:tcW w:w="1195" w:type="dxa"/>
          </w:tcPr>
          <w:p w14:paraId="7EB6B41E" w14:textId="77777777" w:rsidR="009C1F8F" w:rsidRPr="00B0197C" w:rsidRDefault="009C1F8F" w:rsidP="00E819B6">
            <w:pPr>
              <w:pStyle w:val="Tabletext"/>
              <w:jc w:val="center"/>
            </w:pPr>
            <w:r w:rsidRPr="00B0197C">
              <w:t>MHz</w:t>
            </w:r>
          </w:p>
        </w:tc>
        <w:tc>
          <w:tcPr>
            <w:tcW w:w="2839" w:type="dxa"/>
            <w:vAlign w:val="center"/>
          </w:tcPr>
          <w:p w14:paraId="4228E0DA" w14:textId="77777777" w:rsidR="009C1F8F" w:rsidRPr="00B0197C" w:rsidRDefault="009C1F8F" w:rsidP="00E819B6">
            <w:pPr>
              <w:pStyle w:val="Tabletext"/>
              <w:jc w:val="center"/>
            </w:pPr>
            <w:r w:rsidRPr="00B0197C">
              <w:t>520</w:t>
            </w:r>
          </w:p>
        </w:tc>
        <w:tc>
          <w:tcPr>
            <w:tcW w:w="2689" w:type="dxa"/>
            <w:vAlign w:val="center"/>
          </w:tcPr>
          <w:p w14:paraId="3546F213" w14:textId="77777777" w:rsidR="009C1F8F" w:rsidRPr="00B0197C" w:rsidRDefault="009C1F8F" w:rsidP="00E819B6">
            <w:pPr>
              <w:pStyle w:val="Tabletext"/>
              <w:jc w:val="center"/>
            </w:pPr>
            <w:r w:rsidRPr="00B0197C">
              <w:t>440</w:t>
            </w:r>
          </w:p>
        </w:tc>
        <w:tc>
          <w:tcPr>
            <w:tcW w:w="2541" w:type="dxa"/>
            <w:vAlign w:val="center"/>
          </w:tcPr>
          <w:p w14:paraId="7DC1856F" w14:textId="77777777" w:rsidR="009C1F8F" w:rsidRPr="00B0197C" w:rsidRDefault="009C1F8F" w:rsidP="00E819B6">
            <w:pPr>
              <w:pStyle w:val="Tabletext"/>
              <w:jc w:val="center"/>
            </w:pPr>
            <w:r w:rsidRPr="00B0197C">
              <w:t>440</w:t>
            </w:r>
          </w:p>
        </w:tc>
        <w:tc>
          <w:tcPr>
            <w:tcW w:w="2839" w:type="dxa"/>
            <w:vAlign w:val="center"/>
          </w:tcPr>
          <w:p w14:paraId="0428FEEB" w14:textId="77777777" w:rsidR="009C1F8F" w:rsidRPr="00B0197C" w:rsidRDefault="009C1F8F" w:rsidP="00E819B6">
            <w:pPr>
              <w:pStyle w:val="Tabletext"/>
              <w:jc w:val="center"/>
            </w:pPr>
            <w:r w:rsidRPr="00B0197C">
              <w:t>520</w:t>
            </w:r>
          </w:p>
        </w:tc>
      </w:tr>
      <w:tr w:rsidR="009C1F8F" w:rsidRPr="00B0197C" w14:paraId="14A0B3A8" w14:textId="77777777" w:rsidTr="00E819B6">
        <w:tc>
          <w:tcPr>
            <w:tcW w:w="1459" w:type="dxa"/>
            <w:vMerge/>
          </w:tcPr>
          <w:p w14:paraId="24512C20" w14:textId="77777777" w:rsidR="009C1F8F" w:rsidRPr="00B0197C" w:rsidRDefault="009C1F8F" w:rsidP="00E819B6">
            <w:pPr>
              <w:pStyle w:val="Tabletext"/>
            </w:pPr>
          </w:p>
        </w:tc>
        <w:tc>
          <w:tcPr>
            <w:tcW w:w="897" w:type="dxa"/>
          </w:tcPr>
          <w:p w14:paraId="59167DF2" w14:textId="77777777" w:rsidR="009C1F8F" w:rsidRPr="00B0197C" w:rsidRDefault="009C1F8F" w:rsidP="00E819B6">
            <w:pPr>
              <w:pStyle w:val="Tabletext"/>
            </w:pPr>
            <w:r w:rsidRPr="00B0197C">
              <w:t>20 dB</w:t>
            </w:r>
          </w:p>
        </w:tc>
        <w:tc>
          <w:tcPr>
            <w:tcW w:w="1195" w:type="dxa"/>
          </w:tcPr>
          <w:p w14:paraId="4EEAA134" w14:textId="77777777" w:rsidR="009C1F8F" w:rsidRPr="00B0197C" w:rsidRDefault="009C1F8F" w:rsidP="00E819B6">
            <w:pPr>
              <w:pStyle w:val="Tabletext"/>
              <w:jc w:val="center"/>
            </w:pPr>
            <w:r w:rsidRPr="00B0197C">
              <w:t>MHz</w:t>
            </w:r>
          </w:p>
        </w:tc>
        <w:tc>
          <w:tcPr>
            <w:tcW w:w="2839" w:type="dxa"/>
            <w:vAlign w:val="center"/>
          </w:tcPr>
          <w:p w14:paraId="1A371E23" w14:textId="77777777" w:rsidR="009C1F8F" w:rsidRPr="00B0197C" w:rsidRDefault="009C1F8F" w:rsidP="00E819B6">
            <w:pPr>
              <w:pStyle w:val="Tabletext"/>
              <w:jc w:val="center"/>
            </w:pPr>
            <w:r w:rsidRPr="00B0197C">
              <w:t>580</w:t>
            </w:r>
          </w:p>
        </w:tc>
        <w:tc>
          <w:tcPr>
            <w:tcW w:w="2689" w:type="dxa"/>
            <w:vAlign w:val="center"/>
          </w:tcPr>
          <w:p w14:paraId="4F8BDAD0" w14:textId="77777777" w:rsidR="009C1F8F" w:rsidRPr="00B0197C" w:rsidRDefault="009C1F8F" w:rsidP="00E819B6">
            <w:pPr>
              <w:pStyle w:val="Tabletext"/>
              <w:jc w:val="center"/>
            </w:pPr>
            <w:r w:rsidRPr="00B0197C">
              <w:t>587</w:t>
            </w:r>
          </w:p>
        </w:tc>
        <w:tc>
          <w:tcPr>
            <w:tcW w:w="2541" w:type="dxa"/>
            <w:vAlign w:val="center"/>
          </w:tcPr>
          <w:p w14:paraId="43563CF2" w14:textId="77777777" w:rsidR="009C1F8F" w:rsidRPr="00B0197C" w:rsidRDefault="009C1F8F" w:rsidP="00E819B6">
            <w:pPr>
              <w:pStyle w:val="Tabletext"/>
              <w:jc w:val="center"/>
            </w:pPr>
            <w:r w:rsidRPr="00B0197C">
              <w:t>587</w:t>
            </w:r>
          </w:p>
        </w:tc>
        <w:tc>
          <w:tcPr>
            <w:tcW w:w="2839" w:type="dxa"/>
            <w:vAlign w:val="center"/>
          </w:tcPr>
          <w:p w14:paraId="5E6CF285" w14:textId="77777777" w:rsidR="009C1F8F" w:rsidRPr="00B0197C" w:rsidRDefault="009C1F8F" w:rsidP="00E819B6">
            <w:pPr>
              <w:pStyle w:val="Tabletext"/>
              <w:jc w:val="center"/>
            </w:pPr>
            <w:r w:rsidRPr="00B0197C">
              <w:t>580</w:t>
            </w:r>
          </w:p>
        </w:tc>
      </w:tr>
      <w:tr w:rsidR="009C1F8F" w:rsidRPr="00B0197C" w14:paraId="7B9D9DCF" w14:textId="77777777" w:rsidTr="00E819B6">
        <w:tc>
          <w:tcPr>
            <w:tcW w:w="1459" w:type="dxa"/>
            <w:vMerge/>
          </w:tcPr>
          <w:p w14:paraId="7418F79D" w14:textId="77777777" w:rsidR="009C1F8F" w:rsidRPr="00B0197C" w:rsidRDefault="009C1F8F" w:rsidP="00E819B6">
            <w:pPr>
              <w:pStyle w:val="Tabletext"/>
            </w:pPr>
          </w:p>
        </w:tc>
        <w:tc>
          <w:tcPr>
            <w:tcW w:w="897" w:type="dxa"/>
          </w:tcPr>
          <w:p w14:paraId="7CE03C17" w14:textId="77777777" w:rsidR="009C1F8F" w:rsidRPr="00B0197C" w:rsidRDefault="009C1F8F" w:rsidP="00E819B6">
            <w:pPr>
              <w:pStyle w:val="Tabletext"/>
            </w:pPr>
            <w:r w:rsidRPr="00B0197C">
              <w:t>60 dB</w:t>
            </w:r>
          </w:p>
        </w:tc>
        <w:tc>
          <w:tcPr>
            <w:tcW w:w="1195" w:type="dxa"/>
          </w:tcPr>
          <w:p w14:paraId="416E3A83" w14:textId="77777777" w:rsidR="009C1F8F" w:rsidRPr="00B0197C" w:rsidRDefault="009C1F8F" w:rsidP="00E819B6">
            <w:pPr>
              <w:pStyle w:val="Tabletext"/>
              <w:jc w:val="center"/>
            </w:pPr>
            <w:r w:rsidRPr="00B0197C">
              <w:t>MHz</w:t>
            </w:r>
          </w:p>
        </w:tc>
        <w:tc>
          <w:tcPr>
            <w:tcW w:w="2839" w:type="dxa"/>
            <w:vAlign w:val="center"/>
          </w:tcPr>
          <w:p w14:paraId="3CC78CAE" w14:textId="77777777" w:rsidR="009C1F8F" w:rsidRPr="00B0197C" w:rsidRDefault="009C1F8F" w:rsidP="00E819B6">
            <w:pPr>
              <w:pStyle w:val="Tabletext"/>
              <w:jc w:val="center"/>
            </w:pPr>
            <w:r w:rsidRPr="00B0197C">
              <w:t>720</w:t>
            </w:r>
          </w:p>
        </w:tc>
        <w:tc>
          <w:tcPr>
            <w:tcW w:w="2689" w:type="dxa"/>
            <w:vAlign w:val="center"/>
          </w:tcPr>
          <w:p w14:paraId="4E6CC7ED" w14:textId="77777777" w:rsidR="009C1F8F" w:rsidRPr="00B0197C" w:rsidRDefault="009C1F8F" w:rsidP="00E819B6">
            <w:pPr>
              <w:pStyle w:val="Tabletext"/>
              <w:jc w:val="center"/>
            </w:pPr>
            <w:r w:rsidRPr="00B0197C">
              <w:t>700</w:t>
            </w:r>
          </w:p>
        </w:tc>
        <w:tc>
          <w:tcPr>
            <w:tcW w:w="2541" w:type="dxa"/>
            <w:vAlign w:val="center"/>
          </w:tcPr>
          <w:p w14:paraId="3E3EAB56" w14:textId="77777777" w:rsidR="009C1F8F" w:rsidRPr="00B0197C" w:rsidRDefault="009C1F8F" w:rsidP="00E819B6">
            <w:pPr>
              <w:pStyle w:val="Tabletext"/>
              <w:jc w:val="center"/>
            </w:pPr>
            <w:r w:rsidRPr="00B0197C">
              <w:t>700</w:t>
            </w:r>
          </w:p>
        </w:tc>
        <w:tc>
          <w:tcPr>
            <w:tcW w:w="2839" w:type="dxa"/>
            <w:vAlign w:val="center"/>
          </w:tcPr>
          <w:p w14:paraId="053FCCBA" w14:textId="77777777" w:rsidR="009C1F8F" w:rsidRPr="00B0197C" w:rsidRDefault="009C1F8F" w:rsidP="00E819B6">
            <w:pPr>
              <w:pStyle w:val="Tabletext"/>
              <w:jc w:val="center"/>
            </w:pPr>
            <w:r w:rsidRPr="00B0197C">
              <w:t>720</w:t>
            </w:r>
          </w:p>
        </w:tc>
      </w:tr>
      <w:tr w:rsidR="009C1F8F" w:rsidRPr="00B0197C" w14:paraId="239D8579" w14:textId="77777777" w:rsidTr="00E819B6">
        <w:tc>
          <w:tcPr>
            <w:tcW w:w="1459" w:type="dxa"/>
            <w:vMerge w:val="restart"/>
          </w:tcPr>
          <w:p w14:paraId="68BC0EC6" w14:textId="77777777" w:rsidR="009C1F8F" w:rsidRPr="00B0197C" w:rsidRDefault="009C1F8F" w:rsidP="00E819B6">
            <w:pPr>
              <w:pStyle w:val="Tabletext"/>
            </w:pPr>
            <w:r w:rsidRPr="00B0197C">
              <w:t xml:space="preserve">IF selectivity </w:t>
            </w:r>
          </w:p>
        </w:tc>
        <w:tc>
          <w:tcPr>
            <w:tcW w:w="897" w:type="dxa"/>
          </w:tcPr>
          <w:p w14:paraId="118FB672" w14:textId="77777777" w:rsidR="009C1F8F" w:rsidRPr="00B0197C" w:rsidRDefault="009C1F8F" w:rsidP="00E819B6">
            <w:pPr>
              <w:pStyle w:val="Tabletext"/>
            </w:pPr>
            <w:r w:rsidRPr="00B0197C">
              <w:t>3 dB</w:t>
            </w:r>
          </w:p>
        </w:tc>
        <w:tc>
          <w:tcPr>
            <w:tcW w:w="1195" w:type="dxa"/>
          </w:tcPr>
          <w:p w14:paraId="5156F833" w14:textId="77777777" w:rsidR="009C1F8F" w:rsidRPr="00B0197C" w:rsidRDefault="009C1F8F" w:rsidP="00E819B6">
            <w:pPr>
              <w:pStyle w:val="Tabletext"/>
              <w:jc w:val="center"/>
            </w:pPr>
            <w:r w:rsidRPr="00B0197C">
              <w:t>MHz</w:t>
            </w:r>
          </w:p>
        </w:tc>
        <w:tc>
          <w:tcPr>
            <w:tcW w:w="2839" w:type="dxa"/>
            <w:vAlign w:val="center"/>
          </w:tcPr>
          <w:p w14:paraId="107C8CA1" w14:textId="77777777" w:rsidR="009C1F8F" w:rsidRPr="00B0197C" w:rsidRDefault="009C1F8F" w:rsidP="00E819B6">
            <w:pPr>
              <w:pStyle w:val="Tabletext"/>
              <w:jc w:val="center"/>
            </w:pPr>
            <w:r w:rsidRPr="00B0197C">
              <w:t>36 / 140</w:t>
            </w:r>
          </w:p>
        </w:tc>
        <w:tc>
          <w:tcPr>
            <w:tcW w:w="2689" w:type="dxa"/>
            <w:vAlign w:val="center"/>
          </w:tcPr>
          <w:p w14:paraId="152BB6A3" w14:textId="77777777" w:rsidR="009C1F8F" w:rsidRPr="00B0197C" w:rsidRDefault="009C1F8F" w:rsidP="00E819B6">
            <w:pPr>
              <w:pStyle w:val="Tabletext"/>
              <w:jc w:val="center"/>
            </w:pPr>
            <w:r w:rsidRPr="00B0197C">
              <w:t>27 / 150</w:t>
            </w:r>
          </w:p>
        </w:tc>
        <w:tc>
          <w:tcPr>
            <w:tcW w:w="2541" w:type="dxa"/>
            <w:vAlign w:val="center"/>
          </w:tcPr>
          <w:p w14:paraId="490A3CE4" w14:textId="77777777" w:rsidR="009C1F8F" w:rsidRPr="00B0197C" w:rsidRDefault="009C1F8F" w:rsidP="00E819B6">
            <w:pPr>
              <w:pStyle w:val="Tabletext"/>
              <w:jc w:val="center"/>
            </w:pPr>
            <w:r w:rsidRPr="00B0197C">
              <w:t>27 / 150</w:t>
            </w:r>
          </w:p>
        </w:tc>
        <w:tc>
          <w:tcPr>
            <w:tcW w:w="2839" w:type="dxa"/>
            <w:vAlign w:val="center"/>
          </w:tcPr>
          <w:p w14:paraId="28CEE114" w14:textId="77777777" w:rsidR="009C1F8F" w:rsidRPr="00B0197C" w:rsidRDefault="009C1F8F" w:rsidP="00E819B6">
            <w:pPr>
              <w:pStyle w:val="Tabletext"/>
              <w:jc w:val="center"/>
            </w:pPr>
            <w:ins w:id="70" w:author="USA" w:date="2024-05-16T10:05:00Z">
              <w:r w:rsidRPr="00B0197C">
                <w:t xml:space="preserve">12 / </w:t>
              </w:r>
            </w:ins>
            <w:r w:rsidRPr="00B0197C">
              <w:t>36 / 140</w:t>
            </w:r>
          </w:p>
        </w:tc>
      </w:tr>
      <w:tr w:rsidR="009C1F8F" w:rsidRPr="00B0197C" w14:paraId="6706EF44" w14:textId="77777777" w:rsidTr="00E819B6">
        <w:tc>
          <w:tcPr>
            <w:tcW w:w="1459" w:type="dxa"/>
            <w:vMerge/>
          </w:tcPr>
          <w:p w14:paraId="6D163830" w14:textId="77777777" w:rsidR="009C1F8F" w:rsidRPr="00B0197C" w:rsidRDefault="009C1F8F" w:rsidP="00E819B6">
            <w:pPr>
              <w:pStyle w:val="Tabletext"/>
            </w:pPr>
          </w:p>
        </w:tc>
        <w:tc>
          <w:tcPr>
            <w:tcW w:w="897" w:type="dxa"/>
          </w:tcPr>
          <w:p w14:paraId="08768359" w14:textId="77777777" w:rsidR="009C1F8F" w:rsidRPr="00B0197C" w:rsidRDefault="009C1F8F" w:rsidP="00E819B6">
            <w:pPr>
              <w:pStyle w:val="Tabletext"/>
            </w:pPr>
            <w:r w:rsidRPr="00B0197C">
              <w:t>20 dB</w:t>
            </w:r>
          </w:p>
        </w:tc>
        <w:tc>
          <w:tcPr>
            <w:tcW w:w="1195" w:type="dxa"/>
          </w:tcPr>
          <w:p w14:paraId="4599B530" w14:textId="77777777" w:rsidR="009C1F8F" w:rsidRPr="00B0197C" w:rsidRDefault="009C1F8F" w:rsidP="00E819B6">
            <w:pPr>
              <w:pStyle w:val="Tabletext"/>
              <w:jc w:val="center"/>
            </w:pPr>
            <w:r w:rsidRPr="00B0197C">
              <w:t>MHz</w:t>
            </w:r>
          </w:p>
        </w:tc>
        <w:tc>
          <w:tcPr>
            <w:tcW w:w="2839" w:type="dxa"/>
            <w:vAlign w:val="center"/>
          </w:tcPr>
          <w:p w14:paraId="34C8D3B2" w14:textId="77777777" w:rsidR="009C1F8F" w:rsidRPr="00B0197C" w:rsidRDefault="009C1F8F" w:rsidP="00E819B6">
            <w:pPr>
              <w:pStyle w:val="Tabletext"/>
              <w:jc w:val="center"/>
            </w:pPr>
            <w:r w:rsidRPr="00B0197C">
              <w:t>67 / 400</w:t>
            </w:r>
          </w:p>
        </w:tc>
        <w:tc>
          <w:tcPr>
            <w:tcW w:w="2689" w:type="dxa"/>
            <w:vAlign w:val="center"/>
          </w:tcPr>
          <w:p w14:paraId="176E24AA" w14:textId="77777777" w:rsidR="009C1F8F" w:rsidRPr="00B0197C" w:rsidRDefault="009C1F8F" w:rsidP="00E819B6">
            <w:pPr>
              <w:pStyle w:val="Tabletext"/>
              <w:jc w:val="center"/>
            </w:pPr>
            <w:r w:rsidRPr="00B0197C">
              <w:t>46 / 210</w:t>
            </w:r>
          </w:p>
        </w:tc>
        <w:tc>
          <w:tcPr>
            <w:tcW w:w="2541" w:type="dxa"/>
            <w:vAlign w:val="center"/>
          </w:tcPr>
          <w:p w14:paraId="77814ECB" w14:textId="77777777" w:rsidR="009C1F8F" w:rsidRPr="00B0197C" w:rsidRDefault="009C1F8F" w:rsidP="00E819B6">
            <w:pPr>
              <w:pStyle w:val="Tabletext"/>
              <w:jc w:val="center"/>
            </w:pPr>
            <w:r w:rsidRPr="00B0197C">
              <w:t>46 / 210</w:t>
            </w:r>
          </w:p>
        </w:tc>
        <w:tc>
          <w:tcPr>
            <w:tcW w:w="2839" w:type="dxa"/>
            <w:vAlign w:val="center"/>
          </w:tcPr>
          <w:p w14:paraId="36B8B510" w14:textId="77777777" w:rsidR="009C1F8F" w:rsidRPr="00B0197C" w:rsidRDefault="009C1F8F" w:rsidP="00E819B6">
            <w:pPr>
              <w:pStyle w:val="Tabletext"/>
              <w:jc w:val="center"/>
            </w:pPr>
            <w:ins w:id="71" w:author="USA" w:date="2024-05-16T10:05:00Z">
              <w:r w:rsidRPr="00B0197C">
                <w:t xml:space="preserve">40 / </w:t>
              </w:r>
            </w:ins>
            <w:r w:rsidRPr="00B0197C">
              <w:t>67 / 400</w:t>
            </w:r>
          </w:p>
        </w:tc>
      </w:tr>
      <w:tr w:rsidR="009C1F8F" w:rsidRPr="00B0197C" w14:paraId="00DDD45C" w14:textId="77777777" w:rsidTr="00E819B6">
        <w:tc>
          <w:tcPr>
            <w:tcW w:w="1459" w:type="dxa"/>
            <w:vMerge/>
          </w:tcPr>
          <w:p w14:paraId="1015F659" w14:textId="77777777" w:rsidR="009C1F8F" w:rsidRPr="00B0197C" w:rsidRDefault="009C1F8F" w:rsidP="00E819B6">
            <w:pPr>
              <w:pStyle w:val="Tabletext"/>
            </w:pPr>
          </w:p>
        </w:tc>
        <w:tc>
          <w:tcPr>
            <w:tcW w:w="897" w:type="dxa"/>
          </w:tcPr>
          <w:p w14:paraId="3598645D" w14:textId="77777777" w:rsidR="009C1F8F" w:rsidRPr="00B0197C" w:rsidRDefault="009C1F8F" w:rsidP="00E819B6">
            <w:pPr>
              <w:pStyle w:val="Tabletext"/>
            </w:pPr>
            <w:r w:rsidRPr="00B0197C">
              <w:t>60 dB</w:t>
            </w:r>
          </w:p>
        </w:tc>
        <w:tc>
          <w:tcPr>
            <w:tcW w:w="1195" w:type="dxa"/>
          </w:tcPr>
          <w:p w14:paraId="324F07D2" w14:textId="77777777" w:rsidR="009C1F8F" w:rsidRPr="00B0197C" w:rsidRDefault="009C1F8F" w:rsidP="00E819B6">
            <w:pPr>
              <w:pStyle w:val="Tabletext"/>
              <w:jc w:val="center"/>
            </w:pPr>
            <w:r w:rsidRPr="00B0197C">
              <w:t>MHz</w:t>
            </w:r>
          </w:p>
        </w:tc>
        <w:tc>
          <w:tcPr>
            <w:tcW w:w="2839" w:type="dxa"/>
            <w:vAlign w:val="center"/>
          </w:tcPr>
          <w:p w14:paraId="1CEBDA6F" w14:textId="77777777" w:rsidR="009C1F8F" w:rsidRPr="00B0197C" w:rsidRDefault="009C1F8F" w:rsidP="00E819B6">
            <w:pPr>
              <w:pStyle w:val="Tabletext"/>
              <w:jc w:val="center"/>
            </w:pPr>
            <w:r w:rsidRPr="00B0197C">
              <w:t>173 / 850</w:t>
            </w:r>
          </w:p>
        </w:tc>
        <w:tc>
          <w:tcPr>
            <w:tcW w:w="2689" w:type="dxa"/>
            <w:vAlign w:val="center"/>
          </w:tcPr>
          <w:p w14:paraId="1F279151" w14:textId="77777777" w:rsidR="009C1F8F" w:rsidRPr="00B0197C" w:rsidRDefault="009C1F8F" w:rsidP="00E819B6">
            <w:pPr>
              <w:pStyle w:val="Tabletext"/>
              <w:jc w:val="center"/>
            </w:pPr>
            <w:r w:rsidRPr="00B0197C">
              <w:t>113 / 600</w:t>
            </w:r>
          </w:p>
        </w:tc>
        <w:tc>
          <w:tcPr>
            <w:tcW w:w="2541" w:type="dxa"/>
            <w:vAlign w:val="center"/>
          </w:tcPr>
          <w:p w14:paraId="4BFEA4B8" w14:textId="77777777" w:rsidR="009C1F8F" w:rsidRPr="00B0197C" w:rsidRDefault="009C1F8F" w:rsidP="00E819B6">
            <w:pPr>
              <w:pStyle w:val="Tabletext"/>
              <w:jc w:val="center"/>
            </w:pPr>
            <w:r w:rsidRPr="00B0197C">
              <w:t>113 / 600</w:t>
            </w:r>
          </w:p>
        </w:tc>
        <w:tc>
          <w:tcPr>
            <w:tcW w:w="2839" w:type="dxa"/>
            <w:vAlign w:val="center"/>
          </w:tcPr>
          <w:p w14:paraId="03020DF3" w14:textId="77777777" w:rsidR="009C1F8F" w:rsidRPr="00B0197C" w:rsidRDefault="009C1F8F" w:rsidP="00E819B6">
            <w:pPr>
              <w:pStyle w:val="Tabletext"/>
              <w:jc w:val="center"/>
            </w:pPr>
            <w:ins w:id="72" w:author="USA" w:date="2024-05-16T10:05:00Z">
              <w:r w:rsidRPr="00B0197C">
                <w:t xml:space="preserve">60 / </w:t>
              </w:r>
            </w:ins>
            <w:r w:rsidRPr="00B0197C">
              <w:t>173 / 850</w:t>
            </w:r>
          </w:p>
        </w:tc>
      </w:tr>
      <w:tr w:rsidR="009C1F8F" w:rsidRPr="00B0197C" w14:paraId="7E20B163" w14:textId="77777777" w:rsidTr="00E819B6">
        <w:tc>
          <w:tcPr>
            <w:tcW w:w="2356" w:type="dxa"/>
            <w:gridSpan w:val="2"/>
          </w:tcPr>
          <w:p w14:paraId="59287FED" w14:textId="77777777" w:rsidR="009C1F8F" w:rsidRPr="00B0197C" w:rsidRDefault="009C1F8F" w:rsidP="00E819B6">
            <w:pPr>
              <w:pStyle w:val="Tabletext"/>
            </w:pPr>
            <w:r w:rsidRPr="00B0197C">
              <w:t>NF</w:t>
            </w:r>
          </w:p>
        </w:tc>
        <w:tc>
          <w:tcPr>
            <w:tcW w:w="1195" w:type="dxa"/>
          </w:tcPr>
          <w:p w14:paraId="01C081E9" w14:textId="77777777" w:rsidR="009C1F8F" w:rsidRPr="00B0197C" w:rsidRDefault="009C1F8F" w:rsidP="00E819B6">
            <w:pPr>
              <w:pStyle w:val="Tabletext"/>
              <w:jc w:val="center"/>
            </w:pPr>
            <w:r w:rsidRPr="00B0197C">
              <w:t>dB</w:t>
            </w:r>
          </w:p>
        </w:tc>
        <w:tc>
          <w:tcPr>
            <w:tcW w:w="2839" w:type="dxa"/>
            <w:vAlign w:val="center"/>
          </w:tcPr>
          <w:p w14:paraId="51446DB5" w14:textId="77777777" w:rsidR="009C1F8F" w:rsidRPr="00B0197C" w:rsidRDefault="009C1F8F" w:rsidP="00E819B6">
            <w:pPr>
              <w:pStyle w:val="Tabletext"/>
              <w:jc w:val="center"/>
            </w:pPr>
            <w:r w:rsidRPr="00B0197C">
              <w:t>4</w:t>
            </w:r>
          </w:p>
        </w:tc>
        <w:tc>
          <w:tcPr>
            <w:tcW w:w="2689" w:type="dxa"/>
            <w:vAlign w:val="center"/>
          </w:tcPr>
          <w:p w14:paraId="49319D16" w14:textId="77777777" w:rsidR="009C1F8F" w:rsidRPr="00B0197C" w:rsidRDefault="009C1F8F" w:rsidP="00E819B6">
            <w:pPr>
              <w:pStyle w:val="Tabletext"/>
              <w:jc w:val="center"/>
            </w:pPr>
            <w:r w:rsidRPr="00B0197C">
              <w:t>5</w:t>
            </w:r>
          </w:p>
        </w:tc>
        <w:tc>
          <w:tcPr>
            <w:tcW w:w="2541" w:type="dxa"/>
            <w:vAlign w:val="center"/>
          </w:tcPr>
          <w:p w14:paraId="0F6427CB" w14:textId="77777777" w:rsidR="009C1F8F" w:rsidRPr="00B0197C" w:rsidRDefault="009C1F8F" w:rsidP="00E819B6">
            <w:pPr>
              <w:pStyle w:val="Tabletext"/>
              <w:jc w:val="center"/>
            </w:pPr>
            <w:ins w:id="73" w:author="USA" w:date="2024-05-16T10:05:00Z">
              <w:r w:rsidRPr="00B0197C">
                <w:t>3</w:t>
              </w:r>
            </w:ins>
            <w:del w:id="74" w:author="USA" w:date="2024-05-16T10:05:00Z">
              <w:r w:rsidRPr="00B0197C" w:rsidDel="008F6817">
                <w:delText>5</w:delText>
              </w:r>
            </w:del>
          </w:p>
        </w:tc>
        <w:tc>
          <w:tcPr>
            <w:tcW w:w="2839" w:type="dxa"/>
            <w:vAlign w:val="center"/>
          </w:tcPr>
          <w:p w14:paraId="10573F36" w14:textId="77777777" w:rsidR="009C1F8F" w:rsidRPr="00B0197C" w:rsidRDefault="009C1F8F" w:rsidP="00E819B6">
            <w:pPr>
              <w:pStyle w:val="Tabletext"/>
              <w:jc w:val="center"/>
            </w:pPr>
            <w:r w:rsidRPr="00B0197C">
              <w:t>4</w:t>
            </w:r>
          </w:p>
        </w:tc>
      </w:tr>
      <w:tr w:rsidR="009C1F8F" w:rsidRPr="00B0197C" w14:paraId="23D61BCE" w14:textId="77777777" w:rsidTr="00E819B6">
        <w:tc>
          <w:tcPr>
            <w:tcW w:w="2356" w:type="dxa"/>
            <w:gridSpan w:val="2"/>
          </w:tcPr>
          <w:p w14:paraId="47421AB3" w14:textId="77777777" w:rsidR="009C1F8F" w:rsidRPr="00B0197C" w:rsidRDefault="009C1F8F" w:rsidP="00E819B6">
            <w:pPr>
              <w:pStyle w:val="Tabletext"/>
            </w:pPr>
            <w:r w:rsidRPr="00B0197C">
              <w:t xml:space="preserve">Sensitivity </w:t>
            </w:r>
          </w:p>
        </w:tc>
        <w:tc>
          <w:tcPr>
            <w:tcW w:w="1195" w:type="dxa"/>
          </w:tcPr>
          <w:p w14:paraId="4E07290E" w14:textId="77777777" w:rsidR="009C1F8F" w:rsidRPr="00B0197C" w:rsidRDefault="009C1F8F" w:rsidP="00E819B6">
            <w:pPr>
              <w:pStyle w:val="Tabletext"/>
              <w:jc w:val="center"/>
            </w:pPr>
            <w:r w:rsidRPr="00B0197C">
              <w:t>dBm</w:t>
            </w:r>
          </w:p>
        </w:tc>
        <w:tc>
          <w:tcPr>
            <w:tcW w:w="2839" w:type="dxa"/>
            <w:vAlign w:val="center"/>
          </w:tcPr>
          <w:p w14:paraId="03BEEABC" w14:textId="77777777" w:rsidR="009C1F8F" w:rsidRPr="00B0197C" w:rsidRDefault="009C1F8F" w:rsidP="00E819B6">
            <w:pPr>
              <w:pStyle w:val="Tabletext"/>
              <w:jc w:val="center"/>
            </w:pPr>
            <w:r w:rsidRPr="00B0197C">
              <w:t>−75 to −80</w:t>
            </w:r>
          </w:p>
        </w:tc>
        <w:tc>
          <w:tcPr>
            <w:tcW w:w="2689" w:type="dxa"/>
            <w:vAlign w:val="center"/>
          </w:tcPr>
          <w:p w14:paraId="4E3FF04F" w14:textId="77777777" w:rsidR="009C1F8F" w:rsidRPr="00B0197C" w:rsidRDefault="009C1F8F" w:rsidP="00E819B6">
            <w:pPr>
              <w:pStyle w:val="Tabletext"/>
              <w:jc w:val="center"/>
            </w:pPr>
            <w:r w:rsidRPr="00B0197C">
              <w:t>−105 to −110</w:t>
            </w:r>
          </w:p>
        </w:tc>
        <w:tc>
          <w:tcPr>
            <w:tcW w:w="2541" w:type="dxa"/>
            <w:vAlign w:val="center"/>
          </w:tcPr>
          <w:p w14:paraId="05F2E184" w14:textId="77777777" w:rsidR="009C1F8F" w:rsidRPr="00B0197C" w:rsidRDefault="009C1F8F" w:rsidP="00E819B6">
            <w:pPr>
              <w:pStyle w:val="Tabletext"/>
              <w:jc w:val="center"/>
            </w:pPr>
            <w:r w:rsidRPr="00B0197C">
              <w:t>−105 to −110</w:t>
            </w:r>
          </w:p>
        </w:tc>
        <w:tc>
          <w:tcPr>
            <w:tcW w:w="2839" w:type="dxa"/>
            <w:vAlign w:val="center"/>
          </w:tcPr>
          <w:p w14:paraId="51C23E1F" w14:textId="77777777" w:rsidR="009C1F8F" w:rsidRPr="00B0197C" w:rsidRDefault="009C1F8F" w:rsidP="00E819B6">
            <w:pPr>
              <w:pStyle w:val="Tabletext"/>
              <w:jc w:val="center"/>
            </w:pPr>
            <w:r w:rsidRPr="00B0197C">
              <w:t>−75 to −80</w:t>
            </w:r>
          </w:p>
        </w:tc>
      </w:tr>
      <w:tr w:rsidR="009C1F8F" w:rsidRPr="00B0197C" w14:paraId="64A22A2F" w14:textId="77777777" w:rsidTr="00E819B6">
        <w:tc>
          <w:tcPr>
            <w:tcW w:w="2356" w:type="dxa"/>
            <w:gridSpan w:val="2"/>
          </w:tcPr>
          <w:p w14:paraId="67F580EE" w14:textId="77777777" w:rsidR="009C1F8F" w:rsidRPr="00B0197C" w:rsidRDefault="009C1F8F" w:rsidP="00E819B6">
            <w:pPr>
              <w:pStyle w:val="Tabletext"/>
            </w:pPr>
            <w:r w:rsidRPr="00B0197C">
              <w:t xml:space="preserve">Image rejection </w:t>
            </w:r>
          </w:p>
        </w:tc>
        <w:tc>
          <w:tcPr>
            <w:tcW w:w="1195" w:type="dxa"/>
          </w:tcPr>
          <w:p w14:paraId="50601528" w14:textId="77777777" w:rsidR="009C1F8F" w:rsidRPr="00B0197C" w:rsidRDefault="009C1F8F" w:rsidP="00E819B6">
            <w:pPr>
              <w:pStyle w:val="Tabletext"/>
              <w:jc w:val="center"/>
            </w:pPr>
            <w:r w:rsidRPr="00B0197C">
              <w:t>dB</w:t>
            </w:r>
          </w:p>
        </w:tc>
        <w:tc>
          <w:tcPr>
            <w:tcW w:w="2839" w:type="dxa"/>
            <w:vAlign w:val="center"/>
          </w:tcPr>
          <w:p w14:paraId="1118928D" w14:textId="77777777" w:rsidR="009C1F8F" w:rsidRPr="00B0197C" w:rsidRDefault="009C1F8F" w:rsidP="00E819B6">
            <w:pPr>
              <w:pStyle w:val="Tabletext"/>
              <w:jc w:val="center"/>
            </w:pPr>
            <w:r w:rsidRPr="00B0197C">
              <w:t>80</w:t>
            </w:r>
          </w:p>
        </w:tc>
        <w:tc>
          <w:tcPr>
            <w:tcW w:w="2689" w:type="dxa"/>
            <w:vAlign w:val="center"/>
          </w:tcPr>
          <w:p w14:paraId="76BAD7BA" w14:textId="77777777" w:rsidR="009C1F8F" w:rsidRPr="00B0197C" w:rsidRDefault="009C1F8F" w:rsidP="00E819B6">
            <w:pPr>
              <w:pStyle w:val="Tabletext"/>
              <w:jc w:val="center"/>
            </w:pPr>
            <w:r w:rsidRPr="00B0197C">
              <w:t>100</w:t>
            </w:r>
          </w:p>
        </w:tc>
        <w:tc>
          <w:tcPr>
            <w:tcW w:w="2541" w:type="dxa"/>
            <w:vAlign w:val="center"/>
          </w:tcPr>
          <w:p w14:paraId="78F2F6B9" w14:textId="77777777" w:rsidR="009C1F8F" w:rsidRPr="00B0197C" w:rsidRDefault="009C1F8F" w:rsidP="00E819B6">
            <w:pPr>
              <w:pStyle w:val="Tabletext"/>
              <w:jc w:val="center"/>
            </w:pPr>
            <w:r w:rsidRPr="00B0197C">
              <w:t>100</w:t>
            </w:r>
          </w:p>
        </w:tc>
        <w:tc>
          <w:tcPr>
            <w:tcW w:w="2839" w:type="dxa"/>
            <w:vAlign w:val="center"/>
          </w:tcPr>
          <w:p w14:paraId="1BF016AA" w14:textId="77777777" w:rsidR="009C1F8F" w:rsidRPr="00B0197C" w:rsidRDefault="009C1F8F" w:rsidP="00E819B6">
            <w:pPr>
              <w:pStyle w:val="Tabletext"/>
              <w:jc w:val="center"/>
            </w:pPr>
            <w:r w:rsidRPr="00B0197C">
              <w:t>80</w:t>
            </w:r>
          </w:p>
        </w:tc>
      </w:tr>
      <w:tr w:rsidR="009C1F8F" w:rsidRPr="00B0197C" w14:paraId="4C5268CF" w14:textId="77777777" w:rsidTr="00E819B6">
        <w:tc>
          <w:tcPr>
            <w:tcW w:w="2356" w:type="dxa"/>
            <w:gridSpan w:val="2"/>
          </w:tcPr>
          <w:p w14:paraId="3C393048" w14:textId="77777777" w:rsidR="009C1F8F" w:rsidRPr="00B0197C" w:rsidRDefault="009C1F8F" w:rsidP="00E819B6">
            <w:pPr>
              <w:pStyle w:val="Tabletext"/>
            </w:pPr>
            <w:r w:rsidRPr="00B0197C">
              <w:t xml:space="preserve">Spurious rejection </w:t>
            </w:r>
          </w:p>
        </w:tc>
        <w:tc>
          <w:tcPr>
            <w:tcW w:w="1195" w:type="dxa"/>
          </w:tcPr>
          <w:p w14:paraId="78FE0083" w14:textId="77777777" w:rsidR="009C1F8F" w:rsidRPr="00B0197C" w:rsidRDefault="009C1F8F" w:rsidP="00E819B6">
            <w:pPr>
              <w:pStyle w:val="Tabletext"/>
              <w:jc w:val="center"/>
            </w:pPr>
            <w:r w:rsidRPr="00B0197C">
              <w:t>dB</w:t>
            </w:r>
          </w:p>
        </w:tc>
        <w:tc>
          <w:tcPr>
            <w:tcW w:w="2839" w:type="dxa"/>
            <w:vAlign w:val="center"/>
          </w:tcPr>
          <w:p w14:paraId="436690EF" w14:textId="77777777" w:rsidR="009C1F8F" w:rsidRPr="00B0197C" w:rsidRDefault="009C1F8F" w:rsidP="00E819B6">
            <w:pPr>
              <w:pStyle w:val="Tabletext"/>
              <w:jc w:val="center"/>
            </w:pPr>
            <w:r w:rsidRPr="00B0197C">
              <w:t>60</w:t>
            </w:r>
          </w:p>
        </w:tc>
        <w:tc>
          <w:tcPr>
            <w:tcW w:w="2689" w:type="dxa"/>
            <w:vAlign w:val="center"/>
          </w:tcPr>
          <w:p w14:paraId="50D2F7AA" w14:textId="77777777" w:rsidR="009C1F8F" w:rsidRPr="00B0197C" w:rsidRDefault="009C1F8F" w:rsidP="00E819B6">
            <w:pPr>
              <w:pStyle w:val="Tabletext"/>
              <w:jc w:val="center"/>
            </w:pPr>
            <w:r w:rsidRPr="00B0197C">
              <w:t>50</w:t>
            </w:r>
          </w:p>
        </w:tc>
        <w:tc>
          <w:tcPr>
            <w:tcW w:w="2541" w:type="dxa"/>
            <w:vAlign w:val="center"/>
          </w:tcPr>
          <w:p w14:paraId="4874229A" w14:textId="77777777" w:rsidR="009C1F8F" w:rsidRPr="00B0197C" w:rsidRDefault="009C1F8F" w:rsidP="00E819B6">
            <w:pPr>
              <w:pStyle w:val="Tabletext"/>
              <w:jc w:val="center"/>
            </w:pPr>
            <w:r w:rsidRPr="00B0197C">
              <w:t>50</w:t>
            </w:r>
          </w:p>
        </w:tc>
        <w:tc>
          <w:tcPr>
            <w:tcW w:w="2839" w:type="dxa"/>
            <w:vAlign w:val="center"/>
          </w:tcPr>
          <w:p w14:paraId="2A6052BA" w14:textId="77777777" w:rsidR="009C1F8F" w:rsidRPr="00B0197C" w:rsidRDefault="009C1F8F" w:rsidP="00E819B6">
            <w:pPr>
              <w:pStyle w:val="Tabletext"/>
              <w:jc w:val="center"/>
            </w:pPr>
            <w:r w:rsidRPr="00B0197C">
              <w:t>60</w:t>
            </w:r>
          </w:p>
        </w:tc>
      </w:tr>
    </w:tbl>
    <w:p w14:paraId="108BB2BB" w14:textId="77777777" w:rsidR="009C1F8F" w:rsidRPr="00B0197C" w:rsidRDefault="009C1F8F" w:rsidP="00E819B6">
      <w:pPr>
        <w:overflowPunct/>
        <w:autoSpaceDE/>
        <w:autoSpaceDN/>
        <w:adjustRightInd/>
        <w:spacing w:before="0"/>
        <w:textAlignment w:val="auto"/>
      </w:pPr>
      <w:r w:rsidRPr="00B0197C">
        <w:br w:type="page"/>
      </w:r>
    </w:p>
    <w:p w14:paraId="5A546821" w14:textId="70FB6CE8"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9C1F8F" w:rsidRPr="00B0197C" w14:paraId="4F375A1F" w14:textId="77777777" w:rsidTr="00E819B6">
        <w:trPr>
          <w:jc w:val="center"/>
        </w:trPr>
        <w:tc>
          <w:tcPr>
            <w:tcW w:w="2041" w:type="dxa"/>
            <w:shd w:val="clear" w:color="auto" w:fill="D9D9D9" w:themeFill="background1" w:themeFillShade="D9"/>
            <w:vAlign w:val="center"/>
          </w:tcPr>
          <w:p w14:paraId="732B9CAB" w14:textId="77777777" w:rsidR="009C1F8F" w:rsidRPr="00B0197C" w:rsidRDefault="009C1F8F" w:rsidP="00E819B6">
            <w:pPr>
              <w:pStyle w:val="Tablehead"/>
            </w:pPr>
            <w:r w:rsidRPr="00B0197C">
              <w:t>Parameter</w:t>
            </w:r>
          </w:p>
        </w:tc>
        <w:tc>
          <w:tcPr>
            <w:tcW w:w="894" w:type="dxa"/>
            <w:shd w:val="clear" w:color="auto" w:fill="D9D9D9" w:themeFill="background1" w:themeFillShade="D9"/>
            <w:vAlign w:val="center"/>
          </w:tcPr>
          <w:p w14:paraId="6B262E6D" w14:textId="77777777" w:rsidR="009C1F8F" w:rsidRPr="00B0197C" w:rsidRDefault="009C1F8F" w:rsidP="00E819B6">
            <w:pPr>
              <w:pStyle w:val="Tablehead"/>
            </w:pPr>
            <w:r w:rsidRPr="00B0197C">
              <w:t>Units</w:t>
            </w:r>
          </w:p>
        </w:tc>
        <w:tc>
          <w:tcPr>
            <w:tcW w:w="2604" w:type="dxa"/>
            <w:gridSpan w:val="2"/>
            <w:shd w:val="clear" w:color="auto" w:fill="D9D9D9" w:themeFill="background1" w:themeFillShade="D9"/>
          </w:tcPr>
          <w:p w14:paraId="32CFF16D" w14:textId="77777777" w:rsidR="009C1F8F" w:rsidRPr="00B0197C" w:rsidRDefault="009C1F8F" w:rsidP="00E819B6">
            <w:pPr>
              <w:pStyle w:val="Tablehead"/>
            </w:pPr>
            <w:r w:rsidRPr="00B0197C">
              <w:t xml:space="preserve">System 1 </w:t>
            </w:r>
            <w:r w:rsidRPr="00B0197C">
              <w:br/>
              <w:t>Airborne</w:t>
            </w:r>
          </w:p>
        </w:tc>
        <w:tc>
          <w:tcPr>
            <w:tcW w:w="1693" w:type="dxa"/>
            <w:shd w:val="clear" w:color="auto" w:fill="D9D9D9" w:themeFill="background1" w:themeFillShade="D9"/>
          </w:tcPr>
          <w:p w14:paraId="6E6DB6BD" w14:textId="77777777" w:rsidR="009C1F8F" w:rsidRPr="00B0197C" w:rsidRDefault="009C1F8F" w:rsidP="00E819B6">
            <w:pPr>
              <w:pStyle w:val="Tablehead"/>
            </w:pPr>
            <w:r w:rsidRPr="00B0197C">
              <w:t>System 1</w:t>
            </w:r>
            <w:r w:rsidRPr="00B0197C">
              <w:br/>
              <w:t>Ground</w:t>
            </w:r>
            <w:ins w:id="75" w:author="France" w:date="2024-04-10T10:59:00Z">
              <w:r w:rsidRPr="00B0197C">
                <w:t xml:space="preserve"> and shipborne</w:t>
              </w:r>
            </w:ins>
          </w:p>
        </w:tc>
        <w:tc>
          <w:tcPr>
            <w:tcW w:w="3556" w:type="dxa"/>
            <w:gridSpan w:val="2"/>
            <w:shd w:val="clear" w:color="auto" w:fill="D9D9D9" w:themeFill="background1" w:themeFillShade="D9"/>
          </w:tcPr>
          <w:p w14:paraId="02087031" w14:textId="77777777" w:rsidR="009C1F8F" w:rsidRPr="00B0197C" w:rsidRDefault="009C1F8F" w:rsidP="00E819B6">
            <w:pPr>
              <w:pStyle w:val="Tablehead"/>
            </w:pPr>
            <w:r w:rsidRPr="00B0197C">
              <w:t xml:space="preserve">System 2 </w:t>
            </w:r>
            <w:r w:rsidRPr="00B0197C">
              <w:br/>
              <w:t>Airborne</w:t>
            </w:r>
          </w:p>
        </w:tc>
        <w:tc>
          <w:tcPr>
            <w:tcW w:w="3671" w:type="dxa"/>
            <w:gridSpan w:val="2"/>
            <w:shd w:val="clear" w:color="auto" w:fill="D9D9D9" w:themeFill="background1" w:themeFillShade="D9"/>
          </w:tcPr>
          <w:p w14:paraId="18C4C146" w14:textId="77777777" w:rsidR="009C1F8F" w:rsidRPr="00B0197C" w:rsidRDefault="009C1F8F" w:rsidP="00E819B6">
            <w:pPr>
              <w:pStyle w:val="Tablehead"/>
            </w:pPr>
            <w:r w:rsidRPr="00B0197C">
              <w:t xml:space="preserve">System 2 </w:t>
            </w:r>
            <w:r w:rsidRPr="00B0197C">
              <w:br/>
              <w:t>Ground</w:t>
            </w:r>
          </w:p>
        </w:tc>
      </w:tr>
      <w:tr w:rsidR="009C1F8F" w:rsidRPr="00B0197C" w14:paraId="3F24E481" w14:textId="77777777" w:rsidTr="00E819B6">
        <w:trPr>
          <w:jc w:val="center"/>
        </w:trPr>
        <w:tc>
          <w:tcPr>
            <w:tcW w:w="14459" w:type="dxa"/>
            <w:gridSpan w:val="9"/>
            <w:shd w:val="clear" w:color="auto" w:fill="D9D9D9" w:themeFill="background1" w:themeFillShade="D9"/>
          </w:tcPr>
          <w:p w14:paraId="198930E1" w14:textId="77777777" w:rsidR="009C1F8F" w:rsidRPr="00B0197C" w:rsidRDefault="009C1F8F" w:rsidP="009147C3">
            <w:pPr>
              <w:pStyle w:val="Tablehead"/>
              <w:jc w:val="left"/>
            </w:pPr>
            <w:r w:rsidRPr="00B0197C">
              <w:t>Antenna</w:t>
            </w:r>
          </w:p>
        </w:tc>
      </w:tr>
      <w:tr w:rsidR="009C1F8F" w:rsidRPr="00B0197C" w14:paraId="38A9D65C" w14:textId="77777777" w:rsidTr="00E819B6">
        <w:trPr>
          <w:jc w:val="center"/>
        </w:trPr>
        <w:tc>
          <w:tcPr>
            <w:tcW w:w="2041" w:type="dxa"/>
          </w:tcPr>
          <w:p w14:paraId="055F0E9F" w14:textId="77777777" w:rsidR="009C1F8F" w:rsidRPr="00B0197C" w:rsidRDefault="009C1F8F" w:rsidP="00E819B6">
            <w:pPr>
              <w:pStyle w:val="Tabletext"/>
            </w:pPr>
            <w:r w:rsidRPr="00B0197C">
              <w:t xml:space="preserve">Antenna gain </w:t>
            </w:r>
          </w:p>
        </w:tc>
        <w:tc>
          <w:tcPr>
            <w:tcW w:w="894" w:type="dxa"/>
          </w:tcPr>
          <w:p w14:paraId="2AC09080" w14:textId="77777777" w:rsidR="009C1F8F" w:rsidRPr="00B0197C" w:rsidRDefault="009C1F8F" w:rsidP="00E819B6">
            <w:pPr>
              <w:pStyle w:val="Tabletext"/>
              <w:jc w:val="center"/>
            </w:pPr>
            <w:r w:rsidRPr="00B0197C">
              <w:t>dBi</w:t>
            </w:r>
          </w:p>
        </w:tc>
        <w:tc>
          <w:tcPr>
            <w:tcW w:w="924" w:type="dxa"/>
            <w:vAlign w:val="center"/>
          </w:tcPr>
          <w:p w14:paraId="387454D1" w14:textId="77777777" w:rsidR="009C1F8F" w:rsidRPr="00B0197C" w:rsidRDefault="009C1F8F" w:rsidP="00E819B6">
            <w:pPr>
              <w:pStyle w:val="Tabletext"/>
              <w:jc w:val="center"/>
            </w:pPr>
            <w:ins w:id="76" w:author="France" w:date="2024-04-10T11:02:00Z">
              <w:r w:rsidRPr="00B0197C">
                <w:t>4</w:t>
              </w:r>
            </w:ins>
          </w:p>
        </w:tc>
        <w:tc>
          <w:tcPr>
            <w:tcW w:w="1680" w:type="dxa"/>
            <w:vAlign w:val="center"/>
          </w:tcPr>
          <w:p w14:paraId="61E6B95B" w14:textId="77777777" w:rsidR="009C1F8F" w:rsidRPr="00B0197C" w:rsidRDefault="009C1F8F" w:rsidP="00E819B6">
            <w:pPr>
              <w:pStyle w:val="Tabletext"/>
              <w:jc w:val="center"/>
            </w:pPr>
            <w:r w:rsidRPr="00B0197C">
              <w:t>24</w:t>
            </w:r>
          </w:p>
        </w:tc>
        <w:tc>
          <w:tcPr>
            <w:tcW w:w="1693" w:type="dxa"/>
            <w:vAlign w:val="center"/>
          </w:tcPr>
          <w:p w14:paraId="6B61B352" w14:textId="77777777" w:rsidR="009C1F8F" w:rsidRPr="00B0197C" w:rsidRDefault="009C1F8F" w:rsidP="00E819B6">
            <w:pPr>
              <w:pStyle w:val="Tabletext"/>
              <w:jc w:val="center"/>
            </w:pPr>
            <w:r w:rsidRPr="00B0197C">
              <w:t>40</w:t>
            </w:r>
          </w:p>
        </w:tc>
        <w:tc>
          <w:tcPr>
            <w:tcW w:w="1792" w:type="dxa"/>
            <w:vAlign w:val="center"/>
          </w:tcPr>
          <w:p w14:paraId="1E2933C6" w14:textId="77777777" w:rsidR="009C1F8F" w:rsidRPr="00B0197C" w:rsidRDefault="009C1F8F" w:rsidP="00E819B6">
            <w:pPr>
              <w:pStyle w:val="Tabletext"/>
              <w:jc w:val="center"/>
            </w:pPr>
            <w:r w:rsidRPr="00B0197C">
              <w:t xml:space="preserve">27 </w:t>
            </w:r>
          </w:p>
        </w:tc>
        <w:tc>
          <w:tcPr>
            <w:tcW w:w="1764" w:type="dxa"/>
            <w:vAlign w:val="center"/>
          </w:tcPr>
          <w:p w14:paraId="2DB3E475" w14:textId="77777777" w:rsidR="009C1F8F" w:rsidRPr="00B0197C" w:rsidRDefault="009C1F8F" w:rsidP="00E819B6">
            <w:pPr>
              <w:pStyle w:val="Tabletext"/>
              <w:jc w:val="center"/>
            </w:pPr>
            <w:r w:rsidRPr="00B0197C">
              <w:t>7.2</w:t>
            </w:r>
          </w:p>
        </w:tc>
        <w:tc>
          <w:tcPr>
            <w:tcW w:w="1931" w:type="dxa"/>
            <w:vAlign w:val="center"/>
          </w:tcPr>
          <w:p w14:paraId="695038D0" w14:textId="77777777" w:rsidR="009C1F8F" w:rsidRPr="00B0197C" w:rsidRDefault="009C1F8F" w:rsidP="00E819B6">
            <w:pPr>
              <w:pStyle w:val="Tabletext"/>
              <w:jc w:val="center"/>
            </w:pPr>
            <w:r w:rsidRPr="00B0197C">
              <w:t>44</w:t>
            </w:r>
          </w:p>
        </w:tc>
        <w:tc>
          <w:tcPr>
            <w:tcW w:w="1740" w:type="dxa"/>
            <w:vAlign w:val="center"/>
          </w:tcPr>
          <w:p w14:paraId="45A07B5F" w14:textId="77777777" w:rsidR="009C1F8F" w:rsidRPr="00B0197C" w:rsidRDefault="009C1F8F" w:rsidP="00E819B6">
            <w:pPr>
              <w:pStyle w:val="Tabletext"/>
              <w:jc w:val="center"/>
            </w:pPr>
            <w:r w:rsidRPr="00B0197C">
              <w:t>3</w:t>
            </w:r>
          </w:p>
        </w:tc>
      </w:tr>
      <w:tr w:rsidR="009C1F8F" w:rsidRPr="00B0197C" w14:paraId="01A65774" w14:textId="77777777" w:rsidTr="00E819B6">
        <w:trPr>
          <w:jc w:val="center"/>
        </w:trPr>
        <w:tc>
          <w:tcPr>
            <w:tcW w:w="2041" w:type="dxa"/>
          </w:tcPr>
          <w:p w14:paraId="66916202" w14:textId="77777777" w:rsidR="009C1F8F" w:rsidRPr="00B0197C" w:rsidRDefault="009C1F8F" w:rsidP="00E819B6">
            <w:pPr>
              <w:pStyle w:val="Tabletext"/>
            </w:pPr>
            <w:r w:rsidRPr="00B0197C">
              <w:t>1</w:t>
            </w:r>
            <w:r w:rsidRPr="00B0197C">
              <w:rPr>
                <w:vertAlign w:val="superscript"/>
              </w:rPr>
              <w:t xml:space="preserve">st </w:t>
            </w:r>
            <w:r w:rsidRPr="00B0197C">
              <w:t>sidelobe</w:t>
            </w:r>
          </w:p>
        </w:tc>
        <w:tc>
          <w:tcPr>
            <w:tcW w:w="894" w:type="dxa"/>
          </w:tcPr>
          <w:p w14:paraId="7269D7B7" w14:textId="77777777" w:rsidR="009C1F8F" w:rsidRPr="00B0197C" w:rsidRDefault="009C1F8F" w:rsidP="00E819B6">
            <w:pPr>
              <w:pStyle w:val="Tabletext"/>
              <w:jc w:val="center"/>
            </w:pPr>
            <w:r w:rsidRPr="00B0197C">
              <w:t>dBi</w:t>
            </w:r>
          </w:p>
        </w:tc>
        <w:tc>
          <w:tcPr>
            <w:tcW w:w="924" w:type="dxa"/>
            <w:vAlign w:val="center"/>
          </w:tcPr>
          <w:p w14:paraId="61858462" w14:textId="77777777" w:rsidR="009C1F8F" w:rsidRPr="00B0197C" w:rsidRDefault="009C1F8F" w:rsidP="00E819B6">
            <w:pPr>
              <w:pStyle w:val="Tabletext"/>
              <w:jc w:val="center"/>
            </w:pPr>
            <w:ins w:id="77" w:author="France" w:date="2024-04-10T11:02:00Z">
              <w:r w:rsidRPr="00B0197C">
                <w:t>N/A²</w:t>
              </w:r>
            </w:ins>
          </w:p>
        </w:tc>
        <w:tc>
          <w:tcPr>
            <w:tcW w:w="1680" w:type="dxa"/>
            <w:vAlign w:val="center"/>
          </w:tcPr>
          <w:p w14:paraId="5A349C03" w14:textId="77777777" w:rsidR="009C1F8F" w:rsidRPr="00B0197C" w:rsidRDefault="009C1F8F" w:rsidP="00E819B6">
            <w:pPr>
              <w:pStyle w:val="Tabletext"/>
              <w:jc w:val="center"/>
            </w:pPr>
            <w:r w:rsidRPr="00B0197C">
              <w:t>5.5 @ 21°</w:t>
            </w:r>
          </w:p>
        </w:tc>
        <w:tc>
          <w:tcPr>
            <w:tcW w:w="1693" w:type="dxa"/>
            <w:vAlign w:val="center"/>
          </w:tcPr>
          <w:p w14:paraId="2F51F4F6" w14:textId="77777777" w:rsidR="009C1F8F" w:rsidRPr="00B0197C" w:rsidRDefault="009C1F8F" w:rsidP="00E819B6">
            <w:pPr>
              <w:pStyle w:val="Tabletext"/>
              <w:jc w:val="center"/>
            </w:pPr>
            <w:r w:rsidRPr="00B0197C">
              <w:t>20 @ 2.5°</w:t>
            </w:r>
          </w:p>
        </w:tc>
        <w:tc>
          <w:tcPr>
            <w:tcW w:w="1792" w:type="dxa"/>
            <w:vAlign w:val="center"/>
          </w:tcPr>
          <w:p w14:paraId="762F3AFC" w14:textId="77777777" w:rsidR="009C1F8F" w:rsidRPr="00B0197C" w:rsidRDefault="009C1F8F" w:rsidP="00E819B6">
            <w:pPr>
              <w:pStyle w:val="Tabletext"/>
              <w:jc w:val="center"/>
            </w:pPr>
            <w:r w:rsidRPr="00B0197C">
              <w:t xml:space="preserve">9.7 @ 12°  </w:t>
            </w:r>
          </w:p>
        </w:tc>
        <w:tc>
          <w:tcPr>
            <w:tcW w:w="1764" w:type="dxa"/>
            <w:vAlign w:val="center"/>
          </w:tcPr>
          <w:p w14:paraId="0CF6C98A" w14:textId="77777777" w:rsidR="009C1F8F" w:rsidRPr="00B0197C" w:rsidRDefault="009C1F8F" w:rsidP="00E819B6">
            <w:pPr>
              <w:pStyle w:val="Tabletext"/>
              <w:jc w:val="center"/>
            </w:pPr>
            <w:r w:rsidRPr="00B0197C">
              <w:t>N/A</w:t>
            </w:r>
            <w:r w:rsidRPr="00B0197C">
              <w:rPr>
                <w:vertAlign w:val="superscript"/>
              </w:rPr>
              <w:t>2</w:t>
            </w:r>
          </w:p>
        </w:tc>
        <w:tc>
          <w:tcPr>
            <w:tcW w:w="1931" w:type="dxa"/>
            <w:vAlign w:val="center"/>
          </w:tcPr>
          <w:p w14:paraId="729E6D80" w14:textId="77777777" w:rsidR="009C1F8F" w:rsidRPr="00B0197C" w:rsidRDefault="009C1F8F" w:rsidP="00E819B6">
            <w:pPr>
              <w:pStyle w:val="Tabletext"/>
              <w:jc w:val="center"/>
            </w:pPr>
            <w:r w:rsidRPr="00B0197C">
              <w:t>21 @ 2.3°</w:t>
            </w:r>
          </w:p>
        </w:tc>
        <w:tc>
          <w:tcPr>
            <w:tcW w:w="1740" w:type="dxa"/>
            <w:vAlign w:val="center"/>
          </w:tcPr>
          <w:p w14:paraId="42DBB472" w14:textId="77777777" w:rsidR="009C1F8F" w:rsidRPr="00B0197C" w:rsidRDefault="009C1F8F" w:rsidP="00E819B6">
            <w:pPr>
              <w:pStyle w:val="Tabletext"/>
              <w:jc w:val="center"/>
            </w:pPr>
            <w:r w:rsidRPr="00B0197C">
              <w:t>N/A</w:t>
            </w:r>
            <w:r w:rsidRPr="00B0197C">
              <w:rPr>
                <w:vertAlign w:val="superscript"/>
              </w:rPr>
              <w:t>2</w:t>
            </w:r>
          </w:p>
        </w:tc>
      </w:tr>
      <w:tr w:rsidR="009C1F8F" w:rsidRPr="00B0197C" w14:paraId="3B28B53B" w14:textId="77777777" w:rsidTr="00E819B6">
        <w:trPr>
          <w:jc w:val="center"/>
        </w:trPr>
        <w:tc>
          <w:tcPr>
            <w:tcW w:w="2041" w:type="dxa"/>
          </w:tcPr>
          <w:p w14:paraId="6575AF0A" w14:textId="77777777" w:rsidR="009C1F8F" w:rsidRPr="00B0197C" w:rsidRDefault="009C1F8F" w:rsidP="00E819B6">
            <w:pPr>
              <w:pStyle w:val="Tabletext"/>
            </w:pPr>
            <w:r w:rsidRPr="00B0197C">
              <w:t>Polarization</w:t>
            </w:r>
          </w:p>
        </w:tc>
        <w:tc>
          <w:tcPr>
            <w:tcW w:w="894" w:type="dxa"/>
          </w:tcPr>
          <w:p w14:paraId="6EC911C9" w14:textId="77777777" w:rsidR="009C1F8F" w:rsidRPr="00B0197C" w:rsidRDefault="009C1F8F" w:rsidP="00E819B6">
            <w:pPr>
              <w:pStyle w:val="Tabletext"/>
            </w:pPr>
          </w:p>
        </w:tc>
        <w:tc>
          <w:tcPr>
            <w:tcW w:w="924" w:type="dxa"/>
            <w:vAlign w:val="center"/>
          </w:tcPr>
          <w:p w14:paraId="32BC3AB1" w14:textId="77777777" w:rsidR="009C1F8F" w:rsidRPr="00B0197C" w:rsidRDefault="009C1F8F" w:rsidP="00E819B6">
            <w:pPr>
              <w:pStyle w:val="Tabletext"/>
              <w:jc w:val="center"/>
            </w:pPr>
            <w:ins w:id="78" w:author="France" w:date="2024-04-10T11:03:00Z">
              <w:r w:rsidRPr="00B0197C">
                <w:t>V</w:t>
              </w:r>
            </w:ins>
          </w:p>
        </w:tc>
        <w:tc>
          <w:tcPr>
            <w:tcW w:w="1680" w:type="dxa"/>
            <w:vAlign w:val="center"/>
          </w:tcPr>
          <w:p w14:paraId="7A2456B6" w14:textId="77777777" w:rsidR="009C1F8F" w:rsidRPr="00B0197C" w:rsidRDefault="009C1F8F" w:rsidP="00E819B6">
            <w:pPr>
              <w:pStyle w:val="Tabletext"/>
              <w:jc w:val="center"/>
            </w:pPr>
            <w:r w:rsidRPr="00B0197C">
              <w:t>RHCP</w:t>
            </w:r>
            <w:r w:rsidRPr="00B0197C">
              <w:rPr>
                <w:vertAlign w:val="superscript"/>
              </w:rPr>
              <w:t>3</w:t>
            </w:r>
          </w:p>
        </w:tc>
        <w:tc>
          <w:tcPr>
            <w:tcW w:w="1693" w:type="dxa"/>
            <w:vAlign w:val="center"/>
          </w:tcPr>
          <w:p w14:paraId="5F1F9015" w14:textId="77777777" w:rsidR="009C1F8F" w:rsidRPr="00B0197C" w:rsidRDefault="009C1F8F" w:rsidP="00E819B6">
            <w:pPr>
              <w:pStyle w:val="Tabletext"/>
              <w:jc w:val="center"/>
            </w:pPr>
            <w:ins w:id="79" w:author="France" w:date="2024-04-10T11:04:00Z">
              <w:r w:rsidRPr="00B0197C">
                <w:t xml:space="preserve">V / </w:t>
              </w:r>
            </w:ins>
            <w:r w:rsidRPr="00B0197C">
              <w:t>RHCP</w:t>
            </w:r>
            <w:r w:rsidRPr="00B0197C">
              <w:rPr>
                <w:vertAlign w:val="superscript"/>
              </w:rPr>
              <w:t>3</w:t>
            </w:r>
            <w:r w:rsidRPr="00B0197C">
              <w:t xml:space="preserve"> &amp; LHCP</w:t>
            </w:r>
            <w:r w:rsidRPr="00B0197C">
              <w:rPr>
                <w:vertAlign w:val="superscript"/>
              </w:rPr>
              <w:t>4</w:t>
            </w:r>
          </w:p>
        </w:tc>
        <w:tc>
          <w:tcPr>
            <w:tcW w:w="1792" w:type="dxa"/>
            <w:vAlign w:val="center"/>
          </w:tcPr>
          <w:p w14:paraId="58E75B28" w14:textId="77777777" w:rsidR="009C1F8F" w:rsidRPr="00B0197C" w:rsidRDefault="009C1F8F" w:rsidP="00E819B6">
            <w:pPr>
              <w:pStyle w:val="Tabletext"/>
              <w:jc w:val="center"/>
            </w:pPr>
            <w:r w:rsidRPr="00B0197C">
              <w:t>RHCP</w:t>
            </w:r>
            <w:r w:rsidRPr="00B0197C">
              <w:rPr>
                <w:vertAlign w:val="superscript"/>
              </w:rPr>
              <w:t>3</w:t>
            </w:r>
            <w:r w:rsidRPr="00B0197C">
              <w:t xml:space="preserve"> &amp; LHCP</w:t>
            </w:r>
            <w:r w:rsidRPr="00B0197C">
              <w:rPr>
                <w:vertAlign w:val="superscript"/>
              </w:rPr>
              <w:t>4</w:t>
            </w:r>
            <w:r w:rsidRPr="00B0197C">
              <w:t xml:space="preserve"> </w:t>
            </w:r>
          </w:p>
        </w:tc>
        <w:tc>
          <w:tcPr>
            <w:tcW w:w="1764" w:type="dxa"/>
            <w:vAlign w:val="center"/>
          </w:tcPr>
          <w:p w14:paraId="3EA0EC17" w14:textId="77777777" w:rsidR="009C1F8F" w:rsidRPr="00B0197C" w:rsidRDefault="009C1F8F" w:rsidP="00E819B6">
            <w:pPr>
              <w:pStyle w:val="Tabletext"/>
              <w:jc w:val="center"/>
            </w:pPr>
            <w:r w:rsidRPr="00B0197C">
              <w:t>Not available</w:t>
            </w:r>
          </w:p>
        </w:tc>
        <w:tc>
          <w:tcPr>
            <w:tcW w:w="1931" w:type="dxa"/>
            <w:vAlign w:val="center"/>
          </w:tcPr>
          <w:p w14:paraId="3E8E1109" w14:textId="77777777" w:rsidR="009C1F8F" w:rsidRPr="00B0197C" w:rsidRDefault="009C1F8F" w:rsidP="00E819B6">
            <w:pPr>
              <w:pStyle w:val="Tabletext"/>
              <w:jc w:val="center"/>
            </w:pPr>
            <w:r w:rsidRPr="00B0197C">
              <w:t>RHCP</w:t>
            </w:r>
            <w:r w:rsidRPr="00B0197C">
              <w:rPr>
                <w:vertAlign w:val="superscript"/>
              </w:rPr>
              <w:t>3</w:t>
            </w:r>
          </w:p>
        </w:tc>
        <w:tc>
          <w:tcPr>
            <w:tcW w:w="1740" w:type="dxa"/>
            <w:vAlign w:val="center"/>
          </w:tcPr>
          <w:p w14:paraId="6B306893" w14:textId="77777777" w:rsidR="009C1F8F" w:rsidRPr="00B0197C" w:rsidRDefault="009C1F8F" w:rsidP="00E819B6">
            <w:pPr>
              <w:pStyle w:val="Tabletext"/>
              <w:jc w:val="center"/>
            </w:pPr>
            <w:r w:rsidRPr="00B0197C">
              <w:t>Vertical</w:t>
            </w:r>
          </w:p>
        </w:tc>
      </w:tr>
      <w:tr w:rsidR="009C1F8F" w:rsidRPr="00B0197C" w14:paraId="2BB9FCBA" w14:textId="77777777" w:rsidTr="00E819B6">
        <w:trPr>
          <w:jc w:val="center"/>
        </w:trPr>
        <w:tc>
          <w:tcPr>
            <w:tcW w:w="2041" w:type="dxa"/>
          </w:tcPr>
          <w:p w14:paraId="23BD6C95" w14:textId="77777777" w:rsidR="009C1F8F" w:rsidRPr="00B0197C" w:rsidRDefault="009C1F8F" w:rsidP="00E819B6">
            <w:pPr>
              <w:pStyle w:val="Tabletext"/>
            </w:pPr>
            <w:r w:rsidRPr="00B0197C">
              <w:t>Antenna pattern/type</w:t>
            </w:r>
          </w:p>
        </w:tc>
        <w:tc>
          <w:tcPr>
            <w:tcW w:w="894" w:type="dxa"/>
          </w:tcPr>
          <w:p w14:paraId="34FB42EE" w14:textId="77777777" w:rsidR="009C1F8F" w:rsidRPr="00B0197C" w:rsidRDefault="009C1F8F" w:rsidP="00E819B6">
            <w:pPr>
              <w:pStyle w:val="Tabletext"/>
            </w:pPr>
          </w:p>
        </w:tc>
        <w:tc>
          <w:tcPr>
            <w:tcW w:w="924" w:type="dxa"/>
            <w:vAlign w:val="center"/>
          </w:tcPr>
          <w:p w14:paraId="26438425" w14:textId="77777777" w:rsidR="009C1F8F" w:rsidRPr="00B0197C" w:rsidRDefault="009C1F8F" w:rsidP="00E819B6">
            <w:pPr>
              <w:pStyle w:val="Tabletext"/>
              <w:jc w:val="center"/>
            </w:pPr>
            <w:ins w:id="80" w:author="France" w:date="2024-04-10T11:03:00Z">
              <w:r w:rsidRPr="00B0197C">
                <w:t>Dipole</w:t>
              </w:r>
            </w:ins>
          </w:p>
        </w:tc>
        <w:tc>
          <w:tcPr>
            <w:tcW w:w="1680" w:type="dxa"/>
            <w:vAlign w:val="center"/>
          </w:tcPr>
          <w:p w14:paraId="07315790" w14:textId="77777777" w:rsidR="009C1F8F" w:rsidRPr="00B0197C" w:rsidRDefault="009C1F8F" w:rsidP="00E819B6">
            <w:pPr>
              <w:pStyle w:val="Tabletext"/>
              <w:jc w:val="center"/>
            </w:pPr>
            <w:r w:rsidRPr="00B0197C">
              <w:t>RF lens</w:t>
            </w:r>
          </w:p>
        </w:tc>
        <w:tc>
          <w:tcPr>
            <w:tcW w:w="1693" w:type="dxa"/>
            <w:vAlign w:val="center"/>
          </w:tcPr>
          <w:p w14:paraId="0AF8D3CE" w14:textId="77777777" w:rsidR="009C1F8F" w:rsidRPr="00B0197C" w:rsidRDefault="009C1F8F" w:rsidP="00E819B6">
            <w:pPr>
              <w:pStyle w:val="Tabletext"/>
              <w:jc w:val="center"/>
            </w:pPr>
            <w:r w:rsidRPr="00B0197C">
              <w:t>Parabolic reflector</w:t>
            </w:r>
          </w:p>
        </w:tc>
        <w:tc>
          <w:tcPr>
            <w:tcW w:w="1792" w:type="dxa"/>
            <w:vAlign w:val="center"/>
          </w:tcPr>
          <w:p w14:paraId="06E24AEC" w14:textId="77777777" w:rsidR="009C1F8F" w:rsidRPr="00B0197C" w:rsidRDefault="009C1F8F" w:rsidP="00E819B6">
            <w:pPr>
              <w:pStyle w:val="Tabletext"/>
              <w:jc w:val="center"/>
            </w:pPr>
            <w:r w:rsidRPr="00B0197C">
              <w:t>Parabolic reflector</w:t>
            </w:r>
          </w:p>
        </w:tc>
        <w:tc>
          <w:tcPr>
            <w:tcW w:w="1764" w:type="dxa"/>
            <w:vAlign w:val="center"/>
          </w:tcPr>
          <w:p w14:paraId="32610558" w14:textId="77777777" w:rsidR="009C1F8F" w:rsidRPr="00B0197C" w:rsidRDefault="009C1F8F" w:rsidP="00E819B6">
            <w:pPr>
              <w:pStyle w:val="Tabletext"/>
              <w:jc w:val="center"/>
            </w:pPr>
            <w:r w:rsidRPr="00B0197C">
              <w:t>Biconical dipole</w:t>
            </w:r>
          </w:p>
        </w:tc>
        <w:tc>
          <w:tcPr>
            <w:tcW w:w="1931" w:type="dxa"/>
            <w:vAlign w:val="center"/>
          </w:tcPr>
          <w:p w14:paraId="4F16D0FE" w14:textId="77777777" w:rsidR="009C1F8F" w:rsidRPr="00B0197C" w:rsidRDefault="009C1F8F" w:rsidP="00E819B6">
            <w:pPr>
              <w:pStyle w:val="Tabletext"/>
              <w:jc w:val="center"/>
            </w:pPr>
            <w:r w:rsidRPr="00B0197C">
              <w:t>Parabolic reflector</w:t>
            </w:r>
          </w:p>
        </w:tc>
        <w:tc>
          <w:tcPr>
            <w:tcW w:w="1740" w:type="dxa"/>
            <w:vAlign w:val="center"/>
          </w:tcPr>
          <w:p w14:paraId="395C79D0" w14:textId="77777777" w:rsidR="009C1F8F" w:rsidRPr="00B0197C" w:rsidRDefault="009C1F8F" w:rsidP="00E819B6">
            <w:pPr>
              <w:pStyle w:val="Tabletext"/>
              <w:jc w:val="center"/>
            </w:pPr>
            <w:r w:rsidRPr="00B0197C">
              <w:t>Dipole</w:t>
            </w:r>
          </w:p>
        </w:tc>
      </w:tr>
      <w:tr w:rsidR="009C1F8F" w:rsidRPr="00B0197C" w14:paraId="61FA8B45" w14:textId="77777777" w:rsidTr="00E819B6">
        <w:trPr>
          <w:jc w:val="center"/>
        </w:trPr>
        <w:tc>
          <w:tcPr>
            <w:tcW w:w="2041" w:type="dxa"/>
          </w:tcPr>
          <w:p w14:paraId="19212F15" w14:textId="77777777" w:rsidR="009C1F8F" w:rsidRPr="00B0197C" w:rsidRDefault="009C1F8F" w:rsidP="00E819B6">
            <w:pPr>
              <w:pStyle w:val="Tabletext"/>
            </w:pPr>
            <w:r w:rsidRPr="00B0197C">
              <w:t xml:space="preserve">Horizontal BW </w:t>
            </w:r>
          </w:p>
        </w:tc>
        <w:tc>
          <w:tcPr>
            <w:tcW w:w="894" w:type="dxa"/>
          </w:tcPr>
          <w:p w14:paraId="2918055B" w14:textId="77777777" w:rsidR="009C1F8F" w:rsidRPr="00B0197C" w:rsidRDefault="009C1F8F" w:rsidP="00E819B6">
            <w:pPr>
              <w:pStyle w:val="Tabletext"/>
              <w:jc w:val="center"/>
            </w:pPr>
            <w:r w:rsidRPr="00B0197C">
              <w:t>degrees</w:t>
            </w:r>
          </w:p>
        </w:tc>
        <w:tc>
          <w:tcPr>
            <w:tcW w:w="924" w:type="dxa"/>
            <w:vAlign w:val="center"/>
          </w:tcPr>
          <w:p w14:paraId="19924DE6" w14:textId="77777777" w:rsidR="009C1F8F" w:rsidRPr="00B0197C" w:rsidRDefault="009C1F8F" w:rsidP="00E819B6">
            <w:pPr>
              <w:pStyle w:val="Tabletext"/>
              <w:jc w:val="center"/>
            </w:pPr>
            <w:ins w:id="81" w:author="France" w:date="2024-04-10T11:03:00Z">
              <w:r w:rsidRPr="00B0197C">
                <w:t>360</w:t>
              </w:r>
            </w:ins>
          </w:p>
        </w:tc>
        <w:tc>
          <w:tcPr>
            <w:tcW w:w="1680" w:type="dxa"/>
            <w:vAlign w:val="center"/>
          </w:tcPr>
          <w:p w14:paraId="1CC3423B" w14:textId="77777777" w:rsidR="009C1F8F" w:rsidRPr="00B0197C" w:rsidRDefault="009C1F8F" w:rsidP="00E819B6">
            <w:pPr>
              <w:pStyle w:val="Tabletext"/>
              <w:jc w:val="center"/>
            </w:pPr>
            <w:r w:rsidRPr="00B0197C">
              <w:t>12</w:t>
            </w:r>
          </w:p>
        </w:tc>
        <w:tc>
          <w:tcPr>
            <w:tcW w:w="1693" w:type="dxa"/>
            <w:vAlign w:val="center"/>
          </w:tcPr>
          <w:p w14:paraId="09D08477" w14:textId="77777777" w:rsidR="009C1F8F" w:rsidRPr="00B0197C" w:rsidRDefault="009C1F8F" w:rsidP="00E819B6">
            <w:pPr>
              <w:pStyle w:val="Tabletext"/>
              <w:jc w:val="center"/>
            </w:pPr>
            <w:r w:rsidRPr="00B0197C">
              <w:t>1.5</w:t>
            </w:r>
          </w:p>
        </w:tc>
        <w:tc>
          <w:tcPr>
            <w:tcW w:w="1792" w:type="dxa"/>
            <w:vAlign w:val="center"/>
          </w:tcPr>
          <w:p w14:paraId="1F767118" w14:textId="77777777" w:rsidR="009C1F8F" w:rsidRPr="00B0197C" w:rsidRDefault="009C1F8F" w:rsidP="00E819B6">
            <w:pPr>
              <w:pStyle w:val="Tabletext"/>
              <w:jc w:val="center"/>
            </w:pPr>
            <w:r w:rsidRPr="00B0197C">
              <w:t xml:space="preserve">8 </w:t>
            </w:r>
          </w:p>
        </w:tc>
        <w:tc>
          <w:tcPr>
            <w:tcW w:w="1764" w:type="dxa"/>
            <w:vAlign w:val="center"/>
          </w:tcPr>
          <w:p w14:paraId="1DDD7179" w14:textId="77777777" w:rsidR="009C1F8F" w:rsidRPr="00B0197C" w:rsidRDefault="009C1F8F" w:rsidP="00E819B6">
            <w:pPr>
              <w:pStyle w:val="Tabletext"/>
              <w:jc w:val="center"/>
            </w:pPr>
            <w:r w:rsidRPr="00B0197C">
              <w:t>360</w:t>
            </w:r>
          </w:p>
        </w:tc>
        <w:tc>
          <w:tcPr>
            <w:tcW w:w="1931" w:type="dxa"/>
            <w:vAlign w:val="center"/>
          </w:tcPr>
          <w:p w14:paraId="5356FAEF" w14:textId="77777777" w:rsidR="009C1F8F" w:rsidRPr="00B0197C" w:rsidRDefault="009C1F8F" w:rsidP="00E819B6">
            <w:pPr>
              <w:pStyle w:val="Tabletext"/>
              <w:jc w:val="center"/>
            </w:pPr>
            <w:r w:rsidRPr="00B0197C">
              <w:t xml:space="preserve">1.7 </w:t>
            </w:r>
          </w:p>
        </w:tc>
        <w:tc>
          <w:tcPr>
            <w:tcW w:w="1740" w:type="dxa"/>
            <w:vAlign w:val="center"/>
          </w:tcPr>
          <w:p w14:paraId="4AE583B5" w14:textId="77777777" w:rsidR="009C1F8F" w:rsidRPr="00B0197C" w:rsidRDefault="009C1F8F" w:rsidP="00E819B6">
            <w:pPr>
              <w:pStyle w:val="Tabletext"/>
              <w:jc w:val="center"/>
            </w:pPr>
            <w:r w:rsidRPr="00B0197C">
              <w:t>360</w:t>
            </w:r>
          </w:p>
        </w:tc>
      </w:tr>
      <w:tr w:rsidR="009C1F8F" w:rsidRPr="00B0197C" w14:paraId="74F19BA2" w14:textId="77777777" w:rsidTr="00E819B6">
        <w:trPr>
          <w:jc w:val="center"/>
        </w:trPr>
        <w:tc>
          <w:tcPr>
            <w:tcW w:w="2041" w:type="dxa"/>
          </w:tcPr>
          <w:p w14:paraId="63BDD212" w14:textId="77777777" w:rsidR="009C1F8F" w:rsidRPr="00B0197C" w:rsidRDefault="009C1F8F" w:rsidP="00E819B6">
            <w:pPr>
              <w:pStyle w:val="Tabletext"/>
            </w:pPr>
            <w:r w:rsidRPr="00B0197C">
              <w:t xml:space="preserve">Vertical BW </w:t>
            </w:r>
          </w:p>
        </w:tc>
        <w:tc>
          <w:tcPr>
            <w:tcW w:w="894" w:type="dxa"/>
          </w:tcPr>
          <w:p w14:paraId="0430EDFC" w14:textId="77777777" w:rsidR="009C1F8F" w:rsidRPr="00B0197C" w:rsidRDefault="009C1F8F" w:rsidP="00E819B6">
            <w:pPr>
              <w:pStyle w:val="Tabletext"/>
              <w:jc w:val="center"/>
            </w:pPr>
            <w:r w:rsidRPr="00B0197C">
              <w:t>degrees</w:t>
            </w:r>
          </w:p>
        </w:tc>
        <w:tc>
          <w:tcPr>
            <w:tcW w:w="924" w:type="dxa"/>
            <w:vAlign w:val="center"/>
          </w:tcPr>
          <w:p w14:paraId="6426902C" w14:textId="77777777" w:rsidR="009C1F8F" w:rsidRPr="00B0197C" w:rsidRDefault="009C1F8F" w:rsidP="00E819B6">
            <w:pPr>
              <w:pStyle w:val="Tabletext"/>
              <w:jc w:val="center"/>
            </w:pPr>
            <w:ins w:id="82" w:author="France" w:date="2024-04-10T11:03:00Z">
              <w:r w:rsidRPr="00B0197C">
                <w:t>40</w:t>
              </w:r>
            </w:ins>
          </w:p>
        </w:tc>
        <w:tc>
          <w:tcPr>
            <w:tcW w:w="1680" w:type="dxa"/>
            <w:vAlign w:val="center"/>
          </w:tcPr>
          <w:p w14:paraId="3675C798" w14:textId="77777777" w:rsidR="009C1F8F" w:rsidRPr="00B0197C" w:rsidRDefault="009C1F8F" w:rsidP="00E819B6">
            <w:pPr>
              <w:pStyle w:val="Tabletext"/>
              <w:jc w:val="center"/>
            </w:pPr>
            <w:r w:rsidRPr="00B0197C">
              <w:t>12</w:t>
            </w:r>
          </w:p>
        </w:tc>
        <w:tc>
          <w:tcPr>
            <w:tcW w:w="1693" w:type="dxa"/>
            <w:vAlign w:val="center"/>
          </w:tcPr>
          <w:p w14:paraId="5F76E35D" w14:textId="77777777" w:rsidR="009C1F8F" w:rsidRPr="00B0197C" w:rsidRDefault="009C1F8F" w:rsidP="00E819B6">
            <w:pPr>
              <w:pStyle w:val="Tabletext"/>
              <w:jc w:val="center"/>
            </w:pPr>
            <w:r w:rsidRPr="00B0197C">
              <w:t>1.5</w:t>
            </w:r>
          </w:p>
        </w:tc>
        <w:tc>
          <w:tcPr>
            <w:tcW w:w="1792" w:type="dxa"/>
            <w:vAlign w:val="center"/>
          </w:tcPr>
          <w:p w14:paraId="6EFD5C1F" w14:textId="77777777" w:rsidR="009C1F8F" w:rsidRPr="00B0197C" w:rsidRDefault="009C1F8F" w:rsidP="00E819B6">
            <w:pPr>
              <w:pStyle w:val="Tabletext"/>
              <w:jc w:val="center"/>
            </w:pPr>
            <w:r w:rsidRPr="00B0197C">
              <w:t xml:space="preserve">8 </w:t>
            </w:r>
          </w:p>
        </w:tc>
        <w:tc>
          <w:tcPr>
            <w:tcW w:w="1764" w:type="dxa"/>
            <w:vAlign w:val="center"/>
          </w:tcPr>
          <w:p w14:paraId="08C3FC57" w14:textId="77777777" w:rsidR="009C1F8F" w:rsidRPr="00B0197C" w:rsidRDefault="009C1F8F" w:rsidP="00E819B6">
            <w:pPr>
              <w:pStyle w:val="Tabletext"/>
              <w:jc w:val="center"/>
            </w:pPr>
            <w:r w:rsidRPr="00B0197C">
              <w:t>16</w:t>
            </w:r>
          </w:p>
        </w:tc>
        <w:tc>
          <w:tcPr>
            <w:tcW w:w="1931" w:type="dxa"/>
            <w:vAlign w:val="center"/>
          </w:tcPr>
          <w:p w14:paraId="61B43872" w14:textId="77777777" w:rsidR="009C1F8F" w:rsidRPr="00B0197C" w:rsidRDefault="009C1F8F" w:rsidP="00E819B6">
            <w:pPr>
              <w:pStyle w:val="Tabletext"/>
              <w:jc w:val="center"/>
            </w:pPr>
            <w:r w:rsidRPr="00B0197C">
              <w:t xml:space="preserve">1.7 </w:t>
            </w:r>
          </w:p>
        </w:tc>
        <w:tc>
          <w:tcPr>
            <w:tcW w:w="1740" w:type="dxa"/>
            <w:vAlign w:val="center"/>
          </w:tcPr>
          <w:p w14:paraId="59E65903" w14:textId="77777777" w:rsidR="009C1F8F" w:rsidRPr="00B0197C" w:rsidRDefault="009C1F8F" w:rsidP="00E819B6">
            <w:pPr>
              <w:pStyle w:val="Tabletext"/>
              <w:jc w:val="center"/>
            </w:pPr>
            <w:r w:rsidRPr="00B0197C">
              <w:t>42</w:t>
            </w:r>
          </w:p>
        </w:tc>
      </w:tr>
      <w:tr w:rsidR="009C1F8F" w:rsidRPr="00B0197C" w14:paraId="693C2DDD" w14:textId="77777777" w:rsidTr="00E819B6">
        <w:trPr>
          <w:jc w:val="center"/>
        </w:trPr>
        <w:tc>
          <w:tcPr>
            <w:tcW w:w="2041" w:type="dxa"/>
            <w:tcBorders>
              <w:bottom w:val="single" w:sz="4" w:space="0" w:color="auto"/>
            </w:tcBorders>
            <w:vAlign w:val="center"/>
          </w:tcPr>
          <w:p w14:paraId="73EC83FE" w14:textId="77777777" w:rsidR="009C1F8F" w:rsidRPr="00B0197C" w:rsidRDefault="009C1F8F" w:rsidP="00E819B6">
            <w:pPr>
              <w:pStyle w:val="Tabletext"/>
            </w:pPr>
            <w:r w:rsidRPr="00B0197C">
              <w:t>Antenna model</w:t>
            </w:r>
          </w:p>
        </w:tc>
        <w:tc>
          <w:tcPr>
            <w:tcW w:w="894" w:type="dxa"/>
            <w:tcBorders>
              <w:bottom w:val="single" w:sz="4" w:space="0" w:color="auto"/>
            </w:tcBorders>
          </w:tcPr>
          <w:p w14:paraId="5390A813" w14:textId="77777777" w:rsidR="009C1F8F" w:rsidRPr="00B0197C" w:rsidRDefault="009C1F8F" w:rsidP="00E819B6">
            <w:pPr>
              <w:pStyle w:val="Tabletext"/>
              <w:jc w:val="center"/>
            </w:pPr>
          </w:p>
        </w:tc>
        <w:tc>
          <w:tcPr>
            <w:tcW w:w="924" w:type="dxa"/>
            <w:tcBorders>
              <w:bottom w:val="single" w:sz="4" w:space="0" w:color="auto"/>
            </w:tcBorders>
            <w:vAlign w:val="center"/>
          </w:tcPr>
          <w:p w14:paraId="6F8CC408" w14:textId="77777777" w:rsidR="009C1F8F" w:rsidRPr="00B0197C" w:rsidRDefault="009C1F8F" w:rsidP="00E819B6">
            <w:pPr>
              <w:pStyle w:val="Tabletext"/>
              <w:jc w:val="center"/>
            </w:pPr>
            <w:ins w:id="83" w:author="France" w:date="2024-04-10T11:03:00Z">
              <w:r w:rsidRPr="00B0197C">
                <w:t>Omnidi</w:t>
              </w:r>
            </w:ins>
            <w:ins w:id="84" w:author="Author" w:date="2024-05-01T14:07:00Z">
              <w:r w:rsidRPr="00B0197C">
                <w:noBreakHyphen/>
              </w:r>
            </w:ins>
            <w:ins w:id="85" w:author="France" w:date="2024-04-10T11:03:00Z">
              <w:r w:rsidRPr="00B0197C">
                <w:t>rectional</w:t>
              </w:r>
            </w:ins>
          </w:p>
        </w:tc>
        <w:tc>
          <w:tcPr>
            <w:tcW w:w="1680" w:type="dxa"/>
            <w:tcBorders>
              <w:bottom w:val="single" w:sz="4" w:space="0" w:color="auto"/>
            </w:tcBorders>
            <w:vAlign w:val="center"/>
          </w:tcPr>
          <w:p w14:paraId="06494CAA" w14:textId="77777777" w:rsidR="009C1F8F" w:rsidRPr="00B0197C" w:rsidRDefault="009C1F8F" w:rsidP="00E819B6">
            <w:pPr>
              <w:pStyle w:val="Tabletext"/>
              <w:jc w:val="center"/>
            </w:pPr>
            <w:r w:rsidRPr="00B0197C">
              <w:t>Recommendation</w:t>
            </w:r>
          </w:p>
          <w:p w14:paraId="450EBCA5" w14:textId="77777777" w:rsidR="009C1F8F" w:rsidRPr="00B0197C" w:rsidRDefault="009C1F8F" w:rsidP="00E819B6">
            <w:pPr>
              <w:pStyle w:val="Tabletext"/>
              <w:jc w:val="center"/>
            </w:pPr>
            <w:hyperlink r:id="rId13" w:history="1">
              <w:r w:rsidRPr="00B0197C">
                <w:rPr>
                  <w:rStyle w:val="Hyperlink"/>
                </w:rPr>
                <w:t>ITU</w:t>
              </w:r>
              <w:r w:rsidRPr="00B0197C">
                <w:rPr>
                  <w:rStyle w:val="Hyperlink"/>
                </w:rPr>
                <w:noBreakHyphen/>
                <w:t>R M.1851</w:t>
              </w:r>
            </w:hyperlink>
            <w:r w:rsidRPr="00B0197C">
              <w:rPr>
                <w:vertAlign w:val="superscript"/>
              </w:rPr>
              <w:t>5</w:t>
            </w:r>
          </w:p>
          <w:p w14:paraId="6167EA32" w14:textId="77777777" w:rsidR="009C1F8F" w:rsidRPr="00B0197C" w:rsidRDefault="009C1F8F" w:rsidP="00E819B6">
            <w:pPr>
              <w:pStyle w:val="Tabletext"/>
              <w:jc w:val="center"/>
            </w:pPr>
            <w:r w:rsidRPr="00B0197C">
              <w:t>(Uniform distribution)</w:t>
            </w:r>
          </w:p>
        </w:tc>
        <w:tc>
          <w:tcPr>
            <w:tcW w:w="1693" w:type="dxa"/>
            <w:tcBorders>
              <w:bottom w:val="single" w:sz="4" w:space="0" w:color="auto"/>
            </w:tcBorders>
            <w:vAlign w:val="center"/>
          </w:tcPr>
          <w:p w14:paraId="6A905B59" w14:textId="77777777" w:rsidR="009C1F8F" w:rsidRPr="00B0197C" w:rsidRDefault="009C1F8F" w:rsidP="00E819B6">
            <w:pPr>
              <w:pStyle w:val="Tabletext"/>
              <w:jc w:val="center"/>
            </w:pPr>
            <w:r w:rsidRPr="00B0197C">
              <w:t>Recommendation</w:t>
            </w:r>
          </w:p>
          <w:p w14:paraId="3F0D67B5" w14:textId="77777777" w:rsidR="009C1F8F" w:rsidRPr="00B0197C" w:rsidRDefault="009C1F8F" w:rsidP="00E819B6">
            <w:pPr>
              <w:pStyle w:val="Tabletext"/>
              <w:jc w:val="center"/>
            </w:pPr>
            <w:hyperlink r:id="rId14" w:history="1">
              <w:r w:rsidRPr="00B0197C">
                <w:rPr>
                  <w:rStyle w:val="Hyperlink"/>
                </w:rPr>
                <w:t>ITU</w:t>
              </w:r>
              <w:r w:rsidRPr="00B0197C">
                <w:rPr>
                  <w:rStyle w:val="Hyperlink"/>
                </w:rPr>
                <w:noBreakHyphen/>
                <w:t>R M.1851</w:t>
              </w:r>
            </w:hyperlink>
            <w:r w:rsidRPr="00B0197C">
              <w:rPr>
                <w:vertAlign w:val="superscript"/>
              </w:rPr>
              <w:t>5</w:t>
            </w:r>
          </w:p>
          <w:p w14:paraId="005066B2" w14:textId="77777777" w:rsidR="009C1F8F" w:rsidRPr="00B0197C" w:rsidRDefault="009C1F8F" w:rsidP="00E819B6">
            <w:pPr>
              <w:pStyle w:val="Tabletext"/>
              <w:jc w:val="center"/>
            </w:pPr>
            <w:r w:rsidRPr="00B0197C">
              <w:t>(Cosine distribution)</w:t>
            </w:r>
          </w:p>
        </w:tc>
        <w:tc>
          <w:tcPr>
            <w:tcW w:w="1792" w:type="dxa"/>
            <w:tcBorders>
              <w:bottom w:val="single" w:sz="4" w:space="0" w:color="auto"/>
            </w:tcBorders>
            <w:vAlign w:val="center"/>
          </w:tcPr>
          <w:p w14:paraId="27806945" w14:textId="77777777" w:rsidR="009C1F8F" w:rsidRPr="00B0197C" w:rsidRDefault="009C1F8F" w:rsidP="00E819B6">
            <w:pPr>
              <w:pStyle w:val="Tabletext"/>
              <w:jc w:val="center"/>
            </w:pPr>
            <w:r w:rsidRPr="00B0197C">
              <w:t>Recommendation</w:t>
            </w:r>
          </w:p>
          <w:p w14:paraId="04535529" w14:textId="77777777" w:rsidR="009C1F8F" w:rsidRPr="00B0197C" w:rsidRDefault="009C1F8F" w:rsidP="00E819B6">
            <w:pPr>
              <w:pStyle w:val="Tabletext"/>
              <w:jc w:val="center"/>
            </w:pPr>
            <w:hyperlink r:id="rId15" w:history="1">
              <w:r w:rsidRPr="00B0197C">
                <w:rPr>
                  <w:rStyle w:val="Hyperlink"/>
                </w:rPr>
                <w:t>ITU</w:t>
              </w:r>
              <w:r w:rsidRPr="00B0197C">
                <w:rPr>
                  <w:rStyle w:val="Hyperlink"/>
                </w:rPr>
                <w:noBreakHyphen/>
                <w:t>R M.1851</w:t>
              </w:r>
            </w:hyperlink>
            <w:r w:rsidRPr="00B0197C">
              <w:rPr>
                <w:vertAlign w:val="superscript"/>
              </w:rPr>
              <w:t>5</w:t>
            </w:r>
          </w:p>
          <w:p w14:paraId="0BF6C6A3" w14:textId="77777777" w:rsidR="009C1F8F" w:rsidRPr="00B0197C" w:rsidRDefault="009C1F8F" w:rsidP="00E819B6">
            <w:pPr>
              <w:pStyle w:val="Tabletext"/>
              <w:jc w:val="center"/>
            </w:pPr>
            <w:r w:rsidRPr="00B0197C">
              <w:t xml:space="preserve">(Uniform distribution) </w:t>
            </w:r>
          </w:p>
        </w:tc>
        <w:tc>
          <w:tcPr>
            <w:tcW w:w="1764" w:type="dxa"/>
            <w:tcBorders>
              <w:bottom w:val="single" w:sz="4" w:space="0" w:color="auto"/>
            </w:tcBorders>
            <w:vAlign w:val="center"/>
          </w:tcPr>
          <w:p w14:paraId="152F0C4C" w14:textId="77777777" w:rsidR="009C1F8F" w:rsidRPr="00B0197C" w:rsidRDefault="009C1F8F" w:rsidP="00E819B6">
            <w:pPr>
              <w:pStyle w:val="Tabletext"/>
              <w:jc w:val="center"/>
            </w:pPr>
            <w:r w:rsidRPr="00B0197C">
              <w:t>Omnidirectional</w:t>
            </w:r>
          </w:p>
        </w:tc>
        <w:tc>
          <w:tcPr>
            <w:tcW w:w="1931" w:type="dxa"/>
            <w:tcBorders>
              <w:bottom w:val="single" w:sz="4" w:space="0" w:color="auto"/>
            </w:tcBorders>
            <w:vAlign w:val="center"/>
          </w:tcPr>
          <w:p w14:paraId="48F7721C" w14:textId="77777777" w:rsidR="009C1F8F" w:rsidRPr="00B0197C" w:rsidRDefault="009C1F8F" w:rsidP="00E819B6">
            <w:pPr>
              <w:pStyle w:val="Tabletext"/>
              <w:jc w:val="center"/>
            </w:pPr>
            <w:r w:rsidRPr="00B0197C">
              <w:t>Recommendation</w:t>
            </w:r>
          </w:p>
          <w:p w14:paraId="57E18658" w14:textId="77777777" w:rsidR="009C1F8F" w:rsidRPr="00B0197C" w:rsidRDefault="009C1F8F" w:rsidP="00E819B6">
            <w:pPr>
              <w:pStyle w:val="Tabletext"/>
              <w:jc w:val="center"/>
              <w:rPr>
                <w:vertAlign w:val="superscript"/>
              </w:rPr>
            </w:pPr>
            <w:hyperlink r:id="rId16" w:history="1">
              <w:r w:rsidRPr="00B0197C">
                <w:rPr>
                  <w:rStyle w:val="Hyperlink"/>
                </w:rPr>
                <w:t>ITU</w:t>
              </w:r>
              <w:r w:rsidRPr="00B0197C">
                <w:rPr>
                  <w:rStyle w:val="Hyperlink"/>
                </w:rPr>
                <w:noBreakHyphen/>
                <w:t>R M.1851</w:t>
              </w:r>
            </w:hyperlink>
            <w:r w:rsidRPr="00B0197C">
              <w:rPr>
                <w:vertAlign w:val="superscript"/>
              </w:rPr>
              <w:t>5</w:t>
            </w:r>
          </w:p>
          <w:p w14:paraId="01EBC693" w14:textId="77777777" w:rsidR="009C1F8F" w:rsidRPr="00B0197C" w:rsidRDefault="009C1F8F" w:rsidP="00E819B6">
            <w:pPr>
              <w:pStyle w:val="Tabletext"/>
              <w:jc w:val="center"/>
            </w:pPr>
            <w:r w:rsidRPr="00B0197C">
              <w:t>(Cosine distribution)</w:t>
            </w:r>
          </w:p>
        </w:tc>
        <w:tc>
          <w:tcPr>
            <w:tcW w:w="1740" w:type="dxa"/>
            <w:tcBorders>
              <w:bottom w:val="single" w:sz="4" w:space="0" w:color="auto"/>
            </w:tcBorders>
            <w:vAlign w:val="center"/>
          </w:tcPr>
          <w:p w14:paraId="4D2D9865" w14:textId="77777777" w:rsidR="009C1F8F" w:rsidRPr="00B0197C" w:rsidRDefault="009C1F8F" w:rsidP="00E819B6">
            <w:pPr>
              <w:pStyle w:val="Tabletext"/>
              <w:jc w:val="center"/>
            </w:pPr>
            <w:r w:rsidRPr="00B0197C">
              <w:t>Omnidirectional</w:t>
            </w:r>
          </w:p>
        </w:tc>
      </w:tr>
      <w:tr w:rsidR="009C1F8F" w:rsidRPr="00B0197C" w14:paraId="242425F9" w14:textId="77777777" w:rsidTr="00E819B6">
        <w:trPr>
          <w:jc w:val="center"/>
        </w:trPr>
        <w:tc>
          <w:tcPr>
            <w:tcW w:w="14459" w:type="dxa"/>
            <w:gridSpan w:val="9"/>
            <w:tcBorders>
              <w:left w:val="nil"/>
              <w:bottom w:val="nil"/>
              <w:right w:val="nil"/>
            </w:tcBorders>
          </w:tcPr>
          <w:p w14:paraId="44B85997" w14:textId="77777777" w:rsidR="009C1F8F" w:rsidRPr="00B0197C" w:rsidRDefault="009C1F8F" w:rsidP="00E819B6">
            <w:pPr>
              <w:pStyle w:val="Tabletext"/>
            </w:pPr>
            <w:r w:rsidRPr="00B0197C">
              <w:t>Notes:</w:t>
            </w:r>
          </w:p>
          <w:p w14:paraId="6F51DBAE" w14:textId="77777777" w:rsidR="009C1F8F" w:rsidRPr="00B0197C" w:rsidRDefault="009C1F8F" w:rsidP="00E819B6">
            <w:pPr>
              <w:pStyle w:val="Tabletext"/>
            </w:pPr>
            <w:r w:rsidRPr="00B0197C">
              <w:rPr>
                <w:vertAlign w:val="superscript"/>
              </w:rPr>
              <w:t>(1)</w:t>
            </w:r>
            <w:r w:rsidRPr="00B0197C">
              <w:tab/>
              <w:t>In the frequency band 14.5</w:t>
            </w:r>
            <w:r w:rsidRPr="00B0197C">
              <w:noBreakHyphen/>
              <w:t>14.8 GHz, RR Article</w:t>
            </w:r>
            <w:del w:id="86" w:author="USA" w:date="2024-05-16T10:07:00Z">
              <w:r w:rsidRPr="00B0197C" w:rsidDel="0076001F">
                <w:delText>s</w:delText>
              </w:r>
            </w:del>
            <w:r w:rsidRPr="00B0197C">
              <w:t xml:space="preserve"> </w:t>
            </w:r>
            <w:r w:rsidRPr="00B0197C">
              <w:rPr>
                <w:b/>
                <w:bCs/>
              </w:rPr>
              <w:t>21</w:t>
            </w:r>
            <w:r w:rsidRPr="00B0197C">
              <w:t xml:space="preserve"> (</w:t>
            </w:r>
            <w:del w:id="87" w:author="USA" w:date="2024-05-16T10:06:00Z">
              <w:r w:rsidRPr="00B0197C" w:rsidDel="00174E12">
                <w:delText>§§</w:delText>
              </w:r>
            </w:del>
            <w:ins w:id="88" w:author="USA" w:date="2024-05-16T10:06:00Z">
              <w:r w:rsidRPr="00B0197C">
                <w:t>Nos.</w:t>
              </w:r>
            </w:ins>
            <w:r w:rsidRPr="00B0197C">
              <w:t xml:space="preserve"> </w:t>
            </w:r>
            <w:r w:rsidRPr="00221B81">
              <w:rPr>
                <w:b/>
              </w:rPr>
              <w:t>21.2</w:t>
            </w:r>
            <w:r w:rsidRPr="00B0197C">
              <w:t xml:space="preserve">, </w:t>
            </w:r>
            <w:r w:rsidRPr="00221B81">
              <w:rPr>
                <w:b/>
              </w:rPr>
              <w:t>21.3</w:t>
            </w:r>
            <w:r w:rsidRPr="00B0197C">
              <w:t xml:space="preserve"> and </w:t>
            </w:r>
            <w:r w:rsidRPr="00221B81">
              <w:rPr>
                <w:b/>
              </w:rPr>
              <w:t>21.5</w:t>
            </w:r>
            <w:r w:rsidRPr="00B0197C">
              <w:t>) apply.</w:t>
            </w:r>
          </w:p>
          <w:p w14:paraId="32659CA5" w14:textId="77777777" w:rsidR="009C1F8F" w:rsidRPr="00B0197C" w:rsidRDefault="009C1F8F" w:rsidP="00E819B6">
            <w:pPr>
              <w:pStyle w:val="Tabletext"/>
            </w:pPr>
            <w:r w:rsidRPr="00B0197C">
              <w:rPr>
                <w:vertAlign w:val="superscript"/>
              </w:rPr>
              <w:t>(2)</w:t>
            </w:r>
            <w:r w:rsidRPr="00B0197C">
              <w:tab/>
              <w:t>N/A – Not applicable.</w:t>
            </w:r>
          </w:p>
          <w:p w14:paraId="7F373849" w14:textId="77777777" w:rsidR="009C1F8F" w:rsidRPr="00B0197C" w:rsidRDefault="009C1F8F" w:rsidP="00E819B6">
            <w:pPr>
              <w:pStyle w:val="Tabletext"/>
            </w:pPr>
            <w:r w:rsidRPr="00B0197C">
              <w:rPr>
                <w:vertAlign w:val="superscript"/>
              </w:rPr>
              <w:t>(3)</w:t>
            </w:r>
            <w:r w:rsidRPr="00B0197C">
              <w:tab/>
              <w:t>RHCP – Right Hand Circularly Polarized.</w:t>
            </w:r>
          </w:p>
          <w:p w14:paraId="04773A44" w14:textId="77777777" w:rsidR="009C1F8F" w:rsidRPr="00B0197C" w:rsidRDefault="009C1F8F" w:rsidP="00E819B6">
            <w:pPr>
              <w:pStyle w:val="Tabletext"/>
            </w:pPr>
            <w:r w:rsidRPr="00B0197C">
              <w:rPr>
                <w:vertAlign w:val="superscript"/>
              </w:rPr>
              <w:t>(4)</w:t>
            </w:r>
            <w:r w:rsidRPr="00B0197C">
              <w:tab/>
              <w:t>LHCP – Left Hand Circularly Polarized.</w:t>
            </w:r>
          </w:p>
          <w:p w14:paraId="6D02EBFC" w14:textId="77777777" w:rsidR="009C1F8F" w:rsidRPr="00B0197C" w:rsidRDefault="009C1F8F" w:rsidP="00E819B6">
            <w:pPr>
              <w:pStyle w:val="Tabletext"/>
              <w:ind w:left="284" w:hanging="284"/>
            </w:pPr>
            <w:r w:rsidRPr="00B0197C">
              <w:rPr>
                <w:vertAlign w:val="superscript"/>
              </w:rPr>
              <w:t>(5)</w:t>
            </w:r>
            <w:r w:rsidRPr="00B0197C">
              <w:tab/>
              <w:t xml:space="preserve">Recommendation </w:t>
            </w:r>
            <w:ins w:id="89"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90" w:author="SWG5B-2" w:date="2024-05-20T13:12:00Z">
              <w:r w:rsidRPr="00B0197C" w:rsidDel="00B73952">
                <w:delText>ITU</w:delText>
              </w:r>
              <w:r w:rsidRPr="00B0197C" w:rsidDel="00B73952">
                <w:noBreakHyphen/>
                <w:delText>R M.1851</w:delText>
              </w:r>
            </w:del>
            <w:r w:rsidRPr="00B0197C">
              <w:t xml:space="preserve"> provides several patterns based on the field distribution across the aperture of the antenna. The suggested distribution for modelling the antennas is shown in the parenthetical text based on guidance in Recommendation </w:t>
            </w:r>
            <w:ins w:id="91"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92" w:author="SWG5B-2" w:date="2024-05-20T13:12:00Z">
              <w:r w:rsidRPr="00B0197C" w:rsidDel="00B73952">
                <w:delText>ITU</w:delText>
              </w:r>
              <w:r w:rsidRPr="00B0197C" w:rsidDel="00B73952">
                <w:noBreakHyphen/>
                <w:delText>R M.1851</w:delText>
              </w:r>
            </w:del>
            <w:r w:rsidRPr="00B0197C">
              <w:t>.</w:t>
            </w:r>
          </w:p>
        </w:tc>
      </w:tr>
    </w:tbl>
    <w:p w14:paraId="19D18C03" w14:textId="77777777" w:rsidR="009C1F8F" w:rsidRPr="00B0197C" w:rsidRDefault="009C1F8F" w:rsidP="00E819B6">
      <w:r w:rsidRPr="00B0197C">
        <w:br w:type="page"/>
      </w:r>
    </w:p>
    <w:p w14:paraId="16F51EAB" w14:textId="14A15C90"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9C1F8F" w:rsidRPr="00B0197C" w14:paraId="29D7443F" w14:textId="77777777" w:rsidTr="00E819B6">
        <w:trPr>
          <w:jc w:val="center"/>
        </w:trPr>
        <w:tc>
          <w:tcPr>
            <w:tcW w:w="2805" w:type="dxa"/>
            <w:gridSpan w:val="2"/>
            <w:shd w:val="clear" w:color="auto" w:fill="BFBFBF" w:themeFill="background1" w:themeFillShade="BF"/>
            <w:vAlign w:val="center"/>
          </w:tcPr>
          <w:p w14:paraId="54A635D9" w14:textId="77777777" w:rsidR="009C1F8F" w:rsidRPr="00B0197C" w:rsidRDefault="009C1F8F" w:rsidP="00E819B6">
            <w:pPr>
              <w:pStyle w:val="Tablehead"/>
            </w:pPr>
            <w:r w:rsidRPr="00B0197C">
              <w:t>Parameter</w:t>
            </w:r>
          </w:p>
        </w:tc>
        <w:tc>
          <w:tcPr>
            <w:tcW w:w="1134" w:type="dxa"/>
            <w:shd w:val="clear" w:color="auto" w:fill="BFBFBF" w:themeFill="background1" w:themeFillShade="BF"/>
            <w:vAlign w:val="center"/>
          </w:tcPr>
          <w:p w14:paraId="076CBAB9" w14:textId="77777777" w:rsidR="009C1F8F" w:rsidRPr="00B0197C" w:rsidRDefault="009C1F8F" w:rsidP="00E819B6">
            <w:pPr>
              <w:pStyle w:val="Tablehead"/>
            </w:pPr>
            <w:r w:rsidRPr="00B0197C">
              <w:t>Units</w:t>
            </w:r>
          </w:p>
        </w:tc>
        <w:tc>
          <w:tcPr>
            <w:tcW w:w="2497" w:type="dxa"/>
            <w:shd w:val="clear" w:color="auto" w:fill="BFBFBF" w:themeFill="background1" w:themeFillShade="BF"/>
          </w:tcPr>
          <w:p w14:paraId="71440C78" w14:textId="77777777" w:rsidR="009C1F8F" w:rsidRPr="00B0197C" w:rsidRDefault="009C1F8F" w:rsidP="00E819B6">
            <w:pPr>
              <w:pStyle w:val="Tablehead"/>
            </w:pPr>
            <w:r w:rsidRPr="00B0197C">
              <w:t>System 3</w:t>
            </w:r>
            <w:r w:rsidRPr="00B0197C">
              <w:br/>
              <w:t>Airborne</w:t>
            </w:r>
          </w:p>
        </w:tc>
        <w:tc>
          <w:tcPr>
            <w:tcW w:w="2498" w:type="dxa"/>
            <w:shd w:val="clear" w:color="auto" w:fill="BFBFBF" w:themeFill="background1" w:themeFillShade="BF"/>
          </w:tcPr>
          <w:p w14:paraId="5A9F3973" w14:textId="77777777" w:rsidR="009C1F8F" w:rsidRPr="00B0197C" w:rsidRDefault="009C1F8F" w:rsidP="00E819B6">
            <w:pPr>
              <w:pStyle w:val="Tablehead"/>
            </w:pPr>
            <w:r w:rsidRPr="00B0197C">
              <w:t>System 3</w:t>
            </w:r>
            <w:r w:rsidRPr="00B0197C">
              <w:br/>
              <w:t>Ground</w:t>
            </w:r>
          </w:p>
        </w:tc>
        <w:tc>
          <w:tcPr>
            <w:tcW w:w="2497" w:type="dxa"/>
            <w:shd w:val="clear" w:color="auto" w:fill="BFBFBF" w:themeFill="background1" w:themeFillShade="BF"/>
          </w:tcPr>
          <w:p w14:paraId="296BD34F" w14:textId="77777777" w:rsidR="009C1F8F" w:rsidRPr="00B0197C" w:rsidRDefault="009C1F8F" w:rsidP="00E819B6">
            <w:pPr>
              <w:pStyle w:val="Tablehead"/>
            </w:pPr>
            <w:r w:rsidRPr="00B0197C">
              <w:t>System 4</w:t>
            </w:r>
            <w:r w:rsidRPr="00B0197C">
              <w:br/>
              <w:t>Airborne</w:t>
            </w:r>
          </w:p>
        </w:tc>
        <w:tc>
          <w:tcPr>
            <w:tcW w:w="2498" w:type="dxa"/>
            <w:shd w:val="clear" w:color="auto" w:fill="BFBFBF" w:themeFill="background1" w:themeFillShade="BF"/>
          </w:tcPr>
          <w:p w14:paraId="28965212" w14:textId="77777777" w:rsidR="009C1F8F" w:rsidRPr="00B0197C" w:rsidRDefault="009C1F8F" w:rsidP="00E819B6">
            <w:pPr>
              <w:pStyle w:val="Tablehead"/>
            </w:pPr>
            <w:r w:rsidRPr="00B0197C">
              <w:t>System 4</w:t>
            </w:r>
            <w:r w:rsidRPr="00B0197C">
              <w:br/>
              <w:t>Ground</w:t>
            </w:r>
          </w:p>
        </w:tc>
      </w:tr>
      <w:tr w:rsidR="009C1F8F" w:rsidRPr="00B0197C" w14:paraId="437BE27E" w14:textId="77777777" w:rsidTr="00E819B6">
        <w:trPr>
          <w:jc w:val="center"/>
        </w:trPr>
        <w:tc>
          <w:tcPr>
            <w:tcW w:w="13929" w:type="dxa"/>
            <w:gridSpan w:val="7"/>
            <w:shd w:val="clear" w:color="auto" w:fill="BFBFBF" w:themeFill="background1" w:themeFillShade="BF"/>
          </w:tcPr>
          <w:p w14:paraId="4261F835" w14:textId="77777777" w:rsidR="009C1F8F" w:rsidRPr="00B0197C" w:rsidRDefault="009C1F8F" w:rsidP="009147C3">
            <w:pPr>
              <w:pStyle w:val="Tablehead"/>
              <w:jc w:val="left"/>
            </w:pPr>
            <w:r w:rsidRPr="00B0197C">
              <w:t>Transmitter</w:t>
            </w:r>
          </w:p>
        </w:tc>
      </w:tr>
      <w:tr w:rsidR="009C1F8F" w:rsidRPr="00B0197C" w14:paraId="1E34FD3E" w14:textId="77777777" w:rsidTr="00E819B6">
        <w:trPr>
          <w:jc w:val="center"/>
        </w:trPr>
        <w:tc>
          <w:tcPr>
            <w:tcW w:w="2805" w:type="dxa"/>
            <w:gridSpan w:val="2"/>
          </w:tcPr>
          <w:p w14:paraId="02ACE26E" w14:textId="77777777" w:rsidR="009C1F8F" w:rsidRPr="00B0197C" w:rsidRDefault="009C1F8F" w:rsidP="00E819B6">
            <w:pPr>
              <w:pStyle w:val="Tabletext"/>
            </w:pPr>
            <w:r w:rsidRPr="00B0197C">
              <w:t>Tuning range</w:t>
            </w:r>
          </w:p>
        </w:tc>
        <w:tc>
          <w:tcPr>
            <w:tcW w:w="1134" w:type="dxa"/>
          </w:tcPr>
          <w:p w14:paraId="3D774398" w14:textId="77777777" w:rsidR="009C1F8F" w:rsidRPr="00B0197C" w:rsidRDefault="009C1F8F" w:rsidP="00E819B6">
            <w:pPr>
              <w:pStyle w:val="Tabletext"/>
              <w:jc w:val="center"/>
            </w:pPr>
            <w:r w:rsidRPr="00B0197C">
              <w:t>GHz</w:t>
            </w:r>
          </w:p>
        </w:tc>
        <w:tc>
          <w:tcPr>
            <w:tcW w:w="2497" w:type="dxa"/>
            <w:vAlign w:val="center"/>
          </w:tcPr>
          <w:p w14:paraId="2368E973" w14:textId="77777777" w:rsidR="009C1F8F" w:rsidRPr="00B0197C" w:rsidRDefault="009C1F8F" w:rsidP="00E819B6">
            <w:pPr>
              <w:pStyle w:val="Tabletext"/>
              <w:jc w:val="center"/>
            </w:pPr>
            <w:r w:rsidRPr="00B0197C">
              <w:t>14.50</w:t>
            </w:r>
            <w:r w:rsidRPr="00B0197C">
              <w:noBreakHyphen/>
              <w:t>15.35</w:t>
            </w:r>
          </w:p>
        </w:tc>
        <w:tc>
          <w:tcPr>
            <w:tcW w:w="2498" w:type="dxa"/>
            <w:vAlign w:val="center"/>
          </w:tcPr>
          <w:p w14:paraId="0AD0B959" w14:textId="77777777" w:rsidR="009C1F8F" w:rsidRPr="00B0197C" w:rsidRDefault="009C1F8F" w:rsidP="00E819B6">
            <w:pPr>
              <w:pStyle w:val="Tabletext"/>
              <w:jc w:val="center"/>
            </w:pPr>
            <w:r w:rsidRPr="00B0197C">
              <w:t>14.83</w:t>
            </w:r>
            <w:r w:rsidRPr="00B0197C">
              <w:noBreakHyphen/>
              <w:t>15.35</w:t>
            </w:r>
          </w:p>
        </w:tc>
        <w:tc>
          <w:tcPr>
            <w:tcW w:w="2497" w:type="dxa"/>
            <w:vAlign w:val="center"/>
          </w:tcPr>
          <w:p w14:paraId="04633346" w14:textId="77777777" w:rsidR="009C1F8F" w:rsidRPr="00B0197C" w:rsidRDefault="009C1F8F" w:rsidP="00E819B6">
            <w:pPr>
              <w:pStyle w:val="Tabletext"/>
              <w:jc w:val="center"/>
            </w:pPr>
            <w:r w:rsidRPr="00B0197C">
              <w:t>14.50</w:t>
            </w:r>
            <w:r w:rsidRPr="00B0197C">
              <w:noBreakHyphen/>
              <w:t>1</w:t>
            </w:r>
            <w:ins w:id="93" w:author="France" w:date="2024-04-10T11:05:00Z">
              <w:r w:rsidRPr="00B0197C">
                <w:t>5</w:t>
              </w:r>
            </w:ins>
            <w:del w:id="94" w:author="France" w:date="2024-04-10T11:05:00Z">
              <w:r w:rsidRPr="00B0197C" w:rsidDel="005C55F4">
                <w:delText>4</w:delText>
              </w:r>
            </w:del>
            <w:r w:rsidRPr="00B0197C">
              <w:t>.</w:t>
            </w:r>
            <w:ins w:id="95" w:author="France" w:date="2024-04-10T11:05:00Z">
              <w:r w:rsidRPr="00B0197C">
                <w:t>00</w:t>
              </w:r>
            </w:ins>
            <w:del w:id="96" w:author="France" w:date="2024-04-10T11:05:00Z">
              <w:r w:rsidRPr="00B0197C" w:rsidDel="005C55F4">
                <w:delText>83</w:delText>
              </w:r>
            </w:del>
          </w:p>
        </w:tc>
        <w:tc>
          <w:tcPr>
            <w:tcW w:w="2498" w:type="dxa"/>
            <w:vAlign w:val="center"/>
          </w:tcPr>
          <w:p w14:paraId="6CB2B0C9" w14:textId="77777777" w:rsidR="009C1F8F" w:rsidRPr="00B0197C" w:rsidRDefault="009C1F8F" w:rsidP="00E819B6">
            <w:pPr>
              <w:pStyle w:val="Tabletext"/>
              <w:jc w:val="center"/>
            </w:pPr>
            <w:r w:rsidRPr="00B0197C">
              <w:t>15.</w:t>
            </w:r>
            <w:ins w:id="97" w:author="France" w:date="2024-04-10T11:05:00Z">
              <w:r w:rsidRPr="00B0197C">
                <w:t>00</w:t>
              </w:r>
            </w:ins>
            <w:del w:id="98" w:author="France" w:date="2024-04-10T11:05:00Z">
              <w:r w:rsidRPr="00B0197C" w:rsidDel="005C55F4">
                <w:delText>15</w:delText>
              </w:r>
            </w:del>
            <w:r w:rsidRPr="00B0197C">
              <w:noBreakHyphen/>
              <w:t>15.35</w:t>
            </w:r>
          </w:p>
        </w:tc>
      </w:tr>
      <w:tr w:rsidR="009C1F8F" w:rsidRPr="00B0197C" w14:paraId="77AE2935" w14:textId="77777777" w:rsidTr="00E819B6">
        <w:trPr>
          <w:jc w:val="center"/>
        </w:trPr>
        <w:tc>
          <w:tcPr>
            <w:tcW w:w="2805" w:type="dxa"/>
            <w:gridSpan w:val="2"/>
          </w:tcPr>
          <w:p w14:paraId="71E3EE7D" w14:textId="77777777" w:rsidR="009C1F8F" w:rsidRPr="00B0197C" w:rsidRDefault="009C1F8F" w:rsidP="00E819B6">
            <w:pPr>
              <w:pStyle w:val="Tabletext"/>
            </w:pPr>
            <w:r w:rsidRPr="00B0197C">
              <w:t>Power output</w:t>
            </w:r>
            <w:r w:rsidRPr="00B0197C">
              <w:rPr>
                <w:vertAlign w:val="superscript"/>
              </w:rPr>
              <w:t>1</w:t>
            </w:r>
          </w:p>
        </w:tc>
        <w:tc>
          <w:tcPr>
            <w:tcW w:w="1134" w:type="dxa"/>
          </w:tcPr>
          <w:p w14:paraId="50412FBD" w14:textId="77777777" w:rsidR="009C1F8F" w:rsidRPr="00B0197C" w:rsidRDefault="009C1F8F" w:rsidP="00E819B6">
            <w:pPr>
              <w:pStyle w:val="Tabletext"/>
              <w:jc w:val="center"/>
            </w:pPr>
            <w:r w:rsidRPr="00B0197C">
              <w:t>dBm</w:t>
            </w:r>
          </w:p>
        </w:tc>
        <w:tc>
          <w:tcPr>
            <w:tcW w:w="2497" w:type="dxa"/>
            <w:vAlign w:val="center"/>
          </w:tcPr>
          <w:p w14:paraId="6FD14916" w14:textId="77777777" w:rsidR="009C1F8F" w:rsidRPr="00B0197C" w:rsidRDefault="009C1F8F" w:rsidP="00E819B6">
            <w:pPr>
              <w:pStyle w:val="Tabletext"/>
              <w:jc w:val="center"/>
            </w:pPr>
            <w:r w:rsidRPr="00B0197C">
              <w:t>0 to 30</w:t>
            </w:r>
          </w:p>
        </w:tc>
        <w:tc>
          <w:tcPr>
            <w:tcW w:w="2498" w:type="dxa"/>
            <w:vAlign w:val="center"/>
          </w:tcPr>
          <w:p w14:paraId="4AEDD29E" w14:textId="77777777" w:rsidR="009C1F8F" w:rsidRPr="00B0197C" w:rsidRDefault="009C1F8F" w:rsidP="00E819B6">
            <w:pPr>
              <w:pStyle w:val="Tabletext"/>
              <w:jc w:val="center"/>
            </w:pPr>
            <w:r w:rsidRPr="00B0197C">
              <w:t>40</w:t>
            </w:r>
          </w:p>
        </w:tc>
        <w:tc>
          <w:tcPr>
            <w:tcW w:w="2497" w:type="dxa"/>
            <w:vAlign w:val="center"/>
          </w:tcPr>
          <w:p w14:paraId="20B5DA88" w14:textId="77777777" w:rsidR="009C1F8F" w:rsidRPr="00B0197C" w:rsidRDefault="009C1F8F" w:rsidP="00E819B6">
            <w:pPr>
              <w:pStyle w:val="Tabletext"/>
              <w:jc w:val="center"/>
            </w:pPr>
            <w:ins w:id="99" w:author="France" w:date="2024-04-10T11:05:00Z">
              <w:r w:rsidRPr="00B0197C">
                <w:t xml:space="preserve">36 - </w:t>
              </w:r>
            </w:ins>
            <w:r w:rsidRPr="00B0197C">
              <w:t>40</w:t>
            </w:r>
          </w:p>
        </w:tc>
        <w:tc>
          <w:tcPr>
            <w:tcW w:w="2498" w:type="dxa"/>
            <w:vAlign w:val="center"/>
          </w:tcPr>
          <w:p w14:paraId="7B8D52CB" w14:textId="77777777" w:rsidR="009C1F8F" w:rsidRPr="00B0197C" w:rsidRDefault="009C1F8F" w:rsidP="00E819B6">
            <w:pPr>
              <w:pStyle w:val="Tabletext"/>
              <w:jc w:val="center"/>
            </w:pPr>
            <w:ins w:id="100" w:author="France" w:date="2024-04-10T11:05:00Z">
              <w:r w:rsidRPr="00B0197C">
                <w:t xml:space="preserve">36 - </w:t>
              </w:r>
            </w:ins>
            <w:r w:rsidRPr="00B0197C">
              <w:t>50</w:t>
            </w:r>
          </w:p>
        </w:tc>
      </w:tr>
      <w:tr w:rsidR="009C1F8F" w:rsidRPr="00B0197C" w14:paraId="2DBB3A7E" w14:textId="77777777" w:rsidTr="00E819B6">
        <w:trPr>
          <w:jc w:val="center"/>
        </w:trPr>
        <w:tc>
          <w:tcPr>
            <w:tcW w:w="1954" w:type="dxa"/>
            <w:vMerge w:val="restart"/>
          </w:tcPr>
          <w:p w14:paraId="6F6FD302" w14:textId="77777777" w:rsidR="009C1F8F" w:rsidRPr="00B0197C" w:rsidRDefault="009C1F8F" w:rsidP="00E819B6">
            <w:pPr>
              <w:pStyle w:val="Tabletext"/>
            </w:pPr>
            <w:r w:rsidRPr="00B0197C">
              <w:t xml:space="preserve">Bandwidth </w:t>
            </w:r>
          </w:p>
        </w:tc>
        <w:tc>
          <w:tcPr>
            <w:tcW w:w="851" w:type="dxa"/>
          </w:tcPr>
          <w:p w14:paraId="2FFEDE33" w14:textId="77777777" w:rsidR="009C1F8F" w:rsidRPr="00B0197C" w:rsidRDefault="009C1F8F" w:rsidP="00E819B6">
            <w:pPr>
              <w:pStyle w:val="Tabletext"/>
              <w:spacing w:after="0"/>
            </w:pPr>
            <w:r w:rsidRPr="00B0197C">
              <w:t>3 dB</w:t>
            </w:r>
          </w:p>
        </w:tc>
        <w:tc>
          <w:tcPr>
            <w:tcW w:w="1134" w:type="dxa"/>
          </w:tcPr>
          <w:p w14:paraId="5F9F28B6" w14:textId="77777777" w:rsidR="009C1F8F" w:rsidRPr="00B0197C" w:rsidRDefault="009C1F8F" w:rsidP="00E819B6">
            <w:pPr>
              <w:pStyle w:val="Tabletext"/>
              <w:jc w:val="center"/>
            </w:pPr>
            <w:r w:rsidRPr="00B0197C">
              <w:t>MHz</w:t>
            </w:r>
          </w:p>
        </w:tc>
        <w:tc>
          <w:tcPr>
            <w:tcW w:w="2497" w:type="dxa"/>
            <w:vAlign w:val="center"/>
          </w:tcPr>
          <w:p w14:paraId="77E9B451" w14:textId="77777777" w:rsidR="009C1F8F" w:rsidRPr="00B0197C" w:rsidRDefault="009C1F8F" w:rsidP="00E819B6">
            <w:pPr>
              <w:pStyle w:val="Tabletext"/>
              <w:jc w:val="center"/>
            </w:pPr>
            <w:r w:rsidRPr="00B0197C">
              <w:t>0.354 / 3.5 / 40</w:t>
            </w:r>
          </w:p>
        </w:tc>
        <w:tc>
          <w:tcPr>
            <w:tcW w:w="2498" w:type="dxa"/>
            <w:vAlign w:val="center"/>
          </w:tcPr>
          <w:p w14:paraId="5BB77E56" w14:textId="77777777" w:rsidR="009C1F8F" w:rsidRPr="00B0197C" w:rsidRDefault="009C1F8F" w:rsidP="00E819B6">
            <w:pPr>
              <w:pStyle w:val="Tabletext"/>
              <w:jc w:val="center"/>
            </w:pPr>
            <w:r w:rsidRPr="00B0197C">
              <w:t>34</w:t>
            </w:r>
          </w:p>
        </w:tc>
        <w:tc>
          <w:tcPr>
            <w:tcW w:w="2497" w:type="dxa"/>
            <w:vAlign w:val="center"/>
          </w:tcPr>
          <w:p w14:paraId="29768D46" w14:textId="77777777" w:rsidR="009C1F8F" w:rsidRPr="00B0197C" w:rsidRDefault="009C1F8F" w:rsidP="00E819B6">
            <w:pPr>
              <w:pStyle w:val="Tabletext"/>
              <w:jc w:val="center"/>
            </w:pPr>
            <w:r w:rsidRPr="00B0197C">
              <w:t>3.4 / 10.3 / 20.6 / 27.8 / 42.9</w:t>
            </w:r>
          </w:p>
        </w:tc>
        <w:tc>
          <w:tcPr>
            <w:tcW w:w="2498" w:type="dxa"/>
            <w:vAlign w:val="center"/>
          </w:tcPr>
          <w:p w14:paraId="44167CB6" w14:textId="77777777" w:rsidR="009C1F8F" w:rsidRPr="00B0197C" w:rsidRDefault="009C1F8F" w:rsidP="00E819B6">
            <w:pPr>
              <w:pStyle w:val="Tabletext"/>
              <w:jc w:val="center"/>
            </w:pPr>
            <w:ins w:id="101" w:author="France" w:date="2024-04-10T11:05:00Z">
              <w:r w:rsidRPr="00B0197C">
                <w:t xml:space="preserve">2 / </w:t>
              </w:r>
            </w:ins>
            <w:r w:rsidRPr="00B0197C">
              <w:t>9.15</w:t>
            </w:r>
          </w:p>
        </w:tc>
      </w:tr>
      <w:tr w:rsidR="009C1F8F" w:rsidRPr="00B0197C" w14:paraId="7A4D8C90" w14:textId="77777777" w:rsidTr="00E819B6">
        <w:trPr>
          <w:jc w:val="center"/>
        </w:trPr>
        <w:tc>
          <w:tcPr>
            <w:tcW w:w="1954" w:type="dxa"/>
            <w:vMerge/>
          </w:tcPr>
          <w:p w14:paraId="02BFCE97" w14:textId="77777777" w:rsidR="009C1F8F" w:rsidRPr="00B0197C" w:rsidRDefault="009C1F8F" w:rsidP="00E819B6">
            <w:pPr>
              <w:pStyle w:val="Tabletext"/>
            </w:pPr>
          </w:p>
        </w:tc>
        <w:tc>
          <w:tcPr>
            <w:tcW w:w="851" w:type="dxa"/>
          </w:tcPr>
          <w:p w14:paraId="13653007" w14:textId="77777777" w:rsidR="009C1F8F" w:rsidRPr="00B0197C" w:rsidRDefault="009C1F8F" w:rsidP="00E819B6">
            <w:pPr>
              <w:pStyle w:val="Tabletext"/>
            </w:pPr>
            <w:r w:rsidRPr="00B0197C">
              <w:t>20 dB</w:t>
            </w:r>
          </w:p>
        </w:tc>
        <w:tc>
          <w:tcPr>
            <w:tcW w:w="1134" w:type="dxa"/>
          </w:tcPr>
          <w:p w14:paraId="2BF046BA" w14:textId="77777777" w:rsidR="009C1F8F" w:rsidRPr="00B0197C" w:rsidRDefault="009C1F8F" w:rsidP="00E819B6">
            <w:pPr>
              <w:pStyle w:val="Tabletext"/>
              <w:jc w:val="center"/>
            </w:pPr>
            <w:r w:rsidRPr="00B0197C">
              <w:t>MHz</w:t>
            </w:r>
          </w:p>
        </w:tc>
        <w:tc>
          <w:tcPr>
            <w:tcW w:w="2497" w:type="dxa"/>
            <w:vAlign w:val="center"/>
          </w:tcPr>
          <w:p w14:paraId="3BD6114E" w14:textId="77777777" w:rsidR="009C1F8F" w:rsidRPr="00B0197C" w:rsidRDefault="009C1F8F" w:rsidP="00E819B6">
            <w:pPr>
              <w:pStyle w:val="Tabletext"/>
              <w:jc w:val="center"/>
            </w:pPr>
            <w:r w:rsidRPr="00B0197C">
              <w:t>21 / 21.4 / 85</w:t>
            </w:r>
          </w:p>
        </w:tc>
        <w:tc>
          <w:tcPr>
            <w:tcW w:w="2498" w:type="dxa"/>
            <w:vAlign w:val="center"/>
          </w:tcPr>
          <w:p w14:paraId="1E62BEF8" w14:textId="77777777" w:rsidR="009C1F8F" w:rsidRPr="00B0197C" w:rsidRDefault="009C1F8F" w:rsidP="00E819B6">
            <w:pPr>
              <w:pStyle w:val="Tabletext"/>
              <w:jc w:val="center"/>
            </w:pPr>
            <w:r w:rsidRPr="00B0197C">
              <w:t>44</w:t>
            </w:r>
          </w:p>
        </w:tc>
        <w:tc>
          <w:tcPr>
            <w:tcW w:w="2497" w:type="dxa"/>
            <w:vAlign w:val="center"/>
          </w:tcPr>
          <w:p w14:paraId="4D44FD92" w14:textId="77777777" w:rsidR="009C1F8F" w:rsidRPr="00B0197C" w:rsidRDefault="009C1F8F" w:rsidP="00E819B6">
            <w:pPr>
              <w:pStyle w:val="Tabletext"/>
              <w:jc w:val="center"/>
            </w:pPr>
            <w:r w:rsidRPr="00B0197C">
              <w:t>7 / 18.8 / 37.6 / 78.5 / 112</w:t>
            </w:r>
          </w:p>
        </w:tc>
        <w:tc>
          <w:tcPr>
            <w:tcW w:w="2498" w:type="dxa"/>
            <w:vAlign w:val="center"/>
          </w:tcPr>
          <w:p w14:paraId="6AC09CD5" w14:textId="77777777" w:rsidR="009C1F8F" w:rsidRPr="00B0197C" w:rsidRDefault="009C1F8F" w:rsidP="00E819B6">
            <w:pPr>
              <w:pStyle w:val="Tabletext"/>
              <w:jc w:val="center"/>
            </w:pPr>
            <w:ins w:id="102" w:author="France" w:date="2024-04-10T11:05:00Z">
              <w:r w:rsidRPr="00B0197C">
                <w:t>N</w:t>
              </w:r>
            </w:ins>
            <w:ins w:id="103" w:author="France" w:date="2024-04-10T11:06:00Z">
              <w:r w:rsidRPr="00B0197C">
                <w:t>/</w:t>
              </w:r>
            </w:ins>
            <w:ins w:id="104" w:author="France" w:date="2024-04-10T11:05:00Z">
              <w:r w:rsidRPr="00B0197C">
                <w:t>A /</w:t>
              </w:r>
            </w:ins>
            <w:ins w:id="105" w:author="France" w:date="2024-04-10T11:06:00Z">
              <w:r w:rsidRPr="00B0197C">
                <w:t xml:space="preserve"> </w:t>
              </w:r>
            </w:ins>
            <w:r w:rsidRPr="00B0197C">
              <w:t>36.6</w:t>
            </w:r>
          </w:p>
        </w:tc>
      </w:tr>
      <w:tr w:rsidR="009C1F8F" w:rsidRPr="00B0197C" w14:paraId="0C469D29" w14:textId="77777777" w:rsidTr="00E819B6">
        <w:trPr>
          <w:jc w:val="center"/>
        </w:trPr>
        <w:tc>
          <w:tcPr>
            <w:tcW w:w="1954" w:type="dxa"/>
            <w:vMerge/>
          </w:tcPr>
          <w:p w14:paraId="0C1673D1" w14:textId="77777777" w:rsidR="009C1F8F" w:rsidRPr="00B0197C" w:rsidRDefault="009C1F8F" w:rsidP="00E819B6">
            <w:pPr>
              <w:pStyle w:val="Tabletext"/>
            </w:pPr>
          </w:p>
        </w:tc>
        <w:tc>
          <w:tcPr>
            <w:tcW w:w="851" w:type="dxa"/>
          </w:tcPr>
          <w:p w14:paraId="5465C402" w14:textId="77777777" w:rsidR="009C1F8F" w:rsidRPr="00B0197C" w:rsidRDefault="009C1F8F" w:rsidP="00E819B6">
            <w:pPr>
              <w:pStyle w:val="Tabletext"/>
            </w:pPr>
            <w:r w:rsidRPr="00B0197C">
              <w:t>60 dB</w:t>
            </w:r>
          </w:p>
        </w:tc>
        <w:tc>
          <w:tcPr>
            <w:tcW w:w="1134" w:type="dxa"/>
          </w:tcPr>
          <w:p w14:paraId="5F1D6B93" w14:textId="77777777" w:rsidR="009C1F8F" w:rsidRPr="00B0197C" w:rsidRDefault="009C1F8F" w:rsidP="00E819B6">
            <w:pPr>
              <w:pStyle w:val="Tabletext"/>
              <w:jc w:val="center"/>
            </w:pPr>
            <w:r w:rsidRPr="00B0197C">
              <w:t>MHz</w:t>
            </w:r>
          </w:p>
        </w:tc>
        <w:tc>
          <w:tcPr>
            <w:tcW w:w="2497" w:type="dxa"/>
            <w:vAlign w:val="center"/>
          </w:tcPr>
          <w:p w14:paraId="06B4C0FF" w14:textId="77777777" w:rsidR="009C1F8F" w:rsidRPr="00B0197C" w:rsidRDefault="009C1F8F" w:rsidP="00E819B6">
            <w:pPr>
              <w:pStyle w:val="Tabletext"/>
              <w:jc w:val="center"/>
            </w:pPr>
            <w:r w:rsidRPr="00B0197C">
              <w:t>108 / 181 / 190</w:t>
            </w:r>
          </w:p>
        </w:tc>
        <w:tc>
          <w:tcPr>
            <w:tcW w:w="2498" w:type="dxa"/>
            <w:vAlign w:val="center"/>
          </w:tcPr>
          <w:p w14:paraId="5F5C9AE7" w14:textId="77777777" w:rsidR="009C1F8F" w:rsidRPr="00B0197C" w:rsidRDefault="009C1F8F" w:rsidP="00E819B6">
            <w:pPr>
              <w:pStyle w:val="Tabletext"/>
              <w:jc w:val="center"/>
            </w:pPr>
            <w:r w:rsidRPr="00B0197C">
              <w:t>45.6</w:t>
            </w:r>
          </w:p>
        </w:tc>
        <w:tc>
          <w:tcPr>
            <w:tcW w:w="2497" w:type="dxa"/>
            <w:vAlign w:val="center"/>
          </w:tcPr>
          <w:p w14:paraId="7EAF6675" w14:textId="77777777" w:rsidR="009C1F8F" w:rsidRPr="00B0197C" w:rsidRDefault="009C1F8F" w:rsidP="00E819B6">
            <w:pPr>
              <w:pStyle w:val="Tabletext"/>
              <w:jc w:val="center"/>
            </w:pPr>
            <w:r w:rsidRPr="00B0197C">
              <w:t>20 / 67.2 / 134 / 281 / 320</w:t>
            </w:r>
          </w:p>
        </w:tc>
        <w:tc>
          <w:tcPr>
            <w:tcW w:w="2498" w:type="dxa"/>
            <w:vAlign w:val="center"/>
          </w:tcPr>
          <w:p w14:paraId="29FA8ED7" w14:textId="77777777" w:rsidR="009C1F8F" w:rsidRPr="00B0197C" w:rsidRDefault="009C1F8F" w:rsidP="00E819B6">
            <w:pPr>
              <w:pStyle w:val="Tabletext"/>
              <w:jc w:val="center"/>
            </w:pPr>
            <w:ins w:id="106" w:author="France" w:date="2024-04-10T11:06:00Z">
              <w:r w:rsidRPr="00B0197C">
                <w:t xml:space="preserve">N/A / </w:t>
              </w:r>
            </w:ins>
            <w:r w:rsidRPr="00B0197C">
              <w:t>76.6</w:t>
            </w:r>
          </w:p>
        </w:tc>
      </w:tr>
      <w:tr w:rsidR="009C1F8F" w:rsidRPr="00B0197C" w14:paraId="2BBE6BCB" w14:textId="77777777" w:rsidTr="00E819B6">
        <w:trPr>
          <w:jc w:val="center"/>
        </w:trPr>
        <w:tc>
          <w:tcPr>
            <w:tcW w:w="2805" w:type="dxa"/>
            <w:gridSpan w:val="2"/>
          </w:tcPr>
          <w:p w14:paraId="0C07D336" w14:textId="77777777" w:rsidR="009C1F8F" w:rsidRPr="00B0197C" w:rsidRDefault="009C1F8F" w:rsidP="00E819B6">
            <w:pPr>
              <w:pStyle w:val="Tabletext"/>
            </w:pPr>
            <w:r w:rsidRPr="00B0197C">
              <w:t xml:space="preserve">Harmonic attenuation </w:t>
            </w:r>
          </w:p>
        </w:tc>
        <w:tc>
          <w:tcPr>
            <w:tcW w:w="1134" w:type="dxa"/>
          </w:tcPr>
          <w:p w14:paraId="233E83A1" w14:textId="77777777" w:rsidR="009C1F8F" w:rsidRPr="00B0197C" w:rsidRDefault="009C1F8F" w:rsidP="00E819B6">
            <w:pPr>
              <w:pStyle w:val="Tabletext"/>
              <w:jc w:val="center"/>
            </w:pPr>
            <w:r w:rsidRPr="00B0197C">
              <w:t>dB</w:t>
            </w:r>
          </w:p>
        </w:tc>
        <w:tc>
          <w:tcPr>
            <w:tcW w:w="2497" w:type="dxa"/>
            <w:vAlign w:val="center"/>
          </w:tcPr>
          <w:p w14:paraId="304C7621" w14:textId="77777777" w:rsidR="009C1F8F" w:rsidRPr="00B0197C" w:rsidRDefault="009C1F8F" w:rsidP="00E819B6">
            <w:pPr>
              <w:pStyle w:val="Tabletext"/>
              <w:jc w:val="center"/>
            </w:pPr>
            <w:r w:rsidRPr="00B0197C">
              <w:t>65</w:t>
            </w:r>
          </w:p>
        </w:tc>
        <w:tc>
          <w:tcPr>
            <w:tcW w:w="2498" w:type="dxa"/>
            <w:vAlign w:val="center"/>
          </w:tcPr>
          <w:p w14:paraId="005CA423" w14:textId="77777777" w:rsidR="009C1F8F" w:rsidRPr="00B0197C" w:rsidRDefault="009C1F8F" w:rsidP="00E819B6">
            <w:pPr>
              <w:pStyle w:val="Tabletext"/>
              <w:jc w:val="center"/>
            </w:pPr>
            <w:r w:rsidRPr="00B0197C">
              <w:t>65</w:t>
            </w:r>
          </w:p>
        </w:tc>
        <w:tc>
          <w:tcPr>
            <w:tcW w:w="2497" w:type="dxa"/>
            <w:vAlign w:val="center"/>
          </w:tcPr>
          <w:p w14:paraId="7D118583" w14:textId="77777777" w:rsidR="009C1F8F" w:rsidRPr="00B0197C" w:rsidRDefault="009C1F8F" w:rsidP="00E819B6">
            <w:pPr>
              <w:pStyle w:val="Tabletext"/>
              <w:jc w:val="center"/>
            </w:pPr>
            <w:r w:rsidRPr="00B0197C">
              <w:t>65</w:t>
            </w:r>
          </w:p>
        </w:tc>
        <w:tc>
          <w:tcPr>
            <w:tcW w:w="2498" w:type="dxa"/>
            <w:vAlign w:val="center"/>
          </w:tcPr>
          <w:p w14:paraId="243BF8A4" w14:textId="77777777" w:rsidR="009C1F8F" w:rsidRPr="00B0197C" w:rsidRDefault="009C1F8F" w:rsidP="00E819B6">
            <w:pPr>
              <w:pStyle w:val="Tabletext"/>
              <w:jc w:val="center"/>
            </w:pPr>
            <w:ins w:id="107" w:author="France" w:date="2024-04-10T11:06:00Z">
              <w:r w:rsidRPr="00B0197C">
                <w:t xml:space="preserve">N/A / </w:t>
              </w:r>
            </w:ins>
            <w:r w:rsidRPr="00B0197C">
              <w:t>65</w:t>
            </w:r>
          </w:p>
        </w:tc>
      </w:tr>
      <w:tr w:rsidR="009C1F8F" w:rsidRPr="00B0197C" w14:paraId="4D4C207B" w14:textId="77777777" w:rsidTr="00E819B6">
        <w:trPr>
          <w:jc w:val="center"/>
        </w:trPr>
        <w:tc>
          <w:tcPr>
            <w:tcW w:w="2805" w:type="dxa"/>
            <w:gridSpan w:val="2"/>
          </w:tcPr>
          <w:p w14:paraId="433A17C6" w14:textId="77777777" w:rsidR="009C1F8F" w:rsidRPr="00B0197C" w:rsidRDefault="009C1F8F" w:rsidP="00E819B6">
            <w:pPr>
              <w:pStyle w:val="Tabletext"/>
            </w:pPr>
            <w:r w:rsidRPr="00B0197C">
              <w:t xml:space="preserve">Spurious attenuation </w:t>
            </w:r>
          </w:p>
        </w:tc>
        <w:tc>
          <w:tcPr>
            <w:tcW w:w="1134" w:type="dxa"/>
          </w:tcPr>
          <w:p w14:paraId="26AED648" w14:textId="77777777" w:rsidR="009C1F8F" w:rsidRPr="00B0197C" w:rsidRDefault="009C1F8F" w:rsidP="00E819B6">
            <w:pPr>
              <w:pStyle w:val="Tabletext"/>
              <w:jc w:val="center"/>
            </w:pPr>
            <w:r w:rsidRPr="00B0197C">
              <w:t>dB</w:t>
            </w:r>
          </w:p>
        </w:tc>
        <w:tc>
          <w:tcPr>
            <w:tcW w:w="2497" w:type="dxa"/>
            <w:vAlign w:val="center"/>
          </w:tcPr>
          <w:p w14:paraId="1C5F4959" w14:textId="77777777" w:rsidR="009C1F8F" w:rsidRPr="00B0197C" w:rsidRDefault="009C1F8F" w:rsidP="00E819B6">
            <w:pPr>
              <w:pStyle w:val="Tabletext"/>
              <w:jc w:val="center"/>
            </w:pPr>
            <w:r w:rsidRPr="00B0197C">
              <w:t>80</w:t>
            </w:r>
          </w:p>
        </w:tc>
        <w:tc>
          <w:tcPr>
            <w:tcW w:w="2498" w:type="dxa"/>
            <w:vAlign w:val="center"/>
          </w:tcPr>
          <w:p w14:paraId="0E8D8FDC" w14:textId="77777777" w:rsidR="009C1F8F" w:rsidRPr="00B0197C" w:rsidRDefault="009C1F8F" w:rsidP="00E819B6">
            <w:pPr>
              <w:pStyle w:val="Tabletext"/>
              <w:jc w:val="center"/>
            </w:pPr>
            <w:r w:rsidRPr="00B0197C">
              <w:t>80</w:t>
            </w:r>
          </w:p>
        </w:tc>
        <w:tc>
          <w:tcPr>
            <w:tcW w:w="2497" w:type="dxa"/>
            <w:vAlign w:val="center"/>
          </w:tcPr>
          <w:p w14:paraId="67D4AB0F" w14:textId="77777777" w:rsidR="009C1F8F" w:rsidRPr="00B0197C" w:rsidRDefault="009C1F8F" w:rsidP="00E819B6">
            <w:pPr>
              <w:pStyle w:val="Tabletext"/>
              <w:jc w:val="center"/>
            </w:pPr>
            <w:r w:rsidRPr="00B0197C">
              <w:t>80</w:t>
            </w:r>
          </w:p>
        </w:tc>
        <w:tc>
          <w:tcPr>
            <w:tcW w:w="2498" w:type="dxa"/>
            <w:vAlign w:val="center"/>
          </w:tcPr>
          <w:p w14:paraId="64B34ADE" w14:textId="77777777" w:rsidR="009C1F8F" w:rsidRPr="00B0197C" w:rsidRDefault="009C1F8F" w:rsidP="00E819B6">
            <w:pPr>
              <w:pStyle w:val="Tabletext"/>
              <w:jc w:val="center"/>
            </w:pPr>
            <w:ins w:id="108" w:author="France" w:date="2024-04-10T11:06:00Z">
              <w:r w:rsidRPr="00B0197C">
                <w:t xml:space="preserve">N/A / </w:t>
              </w:r>
            </w:ins>
            <w:r w:rsidRPr="00B0197C">
              <w:t>80</w:t>
            </w:r>
          </w:p>
        </w:tc>
      </w:tr>
      <w:tr w:rsidR="009C1F8F" w:rsidRPr="00B0197C" w14:paraId="78850C9A" w14:textId="77777777" w:rsidTr="00E819B6">
        <w:trPr>
          <w:jc w:val="center"/>
        </w:trPr>
        <w:tc>
          <w:tcPr>
            <w:tcW w:w="2805" w:type="dxa"/>
            <w:gridSpan w:val="2"/>
          </w:tcPr>
          <w:p w14:paraId="7C86F5DB" w14:textId="77777777" w:rsidR="009C1F8F" w:rsidRPr="00B0197C" w:rsidRDefault="009C1F8F" w:rsidP="00E819B6">
            <w:pPr>
              <w:pStyle w:val="Tabletext"/>
            </w:pPr>
            <w:r w:rsidRPr="00B0197C">
              <w:t>Modulation</w:t>
            </w:r>
          </w:p>
        </w:tc>
        <w:tc>
          <w:tcPr>
            <w:tcW w:w="1134" w:type="dxa"/>
          </w:tcPr>
          <w:p w14:paraId="6092D754" w14:textId="77777777" w:rsidR="009C1F8F" w:rsidRPr="00B0197C" w:rsidRDefault="009C1F8F" w:rsidP="00E819B6">
            <w:pPr>
              <w:pStyle w:val="Tabletext"/>
            </w:pPr>
          </w:p>
        </w:tc>
        <w:tc>
          <w:tcPr>
            <w:tcW w:w="2497" w:type="dxa"/>
            <w:vAlign w:val="center"/>
          </w:tcPr>
          <w:p w14:paraId="7C5BAC9F" w14:textId="77777777" w:rsidR="009C1F8F" w:rsidRPr="00B0197C" w:rsidRDefault="009C1F8F" w:rsidP="00E819B6">
            <w:pPr>
              <w:pStyle w:val="Tabletext"/>
              <w:jc w:val="center"/>
            </w:pPr>
            <w:r w:rsidRPr="00B0197C">
              <w:t>OQPSK</w:t>
            </w:r>
          </w:p>
        </w:tc>
        <w:tc>
          <w:tcPr>
            <w:tcW w:w="2498" w:type="dxa"/>
            <w:vAlign w:val="center"/>
          </w:tcPr>
          <w:p w14:paraId="63FA3A4F" w14:textId="77777777" w:rsidR="009C1F8F" w:rsidRPr="00B0197C" w:rsidRDefault="009C1F8F" w:rsidP="00E819B6">
            <w:pPr>
              <w:pStyle w:val="Tabletext"/>
              <w:jc w:val="center"/>
            </w:pPr>
            <w:r w:rsidRPr="00B0197C">
              <w:t>16 APSK</w:t>
            </w:r>
          </w:p>
        </w:tc>
        <w:tc>
          <w:tcPr>
            <w:tcW w:w="2497" w:type="dxa"/>
            <w:vAlign w:val="center"/>
          </w:tcPr>
          <w:p w14:paraId="119BCDEE" w14:textId="77777777" w:rsidR="009C1F8F" w:rsidRPr="00B0197C" w:rsidRDefault="009C1F8F" w:rsidP="00E819B6">
            <w:pPr>
              <w:pStyle w:val="Tabletext"/>
              <w:jc w:val="center"/>
            </w:pPr>
            <w:r w:rsidRPr="00B0197C">
              <w:t>QPSK, OQPSK</w:t>
            </w:r>
          </w:p>
        </w:tc>
        <w:tc>
          <w:tcPr>
            <w:tcW w:w="2498" w:type="dxa"/>
            <w:vAlign w:val="center"/>
          </w:tcPr>
          <w:p w14:paraId="2137E626" w14:textId="77777777" w:rsidR="009C1F8F" w:rsidRPr="00B0197C" w:rsidRDefault="009C1F8F" w:rsidP="00E819B6">
            <w:pPr>
              <w:pStyle w:val="Tabletext"/>
              <w:jc w:val="center"/>
            </w:pPr>
            <w:ins w:id="109" w:author="France" w:date="2024-04-10T11:06:00Z">
              <w:r w:rsidRPr="00B0197C">
                <w:t xml:space="preserve">QPSK, </w:t>
              </w:r>
            </w:ins>
            <w:r w:rsidRPr="00B0197C">
              <w:t>OQPSK</w:t>
            </w:r>
          </w:p>
        </w:tc>
      </w:tr>
      <w:tr w:rsidR="009C1F8F" w:rsidRPr="00B0197C" w14:paraId="21838774" w14:textId="77777777" w:rsidTr="00E819B6">
        <w:trPr>
          <w:jc w:val="center"/>
        </w:trPr>
        <w:tc>
          <w:tcPr>
            <w:tcW w:w="13929" w:type="dxa"/>
            <w:gridSpan w:val="7"/>
            <w:shd w:val="clear" w:color="auto" w:fill="D9D9D9" w:themeFill="background1" w:themeFillShade="D9"/>
          </w:tcPr>
          <w:p w14:paraId="2341771E" w14:textId="77777777" w:rsidR="009C1F8F" w:rsidRPr="00B0197C" w:rsidRDefault="009C1F8F" w:rsidP="009147C3">
            <w:pPr>
              <w:pStyle w:val="Tablehead"/>
              <w:jc w:val="left"/>
            </w:pPr>
            <w:r w:rsidRPr="00B0197C">
              <w:t>Receiver</w:t>
            </w:r>
          </w:p>
        </w:tc>
      </w:tr>
      <w:tr w:rsidR="009C1F8F" w:rsidRPr="00B0197C" w14:paraId="41C7D785" w14:textId="77777777" w:rsidTr="00E819B6">
        <w:trPr>
          <w:jc w:val="center"/>
        </w:trPr>
        <w:tc>
          <w:tcPr>
            <w:tcW w:w="2805" w:type="dxa"/>
            <w:gridSpan w:val="2"/>
          </w:tcPr>
          <w:p w14:paraId="4DF0208A" w14:textId="77777777" w:rsidR="009C1F8F" w:rsidRPr="00B0197C" w:rsidRDefault="009C1F8F" w:rsidP="00E819B6">
            <w:pPr>
              <w:pStyle w:val="Tabletext"/>
            </w:pPr>
            <w:r w:rsidRPr="00B0197C">
              <w:t>Tuning range</w:t>
            </w:r>
          </w:p>
        </w:tc>
        <w:tc>
          <w:tcPr>
            <w:tcW w:w="1134" w:type="dxa"/>
          </w:tcPr>
          <w:p w14:paraId="101D3F34" w14:textId="77777777" w:rsidR="009C1F8F" w:rsidRPr="00B0197C" w:rsidRDefault="009C1F8F" w:rsidP="00E819B6">
            <w:pPr>
              <w:pStyle w:val="Tabletext"/>
              <w:jc w:val="center"/>
            </w:pPr>
            <w:r w:rsidRPr="00B0197C">
              <w:t>GHz</w:t>
            </w:r>
          </w:p>
        </w:tc>
        <w:tc>
          <w:tcPr>
            <w:tcW w:w="2497" w:type="dxa"/>
            <w:vAlign w:val="center"/>
          </w:tcPr>
          <w:p w14:paraId="4D0E650A" w14:textId="77777777" w:rsidR="009C1F8F" w:rsidRPr="00B0197C" w:rsidRDefault="009C1F8F" w:rsidP="00E819B6">
            <w:pPr>
              <w:pStyle w:val="Tabletext"/>
              <w:jc w:val="center"/>
            </w:pPr>
            <w:r w:rsidRPr="00B0197C">
              <w:t>14.83</w:t>
            </w:r>
            <w:r w:rsidRPr="00B0197C">
              <w:noBreakHyphen/>
              <w:t>15.35</w:t>
            </w:r>
          </w:p>
        </w:tc>
        <w:tc>
          <w:tcPr>
            <w:tcW w:w="2498" w:type="dxa"/>
            <w:vAlign w:val="center"/>
          </w:tcPr>
          <w:p w14:paraId="3C46FE7C" w14:textId="77777777" w:rsidR="009C1F8F" w:rsidRPr="00B0197C" w:rsidRDefault="009C1F8F" w:rsidP="00E819B6">
            <w:pPr>
              <w:pStyle w:val="Tabletext"/>
              <w:jc w:val="center"/>
            </w:pPr>
            <w:r w:rsidRPr="00B0197C">
              <w:t>14.50</w:t>
            </w:r>
            <w:r w:rsidRPr="00B0197C">
              <w:noBreakHyphen/>
              <w:t>15.35</w:t>
            </w:r>
          </w:p>
        </w:tc>
        <w:tc>
          <w:tcPr>
            <w:tcW w:w="2497" w:type="dxa"/>
            <w:vAlign w:val="center"/>
          </w:tcPr>
          <w:p w14:paraId="0A9DAA53" w14:textId="77777777" w:rsidR="009C1F8F" w:rsidRPr="00B0197C" w:rsidRDefault="009C1F8F" w:rsidP="00E819B6">
            <w:pPr>
              <w:pStyle w:val="Tabletext"/>
              <w:jc w:val="center"/>
            </w:pPr>
            <w:r w:rsidRPr="00B0197C">
              <w:t>15.15</w:t>
            </w:r>
            <w:r w:rsidRPr="00B0197C">
              <w:noBreakHyphen/>
              <w:t>15.35</w:t>
            </w:r>
          </w:p>
        </w:tc>
        <w:tc>
          <w:tcPr>
            <w:tcW w:w="2498" w:type="dxa"/>
            <w:vAlign w:val="center"/>
          </w:tcPr>
          <w:p w14:paraId="5D9BEC5F" w14:textId="77777777" w:rsidR="009C1F8F" w:rsidRPr="00B0197C" w:rsidRDefault="009C1F8F" w:rsidP="00E819B6">
            <w:pPr>
              <w:pStyle w:val="Tabletext"/>
              <w:jc w:val="center"/>
            </w:pPr>
            <w:r w:rsidRPr="00B0197C">
              <w:t>14.50</w:t>
            </w:r>
            <w:r w:rsidRPr="00B0197C">
              <w:noBreakHyphen/>
              <w:t>14.83</w:t>
            </w:r>
          </w:p>
        </w:tc>
      </w:tr>
      <w:tr w:rsidR="009C1F8F" w:rsidRPr="00B0197C" w14:paraId="0526C673" w14:textId="77777777" w:rsidTr="00E819B6">
        <w:trPr>
          <w:jc w:val="center"/>
        </w:trPr>
        <w:tc>
          <w:tcPr>
            <w:tcW w:w="1954" w:type="dxa"/>
            <w:vMerge w:val="restart"/>
          </w:tcPr>
          <w:p w14:paraId="2AA3EF72" w14:textId="77777777" w:rsidR="009C1F8F" w:rsidRPr="00B0197C" w:rsidRDefault="009C1F8F" w:rsidP="00E819B6">
            <w:pPr>
              <w:pStyle w:val="Tabletext"/>
            </w:pPr>
            <w:r w:rsidRPr="00B0197C">
              <w:t xml:space="preserve">RF selectivity </w:t>
            </w:r>
          </w:p>
        </w:tc>
        <w:tc>
          <w:tcPr>
            <w:tcW w:w="851" w:type="dxa"/>
          </w:tcPr>
          <w:p w14:paraId="6E25B1FE" w14:textId="77777777" w:rsidR="009C1F8F" w:rsidRPr="00B0197C" w:rsidRDefault="009C1F8F" w:rsidP="00E819B6">
            <w:pPr>
              <w:pStyle w:val="Tabletext"/>
              <w:spacing w:after="0"/>
            </w:pPr>
            <w:r w:rsidRPr="00B0197C">
              <w:t>3 dB</w:t>
            </w:r>
          </w:p>
        </w:tc>
        <w:tc>
          <w:tcPr>
            <w:tcW w:w="1134" w:type="dxa"/>
          </w:tcPr>
          <w:p w14:paraId="372A455A" w14:textId="77777777" w:rsidR="009C1F8F" w:rsidRPr="00B0197C" w:rsidRDefault="009C1F8F" w:rsidP="00E819B6">
            <w:pPr>
              <w:pStyle w:val="Tabletext"/>
              <w:jc w:val="center"/>
            </w:pPr>
            <w:r w:rsidRPr="00B0197C">
              <w:t>MHz</w:t>
            </w:r>
          </w:p>
        </w:tc>
        <w:tc>
          <w:tcPr>
            <w:tcW w:w="2497" w:type="dxa"/>
            <w:vAlign w:val="center"/>
          </w:tcPr>
          <w:p w14:paraId="6BB34CB5" w14:textId="77777777" w:rsidR="009C1F8F" w:rsidRPr="00B0197C" w:rsidRDefault="009C1F8F" w:rsidP="00E819B6">
            <w:pPr>
              <w:pStyle w:val="Tabletext"/>
              <w:jc w:val="center"/>
            </w:pPr>
            <w:r w:rsidRPr="00B0197C">
              <w:t>520</w:t>
            </w:r>
          </w:p>
        </w:tc>
        <w:tc>
          <w:tcPr>
            <w:tcW w:w="2498" w:type="dxa"/>
            <w:vAlign w:val="center"/>
          </w:tcPr>
          <w:p w14:paraId="5892B2BD" w14:textId="77777777" w:rsidR="009C1F8F" w:rsidRPr="00B0197C" w:rsidRDefault="009C1F8F" w:rsidP="00E819B6">
            <w:pPr>
              <w:pStyle w:val="Tabletext"/>
              <w:jc w:val="center"/>
            </w:pPr>
            <w:r w:rsidRPr="00B0197C">
              <w:t>440</w:t>
            </w:r>
          </w:p>
        </w:tc>
        <w:tc>
          <w:tcPr>
            <w:tcW w:w="2497" w:type="dxa"/>
            <w:vAlign w:val="center"/>
          </w:tcPr>
          <w:p w14:paraId="0EDFE796" w14:textId="77777777" w:rsidR="009C1F8F" w:rsidRPr="00B0197C" w:rsidRDefault="009C1F8F" w:rsidP="00E819B6">
            <w:pPr>
              <w:pStyle w:val="Tabletext"/>
              <w:jc w:val="center"/>
            </w:pPr>
            <w:r w:rsidRPr="00B0197C">
              <w:t>307</w:t>
            </w:r>
          </w:p>
        </w:tc>
        <w:tc>
          <w:tcPr>
            <w:tcW w:w="2498" w:type="dxa"/>
            <w:vAlign w:val="center"/>
          </w:tcPr>
          <w:p w14:paraId="3EC420B0" w14:textId="77777777" w:rsidR="009C1F8F" w:rsidRPr="00B0197C" w:rsidRDefault="009C1F8F" w:rsidP="00E819B6">
            <w:pPr>
              <w:pStyle w:val="Tabletext"/>
              <w:jc w:val="center"/>
            </w:pPr>
            <w:r w:rsidRPr="00B0197C">
              <w:t>340</w:t>
            </w:r>
          </w:p>
        </w:tc>
      </w:tr>
      <w:tr w:rsidR="009C1F8F" w:rsidRPr="00B0197C" w14:paraId="34C90AE3" w14:textId="77777777" w:rsidTr="00E819B6">
        <w:trPr>
          <w:jc w:val="center"/>
        </w:trPr>
        <w:tc>
          <w:tcPr>
            <w:tcW w:w="1954" w:type="dxa"/>
            <w:vMerge/>
          </w:tcPr>
          <w:p w14:paraId="3B97DA55" w14:textId="77777777" w:rsidR="009C1F8F" w:rsidRPr="00B0197C" w:rsidRDefault="009C1F8F" w:rsidP="00E819B6">
            <w:pPr>
              <w:pStyle w:val="Tabletext"/>
            </w:pPr>
          </w:p>
        </w:tc>
        <w:tc>
          <w:tcPr>
            <w:tcW w:w="851" w:type="dxa"/>
          </w:tcPr>
          <w:p w14:paraId="4B9FBD54" w14:textId="77777777" w:rsidR="009C1F8F" w:rsidRPr="00B0197C" w:rsidRDefault="009C1F8F" w:rsidP="00E819B6">
            <w:pPr>
              <w:pStyle w:val="Tabletext"/>
            </w:pPr>
            <w:r w:rsidRPr="00B0197C">
              <w:t>20 dB</w:t>
            </w:r>
          </w:p>
        </w:tc>
        <w:tc>
          <w:tcPr>
            <w:tcW w:w="1134" w:type="dxa"/>
          </w:tcPr>
          <w:p w14:paraId="4A2F202C" w14:textId="77777777" w:rsidR="009C1F8F" w:rsidRPr="00B0197C" w:rsidRDefault="009C1F8F" w:rsidP="00E819B6">
            <w:pPr>
              <w:pStyle w:val="Tabletext"/>
              <w:jc w:val="center"/>
            </w:pPr>
            <w:r w:rsidRPr="00B0197C">
              <w:t>MHz</w:t>
            </w:r>
          </w:p>
        </w:tc>
        <w:tc>
          <w:tcPr>
            <w:tcW w:w="2497" w:type="dxa"/>
            <w:vAlign w:val="center"/>
          </w:tcPr>
          <w:p w14:paraId="0CF21DF7" w14:textId="77777777" w:rsidR="009C1F8F" w:rsidRPr="00B0197C" w:rsidRDefault="009C1F8F" w:rsidP="00E819B6">
            <w:pPr>
              <w:pStyle w:val="Tabletext"/>
              <w:jc w:val="center"/>
            </w:pPr>
            <w:r w:rsidRPr="00B0197C">
              <w:t>580</w:t>
            </w:r>
          </w:p>
        </w:tc>
        <w:tc>
          <w:tcPr>
            <w:tcW w:w="2498" w:type="dxa"/>
            <w:vAlign w:val="center"/>
          </w:tcPr>
          <w:p w14:paraId="3F744860" w14:textId="77777777" w:rsidR="009C1F8F" w:rsidRPr="00B0197C" w:rsidRDefault="009C1F8F" w:rsidP="00E819B6">
            <w:pPr>
              <w:pStyle w:val="Tabletext"/>
              <w:jc w:val="center"/>
            </w:pPr>
            <w:r w:rsidRPr="00B0197C">
              <w:t>587</w:t>
            </w:r>
          </w:p>
        </w:tc>
        <w:tc>
          <w:tcPr>
            <w:tcW w:w="2497" w:type="dxa"/>
            <w:vAlign w:val="center"/>
          </w:tcPr>
          <w:p w14:paraId="6B0954D4" w14:textId="77777777" w:rsidR="009C1F8F" w:rsidRPr="00B0197C" w:rsidRDefault="009C1F8F" w:rsidP="00E819B6">
            <w:pPr>
              <w:pStyle w:val="Tabletext"/>
              <w:jc w:val="center"/>
            </w:pPr>
            <w:r w:rsidRPr="00B0197C">
              <w:t>325</w:t>
            </w:r>
          </w:p>
        </w:tc>
        <w:tc>
          <w:tcPr>
            <w:tcW w:w="2498" w:type="dxa"/>
            <w:vAlign w:val="center"/>
          </w:tcPr>
          <w:p w14:paraId="60082D91" w14:textId="77777777" w:rsidR="009C1F8F" w:rsidRPr="00B0197C" w:rsidRDefault="009C1F8F" w:rsidP="00E819B6">
            <w:pPr>
              <w:pStyle w:val="Tabletext"/>
              <w:jc w:val="center"/>
            </w:pPr>
            <w:r w:rsidRPr="00B0197C">
              <w:t>400</w:t>
            </w:r>
          </w:p>
        </w:tc>
      </w:tr>
      <w:tr w:rsidR="009C1F8F" w:rsidRPr="00B0197C" w14:paraId="05F36531" w14:textId="77777777" w:rsidTr="00E819B6">
        <w:trPr>
          <w:jc w:val="center"/>
        </w:trPr>
        <w:tc>
          <w:tcPr>
            <w:tcW w:w="1954" w:type="dxa"/>
            <w:vMerge/>
          </w:tcPr>
          <w:p w14:paraId="1FB37FEE" w14:textId="77777777" w:rsidR="009C1F8F" w:rsidRPr="00B0197C" w:rsidRDefault="009C1F8F" w:rsidP="00E819B6">
            <w:pPr>
              <w:pStyle w:val="Tabletext"/>
            </w:pPr>
          </w:p>
        </w:tc>
        <w:tc>
          <w:tcPr>
            <w:tcW w:w="851" w:type="dxa"/>
          </w:tcPr>
          <w:p w14:paraId="443FA2A8" w14:textId="77777777" w:rsidR="009C1F8F" w:rsidRPr="00B0197C" w:rsidRDefault="009C1F8F" w:rsidP="00E819B6">
            <w:pPr>
              <w:pStyle w:val="Tabletext"/>
            </w:pPr>
            <w:r w:rsidRPr="00B0197C">
              <w:t>40 dB</w:t>
            </w:r>
          </w:p>
        </w:tc>
        <w:tc>
          <w:tcPr>
            <w:tcW w:w="1134" w:type="dxa"/>
          </w:tcPr>
          <w:p w14:paraId="584FCEA9" w14:textId="77777777" w:rsidR="009C1F8F" w:rsidRPr="00B0197C" w:rsidRDefault="009C1F8F" w:rsidP="00E819B6">
            <w:pPr>
              <w:pStyle w:val="Tabletext"/>
              <w:jc w:val="center"/>
            </w:pPr>
          </w:p>
        </w:tc>
        <w:tc>
          <w:tcPr>
            <w:tcW w:w="2497" w:type="dxa"/>
            <w:vAlign w:val="center"/>
          </w:tcPr>
          <w:p w14:paraId="08B81C1D" w14:textId="77777777" w:rsidR="009C1F8F" w:rsidRPr="00B0197C" w:rsidRDefault="009C1F8F" w:rsidP="00E819B6">
            <w:pPr>
              <w:pStyle w:val="Tabletext"/>
              <w:jc w:val="center"/>
            </w:pPr>
            <w:r w:rsidRPr="00B0197C">
              <w:t>Not available</w:t>
            </w:r>
          </w:p>
        </w:tc>
        <w:tc>
          <w:tcPr>
            <w:tcW w:w="2498" w:type="dxa"/>
            <w:vAlign w:val="center"/>
          </w:tcPr>
          <w:p w14:paraId="1A1B3B89" w14:textId="77777777" w:rsidR="009C1F8F" w:rsidRPr="00B0197C" w:rsidRDefault="009C1F8F" w:rsidP="00E819B6">
            <w:pPr>
              <w:pStyle w:val="Tabletext"/>
              <w:jc w:val="center"/>
            </w:pPr>
            <w:r w:rsidRPr="00B0197C">
              <w:t>Not available</w:t>
            </w:r>
          </w:p>
        </w:tc>
        <w:tc>
          <w:tcPr>
            <w:tcW w:w="2497" w:type="dxa"/>
            <w:vAlign w:val="center"/>
          </w:tcPr>
          <w:p w14:paraId="21C7B6AF" w14:textId="77777777" w:rsidR="009C1F8F" w:rsidRPr="00B0197C" w:rsidRDefault="009C1F8F" w:rsidP="00E819B6">
            <w:pPr>
              <w:pStyle w:val="Tabletext"/>
              <w:jc w:val="center"/>
            </w:pPr>
            <w:r w:rsidRPr="00B0197C">
              <w:t>399</w:t>
            </w:r>
          </w:p>
        </w:tc>
        <w:tc>
          <w:tcPr>
            <w:tcW w:w="2498" w:type="dxa"/>
            <w:vAlign w:val="center"/>
          </w:tcPr>
          <w:p w14:paraId="05B82F18" w14:textId="77777777" w:rsidR="009C1F8F" w:rsidRPr="00B0197C" w:rsidRDefault="009C1F8F" w:rsidP="00E819B6">
            <w:pPr>
              <w:pStyle w:val="Tabletext"/>
              <w:jc w:val="center"/>
            </w:pPr>
            <w:r w:rsidRPr="00B0197C">
              <w:t>540</w:t>
            </w:r>
          </w:p>
        </w:tc>
      </w:tr>
      <w:tr w:rsidR="009C1F8F" w:rsidRPr="00B0197C" w14:paraId="4B21F2E6" w14:textId="77777777" w:rsidTr="00E819B6">
        <w:trPr>
          <w:jc w:val="center"/>
        </w:trPr>
        <w:tc>
          <w:tcPr>
            <w:tcW w:w="1954" w:type="dxa"/>
            <w:vMerge/>
          </w:tcPr>
          <w:p w14:paraId="657DC87D" w14:textId="77777777" w:rsidR="009C1F8F" w:rsidRPr="00B0197C" w:rsidRDefault="009C1F8F" w:rsidP="00E819B6">
            <w:pPr>
              <w:pStyle w:val="Tabletext"/>
            </w:pPr>
          </w:p>
        </w:tc>
        <w:tc>
          <w:tcPr>
            <w:tcW w:w="851" w:type="dxa"/>
          </w:tcPr>
          <w:p w14:paraId="25814C63" w14:textId="77777777" w:rsidR="009C1F8F" w:rsidRPr="00B0197C" w:rsidRDefault="009C1F8F" w:rsidP="00E819B6">
            <w:pPr>
              <w:pStyle w:val="Tabletext"/>
            </w:pPr>
            <w:r w:rsidRPr="00B0197C">
              <w:t>60 dB</w:t>
            </w:r>
          </w:p>
        </w:tc>
        <w:tc>
          <w:tcPr>
            <w:tcW w:w="1134" w:type="dxa"/>
          </w:tcPr>
          <w:p w14:paraId="6C5C37CC" w14:textId="77777777" w:rsidR="009C1F8F" w:rsidRPr="00B0197C" w:rsidRDefault="009C1F8F" w:rsidP="00E819B6">
            <w:pPr>
              <w:pStyle w:val="Tabletext"/>
              <w:jc w:val="center"/>
            </w:pPr>
            <w:r w:rsidRPr="00B0197C">
              <w:t>MHz</w:t>
            </w:r>
          </w:p>
        </w:tc>
        <w:tc>
          <w:tcPr>
            <w:tcW w:w="2497" w:type="dxa"/>
            <w:vAlign w:val="center"/>
          </w:tcPr>
          <w:p w14:paraId="28D5720A" w14:textId="77777777" w:rsidR="009C1F8F" w:rsidRPr="00B0197C" w:rsidRDefault="009C1F8F" w:rsidP="00E819B6">
            <w:pPr>
              <w:pStyle w:val="Tabletext"/>
              <w:jc w:val="center"/>
            </w:pPr>
            <w:r w:rsidRPr="00B0197C">
              <w:t>720</w:t>
            </w:r>
          </w:p>
        </w:tc>
        <w:tc>
          <w:tcPr>
            <w:tcW w:w="2498" w:type="dxa"/>
            <w:vAlign w:val="center"/>
          </w:tcPr>
          <w:p w14:paraId="1F84B6E3" w14:textId="77777777" w:rsidR="009C1F8F" w:rsidRPr="00B0197C" w:rsidRDefault="009C1F8F" w:rsidP="00E819B6">
            <w:pPr>
              <w:pStyle w:val="Tabletext"/>
              <w:jc w:val="center"/>
            </w:pPr>
            <w:r w:rsidRPr="00B0197C">
              <w:t>700</w:t>
            </w:r>
          </w:p>
        </w:tc>
        <w:tc>
          <w:tcPr>
            <w:tcW w:w="2497" w:type="dxa"/>
            <w:vAlign w:val="center"/>
          </w:tcPr>
          <w:p w14:paraId="4168E05B" w14:textId="77777777" w:rsidR="009C1F8F" w:rsidRPr="00B0197C" w:rsidRDefault="009C1F8F" w:rsidP="00E819B6">
            <w:pPr>
              <w:pStyle w:val="Tabletext"/>
              <w:jc w:val="center"/>
            </w:pPr>
            <w:r w:rsidRPr="00B0197C">
              <w:t>Not available</w:t>
            </w:r>
          </w:p>
        </w:tc>
        <w:tc>
          <w:tcPr>
            <w:tcW w:w="2498" w:type="dxa"/>
            <w:vAlign w:val="center"/>
          </w:tcPr>
          <w:p w14:paraId="6F73DE3E" w14:textId="77777777" w:rsidR="009C1F8F" w:rsidRPr="00B0197C" w:rsidRDefault="009C1F8F" w:rsidP="00E819B6">
            <w:pPr>
              <w:pStyle w:val="Tabletext"/>
              <w:jc w:val="center"/>
            </w:pPr>
            <w:r w:rsidRPr="00B0197C">
              <w:t>Not available</w:t>
            </w:r>
          </w:p>
        </w:tc>
      </w:tr>
      <w:tr w:rsidR="009C1F8F" w:rsidRPr="00B0197C" w14:paraId="5B7CA759" w14:textId="77777777" w:rsidTr="00E819B6">
        <w:trPr>
          <w:jc w:val="center"/>
        </w:trPr>
        <w:tc>
          <w:tcPr>
            <w:tcW w:w="1954" w:type="dxa"/>
            <w:vMerge w:val="restart"/>
          </w:tcPr>
          <w:p w14:paraId="70703D7D" w14:textId="77777777" w:rsidR="009C1F8F" w:rsidRPr="00B0197C" w:rsidRDefault="009C1F8F" w:rsidP="00E819B6">
            <w:pPr>
              <w:pStyle w:val="Tabletext"/>
              <w:spacing w:after="0"/>
            </w:pPr>
            <w:r w:rsidRPr="00B0197C">
              <w:t xml:space="preserve">IF selectivity </w:t>
            </w:r>
          </w:p>
        </w:tc>
        <w:tc>
          <w:tcPr>
            <w:tcW w:w="851" w:type="dxa"/>
          </w:tcPr>
          <w:p w14:paraId="1CF3DFBF" w14:textId="77777777" w:rsidR="009C1F8F" w:rsidRPr="00B0197C" w:rsidRDefault="009C1F8F" w:rsidP="00E819B6">
            <w:pPr>
              <w:pStyle w:val="Tabletext"/>
              <w:spacing w:after="0"/>
            </w:pPr>
            <w:r w:rsidRPr="00B0197C">
              <w:t>3 dB</w:t>
            </w:r>
          </w:p>
        </w:tc>
        <w:tc>
          <w:tcPr>
            <w:tcW w:w="1134" w:type="dxa"/>
          </w:tcPr>
          <w:p w14:paraId="52DB5543" w14:textId="77777777" w:rsidR="009C1F8F" w:rsidRPr="00B0197C" w:rsidRDefault="009C1F8F" w:rsidP="00E819B6">
            <w:pPr>
              <w:pStyle w:val="Tabletext"/>
              <w:spacing w:after="0"/>
              <w:jc w:val="center"/>
            </w:pPr>
            <w:r w:rsidRPr="00B0197C">
              <w:t>MHz</w:t>
            </w:r>
          </w:p>
        </w:tc>
        <w:tc>
          <w:tcPr>
            <w:tcW w:w="2497" w:type="dxa"/>
            <w:vAlign w:val="center"/>
          </w:tcPr>
          <w:p w14:paraId="4362D1FE" w14:textId="77777777" w:rsidR="009C1F8F" w:rsidRPr="00B0197C" w:rsidRDefault="009C1F8F" w:rsidP="00E819B6">
            <w:pPr>
              <w:pStyle w:val="Tabletext"/>
              <w:spacing w:after="0"/>
              <w:jc w:val="center"/>
            </w:pPr>
            <w:r w:rsidRPr="00B0197C">
              <w:t>50</w:t>
            </w:r>
          </w:p>
        </w:tc>
        <w:tc>
          <w:tcPr>
            <w:tcW w:w="2498" w:type="dxa"/>
            <w:vAlign w:val="center"/>
          </w:tcPr>
          <w:p w14:paraId="411ED145" w14:textId="77777777" w:rsidR="009C1F8F" w:rsidRPr="00B0197C" w:rsidRDefault="009C1F8F" w:rsidP="00E819B6">
            <w:pPr>
              <w:pStyle w:val="Tabletext"/>
              <w:spacing w:after="0"/>
              <w:jc w:val="center"/>
            </w:pPr>
            <w:r w:rsidRPr="00B0197C">
              <w:t>50</w:t>
            </w:r>
          </w:p>
        </w:tc>
        <w:tc>
          <w:tcPr>
            <w:tcW w:w="2497" w:type="dxa"/>
            <w:vAlign w:val="center"/>
          </w:tcPr>
          <w:p w14:paraId="564F0F4B" w14:textId="77777777" w:rsidR="009C1F8F" w:rsidRPr="00B0197C" w:rsidRDefault="009C1F8F" w:rsidP="00E819B6">
            <w:pPr>
              <w:pStyle w:val="Tabletext"/>
              <w:spacing w:after="0"/>
              <w:jc w:val="center"/>
            </w:pPr>
            <w:r w:rsidRPr="00B0197C">
              <w:t>130</w:t>
            </w:r>
          </w:p>
        </w:tc>
        <w:tc>
          <w:tcPr>
            <w:tcW w:w="2498" w:type="dxa"/>
            <w:vAlign w:val="center"/>
          </w:tcPr>
          <w:p w14:paraId="320A982C" w14:textId="77777777" w:rsidR="009C1F8F" w:rsidRPr="00B0197C" w:rsidRDefault="009C1F8F" w:rsidP="00E819B6">
            <w:pPr>
              <w:pStyle w:val="Tabletext"/>
              <w:spacing w:after="0"/>
              <w:jc w:val="center"/>
            </w:pPr>
            <w:r w:rsidRPr="00B0197C">
              <w:t>36.5</w:t>
            </w:r>
          </w:p>
        </w:tc>
      </w:tr>
      <w:tr w:rsidR="009C1F8F" w:rsidRPr="00B0197C" w14:paraId="20B59B34" w14:textId="77777777" w:rsidTr="00E819B6">
        <w:trPr>
          <w:jc w:val="center"/>
        </w:trPr>
        <w:tc>
          <w:tcPr>
            <w:tcW w:w="1954" w:type="dxa"/>
            <w:vMerge/>
          </w:tcPr>
          <w:p w14:paraId="582CF997" w14:textId="77777777" w:rsidR="009C1F8F" w:rsidRPr="00B0197C" w:rsidRDefault="009C1F8F" w:rsidP="00E819B6">
            <w:pPr>
              <w:pStyle w:val="Tabletext"/>
            </w:pPr>
          </w:p>
        </w:tc>
        <w:tc>
          <w:tcPr>
            <w:tcW w:w="851" w:type="dxa"/>
          </w:tcPr>
          <w:p w14:paraId="50700426" w14:textId="77777777" w:rsidR="009C1F8F" w:rsidRPr="00B0197C" w:rsidRDefault="009C1F8F" w:rsidP="00E819B6">
            <w:pPr>
              <w:pStyle w:val="Tabletext"/>
            </w:pPr>
            <w:r w:rsidRPr="00B0197C">
              <w:t>20 dB</w:t>
            </w:r>
          </w:p>
        </w:tc>
        <w:tc>
          <w:tcPr>
            <w:tcW w:w="1134" w:type="dxa"/>
          </w:tcPr>
          <w:p w14:paraId="745C0E07" w14:textId="77777777" w:rsidR="009C1F8F" w:rsidRPr="00B0197C" w:rsidRDefault="009C1F8F" w:rsidP="00E819B6">
            <w:pPr>
              <w:pStyle w:val="Tabletext"/>
              <w:jc w:val="center"/>
            </w:pPr>
            <w:r w:rsidRPr="00B0197C">
              <w:t>MHz</w:t>
            </w:r>
          </w:p>
        </w:tc>
        <w:tc>
          <w:tcPr>
            <w:tcW w:w="2497" w:type="dxa"/>
            <w:vAlign w:val="center"/>
          </w:tcPr>
          <w:p w14:paraId="0A9315C9" w14:textId="77777777" w:rsidR="009C1F8F" w:rsidRPr="00B0197C" w:rsidRDefault="009C1F8F" w:rsidP="00E819B6">
            <w:pPr>
              <w:pStyle w:val="Tabletext"/>
              <w:jc w:val="center"/>
            </w:pPr>
            <w:r w:rsidRPr="00B0197C">
              <w:t>85</w:t>
            </w:r>
          </w:p>
        </w:tc>
        <w:tc>
          <w:tcPr>
            <w:tcW w:w="2498" w:type="dxa"/>
            <w:vAlign w:val="center"/>
          </w:tcPr>
          <w:p w14:paraId="47B78195" w14:textId="77777777" w:rsidR="009C1F8F" w:rsidRPr="00B0197C" w:rsidRDefault="009C1F8F" w:rsidP="00E819B6">
            <w:pPr>
              <w:pStyle w:val="Tabletext"/>
              <w:jc w:val="center"/>
            </w:pPr>
            <w:r w:rsidRPr="00B0197C">
              <w:t>70</w:t>
            </w:r>
          </w:p>
        </w:tc>
        <w:tc>
          <w:tcPr>
            <w:tcW w:w="2497" w:type="dxa"/>
            <w:vAlign w:val="center"/>
          </w:tcPr>
          <w:p w14:paraId="65F3087E" w14:textId="77777777" w:rsidR="009C1F8F" w:rsidRPr="00B0197C" w:rsidRDefault="009C1F8F" w:rsidP="00E819B6">
            <w:pPr>
              <w:pStyle w:val="Tabletext"/>
              <w:jc w:val="center"/>
            </w:pPr>
            <w:r w:rsidRPr="00B0197C">
              <w:t>400</w:t>
            </w:r>
          </w:p>
        </w:tc>
        <w:tc>
          <w:tcPr>
            <w:tcW w:w="2498" w:type="dxa"/>
            <w:vAlign w:val="center"/>
          </w:tcPr>
          <w:p w14:paraId="3799C209" w14:textId="77777777" w:rsidR="009C1F8F" w:rsidRPr="00B0197C" w:rsidRDefault="009C1F8F" w:rsidP="00E819B6">
            <w:pPr>
              <w:pStyle w:val="Tabletext"/>
              <w:jc w:val="center"/>
            </w:pPr>
            <w:r w:rsidRPr="00B0197C">
              <w:t>59.1</w:t>
            </w:r>
          </w:p>
        </w:tc>
      </w:tr>
      <w:tr w:rsidR="009C1F8F" w:rsidRPr="00B0197C" w14:paraId="2F2A3F2B" w14:textId="77777777" w:rsidTr="00E819B6">
        <w:trPr>
          <w:jc w:val="center"/>
        </w:trPr>
        <w:tc>
          <w:tcPr>
            <w:tcW w:w="1954" w:type="dxa"/>
            <w:vMerge/>
          </w:tcPr>
          <w:p w14:paraId="720FDBC0" w14:textId="77777777" w:rsidR="009C1F8F" w:rsidRPr="00B0197C" w:rsidRDefault="009C1F8F" w:rsidP="00E819B6">
            <w:pPr>
              <w:pStyle w:val="Tabletext"/>
            </w:pPr>
          </w:p>
        </w:tc>
        <w:tc>
          <w:tcPr>
            <w:tcW w:w="851" w:type="dxa"/>
          </w:tcPr>
          <w:p w14:paraId="656E47FD" w14:textId="77777777" w:rsidR="009C1F8F" w:rsidRPr="00B0197C" w:rsidRDefault="009C1F8F" w:rsidP="00E819B6">
            <w:pPr>
              <w:pStyle w:val="Tabletext"/>
            </w:pPr>
            <w:r w:rsidRPr="00B0197C">
              <w:t>60 dB</w:t>
            </w:r>
          </w:p>
        </w:tc>
        <w:tc>
          <w:tcPr>
            <w:tcW w:w="1134" w:type="dxa"/>
          </w:tcPr>
          <w:p w14:paraId="52CC9CD6" w14:textId="77777777" w:rsidR="009C1F8F" w:rsidRPr="00B0197C" w:rsidRDefault="009C1F8F" w:rsidP="00E819B6">
            <w:pPr>
              <w:pStyle w:val="Tabletext"/>
              <w:jc w:val="center"/>
            </w:pPr>
            <w:r w:rsidRPr="00B0197C">
              <w:t>MHz</w:t>
            </w:r>
          </w:p>
        </w:tc>
        <w:tc>
          <w:tcPr>
            <w:tcW w:w="2497" w:type="dxa"/>
            <w:vAlign w:val="center"/>
          </w:tcPr>
          <w:p w14:paraId="0EA9951D" w14:textId="77777777" w:rsidR="009C1F8F" w:rsidRPr="00B0197C" w:rsidRDefault="009C1F8F" w:rsidP="00E819B6">
            <w:pPr>
              <w:pStyle w:val="Tabletext"/>
              <w:jc w:val="center"/>
            </w:pPr>
            <w:r w:rsidRPr="00B0197C">
              <w:t>135</w:t>
            </w:r>
          </w:p>
        </w:tc>
        <w:tc>
          <w:tcPr>
            <w:tcW w:w="2498" w:type="dxa"/>
            <w:vAlign w:val="center"/>
          </w:tcPr>
          <w:p w14:paraId="1ACA2512" w14:textId="77777777" w:rsidR="009C1F8F" w:rsidRPr="00B0197C" w:rsidRDefault="009C1F8F" w:rsidP="00E819B6">
            <w:pPr>
              <w:pStyle w:val="Tabletext"/>
              <w:jc w:val="center"/>
            </w:pPr>
            <w:r w:rsidRPr="00B0197C">
              <w:t>120</w:t>
            </w:r>
          </w:p>
        </w:tc>
        <w:tc>
          <w:tcPr>
            <w:tcW w:w="2497" w:type="dxa"/>
            <w:vAlign w:val="center"/>
          </w:tcPr>
          <w:p w14:paraId="57FCEB78" w14:textId="77777777" w:rsidR="009C1F8F" w:rsidRPr="00B0197C" w:rsidRDefault="009C1F8F" w:rsidP="00E819B6">
            <w:pPr>
              <w:pStyle w:val="Tabletext"/>
              <w:jc w:val="center"/>
            </w:pPr>
            <w:r w:rsidRPr="00B0197C">
              <w:t>1 200</w:t>
            </w:r>
          </w:p>
        </w:tc>
        <w:tc>
          <w:tcPr>
            <w:tcW w:w="2498" w:type="dxa"/>
            <w:vAlign w:val="center"/>
          </w:tcPr>
          <w:p w14:paraId="1CE242D2" w14:textId="77777777" w:rsidR="009C1F8F" w:rsidRPr="00B0197C" w:rsidRDefault="009C1F8F" w:rsidP="00E819B6">
            <w:pPr>
              <w:pStyle w:val="Tabletext"/>
              <w:jc w:val="center"/>
            </w:pPr>
            <w:r w:rsidRPr="00B0197C">
              <w:t>103.7</w:t>
            </w:r>
          </w:p>
        </w:tc>
      </w:tr>
      <w:tr w:rsidR="009C1F8F" w:rsidRPr="00B0197C" w14:paraId="608EFBEE" w14:textId="77777777" w:rsidTr="00E819B6">
        <w:trPr>
          <w:jc w:val="center"/>
        </w:trPr>
        <w:tc>
          <w:tcPr>
            <w:tcW w:w="2805" w:type="dxa"/>
            <w:gridSpan w:val="2"/>
          </w:tcPr>
          <w:p w14:paraId="02C6160A" w14:textId="77777777" w:rsidR="009C1F8F" w:rsidRPr="00B0197C" w:rsidRDefault="009C1F8F" w:rsidP="00E819B6">
            <w:pPr>
              <w:pStyle w:val="Tabletext"/>
            </w:pPr>
            <w:r w:rsidRPr="00B0197C">
              <w:t>NF</w:t>
            </w:r>
          </w:p>
        </w:tc>
        <w:tc>
          <w:tcPr>
            <w:tcW w:w="1134" w:type="dxa"/>
          </w:tcPr>
          <w:p w14:paraId="044820B4" w14:textId="77777777" w:rsidR="009C1F8F" w:rsidRPr="00B0197C" w:rsidRDefault="009C1F8F" w:rsidP="00E819B6">
            <w:pPr>
              <w:pStyle w:val="Tabletext"/>
              <w:jc w:val="center"/>
            </w:pPr>
            <w:r w:rsidRPr="00B0197C">
              <w:t>dB</w:t>
            </w:r>
          </w:p>
        </w:tc>
        <w:tc>
          <w:tcPr>
            <w:tcW w:w="2497" w:type="dxa"/>
            <w:vAlign w:val="center"/>
          </w:tcPr>
          <w:p w14:paraId="5E1B4D2B" w14:textId="77777777" w:rsidR="009C1F8F" w:rsidRPr="00B0197C" w:rsidRDefault="009C1F8F" w:rsidP="00E819B6">
            <w:pPr>
              <w:pStyle w:val="Tabletext"/>
              <w:jc w:val="center"/>
            </w:pPr>
            <w:r w:rsidRPr="00B0197C">
              <w:t>5</w:t>
            </w:r>
          </w:p>
        </w:tc>
        <w:tc>
          <w:tcPr>
            <w:tcW w:w="2498" w:type="dxa"/>
            <w:vAlign w:val="center"/>
          </w:tcPr>
          <w:p w14:paraId="586C48CC" w14:textId="77777777" w:rsidR="009C1F8F" w:rsidRPr="00B0197C" w:rsidRDefault="009C1F8F" w:rsidP="00E819B6">
            <w:pPr>
              <w:pStyle w:val="Tabletext"/>
              <w:jc w:val="center"/>
            </w:pPr>
            <w:r w:rsidRPr="00B0197C">
              <w:t>4</w:t>
            </w:r>
          </w:p>
        </w:tc>
        <w:tc>
          <w:tcPr>
            <w:tcW w:w="2497" w:type="dxa"/>
            <w:vAlign w:val="center"/>
          </w:tcPr>
          <w:p w14:paraId="4D319107" w14:textId="77777777" w:rsidR="009C1F8F" w:rsidRPr="00B0197C" w:rsidRDefault="009C1F8F" w:rsidP="00E819B6">
            <w:pPr>
              <w:pStyle w:val="Tabletext"/>
              <w:jc w:val="center"/>
            </w:pPr>
            <w:r w:rsidRPr="00B0197C">
              <w:t>4.5</w:t>
            </w:r>
          </w:p>
        </w:tc>
        <w:tc>
          <w:tcPr>
            <w:tcW w:w="2498" w:type="dxa"/>
            <w:vAlign w:val="center"/>
          </w:tcPr>
          <w:p w14:paraId="019587FF" w14:textId="77777777" w:rsidR="009C1F8F" w:rsidRPr="00B0197C" w:rsidRDefault="009C1F8F" w:rsidP="00E819B6">
            <w:pPr>
              <w:pStyle w:val="Tabletext"/>
              <w:jc w:val="center"/>
            </w:pPr>
            <w:ins w:id="110" w:author="France" w:date="2024-04-10T11:07:00Z">
              <w:r w:rsidRPr="00B0197C">
                <w:t xml:space="preserve">4 - </w:t>
              </w:r>
            </w:ins>
            <w:r w:rsidRPr="00B0197C">
              <w:t>6</w:t>
            </w:r>
          </w:p>
        </w:tc>
      </w:tr>
      <w:tr w:rsidR="009C1F8F" w:rsidRPr="00B0197C" w14:paraId="78C51A5C" w14:textId="77777777" w:rsidTr="00E819B6">
        <w:trPr>
          <w:jc w:val="center"/>
        </w:trPr>
        <w:tc>
          <w:tcPr>
            <w:tcW w:w="2805" w:type="dxa"/>
            <w:gridSpan w:val="2"/>
          </w:tcPr>
          <w:p w14:paraId="6863BF70" w14:textId="77777777" w:rsidR="009C1F8F" w:rsidRPr="00B0197C" w:rsidRDefault="009C1F8F" w:rsidP="00E819B6">
            <w:pPr>
              <w:pStyle w:val="Tabletext"/>
            </w:pPr>
            <w:r w:rsidRPr="00B0197C">
              <w:t xml:space="preserve">Sensitivity </w:t>
            </w:r>
          </w:p>
        </w:tc>
        <w:tc>
          <w:tcPr>
            <w:tcW w:w="1134" w:type="dxa"/>
          </w:tcPr>
          <w:p w14:paraId="55B41928" w14:textId="77777777" w:rsidR="009C1F8F" w:rsidRPr="00B0197C" w:rsidRDefault="009C1F8F" w:rsidP="00E819B6">
            <w:pPr>
              <w:pStyle w:val="Tabletext"/>
              <w:jc w:val="center"/>
            </w:pPr>
            <w:r w:rsidRPr="00B0197C">
              <w:t>dBm</w:t>
            </w:r>
          </w:p>
        </w:tc>
        <w:tc>
          <w:tcPr>
            <w:tcW w:w="2497" w:type="dxa"/>
            <w:vAlign w:val="center"/>
          </w:tcPr>
          <w:p w14:paraId="7935FBD4" w14:textId="77777777" w:rsidR="009C1F8F" w:rsidRPr="00B0197C" w:rsidRDefault="009C1F8F" w:rsidP="00E819B6">
            <w:pPr>
              <w:pStyle w:val="Tabletext"/>
              <w:jc w:val="center"/>
            </w:pPr>
            <w:r w:rsidRPr="00B0197C">
              <w:t>−99</w:t>
            </w:r>
          </w:p>
        </w:tc>
        <w:tc>
          <w:tcPr>
            <w:tcW w:w="2498" w:type="dxa"/>
            <w:vAlign w:val="center"/>
          </w:tcPr>
          <w:p w14:paraId="270AEE3A" w14:textId="77777777" w:rsidR="009C1F8F" w:rsidRPr="00B0197C" w:rsidRDefault="009C1F8F" w:rsidP="00E819B6">
            <w:pPr>
              <w:pStyle w:val="Tabletext"/>
              <w:jc w:val="center"/>
            </w:pPr>
            <w:r w:rsidRPr="00B0197C">
              <w:t>−105 to −110</w:t>
            </w:r>
          </w:p>
        </w:tc>
        <w:tc>
          <w:tcPr>
            <w:tcW w:w="2497" w:type="dxa"/>
            <w:vAlign w:val="center"/>
          </w:tcPr>
          <w:p w14:paraId="6961E46F" w14:textId="77777777" w:rsidR="009C1F8F" w:rsidRPr="00B0197C" w:rsidRDefault="009C1F8F" w:rsidP="00E819B6">
            <w:pPr>
              <w:pStyle w:val="Tabletext"/>
              <w:jc w:val="center"/>
            </w:pPr>
            <w:ins w:id="111" w:author="France" w:date="2024-04-10T11:07:00Z">
              <w:r w:rsidRPr="00B0197C">
                <w:t xml:space="preserve">-100 to </w:t>
              </w:r>
            </w:ins>
            <w:r w:rsidRPr="00B0197C">
              <w:t>−106</w:t>
            </w:r>
          </w:p>
        </w:tc>
        <w:tc>
          <w:tcPr>
            <w:tcW w:w="2498" w:type="dxa"/>
            <w:vAlign w:val="center"/>
          </w:tcPr>
          <w:p w14:paraId="6B856D75" w14:textId="77777777" w:rsidR="009C1F8F" w:rsidRPr="00B0197C" w:rsidRDefault="009C1F8F" w:rsidP="00E819B6">
            <w:pPr>
              <w:pStyle w:val="Tabletext"/>
              <w:jc w:val="center"/>
            </w:pPr>
            <w:r w:rsidRPr="00B0197C">
              <w:t>−92</w:t>
            </w:r>
            <w:ins w:id="112" w:author="France" w:date="2024-04-10T11:06:00Z">
              <w:r w:rsidRPr="00B0197C">
                <w:t xml:space="preserve"> to -102</w:t>
              </w:r>
            </w:ins>
          </w:p>
        </w:tc>
      </w:tr>
      <w:tr w:rsidR="009C1F8F" w:rsidRPr="00B0197C" w14:paraId="76835C97" w14:textId="77777777" w:rsidTr="00E819B6">
        <w:trPr>
          <w:jc w:val="center"/>
        </w:trPr>
        <w:tc>
          <w:tcPr>
            <w:tcW w:w="2805" w:type="dxa"/>
            <w:gridSpan w:val="2"/>
          </w:tcPr>
          <w:p w14:paraId="3C913B2D" w14:textId="77777777" w:rsidR="009C1F8F" w:rsidRPr="00B0197C" w:rsidRDefault="009C1F8F" w:rsidP="00E819B6">
            <w:pPr>
              <w:pStyle w:val="Tabletext"/>
            </w:pPr>
            <w:r w:rsidRPr="00B0197C">
              <w:t xml:space="preserve">Image rejection </w:t>
            </w:r>
          </w:p>
        </w:tc>
        <w:tc>
          <w:tcPr>
            <w:tcW w:w="1134" w:type="dxa"/>
          </w:tcPr>
          <w:p w14:paraId="2A97FBA6" w14:textId="77777777" w:rsidR="009C1F8F" w:rsidRPr="00B0197C" w:rsidRDefault="009C1F8F" w:rsidP="00E819B6">
            <w:pPr>
              <w:pStyle w:val="Tabletext"/>
              <w:jc w:val="center"/>
            </w:pPr>
            <w:r w:rsidRPr="00B0197C">
              <w:t>(dB)</w:t>
            </w:r>
          </w:p>
        </w:tc>
        <w:tc>
          <w:tcPr>
            <w:tcW w:w="2497" w:type="dxa"/>
            <w:vAlign w:val="center"/>
          </w:tcPr>
          <w:p w14:paraId="239DE207" w14:textId="77777777" w:rsidR="009C1F8F" w:rsidRPr="00B0197C" w:rsidRDefault="009C1F8F" w:rsidP="00E819B6">
            <w:pPr>
              <w:pStyle w:val="Tabletext"/>
              <w:jc w:val="center"/>
            </w:pPr>
            <w:r w:rsidRPr="00B0197C">
              <w:t>100</w:t>
            </w:r>
          </w:p>
        </w:tc>
        <w:tc>
          <w:tcPr>
            <w:tcW w:w="2498" w:type="dxa"/>
            <w:vAlign w:val="center"/>
          </w:tcPr>
          <w:p w14:paraId="7AF4EE65" w14:textId="77777777" w:rsidR="009C1F8F" w:rsidRPr="00B0197C" w:rsidRDefault="009C1F8F" w:rsidP="00E819B6">
            <w:pPr>
              <w:pStyle w:val="Tabletext"/>
              <w:jc w:val="center"/>
            </w:pPr>
            <w:r w:rsidRPr="00B0197C">
              <w:t>100</w:t>
            </w:r>
          </w:p>
        </w:tc>
        <w:tc>
          <w:tcPr>
            <w:tcW w:w="2497" w:type="dxa"/>
            <w:vAlign w:val="center"/>
          </w:tcPr>
          <w:p w14:paraId="216AA050" w14:textId="77777777" w:rsidR="009C1F8F" w:rsidRPr="00B0197C" w:rsidRDefault="009C1F8F" w:rsidP="00E819B6">
            <w:pPr>
              <w:pStyle w:val="Tabletext"/>
              <w:jc w:val="center"/>
            </w:pPr>
            <w:r w:rsidRPr="00B0197C">
              <w:t>80</w:t>
            </w:r>
          </w:p>
        </w:tc>
        <w:tc>
          <w:tcPr>
            <w:tcW w:w="2498" w:type="dxa"/>
            <w:vAlign w:val="center"/>
          </w:tcPr>
          <w:p w14:paraId="1294EE37" w14:textId="77777777" w:rsidR="009C1F8F" w:rsidRPr="00B0197C" w:rsidRDefault="009C1F8F" w:rsidP="00E819B6">
            <w:pPr>
              <w:pStyle w:val="Tabletext"/>
              <w:jc w:val="center"/>
            </w:pPr>
            <w:r w:rsidRPr="00B0197C">
              <w:t>85</w:t>
            </w:r>
          </w:p>
        </w:tc>
      </w:tr>
      <w:tr w:rsidR="009C1F8F" w:rsidRPr="00B0197C" w14:paraId="5BAA160F" w14:textId="77777777" w:rsidTr="00E819B6">
        <w:trPr>
          <w:jc w:val="center"/>
        </w:trPr>
        <w:tc>
          <w:tcPr>
            <w:tcW w:w="2805" w:type="dxa"/>
            <w:gridSpan w:val="2"/>
          </w:tcPr>
          <w:p w14:paraId="2883F7EE" w14:textId="77777777" w:rsidR="009C1F8F" w:rsidRPr="00B0197C" w:rsidRDefault="009C1F8F" w:rsidP="00E819B6">
            <w:pPr>
              <w:pStyle w:val="Tabletext"/>
            </w:pPr>
            <w:r w:rsidRPr="00B0197C">
              <w:t xml:space="preserve">Spurious rejection </w:t>
            </w:r>
          </w:p>
        </w:tc>
        <w:tc>
          <w:tcPr>
            <w:tcW w:w="1134" w:type="dxa"/>
          </w:tcPr>
          <w:p w14:paraId="69CB2EAA" w14:textId="77777777" w:rsidR="009C1F8F" w:rsidRPr="00B0197C" w:rsidRDefault="009C1F8F" w:rsidP="00E819B6">
            <w:pPr>
              <w:pStyle w:val="Tabletext"/>
              <w:jc w:val="center"/>
            </w:pPr>
            <w:r w:rsidRPr="00B0197C">
              <w:t>(dB)</w:t>
            </w:r>
          </w:p>
        </w:tc>
        <w:tc>
          <w:tcPr>
            <w:tcW w:w="2497" w:type="dxa"/>
            <w:vAlign w:val="center"/>
          </w:tcPr>
          <w:p w14:paraId="32CA1B5B" w14:textId="77777777" w:rsidR="009C1F8F" w:rsidRPr="00B0197C" w:rsidRDefault="009C1F8F" w:rsidP="00E819B6">
            <w:pPr>
              <w:pStyle w:val="Tabletext"/>
              <w:jc w:val="center"/>
            </w:pPr>
            <w:r w:rsidRPr="00B0197C">
              <w:t>50</w:t>
            </w:r>
          </w:p>
        </w:tc>
        <w:tc>
          <w:tcPr>
            <w:tcW w:w="2498" w:type="dxa"/>
            <w:vAlign w:val="center"/>
          </w:tcPr>
          <w:p w14:paraId="0E88459B" w14:textId="77777777" w:rsidR="009C1F8F" w:rsidRPr="00B0197C" w:rsidRDefault="009C1F8F" w:rsidP="00E819B6">
            <w:pPr>
              <w:pStyle w:val="Tabletext"/>
              <w:jc w:val="center"/>
            </w:pPr>
            <w:r w:rsidRPr="00B0197C">
              <w:t>50</w:t>
            </w:r>
          </w:p>
        </w:tc>
        <w:tc>
          <w:tcPr>
            <w:tcW w:w="2497" w:type="dxa"/>
            <w:vAlign w:val="center"/>
          </w:tcPr>
          <w:p w14:paraId="1CE31318" w14:textId="77777777" w:rsidR="009C1F8F" w:rsidRPr="00B0197C" w:rsidRDefault="009C1F8F" w:rsidP="00E819B6">
            <w:pPr>
              <w:pStyle w:val="Tabletext"/>
              <w:jc w:val="center"/>
            </w:pPr>
            <w:r w:rsidRPr="00B0197C">
              <w:t>60</w:t>
            </w:r>
          </w:p>
        </w:tc>
        <w:tc>
          <w:tcPr>
            <w:tcW w:w="2498" w:type="dxa"/>
            <w:vAlign w:val="center"/>
          </w:tcPr>
          <w:p w14:paraId="4E6033A5" w14:textId="77777777" w:rsidR="009C1F8F" w:rsidRPr="00B0197C" w:rsidRDefault="009C1F8F" w:rsidP="00E819B6">
            <w:pPr>
              <w:pStyle w:val="Tabletext"/>
              <w:jc w:val="center"/>
            </w:pPr>
            <w:r w:rsidRPr="00B0197C">
              <w:t>85</w:t>
            </w:r>
          </w:p>
        </w:tc>
      </w:tr>
    </w:tbl>
    <w:p w14:paraId="271D247A" w14:textId="77777777" w:rsidR="009C1F8F" w:rsidRPr="00B0197C" w:rsidRDefault="009C1F8F" w:rsidP="00E819B6">
      <w:pPr>
        <w:overflowPunct/>
        <w:autoSpaceDE/>
        <w:autoSpaceDN/>
        <w:adjustRightInd/>
        <w:spacing w:before="0"/>
        <w:textAlignment w:val="auto"/>
      </w:pPr>
    </w:p>
    <w:p w14:paraId="240D2CCC" w14:textId="77777777" w:rsidR="009C1F8F" w:rsidRPr="00B0197C" w:rsidRDefault="009C1F8F" w:rsidP="00E819B6">
      <w:pPr>
        <w:overflowPunct/>
        <w:autoSpaceDE/>
        <w:autoSpaceDN/>
        <w:adjustRightInd/>
        <w:spacing w:before="0"/>
        <w:textAlignment w:val="auto"/>
      </w:pPr>
      <w:r w:rsidRPr="00B0197C">
        <w:br w:type="page"/>
      </w:r>
    </w:p>
    <w:p w14:paraId="287C44BC" w14:textId="73F4CCEE"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9C1F8F" w:rsidRPr="00B0197C" w14:paraId="25F1377C" w14:textId="77777777" w:rsidTr="00E819B6">
        <w:trPr>
          <w:jc w:val="center"/>
        </w:trPr>
        <w:tc>
          <w:tcPr>
            <w:tcW w:w="1745" w:type="dxa"/>
            <w:shd w:val="clear" w:color="auto" w:fill="D9D9D9" w:themeFill="background1" w:themeFillShade="D9"/>
            <w:vAlign w:val="center"/>
          </w:tcPr>
          <w:p w14:paraId="4265A3BC" w14:textId="77777777" w:rsidR="009C1F8F" w:rsidRPr="00B0197C" w:rsidRDefault="009C1F8F" w:rsidP="00E819B6">
            <w:pPr>
              <w:pStyle w:val="Tablehead"/>
            </w:pPr>
            <w:r w:rsidRPr="00B0197C">
              <w:t>Parameter</w:t>
            </w:r>
          </w:p>
        </w:tc>
        <w:tc>
          <w:tcPr>
            <w:tcW w:w="910" w:type="dxa"/>
            <w:shd w:val="clear" w:color="auto" w:fill="D9D9D9" w:themeFill="background1" w:themeFillShade="D9"/>
            <w:vAlign w:val="center"/>
          </w:tcPr>
          <w:p w14:paraId="5047290E" w14:textId="77777777" w:rsidR="009C1F8F" w:rsidRPr="00B0197C" w:rsidRDefault="009C1F8F" w:rsidP="00E819B6">
            <w:pPr>
              <w:pStyle w:val="Tablehead"/>
            </w:pPr>
            <w:r w:rsidRPr="00B0197C">
              <w:t>Units</w:t>
            </w:r>
          </w:p>
        </w:tc>
        <w:tc>
          <w:tcPr>
            <w:tcW w:w="1694" w:type="dxa"/>
            <w:shd w:val="clear" w:color="auto" w:fill="D9D9D9" w:themeFill="background1" w:themeFillShade="D9"/>
          </w:tcPr>
          <w:p w14:paraId="54FEDC0C" w14:textId="77777777" w:rsidR="009C1F8F" w:rsidRPr="00B0197C" w:rsidRDefault="009C1F8F" w:rsidP="00E819B6">
            <w:pPr>
              <w:pStyle w:val="Tablehead"/>
            </w:pPr>
            <w:r w:rsidRPr="00B0197C">
              <w:t xml:space="preserve">System 3 </w:t>
            </w:r>
            <w:r w:rsidRPr="00B0197C">
              <w:br/>
              <w:t>Airborne</w:t>
            </w:r>
          </w:p>
        </w:tc>
        <w:tc>
          <w:tcPr>
            <w:tcW w:w="1707" w:type="dxa"/>
            <w:shd w:val="clear" w:color="auto" w:fill="D9D9D9" w:themeFill="background1" w:themeFillShade="D9"/>
          </w:tcPr>
          <w:p w14:paraId="504C89A8" w14:textId="77777777" w:rsidR="009C1F8F" w:rsidRPr="00B0197C" w:rsidRDefault="009C1F8F" w:rsidP="00E819B6">
            <w:pPr>
              <w:pStyle w:val="Tablehead"/>
            </w:pPr>
            <w:r w:rsidRPr="00B0197C">
              <w:t>System 3</w:t>
            </w:r>
            <w:r w:rsidRPr="00B0197C">
              <w:br/>
              <w:t>Ground</w:t>
            </w:r>
          </w:p>
        </w:tc>
        <w:tc>
          <w:tcPr>
            <w:tcW w:w="3542" w:type="dxa"/>
            <w:gridSpan w:val="2"/>
            <w:shd w:val="clear" w:color="auto" w:fill="D9D9D9" w:themeFill="background1" w:themeFillShade="D9"/>
          </w:tcPr>
          <w:p w14:paraId="2349CEF2" w14:textId="77777777" w:rsidR="009C1F8F" w:rsidRPr="00B0197C" w:rsidRDefault="009C1F8F" w:rsidP="00E819B6">
            <w:pPr>
              <w:pStyle w:val="Tablehead"/>
            </w:pPr>
            <w:r w:rsidRPr="00B0197C">
              <w:t xml:space="preserve">System 4 </w:t>
            </w:r>
            <w:r w:rsidRPr="00B0197C">
              <w:br/>
              <w:t>Airborne</w:t>
            </w:r>
          </w:p>
        </w:tc>
        <w:tc>
          <w:tcPr>
            <w:tcW w:w="4861" w:type="dxa"/>
            <w:gridSpan w:val="3"/>
            <w:shd w:val="clear" w:color="auto" w:fill="D9D9D9" w:themeFill="background1" w:themeFillShade="D9"/>
          </w:tcPr>
          <w:p w14:paraId="6194D661" w14:textId="77777777" w:rsidR="009C1F8F" w:rsidRPr="00B0197C" w:rsidRDefault="009C1F8F" w:rsidP="00E819B6">
            <w:pPr>
              <w:pStyle w:val="Tablehead"/>
            </w:pPr>
            <w:r w:rsidRPr="00B0197C">
              <w:t xml:space="preserve">System 4 </w:t>
            </w:r>
            <w:r w:rsidRPr="00B0197C">
              <w:br/>
              <w:t>Ground</w:t>
            </w:r>
          </w:p>
        </w:tc>
      </w:tr>
      <w:tr w:rsidR="009C1F8F" w:rsidRPr="00B0197C" w14:paraId="03BCF6E4" w14:textId="77777777" w:rsidTr="00E819B6">
        <w:trPr>
          <w:jc w:val="center"/>
        </w:trPr>
        <w:tc>
          <w:tcPr>
            <w:tcW w:w="14459" w:type="dxa"/>
            <w:gridSpan w:val="9"/>
            <w:shd w:val="clear" w:color="auto" w:fill="D9D9D9" w:themeFill="background1" w:themeFillShade="D9"/>
          </w:tcPr>
          <w:p w14:paraId="31EA4745" w14:textId="77777777" w:rsidR="009C1F8F" w:rsidRPr="00B0197C" w:rsidRDefault="009C1F8F" w:rsidP="009147C3">
            <w:pPr>
              <w:pStyle w:val="Tablehead"/>
              <w:jc w:val="left"/>
            </w:pPr>
            <w:r w:rsidRPr="00B0197C">
              <w:t>Antenna</w:t>
            </w:r>
          </w:p>
        </w:tc>
      </w:tr>
      <w:tr w:rsidR="009C1F8F" w:rsidRPr="00B0197C" w14:paraId="6F938994" w14:textId="77777777" w:rsidTr="00E819B6">
        <w:trPr>
          <w:jc w:val="center"/>
        </w:trPr>
        <w:tc>
          <w:tcPr>
            <w:tcW w:w="1745" w:type="dxa"/>
          </w:tcPr>
          <w:p w14:paraId="03582D9F" w14:textId="77777777" w:rsidR="009C1F8F" w:rsidRPr="00B0197C" w:rsidRDefault="009C1F8F" w:rsidP="00E819B6">
            <w:pPr>
              <w:pStyle w:val="Tabletext"/>
            </w:pPr>
            <w:r w:rsidRPr="00B0197C">
              <w:t xml:space="preserve">Antenna gain </w:t>
            </w:r>
          </w:p>
        </w:tc>
        <w:tc>
          <w:tcPr>
            <w:tcW w:w="910" w:type="dxa"/>
          </w:tcPr>
          <w:p w14:paraId="68DAE75A" w14:textId="77777777" w:rsidR="009C1F8F" w:rsidRPr="00B0197C" w:rsidRDefault="009C1F8F" w:rsidP="00E819B6">
            <w:pPr>
              <w:pStyle w:val="Tabletext"/>
              <w:jc w:val="center"/>
            </w:pPr>
            <w:r w:rsidRPr="00B0197C">
              <w:t>dBi</w:t>
            </w:r>
          </w:p>
        </w:tc>
        <w:tc>
          <w:tcPr>
            <w:tcW w:w="1694" w:type="dxa"/>
            <w:vAlign w:val="center"/>
          </w:tcPr>
          <w:p w14:paraId="30EA698C" w14:textId="77777777" w:rsidR="009C1F8F" w:rsidRPr="00B0197C" w:rsidRDefault="009C1F8F" w:rsidP="00E819B6">
            <w:pPr>
              <w:pStyle w:val="Tabletext"/>
              <w:jc w:val="center"/>
            </w:pPr>
            <w:r w:rsidRPr="00B0197C">
              <w:t>24</w:t>
            </w:r>
          </w:p>
        </w:tc>
        <w:tc>
          <w:tcPr>
            <w:tcW w:w="1707" w:type="dxa"/>
            <w:vAlign w:val="center"/>
          </w:tcPr>
          <w:p w14:paraId="2BDFF162" w14:textId="77777777" w:rsidR="009C1F8F" w:rsidRPr="00B0197C" w:rsidRDefault="009C1F8F" w:rsidP="00E819B6">
            <w:pPr>
              <w:pStyle w:val="Tabletext"/>
              <w:jc w:val="center"/>
            </w:pPr>
            <w:r w:rsidRPr="00B0197C">
              <w:t>45</w:t>
            </w:r>
          </w:p>
        </w:tc>
        <w:tc>
          <w:tcPr>
            <w:tcW w:w="1540" w:type="dxa"/>
            <w:vAlign w:val="center"/>
          </w:tcPr>
          <w:p w14:paraId="493C080E" w14:textId="77777777" w:rsidR="009C1F8F" w:rsidRPr="00B0197C" w:rsidRDefault="009C1F8F" w:rsidP="00E819B6">
            <w:pPr>
              <w:pStyle w:val="Tabletext"/>
              <w:jc w:val="center"/>
            </w:pPr>
            <w:r w:rsidRPr="00B0197C">
              <w:t>3.7</w:t>
            </w:r>
          </w:p>
        </w:tc>
        <w:tc>
          <w:tcPr>
            <w:tcW w:w="2002" w:type="dxa"/>
            <w:vAlign w:val="center"/>
          </w:tcPr>
          <w:p w14:paraId="1F0DD78E" w14:textId="77777777" w:rsidR="009C1F8F" w:rsidRPr="00B0197C" w:rsidRDefault="009C1F8F" w:rsidP="00E819B6">
            <w:pPr>
              <w:pStyle w:val="Tabletext"/>
              <w:jc w:val="center"/>
            </w:pPr>
            <w:r w:rsidRPr="00B0197C">
              <w:t>19.5</w:t>
            </w:r>
          </w:p>
        </w:tc>
        <w:tc>
          <w:tcPr>
            <w:tcW w:w="1538" w:type="dxa"/>
            <w:vAlign w:val="center"/>
          </w:tcPr>
          <w:p w14:paraId="71132D96" w14:textId="77777777" w:rsidR="009C1F8F" w:rsidRPr="00B0197C" w:rsidRDefault="009C1F8F" w:rsidP="00E819B6">
            <w:pPr>
              <w:pStyle w:val="Tabletext"/>
              <w:jc w:val="center"/>
            </w:pPr>
            <w:r w:rsidRPr="00B0197C">
              <w:t>3</w:t>
            </w:r>
          </w:p>
        </w:tc>
        <w:tc>
          <w:tcPr>
            <w:tcW w:w="1639" w:type="dxa"/>
            <w:vAlign w:val="center"/>
          </w:tcPr>
          <w:p w14:paraId="07C8CCE1" w14:textId="77777777" w:rsidR="009C1F8F" w:rsidRPr="00B0197C" w:rsidRDefault="009C1F8F" w:rsidP="00E819B6">
            <w:pPr>
              <w:pStyle w:val="Tabletext"/>
              <w:jc w:val="center"/>
            </w:pPr>
            <w:r w:rsidRPr="00B0197C">
              <w:t>40</w:t>
            </w:r>
          </w:p>
        </w:tc>
        <w:tc>
          <w:tcPr>
            <w:tcW w:w="1684" w:type="dxa"/>
          </w:tcPr>
          <w:p w14:paraId="3D68911B" w14:textId="77777777" w:rsidR="009C1F8F" w:rsidRPr="00B0197C" w:rsidRDefault="009C1F8F" w:rsidP="00E819B6">
            <w:pPr>
              <w:pStyle w:val="Tabletext"/>
              <w:jc w:val="center"/>
            </w:pPr>
            <w:ins w:id="113" w:author="France" w:date="2024-04-10T11:09:00Z">
              <w:r w:rsidRPr="00B0197C">
                <w:t>45</w:t>
              </w:r>
            </w:ins>
          </w:p>
        </w:tc>
      </w:tr>
      <w:tr w:rsidR="009C1F8F" w:rsidRPr="00B0197C" w14:paraId="0205D6FB" w14:textId="77777777" w:rsidTr="00E819B6">
        <w:trPr>
          <w:jc w:val="center"/>
        </w:trPr>
        <w:tc>
          <w:tcPr>
            <w:tcW w:w="1745" w:type="dxa"/>
          </w:tcPr>
          <w:p w14:paraId="0A11EBA1" w14:textId="77777777" w:rsidR="009C1F8F" w:rsidRPr="00B0197C" w:rsidRDefault="009C1F8F" w:rsidP="00E819B6">
            <w:pPr>
              <w:pStyle w:val="Tabletext"/>
            </w:pPr>
            <w:r w:rsidRPr="00B0197C">
              <w:t>1</w:t>
            </w:r>
            <w:r w:rsidRPr="00B0197C">
              <w:rPr>
                <w:vertAlign w:val="superscript"/>
              </w:rPr>
              <w:t>st</w:t>
            </w:r>
            <w:r w:rsidRPr="00B0197C">
              <w:t xml:space="preserve"> sidelobe</w:t>
            </w:r>
          </w:p>
        </w:tc>
        <w:tc>
          <w:tcPr>
            <w:tcW w:w="910" w:type="dxa"/>
          </w:tcPr>
          <w:p w14:paraId="6C893283" w14:textId="77777777" w:rsidR="009C1F8F" w:rsidRPr="00B0197C" w:rsidRDefault="009C1F8F" w:rsidP="00E819B6">
            <w:pPr>
              <w:pStyle w:val="Tabletext"/>
              <w:jc w:val="center"/>
            </w:pPr>
            <w:r w:rsidRPr="00B0197C">
              <w:t>dBi</w:t>
            </w:r>
          </w:p>
        </w:tc>
        <w:tc>
          <w:tcPr>
            <w:tcW w:w="1694" w:type="dxa"/>
            <w:vAlign w:val="center"/>
          </w:tcPr>
          <w:p w14:paraId="6663C02D" w14:textId="77777777" w:rsidR="009C1F8F" w:rsidRPr="00B0197C" w:rsidRDefault="009C1F8F" w:rsidP="00E819B6">
            <w:pPr>
              <w:pStyle w:val="Tabletext"/>
              <w:jc w:val="center"/>
            </w:pPr>
            <w:r w:rsidRPr="00B0197C">
              <w:t>5.5 @ 21°</w:t>
            </w:r>
          </w:p>
        </w:tc>
        <w:tc>
          <w:tcPr>
            <w:tcW w:w="1707" w:type="dxa"/>
            <w:vAlign w:val="center"/>
          </w:tcPr>
          <w:p w14:paraId="1BD07077" w14:textId="77777777" w:rsidR="009C1F8F" w:rsidRPr="00B0197C" w:rsidRDefault="009C1F8F" w:rsidP="00E819B6">
            <w:pPr>
              <w:pStyle w:val="Tabletext"/>
              <w:jc w:val="center"/>
            </w:pPr>
            <w:r w:rsidRPr="00B0197C">
              <w:t>20</w:t>
            </w:r>
          </w:p>
        </w:tc>
        <w:tc>
          <w:tcPr>
            <w:tcW w:w="1540" w:type="dxa"/>
            <w:vAlign w:val="center"/>
          </w:tcPr>
          <w:p w14:paraId="26775136" w14:textId="77777777" w:rsidR="009C1F8F" w:rsidRPr="00B0197C" w:rsidRDefault="009C1F8F" w:rsidP="00E819B6">
            <w:pPr>
              <w:pStyle w:val="Tabletext"/>
              <w:jc w:val="center"/>
            </w:pPr>
            <w:r w:rsidRPr="00B0197C">
              <w:t>N/A</w:t>
            </w:r>
            <w:r w:rsidRPr="00B0197C">
              <w:rPr>
                <w:vertAlign w:val="superscript"/>
              </w:rPr>
              <w:t>2</w:t>
            </w:r>
          </w:p>
        </w:tc>
        <w:tc>
          <w:tcPr>
            <w:tcW w:w="2002" w:type="dxa"/>
            <w:vAlign w:val="center"/>
          </w:tcPr>
          <w:p w14:paraId="4A733F23" w14:textId="77777777" w:rsidR="009C1F8F" w:rsidRPr="00B0197C" w:rsidRDefault="009C1F8F" w:rsidP="00E819B6">
            <w:pPr>
              <w:pStyle w:val="Tabletext"/>
              <w:jc w:val="center"/>
            </w:pPr>
            <w:r w:rsidRPr="00B0197C">
              <w:t>3.5 @ 20° (azimuth)</w:t>
            </w:r>
            <w:r w:rsidRPr="00B0197C">
              <w:br/>
              <w:t>4.0 @ 23° (elevation)</w:t>
            </w:r>
          </w:p>
        </w:tc>
        <w:tc>
          <w:tcPr>
            <w:tcW w:w="1538" w:type="dxa"/>
            <w:vAlign w:val="center"/>
          </w:tcPr>
          <w:p w14:paraId="4249F63C" w14:textId="77777777" w:rsidR="009C1F8F" w:rsidRPr="00B0197C" w:rsidRDefault="009C1F8F" w:rsidP="00E819B6">
            <w:pPr>
              <w:pStyle w:val="Tabletext"/>
              <w:jc w:val="center"/>
            </w:pPr>
            <w:r w:rsidRPr="00B0197C">
              <w:t>N/A</w:t>
            </w:r>
            <w:r w:rsidRPr="00B0197C">
              <w:rPr>
                <w:vertAlign w:val="superscript"/>
              </w:rPr>
              <w:t>1</w:t>
            </w:r>
          </w:p>
        </w:tc>
        <w:tc>
          <w:tcPr>
            <w:tcW w:w="1639" w:type="dxa"/>
            <w:vAlign w:val="center"/>
          </w:tcPr>
          <w:p w14:paraId="2A783171" w14:textId="77777777" w:rsidR="009C1F8F" w:rsidRPr="00B0197C" w:rsidRDefault="009C1F8F" w:rsidP="00E819B6">
            <w:pPr>
              <w:pStyle w:val="Tabletext"/>
              <w:jc w:val="center"/>
            </w:pPr>
            <w:r w:rsidRPr="00B0197C">
              <w:t>22</w:t>
            </w:r>
          </w:p>
        </w:tc>
        <w:tc>
          <w:tcPr>
            <w:tcW w:w="1684" w:type="dxa"/>
            <w:vAlign w:val="center"/>
          </w:tcPr>
          <w:p w14:paraId="600D8721" w14:textId="77777777" w:rsidR="009C1F8F" w:rsidRPr="00B0197C" w:rsidRDefault="009C1F8F" w:rsidP="00E819B6">
            <w:pPr>
              <w:pStyle w:val="Tabletext"/>
              <w:jc w:val="center"/>
            </w:pPr>
            <w:ins w:id="114" w:author="France" w:date="2024-04-10T11:09:00Z">
              <w:r w:rsidRPr="00B0197C">
                <w:t>20</w:t>
              </w:r>
            </w:ins>
          </w:p>
        </w:tc>
      </w:tr>
      <w:tr w:rsidR="009C1F8F" w:rsidRPr="00B0197C" w14:paraId="2806B533" w14:textId="77777777" w:rsidTr="00E819B6">
        <w:trPr>
          <w:jc w:val="center"/>
        </w:trPr>
        <w:tc>
          <w:tcPr>
            <w:tcW w:w="1745" w:type="dxa"/>
          </w:tcPr>
          <w:p w14:paraId="3515146E" w14:textId="77777777" w:rsidR="009C1F8F" w:rsidRPr="00B0197C" w:rsidRDefault="009C1F8F" w:rsidP="00E819B6">
            <w:pPr>
              <w:pStyle w:val="Tabletext"/>
            </w:pPr>
            <w:r w:rsidRPr="00B0197C">
              <w:t>Polarization</w:t>
            </w:r>
          </w:p>
        </w:tc>
        <w:tc>
          <w:tcPr>
            <w:tcW w:w="910" w:type="dxa"/>
          </w:tcPr>
          <w:p w14:paraId="04BD911D" w14:textId="77777777" w:rsidR="009C1F8F" w:rsidRPr="00B0197C" w:rsidRDefault="009C1F8F" w:rsidP="00E819B6">
            <w:pPr>
              <w:pStyle w:val="Tabletext"/>
            </w:pPr>
          </w:p>
        </w:tc>
        <w:tc>
          <w:tcPr>
            <w:tcW w:w="1694" w:type="dxa"/>
            <w:vAlign w:val="center"/>
          </w:tcPr>
          <w:p w14:paraId="7774C525" w14:textId="77777777" w:rsidR="009C1F8F" w:rsidRPr="00B0197C" w:rsidRDefault="009C1F8F" w:rsidP="00E819B6">
            <w:pPr>
              <w:pStyle w:val="Tabletext"/>
              <w:jc w:val="center"/>
            </w:pPr>
            <w:r w:rsidRPr="00B0197C">
              <w:t xml:space="preserve">RHCP </w:t>
            </w:r>
            <w:r w:rsidRPr="00B0197C">
              <w:rPr>
                <w:vertAlign w:val="superscript"/>
              </w:rPr>
              <w:t>3</w:t>
            </w:r>
          </w:p>
        </w:tc>
        <w:tc>
          <w:tcPr>
            <w:tcW w:w="1707" w:type="dxa"/>
            <w:vAlign w:val="center"/>
          </w:tcPr>
          <w:p w14:paraId="55BC24CF" w14:textId="77777777" w:rsidR="009C1F8F" w:rsidRPr="00B0197C" w:rsidRDefault="009C1F8F" w:rsidP="00E819B6">
            <w:pPr>
              <w:pStyle w:val="Tabletext"/>
              <w:jc w:val="center"/>
            </w:pPr>
            <w:r w:rsidRPr="00B0197C">
              <w:t>RHCP</w:t>
            </w:r>
            <w:r w:rsidRPr="00B0197C">
              <w:rPr>
                <w:vertAlign w:val="superscript"/>
              </w:rPr>
              <w:t>3</w:t>
            </w:r>
          </w:p>
        </w:tc>
        <w:tc>
          <w:tcPr>
            <w:tcW w:w="1540" w:type="dxa"/>
            <w:vAlign w:val="center"/>
          </w:tcPr>
          <w:p w14:paraId="2DDD0985" w14:textId="77777777" w:rsidR="009C1F8F" w:rsidRPr="00B0197C" w:rsidRDefault="009C1F8F" w:rsidP="00E819B6">
            <w:pPr>
              <w:pStyle w:val="Tabletext"/>
              <w:jc w:val="center"/>
            </w:pPr>
            <w:r w:rsidRPr="00B0197C">
              <w:t>RHCP</w:t>
            </w:r>
            <w:r w:rsidRPr="00B0197C">
              <w:rPr>
                <w:vertAlign w:val="superscript"/>
              </w:rPr>
              <w:t>3</w:t>
            </w:r>
          </w:p>
        </w:tc>
        <w:tc>
          <w:tcPr>
            <w:tcW w:w="2002" w:type="dxa"/>
            <w:vAlign w:val="center"/>
          </w:tcPr>
          <w:p w14:paraId="13C2F183" w14:textId="77777777" w:rsidR="009C1F8F" w:rsidRPr="00B0197C" w:rsidRDefault="009C1F8F" w:rsidP="00E819B6">
            <w:pPr>
              <w:pStyle w:val="Tabletext"/>
              <w:jc w:val="center"/>
            </w:pPr>
            <w:r w:rsidRPr="00B0197C">
              <w:t>RHCP</w:t>
            </w:r>
            <w:r w:rsidRPr="00B0197C">
              <w:rPr>
                <w:vertAlign w:val="superscript"/>
              </w:rPr>
              <w:t>3</w:t>
            </w:r>
          </w:p>
        </w:tc>
        <w:tc>
          <w:tcPr>
            <w:tcW w:w="1538" w:type="dxa"/>
            <w:vAlign w:val="center"/>
          </w:tcPr>
          <w:p w14:paraId="38B7D8ED" w14:textId="77777777" w:rsidR="009C1F8F" w:rsidRPr="00B0197C" w:rsidRDefault="009C1F8F" w:rsidP="00E819B6">
            <w:pPr>
              <w:pStyle w:val="Tabletext"/>
              <w:jc w:val="center"/>
            </w:pPr>
            <w:r w:rsidRPr="00B0197C">
              <w:t>RHCP</w:t>
            </w:r>
            <w:r w:rsidRPr="00B0197C">
              <w:rPr>
                <w:vertAlign w:val="superscript"/>
              </w:rPr>
              <w:t>3</w:t>
            </w:r>
          </w:p>
        </w:tc>
        <w:tc>
          <w:tcPr>
            <w:tcW w:w="1639" w:type="dxa"/>
            <w:vAlign w:val="center"/>
          </w:tcPr>
          <w:p w14:paraId="0009C7A1" w14:textId="77777777" w:rsidR="009C1F8F" w:rsidRPr="00B0197C" w:rsidRDefault="009C1F8F" w:rsidP="00E819B6">
            <w:pPr>
              <w:pStyle w:val="Tabletext"/>
              <w:jc w:val="center"/>
            </w:pPr>
            <w:r w:rsidRPr="00B0197C">
              <w:t>RHCP</w:t>
            </w:r>
            <w:r w:rsidRPr="00B0197C">
              <w:rPr>
                <w:vertAlign w:val="superscript"/>
              </w:rPr>
              <w:t>3</w:t>
            </w:r>
          </w:p>
        </w:tc>
        <w:tc>
          <w:tcPr>
            <w:tcW w:w="1684" w:type="dxa"/>
          </w:tcPr>
          <w:p w14:paraId="123C2290" w14:textId="77777777" w:rsidR="009C1F8F" w:rsidRPr="00B0197C" w:rsidRDefault="009C1F8F" w:rsidP="00E819B6">
            <w:pPr>
              <w:pStyle w:val="Tabletext"/>
              <w:jc w:val="center"/>
            </w:pPr>
            <w:ins w:id="115" w:author="France" w:date="2024-04-10T11:09:00Z">
              <w:r w:rsidRPr="00B0197C">
                <w:t>V / RHCP</w:t>
              </w:r>
            </w:ins>
          </w:p>
        </w:tc>
      </w:tr>
      <w:tr w:rsidR="009C1F8F" w:rsidRPr="00B0197C" w14:paraId="1B5ACC62" w14:textId="77777777" w:rsidTr="00E819B6">
        <w:trPr>
          <w:jc w:val="center"/>
        </w:trPr>
        <w:tc>
          <w:tcPr>
            <w:tcW w:w="1745" w:type="dxa"/>
          </w:tcPr>
          <w:p w14:paraId="24622038" w14:textId="77777777" w:rsidR="009C1F8F" w:rsidRPr="00B0197C" w:rsidRDefault="009C1F8F" w:rsidP="00E819B6">
            <w:pPr>
              <w:pStyle w:val="Tabletext"/>
            </w:pPr>
            <w:r w:rsidRPr="00B0197C">
              <w:t>Antenna pattern/type</w:t>
            </w:r>
          </w:p>
        </w:tc>
        <w:tc>
          <w:tcPr>
            <w:tcW w:w="910" w:type="dxa"/>
          </w:tcPr>
          <w:p w14:paraId="637AB891" w14:textId="77777777" w:rsidR="009C1F8F" w:rsidRPr="00B0197C" w:rsidRDefault="009C1F8F" w:rsidP="00E819B6">
            <w:pPr>
              <w:pStyle w:val="Tabletext"/>
            </w:pPr>
          </w:p>
        </w:tc>
        <w:tc>
          <w:tcPr>
            <w:tcW w:w="1694" w:type="dxa"/>
            <w:vAlign w:val="center"/>
          </w:tcPr>
          <w:p w14:paraId="760783AA" w14:textId="77777777" w:rsidR="009C1F8F" w:rsidRPr="00B0197C" w:rsidRDefault="009C1F8F" w:rsidP="00E819B6">
            <w:pPr>
              <w:pStyle w:val="Tabletext"/>
              <w:jc w:val="center"/>
            </w:pPr>
            <w:r w:rsidRPr="00B0197C">
              <w:t>RF lens</w:t>
            </w:r>
          </w:p>
        </w:tc>
        <w:tc>
          <w:tcPr>
            <w:tcW w:w="1707" w:type="dxa"/>
            <w:vAlign w:val="center"/>
          </w:tcPr>
          <w:p w14:paraId="19530DAA" w14:textId="77777777" w:rsidR="009C1F8F" w:rsidRPr="00B0197C" w:rsidRDefault="009C1F8F" w:rsidP="00E819B6">
            <w:pPr>
              <w:pStyle w:val="Tabletext"/>
              <w:jc w:val="center"/>
            </w:pPr>
            <w:r w:rsidRPr="00B0197C">
              <w:t>Parabolic reflector</w:t>
            </w:r>
          </w:p>
        </w:tc>
        <w:tc>
          <w:tcPr>
            <w:tcW w:w="1540" w:type="dxa"/>
            <w:vAlign w:val="center"/>
          </w:tcPr>
          <w:p w14:paraId="224004CE" w14:textId="77777777" w:rsidR="009C1F8F" w:rsidRPr="00B0197C" w:rsidRDefault="009C1F8F" w:rsidP="00E819B6">
            <w:pPr>
              <w:pStyle w:val="Tabletext"/>
              <w:jc w:val="center"/>
            </w:pPr>
            <w:r w:rsidRPr="00B0197C">
              <w:t>Biconical dipole</w:t>
            </w:r>
          </w:p>
        </w:tc>
        <w:tc>
          <w:tcPr>
            <w:tcW w:w="2002" w:type="dxa"/>
            <w:vAlign w:val="center"/>
          </w:tcPr>
          <w:p w14:paraId="0D0528B5" w14:textId="77777777" w:rsidR="009C1F8F" w:rsidRPr="00B0197C" w:rsidRDefault="009C1F8F" w:rsidP="00E819B6">
            <w:pPr>
              <w:pStyle w:val="Tabletext"/>
              <w:jc w:val="center"/>
            </w:pPr>
            <w:r w:rsidRPr="00B0197C">
              <w:t>RF lens</w:t>
            </w:r>
          </w:p>
        </w:tc>
        <w:tc>
          <w:tcPr>
            <w:tcW w:w="1538" w:type="dxa"/>
            <w:vAlign w:val="center"/>
          </w:tcPr>
          <w:p w14:paraId="19F76160" w14:textId="77777777" w:rsidR="009C1F8F" w:rsidRPr="00B0197C" w:rsidRDefault="009C1F8F" w:rsidP="00E819B6">
            <w:pPr>
              <w:pStyle w:val="Tabletext"/>
              <w:jc w:val="center"/>
            </w:pPr>
            <w:r w:rsidRPr="00B0197C">
              <w:t>Biconical dipole</w:t>
            </w:r>
          </w:p>
        </w:tc>
        <w:tc>
          <w:tcPr>
            <w:tcW w:w="1639" w:type="dxa"/>
            <w:vAlign w:val="center"/>
          </w:tcPr>
          <w:p w14:paraId="425F6D80" w14:textId="77777777" w:rsidR="009C1F8F" w:rsidRPr="00B0197C" w:rsidRDefault="009C1F8F" w:rsidP="00E819B6">
            <w:pPr>
              <w:pStyle w:val="Tabletext"/>
              <w:jc w:val="center"/>
            </w:pPr>
            <w:r w:rsidRPr="00B0197C">
              <w:t>Parabolic reflector</w:t>
            </w:r>
          </w:p>
        </w:tc>
        <w:tc>
          <w:tcPr>
            <w:tcW w:w="1684" w:type="dxa"/>
            <w:vAlign w:val="center"/>
          </w:tcPr>
          <w:p w14:paraId="61F8A83B" w14:textId="77777777" w:rsidR="009C1F8F" w:rsidRPr="00B0197C" w:rsidRDefault="009C1F8F" w:rsidP="00E819B6">
            <w:pPr>
              <w:pStyle w:val="Tabletext"/>
              <w:jc w:val="center"/>
            </w:pPr>
            <w:ins w:id="116" w:author="France" w:date="2024-04-10T11:09:00Z">
              <w:r w:rsidRPr="00B0197C">
                <w:t>Parabolic reflector</w:t>
              </w:r>
            </w:ins>
          </w:p>
        </w:tc>
      </w:tr>
      <w:tr w:rsidR="009C1F8F" w:rsidRPr="00B0197C" w14:paraId="510D3A7B" w14:textId="77777777" w:rsidTr="00E819B6">
        <w:trPr>
          <w:jc w:val="center"/>
        </w:trPr>
        <w:tc>
          <w:tcPr>
            <w:tcW w:w="1745" w:type="dxa"/>
          </w:tcPr>
          <w:p w14:paraId="055F8321" w14:textId="77777777" w:rsidR="009C1F8F" w:rsidRPr="00B0197C" w:rsidRDefault="009C1F8F" w:rsidP="00E819B6">
            <w:pPr>
              <w:pStyle w:val="Tabletext"/>
            </w:pPr>
            <w:r w:rsidRPr="00B0197C">
              <w:t xml:space="preserve">Horizontal BW </w:t>
            </w:r>
          </w:p>
        </w:tc>
        <w:tc>
          <w:tcPr>
            <w:tcW w:w="910" w:type="dxa"/>
          </w:tcPr>
          <w:p w14:paraId="3C362CF4" w14:textId="77777777" w:rsidR="009C1F8F" w:rsidRPr="00B0197C" w:rsidRDefault="009C1F8F" w:rsidP="00E819B6">
            <w:pPr>
              <w:pStyle w:val="Tabletext"/>
              <w:jc w:val="center"/>
            </w:pPr>
            <w:r w:rsidRPr="00B0197C">
              <w:t>Degrees</w:t>
            </w:r>
          </w:p>
        </w:tc>
        <w:tc>
          <w:tcPr>
            <w:tcW w:w="1694" w:type="dxa"/>
            <w:vAlign w:val="center"/>
          </w:tcPr>
          <w:p w14:paraId="05676DAD" w14:textId="77777777" w:rsidR="009C1F8F" w:rsidRPr="00B0197C" w:rsidRDefault="009C1F8F" w:rsidP="00E819B6">
            <w:pPr>
              <w:pStyle w:val="Tabletext"/>
              <w:jc w:val="center"/>
            </w:pPr>
            <w:r w:rsidRPr="00B0197C">
              <w:t>12</w:t>
            </w:r>
          </w:p>
        </w:tc>
        <w:tc>
          <w:tcPr>
            <w:tcW w:w="1707" w:type="dxa"/>
            <w:vAlign w:val="center"/>
          </w:tcPr>
          <w:p w14:paraId="6BE741F0" w14:textId="77777777" w:rsidR="009C1F8F" w:rsidRPr="00B0197C" w:rsidRDefault="009C1F8F" w:rsidP="00E819B6">
            <w:pPr>
              <w:pStyle w:val="Tabletext"/>
              <w:jc w:val="center"/>
            </w:pPr>
            <w:r w:rsidRPr="00B0197C">
              <w:t>1.11</w:t>
            </w:r>
          </w:p>
        </w:tc>
        <w:tc>
          <w:tcPr>
            <w:tcW w:w="1540" w:type="dxa"/>
            <w:vAlign w:val="center"/>
          </w:tcPr>
          <w:p w14:paraId="21D987F4" w14:textId="77777777" w:rsidR="009C1F8F" w:rsidRPr="00B0197C" w:rsidRDefault="009C1F8F" w:rsidP="00E819B6">
            <w:pPr>
              <w:pStyle w:val="Tabletext"/>
              <w:jc w:val="center"/>
            </w:pPr>
            <w:r w:rsidRPr="00B0197C">
              <w:t>360</w:t>
            </w:r>
          </w:p>
        </w:tc>
        <w:tc>
          <w:tcPr>
            <w:tcW w:w="2002" w:type="dxa"/>
            <w:vAlign w:val="center"/>
          </w:tcPr>
          <w:p w14:paraId="3141678B" w14:textId="77777777" w:rsidR="009C1F8F" w:rsidRPr="00B0197C" w:rsidRDefault="009C1F8F" w:rsidP="00E819B6">
            <w:pPr>
              <w:pStyle w:val="Tabletext"/>
              <w:jc w:val="center"/>
            </w:pPr>
            <w:r w:rsidRPr="00B0197C">
              <w:t>12</w:t>
            </w:r>
          </w:p>
        </w:tc>
        <w:tc>
          <w:tcPr>
            <w:tcW w:w="1538" w:type="dxa"/>
            <w:vAlign w:val="center"/>
          </w:tcPr>
          <w:p w14:paraId="352E1969" w14:textId="77777777" w:rsidR="009C1F8F" w:rsidRPr="00B0197C" w:rsidRDefault="009C1F8F" w:rsidP="00E819B6">
            <w:pPr>
              <w:pStyle w:val="Tabletext"/>
              <w:jc w:val="center"/>
            </w:pPr>
            <w:r w:rsidRPr="00B0197C">
              <w:t>360</w:t>
            </w:r>
          </w:p>
        </w:tc>
        <w:tc>
          <w:tcPr>
            <w:tcW w:w="1639" w:type="dxa"/>
            <w:vAlign w:val="center"/>
          </w:tcPr>
          <w:p w14:paraId="4491A9C9" w14:textId="77777777" w:rsidR="009C1F8F" w:rsidRPr="00B0197C" w:rsidRDefault="009C1F8F" w:rsidP="00E819B6">
            <w:pPr>
              <w:pStyle w:val="Tabletext"/>
              <w:jc w:val="center"/>
            </w:pPr>
            <w:r w:rsidRPr="00B0197C">
              <w:t>3.8</w:t>
            </w:r>
          </w:p>
        </w:tc>
        <w:tc>
          <w:tcPr>
            <w:tcW w:w="1684" w:type="dxa"/>
          </w:tcPr>
          <w:p w14:paraId="232B594A" w14:textId="77777777" w:rsidR="009C1F8F" w:rsidRPr="00B0197C" w:rsidRDefault="009C1F8F" w:rsidP="00E819B6">
            <w:pPr>
              <w:pStyle w:val="Tabletext"/>
              <w:jc w:val="center"/>
            </w:pPr>
            <w:ins w:id="117" w:author="France" w:date="2024-04-10T11:09:00Z">
              <w:r w:rsidRPr="00B0197C">
                <w:t>1</w:t>
              </w:r>
            </w:ins>
          </w:p>
        </w:tc>
      </w:tr>
      <w:tr w:rsidR="009C1F8F" w:rsidRPr="00B0197C" w14:paraId="296B9AC7" w14:textId="77777777" w:rsidTr="00E819B6">
        <w:trPr>
          <w:jc w:val="center"/>
        </w:trPr>
        <w:tc>
          <w:tcPr>
            <w:tcW w:w="1745" w:type="dxa"/>
          </w:tcPr>
          <w:p w14:paraId="03896F48" w14:textId="77777777" w:rsidR="009C1F8F" w:rsidRPr="00B0197C" w:rsidRDefault="009C1F8F" w:rsidP="00E819B6">
            <w:pPr>
              <w:pStyle w:val="Tabletext"/>
            </w:pPr>
            <w:r w:rsidRPr="00B0197C">
              <w:t xml:space="preserve">Vertical BW </w:t>
            </w:r>
          </w:p>
        </w:tc>
        <w:tc>
          <w:tcPr>
            <w:tcW w:w="910" w:type="dxa"/>
          </w:tcPr>
          <w:p w14:paraId="4A7ED487" w14:textId="77777777" w:rsidR="009C1F8F" w:rsidRPr="00B0197C" w:rsidRDefault="009C1F8F" w:rsidP="00E819B6">
            <w:pPr>
              <w:pStyle w:val="Tabletext"/>
              <w:jc w:val="center"/>
            </w:pPr>
            <w:r w:rsidRPr="00B0197C">
              <w:t>Degrees</w:t>
            </w:r>
          </w:p>
        </w:tc>
        <w:tc>
          <w:tcPr>
            <w:tcW w:w="1694" w:type="dxa"/>
            <w:vAlign w:val="center"/>
          </w:tcPr>
          <w:p w14:paraId="7EAC21CC" w14:textId="77777777" w:rsidR="009C1F8F" w:rsidRPr="00B0197C" w:rsidRDefault="009C1F8F" w:rsidP="00E819B6">
            <w:pPr>
              <w:pStyle w:val="Tabletext"/>
              <w:jc w:val="center"/>
            </w:pPr>
            <w:r w:rsidRPr="00B0197C">
              <w:t>12</w:t>
            </w:r>
          </w:p>
        </w:tc>
        <w:tc>
          <w:tcPr>
            <w:tcW w:w="1707" w:type="dxa"/>
            <w:vAlign w:val="center"/>
          </w:tcPr>
          <w:p w14:paraId="2C997863" w14:textId="77777777" w:rsidR="009C1F8F" w:rsidRPr="00B0197C" w:rsidRDefault="009C1F8F" w:rsidP="00E819B6">
            <w:pPr>
              <w:pStyle w:val="Tabletext"/>
              <w:jc w:val="center"/>
            </w:pPr>
            <w:r w:rsidRPr="00B0197C">
              <w:t>1.11</w:t>
            </w:r>
          </w:p>
        </w:tc>
        <w:tc>
          <w:tcPr>
            <w:tcW w:w="1540" w:type="dxa"/>
            <w:vAlign w:val="center"/>
          </w:tcPr>
          <w:p w14:paraId="16AC2963" w14:textId="77777777" w:rsidR="009C1F8F" w:rsidRPr="00B0197C" w:rsidRDefault="009C1F8F" w:rsidP="00E819B6">
            <w:pPr>
              <w:pStyle w:val="Tabletext"/>
              <w:jc w:val="center"/>
            </w:pPr>
            <w:r w:rsidRPr="00B0197C">
              <w:t>40</w:t>
            </w:r>
          </w:p>
        </w:tc>
        <w:tc>
          <w:tcPr>
            <w:tcW w:w="2002" w:type="dxa"/>
            <w:vAlign w:val="center"/>
          </w:tcPr>
          <w:p w14:paraId="65BC7003" w14:textId="77777777" w:rsidR="009C1F8F" w:rsidRPr="00B0197C" w:rsidRDefault="009C1F8F" w:rsidP="00E819B6">
            <w:pPr>
              <w:pStyle w:val="Tabletext"/>
              <w:jc w:val="center"/>
            </w:pPr>
            <w:r w:rsidRPr="00B0197C">
              <w:t>12</w:t>
            </w:r>
          </w:p>
        </w:tc>
        <w:tc>
          <w:tcPr>
            <w:tcW w:w="1538" w:type="dxa"/>
            <w:vAlign w:val="center"/>
          </w:tcPr>
          <w:p w14:paraId="09221403" w14:textId="77777777" w:rsidR="009C1F8F" w:rsidRPr="00B0197C" w:rsidRDefault="009C1F8F" w:rsidP="00E819B6">
            <w:pPr>
              <w:pStyle w:val="Tabletext"/>
              <w:jc w:val="center"/>
            </w:pPr>
            <w:r w:rsidRPr="00B0197C">
              <w:t>42</w:t>
            </w:r>
          </w:p>
        </w:tc>
        <w:tc>
          <w:tcPr>
            <w:tcW w:w="1639" w:type="dxa"/>
            <w:vAlign w:val="center"/>
          </w:tcPr>
          <w:p w14:paraId="7B66604C" w14:textId="77777777" w:rsidR="009C1F8F" w:rsidRPr="00B0197C" w:rsidRDefault="009C1F8F" w:rsidP="00E819B6">
            <w:pPr>
              <w:pStyle w:val="Tabletext"/>
              <w:jc w:val="center"/>
            </w:pPr>
            <w:r w:rsidRPr="00B0197C">
              <w:t>3.8</w:t>
            </w:r>
          </w:p>
        </w:tc>
        <w:tc>
          <w:tcPr>
            <w:tcW w:w="1684" w:type="dxa"/>
          </w:tcPr>
          <w:p w14:paraId="21894011" w14:textId="77777777" w:rsidR="009C1F8F" w:rsidRPr="00B0197C" w:rsidRDefault="009C1F8F" w:rsidP="00E819B6">
            <w:pPr>
              <w:pStyle w:val="Tabletext"/>
              <w:jc w:val="center"/>
            </w:pPr>
            <w:ins w:id="118" w:author="France" w:date="2024-04-10T11:09:00Z">
              <w:r w:rsidRPr="00B0197C">
                <w:t>1</w:t>
              </w:r>
            </w:ins>
          </w:p>
        </w:tc>
      </w:tr>
      <w:tr w:rsidR="009C1F8F" w:rsidRPr="00B0197C" w14:paraId="73892743" w14:textId="77777777" w:rsidTr="00E819B6">
        <w:trPr>
          <w:jc w:val="center"/>
        </w:trPr>
        <w:tc>
          <w:tcPr>
            <w:tcW w:w="1745" w:type="dxa"/>
            <w:tcBorders>
              <w:bottom w:val="single" w:sz="4" w:space="0" w:color="auto"/>
            </w:tcBorders>
            <w:shd w:val="clear" w:color="auto" w:fill="FFFFFF" w:themeFill="background1"/>
          </w:tcPr>
          <w:p w14:paraId="201D8C87" w14:textId="77777777" w:rsidR="009C1F8F" w:rsidRPr="00B0197C" w:rsidRDefault="009C1F8F" w:rsidP="00E819B6">
            <w:pPr>
              <w:pStyle w:val="Tabletext"/>
            </w:pPr>
            <w:r w:rsidRPr="00B0197C">
              <w:t>Antenna model</w:t>
            </w:r>
          </w:p>
        </w:tc>
        <w:tc>
          <w:tcPr>
            <w:tcW w:w="910" w:type="dxa"/>
            <w:tcBorders>
              <w:bottom w:val="single" w:sz="4" w:space="0" w:color="auto"/>
            </w:tcBorders>
            <w:shd w:val="clear" w:color="auto" w:fill="FFFFFF" w:themeFill="background1"/>
          </w:tcPr>
          <w:p w14:paraId="28A4CE6B" w14:textId="77777777" w:rsidR="009C1F8F" w:rsidRPr="00B0197C" w:rsidRDefault="009C1F8F" w:rsidP="00E819B6">
            <w:pPr>
              <w:pStyle w:val="Tabletext"/>
              <w:jc w:val="center"/>
            </w:pPr>
          </w:p>
        </w:tc>
        <w:tc>
          <w:tcPr>
            <w:tcW w:w="1694" w:type="dxa"/>
            <w:tcBorders>
              <w:bottom w:val="single" w:sz="4" w:space="0" w:color="auto"/>
            </w:tcBorders>
            <w:shd w:val="clear" w:color="auto" w:fill="FFFFFF" w:themeFill="background1"/>
            <w:vAlign w:val="center"/>
          </w:tcPr>
          <w:p w14:paraId="558F9B43" w14:textId="77777777" w:rsidR="009C1F8F" w:rsidRPr="00B0197C" w:rsidRDefault="009C1F8F" w:rsidP="00E819B6">
            <w:pPr>
              <w:pStyle w:val="Tabletext"/>
              <w:jc w:val="center"/>
            </w:pPr>
            <w:r w:rsidRPr="00B0197C">
              <w:t xml:space="preserve">Recommendation </w:t>
            </w:r>
            <w:hyperlink r:id="rId17" w:history="1">
              <w:r w:rsidRPr="00B0197C">
                <w:rPr>
                  <w:rStyle w:val="Hyperlink"/>
                </w:rPr>
                <w:t>ITU</w:t>
              </w:r>
              <w:r w:rsidRPr="00B0197C">
                <w:rPr>
                  <w:rStyle w:val="Hyperlink"/>
                </w:rPr>
                <w:noBreakHyphen/>
                <w:t>R M.1851</w:t>
              </w:r>
            </w:hyperlink>
            <w:r w:rsidRPr="00B0197C">
              <w:rPr>
                <w:vertAlign w:val="superscript"/>
              </w:rPr>
              <w:t>5</w:t>
            </w:r>
          </w:p>
          <w:p w14:paraId="0144429E" w14:textId="77777777" w:rsidR="009C1F8F" w:rsidRPr="00B0197C" w:rsidRDefault="009C1F8F" w:rsidP="00E819B6">
            <w:pPr>
              <w:pStyle w:val="Tabletext"/>
              <w:jc w:val="center"/>
            </w:pPr>
            <w:r w:rsidRPr="00B0197C">
              <w:t>(Uniform distribution)</w:t>
            </w:r>
          </w:p>
        </w:tc>
        <w:tc>
          <w:tcPr>
            <w:tcW w:w="1707" w:type="dxa"/>
            <w:tcBorders>
              <w:bottom w:val="single" w:sz="4" w:space="0" w:color="auto"/>
            </w:tcBorders>
            <w:shd w:val="clear" w:color="auto" w:fill="FFFFFF" w:themeFill="background1"/>
            <w:vAlign w:val="center"/>
          </w:tcPr>
          <w:p w14:paraId="32BC62BE" w14:textId="77777777" w:rsidR="009C1F8F" w:rsidRPr="00B0197C" w:rsidRDefault="009C1F8F" w:rsidP="00E819B6">
            <w:pPr>
              <w:pStyle w:val="Tabletext"/>
              <w:jc w:val="center"/>
            </w:pPr>
            <w:r w:rsidRPr="00B0197C">
              <w:t xml:space="preserve">Recommendation </w:t>
            </w:r>
            <w:hyperlink r:id="rId18" w:history="1">
              <w:r w:rsidRPr="00B0197C">
                <w:rPr>
                  <w:rStyle w:val="Hyperlink"/>
                </w:rPr>
                <w:t>ITU</w:t>
              </w:r>
              <w:r w:rsidRPr="00B0197C">
                <w:rPr>
                  <w:rStyle w:val="Hyperlink"/>
                </w:rPr>
                <w:noBreakHyphen/>
                <w:t>R M.1851</w:t>
              </w:r>
            </w:hyperlink>
            <w:r w:rsidRPr="00B0197C">
              <w:rPr>
                <w:vertAlign w:val="superscript"/>
              </w:rPr>
              <w:t>5</w:t>
            </w:r>
          </w:p>
          <w:p w14:paraId="0024E779" w14:textId="77777777" w:rsidR="009C1F8F" w:rsidRPr="00B0197C" w:rsidRDefault="009C1F8F" w:rsidP="00E819B6">
            <w:pPr>
              <w:pStyle w:val="Tabletext"/>
              <w:jc w:val="center"/>
            </w:pPr>
            <w:r w:rsidRPr="00B0197C">
              <w:t>(Cosine distribution)</w:t>
            </w:r>
          </w:p>
        </w:tc>
        <w:tc>
          <w:tcPr>
            <w:tcW w:w="1540" w:type="dxa"/>
            <w:tcBorders>
              <w:bottom w:val="single" w:sz="4" w:space="0" w:color="auto"/>
            </w:tcBorders>
            <w:shd w:val="clear" w:color="auto" w:fill="FFFFFF" w:themeFill="background1"/>
            <w:vAlign w:val="center"/>
          </w:tcPr>
          <w:p w14:paraId="22D0C0C6" w14:textId="77777777" w:rsidR="009C1F8F" w:rsidRPr="00B0197C" w:rsidRDefault="009C1F8F" w:rsidP="00E819B6">
            <w:pPr>
              <w:pStyle w:val="Tabletext"/>
              <w:jc w:val="center"/>
            </w:pPr>
            <w:r w:rsidRPr="00B0197C">
              <w:t>Omnidirectional</w:t>
            </w:r>
          </w:p>
        </w:tc>
        <w:tc>
          <w:tcPr>
            <w:tcW w:w="2002" w:type="dxa"/>
            <w:tcBorders>
              <w:bottom w:val="single" w:sz="4" w:space="0" w:color="auto"/>
            </w:tcBorders>
            <w:shd w:val="clear" w:color="auto" w:fill="FFFFFF" w:themeFill="background1"/>
            <w:vAlign w:val="center"/>
          </w:tcPr>
          <w:p w14:paraId="3D80236B"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77DB81EB" w14:textId="77777777" w:rsidR="009C1F8F" w:rsidRPr="00B0197C" w:rsidRDefault="009C1F8F" w:rsidP="00E819B6">
            <w:pPr>
              <w:pStyle w:val="Tabletext"/>
              <w:jc w:val="center"/>
            </w:pPr>
            <w:r w:rsidRPr="00B0197C">
              <w:t>(Uniform distribution)</w:t>
            </w:r>
          </w:p>
        </w:tc>
        <w:tc>
          <w:tcPr>
            <w:tcW w:w="1538" w:type="dxa"/>
            <w:tcBorders>
              <w:bottom w:val="single" w:sz="4" w:space="0" w:color="auto"/>
            </w:tcBorders>
            <w:shd w:val="clear" w:color="auto" w:fill="FFFFFF" w:themeFill="background1"/>
            <w:vAlign w:val="center"/>
          </w:tcPr>
          <w:p w14:paraId="3B1405D0" w14:textId="77777777" w:rsidR="009C1F8F" w:rsidRPr="00B0197C" w:rsidRDefault="009C1F8F" w:rsidP="00E819B6">
            <w:pPr>
              <w:pStyle w:val="Tabletext"/>
              <w:jc w:val="center"/>
            </w:pPr>
            <w:r w:rsidRPr="00B0197C">
              <w:t>Omnidirectional</w:t>
            </w:r>
          </w:p>
        </w:tc>
        <w:tc>
          <w:tcPr>
            <w:tcW w:w="1639" w:type="dxa"/>
            <w:tcBorders>
              <w:bottom w:val="single" w:sz="4" w:space="0" w:color="auto"/>
            </w:tcBorders>
            <w:shd w:val="clear" w:color="auto" w:fill="FFFFFF" w:themeFill="background1"/>
            <w:vAlign w:val="center"/>
          </w:tcPr>
          <w:p w14:paraId="0A2FD6B4"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684C7E92" w14:textId="77777777" w:rsidR="009C1F8F" w:rsidRPr="00B0197C" w:rsidRDefault="009C1F8F" w:rsidP="00E819B6">
            <w:pPr>
              <w:pStyle w:val="Tabletext"/>
              <w:jc w:val="center"/>
            </w:pPr>
            <w:r w:rsidRPr="00B0197C">
              <w:t>(Uniform distribution)</w:t>
            </w:r>
          </w:p>
        </w:tc>
        <w:tc>
          <w:tcPr>
            <w:tcW w:w="1684" w:type="dxa"/>
            <w:tcBorders>
              <w:bottom w:val="single" w:sz="4" w:space="0" w:color="auto"/>
            </w:tcBorders>
            <w:shd w:val="clear" w:color="auto" w:fill="FFFFFF" w:themeFill="background1"/>
          </w:tcPr>
          <w:p w14:paraId="59A0964E" w14:textId="77777777" w:rsidR="009C1F8F" w:rsidRPr="00B0197C" w:rsidRDefault="009C1F8F" w:rsidP="00E819B6">
            <w:pPr>
              <w:pStyle w:val="Tabletext"/>
              <w:jc w:val="center"/>
              <w:rPr>
                <w:ins w:id="119" w:author="France" w:date="2024-04-10T11:09:00Z"/>
              </w:rPr>
            </w:pPr>
            <w:ins w:id="120" w:author="France" w:date="2024-04-10T11:09:00Z">
              <w:r w:rsidRPr="00B0197C">
                <w:t>Recommendation ITU</w:t>
              </w:r>
              <w:r w:rsidRPr="00B0197C">
                <w:noBreakHyphen/>
                <w:t>R M.1851</w:t>
              </w:r>
              <w:r w:rsidRPr="00B0197C">
                <w:rPr>
                  <w:vertAlign w:val="superscript"/>
                </w:rPr>
                <w:t>5</w:t>
              </w:r>
            </w:ins>
          </w:p>
          <w:p w14:paraId="00B3246D" w14:textId="77777777" w:rsidR="009C1F8F" w:rsidRPr="00B0197C" w:rsidRDefault="009C1F8F" w:rsidP="00E819B6">
            <w:pPr>
              <w:pStyle w:val="Tabletext"/>
              <w:jc w:val="center"/>
            </w:pPr>
            <w:ins w:id="121" w:author="France" w:date="2024-04-10T11:09:00Z">
              <w:r w:rsidRPr="00B0197C">
                <w:t>(Uniform distribution)</w:t>
              </w:r>
            </w:ins>
          </w:p>
        </w:tc>
      </w:tr>
      <w:tr w:rsidR="009C1F8F" w:rsidRPr="00B0197C" w14:paraId="3073717D" w14:textId="77777777" w:rsidTr="00E819B6">
        <w:trPr>
          <w:jc w:val="center"/>
        </w:trPr>
        <w:tc>
          <w:tcPr>
            <w:tcW w:w="14459" w:type="dxa"/>
            <w:gridSpan w:val="9"/>
            <w:tcBorders>
              <w:left w:val="nil"/>
              <w:bottom w:val="nil"/>
              <w:right w:val="nil"/>
            </w:tcBorders>
          </w:tcPr>
          <w:p w14:paraId="6FB421FC" w14:textId="77777777" w:rsidR="009C1F8F" w:rsidRPr="00B0197C" w:rsidRDefault="009C1F8F" w:rsidP="00E819B6">
            <w:pPr>
              <w:pStyle w:val="Tabletext"/>
            </w:pPr>
            <w:r w:rsidRPr="00B0197C">
              <w:t>Notes:</w:t>
            </w:r>
          </w:p>
          <w:p w14:paraId="6C88B475" w14:textId="77777777" w:rsidR="009C1F8F" w:rsidRPr="00B0197C" w:rsidRDefault="009C1F8F" w:rsidP="00E819B6">
            <w:pPr>
              <w:pStyle w:val="Tabletext"/>
            </w:pPr>
            <w:r w:rsidRPr="00B0197C">
              <w:rPr>
                <w:vertAlign w:val="superscript"/>
              </w:rPr>
              <w:t>(1)</w:t>
            </w:r>
            <w:r w:rsidRPr="00B0197C">
              <w:rPr>
                <w:vertAlign w:val="superscript"/>
              </w:rPr>
              <w:tab/>
            </w:r>
            <w:r w:rsidRPr="00B0197C">
              <w:t>In the frequency band 14.5</w:t>
            </w:r>
            <w:r w:rsidRPr="00B0197C">
              <w:noBreakHyphen/>
              <w:t>14.8 GHz, RR Article</w:t>
            </w:r>
            <w:del w:id="122" w:author="USA" w:date="2024-05-16T10:07:00Z">
              <w:r w:rsidRPr="00B0197C" w:rsidDel="0076001F">
                <w:delText>s</w:delText>
              </w:r>
            </w:del>
            <w:r w:rsidRPr="00B0197C">
              <w:t xml:space="preserve"> </w:t>
            </w:r>
            <w:r w:rsidRPr="00B0197C">
              <w:rPr>
                <w:b/>
                <w:bCs/>
              </w:rPr>
              <w:t>21</w:t>
            </w:r>
            <w:r w:rsidRPr="00B0197C">
              <w:t xml:space="preserve"> (</w:t>
            </w:r>
            <w:del w:id="123" w:author="USA" w:date="2024-05-16T10:06:00Z">
              <w:r w:rsidRPr="00B0197C" w:rsidDel="00174E12">
                <w:delText>§§</w:delText>
              </w:r>
            </w:del>
            <w:ins w:id="124" w:author="USA" w:date="2024-05-16T10:06:00Z">
              <w:r w:rsidRPr="00B0197C">
                <w:t>Nos.</w:t>
              </w:r>
            </w:ins>
            <w:r w:rsidRPr="00B0197C">
              <w:t xml:space="preserve"> </w:t>
            </w:r>
            <w:r w:rsidRPr="00221B81">
              <w:rPr>
                <w:b/>
              </w:rPr>
              <w:t>21.2</w:t>
            </w:r>
            <w:r w:rsidRPr="00B0197C">
              <w:t xml:space="preserve">, </w:t>
            </w:r>
            <w:r w:rsidRPr="00221B81">
              <w:rPr>
                <w:b/>
              </w:rPr>
              <w:t>21.3</w:t>
            </w:r>
            <w:r w:rsidRPr="00B0197C">
              <w:t xml:space="preserve"> and </w:t>
            </w:r>
            <w:r w:rsidRPr="00221B81">
              <w:rPr>
                <w:b/>
              </w:rPr>
              <w:t>21.5</w:t>
            </w:r>
            <w:r w:rsidRPr="00B0197C">
              <w:t>) apply.</w:t>
            </w:r>
          </w:p>
          <w:p w14:paraId="537FECB5" w14:textId="77777777" w:rsidR="009C1F8F" w:rsidRPr="00B0197C" w:rsidRDefault="009C1F8F" w:rsidP="00E819B6">
            <w:pPr>
              <w:pStyle w:val="Tabletext"/>
            </w:pPr>
            <w:r w:rsidRPr="00B0197C">
              <w:rPr>
                <w:vertAlign w:val="superscript"/>
              </w:rPr>
              <w:t>(2)</w:t>
            </w:r>
            <w:r w:rsidRPr="00B0197C">
              <w:rPr>
                <w:vertAlign w:val="superscript"/>
              </w:rPr>
              <w:tab/>
            </w:r>
            <w:r w:rsidRPr="00B0197C">
              <w:t>N/A – Not applicable.</w:t>
            </w:r>
          </w:p>
          <w:p w14:paraId="6DA8AD80" w14:textId="77777777" w:rsidR="009C1F8F" w:rsidRPr="00B0197C" w:rsidRDefault="009C1F8F" w:rsidP="00E819B6">
            <w:pPr>
              <w:pStyle w:val="Tabletext"/>
            </w:pPr>
            <w:r w:rsidRPr="00B0197C">
              <w:rPr>
                <w:vertAlign w:val="superscript"/>
              </w:rPr>
              <w:t>(3)</w:t>
            </w:r>
            <w:r w:rsidRPr="00B0197C">
              <w:rPr>
                <w:vertAlign w:val="superscript"/>
              </w:rPr>
              <w:tab/>
            </w:r>
            <w:r w:rsidRPr="00B0197C">
              <w:t>RHCP – Right Hand Circularly Polarized.</w:t>
            </w:r>
          </w:p>
          <w:p w14:paraId="7B14E7DB" w14:textId="77777777" w:rsidR="009C1F8F" w:rsidRPr="00B0197C" w:rsidRDefault="009C1F8F" w:rsidP="00E819B6">
            <w:pPr>
              <w:pStyle w:val="Tabletext"/>
            </w:pPr>
            <w:r w:rsidRPr="00B0197C">
              <w:rPr>
                <w:vertAlign w:val="superscript"/>
              </w:rPr>
              <w:t>(4)</w:t>
            </w:r>
            <w:r w:rsidRPr="00B0197C">
              <w:rPr>
                <w:vertAlign w:val="superscript"/>
              </w:rPr>
              <w:tab/>
            </w:r>
            <w:r w:rsidRPr="00B0197C">
              <w:t>LHCP – Left Hand Circularly Polarized.</w:t>
            </w:r>
          </w:p>
          <w:p w14:paraId="6C0FAD2C" w14:textId="77777777" w:rsidR="009C1F8F" w:rsidRPr="00B0197C" w:rsidRDefault="009C1F8F" w:rsidP="00E819B6">
            <w:pPr>
              <w:pStyle w:val="Tabletext"/>
              <w:ind w:left="284" w:hanging="284"/>
            </w:pPr>
            <w:r w:rsidRPr="00B0197C">
              <w:rPr>
                <w:vertAlign w:val="superscript"/>
              </w:rPr>
              <w:t>(5)</w:t>
            </w:r>
            <w:r w:rsidRPr="00B0197C">
              <w:rPr>
                <w:vertAlign w:val="superscript"/>
              </w:rPr>
              <w:tab/>
            </w:r>
            <w:r w:rsidRPr="00B0197C">
              <w:t xml:space="preserve">Recommendation </w:t>
            </w:r>
            <w:hyperlink r:id="rId19" w:history="1">
              <w:r w:rsidRPr="00B0197C">
                <w:rPr>
                  <w:rStyle w:val="Hyperlink"/>
                </w:rPr>
                <w:t>ITU</w:t>
              </w:r>
              <w:r w:rsidRPr="00B0197C">
                <w:rPr>
                  <w:rStyle w:val="Hyperlink"/>
                </w:rPr>
                <w:noBreakHyphen/>
                <w:t>R M.1851</w:t>
              </w:r>
            </w:hyperlink>
            <w:r w:rsidRPr="00B0197C">
              <w:t xml:space="preserve"> provides several patterns based on the field distribution across the aperture of the antenna. The suggested distribution for modelling the antennas is shown in the parenthetical text based on guidance in Recommendation </w:t>
            </w:r>
            <w:hyperlink r:id="rId20" w:history="1">
              <w:r w:rsidRPr="00B0197C">
                <w:rPr>
                  <w:rStyle w:val="Hyperlink"/>
                </w:rPr>
                <w:t>ITU</w:t>
              </w:r>
              <w:r w:rsidRPr="00B0197C">
                <w:rPr>
                  <w:rStyle w:val="Hyperlink"/>
                </w:rPr>
                <w:noBreakHyphen/>
                <w:t>R M.1851</w:t>
              </w:r>
            </w:hyperlink>
            <w:r w:rsidRPr="00B0197C">
              <w:rPr>
                <w:rStyle w:val="Hyperlink"/>
              </w:rPr>
              <w:t>.</w:t>
            </w:r>
          </w:p>
        </w:tc>
      </w:tr>
    </w:tbl>
    <w:p w14:paraId="57D58FAA" w14:textId="77777777" w:rsidR="009C1F8F" w:rsidRPr="00B0197C" w:rsidRDefault="009C1F8F" w:rsidP="00E819B6">
      <w:pPr>
        <w:overflowPunct/>
        <w:autoSpaceDE/>
        <w:autoSpaceDN/>
        <w:adjustRightInd/>
        <w:spacing w:before="0"/>
        <w:textAlignment w:val="auto"/>
      </w:pPr>
      <w:r w:rsidRPr="00B0197C">
        <w:br w:type="page"/>
      </w:r>
    </w:p>
    <w:p w14:paraId="36F562FF" w14:textId="49A7269B"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9C1F8F" w:rsidRPr="00B0197C" w14:paraId="129F21C5" w14:textId="77777777" w:rsidTr="00E819B6">
        <w:trPr>
          <w:jc w:val="center"/>
        </w:trPr>
        <w:tc>
          <w:tcPr>
            <w:tcW w:w="3500" w:type="dxa"/>
            <w:gridSpan w:val="2"/>
            <w:shd w:val="clear" w:color="auto" w:fill="BFBFBF" w:themeFill="background1" w:themeFillShade="BF"/>
            <w:vAlign w:val="center"/>
          </w:tcPr>
          <w:p w14:paraId="7EE39C3C" w14:textId="77777777" w:rsidR="009C1F8F" w:rsidRPr="00B0197C" w:rsidRDefault="009C1F8F" w:rsidP="00E819B6">
            <w:pPr>
              <w:pStyle w:val="Tablehead"/>
            </w:pPr>
            <w:r w:rsidRPr="00B0197C">
              <w:t>Parameter</w:t>
            </w:r>
          </w:p>
        </w:tc>
        <w:tc>
          <w:tcPr>
            <w:tcW w:w="1415" w:type="dxa"/>
            <w:shd w:val="clear" w:color="auto" w:fill="BFBFBF" w:themeFill="background1" w:themeFillShade="BF"/>
            <w:vAlign w:val="center"/>
          </w:tcPr>
          <w:p w14:paraId="7CEDB490" w14:textId="77777777" w:rsidR="009C1F8F" w:rsidRPr="00B0197C" w:rsidRDefault="009C1F8F" w:rsidP="00E819B6">
            <w:pPr>
              <w:pStyle w:val="Tablehead"/>
            </w:pPr>
            <w:r w:rsidRPr="00B0197C">
              <w:t>Units</w:t>
            </w:r>
          </w:p>
        </w:tc>
        <w:tc>
          <w:tcPr>
            <w:tcW w:w="3181" w:type="dxa"/>
            <w:shd w:val="clear" w:color="auto" w:fill="BFBFBF" w:themeFill="background1" w:themeFillShade="BF"/>
          </w:tcPr>
          <w:p w14:paraId="4634E170" w14:textId="77777777" w:rsidR="009C1F8F" w:rsidRPr="00B0197C" w:rsidRDefault="009C1F8F" w:rsidP="00E819B6">
            <w:pPr>
              <w:pStyle w:val="Tablehead"/>
            </w:pPr>
            <w:r w:rsidRPr="00B0197C">
              <w:t>System 5</w:t>
            </w:r>
            <w:r w:rsidRPr="00B0197C">
              <w:br/>
              <w:t>Airborne</w:t>
            </w:r>
          </w:p>
        </w:tc>
        <w:tc>
          <w:tcPr>
            <w:tcW w:w="3181" w:type="dxa"/>
            <w:shd w:val="clear" w:color="auto" w:fill="BFBFBF" w:themeFill="background1" w:themeFillShade="BF"/>
          </w:tcPr>
          <w:p w14:paraId="75B95988" w14:textId="77777777" w:rsidR="009C1F8F" w:rsidRPr="00B0197C" w:rsidRDefault="009C1F8F" w:rsidP="00E819B6">
            <w:pPr>
              <w:pStyle w:val="Tablehead"/>
            </w:pPr>
            <w:r w:rsidRPr="00B0197C">
              <w:t>System 5</w:t>
            </w:r>
            <w:r w:rsidRPr="00B0197C">
              <w:br/>
              <w:t>Ground</w:t>
            </w:r>
          </w:p>
        </w:tc>
        <w:tc>
          <w:tcPr>
            <w:tcW w:w="3182" w:type="dxa"/>
            <w:shd w:val="clear" w:color="auto" w:fill="BFBFBF" w:themeFill="background1" w:themeFillShade="BF"/>
          </w:tcPr>
          <w:p w14:paraId="62AC9A0F" w14:textId="77777777" w:rsidR="009C1F8F" w:rsidRPr="00B0197C" w:rsidRDefault="009C1F8F" w:rsidP="00E819B6">
            <w:pPr>
              <w:pStyle w:val="Tablehead"/>
            </w:pPr>
            <w:r w:rsidRPr="00B0197C">
              <w:t>System 6</w:t>
            </w:r>
            <w:r w:rsidRPr="00B0197C">
              <w:br/>
              <w:t>Airborne / Ground / Shipboard terminals</w:t>
            </w:r>
          </w:p>
        </w:tc>
      </w:tr>
      <w:tr w:rsidR="009C1F8F" w:rsidRPr="00B0197C" w14:paraId="78C4232C" w14:textId="77777777" w:rsidTr="00E819B6">
        <w:trPr>
          <w:jc w:val="center"/>
        </w:trPr>
        <w:tc>
          <w:tcPr>
            <w:tcW w:w="14459" w:type="dxa"/>
            <w:gridSpan w:val="6"/>
            <w:shd w:val="clear" w:color="auto" w:fill="BFBFBF" w:themeFill="background1" w:themeFillShade="BF"/>
          </w:tcPr>
          <w:p w14:paraId="7DDF40C1" w14:textId="77777777" w:rsidR="009C1F8F" w:rsidRPr="00B0197C" w:rsidRDefault="009C1F8F" w:rsidP="009147C3">
            <w:pPr>
              <w:pStyle w:val="Tablehead"/>
              <w:jc w:val="left"/>
            </w:pPr>
            <w:r w:rsidRPr="00B0197C">
              <w:t>Transmitter</w:t>
            </w:r>
          </w:p>
        </w:tc>
      </w:tr>
      <w:tr w:rsidR="009C1F8F" w:rsidRPr="00B0197C" w14:paraId="1435B397" w14:textId="77777777" w:rsidTr="00E819B6">
        <w:trPr>
          <w:jc w:val="center"/>
        </w:trPr>
        <w:tc>
          <w:tcPr>
            <w:tcW w:w="3500" w:type="dxa"/>
            <w:gridSpan w:val="2"/>
          </w:tcPr>
          <w:p w14:paraId="178640F4" w14:textId="77777777" w:rsidR="009C1F8F" w:rsidRPr="00B0197C" w:rsidRDefault="009C1F8F" w:rsidP="00E819B6">
            <w:pPr>
              <w:pStyle w:val="Tabletext"/>
            </w:pPr>
            <w:r w:rsidRPr="00B0197C">
              <w:t>Tuning range</w:t>
            </w:r>
          </w:p>
        </w:tc>
        <w:tc>
          <w:tcPr>
            <w:tcW w:w="1415" w:type="dxa"/>
          </w:tcPr>
          <w:p w14:paraId="14768EC2" w14:textId="77777777" w:rsidR="009C1F8F" w:rsidRPr="00B0197C" w:rsidRDefault="009C1F8F" w:rsidP="00E819B6">
            <w:pPr>
              <w:pStyle w:val="Tabletext"/>
              <w:jc w:val="center"/>
            </w:pPr>
            <w:r w:rsidRPr="00B0197C">
              <w:t>GHz</w:t>
            </w:r>
          </w:p>
        </w:tc>
        <w:tc>
          <w:tcPr>
            <w:tcW w:w="3181" w:type="dxa"/>
            <w:vAlign w:val="center"/>
          </w:tcPr>
          <w:p w14:paraId="234F7235" w14:textId="77777777" w:rsidR="009C1F8F" w:rsidRPr="00B0197C" w:rsidRDefault="009C1F8F" w:rsidP="00E819B6">
            <w:pPr>
              <w:pStyle w:val="Tabletext"/>
              <w:keepNext/>
              <w:jc w:val="center"/>
            </w:pPr>
            <w:r w:rsidRPr="00B0197C">
              <w:t>14.5</w:t>
            </w:r>
            <w:r w:rsidRPr="00B0197C">
              <w:noBreakHyphen/>
              <w:t>15.35</w:t>
            </w:r>
            <w:r w:rsidRPr="00221B81">
              <w:t xml:space="preserve"> </w:t>
            </w:r>
          </w:p>
        </w:tc>
        <w:tc>
          <w:tcPr>
            <w:tcW w:w="3181" w:type="dxa"/>
            <w:vAlign w:val="center"/>
          </w:tcPr>
          <w:p w14:paraId="39DD2AE7"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74C3BCFA" w14:textId="77777777" w:rsidR="009C1F8F" w:rsidRPr="00B0197C" w:rsidRDefault="009C1F8F" w:rsidP="00E819B6">
            <w:pPr>
              <w:pStyle w:val="Tabletext"/>
              <w:jc w:val="center"/>
            </w:pPr>
            <w:r w:rsidRPr="00B0197C">
              <w:t>14.5</w:t>
            </w:r>
            <w:r w:rsidRPr="00B0197C">
              <w:noBreakHyphen/>
              <w:t>15.35</w:t>
            </w:r>
          </w:p>
        </w:tc>
      </w:tr>
      <w:tr w:rsidR="009C1F8F" w:rsidRPr="00B0197C" w14:paraId="2B5996EC" w14:textId="77777777" w:rsidTr="00E819B6">
        <w:trPr>
          <w:jc w:val="center"/>
        </w:trPr>
        <w:tc>
          <w:tcPr>
            <w:tcW w:w="3500" w:type="dxa"/>
            <w:gridSpan w:val="2"/>
          </w:tcPr>
          <w:p w14:paraId="6B376991" w14:textId="77777777" w:rsidR="009C1F8F" w:rsidRPr="00B0197C" w:rsidRDefault="009C1F8F" w:rsidP="00E819B6">
            <w:pPr>
              <w:pStyle w:val="Tabletext"/>
            </w:pPr>
            <w:r w:rsidRPr="00B0197C">
              <w:t>Power output</w:t>
            </w:r>
          </w:p>
        </w:tc>
        <w:tc>
          <w:tcPr>
            <w:tcW w:w="1415" w:type="dxa"/>
          </w:tcPr>
          <w:p w14:paraId="47D9C4FB" w14:textId="77777777" w:rsidR="009C1F8F" w:rsidRPr="00B0197C" w:rsidRDefault="009C1F8F" w:rsidP="00E819B6">
            <w:pPr>
              <w:pStyle w:val="Tabletext"/>
              <w:jc w:val="center"/>
            </w:pPr>
            <w:r w:rsidRPr="00B0197C">
              <w:t>dBm</w:t>
            </w:r>
          </w:p>
        </w:tc>
        <w:tc>
          <w:tcPr>
            <w:tcW w:w="3181" w:type="dxa"/>
            <w:vAlign w:val="center"/>
          </w:tcPr>
          <w:p w14:paraId="08669AD8" w14:textId="77777777" w:rsidR="009C1F8F" w:rsidRPr="00B0197C" w:rsidRDefault="009C1F8F" w:rsidP="00E819B6">
            <w:pPr>
              <w:pStyle w:val="Tabletext"/>
              <w:jc w:val="center"/>
            </w:pPr>
            <w:r w:rsidRPr="00B0197C">
              <w:t>10 to 50</w:t>
            </w:r>
          </w:p>
        </w:tc>
        <w:tc>
          <w:tcPr>
            <w:tcW w:w="3181" w:type="dxa"/>
            <w:vAlign w:val="center"/>
          </w:tcPr>
          <w:p w14:paraId="634EF2C9"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66C4EA33" w14:textId="77777777" w:rsidR="009C1F8F" w:rsidRPr="00B0197C" w:rsidRDefault="009C1F8F" w:rsidP="00E819B6">
            <w:pPr>
              <w:pStyle w:val="Tabletext"/>
              <w:jc w:val="center"/>
            </w:pPr>
            <w:r w:rsidRPr="00B0197C">
              <w:t>20 to 43</w:t>
            </w:r>
          </w:p>
        </w:tc>
      </w:tr>
      <w:tr w:rsidR="009C1F8F" w:rsidRPr="00B0197C" w14:paraId="05530920" w14:textId="77777777" w:rsidTr="00E819B6">
        <w:trPr>
          <w:jc w:val="center"/>
        </w:trPr>
        <w:tc>
          <w:tcPr>
            <w:tcW w:w="2438" w:type="dxa"/>
            <w:vMerge w:val="restart"/>
          </w:tcPr>
          <w:p w14:paraId="26FFA0E5" w14:textId="77777777" w:rsidR="009C1F8F" w:rsidRPr="00B0197C" w:rsidRDefault="009C1F8F" w:rsidP="00E819B6">
            <w:pPr>
              <w:pStyle w:val="Tabletext"/>
            </w:pPr>
            <w:r w:rsidRPr="00B0197C">
              <w:t xml:space="preserve">Bandwidth </w:t>
            </w:r>
          </w:p>
        </w:tc>
        <w:tc>
          <w:tcPr>
            <w:tcW w:w="1062" w:type="dxa"/>
          </w:tcPr>
          <w:p w14:paraId="37CC3DC5" w14:textId="77777777" w:rsidR="009C1F8F" w:rsidRPr="00B0197C" w:rsidRDefault="009C1F8F" w:rsidP="00E819B6">
            <w:pPr>
              <w:pStyle w:val="Tabletext"/>
              <w:spacing w:after="0"/>
            </w:pPr>
            <w:r w:rsidRPr="00B0197C">
              <w:t>3 dB</w:t>
            </w:r>
          </w:p>
        </w:tc>
        <w:tc>
          <w:tcPr>
            <w:tcW w:w="1415" w:type="dxa"/>
          </w:tcPr>
          <w:p w14:paraId="316A7A78" w14:textId="77777777" w:rsidR="009C1F8F" w:rsidRPr="00B0197C" w:rsidRDefault="009C1F8F" w:rsidP="00E819B6">
            <w:pPr>
              <w:pStyle w:val="Tabletext"/>
              <w:jc w:val="center"/>
            </w:pPr>
            <w:r w:rsidRPr="00B0197C">
              <w:t>MHz</w:t>
            </w:r>
          </w:p>
        </w:tc>
        <w:tc>
          <w:tcPr>
            <w:tcW w:w="3181" w:type="dxa"/>
            <w:vAlign w:val="center"/>
          </w:tcPr>
          <w:p w14:paraId="5CE92782" w14:textId="77777777" w:rsidR="009C1F8F" w:rsidRPr="00B0197C" w:rsidRDefault="009C1F8F" w:rsidP="00E819B6">
            <w:pPr>
              <w:pStyle w:val="Tabletext"/>
              <w:jc w:val="center"/>
            </w:pPr>
            <w:r w:rsidRPr="00B0197C">
              <w:t>0.8 / 8.6 / 11.6 / 40.6 / 43.6</w:t>
            </w:r>
          </w:p>
        </w:tc>
        <w:tc>
          <w:tcPr>
            <w:tcW w:w="3181" w:type="dxa"/>
            <w:vAlign w:val="center"/>
          </w:tcPr>
          <w:p w14:paraId="779D7EDD"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7018DFEA" w14:textId="77777777" w:rsidR="009C1F8F" w:rsidRPr="00B0197C" w:rsidRDefault="009C1F8F" w:rsidP="00E819B6">
            <w:pPr>
              <w:pStyle w:val="Tabletext"/>
              <w:jc w:val="center"/>
            </w:pPr>
            <w:r w:rsidRPr="00B0197C">
              <w:t>0.8 to 100</w:t>
            </w:r>
          </w:p>
        </w:tc>
      </w:tr>
      <w:tr w:rsidR="009C1F8F" w:rsidRPr="00B0197C" w14:paraId="44024785" w14:textId="77777777" w:rsidTr="00E819B6">
        <w:trPr>
          <w:jc w:val="center"/>
        </w:trPr>
        <w:tc>
          <w:tcPr>
            <w:tcW w:w="2438" w:type="dxa"/>
            <w:vMerge/>
          </w:tcPr>
          <w:p w14:paraId="5D91C081" w14:textId="77777777" w:rsidR="009C1F8F" w:rsidRPr="00B0197C" w:rsidRDefault="009C1F8F" w:rsidP="00E819B6">
            <w:pPr>
              <w:pStyle w:val="Tabletext"/>
            </w:pPr>
          </w:p>
        </w:tc>
        <w:tc>
          <w:tcPr>
            <w:tcW w:w="1062" w:type="dxa"/>
          </w:tcPr>
          <w:p w14:paraId="3B92F153" w14:textId="77777777" w:rsidR="009C1F8F" w:rsidRPr="00B0197C" w:rsidRDefault="009C1F8F" w:rsidP="00E819B6">
            <w:pPr>
              <w:pStyle w:val="Tabletext"/>
            </w:pPr>
            <w:r w:rsidRPr="00B0197C">
              <w:t>20 dB</w:t>
            </w:r>
          </w:p>
        </w:tc>
        <w:tc>
          <w:tcPr>
            <w:tcW w:w="1415" w:type="dxa"/>
          </w:tcPr>
          <w:p w14:paraId="0F40DC8A" w14:textId="77777777" w:rsidR="009C1F8F" w:rsidRPr="00B0197C" w:rsidRDefault="009C1F8F" w:rsidP="00E819B6">
            <w:pPr>
              <w:pStyle w:val="Tabletext"/>
              <w:jc w:val="center"/>
            </w:pPr>
            <w:r w:rsidRPr="00B0197C">
              <w:t>MHz</w:t>
            </w:r>
          </w:p>
        </w:tc>
        <w:tc>
          <w:tcPr>
            <w:tcW w:w="3181" w:type="dxa"/>
            <w:vAlign w:val="center"/>
          </w:tcPr>
          <w:p w14:paraId="46595660" w14:textId="77777777" w:rsidR="009C1F8F" w:rsidRPr="00B0197C" w:rsidRDefault="009C1F8F" w:rsidP="00E819B6">
            <w:pPr>
              <w:pStyle w:val="Tabletext"/>
              <w:jc w:val="center"/>
            </w:pPr>
            <w:r w:rsidRPr="00B0197C">
              <w:t>1.2 / 12.1 / 16.1 / 57 / 61.2</w:t>
            </w:r>
          </w:p>
        </w:tc>
        <w:tc>
          <w:tcPr>
            <w:tcW w:w="3181" w:type="dxa"/>
            <w:vAlign w:val="center"/>
          </w:tcPr>
          <w:p w14:paraId="6C537C36"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59D10D91" w14:textId="77777777" w:rsidR="009C1F8F" w:rsidRPr="00B0197C" w:rsidRDefault="009C1F8F" w:rsidP="00E819B6">
            <w:pPr>
              <w:pStyle w:val="Tabletext"/>
              <w:jc w:val="center"/>
            </w:pPr>
            <w:r w:rsidRPr="00B0197C">
              <w:t>1.2 to 120</w:t>
            </w:r>
          </w:p>
        </w:tc>
      </w:tr>
      <w:tr w:rsidR="009C1F8F" w:rsidRPr="00B0197C" w14:paraId="1898B3AF" w14:textId="77777777" w:rsidTr="00E819B6">
        <w:trPr>
          <w:jc w:val="center"/>
        </w:trPr>
        <w:tc>
          <w:tcPr>
            <w:tcW w:w="2438" w:type="dxa"/>
            <w:vMerge/>
          </w:tcPr>
          <w:p w14:paraId="267E9CF9" w14:textId="77777777" w:rsidR="009C1F8F" w:rsidRPr="00B0197C" w:rsidRDefault="009C1F8F" w:rsidP="00E819B6">
            <w:pPr>
              <w:pStyle w:val="Tabletext"/>
            </w:pPr>
          </w:p>
        </w:tc>
        <w:tc>
          <w:tcPr>
            <w:tcW w:w="1062" w:type="dxa"/>
          </w:tcPr>
          <w:p w14:paraId="6258C642" w14:textId="77777777" w:rsidR="009C1F8F" w:rsidRPr="00B0197C" w:rsidRDefault="009C1F8F" w:rsidP="00E819B6">
            <w:pPr>
              <w:pStyle w:val="Tabletext"/>
            </w:pPr>
            <w:r w:rsidRPr="00B0197C">
              <w:t>60 dB</w:t>
            </w:r>
          </w:p>
        </w:tc>
        <w:tc>
          <w:tcPr>
            <w:tcW w:w="1415" w:type="dxa"/>
          </w:tcPr>
          <w:p w14:paraId="02BACEF6" w14:textId="77777777" w:rsidR="009C1F8F" w:rsidRPr="00B0197C" w:rsidRDefault="009C1F8F" w:rsidP="00E819B6">
            <w:pPr>
              <w:pStyle w:val="Tabletext"/>
              <w:jc w:val="center"/>
            </w:pPr>
            <w:r w:rsidRPr="00B0197C">
              <w:t>MHz</w:t>
            </w:r>
          </w:p>
        </w:tc>
        <w:tc>
          <w:tcPr>
            <w:tcW w:w="3181" w:type="dxa"/>
            <w:vAlign w:val="center"/>
          </w:tcPr>
          <w:p w14:paraId="53A265F1" w14:textId="77777777" w:rsidR="009C1F8F" w:rsidRPr="00B0197C" w:rsidRDefault="009C1F8F" w:rsidP="00E819B6">
            <w:pPr>
              <w:pStyle w:val="Tabletext"/>
              <w:jc w:val="center"/>
            </w:pPr>
            <w:r w:rsidRPr="00B0197C">
              <w:t>9.8 / 24.4 / 32.6 / 114 / 122</w:t>
            </w:r>
          </w:p>
        </w:tc>
        <w:tc>
          <w:tcPr>
            <w:tcW w:w="3181" w:type="dxa"/>
            <w:vAlign w:val="center"/>
          </w:tcPr>
          <w:p w14:paraId="182DBFB3"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2E1FE4C9" w14:textId="77777777" w:rsidR="009C1F8F" w:rsidRPr="00B0197C" w:rsidRDefault="009C1F8F" w:rsidP="00E819B6">
            <w:pPr>
              <w:pStyle w:val="Tabletext"/>
              <w:jc w:val="center"/>
            </w:pPr>
            <w:r w:rsidRPr="00B0197C">
              <w:t>9.8 to 160</w:t>
            </w:r>
          </w:p>
        </w:tc>
      </w:tr>
      <w:tr w:rsidR="009C1F8F" w:rsidRPr="00B0197C" w14:paraId="6C4195D4" w14:textId="77777777" w:rsidTr="00E819B6">
        <w:trPr>
          <w:jc w:val="center"/>
        </w:trPr>
        <w:tc>
          <w:tcPr>
            <w:tcW w:w="3500" w:type="dxa"/>
            <w:gridSpan w:val="2"/>
          </w:tcPr>
          <w:p w14:paraId="3532110C" w14:textId="77777777" w:rsidR="009C1F8F" w:rsidRPr="00B0197C" w:rsidRDefault="009C1F8F" w:rsidP="00E819B6">
            <w:pPr>
              <w:pStyle w:val="Tabletext"/>
            </w:pPr>
            <w:r w:rsidRPr="00B0197C">
              <w:t xml:space="preserve">Harmonic attenuation </w:t>
            </w:r>
          </w:p>
        </w:tc>
        <w:tc>
          <w:tcPr>
            <w:tcW w:w="1415" w:type="dxa"/>
          </w:tcPr>
          <w:p w14:paraId="5CC4D658" w14:textId="77777777" w:rsidR="009C1F8F" w:rsidRPr="00B0197C" w:rsidRDefault="009C1F8F" w:rsidP="00E819B6">
            <w:pPr>
              <w:pStyle w:val="Tabletext"/>
              <w:jc w:val="center"/>
            </w:pPr>
            <w:r w:rsidRPr="00B0197C">
              <w:t>dB</w:t>
            </w:r>
          </w:p>
        </w:tc>
        <w:tc>
          <w:tcPr>
            <w:tcW w:w="3181" w:type="dxa"/>
            <w:vAlign w:val="center"/>
          </w:tcPr>
          <w:p w14:paraId="065FD7C5" w14:textId="77777777" w:rsidR="009C1F8F" w:rsidRPr="00B0197C" w:rsidRDefault="009C1F8F" w:rsidP="00E819B6">
            <w:pPr>
              <w:pStyle w:val="Tabletext"/>
              <w:jc w:val="center"/>
            </w:pPr>
            <w:r w:rsidRPr="00B0197C">
              <w:t>65</w:t>
            </w:r>
          </w:p>
        </w:tc>
        <w:tc>
          <w:tcPr>
            <w:tcW w:w="3181" w:type="dxa"/>
            <w:vAlign w:val="center"/>
          </w:tcPr>
          <w:p w14:paraId="25E56654"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6C935C1C" w14:textId="77777777" w:rsidR="009C1F8F" w:rsidRPr="00B0197C" w:rsidRDefault="009C1F8F" w:rsidP="00E819B6">
            <w:pPr>
              <w:pStyle w:val="Tabletext"/>
              <w:jc w:val="center"/>
            </w:pPr>
            <w:r w:rsidRPr="00B0197C">
              <w:t>60</w:t>
            </w:r>
          </w:p>
        </w:tc>
      </w:tr>
      <w:tr w:rsidR="009C1F8F" w:rsidRPr="00B0197C" w14:paraId="56930849" w14:textId="77777777" w:rsidTr="00E819B6">
        <w:trPr>
          <w:jc w:val="center"/>
        </w:trPr>
        <w:tc>
          <w:tcPr>
            <w:tcW w:w="3500" w:type="dxa"/>
            <w:gridSpan w:val="2"/>
          </w:tcPr>
          <w:p w14:paraId="2B1DE95E" w14:textId="77777777" w:rsidR="009C1F8F" w:rsidRPr="00B0197C" w:rsidRDefault="009C1F8F" w:rsidP="00E819B6">
            <w:pPr>
              <w:pStyle w:val="Tabletext"/>
            </w:pPr>
            <w:r w:rsidRPr="00B0197C">
              <w:t xml:space="preserve">Spurious attenuation </w:t>
            </w:r>
          </w:p>
        </w:tc>
        <w:tc>
          <w:tcPr>
            <w:tcW w:w="1415" w:type="dxa"/>
          </w:tcPr>
          <w:p w14:paraId="358E7EA9" w14:textId="77777777" w:rsidR="009C1F8F" w:rsidRPr="00B0197C" w:rsidRDefault="009C1F8F" w:rsidP="00E819B6">
            <w:pPr>
              <w:pStyle w:val="Tabletext"/>
              <w:jc w:val="center"/>
            </w:pPr>
            <w:r w:rsidRPr="00B0197C">
              <w:t>dB</w:t>
            </w:r>
          </w:p>
        </w:tc>
        <w:tc>
          <w:tcPr>
            <w:tcW w:w="3181" w:type="dxa"/>
            <w:vAlign w:val="center"/>
          </w:tcPr>
          <w:p w14:paraId="369DE61F" w14:textId="77777777" w:rsidR="009C1F8F" w:rsidRPr="00B0197C" w:rsidRDefault="009C1F8F" w:rsidP="00E819B6">
            <w:pPr>
              <w:pStyle w:val="Tabletext"/>
              <w:jc w:val="center"/>
            </w:pPr>
            <w:r w:rsidRPr="00B0197C">
              <w:t>70</w:t>
            </w:r>
          </w:p>
        </w:tc>
        <w:tc>
          <w:tcPr>
            <w:tcW w:w="3181" w:type="dxa"/>
            <w:vAlign w:val="center"/>
          </w:tcPr>
          <w:p w14:paraId="62920D19"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180D701F" w14:textId="77777777" w:rsidR="009C1F8F" w:rsidRPr="00B0197C" w:rsidRDefault="009C1F8F" w:rsidP="00E819B6">
            <w:pPr>
              <w:pStyle w:val="Tabletext"/>
              <w:jc w:val="center"/>
            </w:pPr>
            <w:r w:rsidRPr="00B0197C">
              <w:t>60</w:t>
            </w:r>
          </w:p>
        </w:tc>
      </w:tr>
      <w:tr w:rsidR="009C1F8F" w:rsidRPr="00B0197C" w14:paraId="3789C5B5" w14:textId="77777777" w:rsidTr="00E819B6">
        <w:trPr>
          <w:jc w:val="center"/>
        </w:trPr>
        <w:tc>
          <w:tcPr>
            <w:tcW w:w="3500" w:type="dxa"/>
            <w:gridSpan w:val="2"/>
          </w:tcPr>
          <w:p w14:paraId="61B1CD1B" w14:textId="77777777" w:rsidR="009C1F8F" w:rsidRPr="00B0197C" w:rsidRDefault="009C1F8F" w:rsidP="00E819B6">
            <w:pPr>
              <w:pStyle w:val="Tabletext"/>
            </w:pPr>
            <w:r w:rsidRPr="00B0197C">
              <w:t>Modulation</w:t>
            </w:r>
          </w:p>
        </w:tc>
        <w:tc>
          <w:tcPr>
            <w:tcW w:w="1415" w:type="dxa"/>
          </w:tcPr>
          <w:p w14:paraId="7D1676EC" w14:textId="77777777" w:rsidR="009C1F8F" w:rsidRPr="00B0197C" w:rsidRDefault="009C1F8F" w:rsidP="00E819B6">
            <w:pPr>
              <w:pStyle w:val="Tabletext"/>
            </w:pPr>
          </w:p>
        </w:tc>
        <w:tc>
          <w:tcPr>
            <w:tcW w:w="3181" w:type="dxa"/>
            <w:vAlign w:val="center"/>
          </w:tcPr>
          <w:p w14:paraId="61DD2E13" w14:textId="77777777" w:rsidR="009C1F8F" w:rsidRPr="00B0197C" w:rsidRDefault="009C1F8F" w:rsidP="00E819B6">
            <w:pPr>
              <w:pStyle w:val="Tabletext"/>
              <w:jc w:val="center"/>
            </w:pPr>
            <w:r w:rsidRPr="00B0197C">
              <w:t>QPSK/8PSK</w:t>
            </w:r>
          </w:p>
        </w:tc>
        <w:tc>
          <w:tcPr>
            <w:tcW w:w="3181" w:type="dxa"/>
            <w:vAlign w:val="center"/>
          </w:tcPr>
          <w:p w14:paraId="7D3D6FEE" w14:textId="77777777" w:rsidR="009C1F8F" w:rsidRPr="00B0197C" w:rsidRDefault="009C1F8F" w:rsidP="00E819B6">
            <w:pPr>
              <w:pStyle w:val="Tabletext"/>
              <w:jc w:val="center"/>
            </w:pPr>
            <w:r w:rsidRPr="00B0197C">
              <w:t>N/A</w:t>
            </w:r>
            <w:r w:rsidRPr="00B0197C">
              <w:rPr>
                <w:vertAlign w:val="superscript"/>
              </w:rPr>
              <w:t>2</w:t>
            </w:r>
            <w:r w:rsidRPr="00B0197C">
              <w:t xml:space="preserve"> </w:t>
            </w:r>
          </w:p>
        </w:tc>
        <w:tc>
          <w:tcPr>
            <w:tcW w:w="3182" w:type="dxa"/>
            <w:vAlign w:val="center"/>
          </w:tcPr>
          <w:p w14:paraId="38FC0648" w14:textId="77777777" w:rsidR="009C1F8F" w:rsidRPr="00B0197C" w:rsidRDefault="009C1F8F" w:rsidP="00E819B6">
            <w:pPr>
              <w:pStyle w:val="Tabletext"/>
              <w:jc w:val="center"/>
            </w:pPr>
            <w:r w:rsidRPr="00B0197C">
              <w:t>PSK/QPSK/8PSK</w:t>
            </w:r>
          </w:p>
        </w:tc>
      </w:tr>
      <w:tr w:rsidR="009C1F8F" w:rsidRPr="00B0197C" w14:paraId="3438DB05" w14:textId="77777777" w:rsidTr="00E819B6">
        <w:trPr>
          <w:jc w:val="center"/>
        </w:trPr>
        <w:tc>
          <w:tcPr>
            <w:tcW w:w="14459" w:type="dxa"/>
            <w:gridSpan w:val="6"/>
            <w:shd w:val="clear" w:color="auto" w:fill="D9D9D9" w:themeFill="background1" w:themeFillShade="D9"/>
          </w:tcPr>
          <w:p w14:paraId="3B728A85" w14:textId="77777777" w:rsidR="009C1F8F" w:rsidRPr="00B0197C" w:rsidRDefault="009C1F8F" w:rsidP="009147C3">
            <w:pPr>
              <w:pStyle w:val="Tablehead"/>
              <w:jc w:val="left"/>
            </w:pPr>
            <w:r w:rsidRPr="00B0197C">
              <w:t>Receiver</w:t>
            </w:r>
          </w:p>
        </w:tc>
      </w:tr>
      <w:tr w:rsidR="009C1F8F" w:rsidRPr="00B0197C" w14:paraId="6C0AC6F3" w14:textId="77777777" w:rsidTr="00E819B6">
        <w:trPr>
          <w:jc w:val="center"/>
        </w:trPr>
        <w:tc>
          <w:tcPr>
            <w:tcW w:w="3500" w:type="dxa"/>
            <w:gridSpan w:val="2"/>
          </w:tcPr>
          <w:p w14:paraId="04372C55" w14:textId="77777777" w:rsidR="009C1F8F" w:rsidRPr="00B0197C" w:rsidRDefault="009C1F8F" w:rsidP="00E819B6">
            <w:pPr>
              <w:pStyle w:val="Tabletext"/>
            </w:pPr>
            <w:r w:rsidRPr="00B0197C">
              <w:t>Tuning range</w:t>
            </w:r>
          </w:p>
        </w:tc>
        <w:tc>
          <w:tcPr>
            <w:tcW w:w="1415" w:type="dxa"/>
          </w:tcPr>
          <w:p w14:paraId="53AC605E" w14:textId="77777777" w:rsidR="009C1F8F" w:rsidRPr="00B0197C" w:rsidRDefault="009C1F8F" w:rsidP="00E819B6">
            <w:pPr>
              <w:pStyle w:val="Tabletext"/>
              <w:jc w:val="center"/>
            </w:pPr>
            <w:r w:rsidRPr="00B0197C">
              <w:t>GHz</w:t>
            </w:r>
          </w:p>
        </w:tc>
        <w:tc>
          <w:tcPr>
            <w:tcW w:w="3181" w:type="dxa"/>
            <w:vAlign w:val="center"/>
          </w:tcPr>
          <w:p w14:paraId="16F9C56D" w14:textId="77777777" w:rsidR="009C1F8F" w:rsidRPr="00221B81" w:rsidRDefault="009C1F8F" w:rsidP="00E819B6">
            <w:pPr>
              <w:pStyle w:val="Tabletext"/>
              <w:jc w:val="center"/>
              <w:rPr>
                <w:rFonts w:eastAsia="Calibri"/>
              </w:rPr>
            </w:pPr>
            <w:r w:rsidRPr="00B0197C">
              <w:t>N/A</w:t>
            </w:r>
            <w:r w:rsidRPr="00B0197C">
              <w:rPr>
                <w:vertAlign w:val="superscript"/>
              </w:rPr>
              <w:t>2</w:t>
            </w:r>
          </w:p>
        </w:tc>
        <w:tc>
          <w:tcPr>
            <w:tcW w:w="3181" w:type="dxa"/>
            <w:vAlign w:val="center"/>
          </w:tcPr>
          <w:p w14:paraId="0717A0D2" w14:textId="77777777" w:rsidR="009C1F8F" w:rsidRPr="00B0197C" w:rsidRDefault="009C1F8F" w:rsidP="00E819B6">
            <w:pPr>
              <w:pStyle w:val="Tabletext"/>
              <w:jc w:val="center"/>
            </w:pPr>
            <w:r w:rsidRPr="00B0197C">
              <w:t>14.5</w:t>
            </w:r>
            <w:r w:rsidRPr="00B0197C">
              <w:noBreakHyphen/>
              <w:t>15.35</w:t>
            </w:r>
          </w:p>
        </w:tc>
        <w:tc>
          <w:tcPr>
            <w:tcW w:w="3182" w:type="dxa"/>
            <w:vAlign w:val="center"/>
          </w:tcPr>
          <w:p w14:paraId="308150F0" w14:textId="77777777" w:rsidR="009C1F8F" w:rsidRPr="00B0197C" w:rsidRDefault="009C1F8F" w:rsidP="00E819B6">
            <w:pPr>
              <w:pStyle w:val="Tabletext"/>
              <w:jc w:val="center"/>
            </w:pPr>
            <w:r w:rsidRPr="00B0197C">
              <w:t>14.5</w:t>
            </w:r>
            <w:r w:rsidRPr="00B0197C">
              <w:noBreakHyphen/>
              <w:t>15.35</w:t>
            </w:r>
          </w:p>
        </w:tc>
      </w:tr>
      <w:tr w:rsidR="009C1F8F" w:rsidRPr="00B0197C" w14:paraId="42E417EC" w14:textId="77777777" w:rsidTr="00E819B6">
        <w:trPr>
          <w:jc w:val="center"/>
        </w:trPr>
        <w:tc>
          <w:tcPr>
            <w:tcW w:w="2438" w:type="dxa"/>
            <w:vMerge w:val="restart"/>
          </w:tcPr>
          <w:p w14:paraId="747F4838" w14:textId="77777777" w:rsidR="009C1F8F" w:rsidRPr="00B0197C" w:rsidRDefault="009C1F8F" w:rsidP="00E819B6">
            <w:pPr>
              <w:pStyle w:val="Tabletext"/>
            </w:pPr>
            <w:r w:rsidRPr="00B0197C">
              <w:t xml:space="preserve">RF selectivity </w:t>
            </w:r>
          </w:p>
        </w:tc>
        <w:tc>
          <w:tcPr>
            <w:tcW w:w="1062" w:type="dxa"/>
          </w:tcPr>
          <w:p w14:paraId="52027491" w14:textId="77777777" w:rsidR="009C1F8F" w:rsidRPr="00B0197C" w:rsidRDefault="009C1F8F" w:rsidP="00E819B6">
            <w:pPr>
              <w:pStyle w:val="Tabletext"/>
              <w:spacing w:after="0"/>
            </w:pPr>
            <w:r w:rsidRPr="00B0197C">
              <w:t>3 dB</w:t>
            </w:r>
          </w:p>
        </w:tc>
        <w:tc>
          <w:tcPr>
            <w:tcW w:w="1415" w:type="dxa"/>
            <w:vAlign w:val="center"/>
          </w:tcPr>
          <w:p w14:paraId="433ED1FE" w14:textId="77777777" w:rsidR="009C1F8F" w:rsidRPr="00B0197C" w:rsidRDefault="009C1F8F" w:rsidP="00E819B6">
            <w:pPr>
              <w:pStyle w:val="Tabletext"/>
              <w:jc w:val="center"/>
            </w:pPr>
            <w:r w:rsidRPr="00B0197C">
              <w:t>MHz</w:t>
            </w:r>
          </w:p>
        </w:tc>
        <w:tc>
          <w:tcPr>
            <w:tcW w:w="3181" w:type="dxa"/>
            <w:vAlign w:val="center"/>
          </w:tcPr>
          <w:p w14:paraId="5C0AC5A7" w14:textId="77777777" w:rsidR="009C1F8F" w:rsidRPr="00221B81" w:rsidRDefault="009C1F8F" w:rsidP="00E819B6">
            <w:pPr>
              <w:pStyle w:val="Tabletext"/>
              <w:jc w:val="center"/>
              <w:rPr>
                <w:rFonts w:eastAsia="Calibri"/>
              </w:rPr>
            </w:pPr>
            <w:r w:rsidRPr="00B0197C">
              <w:t>N/A</w:t>
            </w:r>
            <w:r w:rsidRPr="00B0197C">
              <w:rPr>
                <w:vertAlign w:val="superscript"/>
              </w:rPr>
              <w:t>2</w:t>
            </w:r>
          </w:p>
        </w:tc>
        <w:tc>
          <w:tcPr>
            <w:tcW w:w="3181" w:type="dxa"/>
            <w:vAlign w:val="center"/>
          </w:tcPr>
          <w:p w14:paraId="244D8358" w14:textId="77777777" w:rsidR="009C1F8F" w:rsidRPr="00B0197C" w:rsidRDefault="009C1F8F" w:rsidP="00E819B6">
            <w:pPr>
              <w:pStyle w:val="Tabletext"/>
              <w:jc w:val="center"/>
            </w:pPr>
            <w:r w:rsidRPr="00B0197C">
              <w:t>800</w:t>
            </w:r>
          </w:p>
        </w:tc>
        <w:tc>
          <w:tcPr>
            <w:tcW w:w="3182" w:type="dxa"/>
            <w:vAlign w:val="center"/>
          </w:tcPr>
          <w:p w14:paraId="4CB47B1E" w14:textId="77777777" w:rsidR="009C1F8F" w:rsidRPr="00B0197C" w:rsidRDefault="009C1F8F" w:rsidP="00E819B6">
            <w:pPr>
              <w:pStyle w:val="Tabletext"/>
              <w:jc w:val="center"/>
            </w:pPr>
            <w:r w:rsidRPr="00B0197C">
              <w:t>100</w:t>
            </w:r>
          </w:p>
        </w:tc>
      </w:tr>
      <w:tr w:rsidR="009C1F8F" w:rsidRPr="00B0197C" w14:paraId="2DC20A4D" w14:textId="77777777" w:rsidTr="00E819B6">
        <w:trPr>
          <w:jc w:val="center"/>
        </w:trPr>
        <w:tc>
          <w:tcPr>
            <w:tcW w:w="2438" w:type="dxa"/>
            <w:vMerge/>
          </w:tcPr>
          <w:p w14:paraId="43769366" w14:textId="77777777" w:rsidR="009C1F8F" w:rsidRPr="00B0197C" w:rsidRDefault="009C1F8F" w:rsidP="00E819B6">
            <w:pPr>
              <w:pStyle w:val="Tabletext"/>
            </w:pPr>
          </w:p>
        </w:tc>
        <w:tc>
          <w:tcPr>
            <w:tcW w:w="1062" w:type="dxa"/>
          </w:tcPr>
          <w:p w14:paraId="370181A7" w14:textId="77777777" w:rsidR="009C1F8F" w:rsidRPr="00B0197C" w:rsidRDefault="009C1F8F" w:rsidP="00E819B6">
            <w:pPr>
              <w:pStyle w:val="Tabletext"/>
            </w:pPr>
            <w:r w:rsidRPr="00B0197C">
              <w:t>20 dB</w:t>
            </w:r>
          </w:p>
        </w:tc>
        <w:tc>
          <w:tcPr>
            <w:tcW w:w="1415" w:type="dxa"/>
          </w:tcPr>
          <w:p w14:paraId="4FD7B617" w14:textId="77777777" w:rsidR="009C1F8F" w:rsidRPr="00B0197C" w:rsidRDefault="009C1F8F" w:rsidP="00E819B6">
            <w:pPr>
              <w:pStyle w:val="Tabletext"/>
              <w:jc w:val="center"/>
            </w:pPr>
            <w:r w:rsidRPr="00B0197C">
              <w:t>MHz</w:t>
            </w:r>
          </w:p>
        </w:tc>
        <w:tc>
          <w:tcPr>
            <w:tcW w:w="3181" w:type="dxa"/>
            <w:vAlign w:val="center"/>
          </w:tcPr>
          <w:p w14:paraId="217162B4" w14:textId="77777777" w:rsidR="009C1F8F" w:rsidRPr="00B0197C" w:rsidRDefault="009C1F8F" w:rsidP="00E819B6">
            <w:pPr>
              <w:pStyle w:val="Tabletext"/>
              <w:jc w:val="center"/>
            </w:pPr>
            <w:r w:rsidRPr="00B0197C">
              <w:t>N/A</w:t>
            </w:r>
            <w:r w:rsidRPr="00B0197C">
              <w:rPr>
                <w:vertAlign w:val="superscript"/>
              </w:rPr>
              <w:t>2</w:t>
            </w:r>
          </w:p>
        </w:tc>
        <w:tc>
          <w:tcPr>
            <w:tcW w:w="3181" w:type="dxa"/>
            <w:vAlign w:val="center"/>
          </w:tcPr>
          <w:p w14:paraId="15E45EC5" w14:textId="77777777" w:rsidR="009C1F8F" w:rsidRPr="00B0197C" w:rsidRDefault="009C1F8F" w:rsidP="00E819B6">
            <w:pPr>
              <w:pStyle w:val="Tabletext"/>
              <w:jc w:val="center"/>
            </w:pPr>
            <w:r w:rsidRPr="00B0197C">
              <w:t>830</w:t>
            </w:r>
          </w:p>
        </w:tc>
        <w:tc>
          <w:tcPr>
            <w:tcW w:w="3182" w:type="dxa"/>
            <w:vAlign w:val="center"/>
          </w:tcPr>
          <w:p w14:paraId="75147B10" w14:textId="77777777" w:rsidR="009C1F8F" w:rsidRPr="00B0197C" w:rsidRDefault="009C1F8F" w:rsidP="00E819B6">
            <w:pPr>
              <w:pStyle w:val="Tabletext"/>
              <w:jc w:val="center"/>
            </w:pPr>
            <w:r w:rsidRPr="00B0197C">
              <w:t>120</w:t>
            </w:r>
          </w:p>
        </w:tc>
      </w:tr>
      <w:tr w:rsidR="009C1F8F" w:rsidRPr="00B0197C" w14:paraId="37968ABB" w14:textId="77777777" w:rsidTr="00E819B6">
        <w:trPr>
          <w:jc w:val="center"/>
        </w:trPr>
        <w:tc>
          <w:tcPr>
            <w:tcW w:w="2438" w:type="dxa"/>
            <w:vMerge/>
          </w:tcPr>
          <w:p w14:paraId="0811FE9F" w14:textId="77777777" w:rsidR="009C1F8F" w:rsidRPr="00B0197C" w:rsidRDefault="009C1F8F" w:rsidP="00E819B6">
            <w:pPr>
              <w:pStyle w:val="Tabletext"/>
            </w:pPr>
          </w:p>
        </w:tc>
        <w:tc>
          <w:tcPr>
            <w:tcW w:w="1062" w:type="dxa"/>
          </w:tcPr>
          <w:p w14:paraId="3561DAA7" w14:textId="77777777" w:rsidR="009C1F8F" w:rsidRPr="00B0197C" w:rsidRDefault="009C1F8F" w:rsidP="00E819B6">
            <w:pPr>
              <w:pStyle w:val="Tabletext"/>
            </w:pPr>
            <w:r w:rsidRPr="00B0197C">
              <w:t>60 dB</w:t>
            </w:r>
          </w:p>
        </w:tc>
        <w:tc>
          <w:tcPr>
            <w:tcW w:w="1415" w:type="dxa"/>
          </w:tcPr>
          <w:p w14:paraId="060DF7B0" w14:textId="77777777" w:rsidR="009C1F8F" w:rsidRPr="00B0197C" w:rsidRDefault="009C1F8F" w:rsidP="00E819B6">
            <w:pPr>
              <w:pStyle w:val="Tabletext"/>
              <w:jc w:val="center"/>
            </w:pPr>
            <w:r w:rsidRPr="00B0197C">
              <w:t>MHz</w:t>
            </w:r>
          </w:p>
        </w:tc>
        <w:tc>
          <w:tcPr>
            <w:tcW w:w="3181" w:type="dxa"/>
            <w:vAlign w:val="center"/>
          </w:tcPr>
          <w:p w14:paraId="60E3C532"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D10FA17" w14:textId="77777777" w:rsidR="009C1F8F" w:rsidRPr="00B0197C" w:rsidRDefault="009C1F8F" w:rsidP="00E819B6">
            <w:pPr>
              <w:pStyle w:val="Tabletext"/>
              <w:jc w:val="center"/>
            </w:pPr>
            <w:r w:rsidRPr="00B0197C">
              <w:t>990</w:t>
            </w:r>
          </w:p>
        </w:tc>
        <w:tc>
          <w:tcPr>
            <w:tcW w:w="3182" w:type="dxa"/>
            <w:vAlign w:val="center"/>
          </w:tcPr>
          <w:p w14:paraId="2F56FF8D" w14:textId="77777777" w:rsidR="009C1F8F" w:rsidRPr="00B0197C" w:rsidRDefault="009C1F8F" w:rsidP="00E819B6">
            <w:pPr>
              <w:pStyle w:val="Tabletext"/>
              <w:jc w:val="center"/>
            </w:pPr>
            <w:r w:rsidRPr="00B0197C">
              <w:t>160</w:t>
            </w:r>
          </w:p>
        </w:tc>
      </w:tr>
      <w:tr w:rsidR="009C1F8F" w:rsidRPr="00B0197C" w14:paraId="5645CEA2" w14:textId="77777777" w:rsidTr="00E819B6">
        <w:trPr>
          <w:jc w:val="center"/>
        </w:trPr>
        <w:tc>
          <w:tcPr>
            <w:tcW w:w="2438" w:type="dxa"/>
            <w:vMerge w:val="restart"/>
          </w:tcPr>
          <w:p w14:paraId="2554FEDA" w14:textId="77777777" w:rsidR="009C1F8F" w:rsidRPr="00B0197C" w:rsidRDefault="009C1F8F" w:rsidP="00E819B6">
            <w:pPr>
              <w:pStyle w:val="Tabletext"/>
              <w:spacing w:after="0"/>
            </w:pPr>
            <w:r w:rsidRPr="00B0197C">
              <w:t xml:space="preserve">IF selectivity </w:t>
            </w:r>
          </w:p>
        </w:tc>
        <w:tc>
          <w:tcPr>
            <w:tcW w:w="1062" w:type="dxa"/>
          </w:tcPr>
          <w:p w14:paraId="48C1BFA5" w14:textId="77777777" w:rsidR="009C1F8F" w:rsidRPr="00B0197C" w:rsidRDefault="009C1F8F" w:rsidP="00E819B6">
            <w:pPr>
              <w:pStyle w:val="Tabletext"/>
              <w:spacing w:after="0"/>
            </w:pPr>
            <w:r w:rsidRPr="00B0197C">
              <w:t>3 dB</w:t>
            </w:r>
          </w:p>
        </w:tc>
        <w:tc>
          <w:tcPr>
            <w:tcW w:w="1415" w:type="dxa"/>
          </w:tcPr>
          <w:p w14:paraId="4BE1FD99" w14:textId="77777777" w:rsidR="009C1F8F" w:rsidRPr="00B0197C" w:rsidRDefault="009C1F8F" w:rsidP="00E819B6">
            <w:pPr>
              <w:pStyle w:val="Tabletext"/>
              <w:spacing w:after="0"/>
              <w:jc w:val="center"/>
            </w:pPr>
            <w:r w:rsidRPr="00B0197C">
              <w:t>MHz</w:t>
            </w:r>
          </w:p>
        </w:tc>
        <w:tc>
          <w:tcPr>
            <w:tcW w:w="3181" w:type="dxa"/>
            <w:vAlign w:val="center"/>
          </w:tcPr>
          <w:p w14:paraId="37CABC8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77B09BF4" w14:textId="77777777" w:rsidR="009C1F8F" w:rsidRPr="00B0197C" w:rsidRDefault="009C1F8F" w:rsidP="00E819B6">
            <w:pPr>
              <w:pStyle w:val="Tabletext"/>
              <w:keepNext/>
              <w:spacing w:after="0"/>
              <w:jc w:val="center"/>
            </w:pPr>
            <w:r w:rsidRPr="00B0197C">
              <w:t>0.85 / 8.8 / 11.7 / 40.7 / 43.7</w:t>
            </w:r>
          </w:p>
        </w:tc>
        <w:tc>
          <w:tcPr>
            <w:tcW w:w="3182" w:type="dxa"/>
            <w:vAlign w:val="center"/>
          </w:tcPr>
          <w:p w14:paraId="4D5BCFF5" w14:textId="77777777" w:rsidR="009C1F8F" w:rsidRPr="00B0197C" w:rsidRDefault="009C1F8F" w:rsidP="00E819B6">
            <w:pPr>
              <w:pStyle w:val="Tabletext"/>
              <w:jc w:val="center"/>
            </w:pPr>
            <w:r w:rsidRPr="00B0197C">
              <w:t>0.85 to 120</w:t>
            </w:r>
          </w:p>
        </w:tc>
      </w:tr>
      <w:tr w:rsidR="009C1F8F" w:rsidRPr="00B0197C" w14:paraId="2030ABF3" w14:textId="77777777" w:rsidTr="00E819B6">
        <w:trPr>
          <w:jc w:val="center"/>
        </w:trPr>
        <w:tc>
          <w:tcPr>
            <w:tcW w:w="2438" w:type="dxa"/>
            <w:vMerge/>
          </w:tcPr>
          <w:p w14:paraId="4F14F484" w14:textId="77777777" w:rsidR="009C1F8F" w:rsidRPr="00B0197C" w:rsidRDefault="009C1F8F" w:rsidP="00E819B6">
            <w:pPr>
              <w:pStyle w:val="Tabletext"/>
            </w:pPr>
          </w:p>
        </w:tc>
        <w:tc>
          <w:tcPr>
            <w:tcW w:w="1062" w:type="dxa"/>
          </w:tcPr>
          <w:p w14:paraId="71F559B8" w14:textId="77777777" w:rsidR="009C1F8F" w:rsidRPr="00B0197C" w:rsidRDefault="009C1F8F" w:rsidP="00E819B6">
            <w:pPr>
              <w:pStyle w:val="Tabletext"/>
            </w:pPr>
            <w:r w:rsidRPr="00B0197C">
              <w:t>20 dB</w:t>
            </w:r>
          </w:p>
        </w:tc>
        <w:tc>
          <w:tcPr>
            <w:tcW w:w="1415" w:type="dxa"/>
          </w:tcPr>
          <w:p w14:paraId="6C7FEC04" w14:textId="77777777" w:rsidR="009C1F8F" w:rsidRPr="00B0197C" w:rsidRDefault="009C1F8F" w:rsidP="00E819B6">
            <w:pPr>
              <w:pStyle w:val="Tabletext"/>
              <w:jc w:val="center"/>
            </w:pPr>
            <w:r w:rsidRPr="00B0197C">
              <w:t>MHz</w:t>
            </w:r>
          </w:p>
        </w:tc>
        <w:tc>
          <w:tcPr>
            <w:tcW w:w="3181" w:type="dxa"/>
            <w:vAlign w:val="center"/>
          </w:tcPr>
          <w:p w14:paraId="028E3F2E"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261A8694" w14:textId="77777777" w:rsidR="009C1F8F" w:rsidRPr="00B0197C" w:rsidRDefault="009C1F8F" w:rsidP="00E819B6">
            <w:pPr>
              <w:pStyle w:val="Tabletext"/>
              <w:keepNext/>
              <w:jc w:val="center"/>
            </w:pPr>
            <w:r w:rsidRPr="00B0197C">
              <w:t>1.3 / 18 / 23 / 90 / 90</w:t>
            </w:r>
          </w:p>
        </w:tc>
        <w:tc>
          <w:tcPr>
            <w:tcW w:w="3182" w:type="dxa"/>
            <w:vAlign w:val="center"/>
          </w:tcPr>
          <w:p w14:paraId="62A99E74" w14:textId="77777777" w:rsidR="009C1F8F" w:rsidRPr="00B0197C" w:rsidRDefault="009C1F8F" w:rsidP="00E819B6">
            <w:pPr>
              <w:pStyle w:val="Tabletext"/>
              <w:jc w:val="center"/>
            </w:pPr>
            <w:r w:rsidRPr="00B0197C">
              <w:t>1.3 to 120</w:t>
            </w:r>
          </w:p>
        </w:tc>
      </w:tr>
      <w:tr w:rsidR="009C1F8F" w:rsidRPr="00B0197C" w14:paraId="2F8EC2C5" w14:textId="77777777" w:rsidTr="00E819B6">
        <w:trPr>
          <w:jc w:val="center"/>
        </w:trPr>
        <w:tc>
          <w:tcPr>
            <w:tcW w:w="2438" w:type="dxa"/>
            <w:vMerge/>
          </w:tcPr>
          <w:p w14:paraId="06413AA9" w14:textId="77777777" w:rsidR="009C1F8F" w:rsidRPr="00B0197C" w:rsidRDefault="009C1F8F" w:rsidP="00E819B6">
            <w:pPr>
              <w:pStyle w:val="Tabletext"/>
            </w:pPr>
          </w:p>
        </w:tc>
        <w:tc>
          <w:tcPr>
            <w:tcW w:w="1062" w:type="dxa"/>
          </w:tcPr>
          <w:p w14:paraId="0F740D69" w14:textId="77777777" w:rsidR="009C1F8F" w:rsidRPr="00B0197C" w:rsidRDefault="009C1F8F" w:rsidP="00E819B6">
            <w:pPr>
              <w:pStyle w:val="Tabletext"/>
            </w:pPr>
            <w:r w:rsidRPr="00B0197C">
              <w:t>60 dB</w:t>
            </w:r>
          </w:p>
        </w:tc>
        <w:tc>
          <w:tcPr>
            <w:tcW w:w="1415" w:type="dxa"/>
          </w:tcPr>
          <w:p w14:paraId="72332878" w14:textId="77777777" w:rsidR="009C1F8F" w:rsidRPr="00B0197C" w:rsidRDefault="009C1F8F" w:rsidP="00E819B6">
            <w:pPr>
              <w:pStyle w:val="Tabletext"/>
              <w:jc w:val="center"/>
            </w:pPr>
            <w:r w:rsidRPr="00B0197C">
              <w:t>MHz</w:t>
            </w:r>
          </w:p>
        </w:tc>
        <w:tc>
          <w:tcPr>
            <w:tcW w:w="3181" w:type="dxa"/>
            <w:vAlign w:val="center"/>
          </w:tcPr>
          <w:p w14:paraId="2FA46DB2"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521100EE" w14:textId="77777777" w:rsidR="009C1F8F" w:rsidRPr="00B0197C" w:rsidRDefault="009C1F8F" w:rsidP="00E819B6">
            <w:pPr>
              <w:pStyle w:val="Tabletext"/>
              <w:keepNext/>
              <w:jc w:val="center"/>
            </w:pPr>
            <w:r w:rsidRPr="00B0197C">
              <w:t>3</w:t>
            </w:r>
            <w:ins w:id="125" w:author="France" w:date="2024-04-10T11:09:00Z">
              <w:r w:rsidRPr="00B0197C">
                <w:t>.</w:t>
              </w:r>
            </w:ins>
            <w:del w:id="126" w:author="France" w:date="2024-04-10T11:09:00Z">
              <w:r w:rsidRPr="00B0197C" w:rsidDel="005C55F4">
                <w:delText>;</w:delText>
              </w:r>
            </w:del>
            <w:r w:rsidRPr="00B0197C">
              <w:t>2 / 61</w:t>
            </w:r>
            <w:ins w:id="127" w:author="France" w:date="2024-04-10T11:10:00Z">
              <w:r w:rsidRPr="00B0197C">
                <w:t xml:space="preserve"> /</w:t>
              </w:r>
            </w:ins>
            <w:del w:id="128" w:author="France" w:date="2024-04-10T11:10:00Z">
              <w:r w:rsidRPr="00B0197C" w:rsidDel="005C55F4">
                <w:delText>;</w:delText>
              </w:r>
            </w:del>
            <w:r w:rsidRPr="00B0197C">
              <w:t xml:space="preserve"> 81</w:t>
            </w:r>
            <w:ins w:id="129" w:author="France" w:date="2024-04-10T11:10:00Z">
              <w:r w:rsidRPr="00B0197C">
                <w:t xml:space="preserve"> /</w:t>
              </w:r>
            </w:ins>
            <w:del w:id="130" w:author="France" w:date="2024-04-10T11:10:00Z">
              <w:r w:rsidRPr="00B0197C" w:rsidDel="005C55F4">
                <w:delText>;</w:delText>
              </w:r>
            </w:del>
            <w:r w:rsidRPr="00B0197C">
              <w:t xml:space="preserve"> 320 / 320</w:t>
            </w:r>
          </w:p>
        </w:tc>
        <w:tc>
          <w:tcPr>
            <w:tcW w:w="3182" w:type="dxa"/>
            <w:vAlign w:val="center"/>
          </w:tcPr>
          <w:p w14:paraId="715D9E4C" w14:textId="77777777" w:rsidR="009C1F8F" w:rsidRPr="00B0197C" w:rsidRDefault="009C1F8F" w:rsidP="00E819B6">
            <w:pPr>
              <w:pStyle w:val="Tabletext"/>
              <w:jc w:val="center"/>
            </w:pPr>
            <w:r w:rsidRPr="00B0197C">
              <w:t>3.2 to 160</w:t>
            </w:r>
          </w:p>
        </w:tc>
      </w:tr>
      <w:tr w:rsidR="009C1F8F" w:rsidRPr="00B0197C" w14:paraId="049571F3" w14:textId="77777777" w:rsidTr="00E819B6">
        <w:trPr>
          <w:jc w:val="center"/>
        </w:trPr>
        <w:tc>
          <w:tcPr>
            <w:tcW w:w="3500" w:type="dxa"/>
            <w:gridSpan w:val="2"/>
          </w:tcPr>
          <w:p w14:paraId="12D2CE78" w14:textId="77777777" w:rsidR="009C1F8F" w:rsidRPr="00B0197C" w:rsidRDefault="009C1F8F" w:rsidP="00E819B6">
            <w:pPr>
              <w:pStyle w:val="Tabletext"/>
            </w:pPr>
            <w:r w:rsidRPr="00B0197C">
              <w:t>NF</w:t>
            </w:r>
          </w:p>
        </w:tc>
        <w:tc>
          <w:tcPr>
            <w:tcW w:w="1415" w:type="dxa"/>
          </w:tcPr>
          <w:p w14:paraId="3C478F56" w14:textId="77777777" w:rsidR="009C1F8F" w:rsidRPr="00B0197C" w:rsidRDefault="009C1F8F" w:rsidP="00E819B6">
            <w:pPr>
              <w:pStyle w:val="Tabletext"/>
              <w:jc w:val="center"/>
            </w:pPr>
            <w:r w:rsidRPr="00B0197C">
              <w:t>dB</w:t>
            </w:r>
          </w:p>
        </w:tc>
        <w:tc>
          <w:tcPr>
            <w:tcW w:w="3181" w:type="dxa"/>
            <w:vAlign w:val="center"/>
          </w:tcPr>
          <w:p w14:paraId="2052A37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D56FD08" w14:textId="77777777" w:rsidR="009C1F8F" w:rsidRPr="00B0197C" w:rsidRDefault="009C1F8F" w:rsidP="00E819B6">
            <w:pPr>
              <w:pStyle w:val="Tabletext"/>
              <w:keepNext/>
              <w:jc w:val="center"/>
            </w:pPr>
            <w:r w:rsidRPr="00B0197C">
              <w:t>3.5</w:t>
            </w:r>
          </w:p>
        </w:tc>
        <w:tc>
          <w:tcPr>
            <w:tcW w:w="3182" w:type="dxa"/>
            <w:vAlign w:val="center"/>
          </w:tcPr>
          <w:p w14:paraId="2D35D0BB" w14:textId="77777777" w:rsidR="009C1F8F" w:rsidRPr="00B0197C" w:rsidRDefault="009C1F8F" w:rsidP="00E819B6">
            <w:pPr>
              <w:pStyle w:val="Tabletext"/>
              <w:jc w:val="center"/>
            </w:pPr>
            <w:r w:rsidRPr="00B0197C">
              <w:t>3.5</w:t>
            </w:r>
          </w:p>
        </w:tc>
      </w:tr>
      <w:tr w:rsidR="009C1F8F" w:rsidRPr="00B0197C" w14:paraId="5B11F735" w14:textId="77777777" w:rsidTr="00E819B6">
        <w:trPr>
          <w:jc w:val="center"/>
        </w:trPr>
        <w:tc>
          <w:tcPr>
            <w:tcW w:w="3500" w:type="dxa"/>
            <w:gridSpan w:val="2"/>
          </w:tcPr>
          <w:p w14:paraId="74412CD9" w14:textId="77777777" w:rsidR="009C1F8F" w:rsidRPr="00B0197C" w:rsidRDefault="009C1F8F" w:rsidP="00E819B6">
            <w:pPr>
              <w:pStyle w:val="Tabletext"/>
            </w:pPr>
            <w:r w:rsidRPr="00B0197C">
              <w:t xml:space="preserve">Sensitivity </w:t>
            </w:r>
          </w:p>
        </w:tc>
        <w:tc>
          <w:tcPr>
            <w:tcW w:w="1415" w:type="dxa"/>
          </w:tcPr>
          <w:p w14:paraId="03627C2B" w14:textId="77777777" w:rsidR="009C1F8F" w:rsidRPr="00B0197C" w:rsidRDefault="009C1F8F" w:rsidP="00E819B6">
            <w:pPr>
              <w:pStyle w:val="Tabletext"/>
              <w:jc w:val="center"/>
            </w:pPr>
            <w:r w:rsidRPr="00B0197C">
              <w:t>dBm</w:t>
            </w:r>
          </w:p>
        </w:tc>
        <w:tc>
          <w:tcPr>
            <w:tcW w:w="3181" w:type="dxa"/>
            <w:vAlign w:val="center"/>
          </w:tcPr>
          <w:p w14:paraId="7442307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2A4B5ECA" w14:textId="77777777" w:rsidR="009C1F8F" w:rsidRPr="00B0197C" w:rsidRDefault="009C1F8F" w:rsidP="00E819B6">
            <w:pPr>
              <w:pStyle w:val="Tabletext"/>
              <w:keepNext/>
              <w:jc w:val="center"/>
            </w:pPr>
            <w:r w:rsidRPr="00B0197C">
              <w:t>Up to −111</w:t>
            </w:r>
          </w:p>
        </w:tc>
        <w:tc>
          <w:tcPr>
            <w:tcW w:w="3182" w:type="dxa"/>
            <w:vAlign w:val="center"/>
          </w:tcPr>
          <w:p w14:paraId="28803F87" w14:textId="77777777" w:rsidR="009C1F8F" w:rsidRPr="00B0197C" w:rsidRDefault="009C1F8F" w:rsidP="00E819B6">
            <w:pPr>
              <w:pStyle w:val="Tabletext"/>
              <w:jc w:val="center"/>
            </w:pPr>
            <w:r w:rsidRPr="00B0197C">
              <w:t>Up to −108</w:t>
            </w:r>
          </w:p>
        </w:tc>
      </w:tr>
      <w:tr w:rsidR="009C1F8F" w:rsidRPr="00B0197C" w14:paraId="36B0DBAB" w14:textId="77777777" w:rsidTr="00E819B6">
        <w:trPr>
          <w:jc w:val="center"/>
        </w:trPr>
        <w:tc>
          <w:tcPr>
            <w:tcW w:w="3500" w:type="dxa"/>
            <w:gridSpan w:val="2"/>
          </w:tcPr>
          <w:p w14:paraId="5B458BF0" w14:textId="77777777" w:rsidR="009C1F8F" w:rsidRPr="00B0197C" w:rsidRDefault="009C1F8F" w:rsidP="00E819B6">
            <w:pPr>
              <w:pStyle w:val="Tabletext"/>
            </w:pPr>
            <w:r w:rsidRPr="00B0197C">
              <w:t xml:space="preserve">Image rejection </w:t>
            </w:r>
          </w:p>
        </w:tc>
        <w:tc>
          <w:tcPr>
            <w:tcW w:w="1415" w:type="dxa"/>
          </w:tcPr>
          <w:p w14:paraId="16164E4E" w14:textId="77777777" w:rsidR="009C1F8F" w:rsidRPr="00B0197C" w:rsidRDefault="009C1F8F" w:rsidP="00E819B6">
            <w:pPr>
              <w:pStyle w:val="Tabletext"/>
              <w:jc w:val="center"/>
            </w:pPr>
            <w:r w:rsidRPr="00B0197C">
              <w:t>(dB)</w:t>
            </w:r>
          </w:p>
        </w:tc>
        <w:tc>
          <w:tcPr>
            <w:tcW w:w="3181" w:type="dxa"/>
            <w:vAlign w:val="center"/>
          </w:tcPr>
          <w:p w14:paraId="70C6D130"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65409E3" w14:textId="77777777" w:rsidR="009C1F8F" w:rsidRPr="00B0197C" w:rsidRDefault="009C1F8F" w:rsidP="00E819B6">
            <w:pPr>
              <w:pStyle w:val="Tabletext"/>
              <w:keepNext/>
              <w:jc w:val="center"/>
            </w:pPr>
            <w:r w:rsidRPr="00B0197C">
              <w:t>80</w:t>
            </w:r>
          </w:p>
        </w:tc>
        <w:tc>
          <w:tcPr>
            <w:tcW w:w="3182" w:type="dxa"/>
            <w:vAlign w:val="center"/>
          </w:tcPr>
          <w:p w14:paraId="310C0F39" w14:textId="77777777" w:rsidR="009C1F8F" w:rsidRPr="00B0197C" w:rsidRDefault="009C1F8F" w:rsidP="00E819B6">
            <w:pPr>
              <w:pStyle w:val="Tabletext"/>
              <w:jc w:val="center"/>
            </w:pPr>
            <w:r w:rsidRPr="00B0197C">
              <w:t>65</w:t>
            </w:r>
          </w:p>
        </w:tc>
      </w:tr>
      <w:tr w:rsidR="009C1F8F" w:rsidRPr="00B0197C" w14:paraId="2F70DD28" w14:textId="77777777" w:rsidTr="00E819B6">
        <w:trPr>
          <w:jc w:val="center"/>
        </w:trPr>
        <w:tc>
          <w:tcPr>
            <w:tcW w:w="3500" w:type="dxa"/>
            <w:gridSpan w:val="2"/>
          </w:tcPr>
          <w:p w14:paraId="39E8006B" w14:textId="77777777" w:rsidR="009C1F8F" w:rsidRPr="00B0197C" w:rsidRDefault="009C1F8F" w:rsidP="00E819B6">
            <w:pPr>
              <w:pStyle w:val="Tabletext"/>
            </w:pPr>
            <w:r w:rsidRPr="00B0197C">
              <w:t xml:space="preserve">Spurious rejection </w:t>
            </w:r>
          </w:p>
        </w:tc>
        <w:tc>
          <w:tcPr>
            <w:tcW w:w="1415" w:type="dxa"/>
          </w:tcPr>
          <w:p w14:paraId="1464E5C9" w14:textId="77777777" w:rsidR="009C1F8F" w:rsidRPr="00B0197C" w:rsidRDefault="009C1F8F" w:rsidP="00E819B6">
            <w:pPr>
              <w:pStyle w:val="Tabletext"/>
              <w:jc w:val="center"/>
            </w:pPr>
            <w:r w:rsidRPr="00B0197C">
              <w:t>(dB)</w:t>
            </w:r>
          </w:p>
        </w:tc>
        <w:tc>
          <w:tcPr>
            <w:tcW w:w="3181" w:type="dxa"/>
            <w:vAlign w:val="center"/>
          </w:tcPr>
          <w:p w14:paraId="7DD00C7C" w14:textId="77777777" w:rsidR="009C1F8F" w:rsidRPr="00B0197C" w:rsidRDefault="009C1F8F" w:rsidP="00E819B6">
            <w:pPr>
              <w:pStyle w:val="Tabletext"/>
              <w:jc w:val="center"/>
            </w:pPr>
            <w:r w:rsidRPr="00B0197C">
              <w:t>N/A</w:t>
            </w:r>
            <w:r w:rsidRPr="00B0197C">
              <w:rPr>
                <w:vertAlign w:val="superscript"/>
              </w:rPr>
              <w:t>2</w:t>
            </w:r>
          </w:p>
        </w:tc>
        <w:tc>
          <w:tcPr>
            <w:tcW w:w="3181" w:type="dxa"/>
            <w:vAlign w:val="center"/>
          </w:tcPr>
          <w:p w14:paraId="317BE14A" w14:textId="77777777" w:rsidR="009C1F8F" w:rsidRPr="00B0197C" w:rsidRDefault="009C1F8F" w:rsidP="00E819B6">
            <w:pPr>
              <w:pStyle w:val="Tabletext"/>
              <w:jc w:val="center"/>
            </w:pPr>
            <w:r w:rsidRPr="00B0197C">
              <w:t>60</w:t>
            </w:r>
          </w:p>
        </w:tc>
        <w:tc>
          <w:tcPr>
            <w:tcW w:w="3182" w:type="dxa"/>
            <w:vAlign w:val="center"/>
          </w:tcPr>
          <w:p w14:paraId="787EB19D" w14:textId="77777777" w:rsidR="009C1F8F" w:rsidRPr="00B0197C" w:rsidRDefault="009C1F8F" w:rsidP="00E819B6">
            <w:pPr>
              <w:pStyle w:val="Tabletext"/>
              <w:jc w:val="center"/>
            </w:pPr>
            <w:r w:rsidRPr="00B0197C">
              <w:t>60</w:t>
            </w:r>
          </w:p>
        </w:tc>
      </w:tr>
    </w:tbl>
    <w:p w14:paraId="17E10A98" w14:textId="77777777" w:rsidR="009C1F8F" w:rsidRPr="00B0197C" w:rsidRDefault="009C1F8F" w:rsidP="00E819B6"/>
    <w:p w14:paraId="2F603280" w14:textId="77777777" w:rsidR="009C1F8F" w:rsidRPr="00B0197C" w:rsidRDefault="009C1F8F">
      <w:pPr>
        <w:tabs>
          <w:tab w:val="clear" w:pos="1134"/>
          <w:tab w:val="clear" w:pos="1871"/>
          <w:tab w:val="clear" w:pos="2268"/>
        </w:tabs>
        <w:overflowPunct/>
        <w:autoSpaceDE/>
        <w:autoSpaceDN/>
        <w:adjustRightInd/>
        <w:spacing w:before="0"/>
        <w:textAlignment w:val="auto"/>
      </w:pPr>
      <w:r w:rsidRPr="00B0197C">
        <w:br w:type="page"/>
      </w:r>
    </w:p>
    <w:p w14:paraId="187E24B4" w14:textId="1A07B967" w:rsidR="009C1F8F" w:rsidRPr="00B0197C" w:rsidRDefault="009C1F8F" w:rsidP="00E819B6">
      <w:pPr>
        <w:pStyle w:val="TableNo"/>
      </w:pPr>
      <w:r w:rsidRPr="00B0197C">
        <w:lastRenderedPageBreak/>
        <w:t>TABLE 1 (</w:t>
      </w:r>
      <w:del w:id="131" w:author="Author" w:date="2024-05-01T14:14:00Z">
        <w:r w:rsidR="006D0E2F" w:rsidRPr="00B0197C" w:rsidDel="00350159">
          <w:rPr>
            <w:i/>
            <w:iCs/>
            <w:caps w:val="0"/>
          </w:rPr>
          <w:delText>end</w:delText>
        </w:r>
      </w:del>
      <w:ins w:id="132" w:author="Author" w:date="2024-05-01T14:14:00Z">
        <w:r w:rsidR="006D0E2F" w:rsidRPr="00B0197C">
          <w:rPr>
            <w:i/>
            <w:iCs/>
            <w:caps w:val="0"/>
          </w:rPr>
          <w:t>continued</w:t>
        </w:r>
      </w:ins>
      <w:r w:rsidRPr="00B0197C">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9C1F8F" w:rsidRPr="00B0197C" w14:paraId="137F06A2" w14:textId="77777777" w:rsidTr="00E819B6">
        <w:trPr>
          <w:jc w:val="center"/>
          <w:ins w:id="133" w:author="France" w:date="2024-04-10T11:10:00Z"/>
        </w:trPr>
        <w:tc>
          <w:tcPr>
            <w:tcW w:w="2463" w:type="dxa"/>
            <w:shd w:val="clear" w:color="auto" w:fill="BFBFBF" w:themeFill="background1" w:themeFillShade="BF"/>
            <w:vAlign w:val="center"/>
          </w:tcPr>
          <w:p w14:paraId="3A52DCD1" w14:textId="77777777" w:rsidR="009C1F8F" w:rsidRPr="00B0197C" w:rsidRDefault="009C1F8F" w:rsidP="00E819B6">
            <w:pPr>
              <w:pStyle w:val="Tablehead"/>
              <w:rPr>
                <w:ins w:id="134" w:author="France" w:date="2024-04-10T11:10:00Z"/>
              </w:rPr>
            </w:pPr>
            <w:ins w:id="135" w:author="France" w:date="2024-04-10T11:10:00Z">
              <w:r w:rsidRPr="00B0197C">
                <w:t>Parameter</w:t>
              </w:r>
            </w:ins>
          </w:p>
        </w:tc>
        <w:tc>
          <w:tcPr>
            <w:tcW w:w="1234" w:type="dxa"/>
            <w:gridSpan w:val="3"/>
            <w:shd w:val="clear" w:color="auto" w:fill="BFBFBF" w:themeFill="background1" w:themeFillShade="BF"/>
            <w:vAlign w:val="center"/>
          </w:tcPr>
          <w:p w14:paraId="17EE0616" w14:textId="77777777" w:rsidR="009C1F8F" w:rsidRPr="00B0197C" w:rsidRDefault="009C1F8F" w:rsidP="00E819B6">
            <w:pPr>
              <w:pStyle w:val="Tablehead"/>
              <w:rPr>
                <w:ins w:id="136" w:author="France" w:date="2024-04-10T11:10:00Z"/>
              </w:rPr>
            </w:pPr>
            <w:ins w:id="137" w:author="France" w:date="2024-04-10T11:10:00Z">
              <w:r w:rsidRPr="00B0197C">
                <w:t>Units</w:t>
              </w:r>
            </w:ins>
          </w:p>
        </w:tc>
        <w:tc>
          <w:tcPr>
            <w:tcW w:w="2819" w:type="dxa"/>
            <w:shd w:val="clear" w:color="auto" w:fill="BFBFBF" w:themeFill="background1" w:themeFillShade="BF"/>
          </w:tcPr>
          <w:p w14:paraId="216C2A66" w14:textId="77777777" w:rsidR="009C1F8F" w:rsidRPr="00B0197C" w:rsidRDefault="009C1F8F" w:rsidP="00E819B6">
            <w:pPr>
              <w:pStyle w:val="Tablehead"/>
              <w:rPr>
                <w:ins w:id="138" w:author="France" w:date="2024-04-10T11:10:00Z"/>
              </w:rPr>
            </w:pPr>
            <w:ins w:id="139" w:author="France" w:date="2024-04-10T11:10:00Z">
              <w:r w:rsidRPr="00B0197C">
                <w:t>System 5</w:t>
              </w:r>
              <w:r w:rsidRPr="00B0197C">
                <w:br/>
                <w:t>Airborne</w:t>
              </w:r>
            </w:ins>
          </w:p>
        </w:tc>
        <w:tc>
          <w:tcPr>
            <w:tcW w:w="4763" w:type="dxa"/>
            <w:gridSpan w:val="2"/>
            <w:shd w:val="clear" w:color="auto" w:fill="BFBFBF" w:themeFill="background1" w:themeFillShade="BF"/>
          </w:tcPr>
          <w:p w14:paraId="4DA34B91" w14:textId="77777777" w:rsidR="009C1F8F" w:rsidRPr="00B0197C" w:rsidRDefault="009C1F8F" w:rsidP="00E819B6">
            <w:pPr>
              <w:pStyle w:val="Tablehead"/>
              <w:rPr>
                <w:ins w:id="140" w:author="France" w:date="2024-04-10T11:10:00Z"/>
              </w:rPr>
            </w:pPr>
            <w:ins w:id="141" w:author="France" w:date="2024-04-10T11:10:00Z">
              <w:r w:rsidRPr="00B0197C">
                <w:t>System 5</w:t>
              </w:r>
              <w:r w:rsidRPr="00B0197C">
                <w:br/>
                <w:t>Ground</w:t>
              </w:r>
            </w:ins>
          </w:p>
        </w:tc>
        <w:tc>
          <w:tcPr>
            <w:tcW w:w="3174" w:type="dxa"/>
            <w:shd w:val="clear" w:color="auto" w:fill="BFBFBF" w:themeFill="background1" w:themeFillShade="BF"/>
          </w:tcPr>
          <w:p w14:paraId="0C96E294" w14:textId="77777777" w:rsidR="009C1F8F" w:rsidRPr="00B0197C" w:rsidRDefault="009C1F8F" w:rsidP="00E819B6">
            <w:pPr>
              <w:pStyle w:val="Tablehead"/>
              <w:rPr>
                <w:ins w:id="142" w:author="France" w:date="2024-04-10T11:10:00Z"/>
              </w:rPr>
            </w:pPr>
            <w:ins w:id="143" w:author="France" w:date="2024-04-10T11:10:00Z">
              <w:r w:rsidRPr="00B0197C">
                <w:t>System 6</w:t>
              </w:r>
              <w:r w:rsidRPr="00B0197C">
                <w:br/>
                <w:t>Airborne / Ground / Shipboard terminals</w:t>
              </w:r>
            </w:ins>
          </w:p>
        </w:tc>
      </w:tr>
      <w:tr w:rsidR="009C1F8F" w:rsidRPr="00B0197C" w14:paraId="071575F0" w14:textId="77777777" w:rsidTr="00E819B6">
        <w:trPr>
          <w:jc w:val="center"/>
          <w:ins w:id="144" w:author="France" w:date="2024-04-10T11:10:00Z"/>
        </w:trPr>
        <w:tc>
          <w:tcPr>
            <w:tcW w:w="14453" w:type="dxa"/>
            <w:gridSpan w:val="8"/>
            <w:shd w:val="clear" w:color="auto" w:fill="D9D9D9" w:themeFill="background1" w:themeFillShade="D9"/>
          </w:tcPr>
          <w:p w14:paraId="0B2E378B" w14:textId="77777777" w:rsidR="009C1F8F" w:rsidRPr="00B0197C" w:rsidRDefault="009C1F8F" w:rsidP="006D0E2F">
            <w:pPr>
              <w:pStyle w:val="Tablehead"/>
              <w:jc w:val="left"/>
              <w:rPr>
                <w:ins w:id="145" w:author="France" w:date="2024-04-10T11:10:00Z"/>
              </w:rPr>
            </w:pPr>
            <w:r w:rsidRPr="00B0197C">
              <w:t>Antenna</w:t>
            </w:r>
          </w:p>
        </w:tc>
      </w:tr>
      <w:tr w:rsidR="009C1F8F" w:rsidRPr="00B0197C" w14:paraId="6AF73A36" w14:textId="77777777" w:rsidTr="00E819B6">
        <w:trPr>
          <w:jc w:val="center"/>
        </w:trPr>
        <w:tc>
          <w:tcPr>
            <w:tcW w:w="2498" w:type="dxa"/>
            <w:gridSpan w:val="2"/>
          </w:tcPr>
          <w:p w14:paraId="5D5A32A1" w14:textId="77777777" w:rsidR="009C1F8F" w:rsidRPr="00B0197C" w:rsidRDefault="009C1F8F" w:rsidP="00E819B6">
            <w:pPr>
              <w:pStyle w:val="Tabletext"/>
            </w:pPr>
            <w:r w:rsidRPr="00B0197C">
              <w:t xml:space="preserve">Antenna gain </w:t>
            </w:r>
          </w:p>
        </w:tc>
        <w:tc>
          <w:tcPr>
            <w:tcW w:w="1175" w:type="dxa"/>
          </w:tcPr>
          <w:p w14:paraId="68553E66" w14:textId="77777777" w:rsidR="009C1F8F" w:rsidRPr="00B0197C" w:rsidRDefault="009C1F8F" w:rsidP="00E819B6">
            <w:pPr>
              <w:pStyle w:val="Tabletext"/>
              <w:jc w:val="center"/>
            </w:pPr>
            <w:r w:rsidRPr="00B0197C">
              <w:t>dBi</w:t>
            </w:r>
          </w:p>
        </w:tc>
        <w:tc>
          <w:tcPr>
            <w:tcW w:w="2843" w:type="dxa"/>
            <w:gridSpan w:val="2"/>
            <w:vAlign w:val="center"/>
          </w:tcPr>
          <w:p w14:paraId="2947CF2F" w14:textId="77777777" w:rsidR="009C1F8F" w:rsidRPr="00B0197C" w:rsidRDefault="009C1F8F" w:rsidP="00E819B6">
            <w:pPr>
              <w:pStyle w:val="Tabletext"/>
              <w:jc w:val="center"/>
            </w:pPr>
            <w:r w:rsidRPr="00B0197C">
              <w:t>−3 to 27.5</w:t>
            </w:r>
          </w:p>
        </w:tc>
        <w:tc>
          <w:tcPr>
            <w:tcW w:w="2647" w:type="dxa"/>
            <w:vAlign w:val="center"/>
          </w:tcPr>
          <w:p w14:paraId="42E408C7" w14:textId="77777777" w:rsidR="009C1F8F" w:rsidRPr="00B0197C" w:rsidRDefault="009C1F8F" w:rsidP="00E819B6">
            <w:pPr>
              <w:pStyle w:val="Tabletext"/>
              <w:jc w:val="center"/>
            </w:pPr>
            <w:ins w:id="146" w:author="France" w:date="2024-04-10T11:13:00Z">
              <w:r w:rsidRPr="00B0197C">
                <w:t>7</w:t>
              </w:r>
            </w:ins>
          </w:p>
        </w:tc>
        <w:tc>
          <w:tcPr>
            <w:tcW w:w="2116" w:type="dxa"/>
            <w:vAlign w:val="center"/>
          </w:tcPr>
          <w:p w14:paraId="413197CE" w14:textId="77777777" w:rsidR="009C1F8F" w:rsidRPr="00B0197C" w:rsidRDefault="009C1F8F" w:rsidP="00E819B6">
            <w:pPr>
              <w:pStyle w:val="Tabletext"/>
              <w:jc w:val="center"/>
            </w:pPr>
            <w:r w:rsidRPr="00B0197C">
              <w:t>42.5</w:t>
            </w:r>
          </w:p>
        </w:tc>
        <w:tc>
          <w:tcPr>
            <w:tcW w:w="3174" w:type="dxa"/>
            <w:vAlign w:val="center"/>
          </w:tcPr>
          <w:p w14:paraId="269987B0" w14:textId="77777777" w:rsidR="009C1F8F" w:rsidRPr="00B0197C" w:rsidRDefault="009C1F8F" w:rsidP="00E819B6">
            <w:pPr>
              <w:pStyle w:val="Tabletext"/>
              <w:jc w:val="center"/>
            </w:pPr>
            <w:r w:rsidRPr="00B0197C">
              <w:t>0 to 12</w:t>
            </w:r>
          </w:p>
        </w:tc>
      </w:tr>
      <w:tr w:rsidR="009C1F8F" w:rsidRPr="00B0197C" w14:paraId="21B63F7B" w14:textId="77777777" w:rsidTr="00E819B6">
        <w:trPr>
          <w:jc w:val="center"/>
        </w:trPr>
        <w:tc>
          <w:tcPr>
            <w:tcW w:w="2498" w:type="dxa"/>
            <w:gridSpan w:val="2"/>
          </w:tcPr>
          <w:p w14:paraId="29810A34" w14:textId="77777777" w:rsidR="009C1F8F" w:rsidRPr="00B0197C" w:rsidRDefault="009C1F8F" w:rsidP="00E819B6">
            <w:pPr>
              <w:pStyle w:val="Tabletext"/>
            </w:pPr>
            <w:r w:rsidRPr="00B0197C">
              <w:t>1</w:t>
            </w:r>
            <w:r w:rsidRPr="00B0197C">
              <w:rPr>
                <w:vertAlign w:val="superscript"/>
              </w:rPr>
              <w:t>st</w:t>
            </w:r>
            <w:r w:rsidRPr="00B0197C">
              <w:t xml:space="preserve"> sidelobe</w:t>
            </w:r>
          </w:p>
        </w:tc>
        <w:tc>
          <w:tcPr>
            <w:tcW w:w="1175" w:type="dxa"/>
          </w:tcPr>
          <w:p w14:paraId="5671259C" w14:textId="77777777" w:rsidR="009C1F8F" w:rsidRPr="00B0197C" w:rsidRDefault="009C1F8F" w:rsidP="00E819B6">
            <w:pPr>
              <w:pStyle w:val="Tabletext"/>
              <w:jc w:val="center"/>
            </w:pPr>
            <w:r w:rsidRPr="00B0197C">
              <w:t>dBi</w:t>
            </w:r>
          </w:p>
        </w:tc>
        <w:tc>
          <w:tcPr>
            <w:tcW w:w="2843" w:type="dxa"/>
            <w:gridSpan w:val="2"/>
            <w:vAlign w:val="center"/>
          </w:tcPr>
          <w:p w14:paraId="4DBCBEC4" w14:textId="77777777" w:rsidR="009C1F8F" w:rsidRPr="00B0197C" w:rsidRDefault="009C1F8F" w:rsidP="00E819B6">
            <w:pPr>
              <w:pStyle w:val="Tabletext"/>
              <w:jc w:val="center"/>
              <w:rPr>
                <w:color w:val="FF0000"/>
              </w:rPr>
            </w:pPr>
            <w:r w:rsidRPr="00B0197C">
              <w:t>N/A</w:t>
            </w:r>
            <w:r w:rsidRPr="00B0197C">
              <w:rPr>
                <w:vertAlign w:val="superscript"/>
              </w:rPr>
              <w:t>2</w:t>
            </w:r>
          </w:p>
        </w:tc>
        <w:tc>
          <w:tcPr>
            <w:tcW w:w="2647" w:type="dxa"/>
            <w:vAlign w:val="center"/>
          </w:tcPr>
          <w:p w14:paraId="5CEF5106" w14:textId="77777777" w:rsidR="009C1F8F" w:rsidRPr="0094468C" w:rsidRDefault="009C1F8F" w:rsidP="00E819B6">
            <w:pPr>
              <w:pStyle w:val="Tabletext"/>
              <w:jc w:val="center"/>
              <w:rPr>
                <w:rFonts w:eastAsia="Calibri"/>
              </w:rPr>
            </w:pPr>
            <w:ins w:id="147" w:author="France" w:date="2024-04-10T11:13:00Z">
              <w:r w:rsidRPr="00B0197C">
                <w:rPr>
                  <w:rFonts w:eastAsia="Calibri"/>
                </w:rPr>
                <w:t>N/A</w:t>
              </w:r>
            </w:ins>
          </w:p>
        </w:tc>
        <w:tc>
          <w:tcPr>
            <w:tcW w:w="2116" w:type="dxa"/>
            <w:vAlign w:val="center"/>
          </w:tcPr>
          <w:p w14:paraId="64043BA1" w14:textId="77777777" w:rsidR="009C1F8F" w:rsidRPr="0094468C" w:rsidRDefault="009C1F8F" w:rsidP="00E819B6">
            <w:pPr>
              <w:pStyle w:val="Tabletext"/>
              <w:keepLines/>
              <w:tabs>
                <w:tab w:val="left" w:leader="dot" w:pos="7938"/>
                <w:tab w:val="center" w:pos="9526"/>
              </w:tabs>
              <w:ind w:left="567" w:hanging="567"/>
              <w:jc w:val="center"/>
              <w:rPr>
                <w:rFonts w:eastAsia="Calibri"/>
              </w:rPr>
            </w:pPr>
            <w:r w:rsidRPr="00B0197C">
              <w:t>22.5</w:t>
            </w:r>
          </w:p>
        </w:tc>
        <w:tc>
          <w:tcPr>
            <w:tcW w:w="3174" w:type="dxa"/>
            <w:vAlign w:val="center"/>
          </w:tcPr>
          <w:p w14:paraId="11707146" w14:textId="77777777" w:rsidR="009C1F8F" w:rsidRPr="0094468C" w:rsidRDefault="009C1F8F" w:rsidP="00E819B6">
            <w:pPr>
              <w:pStyle w:val="Tabletext"/>
              <w:keepLines/>
              <w:tabs>
                <w:tab w:val="left" w:leader="dot" w:pos="7938"/>
                <w:tab w:val="center" w:pos="9526"/>
              </w:tabs>
              <w:ind w:left="567" w:hanging="567"/>
              <w:jc w:val="center"/>
              <w:rPr>
                <w:rFonts w:eastAsia="Calibri"/>
              </w:rPr>
            </w:pPr>
            <w:r w:rsidRPr="00B0197C">
              <w:t>N/A</w:t>
            </w:r>
            <w:r w:rsidRPr="00B0197C">
              <w:rPr>
                <w:vertAlign w:val="superscript"/>
              </w:rPr>
              <w:t>2</w:t>
            </w:r>
          </w:p>
        </w:tc>
      </w:tr>
      <w:tr w:rsidR="009C1F8F" w:rsidRPr="00B0197C" w14:paraId="1F49E8B2" w14:textId="77777777" w:rsidTr="00E819B6">
        <w:trPr>
          <w:jc w:val="center"/>
        </w:trPr>
        <w:tc>
          <w:tcPr>
            <w:tcW w:w="2498" w:type="dxa"/>
            <w:gridSpan w:val="2"/>
          </w:tcPr>
          <w:p w14:paraId="67AE1C3C" w14:textId="77777777" w:rsidR="009C1F8F" w:rsidRPr="00B0197C" w:rsidRDefault="009C1F8F" w:rsidP="00E819B6">
            <w:pPr>
              <w:pStyle w:val="Tabletext"/>
            </w:pPr>
            <w:r w:rsidRPr="00B0197C">
              <w:t>Polarization</w:t>
            </w:r>
          </w:p>
        </w:tc>
        <w:tc>
          <w:tcPr>
            <w:tcW w:w="1175" w:type="dxa"/>
          </w:tcPr>
          <w:p w14:paraId="1D7E1FBD" w14:textId="77777777" w:rsidR="009C1F8F" w:rsidRPr="00B0197C" w:rsidRDefault="009C1F8F" w:rsidP="00E819B6">
            <w:pPr>
              <w:pStyle w:val="Tabletext"/>
            </w:pPr>
          </w:p>
        </w:tc>
        <w:tc>
          <w:tcPr>
            <w:tcW w:w="2843" w:type="dxa"/>
            <w:gridSpan w:val="2"/>
            <w:vAlign w:val="center"/>
          </w:tcPr>
          <w:p w14:paraId="0A944565" w14:textId="77777777" w:rsidR="009C1F8F" w:rsidRPr="00B0197C" w:rsidRDefault="009C1F8F" w:rsidP="00E819B6">
            <w:pPr>
              <w:pStyle w:val="Tabletext"/>
              <w:jc w:val="center"/>
              <w:rPr>
                <w:vertAlign w:val="superscript"/>
              </w:rPr>
            </w:pPr>
            <w:r w:rsidRPr="00B0197C">
              <w:t>RHCP</w:t>
            </w:r>
            <w:r w:rsidRPr="00B0197C">
              <w:rPr>
                <w:vertAlign w:val="superscript"/>
              </w:rPr>
              <w:t>3</w:t>
            </w:r>
          </w:p>
        </w:tc>
        <w:tc>
          <w:tcPr>
            <w:tcW w:w="2647" w:type="dxa"/>
            <w:vAlign w:val="center"/>
          </w:tcPr>
          <w:p w14:paraId="7536DBDA" w14:textId="77777777" w:rsidR="009C1F8F" w:rsidRPr="00B0197C" w:rsidRDefault="009C1F8F" w:rsidP="00E819B6">
            <w:pPr>
              <w:pStyle w:val="Tabletext"/>
              <w:jc w:val="center"/>
              <w:rPr>
                <w:vertAlign w:val="superscript"/>
              </w:rPr>
            </w:pPr>
            <w:ins w:id="148" w:author="France" w:date="2024-04-10T11:13:00Z">
              <w:r w:rsidRPr="00B0197C">
                <w:t>RHCP</w:t>
              </w:r>
              <w:r w:rsidRPr="00B0197C">
                <w:rPr>
                  <w:vertAlign w:val="superscript"/>
                </w:rPr>
                <w:t>3</w:t>
              </w:r>
            </w:ins>
          </w:p>
        </w:tc>
        <w:tc>
          <w:tcPr>
            <w:tcW w:w="2116" w:type="dxa"/>
            <w:vAlign w:val="center"/>
          </w:tcPr>
          <w:p w14:paraId="549D21D2" w14:textId="77777777" w:rsidR="009C1F8F" w:rsidRPr="00B0197C" w:rsidRDefault="009C1F8F" w:rsidP="00E819B6">
            <w:pPr>
              <w:pStyle w:val="Tabletext"/>
              <w:jc w:val="center"/>
              <w:rPr>
                <w:vertAlign w:val="superscript"/>
              </w:rPr>
            </w:pPr>
            <w:r w:rsidRPr="00B0197C">
              <w:t>RHCP</w:t>
            </w:r>
            <w:r w:rsidRPr="00B0197C">
              <w:rPr>
                <w:vertAlign w:val="superscript"/>
              </w:rPr>
              <w:t>3</w:t>
            </w:r>
          </w:p>
        </w:tc>
        <w:tc>
          <w:tcPr>
            <w:tcW w:w="3174" w:type="dxa"/>
            <w:vAlign w:val="center"/>
          </w:tcPr>
          <w:p w14:paraId="2B275739" w14:textId="77777777" w:rsidR="009C1F8F" w:rsidRPr="00B0197C" w:rsidRDefault="009C1F8F" w:rsidP="00E819B6">
            <w:pPr>
              <w:pStyle w:val="Tabletext"/>
              <w:jc w:val="center"/>
              <w:rPr>
                <w:vertAlign w:val="superscript"/>
              </w:rPr>
            </w:pPr>
            <w:r w:rsidRPr="00B0197C">
              <w:t>Vertical / RHCP</w:t>
            </w:r>
            <w:r w:rsidRPr="00B0197C">
              <w:rPr>
                <w:vertAlign w:val="superscript"/>
              </w:rPr>
              <w:t>3</w:t>
            </w:r>
          </w:p>
        </w:tc>
      </w:tr>
      <w:tr w:rsidR="009C1F8F" w:rsidRPr="00B0197C" w14:paraId="05315259" w14:textId="77777777" w:rsidTr="00E819B6">
        <w:trPr>
          <w:jc w:val="center"/>
        </w:trPr>
        <w:tc>
          <w:tcPr>
            <w:tcW w:w="2498" w:type="dxa"/>
            <w:gridSpan w:val="2"/>
          </w:tcPr>
          <w:p w14:paraId="7170B6F9" w14:textId="77777777" w:rsidR="009C1F8F" w:rsidRPr="00B0197C" w:rsidRDefault="009C1F8F" w:rsidP="00E819B6">
            <w:pPr>
              <w:pStyle w:val="Tabletext"/>
            </w:pPr>
            <w:r w:rsidRPr="00B0197C">
              <w:t>Antenna pattern/type</w:t>
            </w:r>
          </w:p>
        </w:tc>
        <w:tc>
          <w:tcPr>
            <w:tcW w:w="1175" w:type="dxa"/>
          </w:tcPr>
          <w:p w14:paraId="0C286526" w14:textId="77777777" w:rsidR="009C1F8F" w:rsidRPr="00B0197C" w:rsidRDefault="009C1F8F" w:rsidP="00E819B6">
            <w:pPr>
              <w:pStyle w:val="Tabletext"/>
            </w:pPr>
          </w:p>
        </w:tc>
        <w:tc>
          <w:tcPr>
            <w:tcW w:w="2843" w:type="dxa"/>
            <w:gridSpan w:val="2"/>
            <w:vAlign w:val="center"/>
          </w:tcPr>
          <w:p w14:paraId="04BD0B7F" w14:textId="77777777" w:rsidR="009C1F8F" w:rsidRPr="00B0197C" w:rsidRDefault="009C1F8F" w:rsidP="00E819B6">
            <w:pPr>
              <w:pStyle w:val="Tabletext"/>
              <w:jc w:val="center"/>
            </w:pPr>
            <w:r w:rsidRPr="00B0197C">
              <w:t xml:space="preserve">Dipole / Parabolic reflector </w:t>
            </w:r>
          </w:p>
        </w:tc>
        <w:tc>
          <w:tcPr>
            <w:tcW w:w="2647" w:type="dxa"/>
            <w:vAlign w:val="center"/>
          </w:tcPr>
          <w:p w14:paraId="636EAC73" w14:textId="77777777" w:rsidR="009C1F8F" w:rsidRPr="00B0197C" w:rsidRDefault="009C1F8F" w:rsidP="00E819B6">
            <w:pPr>
              <w:pStyle w:val="Tabletext"/>
              <w:jc w:val="center"/>
            </w:pPr>
            <w:ins w:id="149" w:author="France" w:date="2024-04-10T11:13:00Z">
              <w:r w:rsidRPr="00B0197C">
                <w:t>Parabolic reflector</w:t>
              </w:r>
            </w:ins>
          </w:p>
        </w:tc>
        <w:tc>
          <w:tcPr>
            <w:tcW w:w="2116" w:type="dxa"/>
            <w:vAlign w:val="center"/>
          </w:tcPr>
          <w:p w14:paraId="27DAA327" w14:textId="77777777" w:rsidR="009C1F8F" w:rsidRPr="00B0197C" w:rsidRDefault="009C1F8F" w:rsidP="00E819B6">
            <w:pPr>
              <w:pStyle w:val="Tabletext"/>
              <w:jc w:val="center"/>
            </w:pPr>
            <w:r w:rsidRPr="00B0197C">
              <w:t>Parabolic reflector</w:t>
            </w:r>
          </w:p>
        </w:tc>
        <w:tc>
          <w:tcPr>
            <w:tcW w:w="3174" w:type="dxa"/>
            <w:vAlign w:val="center"/>
          </w:tcPr>
          <w:p w14:paraId="09B1CDD0" w14:textId="77777777" w:rsidR="009C1F8F" w:rsidRPr="00B0197C" w:rsidRDefault="009C1F8F" w:rsidP="00E819B6">
            <w:pPr>
              <w:pStyle w:val="Tabletext"/>
              <w:jc w:val="center"/>
            </w:pPr>
            <w:r w:rsidRPr="00B0197C">
              <w:t>Dipole / Phase array</w:t>
            </w:r>
          </w:p>
        </w:tc>
      </w:tr>
      <w:tr w:rsidR="009C1F8F" w:rsidRPr="00B0197C" w14:paraId="57802612" w14:textId="77777777" w:rsidTr="00E819B6">
        <w:trPr>
          <w:jc w:val="center"/>
        </w:trPr>
        <w:tc>
          <w:tcPr>
            <w:tcW w:w="2498" w:type="dxa"/>
            <w:gridSpan w:val="2"/>
          </w:tcPr>
          <w:p w14:paraId="5030D322" w14:textId="77777777" w:rsidR="009C1F8F" w:rsidRPr="00B0197C" w:rsidRDefault="009C1F8F" w:rsidP="00E819B6">
            <w:pPr>
              <w:pStyle w:val="Tabletext"/>
            </w:pPr>
            <w:r w:rsidRPr="00B0197C">
              <w:t xml:space="preserve">Horizontal BW </w:t>
            </w:r>
          </w:p>
        </w:tc>
        <w:tc>
          <w:tcPr>
            <w:tcW w:w="1175" w:type="dxa"/>
          </w:tcPr>
          <w:p w14:paraId="7C209F08" w14:textId="77777777" w:rsidR="009C1F8F" w:rsidRPr="00B0197C" w:rsidRDefault="009C1F8F" w:rsidP="00E819B6">
            <w:pPr>
              <w:pStyle w:val="Tabletext"/>
              <w:jc w:val="center"/>
            </w:pPr>
            <w:r w:rsidRPr="00B0197C">
              <w:t>Degrees</w:t>
            </w:r>
          </w:p>
        </w:tc>
        <w:tc>
          <w:tcPr>
            <w:tcW w:w="2843" w:type="dxa"/>
            <w:gridSpan w:val="2"/>
            <w:vAlign w:val="center"/>
          </w:tcPr>
          <w:p w14:paraId="0A81F464" w14:textId="77777777" w:rsidR="009C1F8F" w:rsidRPr="00B0197C" w:rsidRDefault="009C1F8F" w:rsidP="00E819B6">
            <w:pPr>
              <w:pStyle w:val="Tabletext"/>
              <w:jc w:val="center"/>
            </w:pPr>
            <w:r w:rsidRPr="00B0197C">
              <w:t>360 to 7</w:t>
            </w:r>
          </w:p>
        </w:tc>
        <w:tc>
          <w:tcPr>
            <w:tcW w:w="2647" w:type="dxa"/>
            <w:vAlign w:val="center"/>
          </w:tcPr>
          <w:p w14:paraId="368944D2" w14:textId="77777777" w:rsidR="009C1F8F" w:rsidRPr="00B0197C" w:rsidRDefault="009C1F8F" w:rsidP="00E819B6">
            <w:pPr>
              <w:pStyle w:val="Tabletext"/>
              <w:jc w:val="center"/>
            </w:pPr>
            <w:ins w:id="150" w:author="France" w:date="2024-04-10T11:13:00Z">
              <w:r w:rsidRPr="00B0197C">
                <w:t>40</w:t>
              </w:r>
            </w:ins>
          </w:p>
        </w:tc>
        <w:tc>
          <w:tcPr>
            <w:tcW w:w="2116" w:type="dxa"/>
            <w:vAlign w:val="center"/>
          </w:tcPr>
          <w:p w14:paraId="4B21F15F" w14:textId="77777777" w:rsidR="009C1F8F" w:rsidRPr="00B0197C" w:rsidRDefault="009C1F8F" w:rsidP="00E819B6">
            <w:pPr>
              <w:pStyle w:val="Tabletext"/>
              <w:jc w:val="center"/>
            </w:pPr>
            <w:r w:rsidRPr="00B0197C">
              <w:t>1</w:t>
            </w:r>
          </w:p>
        </w:tc>
        <w:tc>
          <w:tcPr>
            <w:tcW w:w="3174" w:type="dxa"/>
            <w:vAlign w:val="center"/>
          </w:tcPr>
          <w:p w14:paraId="7035B57B" w14:textId="77777777" w:rsidR="009C1F8F" w:rsidRPr="00B0197C" w:rsidRDefault="009C1F8F" w:rsidP="00E819B6">
            <w:pPr>
              <w:pStyle w:val="Tabletext"/>
              <w:jc w:val="center"/>
            </w:pPr>
            <w:r w:rsidRPr="00B0197C">
              <w:t>360 to 45</w:t>
            </w:r>
          </w:p>
        </w:tc>
      </w:tr>
      <w:tr w:rsidR="009C1F8F" w:rsidRPr="00B0197C" w14:paraId="79B88AF8" w14:textId="77777777" w:rsidTr="00E819B6">
        <w:trPr>
          <w:jc w:val="center"/>
        </w:trPr>
        <w:tc>
          <w:tcPr>
            <w:tcW w:w="2498" w:type="dxa"/>
            <w:gridSpan w:val="2"/>
          </w:tcPr>
          <w:p w14:paraId="6A415A13" w14:textId="77777777" w:rsidR="009C1F8F" w:rsidRPr="00B0197C" w:rsidRDefault="009C1F8F" w:rsidP="00E819B6">
            <w:pPr>
              <w:pStyle w:val="Tabletext"/>
            </w:pPr>
            <w:r w:rsidRPr="00B0197C">
              <w:t xml:space="preserve">Vertical BW </w:t>
            </w:r>
          </w:p>
        </w:tc>
        <w:tc>
          <w:tcPr>
            <w:tcW w:w="1175" w:type="dxa"/>
          </w:tcPr>
          <w:p w14:paraId="68298D6D" w14:textId="77777777" w:rsidR="009C1F8F" w:rsidRPr="00B0197C" w:rsidRDefault="009C1F8F" w:rsidP="00E819B6">
            <w:pPr>
              <w:pStyle w:val="Tabletext"/>
              <w:jc w:val="center"/>
            </w:pPr>
            <w:r w:rsidRPr="00B0197C">
              <w:t>Degrees</w:t>
            </w:r>
          </w:p>
        </w:tc>
        <w:tc>
          <w:tcPr>
            <w:tcW w:w="2843" w:type="dxa"/>
            <w:gridSpan w:val="2"/>
            <w:vAlign w:val="center"/>
          </w:tcPr>
          <w:p w14:paraId="1D237879" w14:textId="77777777" w:rsidR="009C1F8F" w:rsidRPr="00B0197C" w:rsidRDefault="009C1F8F" w:rsidP="00E819B6">
            <w:pPr>
              <w:pStyle w:val="Tabletext"/>
              <w:jc w:val="center"/>
            </w:pPr>
            <w:r w:rsidRPr="00B0197C">
              <w:t>90 to 7</w:t>
            </w:r>
          </w:p>
        </w:tc>
        <w:tc>
          <w:tcPr>
            <w:tcW w:w="2647" w:type="dxa"/>
            <w:vAlign w:val="center"/>
          </w:tcPr>
          <w:p w14:paraId="74D186AE" w14:textId="77777777" w:rsidR="009C1F8F" w:rsidRPr="00B0197C" w:rsidRDefault="009C1F8F" w:rsidP="00E819B6">
            <w:pPr>
              <w:pStyle w:val="Tabletext"/>
              <w:jc w:val="center"/>
            </w:pPr>
            <w:ins w:id="151" w:author="France" w:date="2024-04-10T11:13:00Z">
              <w:r w:rsidRPr="00B0197C">
                <w:t>40</w:t>
              </w:r>
            </w:ins>
          </w:p>
        </w:tc>
        <w:tc>
          <w:tcPr>
            <w:tcW w:w="2116" w:type="dxa"/>
            <w:vAlign w:val="center"/>
          </w:tcPr>
          <w:p w14:paraId="2528C16A" w14:textId="77777777" w:rsidR="009C1F8F" w:rsidRPr="00B0197C" w:rsidRDefault="009C1F8F" w:rsidP="00E819B6">
            <w:pPr>
              <w:pStyle w:val="Tabletext"/>
              <w:jc w:val="center"/>
            </w:pPr>
            <w:r w:rsidRPr="00B0197C">
              <w:t>1</w:t>
            </w:r>
          </w:p>
        </w:tc>
        <w:tc>
          <w:tcPr>
            <w:tcW w:w="3174" w:type="dxa"/>
            <w:vAlign w:val="center"/>
          </w:tcPr>
          <w:p w14:paraId="2790D142" w14:textId="77777777" w:rsidR="009C1F8F" w:rsidRPr="00B0197C" w:rsidRDefault="009C1F8F" w:rsidP="00E819B6">
            <w:pPr>
              <w:pStyle w:val="Tabletext"/>
              <w:jc w:val="center"/>
            </w:pPr>
            <w:r w:rsidRPr="00B0197C">
              <w:t>90 to 45</w:t>
            </w:r>
          </w:p>
        </w:tc>
      </w:tr>
      <w:tr w:rsidR="009C1F8F" w:rsidRPr="00B0197C" w14:paraId="6ABBDFBF" w14:textId="77777777" w:rsidTr="00E819B6">
        <w:trPr>
          <w:jc w:val="center"/>
        </w:trPr>
        <w:tc>
          <w:tcPr>
            <w:tcW w:w="2498" w:type="dxa"/>
            <w:gridSpan w:val="2"/>
            <w:tcBorders>
              <w:bottom w:val="single" w:sz="4" w:space="0" w:color="auto"/>
            </w:tcBorders>
            <w:shd w:val="clear" w:color="auto" w:fill="FFFFFF" w:themeFill="background1"/>
          </w:tcPr>
          <w:p w14:paraId="37B83C90" w14:textId="77777777" w:rsidR="009C1F8F" w:rsidRPr="00B0197C" w:rsidRDefault="009C1F8F" w:rsidP="00E819B6">
            <w:pPr>
              <w:pStyle w:val="Tabletext"/>
            </w:pPr>
            <w:r w:rsidRPr="00B0197C">
              <w:t>Antenna model</w:t>
            </w:r>
          </w:p>
        </w:tc>
        <w:tc>
          <w:tcPr>
            <w:tcW w:w="1175" w:type="dxa"/>
            <w:tcBorders>
              <w:bottom w:val="single" w:sz="4" w:space="0" w:color="auto"/>
            </w:tcBorders>
            <w:shd w:val="clear" w:color="auto" w:fill="FFFFFF" w:themeFill="background1"/>
          </w:tcPr>
          <w:p w14:paraId="31F82C84" w14:textId="77777777" w:rsidR="009C1F8F" w:rsidRPr="00B0197C" w:rsidRDefault="009C1F8F" w:rsidP="00E819B6">
            <w:pPr>
              <w:pStyle w:val="Tabletext"/>
              <w:jc w:val="center"/>
            </w:pPr>
          </w:p>
        </w:tc>
        <w:tc>
          <w:tcPr>
            <w:tcW w:w="2843" w:type="dxa"/>
            <w:gridSpan w:val="2"/>
            <w:tcBorders>
              <w:bottom w:val="single" w:sz="4" w:space="0" w:color="auto"/>
            </w:tcBorders>
            <w:shd w:val="clear" w:color="auto" w:fill="FFFFFF" w:themeFill="background1"/>
            <w:vAlign w:val="center"/>
          </w:tcPr>
          <w:p w14:paraId="18D09361" w14:textId="77777777" w:rsidR="009C1F8F" w:rsidRPr="00B0197C" w:rsidRDefault="009C1F8F" w:rsidP="00E819B6">
            <w:pPr>
              <w:pStyle w:val="Tabletext"/>
              <w:jc w:val="center"/>
            </w:pPr>
            <w:r w:rsidRPr="00B0197C">
              <w:t>Omnidirectional or Recommendation ITU</w:t>
            </w:r>
            <w:r w:rsidRPr="00B0197C">
              <w:noBreakHyphen/>
              <w:t>R M.1851</w:t>
            </w:r>
            <w:r w:rsidRPr="00B0197C">
              <w:rPr>
                <w:vertAlign w:val="superscript"/>
              </w:rPr>
              <w:t>5</w:t>
            </w:r>
          </w:p>
          <w:p w14:paraId="14B2B866" w14:textId="77777777" w:rsidR="009C1F8F" w:rsidRPr="00B0197C" w:rsidRDefault="009C1F8F" w:rsidP="00E819B6">
            <w:pPr>
              <w:pStyle w:val="Tabletext"/>
              <w:jc w:val="center"/>
            </w:pPr>
            <w:r w:rsidRPr="00B0197C">
              <w:t>(Uniform distribution)</w:t>
            </w:r>
          </w:p>
        </w:tc>
        <w:tc>
          <w:tcPr>
            <w:tcW w:w="2647" w:type="dxa"/>
            <w:tcBorders>
              <w:bottom w:val="single" w:sz="4" w:space="0" w:color="auto"/>
            </w:tcBorders>
            <w:vAlign w:val="center"/>
          </w:tcPr>
          <w:p w14:paraId="2758D176" w14:textId="77777777" w:rsidR="009C1F8F" w:rsidRPr="00B0197C" w:rsidRDefault="009C1F8F" w:rsidP="00E819B6">
            <w:pPr>
              <w:pStyle w:val="Tabletext"/>
              <w:jc w:val="center"/>
              <w:rPr>
                <w:ins w:id="152" w:author="France" w:date="2024-04-10T11:13:00Z"/>
                <w:vertAlign w:val="superscript"/>
              </w:rPr>
            </w:pPr>
            <w:ins w:id="153" w:author="France" w:date="2024-04-10T11:13:00Z">
              <w:r w:rsidRPr="00B0197C">
                <w:t>Recommendation ITU</w:t>
              </w:r>
              <w:r w:rsidRPr="00B0197C">
                <w:noBreakHyphen/>
                <w:t>R M.1851</w:t>
              </w:r>
              <w:r w:rsidRPr="00B0197C">
                <w:rPr>
                  <w:vertAlign w:val="superscript"/>
                </w:rPr>
                <w:t>5</w:t>
              </w:r>
            </w:ins>
          </w:p>
          <w:p w14:paraId="15685C62" w14:textId="77777777" w:rsidR="009C1F8F" w:rsidRPr="00B0197C" w:rsidRDefault="009C1F8F" w:rsidP="00E819B6">
            <w:pPr>
              <w:pStyle w:val="Tabletext"/>
              <w:jc w:val="center"/>
            </w:pPr>
            <w:ins w:id="154" w:author="France" w:date="2024-04-10T11:13:00Z">
              <w:r w:rsidRPr="00B0197C">
                <w:t>(Cosine distribution)</w:t>
              </w:r>
            </w:ins>
          </w:p>
        </w:tc>
        <w:tc>
          <w:tcPr>
            <w:tcW w:w="2116" w:type="dxa"/>
            <w:tcBorders>
              <w:bottom w:val="single" w:sz="4" w:space="0" w:color="auto"/>
            </w:tcBorders>
            <w:vAlign w:val="center"/>
          </w:tcPr>
          <w:p w14:paraId="5FACDE23"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05D2C9F2" w14:textId="77777777" w:rsidR="009C1F8F" w:rsidRPr="00B0197C" w:rsidRDefault="009C1F8F" w:rsidP="00E819B6">
            <w:pPr>
              <w:pStyle w:val="Tabletext"/>
              <w:jc w:val="center"/>
            </w:pPr>
            <w:r w:rsidRPr="00B0197C">
              <w:t>(Cosine distribution)</w:t>
            </w:r>
          </w:p>
        </w:tc>
        <w:tc>
          <w:tcPr>
            <w:tcW w:w="3174" w:type="dxa"/>
            <w:tcBorders>
              <w:bottom w:val="single" w:sz="4" w:space="0" w:color="auto"/>
            </w:tcBorders>
            <w:shd w:val="clear" w:color="auto" w:fill="FFFFFF" w:themeFill="background1"/>
            <w:vAlign w:val="center"/>
          </w:tcPr>
          <w:p w14:paraId="029A0B9B" w14:textId="77777777" w:rsidR="009C1F8F" w:rsidRPr="00B0197C" w:rsidRDefault="009C1F8F" w:rsidP="00E819B6">
            <w:pPr>
              <w:pStyle w:val="Tabletext"/>
              <w:jc w:val="center"/>
            </w:pPr>
            <w:r w:rsidRPr="00B0197C">
              <w:t>Not available</w:t>
            </w:r>
          </w:p>
        </w:tc>
      </w:tr>
      <w:tr w:rsidR="009C1F8F" w:rsidRPr="00B0197C" w14:paraId="7CEA346B" w14:textId="77777777" w:rsidTr="00E819B6">
        <w:trPr>
          <w:jc w:val="center"/>
        </w:trPr>
        <w:tc>
          <w:tcPr>
            <w:tcW w:w="14453" w:type="dxa"/>
            <w:gridSpan w:val="8"/>
            <w:tcBorders>
              <w:left w:val="nil"/>
              <w:bottom w:val="nil"/>
              <w:right w:val="nil"/>
            </w:tcBorders>
          </w:tcPr>
          <w:p w14:paraId="44838332" w14:textId="77777777" w:rsidR="009C1F8F" w:rsidRPr="00B0197C" w:rsidRDefault="009C1F8F" w:rsidP="00E819B6">
            <w:pPr>
              <w:pStyle w:val="Tabletext"/>
            </w:pPr>
            <w:r w:rsidRPr="00B0197C">
              <w:t>Notes:</w:t>
            </w:r>
          </w:p>
          <w:p w14:paraId="044CF9B9" w14:textId="684ACD74" w:rsidR="009C1F8F" w:rsidRPr="00B0197C" w:rsidRDefault="009C1F8F" w:rsidP="00E819B6">
            <w:pPr>
              <w:pStyle w:val="Tabletext"/>
            </w:pPr>
            <w:r w:rsidRPr="00B0197C">
              <w:rPr>
                <w:vertAlign w:val="superscript"/>
              </w:rPr>
              <w:t>(1)</w:t>
            </w:r>
            <w:r w:rsidRPr="00B0197C">
              <w:rPr>
                <w:vertAlign w:val="superscript"/>
              </w:rPr>
              <w:tab/>
            </w:r>
            <w:r w:rsidRPr="00B0197C">
              <w:t>In the frequency band 14.5</w:t>
            </w:r>
            <w:r w:rsidRPr="00B0197C">
              <w:noBreakHyphen/>
              <w:t>14.8 GHz, RR Article</w:t>
            </w:r>
            <w:del w:id="155" w:author="USA" w:date="2024-05-16T10:07:00Z">
              <w:r w:rsidRPr="00B0197C" w:rsidDel="0076001F">
                <w:delText>s</w:delText>
              </w:r>
            </w:del>
            <w:r w:rsidRPr="00B0197C">
              <w:t xml:space="preserve"> </w:t>
            </w:r>
            <w:r w:rsidRPr="00B0197C">
              <w:rPr>
                <w:b/>
                <w:bCs/>
              </w:rPr>
              <w:t>21</w:t>
            </w:r>
            <w:r w:rsidRPr="00B0197C">
              <w:t xml:space="preserve"> (</w:t>
            </w:r>
            <w:del w:id="156" w:author="USA" w:date="2024-05-16T10:07:00Z">
              <w:r w:rsidRPr="00B0197C" w:rsidDel="0076001F">
                <w:delText>§§</w:delText>
              </w:r>
            </w:del>
            <w:ins w:id="157" w:author="USA" w:date="2024-05-16T10:07:00Z">
              <w:r w:rsidRPr="00B0197C">
                <w:t>Nos</w:t>
              </w:r>
            </w:ins>
            <w:ins w:id="158" w:author="LRT" w:date="2024-05-21T14:19:00Z">
              <w:r w:rsidR="009147C3" w:rsidRPr="00B0197C">
                <w:t>.</w:t>
              </w:r>
            </w:ins>
            <w:r w:rsidRPr="00B0197C">
              <w:t xml:space="preserve"> </w:t>
            </w:r>
            <w:r w:rsidRPr="0094468C">
              <w:rPr>
                <w:b/>
              </w:rPr>
              <w:t>21.2</w:t>
            </w:r>
            <w:r w:rsidRPr="00B0197C">
              <w:t xml:space="preserve">, </w:t>
            </w:r>
            <w:r w:rsidRPr="0094468C">
              <w:rPr>
                <w:b/>
              </w:rPr>
              <w:t>21.3</w:t>
            </w:r>
            <w:r w:rsidRPr="00B0197C">
              <w:t xml:space="preserve"> and </w:t>
            </w:r>
            <w:r w:rsidRPr="0094468C">
              <w:rPr>
                <w:b/>
              </w:rPr>
              <w:t>21.5</w:t>
            </w:r>
            <w:r w:rsidRPr="00B0197C">
              <w:t>) apply.</w:t>
            </w:r>
          </w:p>
          <w:p w14:paraId="1814D88B" w14:textId="77777777" w:rsidR="009C1F8F" w:rsidRPr="00B0197C" w:rsidRDefault="009C1F8F" w:rsidP="00E819B6">
            <w:pPr>
              <w:pStyle w:val="Tabletext"/>
            </w:pPr>
            <w:r w:rsidRPr="00B0197C">
              <w:rPr>
                <w:vertAlign w:val="superscript"/>
              </w:rPr>
              <w:t>(2)</w:t>
            </w:r>
            <w:r w:rsidRPr="00B0197C">
              <w:rPr>
                <w:vertAlign w:val="superscript"/>
              </w:rPr>
              <w:tab/>
            </w:r>
            <w:r w:rsidRPr="00B0197C">
              <w:t>N/A – Not applicable.</w:t>
            </w:r>
          </w:p>
          <w:p w14:paraId="72C41805" w14:textId="77777777" w:rsidR="009C1F8F" w:rsidRPr="00B0197C" w:rsidRDefault="009C1F8F" w:rsidP="00E819B6">
            <w:pPr>
              <w:pStyle w:val="Tabletext"/>
            </w:pPr>
            <w:r w:rsidRPr="00B0197C">
              <w:rPr>
                <w:vertAlign w:val="superscript"/>
              </w:rPr>
              <w:t>(3)</w:t>
            </w:r>
            <w:r w:rsidRPr="00B0197C">
              <w:rPr>
                <w:vertAlign w:val="superscript"/>
              </w:rPr>
              <w:tab/>
            </w:r>
            <w:r w:rsidRPr="00B0197C">
              <w:t>RHCP – Right Hand Circularly Polarized.</w:t>
            </w:r>
          </w:p>
          <w:p w14:paraId="67DA7B9D" w14:textId="77777777" w:rsidR="009C1F8F" w:rsidRPr="00B0197C" w:rsidRDefault="009C1F8F" w:rsidP="00E819B6">
            <w:pPr>
              <w:pStyle w:val="Tabletext"/>
            </w:pPr>
            <w:r w:rsidRPr="00B0197C">
              <w:rPr>
                <w:vertAlign w:val="superscript"/>
              </w:rPr>
              <w:t>(4)</w:t>
            </w:r>
            <w:r w:rsidRPr="00B0197C">
              <w:rPr>
                <w:vertAlign w:val="superscript"/>
              </w:rPr>
              <w:tab/>
            </w:r>
            <w:r w:rsidRPr="00B0197C">
              <w:t>LHCP – Left Hand Circularly Polarized.</w:t>
            </w:r>
          </w:p>
          <w:p w14:paraId="43C5235B" w14:textId="77777777" w:rsidR="009C1F8F" w:rsidRPr="00B0197C" w:rsidRDefault="009C1F8F" w:rsidP="00E819B6">
            <w:pPr>
              <w:pStyle w:val="Tabletext"/>
              <w:ind w:left="284" w:hanging="284"/>
              <w:rPr>
                <w:u w:val="single"/>
              </w:rPr>
            </w:pPr>
            <w:r w:rsidRPr="00B0197C">
              <w:rPr>
                <w:vertAlign w:val="superscript"/>
              </w:rPr>
              <w:t>(5)</w:t>
            </w:r>
            <w:r w:rsidRPr="00B0197C">
              <w:rPr>
                <w:vertAlign w:val="superscript"/>
              </w:rPr>
              <w:tab/>
            </w:r>
            <w:r w:rsidRPr="00B0197C">
              <w:t xml:space="preserve">Recommendation </w:t>
            </w:r>
            <w:ins w:id="159"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160" w:author="SWG5B-2" w:date="2024-05-20T13:12:00Z">
              <w:r w:rsidRPr="00B0197C" w:rsidDel="00B73952">
                <w:delText>ITU</w:delText>
              </w:r>
              <w:r w:rsidRPr="00B0197C" w:rsidDel="00B73952">
                <w:noBreakHyphen/>
                <w:delText>R M.1851</w:delText>
              </w:r>
            </w:del>
            <w:r w:rsidRPr="00B0197C">
              <w:t xml:space="preserve"> provides several patterns based on the field distribution across the aperture of the antenna. The suggested distribution for modelling the antennas is shown in the parenthetical text based on guidance in Recommendation </w:t>
            </w:r>
            <w:ins w:id="161"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162" w:author="SWG5B-2" w:date="2024-05-20T13:12:00Z">
              <w:r w:rsidRPr="00B0197C" w:rsidDel="00B73952">
                <w:delText>ITU</w:delText>
              </w:r>
              <w:r w:rsidRPr="00B0197C" w:rsidDel="00B73952">
                <w:noBreakHyphen/>
                <w:delText>R M.1851</w:delText>
              </w:r>
            </w:del>
            <w:r w:rsidRPr="00B0197C">
              <w:t>.</w:t>
            </w:r>
          </w:p>
        </w:tc>
      </w:tr>
    </w:tbl>
    <w:p w14:paraId="3FE9EF52" w14:textId="77777777" w:rsidR="009C1F8F" w:rsidRPr="00B0197C" w:rsidRDefault="009C1F8F" w:rsidP="00E819B6">
      <w:pPr>
        <w:pStyle w:val="Reasons"/>
        <w:rPr>
          <w:ins w:id="163" w:author="Author" w:date="2024-05-01T14:17:00Z"/>
        </w:rPr>
        <w:sectPr w:rsidR="009C1F8F" w:rsidRPr="00B0197C" w:rsidSect="006D0E2F">
          <w:footerReference w:type="first" r:id="rId21"/>
          <w:pgSz w:w="16834" w:h="11907" w:orient="landscape"/>
          <w:pgMar w:top="1134" w:right="1418" w:bottom="1134" w:left="1418" w:header="567" w:footer="720" w:gutter="0"/>
          <w:paperSrc w:first="15" w:other="15"/>
          <w:cols w:space="720"/>
          <w:docGrid w:linePitch="326"/>
        </w:sectPr>
      </w:pPr>
    </w:p>
    <w:p w14:paraId="0C8EFFC6" w14:textId="5E5B2CF2" w:rsidR="009C1F8F" w:rsidRPr="00B0197C" w:rsidRDefault="009C1F8F" w:rsidP="00E819B6">
      <w:pPr>
        <w:pStyle w:val="TableNo"/>
      </w:pPr>
      <w:ins w:id="166" w:author="Author" w:date="2024-05-01T14:15:00Z">
        <w:r w:rsidRPr="00B0197C">
          <w:lastRenderedPageBreak/>
          <w:t>table 1 (</w:t>
        </w:r>
      </w:ins>
      <w:ins w:id="167" w:author="Author" w:date="2024-05-01T14:18:00Z">
        <w:r w:rsidR="006D0E2F" w:rsidRPr="00B0197C">
          <w:rPr>
            <w:i/>
            <w:iCs/>
            <w:caps w:val="0"/>
          </w:rPr>
          <w:t>end</w:t>
        </w:r>
      </w:ins>
      <w:ins w:id="168" w:author="Author" w:date="2024-05-01T14:15:00Z">
        <w:r w:rsidRPr="00B0197C">
          <w:t>)</w:t>
        </w:r>
      </w:ins>
    </w:p>
    <w:tbl>
      <w:tblPr>
        <w:tblW w:w="12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889"/>
        <w:gridCol w:w="20"/>
        <w:gridCol w:w="1255"/>
        <w:gridCol w:w="2553"/>
        <w:gridCol w:w="2840"/>
        <w:gridCol w:w="2838"/>
      </w:tblGrid>
      <w:tr w:rsidR="00F54BB0" w:rsidRPr="00B0197C" w14:paraId="7E042661" w14:textId="3F12D47D" w:rsidTr="00F54BB0">
        <w:trPr>
          <w:jc w:val="center"/>
          <w:ins w:id="169" w:author="France" w:date="2024-04-10T11:14:00Z"/>
        </w:trPr>
        <w:tc>
          <w:tcPr>
            <w:tcW w:w="1199" w:type="pct"/>
            <w:gridSpan w:val="3"/>
            <w:shd w:val="clear" w:color="auto" w:fill="BFBFBF" w:themeFill="background1" w:themeFillShade="BF"/>
            <w:vAlign w:val="center"/>
          </w:tcPr>
          <w:p w14:paraId="64F70061" w14:textId="77777777" w:rsidR="00F54BB0" w:rsidRPr="00B0197C" w:rsidRDefault="00F54BB0" w:rsidP="00E819B6">
            <w:pPr>
              <w:pStyle w:val="Tablehead"/>
              <w:rPr>
                <w:ins w:id="170" w:author="France" w:date="2024-04-10T11:14:00Z"/>
              </w:rPr>
            </w:pPr>
            <w:ins w:id="171" w:author="France" w:date="2024-04-10T11:14:00Z">
              <w:r w:rsidRPr="00B0197C">
                <w:t>Parameter</w:t>
              </w:r>
            </w:ins>
          </w:p>
        </w:tc>
        <w:tc>
          <w:tcPr>
            <w:tcW w:w="503" w:type="pct"/>
            <w:shd w:val="clear" w:color="auto" w:fill="BFBFBF" w:themeFill="background1" w:themeFillShade="BF"/>
            <w:vAlign w:val="center"/>
          </w:tcPr>
          <w:p w14:paraId="72D684F1" w14:textId="77777777" w:rsidR="00F54BB0" w:rsidRPr="00B0197C" w:rsidRDefault="00F54BB0" w:rsidP="00E819B6">
            <w:pPr>
              <w:pStyle w:val="Tablehead"/>
              <w:rPr>
                <w:ins w:id="172" w:author="France" w:date="2024-04-10T11:14:00Z"/>
              </w:rPr>
            </w:pPr>
            <w:ins w:id="173" w:author="France" w:date="2024-04-10T11:14:00Z">
              <w:r w:rsidRPr="00B0197C">
                <w:t>Units</w:t>
              </w:r>
            </w:ins>
          </w:p>
        </w:tc>
        <w:tc>
          <w:tcPr>
            <w:tcW w:w="1023" w:type="pct"/>
            <w:shd w:val="clear" w:color="auto" w:fill="BFBFBF" w:themeFill="background1" w:themeFillShade="BF"/>
          </w:tcPr>
          <w:p w14:paraId="2AB70D7C" w14:textId="77777777" w:rsidR="00F54BB0" w:rsidRPr="00B0197C" w:rsidRDefault="00F54BB0" w:rsidP="00E819B6">
            <w:pPr>
              <w:pStyle w:val="Tablehead"/>
              <w:rPr>
                <w:ins w:id="174" w:author="France" w:date="2024-04-10T11:14:00Z"/>
              </w:rPr>
            </w:pPr>
            <w:ins w:id="175" w:author="France" w:date="2024-04-10T11:14:00Z">
              <w:r w:rsidRPr="00B0197C">
                <w:t>System 7</w:t>
              </w:r>
              <w:r w:rsidRPr="00B0197C">
                <w:br/>
                <w:t>Airborne</w:t>
              </w:r>
            </w:ins>
          </w:p>
        </w:tc>
        <w:tc>
          <w:tcPr>
            <w:tcW w:w="1138" w:type="pct"/>
            <w:shd w:val="clear" w:color="auto" w:fill="BFBFBF" w:themeFill="background1" w:themeFillShade="BF"/>
          </w:tcPr>
          <w:p w14:paraId="4B8D124E" w14:textId="77777777" w:rsidR="00F54BB0" w:rsidRPr="00B0197C" w:rsidRDefault="00F54BB0" w:rsidP="00E819B6">
            <w:pPr>
              <w:pStyle w:val="Tablehead"/>
              <w:rPr>
                <w:ins w:id="176" w:author="France" w:date="2024-04-10T11:14:00Z"/>
              </w:rPr>
            </w:pPr>
            <w:ins w:id="177" w:author="France" w:date="2024-04-10T11:14:00Z">
              <w:r w:rsidRPr="00B0197C">
                <w:t>System 7</w:t>
              </w:r>
              <w:r w:rsidRPr="00B0197C">
                <w:br/>
                <w:t>Ground</w:t>
              </w:r>
            </w:ins>
          </w:p>
        </w:tc>
        <w:tc>
          <w:tcPr>
            <w:tcW w:w="1137" w:type="pct"/>
            <w:shd w:val="clear" w:color="auto" w:fill="BFBFBF" w:themeFill="background1" w:themeFillShade="BF"/>
          </w:tcPr>
          <w:p w14:paraId="57E5BC22" w14:textId="77777777" w:rsidR="00F54BB0" w:rsidRPr="001779ED" w:rsidRDefault="00F54BB0" w:rsidP="00E819B6">
            <w:pPr>
              <w:pStyle w:val="Tablehead"/>
              <w:rPr>
                <w:ins w:id="178" w:author="Tarpinian, Andre (HII-Mission Technologies)" w:date="2024-10-01T09:46:00Z"/>
                <w:highlight w:val="yellow"/>
              </w:rPr>
            </w:pPr>
            <w:ins w:id="179" w:author="Tarpinian, Andre (HII-Mission Technologies)" w:date="2024-10-01T09:46:00Z">
              <w:r w:rsidRPr="001779ED">
                <w:rPr>
                  <w:highlight w:val="yellow"/>
                </w:rPr>
                <w:t xml:space="preserve">System 8 </w:t>
              </w:r>
            </w:ins>
          </w:p>
          <w:p w14:paraId="506E8910" w14:textId="343F0124" w:rsidR="00F54BB0" w:rsidRPr="001779ED" w:rsidRDefault="00F54BB0" w:rsidP="00E819B6">
            <w:pPr>
              <w:pStyle w:val="Tablehead"/>
              <w:rPr>
                <w:highlight w:val="yellow"/>
              </w:rPr>
            </w:pPr>
            <w:ins w:id="180" w:author="Tarpinian, Andre (HII-Mission Technologies)" w:date="2024-10-01T09:46:00Z">
              <w:r w:rsidRPr="001779ED">
                <w:rPr>
                  <w:highlight w:val="yellow"/>
                </w:rPr>
                <w:t>Airborne/Ground/Shipboard</w:t>
              </w:r>
            </w:ins>
          </w:p>
        </w:tc>
      </w:tr>
      <w:tr w:rsidR="00F54BB0" w:rsidRPr="00B0197C" w14:paraId="655720B6" w14:textId="3B8D19DB" w:rsidTr="00F54BB0">
        <w:trPr>
          <w:jc w:val="center"/>
          <w:ins w:id="181" w:author="France" w:date="2024-04-10T11:14:00Z"/>
        </w:trPr>
        <w:tc>
          <w:tcPr>
            <w:tcW w:w="5000" w:type="pct"/>
            <w:gridSpan w:val="7"/>
            <w:shd w:val="clear" w:color="auto" w:fill="BFBFBF" w:themeFill="background1" w:themeFillShade="BF"/>
          </w:tcPr>
          <w:p w14:paraId="2F25C7BE" w14:textId="2D2EB01D" w:rsidR="00F54BB0" w:rsidRPr="001779ED" w:rsidRDefault="00F54BB0" w:rsidP="00E819B6">
            <w:pPr>
              <w:pStyle w:val="Tabletext"/>
              <w:jc w:val="center"/>
              <w:rPr>
                <w:b/>
                <w:highlight w:val="yellow"/>
              </w:rPr>
            </w:pPr>
            <w:ins w:id="182" w:author="France" w:date="2024-04-10T11:14:00Z">
              <w:r w:rsidRPr="001779ED">
                <w:rPr>
                  <w:b/>
                  <w:highlight w:val="yellow"/>
                </w:rPr>
                <w:t>Transmitter</w:t>
              </w:r>
            </w:ins>
          </w:p>
        </w:tc>
      </w:tr>
      <w:tr w:rsidR="00F54BB0" w:rsidRPr="00B0197C" w14:paraId="3F834640" w14:textId="576C8E0D" w:rsidTr="00F54BB0">
        <w:trPr>
          <w:jc w:val="center"/>
          <w:ins w:id="183" w:author="France" w:date="2024-04-10T11:14:00Z"/>
        </w:trPr>
        <w:tc>
          <w:tcPr>
            <w:tcW w:w="1199" w:type="pct"/>
            <w:gridSpan w:val="3"/>
          </w:tcPr>
          <w:p w14:paraId="5A8EC99F" w14:textId="77777777" w:rsidR="00F54BB0" w:rsidRPr="00B0197C" w:rsidRDefault="00F54BB0" w:rsidP="00E819B6">
            <w:pPr>
              <w:pStyle w:val="Tabletext"/>
              <w:rPr>
                <w:ins w:id="184" w:author="France" w:date="2024-04-10T11:14:00Z"/>
              </w:rPr>
            </w:pPr>
            <w:ins w:id="185" w:author="France" w:date="2024-04-10T11:14:00Z">
              <w:r w:rsidRPr="00B0197C">
                <w:t>Tuning range</w:t>
              </w:r>
            </w:ins>
          </w:p>
        </w:tc>
        <w:tc>
          <w:tcPr>
            <w:tcW w:w="503" w:type="pct"/>
          </w:tcPr>
          <w:p w14:paraId="32D9C961" w14:textId="77777777" w:rsidR="00F54BB0" w:rsidRPr="00B0197C" w:rsidRDefault="00F54BB0" w:rsidP="00E819B6">
            <w:pPr>
              <w:pStyle w:val="Tabletext"/>
              <w:jc w:val="center"/>
              <w:rPr>
                <w:ins w:id="186" w:author="France" w:date="2024-04-10T11:14:00Z"/>
              </w:rPr>
            </w:pPr>
            <w:ins w:id="187" w:author="France" w:date="2024-04-10T11:14:00Z">
              <w:r w:rsidRPr="00B0197C">
                <w:t>GHz</w:t>
              </w:r>
            </w:ins>
          </w:p>
        </w:tc>
        <w:tc>
          <w:tcPr>
            <w:tcW w:w="1023" w:type="pct"/>
            <w:vAlign w:val="center"/>
          </w:tcPr>
          <w:p w14:paraId="680F684D" w14:textId="77777777" w:rsidR="00F54BB0" w:rsidRPr="00B0197C" w:rsidRDefault="00F54BB0" w:rsidP="00E819B6">
            <w:pPr>
              <w:pStyle w:val="Tabletext"/>
              <w:keepNext/>
              <w:jc w:val="center"/>
              <w:rPr>
                <w:ins w:id="188" w:author="France" w:date="2024-04-10T11:14:00Z"/>
              </w:rPr>
            </w:pPr>
            <w:ins w:id="189" w:author="France" w:date="2024-04-10T11:14:00Z">
              <w:r w:rsidRPr="00B0197C">
                <w:t>14.5</w:t>
              </w:r>
              <w:r w:rsidRPr="00B0197C">
                <w:noBreakHyphen/>
                <w:t>15.35</w:t>
              </w:r>
              <w:r w:rsidRPr="0094468C">
                <w:t xml:space="preserve"> </w:t>
              </w:r>
            </w:ins>
          </w:p>
        </w:tc>
        <w:tc>
          <w:tcPr>
            <w:tcW w:w="1138" w:type="pct"/>
            <w:vAlign w:val="center"/>
          </w:tcPr>
          <w:p w14:paraId="3221388D" w14:textId="77777777" w:rsidR="00F54BB0" w:rsidRPr="00B0197C" w:rsidRDefault="00F54BB0" w:rsidP="00E819B6">
            <w:pPr>
              <w:pStyle w:val="Tabletext"/>
              <w:jc w:val="center"/>
              <w:rPr>
                <w:ins w:id="190" w:author="France" w:date="2024-04-10T11:14:00Z"/>
              </w:rPr>
            </w:pPr>
            <w:ins w:id="191" w:author="France" w:date="2024-04-10T11:14:00Z">
              <w:r w:rsidRPr="00B0197C">
                <w:t>14.5</w:t>
              </w:r>
              <w:r w:rsidRPr="00B0197C">
                <w:noBreakHyphen/>
                <w:t>15.35</w:t>
              </w:r>
            </w:ins>
          </w:p>
        </w:tc>
        <w:tc>
          <w:tcPr>
            <w:tcW w:w="1137" w:type="pct"/>
          </w:tcPr>
          <w:p w14:paraId="7A92743E" w14:textId="05DEFE87" w:rsidR="00F54BB0" w:rsidRPr="001779ED" w:rsidRDefault="00F54BB0" w:rsidP="00E819B6">
            <w:pPr>
              <w:pStyle w:val="Tabletext"/>
              <w:jc w:val="center"/>
              <w:rPr>
                <w:highlight w:val="yellow"/>
              </w:rPr>
            </w:pPr>
            <w:ins w:id="192" w:author="Tarpinian, Andre (HII-Mission Technologies)" w:date="2024-10-01T09:46:00Z">
              <w:r w:rsidRPr="001779ED">
                <w:rPr>
                  <w:highlight w:val="yellow"/>
                  <w:lang w:eastAsia="zh-CN"/>
                </w:rPr>
                <w:t>Lower (14.5 - 14.93) and Upper (15.15 – 15.35)</w:t>
              </w:r>
            </w:ins>
          </w:p>
        </w:tc>
      </w:tr>
      <w:tr w:rsidR="00F54BB0" w:rsidRPr="00B0197C" w14:paraId="4380E9D1" w14:textId="5F826176" w:rsidTr="00F54BB0">
        <w:trPr>
          <w:jc w:val="center"/>
          <w:ins w:id="193" w:author="France" w:date="2024-04-10T11:14:00Z"/>
        </w:trPr>
        <w:tc>
          <w:tcPr>
            <w:tcW w:w="1199" w:type="pct"/>
            <w:gridSpan w:val="3"/>
          </w:tcPr>
          <w:p w14:paraId="2A2AD49A" w14:textId="77777777" w:rsidR="00F54BB0" w:rsidRPr="00B0197C" w:rsidRDefault="00F54BB0" w:rsidP="00E819B6">
            <w:pPr>
              <w:pStyle w:val="Tabletext"/>
              <w:rPr>
                <w:ins w:id="194" w:author="France" w:date="2024-04-10T11:14:00Z"/>
              </w:rPr>
            </w:pPr>
            <w:ins w:id="195" w:author="France" w:date="2024-04-10T11:14:00Z">
              <w:r w:rsidRPr="00B0197C">
                <w:t>Power output</w:t>
              </w:r>
            </w:ins>
          </w:p>
        </w:tc>
        <w:tc>
          <w:tcPr>
            <w:tcW w:w="503" w:type="pct"/>
          </w:tcPr>
          <w:p w14:paraId="482AD922" w14:textId="77777777" w:rsidR="00F54BB0" w:rsidRPr="00B0197C" w:rsidRDefault="00F54BB0" w:rsidP="00E819B6">
            <w:pPr>
              <w:pStyle w:val="Tabletext"/>
              <w:jc w:val="center"/>
              <w:rPr>
                <w:ins w:id="196" w:author="France" w:date="2024-04-10T11:14:00Z"/>
              </w:rPr>
            </w:pPr>
            <w:ins w:id="197" w:author="France" w:date="2024-04-10T11:14:00Z">
              <w:r w:rsidRPr="00B0197C">
                <w:t>dBm</w:t>
              </w:r>
            </w:ins>
          </w:p>
        </w:tc>
        <w:tc>
          <w:tcPr>
            <w:tcW w:w="1023" w:type="pct"/>
            <w:vAlign w:val="center"/>
          </w:tcPr>
          <w:p w14:paraId="2ED8C83E" w14:textId="77777777" w:rsidR="00F54BB0" w:rsidRPr="00B0197C" w:rsidRDefault="00F54BB0" w:rsidP="00E819B6">
            <w:pPr>
              <w:pStyle w:val="Tabletext"/>
              <w:jc w:val="center"/>
              <w:rPr>
                <w:ins w:id="198" w:author="France" w:date="2024-04-10T11:14:00Z"/>
              </w:rPr>
            </w:pPr>
            <w:ins w:id="199" w:author="France" w:date="2024-04-10T11:14:00Z">
              <w:r w:rsidRPr="00B0197C">
                <w:t>36-43</w:t>
              </w:r>
            </w:ins>
          </w:p>
        </w:tc>
        <w:tc>
          <w:tcPr>
            <w:tcW w:w="1138" w:type="pct"/>
            <w:vAlign w:val="center"/>
          </w:tcPr>
          <w:p w14:paraId="4D86B2A9" w14:textId="77777777" w:rsidR="00F54BB0" w:rsidRPr="00B0197C" w:rsidRDefault="00F54BB0" w:rsidP="00E819B6">
            <w:pPr>
              <w:pStyle w:val="Tabletext"/>
              <w:jc w:val="center"/>
              <w:rPr>
                <w:ins w:id="200" w:author="France" w:date="2024-04-10T11:14:00Z"/>
              </w:rPr>
            </w:pPr>
            <w:ins w:id="201" w:author="France" w:date="2024-04-10T11:14:00Z">
              <w:r w:rsidRPr="00B0197C">
                <w:t>36-43</w:t>
              </w:r>
            </w:ins>
          </w:p>
        </w:tc>
        <w:tc>
          <w:tcPr>
            <w:tcW w:w="1137" w:type="pct"/>
          </w:tcPr>
          <w:p w14:paraId="27E1DE49" w14:textId="4951030E" w:rsidR="00F54BB0" w:rsidRPr="001779ED" w:rsidRDefault="00F54BB0" w:rsidP="00E819B6">
            <w:pPr>
              <w:pStyle w:val="Tabletext"/>
              <w:jc w:val="center"/>
              <w:rPr>
                <w:highlight w:val="yellow"/>
              </w:rPr>
            </w:pPr>
            <w:ins w:id="202" w:author="Tarpinian, Andre (HII-Mission Technologies)" w:date="2024-10-01T09:47:00Z">
              <w:r w:rsidRPr="001779ED">
                <w:rPr>
                  <w:highlight w:val="yellow"/>
                </w:rPr>
                <w:t>48</w:t>
              </w:r>
            </w:ins>
          </w:p>
        </w:tc>
      </w:tr>
      <w:tr w:rsidR="00F54BB0" w:rsidRPr="00B0197C" w14:paraId="508EF369" w14:textId="1F195802" w:rsidTr="00F54BB0">
        <w:trPr>
          <w:jc w:val="center"/>
          <w:ins w:id="203" w:author="France" w:date="2024-04-10T11:14:00Z"/>
        </w:trPr>
        <w:tc>
          <w:tcPr>
            <w:tcW w:w="835" w:type="pct"/>
            <w:vMerge w:val="restart"/>
          </w:tcPr>
          <w:p w14:paraId="4396CA65" w14:textId="77777777" w:rsidR="00F54BB0" w:rsidRPr="00B0197C" w:rsidRDefault="00F54BB0" w:rsidP="00E819B6">
            <w:pPr>
              <w:pStyle w:val="Tabletext"/>
              <w:rPr>
                <w:ins w:id="204" w:author="France" w:date="2024-04-10T11:14:00Z"/>
              </w:rPr>
            </w:pPr>
            <w:ins w:id="205" w:author="France" w:date="2024-04-10T11:14:00Z">
              <w:r w:rsidRPr="00B0197C">
                <w:t xml:space="preserve">Bandwidth </w:t>
              </w:r>
            </w:ins>
          </w:p>
        </w:tc>
        <w:tc>
          <w:tcPr>
            <w:tcW w:w="364" w:type="pct"/>
            <w:gridSpan w:val="2"/>
          </w:tcPr>
          <w:p w14:paraId="0ADF6BDF" w14:textId="77777777" w:rsidR="00F54BB0" w:rsidRPr="00B0197C" w:rsidRDefault="00F54BB0" w:rsidP="00E819B6">
            <w:pPr>
              <w:pStyle w:val="Tabletext"/>
              <w:spacing w:after="0"/>
              <w:rPr>
                <w:ins w:id="206" w:author="France" w:date="2024-04-10T11:14:00Z"/>
              </w:rPr>
            </w:pPr>
            <w:ins w:id="207" w:author="France" w:date="2024-04-10T11:14:00Z">
              <w:r w:rsidRPr="00B0197C">
                <w:t>3 dB</w:t>
              </w:r>
            </w:ins>
          </w:p>
        </w:tc>
        <w:tc>
          <w:tcPr>
            <w:tcW w:w="503" w:type="pct"/>
          </w:tcPr>
          <w:p w14:paraId="383A020F" w14:textId="77777777" w:rsidR="00F54BB0" w:rsidRPr="00B0197C" w:rsidRDefault="00F54BB0" w:rsidP="00E819B6">
            <w:pPr>
              <w:pStyle w:val="Tabletext"/>
              <w:jc w:val="center"/>
              <w:rPr>
                <w:ins w:id="208" w:author="France" w:date="2024-04-10T11:14:00Z"/>
              </w:rPr>
            </w:pPr>
            <w:ins w:id="209" w:author="France" w:date="2024-04-10T11:14:00Z">
              <w:r w:rsidRPr="00B0197C">
                <w:t>MHz</w:t>
              </w:r>
            </w:ins>
          </w:p>
        </w:tc>
        <w:tc>
          <w:tcPr>
            <w:tcW w:w="1023" w:type="pct"/>
            <w:vAlign w:val="center"/>
          </w:tcPr>
          <w:p w14:paraId="246DCE32" w14:textId="77777777" w:rsidR="00F54BB0" w:rsidRPr="00B0197C" w:rsidRDefault="00F54BB0" w:rsidP="00E819B6">
            <w:pPr>
              <w:pStyle w:val="Tabletext"/>
              <w:jc w:val="center"/>
              <w:rPr>
                <w:ins w:id="210" w:author="France" w:date="2024-04-10T11:14:00Z"/>
              </w:rPr>
            </w:pPr>
            <w:ins w:id="211" w:author="France" w:date="2024-04-10T11:14:00Z">
              <w:r w:rsidRPr="00B0197C">
                <w:t>12</w:t>
              </w:r>
            </w:ins>
          </w:p>
        </w:tc>
        <w:tc>
          <w:tcPr>
            <w:tcW w:w="1138" w:type="pct"/>
            <w:vAlign w:val="center"/>
          </w:tcPr>
          <w:p w14:paraId="238C185A" w14:textId="77777777" w:rsidR="00F54BB0" w:rsidRPr="00B0197C" w:rsidRDefault="00F54BB0" w:rsidP="00E819B6">
            <w:pPr>
              <w:pStyle w:val="Tabletext"/>
              <w:jc w:val="center"/>
              <w:rPr>
                <w:ins w:id="212" w:author="France" w:date="2024-04-10T11:14:00Z"/>
              </w:rPr>
            </w:pPr>
            <w:ins w:id="213" w:author="France" w:date="2024-04-10T11:14:00Z">
              <w:r w:rsidRPr="00B0197C">
                <w:t>32</w:t>
              </w:r>
            </w:ins>
          </w:p>
        </w:tc>
        <w:tc>
          <w:tcPr>
            <w:tcW w:w="1137" w:type="pct"/>
          </w:tcPr>
          <w:p w14:paraId="2A521520" w14:textId="47B6EBAD" w:rsidR="00F54BB0" w:rsidRPr="001779ED" w:rsidRDefault="00F54BB0" w:rsidP="00E819B6">
            <w:pPr>
              <w:pStyle w:val="Tabletext"/>
              <w:jc w:val="center"/>
              <w:rPr>
                <w:highlight w:val="yellow"/>
              </w:rPr>
            </w:pPr>
            <w:ins w:id="214" w:author="Tarpinian, Andre (HII-Mission Technologies)" w:date="2024-10-01T09:47:00Z">
              <w:r w:rsidRPr="001779ED">
                <w:rPr>
                  <w:highlight w:val="yellow"/>
                </w:rPr>
                <w:t>23</w:t>
              </w:r>
            </w:ins>
          </w:p>
        </w:tc>
      </w:tr>
      <w:tr w:rsidR="00F54BB0" w:rsidRPr="00B0197C" w14:paraId="73700BB6" w14:textId="2A0142A5" w:rsidTr="00F54BB0">
        <w:trPr>
          <w:jc w:val="center"/>
          <w:ins w:id="215" w:author="France" w:date="2024-04-10T11:14:00Z"/>
        </w:trPr>
        <w:tc>
          <w:tcPr>
            <w:tcW w:w="835" w:type="pct"/>
            <w:vMerge/>
          </w:tcPr>
          <w:p w14:paraId="171CDE43" w14:textId="77777777" w:rsidR="00F54BB0" w:rsidRPr="00B0197C" w:rsidRDefault="00F54BB0" w:rsidP="00E819B6">
            <w:pPr>
              <w:pStyle w:val="Tabletext"/>
              <w:rPr>
                <w:ins w:id="216" w:author="France" w:date="2024-04-10T11:14:00Z"/>
              </w:rPr>
            </w:pPr>
          </w:p>
        </w:tc>
        <w:tc>
          <w:tcPr>
            <w:tcW w:w="364" w:type="pct"/>
            <w:gridSpan w:val="2"/>
          </w:tcPr>
          <w:p w14:paraId="49875F05" w14:textId="77777777" w:rsidR="00F54BB0" w:rsidRPr="00B0197C" w:rsidRDefault="00F54BB0" w:rsidP="00E819B6">
            <w:pPr>
              <w:pStyle w:val="Tabletext"/>
              <w:rPr>
                <w:ins w:id="217" w:author="France" w:date="2024-04-10T11:14:00Z"/>
              </w:rPr>
            </w:pPr>
            <w:ins w:id="218" w:author="France" w:date="2024-04-10T11:14:00Z">
              <w:r w:rsidRPr="00B0197C">
                <w:t>20 dB</w:t>
              </w:r>
            </w:ins>
          </w:p>
        </w:tc>
        <w:tc>
          <w:tcPr>
            <w:tcW w:w="503" w:type="pct"/>
          </w:tcPr>
          <w:p w14:paraId="695522DF" w14:textId="77777777" w:rsidR="00F54BB0" w:rsidRPr="00B0197C" w:rsidRDefault="00F54BB0" w:rsidP="00E819B6">
            <w:pPr>
              <w:pStyle w:val="Tabletext"/>
              <w:jc w:val="center"/>
              <w:rPr>
                <w:ins w:id="219" w:author="France" w:date="2024-04-10T11:14:00Z"/>
              </w:rPr>
            </w:pPr>
            <w:ins w:id="220" w:author="France" w:date="2024-04-10T11:14:00Z">
              <w:r w:rsidRPr="00B0197C">
                <w:t>MHz</w:t>
              </w:r>
            </w:ins>
          </w:p>
        </w:tc>
        <w:tc>
          <w:tcPr>
            <w:tcW w:w="1023" w:type="pct"/>
            <w:vAlign w:val="center"/>
          </w:tcPr>
          <w:p w14:paraId="0227BFF9" w14:textId="77777777" w:rsidR="00F54BB0" w:rsidRPr="00B0197C" w:rsidRDefault="00F54BB0" w:rsidP="00E819B6">
            <w:pPr>
              <w:pStyle w:val="Tabletext"/>
              <w:jc w:val="center"/>
              <w:rPr>
                <w:ins w:id="221" w:author="France" w:date="2024-04-10T11:14:00Z"/>
              </w:rPr>
            </w:pPr>
            <w:ins w:id="222" w:author="France" w:date="2024-04-10T11:14:00Z">
              <w:r w:rsidRPr="00B0197C">
                <w:t>18</w:t>
              </w:r>
            </w:ins>
          </w:p>
        </w:tc>
        <w:tc>
          <w:tcPr>
            <w:tcW w:w="1138" w:type="pct"/>
            <w:vAlign w:val="center"/>
          </w:tcPr>
          <w:p w14:paraId="49FC69B4" w14:textId="77777777" w:rsidR="00F54BB0" w:rsidRPr="00B0197C" w:rsidRDefault="00F54BB0" w:rsidP="00E819B6">
            <w:pPr>
              <w:pStyle w:val="Tabletext"/>
              <w:jc w:val="center"/>
              <w:rPr>
                <w:ins w:id="223" w:author="France" w:date="2024-04-10T11:14:00Z"/>
              </w:rPr>
            </w:pPr>
            <w:ins w:id="224" w:author="France" w:date="2024-04-10T11:14:00Z">
              <w:r w:rsidRPr="00B0197C">
                <w:t>64</w:t>
              </w:r>
            </w:ins>
          </w:p>
        </w:tc>
        <w:tc>
          <w:tcPr>
            <w:tcW w:w="1137" w:type="pct"/>
          </w:tcPr>
          <w:p w14:paraId="0D667B80" w14:textId="144E5C6C" w:rsidR="00F54BB0" w:rsidRPr="001779ED" w:rsidRDefault="00F54BB0" w:rsidP="00E819B6">
            <w:pPr>
              <w:pStyle w:val="Tabletext"/>
              <w:jc w:val="center"/>
              <w:rPr>
                <w:highlight w:val="yellow"/>
              </w:rPr>
            </w:pPr>
            <w:ins w:id="225" w:author="Tarpinian, Andre (HII-Mission Technologies)" w:date="2024-10-01T09:47:00Z">
              <w:r w:rsidRPr="001779ED">
                <w:rPr>
                  <w:highlight w:val="yellow"/>
                </w:rPr>
                <w:t>30</w:t>
              </w:r>
            </w:ins>
          </w:p>
        </w:tc>
      </w:tr>
      <w:tr w:rsidR="00F54BB0" w:rsidRPr="00B0197C" w14:paraId="42287FFE" w14:textId="2F9CA2E3" w:rsidTr="00F54BB0">
        <w:trPr>
          <w:jc w:val="center"/>
          <w:ins w:id="226" w:author="France" w:date="2024-04-10T11:14:00Z"/>
        </w:trPr>
        <w:tc>
          <w:tcPr>
            <w:tcW w:w="835" w:type="pct"/>
            <w:vMerge/>
          </w:tcPr>
          <w:p w14:paraId="2C7E367C" w14:textId="77777777" w:rsidR="00F54BB0" w:rsidRPr="00B0197C" w:rsidRDefault="00F54BB0" w:rsidP="00E819B6">
            <w:pPr>
              <w:pStyle w:val="Tabletext"/>
              <w:rPr>
                <w:ins w:id="227" w:author="France" w:date="2024-04-10T11:14:00Z"/>
              </w:rPr>
            </w:pPr>
          </w:p>
        </w:tc>
        <w:tc>
          <w:tcPr>
            <w:tcW w:w="364" w:type="pct"/>
            <w:gridSpan w:val="2"/>
          </w:tcPr>
          <w:p w14:paraId="00FD0626" w14:textId="77777777" w:rsidR="00F54BB0" w:rsidRPr="00B0197C" w:rsidRDefault="00F54BB0" w:rsidP="00E819B6">
            <w:pPr>
              <w:pStyle w:val="Tabletext"/>
              <w:rPr>
                <w:ins w:id="228" w:author="France" w:date="2024-04-10T11:14:00Z"/>
              </w:rPr>
            </w:pPr>
            <w:ins w:id="229" w:author="France" w:date="2024-04-10T11:14:00Z">
              <w:r w:rsidRPr="00B0197C">
                <w:t>60 dB</w:t>
              </w:r>
            </w:ins>
          </w:p>
        </w:tc>
        <w:tc>
          <w:tcPr>
            <w:tcW w:w="503" w:type="pct"/>
          </w:tcPr>
          <w:p w14:paraId="05E17DC8" w14:textId="77777777" w:rsidR="00F54BB0" w:rsidRPr="00B0197C" w:rsidRDefault="00F54BB0" w:rsidP="00E819B6">
            <w:pPr>
              <w:pStyle w:val="Tabletext"/>
              <w:jc w:val="center"/>
              <w:rPr>
                <w:ins w:id="230" w:author="France" w:date="2024-04-10T11:14:00Z"/>
              </w:rPr>
            </w:pPr>
            <w:ins w:id="231" w:author="France" w:date="2024-04-10T11:14:00Z">
              <w:r w:rsidRPr="00B0197C">
                <w:t>MHz</w:t>
              </w:r>
            </w:ins>
          </w:p>
        </w:tc>
        <w:tc>
          <w:tcPr>
            <w:tcW w:w="1023" w:type="pct"/>
            <w:vAlign w:val="center"/>
          </w:tcPr>
          <w:p w14:paraId="36A307F2" w14:textId="77777777" w:rsidR="00F54BB0" w:rsidRPr="00B0197C" w:rsidRDefault="00F54BB0" w:rsidP="00E819B6">
            <w:pPr>
              <w:pStyle w:val="Tabletext"/>
              <w:jc w:val="center"/>
              <w:rPr>
                <w:ins w:id="232" w:author="France" w:date="2024-04-10T11:14:00Z"/>
              </w:rPr>
            </w:pPr>
            <w:ins w:id="233" w:author="France" w:date="2024-04-10T11:14:00Z">
              <w:r w:rsidRPr="00B0197C">
                <w:t>40</w:t>
              </w:r>
            </w:ins>
          </w:p>
        </w:tc>
        <w:tc>
          <w:tcPr>
            <w:tcW w:w="1138" w:type="pct"/>
            <w:vAlign w:val="center"/>
          </w:tcPr>
          <w:p w14:paraId="2774AD49" w14:textId="77777777" w:rsidR="00F54BB0" w:rsidRPr="00B0197C" w:rsidRDefault="00F54BB0" w:rsidP="00E819B6">
            <w:pPr>
              <w:pStyle w:val="Tabletext"/>
              <w:jc w:val="center"/>
              <w:rPr>
                <w:ins w:id="234" w:author="France" w:date="2024-04-10T11:14:00Z"/>
              </w:rPr>
            </w:pPr>
            <w:ins w:id="235" w:author="France" w:date="2024-04-10T11:14:00Z">
              <w:r w:rsidRPr="00B0197C">
                <w:t>180</w:t>
              </w:r>
            </w:ins>
          </w:p>
        </w:tc>
        <w:tc>
          <w:tcPr>
            <w:tcW w:w="1137" w:type="pct"/>
          </w:tcPr>
          <w:p w14:paraId="27219996" w14:textId="1247124F" w:rsidR="00F54BB0" w:rsidRPr="001779ED" w:rsidRDefault="00F54BB0" w:rsidP="00E819B6">
            <w:pPr>
              <w:pStyle w:val="Tabletext"/>
              <w:jc w:val="center"/>
              <w:rPr>
                <w:highlight w:val="yellow"/>
              </w:rPr>
            </w:pPr>
            <w:ins w:id="236" w:author="Tarpinian, Andre (HII-Mission Technologies)" w:date="2024-10-01T09:47:00Z">
              <w:r w:rsidRPr="001779ED">
                <w:rPr>
                  <w:highlight w:val="yellow"/>
                </w:rPr>
                <w:t>96</w:t>
              </w:r>
            </w:ins>
          </w:p>
        </w:tc>
      </w:tr>
      <w:tr w:rsidR="00F54BB0" w:rsidRPr="00B0197C" w14:paraId="5CEF6556" w14:textId="4F0DCF08" w:rsidTr="00F54BB0">
        <w:trPr>
          <w:jc w:val="center"/>
          <w:ins w:id="237" w:author="France" w:date="2024-04-10T11:14:00Z"/>
        </w:trPr>
        <w:tc>
          <w:tcPr>
            <w:tcW w:w="1199" w:type="pct"/>
            <w:gridSpan w:val="3"/>
          </w:tcPr>
          <w:p w14:paraId="26C30F23" w14:textId="77777777" w:rsidR="00F54BB0" w:rsidRPr="00B0197C" w:rsidRDefault="00F54BB0" w:rsidP="00E819B6">
            <w:pPr>
              <w:pStyle w:val="Tabletext"/>
              <w:rPr>
                <w:ins w:id="238" w:author="France" w:date="2024-04-10T11:14:00Z"/>
              </w:rPr>
            </w:pPr>
            <w:ins w:id="239" w:author="France" w:date="2024-04-10T11:14:00Z">
              <w:r w:rsidRPr="00B0197C">
                <w:t xml:space="preserve">Harmonic attenuation </w:t>
              </w:r>
            </w:ins>
          </w:p>
        </w:tc>
        <w:tc>
          <w:tcPr>
            <w:tcW w:w="503" w:type="pct"/>
          </w:tcPr>
          <w:p w14:paraId="24287FB8" w14:textId="77777777" w:rsidR="00F54BB0" w:rsidRPr="00B0197C" w:rsidRDefault="00F54BB0" w:rsidP="00E819B6">
            <w:pPr>
              <w:pStyle w:val="Tabletext"/>
              <w:jc w:val="center"/>
              <w:rPr>
                <w:ins w:id="240" w:author="France" w:date="2024-04-10T11:14:00Z"/>
              </w:rPr>
            </w:pPr>
            <w:ins w:id="241" w:author="France" w:date="2024-04-10T11:14:00Z">
              <w:r w:rsidRPr="00B0197C">
                <w:t>dB</w:t>
              </w:r>
            </w:ins>
          </w:p>
        </w:tc>
        <w:tc>
          <w:tcPr>
            <w:tcW w:w="1023" w:type="pct"/>
            <w:vAlign w:val="center"/>
          </w:tcPr>
          <w:p w14:paraId="40B86CB1" w14:textId="77777777" w:rsidR="00F54BB0" w:rsidRPr="00B0197C" w:rsidRDefault="00F54BB0" w:rsidP="00E819B6">
            <w:pPr>
              <w:pStyle w:val="Tabletext"/>
              <w:jc w:val="center"/>
              <w:rPr>
                <w:ins w:id="242" w:author="France" w:date="2024-04-10T11:14:00Z"/>
              </w:rPr>
            </w:pPr>
            <w:ins w:id="243" w:author="France" w:date="2024-04-10T11:14:00Z">
              <w:r w:rsidRPr="00B0197C">
                <w:t>N/A</w:t>
              </w:r>
              <w:r w:rsidRPr="00B0197C">
                <w:rPr>
                  <w:vertAlign w:val="superscript"/>
                </w:rPr>
                <w:t>2</w:t>
              </w:r>
            </w:ins>
          </w:p>
        </w:tc>
        <w:tc>
          <w:tcPr>
            <w:tcW w:w="1138" w:type="pct"/>
            <w:vAlign w:val="center"/>
          </w:tcPr>
          <w:p w14:paraId="7E2E9AA3" w14:textId="77777777" w:rsidR="00F54BB0" w:rsidRPr="00B0197C" w:rsidRDefault="00F54BB0" w:rsidP="00E819B6">
            <w:pPr>
              <w:pStyle w:val="Tabletext"/>
              <w:jc w:val="center"/>
              <w:rPr>
                <w:ins w:id="244" w:author="France" w:date="2024-04-10T11:14:00Z"/>
              </w:rPr>
            </w:pPr>
            <w:ins w:id="245" w:author="France" w:date="2024-04-10T11:14:00Z">
              <w:r w:rsidRPr="00B0197C">
                <w:t>N/A</w:t>
              </w:r>
              <w:r w:rsidRPr="00B0197C">
                <w:rPr>
                  <w:vertAlign w:val="superscript"/>
                </w:rPr>
                <w:t>2</w:t>
              </w:r>
            </w:ins>
          </w:p>
        </w:tc>
        <w:tc>
          <w:tcPr>
            <w:tcW w:w="1137" w:type="pct"/>
          </w:tcPr>
          <w:p w14:paraId="5FCC40F1" w14:textId="5ADB4005" w:rsidR="00F54BB0" w:rsidRPr="001779ED" w:rsidRDefault="00F54BB0" w:rsidP="00E819B6">
            <w:pPr>
              <w:pStyle w:val="Tabletext"/>
              <w:jc w:val="center"/>
              <w:rPr>
                <w:highlight w:val="yellow"/>
              </w:rPr>
            </w:pPr>
            <w:ins w:id="246" w:author="Tarpinian, Andre (HII-Mission Technologies)" w:date="2024-10-01T09:47:00Z">
              <w:r w:rsidRPr="001779ED">
                <w:rPr>
                  <w:highlight w:val="yellow"/>
                </w:rPr>
                <w:t>60</w:t>
              </w:r>
            </w:ins>
          </w:p>
        </w:tc>
      </w:tr>
      <w:tr w:rsidR="00F54BB0" w:rsidRPr="00B0197C" w14:paraId="1B94336A" w14:textId="39E451FD" w:rsidTr="00F54BB0">
        <w:trPr>
          <w:jc w:val="center"/>
          <w:ins w:id="247" w:author="France" w:date="2024-04-10T11:14:00Z"/>
        </w:trPr>
        <w:tc>
          <w:tcPr>
            <w:tcW w:w="1199" w:type="pct"/>
            <w:gridSpan w:val="3"/>
          </w:tcPr>
          <w:p w14:paraId="670F7379" w14:textId="77777777" w:rsidR="00F54BB0" w:rsidRPr="00B0197C" w:rsidRDefault="00F54BB0" w:rsidP="00E819B6">
            <w:pPr>
              <w:pStyle w:val="Tabletext"/>
              <w:rPr>
                <w:ins w:id="248" w:author="France" w:date="2024-04-10T11:14:00Z"/>
              </w:rPr>
            </w:pPr>
            <w:ins w:id="249" w:author="France" w:date="2024-04-10T11:14:00Z">
              <w:r w:rsidRPr="00B0197C">
                <w:t xml:space="preserve">Spurious attenuation </w:t>
              </w:r>
            </w:ins>
          </w:p>
        </w:tc>
        <w:tc>
          <w:tcPr>
            <w:tcW w:w="503" w:type="pct"/>
          </w:tcPr>
          <w:p w14:paraId="56CDE3FD" w14:textId="77777777" w:rsidR="00F54BB0" w:rsidRPr="00B0197C" w:rsidRDefault="00F54BB0" w:rsidP="00E819B6">
            <w:pPr>
              <w:pStyle w:val="Tabletext"/>
              <w:jc w:val="center"/>
              <w:rPr>
                <w:ins w:id="250" w:author="France" w:date="2024-04-10T11:14:00Z"/>
              </w:rPr>
            </w:pPr>
            <w:ins w:id="251" w:author="France" w:date="2024-04-10T11:14:00Z">
              <w:r w:rsidRPr="00B0197C">
                <w:t>dB</w:t>
              </w:r>
            </w:ins>
          </w:p>
        </w:tc>
        <w:tc>
          <w:tcPr>
            <w:tcW w:w="1023" w:type="pct"/>
            <w:vAlign w:val="center"/>
          </w:tcPr>
          <w:p w14:paraId="33B0447E" w14:textId="77777777" w:rsidR="00F54BB0" w:rsidRPr="00B0197C" w:rsidRDefault="00F54BB0" w:rsidP="00E819B6">
            <w:pPr>
              <w:pStyle w:val="Tabletext"/>
              <w:jc w:val="center"/>
              <w:rPr>
                <w:ins w:id="252" w:author="France" w:date="2024-04-10T11:14:00Z"/>
              </w:rPr>
            </w:pPr>
            <w:ins w:id="253" w:author="France" w:date="2024-04-10T11:14:00Z">
              <w:r w:rsidRPr="00B0197C">
                <w:t>N/A</w:t>
              </w:r>
              <w:r w:rsidRPr="00B0197C">
                <w:rPr>
                  <w:vertAlign w:val="superscript"/>
                </w:rPr>
                <w:t>2</w:t>
              </w:r>
            </w:ins>
          </w:p>
        </w:tc>
        <w:tc>
          <w:tcPr>
            <w:tcW w:w="1138" w:type="pct"/>
            <w:vAlign w:val="center"/>
          </w:tcPr>
          <w:p w14:paraId="0C40589D" w14:textId="77777777" w:rsidR="00F54BB0" w:rsidRPr="00B0197C" w:rsidRDefault="00F54BB0" w:rsidP="00E819B6">
            <w:pPr>
              <w:pStyle w:val="Tabletext"/>
              <w:jc w:val="center"/>
              <w:rPr>
                <w:ins w:id="254" w:author="France" w:date="2024-04-10T11:14:00Z"/>
              </w:rPr>
            </w:pPr>
            <w:ins w:id="255" w:author="France" w:date="2024-04-10T11:14:00Z">
              <w:r w:rsidRPr="00B0197C">
                <w:t>N/A</w:t>
              </w:r>
              <w:r w:rsidRPr="00B0197C">
                <w:rPr>
                  <w:vertAlign w:val="superscript"/>
                </w:rPr>
                <w:t>2</w:t>
              </w:r>
            </w:ins>
          </w:p>
        </w:tc>
        <w:tc>
          <w:tcPr>
            <w:tcW w:w="1137" w:type="pct"/>
          </w:tcPr>
          <w:p w14:paraId="072A3B18" w14:textId="7ACFA1AE" w:rsidR="00F54BB0" w:rsidRPr="001779ED" w:rsidRDefault="00F54BB0" w:rsidP="00E819B6">
            <w:pPr>
              <w:pStyle w:val="Tabletext"/>
              <w:jc w:val="center"/>
              <w:rPr>
                <w:highlight w:val="yellow"/>
              </w:rPr>
            </w:pPr>
            <w:ins w:id="256" w:author="Tarpinian, Andre (HII-Mission Technologies)" w:date="2024-10-01T09:47:00Z">
              <w:r w:rsidRPr="001779ED">
                <w:rPr>
                  <w:highlight w:val="yellow"/>
                </w:rPr>
                <w:t>60</w:t>
              </w:r>
            </w:ins>
          </w:p>
        </w:tc>
      </w:tr>
      <w:tr w:rsidR="00F54BB0" w:rsidRPr="00B0197C" w14:paraId="377C0F29" w14:textId="7A29B592" w:rsidTr="00F54BB0">
        <w:trPr>
          <w:jc w:val="center"/>
          <w:ins w:id="257" w:author="France" w:date="2024-04-10T11:14:00Z"/>
        </w:trPr>
        <w:tc>
          <w:tcPr>
            <w:tcW w:w="1199" w:type="pct"/>
            <w:gridSpan w:val="3"/>
          </w:tcPr>
          <w:p w14:paraId="1F851BB6" w14:textId="77777777" w:rsidR="00F54BB0" w:rsidRPr="00B0197C" w:rsidRDefault="00F54BB0" w:rsidP="00E819B6">
            <w:pPr>
              <w:pStyle w:val="Tabletext"/>
              <w:rPr>
                <w:ins w:id="258" w:author="France" w:date="2024-04-10T11:14:00Z"/>
              </w:rPr>
            </w:pPr>
            <w:ins w:id="259" w:author="France" w:date="2024-04-10T11:14:00Z">
              <w:r w:rsidRPr="00B0197C">
                <w:t>Modulation</w:t>
              </w:r>
            </w:ins>
          </w:p>
        </w:tc>
        <w:tc>
          <w:tcPr>
            <w:tcW w:w="503" w:type="pct"/>
          </w:tcPr>
          <w:p w14:paraId="5084E36B" w14:textId="77777777" w:rsidR="00F54BB0" w:rsidRPr="00B0197C" w:rsidRDefault="00F54BB0" w:rsidP="00E819B6">
            <w:pPr>
              <w:pStyle w:val="Tabletext"/>
              <w:rPr>
                <w:ins w:id="260" w:author="France" w:date="2024-04-10T11:14:00Z"/>
              </w:rPr>
            </w:pPr>
          </w:p>
        </w:tc>
        <w:tc>
          <w:tcPr>
            <w:tcW w:w="1023" w:type="pct"/>
            <w:vAlign w:val="center"/>
          </w:tcPr>
          <w:p w14:paraId="15155298" w14:textId="77777777" w:rsidR="00F54BB0" w:rsidRPr="00B0197C" w:rsidRDefault="00F54BB0" w:rsidP="00E819B6">
            <w:pPr>
              <w:pStyle w:val="Tabletext"/>
              <w:jc w:val="center"/>
              <w:rPr>
                <w:ins w:id="261" w:author="France" w:date="2024-04-10T11:14:00Z"/>
              </w:rPr>
            </w:pPr>
            <w:ins w:id="262" w:author="France" w:date="2024-04-10T11:14:00Z">
              <w:r w:rsidRPr="00B0197C">
                <w:t>N/A</w:t>
              </w:r>
              <w:r w:rsidRPr="00B0197C">
                <w:rPr>
                  <w:vertAlign w:val="superscript"/>
                </w:rPr>
                <w:t>2</w:t>
              </w:r>
            </w:ins>
          </w:p>
        </w:tc>
        <w:tc>
          <w:tcPr>
            <w:tcW w:w="1138" w:type="pct"/>
            <w:vAlign w:val="center"/>
          </w:tcPr>
          <w:p w14:paraId="6E0E5913" w14:textId="77777777" w:rsidR="00F54BB0" w:rsidRPr="00B0197C" w:rsidRDefault="00F54BB0" w:rsidP="00E819B6">
            <w:pPr>
              <w:pStyle w:val="Tabletext"/>
              <w:jc w:val="center"/>
              <w:rPr>
                <w:ins w:id="263" w:author="France" w:date="2024-04-10T11:14:00Z"/>
              </w:rPr>
            </w:pPr>
            <w:ins w:id="264" w:author="France" w:date="2024-04-10T11:14:00Z">
              <w:r w:rsidRPr="00B0197C">
                <w:t>N/A</w:t>
              </w:r>
              <w:r w:rsidRPr="00B0197C">
                <w:rPr>
                  <w:vertAlign w:val="superscript"/>
                </w:rPr>
                <w:t>2</w:t>
              </w:r>
              <w:r w:rsidRPr="00B0197C">
                <w:t xml:space="preserve"> </w:t>
              </w:r>
            </w:ins>
          </w:p>
        </w:tc>
        <w:tc>
          <w:tcPr>
            <w:tcW w:w="1137" w:type="pct"/>
          </w:tcPr>
          <w:p w14:paraId="2D27A889" w14:textId="7321DABC" w:rsidR="00F54BB0" w:rsidRPr="001779ED" w:rsidRDefault="00F54BB0" w:rsidP="00E819B6">
            <w:pPr>
              <w:pStyle w:val="Tabletext"/>
              <w:jc w:val="center"/>
              <w:rPr>
                <w:highlight w:val="yellow"/>
              </w:rPr>
            </w:pPr>
            <w:ins w:id="265" w:author="Tarpinian, Andre (HII-Mission Technologies)" w:date="2024-10-01T09:47:00Z">
              <w:r w:rsidRPr="001779ED">
                <w:rPr>
                  <w:highlight w:val="yellow"/>
                </w:rPr>
                <w:t>O</w:t>
              </w:r>
            </w:ins>
            <w:ins w:id="266" w:author="Tarpinian, Andre (HII-Mission Technologies)" w:date="2024-10-01T09:48:00Z">
              <w:r w:rsidRPr="001779ED">
                <w:rPr>
                  <w:highlight w:val="yellow"/>
                </w:rPr>
                <w:t>QPSK</w:t>
              </w:r>
            </w:ins>
          </w:p>
        </w:tc>
      </w:tr>
      <w:tr w:rsidR="00F54BB0" w:rsidRPr="00B0197C" w14:paraId="19F099F9" w14:textId="65796B68" w:rsidTr="00F54BB0">
        <w:trPr>
          <w:jc w:val="center"/>
          <w:ins w:id="267" w:author="France" w:date="2024-04-10T11:14:00Z"/>
        </w:trPr>
        <w:tc>
          <w:tcPr>
            <w:tcW w:w="5000" w:type="pct"/>
            <w:gridSpan w:val="7"/>
            <w:shd w:val="clear" w:color="auto" w:fill="BFBFBF" w:themeFill="background1" w:themeFillShade="BF"/>
          </w:tcPr>
          <w:p w14:paraId="7E1A543D" w14:textId="4BF832FC" w:rsidR="00F54BB0" w:rsidRPr="001779ED" w:rsidRDefault="00F54BB0" w:rsidP="001779ED">
            <w:pPr>
              <w:pStyle w:val="Tabletext"/>
              <w:jc w:val="center"/>
              <w:rPr>
                <w:b/>
                <w:highlight w:val="yellow"/>
              </w:rPr>
            </w:pPr>
            <w:ins w:id="268" w:author="France" w:date="2024-04-10T11:14:00Z">
              <w:r w:rsidRPr="001779ED">
                <w:rPr>
                  <w:b/>
                  <w:highlight w:val="yellow"/>
                </w:rPr>
                <w:t>Receiver</w:t>
              </w:r>
            </w:ins>
          </w:p>
        </w:tc>
      </w:tr>
      <w:tr w:rsidR="00F54BB0" w:rsidRPr="00B0197C" w14:paraId="77B9D1AF" w14:textId="531E91BC" w:rsidTr="00F54BB0">
        <w:trPr>
          <w:jc w:val="center"/>
          <w:ins w:id="269" w:author="France" w:date="2024-04-10T11:14:00Z"/>
        </w:trPr>
        <w:tc>
          <w:tcPr>
            <w:tcW w:w="1199" w:type="pct"/>
            <w:gridSpan w:val="3"/>
          </w:tcPr>
          <w:p w14:paraId="3E4FAA2B" w14:textId="77777777" w:rsidR="00F54BB0" w:rsidRPr="00B0197C" w:rsidRDefault="00F54BB0" w:rsidP="00E819B6">
            <w:pPr>
              <w:pStyle w:val="Tabletext"/>
              <w:rPr>
                <w:ins w:id="270" w:author="France" w:date="2024-04-10T11:14:00Z"/>
              </w:rPr>
            </w:pPr>
            <w:ins w:id="271" w:author="France" w:date="2024-04-10T11:14:00Z">
              <w:r w:rsidRPr="00B0197C">
                <w:t>Tuning range</w:t>
              </w:r>
            </w:ins>
          </w:p>
        </w:tc>
        <w:tc>
          <w:tcPr>
            <w:tcW w:w="503" w:type="pct"/>
          </w:tcPr>
          <w:p w14:paraId="113FFCC1" w14:textId="77777777" w:rsidR="00F54BB0" w:rsidRPr="00B0197C" w:rsidRDefault="00F54BB0" w:rsidP="00E819B6">
            <w:pPr>
              <w:pStyle w:val="Tabletext"/>
              <w:jc w:val="center"/>
              <w:rPr>
                <w:ins w:id="272" w:author="France" w:date="2024-04-10T11:14:00Z"/>
              </w:rPr>
            </w:pPr>
            <w:ins w:id="273" w:author="France" w:date="2024-04-10T11:14:00Z">
              <w:r w:rsidRPr="00B0197C">
                <w:t>GHz</w:t>
              </w:r>
            </w:ins>
          </w:p>
        </w:tc>
        <w:tc>
          <w:tcPr>
            <w:tcW w:w="1023" w:type="pct"/>
            <w:vAlign w:val="center"/>
          </w:tcPr>
          <w:p w14:paraId="5ED03661" w14:textId="77777777" w:rsidR="00F54BB0" w:rsidRPr="0094468C" w:rsidRDefault="00F54BB0" w:rsidP="00E819B6">
            <w:pPr>
              <w:pStyle w:val="Tabletext"/>
              <w:jc w:val="center"/>
              <w:rPr>
                <w:ins w:id="274" w:author="France" w:date="2024-04-10T11:14:00Z"/>
                <w:rFonts w:eastAsia="Calibri"/>
              </w:rPr>
            </w:pPr>
            <w:ins w:id="275" w:author="France" w:date="2024-04-10T11:14:00Z">
              <w:r w:rsidRPr="00B0197C">
                <w:t>14.5</w:t>
              </w:r>
              <w:r w:rsidRPr="00B0197C">
                <w:noBreakHyphen/>
                <w:t>15.35</w:t>
              </w:r>
            </w:ins>
          </w:p>
        </w:tc>
        <w:tc>
          <w:tcPr>
            <w:tcW w:w="1138" w:type="pct"/>
            <w:vAlign w:val="center"/>
          </w:tcPr>
          <w:p w14:paraId="74C2FEE7" w14:textId="77777777" w:rsidR="00F54BB0" w:rsidRPr="00B0197C" w:rsidRDefault="00F54BB0" w:rsidP="00E819B6">
            <w:pPr>
              <w:pStyle w:val="Tabletext"/>
              <w:jc w:val="center"/>
              <w:rPr>
                <w:ins w:id="276" w:author="France" w:date="2024-04-10T11:14:00Z"/>
              </w:rPr>
            </w:pPr>
            <w:ins w:id="277" w:author="France" w:date="2024-04-10T11:14:00Z">
              <w:r w:rsidRPr="00B0197C">
                <w:t>14.5</w:t>
              </w:r>
              <w:r w:rsidRPr="00B0197C">
                <w:noBreakHyphen/>
                <w:t>15.35</w:t>
              </w:r>
            </w:ins>
          </w:p>
        </w:tc>
        <w:tc>
          <w:tcPr>
            <w:tcW w:w="1137" w:type="pct"/>
          </w:tcPr>
          <w:p w14:paraId="56C9B096" w14:textId="77F77359" w:rsidR="00F54BB0" w:rsidRPr="001779ED" w:rsidRDefault="00F54BB0" w:rsidP="00E819B6">
            <w:pPr>
              <w:pStyle w:val="Tabletext"/>
              <w:jc w:val="center"/>
              <w:rPr>
                <w:highlight w:val="yellow"/>
              </w:rPr>
            </w:pPr>
            <w:ins w:id="278" w:author="Tarpinian, Andre (HII-Mission Technologies)" w:date="2024-10-01T09:48:00Z">
              <w:r w:rsidRPr="001779ED">
                <w:rPr>
                  <w:highlight w:val="yellow"/>
                  <w:lang w:eastAsia="zh-CN"/>
                </w:rPr>
                <w:t>Lower (14.5 - 14.93) and Upper (15.15 – 15.35)</w:t>
              </w:r>
            </w:ins>
          </w:p>
        </w:tc>
      </w:tr>
      <w:tr w:rsidR="00F54BB0" w:rsidRPr="00B0197C" w14:paraId="2784F38E" w14:textId="12885BC9" w:rsidTr="001779ED">
        <w:trPr>
          <w:jc w:val="center"/>
          <w:ins w:id="279" w:author="France" w:date="2024-04-10T11:14:00Z"/>
        </w:trPr>
        <w:tc>
          <w:tcPr>
            <w:tcW w:w="835" w:type="pct"/>
            <w:vMerge w:val="restart"/>
          </w:tcPr>
          <w:p w14:paraId="2EAE2AD3" w14:textId="77777777" w:rsidR="00F54BB0" w:rsidRPr="00B0197C" w:rsidRDefault="00F54BB0" w:rsidP="00F54BB0">
            <w:pPr>
              <w:pStyle w:val="Tabletext"/>
              <w:rPr>
                <w:ins w:id="280" w:author="France" w:date="2024-04-10T11:14:00Z"/>
              </w:rPr>
            </w:pPr>
            <w:ins w:id="281" w:author="France" w:date="2024-04-10T11:14:00Z">
              <w:r w:rsidRPr="00B0197C">
                <w:t xml:space="preserve">RF selectivity </w:t>
              </w:r>
            </w:ins>
          </w:p>
        </w:tc>
        <w:tc>
          <w:tcPr>
            <w:tcW w:w="364" w:type="pct"/>
            <w:gridSpan w:val="2"/>
          </w:tcPr>
          <w:p w14:paraId="6AADAB0E" w14:textId="77777777" w:rsidR="00F54BB0" w:rsidRPr="00B0197C" w:rsidRDefault="00F54BB0" w:rsidP="00F54BB0">
            <w:pPr>
              <w:pStyle w:val="Tabletext"/>
              <w:spacing w:after="0"/>
              <w:rPr>
                <w:ins w:id="282" w:author="France" w:date="2024-04-10T11:14:00Z"/>
              </w:rPr>
            </w:pPr>
            <w:ins w:id="283" w:author="France" w:date="2024-04-10T11:14:00Z">
              <w:r w:rsidRPr="00B0197C">
                <w:t>3 dB</w:t>
              </w:r>
            </w:ins>
          </w:p>
        </w:tc>
        <w:tc>
          <w:tcPr>
            <w:tcW w:w="503" w:type="pct"/>
            <w:vAlign w:val="center"/>
          </w:tcPr>
          <w:p w14:paraId="23882017" w14:textId="77777777" w:rsidR="00F54BB0" w:rsidRPr="00B0197C" w:rsidRDefault="00F54BB0" w:rsidP="00F54BB0">
            <w:pPr>
              <w:pStyle w:val="Tabletext"/>
              <w:jc w:val="center"/>
              <w:rPr>
                <w:ins w:id="284" w:author="France" w:date="2024-04-10T11:14:00Z"/>
              </w:rPr>
            </w:pPr>
            <w:ins w:id="285" w:author="France" w:date="2024-04-10T11:14:00Z">
              <w:r w:rsidRPr="00B0197C">
                <w:t>MHz</w:t>
              </w:r>
            </w:ins>
          </w:p>
        </w:tc>
        <w:tc>
          <w:tcPr>
            <w:tcW w:w="1023" w:type="pct"/>
            <w:vAlign w:val="center"/>
          </w:tcPr>
          <w:p w14:paraId="3843CA54" w14:textId="77777777" w:rsidR="00F54BB0" w:rsidRPr="0094468C" w:rsidRDefault="00F54BB0" w:rsidP="00F54BB0">
            <w:pPr>
              <w:pStyle w:val="Tabletext"/>
              <w:jc w:val="center"/>
              <w:rPr>
                <w:ins w:id="286" w:author="France" w:date="2024-04-10T11:14:00Z"/>
                <w:rFonts w:eastAsia="Calibri"/>
              </w:rPr>
            </w:pPr>
            <w:ins w:id="287" w:author="France" w:date="2024-04-10T11:14:00Z">
              <w:r w:rsidRPr="00B0197C">
                <w:t>N/A</w:t>
              </w:r>
              <w:r w:rsidRPr="00B0197C">
                <w:rPr>
                  <w:vertAlign w:val="superscript"/>
                </w:rPr>
                <w:t>2</w:t>
              </w:r>
            </w:ins>
          </w:p>
        </w:tc>
        <w:tc>
          <w:tcPr>
            <w:tcW w:w="1138" w:type="pct"/>
            <w:vAlign w:val="center"/>
          </w:tcPr>
          <w:p w14:paraId="1BB5C64B" w14:textId="77777777" w:rsidR="00F54BB0" w:rsidRPr="00B0197C" w:rsidRDefault="00F54BB0" w:rsidP="00F54BB0">
            <w:pPr>
              <w:pStyle w:val="Tabletext"/>
              <w:jc w:val="center"/>
              <w:rPr>
                <w:ins w:id="288" w:author="France" w:date="2024-04-10T11:14:00Z"/>
              </w:rPr>
            </w:pPr>
            <w:ins w:id="289" w:author="France" w:date="2024-04-10T11:14:00Z">
              <w:r w:rsidRPr="00B0197C">
                <w:t>N/A</w:t>
              </w:r>
              <w:r w:rsidRPr="00B0197C">
                <w:rPr>
                  <w:vertAlign w:val="superscript"/>
                </w:rPr>
                <w:t>2</w:t>
              </w:r>
            </w:ins>
          </w:p>
        </w:tc>
        <w:tc>
          <w:tcPr>
            <w:tcW w:w="1137" w:type="pct"/>
            <w:vAlign w:val="center"/>
          </w:tcPr>
          <w:p w14:paraId="1435FA13" w14:textId="6FA433C2" w:rsidR="00F54BB0" w:rsidRPr="001779ED" w:rsidRDefault="00F54BB0" w:rsidP="00F54BB0">
            <w:pPr>
              <w:pStyle w:val="Tabletext"/>
              <w:jc w:val="center"/>
              <w:rPr>
                <w:highlight w:val="yellow"/>
              </w:rPr>
            </w:pPr>
            <w:ins w:id="290" w:author="Tarpinian, Andre (HII-Mission Technologies)" w:date="2024-10-01T09:48:00Z">
              <w:r w:rsidRPr="00F54BB0">
                <w:rPr>
                  <w:highlight w:val="yellow"/>
                  <w:lang w:eastAsia="zh-CN"/>
                </w:rPr>
                <w:t>360</w:t>
              </w:r>
            </w:ins>
          </w:p>
        </w:tc>
      </w:tr>
      <w:tr w:rsidR="00F54BB0" w:rsidRPr="00B0197C" w14:paraId="23F59709" w14:textId="75C76C63" w:rsidTr="001779ED">
        <w:trPr>
          <w:jc w:val="center"/>
          <w:ins w:id="291" w:author="France" w:date="2024-04-10T11:14:00Z"/>
        </w:trPr>
        <w:tc>
          <w:tcPr>
            <w:tcW w:w="835" w:type="pct"/>
            <w:vMerge/>
          </w:tcPr>
          <w:p w14:paraId="32804CED" w14:textId="77777777" w:rsidR="00F54BB0" w:rsidRPr="00B0197C" w:rsidRDefault="00F54BB0" w:rsidP="00F54BB0">
            <w:pPr>
              <w:pStyle w:val="Tabletext"/>
              <w:rPr>
                <w:ins w:id="292" w:author="France" w:date="2024-04-10T11:14:00Z"/>
              </w:rPr>
            </w:pPr>
          </w:p>
        </w:tc>
        <w:tc>
          <w:tcPr>
            <w:tcW w:w="364" w:type="pct"/>
            <w:gridSpan w:val="2"/>
          </w:tcPr>
          <w:p w14:paraId="7F13FEBB" w14:textId="77777777" w:rsidR="00F54BB0" w:rsidRPr="00B0197C" w:rsidRDefault="00F54BB0" w:rsidP="00F54BB0">
            <w:pPr>
              <w:pStyle w:val="Tabletext"/>
              <w:rPr>
                <w:ins w:id="293" w:author="France" w:date="2024-04-10T11:14:00Z"/>
              </w:rPr>
            </w:pPr>
            <w:ins w:id="294" w:author="France" w:date="2024-04-10T11:14:00Z">
              <w:r w:rsidRPr="00B0197C">
                <w:t>20 dB</w:t>
              </w:r>
            </w:ins>
          </w:p>
        </w:tc>
        <w:tc>
          <w:tcPr>
            <w:tcW w:w="503" w:type="pct"/>
          </w:tcPr>
          <w:p w14:paraId="3D203595" w14:textId="77777777" w:rsidR="00F54BB0" w:rsidRPr="00B0197C" w:rsidRDefault="00F54BB0" w:rsidP="00F54BB0">
            <w:pPr>
              <w:pStyle w:val="Tabletext"/>
              <w:jc w:val="center"/>
              <w:rPr>
                <w:ins w:id="295" w:author="France" w:date="2024-04-10T11:14:00Z"/>
              </w:rPr>
            </w:pPr>
            <w:ins w:id="296" w:author="France" w:date="2024-04-10T11:14:00Z">
              <w:r w:rsidRPr="00B0197C">
                <w:t>MHz</w:t>
              </w:r>
            </w:ins>
          </w:p>
        </w:tc>
        <w:tc>
          <w:tcPr>
            <w:tcW w:w="1023" w:type="pct"/>
            <w:vAlign w:val="center"/>
          </w:tcPr>
          <w:p w14:paraId="17B47377" w14:textId="77777777" w:rsidR="00F54BB0" w:rsidRPr="00B0197C" w:rsidRDefault="00F54BB0" w:rsidP="00F54BB0">
            <w:pPr>
              <w:pStyle w:val="Tabletext"/>
              <w:jc w:val="center"/>
              <w:rPr>
                <w:ins w:id="297" w:author="France" w:date="2024-04-10T11:14:00Z"/>
              </w:rPr>
            </w:pPr>
            <w:ins w:id="298" w:author="France" w:date="2024-04-10T11:14:00Z">
              <w:r w:rsidRPr="00B0197C">
                <w:t>N/A</w:t>
              </w:r>
              <w:r w:rsidRPr="00B0197C">
                <w:rPr>
                  <w:vertAlign w:val="superscript"/>
                </w:rPr>
                <w:t>2</w:t>
              </w:r>
            </w:ins>
          </w:p>
        </w:tc>
        <w:tc>
          <w:tcPr>
            <w:tcW w:w="1138" w:type="pct"/>
            <w:vAlign w:val="center"/>
          </w:tcPr>
          <w:p w14:paraId="00BE6A03" w14:textId="77777777" w:rsidR="00F54BB0" w:rsidRPr="00B0197C" w:rsidRDefault="00F54BB0" w:rsidP="00F54BB0">
            <w:pPr>
              <w:pStyle w:val="Tabletext"/>
              <w:jc w:val="center"/>
              <w:rPr>
                <w:ins w:id="299" w:author="France" w:date="2024-04-10T11:14:00Z"/>
              </w:rPr>
            </w:pPr>
            <w:ins w:id="300" w:author="France" w:date="2024-04-10T11:14:00Z">
              <w:r w:rsidRPr="00B0197C">
                <w:t>N/A</w:t>
              </w:r>
              <w:r w:rsidRPr="00B0197C">
                <w:rPr>
                  <w:vertAlign w:val="superscript"/>
                </w:rPr>
                <w:t>2</w:t>
              </w:r>
            </w:ins>
          </w:p>
        </w:tc>
        <w:tc>
          <w:tcPr>
            <w:tcW w:w="1137" w:type="pct"/>
            <w:vAlign w:val="center"/>
          </w:tcPr>
          <w:p w14:paraId="7E9608B9" w14:textId="09628228" w:rsidR="00F54BB0" w:rsidRPr="001779ED" w:rsidRDefault="00F54BB0" w:rsidP="00F54BB0">
            <w:pPr>
              <w:pStyle w:val="Tabletext"/>
              <w:jc w:val="center"/>
              <w:rPr>
                <w:highlight w:val="yellow"/>
              </w:rPr>
            </w:pPr>
            <w:ins w:id="301" w:author="Tarpinian, Andre (HII-Mission Technologies)" w:date="2024-10-01T09:48:00Z">
              <w:r w:rsidRPr="00F54BB0">
                <w:rPr>
                  <w:highlight w:val="yellow"/>
                  <w:lang w:eastAsia="zh-CN"/>
                </w:rPr>
                <w:t>430</w:t>
              </w:r>
            </w:ins>
          </w:p>
        </w:tc>
      </w:tr>
      <w:tr w:rsidR="00F54BB0" w:rsidRPr="00B0197C" w14:paraId="28719876" w14:textId="5CD99DA9" w:rsidTr="001779ED">
        <w:trPr>
          <w:jc w:val="center"/>
          <w:ins w:id="302" w:author="France" w:date="2024-04-10T11:14:00Z"/>
        </w:trPr>
        <w:tc>
          <w:tcPr>
            <w:tcW w:w="835" w:type="pct"/>
            <w:vMerge/>
          </w:tcPr>
          <w:p w14:paraId="1FAFF29D" w14:textId="77777777" w:rsidR="00F54BB0" w:rsidRPr="00B0197C" w:rsidRDefault="00F54BB0" w:rsidP="00F54BB0">
            <w:pPr>
              <w:pStyle w:val="Tabletext"/>
              <w:rPr>
                <w:ins w:id="303" w:author="France" w:date="2024-04-10T11:14:00Z"/>
              </w:rPr>
            </w:pPr>
          </w:p>
        </w:tc>
        <w:tc>
          <w:tcPr>
            <w:tcW w:w="364" w:type="pct"/>
            <w:gridSpan w:val="2"/>
          </w:tcPr>
          <w:p w14:paraId="3BFB34CF" w14:textId="77777777" w:rsidR="00F54BB0" w:rsidRPr="00B0197C" w:rsidRDefault="00F54BB0" w:rsidP="00F54BB0">
            <w:pPr>
              <w:pStyle w:val="Tabletext"/>
              <w:rPr>
                <w:ins w:id="304" w:author="France" w:date="2024-04-10T11:14:00Z"/>
              </w:rPr>
            </w:pPr>
            <w:ins w:id="305" w:author="France" w:date="2024-04-10T11:14:00Z">
              <w:r w:rsidRPr="00B0197C">
                <w:t>60 dB</w:t>
              </w:r>
            </w:ins>
          </w:p>
        </w:tc>
        <w:tc>
          <w:tcPr>
            <w:tcW w:w="503" w:type="pct"/>
          </w:tcPr>
          <w:p w14:paraId="2F25BB22" w14:textId="77777777" w:rsidR="00F54BB0" w:rsidRPr="00B0197C" w:rsidRDefault="00F54BB0" w:rsidP="00F54BB0">
            <w:pPr>
              <w:pStyle w:val="Tabletext"/>
              <w:jc w:val="center"/>
              <w:rPr>
                <w:ins w:id="306" w:author="France" w:date="2024-04-10T11:14:00Z"/>
              </w:rPr>
            </w:pPr>
            <w:ins w:id="307" w:author="France" w:date="2024-04-10T11:14:00Z">
              <w:r w:rsidRPr="00B0197C">
                <w:t>MHz</w:t>
              </w:r>
            </w:ins>
          </w:p>
        </w:tc>
        <w:tc>
          <w:tcPr>
            <w:tcW w:w="1023" w:type="pct"/>
            <w:vAlign w:val="center"/>
          </w:tcPr>
          <w:p w14:paraId="5588E5E9" w14:textId="77777777" w:rsidR="00F54BB0" w:rsidRPr="00B0197C" w:rsidRDefault="00F54BB0" w:rsidP="00F54BB0">
            <w:pPr>
              <w:pStyle w:val="Tabletext"/>
              <w:keepNext/>
              <w:jc w:val="center"/>
              <w:rPr>
                <w:ins w:id="308" w:author="France" w:date="2024-04-10T11:14:00Z"/>
              </w:rPr>
            </w:pPr>
            <w:ins w:id="309" w:author="France" w:date="2024-04-10T11:14:00Z">
              <w:r w:rsidRPr="00B0197C">
                <w:t>N/A</w:t>
              </w:r>
              <w:r w:rsidRPr="00B0197C">
                <w:rPr>
                  <w:vertAlign w:val="superscript"/>
                </w:rPr>
                <w:t>2</w:t>
              </w:r>
            </w:ins>
          </w:p>
        </w:tc>
        <w:tc>
          <w:tcPr>
            <w:tcW w:w="1138" w:type="pct"/>
            <w:vAlign w:val="center"/>
          </w:tcPr>
          <w:p w14:paraId="7FE8FE52" w14:textId="77777777" w:rsidR="00F54BB0" w:rsidRPr="00B0197C" w:rsidRDefault="00F54BB0" w:rsidP="00F54BB0">
            <w:pPr>
              <w:pStyle w:val="Tabletext"/>
              <w:jc w:val="center"/>
              <w:rPr>
                <w:ins w:id="310" w:author="France" w:date="2024-04-10T11:14:00Z"/>
              </w:rPr>
            </w:pPr>
            <w:ins w:id="311" w:author="France" w:date="2024-04-10T11:14:00Z">
              <w:r w:rsidRPr="00B0197C">
                <w:t>N/A</w:t>
              </w:r>
              <w:r w:rsidRPr="00B0197C">
                <w:rPr>
                  <w:vertAlign w:val="superscript"/>
                </w:rPr>
                <w:t>2</w:t>
              </w:r>
            </w:ins>
          </w:p>
        </w:tc>
        <w:tc>
          <w:tcPr>
            <w:tcW w:w="1137" w:type="pct"/>
            <w:vAlign w:val="center"/>
          </w:tcPr>
          <w:p w14:paraId="2382515C" w14:textId="2327E291" w:rsidR="00F54BB0" w:rsidRPr="001779ED" w:rsidRDefault="00F54BB0" w:rsidP="00F54BB0">
            <w:pPr>
              <w:pStyle w:val="Tabletext"/>
              <w:jc w:val="center"/>
              <w:rPr>
                <w:highlight w:val="yellow"/>
              </w:rPr>
            </w:pPr>
            <w:ins w:id="312" w:author="Tarpinian, Andre (HII-Mission Technologies)" w:date="2024-10-01T09:48:00Z">
              <w:r w:rsidRPr="00F54BB0">
                <w:rPr>
                  <w:highlight w:val="yellow"/>
                  <w:lang w:eastAsia="zh-CN"/>
                </w:rPr>
                <w:t>740</w:t>
              </w:r>
            </w:ins>
          </w:p>
        </w:tc>
      </w:tr>
      <w:tr w:rsidR="00F54BB0" w:rsidRPr="00B0197C" w14:paraId="5D4DB365" w14:textId="5977FEA7" w:rsidTr="00F54BB0">
        <w:trPr>
          <w:jc w:val="center"/>
          <w:ins w:id="313" w:author="France" w:date="2024-04-10T11:14:00Z"/>
        </w:trPr>
        <w:tc>
          <w:tcPr>
            <w:tcW w:w="835" w:type="pct"/>
            <w:vMerge w:val="restart"/>
          </w:tcPr>
          <w:p w14:paraId="28F2A655" w14:textId="77777777" w:rsidR="00F54BB0" w:rsidRPr="00B0197C" w:rsidRDefault="00F54BB0" w:rsidP="00F54BB0">
            <w:pPr>
              <w:pStyle w:val="Tabletext"/>
              <w:spacing w:after="0"/>
              <w:rPr>
                <w:ins w:id="314" w:author="France" w:date="2024-04-10T11:14:00Z"/>
              </w:rPr>
            </w:pPr>
            <w:ins w:id="315" w:author="France" w:date="2024-04-10T11:14:00Z">
              <w:r w:rsidRPr="00B0197C">
                <w:t xml:space="preserve">IF selectivity </w:t>
              </w:r>
            </w:ins>
          </w:p>
        </w:tc>
        <w:tc>
          <w:tcPr>
            <w:tcW w:w="364" w:type="pct"/>
            <w:gridSpan w:val="2"/>
          </w:tcPr>
          <w:p w14:paraId="7FE3DEF2" w14:textId="77777777" w:rsidR="00F54BB0" w:rsidRPr="00B0197C" w:rsidRDefault="00F54BB0" w:rsidP="00F54BB0">
            <w:pPr>
              <w:pStyle w:val="Tabletext"/>
              <w:spacing w:after="0"/>
              <w:rPr>
                <w:ins w:id="316" w:author="France" w:date="2024-04-10T11:14:00Z"/>
              </w:rPr>
            </w:pPr>
            <w:ins w:id="317" w:author="France" w:date="2024-04-10T11:14:00Z">
              <w:r w:rsidRPr="00B0197C">
                <w:t>3 dB</w:t>
              </w:r>
            </w:ins>
          </w:p>
        </w:tc>
        <w:tc>
          <w:tcPr>
            <w:tcW w:w="503" w:type="pct"/>
          </w:tcPr>
          <w:p w14:paraId="63ECE279" w14:textId="77777777" w:rsidR="00F54BB0" w:rsidRPr="00B0197C" w:rsidRDefault="00F54BB0" w:rsidP="00F54BB0">
            <w:pPr>
              <w:pStyle w:val="Tabletext"/>
              <w:spacing w:after="0"/>
              <w:jc w:val="center"/>
              <w:rPr>
                <w:ins w:id="318" w:author="France" w:date="2024-04-10T11:14:00Z"/>
              </w:rPr>
            </w:pPr>
            <w:ins w:id="319" w:author="France" w:date="2024-04-10T11:14:00Z">
              <w:r w:rsidRPr="00B0197C">
                <w:t>MHz</w:t>
              </w:r>
            </w:ins>
          </w:p>
        </w:tc>
        <w:tc>
          <w:tcPr>
            <w:tcW w:w="1023" w:type="pct"/>
            <w:vAlign w:val="center"/>
          </w:tcPr>
          <w:p w14:paraId="11B91FD7" w14:textId="77777777" w:rsidR="00F54BB0" w:rsidRPr="00B0197C" w:rsidRDefault="00F54BB0" w:rsidP="00F54BB0">
            <w:pPr>
              <w:pStyle w:val="Tabletext"/>
              <w:keepNext/>
              <w:jc w:val="center"/>
              <w:rPr>
                <w:ins w:id="320" w:author="France" w:date="2024-04-10T11:14:00Z"/>
              </w:rPr>
            </w:pPr>
            <w:ins w:id="321" w:author="France" w:date="2024-04-10T11:14:00Z">
              <w:r w:rsidRPr="00B0197C">
                <w:t>32</w:t>
              </w:r>
            </w:ins>
          </w:p>
        </w:tc>
        <w:tc>
          <w:tcPr>
            <w:tcW w:w="1138" w:type="pct"/>
            <w:vAlign w:val="center"/>
          </w:tcPr>
          <w:p w14:paraId="06073375" w14:textId="77777777" w:rsidR="00F54BB0" w:rsidRPr="00B0197C" w:rsidRDefault="00F54BB0" w:rsidP="00F54BB0">
            <w:pPr>
              <w:pStyle w:val="Tabletext"/>
              <w:keepNext/>
              <w:spacing w:after="0"/>
              <w:jc w:val="center"/>
              <w:rPr>
                <w:ins w:id="322" w:author="France" w:date="2024-04-10T11:14:00Z"/>
              </w:rPr>
            </w:pPr>
            <w:ins w:id="323" w:author="France" w:date="2024-04-10T11:14:00Z">
              <w:r w:rsidRPr="00B0197C">
                <w:t>12</w:t>
              </w:r>
            </w:ins>
          </w:p>
        </w:tc>
        <w:tc>
          <w:tcPr>
            <w:tcW w:w="1137" w:type="pct"/>
          </w:tcPr>
          <w:p w14:paraId="6B712A67" w14:textId="1115051E" w:rsidR="00F54BB0" w:rsidRPr="001779ED" w:rsidRDefault="00F54BB0" w:rsidP="00F54BB0">
            <w:pPr>
              <w:pStyle w:val="Tabletext"/>
              <w:keepNext/>
              <w:spacing w:after="0"/>
              <w:jc w:val="center"/>
              <w:rPr>
                <w:highlight w:val="yellow"/>
              </w:rPr>
            </w:pPr>
            <w:ins w:id="324" w:author="Tarpinian, Andre (HII-Mission Technologies)" w:date="2024-10-01T09:49:00Z">
              <w:r w:rsidRPr="001779ED">
                <w:rPr>
                  <w:highlight w:val="yellow"/>
                </w:rPr>
                <w:t>30</w:t>
              </w:r>
            </w:ins>
          </w:p>
        </w:tc>
      </w:tr>
      <w:tr w:rsidR="00F54BB0" w:rsidRPr="00B0197C" w14:paraId="4661E2A1" w14:textId="6F74942C" w:rsidTr="00F54BB0">
        <w:trPr>
          <w:jc w:val="center"/>
          <w:ins w:id="325" w:author="France" w:date="2024-04-10T11:14:00Z"/>
        </w:trPr>
        <w:tc>
          <w:tcPr>
            <w:tcW w:w="835" w:type="pct"/>
            <w:vMerge/>
          </w:tcPr>
          <w:p w14:paraId="08E803C2" w14:textId="77777777" w:rsidR="00F54BB0" w:rsidRPr="00B0197C" w:rsidRDefault="00F54BB0" w:rsidP="00F54BB0">
            <w:pPr>
              <w:pStyle w:val="Tabletext"/>
              <w:rPr>
                <w:ins w:id="326" w:author="France" w:date="2024-04-10T11:14:00Z"/>
              </w:rPr>
            </w:pPr>
          </w:p>
        </w:tc>
        <w:tc>
          <w:tcPr>
            <w:tcW w:w="364" w:type="pct"/>
            <w:gridSpan w:val="2"/>
          </w:tcPr>
          <w:p w14:paraId="47E4E9B1" w14:textId="77777777" w:rsidR="00F54BB0" w:rsidRPr="00B0197C" w:rsidRDefault="00F54BB0" w:rsidP="00F54BB0">
            <w:pPr>
              <w:pStyle w:val="Tabletext"/>
              <w:rPr>
                <w:ins w:id="327" w:author="France" w:date="2024-04-10T11:14:00Z"/>
              </w:rPr>
            </w:pPr>
            <w:ins w:id="328" w:author="France" w:date="2024-04-10T11:14:00Z">
              <w:r w:rsidRPr="00B0197C">
                <w:t>20 dB</w:t>
              </w:r>
            </w:ins>
          </w:p>
        </w:tc>
        <w:tc>
          <w:tcPr>
            <w:tcW w:w="503" w:type="pct"/>
          </w:tcPr>
          <w:p w14:paraId="33E5F854" w14:textId="77777777" w:rsidR="00F54BB0" w:rsidRPr="00B0197C" w:rsidRDefault="00F54BB0" w:rsidP="00F54BB0">
            <w:pPr>
              <w:pStyle w:val="Tabletext"/>
              <w:jc w:val="center"/>
              <w:rPr>
                <w:ins w:id="329" w:author="France" w:date="2024-04-10T11:14:00Z"/>
              </w:rPr>
            </w:pPr>
            <w:ins w:id="330" w:author="France" w:date="2024-04-10T11:14:00Z">
              <w:r w:rsidRPr="00B0197C">
                <w:t>MHz</w:t>
              </w:r>
            </w:ins>
          </w:p>
        </w:tc>
        <w:tc>
          <w:tcPr>
            <w:tcW w:w="1023" w:type="pct"/>
            <w:vAlign w:val="center"/>
          </w:tcPr>
          <w:p w14:paraId="18747DDE" w14:textId="77777777" w:rsidR="00F54BB0" w:rsidRPr="00B0197C" w:rsidRDefault="00F54BB0" w:rsidP="00F54BB0">
            <w:pPr>
              <w:pStyle w:val="Tabletext"/>
              <w:keepNext/>
              <w:jc w:val="center"/>
              <w:rPr>
                <w:ins w:id="331" w:author="France" w:date="2024-04-10T11:14:00Z"/>
              </w:rPr>
            </w:pPr>
            <w:ins w:id="332" w:author="France" w:date="2024-04-10T11:14:00Z">
              <w:r w:rsidRPr="00B0197C">
                <w:t>N/A</w:t>
              </w:r>
              <w:r w:rsidRPr="00B0197C">
                <w:rPr>
                  <w:vertAlign w:val="superscript"/>
                </w:rPr>
                <w:t>2</w:t>
              </w:r>
            </w:ins>
          </w:p>
        </w:tc>
        <w:tc>
          <w:tcPr>
            <w:tcW w:w="1138" w:type="pct"/>
            <w:vAlign w:val="center"/>
          </w:tcPr>
          <w:p w14:paraId="480D6ED6" w14:textId="77777777" w:rsidR="00F54BB0" w:rsidRPr="00B0197C" w:rsidRDefault="00F54BB0" w:rsidP="00F54BB0">
            <w:pPr>
              <w:pStyle w:val="Tabletext"/>
              <w:keepNext/>
              <w:jc w:val="center"/>
              <w:rPr>
                <w:ins w:id="333" w:author="France" w:date="2024-04-10T11:14:00Z"/>
              </w:rPr>
            </w:pPr>
            <w:ins w:id="334" w:author="France" w:date="2024-04-10T11:14:00Z">
              <w:r w:rsidRPr="00B0197C">
                <w:t>N/A</w:t>
              </w:r>
              <w:r w:rsidRPr="00B0197C">
                <w:rPr>
                  <w:vertAlign w:val="superscript"/>
                </w:rPr>
                <w:t>2</w:t>
              </w:r>
            </w:ins>
          </w:p>
        </w:tc>
        <w:tc>
          <w:tcPr>
            <w:tcW w:w="1137" w:type="pct"/>
          </w:tcPr>
          <w:p w14:paraId="66654568" w14:textId="7F17B508" w:rsidR="00F54BB0" w:rsidRPr="001779ED" w:rsidRDefault="00F54BB0" w:rsidP="00F54BB0">
            <w:pPr>
              <w:pStyle w:val="Tabletext"/>
              <w:keepNext/>
              <w:jc w:val="center"/>
              <w:rPr>
                <w:highlight w:val="yellow"/>
              </w:rPr>
            </w:pPr>
            <w:ins w:id="335" w:author="Tarpinian, Andre (HII-Mission Technologies)" w:date="2024-10-01T09:49:00Z">
              <w:r w:rsidRPr="001779ED">
                <w:rPr>
                  <w:highlight w:val="yellow"/>
                </w:rPr>
                <w:t>44</w:t>
              </w:r>
            </w:ins>
          </w:p>
        </w:tc>
      </w:tr>
      <w:tr w:rsidR="00F54BB0" w:rsidRPr="00B0197C" w14:paraId="3C36A1F6" w14:textId="56249680" w:rsidTr="00F54BB0">
        <w:trPr>
          <w:jc w:val="center"/>
          <w:ins w:id="336" w:author="France" w:date="2024-04-10T11:14:00Z"/>
        </w:trPr>
        <w:tc>
          <w:tcPr>
            <w:tcW w:w="835" w:type="pct"/>
            <w:vMerge/>
          </w:tcPr>
          <w:p w14:paraId="344020FE" w14:textId="77777777" w:rsidR="00F54BB0" w:rsidRPr="00B0197C" w:rsidRDefault="00F54BB0" w:rsidP="00F54BB0">
            <w:pPr>
              <w:pStyle w:val="Tabletext"/>
              <w:rPr>
                <w:ins w:id="337" w:author="France" w:date="2024-04-10T11:14:00Z"/>
              </w:rPr>
            </w:pPr>
          </w:p>
        </w:tc>
        <w:tc>
          <w:tcPr>
            <w:tcW w:w="364" w:type="pct"/>
            <w:gridSpan w:val="2"/>
          </w:tcPr>
          <w:p w14:paraId="1B3E7655" w14:textId="77777777" w:rsidR="00F54BB0" w:rsidRPr="00B0197C" w:rsidRDefault="00F54BB0" w:rsidP="00F54BB0">
            <w:pPr>
              <w:pStyle w:val="Tabletext"/>
              <w:rPr>
                <w:ins w:id="338" w:author="France" w:date="2024-04-10T11:14:00Z"/>
              </w:rPr>
            </w:pPr>
            <w:ins w:id="339" w:author="France" w:date="2024-04-10T11:14:00Z">
              <w:r w:rsidRPr="00B0197C">
                <w:t>60 dB</w:t>
              </w:r>
            </w:ins>
          </w:p>
        </w:tc>
        <w:tc>
          <w:tcPr>
            <w:tcW w:w="503" w:type="pct"/>
          </w:tcPr>
          <w:p w14:paraId="464E6E59" w14:textId="77777777" w:rsidR="00F54BB0" w:rsidRPr="00B0197C" w:rsidRDefault="00F54BB0" w:rsidP="00F54BB0">
            <w:pPr>
              <w:pStyle w:val="Tabletext"/>
              <w:jc w:val="center"/>
              <w:rPr>
                <w:ins w:id="340" w:author="France" w:date="2024-04-10T11:14:00Z"/>
              </w:rPr>
            </w:pPr>
            <w:ins w:id="341" w:author="France" w:date="2024-04-10T11:14:00Z">
              <w:r w:rsidRPr="00B0197C">
                <w:t>MHz</w:t>
              </w:r>
            </w:ins>
          </w:p>
        </w:tc>
        <w:tc>
          <w:tcPr>
            <w:tcW w:w="1023" w:type="pct"/>
            <w:vAlign w:val="center"/>
          </w:tcPr>
          <w:p w14:paraId="49EC3382" w14:textId="77777777" w:rsidR="00F54BB0" w:rsidRPr="00B0197C" w:rsidRDefault="00F54BB0" w:rsidP="00F54BB0">
            <w:pPr>
              <w:pStyle w:val="Tabletext"/>
              <w:keepNext/>
              <w:jc w:val="center"/>
              <w:rPr>
                <w:ins w:id="342" w:author="France" w:date="2024-04-10T11:14:00Z"/>
              </w:rPr>
            </w:pPr>
            <w:ins w:id="343" w:author="France" w:date="2024-04-10T11:14:00Z">
              <w:r w:rsidRPr="00B0197C">
                <w:t>N/A</w:t>
              </w:r>
              <w:r w:rsidRPr="00B0197C">
                <w:rPr>
                  <w:vertAlign w:val="superscript"/>
                </w:rPr>
                <w:t>2</w:t>
              </w:r>
            </w:ins>
          </w:p>
        </w:tc>
        <w:tc>
          <w:tcPr>
            <w:tcW w:w="1138" w:type="pct"/>
            <w:vAlign w:val="center"/>
          </w:tcPr>
          <w:p w14:paraId="0580E0A4" w14:textId="77777777" w:rsidR="00F54BB0" w:rsidRPr="00B0197C" w:rsidRDefault="00F54BB0" w:rsidP="00F54BB0">
            <w:pPr>
              <w:pStyle w:val="Tabletext"/>
              <w:keepNext/>
              <w:jc w:val="center"/>
              <w:rPr>
                <w:ins w:id="344" w:author="France" w:date="2024-04-10T11:14:00Z"/>
              </w:rPr>
            </w:pPr>
            <w:ins w:id="345" w:author="France" w:date="2024-04-10T11:14:00Z">
              <w:r w:rsidRPr="00B0197C">
                <w:t>N/A</w:t>
              </w:r>
              <w:r w:rsidRPr="00B0197C">
                <w:rPr>
                  <w:vertAlign w:val="superscript"/>
                </w:rPr>
                <w:t>2</w:t>
              </w:r>
            </w:ins>
          </w:p>
        </w:tc>
        <w:tc>
          <w:tcPr>
            <w:tcW w:w="1137" w:type="pct"/>
          </w:tcPr>
          <w:p w14:paraId="54AE7FAB" w14:textId="17462321" w:rsidR="00F54BB0" w:rsidRPr="001779ED" w:rsidRDefault="00F54BB0" w:rsidP="00F54BB0">
            <w:pPr>
              <w:pStyle w:val="Tabletext"/>
              <w:keepNext/>
              <w:jc w:val="center"/>
              <w:rPr>
                <w:highlight w:val="yellow"/>
              </w:rPr>
            </w:pPr>
            <w:ins w:id="346" w:author="Tarpinian, Andre (HII-Mission Technologies)" w:date="2024-10-01T09:49:00Z">
              <w:r w:rsidRPr="001779ED">
                <w:rPr>
                  <w:highlight w:val="yellow"/>
                </w:rPr>
                <w:t>92</w:t>
              </w:r>
            </w:ins>
          </w:p>
        </w:tc>
      </w:tr>
      <w:tr w:rsidR="00F54BB0" w:rsidRPr="00B0197C" w14:paraId="1CFD1F54" w14:textId="4564B4CA" w:rsidTr="00F54BB0">
        <w:trPr>
          <w:jc w:val="center"/>
          <w:ins w:id="347" w:author="France" w:date="2024-04-10T11:14:00Z"/>
        </w:trPr>
        <w:tc>
          <w:tcPr>
            <w:tcW w:w="1199" w:type="pct"/>
            <w:gridSpan w:val="3"/>
          </w:tcPr>
          <w:p w14:paraId="16F01E8E" w14:textId="77777777" w:rsidR="00F54BB0" w:rsidRPr="00B0197C" w:rsidRDefault="00F54BB0" w:rsidP="00F54BB0">
            <w:pPr>
              <w:pStyle w:val="Tabletext"/>
              <w:rPr>
                <w:ins w:id="348" w:author="France" w:date="2024-04-10T11:14:00Z"/>
              </w:rPr>
            </w:pPr>
            <w:ins w:id="349" w:author="France" w:date="2024-04-10T11:14:00Z">
              <w:r w:rsidRPr="00B0197C">
                <w:t>NF</w:t>
              </w:r>
            </w:ins>
          </w:p>
        </w:tc>
        <w:tc>
          <w:tcPr>
            <w:tcW w:w="503" w:type="pct"/>
          </w:tcPr>
          <w:p w14:paraId="14D0EC4E" w14:textId="77777777" w:rsidR="00F54BB0" w:rsidRPr="00B0197C" w:rsidRDefault="00F54BB0" w:rsidP="00F54BB0">
            <w:pPr>
              <w:pStyle w:val="Tabletext"/>
              <w:jc w:val="center"/>
              <w:rPr>
                <w:ins w:id="350" w:author="France" w:date="2024-04-10T11:14:00Z"/>
              </w:rPr>
            </w:pPr>
            <w:ins w:id="351" w:author="France" w:date="2024-04-10T11:14:00Z">
              <w:r w:rsidRPr="00B0197C">
                <w:t>dB</w:t>
              </w:r>
            </w:ins>
          </w:p>
        </w:tc>
        <w:tc>
          <w:tcPr>
            <w:tcW w:w="1023" w:type="pct"/>
            <w:vAlign w:val="center"/>
          </w:tcPr>
          <w:p w14:paraId="2E062116" w14:textId="77777777" w:rsidR="00F54BB0" w:rsidRPr="00B0197C" w:rsidRDefault="00F54BB0" w:rsidP="00F54BB0">
            <w:pPr>
              <w:pStyle w:val="Tabletext"/>
              <w:keepNext/>
              <w:jc w:val="center"/>
              <w:rPr>
                <w:ins w:id="352" w:author="France" w:date="2024-04-10T11:14:00Z"/>
              </w:rPr>
            </w:pPr>
            <w:ins w:id="353" w:author="France" w:date="2024-04-10T11:14:00Z">
              <w:r w:rsidRPr="00B0197C">
                <w:t>3</w:t>
              </w:r>
            </w:ins>
          </w:p>
        </w:tc>
        <w:tc>
          <w:tcPr>
            <w:tcW w:w="1138" w:type="pct"/>
            <w:vAlign w:val="center"/>
          </w:tcPr>
          <w:p w14:paraId="3C301E09" w14:textId="77777777" w:rsidR="00F54BB0" w:rsidRPr="00B0197C" w:rsidRDefault="00F54BB0" w:rsidP="00F54BB0">
            <w:pPr>
              <w:pStyle w:val="Tabletext"/>
              <w:keepNext/>
              <w:jc w:val="center"/>
              <w:rPr>
                <w:ins w:id="354" w:author="France" w:date="2024-04-10T11:14:00Z"/>
              </w:rPr>
            </w:pPr>
            <w:ins w:id="355" w:author="France" w:date="2024-04-10T11:14:00Z">
              <w:r w:rsidRPr="00B0197C">
                <w:t>3</w:t>
              </w:r>
            </w:ins>
          </w:p>
        </w:tc>
        <w:tc>
          <w:tcPr>
            <w:tcW w:w="1137" w:type="pct"/>
          </w:tcPr>
          <w:p w14:paraId="437871EA" w14:textId="1608D5FB" w:rsidR="00F54BB0" w:rsidRPr="001779ED" w:rsidRDefault="00F54BB0" w:rsidP="00F54BB0">
            <w:pPr>
              <w:pStyle w:val="Tabletext"/>
              <w:keepNext/>
              <w:jc w:val="center"/>
              <w:rPr>
                <w:highlight w:val="yellow"/>
              </w:rPr>
            </w:pPr>
            <w:ins w:id="356" w:author="Tarpinian, Andre (HII-Mission Technologies)" w:date="2024-10-01T09:49:00Z">
              <w:r w:rsidRPr="001779ED">
                <w:rPr>
                  <w:highlight w:val="yellow"/>
                </w:rPr>
                <w:t>10</w:t>
              </w:r>
            </w:ins>
          </w:p>
        </w:tc>
      </w:tr>
      <w:tr w:rsidR="00F54BB0" w:rsidRPr="00B0197C" w14:paraId="384F5508" w14:textId="7EB6F140" w:rsidTr="00F54BB0">
        <w:trPr>
          <w:jc w:val="center"/>
          <w:ins w:id="357" w:author="France" w:date="2024-04-10T11:14:00Z"/>
        </w:trPr>
        <w:tc>
          <w:tcPr>
            <w:tcW w:w="1199" w:type="pct"/>
            <w:gridSpan w:val="3"/>
          </w:tcPr>
          <w:p w14:paraId="35A7AE1C" w14:textId="77777777" w:rsidR="00F54BB0" w:rsidRPr="00B0197C" w:rsidRDefault="00F54BB0" w:rsidP="00F54BB0">
            <w:pPr>
              <w:pStyle w:val="Tabletext"/>
              <w:rPr>
                <w:ins w:id="358" w:author="France" w:date="2024-04-10T11:14:00Z"/>
              </w:rPr>
            </w:pPr>
            <w:ins w:id="359" w:author="France" w:date="2024-04-10T11:14:00Z">
              <w:r w:rsidRPr="00B0197C">
                <w:t xml:space="preserve">Sensitivity </w:t>
              </w:r>
            </w:ins>
          </w:p>
        </w:tc>
        <w:tc>
          <w:tcPr>
            <w:tcW w:w="503" w:type="pct"/>
          </w:tcPr>
          <w:p w14:paraId="7CCF44C8" w14:textId="77777777" w:rsidR="00F54BB0" w:rsidRPr="00B0197C" w:rsidRDefault="00F54BB0" w:rsidP="00F54BB0">
            <w:pPr>
              <w:pStyle w:val="Tabletext"/>
              <w:jc w:val="center"/>
              <w:rPr>
                <w:ins w:id="360" w:author="France" w:date="2024-04-10T11:14:00Z"/>
              </w:rPr>
            </w:pPr>
            <w:ins w:id="361" w:author="France" w:date="2024-04-10T11:14:00Z">
              <w:r w:rsidRPr="00B0197C">
                <w:t>dBm</w:t>
              </w:r>
            </w:ins>
          </w:p>
        </w:tc>
        <w:tc>
          <w:tcPr>
            <w:tcW w:w="1023" w:type="pct"/>
            <w:vAlign w:val="center"/>
          </w:tcPr>
          <w:p w14:paraId="368E99FA" w14:textId="77777777" w:rsidR="00F54BB0" w:rsidRPr="00B0197C" w:rsidRDefault="00F54BB0" w:rsidP="00F54BB0">
            <w:pPr>
              <w:pStyle w:val="Tabletext"/>
              <w:keepNext/>
              <w:jc w:val="center"/>
              <w:rPr>
                <w:ins w:id="362" w:author="France" w:date="2024-04-10T11:14:00Z"/>
              </w:rPr>
            </w:pPr>
            <w:ins w:id="363" w:author="France" w:date="2024-04-10T11:14:00Z">
              <w:r w:rsidRPr="00B0197C">
                <w:t>Up to -110</w:t>
              </w:r>
            </w:ins>
          </w:p>
        </w:tc>
        <w:tc>
          <w:tcPr>
            <w:tcW w:w="1138" w:type="pct"/>
            <w:vAlign w:val="center"/>
          </w:tcPr>
          <w:p w14:paraId="17B5E643" w14:textId="77777777" w:rsidR="00F54BB0" w:rsidRPr="00B0197C" w:rsidRDefault="00F54BB0" w:rsidP="00F54BB0">
            <w:pPr>
              <w:pStyle w:val="Tabletext"/>
              <w:keepNext/>
              <w:jc w:val="center"/>
              <w:rPr>
                <w:ins w:id="364" w:author="France" w:date="2024-04-10T11:14:00Z"/>
              </w:rPr>
            </w:pPr>
            <w:ins w:id="365" w:author="France" w:date="2024-04-10T11:14:00Z">
              <w:r w:rsidRPr="00B0197C">
                <w:t>Up to −110</w:t>
              </w:r>
            </w:ins>
          </w:p>
        </w:tc>
        <w:tc>
          <w:tcPr>
            <w:tcW w:w="1137" w:type="pct"/>
          </w:tcPr>
          <w:p w14:paraId="4B521CE2" w14:textId="50EF728D" w:rsidR="00F54BB0" w:rsidRPr="001779ED" w:rsidRDefault="00F54BB0" w:rsidP="00F54BB0">
            <w:pPr>
              <w:pStyle w:val="Tabletext"/>
              <w:keepNext/>
              <w:jc w:val="center"/>
              <w:rPr>
                <w:highlight w:val="yellow"/>
              </w:rPr>
            </w:pPr>
            <w:ins w:id="366" w:author="Tarpinian, Andre (HII-Mission Technologies)" w:date="2024-10-01T09:49:00Z">
              <w:r w:rsidRPr="001779ED">
                <w:rPr>
                  <w:highlight w:val="yellow"/>
                </w:rPr>
                <w:t>-80</w:t>
              </w:r>
            </w:ins>
          </w:p>
        </w:tc>
      </w:tr>
      <w:tr w:rsidR="00F54BB0" w:rsidRPr="00B0197C" w14:paraId="1CA2C6FD" w14:textId="282AF507" w:rsidTr="00F54BB0">
        <w:trPr>
          <w:jc w:val="center"/>
          <w:ins w:id="367" w:author="France" w:date="2024-04-10T11:14:00Z"/>
        </w:trPr>
        <w:tc>
          <w:tcPr>
            <w:tcW w:w="1199" w:type="pct"/>
            <w:gridSpan w:val="3"/>
          </w:tcPr>
          <w:p w14:paraId="567DF2B1" w14:textId="77777777" w:rsidR="00F54BB0" w:rsidRPr="00B0197C" w:rsidRDefault="00F54BB0" w:rsidP="00F54BB0">
            <w:pPr>
              <w:pStyle w:val="Tabletext"/>
              <w:rPr>
                <w:ins w:id="368" w:author="France" w:date="2024-04-10T11:14:00Z"/>
              </w:rPr>
            </w:pPr>
            <w:ins w:id="369" w:author="France" w:date="2024-04-10T11:14:00Z">
              <w:r w:rsidRPr="00B0197C">
                <w:t xml:space="preserve">Image rejection </w:t>
              </w:r>
            </w:ins>
          </w:p>
        </w:tc>
        <w:tc>
          <w:tcPr>
            <w:tcW w:w="503" w:type="pct"/>
          </w:tcPr>
          <w:p w14:paraId="38D44186" w14:textId="77777777" w:rsidR="00F54BB0" w:rsidRPr="00B0197C" w:rsidRDefault="00F54BB0" w:rsidP="00F54BB0">
            <w:pPr>
              <w:pStyle w:val="Tabletext"/>
              <w:jc w:val="center"/>
              <w:rPr>
                <w:ins w:id="370" w:author="France" w:date="2024-04-10T11:14:00Z"/>
              </w:rPr>
            </w:pPr>
            <w:ins w:id="371" w:author="France" w:date="2024-04-10T11:14:00Z">
              <w:r w:rsidRPr="00B0197C">
                <w:t>(dB)</w:t>
              </w:r>
            </w:ins>
          </w:p>
        </w:tc>
        <w:tc>
          <w:tcPr>
            <w:tcW w:w="1023" w:type="pct"/>
            <w:vAlign w:val="center"/>
          </w:tcPr>
          <w:p w14:paraId="41E2879F" w14:textId="77777777" w:rsidR="00F54BB0" w:rsidRPr="00B0197C" w:rsidRDefault="00F54BB0" w:rsidP="00F54BB0">
            <w:pPr>
              <w:pStyle w:val="Tabletext"/>
              <w:keepNext/>
              <w:jc w:val="center"/>
              <w:rPr>
                <w:ins w:id="372" w:author="France" w:date="2024-04-10T11:14:00Z"/>
              </w:rPr>
            </w:pPr>
            <w:ins w:id="373" w:author="France" w:date="2024-04-10T11:14:00Z">
              <w:r w:rsidRPr="00B0197C">
                <w:t>N/A</w:t>
              </w:r>
              <w:r w:rsidRPr="00B0197C">
                <w:rPr>
                  <w:vertAlign w:val="superscript"/>
                </w:rPr>
                <w:t>2</w:t>
              </w:r>
            </w:ins>
          </w:p>
        </w:tc>
        <w:tc>
          <w:tcPr>
            <w:tcW w:w="1138" w:type="pct"/>
            <w:vAlign w:val="center"/>
          </w:tcPr>
          <w:p w14:paraId="2A79C5B7" w14:textId="77777777" w:rsidR="00F54BB0" w:rsidRPr="00B0197C" w:rsidRDefault="00F54BB0" w:rsidP="00F54BB0">
            <w:pPr>
              <w:pStyle w:val="Tabletext"/>
              <w:keepNext/>
              <w:jc w:val="center"/>
              <w:rPr>
                <w:ins w:id="374" w:author="France" w:date="2024-04-10T11:14:00Z"/>
              </w:rPr>
            </w:pPr>
            <w:ins w:id="375" w:author="France" w:date="2024-04-10T11:14:00Z">
              <w:r w:rsidRPr="00B0197C">
                <w:t>N/A</w:t>
              </w:r>
              <w:r w:rsidRPr="00B0197C">
                <w:rPr>
                  <w:vertAlign w:val="superscript"/>
                </w:rPr>
                <w:t>2</w:t>
              </w:r>
            </w:ins>
          </w:p>
        </w:tc>
        <w:tc>
          <w:tcPr>
            <w:tcW w:w="1137" w:type="pct"/>
          </w:tcPr>
          <w:p w14:paraId="1306C8BD" w14:textId="6955BD2C" w:rsidR="00F54BB0" w:rsidRPr="001779ED" w:rsidRDefault="00F54BB0" w:rsidP="00F54BB0">
            <w:pPr>
              <w:pStyle w:val="Tabletext"/>
              <w:keepNext/>
              <w:jc w:val="center"/>
              <w:rPr>
                <w:highlight w:val="yellow"/>
              </w:rPr>
            </w:pPr>
            <w:ins w:id="376" w:author="Tarpinian, Andre (HII-Mission Technologies)" w:date="2024-10-01T09:49:00Z">
              <w:r w:rsidRPr="001779ED">
                <w:rPr>
                  <w:highlight w:val="yellow"/>
                </w:rPr>
                <w:t>0</w:t>
              </w:r>
            </w:ins>
          </w:p>
        </w:tc>
      </w:tr>
      <w:tr w:rsidR="00F54BB0" w:rsidRPr="00B0197C" w14:paraId="7AE48A50" w14:textId="064FC12C" w:rsidTr="00F54BB0">
        <w:trPr>
          <w:jc w:val="center"/>
          <w:ins w:id="377" w:author="France" w:date="2024-04-10T11:14:00Z"/>
        </w:trPr>
        <w:tc>
          <w:tcPr>
            <w:tcW w:w="1199" w:type="pct"/>
            <w:gridSpan w:val="3"/>
          </w:tcPr>
          <w:p w14:paraId="2BB892A8" w14:textId="77777777" w:rsidR="00F54BB0" w:rsidRPr="00B0197C" w:rsidRDefault="00F54BB0" w:rsidP="00F54BB0">
            <w:pPr>
              <w:pStyle w:val="Tabletext"/>
              <w:rPr>
                <w:ins w:id="378" w:author="France" w:date="2024-04-10T11:14:00Z"/>
              </w:rPr>
            </w:pPr>
            <w:ins w:id="379" w:author="France" w:date="2024-04-10T11:14:00Z">
              <w:r w:rsidRPr="00B0197C">
                <w:t xml:space="preserve">Spurious rejection </w:t>
              </w:r>
            </w:ins>
          </w:p>
        </w:tc>
        <w:tc>
          <w:tcPr>
            <w:tcW w:w="503" w:type="pct"/>
          </w:tcPr>
          <w:p w14:paraId="62DEFA17" w14:textId="77777777" w:rsidR="00F54BB0" w:rsidRPr="00B0197C" w:rsidRDefault="00F54BB0" w:rsidP="00F54BB0">
            <w:pPr>
              <w:pStyle w:val="Tabletext"/>
              <w:jc w:val="center"/>
              <w:rPr>
                <w:ins w:id="380" w:author="France" w:date="2024-04-10T11:14:00Z"/>
              </w:rPr>
            </w:pPr>
            <w:ins w:id="381" w:author="France" w:date="2024-04-10T11:14:00Z">
              <w:r w:rsidRPr="00B0197C">
                <w:t>(dB)</w:t>
              </w:r>
            </w:ins>
          </w:p>
        </w:tc>
        <w:tc>
          <w:tcPr>
            <w:tcW w:w="1023" w:type="pct"/>
            <w:vAlign w:val="center"/>
          </w:tcPr>
          <w:p w14:paraId="1F2D3400" w14:textId="77777777" w:rsidR="00F54BB0" w:rsidRPr="00B0197C" w:rsidRDefault="00F54BB0" w:rsidP="00F54BB0">
            <w:pPr>
              <w:pStyle w:val="Tabletext"/>
              <w:jc w:val="center"/>
              <w:rPr>
                <w:ins w:id="382" w:author="France" w:date="2024-04-10T11:14:00Z"/>
              </w:rPr>
            </w:pPr>
            <w:ins w:id="383" w:author="France" w:date="2024-04-10T11:14:00Z">
              <w:r w:rsidRPr="00B0197C">
                <w:t>N/A</w:t>
              </w:r>
              <w:r w:rsidRPr="00B0197C">
                <w:rPr>
                  <w:vertAlign w:val="superscript"/>
                </w:rPr>
                <w:t>2</w:t>
              </w:r>
            </w:ins>
          </w:p>
        </w:tc>
        <w:tc>
          <w:tcPr>
            <w:tcW w:w="1138" w:type="pct"/>
            <w:vAlign w:val="center"/>
          </w:tcPr>
          <w:p w14:paraId="2430B034" w14:textId="77777777" w:rsidR="00F54BB0" w:rsidRPr="00B0197C" w:rsidRDefault="00F54BB0" w:rsidP="00F54BB0">
            <w:pPr>
              <w:pStyle w:val="Tabletext"/>
              <w:jc w:val="center"/>
              <w:rPr>
                <w:ins w:id="384" w:author="France" w:date="2024-04-10T11:14:00Z"/>
              </w:rPr>
            </w:pPr>
            <w:ins w:id="385" w:author="France" w:date="2024-04-10T11:14:00Z">
              <w:r w:rsidRPr="00B0197C">
                <w:t>N/A</w:t>
              </w:r>
              <w:r w:rsidRPr="00B0197C">
                <w:rPr>
                  <w:vertAlign w:val="superscript"/>
                </w:rPr>
                <w:t>2</w:t>
              </w:r>
            </w:ins>
          </w:p>
        </w:tc>
        <w:tc>
          <w:tcPr>
            <w:tcW w:w="1137" w:type="pct"/>
          </w:tcPr>
          <w:p w14:paraId="3CB2658A" w14:textId="289CE473" w:rsidR="00F54BB0" w:rsidRPr="001779ED" w:rsidRDefault="00F54BB0" w:rsidP="00F54BB0">
            <w:pPr>
              <w:pStyle w:val="Tabletext"/>
              <w:jc w:val="center"/>
              <w:rPr>
                <w:highlight w:val="yellow"/>
              </w:rPr>
            </w:pPr>
            <w:ins w:id="386" w:author="Tarpinian, Andre (HII-Mission Technologies)" w:date="2024-10-01T09:49:00Z">
              <w:r w:rsidRPr="001779ED">
                <w:rPr>
                  <w:highlight w:val="yellow"/>
                </w:rPr>
                <w:t>60</w:t>
              </w:r>
            </w:ins>
          </w:p>
        </w:tc>
      </w:tr>
      <w:tr w:rsidR="00F54BB0" w:rsidRPr="00B0197C" w14:paraId="5364E3F8" w14:textId="22EE2D96" w:rsidTr="00F54BB0">
        <w:trPr>
          <w:jc w:val="center"/>
          <w:ins w:id="387" w:author="France" w:date="2024-04-10T11:14:00Z"/>
        </w:trPr>
        <w:tc>
          <w:tcPr>
            <w:tcW w:w="3863" w:type="pct"/>
            <w:gridSpan w:val="6"/>
            <w:shd w:val="clear" w:color="auto" w:fill="BFBFBF" w:themeFill="background1" w:themeFillShade="BF"/>
          </w:tcPr>
          <w:p w14:paraId="2C9B0D95" w14:textId="77777777" w:rsidR="00F54BB0" w:rsidRPr="00B0197C" w:rsidRDefault="00F54BB0" w:rsidP="00F54BB0">
            <w:pPr>
              <w:pStyle w:val="Tabletext"/>
              <w:rPr>
                <w:ins w:id="388" w:author="France" w:date="2024-04-10T11:14:00Z"/>
                <w:b/>
              </w:rPr>
            </w:pPr>
            <w:ins w:id="389" w:author="France" w:date="2024-04-10T11:14:00Z">
              <w:r w:rsidRPr="00B0197C">
                <w:rPr>
                  <w:b/>
                </w:rPr>
                <w:t>Antenna</w:t>
              </w:r>
            </w:ins>
          </w:p>
        </w:tc>
        <w:tc>
          <w:tcPr>
            <w:tcW w:w="1137" w:type="pct"/>
            <w:shd w:val="clear" w:color="auto" w:fill="BFBFBF" w:themeFill="background1" w:themeFillShade="BF"/>
          </w:tcPr>
          <w:p w14:paraId="26578DCA" w14:textId="77777777" w:rsidR="00F54BB0" w:rsidRPr="001779ED" w:rsidRDefault="00F54BB0" w:rsidP="00F54BB0">
            <w:pPr>
              <w:pStyle w:val="Tabletext"/>
              <w:rPr>
                <w:b/>
                <w:highlight w:val="yellow"/>
              </w:rPr>
            </w:pPr>
          </w:p>
        </w:tc>
      </w:tr>
      <w:tr w:rsidR="00F54BB0" w:rsidRPr="00B0197C" w14:paraId="4FF97457" w14:textId="07E73E00" w:rsidTr="00F54BB0">
        <w:trPr>
          <w:jc w:val="center"/>
          <w:ins w:id="390" w:author="France" w:date="2024-04-10T11:14:00Z"/>
        </w:trPr>
        <w:tc>
          <w:tcPr>
            <w:tcW w:w="1191" w:type="pct"/>
            <w:gridSpan w:val="2"/>
          </w:tcPr>
          <w:p w14:paraId="608A8EF0" w14:textId="77777777" w:rsidR="00F54BB0" w:rsidRPr="00B0197C" w:rsidRDefault="00F54BB0" w:rsidP="00F54BB0">
            <w:pPr>
              <w:pStyle w:val="Tabletext"/>
              <w:rPr>
                <w:ins w:id="391" w:author="France" w:date="2024-04-10T11:14:00Z"/>
              </w:rPr>
            </w:pPr>
            <w:ins w:id="392" w:author="France" w:date="2024-04-10T11:14:00Z">
              <w:r w:rsidRPr="00B0197C">
                <w:t xml:space="preserve">Antenna gain </w:t>
              </w:r>
            </w:ins>
          </w:p>
        </w:tc>
        <w:tc>
          <w:tcPr>
            <w:tcW w:w="511" w:type="pct"/>
            <w:gridSpan w:val="2"/>
          </w:tcPr>
          <w:p w14:paraId="3E9A71F7" w14:textId="77777777" w:rsidR="00F54BB0" w:rsidRPr="00B0197C" w:rsidRDefault="00F54BB0" w:rsidP="00F54BB0">
            <w:pPr>
              <w:pStyle w:val="Tabletext"/>
              <w:jc w:val="center"/>
              <w:rPr>
                <w:ins w:id="393" w:author="France" w:date="2024-04-10T11:14:00Z"/>
              </w:rPr>
            </w:pPr>
            <w:ins w:id="394" w:author="France" w:date="2024-04-10T11:14:00Z">
              <w:r w:rsidRPr="00B0197C">
                <w:t>dBi</w:t>
              </w:r>
            </w:ins>
          </w:p>
        </w:tc>
        <w:tc>
          <w:tcPr>
            <w:tcW w:w="1023" w:type="pct"/>
            <w:vAlign w:val="center"/>
          </w:tcPr>
          <w:p w14:paraId="4612F655" w14:textId="77777777" w:rsidR="00F54BB0" w:rsidRPr="00B0197C" w:rsidRDefault="00F54BB0" w:rsidP="00F54BB0">
            <w:pPr>
              <w:pStyle w:val="Tabletext"/>
              <w:jc w:val="center"/>
              <w:rPr>
                <w:ins w:id="395" w:author="France" w:date="2024-04-10T11:14:00Z"/>
              </w:rPr>
            </w:pPr>
            <w:ins w:id="396" w:author="France" w:date="2024-04-10T11:14:00Z">
              <w:r w:rsidRPr="00B0197C">
                <w:t>−3 to 6</w:t>
              </w:r>
            </w:ins>
          </w:p>
        </w:tc>
        <w:tc>
          <w:tcPr>
            <w:tcW w:w="1138" w:type="pct"/>
            <w:vAlign w:val="center"/>
          </w:tcPr>
          <w:p w14:paraId="60810068" w14:textId="77777777" w:rsidR="00F54BB0" w:rsidRPr="00B0197C" w:rsidRDefault="00F54BB0" w:rsidP="00F54BB0">
            <w:pPr>
              <w:pStyle w:val="Tabletext"/>
              <w:jc w:val="center"/>
              <w:rPr>
                <w:ins w:id="397" w:author="France" w:date="2024-04-10T11:14:00Z"/>
              </w:rPr>
            </w:pPr>
            <w:ins w:id="398" w:author="France" w:date="2024-04-10T11:14:00Z">
              <w:r w:rsidRPr="00B0197C">
                <w:t>44</w:t>
              </w:r>
            </w:ins>
          </w:p>
        </w:tc>
        <w:tc>
          <w:tcPr>
            <w:tcW w:w="1137" w:type="pct"/>
          </w:tcPr>
          <w:p w14:paraId="4D4241A4" w14:textId="137BACCF" w:rsidR="00F54BB0" w:rsidRPr="001779ED" w:rsidRDefault="00F54BB0" w:rsidP="00F54BB0">
            <w:pPr>
              <w:pStyle w:val="Tabletext"/>
              <w:jc w:val="center"/>
              <w:rPr>
                <w:highlight w:val="yellow"/>
              </w:rPr>
            </w:pPr>
            <w:ins w:id="399" w:author="Tarpinian, Andre (HII-Mission Technologies)" w:date="2024-10-01T09:49:00Z">
              <w:r w:rsidRPr="001779ED">
                <w:rPr>
                  <w:highlight w:val="yellow"/>
                </w:rPr>
                <w:t>36</w:t>
              </w:r>
            </w:ins>
          </w:p>
        </w:tc>
      </w:tr>
      <w:tr w:rsidR="00F54BB0" w:rsidRPr="00B0197C" w14:paraId="237D8650" w14:textId="01DD20E6" w:rsidTr="00F54BB0">
        <w:trPr>
          <w:jc w:val="center"/>
          <w:ins w:id="400" w:author="France" w:date="2024-04-10T11:14:00Z"/>
        </w:trPr>
        <w:tc>
          <w:tcPr>
            <w:tcW w:w="1191" w:type="pct"/>
            <w:gridSpan w:val="2"/>
          </w:tcPr>
          <w:p w14:paraId="2FF1104A" w14:textId="77777777" w:rsidR="00F54BB0" w:rsidRPr="00B0197C" w:rsidRDefault="00F54BB0" w:rsidP="00F54BB0">
            <w:pPr>
              <w:pStyle w:val="Tabletext"/>
              <w:rPr>
                <w:ins w:id="401" w:author="France" w:date="2024-04-10T11:14:00Z"/>
              </w:rPr>
            </w:pPr>
            <w:ins w:id="402" w:author="France" w:date="2024-04-10T11:14:00Z">
              <w:r w:rsidRPr="00B0197C">
                <w:lastRenderedPageBreak/>
                <w:t>1</w:t>
              </w:r>
              <w:r w:rsidRPr="00B0197C">
                <w:rPr>
                  <w:vertAlign w:val="superscript"/>
                </w:rPr>
                <w:t>st</w:t>
              </w:r>
              <w:r w:rsidRPr="00B0197C">
                <w:t xml:space="preserve"> sidelobe</w:t>
              </w:r>
            </w:ins>
          </w:p>
        </w:tc>
        <w:tc>
          <w:tcPr>
            <w:tcW w:w="511" w:type="pct"/>
            <w:gridSpan w:val="2"/>
          </w:tcPr>
          <w:p w14:paraId="4E0AA2D3" w14:textId="77777777" w:rsidR="00F54BB0" w:rsidRPr="00B0197C" w:rsidRDefault="00F54BB0" w:rsidP="00F54BB0">
            <w:pPr>
              <w:pStyle w:val="Tabletext"/>
              <w:jc w:val="center"/>
              <w:rPr>
                <w:ins w:id="403" w:author="France" w:date="2024-04-10T11:14:00Z"/>
              </w:rPr>
            </w:pPr>
            <w:ins w:id="404" w:author="France" w:date="2024-04-10T11:14:00Z">
              <w:r w:rsidRPr="00B0197C">
                <w:t>dBi</w:t>
              </w:r>
            </w:ins>
          </w:p>
        </w:tc>
        <w:tc>
          <w:tcPr>
            <w:tcW w:w="1023" w:type="pct"/>
            <w:vAlign w:val="center"/>
          </w:tcPr>
          <w:p w14:paraId="09155E7C" w14:textId="77777777" w:rsidR="00F54BB0" w:rsidRPr="00B0197C" w:rsidRDefault="00F54BB0" w:rsidP="00F54BB0">
            <w:pPr>
              <w:pStyle w:val="Tabletext"/>
              <w:jc w:val="center"/>
              <w:rPr>
                <w:ins w:id="405" w:author="France" w:date="2024-04-10T11:14:00Z"/>
                <w:color w:val="FF0000"/>
              </w:rPr>
            </w:pPr>
            <w:ins w:id="406" w:author="France" w:date="2024-04-10T11:14:00Z">
              <w:r w:rsidRPr="00B0197C">
                <w:t>N/A</w:t>
              </w:r>
              <w:r w:rsidRPr="00B0197C">
                <w:rPr>
                  <w:vertAlign w:val="superscript"/>
                </w:rPr>
                <w:t>2</w:t>
              </w:r>
            </w:ins>
          </w:p>
        </w:tc>
        <w:tc>
          <w:tcPr>
            <w:tcW w:w="1138" w:type="pct"/>
            <w:vAlign w:val="center"/>
          </w:tcPr>
          <w:p w14:paraId="13D668C2" w14:textId="77777777" w:rsidR="00F54BB0" w:rsidRPr="0094468C" w:rsidRDefault="00F54BB0" w:rsidP="00F54BB0">
            <w:pPr>
              <w:pStyle w:val="Tabletext"/>
              <w:keepLines/>
              <w:tabs>
                <w:tab w:val="left" w:leader="dot" w:pos="7938"/>
                <w:tab w:val="center" w:pos="9526"/>
              </w:tabs>
              <w:ind w:left="567" w:hanging="567"/>
              <w:jc w:val="center"/>
              <w:rPr>
                <w:ins w:id="407" w:author="France" w:date="2024-04-10T11:14:00Z"/>
                <w:rFonts w:eastAsia="Calibri"/>
              </w:rPr>
            </w:pPr>
            <w:ins w:id="408" w:author="France" w:date="2024-04-10T11:14:00Z">
              <w:r w:rsidRPr="00B0197C">
                <w:t>N/A</w:t>
              </w:r>
              <w:r w:rsidRPr="00B0197C">
                <w:rPr>
                  <w:vertAlign w:val="superscript"/>
                </w:rPr>
                <w:t>2</w:t>
              </w:r>
            </w:ins>
          </w:p>
        </w:tc>
        <w:tc>
          <w:tcPr>
            <w:tcW w:w="1137" w:type="pct"/>
          </w:tcPr>
          <w:p w14:paraId="1B43D5BF" w14:textId="7DB7AF64" w:rsidR="00F54BB0" w:rsidRPr="001779ED" w:rsidRDefault="00F54BB0" w:rsidP="00F54BB0">
            <w:pPr>
              <w:pStyle w:val="Tabletext"/>
              <w:keepLines/>
              <w:tabs>
                <w:tab w:val="left" w:leader="dot" w:pos="7938"/>
                <w:tab w:val="center" w:pos="9526"/>
              </w:tabs>
              <w:ind w:left="567" w:hanging="567"/>
              <w:jc w:val="center"/>
              <w:rPr>
                <w:highlight w:val="yellow"/>
              </w:rPr>
            </w:pPr>
            <w:ins w:id="409" w:author="Tarpinian, Andre (HII-Mission Technologies)" w:date="2024-10-01T09:49:00Z">
              <w:r w:rsidRPr="001779ED">
                <w:rPr>
                  <w:highlight w:val="yellow"/>
                </w:rPr>
                <w:t>15</w:t>
              </w:r>
            </w:ins>
          </w:p>
        </w:tc>
      </w:tr>
      <w:tr w:rsidR="00F54BB0" w:rsidRPr="00B0197C" w14:paraId="03F0E771" w14:textId="146BD117" w:rsidTr="00F54BB0">
        <w:trPr>
          <w:jc w:val="center"/>
          <w:ins w:id="410" w:author="France" w:date="2024-04-10T11:14:00Z"/>
        </w:trPr>
        <w:tc>
          <w:tcPr>
            <w:tcW w:w="1191" w:type="pct"/>
            <w:gridSpan w:val="2"/>
          </w:tcPr>
          <w:p w14:paraId="21966882" w14:textId="77777777" w:rsidR="00F54BB0" w:rsidRPr="00B0197C" w:rsidRDefault="00F54BB0" w:rsidP="00F54BB0">
            <w:pPr>
              <w:pStyle w:val="Tabletext"/>
              <w:rPr>
                <w:ins w:id="411" w:author="France" w:date="2024-04-10T11:14:00Z"/>
              </w:rPr>
            </w:pPr>
            <w:ins w:id="412" w:author="France" w:date="2024-04-10T11:14:00Z">
              <w:r w:rsidRPr="00B0197C">
                <w:t>Polarization</w:t>
              </w:r>
            </w:ins>
          </w:p>
        </w:tc>
        <w:tc>
          <w:tcPr>
            <w:tcW w:w="511" w:type="pct"/>
            <w:gridSpan w:val="2"/>
          </w:tcPr>
          <w:p w14:paraId="2233F49B" w14:textId="77777777" w:rsidR="00F54BB0" w:rsidRPr="00B0197C" w:rsidRDefault="00F54BB0" w:rsidP="00F54BB0">
            <w:pPr>
              <w:pStyle w:val="Tabletext"/>
              <w:rPr>
                <w:ins w:id="413" w:author="France" w:date="2024-04-10T11:14:00Z"/>
              </w:rPr>
            </w:pPr>
          </w:p>
        </w:tc>
        <w:tc>
          <w:tcPr>
            <w:tcW w:w="1023" w:type="pct"/>
            <w:vAlign w:val="center"/>
          </w:tcPr>
          <w:p w14:paraId="3E3BACAF" w14:textId="77777777" w:rsidR="00F54BB0" w:rsidRPr="00B0197C" w:rsidRDefault="00F54BB0" w:rsidP="00F54BB0">
            <w:pPr>
              <w:pStyle w:val="Tabletext"/>
              <w:jc w:val="center"/>
              <w:rPr>
                <w:ins w:id="414" w:author="France" w:date="2024-04-10T11:14:00Z"/>
                <w:vertAlign w:val="superscript"/>
              </w:rPr>
            </w:pPr>
            <w:ins w:id="415" w:author="France" w:date="2024-04-10T11:14:00Z">
              <w:r w:rsidRPr="00B0197C">
                <w:t>V</w:t>
              </w:r>
            </w:ins>
          </w:p>
        </w:tc>
        <w:tc>
          <w:tcPr>
            <w:tcW w:w="1138" w:type="pct"/>
            <w:vAlign w:val="center"/>
          </w:tcPr>
          <w:p w14:paraId="125C8F44" w14:textId="77777777" w:rsidR="00F54BB0" w:rsidRPr="00B0197C" w:rsidRDefault="00F54BB0" w:rsidP="00F54BB0">
            <w:pPr>
              <w:pStyle w:val="Tabletext"/>
              <w:jc w:val="center"/>
              <w:rPr>
                <w:ins w:id="416" w:author="France" w:date="2024-04-10T11:14:00Z"/>
                <w:vertAlign w:val="superscript"/>
              </w:rPr>
            </w:pPr>
            <w:ins w:id="417" w:author="France" w:date="2024-04-10T11:14:00Z">
              <w:r w:rsidRPr="00B0197C">
                <w:t>V</w:t>
              </w:r>
            </w:ins>
          </w:p>
        </w:tc>
        <w:tc>
          <w:tcPr>
            <w:tcW w:w="1137" w:type="pct"/>
          </w:tcPr>
          <w:p w14:paraId="07411B87" w14:textId="6773FC8D" w:rsidR="00F54BB0" w:rsidRPr="001779ED" w:rsidRDefault="00F54BB0" w:rsidP="00F54BB0">
            <w:pPr>
              <w:pStyle w:val="Tabletext"/>
              <w:jc w:val="center"/>
              <w:rPr>
                <w:highlight w:val="yellow"/>
              </w:rPr>
            </w:pPr>
            <w:ins w:id="418" w:author="Tarpinian, Andre (HII-Mission Technologies)" w:date="2024-10-01T09:50:00Z">
              <w:r w:rsidRPr="001779ED">
                <w:rPr>
                  <w:highlight w:val="yellow"/>
                </w:rPr>
                <w:t>RHCP</w:t>
              </w:r>
            </w:ins>
          </w:p>
        </w:tc>
      </w:tr>
      <w:tr w:rsidR="00F54BB0" w:rsidRPr="00B0197C" w14:paraId="2F4BA94A" w14:textId="67C9B80C" w:rsidTr="00F54BB0">
        <w:trPr>
          <w:jc w:val="center"/>
          <w:ins w:id="419" w:author="France" w:date="2024-04-10T11:14:00Z"/>
        </w:trPr>
        <w:tc>
          <w:tcPr>
            <w:tcW w:w="1191" w:type="pct"/>
            <w:gridSpan w:val="2"/>
          </w:tcPr>
          <w:p w14:paraId="4BEB9552" w14:textId="77777777" w:rsidR="00F54BB0" w:rsidRPr="00B0197C" w:rsidRDefault="00F54BB0" w:rsidP="00F54BB0">
            <w:pPr>
              <w:pStyle w:val="Tabletext"/>
              <w:rPr>
                <w:ins w:id="420" w:author="France" w:date="2024-04-10T11:14:00Z"/>
              </w:rPr>
            </w:pPr>
            <w:ins w:id="421" w:author="France" w:date="2024-04-10T11:14:00Z">
              <w:r w:rsidRPr="00B0197C">
                <w:t>Antenna pattern/type</w:t>
              </w:r>
            </w:ins>
          </w:p>
        </w:tc>
        <w:tc>
          <w:tcPr>
            <w:tcW w:w="511" w:type="pct"/>
            <w:gridSpan w:val="2"/>
          </w:tcPr>
          <w:p w14:paraId="27CC3844" w14:textId="77777777" w:rsidR="00F54BB0" w:rsidRPr="00B0197C" w:rsidRDefault="00F54BB0" w:rsidP="00F54BB0">
            <w:pPr>
              <w:pStyle w:val="Tabletext"/>
              <w:rPr>
                <w:ins w:id="422" w:author="France" w:date="2024-04-10T11:14:00Z"/>
              </w:rPr>
            </w:pPr>
          </w:p>
        </w:tc>
        <w:tc>
          <w:tcPr>
            <w:tcW w:w="1023" w:type="pct"/>
            <w:vAlign w:val="center"/>
          </w:tcPr>
          <w:p w14:paraId="60975B7F" w14:textId="77777777" w:rsidR="00F54BB0" w:rsidRPr="00B0197C" w:rsidRDefault="00F54BB0" w:rsidP="00F54BB0">
            <w:pPr>
              <w:pStyle w:val="Tabletext"/>
              <w:jc w:val="center"/>
              <w:rPr>
                <w:ins w:id="423" w:author="France" w:date="2024-04-10T11:14:00Z"/>
              </w:rPr>
            </w:pPr>
            <w:ins w:id="424" w:author="France" w:date="2024-04-10T11:14:00Z">
              <w:r w:rsidRPr="00B0197C">
                <w:t>Dipole</w:t>
              </w:r>
            </w:ins>
          </w:p>
        </w:tc>
        <w:tc>
          <w:tcPr>
            <w:tcW w:w="1138" w:type="pct"/>
            <w:vAlign w:val="center"/>
          </w:tcPr>
          <w:p w14:paraId="299E0C54" w14:textId="77777777" w:rsidR="00F54BB0" w:rsidRPr="00B0197C" w:rsidRDefault="00F54BB0" w:rsidP="00F54BB0">
            <w:pPr>
              <w:pStyle w:val="Tabletext"/>
              <w:jc w:val="center"/>
              <w:rPr>
                <w:ins w:id="425" w:author="France" w:date="2024-04-10T11:14:00Z"/>
              </w:rPr>
            </w:pPr>
            <w:ins w:id="426" w:author="France" w:date="2024-04-10T11:14:00Z">
              <w:r w:rsidRPr="00B0197C">
                <w:t>Parabolic reflector</w:t>
              </w:r>
            </w:ins>
          </w:p>
        </w:tc>
        <w:tc>
          <w:tcPr>
            <w:tcW w:w="1137" w:type="pct"/>
          </w:tcPr>
          <w:p w14:paraId="40A6926E" w14:textId="31F832F5" w:rsidR="00F54BB0" w:rsidRPr="001779ED" w:rsidRDefault="00F54BB0" w:rsidP="00F54BB0">
            <w:pPr>
              <w:pStyle w:val="Tabletext"/>
              <w:jc w:val="center"/>
              <w:rPr>
                <w:highlight w:val="yellow"/>
              </w:rPr>
            </w:pPr>
            <w:ins w:id="427" w:author="Tarpinian, Andre (HII-Mission Technologies)" w:date="2024-10-01T09:50:00Z">
              <w:r w:rsidRPr="001779ED">
                <w:rPr>
                  <w:highlight w:val="yellow"/>
                </w:rPr>
                <w:t>Phased Array</w:t>
              </w:r>
            </w:ins>
          </w:p>
        </w:tc>
      </w:tr>
      <w:tr w:rsidR="00F54BB0" w:rsidRPr="00B0197C" w14:paraId="7682A909" w14:textId="514C5948" w:rsidTr="00F54BB0">
        <w:trPr>
          <w:jc w:val="center"/>
          <w:ins w:id="428" w:author="France" w:date="2024-04-10T11:14:00Z"/>
        </w:trPr>
        <w:tc>
          <w:tcPr>
            <w:tcW w:w="1191" w:type="pct"/>
            <w:gridSpan w:val="2"/>
          </w:tcPr>
          <w:p w14:paraId="04AA4D42" w14:textId="77777777" w:rsidR="00F54BB0" w:rsidRPr="00B0197C" w:rsidRDefault="00F54BB0" w:rsidP="00F54BB0">
            <w:pPr>
              <w:pStyle w:val="Tabletext"/>
              <w:rPr>
                <w:ins w:id="429" w:author="France" w:date="2024-04-10T11:14:00Z"/>
              </w:rPr>
            </w:pPr>
            <w:ins w:id="430" w:author="France" w:date="2024-04-10T11:14:00Z">
              <w:r w:rsidRPr="00B0197C">
                <w:t xml:space="preserve">Horizontal BW </w:t>
              </w:r>
            </w:ins>
          </w:p>
        </w:tc>
        <w:tc>
          <w:tcPr>
            <w:tcW w:w="511" w:type="pct"/>
            <w:gridSpan w:val="2"/>
          </w:tcPr>
          <w:p w14:paraId="14629A7F" w14:textId="77777777" w:rsidR="00F54BB0" w:rsidRPr="00B0197C" w:rsidRDefault="00F54BB0" w:rsidP="00F54BB0">
            <w:pPr>
              <w:pStyle w:val="Tabletext"/>
              <w:jc w:val="center"/>
              <w:rPr>
                <w:ins w:id="431" w:author="France" w:date="2024-04-10T11:14:00Z"/>
              </w:rPr>
            </w:pPr>
            <w:ins w:id="432" w:author="France" w:date="2024-04-10T11:14:00Z">
              <w:r w:rsidRPr="00B0197C">
                <w:t>Degrees</w:t>
              </w:r>
            </w:ins>
          </w:p>
        </w:tc>
        <w:tc>
          <w:tcPr>
            <w:tcW w:w="1023" w:type="pct"/>
            <w:vAlign w:val="center"/>
          </w:tcPr>
          <w:p w14:paraId="25CDB27C" w14:textId="77777777" w:rsidR="00F54BB0" w:rsidRPr="00B0197C" w:rsidRDefault="00F54BB0" w:rsidP="00F54BB0">
            <w:pPr>
              <w:pStyle w:val="Tabletext"/>
              <w:jc w:val="center"/>
              <w:rPr>
                <w:ins w:id="433" w:author="France" w:date="2024-04-10T11:14:00Z"/>
              </w:rPr>
            </w:pPr>
            <w:ins w:id="434" w:author="France" w:date="2024-04-10T11:14:00Z">
              <w:r w:rsidRPr="00B0197C">
                <w:t xml:space="preserve">360 </w:t>
              </w:r>
            </w:ins>
          </w:p>
        </w:tc>
        <w:tc>
          <w:tcPr>
            <w:tcW w:w="1138" w:type="pct"/>
            <w:vAlign w:val="center"/>
          </w:tcPr>
          <w:p w14:paraId="5F45094D" w14:textId="77777777" w:rsidR="00F54BB0" w:rsidRPr="00B0197C" w:rsidRDefault="00F54BB0" w:rsidP="00F54BB0">
            <w:pPr>
              <w:pStyle w:val="Tabletext"/>
              <w:jc w:val="center"/>
              <w:rPr>
                <w:ins w:id="435" w:author="France" w:date="2024-04-10T11:14:00Z"/>
              </w:rPr>
            </w:pPr>
            <w:ins w:id="436" w:author="France" w:date="2024-04-10T11:14:00Z">
              <w:r w:rsidRPr="00B0197C">
                <w:t>1</w:t>
              </w:r>
            </w:ins>
          </w:p>
        </w:tc>
        <w:tc>
          <w:tcPr>
            <w:tcW w:w="1137" w:type="pct"/>
          </w:tcPr>
          <w:p w14:paraId="7909F865" w14:textId="31E5E37B" w:rsidR="00F54BB0" w:rsidRPr="001779ED" w:rsidRDefault="00F54BB0" w:rsidP="00F54BB0">
            <w:pPr>
              <w:pStyle w:val="Tabletext"/>
              <w:jc w:val="center"/>
              <w:rPr>
                <w:highlight w:val="yellow"/>
              </w:rPr>
            </w:pPr>
            <w:ins w:id="437" w:author="Tarpinian, Andre (HII-Mission Technologies)" w:date="2024-10-01T09:50:00Z">
              <w:r w:rsidRPr="001779ED">
                <w:rPr>
                  <w:highlight w:val="yellow"/>
                </w:rPr>
                <w:t>3.10</w:t>
              </w:r>
            </w:ins>
          </w:p>
        </w:tc>
      </w:tr>
      <w:tr w:rsidR="00F54BB0" w:rsidRPr="00B0197C" w14:paraId="722A167D" w14:textId="0E8B2159" w:rsidTr="00F54BB0">
        <w:trPr>
          <w:jc w:val="center"/>
          <w:ins w:id="438" w:author="France" w:date="2024-04-10T11:14:00Z"/>
        </w:trPr>
        <w:tc>
          <w:tcPr>
            <w:tcW w:w="1191" w:type="pct"/>
            <w:gridSpan w:val="2"/>
          </w:tcPr>
          <w:p w14:paraId="0D9BA4DA" w14:textId="77777777" w:rsidR="00F54BB0" w:rsidRPr="00B0197C" w:rsidRDefault="00F54BB0" w:rsidP="00F54BB0">
            <w:pPr>
              <w:pStyle w:val="Tabletext"/>
              <w:rPr>
                <w:ins w:id="439" w:author="France" w:date="2024-04-10T11:14:00Z"/>
              </w:rPr>
            </w:pPr>
            <w:ins w:id="440" w:author="France" w:date="2024-04-10T11:14:00Z">
              <w:r w:rsidRPr="00B0197C">
                <w:t xml:space="preserve">Vertical BW </w:t>
              </w:r>
            </w:ins>
          </w:p>
        </w:tc>
        <w:tc>
          <w:tcPr>
            <w:tcW w:w="511" w:type="pct"/>
            <w:gridSpan w:val="2"/>
          </w:tcPr>
          <w:p w14:paraId="270FE5EF" w14:textId="77777777" w:rsidR="00F54BB0" w:rsidRPr="00B0197C" w:rsidRDefault="00F54BB0" w:rsidP="00F54BB0">
            <w:pPr>
              <w:pStyle w:val="Tabletext"/>
              <w:jc w:val="center"/>
              <w:rPr>
                <w:ins w:id="441" w:author="France" w:date="2024-04-10T11:14:00Z"/>
              </w:rPr>
            </w:pPr>
            <w:ins w:id="442" w:author="France" w:date="2024-04-10T11:14:00Z">
              <w:r w:rsidRPr="00B0197C">
                <w:t>Degrees</w:t>
              </w:r>
            </w:ins>
          </w:p>
        </w:tc>
        <w:tc>
          <w:tcPr>
            <w:tcW w:w="1023" w:type="pct"/>
            <w:vAlign w:val="center"/>
          </w:tcPr>
          <w:p w14:paraId="27F4D825" w14:textId="77777777" w:rsidR="00F54BB0" w:rsidRPr="00B0197C" w:rsidRDefault="00F54BB0" w:rsidP="00F54BB0">
            <w:pPr>
              <w:pStyle w:val="Tabletext"/>
              <w:jc w:val="center"/>
              <w:rPr>
                <w:ins w:id="443" w:author="France" w:date="2024-04-10T11:14:00Z"/>
              </w:rPr>
            </w:pPr>
            <w:ins w:id="444" w:author="France" w:date="2024-04-10T11:14:00Z">
              <w:r w:rsidRPr="00B0197C">
                <w:t xml:space="preserve">90 </w:t>
              </w:r>
            </w:ins>
          </w:p>
        </w:tc>
        <w:tc>
          <w:tcPr>
            <w:tcW w:w="1138" w:type="pct"/>
            <w:vAlign w:val="center"/>
          </w:tcPr>
          <w:p w14:paraId="7714C081" w14:textId="77777777" w:rsidR="00F54BB0" w:rsidRPr="00B0197C" w:rsidRDefault="00F54BB0" w:rsidP="00F54BB0">
            <w:pPr>
              <w:pStyle w:val="Tabletext"/>
              <w:jc w:val="center"/>
              <w:rPr>
                <w:ins w:id="445" w:author="France" w:date="2024-04-10T11:14:00Z"/>
              </w:rPr>
            </w:pPr>
            <w:ins w:id="446" w:author="France" w:date="2024-04-10T11:14:00Z">
              <w:r w:rsidRPr="00B0197C">
                <w:t>1</w:t>
              </w:r>
            </w:ins>
          </w:p>
        </w:tc>
        <w:tc>
          <w:tcPr>
            <w:tcW w:w="1137" w:type="pct"/>
          </w:tcPr>
          <w:p w14:paraId="0A8B011E" w14:textId="48B7BF25" w:rsidR="00F54BB0" w:rsidRPr="001779ED" w:rsidRDefault="00F54BB0" w:rsidP="00F54BB0">
            <w:pPr>
              <w:pStyle w:val="Tabletext"/>
              <w:jc w:val="center"/>
              <w:rPr>
                <w:highlight w:val="yellow"/>
              </w:rPr>
            </w:pPr>
            <w:ins w:id="447" w:author="Tarpinian, Andre (HII-Mission Technologies)" w:date="2024-10-01T09:50:00Z">
              <w:r w:rsidRPr="001779ED">
                <w:rPr>
                  <w:highlight w:val="yellow"/>
                </w:rPr>
                <w:t>3.10</w:t>
              </w:r>
            </w:ins>
          </w:p>
        </w:tc>
      </w:tr>
      <w:tr w:rsidR="00F54BB0" w:rsidRPr="006D0E2F" w14:paraId="3AD98706" w14:textId="11B68EB4" w:rsidTr="00F54BB0">
        <w:trPr>
          <w:jc w:val="center"/>
          <w:ins w:id="448" w:author="France" w:date="2024-04-10T11:14:00Z"/>
        </w:trPr>
        <w:tc>
          <w:tcPr>
            <w:tcW w:w="1191" w:type="pct"/>
            <w:gridSpan w:val="2"/>
            <w:tcBorders>
              <w:bottom w:val="single" w:sz="4" w:space="0" w:color="auto"/>
            </w:tcBorders>
            <w:shd w:val="clear" w:color="auto" w:fill="FFFFFF" w:themeFill="background1"/>
          </w:tcPr>
          <w:p w14:paraId="53AD9C8A" w14:textId="77777777" w:rsidR="00F54BB0" w:rsidRPr="00B0197C" w:rsidRDefault="00F54BB0" w:rsidP="00F54BB0">
            <w:pPr>
              <w:pStyle w:val="Tabletext"/>
              <w:rPr>
                <w:ins w:id="449" w:author="France" w:date="2024-04-10T11:14:00Z"/>
              </w:rPr>
            </w:pPr>
            <w:ins w:id="450" w:author="France" w:date="2024-04-10T11:14:00Z">
              <w:r w:rsidRPr="00B0197C">
                <w:t>Antenna model</w:t>
              </w:r>
            </w:ins>
          </w:p>
        </w:tc>
        <w:tc>
          <w:tcPr>
            <w:tcW w:w="511" w:type="pct"/>
            <w:gridSpan w:val="2"/>
            <w:tcBorders>
              <w:bottom w:val="single" w:sz="4" w:space="0" w:color="auto"/>
            </w:tcBorders>
            <w:shd w:val="clear" w:color="auto" w:fill="FFFFFF" w:themeFill="background1"/>
          </w:tcPr>
          <w:p w14:paraId="465B3FF6" w14:textId="77777777" w:rsidR="00F54BB0" w:rsidRPr="00B0197C" w:rsidRDefault="00F54BB0" w:rsidP="00F54BB0">
            <w:pPr>
              <w:pStyle w:val="Tabletext"/>
              <w:jc w:val="center"/>
              <w:rPr>
                <w:ins w:id="451" w:author="France" w:date="2024-04-10T11:14:00Z"/>
              </w:rPr>
            </w:pPr>
          </w:p>
        </w:tc>
        <w:tc>
          <w:tcPr>
            <w:tcW w:w="1023" w:type="pct"/>
            <w:tcBorders>
              <w:bottom w:val="single" w:sz="4" w:space="0" w:color="auto"/>
            </w:tcBorders>
            <w:shd w:val="clear" w:color="auto" w:fill="FFFFFF" w:themeFill="background1"/>
            <w:vAlign w:val="center"/>
          </w:tcPr>
          <w:p w14:paraId="35B19470" w14:textId="77777777" w:rsidR="00F54BB0" w:rsidRPr="00B0197C" w:rsidRDefault="00F54BB0" w:rsidP="00F54BB0">
            <w:pPr>
              <w:pStyle w:val="Tabletext"/>
              <w:jc w:val="center"/>
              <w:rPr>
                <w:ins w:id="452" w:author="France" w:date="2024-04-10T11:14:00Z"/>
              </w:rPr>
            </w:pPr>
            <w:ins w:id="453" w:author="France" w:date="2024-04-10T11:14:00Z">
              <w:r w:rsidRPr="00B0197C">
                <w:t>Omnidirectional</w:t>
              </w:r>
            </w:ins>
          </w:p>
        </w:tc>
        <w:tc>
          <w:tcPr>
            <w:tcW w:w="1138" w:type="pct"/>
            <w:tcBorders>
              <w:bottom w:val="single" w:sz="4" w:space="0" w:color="auto"/>
            </w:tcBorders>
            <w:shd w:val="clear" w:color="auto" w:fill="FFFFFF" w:themeFill="background1"/>
            <w:vAlign w:val="center"/>
          </w:tcPr>
          <w:p w14:paraId="78985EE1" w14:textId="77777777" w:rsidR="00F54BB0" w:rsidRPr="00B0197C" w:rsidRDefault="00F54BB0" w:rsidP="00F54BB0">
            <w:pPr>
              <w:pStyle w:val="Tabletext"/>
              <w:jc w:val="center"/>
              <w:rPr>
                <w:ins w:id="454" w:author="France" w:date="2024-04-10T11:14:00Z"/>
              </w:rPr>
            </w:pPr>
            <w:ins w:id="455" w:author="France" w:date="2024-04-10T11:14:00Z">
              <w:r w:rsidRPr="00B0197C">
                <w:t>Recommendation ITU</w:t>
              </w:r>
              <w:r w:rsidRPr="00B0197C">
                <w:noBreakHyphen/>
                <w:t>R M.1851</w:t>
              </w:r>
              <w:r w:rsidRPr="00B0197C">
                <w:rPr>
                  <w:vertAlign w:val="superscript"/>
                </w:rPr>
                <w:t>5</w:t>
              </w:r>
            </w:ins>
          </w:p>
          <w:p w14:paraId="087CE7E9" w14:textId="77777777" w:rsidR="00F54BB0" w:rsidRPr="006D0E2F" w:rsidRDefault="00F54BB0" w:rsidP="00F54BB0">
            <w:pPr>
              <w:pStyle w:val="Tabletext"/>
              <w:jc w:val="center"/>
              <w:rPr>
                <w:ins w:id="456" w:author="France" w:date="2024-04-10T11:14:00Z"/>
              </w:rPr>
            </w:pPr>
            <w:ins w:id="457" w:author="France" w:date="2024-04-10T11:14:00Z">
              <w:r w:rsidRPr="00B0197C">
                <w:t>(Uniform distribution)</w:t>
              </w:r>
            </w:ins>
          </w:p>
        </w:tc>
        <w:tc>
          <w:tcPr>
            <w:tcW w:w="1137" w:type="pct"/>
            <w:tcBorders>
              <w:bottom w:val="single" w:sz="4" w:space="0" w:color="auto"/>
            </w:tcBorders>
            <w:shd w:val="clear" w:color="auto" w:fill="FFFFFF" w:themeFill="background1"/>
          </w:tcPr>
          <w:p w14:paraId="6E8DC9A1" w14:textId="77777777" w:rsidR="00F54BB0" w:rsidRPr="00DF142F" w:rsidRDefault="00F54BB0" w:rsidP="00F54BB0">
            <w:pPr>
              <w:pStyle w:val="Tabletext"/>
              <w:jc w:val="center"/>
              <w:rPr>
                <w:ins w:id="458" w:author="Tarpinian, Andre (HII-Mission Technologies)" w:date="2024-10-01T09:50:00Z"/>
                <w:highlight w:val="yellow"/>
                <w:lang w:eastAsia="zh-CN"/>
              </w:rPr>
            </w:pPr>
            <w:ins w:id="459" w:author="Tarpinian, Andre (HII-Mission Technologies)" w:date="2024-10-01T09:50:00Z">
              <w:r w:rsidRPr="00DF142F">
                <w:rPr>
                  <w:highlight w:val="yellow"/>
                  <w:lang w:eastAsia="zh-CN"/>
                </w:rPr>
                <w:t>M.1851</w:t>
              </w:r>
            </w:ins>
          </w:p>
          <w:p w14:paraId="238D48B6" w14:textId="507D04F2" w:rsidR="00F54BB0" w:rsidRPr="00B0197C" w:rsidRDefault="00F54BB0" w:rsidP="00F54BB0">
            <w:pPr>
              <w:pStyle w:val="Tabletext"/>
              <w:jc w:val="center"/>
            </w:pPr>
            <w:ins w:id="460" w:author="Tarpinian, Andre (HII-Mission Technologies)" w:date="2024-10-01T09:50:00Z">
              <w:r w:rsidRPr="00DF142F">
                <w:rPr>
                  <w:highlight w:val="yellow"/>
                  <w:lang w:eastAsia="zh-CN"/>
                </w:rPr>
                <w:t>(cosine distribution)</w:t>
              </w:r>
            </w:ins>
          </w:p>
        </w:tc>
      </w:tr>
    </w:tbl>
    <w:p w14:paraId="35DB4537" w14:textId="77777777" w:rsidR="006E67F8" w:rsidRPr="006D0E2F" w:rsidRDefault="006E67F8" w:rsidP="006E67F8">
      <w:pPr>
        <w:rPr>
          <w:rStyle w:val="Tablefreq"/>
        </w:rPr>
      </w:pPr>
    </w:p>
    <w:sectPr w:rsidR="006E67F8" w:rsidRPr="006D0E2F" w:rsidSect="00F54BB0">
      <w:footerReference w:type="first" r:id="rId22"/>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0C559" w14:textId="77777777" w:rsidR="00263B09" w:rsidRDefault="00263B09">
      <w:r>
        <w:separator/>
      </w:r>
    </w:p>
  </w:endnote>
  <w:endnote w:type="continuationSeparator" w:id="0">
    <w:p w14:paraId="4D3E2559" w14:textId="77777777" w:rsidR="00263B09" w:rsidRDefault="00263B09">
      <w:r>
        <w:continuationSeparator/>
      </w:r>
    </w:p>
  </w:endnote>
  <w:endnote w:type="continuationNotice" w:id="1">
    <w:p w14:paraId="775497DA" w14:textId="77777777" w:rsidR="00263B09" w:rsidRDefault="00263B0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91CF3" w14:textId="0D094820" w:rsidR="009C1F8F" w:rsidRDefault="009C1F8F" w:rsidP="00A77937">
    <w:pPr>
      <w:pStyle w:val="Footer"/>
      <w:rPr>
        <w:lang w:val="en-US"/>
      </w:rPr>
    </w:pPr>
  </w:p>
  <w:p w14:paraId="586C79F8" w14:textId="77777777" w:rsidR="00C176F3" w:rsidRPr="00C176F3" w:rsidRDefault="00C176F3" w:rsidP="00A77937">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506B8" w14:textId="0B0E4349" w:rsidR="009C1F8F" w:rsidRPr="00350159" w:rsidRDefault="009C1F8F" w:rsidP="00E819B6">
    <w:pPr>
      <w:pStyle w:val="Footer"/>
      <w:tabs>
        <w:tab w:val="clear" w:pos="5954"/>
        <w:tab w:val="clear" w:pos="9639"/>
        <w:tab w:val="right" w:pos="13467"/>
      </w:tabs>
      <w:rPr>
        <w:lang w:val="en-US"/>
      </w:rPr>
    </w:pPr>
    <w:fldSimple w:instr=" FILENAME \p \* MERGEFORMAT ">
      <w:r w:rsidRPr="00350159">
        <w:rPr>
          <w:lang w:val="en-US"/>
        </w:rPr>
        <w:t>M</w:t>
      </w:r>
      <w:r>
        <w:t>:\BRSGD\TEXT2023\SG05\WP5B\000\069e.docx</w:t>
      </w:r>
    </w:fldSimple>
    <w:r>
      <w:t xml:space="preserve"> </w:t>
    </w:r>
    <w:r>
      <w:rPr>
        <w:lang w:val="en-US"/>
      </w:rPr>
      <w:tab/>
    </w:r>
    <w:r>
      <w:fldChar w:fldCharType="begin"/>
    </w:r>
    <w:r>
      <w:instrText xml:space="preserve"> savedate \@ dd.MM.yy </w:instrText>
    </w:r>
    <w:r>
      <w:fldChar w:fldCharType="separate"/>
    </w:r>
    <w:ins w:id="164" w:author="USA" w:date="2024-10-02T15:32:00Z" w16du:dateUtc="2024-10-02T19:32:00Z">
      <w:r w:rsidR="0080326B">
        <w:t>01.10.24</w:t>
      </w:r>
    </w:ins>
    <w:del w:id="165" w:author="USA" w:date="2024-10-01T12:17:00Z" w16du:dateUtc="2024-10-01T16:17:00Z">
      <w:r w:rsidR="00F54BB0" w:rsidDel="00214A86">
        <w:delText>18.09.24</w:delText>
      </w:r>
    </w:del>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9891B" w14:textId="06337CF6" w:rsidR="00FA124A" w:rsidRPr="009C1F8F" w:rsidRDefault="00FA124A" w:rsidP="009C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4F080" w14:textId="77777777" w:rsidR="00263B09" w:rsidRDefault="00263B09">
      <w:r>
        <w:t>____________________</w:t>
      </w:r>
    </w:p>
  </w:footnote>
  <w:footnote w:type="continuationSeparator" w:id="0">
    <w:p w14:paraId="7702C341" w14:textId="77777777" w:rsidR="00263B09" w:rsidRDefault="00263B09">
      <w:r>
        <w:continuationSeparator/>
      </w:r>
    </w:p>
  </w:footnote>
  <w:footnote w:type="continuationNotice" w:id="1">
    <w:p w14:paraId="49B8F205" w14:textId="77777777" w:rsidR="00263B09" w:rsidRDefault="00263B0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2BAD" w14:textId="77777777" w:rsidR="009C1F8F" w:rsidRDefault="009C1F8F" w:rsidP="00E819B6">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883CC2"/>
    <w:multiLevelType w:val="hybridMultilevel"/>
    <w:tmpl w:val="2F24D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7"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8"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9"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3"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E0209F"/>
    <w:multiLevelType w:val="hybridMultilevel"/>
    <w:tmpl w:val="5EF8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931B35"/>
    <w:multiLevelType w:val="hybridMultilevel"/>
    <w:tmpl w:val="130C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88961915">
    <w:abstractNumId w:val="9"/>
  </w:num>
  <w:num w:numId="2" w16cid:durableId="385837540">
    <w:abstractNumId w:val="7"/>
  </w:num>
  <w:num w:numId="3" w16cid:durableId="385029811">
    <w:abstractNumId w:val="6"/>
  </w:num>
  <w:num w:numId="4" w16cid:durableId="802623921">
    <w:abstractNumId w:val="5"/>
  </w:num>
  <w:num w:numId="5" w16cid:durableId="1475292319">
    <w:abstractNumId w:val="4"/>
  </w:num>
  <w:num w:numId="6" w16cid:durableId="866257993">
    <w:abstractNumId w:val="8"/>
  </w:num>
  <w:num w:numId="7" w16cid:durableId="959149534">
    <w:abstractNumId w:val="3"/>
  </w:num>
  <w:num w:numId="8" w16cid:durableId="1473403809">
    <w:abstractNumId w:val="2"/>
  </w:num>
  <w:num w:numId="9" w16cid:durableId="2029748208">
    <w:abstractNumId w:val="1"/>
  </w:num>
  <w:num w:numId="10" w16cid:durableId="920678374">
    <w:abstractNumId w:val="0"/>
  </w:num>
  <w:num w:numId="11" w16cid:durableId="16439440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33400">
    <w:abstractNumId w:val="30"/>
  </w:num>
  <w:num w:numId="13" w16cid:durableId="59329575">
    <w:abstractNumId w:val="28"/>
  </w:num>
  <w:num w:numId="14" w16cid:durableId="622348978">
    <w:abstractNumId w:val="17"/>
  </w:num>
  <w:num w:numId="15" w16cid:durableId="1068188424">
    <w:abstractNumId w:val="32"/>
  </w:num>
  <w:num w:numId="16" w16cid:durableId="662634587">
    <w:abstractNumId w:val="18"/>
  </w:num>
  <w:num w:numId="17" w16cid:durableId="758139565">
    <w:abstractNumId w:val="33"/>
  </w:num>
  <w:num w:numId="18" w16cid:durableId="566500870">
    <w:abstractNumId w:val="16"/>
  </w:num>
  <w:num w:numId="19" w16cid:durableId="596644990">
    <w:abstractNumId w:val="11"/>
  </w:num>
  <w:num w:numId="20" w16cid:durableId="538860379">
    <w:abstractNumId w:val="40"/>
  </w:num>
  <w:num w:numId="21" w16cid:durableId="983001128">
    <w:abstractNumId w:val="15"/>
  </w:num>
  <w:num w:numId="22" w16cid:durableId="206841494">
    <w:abstractNumId w:val="38"/>
  </w:num>
  <w:num w:numId="23" w16cid:durableId="322122117">
    <w:abstractNumId w:val="27"/>
  </w:num>
  <w:num w:numId="24" w16cid:durableId="1424183156">
    <w:abstractNumId w:val="13"/>
  </w:num>
  <w:num w:numId="25" w16cid:durableId="1542985034">
    <w:abstractNumId w:val="24"/>
  </w:num>
  <w:num w:numId="26" w16cid:durableId="1607614461">
    <w:abstractNumId w:val="22"/>
  </w:num>
  <w:num w:numId="27" w16cid:durableId="2095972624">
    <w:abstractNumId w:val="37"/>
  </w:num>
  <w:num w:numId="28" w16cid:durableId="423963235">
    <w:abstractNumId w:val="23"/>
  </w:num>
  <w:num w:numId="29" w16cid:durableId="1503474315">
    <w:abstractNumId w:val="19"/>
  </w:num>
  <w:num w:numId="30" w16cid:durableId="87315228">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196166031">
    <w:abstractNumId w:val="26"/>
  </w:num>
  <w:num w:numId="32" w16cid:durableId="2080711652">
    <w:abstractNumId w:val="25"/>
  </w:num>
  <w:num w:numId="33" w16cid:durableId="1959601922">
    <w:abstractNumId w:val="31"/>
  </w:num>
  <w:num w:numId="34" w16cid:durableId="1427506859">
    <w:abstractNumId w:val="12"/>
  </w:num>
  <w:num w:numId="35" w16cid:durableId="626666302">
    <w:abstractNumId w:val="34"/>
  </w:num>
  <w:num w:numId="36" w16cid:durableId="420683759">
    <w:abstractNumId w:val="39"/>
  </w:num>
  <w:num w:numId="37" w16cid:durableId="658382185">
    <w:abstractNumId w:val="29"/>
  </w:num>
  <w:num w:numId="38" w16cid:durableId="1102530518">
    <w:abstractNumId w:val="20"/>
  </w:num>
  <w:num w:numId="39" w16cid:durableId="753160499">
    <w:abstractNumId w:val="21"/>
  </w:num>
  <w:num w:numId="40" w16cid:durableId="1838688531">
    <w:abstractNumId w:val="36"/>
  </w:num>
  <w:num w:numId="41" w16cid:durableId="1068966115">
    <w:abstractNumId w:val="35"/>
  </w:num>
  <w:num w:numId="42" w16cid:durableId="975914849">
    <w:abstractNumId w:val="14"/>
  </w:num>
  <w:num w:numId="43" w16cid:durableId="630327413">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Chairman">
    <w15:presenceInfo w15:providerId="None" w15:userId="Chairman"/>
  </w15:person>
  <w15:person w15:author="SWG5B-2">
    <w15:presenceInfo w15:providerId="None" w15:userId="SWG5B-2"/>
  </w15:person>
  <w15:person w15:author="France">
    <w15:presenceInfo w15:providerId="None" w15:userId="France"/>
  </w15:person>
  <w15:person w15:author="Author">
    <w15:presenceInfo w15:providerId="None" w15:userId="Author"/>
  </w15:person>
  <w15:person w15:author="Tarpinian, Andre (HII-Mission Technologies)">
    <w15:presenceInfo w15:providerId="AD" w15:userId="S::tarpian@HII-TSD.com::f6992ee4-de48-4871-b696-f91cd9ad7e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59E"/>
    <w:rsid w:val="0000178E"/>
    <w:rsid w:val="000069D4"/>
    <w:rsid w:val="00011E7A"/>
    <w:rsid w:val="000174AD"/>
    <w:rsid w:val="000302D2"/>
    <w:rsid w:val="00034893"/>
    <w:rsid w:val="000425AB"/>
    <w:rsid w:val="00047A1D"/>
    <w:rsid w:val="000604B9"/>
    <w:rsid w:val="00083507"/>
    <w:rsid w:val="000849D2"/>
    <w:rsid w:val="000A7D55"/>
    <w:rsid w:val="000B3DE1"/>
    <w:rsid w:val="000C12C8"/>
    <w:rsid w:val="000C2E8E"/>
    <w:rsid w:val="000D016E"/>
    <w:rsid w:val="000D735A"/>
    <w:rsid w:val="000E0E7C"/>
    <w:rsid w:val="000E3FD1"/>
    <w:rsid w:val="000F1B4B"/>
    <w:rsid w:val="000F5A72"/>
    <w:rsid w:val="00100A8A"/>
    <w:rsid w:val="0012744F"/>
    <w:rsid w:val="00127BD3"/>
    <w:rsid w:val="00131178"/>
    <w:rsid w:val="001435B8"/>
    <w:rsid w:val="00153622"/>
    <w:rsid w:val="00156F66"/>
    <w:rsid w:val="00163271"/>
    <w:rsid w:val="00172122"/>
    <w:rsid w:val="001779ED"/>
    <w:rsid w:val="00182528"/>
    <w:rsid w:val="0018500B"/>
    <w:rsid w:val="00196A19"/>
    <w:rsid w:val="001A09D6"/>
    <w:rsid w:val="00202DC1"/>
    <w:rsid w:val="002116EE"/>
    <w:rsid w:val="00214A86"/>
    <w:rsid w:val="00221B81"/>
    <w:rsid w:val="00223A0F"/>
    <w:rsid w:val="002309D8"/>
    <w:rsid w:val="00242120"/>
    <w:rsid w:val="00263B09"/>
    <w:rsid w:val="00281861"/>
    <w:rsid w:val="002A7FE2"/>
    <w:rsid w:val="002B0DB0"/>
    <w:rsid w:val="002B2396"/>
    <w:rsid w:val="002C3A25"/>
    <w:rsid w:val="002E1B4F"/>
    <w:rsid w:val="002F2E67"/>
    <w:rsid w:val="002F3FFB"/>
    <w:rsid w:val="002F7CB3"/>
    <w:rsid w:val="00300102"/>
    <w:rsid w:val="00307A5A"/>
    <w:rsid w:val="00315546"/>
    <w:rsid w:val="00315F30"/>
    <w:rsid w:val="00330567"/>
    <w:rsid w:val="00386A9D"/>
    <w:rsid w:val="00391081"/>
    <w:rsid w:val="003A792F"/>
    <w:rsid w:val="003B2789"/>
    <w:rsid w:val="003C13CE"/>
    <w:rsid w:val="003C697E"/>
    <w:rsid w:val="003D6688"/>
    <w:rsid w:val="003E2518"/>
    <w:rsid w:val="003E7CEF"/>
    <w:rsid w:val="0040018C"/>
    <w:rsid w:val="004151EF"/>
    <w:rsid w:val="004317DA"/>
    <w:rsid w:val="00437D6C"/>
    <w:rsid w:val="00451534"/>
    <w:rsid w:val="00453141"/>
    <w:rsid w:val="0047315D"/>
    <w:rsid w:val="00476070"/>
    <w:rsid w:val="0049757C"/>
    <w:rsid w:val="00497DC9"/>
    <w:rsid w:val="004A7779"/>
    <w:rsid w:val="004B1EF7"/>
    <w:rsid w:val="004B38E1"/>
    <w:rsid w:val="004B3FAD"/>
    <w:rsid w:val="004C5749"/>
    <w:rsid w:val="004E66DF"/>
    <w:rsid w:val="00501DCA"/>
    <w:rsid w:val="00510182"/>
    <w:rsid w:val="00513A47"/>
    <w:rsid w:val="00536504"/>
    <w:rsid w:val="005408DF"/>
    <w:rsid w:val="005423B8"/>
    <w:rsid w:val="005658C1"/>
    <w:rsid w:val="00573344"/>
    <w:rsid w:val="00576084"/>
    <w:rsid w:val="00583F9B"/>
    <w:rsid w:val="005939EA"/>
    <w:rsid w:val="005B0D29"/>
    <w:rsid w:val="005B6DC5"/>
    <w:rsid w:val="005C41E1"/>
    <w:rsid w:val="005D6120"/>
    <w:rsid w:val="005E2EA5"/>
    <w:rsid w:val="005E5C10"/>
    <w:rsid w:val="005F2C78"/>
    <w:rsid w:val="005F531A"/>
    <w:rsid w:val="0061179A"/>
    <w:rsid w:val="006144E4"/>
    <w:rsid w:val="00625855"/>
    <w:rsid w:val="006271E3"/>
    <w:rsid w:val="006309A5"/>
    <w:rsid w:val="006409A7"/>
    <w:rsid w:val="00650299"/>
    <w:rsid w:val="00654F7F"/>
    <w:rsid w:val="00655FC5"/>
    <w:rsid w:val="006D0E2F"/>
    <w:rsid w:val="006E67F8"/>
    <w:rsid w:val="007141AC"/>
    <w:rsid w:val="00746FD1"/>
    <w:rsid w:val="00752B27"/>
    <w:rsid w:val="007612D9"/>
    <w:rsid w:val="007827AA"/>
    <w:rsid w:val="007D5B94"/>
    <w:rsid w:val="007E2829"/>
    <w:rsid w:val="0080326B"/>
    <w:rsid w:val="0080538C"/>
    <w:rsid w:val="00814E0A"/>
    <w:rsid w:val="00822581"/>
    <w:rsid w:val="008309DD"/>
    <w:rsid w:val="0083227A"/>
    <w:rsid w:val="00835DF1"/>
    <w:rsid w:val="00866900"/>
    <w:rsid w:val="00867D09"/>
    <w:rsid w:val="00876A8A"/>
    <w:rsid w:val="00881BA1"/>
    <w:rsid w:val="00892514"/>
    <w:rsid w:val="008A677E"/>
    <w:rsid w:val="008B407C"/>
    <w:rsid w:val="008B6B02"/>
    <w:rsid w:val="008C2302"/>
    <w:rsid w:val="008C2398"/>
    <w:rsid w:val="008C26B8"/>
    <w:rsid w:val="008C2A52"/>
    <w:rsid w:val="008D1263"/>
    <w:rsid w:val="008F208F"/>
    <w:rsid w:val="008F2A8D"/>
    <w:rsid w:val="00905D4B"/>
    <w:rsid w:val="009147C3"/>
    <w:rsid w:val="00933A83"/>
    <w:rsid w:val="0094468C"/>
    <w:rsid w:val="00945896"/>
    <w:rsid w:val="00975D9F"/>
    <w:rsid w:val="00980E23"/>
    <w:rsid w:val="00982084"/>
    <w:rsid w:val="00995963"/>
    <w:rsid w:val="009A191A"/>
    <w:rsid w:val="009B409D"/>
    <w:rsid w:val="009B61EB"/>
    <w:rsid w:val="009C185B"/>
    <w:rsid w:val="009C1F8F"/>
    <w:rsid w:val="009C2064"/>
    <w:rsid w:val="009C46B4"/>
    <w:rsid w:val="009D1697"/>
    <w:rsid w:val="009D2EB6"/>
    <w:rsid w:val="009E4E96"/>
    <w:rsid w:val="009F3A46"/>
    <w:rsid w:val="009F6520"/>
    <w:rsid w:val="00A014F8"/>
    <w:rsid w:val="00A0259E"/>
    <w:rsid w:val="00A102FE"/>
    <w:rsid w:val="00A24E79"/>
    <w:rsid w:val="00A5173C"/>
    <w:rsid w:val="00A61AEF"/>
    <w:rsid w:val="00A633D5"/>
    <w:rsid w:val="00A662AA"/>
    <w:rsid w:val="00A758C8"/>
    <w:rsid w:val="00A77937"/>
    <w:rsid w:val="00AA3570"/>
    <w:rsid w:val="00AD2345"/>
    <w:rsid w:val="00AE228F"/>
    <w:rsid w:val="00AE7301"/>
    <w:rsid w:val="00AF173A"/>
    <w:rsid w:val="00AF5263"/>
    <w:rsid w:val="00B0197C"/>
    <w:rsid w:val="00B066A4"/>
    <w:rsid w:val="00B07A13"/>
    <w:rsid w:val="00B4279B"/>
    <w:rsid w:val="00B45FC9"/>
    <w:rsid w:val="00B52F96"/>
    <w:rsid w:val="00B76F35"/>
    <w:rsid w:val="00B81138"/>
    <w:rsid w:val="00B82235"/>
    <w:rsid w:val="00BC7CCF"/>
    <w:rsid w:val="00BE470B"/>
    <w:rsid w:val="00C06038"/>
    <w:rsid w:val="00C13B2B"/>
    <w:rsid w:val="00C176F3"/>
    <w:rsid w:val="00C24928"/>
    <w:rsid w:val="00C300E5"/>
    <w:rsid w:val="00C304AD"/>
    <w:rsid w:val="00C40F32"/>
    <w:rsid w:val="00C52C1C"/>
    <w:rsid w:val="00C57A91"/>
    <w:rsid w:val="00C71B11"/>
    <w:rsid w:val="00C8796B"/>
    <w:rsid w:val="00CC01C2"/>
    <w:rsid w:val="00CC5354"/>
    <w:rsid w:val="00CD176A"/>
    <w:rsid w:val="00CF21F2"/>
    <w:rsid w:val="00D02712"/>
    <w:rsid w:val="00D046A7"/>
    <w:rsid w:val="00D06AAD"/>
    <w:rsid w:val="00D1121E"/>
    <w:rsid w:val="00D214D0"/>
    <w:rsid w:val="00D65412"/>
    <w:rsid w:val="00D6546B"/>
    <w:rsid w:val="00DA70C7"/>
    <w:rsid w:val="00DB0C16"/>
    <w:rsid w:val="00DB178B"/>
    <w:rsid w:val="00DC17D3"/>
    <w:rsid w:val="00DD4BED"/>
    <w:rsid w:val="00DE0D21"/>
    <w:rsid w:val="00DE1105"/>
    <w:rsid w:val="00DE39F0"/>
    <w:rsid w:val="00DE65B3"/>
    <w:rsid w:val="00DF0AF3"/>
    <w:rsid w:val="00DF51C7"/>
    <w:rsid w:val="00DF7E9F"/>
    <w:rsid w:val="00E27D7E"/>
    <w:rsid w:val="00E42E13"/>
    <w:rsid w:val="00E56D5C"/>
    <w:rsid w:val="00E6257C"/>
    <w:rsid w:val="00E63C59"/>
    <w:rsid w:val="00E7366D"/>
    <w:rsid w:val="00E819B6"/>
    <w:rsid w:val="00EA15FB"/>
    <w:rsid w:val="00EA46AB"/>
    <w:rsid w:val="00EB1E7B"/>
    <w:rsid w:val="00EE1EA3"/>
    <w:rsid w:val="00F25662"/>
    <w:rsid w:val="00F4254D"/>
    <w:rsid w:val="00F54BB0"/>
    <w:rsid w:val="00F66021"/>
    <w:rsid w:val="00F81C80"/>
    <w:rsid w:val="00F82722"/>
    <w:rsid w:val="00F862E3"/>
    <w:rsid w:val="00FA124A"/>
    <w:rsid w:val="00FB1EB9"/>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15923"/>
  <w15:docId w15:val="{598ACBE1-D4AD-4684-AC20-A18CA50F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NormalaftertitleChar">
    <w:name w:val="Normal_after_title Char"/>
    <w:basedOn w:val="DefaultParagraphFont"/>
    <w:link w:val="Normalaftertitle"/>
    <w:locked/>
    <w:rsid w:val="009C1F8F"/>
    <w:rPr>
      <w:rFonts w:ascii="Times New Roman" w:hAnsi="Times New Roman"/>
      <w:sz w:val="24"/>
      <w:lang w:val="en-GB" w:eastAsia="en-US"/>
    </w:rPr>
  </w:style>
  <w:style w:type="character" w:customStyle="1" w:styleId="HeadingbChar">
    <w:name w:val="Heading_b Char"/>
    <w:basedOn w:val="DefaultParagraphFont"/>
    <w:link w:val="Headingb"/>
    <w:locked/>
    <w:rsid w:val="009C1F8F"/>
    <w:rPr>
      <w:rFonts w:ascii="Times New Roman Bold" w:hAnsi="Times New Roman Bold" w:cs="Times New Roman Bold"/>
      <w:b/>
      <w:sz w:val="24"/>
      <w:lang w:val="en-GB"/>
    </w:rPr>
  </w:style>
  <w:style w:type="character" w:styleId="Hyperlink">
    <w:name w:val="Hyperlink"/>
    <w:aliases w:val="CEO_Hyperlink"/>
    <w:basedOn w:val="DefaultParagraphFont"/>
    <w:unhideWhenUsed/>
    <w:qFormat/>
    <w:rsid w:val="009C1F8F"/>
    <w:rPr>
      <w:color w:val="0000FF" w:themeColor="hyperlink"/>
      <w:u w:val="single"/>
    </w:rPr>
  </w:style>
  <w:style w:type="character" w:customStyle="1" w:styleId="Recdef">
    <w:name w:val="Rec_def"/>
    <w:basedOn w:val="DefaultParagraphFont"/>
    <w:rsid w:val="009C1F8F"/>
    <w:rPr>
      <w:b/>
    </w:rPr>
  </w:style>
  <w:style w:type="character" w:customStyle="1" w:styleId="Resdef">
    <w:name w:val="Res_def"/>
    <w:basedOn w:val="DefaultParagraphFont"/>
    <w:rsid w:val="009C1F8F"/>
    <w:rPr>
      <w:rFonts w:ascii="Times New Roman" w:hAnsi="Times New Roman"/>
      <w:b/>
    </w:rPr>
  </w:style>
  <w:style w:type="paragraph" w:styleId="ListParagraph">
    <w:name w:val="List Paragraph"/>
    <w:basedOn w:val="Normal"/>
    <w:uiPriority w:val="34"/>
    <w:qFormat/>
    <w:rsid w:val="009C1F8F"/>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C1F8F"/>
    <w:rPr>
      <w:rFonts w:ascii="Times New Roman Bold" w:hAnsi="Times New Roman Bold" w:cs="Times New Roman Bold"/>
      <w:b/>
      <w:lang w:val="en-GB" w:eastAsia="en-US"/>
    </w:rPr>
  </w:style>
  <w:style w:type="character" w:customStyle="1" w:styleId="TableNo0">
    <w:name w:val="Table_No Знак"/>
    <w:link w:val="TableNo"/>
    <w:locked/>
    <w:rsid w:val="009C1F8F"/>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9C1F8F"/>
    <w:rPr>
      <w:rFonts w:ascii="Times New Roman" w:hAnsi="Times New Roman"/>
      <w:lang w:val="en-GB" w:eastAsia="en-US"/>
    </w:rPr>
  </w:style>
  <w:style w:type="character" w:customStyle="1" w:styleId="Tabletitle0">
    <w:name w:val="Table_title Знак"/>
    <w:link w:val="Tabletitle"/>
    <w:locked/>
    <w:rsid w:val="009C1F8F"/>
    <w:rPr>
      <w:rFonts w:ascii="Times New Roman Bold" w:hAnsi="Times New Roman Bold"/>
      <w:b/>
      <w:lang w:val="en-GB" w:eastAsia="en-US"/>
    </w:rPr>
  </w:style>
  <w:style w:type="paragraph" w:customStyle="1" w:styleId="a">
    <w:name w:val="a"/>
    <w:basedOn w:val="RecNo"/>
    <w:rsid w:val="009C1F8F"/>
    <w:pPr>
      <w:tabs>
        <w:tab w:val="clear" w:pos="1134"/>
        <w:tab w:val="clear" w:pos="1871"/>
        <w:tab w:val="clear" w:pos="2268"/>
      </w:tabs>
      <w:textAlignment w:val="auto"/>
    </w:pPr>
    <w:rPr>
      <w:rFonts w:eastAsia="Batang"/>
      <w:caps w:val="0"/>
      <w:sz w:val="24"/>
      <w:szCs w:val="24"/>
    </w:rPr>
  </w:style>
  <w:style w:type="paragraph" w:customStyle="1" w:styleId="fy">
    <w:name w:val="fy"/>
    <w:rsid w:val="009C1F8F"/>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9C1F8F"/>
    <w:pPr>
      <w:spacing w:before="0"/>
    </w:pPr>
    <w:rPr>
      <w:rFonts w:ascii="Tahoma" w:eastAsia="Batang" w:hAnsi="Tahoma" w:cs="Tahoma"/>
      <w:sz w:val="16"/>
      <w:szCs w:val="16"/>
    </w:rPr>
  </w:style>
  <w:style w:type="character" w:customStyle="1" w:styleId="BalloonTextChar">
    <w:name w:val="Balloon Text Char"/>
    <w:basedOn w:val="DefaultParagraphFont"/>
    <w:link w:val="BalloonText"/>
    <w:rsid w:val="009C1F8F"/>
    <w:rPr>
      <w:rFonts w:ascii="Tahoma" w:eastAsia="Batang" w:hAnsi="Tahoma" w:cs="Tahoma"/>
      <w:sz w:val="16"/>
      <w:szCs w:val="16"/>
      <w:lang w:val="en-GB" w:eastAsia="en-US"/>
    </w:rPr>
  </w:style>
  <w:style w:type="paragraph" w:customStyle="1" w:styleId="TableLegendNote">
    <w:name w:val="Table_Legend_Note"/>
    <w:basedOn w:val="Tablelegend"/>
    <w:next w:val="Tablelegend"/>
    <w:rsid w:val="009C1F8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9C1F8F"/>
    <w:rPr>
      <w:rFonts w:ascii="Times New Roman" w:hAnsi="Times New Roman"/>
      <w:sz w:val="24"/>
      <w:lang w:val="en-GB" w:eastAsia="en-US"/>
    </w:rPr>
  </w:style>
  <w:style w:type="table" w:styleId="TableGrid">
    <w:name w:val="Table Grid"/>
    <w:basedOn w:val="TableNormal"/>
    <w:qFormat/>
    <w:rsid w:val="009C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C1F8F"/>
    <w:rPr>
      <w:sz w:val="16"/>
      <w:szCs w:val="16"/>
    </w:rPr>
  </w:style>
  <w:style w:type="paragraph" w:styleId="CommentText">
    <w:name w:val="annotation text"/>
    <w:basedOn w:val="Normal"/>
    <w:link w:val="CommentTextChar"/>
    <w:unhideWhenUsed/>
    <w:qFormat/>
    <w:rsid w:val="009C1F8F"/>
    <w:rPr>
      <w:sz w:val="20"/>
    </w:rPr>
  </w:style>
  <w:style w:type="character" w:customStyle="1" w:styleId="CommentTextChar">
    <w:name w:val="Comment Text Char"/>
    <w:basedOn w:val="DefaultParagraphFont"/>
    <w:link w:val="CommentText"/>
    <w:qFormat/>
    <w:rsid w:val="009C1F8F"/>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1F8F"/>
    <w:rPr>
      <w:b/>
      <w:bCs/>
    </w:rPr>
  </w:style>
  <w:style w:type="character" w:customStyle="1" w:styleId="CommentSubjectChar">
    <w:name w:val="Comment Subject Char"/>
    <w:basedOn w:val="CommentTextChar"/>
    <w:link w:val="CommentSubject"/>
    <w:semiHidden/>
    <w:rsid w:val="009C1F8F"/>
    <w:rPr>
      <w:rFonts w:ascii="Times New Roman" w:hAnsi="Times New Roman"/>
      <w:b/>
      <w:bCs/>
      <w:lang w:val="en-GB" w:eastAsia="en-US"/>
    </w:rPr>
  </w:style>
  <w:style w:type="paragraph" w:styleId="Revision">
    <w:name w:val="Revision"/>
    <w:hidden/>
    <w:uiPriority w:val="99"/>
    <w:semiHidden/>
    <w:rsid w:val="009C1F8F"/>
    <w:rPr>
      <w:rFonts w:ascii="Times New Roman" w:hAnsi="Times New Roman"/>
      <w:sz w:val="24"/>
      <w:lang w:val="en-GB" w:eastAsia="en-US"/>
    </w:rPr>
  </w:style>
  <w:style w:type="paragraph" w:customStyle="1" w:styleId="msolistparagraphmrcssattr">
    <w:name w:val="msolistparagraph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C1F8F"/>
  </w:style>
  <w:style w:type="paragraph" w:customStyle="1" w:styleId="msonormalmrcssattr">
    <w:name w:val="msonormal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C1F8F"/>
  </w:style>
  <w:style w:type="character" w:customStyle="1" w:styleId="Title1Char">
    <w:name w:val="Title 1 Char"/>
    <w:basedOn w:val="DefaultParagraphFont"/>
    <w:link w:val="Title1"/>
    <w:locked/>
    <w:rsid w:val="009C1F8F"/>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C1F8F"/>
    <w:rPr>
      <w:color w:val="605E5C"/>
      <w:shd w:val="clear" w:color="auto" w:fill="E1DFDD"/>
    </w:rPr>
  </w:style>
  <w:style w:type="character" w:customStyle="1" w:styleId="href">
    <w:name w:val="href"/>
    <w:basedOn w:val="DefaultParagraphFont"/>
    <w:rsid w:val="009C1F8F"/>
  </w:style>
  <w:style w:type="paragraph" w:customStyle="1" w:styleId="AnnexNoTitle">
    <w:name w:val="Annex_NoTitle"/>
    <w:basedOn w:val="Normal"/>
    <w:next w:val="Normalaftertitle"/>
    <w:uiPriority w:val="99"/>
    <w:rsid w:val="009C1F8F"/>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uiPriority w:val="99"/>
    <w:rsid w:val="009C1F8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C1F8F"/>
  </w:style>
  <w:style w:type="character" w:customStyle="1" w:styleId="TablelegendChar">
    <w:name w:val="Table_legend Char"/>
    <w:link w:val="Tablelegend"/>
    <w:locked/>
    <w:rsid w:val="009C1F8F"/>
    <w:rPr>
      <w:rFonts w:ascii="Times New Roman" w:hAnsi="Times New Roman"/>
      <w:sz w:val="18"/>
      <w:lang w:val="en-GB" w:eastAsia="en-US"/>
    </w:rPr>
  </w:style>
  <w:style w:type="character" w:customStyle="1" w:styleId="EquationlegendChar">
    <w:name w:val="Equation_legend Char"/>
    <w:link w:val="Equationlegend"/>
    <w:locked/>
    <w:rsid w:val="009C1F8F"/>
    <w:rPr>
      <w:rFonts w:ascii="Times New Roman" w:hAnsi="Times New Roman"/>
      <w:sz w:val="24"/>
      <w:lang w:val="en-GB" w:eastAsia="en-US"/>
    </w:rPr>
  </w:style>
  <w:style w:type="character" w:customStyle="1" w:styleId="FigureChar">
    <w:name w:val="Figure Char"/>
    <w:basedOn w:val="DefaultParagraphFont"/>
    <w:link w:val="Figure"/>
    <w:locked/>
    <w:rsid w:val="009C1F8F"/>
    <w:rPr>
      <w:rFonts w:ascii="Times New Roman" w:hAnsi="Times New Roman"/>
      <w:noProof/>
      <w:sz w:val="24"/>
      <w:lang w:val="en-GB"/>
    </w:rPr>
  </w:style>
  <w:style w:type="character" w:customStyle="1" w:styleId="FigureNoChar">
    <w:name w:val="Figure_No Char"/>
    <w:basedOn w:val="DefaultParagraphFont"/>
    <w:link w:val="FigureNo"/>
    <w:locked/>
    <w:rsid w:val="009C1F8F"/>
    <w:rPr>
      <w:rFonts w:ascii="Times New Roman" w:hAnsi="Times New Roman"/>
      <w:caps/>
      <w:lang w:val="en-GB" w:eastAsia="en-US"/>
    </w:rPr>
  </w:style>
  <w:style w:type="paragraph" w:customStyle="1" w:styleId="tocpart">
    <w:name w:val="tocpart"/>
    <w:basedOn w:val="Normal"/>
    <w:rsid w:val="009C1F8F"/>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C1F8F"/>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C1F8F"/>
    <w:rPr>
      <w:rFonts w:ascii="Times New Roman" w:hAnsi="Times New Roman"/>
      <w:i/>
      <w:sz w:val="24"/>
      <w:lang w:val="en-GB" w:eastAsia="en-US"/>
    </w:rPr>
  </w:style>
  <w:style w:type="paragraph" w:customStyle="1" w:styleId="Line">
    <w:name w:val="Line"/>
    <w:basedOn w:val="Normal"/>
    <w:next w:val="Normal"/>
    <w:rsid w:val="009C1F8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C1F8F"/>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uiPriority w:val="99"/>
    <w:rsid w:val="009C1F8F"/>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C1F8F"/>
    <w:rPr>
      <w:color w:val="605E5C"/>
      <w:shd w:val="clear" w:color="auto" w:fill="E1DFDD"/>
    </w:rPr>
  </w:style>
  <w:style w:type="character" w:customStyle="1" w:styleId="NormalaftertitleChar0">
    <w:name w:val="Normal after title Char"/>
    <w:basedOn w:val="DefaultParagraphFont"/>
    <w:link w:val="Normalaftertitle0"/>
    <w:locked/>
    <w:rsid w:val="009C1F8F"/>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C1F8F"/>
    <w:rPr>
      <w:color w:val="605E5C"/>
      <w:shd w:val="clear" w:color="auto" w:fill="E1DFDD"/>
    </w:rPr>
  </w:style>
  <w:style w:type="paragraph" w:customStyle="1" w:styleId="qn">
    <w:name w:val="qn"/>
    <w:rsid w:val="009C1F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C1F8F"/>
    <w:rPr>
      <w:color w:val="605E5C"/>
      <w:shd w:val="clear" w:color="auto" w:fill="E1DFDD"/>
    </w:rPr>
  </w:style>
  <w:style w:type="paragraph" w:styleId="NormalWeb">
    <w:name w:val="Normal (Web)"/>
    <w:basedOn w:val="Normal"/>
    <w:uiPriority w:val="99"/>
    <w:semiHidden/>
    <w:unhideWhenUsed/>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C1F8F"/>
    <w:rPr>
      <w:color w:val="605E5C"/>
      <w:shd w:val="clear" w:color="auto" w:fill="E1DFDD"/>
    </w:rPr>
  </w:style>
  <w:style w:type="paragraph" w:customStyle="1" w:styleId="msonormalmrcssattrmrcssattr">
    <w:name w:val="msonormalmrcssattr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9C1F8F"/>
    <w:rPr>
      <w:rFonts w:ascii="Times New Roman" w:hAnsi="Times New Roman"/>
      <w:b/>
      <w:sz w:val="28"/>
      <w:lang w:val="en-GB" w:eastAsia="en-US"/>
    </w:rPr>
  </w:style>
  <w:style w:type="character" w:customStyle="1" w:styleId="Heading2Char">
    <w:name w:val="Heading 2 Char"/>
    <w:basedOn w:val="DefaultParagraphFont"/>
    <w:link w:val="Heading2"/>
    <w:rsid w:val="009C1F8F"/>
    <w:rPr>
      <w:rFonts w:ascii="Times New Roman" w:hAnsi="Times New Roman"/>
      <w:b/>
      <w:sz w:val="24"/>
      <w:lang w:val="en-GB" w:eastAsia="en-US"/>
    </w:rPr>
  </w:style>
  <w:style w:type="character" w:customStyle="1" w:styleId="Heading3Char">
    <w:name w:val="Heading 3 Char"/>
    <w:basedOn w:val="DefaultParagraphFont"/>
    <w:link w:val="Heading3"/>
    <w:rsid w:val="009C1F8F"/>
    <w:rPr>
      <w:rFonts w:ascii="Times New Roman" w:hAnsi="Times New Roman"/>
      <w:b/>
      <w:sz w:val="24"/>
      <w:lang w:val="en-GB" w:eastAsia="en-US"/>
    </w:rPr>
  </w:style>
  <w:style w:type="character" w:customStyle="1" w:styleId="Heading4Char">
    <w:name w:val="Heading 4 Char"/>
    <w:basedOn w:val="DefaultParagraphFont"/>
    <w:link w:val="Heading4"/>
    <w:rsid w:val="009C1F8F"/>
    <w:rPr>
      <w:rFonts w:ascii="Times New Roman" w:hAnsi="Times New Roman"/>
      <w:b/>
      <w:sz w:val="24"/>
      <w:lang w:val="en-GB" w:eastAsia="en-US"/>
    </w:rPr>
  </w:style>
  <w:style w:type="character" w:customStyle="1" w:styleId="Heading5Char">
    <w:name w:val="Heading 5 Char"/>
    <w:basedOn w:val="DefaultParagraphFont"/>
    <w:link w:val="Heading5"/>
    <w:rsid w:val="009C1F8F"/>
    <w:rPr>
      <w:rFonts w:ascii="Times New Roman" w:hAnsi="Times New Roman"/>
      <w:b/>
      <w:sz w:val="24"/>
      <w:lang w:val="en-GB" w:eastAsia="en-US"/>
    </w:rPr>
  </w:style>
  <w:style w:type="character" w:customStyle="1" w:styleId="Heading6Char">
    <w:name w:val="Heading 6 Char"/>
    <w:basedOn w:val="DefaultParagraphFont"/>
    <w:link w:val="Heading6"/>
    <w:rsid w:val="009C1F8F"/>
    <w:rPr>
      <w:rFonts w:ascii="Times New Roman" w:hAnsi="Times New Roman"/>
      <w:b/>
      <w:sz w:val="24"/>
      <w:lang w:val="en-GB" w:eastAsia="en-US"/>
    </w:rPr>
  </w:style>
  <w:style w:type="character" w:customStyle="1" w:styleId="Heading7Char">
    <w:name w:val="Heading 7 Char"/>
    <w:basedOn w:val="DefaultParagraphFont"/>
    <w:link w:val="Heading7"/>
    <w:rsid w:val="009C1F8F"/>
    <w:rPr>
      <w:rFonts w:ascii="Times New Roman" w:hAnsi="Times New Roman"/>
      <w:b/>
      <w:sz w:val="24"/>
      <w:lang w:val="en-GB" w:eastAsia="en-US"/>
    </w:rPr>
  </w:style>
  <w:style w:type="character" w:customStyle="1" w:styleId="Heading8Char">
    <w:name w:val="Heading 8 Char"/>
    <w:basedOn w:val="DefaultParagraphFont"/>
    <w:link w:val="Heading8"/>
    <w:rsid w:val="009C1F8F"/>
    <w:rPr>
      <w:rFonts w:ascii="Times New Roman" w:hAnsi="Times New Roman"/>
      <w:b/>
      <w:sz w:val="24"/>
      <w:lang w:val="en-GB" w:eastAsia="en-US"/>
    </w:rPr>
  </w:style>
  <w:style w:type="character" w:customStyle="1" w:styleId="Heading9Char">
    <w:name w:val="Heading 9 Char"/>
    <w:basedOn w:val="DefaultParagraphFont"/>
    <w:link w:val="Heading9"/>
    <w:rsid w:val="009C1F8F"/>
    <w:rPr>
      <w:rFonts w:ascii="Times New Roman" w:hAnsi="Times New Roman"/>
      <w:b/>
      <w:sz w:val="24"/>
      <w:lang w:val="en-GB" w:eastAsia="en-US"/>
    </w:rPr>
  </w:style>
  <w:style w:type="numbering" w:customStyle="1" w:styleId="NoList1">
    <w:name w:val="No List1"/>
    <w:next w:val="NoList"/>
    <w:uiPriority w:val="99"/>
    <w:semiHidden/>
    <w:unhideWhenUsed/>
    <w:rsid w:val="009C1F8F"/>
  </w:style>
  <w:style w:type="character" w:styleId="UnresolvedMention">
    <w:name w:val="Unresolved Mention"/>
    <w:basedOn w:val="DefaultParagraphFont"/>
    <w:rsid w:val="009C1F8F"/>
    <w:rPr>
      <w:color w:val="605E5C"/>
      <w:shd w:val="clear" w:color="auto" w:fill="E1DFDD"/>
    </w:rPr>
  </w:style>
  <w:style w:type="character" w:customStyle="1" w:styleId="AnnexNoChar">
    <w:name w:val="Annex_No Char"/>
    <w:link w:val="AnnexNo"/>
    <w:locked/>
    <w:rsid w:val="009C1F8F"/>
    <w:rPr>
      <w:rFonts w:ascii="Times New Roman" w:hAnsi="Times New Roman"/>
      <w:caps/>
      <w:sz w:val="28"/>
      <w:lang w:val="en-GB" w:eastAsia="en-US"/>
    </w:rPr>
  </w:style>
  <w:style w:type="character" w:customStyle="1" w:styleId="CommentTextChar1">
    <w:name w:val="Comment Text Char1"/>
    <w:basedOn w:val="DefaultParagraphFont"/>
    <w:semiHidden/>
    <w:rsid w:val="009C1F8F"/>
    <w:rPr>
      <w:lang w:val="fr-FR" w:eastAsia="en-US"/>
    </w:rPr>
  </w:style>
  <w:style w:type="character" w:customStyle="1" w:styleId="CommentSubjectChar1">
    <w:name w:val="Comment Subject Char1"/>
    <w:basedOn w:val="CommentTextChar1"/>
    <w:semiHidden/>
    <w:rsid w:val="009C1F8F"/>
    <w:rPr>
      <w:b/>
      <w:bCs/>
      <w:lang w:val="fr-FR" w:eastAsia="en-US"/>
    </w:rPr>
  </w:style>
  <w:style w:type="character" w:customStyle="1" w:styleId="EndnoteTextChar">
    <w:name w:val="Endnote Text Char"/>
    <w:basedOn w:val="DefaultParagraphFont"/>
    <w:link w:val="EndnoteText"/>
    <w:semiHidden/>
    <w:rsid w:val="009C1F8F"/>
    <w:rPr>
      <w:lang w:val="fr-FR" w:eastAsia="en-US"/>
    </w:rPr>
  </w:style>
  <w:style w:type="paragraph" w:styleId="EndnoteText">
    <w:name w:val="endnote text"/>
    <w:basedOn w:val="Normal"/>
    <w:link w:val="EndnoteTextChar"/>
    <w:semiHidden/>
    <w:unhideWhenUsed/>
    <w:rsid w:val="009C1F8F"/>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9C1F8F"/>
    <w:rPr>
      <w:rFonts w:ascii="Times New Roman" w:hAnsi="Times New Roman"/>
      <w:lang w:val="en-GB" w:eastAsia="en-US"/>
    </w:rPr>
  </w:style>
  <w:style w:type="character" w:customStyle="1" w:styleId="NotedefinCar1">
    <w:name w:val="Note de fin Car1"/>
    <w:basedOn w:val="DefaultParagraphFont"/>
    <w:semiHidden/>
    <w:rsid w:val="009C1F8F"/>
    <w:rPr>
      <w:rFonts w:ascii="Times New Roman" w:hAnsi="Times New Roman"/>
      <w:lang w:val="en-GB" w:eastAsia="en-US"/>
    </w:rPr>
  </w:style>
  <w:style w:type="paragraph" w:styleId="PlainText">
    <w:name w:val="Plain Text"/>
    <w:basedOn w:val="Normal"/>
    <w:link w:val="PlainTextChar"/>
    <w:uiPriority w:val="99"/>
    <w:unhideWhenUsed/>
    <w:rsid w:val="009C1F8F"/>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9C1F8F"/>
    <w:rPr>
      <w:rFonts w:ascii="Calibri" w:eastAsiaTheme="minorHAnsi" w:hAnsi="Calibri" w:cstheme="minorBidi"/>
      <w:sz w:val="22"/>
      <w:szCs w:val="21"/>
      <w:lang w:eastAsia="en-US"/>
    </w:rPr>
  </w:style>
  <w:style w:type="character" w:styleId="FollowedHyperlink">
    <w:name w:val="FollowedHyperlink"/>
    <w:basedOn w:val="DefaultParagraphFont"/>
    <w:rsid w:val="009C1F8F"/>
    <w:rPr>
      <w:color w:val="800080" w:themeColor="followedHyperlink"/>
      <w:u w:val="single"/>
    </w:rPr>
  </w:style>
  <w:style w:type="character" w:customStyle="1" w:styleId="SourceChar">
    <w:name w:val="Source Char"/>
    <w:link w:val="Source"/>
    <w:locked/>
    <w:rsid w:val="00C176F3"/>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rec/R-REC-M.1851/en" TargetMode="External"/><Relationship Id="rId18" Type="http://schemas.openxmlformats.org/officeDocument/2006/relationships/hyperlink" Target="http://www.itu.int/rec/R-REC-M.1851/en"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itu.int/rec/R-REC-M.1851/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itu.int/rec/R-REC-M.1851/en" TargetMode="External"/><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yperlink" Target="http://www.itu.int/rec/R-REC-M.1851/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rec/R-REC-M.1851/en"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8ACF45-5724-43B7-8AAF-950E537A32BC}">
  <ds:schemaRefs>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86a1fb3f-9c75-40ec-9503-2a6831dda64b"/>
    <ds:schemaRef ds:uri="http://www.w3.org/XML/1998/namespace"/>
    <ds:schemaRef ds:uri="http://schemas.microsoft.com/office/2006/metadata/properties"/>
    <ds:schemaRef ds:uri="6722d38c-8275-4fcc-9c94-7c086973a67a"/>
    <ds:schemaRef ds:uri="http://purl.org/dc/elements/1.1/"/>
  </ds:schemaRefs>
</ds:datastoreItem>
</file>

<file path=customXml/itemProps2.xml><?xml version="1.0" encoding="utf-8"?>
<ds:datastoreItem xmlns:ds="http://schemas.openxmlformats.org/officeDocument/2006/customXml" ds:itemID="{EE17DAD7-D389-4A57-AFB0-C368D8AA587B}">
  <ds:schemaRefs>
    <ds:schemaRef ds:uri="http://schemas.microsoft.com/sharepoint/v3/contenttype/forms"/>
  </ds:schemaRefs>
</ds:datastoreItem>
</file>

<file path=customXml/itemProps3.xml><?xml version="1.0" encoding="utf-8"?>
<ds:datastoreItem xmlns:ds="http://schemas.openxmlformats.org/officeDocument/2006/customXml" ds:itemID="{31DAC00C-3E2D-4ACB-9243-B40C77C9B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PE_BR_TEMP</Template>
  <TotalTime>10</TotalTime>
  <Pages>15</Pages>
  <Words>3679</Words>
  <Characters>20108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LRT</dc:creator>
  <cp:keywords/>
  <cp:lastModifiedBy>USA</cp:lastModifiedBy>
  <cp:revision>13</cp:revision>
  <cp:lastPrinted>2008-02-21T14:04:00Z</cp:lastPrinted>
  <dcterms:created xsi:type="dcterms:W3CDTF">2024-10-01T13:51:00Z</dcterms:created>
  <dcterms:modified xsi:type="dcterms:W3CDTF">2024-10-02T19:33:00Z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