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D991A" w14:textId="77777777" w:rsidR="00F62E12" w:rsidRDefault="00F62E12" w:rsidP="00F62E12">
      <w:pPr>
        <w:pStyle w:val="RecNo"/>
        <w:tabs>
          <w:tab w:val="left" w:pos="795"/>
        </w:tabs>
        <w:spacing w:before="0"/>
        <w:jc w:val="both"/>
      </w:pPr>
      <w:bookmarkStart w:id="0" w:name="_Hlk105055687"/>
      <w:r>
        <w:tab/>
      </w: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62E12" w:rsidRPr="00F62E12" w14:paraId="6B2BD849" w14:textId="77777777" w:rsidTr="006E222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BB73C3C" w14:textId="77777777" w:rsidR="00F62E12" w:rsidRPr="00F62E12" w:rsidRDefault="00F62E12" w:rsidP="00F62E12">
            <w:pPr>
              <w:tabs>
                <w:tab w:val="center" w:pos="4680"/>
              </w:tabs>
              <w:suppressAutoHyphens/>
              <w:spacing w:before="0"/>
              <w:jc w:val="center"/>
              <w:rPr>
                <w:b/>
                <w:spacing w:val="-3"/>
                <w:szCs w:val="24"/>
              </w:rPr>
            </w:pPr>
            <w:r w:rsidRPr="00F62E12">
              <w:rPr>
                <w:b/>
              </w:rPr>
              <w:br w:type="page"/>
            </w:r>
            <w:r w:rsidRPr="00F62E12">
              <w:rPr>
                <w:b/>
                <w:spacing w:val="-3"/>
                <w:szCs w:val="24"/>
              </w:rPr>
              <w:t>U.S. Radiocommunications Sector</w:t>
            </w:r>
          </w:p>
          <w:p w14:paraId="0F8E8FB5" w14:textId="77777777" w:rsidR="00F62E12" w:rsidRPr="00F62E12" w:rsidRDefault="00F62E12" w:rsidP="00F62E12">
            <w:pPr>
              <w:keepNext/>
              <w:keepLines/>
              <w:spacing w:before="0" w:after="120"/>
              <w:jc w:val="center"/>
              <w:rPr>
                <w:b/>
                <w:spacing w:val="-3"/>
                <w:szCs w:val="24"/>
              </w:rPr>
            </w:pPr>
            <w:r w:rsidRPr="00F62E12">
              <w:rPr>
                <w:b/>
                <w:spacing w:val="-3"/>
                <w:szCs w:val="24"/>
              </w:rPr>
              <w:t>Fact Sheet</w:t>
            </w:r>
          </w:p>
        </w:tc>
      </w:tr>
      <w:tr w:rsidR="00F62E12" w:rsidRPr="00F62E12" w14:paraId="6261937D" w14:textId="77777777" w:rsidTr="006E2226">
        <w:trPr>
          <w:trHeight w:val="348"/>
        </w:trPr>
        <w:tc>
          <w:tcPr>
            <w:tcW w:w="3984" w:type="dxa"/>
            <w:tcBorders>
              <w:left w:val="double" w:sz="6" w:space="0" w:color="auto"/>
            </w:tcBorders>
          </w:tcPr>
          <w:p w14:paraId="0C1557F1" w14:textId="0A60BF09" w:rsidR="00F62E12" w:rsidRPr="00F62E12" w:rsidRDefault="00F62E12" w:rsidP="00F62E12">
            <w:pPr>
              <w:spacing w:after="120"/>
              <w:ind w:left="900" w:right="144" w:hanging="756"/>
              <w:rPr>
                <w:szCs w:val="24"/>
              </w:rPr>
            </w:pPr>
            <w:r w:rsidRPr="00F62E12">
              <w:rPr>
                <w:b/>
                <w:szCs w:val="24"/>
              </w:rPr>
              <w:t>Working Party:</w:t>
            </w:r>
            <w:r w:rsidRPr="00F62E12">
              <w:rPr>
                <w:szCs w:val="24"/>
              </w:rPr>
              <w:t xml:space="preserve">  ITU-R WP 5</w:t>
            </w:r>
            <w:r w:rsidR="00904C3F">
              <w:rPr>
                <w:szCs w:val="24"/>
              </w:rPr>
              <w:t>B</w:t>
            </w:r>
            <w:r w:rsidR="007D4759">
              <w:rPr>
                <w:szCs w:val="24"/>
              </w:rPr>
              <w:t xml:space="preserve"> </w:t>
            </w:r>
          </w:p>
        </w:tc>
        <w:tc>
          <w:tcPr>
            <w:tcW w:w="5409" w:type="dxa"/>
            <w:tcBorders>
              <w:right w:val="double" w:sz="6" w:space="0" w:color="auto"/>
            </w:tcBorders>
          </w:tcPr>
          <w:p w14:paraId="29DB6FED" w14:textId="65DC0709" w:rsidR="00F62E12" w:rsidRPr="00F62E12" w:rsidRDefault="00F62E12" w:rsidP="00C4171A">
            <w:pPr>
              <w:spacing w:after="120"/>
              <w:ind w:left="144" w:right="144"/>
              <w:rPr>
                <w:szCs w:val="24"/>
              </w:rPr>
            </w:pPr>
            <w:r w:rsidRPr="00F62E12">
              <w:rPr>
                <w:b/>
                <w:szCs w:val="24"/>
              </w:rPr>
              <w:t>Document No:</w:t>
            </w:r>
            <w:r w:rsidRPr="00F62E12">
              <w:rPr>
                <w:szCs w:val="24"/>
              </w:rPr>
              <w:t xml:space="preserve"> </w:t>
            </w:r>
            <w:r w:rsidR="00DB34C8" w:rsidRPr="00DB34C8">
              <w:rPr>
                <w:szCs w:val="24"/>
              </w:rPr>
              <w:t>USWP5B33-</w:t>
            </w:r>
            <w:r w:rsidR="00DB34C8">
              <w:rPr>
                <w:szCs w:val="24"/>
              </w:rPr>
              <w:t>14</w:t>
            </w:r>
          </w:p>
        </w:tc>
      </w:tr>
      <w:tr w:rsidR="00F62E12" w:rsidRPr="00F62E12" w14:paraId="295BB29F" w14:textId="77777777" w:rsidTr="006E2226">
        <w:trPr>
          <w:trHeight w:val="378"/>
        </w:trPr>
        <w:tc>
          <w:tcPr>
            <w:tcW w:w="3984" w:type="dxa"/>
            <w:tcBorders>
              <w:left w:val="double" w:sz="6" w:space="0" w:color="auto"/>
            </w:tcBorders>
          </w:tcPr>
          <w:p w14:paraId="54640BAF" w14:textId="7D322E5F" w:rsidR="00F62E12" w:rsidRPr="00F62E12" w:rsidRDefault="00F62E12" w:rsidP="001F465C">
            <w:pPr>
              <w:spacing w:before="0"/>
              <w:ind w:left="144" w:right="144"/>
              <w:jc w:val="left"/>
              <w:rPr>
                <w:szCs w:val="24"/>
                <w:lang w:val="pt-BR"/>
              </w:rPr>
            </w:pPr>
            <w:r w:rsidRPr="00F62E12">
              <w:rPr>
                <w:b/>
                <w:szCs w:val="24"/>
                <w:lang w:val="pt-BR"/>
              </w:rPr>
              <w:t>Ref:</w:t>
            </w:r>
            <w:r w:rsidRPr="00F62E12">
              <w:rPr>
                <w:szCs w:val="24"/>
                <w:lang w:val="pt-BR"/>
              </w:rPr>
              <w:tab/>
            </w:r>
            <w:r w:rsidR="00904C3F">
              <w:rPr>
                <w:szCs w:val="24"/>
                <w:lang w:val="pt-BR"/>
              </w:rPr>
              <w:t>Agenda Item 1.9</w:t>
            </w:r>
          </w:p>
          <w:p w14:paraId="1D211A48" w14:textId="77777777" w:rsidR="00F62E12" w:rsidRPr="00F62E12" w:rsidRDefault="00F62E12" w:rsidP="00F62E12">
            <w:pPr>
              <w:spacing w:before="0"/>
              <w:ind w:left="144" w:right="144"/>
              <w:rPr>
                <w:szCs w:val="24"/>
              </w:rPr>
            </w:pPr>
            <w:r w:rsidRPr="00F62E12">
              <w:rPr>
                <w:b/>
                <w:szCs w:val="24"/>
                <w:lang w:val="pt-BR"/>
              </w:rPr>
              <w:tab/>
            </w:r>
          </w:p>
        </w:tc>
        <w:tc>
          <w:tcPr>
            <w:tcW w:w="5409" w:type="dxa"/>
            <w:tcBorders>
              <w:right w:val="double" w:sz="6" w:space="0" w:color="auto"/>
            </w:tcBorders>
          </w:tcPr>
          <w:p w14:paraId="19FA109A" w14:textId="3FB4C878" w:rsidR="00F62E12" w:rsidRPr="00F62E12" w:rsidRDefault="00F62E12" w:rsidP="00F62E12">
            <w:pPr>
              <w:tabs>
                <w:tab w:val="left" w:pos="162"/>
              </w:tabs>
              <w:spacing w:before="0"/>
              <w:ind w:left="612" w:right="144" w:hanging="468"/>
              <w:rPr>
                <w:szCs w:val="24"/>
              </w:rPr>
            </w:pPr>
            <w:r w:rsidRPr="00F62E12">
              <w:rPr>
                <w:b/>
                <w:szCs w:val="24"/>
              </w:rPr>
              <w:t>Date:</w:t>
            </w:r>
            <w:r w:rsidRPr="00F62E12">
              <w:rPr>
                <w:szCs w:val="24"/>
              </w:rPr>
              <w:t xml:space="preserve">  </w:t>
            </w:r>
            <w:del w:id="1" w:author="Wingo, Fumie N CIV USN SECNAV WASHINGTON DC (USA)" w:date="2024-10-07T15:39:00Z">
              <w:r w:rsidR="005D6954" w:rsidDel="00460338">
                <w:rPr>
                  <w:szCs w:val="24"/>
                </w:rPr>
                <w:delText>7</w:delText>
              </w:r>
            </w:del>
            <w:ins w:id="2" w:author="Wingo, Fumie N CIV USN SECNAV WASHINGTON DC (USA)" w:date="2024-10-07T15:39:00Z">
              <w:r w:rsidR="00460338">
                <w:rPr>
                  <w:szCs w:val="24"/>
                </w:rPr>
                <w:t>10</w:t>
              </w:r>
            </w:ins>
            <w:r w:rsidR="005D6954">
              <w:rPr>
                <w:szCs w:val="24"/>
              </w:rPr>
              <w:t>/</w:t>
            </w:r>
            <w:del w:id="3" w:author="Wingo, Fumie N CIV USN SECNAV WASHINGTON DC (USA)" w:date="2024-10-07T15:39:00Z">
              <w:r w:rsidR="00496910" w:rsidDel="00460338">
                <w:rPr>
                  <w:szCs w:val="24"/>
                </w:rPr>
                <w:delText>30</w:delText>
              </w:r>
            </w:del>
            <w:ins w:id="4" w:author="Wingo, Fumie N CIV USN SECNAV WASHINGTON DC (USA)" w:date="2024-10-07T15:39:00Z">
              <w:r w:rsidR="00460338">
                <w:rPr>
                  <w:szCs w:val="24"/>
                </w:rPr>
                <w:t>7</w:t>
              </w:r>
            </w:ins>
            <w:r w:rsidR="005D6954">
              <w:rPr>
                <w:szCs w:val="24"/>
              </w:rPr>
              <w:t>/2024</w:t>
            </w:r>
          </w:p>
        </w:tc>
      </w:tr>
      <w:tr w:rsidR="00F62E12" w:rsidRPr="00F62E12" w14:paraId="60F552FB" w14:textId="77777777" w:rsidTr="006E2226">
        <w:trPr>
          <w:trHeight w:val="459"/>
        </w:trPr>
        <w:tc>
          <w:tcPr>
            <w:tcW w:w="9393" w:type="dxa"/>
            <w:gridSpan w:val="2"/>
            <w:tcBorders>
              <w:left w:val="double" w:sz="6" w:space="0" w:color="auto"/>
              <w:right w:val="double" w:sz="6" w:space="0" w:color="auto"/>
            </w:tcBorders>
          </w:tcPr>
          <w:p w14:paraId="29A2F054" w14:textId="4E1DDAA0" w:rsidR="0050367E" w:rsidRPr="0050367E" w:rsidRDefault="00F62E12">
            <w:pPr>
              <w:tabs>
                <w:tab w:val="clear" w:pos="794"/>
                <w:tab w:val="clear" w:pos="1191"/>
                <w:tab w:val="clear" w:pos="1588"/>
                <w:tab w:val="clear" w:pos="1985"/>
              </w:tabs>
              <w:overflowPunct/>
              <w:autoSpaceDE/>
              <w:autoSpaceDN/>
              <w:adjustRightInd/>
              <w:spacing w:before="0" w:after="120"/>
              <w:jc w:val="left"/>
              <w:textAlignment w:val="auto"/>
              <w:rPr>
                <w:ins w:id="5" w:author="DON CIO" w:date="2024-10-03T09:09:00Z"/>
                <w:bCs/>
                <w:szCs w:val="24"/>
                <w:rPrChange w:id="6" w:author="DON CIO" w:date="2024-10-03T09:09:00Z">
                  <w:rPr>
                    <w:ins w:id="7" w:author="DON CIO" w:date="2024-10-03T09:09:00Z"/>
                    <w:b/>
                    <w:sz w:val="28"/>
                    <w:szCs w:val="28"/>
                    <w:lang w:eastAsia="zh-CN"/>
                  </w:rPr>
                </w:rPrChange>
              </w:rPr>
              <w:pPrChange w:id="8" w:author="DON CIO" w:date="2024-10-03T09:09:00Z">
                <w:pPr>
                  <w:tabs>
                    <w:tab w:val="clear" w:pos="794"/>
                    <w:tab w:val="clear" w:pos="1191"/>
                    <w:tab w:val="clear" w:pos="1588"/>
                    <w:tab w:val="clear" w:pos="1985"/>
                  </w:tabs>
                  <w:overflowPunct/>
                  <w:autoSpaceDE/>
                  <w:autoSpaceDN/>
                  <w:adjustRightInd/>
                  <w:spacing w:before="0" w:after="120"/>
                  <w:jc w:val="center"/>
                  <w:textAlignment w:val="auto"/>
                </w:pPr>
              </w:pPrChange>
            </w:pPr>
            <w:r w:rsidRPr="00F62E12">
              <w:rPr>
                <w:b/>
                <w:bCs/>
                <w:szCs w:val="24"/>
              </w:rPr>
              <w:t>Document Title:</w:t>
            </w:r>
            <w:r w:rsidRPr="00F62E12">
              <w:rPr>
                <w:bCs/>
                <w:szCs w:val="24"/>
              </w:rPr>
              <w:t xml:space="preserve">  </w:t>
            </w:r>
            <w:bookmarkStart w:id="9" w:name="_Hlk178053912"/>
            <w:ins w:id="10" w:author="USA" w:date="2024-09-24T07:00:00Z">
              <w:r w:rsidR="007F2D64">
                <w:rPr>
                  <w:bCs/>
                  <w:szCs w:val="24"/>
                </w:rPr>
                <w:t xml:space="preserve">Working Document towards a </w:t>
              </w:r>
              <w:r w:rsidR="007F2D64" w:rsidRPr="00F62E12">
                <w:rPr>
                  <w:bCs/>
                  <w:szCs w:val="24"/>
                </w:rPr>
                <w:t xml:space="preserve">Preliminary Draft </w:t>
              </w:r>
            </w:ins>
            <w:ins w:id="11" w:author="USA" w:date="2024-09-24T07:04:00Z">
              <w:r w:rsidR="00F025D7">
                <w:rPr>
                  <w:bCs/>
                  <w:szCs w:val="24"/>
                </w:rPr>
                <w:t xml:space="preserve">New </w:t>
              </w:r>
            </w:ins>
            <w:ins w:id="12" w:author="USA" w:date="2024-09-24T07:00:00Z">
              <w:r w:rsidR="007F2D64">
                <w:rPr>
                  <w:bCs/>
                  <w:szCs w:val="24"/>
                </w:rPr>
                <w:t xml:space="preserve">Recommendation </w:t>
              </w:r>
              <w:bookmarkStart w:id="13" w:name="_Hlk99374996"/>
              <w:bookmarkStart w:id="14" w:name="_Hlk93660584"/>
              <w:del w:id="15" w:author="DON CIO" w:date="2024-10-03T10:10:00Z">
                <w:r w:rsidR="007F2D64" w:rsidDel="007E0D54">
                  <w:rPr>
                    <w:bCs/>
                    <w:szCs w:val="24"/>
                  </w:rPr>
                  <w:delText xml:space="preserve"> </w:delText>
                </w:r>
              </w:del>
              <w:bookmarkEnd w:id="13"/>
              <w:bookmarkEnd w:id="14"/>
              <w:r w:rsidR="007F2D64">
                <w:rPr>
                  <w:bCs/>
                  <w:szCs w:val="24"/>
                </w:rPr>
                <w:t>M. [</w:t>
              </w:r>
              <w:del w:id="16" w:author="Wingo, Fumie N CIV USN SECNAV WASHINGTON DC (USA)" w:date="2024-10-07T14:46:00Z">
                <w:r w:rsidR="007F2D64" w:rsidRPr="00C00279" w:rsidDel="007A6C60">
                  <w:rPr>
                    <w:bCs/>
                    <w:szCs w:val="24"/>
                    <w:lang w:eastAsia="zh-CN"/>
                  </w:rPr>
                  <w:delText xml:space="preserve"> </w:delText>
                </w:r>
              </w:del>
              <w:r w:rsidR="007F2D64">
                <w:rPr>
                  <w:bCs/>
                  <w:szCs w:val="24"/>
                  <w:lang w:eastAsia="zh-CN"/>
                </w:rPr>
                <w:t>Modernization of HF AM(OR)S</w:t>
              </w:r>
              <w:r w:rsidR="007F2D64">
                <w:rPr>
                  <w:bCs/>
                  <w:szCs w:val="24"/>
                </w:rPr>
                <w:t>]</w:t>
              </w:r>
            </w:ins>
            <w:bookmarkEnd w:id="9"/>
            <w:ins w:id="17" w:author="DON CIO" w:date="2024-10-03T09:09:00Z">
              <w:r w:rsidR="0050367E">
                <w:rPr>
                  <w:bCs/>
                  <w:szCs w:val="24"/>
                </w:rPr>
                <w:t xml:space="preserve">; </w:t>
              </w:r>
            </w:ins>
            <w:ins w:id="18" w:author="Wingo, Fumie N CIV USN SECNAV WASHINGTON DC (USA)" w:date="2024-10-07T13:51:00Z">
              <w:r w:rsidR="004B4D04">
                <w:rPr>
                  <w:bCs/>
                  <w:szCs w:val="24"/>
                </w:rPr>
                <w:t>“</w:t>
              </w:r>
            </w:ins>
            <w:ins w:id="19" w:author="DON CIO" w:date="2024-10-03T09:09:00Z">
              <w:r w:rsidR="0050367E" w:rsidRPr="0050367E">
                <w:rPr>
                  <w:bCs/>
                  <w:szCs w:val="24"/>
                  <w:rPrChange w:id="20" w:author="DON CIO" w:date="2024-10-03T09:09:00Z">
                    <w:rPr>
                      <w:b/>
                      <w:sz w:val="28"/>
                      <w:szCs w:val="28"/>
                      <w:highlight w:val="yellow"/>
                    </w:rPr>
                  </w:rPrChange>
                </w:rPr>
                <w:t>Frequency bands, technical characteristics</w:t>
              </w:r>
              <w:del w:id="21" w:author="Wingo, Fumie N CIV USN SECNAV WASHINGTON DC (USA)" w:date="2024-10-07T13:55:00Z">
                <w:r w:rsidR="0050367E" w:rsidRPr="0050367E" w:rsidDel="0013022D">
                  <w:rPr>
                    <w:bCs/>
                    <w:szCs w:val="24"/>
                    <w:rPrChange w:id="22" w:author="DON CIO" w:date="2024-10-03T09:09:00Z">
                      <w:rPr>
                        <w:b/>
                        <w:sz w:val="28"/>
                        <w:szCs w:val="28"/>
                        <w:highlight w:val="yellow"/>
                      </w:rPr>
                    </w:rPrChange>
                  </w:rPr>
                  <w:delText>,</w:delText>
                </w:r>
              </w:del>
              <w:r w:rsidR="0050367E" w:rsidRPr="0050367E">
                <w:rPr>
                  <w:bCs/>
                  <w:szCs w:val="24"/>
                  <w:rPrChange w:id="23" w:author="DON CIO" w:date="2024-10-03T09:09:00Z">
                    <w:rPr>
                      <w:b/>
                      <w:sz w:val="28"/>
                      <w:szCs w:val="28"/>
                      <w:highlight w:val="yellow"/>
                    </w:rPr>
                  </w:rPrChange>
                </w:rPr>
                <w:t xml:space="preserve"> and protection criteria for </w:t>
              </w:r>
              <w:del w:id="24" w:author="Wingo, Fumie N CIV USN SECNAV WASHINGTON DC (USA)" w:date="2024-10-07T13:55:00Z">
                <w:r w:rsidR="0050367E" w:rsidRPr="0050367E" w:rsidDel="00D71158">
                  <w:rPr>
                    <w:bCs/>
                    <w:szCs w:val="24"/>
                    <w:rPrChange w:id="25" w:author="DON CIO" w:date="2024-10-03T09:09:00Z">
                      <w:rPr>
                        <w:b/>
                        <w:sz w:val="28"/>
                        <w:szCs w:val="28"/>
                        <w:highlight w:val="yellow"/>
                      </w:rPr>
                    </w:rPrChange>
                  </w:rPr>
                  <w:delText xml:space="preserve">the modernization of high-frequency spectrum use in the </w:delText>
                </w:r>
              </w:del>
              <w:r w:rsidR="0050367E" w:rsidRPr="0050367E">
                <w:rPr>
                  <w:bCs/>
                  <w:szCs w:val="24"/>
                  <w:rPrChange w:id="26" w:author="DON CIO" w:date="2024-10-03T09:09:00Z">
                    <w:rPr>
                      <w:b/>
                      <w:sz w:val="28"/>
                      <w:szCs w:val="28"/>
                      <w:highlight w:val="yellow"/>
                    </w:rPr>
                  </w:rPrChange>
                </w:rPr>
                <w:t>aeronautical mobile (OR) service within the 2.8 to 18.05</w:t>
              </w:r>
              <w:del w:id="27" w:author="Wingo, Fumie N CIV USN SECNAV WASHINGTON DC (USA)" w:date="2024-10-07T13:56:00Z">
                <w:r w:rsidR="0050367E" w:rsidRPr="0050367E" w:rsidDel="00C54E4F">
                  <w:rPr>
                    <w:bCs/>
                    <w:szCs w:val="24"/>
                    <w:rPrChange w:id="28" w:author="DON CIO" w:date="2024-10-03T09:09:00Z">
                      <w:rPr>
                        <w:b/>
                        <w:sz w:val="28"/>
                        <w:szCs w:val="28"/>
                        <w:highlight w:val="yellow"/>
                      </w:rPr>
                    </w:rPrChange>
                  </w:rPr>
                  <w:delText xml:space="preserve"> </w:delText>
                </w:r>
              </w:del>
              <w:r w:rsidR="0050367E" w:rsidRPr="0050367E">
                <w:rPr>
                  <w:bCs/>
                  <w:szCs w:val="24"/>
                  <w:rPrChange w:id="29" w:author="DON CIO" w:date="2024-10-03T09:09:00Z">
                    <w:rPr>
                      <w:b/>
                      <w:sz w:val="28"/>
                      <w:szCs w:val="28"/>
                      <w:highlight w:val="yellow"/>
                    </w:rPr>
                  </w:rPrChange>
                </w:rPr>
                <w:t xml:space="preserve">MHz frequency </w:t>
              </w:r>
              <w:del w:id="30" w:author="Wingo, Fumie N CIV USN SECNAV WASHINGTON DC (USA)" w:date="2024-10-07T14:00:00Z">
                <w:r w:rsidR="0050367E" w:rsidRPr="0050367E" w:rsidDel="00C25038">
                  <w:rPr>
                    <w:bCs/>
                    <w:szCs w:val="24"/>
                    <w:rPrChange w:id="31" w:author="DON CIO" w:date="2024-10-03T09:09:00Z">
                      <w:rPr>
                        <w:b/>
                        <w:sz w:val="28"/>
                        <w:szCs w:val="28"/>
                        <w:highlight w:val="yellow"/>
                      </w:rPr>
                    </w:rPrChange>
                  </w:rPr>
                  <w:delText>band</w:delText>
                </w:r>
              </w:del>
            </w:ins>
            <w:ins w:id="32" w:author="Wingo, Fumie N CIV USN SECNAV WASHINGTON DC (USA)" w:date="2024-10-07T14:00:00Z">
              <w:r w:rsidR="00C25038">
                <w:rPr>
                  <w:bCs/>
                  <w:szCs w:val="24"/>
                </w:rPr>
                <w:t>range</w:t>
              </w:r>
            </w:ins>
            <w:ins w:id="33" w:author="DON CIO" w:date="2024-10-03T09:09:00Z">
              <w:r w:rsidR="0050367E">
                <w:rPr>
                  <w:bCs/>
                  <w:szCs w:val="24"/>
                </w:rPr>
                <w:t>.</w:t>
              </w:r>
            </w:ins>
          </w:p>
          <w:p w14:paraId="3DE04CF6" w14:textId="6AEA811B" w:rsidR="00F62E12" w:rsidRPr="00F62E12" w:rsidRDefault="00F62E12" w:rsidP="00F62E12">
            <w:pPr>
              <w:spacing w:before="0" w:after="120"/>
              <w:ind w:left="187"/>
              <w:jc w:val="left"/>
              <w:rPr>
                <w:szCs w:val="24"/>
              </w:rPr>
            </w:pPr>
          </w:p>
        </w:tc>
      </w:tr>
      <w:tr w:rsidR="00F62E12" w:rsidRPr="00000E35" w14:paraId="62D975B2" w14:textId="77777777" w:rsidTr="006E2226">
        <w:trPr>
          <w:trHeight w:val="1960"/>
        </w:trPr>
        <w:tc>
          <w:tcPr>
            <w:tcW w:w="3984" w:type="dxa"/>
            <w:tcBorders>
              <w:left w:val="double" w:sz="6" w:space="0" w:color="auto"/>
            </w:tcBorders>
          </w:tcPr>
          <w:p w14:paraId="3E7D4A50" w14:textId="77777777" w:rsidR="00F62E12" w:rsidRPr="00F62E12" w:rsidRDefault="00F62E12" w:rsidP="00F62E12">
            <w:pPr>
              <w:ind w:left="144" w:right="144"/>
              <w:rPr>
                <w:b/>
                <w:szCs w:val="24"/>
              </w:rPr>
            </w:pPr>
            <w:r w:rsidRPr="00F62E12">
              <w:rPr>
                <w:b/>
                <w:szCs w:val="24"/>
              </w:rPr>
              <w:t>Author(s)/Contributors(s):</w:t>
            </w:r>
          </w:p>
          <w:p w14:paraId="6798C4D0" w14:textId="77777777" w:rsidR="00F62E12" w:rsidRPr="00F62E12" w:rsidRDefault="00F62E12" w:rsidP="00F62E12">
            <w:pPr>
              <w:spacing w:before="0"/>
              <w:ind w:left="144" w:right="144"/>
              <w:rPr>
                <w:bCs/>
                <w:iCs/>
                <w:szCs w:val="24"/>
              </w:rPr>
            </w:pPr>
          </w:p>
          <w:p w14:paraId="6AC35306" w14:textId="77777777" w:rsidR="00F62E12" w:rsidRPr="00F62E12" w:rsidRDefault="00F62E12" w:rsidP="00F62E12">
            <w:pPr>
              <w:spacing w:before="0"/>
              <w:ind w:left="144" w:right="144"/>
              <w:rPr>
                <w:bCs/>
                <w:iCs/>
                <w:szCs w:val="24"/>
              </w:rPr>
            </w:pPr>
            <w:r w:rsidRPr="00F62E12">
              <w:rPr>
                <w:bCs/>
                <w:iCs/>
                <w:szCs w:val="24"/>
              </w:rPr>
              <w:t>Fumie Wingo</w:t>
            </w:r>
          </w:p>
          <w:p w14:paraId="625509DC" w14:textId="77777777" w:rsidR="00F62E12" w:rsidRPr="00F62E12" w:rsidRDefault="00F62E12" w:rsidP="00F62E12">
            <w:pPr>
              <w:spacing w:before="0"/>
              <w:ind w:left="144" w:right="144"/>
              <w:rPr>
                <w:bCs/>
                <w:iCs/>
                <w:szCs w:val="24"/>
              </w:rPr>
            </w:pPr>
            <w:r w:rsidRPr="00F62E12">
              <w:rPr>
                <w:bCs/>
                <w:iCs/>
                <w:szCs w:val="24"/>
              </w:rPr>
              <w:t>Department of the Navy</w:t>
            </w:r>
          </w:p>
          <w:p w14:paraId="75E4DF2D" w14:textId="77777777" w:rsidR="00F62E12" w:rsidRPr="00F62E12" w:rsidRDefault="00F62E12" w:rsidP="00F62E12">
            <w:pPr>
              <w:spacing w:before="0"/>
              <w:ind w:left="144" w:right="144"/>
              <w:rPr>
                <w:bCs/>
                <w:iCs/>
                <w:szCs w:val="24"/>
              </w:rPr>
            </w:pPr>
          </w:p>
          <w:p w14:paraId="6852BBC7" w14:textId="77777777" w:rsidR="00F62E12" w:rsidRPr="00F62E12" w:rsidRDefault="00F62E12" w:rsidP="00F62E12">
            <w:pPr>
              <w:spacing w:before="0"/>
              <w:ind w:left="144" w:right="144"/>
              <w:rPr>
                <w:bCs/>
                <w:iCs/>
                <w:szCs w:val="24"/>
              </w:rPr>
            </w:pPr>
            <w:r w:rsidRPr="00F62E12">
              <w:rPr>
                <w:bCs/>
                <w:iCs/>
                <w:szCs w:val="24"/>
              </w:rPr>
              <w:t>Robert Leck</w:t>
            </w:r>
          </w:p>
          <w:p w14:paraId="48FABA01" w14:textId="77777777" w:rsidR="00F62E12" w:rsidRPr="00F62E12" w:rsidRDefault="00F62E12" w:rsidP="00F62E12">
            <w:pPr>
              <w:spacing w:before="0"/>
              <w:ind w:left="144" w:right="144"/>
              <w:rPr>
                <w:bCs/>
                <w:iCs/>
                <w:szCs w:val="24"/>
              </w:rPr>
            </w:pPr>
            <w:r w:rsidRPr="00F62E12">
              <w:rPr>
                <w:bCs/>
                <w:iCs/>
                <w:szCs w:val="24"/>
              </w:rPr>
              <w:t>ACES in support of the Department of the Navy</w:t>
            </w:r>
          </w:p>
          <w:p w14:paraId="55BE83BD" w14:textId="77777777" w:rsidR="00F62E12" w:rsidRPr="00F62E12" w:rsidRDefault="00F62E12" w:rsidP="00F62E12">
            <w:pPr>
              <w:spacing w:before="0"/>
              <w:ind w:left="144" w:right="144"/>
              <w:rPr>
                <w:bCs/>
                <w:iCs/>
                <w:szCs w:val="24"/>
              </w:rPr>
            </w:pPr>
          </w:p>
          <w:p w14:paraId="08D0DF87" w14:textId="77777777" w:rsidR="00F62E12" w:rsidRPr="00F62E12" w:rsidRDefault="00F62E12" w:rsidP="00F62E12">
            <w:pPr>
              <w:spacing w:before="0"/>
              <w:ind w:left="144" w:right="144"/>
              <w:rPr>
                <w:bCs/>
                <w:iCs/>
                <w:szCs w:val="24"/>
              </w:rPr>
            </w:pPr>
            <w:r w:rsidRPr="00F62E12">
              <w:rPr>
                <w:bCs/>
                <w:iCs/>
                <w:szCs w:val="24"/>
              </w:rPr>
              <w:t>Taylor King</w:t>
            </w:r>
          </w:p>
          <w:p w14:paraId="501BE6CE" w14:textId="77777777" w:rsidR="00F62E12" w:rsidRDefault="00F62E12" w:rsidP="00F62E12">
            <w:pPr>
              <w:spacing w:before="0"/>
              <w:ind w:left="144" w:right="144"/>
              <w:rPr>
                <w:bCs/>
                <w:iCs/>
                <w:szCs w:val="24"/>
              </w:rPr>
            </w:pPr>
            <w:r w:rsidRPr="00F62E12">
              <w:rPr>
                <w:bCs/>
                <w:iCs/>
                <w:szCs w:val="24"/>
              </w:rPr>
              <w:t>ACES in support of the Department of the Navy</w:t>
            </w:r>
          </w:p>
          <w:p w14:paraId="0391C3B5" w14:textId="77777777" w:rsidR="00586D7A" w:rsidRDefault="00586D7A" w:rsidP="00F62E12">
            <w:pPr>
              <w:spacing w:before="0"/>
              <w:ind w:left="144" w:right="144"/>
              <w:rPr>
                <w:bCs/>
                <w:iCs/>
                <w:szCs w:val="24"/>
              </w:rPr>
            </w:pPr>
          </w:p>
          <w:p w14:paraId="46AD891C" w14:textId="4F9FA87E" w:rsidR="00586D7A" w:rsidRDefault="00586D7A" w:rsidP="00F62E12">
            <w:pPr>
              <w:spacing w:before="0"/>
              <w:ind w:left="144" w:right="144"/>
              <w:rPr>
                <w:bCs/>
                <w:iCs/>
                <w:szCs w:val="24"/>
              </w:rPr>
            </w:pPr>
            <w:r>
              <w:rPr>
                <w:bCs/>
                <w:iCs/>
                <w:szCs w:val="24"/>
              </w:rPr>
              <w:t>Carmelo Rivera</w:t>
            </w:r>
          </w:p>
          <w:p w14:paraId="0EC62D9E" w14:textId="5DD5FC21" w:rsidR="00586D7A" w:rsidRPr="00F62E12" w:rsidRDefault="00586D7A" w:rsidP="00F62E12">
            <w:pPr>
              <w:spacing w:before="0"/>
              <w:ind w:left="144" w:right="144"/>
              <w:rPr>
                <w:bCs/>
                <w:iCs/>
                <w:szCs w:val="24"/>
              </w:rPr>
            </w:pPr>
            <w:r w:rsidRPr="00586D7A">
              <w:rPr>
                <w:bCs/>
                <w:iCs/>
                <w:szCs w:val="24"/>
              </w:rPr>
              <w:t>ACES in support of the Department of the Navy</w:t>
            </w:r>
          </w:p>
          <w:p w14:paraId="7C98B183" w14:textId="77777777" w:rsidR="00F62E12" w:rsidRPr="00F62E12" w:rsidRDefault="00F62E12" w:rsidP="00F62E12">
            <w:pPr>
              <w:spacing w:before="0"/>
              <w:ind w:right="144"/>
              <w:rPr>
                <w:bCs/>
                <w:iCs/>
                <w:szCs w:val="24"/>
              </w:rPr>
            </w:pPr>
          </w:p>
          <w:p w14:paraId="08DED984" w14:textId="77777777" w:rsidR="00F62E12" w:rsidRPr="00F62E12" w:rsidRDefault="00F62E12" w:rsidP="00F62E12">
            <w:pPr>
              <w:spacing w:before="0"/>
              <w:ind w:left="144" w:right="144"/>
              <w:rPr>
                <w:bCs/>
                <w:iCs/>
                <w:szCs w:val="24"/>
              </w:rPr>
            </w:pPr>
          </w:p>
        </w:tc>
        <w:tc>
          <w:tcPr>
            <w:tcW w:w="5409" w:type="dxa"/>
            <w:tcBorders>
              <w:right w:val="double" w:sz="6" w:space="0" w:color="auto"/>
            </w:tcBorders>
          </w:tcPr>
          <w:p w14:paraId="684B5838" w14:textId="77777777" w:rsidR="00F62E12" w:rsidRPr="00000E35" w:rsidRDefault="00F62E12" w:rsidP="00F62E12">
            <w:pPr>
              <w:ind w:left="144" w:right="144"/>
              <w:rPr>
                <w:bCs/>
                <w:szCs w:val="24"/>
              </w:rPr>
            </w:pPr>
          </w:p>
          <w:p w14:paraId="2D84502F" w14:textId="77777777" w:rsidR="00F62E12" w:rsidRPr="00000E35" w:rsidRDefault="00F62E12" w:rsidP="00F62E12">
            <w:pPr>
              <w:spacing w:before="0"/>
              <w:ind w:left="144" w:right="144"/>
              <w:rPr>
                <w:bCs/>
                <w:szCs w:val="24"/>
              </w:rPr>
            </w:pPr>
            <w:r w:rsidRPr="00000E35">
              <w:rPr>
                <w:bCs/>
                <w:szCs w:val="24"/>
              </w:rPr>
              <w:t xml:space="preserve">  </w:t>
            </w:r>
          </w:p>
          <w:p w14:paraId="4804EDDF" w14:textId="77777777" w:rsidR="00F62E12" w:rsidRPr="00F62E12" w:rsidRDefault="00F62E12" w:rsidP="00F62E12">
            <w:pPr>
              <w:spacing w:before="0"/>
              <w:ind w:left="144" w:right="144"/>
              <w:rPr>
                <w:bCs/>
                <w:color w:val="000000"/>
                <w:szCs w:val="24"/>
                <w:lang w:val="fr-FR"/>
              </w:rPr>
            </w:pPr>
            <w:proofErr w:type="gramStart"/>
            <w:r w:rsidRPr="00F62E12">
              <w:rPr>
                <w:bCs/>
                <w:color w:val="000000"/>
                <w:szCs w:val="24"/>
                <w:lang w:val="fr-FR"/>
              </w:rPr>
              <w:t>Phone:</w:t>
            </w:r>
            <w:proofErr w:type="gramEnd"/>
            <w:r w:rsidRPr="00F62E12">
              <w:rPr>
                <w:bCs/>
                <w:color w:val="000000"/>
                <w:szCs w:val="24"/>
                <w:lang w:val="fr-FR"/>
              </w:rPr>
              <w:t xml:space="preserve">   +1-703-697-0066 </w:t>
            </w:r>
          </w:p>
          <w:p w14:paraId="002652D7" w14:textId="77777777" w:rsidR="00F62E12" w:rsidRPr="00F62E12" w:rsidRDefault="00F62E12" w:rsidP="00F62E12">
            <w:pPr>
              <w:spacing w:before="0"/>
              <w:ind w:left="144" w:right="144"/>
              <w:rPr>
                <w:bCs/>
                <w:color w:val="000000"/>
                <w:szCs w:val="24"/>
                <w:lang w:val="fr-FR"/>
              </w:rPr>
            </w:pPr>
            <w:proofErr w:type="gramStart"/>
            <w:r w:rsidRPr="00F62E12">
              <w:rPr>
                <w:bCs/>
                <w:color w:val="000000"/>
                <w:szCs w:val="24"/>
                <w:lang w:val="fr-FR"/>
              </w:rPr>
              <w:t>Email:</w:t>
            </w:r>
            <w:proofErr w:type="gramEnd"/>
            <w:r w:rsidRPr="00F62E12">
              <w:rPr>
                <w:bCs/>
                <w:color w:val="000000"/>
                <w:szCs w:val="24"/>
                <w:lang w:val="fr-FR"/>
              </w:rPr>
              <w:t xml:space="preserve">    </w:t>
            </w:r>
            <w:hyperlink r:id="rId8" w:history="1">
              <w:r w:rsidRPr="00F62E12">
                <w:rPr>
                  <w:bCs/>
                  <w:color w:val="0000FF"/>
                  <w:szCs w:val="24"/>
                  <w:u w:val="single"/>
                  <w:lang w:val="fr-FR"/>
                </w:rPr>
                <w:t>fumie.n.wingo.civ@us.navy.mil</w:t>
              </w:r>
            </w:hyperlink>
          </w:p>
          <w:p w14:paraId="5944B8E0" w14:textId="77777777" w:rsidR="00F62E12" w:rsidRPr="00F62E12" w:rsidRDefault="00F62E12" w:rsidP="00F62E12">
            <w:pPr>
              <w:spacing w:before="0"/>
              <w:ind w:left="144" w:right="144"/>
              <w:rPr>
                <w:bCs/>
                <w:color w:val="000000"/>
                <w:szCs w:val="24"/>
                <w:lang w:val="fr-FR"/>
              </w:rPr>
            </w:pPr>
          </w:p>
          <w:p w14:paraId="7B75DF99"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w:t>
            </w:r>
          </w:p>
          <w:p w14:paraId="740FEF95"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Phone :   +1-321-332-2111</w:t>
            </w:r>
          </w:p>
          <w:p w14:paraId="226722D6"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9" w:history="1">
              <w:r w:rsidRPr="00F62E12">
                <w:rPr>
                  <w:bCs/>
                  <w:color w:val="0000FF"/>
                  <w:szCs w:val="24"/>
                  <w:u w:val="single"/>
                  <w:lang w:val="fr-FR"/>
                </w:rPr>
                <w:t>robert.leck@aces-inc.com</w:t>
              </w:r>
            </w:hyperlink>
          </w:p>
          <w:p w14:paraId="69B04162" w14:textId="77777777" w:rsidR="00F62E12" w:rsidRPr="00F62E12" w:rsidRDefault="00F62E12" w:rsidP="00F62E12">
            <w:pPr>
              <w:spacing w:before="0"/>
              <w:ind w:right="144"/>
              <w:rPr>
                <w:bCs/>
                <w:color w:val="000000"/>
                <w:szCs w:val="24"/>
                <w:lang w:val="fr-FR"/>
              </w:rPr>
            </w:pPr>
          </w:p>
          <w:p w14:paraId="29C93E0B" w14:textId="77777777" w:rsidR="00F62E12" w:rsidRPr="00F62E12" w:rsidRDefault="00F62E12" w:rsidP="00F62E12">
            <w:pPr>
              <w:spacing w:before="0"/>
              <w:ind w:right="144"/>
              <w:rPr>
                <w:bCs/>
                <w:color w:val="000000"/>
                <w:szCs w:val="24"/>
                <w:lang w:val="fr-FR"/>
              </w:rPr>
            </w:pPr>
          </w:p>
          <w:p w14:paraId="285E05FD" w14:textId="77777777" w:rsidR="00F62E12" w:rsidRPr="00F62E12" w:rsidRDefault="00F62E12" w:rsidP="00F62E12">
            <w:pPr>
              <w:spacing w:before="0"/>
              <w:ind w:right="144"/>
              <w:rPr>
                <w:bCs/>
                <w:color w:val="000000"/>
                <w:szCs w:val="24"/>
                <w:lang w:val="fr-FR"/>
              </w:rPr>
            </w:pPr>
            <w:r w:rsidRPr="00F62E12">
              <w:rPr>
                <w:bCs/>
                <w:color w:val="000000"/>
                <w:szCs w:val="24"/>
                <w:lang w:val="fr-FR"/>
              </w:rPr>
              <w:t>Phone :   +1-</w:t>
            </w:r>
            <w:r w:rsidRPr="00000E35">
              <w:rPr>
                <w:lang w:val="fr-FR"/>
              </w:rPr>
              <w:t xml:space="preserve"> 443-966-0550</w:t>
            </w:r>
          </w:p>
          <w:p w14:paraId="3A187428"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10" w:history="1">
              <w:r w:rsidRPr="00F62E12">
                <w:rPr>
                  <w:bCs/>
                  <w:color w:val="0000FF"/>
                  <w:szCs w:val="24"/>
                  <w:u w:val="single"/>
                  <w:lang w:val="fr-FR"/>
                </w:rPr>
                <w:t>taylor.king@ACES-INC.COM</w:t>
              </w:r>
            </w:hyperlink>
          </w:p>
          <w:p w14:paraId="572CF3AD" w14:textId="77777777" w:rsidR="00F62E12" w:rsidRPr="00F62E12" w:rsidRDefault="00F62E12" w:rsidP="00F62E12">
            <w:pPr>
              <w:spacing w:before="0"/>
              <w:ind w:right="144"/>
              <w:rPr>
                <w:bCs/>
                <w:color w:val="000000"/>
                <w:szCs w:val="24"/>
                <w:lang w:val="fr-FR"/>
              </w:rPr>
            </w:pPr>
          </w:p>
          <w:p w14:paraId="72F983E7" w14:textId="3AADF45E" w:rsidR="00F479EB" w:rsidRPr="00F62E12" w:rsidRDefault="00F479EB" w:rsidP="00F479EB">
            <w:pPr>
              <w:spacing w:before="0"/>
              <w:ind w:right="144"/>
              <w:rPr>
                <w:bCs/>
                <w:color w:val="000000"/>
                <w:szCs w:val="24"/>
                <w:lang w:val="fr-FR"/>
              </w:rPr>
            </w:pPr>
            <w:r w:rsidRPr="00F62E12">
              <w:rPr>
                <w:bCs/>
                <w:color w:val="000000"/>
                <w:szCs w:val="24"/>
                <w:lang w:val="fr-FR"/>
              </w:rPr>
              <w:t>Phone :   +1-</w:t>
            </w:r>
            <w:r w:rsidRPr="00000E35">
              <w:rPr>
                <w:lang w:val="fr-FR"/>
              </w:rPr>
              <w:t xml:space="preserve"> </w:t>
            </w:r>
            <w:r w:rsidR="00E1397C">
              <w:rPr>
                <w:lang w:val="fr-FR"/>
              </w:rPr>
              <w:t>240-</w:t>
            </w:r>
            <w:r w:rsidR="002C4291">
              <w:rPr>
                <w:lang w:val="fr-FR"/>
              </w:rPr>
              <w:t>818-2766</w:t>
            </w:r>
          </w:p>
          <w:p w14:paraId="0819DA54" w14:textId="1DF52162" w:rsidR="00F62E12" w:rsidRPr="00F62E12" w:rsidRDefault="00F479EB" w:rsidP="00115E54">
            <w:pPr>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11" w:history="1">
              <w:r w:rsidR="00115E54">
                <w:rPr>
                  <w:rStyle w:val="Hyperlink"/>
                </w:rPr>
                <w:t>carmelo.rivera@ACES-INC.COM</w:t>
              </w:r>
            </w:hyperlink>
          </w:p>
        </w:tc>
      </w:tr>
      <w:tr w:rsidR="00F62E12" w:rsidRPr="00F62E12" w14:paraId="4C88AE7D" w14:textId="77777777" w:rsidTr="006E2226">
        <w:trPr>
          <w:trHeight w:val="541"/>
        </w:trPr>
        <w:tc>
          <w:tcPr>
            <w:tcW w:w="9393" w:type="dxa"/>
            <w:gridSpan w:val="2"/>
            <w:tcBorders>
              <w:left w:val="double" w:sz="6" w:space="0" w:color="auto"/>
              <w:right w:val="double" w:sz="6" w:space="0" w:color="auto"/>
            </w:tcBorders>
          </w:tcPr>
          <w:p w14:paraId="4D2E2989" w14:textId="5311ECDC" w:rsidR="00E455CF" w:rsidRDefault="00F62E12" w:rsidP="00F62E12">
            <w:pPr>
              <w:spacing w:after="120"/>
              <w:ind w:left="187" w:right="144"/>
              <w:rPr>
                <w:ins w:id="34" w:author="DON CIO" w:date="2024-10-02T15:15:00Z"/>
                <w:bCs/>
                <w:szCs w:val="24"/>
              </w:rPr>
            </w:pPr>
            <w:r w:rsidRPr="00F62E12">
              <w:rPr>
                <w:b/>
                <w:szCs w:val="24"/>
              </w:rPr>
              <w:t>Purpose/Objective:</w:t>
            </w:r>
            <w:r w:rsidRPr="00F62E12">
              <w:rPr>
                <w:bCs/>
                <w:szCs w:val="24"/>
              </w:rPr>
              <w:t xml:space="preserve">  </w:t>
            </w:r>
            <w:ins w:id="35" w:author="DON CIO" w:date="2024-10-02T15:14:00Z">
              <w:r w:rsidR="00E455CF" w:rsidRPr="00B6522A">
                <w:rPr>
                  <w:bCs/>
                  <w:szCs w:val="24"/>
                </w:rPr>
                <w:t xml:space="preserve">The purpose of this contribution is to </w:t>
              </w:r>
            </w:ins>
            <w:ins w:id="36" w:author="DON CIO" w:date="2024-10-02T15:32:00Z">
              <w:r w:rsidR="0094222B" w:rsidRPr="00B6522A">
                <w:rPr>
                  <w:bCs/>
                  <w:szCs w:val="24"/>
                  <w:rPrChange w:id="37" w:author="DON CIO" w:date="2024-10-03T10:05:00Z">
                    <w:rPr>
                      <w:bCs/>
                      <w:szCs w:val="24"/>
                      <w:highlight w:val="yellow"/>
                    </w:rPr>
                  </w:rPrChange>
                </w:rPr>
                <w:t>ident</w:t>
              </w:r>
            </w:ins>
            <w:ins w:id="38" w:author="DON CIO" w:date="2024-10-02T15:33:00Z">
              <w:r w:rsidR="0094222B" w:rsidRPr="00B6522A">
                <w:rPr>
                  <w:bCs/>
                  <w:szCs w:val="24"/>
                  <w:rPrChange w:id="39" w:author="DON CIO" w:date="2024-10-03T10:05:00Z">
                    <w:rPr>
                      <w:bCs/>
                      <w:szCs w:val="24"/>
                      <w:highlight w:val="yellow"/>
                    </w:rPr>
                  </w:rPrChange>
                </w:rPr>
                <w:t>ify frequency bands</w:t>
              </w:r>
            </w:ins>
            <w:ins w:id="40" w:author="Wingo, Fumie N CIV USN SECNAV WASHINGTON DC (USA)" w:date="2024-10-07T14:53:00Z">
              <w:r w:rsidR="00200ED1">
                <w:rPr>
                  <w:bCs/>
                  <w:szCs w:val="24"/>
                </w:rPr>
                <w:t xml:space="preserve"> and </w:t>
              </w:r>
            </w:ins>
            <w:ins w:id="41" w:author="DON CIO" w:date="2024-10-02T15:33:00Z">
              <w:del w:id="42" w:author="Wingo, Fumie N CIV USN SECNAV WASHINGTON DC (USA)" w:date="2024-10-07T14:53:00Z">
                <w:r w:rsidR="0094222B" w:rsidRPr="00B6522A" w:rsidDel="00200ED1">
                  <w:rPr>
                    <w:bCs/>
                    <w:szCs w:val="24"/>
                    <w:rPrChange w:id="43" w:author="DON CIO" w:date="2024-10-03T10:05:00Z">
                      <w:rPr>
                        <w:bCs/>
                        <w:szCs w:val="24"/>
                        <w:highlight w:val="yellow"/>
                      </w:rPr>
                    </w:rPrChange>
                  </w:rPr>
                  <w:delText xml:space="preserve">, </w:delText>
                </w:r>
              </w:del>
            </w:ins>
            <w:ins w:id="44" w:author="DON CIO" w:date="2024-10-02T15:14:00Z">
              <w:r w:rsidR="00E455CF" w:rsidRPr="00B6522A">
                <w:rPr>
                  <w:bCs/>
                  <w:szCs w:val="24"/>
                </w:rPr>
                <w:t>provide technical characteristics</w:t>
              </w:r>
            </w:ins>
            <w:ins w:id="45" w:author="DON CIO" w:date="2024-10-02T15:33:00Z">
              <w:del w:id="46" w:author="Wingo, Fumie N CIV USN SECNAV WASHINGTON DC (USA)" w:date="2024-10-07T13:59:00Z">
                <w:r w:rsidR="0094222B" w:rsidRPr="00B6522A" w:rsidDel="00FB6678">
                  <w:rPr>
                    <w:bCs/>
                    <w:szCs w:val="24"/>
                    <w:rPrChange w:id="47" w:author="DON CIO" w:date="2024-10-03T10:05:00Z">
                      <w:rPr>
                        <w:bCs/>
                        <w:szCs w:val="24"/>
                        <w:highlight w:val="yellow"/>
                      </w:rPr>
                    </w:rPrChange>
                  </w:rPr>
                  <w:delText>,</w:delText>
                </w:r>
              </w:del>
            </w:ins>
            <w:ins w:id="48" w:author="DON CIO" w:date="2024-10-02T15:14:00Z">
              <w:r w:rsidR="00E455CF" w:rsidRPr="00B6522A">
                <w:rPr>
                  <w:bCs/>
                  <w:szCs w:val="24"/>
                </w:rPr>
                <w:t xml:space="preserve"> and protection criteria for </w:t>
              </w:r>
              <w:del w:id="49" w:author="Wingo, Fumie N CIV USN SECNAV WASHINGTON DC (USA)" w:date="2024-10-07T13:59:00Z">
                <w:r w:rsidR="00E455CF" w:rsidRPr="00B6522A" w:rsidDel="00FB6678">
                  <w:rPr>
                    <w:bCs/>
                    <w:szCs w:val="24"/>
                  </w:rPr>
                  <w:delText>the modernization of high-frequency spectrum use in t</w:delText>
                </w:r>
              </w:del>
            </w:ins>
            <w:ins w:id="50" w:author="DON CIO" w:date="2024-10-02T15:15:00Z">
              <w:del w:id="51" w:author="Wingo, Fumie N CIV USN SECNAV WASHINGTON DC (USA)" w:date="2024-10-07T13:59:00Z">
                <w:r w:rsidR="00E455CF" w:rsidRPr="00B6522A" w:rsidDel="00FB6678">
                  <w:rPr>
                    <w:bCs/>
                    <w:szCs w:val="24"/>
                  </w:rPr>
                  <w:delText xml:space="preserve">he </w:delText>
                </w:r>
              </w:del>
              <w:r w:rsidR="00E455CF" w:rsidRPr="00B6522A">
                <w:rPr>
                  <w:bCs/>
                  <w:szCs w:val="24"/>
                </w:rPr>
                <w:t>aeronautical mobile (OR) service</w:t>
              </w:r>
            </w:ins>
            <w:ins w:id="52" w:author="DON CIO" w:date="2024-10-02T15:16:00Z">
              <w:r w:rsidR="000B656B" w:rsidRPr="00B6522A">
                <w:rPr>
                  <w:bCs/>
                  <w:szCs w:val="24"/>
                  <w:rPrChange w:id="53" w:author="DON CIO" w:date="2024-10-03T10:05:00Z">
                    <w:rPr>
                      <w:bCs/>
                      <w:szCs w:val="24"/>
                      <w:highlight w:val="yellow"/>
                    </w:rPr>
                  </w:rPrChange>
                </w:rPr>
                <w:t xml:space="preserve"> within the 2.8 to 18.05 MHz frequency </w:t>
              </w:r>
              <w:del w:id="54" w:author="Wingo, Fumie N CIV USN SECNAV WASHINGTON DC (USA)" w:date="2024-10-07T14:00:00Z">
                <w:r w:rsidR="000B656B" w:rsidRPr="00B6522A" w:rsidDel="00C25038">
                  <w:rPr>
                    <w:bCs/>
                    <w:szCs w:val="24"/>
                    <w:rPrChange w:id="55" w:author="DON CIO" w:date="2024-10-03T10:05:00Z">
                      <w:rPr>
                        <w:bCs/>
                        <w:szCs w:val="24"/>
                        <w:highlight w:val="yellow"/>
                      </w:rPr>
                    </w:rPrChange>
                  </w:rPr>
                  <w:delText>band</w:delText>
                </w:r>
              </w:del>
            </w:ins>
            <w:ins w:id="56" w:author="Wingo, Fumie N CIV USN SECNAV WASHINGTON DC (USA)" w:date="2024-10-07T14:00:00Z">
              <w:r w:rsidR="00C25038">
                <w:rPr>
                  <w:bCs/>
                  <w:szCs w:val="24"/>
                </w:rPr>
                <w:t>range to be used f</w:t>
              </w:r>
            </w:ins>
            <w:ins w:id="57" w:author="Wingo, Fumie N CIV USN SECNAV WASHINGTON DC (USA)" w:date="2024-10-07T14:01:00Z">
              <w:r w:rsidR="00C25038">
                <w:rPr>
                  <w:bCs/>
                  <w:szCs w:val="24"/>
                </w:rPr>
                <w:t xml:space="preserve">or WRC-27 AI 1.9 </w:t>
              </w:r>
              <w:r w:rsidR="00B31FB3">
                <w:rPr>
                  <w:bCs/>
                  <w:szCs w:val="24"/>
                </w:rPr>
                <w:t>study</w:t>
              </w:r>
            </w:ins>
            <w:ins w:id="58" w:author="DON CIO" w:date="2024-10-02T15:15:00Z">
              <w:r w:rsidR="00E455CF" w:rsidRPr="00B6522A">
                <w:rPr>
                  <w:bCs/>
                  <w:szCs w:val="24"/>
                </w:rPr>
                <w:t>.</w:t>
              </w:r>
            </w:ins>
          </w:p>
          <w:p w14:paraId="4B851BCF" w14:textId="5C594D92" w:rsidR="00E455CF" w:rsidRPr="00E455CF" w:rsidRDefault="007F2D64" w:rsidP="00E455CF">
            <w:pPr>
              <w:spacing w:after="120"/>
              <w:ind w:left="187" w:right="144"/>
              <w:rPr>
                <w:bCs/>
                <w:szCs w:val="24"/>
              </w:rPr>
            </w:pPr>
            <w:ins w:id="59" w:author="USA" w:date="2024-09-24T07:01:00Z">
              <w:del w:id="60" w:author="DON CIO" w:date="2024-10-03T09:12:00Z">
                <w:r w:rsidRPr="00F62E12" w:rsidDel="006A4CE2">
                  <w:rPr>
                    <w:bCs/>
                    <w:szCs w:val="24"/>
                  </w:rPr>
                  <w:delText xml:space="preserve">This is a Fact Sheet for </w:delText>
                </w:r>
                <w:r w:rsidDel="006A4CE2">
                  <w:rPr>
                    <w:bCs/>
                    <w:szCs w:val="24"/>
                  </w:rPr>
                  <w:delText>the identification of</w:delText>
                </w:r>
                <w:r w:rsidRPr="005942A3" w:rsidDel="006A4CE2">
                  <w:rPr>
                    <w:bCs/>
                    <w:szCs w:val="24"/>
                  </w:rPr>
                  <w:delText xml:space="preserve"> frequency bands, characteristics and protection criteria </w:delText>
                </w:r>
                <w:r w:rsidRPr="001238FB" w:rsidDel="006A4CE2">
                  <w:rPr>
                    <w:bCs/>
                    <w:szCs w:val="24"/>
                  </w:rPr>
                  <w:delText>for modernization of high-frequency spectrum use in the aeronautical mobile (OR) service</w:delText>
                </w:r>
                <w:r w:rsidDel="006A4CE2">
                  <w:rPr>
                    <w:bCs/>
                    <w:szCs w:val="24"/>
                  </w:rPr>
                  <w:delText xml:space="preserve">. </w:delText>
                </w:r>
                <w:r w:rsidRPr="001238FB" w:rsidDel="006A4CE2">
                  <w:rPr>
                    <w:bCs/>
                    <w:szCs w:val="24"/>
                  </w:rPr>
                  <w:delText>.</w:delText>
                </w:r>
                <w:r w:rsidDel="006A4CE2">
                  <w:rPr>
                    <w:bCs/>
                    <w:szCs w:val="24"/>
                  </w:rPr>
                  <w:delText xml:space="preserve"> and for use in sharing and compatibility studies in support of Agenda Item 1.9. </w:delText>
                </w:r>
              </w:del>
            </w:ins>
            <w:del w:id="61" w:author="DON CIO" w:date="2024-10-03T09:12:00Z">
              <w:r w:rsidR="00F62E12" w:rsidRPr="00F62E12" w:rsidDel="006A4CE2">
                <w:rPr>
                  <w:bCs/>
                  <w:szCs w:val="24"/>
                </w:rPr>
                <w:delText xml:space="preserve">This is a Fact Sheet for </w:delText>
              </w:r>
              <w:r w:rsidR="00904C3F" w:rsidDel="006A4CE2">
                <w:rPr>
                  <w:bCs/>
                  <w:szCs w:val="24"/>
                </w:rPr>
                <w:delText xml:space="preserve">the development of sharing and compatibility studies in support </w:delText>
              </w:r>
              <w:r w:rsidR="00496910" w:rsidDel="006A4CE2">
                <w:rPr>
                  <w:bCs/>
                  <w:szCs w:val="24"/>
                </w:rPr>
                <w:delText>of Agenda</w:delText>
              </w:r>
              <w:r w:rsidR="00904C3F" w:rsidDel="006A4CE2">
                <w:rPr>
                  <w:bCs/>
                  <w:szCs w:val="24"/>
                </w:rPr>
                <w:delText xml:space="preserve"> Item 1.9. The studies will include </w:delText>
              </w:r>
              <w:r w:rsidR="00496910" w:rsidDel="006A4CE2">
                <w:rPr>
                  <w:bCs/>
                  <w:szCs w:val="24"/>
                </w:rPr>
                <w:delText>a comparison between measured 3, 6, 12, 24, 48 kHz channel bandwidth</w:delText>
              </w:r>
              <w:r w:rsidR="006877E4" w:rsidDel="006A4CE2">
                <w:rPr>
                  <w:bCs/>
                  <w:szCs w:val="24"/>
                </w:rPr>
                <w:delText xml:space="preserve"> emissions</w:delText>
              </w:r>
              <w:r w:rsidR="00496910" w:rsidDel="006A4CE2">
                <w:rPr>
                  <w:bCs/>
                  <w:szCs w:val="24"/>
                </w:rPr>
                <w:delText xml:space="preserve"> and emission masks that are currently supported within Appendix 26. Interference and compatibility analysis will focus on the</w:delText>
              </w:r>
              <w:r w:rsidR="007D4759" w:rsidDel="006A4CE2">
                <w:rPr>
                  <w:bCs/>
                  <w:szCs w:val="24"/>
                </w:rPr>
                <w:delText xml:space="preserve"> im</w:delText>
              </w:r>
              <w:r w:rsidR="00496910" w:rsidDel="006A4CE2">
                <w:rPr>
                  <w:bCs/>
                  <w:szCs w:val="24"/>
                </w:rPr>
                <w:delText xml:space="preserve">pact that wide </w:delText>
              </w:r>
              <w:r w:rsidR="007D4759" w:rsidDel="006A4CE2">
                <w:rPr>
                  <w:bCs/>
                  <w:szCs w:val="24"/>
                </w:rPr>
                <w:delText>channel</w:delText>
              </w:r>
              <w:r w:rsidR="00496910" w:rsidDel="006A4CE2">
                <w:rPr>
                  <w:bCs/>
                  <w:szCs w:val="24"/>
                </w:rPr>
                <w:delText xml:space="preserve"> bandwidths could have on </w:delText>
              </w:r>
              <w:r w:rsidR="007D4759" w:rsidDel="006A4CE2">
                <w:rPr>
                  <w:bCs/>
                  <w:szCs w:val="24"/>
                </w:rPr>
                <w:delText>incumbent</w:delText>
              </w:r>
              <w:r w:rsidR="00496910" w:rsidDel="006A4CE2">
                <w:rPr>
                  <w:bCs/>
                  <w:szCs w:val="24"/>
                </w:rPr>
                <w:delText xml:space="preserve"> </w:delText>
              </w:r>
              <w:r w:rsidR="007D4759" w:rsidDel="006A4CE2">
                <w:rPr>
                  <w:bCs/>
                  <w:szCs w:val="24"/>
                </w:rPr>
                <w:delText>services</w:delText>
              </w:r>
              <w:r w:rsidR="00496910" w:rsidDel="006A4CE2">
                <w:rPr>
                  <w:bCs/>
                  <w:szCs w:val="24"/>
                </w:rPr>
                <w:delText xml:space="preserve"> within the </w:delText>
              </w:r>
              <w:r w:rsidR="007D4759" w:rsidDel="006A4CE2">
                <w:rPr>
                  <w:bCs/>
                  <w:szCs w:val="24"/>
                </w:rPr>
                <w:delText>band.</w:delText>
              </w:r>
            </w:del>
          </w:p>
        </w:tc>
      </w:tr>
      <w:tr w:rsidR="00F62E12" w:rsidRPr="00F62E12" w14:paraId="76BF1011" w14:textId="77777777" w:rsidTr="006E2226">
        <w:trPr>
          <w:trHeight w:val="1380"/>
        </w:trPr>
        <w:tc>
          <w:tcPr>
            <w:tcW w:w="9393" w:type="dxa"/>
            <w:gridSpan w:val="2"/>
            <w:tcBorders>
              <w:left w:val="double" w:sz="6" w:space="0" w:color="auto"/>
              <w:bottom w:val="single" w:sz="12" w:space="0" w:color="auto"/>
              <w:right w:val="double" w:sz="6" w:space="0" w:color="auto"/>
            </w:tcBorders>
          </w:tcPr>
          <w:p w14:paraId="1A34B432" w14:textId="267F927B" w:rsidR="00E455CF" w:rsidRDefault="00F62E12" w:rsidP="00E455CF">
            <w:pPr>
              <w:spacing w:after="120"/>
              <w:ind w:left="187" w:right="144"/>
              <w:rPr>
                <w:ins w:id="62" w:author="DON CIO" w:date="2024-10-02T15:16:00Z"/>
                <w:bCs/>
                <w:szCs w:val="24"/>
              </w:rPr>
            </w:pPr>
            <w:r w:rsidRPr="00F62E12">
              <w:rPr>
                <w:b/>
                <w:szCs w:val="24"/>
              </w:rPr>
              <w:t>Abstract</w:t>
            </w:r>
            <w:bookmarkStart w:id="63" w:name="_Hlk87347427"/>
            <w:bookmarkStart w:id="64" w:name="_Hlk93409219"/>
            <w:bookmarkStart w:id="65" w:name="_Hlk93499397"/>
            <w:r w:rsidR="00302C93" w:rsidRPr="00F62E12">
              <w:rPr>
                <w:b/>
                <w:szCs w:val="24"/>
              </w:rPr>
              <w:t>:</w:t>
            </w:r>
            <w:r w:rsidR="00302C93">
              <w:rPr>
                <w:bCs/>
                <w:szCs w:val="24"/>
              </w:rPr>
              <w:t xml:space="preserve"> </w:t>
            </w:r>
            <w:bookmarkEnd w:id="63"/>
            <w:bookmarkEnd w:id="64"/>
            <w:bookmarkEnd w:id="65"/>
            <w:ins w:id="66" w:author="DON CIO" w:date="2024-10-02T15:15:00Z">
              <w:r w:rsidR="00E455CF" w:rsidRPr="00B6522A">
                <w:rPr>
                  <w:bCs/>
                  <w:szCs w:val="24"/>
                </w:rPr>
                <w:t>This cont</w:t>
              </w:r>
            </w:ins>
            <w:ins w:id="67" w:author="DON CIO" w:date="2024-10-02T15:16:00Z">
              <w:r w:rsidR="00E455CF" w:rsidRPr="00B6522A">
                <w:rPr>
                  <w:bCs/>
                  <w:szCs w:val="24"/>
                </w:rPr>
                <w:t>ribution</w:t>
              </w:r>
            </w:ins>
            <w:ins w:id="68" w:author="DON CIO" w:date="2024-10-02T15:32:00Z">
              <w:r w:rsidR="0094222B" w:rsidRPr="00B6522A">
                <w:rPr>
                  <w:bCs/>
                  <w:szCs w:val="24"/>
                  <w:rPrChange w:id="69" w:author="DON CIO" w:date="2024-10-03T10:05:00Z">
                    <w:rPr>
                      <w:bCs/>
                      <w:szCs w:val="24"/>
                      <w:highlight w:val="yellow"/>
                    </w:rPr>
                  </w:rPrChange>
                </w:rPr>
                <w:t xml:space="preserve"> identifies frequency bands, </w:t>
              </w:r>
            </w:ins>
            <w:ins w:id="70" w:author="DON CIO" w:date="2024-10-02T15:16:00Z">
              <w:r w:rsidR="00E455CF" w:rsidRPr="00B6522A">
                <w:rPr>
                  <w:bCs/>
                  <w:szCs w:val="24"/>
                  <w:rPrChange w:id="71" w:author="DON CIO" w:date="2024-10-03T10:05:00Z">
                    <w:rPr>
                      <w:bCs/>
                      <w:szCs w:val="24"/>
                      <w:highlight w:val="yellow"/>
                    </w:rPr>
                  </w:rPrChange>
                </w:rPr>
                <w:t>technical characteristics</w:t>
              </w:r>
            </w:ins>
            <w:ins w:id="72" w:author="DON CIO" w:date="2024-10-02T15:32:00Z">
              <w:del w:id="73" w:author="Wingo, Fumie N CIV USN SECNAV WASHINGTON DC (USA)" w:date="2024-10-07T14:07:00Z">
                <w:r w:rsidR="0094222B" w:rsidRPr="00B6522A" w:rsidDel="001A3FF0">
                  <w:rPr>
                    <w:bCs/>
                    <w:szCs w:val="24"/>
                    <w:rPrChange w:id="74" w:author="DON CIO" w:date="2024-10-03T10:05:00Z">
                      <w:rPr>
                        <w:bCs/>
                        <w:szCs w:val="24"/>
                        <w:highlight w:val="yellow"/>
                      </w:rPr>
                    </w:rPrChange>
                  </w:rPr>
                  <w:delText>,</w:delText>
                </w:r>
              </w:del>
              <w:r w:rsidR="0094222B" w:rsidRPr="00B6522A">
                <w:rPr>
                  <w:bCs/>
                  <w:szCs w:val="24"/>
                  <w:rPrChange w:id="75" w:author="DON CIO" w:date="2024-10-03T10:05:00Z">
                    <w:rPr>
                      <w:bCs/>
                      <w:szCs w:val="24"/>
                      <w:highlight w:val="yellow"/>
                    </w:rPr>
                  </w:rPrChange>
                </w:rPr>
                <w:t xml:space="preserve"> </w:t>
              </w:r>
            </w:ins>
            <w:ins w:id="76" w:author="DON CIO" w:date="2024-10-02T15:33:00Z">
              <w:r w:rsidR="0094222B" w:rsidRPr="00B6522A">
                <w:rPr>
                  <w:bCs/>
                  <w:szCs w:val="24"/>
                  <w:rPrChange w:id="77" w:author="DON CIO" w:date="2024-10-03T10:05:00Z">
                    <w:rPr>
                      <w:bCs/>
                      <w:szCs w:val="24"/>
                      <w:highlight w:val="yellow"/>
                    </w:rPr>
                  </w:rPrChange>
                </w:rPr>
                <w:t xml:space="preserve">and </w:t>
              </w:r>
            </w:ins>
            <w:ins w:id="78" w:author="DON CIO" w:date="2024-10-02T15:16:00Z">
              <w:r w:rsidR="00E455CF" w:rsidRPr="00B6522A">
                <w:rPr>
                  <w:bCs/>
                  <w:szCs w:val="24"/>
                  <w:rPrChange w:id="79" w:author="DON CIO" w:date="2024-10-03T10:05:00Z">
                    <w:rPr>
                      <w:bCs/>
                      <w:szCs w:val="24"/>
                      <w:highlight w:val="yellow"/>
                    </w:rPr>
                  </w:rPrChange>
                </w:rPr>
                <w:t>protection criteria for the modernization of high-frequency spectrum use in the aeronautical mobile (OR) service</w:t>
              </w:r>
            </w:ins>
            <w:ins w:id="80" w:author="DON CIO" w:date="2024-10-02T15:17:00Z">
              <w:r w:rsidR="000B656B" w:rsidRPr="00B6522A">
                <w:rPr>
                  <w:bCs/>
                  <w:szCs w:val="24"/>
                  <w:rPrChange w:id="81" w:author="DON CIO" w:date="2024-10-03T10:05:00Z">
                    <w:rPr>
                      <w:bCs/>
                      <w:szCs w:val="24"/>
                      <w:highlight w:val="yellow"/>
                    </w:rPr>
                  </w:rPrChange>
                </w:rPr>
                <w:t xml:space="preserve"> within the 2.8 to 18.05 MHz frequency </w:t>
              </w:r>
              <w:del w:id="82" w:author="Wingo, Fumie N CIV USN SECNAV WASHINGTON DC (USA)" w:date="2024-10-07T14:07:00Z">
                <w:r w:rsidR="000B656B" w:rsidRPr="00B6522A" w:rsidDel="001E72C8">
                  <w:rPr>
                    <w:bCs/>
                    <w:szCs w:val="24"/>
                    <w:rPrChange w:id="83" w:author="DON CIO" w:date="2024-10-03T10:05:00Z">
                      <w:rPr>
                        <w:bCs/>
                        <w:szCs w:val="24"/>
                        <w:highlight w:val="yellow"/>
                      </w:rPr>
                    </w:rPrChange>
                  </w:rPr>
                  <w:delText>band</w:delText>
                </w:r>
              </w:del>
            </w:ins>
            <w:ins w:id="84" w:author="Wingo, Fumie N CIV USN SECNAV WASHINGTON DC (USA)" w:date="2024-10-07T14:07:00Z">
              <w:r w:rsidR="001E72C8">
                <w:rPr>
                  <w:bCs/>
                  <w:szCs w:val="24"/>
                </w:rPr>
                <w:t>range</w:t>
              </w:r>
            </w:ins>
            <w:ins w:id="85" w:author="DON CIO" w:date="2024-10-02T15:16:00Z">
              <w:r w:rsidR="00E455CF" w:rsidRPr="00B6522A">
                <w:rPr>
                  <w:bCs/>
                  <w:szCs w:val="24"/>
                  <w:rPrChange w:id="86" w:author="DON CIO" w:date="2024-10-03T10:05:00Z">
                    <w:rPr>
                      <w:bCs/>
                      <w:szCs w:val="24"/>
                      <w:highlight w:val="yellow"/>
                    </w:rPr>
                  </w:rPrChange>
                </w:rPr>
                <w:t>.</w:t>
              </w:r>
            </w:ins>
          </w:p>
          <w:p w14:paraId="329AC688" w14:textId="6E1B7C27" w:rsidR="00F62E12" w:rsidRPr="00F62E12" w:rsidRDefault="007D4759" w:rsidP="00F62E12">
            <w:pPr>
              <w:ind w:left="180" w:right="144"/>
              <w:rPr>
                <w:bCs/>
                <w:szCs w:val="24"/>
              </w:rPr>
            </w:pPr>
            <w:del w:id="87" w:author="DON CIO" w:date="2024-10-03T09:13:00Z">
              <w:r w:rsidDel="006A4CE2">
                <w:rPr>
                  <w:bCs/>
                  <w:szCs w:val="24"/>
                </w:rPr>
                <w:delText>This Re</w:delText>
              </w:r>
            </w:del>
            <w:ins w:id="88" w:author="USA" w:date="2024-09-24T07:01:00Z">
              <w:del w:id="89" w:author="DON CIO" w:date="2024-10-03T09:13:00Z">
                <w:r w:rsidR="007F2D64" w:rsidDel="006A4CE2">
                  <w:rPr>
                    <w:bCs/>
                    <w:szCs w:val="24"/>
                  </w:rPr>
                  <w:delText xml:space="preserve">commendation </w:delText>
                </w:r>
              </w:del>
            </w:ins>
            <w:del w:id="90" w:author="DON CIO" w:date="2024-10-03T09:13:00Z">
              <w:r w:rsidDel="006A4CE2">
                <w:rPr>
                  <w:bCs/>
                  <w:szCs w:val="24"/>
                </w:rPr>
                <w:delText xml:space="preserve">port will </w:delText>
              </w:r>
            </w:del>
            <w:bookmarkStart w:id="91" w:name="_Hlk178054179"/>
            <w:ins w:id="92" w:author="USA" w:date="2024-09-24T07:02:00Z">
              <w:del w:id="93" w:author="DON CIO" w:date="2024-10-03T09:13:00Z">
                <w:r w:rsidR="007F2D64" w:rsidDel="006A4CE2">
                  <w:rPr>
                    <w:bCs/>
                    <w:szCs w:val="24"/>
                  </w:rPr>
                  <w:delText xml:space="preserve">identify </w:delText>
                </w:r>
                <w:r w:rsidR="007F2D64" w:rsidRPr="005942A3" w:rsidDel="006A4CE2">
                  <w:rPr>
                    <w:bCs/>
                    <w:szCs w:val="24"/>
                  </w:rPr>
                  <w:delText>frequency bands, characteristics and protection criteria</w:delText>
                </w:r>
                <w:r w:rsidR="007F2D64" w:rsidDel="006A4CE2">
                  <w:rPr>
                    <w:bCs/>
                    <w:szCs w:val="24"/>
                  </w:rPr>
                  <w:delText xml:space="preserve"> </w:delText>
                </w:r>
                <w:r w:rsidR="007F2D64" w:rsidRPr="005942A3" w:rsidDel="006A4CE2">
                  <w:rPr>
                    <w:bCs/>
                    <w:szCs w:val="24"/>
                  </w:rPr>
                  <w:delText xml:space="preserve"> </w:delText>
                </w:r>
                <w:r w:rsidR="007F2D64" w:rsidRPr="001238FB" w:rsidDel="006A4CE2">
                  <w:rPr>
                    <w:bCs/>
                    <w:szCs w:val="24"/>
                  </w:rPr>
                  <w:delText>for modernization of high-frequency spectrum use in the aeronautical mobile (OR) service</w:delText>
                </w:r>
                <w:r w:rsidR="007F2D64" w:rsidDel="006A4CE2">
                  <w:rPr>
                    <w:bCs/>
                    <w:szCs w:val="24"/>
                  </w:rPr>
                  <w:delText xml:space="preserve"> </w:delText>
                </w:r>
              </w:del>
            </w:ins>
            <w:bookmarkEnd w:id="91"/>
            <w:del w:id="94" w:author="DON CIO" w:date="2024-10-03T09:13:00Z">
              <w:r w:rsidDel="006A4CE2">
                <w:rPr>
                  <w:bCs/>
                  <w:szCs w:val="24"/>
                </w:rPr>
                <w:delText>present the results of WBHF interference and compatibility studies within the 2.8 to 18.05 MHZ Frequency Band.</w:delText>
              </w:r>
            </w:del>
            <w:r>
              <w:rPr>
                <w:bCs/>
                <w:szCs w:val="24"/>
              </w:rPr>
              <w:t xml:space="preserve"> </w:t>
            </w:r>
            <w:del w:id="95" w:author="Wingo, Fumie N CIV USN SECNAV WASHINGTON DC (USA)" w:date="2024-10-07T14:19:00Z">
              <w:r w:rsidDel="009718AE">
                <w:rPr>
                  <w:bCs/>
                  <w:szCs w:val="24"/>
                </w:rPr>
                <w:delText xml:space="preserve">It will be segmented into sub-bands </w:delText>
              </w:r>
              <w:r w:rsidR="00CC7FC6" w:rsidDel="009718AE">
                <w:rPr>
                  <w:bCs/>
                  <w:szCs w:val="24"/>
                </w:rPr>
                <w:delText>associated with the following services</w:delText>
              </w:r>
              <w:r w:rsidDel="009718AE">
                <w:rPr>
                  <w:bCs/>
                  <w:szCs w:val="24"/>
                </w:rPr>
                <w:delText xml:space="preserve">: </w:delText>
              </w:r>
              <w:bookmarkStart w:id="96" w:name="_Hlk178062837"/>
              <w:r w:rsidDel="009718AE">
                <w:rPr>
                  <w:bCs/>
                  <w:szCs w:val="24"/>
                </w:rPr>
                <w:delText>AM(R)S, AM(OR)S, Fixed/Mobil</w:delText>
              </w:r>
              <w:r w:rsidR="005A196F" w:rsidDel="009718AE">
                <w:rPr>
                  <w:bCs/>
                  <w:szCs w:val="24"/>
                </w:rPr>
                <w:delText>e</w:delText>
              </w:r>
              <w:r w:rsidDel="009718AE">
                <w:rPr>
                  <w:bCs/>
                  <w:szCs w:val="24"/>
                </w:rPr>
                <w:delText>, Fixed Broadcasting, AMS Broadcasting, Amateur Fixed, Land Mobil</w:delText>
              </w:r>
              <w:r w:rsidR="005A196F" w:rsidDel="009718AE">
                <w:rPr>
                  <w:bCs/>
                  <w:szCs w:val="24"/>
                </w:rPr>
                <w:delText>e</w:delText>
              </w:r>
              <w:r w:rsidDel="009718AE">
                <w:rPr>
                  <w:bCs/>
                  <w:szCs w:val="24"/>
                </w:rPr>
                <w:delText xml:space="preserve"> Broadcasting, Mobil</w:delText>
              </w:r>
              <w:r w:rsidR="005A196F" w:rsidDel="009718AE">
                <w:rPr>
                  <w:bCs/>
                  <w:szCs w:val="24"/>
                </w:rPr>
                <w:delText>e</w:delText>
              </w:r>
              <w:r w:rsidDel="009718AE">
                <w:rPr>
                  <w:bCs/>
                  <w:szCs w:val="24"/>
                </w:rPr>
                <w:delText>, Maritime Mobil</w:delText>
              </w:r>
              <w:r w:rsidR="005A196F" w:rsidDel="009718AE">
                <w:rPr>
                  <w:bCs/>
                  <w:szCs w:val="24"/>
                </w:rPr>
                <w:delText>e</w:delText>
              </w:r>
              <w:r w:rsidR="00CC7FC6" w:rsidDel="009718AE">
                <w:rPr>
                  <w:bCs/>
                  <w:szCs w:val="24"/>
                </w:rPr>
                <w:delText xml:space="preserve"> and </w:delText>
              </w:r>
              <w:r w:rsidDel="009718AE">
                <w:rPr>
                  <w:bCs/>
                  <w:szCs w:val="24"/>
                </w:rPr>
                <w:delText>Standard Frequency and Time</w:delText>
              </w:r>
            </w:del>
            <w:bookmarkEnd w:id="96"/>
            <w:ins w:id="97" w:author="DON CIO" w:date="2024-10-03T09:14:00Z">
              <w:del w:id="98" w:author="Wingo, Fumie N CIV USN SECNAV WASHINGTON DC (USA)" w:date="2024-10-07T14:19:00Z">
                <w:r w:rsidR="006A4CE2" w:rsidDel="009718AE">
                  <w:rPr>
                    <w:bCs/>
                    <w:szCs w:val="24"/>
                  </w:rPr>
                  <w:delText xml:space="preserve"> to identity the </w:delText>
                </w:r>
              </w:del>
            </w:ins>
            <w:ins w:id="99" w:author="DON CIO" w:date="2024-10-03T10:11:00Z">
              <w:del w:id="100" w:author="Wingo, Fumie N CIV USN SECNAV WASHINGTON DC (USA)" w:date="2024-10-07T14:19:00Z">
                <w:r w:rsidR="00EB0360" w:rsidDel="009718AE">
                  <w:rPr>
                    <w:bCs/>
                    <w:szCs w:val="24"/>
                  </w:rPr>
                  <w:delText xml:space="preserve">technical characteristics and </w:delText>
                </w:r>
              </w:del>
            </w:ins>
            <w:ins w:id="101" w:author="DON CIO" w:date="2024-10-03T09:14:00Z">
              <w:del w:id="102" w:author="Wingo, Fumie N CIV USN SECNAV WASHINGTON DC (USA)" w:date="2024-10-07T14:19:00Z">
                <w:r w:rsidR="006A4CE2" w:rsidDel="009718AE">
                  <w:rPr>
                    <w:bCs/>
                    <w:szCs w:val="24"/>
                  </w:rPr>
                  <w:delText>protection criteria associated with those services</w:delText>
                </w:r>
              </w:del>
            </w:ins>
            <w:ins w:id="103" w:author="USA" w:date="2024-09-24T07:03:00Z">
              <w:del w:id="104" w:author="Wingo, Fumie N CIV USN SECNAV WASHINGTON DC (USA)" w:date="2024-10-07T14:19:00Z">
                <w:r w:rsidR="007F2D64" w:rsidDel="009718AE">
                  <w:rPr>
                    <w:bCs/>
                    <w:szCs w:val="24"/>
                  </w:rPr>
                  <w:delText>.</w:delText>
                </w:r>
              </w:del>
            </w:ins>
            <w:ins w:id="105" w:author="DON CIO" w:date="2024-09-11T21:26:00Z">
              <w:del w:id="106" w:author="Wingo, Fumie N CIV USN SECNAV WASHINGTON DC (USA)" w:date="2024-10-07T14:19:00Z">
                <w:r w:rsidR="00170BF5" w:rsidDel="009718AE">
                  <w:rPr>
                    <w:bCs/>
                    <w:szCs w:val="24"/>
                  </w:rPr>
                  <w:delText xml:space="preserve"> </w:delText>
                </w:r>
              </w:del>
              <w:del w:id="107" w:author="USA" w:date="2024-09-24T07:03:00Z">
                <w:r w:rsidR="00170BF5" w:rsidDel="007F2D64">
                  <w:rPr>
                    <w:bCs/>
                    <w:szCs w:val="24"/>
                  </w:rPr>
                  <w:delText>and will include technical characteristics for modernization of high-frequency spectrum use in the aeronautical mobile (OR) service</w:delText>
                </w:r>
              </w:del>
            </w:ins>
            <w:del w:id="108" w:author="USA" w:date="2024-09-24T07:03:00Z">
              <w:r w:rsidR="00CC7FC6" w:rsidDel="007F2D64">
                <w:rPr>
                  <w:bCs/>
                  <w:szCs w:val="24"/>
                </w:rPr>
                <w:delText>.</w:delText>
              </w:r>
            </w:del>
          </w:p>
        </w:tc>
      </w:tr>
    </w:tbl>
    <w:p w14:paraId="1AD85304" w14:textId="77777777" w:rsidR="00F62E12" w:rsidRPr="00F62E12" w:rsidRDefault="00F62E12" w:rsidP="00F62E12">
      <w:pPr>
        <w:tabs>
          <w:tab w:val="clear" w:pos="794"/>
          <w:tab w:val="clear" w:pos="1191"/>
          <w:tab w:val="clear" w:pos="1588"/>
          <w:tab w:val="clear" w:pos="1985"/>
        </w:tabs>
        <w:overflowPunct/>
        <w:autoSpaceDE/>
        <w:autoSpaceDN/>
        <w:adjustRightInd/>
        <w:spacing w:before="0"/>
        <w:textAlignment w:val="auto"/>
        <w:rPr>
          <w:szCs w:val="24"/>
        </w:rPr>
      </w:pPr>
      <w:r w:rsidRPr="00F62E12">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62E12" w:rsidRPr="00F62E12" w14:paraId="54CF7C14" w14:textId="77777777" w:rsidTr="006E2226">
        <w:trPr>
          <w:cantSplit/>
        </w:trPr>
        <w:tc>
          <w:tcPr>
            <w:tcW w:w="6487" w:type="dxa"/>
            <w:vAlign w:val="center"/>
          </w:tcPr>
          <w:p w14:paraId="77F57739"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F62E12">
              <w:rPr>
                <w:rFonts w:ascii="Verdana" w:hAnsi="Verdana" w:cs="Times New Roman Bold"/>
                <w:b/>
                <w:bCs/>
                <w:sz w:val="26"/>
                <w:szCs w:val="26"/>
              </w:rPr>
              <w:lastRenderedPageBreak/>
              <w:t>Radiocommunication Study Groups</w:t>
            </w:r>
          </w:p>
        </w:tc>
        <w:tc>
          <w:tcPr>
            <w:tcW w:w="3402" w:type="dxa"/>
          </w:tcPr>
          <w:p w14:paraId="1EEBBD72" w14:textId="2BC3CBC8" w:rsidR="00F62E12" w:rsidRPr="00F62E12" w:rsidRDefault="00113419"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109" w:name="ditulogo"/>
            <w:bookmarkEnd w:id="109"/>
            <w:r>
              <w:rPr>
                <w:noProof/>
              </w:rPr>
              <w:drawing>
                <wp:inline distT="0" distB="0" distL="0" distR="0" wp14:anchorId="02123422" wp14:editId="7E68CF41">
                  <wp:extent cx="762000" cy="762000"/>
                  <wp:effectExtent l="0" t="0" r="0" b="0"/>
                  <wp:docPr id="1"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F62E12" w:rsidRPr="00F62E12" w14:paraId="5EAB30A1" w14:textId="77777777" w:rsidTr="006E2226">
        <w:trPr>
          <w:cantSplit/>
        </w:trPr>
        <w:tc>
          <w:tcPr>
            <w:tcW w:w="6487" w:type="dxa"/>
            <w:tcBorders>
              <w:bottom w:val="single" w:sz="12" w:space="0" w:color="auto"/>
            </w:tcBorders>
          </w:tcPr>
          <w:p w14:paraId="36D7F7EA"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164E8E06"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F62E12" w:rsidRPr="00F62E12" w14:paraId="3F187C85" w14:textId="77777777" w:rsidTr="006E2226">
        <w:trPr>
          <w:cantSplit/>
        </w:trPr>
        <w:tc>
          <w:tcPr>
            <w:tcW w:w="6487" w:type="dxa"/>
            <w:tcBorders>
              <w:top w:val="single" w:sz="12" w:space="0" w:color="auto"/>
            </w:tcBorders>
          </w:tcPr>
          <w:p w14:paraId="68757005"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7C57605B"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F62E12" w:rsidRPr="00F62E12" w14:paraId="00C80678" w14:textId="77777777" w:rsidTr="006E2226">
        <w:trPr>
          <w:cantSplit/>
        </w:trPr>
        <w:tc>
          <w:tcPr>
            <w:tcW w:w="6487" w:type="dxa"/>
            <w:vMerge w:val="restart"/>
          </w:tcPr>
          <w:p w14:paraId="296DBEBA" w14:textId="662497D6" w:rsidR="00F62E12" w:rsidRPr="00F62E12" w:rsidRDefault="00F62E12" w:rsidP="00F62E12">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110" w:name="recibido"/>
            <w:bookmarkStart w:id="111" w:name="dnum" w:colFirst="1" w:colLast="1"/>
            <w:bookmarkEnd w:id="110"/>
            <w:r w:rsidRPr="00F62E12">
              <w:rPr>
                <w:rFonts w:ascii="Verdana" w:hAnsi="Verdana"/>
                <w:sz w:val="20"/>
              </w:rPr>
              <w:t>Received:</w:t>
            </w:r>
            <w:r w:rsidRPr="00F62E12">
              <w:rPr>
                <w:rFonts w:ascii="Verdana" w:hAnsi="Verdana"/>
                <w:sz w:val="20"/>
              </w:rPr>
              <w:tab/>
              <w:t xml:space="preserve"> </w:t>
            </w:r>
            <w:del w:id="112" w:author="DON CIO" w:date="2024-09-11T21:26:00Z">
              <w:r w:rsidRPr="00F62E12" w:rsidDel="00170BF5">
                <w:rPr>
                  <w:rFonts w:ascii="Verdana" w:hAnsi="Verdana"/>
                  <w:iCs/>
                  <w:sz w:val="20"/>
                </w:rPr>
                <w:delText>MM-DD-20</w:delText>
              </w:r>
              <w:r w:rsidR="006B7D63" w:rsidDel="00170BF5">
                <w:rPr>
                  <w:rFonts w:ascii="Verdana" w:hAnsi="Verdana"/>
                  <w:iCs/>
                  <w:sz w:val="20"/>
                </w:rPr>
                <w:delText>24</w:delText>
              </w:r>
            </w:del>
          </w:p>
          <w:p w14:paraId="723AB930" w14:textId="5FE3AAB8" w:rsidR="00F62E12" w:rsidRPr="00F62E12" w:rsidRDefault="00F62E12" w:rsidP="00F62E12">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F62E12">
              <w:rPr>
                <w:rFonts w:ascii="Verdana" w:hAnsi="Verdana"/>
                <w:sz w:val="20"/>
              </w:rPr>
              <w:t>Subject:</w:t>
            </w:r>
            <w:r w:rsidRPr="00F62E12">
              <w:rPr>
                <w:rFonts w:ascii="Verdana" w:hAnsi="Verdana"/>
                <w:sz w:val="20"/>
              </w:rPr>
              <w:tab/>
            </w:r>
            <w:del w:id="113" w:author="DON CIO" w:date="2024-09-11T21:26:00Z">
              <w:r w:rsidR="00904C3F" w:rsidDel="00170BF5">
                <w:rPr>
                  <w:rFonts w:ascii="Verdana" w:hAnsi="Verdana"/>
                  <w:sz w:val="20"/>
                </w:rPr>
                <w:delText>Draft Report</w:delText>
              </w:r>
            </w:del>
          </w:p>
        </w:tc>
        <w:tc>
          <w:tcPr>
            <w:tcW w:w="3402" w:type="dxa"/>
          </w:tcPr>
          <w:p w14:paraId="51DF5B8D" w14:textId="7DAE730A"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F62E12">
              <w:rPr>
                <w:rFonts w:ascii="Verdana" w:hAnsi="Verdana"/>
                <w:b/>
                <w:sz w:val="20"/>
                <w:lang w:eastAsia="zh-CN"/>
              </w:rPr>
              <w:t>Document 5</w:t>
            </w:r>
            <w:r w:rsidR="00904C3F">
              <w:rPr>
                <w:rFonts w:ascii="Verdana" w:hAnsi="Verdana"/>
                <w:b/>
                <w:sz w:val="20"/>
                <w:lang w:eastAsia="zh-CN"/>
              </w:rPr>
              <w:t>B</w:t>
            </w:r>
            <w:r w:rsidRPr="00F62E12">
              <w:rPr>
                <w:rFonts w:ascii="Verdana" w:hAnsi="Verdana"/>
                <w:b/>
                <w:sz w:val="20"/>
                <w:lang w:eastAsia="zh-CN"/>
              </w:rPr>
              <w:t>/XX-E</w:t>
            </w:r>
          </w:p>
        </w:tc>
      </w:tr>
      <w:tr w:rsidR="00F62E12" w:rsidRPr="00F62E12" w14:paraId="0ED2EFAF" w14:textId="77777777" w:rsidTr="006E2226">
        <w:trPr>
          <w:cantSplit/>
        </w:trPr>
        <w:tc>
          <w:tcPr>
            <w:tcW w:w="6487" w:type="dxa"/>
            <w:vMerge/>
          </w:tcPr>
          <w:p w14:paraId="14ACDFB2"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114" w:name="ddate" w:colFirst="1" w:colLast="1"/>
            <w:bookmarkEnd w:id="111"/>
          </w:p>
        </w:tc>
        <w:tc>
          <w:tcPr>
            <w:tcW w:w="3402" w:type="dxa"/>
          </w:tcPr>
          <w:p w14:paraId="470E68B0" w14:textId="4C5244F1"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del w:id="115" w:author="DON CIO" w:date="2024-09-11T21:26:00Z">
              <w:r w:rsidRPr="00F62E12" w:rsidDel="00170BF5">
                <w:rPr>
                  <w:rFonts w:ascii="Verdana" w:hAnsi="Verdana"/>
                  <w:b/>
                  <w:bCs/>
                  <w:sz w:val="20"/>
                  <w:lang w:eastAsia="zh-CN"/>
                </w:rPr>
                <w:delText xml:space="preserve">DD </w:delText>
              </w:r>
            </w:del>
            <w:ins w:id="116" w:author="DON CIO" w:date="2024-09-11T21:26:00Z">
              <w:r w:rsidR="00170BF5">
                <w:rPr>
                  <w:rFonts w:ascii="Verdana" w:hAnsi="Verdana"/>
                  <w:b/>
                  <w:bCs/>
                  <w:sz w:val="20"/>
                  <w:lang w:eastAsia="zh-CN"/>
                </w:rPr>
                <w:t>XX</w:t>
              </w:r>
              <w:r w:rsidR="00170BF5" w:rsidRPr="00F62E12">
                <w:rPr>
                  <w:rFonts w:ascii="Verdana" w:hAnsi="Verdana"/>
                  <w:b/>
                  <w:bCs/>
                  <w:sz w:val="20"/>
                  <w:lang w:eastAsia="zh-CN"/>
                </w:rPr>
                <w:t xml:space="preserve"> </w:t>
              </w:r>
            </w:ins>
            <w:del w:id="117" w:author="DON CIO" w:date="2024-09-11T21:27:00Z">
              <w:r w:rsidRPr="00F62E12" w:rsidDel="00170BF5">
                <w:rPr>
                  <w:rFonts w:ascii="Verdana" w:hAnsi="Verdana"/>
                  <w:b/>
                  <w:bCs/>
                  <w:sz w:val="20"/>
                  <w:lang w:eastAsia="zh-CN"/>
                </w:rPr>
                <w:delText>MMM YYY</w:delText>
              </w:r>
            </w:del>
            <w:ins w:id="118" w:author="DON CIO" w:date="2024-09-11T21:27:00Z">
              <w:r w:rsidR="00170BF5">
                <w:rPr>
                  <w:rFonts w:ascii="Verdana" w:hAnsi="Verdana"/>
                  <w:b/>
                  <w:bCs/>
                  <w:sz w:val="20"/>
                  <w:lang w:eastAsia="zh-CN"/>
                </w:rPr>
                <w:t>November 2024</w:t>
              </w:r>
            </w:ins>
          </w:p>
        </w:tc>
      </w:tr>
      <w:tr w:rsidR="00F62E12" w:rsidRPr="00F62E12" w14:paraId="3113DE93" w14:textId="77777777" w:rsidTr="006E2226">
        <w:trPr>
          <w:cantSplit/>
        </w:trPr>
        <w:tc>
          <w:tcPr>
            <w:tcW w:w="6487" w:type="dxa"/>
            <w:vMerge/>
          </w:tcPr>
          <w:p w14:paraId="4D41D029"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119" w:name="dorlang" w:colFirst="1" w:colLast="1"/>
            <w:bookmarkEnd w:id="114"/>
          </w:p>
        </w:tc>
        <w:tc>
          <w:tcPr>
            <w:tcW w:w="3402" w:type="dxa"/>
          </w:tcPr>
          <w:p w14:paraId="70DB8896"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b/>
                <w:bCs/>
                <w:sz w:val="20"/>
                <w:lang w:eastAsia="zh-CN"/>
              </w:rPr>
            </w:pPr>
            <w:r w:rsidRPr="00F62E12">
              <w:rPr>
                <w:rFonts w:ascii="Verdana" w:eastAsia="SimSun" w:hAnsi="Verdana"/>
                <w:b/>
                <w:bCs/>
                <w:sz w:val="20"/>
                <w:lang w:eastAsia="zh-CN"/>
              </w:rPr>
              <w:t>Original: English</w:t>
            </w:r>
          </w:p>
        </w:tc>
      </w:tr>
      <w:tr w:rsidR="00F62E12" w:rsidRPr="00F62E12" w14:paraId="787C34A4" w14:textId="77777777" w:rsidTr="006E2226">
        <w:trPr>
          <w:cantSplit/>
        </w:trPr>
        <w:tc>
          <w:tcPr>
            <w:tcW w:w="9889" w:type="dxa"/>
            <w:gridSpan w:val="2"/>
          </w:tcPr>
          <w:p w14:paraId="624E7F72"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120" w:name="dsource" w:colFirst="0" w:colLast="0"/>
            <w:bookmarkEnd w:id="119"/>
            <w:r w:rsidRPr="00F62E12">
              <w:rPr>
                <w:b/>
                <w:sz w:val="28"/>
                <w:lang w:eastAsia="zh-CN"/>
              </w:rPr>
              <w:t>United States of America</w:t>
            </w:r>
          </w:p>
        </w:tc>
      </w:tr>
      <w:tr w:rsidR="00F62E12" w:rsidRPr="00F62E12" w14:paraId="20460BD0" w14:textId="77777777" w:rsidTr="006E2226">
        <w:trPr>
          <w:cantSplit/>
        </w:trPr>
        <w:tc>
          <w:tcPr>
            <w:tcW w:w="9889" w:type="dxa"/>
            <w:gridSpan w:val="2"/>
          </w:tcPr>
          <w:p w14:paraId="2477BACD" w14:textId="6F7189E6" w:rsidR="00F62E12" w:rsidRPr="00F62E12" w:rsidRDefault="00170BF5" w:rsidP="00904C3F">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bCs/>
                <w:caps/>
                <w:szCs w:val="24"/>
                <w:lang w:eastAsia="zh-CN"/>
              </w:rPr>
            </w:pPr>
            <w:bookmarkStart w:id="121" w:name="drec" w:colFirst="0" w:colLast="0"/>
            <w:bookmarkStart w:id="122" w:name="_Hlk70686485"/>
            <w:bookmarkEnd w:id="120"/>
            <w:ins w:id="123" w:author="DON CIO" w:date="2024-09-11T21:27:00Z">
              <w:del w:id="124" w:author="Tarpinian, Andre (HII-Mission Technologies)" w:date="2024-10-01T11:13:00Z">
                <w:r w:rsidRPr="00B70986" w:rsidDel="00AB38FE">
                  <w:rPr>
                    <w:sz w:val="28"/>
                    <w:szCs w:val="28"/>
                    <w:lang w:eastAsia="zh-CN"/>
                  </w:rPr>
                  <w:delText>SUPPORTING MATERIAL for WRC-2</w:delText>
                </w:r>
                <w:r w:rsidDel="00AB38FE">
                  <w:rPr>
                    <w:sz w:val="28"/>
                    <w:szCs w:val="28"/>
                    <w:lang w:eastAsia="zh-CN"/>
                  </w:rPr>
                  <w:delText>7</w:delText>
                </w:r>
                <w:r w:rsidRPr="00B70986" w:rsidDel="00AB38FE">
                  <w:rPr>
                    <w:sz w:val="28"/>
                    <w:szCs w:val="28"/>
                    <w:lang w:eastAsia="zh-CN"/>
                  </w:rPr>
                  <w:delText xml:space="preserve"> AGENDA ITEM 1.</w:delText>
                </w:r>
                <w:r w:rsidDel="00AB38FE">
                  <w:rPr>
                    <w:sz w:val="28"/>
                    <w:szCs w:val="28"/>
                    <w:lang w:eastAsia="zh-CN"/>
                  </w:rPr>
                  <w:delText>9</w:delText>
                </w:r>
                <w:r w:rsidDel="00AB38FE">
                  <w:rPr>
                    <w:lang w:eastAsia="zh-CN"/>
                  </w:rPr>
                  <w:delText xml:space="preserve">  </w:delText>
                </w:r>
              </w:del>
            </w:ins>
            <w:del w:id="125" w:author="DON CIO" w:date="2024-09-11T21:27:00Z">
              <w:r w:rsidR="00904C3F" w:rsidRPr="00904C3F" w:rsidDel="00170BF5">
                <w:rPr>
                  <w:bCs/>
                  <w:caps/>
                  <w:szCs w:val="24"/>
                  <w:lang w:eastAsia="zh-CN"/>
                </w:rPr>
                <w:delText xml:space="preserve">Sharing and Compatibility Studies for the Operation of WBHF Systems in the </w:delText>
              </w:r>
              <w:r w:rsidR="00E6457E" w:rsidDel="00170BF5">
                <w:rPr>
                  <w:bCs/>
                  <w:caps/>
                  <w:szCs w:val="24"/>
                  <w:lang w:eastAsia="zh-CN"/>
                </w:rPr>
                <w:delText xml:space="preserve">2.8 </w:delText>
              </w:r>
              <w:r w:rsidR="00904C3F" w:rsidRPr="00904C3F" w:rsidDel="00170BF5">
                <w:rPr>
                  <w:bCs/>
                  <w:caps/>
                  <w:szCs w:val="24"/>
                  <w:lang w:eastAsia="zh-CN"/>
                </w:rPr>
                <w:delText xml:space="preserve">to </w:delText>
              </w:r>
              <w:r w:rsidR="00E6457E" w:rsidDel="00170BF5">
                <w:rPr>
                  <w:bCs/>
                  <w:caps/>
                  <w:szCs w:val="24"/>
                  <w:lang w:eastAsia="zh-CN"/>
                </w:rPr>
                <w:delText>18.05</w:delText>
              </w:r>
              <w:r w:rsidR="00904C3F" w:rsidRPr="00904C3F" w:rsidDel="00170BF5">
                <w:rPr>
                  <w:bCs/>
                  <w:caps/>
                  <w:szCs w:val="24"/>
                  <w:lang w:eastAsia="zh-CN"/>
                </w:rPr>
                <w:delText xml:space="preserve"> MHz frequency band</w:delText>
              </w:r>
            </w:del>
          </w:p>
        </w:tc>
      </w:tr>
      <w:tr w:rsidR="00F62E12" w:rsidRPr="00F62E12" w:rsidDel="00F025D7" w14:paraId="4174DD71" w14:textId="2F717320" w:rsidTr="006E2226">
        <w:trPr>
          <w:cantSplit/>
          <w:del w:id="126" w:author="USA" w:date="2024-09-24T07:04:00Z"/>
        </w:trPr>
        <w:tc>
          <w:tcPr>
            <w:tcW w:w="9889" w:type="dxa"/>
            <w:gridSpan w:val="2"/>
          </w:tcPr>
          <w:p w14:paraId="3A3FED06" w14:textId="675140C9" w:rsidR="00F62E12" w:rsidRPr="00F62E12" w:rsidDel="00F025D7" w:rsidRDefault="00170BF5" w:rsidP="00F62E12">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del w:id="127" w:author="USA" w:date="2024-09-24T07:04:00Z"/>
                <w:caps/>
                <w:sz w:val="28"/>
                <w:lang w:eastAsia="zh-CN"/>
              </w:rPr>
            </w:pPr>
            <w:bookmarkStart w:id="128" w:name="dtitle1" w:colFirst="0" w:colLast="0"/>
            <w:bookmarkEnd w:id="121"/>
            <w:bookmarkEnd w:id="122"/>
            <w:ins w:id="129" w:author="DON CIO" w:date="2024-09-11T21:27:00Z">
              <w:del w:id="130" w:author="USA" w:date="2024-09-24T07:04:00Z">
                <w:r w:rsidRPr="004E1D44" w:rsidDel="00F025D7">
                  <w:rPr>
                    <w:b/>
                    <w:szCs w:val="24"/>
                  </w:rPr>
                  <w:delText xml:space="preserve">Working Document towards a Preliminary Draft Report </w:delText>
                </w:r>
                <w:r w:rsidDel="00F025D7">
                  <w:rPr>
                    <w:b/>
                    <w:szCs w:val="24"/>
                  </w:rPr>
                  <w:delText>M.[Modernization of HF AM(OR)S]</w:delText>
                </w:r>
              </w:del>
            </w:ins>
          </w:p>
        </w:tc>
      </w:tr>
    </w:tbl>
    <w:p w14:paraId="405C9C6D" w14:textId="5F9F63A5" w:rsidR="000B656B" w:rsidRDefault="000B656B" w:rsidP="00F3699B">
      <w:pPr>
        <w:tabs>
          <w:tab w:val="clear" w:pos="794"/>
          <w:tab w:val="clear" w:pos="1191"/>
          <w:tab w:val="clear" w:pos="1588"/>
          <w:tab w:val="clear" w:pos="1985"/>
        </w:tabs>
        <w:overflowPunct/>
        <w:autoSpaceDE/>
        <w:autoSpaceDN/>
        <w:adjustRightInd/>
        <w:spacing w:before="0" w:after="120"/>
        <w:jc w:val="center"/>
        <w:textAlignment w:val="auto"/>
        <w:rPr>
          <w:ins w:id="131" w:author="DON CIO" w:date="2024-10-02T15:21:00Z"/>
          <w:bCs/>
          <w:sz w:val="28"/>
          <w:szCs w:val="28"/>
          <w:lang w:eastAsia="zh-CN"/>
        </w:rPr>
      </w:pPr>
      <w:bookmarkStart w:id="132" w:name="dbreak"/>
      <w:bookmarkStart w:id="133" w:name="_Hlk178053958"/>
      <w:bookmarkEnd w:id="128"/>
      <w:bookmarkEnd w:id="132"/>
      <w:ins w:id="134" w:author="DON CIO" w:date="2024-10-02T15:19:00Z">
        <w:r w:rsidRPr="000B656B">
          <w:rPr>
            <w:bCs/>
            <w:sz w:val="28"/>
            <w:szCs w:val="28"/>
            <w:rPrChange w:id="135" w:author="DON CIO" w:date="2024-10-02T15:21:00Z">
              <w:rPr>
                <w:b/>
                <w:sz w:val="28"/>
                <w:szCs w:val="28"/>
              </w:rPr>
            </w:rPrChange>
          </w:rPr>
          <w:t xml:space="preserve">WORKING DOCUMENT TOWARDS A PRELIMINARY DRAFT NEW RECOMMENDATION </w:t>
        </w:r>
      </w:ins>
      <w:ins w:id="136" w:author="DON CIO" w:date="2024-10-02T15:20:00Z">
        <w:r w:rsidRPr="000B656B">
          <w:rPr>
            <w:bCs/>
            <w:sz w:val="28"/>
            <w:szCs w:val="28"/>
            <w:rPrChange w:id="137" w:author="DON CIO" w:date="2024-10-02T15:21:00Z">
              <w:rPr>
                <w:b/>
                <w:sz w:val="28"/>
                <w:szCs w:val="28"/>
              </w:rPr>
            </w:rPrChange>
          </w:rPr>
          <w:t>M. [</w:t>
        </w:r>
        <w:r w:rsidRPr="000B656B">
          <w:rPr>
            <w:bCs/>
            <w:sz w:val="28"/>
            <w:szCs w:val="28"/>
            <w:lang w:eastAsia="zh-CN"/>
            <w:rPrChange w:id="138" w:author="DON CIO" w:date="2024-10-02T15:21:00Z">
              <w:rPr>
                <w:b/>
                <w:sz w:val="28"/>
                <w:szCs w:val="28"/>
                <w:lang w:eastAsia="zh-CN"/>
              </w:rPr>
            </w:rPrChange>
          </w:rPr>
          <w:t>Modernization of HF AM(OR)S]</w:t>
        </w:r>
      </w:ins>
    </w:p>
    <w:p w14:paraId="253CD0C8" w14:textId="409437CC" w:rsidR="000B656B" w:rsidRPr="000B656B" w:rsidRDefault="0094222B" w:rsidP="00F3699B">
      <w:pPr>
        <w:tabs>
          <w:tab w:val="clear" w:pos="794"/>
          <w:tab w:val="clear" w:pos="1191"/>
          <w:tab w:val="clear" w:pos="1588"/>
          <w:tab w:val="clear" w:pos="1985"/>
        </w:tabs>
        <w:overflowPunct/>
        <w:autoSpaceDE/>
        <w:autoSpaceDN/>
        <w:adjustRightInd/>
        <w:spacing w:before="0" w:after="120"/>
        <w:jc w:val="center"/>
        <w:textAlignment w:val="auto"/>
        <w:rPr>
          <w:ins w:id="139" w:author="DON CIO" w:date="2024-10-02T15:20:00Z"/>
          <w:b/>
          <w:sz w:val="28"/>
          <w:szCs w:val="28"/>
          <w:lang w:eastAsia="zh-CN"/>
        </w:rPr>
      </w:pPr>
      <w:ins w:id="140" w:author="DON CIO" w:date="2024-10-02T15:34:00Z">
        <w:r w:rsidRPr="00B6522A">
          <w:rPr>
            <w:b/>
            <w:sz w:val="28"/>
            <w:szCs w:val="28"/>
            <w:rPrChange w:id="141" w:author="DON CIO" w:date="2024-10-03T10:06:00Z">
              <w:rPr>
                <w:b/>
                <w:sz w:val="28"/>
                <w:szCs w:val="28"/>
                <w:highlight w:val="yellow"/>
              </w:rPr>
            </w:rPrChange>
          </w:rPr>
          <w:t>Frequency bands, t</w:t>
        </w:r>
      </w:ins>
      <w:ins w:id="142" w:author="DON CIO" w:date="2024-10-02T15:21:00Z">
        <w:r w:rsidR="000B656B" w:rsidRPr="00B6522A">
          <w:rPr>
            <w:b/>
            <w:sz w:val="28"/>
            <w:szCs w:val="28"/>
            <w:rPrChange w:id="143" w:author="DON CIO" w:date="2024-10-03T10:06:00Z">
              <w:rPr>
                <w:bCs/>
                <w:szCs w:val="24"/>
                <w:highlight w:val="yellow"/>
              </w:rPr>
            </w:rPrChange>
          </w:rPr>
          <w:t xml:space="preserve">echnical </w:t>
        </w:r>
      </w:ins>
      <w:ins w:id="144" w:author="DON CIO" w:date="2024-10-02T15:35:00Z">
        <w:r w:rsidR="00C47C2B" w:rsidRPr="00B6522A">
          <w:rPr>
            <w:b/>
            <w:sz w:val="28"/>
            <w:szCs w:val="28"/>
            <w:rPrChange w:id="145" w:author="DON CIO" w:date="2024-10-03T10:06:00Z">
              <w:rPr>
                <w:b/>
                <w:sz w:val="28"/>
                <w:szCs w:val="28"/>
                <w:highlight w:val="yellow"/>
              </w:rPr>
            </w:rPrChange>
          </w:rPr>
          <w:t>characteristics,</w:t>
        </w:r>
      </w:ins>
      <w:ins w:id="146" w:author="DON CIO" w:date="2024-10-02T15:21:00Z">
        <w:r w:rsidR="000B656B" w:rsidRPr="00B6522A">
          <w:rPr>
            <w:b/>
            <w:sz w:val="28"/>
            <w:szCs w:val="28"/>
            <w:rPrChange w:id="147" w:author="DON CIO" w:date="2024-10-03T10:06:00Z">
              <w:rPr>
                <w:bCs/>
                <w:szCs w:val="24"/>
                <w:highlight w:val="yellow"/>
              </w:rPr>
            </w:rPrChange>
          </w:rPr>
          <w:t xml:space="preserve"> and protection criteria for the modernization of high-frequency spectrum </w:t>
        </w:r>
        <w:del w:id="148" w:author="Wingo, Fumie N CIV USN SECNAV WASHINGTON DC (USA)" w:date="2024-10-07T14:22:00Z">
          <w:r w:rsidR="000B656B" w:rsidRPr="00B6522A" w:rsidDel="0097688C">
            <w:rPr>
              <w:b/>
              <w:sz w:val="28"/>
              <w:szCs w:val="28"/>
              <w:rPrChange w:id="149" w:author="DON CIO" w:date="2024-10-03T10:06:00Z">
                <w:rPr>
                  <w:bCs/>
                  <w:szCs w:val="24"/>
                  <w:highlight w:val="yellow"/>
                </w:rPr>
              </w:rPrChange>
            </w:rPr>
            <w:delText>use in the</w:delText>
          </w:r>
        </w:del>
      </w:ins>
      <w:ins w:id="150" w:author="Wingo, Fumie N CIV USN SECNAV WASHINGTON DC (USA)" w:date="2024-10-07T14:22:00Z">
        <w:r w:rsidR="0097688C">
          <w:rPr>
            <w:b/>
            <w:sz w:val="28"/>
            <w:szCs w:val="28"/>
          </w:rPr>
          <w:t>for</w:t>
        </w:r>
      </w:ins>
      <w:ins w:id="151" w:author="DON CIO" w:date="2024-10-02T15:21:00Z">
        <w:r w:rsidR="000B656B" w:rsidRPr="00B6522A">
          <w:rPr>
            <w:b/>
            <w:sz w:val="28"/>
            <w:szCs w:val="28"/>
            <w:rPrChange w:id="152" w:author="DON CIO" w:date="2024-10-03T10:06:00Z">
              <w:rPr>
                <w:bCs/>
                <w:szCs w:val="24"/>
                <w:highlight w:val="yellow"/>
              </w:rPr>
            </w:rPrChange>
          </w:rPr>
          <w:t xml:space="preserve"> aeronautical mobile (OR) service within the 2.8 to 18.05 MHz frequency </w:t>
        </w:r>
        <w:del w:id="153" w:author="Wingo, Fumie N CIV USN SECNAV WASHINGTON DC (USA)" w:date="2024-10-07T14:22:00Z">
          <w:r w:rsidR="000B656B" w:rsidRPr="00B6522A" w:rsidDel="003223E2">
            <w:rPr>
              <w:b/>
              <w:sz w:val="28"/>
              <w:szCs w:val="28"/>
              <w:rPrChange w:id="154" w:author="DON CIO" w:date="2024-10-03T10:06:00Z">
                <w:rPr>
                  <w:bCs/>
                  <w:szCs w:val="24"/>
                  <w:highlight w:val="yellow"/>
                </w:rPr>
              </w:rPrChange>
            </w:rPr>
            <w:delText>band</w:delText>
          </w:r>
        </w:del>
      </w:ins>
      <w:ins w:id="155" w:author="Wingo, Fumie N CIV USN SECNAV WASHINGTON DC (USA)" w:date="2024-10-07T14:22:00Z">
        <w:r w:rsidR="003223E2">
          <w:rPr>
            <w:b/>
            <w:sz w:val="28"/>
            <w:szCs w:val="28"/>
          </w:rPr>
          <w:t>range</w:t>
        </w:r>
      </w:ins>
    </w:p>
    <w:p w14:paraId="3DAA96A7" w14:textId="79823937" w:rsidR="00170BF5" w:rsidRPr="00D12D1A" w:rsidDel="00F025D7" w:rsidRDefault="00170BF5" w:rsidP="006720D8">
      <w:pPr>
        <w:tabs>
          <w:tab w:val="clear" w:pos="794"/>
          <w:tab w:val="clear" w:pos="1191"/>
          <w:tab w:val="clear" w:pos="1588"/>
          <w:tab w:val="clear" w:pos="1985"/>
        </w:tabs>
        <w:overflowPunct/>
        <w:autoSpaceDE/>
        <w:autoSpaceDN/>
        <w:adjustRightInd/>
        <w:spacing w:before="0" w:after="120"/>
        <w:textAlignment w:val="auto"/>
        <w:rPr>
          <w:ins w:id="156" w:author="DON CIO" w:date="2024-09-11T21:27:00Z"/>
          <w:del w:id="157" w:author="USA" w:date="2024-09-24T07:04:00Z"/>
          <w:b/>
          <w:sz w:val="28"/>
          <w:szCs w:val="28"/>
          <w:lang w:eastAsia="zh-CN"/>
          <w:rPrChange w:id="158" w:author="DON CIO" w:date="2024-10-02T14:40:00Z">
            <w:rPr>
              <w:ins w:id="159" w:author="DON CIO" w:date="2024-09-11T21:27:00Z"/>
              <w:del w:id="160" w:author="USA" w:date="2024-09-24T07:04:00Z"/>
              <w:b/>
              <w:lang w:eastAsia="zh-CN"/>
            </w:rPr>
          </w:rPrChange>
        </w:rPr>
      </w:pPr>
    </w:p>
    <w:bookmarkEnd w:id="133"/>
    <w:p w14:paraId="3F972C19" w14:textId="77777777" w:rsidR="00F025D7" w:rsidRPr="00F3699B" w:rsidRDefault="00F025D7">
      <w:pPr>
        <w:tabs>
          <w:tab w:val="clear" w:pos="794"/>
          <w:tab w:val="clear" w:pos="1191"/>
          <w:tab w:val="clear" w:pos="1588"/>
          <w:tab w:val="clear" w:pos="1985"/>
        </w:tabs>
        <w:overflowPunct/>
        <w:autoSpaceDE/>
        <w:autoSpaceDN/>
        <w:adjustRightInd/>
        <w:spacing w:before="0" w:after="120"/>
        <w:jc w:val="center"/>
        <w:textAlignment w:val="auto"/>
        <w:rPr>
          <w:ins w:id="161" w:author="USA" w:date="2024-09-24T07:04:00Z"/>
          <w:b/>
          <w:lang w:eastAsia="zh-CN"/>
        </w:rPr>
        <w:pPrChange w:id="162" w:author="DON CIO" w:date="2024-10-02T11:54:00Z">
          <w:pPr>
            <w:tabs>
              <w:tab w:val="clear" w:pos="794"/>
              <w:tab w:val="clear" w:pos="1191"/>
              <w:tab w:val="clear" w:pos="1588"/>
              <w:tab w:val="clear" w:pos="1985"/>
            </w:tabs>
            <w:overflowPunct/>
            <w:autoSpaceDE/>
            <w:autoSpaceDN/>
            <w:adjustRightInd/>
            <w:spacing w:before="0" w:after="120"/>
            <w:textAlignment w:val="auto"/>
          </w:pPr>
        </w:pPrChange>
      </w:pPr>
    </w:p>
    <w:p w14:paraId="3B5FFEDC" w14:textId="1FF61BDA" w:rsidR="00F62E12" w:rsidRPr="00000E35" w:rsidRDefault="00F62E12" w:rsidP="00F62E12">
      <w:pPr>
        <w:tabs>
          <w:tab w:val="clear" w:pos="794"/>
          <w:tab w:val="clear" w:pos="1191"/>
          <w:tab w:val="clear" w:pos="1588"/>
          <w:tab w:val="clear" w:pos="1985"/>
        </w:tabs>
        <w:overflowPunct/>
        <w:autoSpaceDE/>
        <w:autoSpaceDN/>
        <w:adjustRightInd/>
        <w:spacing w:before="0" w:after="120"/>
        <w:textAlignment w:val="auto"/>
        <w:rPr>
          <w:b/>
          <w:bCs/>
          <w:lang w:eastAsia="zh-CN"/>
        </w:rPr>
      </w:pPr>
      <w:r w:rsidRPr="00000E35">
        <w:rPr>
          <w:b/>
          <w:bCs/>
          <w:lang w:eastAsia="zh-CN"/>
        </w:rPr>
        <w:t>Introduction</w:t>
      </w:r>
    </w:p>
    <w:p w14:paraId="6A2EA82A" w14:textId="18D3B69B" w:rsidR="00170BF5" w:rsidRDefault="00AB38FE" w:rsidP="00170BF5">
      <w:pPr>
        <w:rPr>
          <w:ins w:id="163" w:author="DON CIO" w:date="2024-09-11T21:28:00Z"/>
        </w:rPr>
      </w:pPr>
      <w:bookmarkStart w:id="164" w:name="_Hlk99627722"/>
      <w:ins w:id="165" w:author="Tarpinian, Andre (HII-Mission Technologies)" w:date="2024-10-01T11:13:00Z">
        <w:r>
          <w:t>WRC</w:t>
        </w:r>
      </w:ins>
      <w:ins w:id="166" w:author="Tarpinian, Andre (HII-Mission Technologies)" w:date="2024-10-01T11:14:00Z">
        <w:r>
          <w:t xml:space="preserve">-27 </w:t>
        </w:r>
      </w:ins>
      <w:ins w:id="167" w:author="DON CIO" w:date="2024-09-11T21:28:00Z">
        <w:r w:rsidR="00170BF5">
          <w:t>Agenda Item 1.9</w:t>
        </w:r>
        <w:r w:rsidR="00170BF5" w:rsidRPr="00CE18BE">
          <w:t xml:space="preserve"> </w:t>
        </w:r>
        <w:r w:rsidR="00170BF5">
          <w:t xml:space="preserve">calls for the </w:t>
        </w:r>
        <w:r w:rsidR="00170BF5" w:rsidRPr="00CE18BE">
          <w:t xml:space="preserve">review </w:t>
        </w:r>
        <w:r w:rsidR="00170BF5">
          <w:t xml:space="preserve">of </w:t>
        </w:r>
        <w:r w:rsidR="00170BF5" w:rsidRPr="00CE18BE">
          <w:t xml:space="preserve">and </w:t>
        </w:r>
        <w:r w:rsidR="00170BF5">
          <w:t xml:space="preserve">the </w:t>
        </w:r>
        <w:r w:rsidR="00170BF5" w:rsidRPr="00CE18BE">
          <w:t>consider</w:t>
        </w:r>
        <w:r w:rsidR="00170BF5">
          <w:t xml:space="preserve">ation of </w:t>
        </w:r>
        <w:r w:rsidR="00170BF5" w:rsidRPr="00CE18BE">
          <w:t xml:space="preserve">appropriate regulatory actions and updates </w:t>
        </w:r>
        <w:r w:rsidR="00170BF5">
          <w:t>to Appendix 26</w:t>
        </w:r>
        <w:r w:rsidR="00170BF5" w:rsidRPr="00CE18BE">
          <w:t xml:space="preserve"> of the Radio Regulations based on ITU-R studies</w:t>
        </w:r>
        <w:r w:rsidR="00170BF5">
          <w:t xml:space="preserve"> </w:t>
        </w:r>
        <w:r w:rsidR="00170BF5" w:rsidRPr="00CE18BE">
          <w:t xml:space="preserve">to accommodate digital technologies for commercial aviation safety-of-life applications in existing </w:t>
        </w:r>
        <w:r w:rsidR="00170BF5">
          <w:t xml:space="preserve">2.8 to 18.05 MHz </w:t>
        </w:r>
        <w:r w:rsidR="00170BF5" w:rsidRPr="00CE18BE">
          <w:t xml:space="preserve">HF </w:t>
        </w:r>
        <w:r w:rsidR="00170BF5">
          <w:t>frequency bands allocated</w:t>
        </w:r>
        <w:r w:rsidR="00170BF5" w:rsidRPr="00CE18BE">
          <w:t xml:space="preserve"> to the aeronautical mobile (R) service </w:t>
        </w:r>
        <w:r w:rsidR="00170BF5">
          <w:t xml:space="preserve">while </w:t>
        </w:r>
        <w:r w:rsidR="00170BF5" w:rsidRPr="00CE18BE">
          <w:t>ensur</w:t>
        </w:r>
        <w:r w:rsidR="00170BF5">
          <w:t xml:space="preserve">ing </w:t>
        </w:r>
        <w:r w:rsidR="00170BF5" w:rsidRPr="00CE18BE">
          <w:t>the</w:t>
        </w:r>
        <w:r w:rsidR="00170BF5">
          <w:t xml:space="preserve"> </w:t>
        </w:r>
        <w:r w:rsidR="00170BF5" w:rsidRPr="00CE18BE">
          <w:t>coexistence of modernized HF system</w:t>
        </w:r>
        <w:r w:rsidR="00170BF5">
          <w:t xml:space="preserve">s </w:t>
        </w:r>
        <w:r w:rsidR="00170BF5" w:rsidRPr="00CE18BE">
          <w:t>alongside</w:t>
        </w:r>
        <w:r w:rsidR="00170BF5">
          <w:t xml:space="preserve"> incumbent systems. </w:t>
        </w:r>
      </w:ins>
    </w:p>
    <w:p w14:paraId="10CD705E" w14:textId="77777777" w:rsidR="00F8030D" w:rsidRDefault="00F8030D">
      <w:pPr>
        <w:tabs>
          <w:tab w:val="clear" w:pos="794"/>
          <w:tab w:val="clear" w:pos="1191"/>
          <w:tab w:val="clear" w:pos="1588"/>
          <w:tab w:val="clear" w:pos="1985"/>
        </w:tabs>
        <w:overflowPunct/>
        <w:autoSpaceDE/>
        <w:autoSpaceDN/>
        <w:adjustRightInd/>
        <w:spacing w:before="0" w:after="120"/>
        <w:jc w:val="left"/>
        <w:textAlignment w:val="auto"/>
        <w:rPr>
          <w:ins w:id="168" w:author="DON CIO" w:date="2024-10-03T10:11:00Z"/>
        </w:rPr>
      </w:pPr>
    </w:p>
    <w:p w14:paraId="49F045AE" w14:textId="341B27AA" w:rsidR="006701CA" w:rsidRPr="006701CA" w:rsidRDefault="00170BF5">
      <w:pPr>
        <w:tabs>
          <w:tab w:val="clear" w:pos="794"/>
          <w:tab w:val="clear" w:pos="1191"/>
          <w:tab w:val="clear" w:pos="1588"/>
          <w:tab w:val="clear" w:pos="1985"/>
        </w:tabs>
        <w:overflowPunct/>
        <w:autoSpaceDE/>
        <w:autoSpaceDN/>
        <w:adjustRightInd/>
        <w:spacing w:before="0" w:after="120"/>
        <w:jc w:val="left"/>
        <w:textAlignment w:val="auto"/>
        <w:rPr>
          <w:ins w:id="169" w:author="DON CIO" w:date="2024-10-03T09:22:00Z"/>
          <w:rPrChange w:id="170" w:author="DON CIO" w:date="2024-10-03T09:22:00Z">
            <w:rPr>
              <w:ins w:id="171" w:author="DON CIO" w:date="2024-10-03T09:22:00Z"/>
              <w:b/>
              <w:sz w:val="28"/>
              <w:szCs w:val="28"/>
              <w:lang w:eastAsia="zh-CN"/>
            </w:rPr>
          </w:rPrChange>
        </w:rPr>
        <w:pPrChange w:id="172" w:author="DON CIO" w:date="2024-10-03T09:22:00Z">
          <w:pPr>
            <w:tabs>
              <w:tab w:val="clear" w:pos="794"/>
              <w:tab w:val="clear" w:pos="1191"/>
              <w:tab w:val="clear" w:pos="1588"/>
              <w:tab w:val="clear" w:pos="1985"/>
            </w:tabs>
            <w:overflowPunct/>
            <w:autoSpaceDE/>
            <w:autoSpaceDN/>
            <w:adjustRightInd/>
            <w:spacing w:before="0" w:after="120"/>
            <w:jc w:val="center"/>
            <w:textAlignment w:val="auto"/>
          </w:pPr>
        </w:pPrChange>
      </w:pPr>
      <w:ins w:id="173" w:author="DON CIO" w:date="2024-09-11T21:28:00Z">
        <w:r>
          <w:t>The United States propose</w:t>
        </w:r>
      </w:ins>
      <w:ins w:id="174" w:author="Carmelo" w:date="2024-10-01T12:35:00Z">
        <w:r w:rsidR="00357AC1">
          <w:t>s</w:t>
        </w:r>
      </w:ins>
      <w:ins w:id="175" w:author="DON CIO" w:date="2024-09-11T21:28:00Z">
        <w:r>
          <w:t xml:space="preserve"> that the ITU-R Working Party (WP) 5B consider </w:t>
        </w:r>
      </w:ins>
      <w:ins w:id="176" w:author="DON CIO" w:date="2024-10-02T11:38:00Z">
        <w:r w:rsidR="00601886">
          <w:t xml:space="preserve">the attachment, </w:t>
        </w:r>
      </w:ins>
      <w:ins w:id="177" w:author="Carmelo" w:date="2024-10-01T12:34:00Z">
        <w:del w:id="178" w:author="DON CIO" w:date="2024-10-02T11:38:00Z">
          <w:r w:rsidR="00357AC1" w:rsidDel="00601886">
            <w:delText>sm for</w:delText>
          </w:r>
        </w:del>
      </w:ins>
      <w:ins w:id="179" w:author="USA" w:date="2024-09-24T07:07:00Z">
        <w:del w:id="180" w:author="DON CIO" w:date="2024-10-02T11:38:00Z">
          <w:r w:rsidR="00F025D7" w:rsidDel="00601886">
            <w:delText>,</w:delText>
          </w:r>
        </w:del>
      </w:ins>
      <w:ins w:id="181" w:author="DON CIO" w:date="2024-09-11T21:28:00Z">
        <w:del w:id="182" w:author="USA" w:date="2024-09-24T07:05:00Z">
          <w:r w:rsidDel="00F025D7">
            <w:delText>“</w:delText>
          </w:r>
          <w:r w:rsidRPr="00743D7D" w:rsidDel="00F025D7">
            <w:delText>Elements and technical characteristics for modernization of high-frequency spectrum use in the aeronautical mobile (OR) service</w:delText>
          </w:r>
          <w:r w:rsidDel="00F025D7">
            <w:delText>”</w:delText>
          </w:r>
        </w:del>
      </w:ins>
      <w:ins w:id="183" w:author="USA" w:date="2024-09-24T07:05:00Z">
        <w:r w:rsidR="00F025D7" w:rsidRPr="00F025D7">
          <w:t xml:space="preserve"> Working Document towards a Preliminary Draft New Recommendation  M. [ Modernization of HF AM(OR)S]</w:t>
        </w:r>
      </w:ins>
      <w:ins w:id="184" w:author="DON CIO" w:date="2024-10-03T09:22:00Z">
        <w:r w:rsidR="006701CA">
          <w:t xml:space="preserve">, </w:t>
        </w:r>
      </w:ins>
      <w:ins w:id="185" w:author="DON CIO" w:date="2024-10-03T09:23:00Z">
        <w:r w:rsidR="006701CA">
          <w:t>“</w:t>
        </w:r>
      </w:ins>
      <w:ins w:id="186" w:author="DON CIO" w:date="2024-10-03T09:22:00Z">
        <w:r w:rsidR="006701CA" w:rsidRPr="006701CA">
          <w:rPr>
            <w:rPrChange w:id="187" w:author="DON CIO" w:date="2024-10-03T09:22:00Z">
              <w:rPr>
                <w:b/>
                <w:sz w:val="28"/>
                <w:szCs w:val="28"/>
                <w:highlight w:val="yellow"/>
              </w:rPr>
            </w:rPrChange>
          </w:rPr>
          <w:t>Frequency bands, technical characteristics, and protection criteria for the modernization of high-frequency spectrum use in the aeronautical mobile (OR) service within the 2.8 to 18.05 MHz frequency band</w:t>
        </w:r>
      </w:ins>
      <w:ins w:id="188" w:author="DON CIO" w:date="2024-10-03T09:23:00Z">
        <w:r w:rsidR="006701CA">
          <w:t>”.</w:t>
        </w:r>
      </w:ins>
    </w:p>
    <w:p w14:paraId="1AF64B98" w14:textId="21ADF8A8" w:rsidR="00170BF5" w:rsidRDefault="00170BF5" w:rsidP="00170BF5">
      <w:pPr>
        <w:rPr>
          <w:ins w:id="189" w:author="DON CIO" w:date="2024-09-11T21:28:00Z"/>
        </w:rPr>
      </w:pPr>
    </w:p>
    <w:p w14:paraId="3BE2D5FC" w14:textId="2940D53B" w:rsidR="00F62E12" w:rsidDel="00170BF5" w:rsidRDefault="008855A0" w:rsidP="00170BF5">
      <w:pPr>
        <w:tabs>
          <w:tab w:val="clear" w:pos="794"/>
          <w:tab w:val="clear" w:pos="1191"/>
          <w:tab w:val="clear" w:pos="1588"/>
          <w:tab w:val="clear" w:pos="1985"/>
        </w:tabs>
        <w:overflowPunct/>
        <w:autoSpaceDE/>
        <w:autoSpaceDN/>
        <w:adjustRightInd/>
        <w:spacing w:before="0"/>
        <w:textAlignment w:val="auto"/>
        <w:rPr>
          <w:del w:id="190" w:author="DON CIO" w:date="2024-09-11T21:28:00Z"/>
          <w:rFonts w:eastAsia="Calibri"/>
          <w:szCs w:val="22"/>
          <w:lang w:eastAsia="zh-CN"/>
        </w:rPr>
      </w:pPr>
      <w:del w:id="191" w:author="DON CIO" w:date="2024-09-11T21:28:00Z">
        <w:r w:rsidRPr="00F52154" w:rsidDel="00170BF5">
          <w:rPr>
            <w:rFonts w:eastAsia="Calibri"/>
            <w:szCs w:val="22"/>
            <w:lang w:eastAsia="zh-CN"/>
          </w:rPr>
          <w:delText>The United States proposes that ITU-R Working Party (WP) 5</w:delText>
        </w:r>
        <w:r w:rsidR="00904C3F" w:rsidDel="00170BF5">
          <w:rPr>
            <w:rFonts w:eastAsia="Calibri"/>
            <w:szCs w:val="22"/>
            <w:lang w:eastAsia="zh-CN"/>
          </w:rPr>
          <w:delText>B</w:delText>
        </w:r>
        <w:r w:rsidRPr="00F52154" w:rsidDel="00170BF5">
          <w:rPr>
            <w:rFonts w:eastAsia="Calibri"/>
            <w:szCs w:val="22"/>
            <w:lang w:eastAsia="zh-CN"/>
          </w:rPr>
          <w:delText xml:space="preserve"> consider the proposed </w:delText>
        </w:r>
        <w:r w:rsidR="00181D7D" w:rsidDel="00170BF5">
          <w:rPr>
            <w:rFonts w:eastAsia="Calibri"/>
            <w:szCs w:val="22"/>
            <w:lang w:eastAsia="zh-CN"/>
          </w:rPr>
          <w:delText>[</w:delText>
        </w:r>
        <w:r w:rsidR="00904C3F" w:rsidDel="00170BF5">
          <w:rPr>
            <w:rFonts w:eastAsia="Calibri"/>
            <w:szCs w:val="22"/>
            <w:lang w:eastAsia="zh-CN"/>
          </w:rPr>
          <w:delText>Report</w:delText>
        </w:r>
        <w:bookmarkEnd w:id="164"/>
        <w:r w:rsidR="00CC7FC6" w:rsidDel="00170BF5">
          <w:rPr>
            <w:rFonts w:eastAsia="Calibri"/>
            <w:szCs w:val="22"/>
            <w:lang w:eastAsia="zh-CN"/>
          </w:rPr>
          <w:delText>/Recommendation</w:delText>
        </w:r>
        <w:r w:rsidR="00181D7D" w:rsidDel="00170BF5">
          <w:rPr>
            <w:rFonts w:eastAsia="Calibri"/>
            <w:szCs w:val="22"/>
            <w:lang w:eastAsia="zh-CN"/>
          </w:rPr>
          <w:delText>]</w:delText>
        </w:r>
        <w:r w:rsidR="00CC7FC6" w:rsidDel="00170BF5">
          <w:rPr>
            <w:rFonts w:eastAsia="Calibri"/>
            <w:szCs w:val="22"/>
            <w:lang w:eastAsia="zh-CN"/>
          </w:rPr>
          <w:delText>.</w:delText>
        </w:r>
      </w:del>
    </w:p>
    <w:p w14:paraId="24E55412" w14:textId="374108E8" w:rsidR="00CC7FC6" w:rsidRPr="00F52154" w:rsidDel="00170BF5" w:rsidRDefault="00CC7FC6" w:rsidP="00170BF5">
      <w:pPr>
        <w:tabs>
          <w:tab w:val="clear" w:pos="794"/>
          <w:tab w:val="clear" w:pos="1191"/>
          <w:tab w:val="clear" w:pos="1588"/>
          <w:tab w:val="clear" w:pos="1985"/>
        </w:tabs>
        <w:overflowPunct/>
        <w:autoSpaceDE/>
        <w:autoSpaceDN/>
        <w:adjustRightInd/>
        <w:spacing w:before="0"/>
        <w:textAlignment w:val="auto"/>
        <w:rPr>
          <w:del w:id="192" w:author="DON CIO" w:date="2024-09-11T21:28:00Z"/>
          <w:bCs/>
          <w:szCs w:val="24"/>
        </w:rPr>
      </w:pPr>
    </w:p>
    <w:p w14:paraId="616A4602" w14:textId="0AF4BE21" w:rsidR="00F62E12" w:rsidRDefault="00F62E12">
      <w:pPr>
        <w:tabs>
          <w:tab w:val="clear" w:pos="794"/>
          <w:tab w:val="clear" w:pos="1191"/>
          <w:tab w:val="clear" w:pos="1588"/>
          <w:tab w:val="clear" w:pos="1985"/>
        </w:tabs>
        <w:overflowPunct/>
        <w:autoSpaceDE/>
        <w:autoSpaceDN/>
        <w:adjustRightInd/>
        <w:spacing w:before="0" w:after="120"/>
        <w:jc w:val="center"/>
        <w:textAlignment w:val="auto"/>
        <w:rPr>
          <w:ins w:id="193" w:author="DON CIO" w:date="2024-09-11T21:28:00Z"/>
          <w:bCs/>
          <w:szCs w:val="24"/>
        </w:rPr>
        <w:pPrChange w:id="194" w:author="DON CIO" w:date="2024-10-02T15:24:00Z">
          <w:pPr>
            <w:tabs>
              <w:tab w:val="clear" w:pos="794"/>
              <w:tab w:val="clear" w:pos="1191"/>
              <w:tab w:val="clear" w:pos="1588"/>
              <w:tab w:val="clear" w:pos="1985"/>
            </w:tabs>
            <w:overflowPunct/>
            <w:autoSpaceDE/>
            <w:autoSpaceDN/>
            <w:adjustRightInd/>
            <w:spacing w:before="0"/>
            <w:textAlignment w:val="auto"/>
          </w:pPr>
        </w:pPrChange>
      </w:pPr>
      <w:del w:id="195" w:author="DON CIO" w:date="2024-09-11T21:28:00Z">
        <w:r w:rsidRPr="00F52154" w:rsidDel="00170BF5">
          <w:rPr>
            <w:bCs/>
            <w:szCs w:val="24"/>
          </w:rPr>
          <w:delText xml:space="preserve">Attachment: </w:delText>
        </w:r>
        <w:r w:rsidR="00882519" w:rsidRPr="00F52154" w:rsidDel="00170BF5">
          <w:rPr>
            <w:bCs/>
            <w:szCs w:val="24"/>
          </w:rPr>
          <w:delText xml:space="preserve"> </w:delText>
        </w:r>
        <w:bookmarkEnd w:id="0"/>
        <w:r w:rsidR="00904C3F" w:rsidRPr="00904C3F" w:rsidDel="00170BF5">
          <w:rPr>
            <w:bCs/>
            <w:szCs w:val="24"/>
          </w:rPr>
          <w:delText xml:space="preserve">Sharing and Compatibility Studies for the Operation of WBHF Systems in the </w:delText>
        </w:r>
        <w:r w:rsidR="00E6457E" w:rsidDel="00170BF5">
          <w:rPr>
            <w:bCs/>
            <w:szCs w:val="24"/>
          </w:rPr>
          <w:delText xml:space="preserve">2.8 </w:delText>
        </w:r>
        <w:r w:rsidR="00904C3F" w:rsidRPr="00904C3F" w:rsidDel="00170BF5">
          <w:rPr>
            <w:bCs/>
            <w:szCs w:val="24"/>
          </w:rPr>
          <w:delText xml:space="preserve">to </w:delText>
        </w:r>
        <w:r w:rsidR="00E6457E" w:rsidDel="00170BF5">
          <w:rPr>
            <w:bCs/>
            <w:szCs w:val="24"/>
          </w:rPr>
          <w:delText xml:space="preserve">18.05 MHz </w:delText>
        </w:r>
        <w:r w:rsidR="00904C3F" w:rsidRPr="00904C3F" w:rsidDel="00170BF5">
          <w:rPr>
            <w:bCs/>
            <w:szCs w:val="24"/>
          </w:rPr>
          <w:delText>frequency band</w:delText>
        </w:r>
        <w:r w:rsidR="00181D7D" w:rsidDel="00170BF5">
          <w:rPr>
            <w:bCs/>
            <w:szCs w:val="24"/>
          </w:rPr>
          <w:delText>.</w:delText>
        </w:r>
      </w:del>
    </w:p>
    <w:p w14:paraId="3E81614F" w14:textId="77777777" w:rsidR="00170BF5" w:rsidRDefault="00170BF5" w:rsidP="00170BF5">
      <w:pPr>
        <w:tabs>
          <w:tab w:val="clear" w:pos="794"/>
          <w:tab w:val="clear" w:pos="1191"/>
          <w:tab w:val="clear" w:pos="1588"/>
          <w:tab w:val="clear" w:pos="1985"/>
        </w:tabs>
        <w:overflowPunct/>
        <w:autoSpaceDE/>
        <w:autoSpaceDN/>
        <w:adjustRightInd/>
        <w:spacing w:before="0"/>
        <w:textAlignment w:val="auto"/>
        <w:rPr>
          <w:ins w:id="196" w:author="DON CIO" w:date="2024-09-11T21:28:00Z"/>
          <w:bCs/>
          <w:szCs w:val="24"/>
        </w:rPr>
      </w:pPr>
    </w:p>
    <w:p w14:paraId="586B7F48" w14:textId="77777777" w:rsidR="00170BF5" w:rsidRPr="00250417" w:rsidRDefault="00170BF5" w:rsidP="00170BF5">
      <w:pPr>
        <w:tabs>
          <w:tab w:val="left" w:pos="1134"/>
          <w:tab w:val="left" w:pos="1871"/>
          <w:tab w:val="left" w:pos="2268"/>
        </w:tabs>
        <w:spacing w:before="360"/>
        <w:rPr>
          <w:ins w:id="197" w:author="DON CIO" w:date="2024-09-11T21:28:00Z"/>
          <w:rFonts w:eastAsia="Calibri"/>
          <w:szCs w:val="24"/>
          <w:lang w:eastAsia="zh-CN"/>
        </w:rPr>
      </w:pPr>
      <w:ins w:id="198" w:author="DON CIO" w:date="2024-09-11T21:28:00Z">
        <w:r w:rsidRPr="00250417">
          <w:rPr>
            <w:rFonts w:eastAsia="Calibri"/>
            <w:b/>
            <w:bCs/>
            <w:szCs w:val="24"/>
          </w:rPr>
          <w:t>Attachment:</w:t>
        </w:r>
        <w:r w:rsidRPr="00250417">
          <w:rPr>
            <w:rFonts w:eastAsia="Calibri"/>
            <w:b/>
            <w:bCs/>
            <w:szCs w:val="24"/>
          </w:rPr>
          <w:tab/>
        </w:r>
        <w:r w:rsidRPr="00250417">
          <w:rPr>
            <w:rFonts w:eastAsia="Calibri"/>
            <w:szCs w:val="24"/>
          </w:rPr>
          <w:t>1</w:t>
        </w:r>
      </w:ins>
    </w:p>
    <w:p w14:paraId="6082B6DE" w14:textId="372D1E87" w:rsidR="00170BF5" w:rsidRDefault="00170BF5">
      <w:pPr>
        <w:tabs>
          <w:tab w:val="clear" w:pos="794"/>
          <w:tab w:val="clear" w:pos="1191"/>
          <w:tab w:val="clear" w:pos="1588"/>
          <w:tab w:val="clear" w:pos="1985"/>
        </w:tabs>
        <w:overflowPunct/>
        <w:autoSpaceDE/>
        <w:autoSpaceDN/>
        <w:adjustRightInd/>
        <w:spacing w:before="0"/>
        <w:jc w:val="left"/>
        <w:textAlignment w:val="auto"/>
      </w:pPr>
      <w:r>
        <w:br w:type="page"/>
      </w:r>
    </w:p>
    <w:p w14:paraId="789B4E03"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jc w:val="center"/>
        <w:outlineLvl w:val="0"/>
        <w:rPr>
          <w:b/>
          <w:sz w:val="28"/>
        </w:rPr>
      </w:pPr>
      <w:r w:rsidRPr="00EA28F2">
        <w:rPr>
          <w:b/>
          <w:sz w:val="28"/>
        </w:rPr>
        <w:lastRenderedPageBreak/>
        <w:t>ATTACHMENT</w:t>
      </w:r>
    </w:p>
    <w:p w14:paraId="790CCB89" w14:textId="1772C805" w:rsidR="00170BF5" w:rsidRPr="00601886" w:rsidDel="00357AC1" w:rsidRDefault="00170BF5">
      <w:pPr>
        <w:keepNext/>
        <w:keepLines/>
        <w:tabs>
          <w:tab w:val="clear" w:pos="794"/>
          <w:tab w:val="clear" w:pos="1191"/>
          <w:tab w:val="clear" w:pos="1588"/>
          <w:tab w:val="clear" w:pos="1985"/>
          <w:tab w:val="left" w:pos="1134"/>
          <w:tab w:val="left" w:pos="1871"/>
          <w:tab w:val="left" w:pos="2268"/>
        </w:tabs>
        <w:spacing w:before="280"/>
        <w:ind w:left="1134" w:hanging="1134"/>
        <w:jc w:val="center"/>
        <w:outlineLvl w:val="0"/>
        <w:rPr>
          <w:del w:id="199" w:author="Carmelo" w:date="2024-10-01T12:29:00Z"/>
          <w:b/>
          <w:sz w:val="28"/>
        </w:rPr>
      </w:pPr>
      <w:del w:id="200" w:author="Carmelo" w:date="2024-10-01T12:29:00Z">
        <w:r w:rsidRPr="00601886" w:rsidDel="00357AC1">
          <w:rPr>
            <w:b/>
            <w:sz w:val="28"/>
          </w:rPr>
          <w:delText>SUPPORTING MATERIAL FOR WRC-27 AGENDA ITEM 1.9</w:delText>
        </w:r>
      </w:del>
    </w:p>
    <w:p w14:paraId="5B039F3C" w14:textId="77777777" w:rsidR="000B656B" w:rsidRDefault="00170BF5">
      <w:pPr>
        <w:keepNext/>
        <w:keepLines/>
        <w:tabs>
          <w:tab w:val="clear" w:pos="794"/>
          <w:tab w:val="clear" w:pos="1191"/>
          <w:tab w:val="clear" w:pos="1588"/>
          <w:tab w:val="clear" w:pos="1985"/>
          <w:tab w:val="left" w:pos="1134"/>
          <w:tab w:val="left" w:pos="1871"/>
          <w:tab w:val="left" w:pos="2268"/>
        </w:tabs>
        <w:spacing w:before="280"/>
        <w:ind w:left="1134" w:hanging="1134"/>
        <w:jc w:val="center"/>
        <w:outlineLvl w:val="0"/>
        <w:rPr>
          <w:ins w:id="201" w:author="DON CIO" w:date="2024-10-02T15:23:00Z"/>
          <w:b/>
          <w:szCs w:val="24"/>
        </w:rPr>
      </w:pPr>
      <w:bookmarkStart w:id="202" w:name="_Hlk176845989"/>
      <w:del w:id="203" w:author="USA" w:date="2024-09-24T07:06:00Z">
        <w:r w:rsidRPr="00601886" w:rsidDel="00F025D7">
          <w:rPr>
            <w:b/>
            <w:szCs w:val="24"/>
          </w:rPr>
          <w:delText>Working Document towards a Preliminary Draft Report M.[Modernization of HF AM(OR)S]</w:delText>
        </w:r>
      </w:del>
      <w:bookmarkEnd w:id="202"/>
    </w:p>
    <w:p w14:paraId="040F012B" w14:textId="1F4C8F94" w:rsidR="000B656B" w:rsidRDefault="000B656B" w:rsidP="000B656B">
      <w:pPr>
        <w:tabs>
          <w:tab w:val="clear" w:pos="794"/>
          <w:tab w:val="clear" w:pos="1191"/>
          <w:tab w:val="clear" w:pos="1588"/>
          <w:tab w:val="clear" w:pos="1985"/>
        </w:tabs>
        <w:overflowPunct/>
        <w:autoSpaceDE/>
        <w:autoSpaceDN/>
        <w:adjustRightInd/>
        <w:spacing w:before="0" w:after="120"/>
        <w:jc w:val="center"/>
        <w:textAlignment w:val="auto"/>
        <w:rPr>
          <w:ins w:id="204" w:author="DON CIO" w:date="2024-10-02T15:25:00Z"/>
          <w:bCs/>
          <w:sz w:val="28"/>
          <w:szCs w:val="28"/>
        </w:rPr>
      </w:pPr>
      <w:ins w:id="205" w:author="DON CIO" w:date="2024-10-02T15:23:00Z">
        <w:r w:rsidRPr="000B656B">
          <w:rPr>
            <w:bCs/>
            <w:sz w:val="28"/>
            <w:szCs w:val="28"/>
            <w:rPrChange w:id="206" w:author="DON CIO" w:date="2024-10-02T15:25:00Z">
              <w:rPr>
                <w:b/>
                <w:szCs w:val="24"/>
              </w:rPr>
            </w:rPrChange>
          </w:rPr>
          <w:t xml:space="preserve">WORKING DOCUMENT TOWARDS A PRELMINARY DRAFT NEW RECOMMENDATION M. </w:t>
        </w:r>
      </w:ins>
      <w:ins w:id="207" w:author="DON CIO" w:date="2024-10-02T15:24:00Z">
        <w:r w:rsidRPr="000B656B">
          <w:rPr>
            <w:bCs/>
            <w:sz w:val="28"/>
            <w:szCs w:val="28"/>
            <w:rPrChange w:id="208" w:author="DON CIO" w:date="2024-10-02T15:25:00Z">
              <w:rPr>
                <w:b/>
                <w:szCs w:val="24"/>
              </w:rPr>
            </w:rPrChange>
          </w:rPr>
          <w:t>[MODERNIZATION OF HF AM(OR)S]</w:t>
        </w:r>
      </w:ins>
    </w:p>
    <w:p w14:paraId="32CDCAB8" w14:textId="77777777" w:rsidR="000B656B" w:rsidRDefault="000B656B" w:rsidP="000B656B">
      <w:pPr>
        <w:tabs>
          <w:tab w:val="clear" w:pos="794"/>
          <w:tab w:val="clear" w:pos="1191"/>
          <w:tab w:val="clear" w:pos="1588"/>
          <w:tab w:val="clear" w:pos="1985"/>
        </w:tabs>
        <w:overflowPunct/>
        <w:autoSpaceDE/>
        <w:autoSpaceDN/>
        <w:adjustRightInd/>
        <w:spacing w:before="0" w:after="120"/>
        <w:jc w:val="center"/>
        <w:textAlignment w:val="auto"/>
        <w:rPr>
          <w:ins w:id="209" w:author="DON CIO" w:date="2024-10-02T15:25:00Z"/>
          <w:bCs/>
          <w:sz w:val="28"/>
          <w:szCs w:val="28"/>
        </w:rPr>
      </w:pPr>
    </w:p>
    <w:p w14:paraId="590D6B56" w14:textId="05E32E58" w:rsidR="000B656B" w:rsidRDefault="0094222B" w:rsidP="000B656B">
      <w:pPr>
        <w:tabs>
          <w:tab w:val="clear" w:pos="794"/>
          <w:tab w:val="clear" w:pos="1191"/>
          <w:tab w:val="clear" w:pos="1588"/>
          <w:tab w:val="clear" w:pos="1985"/>
        </w:tabs>
        <w:overflowPunct/>
        <w:autoSpaceDE/>
        <w:autoSpaceDN/>
        <w:adjustRightInd/>
        <w:spacing w:before="0" w:after="120"/>
        <w:jc w:val="center"/>
        <w:textAlignment w:val="auto"/>
        <w:rPr>
          <w:ins w:id="210" w:author="DON CIO" w:date="2024-10-02T15:25:00Z"/>
          <w:b/>
          <w:sz w:val="28"/>
          <w:szCs w:val="28"/>
          <w:lang w:eastAsia="zh-CN"/>
        </w:rPr>
      </w:pPr>
      <w:ins w:id="211" w:author="DON CIO" w:date="2024-10-02T15:34:00Z">
        <w:r w:rsidRPr="00B6522A">
          <w:rPr>
            <w:b/>
            <w:sz w:val="28"/>
            <w:szCs w:val="28"/>
            <w:rPrChange w:id="212" w:author="DON CIO" w:date="2024-10-03T10:06:00Z">
              <w:rPr>
                <w:b/>
                <w:sz w:val="28"/>
                <w:szCs w:val="28"/>
                <w:highlight w:val="yellow"/>
              </w:rPr>
            </w:rPrChange>
          </w:rPr>
          <w:t>Frequency bands, t</w:t>
        </w:r>
      </w:ins>
      <w:ins w:id="213" w:author="DON CIO" w:date="2024-10-02T15:25:00Z">
        <w:r w:rsidR="000B656B" w:rsidRPr="00B6522A">
          <w:rPr>
            <w:b/>
            <w:sz w:val="28"/>
            <w:szCs w:val="28"/>
            <w:rPrChange w:id="214" w:author="DON CIO" w:date="2024-10-03T10:06:00Z">
              <w:rPr>
                <w:b/>
                <w:sz w:val="28"/>
                <w:szCs w:val="28"/>
                <w:highlight w:val="yellow"/>
              </w:rPr>
            </w:rPrChange>
          </w:rPr>
          <w:t xml:space="preserve">echnical </w:t>
        </w:r>
      </w:ins>
      <w:ins w:id="215" w:author="DON CIO" w:date="2024-10-02T15:35:00Z">
        <w:r w:rsidR="00C47C2B" w:rsidRPr="00B6522A">
          <w:rPr>
            <w:b/>
            <w:sz w:val="28"/>
            <w:szCs w:val="28"/>
            <w:rPrChange w:id="216" w:author="DON CIO" w:date="2024-10-03T10:06:00Z">
              <w:rPr>
                <w:b/>
                <w:sz w:val="28"/>
                <w:szCs w:val="28"/>
                <w:highlight w:val="yellow"/>
              </w:rPr>
            </w:rPrChange>
          </w:rPr>
          <w:t>characteristics,</w:t>
        </w:r>
      </w:ins>
      <w:ins w:id="217" w:author="DON CIO" w:date="2024-10-02T15:25:00Z">
        <w:r w:rsidR="000B656B" w:rsidRPr="00B6522A">
          <w:rPr>
            <w:b/>
            <w:sz w:val="28"/>
            <w:szCs w:val="28"/>
            <w:rPrChange w:id="218" w:author="DON CIO" w:date="2024-10-03T10:06:00Z">
              <w:rPr>
                <w:b/>
                <w:sz w:val="28"/>
                <w:szCs w:val="28"/>
                <w:highlight w:val="yellow"/>
              </w:rPr>
            </w:rPrChange>
          </w:rPr>
          <w:t xml:space="preserve"> and protection criteria for the modernization of high-frequency spectrum use in the aeronautical mobile (OR) service within the 2.8 to 18.05 MHz frequency </w:t>
        </w:r>
        <w:del w:id="219" w:author="Wingo, Fumie N CIV USN SECNAV WASHINGTON DC (USA)" w:date="2024-10-07T14:59:00Z">
          <w:r w:rsidR="000B656B" w:rsidRPr="00B6522A" w:rsidDel="003959AE">
            <w:rPr>
              <w:b/>
              <w:sz w:val="28"/>
              <w:szCs w:val="28"/>
              <w:rPrChange w:id="220" w:author="DON CIO" w:date="2024-10-03T10:06:00Z">
                <w:rPr>
                  <w:b/>
                  <w:sz w:val="28"/>
                  <w:szCs w:val="28"/>
                  <w:highlight w:val="yellow"/>
                </w:rPr>
              </w:rPrChange>
            </w:rPr>
            <w:delText>band</w:delText>
          </w:r>
        </w:del>
      </w:ins>
      <w:ins w:id="221" w:author="Wingo, Fumie N CIV USN SECNAV WASHINGTON DC (USA)" w:date="2024-10-07T14:59:00Z">
        <w:r w:rsidR="003959AE">
          <w:rPr>
            <w:b/>
            <w:sz w:val="28"/>
            <w:szCs w:val="28"/>
          </w:rPr>
          <w:t>range</w:t>
        </w:r>
      </w:ins>
    </w:p>
    <w:p w14:paraId="6B3EAB1A" w14:textId="624FE89A" w:rsidR="00F025D7" w:rsidDel="006720D8" w:rsidRDefault="00F025D7" w:rsidP="000B656B">
      <w:pPr>
        <w:tabs>
          <w:tab w:val="clear" w:pos="794"/>
          <w:tab w:val="clear" w:pos="1191"/>
          <w:tab w:val="clear" w:pos="1588"/>
          <w:tab w:val="clear" w:pos="1985"/>
        </w:tabs>
        <w:overflowPunct/>
        <w:autoSpaceDE/>
        <w:autoSpaceDN/>
        <w:adjustRightInd/>
        <w:spacing w:before="0" w:after="120"/>
        <w:jc w:val="center"/>
        <w:textAlignment w:val="auto"/>
        <w:rPr>
          <w:del w:id="222" w:author="Carmelo" w:date="2024-10-01T12:32:00Z"/>
          <w:b/>
          <w:sz w:val="28"/>
          <w:szCs w:val="28"/>
          <w:lang w:eastAsia="zh-CN"/>
        </w:rPr>
      </w:pPr>
    </w:p>
    <w:p w14:paraId="63B3406D" w14:textId="77777777" w:rsidR="00170BF5" w:rsidRPr="00EA28F2" w:rsidRDefault="00170BF5">
      <w:pPr>
        <w:keepNext/>
        <w:keepLines/>
        <w:tabs>
          <w:tab w:val="clear" w:pos="794"/>
          <w:tab w:val="clear" w:pos="1191"/>
          <w:tab w:val="clear" w:pos="1588"/>
          <w:tab w:val="clear" w:pos="1985"/>
          <w:tab w:val="left" w:pos="1134"/>
          <w:tab w:val="left" w:pos="1871"/>
          <w:tab w:val="left" w:pos="2268"/>
        </w:tabs>
        <w:spacing w:before="280"/>
        <w:outlineLvl w:val="0"/>
        <w:rPr>
          <w:b/>
          <w:szCs w:val="24"/>
        </w:rPr>
        <w:pPrChange w:id="223" w:author="DON CIO" w:date="2024-10-03T10:12:00Z">
          <w:pPr>
            <w:keepNext/>
            <w:keepLines/>
            <w:tabs>
              <w:tab w:val="clear" w:pos="794"/>
              <w:tab w:val="clear" w:pos="1191"/>
              <w:tab w:val="clear" w:pos="1588"/>
              <w:tab w:val="clear" w:pos="1985"/>
              <w:tab w:val="left" w:pos="1134"/>
              <w:tab w:val="left" w:pos="1871"/>
              <w:tab w:val="left" w:pos="2268"/>
            </w:tabs>
            <w:spacing w:before="280"/>
            <w:ind w:left="1134" w:hanging="1134"/>
            <w:outlineLvl w:val="0"/>
          </w:pPr>
        </w:pPrChange>
      </w:pPr>
      <w:r w:rsidRPr="00EA28F2">
        <w:rPr>
          <w:b/>
          <w:szCs w:val="24"/>
        </w:rPr>
        <w:t>Scope</w:t>
      </w:r>
    </w:p>
    <w:p w14:paraId="6EBB71FB" w14:textId="64BE4C44" w:rsidR="00170BF5" w:rsidRDefault="00170BF5" w:rsidP="00170BF5">
      <w:pPr>
        <w:keepNext/>
        <w:keepLines/>
        <w:tabs>
          <w:tab w:val="clear" w:pos="794"/>
          <w:tab w:val="clear" w:pos="1191"/>
          <w:tab w:val="clear" w:pos="1588"/>
          <w:tab w:val="clear" w:pos="1985"/>
          <w:tab w:val="left" w:pos="1134"/>
          <w:tab w:val="left" w:pos="1871"/>
          <w:tab w:val="left" w:pos="2268"/>
        </w:tabs>
        <w:spacing w:before="280"/>
        <w:outlineLvl w:val="0"/>
        <w:rPr>
          <w:bCs/>
          <w:szCs w:val="24"/>
        </w:rPr>
      </w:pPr>
      <w:r>
        <w:rPr>
          <w:bCs/>
          <w:szCs w:val="24"/>
        </w:rPr>
        <w:t>This R</w:t>
      </w:r>
      <w:ins w:id="224" w:author="USA" w:date="2024-09-24T07:09:00Z">
        <w:r w:rsidR="00EF4B2A">
          <w:rPr>
            <w:bCs/>
            <w:szCs w:val="24"/>
          </w:rPr>
          <w:t xml:space="preserve">ecommendation </w:t>
        </w:r>
      </w:ins>
      <w:del w:id="225" w:author="USA" w:date="2024-09-24T07:09:00Z">
        <w:r w:rsidDel="00EF4B2A">
          <w:rPr>
            <w:bCs/>
            <w:szCs w:val="24"/>
          </w:rPr>
          <w:delText>eport</w:delText>
        </w:r>
      </w:del>
      <w:r>
        <w:rPr>
          <w:bCs/>
          <w:szCs w:val="24"/>
        </w:rPr>
        <w:t xml:space="preserve"> </w:t>
      </w:r>
      <w:commentRangeStart w:id="226"/>
      <w:del w:id="227" w:author="DON CIO" w:date="2024-10-03T09:27:00Z">
        <w:r w:rsidDel="006A7EED">
          <w:rPr>
            <w:bCs/>
            <w:szCs w:val="24"/>
          </w:rPr>
          <w:delText>will</w:delText>
        </w:r>
        <w:commentRangeEnd w:id="226"/>
        <w:r w:rsidR="00FA09CB" w:rsidDel="006A7EED">
          <w:rPr>
            <w:rStyle w:val="CommentReference"/>
          </w:rPr>
          <w:commentReference w:id="226"/>
        </w:r>
        <w:r w:rsidDel="006A7EED">
          <w:rPr>
            <w:bCs/>
            <w:szCs w:val="24"/>
          </w:rPr>
          <w:delText xml:space="preserve"> </w:delText>
        </w:r>
      </w:del>
      <w:ins w:id="228" w:author="USA" w:date="2024-09-24T07:09:00Z">
        <w:del w:id="229" w:author="DON CIO" w:date="2024-10-03T09:27:00Z">
          <w:r w:rsidR="00EF4B2A" w:rsidRPr="00EF4B2A" w:rsidDel="006A7EED">
            <w:rPr>
              <w:bCs/>
              <w:szCs w:val="24"/>
            </w:rPr>
            <w:delText>identify</w:delText>
          </w:r>
        </w:del>
      </w:ins>
      <w:ins w:id="230" w:author="DON CIO" w:date="2024-10-03T09:27:00Z">
        <w:r w:rsidR="006A7EED">
          <w:rPr>
            <w:bCs/>
            <w:szCs w:val="24"/>
          </w:rPr>
          <w:t>identifies</w:t>
        </w:r>
      </w:ins>
      <w:ins w:id="231" w:author="USA" w:date="2024-09-24T07:09:00Z">
        <w:r w:rsidR="00EF4B2A" w:rsidRPr="00EF4B2A">
          <w:rPr>
            <w:bCs/>
            <w:szCs w:val="24"/>
          </w:rPr>
          <w:t xml:space="preserve"> frequency bands, characteristics and protection criteria </w:t>
        </w:r>
        <w:del w:id="232" w:author="DON CIO" w:date="2024-10-02T11:39:00Z">
          <w:r w:rsidR="00EF4B2A" w:rsidRPr="00EF4B2A" w:rsidDel="00601886">
            <w:rPr>
              <w:bCs/>
              <w:szCs w:val="24"/>
            </w:rPr>
            <w:delText xml:space="preserve"> </w:delText>
          </w:r>
        </w:del>
        <w:r w:rsidR="00EF4B2A" w:rsidRPr="00EF4B2A">
          <w:rPr>
            <w:bCs/>
            <w:szCs w:val="24"/>
          </w:rPr>
          <w:t xml:space="preserve">for modernization of high-frequency spectrum use in the aeronautical mobile (OR) </w:t>
        </w:r>
        <w:r w:rsidR="00EF4B2A">
          <w:rPr>
            <w:bCs/>
            <w:szCs w:val="24"/>
          </w:rPr>
          <w:t>service.</w:t>
        </w:r>
        <w:r w:rsidR="00EF4B2A" w:rsidRPr="00EF4B2A">
          <w:rPr>
            <w:bCs/>
            <w:szCs w:val="24"/>
          </w:rPr>
          <w:t xml:space="preserve"> </w:t>
        </w:r>
      </w:ins>
      <w:del w:id="233" w:author="USA" w:date="2024-09-24T07:09:00Z">
        <w:r w:rsidDel="00EF4B2A">
          <w:rPr>
            <w:bCs/>
            <w:szCs w:val="24"/>
          </w:rPr>
          <w:delText xml:space="preserve">provide </w:delText>
        </w:r>
        <w:r w:rsidRPr="001238FB" w:rsidDel="00EF4B2A">
          <w:rPr>
            <w:bCs/>
            <w:szCs w:val="24"/>
          </w:rPr>
          <w:delText>technical characteristics for modernization of high-frequency spectrum use in the aeronautical mobile (OR) service</w:delText>
        </w:r>
        <w:r w:rsidDel="00EF4B2A">
          <w:rPr>
            <w:bCs/>
            <w:szCs w:val="24"/>
          </w:rPr>
          <w:delText xml:space="preserve"> and will include the results of Wide Band High Frequency (WBHF) bandwidth utilization and interference and compatibility studies within the 2.8 to 18.05 MHZ Frequency Band. </w:delText>
        </w:r>
      </w:del>
      <w:r>
        <w:rPr>
          <w:bCs/>
          <w:szCs w:val="24"/>
        </w:rPr>
        <w:t>It will be segmented into sub-bands associated with the following services: AM(R)S, AM(OR)S, Fixed/Mobile, Fixed Broadcasting, AMS Broadcasting, Amateur Fixed, Land Mobile Broadcasting, Mobile, Maritime Mobile and Standard Frequency and Time</w:t>
      </w:r>
      <w:ins w:id="234" w:author="USA" w:date="2024-09-24T07:10:00Z">
        <w:r w:rsidR="00EF4B2A">
          <w:rPr>
            <w:bCs/>
            <w:szCs w:val="24"/>
          </w:rPr>
          <w:t xml:space="preserve"> for use in interference and </w:t>
        </w:r>
      </w:ins>
      <w:ins w:id="235" w:author="USA" w:date="2024-09-24T07:11:00Z">
        <w:r w:rsidR="00EF4B2A">
          <w:rPr>
            <w:bCs/>
            <w:szCs w:val="24"/>
          </w:rPr>
          <w:t>compatibility</w:t>
        </w:r>
      </w:ins>
      <w:ins w:id="236" w:author="USA" w:date="2024-09-24T07:10:00Z">
        <w:r w:rsidR="00EF4B2A">
          <w:rPr>
            <w:bCs/>
            <w:szCs w:val="24"/>
          </w:rPr>
          <w:t xml:space="preserve"> studies</w:t>
        </w:r>
      </w:ins>
      <w:ins w:id="237" w:author="DON CIO" w:date="2024-10-03T09:29:00Z">
        <w:r w:rsidR="006A7EED">
          <w:rPr>
            <w:bCs/>
            <w:szCs w:val="24"/>
          </w:rPr>
          <w:t xml:space="preserve"> </w:t>
        </w:r>
        <w:r w:rsidR="006A7EED" w:rsidRPr="006A7EED">
          <w:rPr>
            <w:bCs/>
            <w:szCs w:val="24"/>
            <w:rPrChange w:id="238" w:author="DON CIO" w:date="2024-10-03T09:29:00Z">
              <w:rPr>
                <w:b/>
                <w:sz w:val="28"/>
                <w:szCs w:val="28"/>
                <w:highlight w:val="yellow"/>
              </w:rPr>
            </w:rPrChange>
          </w:rPr>
          <w:t>within the 2.8 to 18.05 MHz frequency band</w:t>
        </w:r>
      </w:ins>
      <w:ins w:id="239" w:author="USA" w:date="2024-09-24T07:10:00Z">
        <w:r w:rsidR="00EF4B2A">
          <w:rPr>
            <w:bCs/>
            <w:szCs w:val="24"/>
          </w:rPr>
          <w:t xml:space="preserve">.  </w:t>
        </w:r>
      </w:ins>
      <w:del w:id="240" w:author="USA" w:date="2024-09-24T07:10:00Z">
        <w:r w:rsidDel="00EF4B2A">
          <w:rPr>
            <w:bCs/>
            <w:szCs w:val="24"/>
          </w:rPr>
          <w:delText>. The studies will include a comparison between measured 3, 6, 12, 24, 48 kHz channel bandwidth emissions and emission masks that are currently supported within Appendix 26 Interference and compatibility analysis will focus on the impact that wide channel bandwidths could have on incumbent services within the band as a function of the emission spectrum.</w:delText>
        </w:r>
      </w:del>
    </w:p>
    <w:p w14:paraId="2810A8F7"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after="120"/>
        <w:outlineLvl w:val="0"/>
        <w:rPr>
          <w:bCs/>
          <w:szCs w:val="24"/>
        </w:rPr>
      </w:pPr>
      <w:r w:rsidRPr="00EA28F2">
        <w:rPr>
          <w:b/>
          <w:szCs w:val="24"/>
        </w:rPr>
        <w:t>Keywords</w:t>
      </w:r>
      <w:r w:rsidRPr="00EF1631">
        <w:rPr>
          <w:bCs/>
          <w:szCs w:val="24"/>
        </w:rPr>
        <w:t xml:space="preserve"> </w:t>
      </w:r>
    </w:p>
    <w:p w14:paraId="222ECC19"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Skywave:</w:t>
      </w:r>
      <w:r w:rsidRPr="00EA28F2">
        <w:rPr>
          <w:bCs/>
          <w:szCs w:val="24"/>
        </w:rPr>
        <w:tab/>
        <w:t>The propagation of radio waves reflected or refracted back toward Earth from the ionosphere</w:t>
      </w:r>
    </w:p>
    <w:p w14:paraId="78588FAE"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Groundwave: Radio waves propagating parallel to and adjacent to the surface of the Earth, following the curvature of the Earth</w:t>
      </w:r>
    </w:p>
    <w:p w14:paraId="788CF3AE" w14:textId="77777777" w:rsidR="00170BF5" w:rsidRDefault="00170BF5" w:rsidP="00170BF5">
      <w:pPr>
        <w:pStyle w:val="Headingb"/>
        <w:spacing w:after="120"/>
      </w:pPr>
      <w:r>
        <w:t>Abbreviations/Glossary</w:t>
      </w:r>
    </w:p>
    <w:p w14:paraId="2733C1E5"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ADS-C:</w:t>
      </w:r>
      <w:r>
        <w:rPr>
          <w:bCs/>
          <w:szCs w:val="24"/>
        </w:rPr>
        <w:tab/>
      </w:r>
      <w:r>
        <w:rPr>
          <w:bCs/>
          <w:szCs w:val="24"/>
        </w:rPr>
        <w:tab/>
        <w:t>Automatic Dependent Surveillance - Contract</w:t>
      </w:r>
    </w:p>
    <w:p w14:paraId="4F2D2072"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AOC:</w:t>
      </w:r>
      <w:r>
        <w:rPr>
          <w:bCs/>
          <w:szCs w:val="24"/>
        </w:rPr>
        <w:tab/>
      </w:r>
      <w:r>
        <w:rPr>
          <w:bCs/>
          <w:szCs w:val="24"/>
        </w:rPr>
        <w:tab/>
      </w:r>
      <w:r w:rsidRPr="00246ED2">
        <w:rPr>
          <w:bCs/>
          <w:szCs w:val="24"/>
        </w:rPr>
        <w:t>Air Operator Certificate</w:t>
      </w:r>
    </w:p>
    <w:p w14:paraId="687E39EF"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CPDLC:</w:t>
      </w:r>
      <w:r>
        <w:rPr>
          <w:bCs/>
          <w:szCs w:val="24"/>
        </w:rPr>
        <w:tab/>
      </w:r>
      <w:r>
        <w:rPr>
          <w:bCs/>
          <w:szCs w:val="24"/>
        </w:rPr>
        <w:tab/>
        <w:t>Control Pilot Data Link Communications</w:t>
      </w:r>
    </w:p>
    <w:p w14:paraId="526D4296"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roofErr w:type="spellStart"/>
      <w:r w:rsidRPr="00EA28F2">
        <w:rPr>
          <w:bCs/>
          <w:szCs w:val="24"/>
        </w:rPr>
        <w:t>e.i.r.p</w:t>
      </w:r>
      <w:proofErr w:type="spellEnd"/>
      <w:r w:rsidRPr="00EA28F2">
        <w:rPr>
          <w:bCs/>
          <w:szCs w:val="24"/>
        </w:rPr>
        <w:t>.:</w:t>
      </w:r>
      <w:r w:rsidRPr="00EA28F2">
        <w:rPr>
          <w:bCs/>
          <w:szCs w:val="24"/>
        </w:rPr>
        <w:tab/>
      </w:r>
      <w:r w:rsidRPr="00EA28F2">
        <w:rPr>
          <w:bCs/>
          <w:szCs w:val="24"/>
        </w:rPr>
        <w:tab/>
        <w:t>Effective Isotropic Radiated Power</w:t>
      </w:r>
    </w:p>
    <w:p w14:paraId="6BC62D17" w14:textId="77777777" w:rsidR="00A54F2E" w:rsidRPr="00EA28F2"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FSK:</w:t>
      </w:r>
      <w:r w:rsidRPr="00EA28F2">
        <w:rPr>
          <w:bCs/>
          <w:szCs w:val="24"/>
        </w:rPr>
        <w:tab/>
      </w:r>
      <w:r w:rsidRPr="00EA28F2">
        <w:rPr>
          <w:bCs/>
          <w:szCs w:val="24"/>
        </w:rPr>
        <w:tab/>
        <w:t>Frequency Shift Keying</w:t>
      </w:r>
    </w:p>
    <w:p w14:paraId="6D36E671" w14:textId="77777777" w:rsidR="00A54F2E" w:rsidRPr="00EA28F2"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HF:</w:t>
      </w:r>
      <w:r w:rsidRPr="00EA28F2">
        <w:rPr>
          <w:bCs/>
          <w:szCs w:val="24"/>
        </w:rPr>
        <w:tab/>
      </w:r>
      <w:r w:rsidRPr="00EA28F2">
        <w:rPr>
          <w:bCs/>
          <w:szCs w:val="24"/>
        </w:rPr>
        <w:tab/>
        <w:t>High Frequency</w:t>
      </w:r>
    </w:p>
    <w:p w14:paraId="3E7D7598"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HFDL:</w:t>
      </w:r>
      <w:r>
        <w:rPr>
          <w:bCs/>
          <w:szCs w:val="24"/>
        </w:rPr>
        <w:tab/>
      </w:r>
      <w:r>
        <w:rPr>
          <w:bCs/>
          <w:szCs w:val="24"/>
        </w:rPr>
        <w:tab/>
        <w:t xml:space="preserve"> High Frequency Data Link</w:t>
      </w:r>
    </w:p>
    <w:p w14:paraId="44A04F61"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NVIS:</w:t>
      </w:r>
      <w:r w:rsidRPr="00EA28F2">
        <w:rPr>
          <w:bCs/>
          <w:szCs w:val="24"/>
        </w:rPr>
        <w:tab/>
      </w:r>
      <w:r w:rsidRPr="00EA28F2">
        <w:rPr>
          <w:bCs/>
          <w:szCs w:val="24"/>
        </w:rPr>
        <w:tab/>
        <w:t>Near vertical incidence skywave</w:t>
      </w:r>
    </w:p>
    <w:p w14:paraId="732AEBE6" w14:textId="77777777" w:rsidR="00A54F2E" w:rsidRPr="00EA28F2"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OFDM:</w:t>
      </w:r>
      <w:r w:rsidRPr="00EA28F2">
        <w:rPr>
          <w:bCs/>
          <w:szCs w:val="24"/>
        </w:rPr>
        <w:tab/>
      </w:r>
      <w:r w:rsidRPr="00EA28F2">
        <w:rPr>
          <w:bCs/>
          <w:szCs w:val="24"/>
        </w:rPr>
        <w:tab/>
        <w:t>Orthogonal Frequency Division Multiplexing</w:t>
      </w:r>
    </w:p>
    <w:p w14:paraId="551222BD"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PSK:</w:t>
      </w:r>
      <w:r w:rsidRPr="00EA28F2">
        <w:rPr>
          <w:bCs/>
          <w:szCs w:val="24"/>
        </w:rPr>
        <w:tab/>
      </w:r>
      <w:r w:rsidRPr="00EA28F2">
        <w:rPr>
          <w:bCs/>
          <w:szCs w:val="24"/>
        </w:rPr>
        <w:tab/>
        <w:t>Phase Shift Keying</w:t>
      </w:r>
    </w:p>
    <w:p w14:paraId="67A88E62" w14:textId="50A8D4F5"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QAM:</w:t>
      </w:r>
      <w:r w:rsidRPr="00EA28F2">
        <w:rPr>
          <w:bCs/>
          <w:szCs w:val="24"/>
        </w:rPr>
        <w:tab/>
      </w:r>
      <w:r w:rsidRPr="00EA28F2">
        <w:rPr>
          <w:bCs/>
          <w:szCs w:val="24"/>
        </w:rPr>
        <w:tab/>
        <w:t>Quadrature Amplitude Modulation</w:t>
      </w:r>
    </w:p>
    <w:p w14:paraId="559E4A4D"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RF:</w:t>
      </w:r>
      <w:r w:rsidRPr="00EA28F2">
        <w:rPr>
          <w:bCs/>
          <w:szCs w:val="24"/>
        </w:rPr>
        <w:tab/>
      </w:r>
      <w:r w:rsidRPr="00EA28F2">
        <w:rPr>
          <w:bCs/>
          <w:szCs w:val="24"/>
        </w:rPr>
        <w:tab/>
        <w:t>Radio Frequency</w:t>
      </w:r>
    </w:p>
    <w:p w14:paraId="442C3B10"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C30B45">
        <w:rPr>
          <w:bCs/>
          <w:szCs w:val="24"/>
        </w:rPr>
        <w:t>VHF</w:t>
      </w:r>
      <w:r>
        <w:rPr>
          <w:bCs/>
          <w:szCs w:val="24"/>
        </w:rPr>
        <w:t>:</w:t>
      </w:r>
      <w:r>
        <w:rPr>
          <w:bCs/>
          <w:szCs w:val="24"/>
        </w:rPr>
        <w:tab/>
      </w:r>
      <w:r>
        <w:rPr>
          <w:bCs/>
          <w:szCs w:val="24"/>
        </w:rPr>
        <w:tab/>
      </w:r>
      <w:r w:rsidRPr="00C30B45">
        <w:rPr>
          <w:bCs/>
          <w:szCs w:val="24"/>
        </w:rPr>
        <w:t xml:space="preserve"> Very High Frequency</w:t>
      </w:r>
    </w:p>
    <w:p w14:paraId="3495510D"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C30B45">
        <w:rPr>
          <w:bCs/>
          <w:szCs w:val="24"/>
        </w:rPr>
        <w:t>WBHF</w:t>
      </w:r>
      <w:r>
        <w:rPr>
          <w:bCs/>
          <w:szCs w:val="24"/>
        </w:rPr>
        <w:t>:</w:t>
      </w:r>
      <w:r>
        <w:rPr>
          <w:bCs/>
          <w:szCs w:val="24"/>
        </w:rPr>
        <w:tab/>
      </w:r>
      <w:r>
        <w:rPr>
          <w:bCs/>
          <w:szCs w:val="24"/>
        </w:rPr>
        <w:tab/>
      </w:r>
      <w:r w:rsidRPr="00C30B45">
        <w:rPr>
          <w:bCs/>
          <w:szCs w:val="24"/>
        </w:rPr>
        <w:t xml:space="preserve"> Wide Band High Frequency</w:t>
      </w:r>
    </w:p>
    <w:p w14:paraId="6DE969EE" w14:textId="77777777" w:rsidR="00170BF5" w:rsidRDefault="00170BF5" w:rsidP="00170BF5">
      <w:pPr>
        <w:pStyle w:val="Headingb"/>
      </w:pPr>
    </w:p>
    <w:p w14:paraId="2E91D1EA"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
          <w:szCs w:val="24"/>
        </w:rPr>
      </w:pPr>
      <w:bookmarkStart w:id="241" w:name="_Hlk178064906"/>
      <w:r w:rsidRPr="00EA28F2">
        <w:rPr>
          <w:b/>
          <w:szCs w:val="24"/>
        </w:rPr>
        <w:t>Related ITU Recommendations and Reports</w:t>
      </w:r>
    </w:p>
    <w:bookmarkEnd w:id="241"/>
    <w:p w14:paraId="2B2EBAA0"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BS.80-– Transmitting antennas in HF broadcasting</w:t>
      </w:r>
    </w:p>
    <w:p w14:paraId="3ABA63F1"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BS.705 – HF transmitting and receiving antennas characteristics and diagrams</w:t>
      </w:r>
    </w:p>
    <w:p w14:paraId="1B98E9E6"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 xml:space="preserve">Recommendation ITU-R F.240 – Signal-to-interference protection ratios for various classes of emission in the fixed service below about 30 MHz  </w:t>
      </w:r>
    </w:p>
    <w:p w14:paraId="5451CBC2" w14:textId="323251A7" w:rsidR="00170BF5" w:rsidRPr="00EA28F2" w:rsidDel="00EF4B2A"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del w:id="242" w:author="USA" w:date="2024-09-24T07:12:00Z"/>
          <w:bCs/>
          <w:szCs w:val="24"/>
        </w:rPr>
      </w:pPr>
      <w:del w:id="243" w:author="USA" w:date="2024-09-24T07:12:00Z">
        <w:r w:rsidRPr="00EA28F2" w:rsidDel="00EF4B2A">
          <w:rPr>
            <w:bCs/>
            <w:szCs w:val="24"/>
          </w:rPr>
          <w:delText>Recommendation ITU-R F.1610 – Planning, design and implementation of HF fixed service radio systems</w:delText>
        </w:r>
      </w:del>
    </w:p>
    <w:p w14:paraId="6102BBF3" w14:textId="16403C97" w:rsidR="00170BF5" w:rsidRPr="00EA28F2" w:rsidDel="00EF4B2A"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del w:id="244" w:author="USA" w:date="2024-09-24T07:12:00Z"/>
          <w:bCs/>
          <w:szCs w:val="24"/>
        </w:rPr>
      </w:pPr>
      <w:del w:id="245" w:author="USA" w:date="2024-09-24T07:12:00Z">
        <w:r w:rsidRPr="00EA28F2" w:rsidDel="00EF4B2A">
          <w:rPr>
            <w:bCs/>
            <w:szCs w:val="24"/>
          </w:rPr>
          <w:delText>Recommendation ITU-R F.1611 – Prediction methods for adaptive HF system planning and operation</w:delText>
        </w:r>
      </w:del>
    </w:p>
    <w:p w14:paraId="40F13763"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F.1761 – Characteristics of HF fixed radiocommunication systems</w:t>
      </w:r>
    </w:p>
    <w:p w14:paraId="00E6B034"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Recommendation ITU-R F.1762 – Characteristics of enhanced applications for high frequency (HF) radiocommunication systems</w:t>
      </w:r>
    </w:p>
    <w:p w14:paraId="2D026933" w14:textId="38EA5DD6" w:rsidR="00170BF5" w:rsidRPr="00EA28F2" w:rsidDel="00EF4B2A"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del w:id="246" w:author="USA" w:date="2024-09-24T07:11:00Z"/>
          <w:bCs/>
          <w:szCs w:val="24"/>
        </w:rPr>
      </w:pPr>
      <w:del w:id="247" w:author="USA" w:date="2024-09-24T07:11:00Z">
        <w:r w:rsidRPr="00EA28F2" w:rsidDel="00EF4B2A">
          <w:rPr>
            <w:bCs/>
            <w:szCs w:val="24"/>
          </w:rPr>
          <w:lastRenderedPageBreak/>
          <w:delText>Recommendation ITU-R F.1778 – Channel access requirements for HF adaptive systems in the fixed and land mobile services</w:delText>
        </w:r>
      </w:del>
    </w:p>
    <w:p w14:paraId="508A86BF"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F.1821 – Characteristics of advanced digital high frequency (HF) radiocommunication systems</w:t>
      </w:r>
    </w:p>
    <w:p w14:paraId="6D601BB9" w14:textId="6D57DF61" w:rsidR="00170BF5" w:rsidRPr="00EA28F2" w:rsidDel="00EF4B2A"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del w:id="248" w:author="USA" w:date="2024-09-24T07:12:00Z"/>
          <w:bCs/>
          <w:szCs w:val="24"/>
        </w:rPr>
      </w:pPr>
      <w:del w:id="249" w:author="USA" w:date="2024-09-24T07:12:00Z">
        <w:r w:rsidRPr="00EA28F2" w:rsidDel="00EF4B2A">
          <w:rPr>
            <w:bCs/>
            <w:szCs w:val="24"/>
          </w:rPr>
          <w:delText xml:space="preserve">Recommendation ITU-R SM.326 - Determination and measurement of the power of amplitude-modulated radio transmitters  </w:delText>
        </w:r>
      </w:del>
    </w:p>
    <w:p w14:paraId="1B14718F"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SM.339 - Bandwidths, signal-to-noise ratios and fading allowances in complete systems</w:t>
      </w:r>
    </w:p>
    <w:p w14:paraId="7A553D68"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BS.458 – Characteristics of systems in LF, MF and HF broadcasting</w:t>
      </w:r>
    </w:p>
    <w:p w14:paraId="3321C368"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F.2061 – HF fixed radiocommunications systems</w:t>
      </w:r>
    </w:p>
    <w:p w14:paraId="315233BD"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F-2062 – Enhanced high frequency digital radiocommunication systems capable of providing enhanced applications</w:t>
      </w:r>
    </w:p>
    <w:p w14:paraId="3997B406"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F.2087 – Requirements for high frequency (HF) radiocommunication systems in the fixed service</w:t>
      </w:r>
    </w:p>
    <w:p w14:paraId="0BE22645" w14:textId="3606A9DA" w:rsidR="00170BF5" w:rsidRPr="00EA28F2" w:rsidDel="00EF4B2A"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del w:id="250" w:author="USA" w:date="2024-09-24T07:12:00Z"/>
          <w:bCs/>
          <w:szCs w:val="24"/>
        </w:rPr>
      </w:pPr>
      <w:del w:id="251" w:author="USA" w:date="2024-09-24T07:12:00Z">
        <w:r w:rsidRPr="00EA28F2" w:rsidDel="00EF4B2A">
          <w:rPr>
            <w:bCs/>
            <w:szCs w:val="24"/>
          </w:rPr>
          <w:delText>Report ITU-R F.2484 – Cooperative frequency competition model and the corresponding algorithms</w:delText>
        </w:r>
      </w:del>
    </w:p>
    <w:p w14:paraId="7DE2E19B"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
    <w:p w14:paraId="03F5EE86" w14:textId="3D1B1468" w:rsidR="00170BF5" w:rsidRDefault="005811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ins w:id="252" w:author="USA" w:date="2024-09-24T10:07:00Z">
        <w:r>
          <w:rPr>
            <w:bCs/>
            <w:szCs w:val="24"/>
          </w:rPr>
          <w:t>Editor’s Note: Add more</w:t>
        </w:r>
      </w:ins>
      <w:ins w:id="253" w:author="USA" w:date="2024-09-24T10:08:00Z">
        <w:r>
          <w:rPr>
            <w:bCs/>
            <w:szCs w:val="24"/>
          </w:rPr>
          <w:t xml:space="preserve"> </w:t>
        </w:r>
        <w:r w:rsidRPr="005811F5">
          <w:rPr>
            <w:bCs/>
            <w:szCs w:val="24"/>
          </w:rPr>
          <w:t>Related ITU Recommendations and Reports</w:t>
        </w:r>
        <w:r>
          <w:rPr>
            <w:bCs/>
            <w:szCs w:val="24"/>
          </w:rPr>
          <w:t xml:space="preserve"> as they become available from the incumbent services </w:t>
        </w:r>
        <w:del w:id="254" w:author="DON CIO" w:date="2024-10-03T10:10:00Z">
          <w:r w:rsidDel="002E7918">
            <w:rPr>
              <w:bCs/>
              <w:szCs w:val="24"/>
            </w:rPr>
            <w:delText xml:space="preserve"> </w:delText>
          </w:r>
        </w:del>
        <w:r>
          <w:rPr>
            <w:bCs/>
            <w:szCs w:val="24"/>
          </w:rPr>
          <w:t>responsible Working Parties.</w:t>
        </w:r>
      </w:ins>
    </w:p>
    <w:p w14:paraId="0CCC3DDC"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
    <w:p w14:paraId="126DD6B9"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
    <w:p w14:paraId="1AD33AB8" w14:textId="77777777" w:rsidR="00170BF5" w:rsidRPr="00EF1631" w:rsidRDefault="00170BF5" w:rsidP="00170BF5">
      <w:pPr>
        <w:keepNext/>
        <w:keepLines/>
        <w:tabs>
          <w:tab w:val="clear" w:pos="794"/>
          <w:tab w:val="clear" w:pos="1191"/>
          <w:tab w:val="clear" w:pos="1588"/>
          <w:tab w:val="clear" w:pos="1985"/>
          <w:tab w:val="left" w:pos="1134"/>
          <w:tab w:val="left" w:pos="1871"/>
          <w:tab w:val="left" w:pos="2268"/>
        </w:tabs>
        <w:spacing w:before="0" w:after="120"/>
        <w:jc w:val="center"/>
        <w:outlineLvl w:val="0"/>
        <w:rPr>
          <w:b/>
          <w:sz w:val="28"/>
          <w:szCs w:val="28"/>
        </w:rPr>
      </w:pPr>
      <w:r w:rsidRPr="00EF1631">
        <w:rPr>
          <w:b/>
          <w:sz w:val="28"/>
          <w:szCs w:val="28"/>
        </w:rPr>
        <w:t>Annex 1</w:t>
      </w:r>
    </w:p>
    <w:p w14:paraId="240E9C0D" w14:textId="41E5E655" w:rsidR="006A7EED" w:rsidRDefault="006A7EED" w:rsidP="006A7EED">
      <w:pPr>
        <w:tabs>
          <w:tab w:val="clear" w:pos="794"/>
          <w:tab w:val="clear" w:pos="1191"/>
          <w:tab w:val="clear" w:pos="1588"/>
          <w:tab w:val="clear" w:pos="1985"/>
        </w:tabs>
        <w:overflowPunct/>
        <w:autoSpaceDE/>
        <w:autoSpaceDN/>
        <w:adjustRightInd/>
        <w:spacing w:before="0" w:after="120"/>
        <w:jc w:val="center"/>
        <w:textAlignment w:val="auto"/>
        <w:rPr>
          <w:ins w:id="255" w:author="DON CIO" w:date="2024-10-03T09:31:00Z"/>
          <w:b/>
          <w:sz w:val="28"/>
          <w:szCs w:val="28"/>
          <w:lang w:eastAsia="zh-CN"/>
        </w:rPr>
      </w:pPr>
      <w:ins w:id="256" w:author="DON CIO" w:date="2024-10-03T09:31:00Z">
        <w:r w:rsidRPr="00B6522A">
          <w:rPr>
            <w:b/>
            <w:sz w:val="28"/>
            <w:szCs w:val="28"/>
            <w:rPrChange w:id="257" w:author="DON CIO" w:date="2024-10-03T10:06:00Z">
              <w:rPr>
                <w:b/>
                <w:sz w:val="28"/>
                <w:szCs w:val="28"/>
                <w:highlight w:val="yellow"/>
              </w:rPr>
            </w:rPrChange>
          </w:rPr>
          <w:t xml:space="preserve">Frequency bands, technical characteristics, and protection criteria for the modernization of high-frequency spectrum use in the aeronautical mobile (OR) service within the 2.8 to 18.05 MHz frequency </w:t>
        </w:r>
        <w:del w:id="258" w:author="Wingo, Fumie N CIV USN SECNAV WASHINGTON DC (USA)" w:date="2024-10-07T14:59:00Z">
          <w:r w:rsidRPr="00B6522A" w:rsidDel="00526494">
            <w:rPr>
              <w:b/>
              <w:sz w:val="28"/>
              <w:szCs w:val="28"/>
              <w:rPrChange w:id="259" w:author="DON CIO" w:date="2024-10-03T10:06:00Z">
                <w:rPr>
                  <w:b/>
                  <w:sz w:val="28"/>
                  <w:szCs w:val="28"/>
                  <w:highlight w:val="yellow"/>
                </w:rPr>
              </w:rPrChange>
            </w:rPr>
            <w:delText>band</w:delText>
          </w:r>
        </w:del>
      </w:ins>
      <w:ins w:id="260" w:author="Wingo, Fumie N CIV USN SECNAV WASHINGTON DC (USA)" w:date="2024-10-07T14:59:00Z">
        <w:r w:rsidR="00526494">
          <w:rPr>
            <w:b/>
            <w:sz w:val="28"/>
            <w:szCs w:val="28"/>
          </w:rPr>
          <w:t>range</w:t>
        </w:r>
      </w:ins>
    </w:p>
    <w:p w14:paraId="79ADD468" w14:textId="3D669929" w:rsidR="00170BF5" w:rsidRPr="00565BDB" w:rsidDel="006A7EED" w:rsidRDefault="00170BF5" w:rsidP="00565BDB">
      <w:pPr>
        <w:keepNext/>
        <w:keepLines/>
        <w:tabs>
          <w:tab w:val="clear" w:pos="794"/>
          <w:tab w:val="clear" w:pos="1191"/>
          <w:tab w:val="clear" w:pos="1588"/>
          <w:tab w:val="clear" w:pos="1985"/>
          <w:tab w:val="left" w:pos="1134"/>
          <w:tab w:val="left" w:pos="1871"/>
          <w:tab w:val="left" w:pos="2268"/>
        </w:tabs>
        <w:spacing w:before="280"/>
        <w:ind w:left="1134" w:hanging="1134"/>
        <w:jc w:val="center"/>
        <w:outlineLvl w:val="0"/>
        <w:rPr>
          <w:del w:id="261" w:author="DON CIO" w:date="2024-10-03T09:31:00Z"/>
          <w:b/>
          <w:sz w:val="28"/>
        </w:rPr>
      </w:pPr>
      <w:del w:id="262" w:author="DON CIO" w:date="2024-10-03T09:30:00Z">
        <w:r w:rsidRPr="00EA28F2" w:rsidDel="006A7EED">
          <w:rPr>
            <w:b/>
            <w:sz w:val="28"/>
          </w:rPr>
          <w:delText>Elements and t</w:delText>
        </w:r>
      </w:del>
      <w:del w:id="263" w:author="DON CIO" w:date="2024-10-03T09:31:00Z">
        <w:r w:rsidRPr="00EA28F2" w:rsidDel="006A7EED">
          <w:rPr>
            <w:b/>
            <w:sz w:val="28"/>
          </w:rPr>
          <w:delText>echnical characteristics for modernization of high-frequency spectrum use in the aeronautical mobile (OR) service</w:delText>
        </w:r>
      </w:del>
    </w:p>
    <w:p w14:paraId="1CBA9989" w14:textId="4013C80C" w:rsidR="00170BF5" w:rsidRPr="000C0EDF"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Pr>
          <w:b/>
          <w:sz w:val="28"/>
        </w:rPr>
        <w:t>1</w:t>
      </w:r>
      <w:ins w:id="264" w:author="DON CIO" w:date="2024-10-03T10:06:00Z">
        <w:r w:rsidR="00B6522A">
          <w:rPr>
            <w:b/>
            <w:sz w:val="28"/>
          </w:rPr>
          <w:tab/>
        </w:r>
      </w:ins>
      <w:del w:id="265" w:author="DON CIO" w:date="2024-10-03T10:06:00Z">
        <w:r w:rsidDel="00B6522A">
          <w:rPr>
            <w:b/>
            <w:sz w:val="28"/>
          </w:rPr>
          <w:delText xml:space="preserve"> </w:delText>
        </w:r>
      </w:del>
      <w:r w:rsidRPr="000C0EDF">
        <w:rPr>
          <w:b/>
          <w:sz w:val="28"/>
        </w:rPr>
        <w:t>Introduction</w:t>
      </w:r>
    </w:p>
    <w:p w14:paraId="3DA0EB12" w14:textId="77777777" w:rsidR="00170BF5" w:rsidRDefault="00170BF5" w:rsidP="00170BF5">
      <w:pPr>
        <w:tabs>
          <w:tab w:val="clear" w:pos="794"/>
          <w:tab w:val="clear" w:pos="1191"/>
          <w:tab w:val="clear" w:pos="1588"/>
          <w:tab w:val="clear" w:pos="1985"/>
        </w:tabs>
        <w:overflowPunct/>
        <w:autoSpaceDE/>
        <w:autoSpaceDN/>
        <w:adjustRightInd/>
        <w:spacing w:before="0" w:after="120"/>
        <w:textAlignment w:val="auto"/>
      </w:pPr>
    </w:p>
    <w:p w14:paraId="6166E442" w14:textId="068E823C" w:rsidR="00170BF5" w:rsidRDefault="00170BF5" w:rsidP="00170BF5">
      <w:pPr>
        <w:tabs>
          <w:tab w:val="clear" w:pos="794"/>
          <w:tab w:val="clear" w:pos="1191"/>
          <w:tab w:val="clear" w:pos="1588"/>
          <w:tab w:val="clear" w:pos="1985"/>
        </w:tabs>
        <w:overflowPunct/>
        <w:autoSpaceDE/>
        <w:autoSpaceDN/>
        <w:adjustRightInd/>
        <w:spacing w:before="0" w:after="120"/>
        <w:textAlignment w:val="auto"/>
      </w:pPr>
      <w:r w:rsidRPr="00BA0DC6">
        <w:t>HF Radio communications has been the primary long-range communication system for safe, efficient air travel over long range routes beyond the range of ground-based VHF radios</w:t>
      </w:r>
      <w:del w:id="266" w:author="DON CIO" w:date="2024-10-03T09:31:00Z">
        <w:r w:rsidDel="006A7EED">
          <w:delText>,</w:delText>
        </w:r>
        <w:r w:rsidRPr="00BA0DC6" w:rsidDel="006A7EED">
          <w:delText xml:space="preserve"> </w:delText>
        </w:r>
      </w:del>
      <w:ins w:id="267" w:author="DON CIO" w:date="2024-10-03T09:31:00Z">
        <w:r w:rsidR="006A7EED">
          <w:t>.</w:t>
        </w:r>
      </w:ins>
      <w:ins w:id="268" w:author="Wingo, Fumie N CIV USN SECNAV WASHINGTON DC (USA)" w:date="2024-10-07T15:40:00Z">
        <w:r w:rsidR="00131875">
          <w:t xml:space="preserve"> </w:t>
        </w:r>
      </w:ins>
      <w:del w:id="269" w:author="DON CIO" w:date="2024-10-03T09:31:00Z">
        <w:r w:rsidDel="006A7EED">
          <w:delText>n</w:delText>
        </w:r>
      </w:del>
      <w:ins w:id="270" w:author="DON CIO" w:date="2024-10-03T09:31:00Z">
        <w:r w:rsidR="006A7EED">
          <w:t>N</w:t>
        </w:r>
      </w:ins>
      <w:r>
        <w:t xml:space="preserve">ext generation WBHF technologies </w:t>
      </w:r>
      <w:r w:rsidRPr="00BA0DC6">
        <w:t>can</w:t>
      </w:r>
      <w:r>
        <w:t xml:space="preserve"> </w:t>
      </w:r>
      <w:r w:rsidRPr="00C078E2">
        <w:t>accommodate digital technologies for commercial aviation safety-of-life applications in existing HF bands allocated to the aeronautical mobile (R) service and ensure coexistence of current HF systems alongside modernized HF systems</w:t>
      </w:r>
      <w:r>
        <w:t xml:space="preserve">. </w:t>
      </w:r>
      <w:r w:rsidRPr="00C078E2">
        <w:t xml:space="preserve"> </w:t>
      </w:r>
      <w:r w:rsidRPr="00BA0DC6">
        <w:t xml:space="preserve">A next generation </w:t>
      </w:r>
      <w:r>
        <w:t>WB</w:t>
      </w:r>
      <w:r w:rsidRPr="00BA0DC6">
        <w:t>HF radio system</w:t>
      </w:r>
      <w:r>
        <w:t xml:space="preserve"> can</w:t>
      </w:r>
      <w:r w:rsidRPr="00BA0DC6">
        <w:t xml:space="preserve"> address the limitations of today’s HF radio communications systems</w:t>
      </w:r>
      <w:r>
        <w:t>.</w:t>
      </w:r>
      <w:r w:rsidRPr="00BA0DC6">
        <w:t xml:space="preserve"> To support </w:t>
      </w:r>
      <w:r>
        <w:t xml:space="preserve">such a </w:t>
      </w:r>
      <w:r w:rsidRPr="00BA0DC6">
        <w:t>system</w:t>
      </w:r>
      <w:r>
        <w:t>,</w:t>
      </w:r>
      <w:r w:rsidRPr="00BA0DC6">
        <w:t xml:space="preserve"> </w:t>
      </w:r>
      <w:r>
        <w:t>Appendix 26</w:t>
      </w:r>
      <w:r w:rsidRPr="00BA0DC6">
        <w:t xml:space="preserve"> of the ITU Radio Regulations (RR) will need to be modified to accommodate technical and regulatory elements to permit an overlay of WBHF channels on the current </w:t>
      </w:r>
      <w:r>
        <w:t>Appendix 26</w:t>
      </w:r>
      <w:r w:rsidRPr="00BA0DC6">
        <w:t xml:space="preserve"> allotment plan.</w:t>
      </w:r>
      <w:r>
        <w:t xml:space="preserve"> </w:t>
      </w:r>
    </w:p>
    <w:p w14:paraId="78B4D93B" w14:textId="74EAC0E3" w:rsidR="00170BF5" w:rsidRDefault="00170BF5" w:rsidP="00565BDB">
      <w:pPr>
        <w:tabs>
          <w:tab w:val="clear" w:pos="794"/>
          <w:tab w:val="clear" w:pos="1191"/>
          <w:tab w:val="clear" w:pos="1588"/>
          <w:tab w:val="clear" w:pos="1985"/>
        </w:tabs>
        <w:overflowPunct/>
        <w:autoSpaceDE/>
        <w:autoSpaceDN/>
        <w:adjustRightInd/>
        <w:spacing w:before="0" w:after="120"/>
        <w:textAlignment w:val="auto"/>
      </w:pPr>
      <w:r>
        <w:t xml:space="preserve">This </w:t>
      </w:r>
      <w:del w:id="271" w:author="DON CIO" w:date="2024-10-02T11:40:00Z">
        <w:r w:rsidDel="00601886">
          <w:delText xml:space="preserve">report </w:delText>
        </w:r>
      </w:del>
      <w:ins w:id="272" w:author="DON CIO" w:date="2024-10-02T11:40:00Z">
        <w:r w:rsidR="00601886">
          <w:t xml:space="preserve">recommendation </w:t>
        </w:r>
      </w:ins>
      <w:r>
        <w:t xml:space="preserve">addresses the </w:t>
      </w:r>
      <w:del w:id="273" w:author="DON CIO" w:date="2024-10-03T09:31:00Z">
        <w:r w:rsidDel="006A7EED">
          <w:delText>e</w:delText>
        </w:r>
        <w:r w:rsidRPr="00211EA7" w:rsidDel="006A7EED">
          <w:delText xml:space="preserve">lements and </w:delText>
        </w:r>
      </w:del>
      <w:ins w:id="274" w:author="DON CIO" w:date="2024-10-03T09:32:00Z">
        <w:r w:rsidR="006A7EED">
          <w:t xml:space="preserve">frequency bands, </w:t>
        </w:r>
      </w:ins>
      <w:r w:rsidRPr="00211EA7">
        <w:t>technical characteristics</w:t>
      </w:r>
      <w:ins w:id="275" w:author="DON CIO" w:date="2024-10-03T09:32:00Z">
        <w:r w:rsidR="006A7EED">
          <w:t>,</w:t>
        </w:r>
      </w:ins>
      <w:r w:rsidRPr="00211EA7">
        <w:t xml:space="preserve"> </w:t>
      </w:r>
      <w:ins w:id="276" w:author="DON CIO" w:date="2024-10-03T09:32:00Z">
        <w:r w:rsidR="006A7EED">
          <w:t xml:space="preserve">and protection criteria </w:t>
        </w:r>
      </w:ins>
      <w:r w:rsidRPr="00211EA7">
        <w:t>for modernization of high-frequency spectrum use in the aeronautical mobile (OR) service</w:t>
      </w:r>
      <w:r w:rsidRPr="009C095C">
        <w:t xml:space="preserve"> </w:t>
      </w:r>
      <w:r>
        <w:t xml:space="preserve">that will be needed to meet the objectives of </w:t>
      </w:r>
      <w:r w:rsidRPr="00C078E2">
        <w:t>WRC-2</w:t>
      </w:r>
      <w:ins w:id="277" w:author="Carmelo" w:date="2024-10-07T15:13:00Z">
        <w:r w:rsidR="00B557F4">
          <w:t>7</w:t>
        </w:r>
      </w:ins>
      <w:del w:id="278" w:author="Carmelo" w:date="2024-10-07T15:13:00Z">
        <w:r w:rsidRPr="00C078E2" w:rsidDel="00B557F4">
          <w:delText>3</w:delText>
        </w:r>
      </w:del>
      <w:r>
        <w:t xml:space="preserve"> Agenda Item </w:t>
      </w:r>
      <w:r w:rsidRPr="00C078E2">
        <w:t>1.9 (AI 1.9)</w:t>
      </w:r>
      <w:r>
        <w:t>.</w:t>
      </w:r>
      <w:r>
        <w:rPr>
          <w:rStyle w:val="FootnoteReference"/>
        </w:rPr>
        <w:footnoteReference w:id="1"/>
      </w:r>
      <w:r>
        <w:t xml:space="preserve"> without altering the current allocations.</w:t>
      </w:r>
    </w:p>
    <w:p w14:paraId="4CFE93D6" w14:textId="12A6A3FF" w:rsidR="00170BF5" w:rsidRPr="000C0EDF" w:rsidDel="009371AC" w:rsidRDefault="00170BF5" w:rsidP="00170BF5">
      <w:pPr>
        <w:rPr>
          <w:del w:id="283" w:author="DON CIO" w:date="2024-10-03T09:36:00Z"/>
          <w:b/>
          <w:sz w:val="28"/>
        </w:rPr>
      </w:pPr>
      <w:del w:id="284" w:author="DON CIO" w:date="2024-10-03T09:36:00Z">
        <w:r w:rsidDel="009371AC">
          <w:rPr>
            <w:b/>
            <w:sz w:val="28"/>
          </w:rPr>
          <w:lastRenderedPageBreak/>
          <w:delText>2</w:delText>
        </w:r>
        <w:r w:rsidRPr="000C0EDF" w:rsidDel="009371AC">
          <w:rPr>
            <w:b/>
            <w:sz w:val="28"/>
          </w:rPr>
          <w:tab/>
        </w:r>
      </w:del>
      <w:del w:id="285" w:author="DON CIO" w:date="2024-10-03T09:34:00Z">
        <w:r w:rsidDel="00614CE1">
          <w:rPr>
            <w:b/>
            <w:sz w:val="28"/>
          </w:rPr>
          <w:delText>R</w:delText>
        </w:r>
      </w:del>
      <w:del w:id="286" w:author="DON CIO" w:date="2024-10-03T09:36:00Z">
        <w:r w:rsidDel="009371AC">
          <w:rPr>
            <w:b/>
            <w:sz w:val="28"/>
          </w:rPr>
          <w:delText>elevant allocation information from Appendix 26</w:delText>
        </w:r>
      </w:del>
      <w:ins w:id="287" w:author="Tarpinian, Andre (HII-Mission Technologies)" w:date="2024-10-01T11:19:00Z">
        <w:del w:id="288" w:author="DON CIO" w:date="2024-10-03T09:36:00Z">
          <w:r w:rsidR="00AB38FE" w:rsidDel="009371AC">
            <w:rPr>
              <w:b/>
              <w:sz w:val="28"/>
            </w:rPr>
            <w:delText xml:space="preserve"> </w:delText>
          </w:r>
        </w:del>
      </w:ins>
      <w:del w:id="289" w:author="DON CIO" w:date="2024-10-03T09:36:00Z">
        <w:r w:rsidDel="009371AC">
          <w:rPr>
            <w:b/>
            <w:sz w:val="28"/>
          </w:rPr>
          <w:delText>and adjacent frequency bands, as appropriate</w:delText>
        </w:r>
      </w:del>
    </w:p>
    <w:p w14:paraId="5D7A45B1" w14:textId="5214B73E" w:rsidR="00170BF5" w:rsidDel="009371AC" w:rsidRDefault="00170BF5" w:rsidP="00170BF5">
      <w:pPr>
        <w:rPr>
          <w:del w:id="290" w:author="DON CIO" w:date="2024-10-03T09:36:00Z"/>
        </w:rPr>
      </w:pPr>
      <w:del w:id="291" w:author="DON CIO" w:date="2024-10-03T09:36:00Z">
        <w:r w:rsidDel="009371AC">
          <w:delText>[TBD]</w:delText>
        </w:r>
      </w:del>
    </w:p>
    <w:p w14:paraId="36D0860C" w14:textId="58DA9567" w:rsidR="00170BF5" w:rsidRPr="000C0EDF" w:rsidRDefault="009371AC"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ins w:id="292" w:author="DON CIO" w:date="2024-10-03T09:36:00Z">
        <w:r>
          <w:rPr>
            <w:b/>
            <w:sz w:val="28"/>
          </w:rPr>
          <w:t>2</w:t>
        </w:r>
      </w:ins>
      <w:del w:id="293" w:author="DON CIO" w:date="2024-10-03T09:36:00Z">
        <w:r w:rsidR="00170BF5" w:rsidDel="009371AC">
          <w:rPr>
            <w:b/>
            <w:sz w:val="28"/>
          </w:rPr>
          <w:delText>3</w:delText>
        </w:r>
      </w:del>
      <w:r w:rsidR="00170BF5" w:rsidRPr="000C0EDF">
        <w:rPr>
          <w:b/>
          <w:sz w:val="28"/>
        </w:rPr>
        <w:tab/>
      </w:r>
      <w:r w:rsidR="00170BF5">
        <w:rPr>
          <w:b/>
          <w:sz w:val="28"/>
        </w:rPr>
        <w:t>General description of high frequency usage of aeronautical mobile (OR) service</w:t>
      </w:r>
      <w:r w:rsidR="00170BF5">
        <w:rPr>
          <w:rStyle w:val="FootnoteReference"/>
          <w:b/>
          <w:sz w:val="28"/>
        </w:rPr>
        <w:footnoteReference w:id="2"/>
      </w:r>
    </w:p>
    <w:p w14:paraId="78B33FAA" w14:textId="77777777" w:rsidR="00170BF5" w:rsidRDefault="00170BF5" w:rsidP="00170BF5">
      <w:r>
        <w:t>The aeronautical mobile service is a mobile service between aeronautical stations and aircraft stations, or between aircraft stations, in which survival craft stations may participate; emergency position-indicating radio-beacon stations may also participate in this service on designated distress and emergency frequencies.</w:t>
      </w:r>
    </w:p>
    <w:p w14:paraId="0F9E5DA3" w14:textId="1608281E" w:rsidR="00170BF5" w:rsidRDefault="00170BF5" w:rsidP="00170BF5">
      <w:r>
        <w:t>The objective of this service is to provide communications between a pilot and a controller within a given sector. The controller must be able to communicate with all aircraft inside the sector using only one radio channels (each sector has a unique frequency assigned). The number and dimension of the sectors condition the location of the communication cent</w:t>
      </w:r>
      <w:ins w:id="294" w:author="Carmelo" w:date="2024-10-01T12:36:00Z">
        <w:r w:rsidR="00357AC1">
          <w:t>ers</w:t>
        </w:r>
      </w:ins>
      <w:del w:id="295" w:author="Carmelo" w:date="2024-10-01T12:36:00Z">
        <w:r w:rsidDel="00357AC1">
          <w:delText>res</w:delText>
        </w:r>
      </w:del>
      <w:r>
        <w:t xml:space="preserve"> and the frequency assigned to each sector establishes a double direction pilot-controller; controller-pilot channel which is the fundamental instrument in the functions of information, surveillance, and control of aircraft in flight.</w:t>
      </w:r>
    </w:p>
    <w:p w14:paraId="497AF9E0" w14:textId="77777777" w:rsidR="00170BF5" w:rsidRDefault="00170BF5" w:rsidP="00170BF5">
      <w:r>
        <w:t>The categories of messages handled by the aeronautical mobile service and the order of priority in the establishment of communications and the transmission of messages shall be as follows:</w:t>
      </w:r>
    </w:p>
    <w:p w14:paraId="0DD0E10B" w14:textId="77777777" w:rsidR="00170BF5" w:rsidRDefault="00170BF5" w:rsidP="00170BF5">
      <w:pPr>
        <w:pStyle w:val="ListParagraph"/>
        <w:numPr>
          <w:ilvl w:val="0"/>
          <w:numId w:val="3"/>
        </w:numPr>
        <w:jc w:val="both"/>
      </w:pPr>
      <w:r>
        <w:t>Distress calls, distress messages, and distress traffic (emergency messages).</w:t>
      </w:r>
    </w:p>
    <w:p w14:paraId="21560E3B" w14:textId="77777777" w:rsidR="00170BF5" w:rsidRDefault="00170BF5" w:rsidP="00170BF5">
      <w:pPr>
        <w:pStyle w:val="ListParagraph"/>
        <w:numPr>
          <w:ilvl w:val="0"/>
          <w:numId w:val="3"/>
        </w:numPr>
        <w:jc w:val="both"/>
      </w:pPr>
      <w:r>
        <w:t>Urgency messages.</w:t>
      </w:r>
    </w:p>
    <w:p w14:paraId="7D6CBFDA" w14:textId="77777777" w:rsidR="00170BF5" w:rsidRDefault="00170BF5" w:rsidP="00170BF5">
      <w:pPr>
        <w:pStyle w:val="ListParagraph"/>
        <w:numPr>
          <w:ilvl w:val="0"/>
          <w:numId w:val="3"/>
        </w:numPr>
        <w:jc w:val="both"/>
      </w:pPr>
      <w:r>
        <w:t>Communications relating to direction finding (to modify the course).</w:t>
      </w:r>
    </w:p>
    <w:p w14:paraId="500906E7" w14:textId="77777777" w:rsidR="00170BF5" w:rsidRDefault="00170BF5" w:rsidP="00170BF5">
      <w:pPr>
        <w:pStyle w:val="ListParagraph"/>
        <w:numPr>
          <w:ilvl w:val="0"/>
          <w:numId w:val="3"/>
        </w:numPr>
        <w:jc w:val="both"/>
      </w:pPr>
      <w:r>
        <w:t>Flight safety messages (movement and control).</w:t>
      </w:r>
    </w:p>
    <w:p w14:paraId="055ABDBD" w14:textId="77777777" w:rsidR="00170BF5" w:rsidRDefault="00170BF5" w:rsidP="00170BF5">
      <w:pPr>
        <w:pStyle w:val="ListParagraph"/>
        <w:numPr>
          <w:ilvl w:val="0"/>
          <w:numId w:val="3"/>
        </w:numPr>
        <w:jc w:val="both"/>
      </w:pPr>
      <w:r>
        <w:t>Meteorological messages (meteorological information).</w:t>
      </w:r>
    </w:p>
    <w:p w14:paraId="052DABC5" w14:textId="77777777" w:rsidR="00170BF5" w:rsidRDefault="00170BF5" w:rsidP="00170BF5">
      <w:pPr>
        <w:pStyle w:val="ListParagraph"/>
        <w:numPr>
          <w:ilvl w:val="0"/>
          <w:numId w:val="3"/>
        </w:numPr>
        <w:jc w:val="both"/>
      </w:pPr>
      <w:r>
        <w:t>Flight regularity messages.</w:t>
      </w:r>
    </w:p>
    <w:p w14:paraId="44234935" w14:textId="77777777" w:rsidR="00170BF5" w:rsidRDefault="00170BF5" w:rsidP="00170BF5">
      <w:pPr>
        <w:pStyle w:val="ListParagraph"/>
        <w:numPr>
          <w:ilvl w:val="0"/>
          <w:numId w:val="3"/>
        </w:numPr>
        <w:jc w:val="both"/>
      </w:pPr>
      <w:r>
        <w:t>There are two types of aircraft-controller communications:</w:t>
      </w:r>
    </w:p>
    <w:p w14:paraId="18BC4947" w14:textId="77777777" w:rsidR="00170BF5" w:rsidRDefault="00170BF5" w:rsidP="00170BF5">
      <w:pPr>
        <w:pStyle w:val="ListParagraph"/>
        <w:numPr>
          <w:ilvl w:val="1"/>
          <w:numId w:val="3"/>
        </w:numPr>
        <w:jc w:val="both"/>
      </w:pPr>
      <w:r>
        <w:t>Controller-pilot voice communications.</w:t>
      </w:r>
    </w:p>
    <w:p w14:paraId="0A53E62A" w14:textId="77777777" w:rsidR="00170BF5" w:rsidRDefault="00170BF5" w:rsidP="00170BF5">
      <w:pPr>
        <w:pStyle w:val="ListParagraph"/>
        <w:numPr>
          <w:ilvl w:val="1"/>
          <w:numId w:val="3"/>
        </w:numPr>
        <w:jc w:val="both"/>
      </w:pPr>
      <w:r>
        <w:t>Controller-pilot data-link communications (CPDLC).</w:t>
      </w:r>
    </w:p>
    <w:p w14:paraId="4FB183AB" w14:textId="77777777" w:rsidR="00170BF5" w:rsidRDefault="00170BF5" w:rsidP="00170BF5">
      <w:r>
        <w:t>From a HF perspective, v</w:t>
      </w:r>
      <w:r w:rsidRPr="00243586">
        <w:t>oice communications are provided using radio channels</w:t>
      </w:r>
      <w:r>
        <w:t xml:space="preserve"> in the HF and VHF frequency bands. </w:t>
      </w:r>
      <w:r w:rsidRPr="00243586">
        <w:t xml:space="preserve"> The channels in HF are only used for long-distance communications, when it is impossible to establish communication using VHF. HF radio communications utilize practically the whole HF spectrum (3MHz to 30MHz), depending on times of the day, seasonal variations, solar activity, etc.</w:t>
      </w:r>
    </w:p>
    <w:p w14:paraId="6815099D" w14:textId="77777777" w:rsidR="00170BF5" w:rsidRDefault="00170BF5" w:rsidP="00170BF5">
      <w:pPr>
        <w:rPr>
          <w:ins w:id="296" w:author="DON CIO" w:date="2024-10-03T09:36:00Z"/>
        </w:rPr>
      </w:pPr>
      <w:r w:rsidRPr="00E50F44">
        <w:t>Considering the operational usage, WBHF will be operated in similar locations and in the same manner as the existing HFDL system. HF is typically used in areas that lack VHF coverage, such as Oceanic and Remote areas.</w:t>
      </w:r>
    </w:p>
    <w:p w14:paraId="12B27822" w14:textId="4EB16A78" w:rsidR="00127792" w:rsidRDefault="009371AC" w:rsidP="009371AC">
      <w:pPr>
        <w:rPr>
          <w:ins w:id="297" w:author="DON CIO" w:date="2024-10-03T10:03:00Z"/>
          <w:b/>
          <w:sz w:val="28"/>
        </w:rPr>
      </w:pPr>
      <w:ins w:id="298" w:author="DON CIO" w:date="2024-10-03T09:36:00Z">
        <w:r>
          <w:rPr>
            <w:b/>
            <w:sz w:val="28"/>
          </w:rPr>
          <w:t>3</w:t>
        </w:r>
        <w:r w:rsidRPr="000C0EDF">
          <w:rPr>
            <w:b/>
            <w:sz w:val="28"/>
          </w:rPr>
          <w:tab/>
        </w:r>
        <w:r>
          <w:rPr>
            <w:b/>
            <w:sz w:val="28"/>
          </w:rPr>
          <w:t>Frequency bands</w:t>
        </w:r>
      </w:ins>
      <w:ins w:id="299" w:author="DON CIO" w:date="2024-10-03T10:04:00Z">
        <w:r w:rsidR="00127792">
          <w:rPr>
            <w:rStyle w:val="FootnoteReference"/>
            <w:b/>
          </w:rPr>
          <w:footnoteReference w:id="3"/>
        </w:r>
      </w:ins>
    </w:p>
    <w:p w14:paraId="1A821BFF" w14:textId="68A3EF7E" w:rsidR="004443F8" w:rsidRDefault="009371AC" w:rsidP="009371AC">
      <w:pPr>
        <w:rPr>
          <w:ins w:id="305" w:author="Wingo, Fumie N CIV USN SECNAV WASHINGTON DC (USA)" w:date="2024-10-07T13:37:00Z"/>
        </w:rPr>
      </w:pPr>
      <w:ins w:id="306" w:author="DON CIO" w:date="2024-10-03T09:36:00Z">
        <w:del w:id="307" w:author="Wingo, Fumie N CIV USN SECNAV WASHINGTON DC (USA)" w:date="2024-10-07T13:36:00Z">
          <w:r w:rsidDel="004C3D35">
            <w:delText>[TBD]</w:delText>
          </w:r>
        </w:del>
      </w:ins>
      <w:ins w:id="308" w:author="Wingo, Fumie N CIV USN SECNAV WASHINGTON DC (USA)" w:date="2024-10-07T13:36:00Z">
        <w:r w:rsidR="004C3D35">
          <w:t>The frequency bands</w:t>
        </w:r>
      </w:ins>
      <w:ins w:id="309" w:author="Wingo, Fumie N CIV USN SECNAV WASHINGTON DC (USA)" w:date="2024-10-07T14:27:00Z">
        <w:r w:rsidR="007E71B0">
          <w:t xml:space="preserve"> allocated </w:t>
        </w:r>
      </w:ins>
      <w:ins w:id="310" w:author="Wingo, Fumie N CIV USN SECNAV WASHINGTON DC (USA)" w:date="2024-10-07T13:36:00Z">
        <w:r w:rsidR="004C3D35">
          <w:t>within Appen</w:t>
        </w:r>
      </w:ins>
      <w:ins w:id="311" w:author="Wingo, Fumie N CIV USN SECNAV WASHINGTON DC (USA)" w:date="2024-10-07T13:37:00Z">
        <w:r w:rsidR="004C3D35">
          <w:t>dix 26 of the Radio Regulations are</w:t>
        </w:r>
        <w:r w:rsidR="004443F8">
          <w:t xml:space="preserve"> </w:t>
        </w:r>
      </w:ins>
      <w:ins w:id="312" w:author="Wingo, Fumie N CIV USN SECNAV WASHINGTON DC (USA)" w:date="2024-10-07T13:47:00Z">
        <w:r w:rsidR="002B63CD">
          <w:t>as follows:</w:t>
        </w:r>
      </w:ins>
    </w:p>
    <w:p w14:paraId="1C994208" w14:textId="77777777" w:rsidR="004443F8" w:rsidRDefault="004443F8" w:rsidP="009371AC">
      <w:pPr>
        <w:rPr>
          <w:ins w:id="313" w:author="Wingo, Fumie N CIV USN SECNAV WASHINGTON DC (USA)" w:date="2024-10-07T13:37:00Z"/>
        </w:rPr>
      </w:pPr>
    </w:p>
    <w:p w14:paraId="342CA832" w14:textId="75BE6D66" w:rsidR="009371AC" w:rsidRDefault="00474AC6" w:rsidP="009371AC">
      <w:pPr>
        <w:rPr>
          <w:ins w:id="314" w:author="Wingo, Fumie N CIV USN SECNAV WASHINGTON DC (USA)" w:date="2024-10-07T13:39:00Z"/>
        </w:rPr>
      </w:pPr>
      <w:ins w:id="315" w:author="Wingo, Fumie N CIV USN SECNAV WASHINGTON DC (USA)" w:date="2024-10-07T13:39:00Z">
        <w:r>
          <w:t>3</w:t>
        </w:r>
      </w:ins>
      <w:ins w:id="316" w:author="Wingo, Fumie N CIV USN SECNAV WASHINGTON DC (USA)" w:date="2024-10-07T13:42:00Z">
        <w:r w:rsidR="001E2BB3">
          <w:t xml:space="preserve"> </w:t>
        </w:r>
      </w:ins>
      <w:ins w:id="317" w:author="Wingo, Fumie N CIV USN SECNAV WASHINGTON DC (USA)" w:date="2024-10-07T13:39:00Z">
        <w:r>
          <w:t>025-3</w:t>
        </w:r>
      </w:ins>
      <w:ins w:id="318" w:author="Wingo, Fumie N CIV USN SECNAV WASHINGTON DC (USA)" w:date="2024-10-07T13:42:00Z">
        <w:r w:rsidR="00603816">
          <w:t xml:space="preserve"> </w:t>
        </w:r>
      </w:ins>
      <w:ins w:id="319" w:author="Wingo, Fumie N CIV USN SECNAV WASHINGTON DC (USA)" w:date="2024-10-07T13:39:00Z">
        <w:r>
          <w:t>155 kHz</w:t>
        </w:r>
      </w:ins>
    </w:p>
    <w:p w14:paraId="7C049489" w14:textId="34EEA54E" w:rsidR="00474AC6" w:rsidRDefault="00474AC6" w:rsidP="009371AC">
      <w:pPr>
        <w:rPr>
          <w:ins w:id="320" w:author="Wingo, Fumie N CIV USN SECNAV WASHINGTON DC (USA)" w:date="2024-10-07T13:40:00Z"/>
        </w:rPr>
      </w:pPr>
      <w:ins w:id="321" w:author="Wingo, Fumie N CIV USN SECNAV WASHINGTON DC (USA)" w:date="2024-10-07T13:39:00Z">
        <w:r>
          <w:t>3</w:t>
        </w:r>
      </w:ins>
      <w:ins w:id="322" w:author="Wingo, Fumie N CIV USN SECNAV WASHINGTON DC (USA)" w:date="2024-10-07T13:42:00Z">
        <w:r w:rsidR="00603816">
          <w:t xml:space="preserve"> </w:t>
        </w:r>
      </w:ins>
      <w:ins w:id="323" w:author="Wingo, Fumie N CIV USN SECNAV WASHINGTON DC (USA)" w:date="2024-10-07T13:39:00Z">
        <w:r>
          <w:t>900-3</w:t>
        </w:r>
      </w:ins>
      <w:ins w:id="324" w:author="Wingo, Fumie N CIV USN SECNAV WASHINGTON DC (USA)" w:date="2024-10-07T13:42:00Z">
        <w:r w:rsidR="00603816">
          <w:t xml:space="preserve"> </w:t>
        </w:r>
      </w:ins>
      <w:ins w:id="325" w:author="Wingo, Fumie N CIV USN SECNAV WASHINGTON DC (USA)" w:date="2024-10-07T13:39:00Z">
        <w:r>
          <w:t>950 kHz (Reg</w:t>
        </w:r>
      </w:ins>
      <w:ins w:id="326" w:author="Wingo, Fumie N CIV USN SECNAV WASHINGTON DC (USA)" w:date="2024-10-07T13:40:00Z">
        <w:r>
          <w:t>ion 1 only)</w:t>
        </w:r>
      </w:ins>
    </w:p>
    <w:p w14:paraId="68DF3F27" w14:textId="64248F6D" w:rsidR="00474AC6" w:rsidRDefault="00474AC6" w:rsidP="009371AC">
      <w:pPr>
        <w:rPr>
          <w:ins w:id="327" w:author="Wingo, Fumie N CIV USN SECNAV WASHINGTON DC (USA)" w:date="2024-10-07T13:40:00Z"/>
        </w:rPr>
      </w:pPr>
      <w:ins w:id="328" w:author="Wingo, Fumie N CIV USN SECNAV WASHINGTON DC (USA)" w:date="2024-10-07T13:40:00Z">
        <w:r>
          <w:t>4</w:t>
        </w:r>
      </w:ins>
      <w:ins w:id="329" w:author="Wingo, Fumie N CIV USN SECNAV WASHINGTON DC (USA)" w:date="2024-10-07T13:42:00Z">
        <w:r w:rsidR="00603816">
          <w:t xml:space="preserve"> </w:t>
        </w:r>
      </w:ins>
      <w:ins w:id="330" w:author="Wingo, Fumie N CIV USN SECNAV WASHINGTON DC (USA)" w:date="2024-10-07T13:40:00Z">
        <w:r>
          <w:t>700-4</w:t>
        </w:r>
      </w:ins>
      <w:ins w:id="331" w:author="Wingo, Fumie N CIV USN SECNAV WASHINGTON DC (USA)" w:date="2024-10-07T13:42:00Z">
        <w:r w:rsidR="00603816">
          <w:t xml:space="preserve"> </w:t>
        </w:r>
      </w:ins>
      <w:ins w:id="332" w:author="Wingo, Fumie N CIV USN SECNAV WASHINGTON DC (USA)" w:date="2024-10-07T13:40:00Z">
        <w:r>
          <w:t>750 kHz</w:t>
        </w:r>
      </w:ins>
    </w:p>
    <w:p w14:paraId="5DA82AD1" w14:textId="4D0D55D1" w:rsidR="00474AC6" w:rsidRDefault="00474AC6" w:rsidP="009371AC">
      <w:pPr>
        <w:rPr>
          <w:ins w:id="333" w:author="Wingo, Fumie N CIV USN SECNAV WASHINGTON DC (USA)" w:date="2024-10-07T13:40:00Z"/>
        </w:rPr>
      </w:pPr>
      <w:ins w:id="334" w:author="Wingo, Fumie N CIV USN SECNAV WASHINGTON DC (USA)" w:date="2024-10-07T13:40:00Z">
        <w:r>
          <w:t>5</w:t>
        </w:r>
      </w:ins>
      <w:ins w:id="335" w:author="Wingo, Fumie N CIV USN SECNAV WASHINGTON DC (USA)" w:date="2024-10-07T13:42:00Z">
        <w:r w:rsidR="00603816">
          <w:t xml:space="preserve"> </w:t>
        </w:r>
      </w:ins>
      <w:ins w:id="336" w:author="Wingo, Fumie N CIV USN SECNAV WASHINGTON DC (USA)" w:date="2024-10-07T13:40:00Z">
        <w:r>
          <w:t>6</w:t>
        </w:r>
        <w:r w:rsidR="00470432">
          <w:t>80-5</w:t>
        </w:r>
      </w:ins>
      <w:ins w:id="337" w:author="Wingo, Fumie N CIV USN SECNAV WASHINGTON DC (USA)" w:date="2024-10-07T13:42:00Z">
        <w:r w:rsidR="00603816">
          <w:t xml:space="preserve"> </w:t>
        </w:r>
      </w:ins>
      <w:ins w:id="338" w:author="Wingo, Fumie N CIV USN SECNAV WASHINGTON DC (USA)" w:date="2024-10-07T13:40:00Z">
        <w:r w:rsidR="00470432">
          <w:t>730 kHz</w:t>
        </w:r>
      </w:ins>
    </w:p>
    <w:p w14:paraId="64399DAB" w14:textId="294FD860" w:rsidR="00470432" w:rsidRDefault="00470432" w:rsidP="009371AC">
      <w:pPr>
        <w:rPr>
          <w:ins w:id="339" w:author="Wingo, Fumie N CIV USN SECNAV WASHINGTON DC (USA)" w:date="2024-10-07T13:40:00Z"/>
        </w:rPr>
      </w:pPr>
      <w:ins w:id="340" w:author="Wingo, Fumie N CIV USN SECNAV WASHINGTON DC (USA)" w:date="2024-10-07T13:40:00Z">
        <w:r>
          <w:t>6</w:t>
        </w:r>
      </w:ins>
      <w:ins w:id="341" w:author="Wingo, Fumie N CIV USN SECNAV WASHINGTON DC (USA)" w:date="2024-10-07T13:42:00Z">
        <w:r w:rsidR="00603816">
          <w:t xml:space="preserve"> </w:t>
        </w:r>
      </w:ins>
      <w:ins w:id="342" w:author="Wingo, Fumie N CIV USN SECNAV WASHINGTON DC (USA)" w:date="2024-10-07T13:40:00Z">
        <w:r>
          <w:t>685-6</w:t>
        </w:r>
      </w:ins>
      <w:ins w:id="343" w:author="Wingo, Fumie N CIV USN SECNAV WASHINGTON DC (USA)" w:date="2024-10-07T13:43:00Z">
        <w:r w:rsidR="000B2608">
          <w:t xml:space="preserve"> </w:t>
        </w:r>
      </w:ins>
      <w:ins w:id="344" w:author="Wingo, Fumie N CIV USN SECNAV WASHINGTON DC (USA)" w:date="2024-10-07T13:40:00Z">
        <w:r>
          <w:t>765 kHz</w:t>
        </w:r>
      </w:ins>
    </w:p>
    <w:p w14:paraId="5D7126ED" w14:textId="2F168C1E" w:rsidR="00470432" w:rsidRDefault="00470432" w:rsidP="009371AC">
      <w:pPr>
        <w:rPr>
          <w:ins w:id="345" w:author="Wingo, Fumie N CIV USN SECNAV WASHINGTON DC (USA)" w:date="2024-10-07T13:40:00Z"/>
        </w:rPr>
      </w:pPr>
      <w:ins w:id="346" w:author="Wingo, Fumie N CIV USN SECNAV WASHINGTON DC (USA)" w:date="2024-10-07T13:40:00Z">
        <w:r>
          <w:lastRenderedPageBreak/>
          <w:t>8</w:t>
        </w:r>
      </w:ins>
      <w:ins w:id="347" w:author="Wingo, Fumie N CIV USN SECNAV WASHINGTON DC (USA)" w:date="2024-10-07T13:43:00Z">
        <w:r w:rsidR="000B2608">
          <w:t xml:space="preserve"> </w:t>
        </w:r>
      </w:ins>
      <w:ins w:id="348" w:author="Wingo, Fumie N CIV USN SECNAV WASHINGTON DC (USA)" w:date="2024-10-07T13:40:00Z">
        <w:r>
          <w:t>965-9</w:t>
        </w:r>
      </w:ins>
      <w:ins w:id="349" w:author="Wingo, Fumie N CIV USN SECNAV WASHINGTON DC (USA)" w:date="2024-10-07T13:43:00Z">
        <w:r w:rsidR="000B2608">
          <w:t xml:space="preserve"> </w:t>
        </w:r>
      </w:ins>
      <w:ins w:id="350" w:author="Wingo, Fumie N CIV USN SECNAV WASHINGTON DC (USA)" w:date="2024-10-07T13:40:00Z">
        <w:r>
          <w:t>040 kHz</w:t>
        </w:r>
      </w:ins>
    </w:p>
    <w:p w14:paraId="1294C844" w14:textId="22D98628" w:rsidR="00470432" w:rsidRDefault="004F0147" w:rsidP="009371AC">
      <w:pPr>
        <w:rPr>
          <w:ins w:id="351" w:author="Wingo, Fumie N CIV USN SECNAV WASHINGTON DC (USA)" w:date="2024-10-07T13:40:00Z"/>
        </w:rPr>
      </w:pPr>
      <w:ins w:id="352" w:author="Wingo, Fumie N CIV USN SECNAV WASHINGTON DC (USA)" w:date="2024-10-07T13:40:00Z">
        <w:r>
          <w:t>11</w:t>
        </w:r>
      </w:ins>
      <w:ins w:id="353" w:author="Wingo, Fumie N CIV USN SECNAV WASHINGTON DC (USA)" w:date="2024-10-07T13:43:00Z">
        <w:r w:rsidR="000B2608">
          <w:t xml:space="preserve"> </w:t>
        </w:r>
      </w:ins>
      <w:ins w:id="354" w:author="Wingo, Fumie N CIV USN SECNAV WASHINGTON DC (USA)" w:date="2024-10-07T13:40:00Z">
        <w:r>
          <w:t>175-11</w:t>
        </w:r>
      </w:ins>
      <w:ins w:id="355" w:author="Wingo, Fumie N CIV USN SECNAV WASHINGTON DC (USA)" w:date="2024-10-07T13:43:00Z">
        <w:r w:rsidR="000B2608">
          <w:t xml:space="preserve"> </w:t>
        </w:r>
      </w:ins>
      <w:ins w:id="356" w:author="Wingo, Fumie N CIV USN SECNAV WASHINGTON DC (USA)" w:date="2024-10-07T13:40:00Z">
        <w:r>
          <w:t>275 kHz</w:t>
        </w:r>
      </w:ins>
    </w:p>
    <w:p w14:paraId="402EE3D8" w14:textId="344457EE" w:rsidR="004F0147" w:rsidRDefault="004F0147" w:rsidP="009371AC">
      <w:pPr>
        <w:rPr>
          <w:ins w:id="357" w:author="Wingo, Fumie N CIV USN SECNAV WASHINGTON DC (USA)" w:date="2024-10-07T13:41:00Z"/>
        </w:rPr>
      </w:pPr>
      <w:ins w:id="358" w:author="Wingo, Fumie N CIV USN SECNAV WASHINGTON DC (USA)" w:date="2024-10-07T13:41:00Z">
        <w:r>
          <w:t>13</w:t>
        </w:r>
      </w:ins>
      <w:ins w:id="359" w:author="Wingo, Fumie N CIV USN SECNAV WASHINGTON DC (USA)" w:date="2024-10-07T13:43:00Z">
        <w:r w:rsidR="000B2608">
          <w:t xml:space="preserve"> </w:t>
        </w:r>
      </w:ins>
      <w:ins w:id="360" w:author="Wingo, Fumie N CIV USN SECNAV WASHINGTON DC (USA)" w:date="2024-10-07T13:41:00Z">
        <w:r>
          <w:t>200-13</w:t>
        </w:r>
      </w:ins>
      <w:ins w:id="361" w:author="Wingo, Fumie N CIV USN SECNAV WASHINGTON DC (USA)" w:date="2024-10-07T13:43:00Z">
        <w:r w:rsidR="000B2608">
          <w:t xml:space="preserve"> </w:t>
        </w:r>
      </w:ins>
      <w:ins w:id="362" w:author="Wingo, Fumie N CIV USN SECNAV WASHINGTON DC (USA)" w:date="2024-10-07T13:41:00Z">
        <w:r>
          <w:t>260 kHz</w:t>
        </w:r>
      </w:ins>
    </w:p>
    <w:p w14:paraId="4306D389" w14:textId="76515F16" w:rsidR="004F0147" w:rsidRDefault="004F0147" w:rsidP="009371AC">
      <w:pPr>
        <w:rPr>
          <w:ins w:id="363" w:author="Wingo, Fumie N CIV USN SECNAV WASHINGTON DC (USA)" w:date="2024-10-07T13:41:00Z"/>
        </w:rPr>
      </w:pPr>
      <w:ins w:id="364" w:author="Wingo, Fumie N CIV USN SECNAV WASHINGTON DC (USA)" w:date="2024-10-07T13:41:00Z">
        <w:r>
          <w:t>15</w:t>
        </w:r>
      </w:ins>
      <w:ins w:id="365" w:author="Wingo, Fumie N CIV USN SECNAV WASHINGTON DC (USA)" w:date="2024-10-07T13:43:00Z">
        <w:r w:rsidR="000B2608">
          <w:t xml:space="preserve"> </w:t>
        </w:r>
      </w:ins>
      <w:ins w:id="366" w:author="Wingo, Fumie N CIV USN SECNAV WASHINGTON DC (USA)" w:date="2024-10-07T13:41:00Z">
        <w:r>
          <w:t>010-15</w:t>
        </w:r>
      </w:ins>
      <w:ins w:id="367" w:author="Wingo, Fumie N CIV USN SECNAV WASHINGTON DC (USA)" w:date="2024-10-07T13:43:00Z">
        <w:r w:rsidR="005C37A3">
          <w:t xml:space="preserve"> </w:t>
        </w:r>
      </w:ins>
      <w:ins w:id="368" w:author="Wingo, Fumie N CIV USN SECNAV WASHINGTON DC (USA)" w:date="2024-10-07T13:41:00Z">
        <w:r>
          <w:t>100 kHz</w:t>
        </w:r>
      </w:ins>
    </w:p>
    <w:p w14:paraId="181D6A7A" w14:textId="7EA703CF" w:rsidR="004F0147" w:rsidRDefault="004F0147" w:rsidP="009371AC">
      <w:pPr>
        <w:rPr>
          <w:ins w:id="369" w:author="DON CIO" w:date="2024-10-03T09:36:00Z"/>
        </w:rPr>
      </w:pPr>
      <w:ins w:id="370" w:author="Wingo, Fumie N CIV USN SECNAV WASHINGTON DC (USA)" w:date="2024-10-07T13:41:00Z">
        <w:r>
          <w:t>17</w:t>
        </w:r>
      </w:ins>
      <w:ins w:id="371" w:author="Wingo, Fumie N CIV USN SECNAV WASHINGTON DC (USA)" w:date="2024-10-07T13:43:00Z">
        <w:r w:rsidR="005C37A3">
          <w:t xml:space="preserve"> </w:t>
        </w:r>
      </w:ins>
      <w:ins w:id="372" w:author="Wingo, Fumie N CIV USN SECNAV WASHINGTON DC (USA)" w:date="2024-10-07T13:41:00Z">
        <w:r>
          <w:t>970-18</w:t>
        </w:r>
      </w:ins>
      <w:ins w:id="373" w:author="Wingo, Fumie N CIV USN SECNAV WASHINGTON DC (USA)" w:date="2024-10-07T13:43:00Z">
        <w:r w:rsidR="005C37A3">
          <w:t xml:space="preserve"> </w:t>
        </w:r>
      </w:ins>
      <w:ins w:id="374" w:author="Wingo, Fumie N CIV USN SECNAV WASHINGTON DC (USA)" w:date="2024-10-07T13:41:00Z">
        <w:r>
          <w:t>030 kHz</w:t>
        </w:r>
      </w:ins>
    </w:p>
    <w:p w14:paraId="55ED51ED" w14:textId="77777777" w:rsidR="009371AC" w:rsidRDefault="009371AC" w:rsidP="00170BF5"/>
    <w:p w14:paraId="0A1ECBB7" w14:textId="131B6AC9" w:rsidR="00170BF5" w:rsidRPr="00EF1631" w:rsidRDefault="00170BF5" w:rsidP="00170BF5">
      <w:pPr>
        <w:keepNext/>
        <w:keepLines/>
        <w:tabs>
          <w:tab w:val="clear" w:pos="794"/>
          <w:tab w:val="clear" w:pos="1191"/>
          <w:tab w:val="clear" w:pos="1588"/>
          <w:tab w:val="clear" w:pos="1985"/>
          <w:tab w:val="left" w:pos="1134"/>
          <w:tab w:val="left" w:pos="1871"/>
          <w:tab w:val="left" w:pos="2268"/>
        </w:tabs>
        <w:spacing w:before="280" w:after="120"/>
        <w:outlineLvl w:val="0"/>
        <w:rPr>
          <w:b/>
          <w:sz w:val="28"/>
        </w:rPr>
      </w:pPr>
      <w:r>
        <w:rPr>
          <w:b/>
          <w:sz w:val="28"/>
        </w:rPr>
        <w:t xml:space="preserve">4 </w:t>
      </w:r>
      <w:ins w:id="375" w:author="DON CIO" w:date="2024-10-03T10:07:00Z">
        <w:r w:rsidR="00B6522A">
          <w:rPr>
            <w:b/>
            <w:sz w:val="28"/>
          </w:rPr>
          <w:tab/>
        </w:r>
      </w:ins>
      <w:del w:id="376" w:author="DON CIO" w:date="2024-10-03T10:07:00Z">
        <w:r w:rsidDel="00B6522A">
          <w:rPr>
            <w:b/>
            <w:sz w:val="28"/>
          </w:rPr>
          <w:tab/>
        </w:r>
      </w:del>
      <w:r w:rsidRPr="00EF1631">
        <w:rPr>
          <w:b/>
          <w:sz w:val="28"/>
        </w:rPr>
        <w:t xml:space="preserve">Technical characteristics </w:t>
      </w:r>
      <w:r w:rsidRPr="0008023A">
        <w:rPr>
          <w:rStyle w:val="FootnoteReference"/>
          <w:bCs/>
          <w:szCs w:val="18"/>
          <w:rPrChange w:id="377" w:author="USA" w:date="2024-09-24T09:29:00Z">
            <w:rPr>
              <w:rStyle w:val="FootnoteReference"/>
              <w:b/>
              <w:sz w:val="28"/>
            </w:rPr>
          </w:rPrChange>
        </w:rPr>
        <w:footnoteReference w:id="4"/>
      </w:r>
    </w:p>
    <w:p w14:paraId="5A79F2BC" w14:textId="3AB3CA0D" w:rsidR="00170BF5" w:rsidRPr="003B5CF3" w:rsidRDefault="00170BF5" w:rsidP="00170BF5">
      <w:pPr>
        <w:pStyle w:val="ListParagraph"/>
        <w:keepNext/>
        <w:keepLines/>
        <w:tabs>
          <w:tab w:val="clear" w:pos="794"/>
          <w:tab w:val="clear" w:pos="1191"/>
          <w:tab w:val="clear" w:pos="1588"/>
          <w:tab w:val="clear" w:pos="1985"/>
          <w:tab w:val="left" w:pos="1134"/>
          <w:tab w:val="left" w:pos="1871"/>
          <w:tab w:val="left" w:pos="2268"/>
        </w:tabs>
        <w:spacing w:before="280" w:after="120"/>
        <w:ind w:left="0"/>
        <w:contextualSpacing w:val="0"/>
        <w:outlineLvl w:val="0"/>
        <w:rPr>
          <w:b/>
          <w:szCs w:val="24"/>
        </w:rPr>
      </w:pPr>
      <w:r>
        <w:rPr>
          <w:b/>
          <w:szCs w:val="24"/>
        </w:rPr>
        <w:t>4</w:t>
      </w:r>
      <w:r w:rsidRPr="003B5CF3">
        <w:rPr>
          <w:b/>
          <w:szCs w:val="24"/>
        </w:rPr>
        <w:t xml:space="preserve">.1 </w:t>
      </w:r>
      <w:ins w:id="378" w:author="DON CIO" w:date="2024-10-03T10:07:00Z">
        <w:r w:rsidR="00B6522A">
          <w:rPr>
            <w:b/>
            <w:szCs w:val="24"/>
          </w:rPr>
          <w:tab/>
        </w:r>
      </w:ins>
      <w:r w:rsidRPr="003B5CF3">
        <w:rPr>
          <w:b/>
          <w:szCs w:val="24"/>
        </w:rPr>
        <w:t>Technical and operational characteristics of WBHF services and systems operating in Appendix 2</w:t>
      </w:r>
      <w:r>
        <w:rPr>
          <w:b/>
          <w:szCs w:val="24"/>
        </w:rPr>
        <w:t>6</w:t>
      </w:r>
      <w:r w:rsidRPr="003B5CF3">
        <w:rPr>
          <w:b/>
          <w:szCs w:val="24"/>
        </w:rPr>
        <w:t xml:space="preserve"> bands </w:t>
      </w:r>
    </w:p>
    <w:p w14:paraId="13620C89" w14:textId="77777777" w:rsidR="00170BF5" w:rsidRDefault="00170BF5" w:rsidP="00170BF5">
      <w:pPr>
        <w:pStyle w:val="ListParagraph"/>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ind w:left="0"/>
        <w:jc w:val="both"/>
        <w:textAlignment w:val="auto"/>
      </w:pPr>
      <w:r w:rsidRPr="00BA0DC6">
        <w:t>The W</w:t>
      </w:r>
      <w:r>
        <w:t>B</w:t>
      </w:r>
      <w:r w:rsidRPr="00BA0DC6">
        <w:t xml:space="preserve">HF </w:t>
      </w:r>
      <w:r>
        <w:t>s</w:t>
      </w:r>
      <w:r w:rsidRPr="00BA0DC6">
        <w:t xml:space="preserve">ystem will utilize the existing 2.8 to </w:t>
      </w:r>
      <w:r>
        <w:t>18.05</w:t>
      </w:r>
      <w:r w:rsidRPr="00BA0DC6">
        <w:t xml:space="preserve"> MHz AM(</w:t>
      </w:r>
      <w:r>
        <w:t>O</w:t>
      </w:r>
      <w:r w:rsidRPr="00BA0DC6">
        <w:t>R)S HF aeronautical frequency bands, so no additional spectrum will need to be allocated</w:t>
      </w:r>
      <w:r>
        <w:t xml:space="preserve">, and new </w:t>
      </w:r>
      <w:r w:rsidRPr="00BA0DC6">
        <w:t>modulation waveforms will fall under the same J2D emission designator as legacy HFDL.  Since the W</w:t>
      </w:r>
      <w:r>
        <w:t>B</w:t>
      </w:r>
      <w:r w:rsidRPr="00BA0DC6">
        <w:t xml:space="preserve">HF signal will also comply with the legacy HFDL spectral mask regarding adjacent channel power (see figures below), it will </w:t>
      </w:r>
      <w:r>
        <w:t>coexist</w:t>
      </w:r>
      <w:r w:rsidRPr="00BA0DC6">
        <w:t xml:space="preserve"> with legacy HF voice and HFDL, as well as </w:t>
      </w:r>
      <w:r>
        <w:t>existing</w:t>
      </w:r>
      <w:r w:rsidRPr="00BA0DC6">
        <w:t xml:space="preserve"> adjacent </w:t>
      </w:r>
      <w:r>
        <w:t xml:space="preserve">band </w:t>
      </w:r>
      <w:r w:rsidRPr="00BA0DC6">
        <w:t xml:space="preserve">services in the HF spectrum.  </w:t>
      </w:r>
      <w:r>
        <w:t>Tables 1,2 and 3 provide typical technical characteristics of a WBHF system.</w:t>
      </w:r>
      <w:r w:rsidRPr="00BA0DC6" w:rsidDel="007B7610">
        <w:t xml:space="preserve"> </w:t>
      </w:r>
    </w:p>
    <w:p w14:paraId="3387AF60" w14:textId="77777777" w:rsidR="00170BF5" w:rsidRDefault="00170BF5" w:rsidP="00170BF5">
      <w:pPr>
        <w:pStyle w:val="ListParagraph"/>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jc w:val="both"/>
        <w:textAlignment w:val="auto"/>
      </w:pPr>
    </w:p>
    <w:p w14:paraId="775FB3EA" w14:textId="77777777" w:rsidR="00170BF5" w:rsidRPr="0008023A" w:rsidRDefault="00170BF5" w:rsidP="00170BF5">
      <w:pPr>
        <w:pStyle w:val="ListParagraph"/>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jc w:val="center"/>
        <w:textAlignment w:val="auto"/>
        <w:rPr>
          <w:b/>
          <w:bCs/>
          <w:rPrChange w:id="379" w:author="USA" w:date="2024-09-24T09:28:00Z">
            <w:rPr/>
          </w:rPrChange>
        </w:rPr>
      </w:pPr>
      <w:r w:rsidRPr="0008023A">
        <w:rPr>
          <w:b/>
          <w:bCs/>
          <w:rPrChange w:id="380" w:author="USA" w:date="2024-09-24T09:28:00Z">
            <w:rPr/>
          </w:rPrChange>
        </w:rPr>
        <w:t>Table 1 – Typical WBHF Technical Characteristics</w:t>
      </w:r>
    </w:p>
    <w:tbl>
      <w:tblPr>
        <w:tblStyle w:val="TableGrid"/>
        <w:tblW w:w="9350" w:type="dxa"/>
        <w:tblInd w:w="-5" w:type="dxa"/>
        <w:tblLook w:val="04A0" w:firstRow="1" w:lastRow="0" w:firstColumn="1" w:lastColumn="0" w:noHBand="0" w:noVBand="1"/>
      </w:tblPr>
      <w:tblGrid>
        <w:gridCol w:w="2191"/>
        <w:gridCol w:w="2748"/>
        <w:gridCol w:w="2748"/>
        <w:gridCol w:w="1663"/>
      </w:tblGrid>
      <w:tr w:rsidR="00170BF5" w14:paraId="7A14FF55" w14:textId="77777777" w:rsidTr="00C00279">
        <w:tc>
          <w:tcPr>
            <w:tcW w:w="2191" w:type="dxa"/>
          </w:tcPr>
          <w:p w14:paraId="2D860122" w14:textId="77777777" w:rsidR="00170BF5" w:rsidRDefault="00170BF5" w:rsidP="00C00279">
            <w:pPr>
              <w:jc w:val="center"/>
            </w:pPr>
            <w:r>
              <w:t>Parameter</w:t>
            </w:r>
          </w:p>
        </w:tc>
        <w:tc>
          <w:tcPr>
            <w:tcW w:w="2748" w:type="dxa"/>
          </w:tcPr>
          <w:p w14:paraId="08E64933" w14:textId="77777777" w:rsidR="00170BF5" w:rsidRDefault="00170BF5" w:rsidP="00C00279">
            <w:pPr>
              <w:jc w:val="center"/>
            </w:pPr>
            <w:r>
              <w:t>Ground Station</w:t>
            </w:r>
          </w:p>
        </w:tc>
        <w:tc>
          <w:tcPr>
            <w:tcW w:w="2748" w:type="dxa"/>
          </w:tcPr>
          <w:p w14:paraId="0592E6D3" w14:textId="77777777" w:rsidR="00170BF5" w:rsidRDefault="00170BF5" w:rsidP="00C00279">
            <w:pPr>
              <w:jc w:val="center"/>
            </w:pPr>
            <w:r>
              <w:t>Aircraft Station</w:t>
            </w:r>
          </w:p>
        </w:tc>
        <w:tc>
          <w:tcPr>
            <w:tcW w:w="1663" w:type="dxa"/>
          </w:tcPr>
          <w:p w14:paraId="6FADD017" w14:textId="77777777" w:rsidR="00170BF5" w:rsidRDefault="00170BF5" w:rsidP="00C00279">
            <w:pPr>
              <w:jc w:val="center"/>
            </w:pPr>
            <w:r>
              <w:t>Units</w:t>
            </w:r>
          </w:p>
        </w:tc>
      </w:tr>
      <w:tr w:rsidR="00170BF5" w14:paraId="34B7BB5A" w14:textId="77777777" w:rsidTr="00C00279">
        <w:trPr>
          <w:trHeight w:val="332"/>
        </w:trPr>
        <w:tc>
          <w:tcPr>
            <w:tcW w:w="2191" w:type="dxa"/>
          </w:tcPr>
          <w:p w14:paraId="12945F2F" w14:textId="77777777" w:rsidR="00170BF5" w:rsidRDefault="00170BF5" w:rsidP="00C00279">
            <w:pPr>
              <w:jc w:val="center"/>
            </w:pPr>
            <w:r>
              <w:t>Channel Bandwidths</w:t>
            </w:r>
          </w:p>
        </w:tc>
        <w:tc>
          <w:tcPr>
            <w:tcW w:w="2748" w:type="dxa"/>
          </w:tcPr>
          <w:p w14:paraId="611458ED" w14:textId="77777777" w:rsidR="00170BF5" w:rsidRDefault="00170BF5" w:rsidP="00C00279">
            <w:pPr>
              <w:jc w:val="center"/>
            </w:pPr>
            <w:r>
              <w:t>3,6,9,12,15,18,21,24,27,</w:t>
            </w:r>
          </w:p>
          <w:p w14:paraId="64A4678B" w14:textId="77777777" w:rsidR="00170BF5" w:rsidRDefault="00170BF5" w:rsidP="00C00279">
            <w:pPr>
              <w:jc w:val="center"/>
            </w:pPr>
            <w:r>
              <w:t>30,33,36,39,42,45,48</w:t>
            </w:r>
          </w:p>
        </w:tc>
        <w:tc>
          <w:tcPr>
            <w:tcW w:w="2748" w:type="dxa"/>
          </w:tcPr>
          <w:p w14:paraId="12252B79" w14:textId="77777777" w:rsidR="00170BF5" w:rsidRDefault="00170BF5" w:rsidP="00C00279">
            <w:pPr>
              <w:jc w:val="center"/>
            </w:pPr>
            <w:r>
              <w:t>3,6,9,12,15,18,21,24,27,</w:t>
            </w:r>
          </w:p>
          <w:p w14:paraId="37016A9E" w14:textId="77777777" w:rsidR="00170BF5" w:rsidRDefault="00170BF5" w:rsidP="00C00279">
            <w:pPr>
              <w:jc w:val="center"/>
            </w:pPr>
            <w:r>
              <w:t>30,33,36,39,42,45,48</w:t>
            </w:r>
          </w:p>
        </w:tc>
        <w:tc>
          <w:tcPr>
            <w:tcW w:w="1663" w:type="dxa"/>
          </w:tcPr>
          <w:p w14:paraId="4C6408F0" w14:textId="77777777" w:rsidR="00170BF5" w:rsidRDefault="00170BF5" w:rsidP="00C00279">
            <w:pPr>
              <w:jc w:val="center"/>
            </w:pPr>
            <w:r>
              <w:t>kHz</w:t>
            </w:r>
          </w:p>
        </w:tc>
      </w:tr>
      <w:tr w:rsidR="00170BF5" w14:paraId="65777E95" w14:textId="77777777" w:rsidTr="00C00279">
        <w:tc>
          <w:tcPr>
            <w:tcW w:w="2191" w:type="dxa"/>
          </w:tcPr>
          <w:p w14:paraId="079B2F36" w14:textId="77777777" w:rsidR="00170BF5" w:rsidRDefault="00170BF5" w:rsidP="00C00279">
            <w:pPr>
              <w:jc w:val="center"/>
            </w:pPr>
            <w:r>
              <w:t>Emission Type</w:t>
            </w:r>
          </w:p>
        </w:tc>
        <w:tc>
          <w:tcPr>
            <w:tcW w:w="2748" w:type="dxa"/>
          </w:tcPr>
          <w:p w14:paraId="676ED0FA" w14:textId="77777777" w:rsidR="00170BF5" w:rsidRDefault="00170BF5" w:rsidP="00C00279">
            <w:pPr>
              <w:jc w:val="center"/>
            </w:pPr>
            <w:r>
              <w:t>SSB</w:t>
            </w:r>
          </w:p>
        </w:tc>
        <w:tc>
          <w:tcPr>
            <w:tcW w:w="2748" w:type="dxa"/>
          </w:tcPr>
          <w:p w14:paraId="21540706" w14:textId="77777777" w:rsidR="00170BF5" w:rsidRDefault="00170BF5" w:rsidP="00C00279">
            <w:pPr>
              <w:jc w:val="center"/>
            </w:pPr>
            <w:r>
              <w:t>SSB</w:t>
            </w:r>
          </w:p>
        </w:tc>
        <w:tc>
          <w:tcPr>
            <w:tcW w:w="1663" w:type="dxa"/>
          </w:tcPr>
          <w:p w14:paraId="2F9E42DA" w14:textId="77777777" w:rsidR="00170BF5" w:rsidRDefault="00170BF5" w:rsidP="00C00279">
            <w:pPr>
              <w:jc w:val="center"/>
            </w:pPr>
          </w:p>
        </w:tc>
      </w:tr>
      <w:tr w:rsidR="00170BF5" w14:paraId="7CFF9AE5" w14:textId="77777777" w:rsidTr="00C00279">
        <w:tc>
          <w:tcPr>
            <w:tcW w:w="2191" w:type="dxa"/>
          </w:tcPr>
          <w:p w14:paraId="34400EB8" w14:textId="77777777" w:rsidR="00170BF5" w:rsidRDefault="00170BF5" w:rsidP="00C00279">
            <w:pPr>
              <w:jc w:val="center"/>
            </w:pPr>
            <w:r>
              <w:t>Duplex Type</w:t>
            </w:r>
          </w:p>
        </w:tc>
        <w:tc>
          <w:tcPr>
            <w:tcW w:w="2748" w:type="dxa"/>
          </w:tcPr>
          <w:p w14:paraId="18817499" w14:textId="77777777" w:rsidR="00170BF5" w:rsidRDefault="00170BF5" w:rsidP="00C00279">
            <w:pPr>
              <w:jc w:val="center"/>
            </w:pPr>
            <w:r>
              <w:t>Half-Duplex, Full Duplex, and Broadcast</w:t>
            </w:r>
          </w:p>
        </w:tc>
        <w:tc>
          <w:tcPr>
            <w:tcW w:w="2748" w:type="dxa"/>
          </w:tcPr>
          <w:p w14:paraId="3962DD8F" w14:textId="77777777" w:rsidR="00170BF5" w:rsidRDefault="00170BF5" w:rsidP="00C00279">
            <w:pPr>
              <w:jc w:val="center"/>
            </w:pPr>
            <w:r>
              <w:t>Half-Duplex, and Broadcast</w:t>
            </w:r>
          </w:p>
        </w:tc>
        <w:tc>
          <w:tcPr>
            <w:tcW w:w="1663" w:type="dxa"/>
          </w:tcPr>
          <w:p w14:paraId="20DA97D5" w14:textId="77777777" w:rsidR="00170BF5" w:rsidRDefault="00170BF5" w:rsidP="00C00279">
            <w:pPr>
              <w:jc w:val="center"/>
            </w:pPr>
          </w:p>
        </w:tc>
      </w:tr>
      <w:tr w:rsidR="00170BF5" w14:paraId="4AF29496" w14:textId="77777777" w:rsidTr="00C00279">
        <w:tc>
          <w:tcPr>
            <w:tcW w:w="2191" w:type="dxa"/>
          </w:tcPr>
          <w:p w14:paraId="74E63F32" w14:textId="77777777" w:rsidR="00170BF5" w:rsidRDefault="00170BF5" w:rsidP="00C00279">
            <w:pPr>
              <w:jc w:val="center"/>
            </w:pPr>
            <w:r>
              <w:t>Waveform Type</w:t>
            </w:r>
          </w:p>
        </w:tc>
        <w:tc>
          <w:tcPr>
            <w:tcW w:w="2748" w:type="dxa"/>
          </w:tcPr>
          <w:p w14:paraId="401352AE" w14:textId="77777777" w:rsidR="00170BF5" w:rsidRDefault="00170BF5" w:rsidP="00C00279">
            <w:pPr>
              <w:jc w:val="center"/>
            </w:pPr>
            <w:r>
              <w:t xml:space="preserve">Walsh, BPSK, QPSK, 8PSK, 16QAM,32 QAM, 64QAM, 256 QAM </w:t>
            </w:r>
          </w:p>
        </w:tc>
        <w:tc>
          <w:tcPr>
            <w:tcW w:w="2748" w:type="dxa"/>
          </w:tcPr>
          <w:p w14:paraId="4057BE3E" w14:textId="77777777" w:rsidR="00170BF5" w:rsidRDefault="00170BF5" w:rsidP="00C00279">
            <w:pPr>
              <w:jc w:val="center"/>
            </w:pPr>
            <w:r>
              <w:t>Walsh, BPSK, QPSK, 8PSK, 16QAM,32 QAM, 64QAM, 256 QAM</w:t>
            </w:r>
          </w:p>
        </w:tc>
        <w:tc>
          <w:tcPr>
            <w:tcW w:w="1663" w:type="dxa"/>
          </w:tcPr>
          <w:p w14:paraId="012A32FC" w14:textId="77777777" w:rsidR="00170BF5" w:rsidRDefault="00170BF5" w:rsidP="00C00279">
            <w:pPr>
              <w:jc w:val="center"/>
            </w:pPr>
          </w:p>
        </w:tc>
      </w:tr>
      <w:tr w:rsidR="00170BF5" w14:paraId="6C9BFC1C" w14:textId="77777777" w:rsidTr="00C00279">
        <w:tc>
          <w:tcPr>
            <w:tcW w:w="2191" w:type="dxa"/>
          </w:tcPr>
          <w:p w14:paraId="573B0A52" w14:textId="77777777" w:rsidR="00170BF5" w:rsidRDefault="00170BF5" w:rsidP="00C00279">
            <w:pPr>
              <w:jc w:val="center"/>
            </w:pPr>
            <w:r>
              <w:t>Power Spectral Density</w:t>
            </w:r>
          </w:p>
        </w:tc>
        <w:tc>
          <w:tcPr>
            <w:tcW w:w="2748" w:type="dxa"/>
          </w:tcPr>
          <w:p w14:paraId="0F07CA34" w14:textId="77777777" w:rsidR="00170BF5" w:rsidRDefault="00170BF5" w:rsidP="00C00279">
            <w:pPr>
              <w:jc w:val="center"/>
            </w:pPr>
            <w:r>
              <w:t>6 kW/3 kHz</w:t>
            </w:r>
          </w:p>
        </w:tc>
        <w:tc>
          <w:tcPr>
            <w:tcW w:w="2748" w:type="dxa"/>
          </w:tcPr>
          <w:p w14:paraId="38E4DB46" w14:textId="77777777" w:rsidR="00170BF5" w:rsidRDefault="00170BF5" w:rsidP="00C00279">
            <w:pPr>
              <w:jc w:val="center"/>
            </w:pPr>
            <w:r>
              <w:t xml:space="preserve">400 W/3 </w:t>
            </w:r>
            <w:proofErr w:type="spellStart"/>
            <w:r>
              <w:t>KHz</w:t>
            </w:r>
            <w:proofErr w:type="spellEnd"/>
          </w:p>
        </w:tc>
        <w:tc>
          <w:tcPr>
            <w:tcW w:w="1663" w:type="dxa"/>
          </w:tcPr>
          <w:p w14:paraId="3EBCD09D" w14:textId="77777777" w:rsidR="00170BF5" w:rsidRDefault="00170BF5" w:rsidP="00C00279">
            <w:pPr>
              <w:jc w:val="center"/>
            </w:pPr>
          </w:p>
        </w:tc>
      </w:tr>
      <w:tr w:rsidR="00170BF5" w14:paraId="72CF6816" w14:textId="77777777" w:rsidTr="00C00279">
        <w:tc>
          <w:tcPr>
            <w:tcW w:w="2191" w:type="dxa"/>
          </w:tcPr>
          <w:p w14:paraId="3723BFA6" w14:textId="77777777" w:rsidR="00170BF5" w:rsidRDefault="00170BF5" w:rsidP="00C00279">
            <w:pPr>
              <w:jc w:val="center"/>
            </w:pPr>
            <w:r>
              <w:t>HF Propagation</w:t>
            </w:r>
          </w:p>
        </w:tc>
        <w:tc>
          <w:tcPr>
            <w:tcW w:w="2748" w:type="dxa"/>
          </w:tcPr>
          <w:p w14:paraId="717C1858" w14:textId="77777777" w:rsidR="00170BF5" w:rsidRDefault="00170BF5" w:rsidP="00C00279">
            <w:pPr>
              <w:jc w:val="center"/>
            </w:pPr>
            <w:r>
              <w:t>Skywave</w:t>
            </w:r>
          </w:p>
        </w:tc>
        <w:tc>
          <w:tcPr>
            <w:tcW w:w="2748" w:type="dxa"/>
          </w:tcPr>
          <w:p w14:paraId="40BEEE64" w14:textId="77777777" w:rsidR="00170BF5" w:rsidRDefault="00170BF5" w:rsidP="00C00279">
            <w:pPr>
              <w:jc w:val="center"/>
            </w:pPr>
            <w:r>
              <w:t>Skywave</w:t>
            </w:r>
          </w:p>
        </w:tc>
        <w:tc>
          <w:tcPr>
            <w:tcW w:w="1663" w:type="dxa"/>
          </w:tcPr>
          <w:p w14:paraId="77CC4712" w14:textId="77777777" w:rsidR="00170BF5" w:rsidRDefault="00170BF5" w:rsidP="00C00279">
            <w:pPr>
              <w:jc w:val="center"/>
            </w:pPr>
          </w:p>
        </w:tc>
      </w:tr>
    </w:tbl>
    <w:p w14:paraId="33DDC278" w14:textId="6F976DD2" w:rsidR="00170BF5" w:rsidRPr="0057141D" w:rsidRDefault="00170BF5" w:rsidP="00170BF5">
      <w:pPr>
        <w:pStyle w:val="Annextitle"/>
        <w:rPr>
          <w:sz w:val="24"/>
          <w:szCs w:val="24"/>
          <w:lang w:val="en-US"/>
        </w:rPr>
      </w:pPr>
      <w:r w:rsidRPr="0057141D">
        <w:rPr>
          <w:sz w:val="24"/>
          <w:szCs w:val="24"/>
          <w:lang w:val="en-US"/>
        </w:rPr>
        <w:lastRenderedPageBreak/>
        <w:t xml:space="preserve">Table 2 </w:t>
      </w:r>
      <w:ins w:id="381" w:author="DON CIO" w:date="2024-10-03T10:07:00Z">
        <w:r w:rsidR="00B6522A" w:rsidRPr="00DF0F96">
          <w:rPr>
            <w:bCs/>
          </w:rPr>
          <w:t>–</w:t>
        </w:r>
        <w:r w:rsidR="00B6522A">
          <w:rPr>
            <w:bCs/>
          </w:rPr>
          <w:t xml:space="preserve"> </w:t>
        </w:r>
      </w:ins>
      <w:del w:id="382" w:author="DON CIO" w:date="2024-10-03T10:07:00Z">
        <w:r w:rsidRPr="0057141D" w:rsidDel="00B6522A">
          <w:rPr>
            <w:sz w:val="24"/>
            <w:szCs w:val="24"/>
            <w:lang w:val="en-US"/>
          </w:rPr>
          <w:delText>-</w:delText>
        </w:r>
      </w:del>
      <w:r w:rsidRPr="0057141D">
        <w:rPr>
          <w:sz w:val="24"/>
          <w:szCs w:val="24"/>
          <w:lang w:val="en-US"/>
        </w:rPr>
        <w:t>Characteristics of advanced digital HF radiocommunication systems (ISB and Contiguous channels Systems)</w:t>
      </w:r>
    </w:p>
    <w:tbl>
      <w:tblPr>
        <w:tblStyle w:val="TableGrid"/>
        <w:tblW w:w="9645" w:type="dxa"/>
        <w:jc w:val="center"/>
        <w:tblLayout w:type="fixed"/>
        <w:tblLook w:val="01E0" w:firstRow="1" w:lastRow="1" w:firstColumn="1" w:lastColumn="1" w:noHBand="0" w:noVBand="0"/>
      </w:tblPr>
      <w:tblGrid>
        <w:gridCol w:w="3059"/>
        <w:gridCol w:w="2156"/>
        <w:gridCol w:w="2019"/>
        <w:gridCol w:w="2411"/>
      </w:tblGrid>
      <w:tr w:rsidR="00170BF5" w:rsidRPr="00C91295" w14:paraId="120B5CE3" w14:textId="77777777" w:rsidTr="00C00279">
        <w:trPr>
          <w:jc w:val="center"/>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5D7A495D" w14:textId="77777777" w:rsidR="00170BF5" w:rsidRPr="00C91295" w:rsidRDefault="00170BF5" w:rsidP="00C00279">
            <w:pPr>
              <w:pStyle w:val="Tablehead"/>
            </w:pPr>
            <w:r w:rsidRPr="00C91295">
              <w:t>Parameter</w:t>
            </w:r>
          </w:p>
        </w:tc>
        <w:tc>
          <w:tcPr>
            <w:tcW w:w="6586" w:type="dxa"/>
            <w:gridSpan w:val="3"/>
            <w:tcBorders>
              <w:top w:val="single" w:sz="4" w:space="0" w:color="auto"/>
              <w:left w:val="single" w:sz="4" w:space="0" w:color="auto"/>
              <w:bottom w:val="single" w:sz="4" w:space="0" w:color="auto"/>
              <w:right w:val="single" w:sz="4" w:space="0" w:color="auto"/>
            </w:tcBorders>
            <w:hideMark/>
          </w:tcPr>
          <w:p w14:paraId="375D5179" w14:textId="77777777" w:rsidR="00170BF5" w:rsidRPr="00C91295" w:rsidRDefault="00170BF5" w:rsidP="00C00279">
            <w:pPr>
              <w:pStyle w:val="Tablehead"/>
            </w:pPr>
            <w:r w:rsidRPr="00C91295">
              <w:t>Propagation mode</w:t>
            </w:r>
          </w:p>
        </w:tc>
      </w:tr>
      <w:tr w:rsidR="00170BF5" w:rsidRPr="00C91295" w14:paraId="74692D92" w14:textId="77777777" w:rsidTr="00C00279">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58F72058" w14:textId="77777777" w:rsidR="00170BF5" w:rsidRPr="00C91295" w:rsidRDefault="00170BF5" w:rsidP="00C00279">
            <w:pPr>
              <w:pStyle w:val="Tablehead"/>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1BA0AC6F" w14:textId="77777777" w:rsidR="00170BF5" w:rsidRPr="00C91295" w:rsidRDefault="00170BF5" w:rsidP="00C00279">
            <w:pPr>
              <w:pStyle w:val="Tablehead"/>
            </w:pPr>
            <w:r w:rsidRPr="00C91295">
              <w:t>Ground wave</w:t>
            </w:r>
          </w:p>
        </w:tc>
        <w:tc>
          <w:tcPr>
            <w:tcW w:w="4430" w:type="dxa"/>
            <w:gridSpan w:val="2"/>
            <w:tcBorders>
              <w:top w:val="single" w:sz="4" w:space="0" w:color="auto"/>
              <w:left w:val="single" w:sz="4" w:space="0" w:color="auto"/>
              <w:bottom w:val="single" w:sz="4" w:space="0" w:color="auto"/>
              <w:right w:val="single" w:sz="4" w:space="0" w:color="auto"/>
            </w:tcBorders>
            <w:hideMark/>
          </w:tcPr>
          <w:p w14:paraId="7E03D757" w14:textId="77777777" w:rsidR="00170BF5" w:rsidRPr="00C91295" w:rsidRDefault="00170BF5" w:rsidP="00C00279">
            <w:pPr>
              <w:pStyle w:val="Tablehead"/>
            </w:pPr>
            <w:r w:rsidRPr="00C91295">
              <w:t>Sky wave</w:t>
            </w:r>
          </w:p>
        </w:tc>
      </w:tr>
      <w:tr w:rsidR="00170BF5" w:rsidRPr="00C91295" w14:paraId="0AE86933" w14:textId="77777777" w:rsidTr="00C00279">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02063BBE" w14:textId="77777777" w:rsidR="00170BF5" w:rsidRPr="00C91295" w:rsidRDefault="00170BF5" w:rsidP="00C00279">
            <w:pPr>
              <w:pStyle w:val="Tablehead"/>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442EABAF" w14:textId="77777777" w:rsidR="00170BF5" w:rsidRPr="00C91295" w:rsidRDefault="00170BF5" w:rsidP="00C00279">
            <w:pPr>
              <w:pStyle w:val="Tablehead"/>
            </w:pPr>
          </w:p>
        </w:tc>
        <w:tc>
          <w:tcPr>
            <w:tcW w:w="2019" w:type="dxa"/>
            <w:tcBorders>
              <w:top w:val="single" w:sz="4" w:space="0" w:color="auto"/>
              <w:left w:val="single" w:sz="4" w:space="0" w:color="auto"/>
              <w:bottom w:val="single" w:sz="4" w:space="0" w:color="auto"/>
              <w:right w:val="single" w:sz="4" w:space="0" w:color="auto"/>
            </w:tcBorders>
            <w:hideMark/>
          </w:tcPr>
          <w:p w14:paraId="4D7D333D" w14:textId="77777777" w:rsidR="00170BF5" w:rsidRPr="00C91295" w:rsidRDefault="00170BF5" w:rsidP="00C00279">
            <w:pPr>
              <w:pStyle w:val="Tablehead"/>
            </w:pPr>
            <w:r w:rsidRPr="00C91295">
              <w:t>NVIS</w:t>
            </w:r>
          </w:p>
        </w:tc>
        <w:tc>
          <w:tcPr>
            <w:tcW w:w="2411" w:type="dxa"/>
            <w:tcBorders>
              <w:top w:val="single" w:sz="4" w:space="0" w:color="auto"/>
              <w:left w:val="single" w:sz="4" w:space="0" w:color="auto"/>
              <w:bottom w:val="single" w:sz="4" w:space="0" w:color="auto"/>
              <w:right w:val="single" w:sz="4" w:space="0" w:color="auto"/>
            </w:tcBorders>
            <w:hideMark/>
          </w:tcPr>
          <w:p w14:paraId="572393C2" w14:textId="77777777" w:rsidR="00170BF5" w:rsidRPr="00C91295" w:rsidRDefault="00170BF5" w:rsidP="00C00279">
            <w:pPr>
              <w:pStyle w:val="Tablehead"/>
            </w:pPr>
            <w:r w:rsidRPr="00C91295">
              <w:t>Oblique incidence</w:t>
            </w:r>
          </w:p>
        </w:tc>
      </w:tr>
      <w:tr w:rsidR="00170BF5" w:rsidRPr="00C91295" w14:paraId="5A52E3AC"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11187656" w14:textId="77777777" w:rsidR="00170BF5" w:rsidRPr="00C91295" w:rsidRDefault="00170BF5" w:rsidP="00C00279">
            <w:pPr>
              <w:pStyle w:val="Tabletext"/>
            </w:pPr>
            <w:r w:rsidRPr="00C91295">
              <w:t>Frequency band (MHz</w:t>
            </w:r>
            <w:r w:rsidRPr="005E29B7">
              <w:t>) range</w:t>
            </w:r>
          </w:p>
        </w:tc>
        <w:tc>
          <w:tcPr>
            <w:tcW w:w="2156" w:type="dxa"/>
            <w:tcBorders>
              <w:top w:val="single" w:sz="4" w:space="0" w:color="auto"/>
              <w:left w:val="single" w:sz="4" w:space="0" w:color="auto"/>
              <w:bottom w:val="single" w:sz="4" w:space="0" w:color="auto"/>
              <w:right w:val="single" w:sz="4" w:space="0" w:color="auto"/>
            </w:tcBorders>
            <w:hideMark/>
          </w:tcPr>
          <w:p w14:paraId="72808C8B" w14:textId="77777777" w:rsidR="00170BF5" w:rsidRPr="00C91295" w:rsidRDefault="00170BF5" w:rsidP="00C00279">
            <w:pPr>
              <w:pStyle w:val="Tabletext"/>
              <w:jc w:val="center"/>
            </w:pPr>
            <w:r w:rsidRPr="00C91295">
              <w:t>2-10</w:t>
            </w:r>
          </w:p>
        </w:tc>
        <w:tc>
          <w:tcPr>
            <w:tcW w:w="2019" w:type="dxa"/>
            <w:tcBorders>
              <w:top w:val="single" w:sz="4" w:space="0" w:color="auto"/>
              <w:left w:val="single" w:sz="4" w:space="0" w:color="auto"/>
              <w:bottom w:val="single" w:sz="4" w:space="0" w:color="auto"/>
              <w:right w:val="single" w:sz="4" w:space="0" w:color="auto"/>
            </w:tcBorders>
            <w:hideMark/>
          </w:tcPr>
          <w:p w14:paraId="489C9F64" w14:textId="77777777" w:rsidR="00170BF5" w:rsidRPr="00C91295" w:rsidRDefault="00170BF5" w:rsidP="00C00279">
            <w:pPr>
              <w:pStyle w:val="Tabletext"/>
              <w:jc w:val="center"/>
            </w:pPr>
            <w:r w:rsidRPr="00C91295">
              <w:t>2-10</w:t>
            </w:r>
          </w:p>
        </w:tc>
        <w:tc>
          <w:tcPr>
            <w:tcW w:w="2411" w:type="dxa"/>
            <w:tcBorders>
              <w:top w:val="single" w:sz="4" w:space="0" w:color="auto"/>
              <w:left w:val="single" w:sz="4" w:space="0" w:color="auto"/>
              <w:bottom w:val="single" w:sz="4" w:space="0" w:color="auto"/>
              <w:right w:val="single" w:sz="4" w:space="0" w:color="auto"/>
            </w:tcBorders>
            <w:hideMark/>
          </w:tcPr>
          <w:p w14:paraId="3B9B9293" w14:textId="77777777" w:rsidR="00170BF5" w:rsidRPr="00C91295" w:rsidRDefault="00170BF5" w:rsidP="00C00279">
            <w:pPr>
              <w:pStyle w:val="Tabletext"/>
              <w:jc w:val="center"/>
            </w:pPr>
            <w:r w:rsidRPr="00C91295">
              <w:t>3-30</w:t>
            </w:r>
          </w:p>
        </w:tc>
      </w:tr>
      <w:tr w:rsidR="00170BF5" w:rsidRPr="00C91295" w14:paraId="72ACDFDA"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38F52842" w14:textId="77777777" w:rsidR="00170BF5" w:rsidRPr="00C91295" w:rsidRDefault="00170BF5" w:rsidP="00C00279">
            <w:pPr>
              <w:pStyle w:val="Tabletext"/>
            </w:pPr>
            <w:r w:rsidRPr="00C91295">
              <w:t>Approximate service area</w:t>
            </w:r>
          </w:p>
        </w:tc>
        <w:tc>
          <w:tcPr>
            <w:tcW w:w="2156" w:type="dxa"/>
            <w:tcBorders>
              <w:top w:val="single" w:sz="4" w:space="0" w:color="auto"/>
              <w:left w:val="single" w:sz="4" w:space="0" w:color="auto"/>
              <w:bottom w:val="single" w:sz="4" w:space="0" w:color="auto"/>
              <w:right w:val="single" w:sz="4" w:space="0" w:color="auto"/>
            </w:tcBorders>
            <w:hideMark/>
          </w:tcPr>
          <w:p w14:paraId="30163F99" w14:textId="77777777" w:rsidR="00170BF5" w:rsidRPr="00C91295" w:rsidRDefault="00170BF5" w:rsidP="00C00279">
            <w:pPr>
              <w:pStyle w:val="Tabletext"/>
              <w:jc w:val="center"/>
            </w:pPr>
            <w:r w:rsidRPr="00C91295">
              <w:t>Up to 80 km</w:t>
            </w:r>
          </w:p>
        </w:tc>
        <w:tc>
          <w:tcPr>
            <w:tcW w:w="2019" w:type="dxa"/>
            <w:tcBorders>
              <w:top w:val="single" w:sz="4" w:space="0" w:color="auto"/>
              <w:left w:val="single" w:sz="4" w:space="0" w:color="auto"/>
              <w:bottom w:val="single" w:sz="4" w:space="0" w:color="auto"/>
              <w:right w:val="single" w:sz="4" w:space="0" w:color="auto"/>
            </w:tcBorders>
            <w:hideMark/>
          </w:tcPr>
          <w:p w14:paraId="60929F54" w14:textId="77777777" w:rsidR="00170BF5" w:rsidRPr="00C91295" w:rsidRDefault="00170BF5" w:rsidP="00C00279">
            <w:pPr>
              <w:pStyle w:val="Tabletext"/>
              <w:jc w:val="center"/>
            </w:pPr>
            <w:r w:rsidRPr="00C91295">
              <w:t>Between 80 and 200 km</w:t>
            </w:r>
          </w:p>
        </w:tc>
        <w:tc>
          <w:tcPr>
            <w:tcW w:w="2411" w:type="dxa"/>
            <w:tcBorders>
              <w:top w:val="single" w:sz="4" w:space="0" w:color="auto"/>
              <w:left w:val="single" w:sz="4" w:space="0" w:color="auto"/>
              <w:bottom w:val="single" w:sz="4" w:space="0" w:color="auto"/>
              <w:right w:val="single" w:sz="4" w:space="0" w:color="auto"/>
            </w:tcBorders>
            <w:hideMark/>
          </w:tcPr>
          <w:p w14:paraId="73F7560B" w14:textId="77777777" w:rsidR="00170BF5" w:rsidRPr="00C91295" w:rsidRDefault="00170BF5" w:rsidP="00C00279">
            <w:pPr>
              <w:pStyle w:val="Tabletext"/>
              <w:jc w:val="center"/>
            </w:pPr>
            <w:r w:rsidRPr="00C91295">
              <w:t>Greater than 200 km</w:t>
            </w:r>
          </w:p>
        </w:tc>
      </w:tr>
      <w:tr w:rsidR="00170BF5" w:rsidRPr="00C91295" w14:paraId="1DB3151C"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6D1491C6" w14:textId="77777777" w:rsidR="00170BF5" w:rsidRPr="00C91295" w:rsidRDefault="00170BF5" w:rsidP="00C00279">
            <w:pPr>
              <w:pStyle w:val="Tabletext"/>
            </w:pPr>
            <w:r w:rsidRPr="00C91295">
              <w:t>Antenna polarization</w:t>
            </w:r>
          </w:p>
        </w:tc>
        <w:tc>
          <w:tcPr>
            <w:tcW w:w="2156" w:type="dxa"/>
            <w:tcBorders>
              <w:top w:val="single" w:sz="4" w:space="0" w:color="auto"/>
              <w:left w:val="single" w:sz="4" w:space="0" w:color="auto"/>
              <w:bottom w:val="single" w:sz="4" w:space="0" w:color="auto"/>
              <w:right w:val="single" w:sz="4" w:space="0" w:color="auto"/>
            </w:tcBorders>
            <w:hideMark/>
          </w:tcPr>
          <w:p w14:paraId="49294234" w14:textId="77777777" w:rsidR="00170BF5" w:rsidRPr="00C91295" w:rsidRDefault="00170BF5" w:rsidP="00C00279">
            <w:pPr>
              <w:pStyle w:val="Tabletext"/>
              <w:jc w:val="center"/>
            </w:pPr>
            <w:r w:rsidRPr="00C91295">
              <w:t>Vertical</w:t>
            </w:r>
          </w:p>
        </w:tc>
        <w:tc>
          <w:tcPr>
            <w:tcW w:w="2019" w:type="dxa"/>
            <w:tcBorders>
              <w:top w:val="single" w:sz="4" w:space="0" w:color="auto"/>
              <w:left w:val="single" w:sz="4" w:space="0" w:color="auto"/>
              <w:bottom w:val="single" w:sz="4" w:space="0" w:color="auto"/>
              <w:right w:val="single" w:sz="4" w:space="0" w:color="auto"/>
            </w:tcBorders>
            <w:hideMark/>
          </w:tcPr>
          <w:p w14:paraId="4EDDA6AC" w14:textId="77777777" w:rsidR="00170BF5" w:rsidRPr="00C91295" w:rsidRDefault="00170BF5" w:rsidP="00C00279">
            <w:pPr>
              <w:pStyle w:val="Tabletext"/>
              <w:jc w:val="center"/>
            </w:pPr>
            <w:r w:rsidRPr="00C91295">
              <w:t>Horizontal</w:t>
            </w:r>
          </w:p>
        </w:tc>
        <w:tc>
          <w:tcPr>
            <w:tcW w:w="2411" w:type="dxa"/>
            <w:tcBorders>
              <w:top w:val="single" w:sz="4" w:space="0" w:color="auto"/>
              <w:left w:val="single" w:sz="4" w:space="0" w:color="auto"/>
              <w:bottom w:val="single" w:sz="4" w:space="0" w:color="auto"/>
              <w:right w:val="single" w:sz="4" w:space="0" w:color="auto"/>
            </w:tcBorders>
            <w:hideMark/>
          </w:tcPr>
          <w:p w14:paraId="284FEFE6" w14:textId="77777777" w:rsidR="00170BF5" w:rsidRPr="00C91295" w:rsidRDefault="00170BF5" w:rsidP="00C00279">
            <w:pPr>
              <w:pStyle w:val="Tabletext"/>
              <w:jc w:val="center"/>
            </w:pPr>
            <w:r w:rsidRPr="00C91295">
              <w:t>Vertical/horizontal</w:t>
            </w:r>
          </w:p>
        </w:tc>
      </w:tr>
      <w:tr w:rsidR="00170BF5" w:rsidRPr="00C91295" w14:paraId="095DEB7D"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7A3DA2BE" w14:textId="77777777" w:rsidR="00170BF5" w:rsidRPr="00C91295" w:rsidRDefault="00170BF5" w:rsidP="00C00279">
            <w:pPr>
              <w:pStyle w:val="Tabletext"/>
            </w:pPr>
            <w:r w:rsidRPr="00C91295">
              <w:t>Transmitting antenna gain (</w:t>
            </w:r>
            <w:proofErr w:type="spellStart"/>
            <w:r w:rsidRPr="00C91295">
              <w:t>dBi</w:t>
            </w:r>
            <w:proofErr w:type="spellEnd"/>
            <w:r w:rsidRPr="00C91295">
              <w:t>)</w:t>
            </w:r>
          </w:p>
        </w:tc>
        <w:tc>
          <w:tcPr>
            <w:tcW w:w="2156" w:type="dxa"/>
            <w:tcBorders>
              <w:top w:val="single" w:sz="4" w:space="0" w:color="auto"/>
              <w:left w:val="single" w:sz="4" w:space="0" w:color="auto"/>
              <w:bottom w:val="single" w:sz="4" w:space="0" w:color="auto"/>
              <w:right w:val="single" w:sz="4" w:space="0" w:color="auto"/>
            </w:tcBorders>
            <w:hideMark/>
          </w:tcPr>
          <w:p w14:paraId="29994F7B" w14:textId="77777777" w:rsidR="00170BF5" w:rsidRPr="00C91295" w:rsidRDefault="00170BF5" w:rsidP="00C00279">
            <w:pPr>
              <w:pStyle w:val="Tabletext"/>
              <w:jc w:val="center"/>
            </w:pPr>
            <w:r w:rsidRPr="00C91295">
              <w:t>1-3</w:t>
            </w:r>
          </w:p>
        </w:tc>
        <w:tc>
          <w:tcPr>
            <w:tcW w:w="2019" w:type="dxa"/>
            <w:tcBorders>
              <w:top w:val="single" w:sz="4" w:space="0" w:color="auto"/>
              <w:left w:val="single" w:sz="4" w:space="0" w:color="auto"/>
              <w:bottom w:val="single" w:sz="4" w:space="0" w:color="auto"/>
              <w:right w:val="single" w:sz="4" w:space="0" w:color="auto"/>
            </w:tcBorders>
            <w:hideMark/>
          </w:tcPr>
          <w:p w14:paraId="798AF048" w14:textId="77777777" w:rsidR="00170BF5" w:rsidRPr="00C91295" w:rsidRDefault="00170BF5" w:rsidP="00C00279">
            <w:pPr>
              <w:pStyle w:val="Tabletext"/>
              <w:jc w:val="center"/>
            </w:pPr>
            <w:r w:rsidRPr="00C91295">
              <w:t>1-6</w:t>
            </w:r>
          </w:p>
        </w:tc>
        <w:tc>
          <w:tcPr>
            <w:tcW w:w="2411" w:type="dxa"/>
            <w:tcBorders>
              <w:top w:val="single" w:sz="4" w:space="0" w:color="auto"/>
              <w:left w:val="single" w:sz="4" w:space="0" w:color="auto"/>
              <w:bottom w:val="single" w:sz="4" w:space="0" w:color="auto"/>
              <w:right w:val="single" w:sz="4" w:space="0" w:color="auto"/>
            </w:tcBorders>
            <w:hideMark/>
          </w:tcPr>
          <w:p w14:paraId="6230E8C0" w14:textId="77777777" w:rsidR="00170BF5" w:rsidRPr="00C91295" w:rsidRDefault="00170BF5" w:rsidP="00C00279">
            <w:pPr>
              <w:pStyle w:val="Tabletext"/>
              <w:jc w:val="center"/>
            </w:pPr>
            <w:r w:rsidRPr="00C91295">
              <w:t>6-15</w:t>
            </w:r>
          </w:p>
        </w:tc>
      </w:tr>
      <w:tr w:rsidR="00170BF5" w:rsidRPr="00C91295" w14:paraId="620C40D3"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731FD6CD" w14:textId="77777777" w:rsidR="00170BF5" w:rsidRPr="00C91295" w:rsidRDefault="00170BF5" w:rsidP="00C00279">
            <w:pPr>
              <w:pStyle w:val="Tabletext"/>
            </w:pPr>
            <w:r w:rsidRPr="00C91295">
              <w:t xml:space="preserve">Maximum </w:t>
            </w:r>
            <w:proofErr w:type="spellStart"/>
            <w:r w:rsidRPr="00C91295">
              <w:t>e.i.r.p</w:t>
            </w:r>
            <w:proofErr w:type="spellEnd"/>
            <w:r w:rsidRPr="00C91295">
              <w:t>. (</w:t>
            </w:r>
            <w:proofErr w:type="spellStart"/>
            <w:r w:rsidRPr="00C91295">
              <w:t>dBW</w:t>
            </w:r>
            <w:proofErr w:type="spellEnd"/>
            <w:r w:rsidRPr="00C91295">
              <w:t>)</w:t>
            </w:r>
          </w:p>
        </w:tc>
        <w:tc>
          <w:tcPr>
            <w:tcW w:w="2156" w:type="dxa"/>
            <w:tcBorders>
              <w:top w:val="single" w:sz="4" w:space="0" w:color="auto"/>
              <w:left w:val="single" w:sz="4" w:space="0" w:color="auto"/>
              <w:bottom w:val="single" w:sz="4" w:space="0" w:color="auto"/>
              <w:right w:val="single" w:sz="4" w:space="0" w:color="auto"/>
            </w:tcBorders>
            <w:hideMark/>
          </w:tcPr>
          <w:p w14:paraId="27805FC0" w14:textId="77777777" w:rsidR="00170BF5" w:rsidRPr="00C91295" w:rsidRDefault="00170BF5" w:rsidP="00C00279">
            <w:pPr>
              <w:pStyle w:val="Tabletext"/>
              <w:jc w:val="center"/>
            </w:pPr>
            <w:r w:rsidRPr="00C91295">
              <w:t>1-29</w:t>
            </w:r>
          </w:p>
        </w:tc>
        <w:tc>
          <w:tcPr>
            <w:tcW w:w="2019" w:type="dxa"/>
            <w:tcBorders>
              <w:top w:val="single" w:sz="4" w:space="0" w:color="auto"/>
              <w:left w:val="single" w:sz="4" w:space="0" w:color="auto"/>
              <w:bottom w:val="single" w:sz="4" w:space="0" w:color="auto"/>
              <w:right w:val="single" w:sz="4" w:space="0" w:color="auto"/>
            </w:tcBorders>
            <w:hideMark/>
          </w:tcPr>
          <w:p w14:paraId="02E6042C" w14:textId="77777777" w:rsidR="00170BF5" w:rsidRPr="00C91295" w:rsidRDefault="00170BF5" w:rsidP="00C00279">
            <w:pPr>
              <w:pStyle w:val="Tabletext"/>
              <w:jc w:val="center"/>
            </w:pPr>
            <w:r w:rsidRPr="00C91295">
              <w:t>10-32</w:t>
            </w:r>
          </w:p>
        </w:tc>
        <w:tc>
          <w:tcPr>
            <w:tcW w:w="2411" w:type="dxa"/>
            <w:tcBorders>
              <w:top w:val="single" w:sz="4" w:space="0" w:color="auto"/>
              <w:left w:val="single" w:sz="4" w:space="0" w:color="auto"/>
              <w:bottom w:val="single" w:sz="4" w:space="0" w:color="auto"/>
              <w:right w:val="single" w:sz="4" w:space="0" w:color="auto"/>
            </w:tcBorders>
            <w:hideMark/>
          </w:tcPr>
          <w:p w14:paraId="4D3AC108" w14:textId="77777777" w:rsidR="00170BF5" w:rsidRPr="00C91295" w:rsidRDefault="00170BF5" w:rsidP="00C00279">
            <w:pPr>
              <w:pStyle w:val="Tabletext"/>
              <w:jc w:val="center"/>
            </w:pPr>
            <w:r w:rsidRPr="00C91295">
              <w:t>16-55</w:t>
            </w:r>
          </w:p>
        </w:tc>
      </w:tr>
      <w:tr w:rsidR="00170BF5" w:rsidRPr="00C91295" w14:paraId="7E03A44A"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0B1FC53C" w14:textId="77777777" w:rsidR="00170BF5" w:rsidRPr="00C91295" w:rsidRDefault="00170BF5" w:rsidP="00C00279">
            <w:pPr>
              <w:pStyle w:val="Tabletext"/>
            </w:pPr>
            <w:r w:rsidRPr="00C91295">
              <w:rPr>
                <w:i/>
                <w:iCs/>
              </w:rPr>
              <w:t>S</w:t>
            </w:r>
            <w:r w:rsidRPr="00C91295">
              <w:t>/</w:t>
            </w:r>
            <w:r w:rsidRPr="00C91295">
              <w:rPr>
                <w:i/>
                <w:iCs/>
              </w:rPr>
              <w:t>N</w:t>
            </w:r>
            <w:r w:rsidRPr="00C91295">
              <w:t xml:space="preserve"> (dB)</w:t>
            </w:r>
            <w:r w:rsidRPr="00C91295">
              <w:rPr>
                <w:vertAlign w:val="superscript"/>
              </w:rPr>
              <w:t>1</w:t>
            </w:r>
          </w:p>
        </w:tc>
        <w:tc>
          <w:tcPr>
            <w:tcW w:w="2156" w:type="dxa"/>
            <w:tcBorders>
              <w:top w:val="single" w:sz="4" w:space="0" w:color="auto"/>
              <w:left w:val="single" w:sz="4" w:space="0" w:color="auto"/>
              <w:bottom w:val="single" w:sz="4" w:space="0" w:color="auto"/>
              <w:right w:val="single" w:sz="4" w:space="0" w:color="auto"/>
            </w:tcBorders>
            <w:hideMark/>
          </w:tcPr>
          <w:p w14:paraId="5CDE3575" w14:textId="77777777" w:rsidR="00170BF5" w:rsidRPr="00C91295" w:rsidRDefault="00170BF5" w:rsidP="00C00279">
            <w:pPr>
              <w:pStyle w:val="Tabletext"/>
              <w:jc w:val="center"/>
            </w:pPr>
            <w:r w:rsidRPr="00C91295">
              <w:t>SSB 17</w:t>
            </w:r>
            <w:r w:rsidRPr="00C91295">
              <w:br/>
              <w:t>DRM 18</w:t>
            </w:r>
          </w:p>
        </w:tc>
        <w:tc>
          <w:tcPr>
            <w:tcW w:w="2019" w:type="dxa"/>
            <w:tcBorders>
              <w:top w:val="single" w:sz="4" w:space="0" w:color="auto"/>
              <w:left w:val="single" w:sz="4" w:space="0" w:color="auto"/>
              <w:bottom w:val="single" w:sz="4" w:space="0" w:color="auto"/>
              <w:right w:val="single" w:sz="4" w:space="0" w:color="auto"/>
            </w:tcBorders>
            <w:hideMark/>
          </w:tcPr>
          <w:p w14:paraId="53B5BF37" w14:textId="77777777" w:rsidR="00170BF5" w:rsidRPr="00C91295" w:rsidRDefault="00170BF5" w:rsidP="00C00279">
            <w:pPr>
              <w:pStyle w:val="Tabletext"/>
              <w:jc w:val="center"/>
            </w:pPr>
            <w:r w:rsidRPr="00C91295">
              <w:t>SSB 25</w:t>
            </w:r>
            <w:r w:rsidRPr="00C91295">
              <w:br/>
              <w:t>DRM 26</w:t>
            </w:r>
          </w:p>
        </w:tc>
        <w:tc>
          <w:tcPr>
            <w:tcW w:w="2411" w:type="dxa"/>
            <w:tcBorders>
              <w:top w:val="single" w:sz="4" w:space="0" w:color="auto"/>
              <w:left w:val="single" w:sz="4" w:space="0" w:color="auto"/>
              <w:bottom w:val="single" w:sz="4" w:space="0" w:color="auto"/>
              <w:right w:val="single" w:sz="4" w:space="0" w:color="auto"/>
            </w:tcBorders>
            <w:hideMark/>
          </w:tcPr>
          <w:p w14:paraId="7E758887" w14:textId="77777777" w:rsidR="00170BF5" w:rsidRPr="00C91295" w:rsidRDefault="00170BF5" w:rsidP="00C00279">
            <w:pPr>
              <w:pStyle w:val="Tabletext"/>
              <w:jc w:val="center"/>
            </w:pPr>
            <w:r w:rsidRPr="00C91295">
              <w:t>SSB 26</w:t>
            </w:r>
            <w:r w:rsidRPr="00C91295">
              <w:br/>
              <w:t>DRM 26</w:t>
            </w:r>
          </w:p>
        </w:tc>
      </w:tr>
      <w:tr w:rsidR="00170BF5" w:rsidRPr="00C91295" w14:paraId="412B5081" w14:textId="77777777" w:rsidTr="00C00279">
        <w:trPr>
          <w:trHeight w:val="562"/>
          <w:jc w:val="center"/>
        </w:trPr>
        <w:tc>
          <w:tcPr>
            <w:tcW w:w="3059" w:type="dxa"/>
            <w:vMerge w:val="restart"/>
            <w:tcBorders>
              <w:top w:val="single" w:sz="4" w:space="0" w:color="auto"/>
              <w:left w:val="single" w:sz="4" w:space="0" w:color="auto"/>
              <w:bottom w:val="single" w:sz="4" w:space="0" w:color="auto"/>
              <w:right w:val="single" w:sz="4" w:space="0" w:color="auto"/>
            </w:tcBorders>
            <w:hideMark/>
          </w:tcPr>
          <w:p w14:paraId="6CC2B7D2" w14:textId="77777777" w:rsidR="00170BF5" w:rsidRPr="00C91295" w:rsidRDefault="00170BF5" w:rsidP="00C00279">
            <w:pPr>
              <w:pStyle w:val="Tabletext"/>
            </w:pPr>
            <w:r w:rsidRPr="00C91295">
              <w:t xml:space="preserve">Necessary bandwidths and types of emission </w:t>
            </w:r>
          </w:p>
        </w:tc>
        <w:tc>
          <w:tcPr>
            <w:tcW w:w="6586" w:type="dxa"/>
            <w:gridSpan w:val="3"/>
            <w:tcBorders>
              <w:top w:val="single" w:sz="4" w:space="0" w:color="auto"/>
              <w:left w:val="single" w:sz="4" w:space="0" w:color="auto"/>
              <w:bottom w:val="single" w:sz="4" w:space="0" w:color="auto"/>
              <w:right w:val="single" w:sz="4" w:space="0" w:color="auto"/>
            </w:tcBorders>
            <w:hideMark/>
          </w:tcPr>
          <w:p w14:paraId="0512E6C2" w14:textId="77777777" w:rsidR="00170BF5" w:rsidRPr="00C91295" w:rsidRDefault="00170BF5" w:rsidP="00C00279">
            <w:pPr>
              <w:pStyle w:val="Tabletext"/>
              <w:jc w:val="center"/>
            </w:pPr>
            <w:r w:rsidRPr="00C91295">
              <w:t>SSB/ISB: 3, 6, 9</w:t>
            </w:r>
            <w:r>
              <w:t>,</w:t>
            </w:r>
            <w:r w:rsidRPr="00C91295">
              <w:t xml:space="preserve"> 12 kHz</w:t>
            </w:r>
            <w:r>
              <w:t xml:space="preserve">, 18, 24, </w:t>
            </w:r>
            <w:r w:rsidRPr="005E29B7">
              <w:t>and 48 kHz</w:t>
            </w:r>
            <w:r w:rsidRPr="00C91295">
              <w:br/>
              <w:t>3K00J2D, 6K00J2D, 9K00J2D 12K0J2D</w:t>
            </w:r>
            <w:r>
              <w:t>, 18K0J2D, 24K0J2D and 48K0J2D</w:t>
            </w:r>
          </w:p>
        </w:tc>
      </w:tr>
      <w:tr w:rsidR="00170BF5" w:rsidRPr="00C91295" w14:paraId="0002160B" w14:textId="77777777" w:rsidTr="00C00279">
        <w:trPr>
          <w:trHeight w:val="561"/>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35BC4F43" w14:textId="77777777" w:rsidR="00170BF5" w:rsidRPr="00C91295" w:rsidRDefault="00170BF5" w:rsidP="00C00279">
            <w:pPr>
              <w:pStyle w:val="Tabletext"/>
            </w:pPr>
          </w:p>
        </w:tc>
        <w:tc>
          <w:tcPr>
            <w:tcW w:w="6586" w:type="dxa"/>
            <w:gridSpan w:val="3"/>
            <w:tcBorders>
              <w:top w:val="single" w:sz="4" w:space="0" w:color="auto"/>
              <w:left w:val="single" w:sz="4" w:space="0" w:color="auto"/>
              <w:bottom w:val="single" w:sz="4" w:space="0" w:color="auto"/>
              <w:right w:val="single" w:sz="4" w:space="0" w:color="auto"/>
            </w:tcBorders>
            <w:hideMark/>
          </w:tcPr>
          <w:p w14:paraId="1439947C" w14:textId="77777777" w:rsidR="00170BF5" w:rsidRPr="00C91295" w:rsidRDefault="00170BF5" w:rsidP="00C00279">
            <w:pPr>
              <w:pStyle w:val="Tabletext"/>
              <w:jc w:val="center"/>
            </w:pPr>
            <w:r w:rsidRPr="00C91295">
              <w:t>DRM: 3, 4.5, 5, 9, 10 and 20 kHz</w:t>
            </w:r>
            <w:r w:rsidRPr="00C91295">
              <w:br/>
              <w:t>3K00J2D, 4K50J2D, 5K00J2D, 9K0J2D, 10K0J2D, 20K0J2D</w:t>
            </w:r>
          </w:p>
        </w:tc>
      </w:tr>
      <w:tr w:rsidR="00170BF5" w:rsidRPr="00C91295" w14:paraId="0AE83E00" w14:textId="77777777" w:rsidTr="00C00279">
        <w:trPr>
          <w:trHeight w:val="561"/>
          <w:jc w:val="center"/>
        </w:trPr>
        <w:tc>
          <w:tcPr>
            <w:tcW w:w="9645" w:type="dxa"/>
            <w:gridSpan w:val="4"/>
            <w:tcBorders>
              <w:top w:val="single" w:sz="4" w:space="0" w:color="auto"/>
              <w:left w:val="nil"/>
              <w:bottom w:val="nil"/>
              <w:right w:val="nil"/>
            </w:tcBorders>
            <w:hideMark/>
          </w:tcPr>
          <w:p w14:paraId="6B1451ED" w14:textId="77777777" w:rsidR="00170BF5" w:rsidRPr="00E80558" w:rsidRDefault="00170BF5" w:rsidP="00C00279">
            <w:pPr>
              <w:pStyle w:val="Tablelegend"/>
              <w:rPr>
                <w:i/>
                <w:iCs/>
              </w:rPr>
            </w:pPr>
            <w:r w:rsidRPr="00E80558">
              <w:rPr>
                <w:i/>
                <w:iCs/>
              </w:rPr>
              <w:t>Note:  More detailed information on required S/Ns can be found in Recommendation ITU-R F.339.</w:t>
            </w:r>
          </w:p>
          <w:p w14:paraId="0B630BC2" w14:textId="371FC16E" w:rsidR="00170BF5" w:rsidRPr="00565BDB" w:rsidRDefault="00170BF5" w:rsidP="00565BDB">
            <w:pPr>
              <w:pStyle w:val="Tablelegend"/>
              <w:rPr>
                <w:i/>
                <w:iCs/>
              </w:rPr>
            </w:pPr>
            <w:r w:rsidRPr="00E80558">
              <w:rPr>
                <w:i/>
                <w:iCs/>
              </w:rPr>
              <w:t>Note:  For emission type the last letter (D) refers to data transmissions.  If emission is not data (D), substitute (E) for voice, (C) for facsimile, (W) combination or (X) for cases not otherwise covered.</w:t>
            </w:r>
          </w:p>
          <w:p w14:paraId="71C6D103" w14:textId="77777777" w:rsidR="00170BF5" w:rsidRDefault="00170BF5" w:rsidP="00C00279">
            <w:pPr>
              <w:pStyle w:val="Tablelegend"/>
            </w:pPr>
          </w:p>
          <w:p w14:paraId="734D617D" w14:textId="03F9DEAE" w:rsidR="00170BF5" w:rsidRPr="005E29B7" w:rsidRDefault="00170BF5" w:rsidP="00C00279">
            <w:pPr>
              <w:pStyle w:val="Tabletitle"/>
            </w:pPr>
            <w:r>
              <w:rPr>
                <w:szCs w:val="24"/>
              </w:rPr>
              <w:t>T</w:t>
            </w:r>
            <w:r w:rsidRPr="0057141D">
              <w:rPr>
                <w:szCs w:val="24"/>
              </w:rPr>
              <w:t xml:space="preserve">able 3 </w:t>
            </w:r>
            <w:ins w:id="383" w:author="DON CIO" w:date="2024-10-03T10:07:00Z">
              <w:r w:rsidR="00B6522A" w:rsidRPr="00DF0F96">
                <w:rPr>
                  <w:bCs/>
                </w:rPr>
                <w:t>–</w:t>
              </w:r>
            </w:ins>
            <w:del w:id="384" w:author="DON CIO" w:date="2024-10-03T10:07:00Z">
              <w:r w:rsidRPr="0057141D" w:rsidDel="00B6522A">
                <w:rPr>
                  <w:szCs w:val="24"/>
                </w:rPr>
                <w:delText>-</w:delText>
              </w:r>
            </w:del>
            <w:ins w:id="385" w:author="DON CIO" w:date="2024-10-03T10:07:00Z">
              <w:r w:rsidR="00B6522A">
                <w:rPr>
                  <w:szCs w:val="24"/>
                </w:rPr>
                <w:t xml:space="preserve"> </w:t>
              </w:r>
            </w:ins>
            <w:r w:rsidRPr="0057141D">
              <w:rPr>
                <w:szCs w:val="24"/>
              </w:rPr>
              <w:t>Characteristics of advanced digital HF radiocommunication systems (non-contiguous multichannel systems)</w:t>
            </w:r>
          </w:p>
          <w:tbl>
            <w:tblPr>
              <w:tblStyle w:val="TableGrid"/>
              <w:tblW w:w="9645" w:type="dxa"/>
              <w:jc w:val="center"/>
              <w:tblLayout w:type="fixed"/>
              <w:tblLook w:val="01E0" w:firstRow="1" w:lastRow="1" w:firstColumn="1" w:lastColumn="1" w:noHBand="0" w:noVBand="0"/>
            </w:tblPr>
            <w:tblGrid>
              <w:gridCol w:w="3059"/>
              <w:gridCol w:w="2156"/>
              <w:gridCol w:w="2019"/>
              <w:gridCol w:w="2411"/>
            </w:tblGrid>
            <w:tr w:rsidR="00170BF5" w:rsidRPr="005E29B7" w14:paraId="0ECA0226" w14:textId="77777777" w:rsidTr="00C00279">
              <w:trPr>
                <w:jc w:val="center"/>
              </w:trPr>
              <w:tc>
                <w:tcPr>
                  <w:tcW w:w="3059" w:type="dxa"/>
                  <w:vMerge w:val="restart"/>
                  <w:vAlign w:val="center"/>
                  <w:hideMark/>
                </w:tcPr>
                <w:p w14:paraId="7AA1ECEC" w14:textId="77777777" w:rsidR="00170BF5" w:rsidRPr="005E29B7" w:rsidRDefault="00170BF5" w:rsidP="00C00279">
                  <w:pPr>
                    <w:pStyle w:val="Tablehead"/>
                    <w:keepLines/>
                  </w:pPr>
                  <w:r w:rsidRPr="005E29B7">
                    <w:t>Parameter</w:t>
                  </w:r>
                </w:p>
              </w:tc>
              <w:tc>
                <w:tcPr>
                  <w:tcW w:w="6586" w:type="dxa"/>
                  <w:gridSpan w:val="3"/>
                  <w:hideMark/>
                </w:tcPr>
                <w:p w14:paraId="310B04F5" w14:textId="77777777" w:rsidR="00170BF5" w:rsidRPr="005E29B7" w:rsidRDefault="00170BF5" w:rsidP="00C00279">
                  <w:pPr>
                    <w:pStyle w:val="Tablehead"/>
                    <w:keepLines/>
                  </w:pPr>
                  <w:r w:rsidRPr="005E29B7">
                    <w:t>Propagation mode</w:t>
                  </w:r>
                </w:p>
              </w:tc>
            </w:tr>
            <w:tr w:rsidR="00170BF5" w:rsidRPr="005E29B7" w14:paraId="5399C1B4" w14:textId="77777777" w:rsidTr="00C00279">
              <w:trPr>
                <w:jc w:val="center"/>
              </w:trPr>
              <w:tc>
                <w:tcPr>
                  <w:tcW w:w="3059" w:type="dxa"/>
                  <w:vMerge/>
                  <w:vAlign w:val="center"/>
                  <w:hideMark/>
                </w:tcPr>
                <w:p w14:paraId="76C128CB" w14:textId="77777777" w:rsidR="00170BF5" w:rsidRPr="005E29B7" w:rsidRDefault="00170BF5" w:rsidP="00C00279">
                  <w:pPr>
                    <w:pStyle w:val="Tablehead"/>
                    <w:keepLines/>
                  </w:pPr>
                </w:p>
              </w:tc>
              <w:tc>
                <w:tcPr>
                  <w:tcW w:w="2156" w:type="dxa"/>
                  <w:vMerge w:val="restart"/>
                  <w:vAlign w:val="center"/>
                  <w:hideMark/>
                </w:tcPr>
                <w:p w14:paraId="6B46EE67" w14:textId="77777777" w:rsidR="00170BF5" w:rsidRPr="005E29B7" w:rsidRDefault="00170BF5" w:rsidP="00C00279">
                  <w:pPr>
                    <w:pStyle w:val="Tablehead"/>
                    <w:keepLines/>
                  </w:pPr>
                  <w:r w:rsidRPr="005E29B7">
                    <w:t>Ground wave</w:t>
                  </w:r>
                </w:p>
              </w:tc>
              <w:tc>
                <w:tcPr>
                  <w:tcW w:w="4430" w:type="dxa"/>
                  <w:gridSpan w:val="2"/>
                  <w:hideMark/>
                </w:tcPr>
                <w:p w14:paraId="1B34CC99" w14:textId="77777777" w:rsidR="00170BF5" w:rsidRPr="005E29B7" w:rsidRDefault="00170BF5" w:rsidP="00C00279">
                  <w:pPr>
                    <w:pStyle w:val="Tablehead"/>
                    <w:keepLines/>
                  </w:pPr>
                  <w:r w:rsidRPr="005E29B7">
                    <w:t>Sky wave</w:t>
                  </w:r>
                </w:p>
              </w:tc>
            </w:tr>
            <w:tr w:rsidR="00170BF5" w:rsidRPr="005E29B7" w14:paraId="017D3418" w14:textId="77777777" w:rsidTr="00C00279">
              <w:trPr>
                <w:jc w:val="center"/>
              </w:trPr>
              <w:tc>
                <w:tcPr>
                  <w:tcW w:w="3059" w:type="dxa"/>
                  <w:vMerge/>
                  <w:vAlign w:val="center"/>
                  <w:hideMark/>
                </w:tcPr>
                <w:p w14:paraId="4CA8F21A" w14:textId="77777777" w:rsidR="00170BF5" w:rsidRPr="005E29B7" w:rsidRDefault="00170BF5" w:rsidP="00C00279">
                  <w:pPr>
                    <w:pStyle w:val="Tablehead"/>
                    <w:keepLines/>
                  </w:pPr>
                </w:p>
              </w:tc>
              <w:tc>
                <w:tcPr>
                  <w:tcW w:w="2156" w:type="dxa"/>
                  <w:vMerge/>
                  <w:vAlign w:val="center"/>
                  <w:hideMark/>
                </w:tcPr>
                <w:p w14:paraId="085CB5E0" w14:textId="77777777" w:rsidR="00170BF5" w:rsidRPr="005E29B7" w:rsidRDefault="00170BF5" w:rsidP="00C00279">
                  <w:pPr>
                    <w:pStyle w:val="Tablehead"/>
                    <w:keepLines/>
                  </w:pPr>
                </w:p>
              </w:tc>
              <w:tc>
                <w:tcPr>
                  <w:tcW w:w="2019" w:type="dxa"/>
                  <w:hideMark/>
                </w:tcPr>
                <w:p w14:paraId="67BA1176" w14:textId="77777777" w:rsidR="00170BF5" w:rsidRPr="005E29B7" w:rsidRDefault="00170BF5" w:rsidP="00C00279">
                  <w:pPr>
                    <w:pStyle w:val="Tablehead"/>
                    <w:keepLines/>
                  </w:pPr>
                  <w:r w:rsidRPr="005E29B7">
                    <w:t>NVIS</w:t>
                  </w:r>
                </w:p>
              </w:tc>
              <w:tc>
                <w:tcPr>
                  <w:tcW w:w="2411" w:type="dxa"/>
                  <w:hideMark/>
                </w:tcPr>
                <w:p w14:paraId="683CD9D2" w14:textId="77777777" w:rsidR="00170BF5" w:rsidRPr="005E29B7" w:rsidRDefault="00170BF5" w:rsidP="00C00279">
                  <w:pPr>
                    <w:pStyle w:val="Tablehead"/>
                    <w:keepLines/>
                  </w:pPr>
                  <w:r w:rsidRPr="005E29B7">
                    <w:t>Oblique incidence</w:t>
                  </w:r>
                </w:p>
              </w:tc>
            </w:tr>
            <w:tr w:rsidR="00170BF5" w:rsidRPr="005E29B7" w14:paraId="7593EAA3" w14:textId="77777777" w:rsidTr="00C00279">
              <w:trPr>
                <w:jc w:val="center"/>
              </w:trPr>
              <w:tc>
                <w:tcPr>
                  <w:tcW w:w="3059" w:type="dxa"/>
                  <w:hideMark/>
                </w:tcPr>
                <w:p w14:paraId="3B44384A" w14:textId="77777777" w:rsidR="00170BF5" w:rsidRPr="005E29B7" w:rsidRDefault="00170BF5" w:rsidP="00C00279">
                  <w:pPr>
                    <w:pStyle w:val="Tabletext"/>
                    <w:keepNext/>
                    <w:keepLines/>
                  </w:pPr>
                  <w:r w:rsidRPr="005E29B7">
                    <w:t>Frequency band (MHz)</w:t>
                  </w:r>
                </w:p>
              </w:tc>
              <w:tc>
                <w:tcPr>
                  <w:tcW w:w="2156" w:type="dxa"/>
                  <w:hideMark/>
                </w:tcPr>
                <w:p w14:paraId="433031DF" w14:textId="77777777" w:rsidR="00170BF5" w:rsidRPr="005E29B7" w:rsidRDefault="00170BF5" w:rsidP="00C00279">
                  <w:pPr>
                    <w:pStyle w:val="Tabletext"/>
                    <w:keepNext/>
                    <w:keepLines/>
                    <w:jc w:val="center"/>
                  </w:pPr>
                  <w:r w:rsidRPr="005E29B7">
                    <w:t>2-12 (TBC)</w:t>
                  </w:r>
                </w:p>
              </w:tc>
              <w:tc>
                <w:tcPr>
                  <w:tcW w:w="2019" w:type="dxa"/>
                  <w:hideMark/>
                </w:tcPr>
                <w:p w14:paraId="2AF605CA" w14:textId="77777777" w:rsidR="00170BF5" w:rsidRPr="005E29B7" w:rsidRDefault="00170BF5" w:rsidP="00C00279">
                  <w:pPr>
                    <w:pStyle w:val="Tabletext"/>
                    <w:keepNext/>
                    <w:keepLines/>
                    <w:jc w:val="center"/>
                  </w:pPr>
                  <w:r w:rsidRPr="005E29B7">
                    <w:t>2-12 (TBC)</w:t>
                  </w:r>
                </w:p>
              </w:tc>
              <w:tc>
                <w:tcPr>
                  <w:tcW w:w="2411" w:type="dxa"/>
                  <w:hideMark/>
                </w:tcPr>
                <w:p w14:paraId="3B48DEB0" w14:textId="77777777" w:rsidR="00170BF5" w:rsidRPr="005E29B7" w:rsidRDefault="00170BF5" w:rsidP="00C00279">
                  <w:pPr>
                    <w:pStyle w:val="Tabletext"/>
                    <w:keepNext/>
                    <w:keepLines/>
                    <w:jc w:val="center"/>
                  </w:pPr>
                  <w:r w:rsidRPr="005E29B7">
                    <w:t>3-30 (TBC)</w:t>
                  </w:r>
                </w:p>
              </w:tc>
            </w:tr>
            <w:tr w:rsidR="00170BF5" w:rsidRPr="005E29B7" w14:paraId="60DA4071" w14:textId="77777777" w:rsidTr="00C00279">
              <w:trPr>
                <w:jc w:val="center"/>
              </w:trPr>
              <w:tc>
                <w:tcPr>
                  <w:tcW w:w="3059" w:type="dxa"/>
                  <w:hideMark/>
                </w:tcPr>
                <w:p w14:paraId="469D7436" w14:textId="77777777" w:rsidR="00170BF5" w:rsidRPr="005E29B7" w:rsidRDefault="00170BF5" w:rsidP="00C00279">
                  <w:pPr>
                    <w:pStyle w:val="Tabletext"/>
                    <w:keepNext/>
                    <w:keepLines/>
                  </w:pPr>
                  <w:r w:rsidRPr="005E29B7">
                    <w:t>Approximate service area</w:t>
                  </w:r>
                </w:p>
              </w:tc>
              <w:tc>
                <w:tcPr>
                  <w:tcW w:w="2156" w:type="dxa"/>
                  <w:hideMark/>
                </w:tcPr>
                <w:p w14:paraId="21802558" w14:textId="77777777" w:rsidR="00170BF5" w:rsidRPr="005E29B7" w:rsidRDefault="00170BF5" w:rsidP="00C00279">
                  <w:pPr>
                    <w:pStyle w:val="Tabletext"/>
                    <w:keepNext/>
                    <w:keepLines/>
                    <w:jc w:val="center"/>
                  </w:pPr>
                  <w:r w:rsidRPr="005E29B7">
                    <w:t>Up to 80 km (ground)</w:t>
                  </w:r>
                </w:p>
                <w:p w14:paraId="4C255FC2" w14:textId="77777777" w:rsidR="00170BF5" w:rsidRPr="005E29B7" w:rsidRDefault="00170BF5" w:rsidP="00C00279">
                  <w:pPr>
                    <w:pStyle w:val="Tabletext"/>
                    <w:keepNext/>
                    <w:keepLines/>
                    <w:jc w:val="center"/>
                  </w:pPr>
                  <w:r w:rsidRPr="005E29B7">
                    <w:t>Up to 200 NM (sea)</w:t>
                  </w:r>
                </w:p>
              </w:tc>
              <w:tc>
                <w:tcPr>
                  <w:tcW w:w="2019" w:type="dxa"/>
                  <w:hideMark/>
                </w:tcPr>
                <w:p w14:paraId="50D7778F" w14:textId="77777777" w:rsidR="00170BF5" w:rsidRPr="005E29B7" w:rsidRDefault="00170BF5" w:rsidP="00C00279">
                  <w:pPr>
                    <w:pStyle w:val="Tabletext"/>
                    <w:keepNext/>
                    <w:keepLines/>
                    <w:jc w:val="center"/>
                  </w:pPr>
                  <w:r w:rsidRPr="005E29B7">
                    <w:t>Up to 300 km</w:t>
                  </w:r>
                </w:p>
              </w:tc>
              <w:tc>
                <w:tcPr>
                  <w:tcW w:w="2411" w:type="dxa"/>
                  <w:hideMark/>
                </w:tcPr>
                <w:p w14:paraId="751279DE" w14:textId="77777777" w:rsidR="00170BF5" w:rsidRPr="005E29B7" w:rsidRDefault="00170BF5" w:rsidP="00C00279">
                  <w:pPr>
                    <w:pStyle w:val="Tabletext"/>
                    <w:keepNext/>
                    <w:keepLines/>
                    <w:jc w:val="center"/>
                  </w:pPr>
                  <w:r w:rsidRPr="005E29B7">
                    <w:t>Greater than 300 km</w:t>
                  </w:r>
                </w:p>
              </w:tc>
            </w:tr>
            <w:tr w:rsidR="00170BF5" w:rsidRPr="005E29B7" w14:paraId="5FD372F6" w14:textId="77777777" w:rsidTr="00C00279">
              <w:trPr>
                <w:jc w:val="center"/>
              </w:trPr>
              <w:tc>
                <w:tcPr>
                  <w:tcW w:w="3059" w:type="dxa"/>
                  <w:hideMark/>
                </w:tcPr>
                <w:p w14:paraId="2FE72690" w14:textId="77777777" w:rsidR="00170BF5" w:rsidRPr="005E29B7" w:rsidRDefault="00170BF5" w:rsidP="00C00279">
                  <w:pPr>
                    <w:pStyle w:val="Tabletext"/>
                    <w:keepNext/>
                    <w:keepLines/>
                  </w:pPr>
                  <w:r w:rsidRPr="005E29B7">
                    <w:t>Antenna polarization</w:t>
                  </w:r>
                </w:p>
              </w:tc>
              <w:tc>
                <w:tcPr>
                  <w:tcW w:w="2156" w:type="dxa"/>
                  <w:hideMark/>
                </w:tcPr>
                <w:p w14:paraId="51BF3149" w14:textId="77777777" w:rsidR="00170BF5" w:rsidRPr="005E29B7" w:rsidRDefault="00170BF5" w:rsidP="00C00279">
                  <w:pPr>
                    <w:pStyle w:val="Tabletext"/>
                    <w:keepNext/>
                    <w:keepLines/>
                    <w:jc w:val="center"/>
                  </w:pPr>
                  <w:r w:rsidRPr="005E29B7">
                    <w:t>Vertical</w:t>
                  </w:r>
                </w:p>
              </w:tc>
              <w:tc>
                <w:tcPr>
                  <w:tcW w:w="2019" w:type="dxa"/>
                  <w:hideMark/>
                </w:tcPr>
                <w:p w14:paraId="2ED2A898" w14:textId="77777777" w:rsidR="00170BF5" w:rsidRPr="005E29B7" w:rsidRDefault="00170BF5" w:rsidP="00C00279">
                  <w:pPr>
                    <w:pStyle w:val="Tabletext"/>
                    <w:keepNext/>
                    <w:keepLines/>
                    <w:jc w:val="center"/>
                  </w:pPr>
                  <w:r w:rsidRPr="005E29B7">
                    <w:t>Vertical/horizontal</w:t>
                  </w:r>
                </w:p>
              </w:tc>
              <w:tc>
                <w:tcPr>
                  <w:tcW w:w="2411" w:type="dxa"/>
                  <w:hideMark/>
                </w:tcPr>
                <w:p w14:paraId="629A9859" w14:textId="77777777" w:rsidR="00170BF5" w:rsidRPr="005E29B7" w:rsidRDefault="00170BF5" w:rsidP="00C00279">
                  <w:pPr>
                    <w:pStyle w:val="Tabletext"/>
                    <w:keepNext/>
                    <w:keepLines/>
                    <w:jc w:val="center"/>
                  </w:pPr>
                  <w:r w:rsidRPr="005E29B7">
                    <w:t>Vertical/horizontal</w:t>
                  </w:r>
                </w:p>
              </w:tc>
            </w:tr>
            <w:tr w:rsidR="00170BF5" w:rsidRPr="005E29B7" w14:paraId="08015845" w14:textId="77777777" w:rsidTr="00C00279">
              <w:trPr>
                <w:jc w:val="center"/>
              </w:trPr>
              <w:tc>
                <w:tcPr>
                  <w:tcW w:w="3059" w:type="dxa"/>
                  <w:hideMark/>
                </w:tcPr>
                <w:p w14:paraId="4DEE1F08" w14:textId="77777777" w:rsidR="00170BF5" w:rsidRPr="005E29B7" w:rsidRDefault="00170BF5" w:rsidP="00C00279">
                  <w:pPr>
                    <w:pStyle w:val="Tabletext"/>
                    <w:keepNext/>
                    <w:keepLines/>
                  </w:pPr>
                  <w:r w:rsidRPr="005E29B7">
                    <w:t>Transmitting antenna gain (</w:t>
                  </w:r>
                  <w:proofErr w:type="spellStart"/>
                  <w:r w:rsidRPr="005E29B7">
                    <w:t>dBi</w:t>
                  </w:r>
                  <w:proofErr w:type="spellEnd"/>
                  <w:r w:rsidRPr="005E29B7">
                    <w:t>)</w:t>
                  </w:r>
                </w:p>
              </w:tc>
              <w:tc>
                <w:tcPr>
                  <w:tcW w:w="2156" w:type="dxa"/>
                  <w:hideMark/>
                </w:tcPr>
                <w:p w14:paraId="432963AD" w14:textId="77777777" w:rsidR="00170BF5" w:rsidRPr="005E29B7" w:rsidRDefault="00170BF5" w:rsidP="00C00279">
                  <w:pPr>
                    <w:pStyle w:val="Tabletext"/>
                    <w:keepNext/>
                    <w:keepLines/>
                    <w:jc w:val="center"/>
                  </w:pPr>
                  <w:r w:rsidRPr="005E29B7">
                    <w:t>1-3</w:t>
                  </w:r>
                </w:p>
              </w:tc>
              <w:tc>
                <w:tcPr>
                  <w:tcW w:w="2019" w:type="dxa"/>
                  <w:hideMark/>
                </w:tcPr>
                <w:p w14:paraId="25E1C1A9" w14:textId="77777777" w:rsidR="00170BF5" w:rsidRPr="005E29B7" w:rsidRDefault="00170BF5" w:rsidP="00C00279">
                  <w:pPr>
                    <w:pStyle w:val="Tabletext"/>
                    <w:keepNext/>
                    <w:keepLines/>
                    <w:jc w:val="center"/>
                  </w:pPr>
                  <w:r w:rsidRPr="005E29B7">
                    <w:t>1-6</w:t>
                  </w:r>
                </w:p>
              </w:tc>
              <w:tc>
                <w:tcPr>
                  <w:tcW w:w="2411" w:type="dxa"/>
                  <w:hideMark/>
                </w:tcPr>
                <w:p w14:paraId="60CF33C1" w14:textId="77777777" w:rsidR="00170BF5" w:rsidRPr="005E29B7" w:rsidRDefault="00170BF5" w:rsidP="00C00279">
                  <w:pPr>
                    <w:pStyle w:val="Tabletext"/>
                    <w:keepNext/>
                    <w:keepLines/>
                    <w:jc w:val="center"/>
                  </w:pPr>
                  <w:r w:rsidRPr="005E29B7">
                    <w:t>1-15</w:t>
                  </w:r>
                </w:p>
              </w:tc>
            </w:tr>
            <w:tr w:rsidR="00170BF5" w:rsidRPr="005E29B7" w14:paraId="313CD9C5" w14:textId="77777777" w:rsidTr="00C00279">
              <w:trPr>
                <w:jc w:val="center"/>
              </w:trPr>
              <w:tc>
                <w:tcPr>
                  <w:tcW w:w="3059" w:type="dxa"/>
                  <w:hideMark/>
                </w:tcPr>
                <w:p w14:paraId="36A40AC9" w14:textId="77777777" w:rsidR="00170BF5" w:rsidRPr="005E29B7" w:rsidRDefault="00170BF5" w:rsidP="00C00279">
                  <w:pPr>
                    <w:pStyle w:val="Tabletext"/>
                    <w:keepNext/>
                    <w:keepLines/>
                  </w:pPr>
                  <w:r w:rsidRPr="005E29B7">
                    <w:rPr>
                      <w:i/>
                      <w:iCs/>
                    </w:rPr>
                    <w:t>S</w:t>
                  </w:r>
                  <w:r w:rsidRPr="005E29B7">
                    <w:t>/</w:t>
                  </w:r>
                  <w:r w:rsidRPr="005E29B7">
                    <w:rPr>
                      <w:i/>
                      <w:iCs/>
                    </w:rPr>
                    <w:t>N</w:t>
                  </w:r>
                  <w:r w:rsidRPr="005E29B7">
                    <w:t xml:space="preserve"> per channel (dB)</w:t>
                  </w:r>
                  <w:r w:rsidRPr="005E29B7">
                    <w:rPr>
                      <w:vertAlign w:val="superscript"/>
                    </w:rPr>
                    <w:t>1</w:t>
                  </w:r>
                </w:p>
              </w:tc>
              <w:tc>
                <w:tcPr>
                  <w:tcW w:w="2156" w:type="dxa"/>
                  <w:hideMark/>
                </w:tcPr>
                <w:p w14:paraId="4E3E91F1" w14:textId="77777777" w:rsidR="00170BF5" w:rsidRPr="005E29B7" w:rsidRDefault="00170BF5" w:rsidP="00C00279">
                  <w:pPr>
                    <w:pStyle w:val="Tabletext"/>
                    <w:keepNext/>
                    <w:keepLines/>
                    <w:jc w:val="center"/>
                  </w:pPr>
                  <w:r w:rsidRPr="005E29B7">
                    <w:t>17</w:t>
                  </w:r>
                </w:p>
              </w:tc>
              <w:tc>
                <w:tcPr>
                  <w:tcW w:w="2019" w:type="dxa"/>
                  <w:hideMark/>
                </w:tcPr>
                <w:p w14:paraId="5171AAFC" w14:textId="77777777" w:rsidR="00170BF5" w:rsidRPr="005E29B7" w:rsidRDefault="00170BF5" w:rsidP="00C00279">
                  <w:pPr>
                    <w:pStyle w:val="Tabletext"/>
                    <w:keepNext/>
                    <w:keepLines/>
                    <w:jc w:val="center"/>
                  </w:pPr>
                  <w:r w:rsidRPr="005E29B7">
                    <w:t>25</w:t>
                  </w:r>
                </w:p>
              </w:tc>
              <w:tc>
                <w:tcPr>
                  <w:tcW w:w="2411" w:type="dxa"/>
                  <w:hideMark/>
                </w:tcPr>
                <w:p w14:paraId="10B9569F" w14:textId="77777777" w:rsidR="00170BF5" w:rsidRPr="005E29B7" w:rsidRDefault="00170BF5" w:rsidP="00C00279">
                  <w:pPr>
                    <w:pStyle w:val="Tabletext"/>
                    <w:keepNext/>
                    <w:keepLines/>
                    <w:jc w:val="center"/>
                  </w:pPr>
                  <w:r w:rsidRPr="005E29B7">
                    <w:t>25</w:t>
                  </w:r>
                </w:p>
              </w:tc>
            </w:tr>
            <w:tr w:rsidR="00170BF5" w:rsidRPr="005E29B7" w14:paraId="3B69955A" w14:textId="77777777" w:rsidTr="00C00279">
              <w:trPr>
                <w:trHeight w:val="510"/>
                <w:jc w:val="center"/>
              </w:trPr>
              <w:tc>
                <w:tcPr>
                  <w:tcW w:w="3059" w:type="dxa"/>
                  <w:hideMark/>
                </w:tcPr>
                <w:p w14:paraId="067B2367" w14:textId="77777777" w:rsidR="00170BF5" w:rsidRPr="005E29B7" w:rsidRDefault="00170BF5" w:rsidP="00C00279">
                  <w:pPr>
                    <w:pStyle w:val="Tabletext"/>
                    <w:keepNext/>
                    <w:keepLines/>
                  </w:pPr>
                  <w:r w:rsidRPr="005E29B7">
                    <w:t xml:space="preserve">Necessary bandwidth and </w:t>
                  </w:r>
                </w:p>
              </w:tc>
              <w:tc>
                <w:tcPr>
                  <w:tcW w:w="6586" w:type="dxa"/>
                  <w:gridSpan w:val="3"/>
                  <w:hideMark/>
                </w:tcPr>
                <w:p w14:paraId="3D09C8D0" w14:textId="77777777" w:rsidR="00170BF5" w:rsidRPr="005E29B7" w:rsidRDefault="00170BF5" w:rsidP="00C00279">
                  <w:pPr>
                    <w:pStyle w:val="Tabletext"/>
                    <w:keepNext/>
                    <w:keepLines/>
                    <w:jc w:val="center"/>
                  </w:pPr>
                  <w:r w:rsidRPr="005E29B7">
                    <w:t xml:space="preserve">SSB: 3 kHz </w:t>
                  </w:r>
                </w:p>
              </w:tc>
            </w:tr>
            <w:tr w:rsidR="00170BF5" w:rsidRPr="005E29B7" w14:paraId="2BEA8586" w14:textId="77777777" w:rsidTr="00C00279">
              <w:trPr>
                <w:trHeight w:val="510"/>
                <w:jc w:val="center"/>
              </w:trPr>
              <w:tc>
                <w:tcPr>
                  <w:tcW w:w="3059" w:type="dxa"/>
                </w:tcPr>
                <w:p w14:paraId="5C93639A" w14:textId="77777777" w:rsidR="00170BF5" w:rsidRPr="005E29B7" w:rsidRDefault="00170BF5" w:rsidP="00C00279">
                  <w:pPr>
                    <w:pStyle w:val="Tabletext"/>
                    <w:keepNext/>
                    <w:keepLines/>
                  </w:pPr>
                  <w:r w:rsidRPr="005E29B7">
                    <w:t>Type of modulation per channel</w:t>
                  </w:r>
                </w:p>
              </w:tc>
              <w:tc>
                <w:tcPr>
                  <w:tcW w:w="6586" w:type="dxa"/>
                  <w:gridSpan w:val="3"/>
                </w:tcPr>
                <w:p w14:paraId="1D60F6D8" w14:textId="77777777" w:rsidR="00170BF5" w:rsidRPr="005E29B7" w:rsidRDefault="00170BF5" w:rsidP="00C00279">
                  <w:pPr>
                    <w:pStyle w:val="Tabletext"/>
                    <w:keepNext/>
                    <w:keepLines/>
                    <w:jc w:val="center"/>
                  </w:pPr>
                  <w:r w:rsidRPr="005E29B7">
                    <w:t>3K00J2D</w:t>
                  </w:r>
                </w:p>
              </w:tc>
            </w:tr>
            <w:tr w:rsidR="00170BF5" w:rsidRPr="005E29B7" w14:paraId="2B86B5BA" w14:textId="77777777" w:rsidTr="00C00279">
              <w:trPr>
                <w:trHeight w:val="510"/>
                <w:jc w:val="center"/>
              </w:trPr>
              <w:tc>
                <w:tcPr>
                  <w:tcW w:w="3059" w:type="dxa"/>
                </w:tcPr>
                <w:p w14:paraId="5F114357" w14:textId="77777777" w:rsidR="00170BF5" w:rsidRPr="005E29B7" w:rsidRDefault="00170BF5" w:rsidP="00C00279">
                  <w:pPr>
                    <w:pStyle w:val="Tabletext"/>
                    <w:keepNext/>
                    <w:keepLines/>
                  </w:pPr>
                  <w:r w:rsidRPr="005E29B7">
                    <w:t>Sensitivity for 10 dB SINAD in 3 kHz (dBm)</w:t>
                  </w:r>
                </w:p>
              </w:tc>
              <w:tc>
                <w:tcPr>
                  <w:tcW w:w="6586" w:type="dxa"/>
                  <w:gridSpan w:val="3"/>
                </w:tcPr>
                <w:p w14:paraId="34513C65" w14:textId="77777777" w:rsidR="00170BF5" w:rsidRPr="005E29B7" w:rsidRDefault="00170BF5" w:rsidP="00C00279">
                  <w:pPr>
                    <w:pStyle w:val="Tabletext"/>
                    <w:keepNext/>
                    <w:keepLines/>
                    <w:jc w:val="center"/>
                  </w:pPr>
                  <w:r w:rsidRPr="005E29B7">
                    <w:t>-111</w:t>
                  </w:r>
                </w:p>
              </w:tc>
            </w:tr>
            <w:tr w:rsidR="00170BF5" w:rsidRPr="005E29B7" w14:paraId="68BEC35C" w14:textId="77777777" w:rsidTr="00C00279">
              <w:trPr>
                <w:trHeight w:val="510"/>
                <w:jc w:val="center"/>
              </w:trPr>
              <w:tc>
                <w:tcPr>
                  <w:tcW w:w="3059" w:type="dxa"/>
                  <w:tcBorders>
                    <w:bottom w:val="single" w:sz="4" w:space="0" w:color="auto"/>
                  </w:tcBorders>
                </w:tcPr>
                <w:p w14:paraId="69F65B89" w14:textId="77777777" w:rsidR="00170BF5" w:rsidRPr="005E29B7" w:rsidRDefault="00170BF5" w:rsidP="00C00279">
                  <w:pPr>
                    <w:pStyle w:val="Tabletext"/>
                    <w:keepNext/>
                    <w:keepLines/>
                  </w:pPr>
                  <w:r w:rsidRPr="005E29B7">
                    <w:t>Receiver IF filter bandwidth (kHz)</w:t>
                  </w:r>
                </w:p>
              </w:tc>
              <w:tc>
                <w:tcPr>
                  <w:tcW w:w="6586" w:type="dxa"/>
                  <w:gridSpan w:val="3"/>
                  <w:tcBorders>
                    <w:bottom w:val="single" w:sz="4" w:space="0" w:color="auto"/>
                  </w:tcBorders>
                </w:tcPr>
                <w:p w14:paraId="2B22951A" w14:textId="77777777" w:rsidR="00170BF5" w:rsidRPr="005E29B7" w:rsidRDefault="00170BF5" w:rsidP="00C00279">
                  <w:pPr>
                    <w:pStyle w:val="Tabletext"/>
                    <w:keepNext/>
                    <w:keepLines/>
                    <w:jc w:val="center"/>
                  </w:pPr>
                  <w:r w:rsidRPr="005E29B7">
                    <w:t>&gt; 200 kHz</w:t>
                  </w:r>
                </w:p>
              </w:tc>
            </w:tr>
            <w:tr w:rsidR="00170BF5" w:rsidRPr="00132E94" w14:paraId="7784ECCE" w14:textId="77777777" w:rsidTr="00C00279">
              <w:trPr>
                <w:trHeight w:val="510"/>
                <w:jc w:val="center"/>
              </w:trPr>
              <w:tc>
                <w:tcPr>
                  <w:tcW w:w="9645" w:type="dxa"/>
                  <w:gridSpan w:val="4"/>
                  <w:tcBorders>
                    <w:left w:val="nil"/>
                    <w:bottom w:val="nil"/>
                    <w:right w:val="nil"/>
                  </w:tcBorders>
                </w:tcPr>
                <w:p w14:paraId="7959941C" w14:textId="77777777" w:rsidR="00170BF5" w:rsidRPr="00E80558" w:rsidRDefault="00170BF5" w:rsidP="00C00279">
                  <w:pPr>
                    <w:pStyle w:val="Tablelegend"/>
                    <w:keepNext/>
                    <w:keepLines/>
                    <w:rPr>
                      <w:i/>
                      <w:iCs/>
                    </w:rPr>
                  </w:pPr>
                  <w:r w:rsidRPr="00E80558">
                    <w:rPr>
                      <w:i/>
                      <w:iCs/>
                    </w:rPr>
                    <w:lastRenderedPageBreak/>
                    <w:t>Note: 1 second interleave, 16 channels.</w:t>
                  </w:r>
                </w:p>
                <w:p w14:paraId="7C93E164" w14:textId="77777777" w:rsidR="00170BF5" w:rsidRPr="00E80558" w:rsidRDefault="00170BF5" w:rsidP="00C00279">
                  <w:pPr>
                    <w:pStyle w:val="Tablelegend"/>
                    <w:keepNext/>
                    <w:keepLines/>
                    <w:rPr>
                      <w:i/>
                      <w:iCs/>
                    </w:rPr>
                  </w:pPr>
                  <w:r w:rsidRPr="00E80558">
                    <w:rPr>
                      <w:i/>
                      <w:iCs/>
                    </w:rPr>
                    <w:t>Note: For emission type the last letter (D) refers to data transmissions.  If emission is not data (D), substitute (E) for voice, (C) for facsimile, (W) combination or (X) for cases not otherwise covered.</w:t>
                  </w:r>
                </w:p>
                <w:p w14:paraId="503AB6D5" w14:textId="77777777" w:rsidR="00170BF5" w:rsidRPr="005E29B7" w:rsidRDefault="00170BF5" w:rsidP="00C00279">
                  <w:pPr>
                    <w:pStyle w:val="Tablelegend"/>
                    <w:keepNext/>
                    <w:keepLines/>
                  </w:pPr>
                </w:p>
              </w:tc>
            </w:tr>
          </w:tbl>
          <w:p w14:paraId="77E9954D" w14:textId="3C4F7DB7" w:rsidR="0008023A" w:rsidRDefault="0008023A" w:rsidP="0008023A">
            <w:pPr>
              <w:rPr>
                <w:ins w:id="386" w:author="USA" w:date="2024-09-24T09:27:00Z"/>
                <w:b/>
                <w:sz w:val="28"/>
              </w:rPr>
            </w:pPr>
            <w:ins w:id="387" w:author="USA" w:date="2024-09-24T09:27:00Z">
              <w:r w:rsidRPr="00B6522A">
                <w:rPr>
                  <w:b/>
                  <w:bCs/>
                  <w:rPrChange w:id="388" w:author="DON CIO" w:date="2024-10-03T10:07:00Z">
                    <w:rPr/>
                  </w:rPrChange>
                </w:rPr>
                <w:t>4.1.1</w:t>
              </w:r>
              <w:r w:rsidRPr="00B6522A">
                <w:rPr>
                  <w:b/>
                  <w:bCs/>
                  <w:sz w:val="28"/>
                </w:rPr>
                <w:t xml:space="preserve"> </w:t>
              </w:r>
              <w:r w:rsidRPr="00B6522A">
                <w:rPr>
                  <w:b/>
                  <w:bCs/>
                  <w:sz w:val="28"/>
                </w:rPr>
                <w:tab/>
              </w:r>
              <w:r>
                <w:rPr>
                  <w:b/>
                  <w:sz w:val="28"/>
                </w:rPr>
                <w:t>Emission Spectrum Mask</w:t>
              </w:r>
            </w:ins>
            <w:ins w:id="389" w:author="DON CIO" w:date="2024-10-03T09:40:00Z">
              <w:r w:rsidR="009371AC">
                <w:rPr>
                  <w:b/>
                  <w:sz w:val="28"/>
                </w:rPr>
                <w:t xml:space="preserve"> for WBHF</w:t>
              </w:r>
            </w:ins>
          </w:p>
          <w:p w14:paraId="57119D9D" w14:textId="77777777" w:rsidR="0008023A" w:rsidRDefault="0008023A" w:rsidP="0008023A">
            <w:pPr>
              <w:rPr>
                <w:ins w:id="390" w:author="USA" w:date="2024-09-24T09:27:00Z"/>
              </w:rPr>
            </w:pPr>
            <w:ins w:id="391" w:author="USA" w:date="2024-09-24T09:27:00Z">
              <w:r>
                <w:t>[TBD]</w:t>
              </w:r>
            </w:ins>
          </w:p>
          <w:p w14:paraId="417D9C76" w14:textId="71109622" w:rsidR="00170BF5" w:rsidRPr="00C91295" w:rsidRDefault="00170BF5" w:rsidP="00C00279">
            <w:pPr>
              <w:pStyle w:val="Tablelegend"/>
            </w:pPr>
          </w:p>
        </w:tc>
      </w:tr>
    </w:tbl>
    <w:p w14:paraId="0A9F4565" w14:textId="7420C0C3" w:rsidR="00170BF5" w:rsidRPr="0008023A" w:rsidDel="005C6F92" w:rsidRDefault="0008023A">
      <w:pPr>
        <w:keepNext/>
        <w:keepLines/>
        <w:tabs>
          <w:tab w:val="clear" w:pos="794"/>
          <w:tab w:val="clear" w:pos="1191"/>
          <w:tab w:val="clear" w:pos="1588"/>
          <w:tab w:val="clear" w:pos="1985"/>
          <w:tab w:val="left" w:pos="1134"/>
          <w:tab w:val="left" w:pos="1871"/>
          <w:tab w:val="left" w:pos="2268"/>
        </w:tabs>
        <w:spacing w:before="200" w:after="120"/>
        <w:textAlignment w:val="auto"/>
        <w:outlineLvl w:val="1"/>
        <w:rPr>
          <w:del w:id="392" w:author="Wingo, Fumie N CIV USN SECNAV WASHINGTON DC (USA)" w:date="2024-10-07T13:47:00Z"/>
          <w:b/>
          <w:lang w:eastAsia="zh-CN"/>
          <w:rPrChange w:id="393" w:author="USA" w:date="2024-09-24T09:28:00Z">
            <w:rPr>
              <w:del w:id="394" w:author="Wingo, Fumie N CIV USN SECNAV WASHINGTON DC (USA)" w:date="2024-10-07T13:47:00Z"/>
              <w:lang w:eastAsia="zh-CN"/>
            </w:rPr>
          </w:rPrChange>
        </w:rPr>
        <w:pPrChange w:id="395" w:author="USA" w:date="2024-09-24T09:30:00Z">
          <w:pPr>
            <w:pStyle w:val="ListParagraph"/>
            <w:keepNext/>
            <w:keepLines/>
            <w:numPr>
              <w:ilvl w:val="1"/>
              <w:numId w:val="4"/>
            </w:numPr>
            <w:tabs>
              <w:tab w:val="clear" w:pos="794"/>
              <w:tab w:val="clear" w:pos="1191"/>
              <w:tab w:val="clear" w:pos="1588"/>
              <w:tab w:val="clear" w:pos="1985"/>
              <w:tab w:val="left" w:pos="1134"/>
              <w:tab w:val="left" w:pos="1871"/>
              <w:tab w:val="left" w:pos="2268"/>
            </w:tabs>
            <w:spacing w:before="200" w:after="120"/>
            <w:ind w:left="360" w:hanging="360"/>
            <w:textAlignment w:val="auto"/>
            <w:outlineLvl w:val="1"/>
          </w:pPr>
        </w:pPrChange>
      </w:pPr>
      <w:bookmarkStart w:id="396" w:name="_Hlk176791302"/>
      <w:ins w:id="397" w:author="USA" w:date="2024-09-24T09:28:00Z">
        <w:del w:id="398" w:author="Wingo, Fumie N CIV USN SECNAV WASHINGTON DC (USA)" w:date="2024-10-07T13:47:00Z">
          <w:r w:rsidRPr="0008023A" w:rsidDel="005C6F92">
            <w:rPr>
              <w:b/>
              <w:rPrChange w:id="399" w:author="USA" w:date="2024-09-24T09:28:00Z">
                <w:rPr/>
              </w:rPrChange>
            </w:rPr>
            <w:lastRenderedPageBreak/>
            <w:delText>4.2</w:delText>
          </w:r>
          <w:r w:rsidDel="005C6F92">
            <w:rPr>
              <w:b/>
            </w:rPr>
            <w:tab/>
          </w:r>
        </w:del>
      </w:ins>
      <w:del w:id="400" w:author="Wingo, Fumie N CIV USN SECNAV WASHINGTON DC (USA)" w:date="2024-10-07T13:47:00Z">
        <w:r w:rsidR="00170BF5" w:rsidRPr="0008023A" w:rsidDel="005C6F92">
          <w:rPr>
            <w:b/>
            <w:rPrChange w:id="401" w:author="USA" w:date="2024-09-24T09:28:00Z">
              <w:rPr/>
            </w:rPrChange>
          </w:rPr>
          <w:delText xml:space="preserve">Technical and operational characteristics of </w:delText>
        </w:r>
      </w:del>
      <w:ins w:id="402" w:author="USA" w:date="2024-09-24T09:32:00Z">
        <w:del w:id="403" w:author="Wingo, Fumie N CIV USN SECNAV WASHINGTON DC (USA)" w:date="2024-10-07T13:47:00Z">
          <w:r w:rsidDel="005C6F92">
            <w:rPr>
              <w:b/>
            </w:rPr>
            <w:delText xml:space="preserve">incumbent </w:delText>
          </w:r>
        </w:del>
      </w:ins>
      <w:del w:id="404" w:author="Wingo, Fumie N CIV USN SECNAV WASHINGTON DC (USA)" w:date="2024-10-07T13:47:00Z">
        <w:r w:rsidR="00170BF5" w:rsidRPr="0008023A" w:rsidDel="005C6F92">
          <w:rPr>
            <w:b/>
            <w:rPrChange w:id="405" w:author="USA" w:date="2024-09-24T09:28:00Z">
              <w:rPr/>
            </w:rPrChange>
          </w:rPr>
          <w:delText xml:space="preserve">services and systems operating in </w:delText>
        </w:r>
        <w:r w:rsidR="00170BF5" w:rsidRPr="0008023A" w:rsidDel="005C6F92">
          <w:rPr>
            <w:b/>
            <w:lang w:eastAsia="zh-CN"/>
            <w:rPrChange w:id="406" w:author="USA" w:date="2024-09-24T09:28:00Z">
              <w:rPr>
                <w:lang w:eastAsia="zh-CN"/>
              </w:rPr>
            </w:rPrChange>
          </w:rPr>
          <w:delText>Appendix 26 bands and in adjacent</w:delText>
        </w:r>
        <w:r w:rsidR="00170BF5" w:rsidRPr="0008023A" w:rsidDel="005C6F92">
          <w:rPr>
            <w:b/>
            <w:lang w:eastAsia="ja-JP"/>
            <w:rPrChange w:id="407" w:author="USA" w:date="2024-09-24T09:28:00Z">
              <w:rPr>
                <w:lang w:eastAsia="ja-JP"/>
              </w:rPr>
            </w:rPrChange>
          </w:rPr>
          <w:delText xml:space="preserve"> frequency </w:delText>
        </w:r>
        <w:r w:rsidR="00170BF5" w:rsidRPr="0008023A" w:rsidDel="005C6F92">
          <w:rPr>
            <w:b/>
            <w:lang w:eastAsia="zh-CN"/>
            <w:rPrChange w:id="408" w:author="USA" w:date="2024-09-24T09:28:00Z">
              <w:rPr>
                <w:lang w:eastAsia="zh-CN"/>
              </w:rPr>
            </w:rPrChange>
          </w:rPr>
          <w:delText xml:space="preserve">bands, as appropriate </w:delText>
        </w:r>
        <w:bookmarkEnd w:id="396"/>
      </w:del>
    </w:p>
    <w:p w14:paraId="1B35DA6F" w14:textId="16E1EE13" w:rsidR="00170BF5" w:rsidDel="00E05350" w:rsidRDefault="00170BF5" w:rsidP="00170BF5">
      <w:pPr>
        <w:keepNext/>
        <w:keepLines/>
        <w:tabs>
          <w:tab w:val="clear" w:pos="794"/>
          <w:tab w:val="clear" w:pos="1191"/>
          <w:tab w:val="clear" w:pos="1588"/>
          <w:tab w:val="clear" w:pos="1985"/>
          <w:tab w:val="left" w:pos="1134"/>
          <w:tab w:val="left" w:pos="1871"/>
          <w:tab w:val="left" w:pos="2268"/>
        </w:tabs>
        <w:spacing w:before="200" w:after="120"/>
        <w:textAlignment w:val="auto"/>
        <w:outlineLvl w:val="1"/>
        <w:rPr>
          <w:ins w:id="409" w:author="USA" w:date="2024-09-24T09:32:00Z"/>
          <w:del w:id="410" w:author="Wingo, Fumie N CIV USN SECNAV WASHINGTON DC (USA)" w:date="2024-10-07T14:29:00Z"/>
          <w:bCs/>
          <w:lang w:eastAsia="zh-CN"/>
        </w:rPr>
      </w:pPr>
      <w:del w:id="411" w:author="Wingo, Fumie N CIV USN SECNAV WASHINGTON DC (USA)" w:date="2024-10-07T14:29:00Z">
        <w:r w:rsidDel="00E05350">
          <w:rPr>
            <w:bCs/>
            <w:lang w:eastAsia="zh-CN"/>
          </w:rPr>
          <w:delText>[</w:delText>
        </w:r>
        <w:r w:rsidRPr="0057141D" w:rsidDel="00E05350">
          <w:rPr>
            <w:bCs/>
            <w:lang w:eastAsia="zh-CN"/>
          </w:rPr>
          <w:delText>TBD</w:delText>
        </w:r>
        <w:r w:rsidDel="00E05350">
          <w:rPr>
            <w:bCs/>
            <w:lang w:eastAsia="zh-CN"/>
          </w:rPr>
          <w:delText>]</w:delText>
        </w:r>
      </w:del>
    </w:p>
    <w:p w14:paraId="7A71DD58" w14:textId="22F076CC" w:rsidR="0008023A" w:rsidRPr="0008023A" w:rsidDel="005C6F92" w:rsidRDefault="0008023A" w:rsidP="00170BF5">
      <w:pPr>
        <w:keepNext/>
        <w:keepLines/>
        <w:tabs>
          <w:tab w:val="clear" w:pos="794"/>
          <w:tab w:val="clear" w:pos="1191"/>
          <w:tab w:val="clear" w:pos="1588"/>
          <w:tab w:val="clear" w:pos="1985"/>
          <w:tab w:val="left" w:pos="1134"/>
          <w:tab w:val="left" w:pos="1871"/>
          <w:tab w:val="left" w:pos="2268"/>
        </w:tabs>
        <w:spacing w:before="200" w:after="120"/>
        <w:textAlignment w:val="auto"/>
        <w:outlineLvl w:val="1"/>
        <w:rPr>
          <w:del w:id="412" w:author="Wingo, Fumie N CIV USN SECNAV WASHINGTON DC (USA)" w:date="2024-10-07T13:47:00Z"/>
          <w:bCs/>
          <w:i/>
          <w:iCs/>
          <w:lang w:eastAsia="zh-CN"/>
          <w:rPrChange w:id="413" w:author="USA" w:date="2024-09-24T09:34:00Z">
            <w:rPr>
              <w:del w:id="414" w:author="Wingo, Fumie N CIV USN SECNAV WASHINGTON DC (USA)" w:date="2024-10-07T13:47:00Z"/>
              <w:bCs/>
              <w:lang w:eastAsia="zh-CN"/>
            </w:rPr>
          </w:rPrChange>
        </w:rPr>
      </w:pPr>
      <w:ins w:id="415" w:author="USA" w:date="2024-09-24T09:34:00Z">
        <w:del w:id="416" w:author="Wingo, Fumie N CIV USN SECNAV WASHINGTON DC (USA)" w:date="2024-10-07T13:47:00Z">
          <w:r w:rsidRPr="0008023A" w:rsidDel="005C6F92">
            <w:rPr>
              <w:bCs/>
              <w:i/>
              <w:iCs/>
              <w:lang w:eastAsia="zh-CN"/>
              <w:rPrChange w:id="417" w:author="USA" w:date="2024-09-24T09:34:00Z">
                <w:rPr>
                  <w:bCs/>
                  <w:lang w:eastAsia="zh-CN"/>
                </w:rPr>
              </w:rPrChange>
            </w:rPr>
            <w:delText>Editor’s</w:delText>
          </w:r>
        </w:del>
      </w:ins>
      <w:ins w:id="418" w:author="USA" w:date="2024-09-24T09:32:00Z">
        <w:del w:id="419" w:author="Wingo, Fumie N CIV USN SECNAV WASHINGTON DC (USA)" w:date="2024-10-07T13:47:00Z">
          <w:r w:rsidRPr="0008023A" w:rsidDel="005C6F92">
            <w:rPr>
              <w:bCs/>
              <w:i/>
              <w:iCs/>
              <w:lang w:eastAsia="zh-CN"/>
              <w:rPrChange w:id="420" w:author="USA" w:date="2024-09-24T09:34:00Z">
                <w:rPr>
                  <w:bCs/>
                  <w:lang w:eastAsia="zh-CN"/>
                </w:rPr>
              </w:rPrChange>
            </w:rPr>
            <w:delText xml:space="preserve"> Note</w:delText>
          </w:r>
        </w:del>
      </w:ins>
      <w:ins w:id="421" w:author="USA" w:date="2024-09-24T09:33:00Z">
        <w:del w:id="422" w:author="Wingo, Fumie N CIV USN SECNAV WASHINGTON DC (USA)" w:date="2024-10-07T13:47:00Z">
          <w:r w:rsidRPr="0008023A" w:rsidDel="005C6F92">
            <w:rPr>
              <w:bCs/>
              <w:i/>
              <w:iCs/>
              <w:lang w:eastAsia="zh-CN"/>
              <w:rPrChange w:id="423" w:author="USA" w:date="2024-09-24T09:34:00Z">
                <w:rPr>
                  <w:bCs/>
                  <w:lang w:eastAsia="zh-CN"/>
                </w:rPr>
              </w:rPrChange>
            </w:rPr>
            <w:delText>: Awaiting documentation from the Working Parties that hold responsibility for the AM(R)S, AM(OR)S, Fixed/Mobile, Fixed Broadcasting, AMS Broadcasting, Amateur Fixed, Land Mobile Broadcasting, Mobile, Maritime Mobile and Standard Frequency and Time services.</w:delText>
          </w:r>
        </w:del>
      </w:ins>
    </w:p>
    <w:p w14:paraId="1945CB67" w14:textId="4C03B383" w:rsidR="009371AC" w:rsidRPr="006A251F" w:rsidRDefault="009371AC" w:rsidP="006A251F">
      <w:pPr>
        <w:keepNext/>
        <w:keepLines/>
        <w:tabs>
          <w:tab w:val="clear" w:pos="794"/>
          <w:tab w:val="clear" w:pos="1191"/>
          <w:tab w:val="clear" w:pos="1588"/>
          <w:tab w:val="clear" w:pos="1985"/>
          <w:tab w:val="left" w:pos="1134"/>
          <w:tab w:val="left" w:pos="1871"/>
          <w:tab w:val="left" w:pos="2268"/>
        </w:tabs>
        <w:spacing w:before="280" w:after="120"/>
        <w:outlineLvl w:val="0"/>
        <w:rPr>
          <w:ins w:id="424" w:author="DON CIO" w:date="2024-10-03T09:42:00Z"/>
          <w:b/>
          <w:sz w:val="28"/>
          <w:rPrChange w:id="425" w:author="Wingo, Fumie N CIV USN SECNAV WASHINGTON DC (USA)" w:date="2024-10-07T15:34:00Z">
            <w:rPr>
              <w:ins w:id="426" w:author="DON CIO" w:date="2024-10-03T09:42:00Z"/>
              <w:b/>
              <w:lang w:eastAsia="zh-CN"/>
            </w:rPr>
          </w:rPrChange>
        </w:rPr>
        <w:pPrChange w:id="427" w:author="Wingo, Fumie N CIV USN SECNAV WASHINGTON DC (USA)" w:date="2024-10-07T15:34:00Z">
          <w:pPr>
            <w:keepNext/>
            <w:keepLines/>
            <w:tabs>
              <w:tab w:val="clear" w:pos="794"/>
              <w:tab w:val="clear" w:pos="1191"/>
              <w:tab w:val="clear" w:pos="1588"/>
              <w:tab w:val="clear" w:pos="1985"/>
              <w:tab w:val="left" w:pos="1134"/>
              <w:tab w:val="left" w:pos="1871"/>
              <w:tab w:val="left" w:pos="2268"/>
            </w:tabs>
            <w:spacing w:before="200" w:after="120"/>
            <w:textAlignment w:val="auto"/>
            <w:outlineLvl w:val="1"/>
          </w:pPr>
        </w:pPrChange>
      </w:pPr>
      <w:ins w:id="428" w:author="DON CIO" w:date="2024-10-03T09:41:00Z">
        <w:r w:rsidRPr="006A251F">
          <w:rPr>
            <w:b/>
            <w:sz w:val="28"/>
            <w:rPrChange w:id="429" w:author="Wingo, Fumie N CIV USN SECNAV WASHINGTON DC (USA)" w:date="2024-10-07T15:34:00Z">
              <w:rPr>
                <w:b/>
                <w:lang w:eastAsia="zh-CN"/>
              </w:rPr>
            </w:rPrChange>
          </w:rPr>
          <w:t>5</w:t>
        </w:r>
        <w:del w:id="430" w:author="Wingo, Fumie N CIV USN SECNAV WASHINGTON DC (USA)" w:date="2024-10-07T15:37:00Z">
          <w:r w:rsidRPr="006A251F" w:rsidDel="00FC3D4F">
            <w:rPr>
              <w:b/>
              <w:sz w:val="28"/>
              <w:rPrChange w:id="431" w:author="Wingo, Fumie N CIV USN SECNAV WASHINGTON DC (USA)" w:date="2024-10-07T15:34:00Z">
                <w:rPr>
                  <w:b/>
                  <w:lang w:eastAsia="zh-CN"/>
                </w:rPr>
              </w:rPrChange>
            </w:rPr>
            <w:delText>.</w:delText>
          </w:r>
        </w:del>
        <w:del w:id="432" w:author="Wingo, Fumie N CIV USN SECNAV WASHINGTON DC (USA)" w:date="2024-10-07T15:34:00Z">
          <w:r w:rsidRPr="006A251F" w:rsidDel="006A251F">
            <w:rPr>
              <w:b/>
              <w:sz w:val="28"/>
              <w:rPrChange w:id="433" w:author="Wingo, Fumie N CIV USN SECNAV WASHINGTON DC (USA)" w:date="2024-10-07T15:34:00Z">
                <w:rPr>
                  <w:b/>
                  <w:lang w:eastAsia="zh-CN"/>
                </w:rPr>
              </w:rPrChange>
            </w:rPr>
            <w:delText>0</w:delText>
          </w:r>
        </w:del>
        <w:r w:rsidRPr="006A251F">
          <w:rPr>
            <w:b/>
            <w:sz w:val="28"/>
            <w:rPrChange w:id="434" w:author="Wingo, Fumie N CIV USN SECNAV WASHINGTON DC (USA)" w:date="2024-10-07T15:34:00Z">
              <w:rPr>
                <w:b/>
                <w:lang w:eastAsia="zh-CN"/>
              </w:rPr>
            </w:rPrChange>
          </w:rPr>
          <w:t xml:space="preserve"> </w:t>
        </w:r>
      </w:ins>
      <w:ins w:id="435" w:author="DON CIO" w:date="2024-10-03T10:09:00Z">
        <w:r w:rsidR="00942390" w:rsidRPr="006A251F">
          <w:rPr>
            <w:b/>
            <w:sz w:val="28"/>
            <w:rPrChange w:id="436" w:author="Wingo, Fumie N CIV USN SECNAV WASHINGTON DC (USA)" w:date="2024-10-07T15:34:00Z">
              <w:rPr>
                <w:b/>
                <w:lang w:eastAsia="zh-CN"/>
              </w:rPr>
            </w:rPrChange>
          </w:rPr>
          <w:tab/>
        </w:r>
      </w:ins>
      <w:ins w:id="437" w:author="DON CIO" w:date="2024-10-03T09:41:00Z">
        <w:r w:rsidRPr="006A251F">
          <w:rPr>
            <w:b/>
            <w:sz w:val="28"/>
            <w:rPrChange w:id="438" w:author="Wingo, Fumie N CIV USN SECNAV WASHINGTON DC (USA)" w:date="2024-10-07T15:34:00Z">
              <w:rPr>
                <w:b/>
                <w:lang w:eastAsia="zh-CN"/>
              </w:rPr>
            </w:rPrChange>
          </w:rPr>
          <w:t>Protection Criteria</w:t>
        </w:r>
      </w:ins>
    </w:p>
    <w:p w14:paraId="48C651D5" w14:textId="18D093FB" w:rsidR="009371AC" w:rsidRDefault="009371AC" w:rsidP="009371AC">
      <w:pPr>
        <w:keepNext/>
        <w:keepLines/>
        <w:tabs>
          <w:tab w:val="clear" w:pos="794"/>
          <w:tab w:val="clear" w:pos="1191"/>
          <w:tab w:val="clear" w:pos="1588"/>
          <w:tab w:val="clear" w:pos="1985"/>
          <w:tab w:val="left" w:pos="1134"/>
          <w:tab w:val="left" w:pos="1871"/>
          <w:tab w:val="left" w:pos="2268"/>
        </w:tabs>
        <w:spacing w:before="200" w:after="120"/>
        <w:ind w:left="1134" w:hanging="1134"/>
        <w:textAlignment w:val="auto"/>
        <w:outlineLvl w:val="1"/>
        <w:rPr>
          <w:ins w:id="439" w:author="DON CIO" w:date="2024-10-03T09:42:00Z"/>
          <w:b/>
          <w:lang w:eastAsia="zh-CN"/>
        </w:rPr>
      </w:pPr>
      <w:ins w:id="440" w:author="DON CIO" w:date="2024-10-03T09:42:00Z">
        <w:r>
          <w:rPr>
            <w:b/>
            <w:lang w:eastAsia="zh-CN"/>
          </w:rPr>
          <w:t>5.1</w:t>
        </w:r>
        <w:r>
          <w:rPr>
            <w:b/>
            <w:lang w:eastAsia="zh-CN"/>
          </w:rPr>
          <w:tab/>
          <w:t>WBHF Protection Criteria Considerations</w:t>
        </w:r>
      </w:ins>
    </w:p>
    <w:p w14:paraId="7B3E3BCE" w14:textId="77777777" w:rsidR="009371AC" w:rsidRPr="00BA0DC6" w:rsidRDefault="009371AC" w:rsidP="009371AC">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rPr>
          <w:ins w:id="441" w:author="DON CIO" w:date="2024-10-03T09:42:00Z"/>
        </w:rPr>
      </w:pPr>
      <w:ins w:id="442" w:author="DON CIO" w:date="2024-10-03T09:42:00Z">
        <w:r w:rsidRPr="00BA0DC6">
          <w:t>Appendix 2</w:t>
        </w:r>
        <w:r>
          <w:t>6</w:t>
        </w:r>
        <w:r w:rsidRPr="00BA0DC6">
          <w:t xml:space="preserve"> rules are based on 3 kHz channels where channels are assigned, and a spectral mask defined by the carrier frequency and/or the assigned frequency such that the spectrum emission </w:t>
        </w:r>
        <w:r>
          <w:t xml:space="preserve">limits are specified for the assigned and first, second and third adjacent </w:t>
        </w:r>
        <w:r w:rsidRPr="00BA0DC6">
          <w:t xml:space="preserve">3 kHz </w:t>
        </w:r>
        <w:r>
          <w:t>bandwidth</w:t>
        </w:r>
        <w:r w:rsidRPr="00BA0DC6">
          <w:t xml:space="preserve"> channels.  To accommodate WBHF</w:t>
        </w:r>
        <w:r>
          <w:t>,</w:t>
        </w:r>
        <w:r w:rsidRPr="00BA0DC6">
          <w:t xml:space="preserve"> Appendix 2</w:t>
        </w:r>
        <w:r>
          <w:t>6</w:t>
        </w:r>
        <w:r w:rsidRPr="00BA0DC6">
          <w:t xml:space="preserve"> will need to allow for a spectral mask definition to accommodate multiple contiguous channels configured as a single wideband channel, defined around the cent</w:t>
        </w:r>
        <w:r>
          <w:t xml:space="preserve">er </w:t>
        </w:r>
        <w:r w:rsidRPr="00BA0DC6">
          <w:t xml:space="preserve">frequency and bandwidth of the wideband channel Wideband HF will meet the same spectrum </w:t>
        </w:r>
        <w:r>
          <w:t>emission limits with respect to adjacent channels as</w:t>
        </w:r>
        <w:r w:rsidRPr="00BA0DC6">
          <w:t xml:space="preserve"> the existing 3 kHz allotments, which will ease compatibility analysis. </w:t>
        </w:r>
      </w:ins>
    </w:p>
    <w:p w14:paraId="1D894F77" w14:textId="77777777" w:rsidR="009371AC" w:rsidRPr="00BA0DC6" w:rsidRDefault="009371AC" w:rsidP="009371AC">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rPr>
          <w:ins w:id="443" w:author="DON CIO" w:date="2024-10-03T09:42:00Z"/>
        </w:rPr>
      </w:pPr>
      <w:ins w:id="444" w:author="DON CIO" w:date="2024-10-03T09:42:00Z">
        <w:r w:rsidRPr="00BA0DC6">
          <w:t xml:space="preserve">The proposed protection criteria would </w:t>
        </w:r>
        <w:r>
          <w:t xml:space="preserve">not change and would be equivalent to </w:t>
        </w:r>
        <w:r w:rsidRPr="00BA0DC6">
          <w:t>15</w:t>
        </w:r>
        <w:r>
          <w:t xml:space="preserve"> dB</w:t>
        </w:r>
        <w:r w:rsidRPr="00BA0DC6">
          <w:t xml:space="preserve"> Desired</w:t>
        </w:r>
        <w:r>
          <w:t>-</w:t>
        </w:r>
        <w:r w:rsidRPr="00BA0DC6">
          <w:t>to</w:t>
        </w:r>
        <w:r>
          <w:t>-</w:t>
        </w:r>
        <w:r w:rsidRPr="00BA0DC6">
          <w:t xml:space="preserve">Undesired (D/U) ratio per 3 kHz channel for Data on Data, Data on Voice, and Voice on Data. </w:t>
        </w:r>
        <w:r>
          <w:t>C</w:t>
        </w:r>
        <w:r w:rsidRPr="00BA0DC6">
          <w:t>onsidering wideband channels, the protection ratio would be 15</w:t>
        </w:r>
        <w:r>
          <w:t xml:space="preserve"> dB</w:t>
        </w:r>
        <w:r w:rsidRPr="00BA0DC6">
          <w:t xml:space="preserve"> D/U per 3 kHz</w:t>
        </w:r>
        <w:r>
          <w:t>.</w:t>
        </w:r>
      </w:ins>
    </w:p>
    <w:p w14:paraId="37BA4500" w14:textId="77777777" w:rsidR="009371AC" w:rsidRDefault="009371AC" w:rsidP="009371AC">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rPr>
          <w:ins w:id="445" w:author="DON CIO" w:date="2024-10-03T09:46:00Z"/>
        </w:rPr>
      </w:pPr>
      <w:ins w:id="446" w:author="DON CIO" w:date="2024-10-03T09:42:00Z">
        <w:r w:rsidRPr="00BA0DC6">
          <w:t xml:space="preserve">The proposed power spectral density (W/kHz) would </w:t>
        </w:r>
        <w:r>
          <w:t>not exceed</w:t>
        </w:r>
        <w:r w:rsidRPr="00BA0DC6">
          <w:t xml:space="preserve"> the existing HFDL and HF Voice frequencies authorized in </w:t>
        </w:r>
        <w:r>
          <w:t>Appendix 26</w:t>
        </w:r>
        <w:r w:rsidRPr="00BA0DC6">
          <w:t xml:space="preserve">. This would be </w:t>
        </w:r>
        <w:r>
          <w:t>6</w:t>
        </w:r>
        <w:r w:rsidRPr="00BA0DC6">
          <w:t xml:space="preserve"> kW/3kHz for the Aeronautical Station and </w:t>
        </w:r>
        <w:r>
          <w:t>4</w:t>
        </w:r>
        <w:r w:rsidRPr="00BA0DC6">
          <w:t xml:space="preserve">00 W/3 kHz for the Aircraft station. When a larger bandwidth is used, the total </w:t>
        </w:r>
        <w:r>
          <w:t>peak envelope power may</w:t>
        </w:r>
        <w:r w:rsidRPr="00BA0DC6">
          <w:t xml:space="preserve"> increase</w:t>
        </w:r>
        <w:r>
          <w:t>,</w:t>
        </w:r>
        <w:r w:rsidRPr="00BA0DC6">
          <w:t xml:space="preserve"> but the power spectral density would </w:t>
        </w:r>
        <w:r>
          <w:t>not exceed the current levels seen in each 3 kHz bandwidth</w:t>
        </w:r>
        <w:r w:rsidRPr="00BA0DC6">
          <w:t xml:space="preserve">. </w:t>
        </w:r>
      </w:ins>
    </w:p>
    <w:p w14:paraId="351026AA" w14:textId="0445D263" w:rsidR="006F7A11" w:rsidRPr="00BA0DC6" w:rsidRDefault="006F7A11" w:rsidP="009371AC">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rPr>
          <w:ins w:id="447" w:author="DON CIO" w:date="2024-10-03T09:42:00Z"/>
        </w:rPr>
      </w:pPr>
      <w:ins w:id="448" w:author="DON CIO" w:date="2024-10-03T09:46:00Z">
        <w:r>
          <w:t>[TBD] – Additional Considerations</w:t>
        </w:r>
        <w:r w:rsidR="00B2580F">
          <w:t xml:space="preserve"> and characteristics</w:t>
        </w:r>
      </w:ins>
    </w:p>
    <w:p w14:paraId="650BD815" w14:textId="109E5C83" w:rsidR="00053F76" w:rsidRPr="00FC3D4F" w:rsidDel="0056473A" w:rsidRDefault="00170BF5" w:rsidP="00FC3D4F">
      <w:pPr>
        <w:keepNext/>
        <w:keepLines/>
        <w:tabs>
          <w:tab w:val="clear" w:pos="794"/>
          <w:tab w:val="clear" w:pos="1191"/>
          <w:tab w:val="clear" w:pos="1588"/>
          <w:tab w:val="clear" w:pos="1985"/>
          <w:tab w:val="left" w:pos="1134"/>
          <w:tab w:val="left" w:pos="1871"/>
          <w:tab w:val="left" w:pos="2268"/>
        </w:tabs>
        <w:spacing w:before="280" w:after="120"/>
        <w:outlineLvl w:val="0"/>
        <w:rPr>
          <w:ins w:id="449" w:author="USA" w:date="2024-09-24T09:34:00Z"/>
          <w:del w:id="450" w:author="Wingo, Fumie N CIV USN SECNAV WASHINGTON DC (USA)" w:date="2024-10-07T13:48:00Z"/>
          <w:b/>
          <w:sz w:val="28"/>
          <w:rPrChange w:id="451" w:author="Wingo, Fumie N CIV USN SECNAV WASHINGTON DC (USA)" w:date="2024-10-07T15:36:00Z">
            <w:rPr>
              <w:ins w:id="452" w:author="USA" w:date="2024-09-24T09:34:00Z"/>
              <w:del w:id="453" w:author="Wingo, Fumie N CIV USN SECNAV WASHINGTON DC (USA)" w:date="2024-10-07T13:48:00Z"/>
              <w:lang w:eastAsia="zh-CN"/>
            </w:rPr>
          </w:rPrChange>
        </w:rPr>
        <w:pPrChange w:id="454" w:author="Wingo, Fumie N CIV USN SECNAV WASHINGTON DC (USA)" w:date="2024-10-07T15:36:00Z">
          <w:pPr>
            <w:pStyle w:val="ListParagraph"/>
            <w:keepNext/>
            <w:keepLines/>
            <w:numPr>
              <w:ilvl w:val="1"/>
              <w:numId w:val="4"/>
            </w:numPr>
            <w:tabs>
              <w:tab w:val="clear" w:pos="794"/>
              <w:tab w:val="clear" w:pos="1191"/>
              <w:tab w:val="clear" w:pos="1588"/>
              <w:tab w:val="clear" w:pos="1985"/>
              <w:tab w:val="left" w:pos="1134"/>
              <w:tab w:val="left" w:pos="1871"/>
              <w:tab w:val="left" w:pos="2268"/>
            </w:tabs>
            <w:spacing w:before="200" w:after="120"/>
            <w:ind w:left="360" w:hanging="360"/>
            <w:textAlignment w:val="auto"/>
            <w:outlineLvl w:val="1"/>
          </w:pPr>
        </w:pPrChange>
      </w:pPr>
      <w:del w:id="455" w:author="Wingo, Fumie N CIV USN SECNAV WASHINGTON DC (USA)" w:date="2024-10-07T13:48:00Z">
        <w:r w:rsidRPr="00FC3D4F" w:rsidDel="0056473A">
          <w:rPr>
            <w:b/>
            <w:sz w:val="28"/>
            <w:rPrChange w:id="456" w:author="Wingo, Fumie N CIV USN SECNAV WASHINGTON DC (USA)" w:date="2024-10-07T15:36:00Z">
              <w:rPr>
                <w:lang w:eastAsia="zh-CN"/>
              </w:rPr>
            </w:rPrChange>
          </w:rPr>
          <w:delText>4.3</w:delText>
        </w:r>
      </w:del>
      <w:ins w:id="457" w:author="DON CIO" w:date="2024-10-03T09:46:00Z">
        <w:del w:id="458" w:author="Wingo, Fumie N CIV USN SECNAV WASHINGTON DC (USA)" w:date="2024-10-07T13:48:00Z">
          <w:r w:rsidR="006F7A11" w:rsidRPr="00FC3D4F" w:rsidDel="0056473A">
            <w:rPr>
              <w:b/>
              <w:sz w:val="28"/>
              <w:rPrChange w:id="459" w:author="Wingo, Fumie N CIV USN SECNAV WASHINGTON DC (USA)" w:date="2024-10-07T15:36:00Z">
                <w:rPr>
                  <w:b/>
                  <w:lang w:eastAsia="zh-CN"/>
                </w:rPr>
              </w:rPrChange>
            </w:rPr>
            <w:delText>5.2</w:delText>
          </w:r>
        </w:del>
      </w:ins>
      <w:del w:id="460" w:author="Wingo, Fumie N CIV USN SECNAV WASHINGTON DC (USA)" w:date="2024-10-07T13:48:00Z">
        <w:r w:rsidRPr="00FC3D4F" w:rsidDel="0056473A">
          <w:rPr>
            <w:b/>
            <w:sz w:val="28"/>
            <w:rPrChange w:id="461" w:author="Wingo, Fumie N CIV USN SECNAV WASHINGTON DC (USA)" w:date="2024-10-07T15:36:00Z">
              <w:rPr>
                <w:lang w:eastAsia="zh-CN"/>
              </w:rPr>
            </w:rPrChange>
          </w:rPr>
          <w:delText xml:space="preserve"> </w:delText>
        </w:r>
      </w:del>
      <w:ins w:id="462" w:author="DON CIO" w:date="2024-10-03T10:09:00Z">
        <w:del w:id="463" w:author="Wingo, Fumie N CIV USN SECNAV WASHINGTON DC (USA)" w:date="2024-10-07T13:48:00Z">
          <w:r w:rsidR="00942390" w:rsidRPr="00FC3D4F" w:rsidDel="0056473A">
            <w:rPr>
              <w:b/>
              <w:sz w:val="28"/>
              <w:rPrChange w:id="464" w:author="Wingo, Fumie N CIV USN SECNAV WASHINGTON DC (USA)" w:date="2024-10-07T15:36:00Z">
                <w:rPr>
                  <w:b/>
                  <w:lang w:eastAsia="zh-CN"/>
                </w:rPr>
              </w:rPrChange>
            </w:rPr>
            <w:tab/>
          </w:r>
        </w:del>
      </w:ins>
      <w:ins w:id="465" w:author="USA" w:date="2024-09-24T07:14:00Z">
        <w:del w:id="466" w:author="Wingo, Fumie N CIV USN SECNAV WASHINGTON DC (USA)" w:date="2024-10-07T13:48:00Z">
          <w:r w:rsidR="00053F76" w:rsidRPr="00FC3D4F" w:rsidDel="0056473A">
            <w:rPr>
              <w:b/>
              <w:sz w:val="28"/>
              <w:rPrChange w:id="467" w:author="Wingo, Fumie N CIV USN SECNAV WASHINGTON DC (USA)" w:date="2024-10-07T15:36:00Z">
                <w:rPr>
                  <w:lang w:eastAsia="zh-CN"/>
                </w:rPr>
              </w:rPrChange>
            </w:rPr>
            <w:delText xml:space="preserve">Protection criteria </w:delText>
          </w:r>
          <w:r w:rsidR="00053F76" w:rsidRPr="00FC3D4F" w:rsidDel="0056473A">
            <w:rPr>
              <w:b/>
              <w:sz w:val="28"/>
              <w:rPrChange w:id="468" w:author="Wingo, Fumie N CIV USN SECNAV WASHINGTON DC (USA)" w:date="2024-10-07T15:36:00Z">
                <w:rPr/>
              </w:rPrChange>
            </w:rPr>
            <w:delText xml:space="preserve">of </w:delText>
          </w:r>
        </w:del>
      </w:ins>
      <w:ins w:id="469" w:author="USA" w:date="2024-09-24T09:34:00Z">
        <w:del w:id="470" w:author="Wingo, Fumie N CIV USN SECNAV WASHINGTON DC (USA)" w:date="2024-10-07T13:48:00Z">
          <w:r w:rsidR="0008023A" w:rsidRPr="00FC3D4F" w:rsidDel="0056473A">
            <w:rPr>
              <w:b/>
              <w:sz w:val="28"/>
              <w:rPrChange w:id="471" w:author="Wingo, Fumie N CIV USN SECNAV WASHINGTON DC (USA)" w:date="2024-10-07T15:36:00Z">
                <w:rPr/>
              </w:rPrChange>
            </w:rPr>
            <w:delText xml:space="preserve">incumbent </w:delText>
          </w:r>
        </w:del>
      </w:ins>
      <w:ins w:id="472" w:author="USA" w:date="2024-09-24T07:14:00Z">
        <w:del w:id="473" w:author="Wingo, Fumie N CIV USN SECNAV WASHINGTON DC (USA)" w:date="2024-10-07T13:48:00Z">
          <w:r w:rsidR="00053F76" w:rsidRPr="00FC3D4F" w:rsidDel="0056473A">
            <w:rPr>
              <w:b/>
              <w:sz w:val="28"/>
              <w:rPrChange w:id="474" w:author="Wingo, Fumie N CIV USN SECNAV WASHINGTON DC (USA)" w:date="2024-10-07T15:36:00Z">
                <w:rPr/>
              </w:rPrChange>
            </w:rPr>
            <w:delText xml:space="preserve">services and systems operating in </w:delText>
          </w:r>
          <w:r w:rsidR="00053F76" w:rsidRPr="00FC3D4F" w:rsidDel="0056473A">
            <w:rPr>
              <w:b/>
              <w:sz w:val="28"/>
              <w:rPrChange w:id="475" w:author="Wingo, Fumie N CIV USN SECNAV WASHINGTON DC (USA)" w:date="2024-10-07T15:36:00Z">
                <w:rPr>
                  <w:lang w:eastAsia="zh-CN"/>
                </w:rPr>
              </w:rPrChange>
            </w:rPr>
            <w:delText>Appendix 26 bands and in adjacent</w:delText>
          </w:r>
          <w:r w:rsidR="00053F76" w:rsidRPr="00FC3D4F" w:rsidDel="0056473A">
            <w:rPr>
              <w:b/>
              <w:sz w:val="28"/>
              <w:rPrChange w:id="476" w:author="Wingo, Fumie N CIV USN SECNAV WASHINGTON DC (USA)" w:date="2024-10-07T15:36:00Z">
                <w:rPr>
                  <w:lang w:eastAsia="ja-JP"/>
                </w:rPr>
              </w:rPrChange>
            </w:rPr>
            <w:delText xml:space="preserve"> frequency </w:delText>
          </w:r>
          <w:r w:rsidR="00053F76" w:rsidRPr="00FC3D4F" w:rsidDel="0056473A">
            <w:rPr>
              <w:b/>
              <w:sz w:val="28"/>
              <w:rPrChange w:id="477" w:author="Wingo, Fumie N CIV USN SECNAV WASHINGTON DC (USA)" w:date="2024-10-07T15:36:00Z">
                <w:rPr>
                  <w:lang w:eastAsia="zh-CN"/>
                </w:rPr>
              </w:rPrChange>
            </w:rPr>
            <w:delText>bands,</w:delText>
          </w:r>
        </w:del>
      </w:ins>
    </w:p>
    <w:p w14:paraId="30B08EE0" w14:textId="12379853" w:rsidR="0008023A" w:rsidRPr="00FC3D4F" w:rsidDel="0056473A" w:rsidRDefault="0011311B" w:rsidP="00FC3D4F">
      <w:pPr>
        <w:keepNext/>
        <w:keepLines/>
        <w:tabs>
          <w:tab w:val="clear" w:pos="794"/>
          <w:tab w:val="clear" w:pos="1191"/>
          <w:tab w:val="clear" w:pos="1588"/>
          <w:tab w:val="clear" w:pos="1985"/>
          <w:tab w:val="left" w:pos="1134"/>
          <w:tab w:val="left" w:pos="1871"/>
          <w:tab w:val="left" w:pos="2268"/>
        </w:tabs>
        <w:spacing w:before="280" w:after="120"/>
        <w:outlineLvl w:val="0"/>
        <w:rPr>
          <w:ins w:id="478" w:author="USA" w:date="2024-09-24T09:34:00Z"/>
          <w:del w:id="479" w:author="Wingo, Fumie N CIV USN SECNAV WASHINGTON DC (USA)" w:date="2024-10-07T13:48:00Z"/>
          <w:b/>
          <w:sz w:val="28"/>
          <w:rPrChange w:id="480" w:author="Wingo, Fumie N CIV USN SECNAV WASHINGTON DC (USA)" w:date="2024-10-07T15:36:00Z">
            <w:rPr>
              <w:ins w:id="481" w:author="USA" w:date="2024-09-24T09:34:00Z"/>
              <w:del w:id="482" w:author="Wingo, Fumie N CIV USN SECNAV WASHINGTON DC (USA)" w:date="2024-10-07T13:48:00Z"/>
              <w:bCs/>
              <w:lang w:eastAsia="zh-CN"/>
            </w:rPr>
          </w:rPrChange>
        </w:rPr>
        <w:pPrChange w:id="483" w:author="Wingo, Fumie N CIV USN SECNAV WASHINGTON DC (USA)" w:date="2024-10-07T15:36:00Z">
          <w:pPr>
            <w:pStyle w:val="ListParagraph"/>
            <w:keepNext/>
            <w:keepLines/>
            <w:numPr>
              <w:ilvl w:val="1"/>
              <w:numId w:val="4"/>
            </w:numPr>
            <w:tabs>
              <w:tab w:val="clear" w:pos="794"/>
              <w:tab w:val="clear" w:pos="1191"/>
              <w:tab w:val="clear" w:pos="1588"/>
              <w:tab w:val="clear" w:pos="1985"/>
              <w:tab w:val="left" w:pos="1134"/>
              <w:tab w:val="left" w:pos="1871"/>
              <w:tab w:val="left" w:pos="2268"/>
            </w:tabs>
            <w:spacing w:before="200" w:after="120"/>
            <w:ind w:left="360" w:hanging="360"/>
            <w:textAlignment w:val="auto"/>
            <w:outlineLvl w:val="1"/>
          </w:pPr>
        </w:pPrChange>
      </w:pPr>
      <w:ins w:id="484" w:author="USA" w:date="2024-09-24T09:35:00Z">
        <w:del w:id="485" w:author="Wingo, Fumie N CIV USN SECNAV WASHINGTON DC (USA)" w:date="2024-10-07T13:48:00Z">
          <w:r w:rsidRPr="00FC3D4F" w:rsidDel="0056473A">
            <w:rPr>
              <w:b/>
              <w:sz w:val="28"/>
              <w:rPrChange w:id="486" w:author="Wingo, Fumie N CIV USN SECNAV WASHINGTON DC (USA)" w:date="2024-10-07T15:36:00Z">
                <w:rPr>
                  <w:b/>
                  <w:lang w:eastAsia="zh-CN"/>
                </w:rPr>
              </w:rPrChange>
            </w:rPr>
            <w:delText>[TBD]</w:delText>
          </w:r>
        </w:del>
      </w:ins>
    </w:p>
    <w:p w14:paraId="2F610DC8" w14:textId="6F570128" w:rsidR="0008023A" w:rsidRPr="00FC3D4F" w:rsidDel="0056473A" w:rsidRDefault="0008023A" w:rsidP="00FC3D4F">
      <w:pPr>
        <w:keepNext/>
        <w:keepLines/>
        <w:tabs>
          <w:tab w:val="clear" w:pos="794"/>
          <w:tab w:val="clear" w:pos="1191"/>
          <w:tab w:val="clear" w:pos="1588"/>
          <w:tab w:val="clear" w:pos="1985"/>
          <w:tab w:val="left" w:pos="1134"/>
          <w:tab w:val="left" w:pos="1871"/>
          <w:tab w:val="left" w:pos="2268"/>
        </w:tabs>
        <w:spacing w:before="280" w:after="120"/>
        <w:outlineLvl w:val="0"/>
        <w:rPr>
          <w:ins w:id="487" w:author="DON CIO" w:date="2024-10-03T09:43:00Z"/>
          <w:del w:id="488" w:author="Wingo, Fumie N CIV USN SECNAV WASHINGTON DC (USA)" w:date="2024-10-07T13:48:00Z"/>
          <w:b/>
          <w:sz w:val="28"/>
          <w:rPrChange w:id="489" w:author="Wingo, Fumie N CIV USN SECNAV WASHINGTON DC (USA)" w:date="2024-10-07T15:36:00Z">
            <w:rPr>
              <w:ins w:id="490" w:author="DON CIO" w:date="2024-10-03T09:43:00Z"/>
              <w:del w:id="491" w:author="Wingo, Fumie N CIV USN SECNAV WASHINGTON DC (USA)" w:date="2024-10-07T13:48:00Z"/>
              <w:bCs/>
              <w:i/>
              <w:iCs/>
              <w:lang w:eastAsia="zh-CN"/>
            </w:rPr>
          </w:rPrChange>
        </w:rPr>
        <w:pPrChange w:id="492" w:author="Wingo, Fumie N CIV USN SECNAV WASHINGTON DC (USA)" w:date="2024-10-07T15:36:00Z">
          <w:pPr>
            <w:keepNext/>
            <w:keepLines/>
            <w:tabs>
              <w:tab w:val="clear" w:pos="794"/>
              <w:tab w:val="clear" w:pos="1191"/>
              <w:tab w:val="clear" w:pos="1588"/>
              <w:tab w:val="clear" w:pos="1985"/>
              <w:tab w:val="left" w:pos="1134"/>
              <w:tab w:val="left" w:pos="1871"/>
              <w:tab w:val="left" w:pos="2268"/>
            </w:tabs>
            <w:spacing w:before="200" w:after="120"/>
            <w:textAlignment w:val="auto"/>
            <w:outlineLvl w:val="1"/>
          </w:pPr>
        </w:pPrChange>
      </w:pPr>
      <w:ins w:id="493" w:author="USA" w:date="2024-09-24T09:34:00Z">
        <w:del w:id="494" w:author="Wingo, Fumie N CIV USN SECNAV WASHINGTON DC (USA)" w:date="2024-10-07T13:48:00Z">
          <w:r w:rsidRPr="00FC3D4F" w:rsidDel="0056473A">
            <w:rPr>
              <w:b/>
              <w:sz w:val="28"/>
              <w:rPrChange w:id="495" w:author="Wingo, Fumie N CIV USN SECNAV WASHINGTON DC (USA)" w:date="2024-10-07T15:36:00Z">
                <w:rPr>
                  <w:b/>
                  <w:lang w:eastAsia="zh-CN"/>
                </w:rPr>
              </w:rPrChange>
            </w:rPr>
            <w:delText>Editor’s Note: Awaiting documentation from the Working Parties that hold responsibility for the AM(R)S, AM(OR)S, Fixed/Mobile, Fixed Broadcasting, AMS Broadcasting, Amateur Fixed, Land Mobile Broadcasting, Mobile, Maritime Mobile and Standard Frequency and Time services.</w:delText>
          </w:r>
        </w:del>
      </w:ins>
    </w:p>
    <w:p w14:paraId="1F70B56F" w14:textId="3ABE2B76" w:rsidR="009371AC" w:rsidRPr="00FC3D4F" w:rsidRDefault="006F7A11" w:rsidP="00FC3D4F">
      <w:pPr>
        <w:keepNext/>
        <w:keepLines/>
        <w:tabs>
          <w:tab w:val="clear" w:pos="794"/>
          <w:tab w:val="clear" w:pos="1191"/>
          <w:tab w:val="clear" w:pos="1588"/>
          <w:tab w:val="clear" w:pos="1985"/>
          <w:tab w:val="left" w:pos="1134"/>
          <w:tab w:val="left" w:pos="1871"/>
          <w:tab w:val="left" w:pos="2268"/>
        </w:tabs>
        <w:spacing w:before="280" w:after="120"/>
        <w:outlineLvl w:val="0"/>
        <w:rPr>
          <w:ins w:id="496" w:author="USA" w:date="2024-09-24T07:14:00Z"/>
          <w:b/>
          <w:sz w:val="28"/>
          <w:rPrChange w:id="497" w:author="Wingo, Fumie N CIV USN SECNAV WASHINGTON DC (USA)" w:date="2024-10-07T15:36:00Z">
            <w:rPr>
              <w:ins w:id="498" w:author="USA" w:date="2024-09-24T07:14:00Z"/>
              <w:bCs/>
              <w:lang w:eastAsia="zh-CN"/>
            </w:rPr>
          </w:rPrChange>
        </w:rPr>
        <w:pPrChange w:id="499" w:author="Wingo, Fumie N CIV USN SECNAV WASHINGTON DC (USA)" w:date="2024-10-07T15:36:00Z">
          <w:pPr>
            <w:pStyle w:val="ListParagraph"/>
            <w:keepNext/>
            <w:keepLines/>
            <w:numPr>
              <w:ilvl w:val="1"/>
              <w:numId w:val="4"/>
            </w:numPr>
            <w:tabs>
              <w:tab w:val="clear" w:pos="794"/>
              <w:tab w:val="clear" w:pos="1191"/>
              <w:tab w:val="clear" w:pos="1588"/>
              <w:tab w:val="clear" w:pos="1985"/>
              <w:tab w:val="left" w:pos="1134"/>
              <w:tab w:val="left" w:pos="1871"/>
              <w:tab w:val="left" w:pos="2268"/>
            </w:tabs>
            <w:spacing w:before="200" w:after="120"/>
            <w:ind w:left="360" w:hanging="360"/>
            <w:textAlignment w:val="auto"/>
            <w:outlineLvl w:val="1"/>
          </w:pPr>
        </w:pPrChange>
      </w:pPr>
      <w:ins w:id="500" w:author="DON CIO" w:date="2024-10-03T09:46:00Z">
        <w:r w:rsidRPr="00FC3D4F">
          <w:rPr>
            <w:b/>
            <w:sz w:val="28"/>
            <w:rPrChange w:id="501" w:author="Wingo, Fumie N CIV USN SECNAV WASHINGTON DC (USA)" w:date="2024-10-07T15:36:00Z">
              <w:rPr>
                <w:b/>
                <w:lang w:eastAsia="zh-CN"/>
              </w:rPr>
            </w:rPrChange>
          </w:rPr>
          <w:t>6</w:t>
        </w:r>
      </w:ins>
      <w:ins w:id="502" w:author="DON CIO" w:date="2024-10-03T09:43:00Z">
        <w:del w:id="503" w:author="Wingo, Fumie N CIV USN SECNAV WASHINGTON DC (USA)" w:date="2024-10-07T15:37:00Z">
          <w:r w:rsidR="009371AC" w:rsidRPr="00FC3D4F" w:rsidDel="00FC3D4F">
            <w:rPr>
              <w:b/>
              <w:sz w:val="28"/>
              <w:rPrChange w:id="504" w:author="Wingo, Fumie N CIV USN SECNAV WASHINGTON DC (USA)" w:date="2024-10-07T15:36:00Z">
                <w:rPr>
                  <w:bCs/>
                  <w:i/>
                  <w:iCs/>
                  <w:lang w:eastAsia="zh-CN"/>
                </w:rPr>
              </w:rPrChange>
            </w:rPr>
            <w:delText>.</w:delText>
          </w:r>
        </w:del>
        <w:r w:rsidR="009371AC" w:rsidRPr="00FC3D4F">
          <w:rPr>
            <w:b/>
            <w:sz w:val="28"/>
            <w:rPrChange w:id="505" w:author="Wingo, Fumie N CIV USN SECNAV WASHINGTON DC (USA)" w:date="2024-10-07T15:36:00Z">
              <w:rPr>
                <w:bCs/>
                <w:i/>
                <w:iCs/>
                <w:lang w:eastAsia="zh-CN"/>
              </w:rPr>
            </w:rPrChange>
          </w:rPr>
          <w:t xml:space="preserve"> </w:t>
        </w:r>
      </w:ins>
      <w:ins w:id="506" w:author="DON CIO" w:date="2024-10-03T10:09:00Z">
        <w:r w:rsidR="00942390" w:rsidRPr="00FC3D4F">
          <w:rPr>
            <w:b/>
            <w:sz w:val="28"/>
            <w:rPrChange w:id="507" w:author="Wingo, Fumie N CIV USN SECNAV WASHINGTON DC (USA)" w:date="2024-10-07T15:36:00Z">
              <w:rPr>
                <w:b/>
                <w:lang w:eastAsia="zh-CN"/>
              </w:rPr>
            </w:rPrChange>
          </w:rPr>
          <w:tab/>
        </w:r>
      </w:ins>
      <w:ins w:id="508" w:author="DON CIO" w:date="2024-10-03T09:43:00Z">
        <w:r w:rsidR="009371AC" w:rsidRPr="00FC3D4F">
          <w:rPr>
            <w:b/>
            <w:sz w:val="28"/>
            <w:rPrChange w:id="509" w:author="Wingo, Fumie N CIV USN SECNAV WASHINGTON DC (USA)" w:date="2024-10-07T15:36:00Z">
              <w:rPr>
                <w:bCs/>
                <w:i/>
                <w:iCs/>
                <w:lang w:eastAsia="zh-CN"/>
              </w:rPr>
            </w:rPrChange>
          </w:rPr>
          <w:t>Propagation</w:t>
        </w:r>
      </w:ins>
    </w:p>
    <w:p w14:paraId="7C098446" w14:textId="4965F4B1" w:rsidR="00170BF5" w:rsidDel="009371AC" w:rsidRDefault="00053F76" w:rsidP="00170BF5">
      <w:pPr>
        <w:keepNext/>
        <w:keepLines/>
        <w:tabs>
          <w:tab w:val="clear" w:pos="794"/>
          <w:tab w:val="clear" w:pos="1191"/>
          <w:tab w:val="clear" w:pos="1588"/>
          <w:tab w:val="clear" w:pos="1985"/>
          <w:tab w:val="left" w:pos="1134"/>
          <w:tab w:val="left" w:pos="1871"/>
          <w:tab w:val="left" w:pos="2268"/>
        </w:tabs>
        <w:spacing w:before="200" w:after="120"/>
        <w:ind w:left="1134" w:hanging="1134"/>
        <w:textAlignment w:val="auto"/>
        <w:outlineLvl w:val="1"/>
        <w:rPr>
          <w:del w:id="510" w:author="DON CIO" w:date="2024-10-03T09:42:00Z"/>
          <w:b/>
          <w:lang w:eastAsia="zh-CN"/>
        </w:rPr>
      </w:pPr>
      <w:commentRangeStart w:id="511"/>
      <w:ins w:id="512" w:author="USA" w:date="2024-09-24T07:14:00Z">
        <w:del w:id="513" w:author="DON CIO" w:date="2024-10-03T09:42:00Z">
          <w:r w:rsidDel="009371AC">
            <w:rPr>
              <w:b/>
              <w:lang w:eastAsia="zh-CN"/>
            </w:rPr>
            <w:delText>4.</w:delText>
          </w:r>
        </w:del>
        <w:del w:id="514" w:author="DON CIO" w:date="2024-10-03T09:39:00Z">
          <w:r w:rsidDel="009371AC">
            <w:rPr>
              <w:b/>
              <w:lang w:eastAsia="zh-CN"/>
            </w:rPr>
            <w:delText>3.</w:delText>
          </w:r>
        </w:del>
      </w:ins>
      <w:ins w:id="515" w:author="USA" w:date="2024-09-24T09:26:00Z">
        <w:del w:id="516" w:author="DON CIO" w:date="2024-10-03T09:39:00Z">
          <w:r w:rsidR="0008023A" w:rsidDel="009371AC">
            <w:rPr>
              <w:b/>
              <w:lang w:eastAsia="zh-CN"/>
            </w:rPr>
            <w:delText>2</w:delText>
          </w:r>
        </w:del>
      </w:ins>
      <w:commentRangeEnd w:id="511"/>
      <w:del w:id="517" w:author="DON CIO" w:date="2024-10-03T09:39:00Z">
        <w:r w:rsidR="00062053" w:rsidDel="009371AC">
          <w:rPr>
            <w:rStyle w:val="CommentReference"/>
          </w:rPr>
          <w:commentReference w:id="511"/>
        </w:r>
      </w:del>
      <w:ins w:id="518" w:author="USA" w:date="2024-09-24T07:14:00Z">
        <w:del w:id="519" w:author="DON CIO" w:date="2024-10-03T09:42:00Z">
          <w:r w:rsidDel="009371AC">
            <w:rPr>
              <w:b/>
              <w:lang w:eastAsia="zh-CN"/>
            </w:rPr>
            <w:tab/>
          </w:r>
        </w:del>
      </w:ins>
      <w:ins w:id="520" w:author="USA" w:date="2024-09-24T09:24:00Z">
        <w:del w:id="521" w:author="DON CIO" w:date="2024-10-03T09:42:00Z">
          <w:r w:rsidR="0008023A" w:rsidDel="009371AC">
            <w:rPr>
              <w:b/>
              <w:lang w:eastAsia="zh-CN"/>
            </w:rPr>
            <w:delText xml:space="preserve">WBHF </w:delText>
          </w:r>
        </w:del>
      </w:ins>
      <w:del w:id="522" w:author="DON CIO" w:date="2024-10-03T09:42:00Z">
        <w:r w:rsidR="00170BF5" w:rsidDel="009371AC">
          <w:rPr>
            <w:b/>
            <w:lang w:eastAsia="zh-CN"/>
          </w:rPr>
          <w:delText>Protection Criteria Considerations</w:delText>
        </w:r>
      </w:del>
    </w:p>
    <w:p w14:paraId="734580BF" w14:textId="77777777" w:rsidR="007A6D11" w:rsidRDefault="00B87957" w:rsidP="00170BF5">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rPr>
          <w:ins w:id="523" w:author="Wingo, Fumie N CIV USN SECNAV WASHINGTON DC (USA)" w:date="2024-10-07T15:30:00Z"/>
        </w:rPr>
      </w:pPr>
      <w:ins w:id="524" w:author="Wingo, Fumie N CIV USN SECNAV WASHINGTON DC (USA)" w:date="2024-10-07T14:44:00Z">
        <w:r>
          <w:t>[TBD</w:t>
        </w:r>
        <w:r w:rsidR="00141B9B">
          <w:t>]</w:t>
        </w:r>
      </w:ins>
    </w:p>
    <w:p w14:paraId="14247B3A" w14:textId="2AE02057" w:rsidR="00170BF5" w:rsidRPr="00BA0DC6" w:rsidDel="009371AC" w:rsidRDefault="00170BF5" w:rsidP="00170BF5">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rPr>
          <w:del w:id="525" w:author="DON CIO" w:date="2024-10-03T09:42:00Z"/>
        </w:rPr>
      </w:pPr>
      <w:del w:id="526" w:author="DON CIO" w:date="2024-10-03T09:42:00Z">
        <w:r w:rsidRPr="00BA0DC6" w:rsidDel="009371AC">
          <w:delText>Appendix 2</w:delText>
        </w:r>
        <w:r w:rsidDel="009371AC">
          <w:delText>6</w:delText>
        </w:r>
        <w:r w:rsidRPr="00BA0DC6" w:rsidDel="009371AC">
          <w:delText xml:space="preserve"> rules are based on 3 kHz channels where channels are assigned, and a spectral mask defined by the carrier frequency and/or the assigned frequency such that the spectrum emission </w:delText>
        </w:r>
        <w:r w:rsidDel="009371AC">
          <w:delText xml:space="preserve">limits are specified for the assigned and first, second and third adjacent </w:delText>
        </w:r>
        <w:r w:rsidRPr="00BA0DC6" w:rsidDel="009371AC">
          <w:delText xml:space="preserve">3 kHz </w:delText>
        </w:r>
        <w:r w:rsidDel="009371AC">
          <w:delText>bandwidth</w:delText>
        </w:r>
        <w:r w:rsidRPr="00BA0DC6" w:rsidDel="009371AC">
          <w:delText xml:space="preserve"> channels.  To accommodate WBHF</w:delText>
        </w:r>
        <w:r w:rsidDel="009371AC">
          <w:delText>,</w:delText>
        </w:r>
        <w:r w:rsidRPr="00BA0DC6" w:rsidDel="009371AC">
          <w:delText xml:space="preserve"> Appendix 2</w:delText>
        </w:r>
        <w:r w:rsidDel="009371AC">
          <w:delText>6</w:delText>
        </w:r>
        <w:r w:rsidRPr="00BA0DC6" w:rsidDel="009371AC">
          <w:delText xml:space="preserve"> will need to allow for a spectral mask definition to accommodate multiple contiguous channels configured as a single wideband channel, defined around the cent</w:delText>
        </w:r>
        <w:r w:rsidDel="009371AC">
          <w:delText xml:space="preserve">er </w:delText>
        </w:r>
        <w:r w:rsidRPr="00BA0DC6" w:rsidDel="009371AC">
          <w:delText xml:space="preserve">frequency and bandwidth of the wideband channel Wideband HF will meet the same spectrum </w:delText>
        </w:r>
        <w:r w:rsidDel="009371AC">
          <w:delText>emission limits with respect to adjacent channels as</w:delText>
        </w:r>
        <w:r w:rsidRPr="00BA0DC6" w:rsidDel="009371AC">
          <w:delText xml:space="preserve"> the existing 3 kHz allotments, which will ease compatibility analysis. </w:delText>
        </w:r>
      </w:del>
    </w:p>
    <w:p w14:paraId="5698150B" w14:textId="5A2ECABA" w:rsidR="00170BF5" w:rsidRPr="00BA0DC6" w:rsidDel="009371AC" w:rsidRDefault="00170BF5" w:rsidP="00170BF5">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rPr>
          <w:del w:id="527" w:author="DON CIO" w:date="2024-10-03T09:42:00Z"/>
        </w:rPr>
      </w:pPr>
      <w:del w:id="528" w:author="DON CIO" w:date="2024-10-03T09:42:00Z">
        <w:r w:rsidRPr="00BA0DC6" w:rsidDel="009371AC">
          <w:delText xml:space="preserve">The proposed protection criteria would </w:delText>
        </w:r>
        <w:r w:rsidDel="009371AC">
          <w:delText xml:space="preserve">not change and would be equivalent to </w:delText>
        </w:r>
        <w:r w:rsidRPr="00BA0DC6" w:rsidDel="009371AC">
          <w:delText>15</w:delText>
        </w:r>
        <w:r w:rsidDel="009371AC">
          <w:delText xml:space="preserve"> dB</w:delText>
        </w:r>
        <w:r w:rsidRPr="00BA0DC6" w:rsidDel="009371AC">
          <w:delText xml:space="preserve"> Desired</w:delText>
        </w:r>
        <w:r w:rsidDel="009371AC">
          <w:delText>-</w:delText>
        </w:r>
        <w:r w:rsidRPr="00BA0DC6" w:rsidDel="009371AC">
          <w:delText>to</w:delText>
        </w:r>
        <w:r w:rsidDel="009371AC">
          <w:delText>-</w:delText>
        </w:r>
        <w:r w:rsidRPr="00BA0DC6" w:rsidDel="009371AC">
          <w:delText xml:space="preserve">Undesired (D/U) ratio per 3 kHz channel for Data on Data, Data on Voice, and Voice on Data. </w:delText>
        </w:r>
        <w:r w:rsidDel="009371AC">
          <w:delText>C</w:delText>
        </w:r>
        <w:r w:rsidRPr="00BA0DC6" w:rsidDel="009371AC">
          <w:delText>onsidering wideband channels, the protection ratio would be 15</w:delText>
        </w:r>
        <w:r w:rsidDel="009371AC">
          <w:delText xml:space="preserve"> dB</w:delText>
        </w:r>
        <w:r w:rsidRPr="00BA0DC6" w:rsidDel="009371AC">
          <w:delText xml:space="preserve"> D/U per 3 kHz</w:delText>
        </w:r>
      </w:del>
    </w:p>
    <w:p w14:paraId="236C30F2" w14:textId="62EA0311" w:rsidR="00170BF5" w:rsidRPr="00BA0DC6" w:rsidDel="009371AC" w:rsidRDefault="00170BF5" w:rsidP="00170BF5">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rPr>
          <w:del w:id="529" w:author="DON CIO" w:date="2024-10-03T09:42:00Z"/>
        </w:rPr>
      </w:pPr>
      <w:del w:id="530" w:author="DON CIO" w:date="2024-10-03T09:42:00Z">
        <w:r w:rsidRPr="00BA0DC6" w:rsidDel="009371AC">
          <w:delText xml:space="preserve">The proposed power spectral density (W/kHz) would </w:delText>
        </w:r>
        <w:r w:rsidDel="009371AC">
          <w:delText>not exceed</w:delText>
        </w:r>
        <w:r w:rsidRPr="00BA0DC6" w:rsidDel="009371AC">
          <w:delText xml:space="preserve"> the existing HFDL and HF Voice frequencies authorized in </w:delText>
        </w:r>
        <w:r w:rsidDel="009371AC">
          <w:delText>Appendix 26</w:delText>
        </w:r>
        <w:r w:rsidRPr="00BA0DC6" w:rsidDel="009371AC">
          <w:rPr>
            <w:rStyle w:val="FootnoteReference"/>
          </w:rPr>
          <w:footnoteReference w:id="5"/>
        </w:r>
        <w:r w:rsidRPr="00BA0DC6" w:rsidDel="009371AC">
          <w:delText xml:space="preserve">. This would be </w:delText>
        </w:r>
        <w:r w:rsidDel="009371AC">
          <w:delText>6</w:delText>
        </w:r>
        <w:r w:rsidRPr="00BA0DC6" w:rsidDel="009371AC">
          <w:delText xml:space="preserve"> kW/3kHz for the Aeronautical Station and </w:delText>
        </w:r>
        <w:r w:rsidDel="009371AC">
          <w:delText>4</w:delText>
        </w:r>
        <w:r w:rsidRPr="00BA0DC6" w:rsidDel="009371AC">
          <w:delText xml:space="preserve">00 W/3 kHz for the Aircraft station. When a larger bandwidth is used, the total </w:delText>
        </w:r>
        <w:r w:rsidDel="009371AC">
          <w:delText>peak envelope power may</w:delText>
        </w:r>
        <w:r w:rsidRPr="00BA0DC6" w:rsidDel="009371AC">
          <w:delText xml:space="preserve"> increase</w:delText>
        </w:r>
        <w:r w:rsidDel="009371AC">
          <w:delText>,</w:delText>
        </w:r>
        <w:r w:rsidRPr="00BA0DC6" w:rsidDel="009371AC">
          <w:delText xml:space="preserve"> but the power spectral density would </w:delText>
        </w:r>
        <w:r w:rsidDel="009371AC">
          <w:delText>not exceed the current levels seen in each 3 kHz bandwidth</w:delText>
        </w:r>
        <w:r w:rsidRPr="00BA0DC6" w:rsidDel="009371AC">
          <w:delText xml:space="preserve">. </w:delText>
        </w:r>
      </w:del>
    </w:p>
    <w:p w14:paraId="089E879D" w14:textId="48A6F789" w:rsidR="00170BF5" w:rsidRDefault="00170BF5" w:rsidP="00170BF5">
      <w:pPr>
        <w:rPr>
          <w:b/>
        </w:rPr>
      </w:pPr>
      <w:del w:id="532" w:author="DON CIO" w:date="2024-10-03T09:43:00Z">
        <w:r w:rsidDel="009371AC">
          <w:rPr>
            <w:b/>
            <w:lang w:eastAsia="zh-CN"/>
          </w:rPr>
          <w:delText>4</w:delText>
        </w:r>
        <w:r w:rsidRPr="00816A6C" w:rsidDel="009371AC">
          <w:rPr>
            <w:b/>
          </w:rPr>
          <w:delText>.</w:delText>
        </w:r>
        <w:r w:rsidDel="009371AC">
          <w:rPr>
            <w:b/>
          </w:rPr>
          <w:delText>4</w:delText>
        </w:r>
      </w:del>
      <w:ins w:id="533" w:author="DON CIO" w:date="2024-10-03T09:46:00Z">
        <w:r w:rsidR="006F7A11">
          <w:rPr>
            <w:b/>
            <w:lang w:eastAsia="zh-CN"/>
          </w:rPr>
          <w:t>6</w:t>
        </w:r>
      </w:ins>
      <w:ins w:id="534" w:author="DON CIO" w:date="2024-10-03T09:43:00Z">
        <w:r w:rsidR="009371AC">
          <w:rPr>
            <w:b/>
            <w:lang w:eastAsia="zh-CN"/>
          </w:rPr>
          <w:t>.1</w:t>
        </w:r>
      </w:ins>
      <w:r>
        <w:rPr>
          <w:b/>
        </w:rPr>
        <w:t xml:space="preserve"> </w:t>
      </w:r>
      <w:ins w:id="535" w:author="DON CIO" w:date="2024-10-03T10:09:00Z">
        <w:r w:rsidR="00942390">
          <w:rPr>
            <w:b/>
          </w:rPr>
          <w:tab/>
          <w:t xml:space="preserve">      </w:t>
        </w:r>
      </w:ins>
      <w:r>
        <w:rPr>
          <w:b/>
        </w:rPr>
        <w:t xml:space="preserve">Propagation Models for </w:t>
      </w:r>
      <w:del w:id="536" w:author="Wingo, Fumie N CIV USN SECNAV WASHINGTON DC (USA)" w:date="2024-10-07T14:40:00Z">
        <w:r w:rsidDel="005A3D9F">
          <w:rPr>
            <w:b/>
          </w:rPr>
          <w:delText xml:space="preserve">sharing and compatibility studies for </w:delText>
        </w:r>
      </w:del>
      <w:ins w:id="537" w:author="USA" w:date="2024-09-24T09:35:00Z">
        <w:r w:rsidR="0011311B">
          <w:rPr>
            <w:b/>
          </w:rPr>
          <w:t xml:space="preserve">WBHF </w:t>
        </w:r>
      </w:ins>
      <w:r>
        <w:rPr>
          <w:b/>
        </w:rPr>
        <w:t xml:space="preserve">AM(OR)S </w:t>
      </w:r>
      <w:del w:id="538" w:author="Wingo, Fumie N CIV USN SECNAV WASHINGTON DC (USA)" w:date="2024-10-07T14:40:00Z">
        <w:r w:rsidDel="0083618E">
          <w:rPr>
            <w:b/>
          </w:rPr>
          <w:delText xml:space="preserve">and </w:delText>
        </w:r>
      </w:del>
      <w:ins w:id="539" w:author="USA" w:date="2024-09-24T09:35:00Z">
        <w:del w:id="540" w:author="Wingo, Fumie N CIV USN SECNAV WASHINGTON DC (USA)" w:date="2024-10-07T14:40:00Z">
          <w:r w:rsidR="0011311B" w:rsidDel="0083618E">
            <w:rPr>
              <w:b/>
            </w:rPr>
            <w:delText xml:space="preserve">Incumbent </w:delText>
          </w:r>
        </w:del>
      </w:ins>
      <w:del w:id="541" w:author="Wingo, Fumie N CIV USN SECNAV WASHINGTON DC (USA)" w:date="2024-10-07T14:40:00Z">
        <w:r w:rsidDel="0083618E">
          <w:rPr>
            <w:b/>
          </w:rPr>
          <w:delText xml:space="preserve">Services </w:delText>
        </w:r>
      </w:del>
      <w:del w:id="542" w:author="USA" w:date="2024-09-24T09:36:00Z">
        <w:r w:rsidDel="0011311B">
          <w:rPr>
            <w:b/>
          </w:rPr>
          <w:delText>in adjacent bands</w:delText>
        </w:r>
      </w:del>
    </w:p>
    <w:p w14:paraId="44C54164" w14:textId="10BB5F2E" w:rsidR="00170BF5" w:rsidDel="00FC3D4F" w:rsidRDefault="00170BF5" w:rsidP="00170BF5">
      <w:pPr>
        <w:tabs>
          <w:tab w:val="clear" w:pos="794"/>
          <w:tab w:val="clear" w:pos="1191"/>
          <w:tab w:val="clear" w:pos="1588"/>
          <w:tab w:val="clear" w:pos="1985"/>
        </w:tabs>
        <w:overflowPunct/>
        <w:autoSpaceDE/>
        <w:autoSpaceDN/>
        <w:adjustRightInd/>
        <w:spacing w:before="0"/>
        <w:textAlignment w:val="auto"/>
        <w:rPr>
          <w:del w:id="543" w:author="Wingo, Fumie N CIV USN SECNAV WASHINGTON DC (USA)" w:date="2024-10-07T14:37:00Z"/>
        </w:rPr>
      </w:pPr>
      <w:del w:id="544" w:author="Wingo, Fumie N CIV USN SECNAV WASHINGTON DC (USA)" w:date="2024-10-07T14:37:00Z">
        <w:r w:rsidDel="00F30853">
          <w:delText>[TBD]</w:delText>
        </w:r>
      </w:del>
    </w:p>
    <w:p w14:paraId="50E9A9C6" w14:textId="366941E7" w:rsidR="00FC3D4F" w:rsidRDefault="00FC3D4F" w:rsidP="00170BF5">
      <w:pPr>
        <w:rPr>
          <w:ins w:id="545" w:author="Wingo, Fumie N CIV USN SECNAV WASHINGTON DC (USA)" w:date="2024-10-07T15:36:00Z"/>
        </w:rPr>
      </w:pPr>
      <w:ins w:id="546" w:author="Wingo, Fumie N CIV USN SECNAV WASHINGTON DC (USA)" w:date="2024-10-07T15:36:00Z">
        <w:r>
          <w:t>[TBD]</w:t>
        </w:r>
      </w:ins>
    </w:p>
    <w:p w14:paraId="5E6A6B60" w14:textId="72CAE408" w:rsidR="00170BF5" w:rsidDel="00053F76" w:rsidRDefault="00170BF5" w:rsidP="00170BF5">
      <w:pPr>
        <w:rPr>
          <w:del w:id="547" w:author="USA" w:date="2024-09-24T07:15:00Z"/>
          <w:b/>
          <w:sz w:val="28"/>
        </w:rPr>
      </w:pPr>
      <w:del w:id="548" w:author="USA" w:date="2024-09-24T07:15:00Z">
        <w:r w:rsidDel="00053F76">
          <w:rPr>
            <w:b/>
            <w:sz w:val="28"/>
          </w:rPr>
          <w:delText>5</w:delText>
        </w:r>
        <w:r w:rsidDel="00053F76">
          <w:rPr>
            <w:b/>
            <w:sz w:val="28"/>
          </w:rPr>
          <w:tab/>
        </w:r>
        <w:r w:rsidRPr="00EF1631" w:rsidDel="00053F76">
          <w:rPr>
            <w:b/>
            <w:sz w:val="28"/>
          </w:rPr>
          <w:delText xml:space="preserve">Sharing and Compatibility Studies </w:delText>
        </w:r>
      </w:del>
    </w:p>
    <w:p w14:paraId="33A617BE" w14:textId="0F7B70CE" w:rsidR="00170BF5" w:rsidDel="00053F76" w:rsidRDefault="00170BF5" w:rsidP="00170BF5">
      <w:pPr>
        <w:rPr>
          <w:del w:id="549" w:author="USA" w:date="2024-09-24T07:15:00Z"/>
        </w:rPr>
      </w:pPr>
      <w:bookmarkStart w:id="550" w:name="_Hlk176846288"/>
      <w:del w:id="551" w:author="USA" w:date="2024-09-24T07:15:00Z">
        <w:r w:rsidDel="00053F76">
          <w:delText>[TBD]</w:delText>
        </w:r>
      </w:del>
    </w:p>
    <w:bookmarkEnd w:id="550"/>
    <w:p w14:paraId="05E9B403" w14:textId="51B6BB83" w:rsidR="00170BF5" w:rsidDel="00053F76" w:rsidRDefault="00170BF5" w:rsidP="00170BF5">
      <w:pPr>
        <w:rPr>
          <w:del w:id="552" w:author="USA" w:date="2024-09-24T07:15:00Z"/>
          <w:bCs/>
          <w:sz w:val="22"/>
          <w:szCs w:val="22"/>
        </w:rPr>
      </w:pPr>
      <w:del w:id="553" w:author="USA" w:date="2024-09-24T07:15:00Z">
        <w:r w:rsidDel="00053F76">
          <w:rPr>
            <w:b/>
            <w:sz w:val="28"/>
          </w:rPr>
          <w:delText xml:space="preserve">5.1 </w:delText>
        </w:r>
        <w:r w:rsidDel="00053F76">
          <w:rPr>
            <w:b/>
            <w:sz w:val="28"/>
          </w:rPr>
          <w:tab/>
          <w:delText>Incumbent Services</w:delText>
        </w:r>
        <w:r w:rsidRPr="00A62998" w:rsidDel="00053F76">
          <w:rPr>
            <w:bCs/>
            <w:sz w:val="22"/>
            <w:szCs w:val="22"/>
          </w:rPr>
          <w:delText xml:space="preserve"> </w:delText>
        </w:r>
      </w:del>
    </w:p>
    <w:p w14:paraId="71AB7E59" w14:textId="5CBC9AC1" w:rsidR="00170BF5" w:rsidDel="00053F76" w:rsidRDefault="00170BF5" w:rsidP="00170BF5">
      <w:pPr>
        <w:rPr>
          <w:del w:id="554" w:author="USA" w:date="2024-09-24T07:15:00Z"/>
          <w:bCs/>
          <w:i/>
          <w:iCs/>
          <w:sz w:val="22"/>
          <w:szCs w:val="22"/>
        </w:rPr>
      </w:pPr>
      <w:del w:id="555" w:author="USA" w:date="2024-09-24T07:15:00Z">
        <w:r w:rsidRPr="00222F29" w:rsidDel="00053F76">
          <w:rPr>
            <w:bCs/>
            <w:i/>
            <w:iCs/>
            <w:sz w:val="22"/>
            <w:szCs w:val="22"/>
          </w:rPr>
          <w:delText>Editor’s Note: List incumbent services and protection criteria</w:delText>
        </w:r>
      </w:del>
    </w:p>
    <w:p w14:paraId="5B1B236D" w14:textId="21B04E50" w:rsidR="00170BF5" w:rsidDel="00053F76" w:rsidRDefault="00170BF5" w:rsidP="00170BF5">
      <w:pPr>
        <w:rPr>
          <w:del w:id="556" w:author="USA" w:date="2024-09-24T07:15:00Z"/>
          <w:b/>
          <w:sz w:val="28"/>
        </w:rPr>
      </w:pPr>
      <w:del w:id="557" w:author="USA" w:date="2024-09-24T07:15:00Z">
        <w:r w:rsidDel="00053F76">
          <w:rPr>
            <w:b/>
            <w:sz w:val="28"/>
          </w:rPr>
          <w:delText xml:space="preserve">5.2 </w:delText>
        </w:r>
        <w:r w:rsidDel="00053F76">
          <w:rPr>
            <w:b/>
            <w:sz w:val="28"/>
          </w:rPr>
          <w:tab/>
          <w:delText>Methodology</w:delText>
        </w:r>
      </w:del>
    </w:p>
    <w:p w14:paraId="3B2AF99E" w14:textId="6F44CAE2" w:rsidR="00170BF5" w:rsidDel="00053F76" w:rsidRDefault="00170BF5" w:rsidP="00170BF5">
      <w:pPr>
        <w:rPr>
          <w:del w:id="558" w:author="USA" w:date="2024-09-24T07:15:00Z"/>
        </w:rPr>
      </w:pPr>
      <w:bookmarkStart w:id="559" w:name="_Hlk176846346"/>
      <w:del w:id="560" w:author="USA" w:date="2024-09-24T07:15:00Z">
        <w:r w:rsidDel="00053F76">
          <w:delText>[TBD]</w:delText>
        </w:r>
      </w:del>
    </w:p>
    <w:bookmarkEnd w:id="559"/>
    <w:p w14:paraId="7AB70740" w14:textId="0F15C5A2" w:rsidR="00170BF5" w:rsidDel="00053F76" w:rsidRDefault="00170BF5" w:rsidP="00170BF5">
      <w:pPr>
        <w:rPr>
          <w:del w:id="561" w:author="USA" w:date="2024-09-24T07:15:00Z"/>
          <w:bCs/>
          <w:i/>
          <w:iCs/>
          <w:szCs w:val="24"/>
        </w:rPr>
      </w:pPr>
      <w:del w:id="562" w:author="USA" w:date="2024-09-24T07:15:00Z">
        <w:r w:rsidRPr="00222F29" w:rsidDel="00053F76">
          <w:rPr>
            <w:bCs/>
            <w:i/>
            <w:iCs/>
            <w:szCs w:val="24"/>
          </w:rPr>
          <w:delText>Editor’s Note: Detail analysis methodology with examples</w:delText>
        </w:r>
      </w:del>
    </w:p>
    <w:p w14:paraId="5A9E0ED2" w14:textId="2713AB35" w:rsidR="00170BF5" w:rsidDel="0008023A" w:rsidRDefault="00170BF5" w:rsidP="00170BF5">
      <w:pPr>
        <w:rPr>
          <w:del w:id="563" w:author="USA" w:date="2024-09-24T09:30:00Z"/>
          <w:b/>
          <w:sz w:val="28"/>
        </w:rPr>
      </w:pPr>
      <w:del w:id="564" w:author="USA" w:date="2024-09-24T09:30:00Z">
        <w:r w:rsidDel="0008023A">
          <w:rPr>
            <w:b/>
            <w:sz w:val="28"/>
          </w:rPr>
          <w:delText xml:space="preserve">5.3 </w:delText>
        </w:r>
        <w:r w:rsidDel="0008023A">
          <w:rPr>
            <w:b/>
            <w:sz w:val="28"/>
          </w:rPr>
          <w:tab/>
          <w:delText>Emission Spectrum Mask</w:delText>
        </w:r>
      </w:del>
    </w:p>
    <w:p w14:paraId="7CAB6FC4" w14:textId="4FF7B1D2" w:rsidR="00170BF5" w:rsidDel="0008023A" w:rsidRDefault="00170BF5" w:rsidP="00170BF5">
      <w:pPr>
        <w:rPr>
          <w:del w:id="565" w:author="USA" w:date="2024-09-24T09:30:00Z"/>
        </w:rPr>
      </w:pPr>
      <w:del w:id="566" w:author="USA" w:date="2024-09-24T09:30:00Z">
        <w:r w:rsidDel="0008023A">
          <w:delText>[TBD]</w:delText>
        </w:r>
      </w:del>
    </w:p>
    <w:p w14:paraId="57EBBE78" w14:textId="7CEA9D4A" w:rsidR="00170BF5" w:rsidDel="00C8126A" w:rsidRDefault="00170BF5" w:rsidP="00170BF5">
      <w:pPr>
        <w:rPr>
          <w:del w:id="567" w:author="DON CIO" w:date="2024-10-02T13:58:00Z"/>
          <w:bCs/>
          <w:i/>
          <w:iCs/>
          <w:szCs w:val="24"/>
        </w:rPr>
      </w:pPr>
      <w:del w:id="568" w:author="DON CIO" w:date="2024-10-02T13:58:00Z">
        <w:r w:rsidRPr="00222F29" w:rsidDel="00C8126A">
          <w:rPr>
            <w:bCs/>
            <w:i/>
            <w:iCs/>
            <w:szCs w:val="24"/>
          </w:rPr>
          <w:delText>Editor’s Note: Include emission spectrum masks for contiguous and non-contiguous channel aggregation</w:delText>
        </w:r>
      </w:del>
    </w:p>
    <w:p w14:paraId="09F6DCA3" w14:textId="63699504" w:rsidR="00170BF5" w:rsidDel="00053F76" w:rsidRDefault="00170BF5" w:rsidP="00170BF5">
      <w:pPr>
        <w:rPr>
          <w:del w:id="569" w:author="USA" w:date="2024-09-24T07:16:00Z"/>
          <w:b/>
          <w:sz w:val="28"/>
        </w:rPr>
      </w:pPr>
      <w:del w:id="570" w:author="USA" w:date="2024-09-24T07:16:00Z">
        <w:r w:rsidDel="00053F76">
          <w:rPr>
            <w:b/>
            <w:sz w:val="28"/>
          </w:rPr>
          <w:delText>5.4</w:delText>
        </w:r>
        <w:r w:rsidDel="00053F76">
          <w:rPr>
            <w:b/>
            <w:sz w:val="28"/>
          </w:rPr>
          <w:tab/>
          <w:delText xml:space="preserve"> Emission Spectrum </w:delText>
        </w:r>
      </w:del>
    </w:p>
    <w:p w14:paraId="5E7B00ED" w14:textId="1C975487" w:rsidR="00170BF5" w:rsidDel="00053F76" w:rsidRDefault="00170BF5" w:rsidP="00170BF5">
      <w:pPr>
        <w:rPr>
          <w:del w:id="571" w:author="USA" w:date="2024-09-24T07:16:00Z"/>
          <w:bCs/>
          <w:i/>
          <w:iCs/>
          <w:szCs w:val="24"/>
        </w:rPr>
      </w:pPr>
      <w:del w:id="572" w:author="USA" w:date="2024-09-24T07:16:00Z">
        <w:r w:rsidRPr="00222F29" w:rsidDel="00053F76">
          <w:rPr>
            <w:bCs/>
            <w:i/>
            <w:iCs/>
            <w:szCs w:val="24"/>
          </w:rPr>
          <w:delText>Editor’s Note: The intention here is to include a tabular version of the emission spectrum for each of the channel bandwidths</w:delText>
        </w:r>
      </w:del>
    </w:p>
    <w:p w14:paraId="2FDF6847" w14:textId="358758B7" w:rsidR="00170BF5" w:rsidDel="00053F76" w:rsidRDefault="00170BF5" w:rsidP="00170BF5">
      <w:pPr>
        <w:rPr>
          <w:del w:id="573" w:author="USA" w:date="2024-09-24T07:16:00Z"/>
          <w:b/>
          <w:sz w:val="28"/>
        </w:rPr>
      </w:pPr>
      <w:del w:id="574" w:author="USA" w:date="2024-09-24T07:16:00Z">
        <w:r w:rsidDel="00053F76">
          <w:rPr>
            <w:b/>
            <w:sz w:val="28"/>
          </w:rPr>
          <w:delText>5.4.1.1</w:delText>
        </w:r>
        <w:r w:rsidDel="00053F76">
          <w:rPr>
            <w:b/>
            <w:sz w:val="28"/>
          </w:rPr>
          <w:tab/>
          <w:delText xml:space="preserve"> </w:delText>
        </w:r>
        <w:r w:rsidDel="00053F76">
          <w:rPr>
            <w:b/>
            <w:sz w:val="28"/>
          </w:rPr>
          <w:tab/>
          <w:delText>3 kHz Channel Bandwidth</w:delText>
        </w:r>
        <w:bookmarkStart w:id="575" w:name="_Hlk176522630"/>
      </w:del>
    </w:p>
    <w:p w14:paraId="28B04004" w14:textId="7758C331" w:rsidR="00170BF5" w:rsidDel="00053F76" w:rsidRDefault="00170BF5" w:rsidP="00170BF5">
      <w:pPr>
        <w:rPr>
          <w:del w:id="576" w:author="USA" w:date="2024-09-24T07:16:00Z"/>
          <w:bCs/>
          <w:sz w:val="28"/>
        </w:rPr>
      </w:pPr>
      <w:del w:id="577" w:author="USA" w:date="2024-09-24T07:16:00Z">
        <w:r w:rsidRPr="004635E7" w:rsidDel="00053F76">
          <w:rPr>
            <w:bCs/>
            <w:sz w:val="28"/>
          </w:rPr>
          <w:delText>[TBD</w:delText>
        </w:r>
        <w:r w:rsidDel="00053F76">
          <w:rPr>
            <w:bCs/>
            <w:sz w:val="28"/>
          </w:rPr>
          <w:delText>]</w:delText>
        </w:r>
        <w:bookmarkEnd w:id="575"/>
      </w:del>
    </w:p>
    <w:p w14:paraId="0C94933A" w14:textId="3128DF87" w:rsidR="00170BF5" w:rsidDel="00053F76" w:rsidRDefault="00170BF5" w:rsidP="00170BF5">
      <w:pPr>
        <w:rPr>
          <w:del w:id="578" w:author="USA" w:date="2024-09-24T07:16:00Z"/>
          <w:b/>
          <w:sz w:val="28"/>
        </w:rPr>
      </w:pPr>
      <w:del w:id="579" w:author="USA" w:date="2024-09-24T07:16:00Z">
        <w:r w:rsidDel="00053F76">
          <w:rPr>
            <w:b/>
            <w:sz w:val="28"/>
          </w:rPr>
          <w:delText xml:space="preserve">5.4.1.2 </w:delText>
        </w:r>
        <w:r w:rsidDel="00053F76">
          <w:rPr>
            <w:b/>
            <w:sz w:val="28"/>
          </w:rPr>
          <w:tab/>
          <w:delText>6 kHz Channel Bandwidth</w:delText>
        </w:r>
      </w:del>
    </w:p>
    <w:p w14:paraId="3AE0CD45" w14:textId="0843F55C" w:rsidR="00170BF5" w:rsidDel="00053F76" w:rsidRDefault="00170BF5" w:rsidP="00170BF5">
      <w:pPr>
        <w:rPr>
          <w:del w:id="580" w:author="USA" w:date="2024-09-24T07:16:00Z"/>
          <w:bCs/>
          <w:sz w:val="28"/>
        </w:rPr>
      </w:pPr>
      <w:del w:id="581" w:author="USA" w:date="2024-09-24T07:16:00Z">
        <w:r w:rsidRPr="004635E7" w:rsidDel="00053F76">
          <w:rPr>
            <w:bCs/>
            <w:sz w:val="28"/>
          </w:rPr>
          <w:delText>[TBD</w:delText>
        </w:r>
        <w:r w:rsidDel="00053F76">
          <w:rPr>
            <w:bCs/>
            <w:sz w:val="28"/>
          </w:rPr>
          <w:delText>]</w:delText>
        </w:r>
      </w:del>
    </w:p>
    <w:p w14:paraId="5D2FA88E" w14:textId="55815415" w:rsidR="00170BF5" w:rsidDel="00053F76" w:rsidRDefault="00170BF5" w:rsidP="00170BF5">
      <w:pPr>
        <w:rPr>
          <w:del w:id="582" w:author="USA" w:date="2024-09-24T07:16:00Z"/>
          <w:b/>
          <w:sz w:val="28"/>
        </w:rPr>
      </w:pPr>
      <w:del w:id="583" w:author="USA" w:date="2024-09-24T07:16:00Z">
        <w:r w:rsidDel="00053F76">
          <w:rPr>
            <w:b/>
            <w:sz w:val="28"/>
          </w:rPr>
          <w:delText>5.4.1.3</w:delText>
        </w:r>
        <w:r w:rsidDel="00053F76">
          <w:rPr>
            <w:b/>
            <w:sz w:val="28"/>
          </w:rPr>
          <w:tab/>
          <w:delText xml:space="preserve"> </w:delText>
        </w:r>
        <w:r w:rsidDel="00053F76">
          <w:rPr>
            <w:b/>
            <w:sz w:val="28"/>
          </w:rPr>
          <w:tab/>
          <w:delText>12 kHz Channel Bandwidth</w:delText>
        </w:r>
      </w:del>
    </w:p>
    <w:p w14:paraId="08623D49" w14:textId="1B839B48" w:rsidR="00170BF5" w:rsidDel="00053F76" w:rsidRDefault="00170BF5" w:rsidP="00170BF5">
      <w:pPr>
        <w:rPr>
          <w:del w:id="584" w:author="USA" w:date="2024-09-24T07:16:00Z"/>
          <w:bCs/>
          <w:sz w:val="28"/>
        </w:rPr>
      </w:pPr>
      <w:del w:id="585" w:author="USA" w:date="2024-09-24T07:16:00Z">
        <w:r w:rsidRPr="004635E7" w:rsidDel="00053F76">
          <w:rPr>
            <w:bCs/>
            <w:sz w:val="28"/>
          </w:rPr>
          <w:delText>[TBD]</w:delText>
        </w:r>
      </w:del>
    </w:p>
    <w:p w14:paraId="3BD5CA00" w14:textId="59AE6120" w:rsidR="00170BF5" w:rsidDel="00053F76" w:rsidRDefault="00170BF5" w:rsidP="00170BF5">
      <w:pPr>
        <w:rPr>
          <w:del w:id="586" w:author="USA" w:date="2024-09-24T07:16:00Z"/>
          <w:b/>
          <w:sz w:val="28"/>
        </w:rPr>
      </w:pPr>
      <w:del w:id="587" w:author="USA" w:date="2024-09-24T07:16:00Z">
        <w:r w:rsidDel="00053F76">
          <w:rPr>
            <w:b/>
            <w:sz w:val="28"/>
          </w:rPr>
          <w:delText xml:space="preserve">5.4.1.4 </w:delText>
        </w:r>
        <w:r w:rsidDel="00053F76">
          <w:rPr>
            <w:b/>
            <w:sz w:val="28"/>
          </w:rPr>
          <w:tab/>
          <w:delText>24 kHz Channel Bandwidth</w:delText>
        </w:r>
      </w:del>
    </w:p>
    <w:p w14:paraId="13B3297C" w14:textId="14D4C92F" w:rsidR="00170BF5" w:rsidDel="00053F76" w:rsidRDefault="00170BF5" w:rsidP="00170BF5">
      <w:pPr>
        <w:rPr>
          <w:del w:id="588" w:author="USA" w:date="2024-09-24T07:16:00Z"/>
          <w:bCs/>
          <w:sz w:val="28"/>
        </w:rPr>
      </w:pPr>
      <w:del w:id="589" w:author="USA" w:date="2024-09-24T07:16:00Z">
        <w:r w:rsidRPr="004635E7" w:rsidDel="00053F76">
          <w:rPr>
            <w:bCs/>
            <w:sz w:val="28"/>
          </w:rPr>
          <w:delText>[TBD]</w:delText>
        </w:r>
      </w:del>
    </w:p>
    <w:p w14:paraId="5B4B3876" w14:textId="492F92F2" w:rsidR="00170BF5" w:rsidDel="00053F76" w:rsidRDefault="00170BF5" w:rsidP="00170BF5">
      <w:pPr>
        <w:rPr>
          <w:del w:id="590" w:author="USA" w:date="2024-09-24T07:16:00Z"/>
          <w:b/>
          <w:sz w:val="28"/>
        </w:rPr>
      </w:pPr>
      <w:del w:id="591" w:author="USA" w:date="2024-09-24T07:16:00Z">
        <w:r w:rsidDel="00053F76">
          <w:rPr>
            <w:b/>
            <w:sz w:val="28"/>
          </w:rPr>
          <w:delText>5.4.1.5</w:delText>
        </w:r>
        <w:r w:rsidDel="00053F76">
          <w:rPr>
            <w:b/>
            <w:sz w:val="28"/>
          </w:rPr>
          <w:tab/>
          <w:delText xml:space="preserve"> 48 kHz Channel Bandwidth</w:delText>
        </w:r>
        <w:r w:rsidDel="00053F76">
          <w:rPr>
            <w:b/>
            <w:sz w:val="28"/>
          </w:rPr>
          <w:tab/>
        </w:r>
      </w:del>
    </w:p>
    <w:p w14:paraId="6FC1EC78" w14:textId="57DCCBFB" w:rsidR="00170BF5" w:rsidRPr="004635E7" w:rsidDel="00053F76" w:rsidRDefault="00170BF5" w:rsidP="00170BF5">
      <w:pPr>
        <w:rPr>
          <w:del w:id="592" w:author="USA" w:date="2024-09-24T07:16:00Z"/>
          <w:b/>
          <w:sz w:val="28"/>
        </w:rPr>
      </w:pPr>
      <w:del w:id="593" w:author="USA" w:date="2024-09-24T07:16:00Z">
        <w:r w:rsidDel="00053F76">
          <w:rPr>
            <w:b/>
            <w:sz w:val="28"/>
          </w:rPr>
          <w:delText xml:space="preserve"> </w:delText>
        </w:r>
        <w:r w:rsidRPr="004635E7" w:rsidDel="00053F76">
          <w:rPr>
            <w:bCs/>
            <w:sz w:val="28"/>
          </w:rPr>
          <w:delText>[TBD}</w:delText>
        </w:r>
      </w:del>
    </w:p>
    <w:p w14:paraId="7D999D1E" w14:textId="6EA32633" w:rsidR="00170BF5" w:rsidDel="00053F76" w:rsidRDefault="00170BF5" w:rsidP="00170BF5">
      <w:pPr>
        <w:keepNext/>
        <w:keepLines/>
        <w:tabs>
          <w:tab w:val="clear" w:pos="794"/>
          <w:tab w:val="clear" w:pos="1191"/>
          <w:tab w:val="clear" w:pos="1588"/>
          <w:tab w:val="clear" w:pos="1985"/>
          <w:tab w:val="left" w:pos="1134"/>
          <w:tab w:val="left" w:pos="1871"/>
          <w:tab w:val="left" w:pos="2268"/>
        </w:tabs>
        <w:spacing w:before="280"/>
        <w:outlineLvl w:val="0"/>
        <w:rPr>
          <w:del w:id="594" w:author="USA" w:date="2024-09-24T07:16:00Z"/>
          <w:b/>
          <w:sz w:val="28"/>
        </w:rPr>
      </w:pPr>
      <w:del w:id="595" w:author="USA" w:date="2024-09-24T07:16:00Z">
        <w:r w:rsidDel="00053F76">
          <w:rPr>
            <w:b/>
            <w:sz w:val="28"/>
          </w:rPr>
          <w:delText>5.5</w:delText>
        </w:r>
        <w:r w:rsidDel="00053F76">
          <w:rPr>
            <w:b/>
            <w:sz w:val="28"/>
          </w:rPr>
          <w:tab/>
          <w:delText>Comparative Emission Analysis</w:delText>
        </w:r>
      </w:del>
    </w:p>
    <w:p w14:paraId="092D8CE6" w14:textId="2EB25EFD" w:rsidR="00170BF5" w:rsidRPr="00523B99" w:rsidDel="00053F76" w:rsidRDefault="00170BF5" w:rsidP="00170BF5">
      <w:pPr>
        <w:keepNext/>
        <w:keepLines/>
        <w:tabs>
          <w:tab w:val="clear" w:pos="794"/>
          <w:tab w:val="clear" w:pos="1191"/>
          <w:tab w:val="clear" w:pos="1588"/>
          <w:tab w:val="clear" w:pos="1985"/>
          <w:tab w:val="left" w:pos="1134"/>
          <w:tab w:val="left" w:pos="1871"/>
          <w:tab w:val="left" w:pos="2268"/>
        </w:tabs>
        <w:spacing w:before="280"/>
        <w:ind w:left="1854" w:hanging="1134"/>
        <w:outlineLvl w:val="0"/>
        <w:rPr>
          <w:del w:id="596" w:author="USA" w:date="2024-09-24T07:16:00Z"/>
          <w:bCs/>
          <w:szCs w:val="24"/>
        </w:rPr>
      </w:pPr>
      <w:del w:id="597" w:author="USA" w:date="2024-09-24T07:16:00Z">
        <w:r w:rsidRPr="00523B99" w:rsidDel="00053F76">
          <w:rPr>
            <w:bCs/>
            <w:szCs w:val="24"/>
          </w:rPr>
          <w:delText>[TBD</w:delText>
        </w:r>
        <w:r w:rsidDel="00053F76">
          <w:rPr>
            <w:bCs/>
            <w:szCs w:val="24"/>
          </w:rPr>
          <w:delText>]</w:delText>
        </w:r>
      </w:del>
    </w:p>
    <w:p w14:paraId="338316EB" w14:textId="489CE055" w:rsidR="00170BF5" w:rsidDel="00053F76" w:rsidRDefault="00170BF5" w:rsidP="00170BF5">
      <w:pPr>
        <w:keepNext/>
        <w:keepLines/>
        <w:tabs>
          <w:tab w:val="clear" w:pos="794"/>
          <w:tab w:val="clear" w:pos="1191"/>
          <w:tab w:val="clear" w:pos="1588"/>
          <w:tab w:val="clear" w:pos="1985"/>
          <w:tab w:val="left" w:pos="1134"/>
          <w:tab w:val="left" w:pos="1871"/>
          <w:tab w:val="left" w:pos="2268"/>
        </w:tabs>
        <w:spacing w:before="280"/>
        <w:ind w:left="1854" w:hanging="1134"/>
        <w:outlineLvl w:val="0"/>
        <w:rPr>
          <w:del w:id="598" w:author="USA" w:date="2024-09-24T07:16:00Z"/>
          <w:bCs/>
          <w:i/>
          <w:iCs/>
          <w:szCs w:val="24"/>
        </w:rPr>
      </w:pPr>
      <w:del w:id="599" w:author="USA" w:date="2024-09-24T07:16:00Z">
        <w:r w:rsidRPr="00222F29" w:rsidDel="00053F76">
          <w:rPr>
            <w:bCs/>
            <w:i/>
            <w:iCs/>
            <w:szCs w:val="24"/>
          </w:rPr>
          <w:delText>Editor’s Note: The intention here is to add a table that compares the tabular version of the emission spectrum for each of the channel bandwidths to the emission masks.</w:delText>
        </w:r>
      </w:del>
    </w:p>
    <w:p w14:paraId="4712F429" w14:textId="33804B50" w:rsidR="00170BF5" w:rsidRPr="000C0EDF" w:rsidDel="00053F76" w:rsidRDefault="00170BF5" w:rsidP="00170BF5">
      <w:pPr>
        <w:keepNext/>
        <w:keepLines/>
        <w:tabs>
          <w:tab w:val="clear" w:pos="794"/>
          <w:tab w:val="clear" w:pos="1191"/>
          <w:tab w:val="clear" w:pos="1588"/>
          <w:tab w:val="clear" w:pos="1985"/>
          <w:tab w:val="left" w:pos="1134"/>
          <w:tab w:val="left" w:pos="1871"/>
          <w:tab w:val="left" w:pos="2268"/>
        </w:tabs>
        <w:spacing w:before="280"/>
        <w:outlineLvl w:val="0"/>
        <w:rPr>
          <w:del w:id="600" w:author="USA" w:date="2024-09-24T07:16:00Z"/>
          <w:b/>
          <w:sz w:val="28"/>
        </w:rPr>
      </w:pPr>
      <w:del w:id="601" w:author="USA" w:date="2024-09-24T07:16:00Z">
        <w:r w:rsidDel="00053F76">
          <w:rPr>
            <w:b/>
            <w:sz w:val="28"/>
          </w:rPr>
          <w:delText xml:space="preserve">5.6 </w:delText>
        </w:r>
        <w:r w:rsidDel="00053F76">
          <w:rPr>
            <w:b/>
            <w:sz w:val="28"/>
          </w:rPr>
          <w:tab/>
          <w:delText>Interference and Compatibility Assessment</w:delText>
        </w:r>
      </w:del>
    </w:p>
    <w:p w14:paraId="3D2DAAFA" w14:textId="3B027F68" w:rsidR="00170BF5" w:rsidDel="00053F76" w:rsidRDefault="00170BF5" w:rsidP="00170BF5">
      <w:pPr>
        <w:ind w:left="720"/>
        <w:rPr>
          <w:del w:id="602" w:author="USA" w:date="2024-09-24T07:16:00Z"/>
        </w:rPr>
      </w:pPr>
      <w:del w:id="603" w:author="USA" w:date="2024-09-24T07:16:00Z">
        <w:r w:rsidDel="00053F76">
          <w:delText>[TBD]</w:delText>
        </w:r>
      </w:del>
    </w:p>
    <w:p w14:paraId="1C0509BF" w14:textId="35DB95B6" w:rsidR="00170BF5" w:rsidRPr="00222F29" w:rsidDel="00053F76" w:rsidRDefault="00170BF5" w:rsidP="00170BF5">
      <w:pPr>
        <w:ind w:left="720"/>
        <w:rPr>
          <w:del w:id="604" w:author="USA" w:date="2024-09-24T07:16:00Z"/>
          <w:i/>
          <w:iCs/>
        </w:rPr>
      </w:pPr>
      <w:del w:id="605" w:author="USA" w:date="2024-09-24T07:16:00Z">
        <w:r w:rsidRPr="00222F29" w:rsidDel="00053F76">
          <w:rPr>
            <w:i/>
            <w:iCs/>
          </w:rPr>
          <w:delText>Editor’s Note: The intention here is to include a discussion that focuses on the mechanisms can implemented to avoid and or mitigate interference to incumbent services operating within or adjacent to both contiguous and non-contiguous WBHF channels and provide supporting analysis and/or measurement data.</w:delText>
        </w:r>
      </w:del>
    </w:p>
    <w:p w14:paraId="08539E76" w14:textId="751B8009" w:rsidR="00170BF5" w:rsidDel="00053F76"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del w:id="606" w:author="USA" w:date="2024-09-24T07:16:00Z"/>
          <w:b/>
          <w:sz w:val="28"/>
        </w:rPr>
      </w:pPr>
      <w:del w:id="607" w:author="USA" w:date="2024-09-24T07:16:00Z">
        <w:r w:rsidDel="00053F76">
          <w:rPr>
            <w:b/>
            <w:sz w:val="28"/>
          </w:rPr>
          <w:delText>6</w:delText>
        </w:r>
        <w:r w:rsidRPr="000C0EDF" w:rsidDel="00053F76">
          <w:rPr>
            <w:b/>
            <w:sz w:val="28"/>
          </w:rPr>
          <w:tab/>
        </w:r>
        <w:r w:rsidDel="00053F76">
          <w:rPr>
            <w:b/>
            <w:sz w:val="28"/>
          </w:rPr>
          <w:delText xml:space="preserve">Regulatory Analysis to Modernize Appendix 26 </w:delText>
        </w:r>
      </w:del>
    </w:p>
    <w:p w14:paraId="0AF2BF94" w14:textId="4E55834A" w:rsidR="00170BF5" w:rsidDel="00053F76" w:rsidRDefault="00170BF5" w:rsidP="00170BF5">
      <w:pPr>
        <w:rPr>
          <w:del w:id="608" w:author="USA" w:date="2024-09-24T07:16:00Z"/>
        </w:rPr>
      </w:pPr>
      <w:del w:id="609" w:author="USA" w:date="2024-09-24T07:16:00Z">
        <w:r w:rsidDel="00053F76">
          <w:delText>[TBD]</w:delText>
        </w:r>
      </w:del>
    </w:p>
    <w:p w14:paraId="1DAC58C6" w14:textId="79B93B35" w:rsidR="00170BF5" w:rsidRPr="00222F29" w:rsidDel="00053F76" w:rsidRDefault="00170BF5" w:rsidP="00170BF5">
      <w:pPr>
        <w:rPr>
          <w:del w:id="610" w:author="USA" w:date="2024-09-24T07:16:00Z"/>
          <w:i/>
          <w:iCs/>
        </w:rPr>
      </w:pPr>
      <w:del w:id="611" w:author="USA" w:date="2024-09-24T07:16:00Z">
        <w:r w:rsidRPr="00222F29" w:rsidDel="00053F76">
          <w:rPr>
            <w:i/>
            <w:iCs/>
          </w:rPr>
          <w:delText>Editor’s note: The intention here is to identify</w:delText>
        </w:r>
        <w:r w:rsidDel="00053F76">
          <w:rPr>
            <w:i/>
            <w:iCs/>
          </w:rPr>
          <w:delText xml:space="preserve"> proposed </w:delText>
        </w:r>
        <w:r w:rsidRPr="00222F29" w:rsidDel="00053F76">
          <w:rPr>
            <w:i/>
            <w:iCs/>
          </w:rPr>
          <w:delText xml:space="preserve"> modifications </w:delText>
        </w:r>
        <w:r w:rsidDel="00053F76">
          <w:rPr>
            <w:i/>
            <w:iCs/>
          </w:rPr>
          <w:delText>that would facilitate modernization of Appendix 26.</w:delText>
        </w:r>
      </w:del>
    </w:p>
    <w:p w14:paraId="77D66CC2" w14:textId="44A5150C" w:rsidR="00170BF5" w:rsidDel="00053F76"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del w:id="612" w:author="USA" w:date="2024-09-24T07:16:00Z"/>
          <w:b/>
          <w:sz w:val="28"/>
        </w:rPr>
      </w:pPr>
      <w:del w:id="613" w:author="USA" w:date="2024-09-24T07:16:00Z">
        <w:r w:rsidDel="00053F76">
          <w:rPr>
            <w:b/>
            <w:sz w:val="28"/>
          </w:rPr>
          <w:delText>7</w:delText>
        </w:r>
        <w:r w:rsidRPr="000C0EDF" w:rsidDel="00053F76">
          <w:rPr>
            <w:b/>
            <w:sz w:val="28"/>
          </w:rPr>
          <w:tab/>
        </w:r>
        <w:r w:rsidDel="00053F76">
          <w:rPr>
            <w:b/>
            <w:sz w:val="28"/>
          </w:rPr>
          <w:delText xml:space="preserve">Summary on the technical and regulatory Studies </w:delText>
        </w:r>
      </w:del>
    </w:p>
    <w:p w14:paraId="78173D98" w14:textId="70BF4A97" w:rsidR="00170BF5" w:rsidRPr="000C0EDF" w:rsidDel="00053F76"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del w:id="614" w:author="USA" w:date="2024-09-24T07:16:00Z"/>
          <w:b/>
          <w:sz w:val="28"/>
        </w:rPr>
      </w:pPr>
      <w:del w:id="615" w:author="USA" w:date="2024-09-24T07:16:00Z">
        <w:r w:rsidRPr="00222F29" w:rsidDel="00053F76">
          <w:rPr>
            <w:bCs/>
            <w:i/>
            <w:iCs/>
            <w:szCs w:val="24"/>
          </w:rPr>
          <w:delText>Editor’s Note: The intention here is to summarize the results from section 6.5 and 6.6 along with the results of any other studies that may have been conducted</w:delText>
        </w:r>
        <w:r w:rsidDel="00053F76">
          <w:rPr>
            <w:b/>
            <w:sz w:val="28"/>
          </w:rPr>
          <w:delText>.</w:delText>
        </w:r>
      </w:del>
    </w:p>
    <w:p w14:paraId="2EA2D872" w14:textId="369729C0" w:rsidR="00170BF5" w:rsidDel="00053F76" w:rsidRDefault="00170BF5" w:rsidP="00170BF5">
      <w:pPr>
        <w:rPr>
          <w:del w:id="616" w:author="USA" w:date="2024-09-24T07:16:00Z"/>
        </w:rPr>
      </w:pPr>
      <w:del w:id="617" w:author="USA" w:date="2024-09-24T07:16:00Z">
        <w:r w:rsidDel="00053F76">
          <w:delText>[TBD]</w:delText>
        </w:r>
      </w:del>
    </w:p>
    <w:p w14:paraId="38565A5E" w14:textId="60296FE8" w:rsidR="00170BF5" w:rsidRPr="00E8430D" w:rsidDel="00053F76" w:rsidRDefault="00170BF5" w:rsidP="00170BF5">
      <w:pPr>
        <w:rPr>
          <w:del w:id="618" w:author="USA" w:date="2024-09-24T07:16:00Z"/>
          <w:bCs/>
        </w:rPr>
      </w:pPr>
    </w:p>
    <w:p w14:paraId="58F9054C" w14:textId="77777777" w:rsidR="00170BF5" w:rsidRDefault="00170BF5" w:rsidP="00170BF5">
      <w:pPr>
        <w:tabs>
          <w:tab w:val="clear" w:pos="794"/>
          <w:tab w:val="clear" w:pos="1191"/>
          <w:tab w:val="clear" w:pos="1588"/>
          <w:tab w:val="clear" w:pos="1985"/>
        </w:tabs>
        <w:overflowPunct/>
        <w:autoSpaceDE/>
        <w:autoSpaceDN/>
        <w:adjustRightInd/>
        <w:spacing w:before="0"/>
        <w:textAlignment w:val="auto"/>
      </w:pPr>
    </w:p>
    <w:sectPr w:rsidR="00170BF5" w:rsidSect="007F38F3">
      <w:headerReference w:type="even" r:id="rId17"/>
      <w:pgSz w:w="11907" w:h="16834" w:code="9"/>
      <w:pgMar w:top="1418" w:right="1134" w:bottom="1134" w:left="1134" w:header="720" w:footer="482" w:gutter="0"/>
      <w:paperSrc w:first="15" w:other="15"/>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6" w:author="DON CIO" w:date="2024-10-02T15:55:00Z" w:initials="DC">
    <w:p w14:paraId="6CE705CC" w14:textId="77777777" w:rsidR="00FA09CB" w:rsidRDefault="00FA09CB" w:rsidP="00FA09CB">
      <w:pPr>
        <w:pStyle w:val="CommentText"/>
        <w:jc w:val="left"/>
      </w:pPr>
      <w:r>
        <w:rPr>
          <w:rStyle w:val="CommentReference"/>
        </w:rPr>
        <w:annotationRef/>
      </w:r>
      <w:r>
        <w:t>Will identify or identifies?</w:t>
      </w:r>
    </w:p>
  </w:comment>
  <w:comment w:id="511" w:author="DON CIO" w:date="2024-10-02T15:47:00Z" w:initials="DC">
    <w:p w14:paraId="4963C93F" w14:textId="19090AE3" w:rsidR="00062053" w:rsidRDefault="00062053" w:rsidP="00062053">
      <w:pPr>
        <w:pStyle w:val="CommentText"/>
        <w:jc w:val="left"/>
      </w:pPr>
      <w:r>
        <w:rPr>
          <w:rStyle w:val="CommentReference"/>
        </w:rPr>
        <w:annotationRef/>
      </w:r>
      <w:r>
        <w:t>Goes from 4.3 to 4.3.2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E705CC" w15:done="0"/>
  <w15:commentEx w15:paraId="4963C9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7EB70" w16cex:dateUtc="2024-10-02T19:55:00Z"/>
  <w16cex:commentExtensible w16cex:durableId="2AA7E982" w16cex:dateUtc="2024-10-02T19: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E705CC" w16cid:durableId="2AA7EB70"/>
  <w16cid:commentId w16cid:paraId="4963C93F" w16cid:durableId="2AA7E9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3EE30" w14:textId="77777777" w:rsidR="00BA3056" w:rsidRDefault="00BA3056">
      <w:r>
        <w:separator/>
      </w:r>
    </w:p>
  </w:endnote>
  <w:endnote w:type="continuationSeparator" w:id="0">
    <w:p w14:paraId="0FC5CAE5" w14:textId="77777777" w:rsidR="00BA3056" w:rsidRDefault="00BA3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0DBF5" w14:textId="77777777" w:rsidR="00BA3056" w:rsidRDefault="00BA3056">
      <w:r>
        <w:separator/>
      </w:r>
    </w:p>
  </w:footnote>
  <w:footnote w:type="continuationSeparator" w:id="0">
    <w:p w14:paraId="0A4DF9D0" w14:textId="77777777" w:rsidR="00BA3056" w:rsidRDefault="00BA3056">
      <w:r>
        <w:continuationSeparator/>
      </w:r>
    </w:p>
  </w:footnote>
  <w:footnote w:id="1">
    <w:p w14:paraId="131676B8" w14:textId="4A3345D0" w:rsidR="00170BF5" w:rsidRPr="009C095C" w:rsidRDefault="00170BF5" w:rsidP="00170BF5">
      <w:pPr>
        <w:pStyle w:val="FootnoteText"/>
      </w:pPr>
      <w:r>
        <w:rPr>
          <w:rStyle w:val="FootnoteReference"/>
        </w:rPr>
        <w:footnoteRef/>
      </w:r>
      <w:r>
        <w:t xml:space="preserve"> The objective of AI 1.9 </w:t>
      </w:r>
      <w:r w:rsidRPr="009C095C">
        <w:t xml:space="preserve">is to review </w:t>
      </w:r>
      <w:r>
        <w:t>Appendix 26</w:t>
      </w:r>
      <w:r w:rsidRPr="009C095C">
        <w:t xml:space="preserve"> of the Radio Regulations and consider appropriate regulatory actions and updates based on ITU-R studies in accordance with Resolution 4</w:t>
      </w:r>
      <w:ins w:id="279" w:author="Carmelo" w:date="2024-10-07T15:13:00Z">
        <w:r w:rsidR="00B557F4">
          <w:t>11</w:t>
        </w:r>
      </w:ins>
      <w:del w:id="280" w:author="Carmelo" w:date="2024-10-07T15:13:00Z">
        <w:r w:rsidRPr="009C095C" w:rsidDel="00B557F4">
          <w:delText>29</w:delText>
        </w:r>
      </w:del>
      <w:r w:rsidRPr="009C095C">
        <w:t xml:space="preserve"> (WRC-</w:t>
      </w:r>
      <w:ins w:id="281" w:author="Carmelo" w:date="2024-10-07T15:13:00Z">
        <w:r w:rsidR="00B557F4">
          <w:t>23</w:t>
        </w:r>
      </w:ins>
      <w:del w:id="282" w:author="Carmelo" w:date="2024-10-07T15:13:00Z">
        <w:r w:rsidRPr="009C095C" w:rsidDel="00B557F4">
          <w:delText>19</w:delText>
        </w:r>
      </w:del>
      <w:r>
        <w:t>.</w:t>
      </w:r>
      <w:r w:rsidRPr="009C095C">
        <w:t xml:space="preserve">) </w:t>
      </w:r>
    </w:p>
  </w:footnote>
  <w:footnote w:id="2">
    <w:p w14:paraId="5FD524FE" w14:textId="77777777" w:rsidR="00170BF5" w:rsidRPr="00251428" w:rsidRDefault="00170BF5" w:rsidP="00170BF5">
      <w:pPr>
        <w:pStyle w:val="FootnoteText"/>
      </w:pPr>
      <w:r>
        <w:rPr>
          <w:rStyle w:val="FootnoteReference"/>
        </w:rPr>
        <w:footnoteRef/>
      </w:r>
      <w:r>
        <w:t xml:space="preserve"> </w:t>
      </w:r>
      <w:r w:rsidRPr="00251428">
        <w:t>As defined by ICAO Standards documents in Annex 10 Vol II:</w:t>
      </w:r>
    </w:p>
  </w:footnote>
  <w:footnote w:id="3">
    <w:p w14:paraId="6473A8D3" w14:textId="43C7A650" w:rsidR="00127792" w:rsidRPr="002E7918" w:rsidRDefault="00127792">
      <w:pPr>
        <w:pStyle w:val="FootnoteText"/>
      </w:pPr>
      <w:ins w:id="300" w:author="DON CIO" w:date="2024-10-03T10:04:00Z">
        <w:r w:rsidRPr="002E7918">
          <w:rPr>
            <w:rStyle w:val="FootnoteReference"/>
          </w:rPr>
          <w:footnoteRef/>
        </w:r>
        <w:r w:rsidRPr="002E7918">
          <w:t xml:space="preserve"> </w:t>
        </w:r>
        <w:r w:rsidRPr="002E7918">
          <w:rPr>
            <w:szCs w:val="22"/>
            <w:rPrChange w:id="301" w:author="DON CIO" w:date="2024-10-03T10:10:00Z">
              <w:rPr>
                <w:b/>
                <w:sz w:val="28"/>
              </w:rPr>
            </w:rPrChange>
          </w:rPr>
          <w:t xml:space="preserve">Relevant allocation information from Appendix 26 </w:t>
        </w:r>
        <w:del w:id="302" w:author="Wingo, Fumie N CIV USN SECNAV WASHINGTON DC (USA)" w:date="2024-10-07T15:02:00Z">
          <w:r w:rsidRPr="002E7918" w:rsidDel="009F4555">
            <w:rPr>
              <w:szCs w:val="22"/>
              <w:rPrChange w:id="303" w:author="DON CIO" w:date="2024-10-03T10:10:00Z">
                <w:rPr>
                  <w:b/>
                  <w:sz w:val="28"/>
                </w:rPr>
              </w:rPrChange>
            </w:rPr>
            <w:delText>and adjacent frequency bands, as appropriate</w:delText>
          </w:r>
        </w:del>
        <w:r w:rsidRPr="002E7918">
          <w:rPr>
            <w:rStyle w:val="CommentReference"/>
            <w:sz w:val="22"/>
            <w:szCs w:val="22"/>
            <w:rPrChange w:id="304" w:author="DON CIO" w:date="2024-10-03T10:10:00Z">
              <w:rPr>
                <w:rStyle w:val="CommentReference"/>
              </w:rPr>
            </w:rPrChange>
          </w:rPr>
          <w:annotationRef/>
        </w:r>
      </w:ins>
    </w:p>
  </w:footnote>
  <w:footnote w:id="4">
    <w:p w14:paraId="0EF90E4D" w14:textId="77777777" w:rsidR="00170BF5" w:rsidRPr="00B80AA3" w:rsidRDefault="00170BF5" w:rsidP="00170BF5">
      <w:pPr>
        <w:pStyle w:val="FootnoteText"/>
      </w:pPr>
      <w:r>
        <w:rPr>
          <w:rStyle w:val="FootnoteReference"/>
        </w:rPr>
        <w:footnoteRef/>
      </w:r>
      <w:r>
        <w:t xml:space="preserve"> FREQUENCY SPECTRUM MANAGEMENT PANEL (FSMP), Tenth Working Group Meeting, Montréal, Canada, 17-26 August 2020, TECHNICAL</w:t>
      </w:r>
      <w:r w:rsidRPr="00B80AA3">
        <w:t xml:space="preserve"> CONSIDERATIONS FOR THE WIDEBAND HF OVERLAY CONCEPT FOR AGENDA ITEM 1.9 WRC-23</w:t>
      </w:r>
    </w:p>
  </w:footnote>
  <w:footnote w:id="5">
    <w:p w14:paraId="03A65447" w14:textId="77777777" w:rsidR="00170BF5" w:rsidDel="009371AC" w:rsidRDefault="00170BF5" w:rsidP="00170BF5">
      <w:pPr>
        <w:pStyle w:val="FootnoteText"/>
        <w:rPr>
          <w:del w:id="531" w:author="DON CIO" w:date="2024-10-03T09:42:00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5056A" w14:textId="215B8177" w:rsidR="008C4225" w:rsidRDefault="008C4225">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sidR="006F653E">
      <w:rPr>
        <w:rStyle w:val="PageNumber"/>
        <w:b/>
        <w:bCs/>
        <w:noProof/>
        <w:lang w:val="en-US"/>
      </w:rPr>
      <w:t>4</w:t>
    </w:r>
    <w:r>
      <w:rPr>
        <w:rStyle w:val="PageNumber"/>
        <w:b/>
        <w:bCs/>
      </w:rPr>
      <w:fldChar w:fldCharType="end"/>
    </w:r>
    <w:r>
      <w:rPr>
        <w:lang w:val="en-US"/>
      </w:rPr>
      <w:tab/>
    </w:r>
    <w:r>
      <w:rPr>
        <w:b/>
        <w:bCs/>
      </w:rPr>
      <w:fldChar w:fldCharType="begin"/>
    </w:r>
    <w:r>
      <w:rPr>
        <w:b/>
        <w:bCs/>
        <w:lang w:val="en-US"/>
      </w:rPr>
      <w:instrText xml:space="preserve"> DOCPROPERTY "Header" \* MERGEFORMAT </w:instrText>
    </w:r>
    <w:r>
      <w:rPr>
        <w:b/>
        <w:bCs/>
      </w:rPr>
      <w:fldChar w:fldCharType="separate"/>
    </w:r>
    <w:r w:rsidR="00A91FED">
      <w:rPr>
        <w:b/>
        <w:bCs/>
        <w:lang w:val="en-US"/>
      </w:rPr>
      <w:t xml:space="preserve">Rec. </w:t>
    </w:r>
    <w:r>
      <w:rPr>
        <w:b/>
        <w:bCs/>
      </w:rPr>
      <w:fldChar w:fldCharType="end"/>
    </w:r>
    <w:r>
      <w:rPr>
        <w:b/>
        <w:bCs/>
      </w:rPr>
      <w:t xml:space="preserve"> </w:t>
    </w:r>
    <w:r>
      <w:rPr>
        <w:b/>
        <w:bCs/>
      </w:rPr>
      <w:fldChar w:fldCharType="begin"/>
    </w:r>
    <w:r>
      <w:rPr>
        <w:b/>
        <w:bCs/>
        <w:lang w:val="en-US"/>
      </w:rPr>
      <w:instrText>styleref href</w:instrText>
    </w:r>
    <w:r>
      <w:rPr>
        <w:b/>
        <w:bCs/>
      </w:rPr>
      <w:fldChar w:fldCharType="separate"/>
    </w:r>
    <w:r w:rsidR="007F38F3">
      <w:rPr>
        <w:noProof/>
        <w:lang w:val="en-US"/>
      </w:rPr>
      <w:t>Error! No text of specified style in document.</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E75981"/>
    <w:multiLevelType w:val="hybridMultilevel"/>
    <w:tmpl w:val="CA001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ED1D21"/>
    <w:multiLevelType w:val="hybridMultilevel"/>
    <w:tmpl w:val="7B586770"/>
    <w:lvl w:ilvl="0" w:tplc="951AAD4E">
      <w:start w:val="1"/>
      <w:numFmt w:val="decimal"/>
      <w:lvlText w:val="%1"/>
      <w:lvlJc w:val="left"/>
      <w:pPr>
        <w:ind w:left="1155" w:hanging="795"/>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C669D7"/>
    <w:multiLevelType w:val="hybridMultilevel"/>
    <w:tmpl w:val="DB8AF6A6"/>
    <w:lvl w:ilvl="0" w:tplc="2F2AA7E0">
      <w:start w:val="1"/>
      <w:numFmt w:val="bullet"/>
      <w:lvlText w:val="–"/>
      <w:lvlJc w:val="left"/>
      <w:pPr>
        <w:ind w:left="1080" w:hanging="360"/>
      </w:pPr>
      <w:rPr>
        <w:rFonts w:ascii="Calibri" w:eastAsia="Calibri" w:hAnsi="Calibri" w:cs="Calibr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41406AD"/>
    <w:multiLevelType w:val="multilevel"/>
    <w:tmpl w:val="83D057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52269868">
    <w:abstractNumId w:val="1"/>
  </w:num>
  <w:num w:numId="2" w16cid:durableId="1412197030">
    <w:abstractNumId w:val="2"/>
  </w:num>
  <w:num w:numId="3" w16cid:durableId="354506691">
    <w:abstractNumId w:val="0"/>
  </w:num>
  <w:num w:numId="4" w16cid:durableId="92592471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go, Fumie N CIV USN SECNAV WASHINGTON DC (USA)">
    <w15:presenceInfo w15:providerId="AD" w15:userId="S::fumie.n.wingo.civ@us.navy.mil::84932463-db7f-4bf7-ab1e-9714e1940075"/>
  </w15:person>
  <w15:person w15:author="DON CIO">
    <w15:presenceInfo w15:providerId="None" w15:userId="DON CIO"/>
  </w15:person>
  <w15:person w15:author="USA">
    <w15:presenceInfo w15:providerId="None" w15:userId="USA"/>
  </w15:person>
  <w15:person w15:author="Tarpinian, Andre (HII-Mission Technologies)">
    <w15:presenceInfo w15:providerId="AD" w15:userId="S::tarpian@HII-TSD.com::f6992ee4-de48-4871-b696-f91cd9ad7e32"/>
  </w15:person>
  <w15:person w15:author="Carmelo">
    <w15:presenceInfo w15:providerId="Windows Live" w15:userId="acecc714fea69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CF4"/>
    <w:rsid w:val="00000E35"/>
    <w:rsid w:val="000444EE"/>
    <w:rsid w:val="00053F76"/>
    <w:rsid w:val="00061ED2"/>
    <w:rsid w:val="00062053"/>
    <w:rsid w:val="00062072"/>
    <w:rsid w:val="0008023A"/>
    <w:rsid w:val="0008484E"/>
    <w:rsid w:val="000911EC"/>
    <w:rsid w:val="000A4EA7"/>
    <w:rsid w:val="000B2608"/>
    <w:rsid w:val="000B2FCA"/>
    <w:rsid w:val="000B656B"/>
    <w:rsid w:val="000C2F77"/>
    <w:rsid w:val="000C56FF"/>
    <w:rsid w:val="000D634B"/>
    <w:rsid w:val="001014F0"/>
    <w:rsid w:val="00102DCC"/>
    <w:rsid w:val="0011311B"/>
    <w:rsid w:val="00113419"/>
    <w:rsid w:val="00115E54"/>
    <w:rsid w:val="00125CD9"/>
    <w:rsid w:val="001268C7"/>
    <w:rsid w:val="00127792"/>
    <w:rsid w:val="0013022D"/>
    <w:rsid w:val="00131875"/>
    <w:rsid w:val="001339B3"/>
    <w:rsid w:val="00136CFE"/>
    <w:rsid w:val="00141B9B"/>
    <w:rsid w:val="001600E8"/>
    <w:rsid w:val="00170BF5"/>
    <w:rsid w:val="00181D7D"/>
    <w:rsid w:val="00195EA2"/>
    <w:rsid w:val="0019664B"/>
    <w:rsid w:val="001A3FF0"/>
    <w:rsid w:val="001A7FB1"/>
    <w:rsid w:val="001B0CF8"/>
    <w:rsid w:val="001B410D"/>
    <w:rsid w:val="001D2C3D"/>
    <w:rsid w:val="001E2BB3"/>
    <w:rsid w:val="001E5AA6"/>
    <w:rsid w:val="001E72C8"/>
    <w:rsid w:val="001E781C"/>
    <w:rsid w:val="001F28FA"/>
    <w:rsid w:val="001F465C"/>
    <w:rsid w:val="00200ED1"/>
    <w:rsid w:val="00204300"/>
    <w:rsid w:val="00216785"/>
    <w:rsid w:val="00217144"/>
    <w:rsid w:val="00241B45"/>
    <w:rsid w:val="00255390"/>
    <w:rsid w:val="00265B5E"/>
    <w:rsid w:val="002712F9"/>
    <w:rsid w:val="00272E71"/>
    <w:rsid w:val="002775DF"/>
    <w:rsid w:val="002A0401"/>
    <w:rsid w:val="002B029F"/>
    <w:rsid w:val="002B63CD"/>
    <w:rsid w:val="002C4291"/>
    <w:rsid w:val="002D76C4"/>
    <w:rsid w:val="002E08E7"/>
    <w:rsid w:val="002E7918"/>
    <w:rsid w:val="00302C93"/>
    <w:rsid w:val="003035BC"/>
    <w:rsid w:val="0031153A"/>
    <w:rsid w:val="00311E10"/>
    <w:rsid w:val="003123A1"/>
    <w:rsid w:val="0031790C"/>
    <w:rsid w:val="003223E2"/>
    <w:rsid w:val="00336ED3"/>
    <w:rsid w:val="00346751"/>
    <w:rsid w:val="00347E18"/>
    <w:rsid w:val="00355F33"/>
    <w:rsid w:val="00357AC1"/>
    <w:rsid w:val="00374D87"/>
    <w:rsid w:val="0038449D"/>
    <w:rsid w:val="00384825"/>
    <w:rsid w:val="003959AE"/>
    <w:rsid w:val="003A09BA"/>
    <w:rsid w:val="003A1FF3"/>
    <w:rsid w:val="003C28B9"/>
    <w:rsid w:val="003C68D1"/>
    <w:rsid w:val="003D0FF4"/>
    <w:rsid w:val="003E203A"/>
    <w:rsid w:val="003E6C60"/>
    <w:rsid w:val="00406F37"/>
    <w:rsid w:val="00441957"/>
    <w:rsid w:val="004427FB"/>
    <w:rsid w:val="004443F8"/>
    <w:rsid w:val="00453E7E"/>
    <w:rsid w:val="00460338"/>
    <w:rsid w:val="00470432"/>
    <w:rsid w:val="00474AC6"/>
    <w:rsid w:val="00481690"/>
    <w:rsid w:val="00482726"/>
    <w:rsid w:val="004901BE"/>
    <w:rsid w:val="00496910"/>
    <w:rsid w:val="00496CC2"/>
    <w:rsid w:val="004A41D8"/>
    <w:rsid w:val="004B4D04"/>
    <w:rsid w:val="004B79A1"/>
    <w:rsid w:val="004C3D35"/>
    <w:rsid w:val="004D33AD"/>
    <w:rsid w:val="004D4346"/>
    <w:rsid w:val="004D5437"/>
    <w:rsid w:val="004D56AF"/>
    <w:rsid w:val="004E1B86"/>
    <w:rsid w:val="004F0147"/>
    <w:rsid w:val="004F585B"/>
    <w:rsid w:val="004F6BF6"/>
    <w:rsid w:val="00503303"/>
    <w:rsid w:val="0050367E"/>
    <w:rsid w:val="00522DCF"/>
    <w:rsid w:val="00526494"/>
    <w:rsid w:val="005310F3"/>
    <w:rsid w:val="005356C3"/>
    <w:rsid w:val="00556355"/>
    <w:rsid w:val="00563668"/>
    <w:rsid w:val="0056473A"/>
    <w:rsid w:val="00565BDB"/>
    <w:rsid w:val="00566039"/>
    <w:rsid w:val="00572466"/>
    <w:rsid w:val="005811F5"/>
    <w:rsid w:val="00586D7A"/>
    <w:rsid w:val="0059097E"/>
    <w:rsid w:val="005A1164"/>
    <w:rsid w:val="005A196F"/>
    <w:rsid w:val="005A3D9F"/>
    <w:rsid w:val="005B78A5"/>
    <w:rsid w:val="005C37A3"/>
    <w:rsid w:val="005C474A"/>
    <w:rsid w:val="005C6F92"/>
    <w:rsid w:val="005C727A"/>
    <w:rsid w:val="005D6954"/>
    <w:rsid w:val="005D7161"/>
    <w:rsid w:val="005E487E"/>
    <w:rsid w:val="005F5C60"/>
    <w:rsid w:val="00601886"/>
    <w:rsid w:val="00603816"/>
    <w:rsid w:val="00607D68"/>
    <w:rsid w:val="00614CE1"/>
    <w:rsid w:val="00633CF4"/>
    <w:rsid w:val="00634C2D"/>
    <w:rsid w:val="00647F6E"/>
    <w:rsid w:val="00650CA2"/>
    <w:rsid w:val="0065384D"/>
    <w:rsid w:val="00664491"/>
    <w:rsid w:val="00664E69"/>
    <w:rsid w:val="006701CA"/>
    <w:rsid w:val="006720D8"/>
    <w:rsid w:val="006877E4"/>
    <w:rsid w:val="00691C11"/>
    <w:rsid w:val="006948B7"/>
    <w:rsid w:val="006A251F"/>
    <w:rsid w:val="006A2C27"/>
    <w:rsid w:val="006A4CE2"/>
    <w:rsid w:val="006A7EED"/>
    <w:rsid w:val="006B1E96"/>
    <w:rsid w:val="006B3127"/>
    <w:rsid w:val="006B3EE2"/>
    <w:rsid w:val="006B7D63"/>
    <w:rsid w:val="006C73E5"/>
    <w:rsid w:val="006D060F"/>
    <w:rsid w:val="006D4E03"/>
    <w:rsid w:val="006E2226"/>
    <w:rsid w:val="006F179B"/>
    <w:rsid w:val="006F1E01"/>
    <w:rsid w:val="006F6304"/>
    <w:rsid w:val="006F653E"/>
    <w:rsid w:val="006F7A11"/>
    <w:rsid w:val="0070170A"/>
    <w:rsid w:val="0070357B"/>
    <w:rsid w:val="007053CA"/>
    <w:rsid w:val="007338D8"/>
    <w:rsid w:val="00736D41"/>
    <w:rsid w:val="00761F85"/>
    <w:rsid w:val="007841F2"/>
    <w:rsid w:val="00784BEE"/>
    <w:rsid w:val="007964ED"/>
    <w:rsid w:val="007A6C60"/>
    <w:rsid w:val="007A6D11"/>
    <w:rsid w:val="007B1B7B"/>
    <w:rsid w:val="007B6BAE"/>
    <w:rsid w:val="007D4759"/>
    <w:rsid w:val="007D6500"/>
    <w:rsid w:val="007E0D54"/>
    <w:rsid w:val="007E68AB"/>
    <w:rsid w:val="007E71B0"/>
    <w:rsid w:val="007E7C16"/>
    <w:rsid w:val="007F2D64"/>
    <w:rsid w:val="007F38F3"/>
    <w:rsid w:val="00801CF4"/>
    <w:rsid w:val="00804E09"/>
    <w:rsid w:val="00810DDB"/>
    <w:rsid w:val="00815476"/>
    <w:rsid w:val="00817FA3"/>
    <w:rsid w:val="0082077E"/>
    <w:rsid w:val="008350D1"/>
    <w:rsid w:val="0083618E"/>
    <w:rsid w:val="0084639B"/>
    <w:rsid w:val="0084721B"/>
    <w:rsid w:val="00847B58"/>
    <w:rsid w:val="00847EC7"/>
    <w:rsid w:val="00855A52"/>
    <w:rsid w:val="00864AC8"/>
    <w:rsid w:val="00867DC0"/>
    <w:rsid w:val="00874192"/>
    <w:rsid w:val="00882519"/>
    <w:rsid w:val="008855A0"/>
    <w:rsid w:val="00891528"/>
    <w:rsid w:val="0089618A"/>
    <w:rsid w:val="008A43B8"/>
    <w:rsid w:val="008A4E2F"/>
    <w:rsid w:val="008B0E59"/>
    <w:rsid w:val="008B5F9E"/>
    <w:rsid w:val="008C4225"/>
    <w:rsid w:val="008D09A5"/>
    <w:rsid w:val="008E44E8"/>
    <w:rsid w:val="008E579F"/>
    <w:rsid w:val="008E5D8C"/>
    <w:rsid w:val="008F0518"/>
    <w:rsid w:val="008F12D7"/>
    <w:rsid w:val="009022B2"/>
    <w:rsid w:val="00904C3F"/>
    <w:rsid w:val="0091194D"/>
    <w:rsid w:val="00912587"/>
    <w:rsid w:val="009173E0"/>
    <w:rsid w:val="00925D18"/>
    <w:rsid w:val="009371AC"/>
    <w:rsid w:val="0094222B"/>
    <w:rsid w:val="00942390"/>
    <w:rsid w:val="0094489C"/>
    <w:rsid w:val="00950ACD"/>
    <w:rsid w:val="009519B4"/>
    <w:rsid w:val="00951C9E"/>
    <w:rsid w:val="009544A6"/>
    <w:rsid w:val="00965AB4"/>
    <w:rsid w:val="00967BCD"/>
    <w:rsid w:val="009718AE"/>
    <w:rsid w:val="0097688C"/>
    <w:rsid w:val="009866E1"/>
    <w:rsid w:val="009867A5"/>
    <w:rsid w:val="009A08C7"/>
    <w:rsid w:val="009A0C52"/>
    <w:rsid w:val="009B6D20"/>
    <w:rsid w:val="009C17DB"/>
    <w:rsid w:val="009E3784"/>
    <w:rsid w:val="009F4555"/>
    <w:rsid w:val="00A1732B"/>
    <w:rsid w:val="00A176F2"/>
    <w:rsid w:val="00A32F62"/>
    <w:rsid w:val="00A364EF"/>
    <w:rsid w:val="00A502A1"/>
    <w:rsid w:val="00A54F2E"/>
    <w:rsid w:val="00A6617B"/>
    <w:rsid w:val="00A6765F"/>
    <w:rsid w:val="00A74EAC"/>
    <w:rsid w:val="00A805D2"/>
    <w:rsid w:val="00A85530"/>
    <w:rsid w:val="00A91FED"/>
    <w:rsid w:val="00AA19BD"/>
    <w:rsid w:val="00AA331E"/>
    <w:rsid w:val="00AA3A6F"/>
    <w:rsid w:val="00AA700D"/>
    <w:rsid w:val="00AB0DC8"/>
    <w:rsid w:val="00AB38FE"/>
    <w:rsid w:val="00AC03EE"/>
    <w:rsid w:val="00AC4BAE"/>
    <w:rsid w:val="00AE3310"/>
    <w:rsid w:val="00AF5418"/>
    <w:rsid w:val="00B01ECC"/>
    <w:rsid w:val="00B07049"/>
    <w:rsid w:val="00B2580F"/>
    <w:rsid w:val="00B31FB3"/>
    <w:rsid w:val="00B358F4"/>
    <w:rsid w:val="00B43C01"/>
    <w:rsid w:val="00B444E9"/>
    <w:rsid w:val="00B44E24"/>
    <w:rsid w:val="00B515D3"/>
    <w:rsid w:val="00B556C2"/>
    <w:rsid w:val="00B557F4"/>
    <w:rsid w:val="00B55AE7"/>
    <w:rsid w:val="00B6522A"/>
    <w:rsid w:val="00B7158C"/>
    <w:rsid w:val="00B80E89"/>
    <w:rsid w:val="00B825FF"/>
    <w:rsid w:val="00B8670A"/>
    <w:rsid w:val="00B87957"/>
    <w:rsid w:val="00B97CA2"/>
    <w:rsid w:val="00BA041C"/>
    <w:rsid w:val="00BA3056"/>
    <w:rsid w:val="00BD3B79"/>
    <w:rsid w:val="00BD571A"/>
    <w:rsid w:val="00BD57EB"/>
    <w:rsid w:val="00BD7176"/>
    <w:rsid w:val="00BE48B3"/>
    <w:rsid w:val="00BE63A5"/>
    <w:rsid w:val="00BE6DB9"/>
    <w:rsid w:val="00BF265F"/>
    <w:rsid w:val="00C04D6C"/>
    <w:rsid w:val="00C06C8B"/>
    <w:rsid w:val="00C17579"/>
    <w:rsid w:val="00C24752"/>
    <w:rsid w:val="00C25038"/>
    <w:rsid w:val="00C364B0"/>
    <w:rsid w:val="00C4171A"/>
    <w:rsid w:val="00C43F68"/>
    <w:rsid w:val="00C45C90"/>
    <w:rsid w:val="00C47C2B"/>
    <w:rsid w:val="00C54E4F"/>
    <w:rsid w:val="00C66A93"/>
    <w:rsid w:val="00C710E7"/>
    <w:rsid w:val="00C76F53"/>
    <w:rsid w:val="00C7745F"/>
    <w:rsid w:val="00C8126A"/>
    <w:rsid w:val="00C90CB0"/>
    <w:rsid w:val="00C95B41"/>
    <w:rsid w:val="00C97C6D"/>
    <w:rsid w:val="00CA33B1"/>
    <w:rsid w:val="00CB50C6"/>
    <w:rsid w:val="00CC2FA8"/>
    <w:rsid w:val="00CC41EB"/>
    <w:rsid w:val="00CC7611"/>
    <w:rsid w:val="00CC7FC6"/>
    <w:rsid w:val="00CE1BB9"/>
    <w:rsid w:val="00CE1EC9"/>
    <w:rsid w:val="00CE5788"/>
    <w:rsid w:val="00CE5B7A"/>
    <w:rsid w:val="00CF67FE"/>
    <w:rsid w:val="00D01ABE"/>
    <w:rsid w:val="00D04845"/>
    <w:rsid w:val="00D0526D"/>
    <w:rsid w:val="00D12D1A"/>
    <w:rsid w:val="00D15D96"/>
    <w:rsid w:val="00D35EB3"/>
    <w:rsid w:val="00D5519E"/>
    <w:rsid w:val="00D6382D"/>
    <w:rsid w:val="00D655AD"/>
    <w:rsid w:val="00D66A8E"/>
    <w:rsid w:val="00D71158"/>
    <w:rsid w:val="00D74FCA"/>
    <w:rsid w:val="00D94560"/>
    <w:rsid w:val="00DB333D"/>
    <w:rsid w:val="00DB34C8"/>
    <w:rsid w:val="00DB77F0"/>
    <w:rsid w:val="00DC0CA8"/>
    <w:rsid w:val="00DF1096"/>
    <w:rsid w:val="00DF2E86"/>
    <w:rsid w:val="00DF3E96"/>
    <w:rsid w:val="00DF4176"/>
    <w:rsid w:val="00DF7D1D"/>
    <w:rsid w:val="00E05350"/>
    <w:rsid w:val="00E10F2B"/>
    <w:rsid w:val="00E1307C"/>
    <w:rsid w:val="00E1397C"/>
    <w:rsid w:val="00E16268"/>
    <w:rsid w:val="00E264AD"/>
    <w:rsid w:val="00E2790E"/>
    <w:rsid w:val="00E36D1C"/>
    <w:rsid w:val="00E455CF"/>
    <w:rsid w:val="00E56ECA"/>
    <w:rsid w:val="00E6457E"/>
    <w:rsid w:val="00E71C3D"/>
    <w:rsid w:val="00E90BA7"/>
    <w:rsid w:val="00EA532B"/>
    <w:rsid w:val="00EA55E9"/>
    <w:rsid w:val="00EB0360"/>
    <w:rsid w:val="00EB6F0B"/>
    <w:rsid w:val="00EE2A72"/>
    <w:rsid w:val="00EE305C"/>
    <w:rsid w:val="00EF12AD"/>
    <w:rsid w:val="00EF4B2A"/>
    <w:rsid w:val="00EF63A1"/>
    <w:rsid w:val="00F025D7"/>
    <w:rsid w:val="00F06CB8"/>
    <w:rsid w:val="00F12B15"/>
    <w:rsid w:val="00F13438"/>
    <w:rsid w:val="00F168AA"/>
    <w:rsid w:val="00F25930"/>
    <w:rsid w:val="00F30853"/>
    <w:rsid w:val="00F3699B"/>
    <w:rsid w:val="00F44E92"/>
    <w:rsid w:val="00F479EB"/>
    <w:rsid w:val="00F52154"/>
    <w:rsid w:val="00F62E12"/>
    <w:rsid w:val="00F76838"/>
    <w:rsid w:val="00F8030D"/>
    <w:rsid w:val="00F95FFA"/>
    <w:rsid w:val="00FA09CB"/>
    <w:rsid w:val="00FB6678"/>
    <w:rsid w:val="00FB6B1D"/>
    <w:rsid w:val="00FC368E"/>
    <w:rsid w:val="00FC3D4F"/>
    <w:rsid w:val="00FC47BA"/>
    <w:rsid w:val="00FE2D19"/>
    <w:rsid w:val="00FE4DF2"/>
    <w:rsid w:val="00FF6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B60645"/>
  <w15:chartTrackingRefBased/>
  <w15:docId w15:val="{B8E1668E-8B10-4720-A495-D57821C9A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023A"/>
    <w:pPr>
      <w:tabs>
        <w:tab w:val="left" w:pos="794"/>
        <w:tab w:val="left" w:pos="1191"/>
        <w:tab w:val="left" w:pos="1588"/>
        <w:tab w:val="left" w:pos="1985"/>
      </w:tabs>
      <w:overflowPunct w:val="0"/>
      <w:autoSpaceDE w:val="0"/>
      <w:autoSpaceDN w:val="0"/>
      <w:adjustRightInd w:val="0"/>
      <w:spacing w:before="120"/>
      <w:jc w:val="both"/>
      <w:textAlignment w:val="baseline"/>
    </w:pPr>
    <w:rPr>
      <w:sz w:val="24"/>
    </w:rPr>
  </w:style>
  <w:style w:type="paragraph" w:styleId="Heading1">
    <w:name w:val="heading 1"/>
    <w:basedOn w:val="Normal"/>
    <w:next w:val="Normal"/>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lear" w:pos="794"/>
        <w:tab w:val="clear" w:pos="1191"/>
        <w:tab w:val="clear" w:pos="1588"/>
        <w:tab w:val="clear" w:pos="1985"/>
        <w:tab w:val="center" w:pos="4848"/>
        <w:tab w:val="right" w:pos="9696"/>
      </w:tabs>
      <w:spacing w:before="0"/>
      <w:jc w:val="center"/>
    </w:pPr>
    <w:rPr>
      <w:lang w:val="fr-FR"/>
    </w:rPr>
  </w:style>
  <w:style w:type="paragraph" w:styleId="Footer">
    <w:name w:val="footer"/>
    <w:basedOn w:val="Normal"/>
    <w:link w:val="FooterChar"/>
    <w:uiPriority w:val="99"/>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qFormat/>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pPr>
      <w:spacing w:before="80"/>
      <w:ind w:left="794" w:hanging="794"/>
    </w:pPr>
    <w:rPr>
      <w:lang w:val="fr-FR"/>
    </w:r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rPr>
  </w:style>
  <w:style w:type="paragraph" w:customStyle="1" w:styleId="Tablehead">
    <w:name w:val="Table_head"/>
    <w:basedOn w:val="Normal"/>
    <w:next w:val="Normal"/>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pPr>
      <w:keepNext/>
      <w:spacing w:before="360" w:after="120"/>
      <w:jc w:val="center"/>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uiPriority w:val="99"/>
    <w:semiHidden/>
    <w:rPr>
      <w:position w:val="6"/>
      <w:sz w:val="18"/>
    </w:rPr>
  </w:style>
  <w:style w:type="paragraph" w:styleId="FootnoteText">
    <w:name w:val="footnote text"/>
    <w:basedOn w:val="Normal"/>
    <w:link w:val="FootnoteTextChar"/>
    <w:uiPriority w:val="99"/>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Char"/>
    <w:pPr>
      <w:keepNext/>
      <w:spacing w:before="0" w:after="120"/>
      <w:jc w:val="center"/>
    </w:pPr>
    <w:rPr>
      <w:b/>
    </w:rPr>
  </w:style>
  <w:style w:type="paragraph" w:customStyle="1" w:styleId="Summary">
    <w:name w:val="Summary"/>
    <w:basedOn w:val="Normal"/>
    <w:next w:val="Normalaftertitle"/>
    <w:pPr>
      <w:spacing w:after="480"/>
    </w:pPr>
    <w:rPr>
      <w:sz w:val="22"/>
      <w:lang w:val="es-ES_tradnl"/>
    </w:rPr>
  </w:style>
  <w:style w:type="table" w:styleId="TableGrid">
    <w:name w:val="Table Grid"/>
    <w:basedOn w:val="TableNormal"/>
    <w:rsid w:val="00801C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FigureNo"/>
    <w:next w:val="Normal"/>
    <w:rsid w:val="00A6617B"/>
    <w:pPr>
      <w:keepNext w:val="0"/>
      <w:spacing w:before="0" w:after="240"/>
    </w:pPr>
  </w:style>
  <w:style w:type="character" w:styleId="Hyperlink">
    <w:name w:val="Hyperlink"/>
    <w:rsid w:val="00801CF4"/>
    <w:rPr>
      <w:color w:val="0000FF"/>
      <w:u w:val="single"/>
    </w:rPr>
  </w:style>
  <w:style w:type="character" w:styleId="CommentReference">
    <w:name w:val="annotation reference"/>
    <w:uiPriority w:val="99"/>
    <w:rsid w:val="008C4225"/>
    <w:rPr>
      <w:sz w:val="16"/>
      <w:szCs w:val="16"/>
    </w:rPr>
  </w:style>
  <w:style w:type="paragraph" w:styleId="CommentText">
    <w:name w:val="annotation text"/>
    <w:basedOn w:val="Normal"/>
    <w:link w:val="CommentTextChar"/>
    <w:uiPriority w:val="99"/>
    <w:rsid w:val="008C4225"/>
    <w:rPr>
      <w:sz w:val="20"/>
    </w:rPr>
  </w:style>
  <w:style w:type="paragraph" w:styleId="CommentSubject">
    <w:name w:val="annotation subject"/>
    <w:basedOn w:val="CommentText"/>
    <w:next w:val="CommentText"/>
    <w:semiHidden/>
    <w:rsid w:val="008C4225"/>
    <w:rPr>
      <w:b/>
      <w:bCs/>
    </w:rPr>
  </w:style>
  <w:style w:type="paragraph" w:styleId="BalloonText">
    <w:name w:val="Balloon Text"/>
    <w:basedOn w:val="Normal"/>
    <w:semiHidden/>
    <w:rsid w:val="008C4225"/>
    <w:rPr>
      <w:rFonts w:ascii="Tahoma" w:hAnsi="Tahoma" w:cs="Tahoma"/>
      <w:sz w:val="16"/>
      <w:szCs w:val="16"/>
    </w:rPr>
  </w:style>
  <w:style w:type="paragraph" w:styleId="Revision">
    <w:name w:val="Revision"/>
    <w:hidden/>
    <w:uiPriority w:val="99"/>
    <w:semiHidden/>
    <w:rsid w:val="007D6500"/>
    <w:rPr>
      <w:sz w:val="24"/>
      <w:lang w:val="en-GB"/>
    </w:rPr>
  </w:style>
  <w:style w:type="paragraph" w:styleId="ListParagraph">
    <w:name w:val="List Paragraph"/>
    <w:basedOn w:val="Normal"/>
    <w:uiPriority w:val="34"/>
    <w:qFormat/>
    <w:rsid w:val="00B80E89"/>
    <w:pPr>
      <w:ind w:left="720"/>
      <w:contextualSpacing/>
      <w:jc w:val="left"/>
    </w:pPr>
  </w:style>
  <w:style w:type="paragraph" w:styleId="EndnoteText">
    <w:name w:val="endnote text"/>
    <w:basedOn w:val="Normal"/>
    <w:link w:val="EndnoteTextChar"/>
    <w:rsid w:val="00336ED3"/>
    <w:rPr>
      <w:sz w:val="20"/>
    </w:rPr>
  </w:style>
  <w:style w:type="character" w:customStyle="1" w:styleId="EndnoteTextChar">
    <w:name w:val="Endnote Text Char"/>
    <w:basedOn w:val="DefaultParagraphFont"/>
    <w:link w:val="EndnoteText"/>
    <w:rsid w:val="00336ED3"/>
    <w:rPr>
      <w:lang w:val="en-GB"/>
    </w:rPr>
  </w:style>
  <w:style w:type="character" w:styleId="EndnoteReference">
    <w:name w:val="endnote reference"/>
    <w:basedOn w:val="DefaultParagraphFont"/>
    <w:rsid w:val="00336ED3"/>
    <w:rPr>
      <w:vertAlign w:val="superscript"/>
    </w:rPr>
  </w:style>
  <w:style w:type="paragraph" w:styleId="NormalWeb">
    <w:name w:val="Normal (Web)"/>
    <w:basedOn w:val="Normal"/>
    <w:uiPriority w:val="99"/>
    <w:unhideWhenUsed/>
    <w:rsid w:val="003A1F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Cs w:val="24"/>
    </w:rPr>
  </w:style>
  <w:style w:type="character" w:customStyle="1" w:styleId="cf01">
    <w:name w:val="cf01"/>
    <w:basedOn w:val="DefaultParagraphFont"/>
    <w:rsid w:val="003A1FF3"/>
    <w:rPr>
      <w:rFonts w:ascii="Segoe UI" w:hAnsi="Segoe UI" w:cs="Segoe UI" w:hint="default"/>
      <w:color w:val="BDC1C6"/>
      <w:sz w:val="18"/>
      <w:szCs w:val="18"/>
    </w:rPr>
  </w:style>
  <w:style w:type="character" w:customStyle="1" w:styleId="cf11">
    <w:name w:val="cf11"/>
    <w:basedOn w:val="DefaultParagraphFont"/>
    <w:rsid w:val="003A1FF3"/>
    <w:rPr>
      <w:rFonts w:ascii="Segoe UI" w:hAnsi="Segoe UI" w:cs="Segoe UI" w:hint="default"/>
      <w:b/>
      <w:bCs/>
      <w:color w:val="BDC1C6"/>
      <w:sz w:val="18"/>
      <w:szCs w:val="18"/>
    </w:rPr>
  </w:style>
  <w:style w:type="character" w:customStyle="1" w:styleId="cf21">
    <w:name w:val="cf21"/>
    <w:basedOn w:val="DefaultParagraphFont"/>
    <w:rsid w:val="003A1FF3"/>
    <w:rPr>
      <w:rFonts w:ascii="Segoe UI" w:hAnsi="Segoe UI" w:cs="Segoe UI" w:hint="default"/>
      <w:sz w:val="18"/>
      <w:szCs w:val="18"/>
    </w:rPr>
  </w:style>
  <w:style w:type="paragraph" w:customStyle="1" w:styleId="pf0">
    <w:name w:val="pf0"/>
    <w:basedOn w:val="Normal"/>
    <w:rsid w:val="001E781C"/>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Cs w:val="24"/>
    </w:rPr>
  </w:style>
  <w:style w:type="character" w:styleId="Strong">
    <w:name w:val="Strong"/>
    <w:basedOn w:val="DefaultParagraphFont"/>
    <w:uiPriority w:val="22"/>
    <w:qFormat/>
    <w:rsid w:val="00D15D96"/>
    <w:rPr>
      <w:b/>
      <w:bCs/>
    </w:rPr>
  </w:style>
  <w:style w:type="character" w:customStyle="1" w:styleId="HeaderChar">
    <w:name w:val="Header Char"/>
    <w:basedOn w:val="DefaultParagraphFont"/>
    <w:link w:val="Header"/>
    <w:uiPriority w:val="99"/>
    <w:rsid w:val="007F38F3"/>
    <w:rPr>
      <w:sz w:val="24"/>
      <w:lang w:val="fr-FR"/>
    </w:rPr>
  </w:style>
  <w:style w:type="character" w:customStyle="1" w:styleId="FootnoteTextChar">
    <w:name w:val="Footnote Text Char"/>
    <w:basedOn w:val="DefaultParagraphFont"/>
    <w:link w:val="FootnoteText"/>
    <w:uiPriority w:val="99"/>
    <w:semiHidden/>
    <w:rsid w:val="00170BF5"/>
    <w:rPr>
      <w:sz w:val="22"/>
    </w:rPr>
  </w:style>
  <w:style w:type="paragraph" w:styleId="Caption">
    <w:name w:val="caption"/>
    <w:basedOn w:val="Normal"/>
    <w:next w:val="Normal"/>
    <w:uiPriority w:val="35"/>
    <w:unhideWhenUsed/>
    <w:qFormat/>
    <w:rsid w:val="00170BF5"/>
    <w:pPr>
      <w:tabs>
        <w:tab w:val="clear" w:pos="794"/>
        <w:tab w:val="clear" w:pos="1191"/>
        <w:tab w:val="clear" w:pos="1588"/>
        <w:tab w:val="clear" w:pos="1985"/>
      </w:tabs>
      <w:overflowPunct/>
      <w:autoSpaceDE/>
      <w:autoSpaceDN/>
      <w:adjustRightInd/>
      <w:spacing w:before="0" w:after="200"/>
      <w:textAlignment w:val="auto"/>
    </w:pPr>
    <w:rPr>
      <w:i/>
      <w:iCs/>
      <w:color w:val="44546A" w:themeColor="text2"/>
      <w:sz w:val="18"/>
      <w:szCs w:val="18"/>
    </w:rPr>
  </w:style>
  <w:style w:type="character" w:customStyle="1" w:styleId="CommentTextChar">
    <w:name w:val="Comment Text Char"/>
    <w:basedOn w:val="DefaultParagraphFont"/>
    <w:link w:val="CommentText"/>
    <w:uiPriority w:val="99"/>
    <w:rsid w:val="00170BF5"/>
  </w:style>
  <w:style w:type="paragraph" w:customStyle="1" w:styleId="Annextitle">
    <w:name w:val="Annex_title"/>
    <w:basedOn w:val="Normal"/>
    <w:next w:val="Normal"/>
    <w:rsid w:val="00170BF5"/>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character" w:customStyle="1" w:styleId="TabletitleChar">
    <w:name w:val="Table_title Char"/>
    <w:link w:val="Tabletitle"/>
    <w:locked/>
    <w:rsid w:val="00170BF5"/>
    <w:rPr>
      <w:b/>
      <w:sz w:val="24"/>
    </w:rPr>
  </w:style>
  <w:style w:type="character" w:customStyle="1" w:styleId="FooterChar">
    <w:name w:val="Footer Char"/>
    <w:basedOn w:val="DefaultParagraphFont"/>
    <w:link w:val="Footer"/>
    <w:uiPriority w:val="99"/>
    <w:rsid w:val="00127792"/>
    <w:rPr>
      <w:noProo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450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rmelo.rivera@ACES-INC.COM" TargetMode="Externa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taylor.king@ACES-INC.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robert.leck@aces-inc.com"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A6F84-A3AB-408E-B428-578F73256755}">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Template>
  <TotalTime>15</TotalTime>
  <Pages>9</Pages>
  <Words>3344</Words>
  <Characters>19061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22361</CharactersWithSpaces>
  <SharedDoc>false</SharedDoc>
  <HLinks>
    <vt:vector size="54" baseType="variant">
      <vt:variant>
        <vt:i4>5898313</vt:i4>
      </vt:variant>
      <vt:variant>
        <vt:i4>27</vt:i4>
      </vt:variant>
      <vt:variant>
        <vt:i4>0</vt:i4>
      </vt:variant>
      <vt:variant>
        <vt:i4>5</vt:i4>
      </vt:variant>
      <vt:variant>
        <vt:lpwstr>http://pda.etsi.org/pda/queryform.asp</vt:lpwstr>
      </vt:variant>
      <vt:variant>
        <vt:lpwstr/>
      </vt:variant>
      <vt:variant>
        <vt:i4>1245274</vt:i4>
      </vt:variant>
      <vt:variant>
        <vt:i4>21</vt:i4>
      </vt:variant>
      <vt:variant>
        <vt:i4>0</vt:i4>
      </vt:variant>
      <vt:variant>
        <vt:i4>5</vt:i4>
      </vt:variant>
      <vt:variant>
        <vt:lpwstr>https://www.itu.int/pub/R-REP-BS.458</vt:lpwstr>
      </vt:variant>
      <vt:variant>
        <vt:lpwstr/>
      </vt:variant>
      <vt:variant>
        <vt:i4>8257651</vt:i4>
      </vt:variant>
      <vt:variant>
        <vt:i4>18</vt:i4>
      </vt:variant>
      <vt:variant>
        <vt:i4>0</vt:i4>
      </vt:variant>
      <vt:variant>
        <vt:i4>5</vt:i4>
      </vt:variant>
      <vt:variant>
        <vt:lpwstr>https://www.itu.int/rec/R-REC-SM.329/en</vt:lpwstr>
      </vt:variant>
      <vt:variant>
        <vt:lpwstr/>
      </vt:variant>
      <vt:variant>
        <vt:i4>8323187</vt:i4>
      </vt:variant>
      <vt:variant>
        <vt:i4>15</vt:i4>
      </vt:variant>
      <vt:variant>
        <vt:i4>0</vt:i4>
      </vt:variant>
      <vt:variant>
        <vt:i4>5</vt:i4>
      </vt:variant>
      <vt:variant>
        <vt:lpwstr>https://www.itu.int/rec/R-REC-SM.328/en</vt:lpwstr>
      </vt:variant>
      <vt:variant>
        <vt:lpwstr/>
      </vt:variant>
      <vt:variant>
        <vt:i4>4587621</vt:i4>
      </vt:variant>
      <vt:variant>
        <vt:i4>12</vt:i4>
      </vt:variant>
      <vt:variant>
        <vt:i4>0</vt:i4>
      </vt:variant>
      <vt:variant>
        <vt:i4>5</vt:i4>
      </vt:variant>
      <vt:variant>
        <vt:lpwstr>mailto:William.Batts@L3Harris.com</vt:lpwstr>
      </vt:variant>
      <vt:variant>
        <vt:lpwstr/>
      </vt:variant>
      <vt:variant>
        <vt:i4>2490377</vt:i4>
      </vt:variant>
      <vt:variant>
        <vt:i4>9</vt:i4>
      </vt:variant>
      <vt:variant>
        <vt:i4>0</vt:i4>
      </vt:variant>
      <vt:variant>
        <vt:i4>5</vt:i4>
      </vt:variant>
      <vt:variant>
        <vt:lpwstr>mailto:taylor.king@ACES-INC.COM</vt:lpwstr>
      </vt:variant>
      <vt:variant>
        <vt:lpwstr/>
      </vt:variant>
      <vt:variant>
        <vt:i4>2490370</vt:i4>
      </vt:variant>
      <vt:variant>
        <vt:i4>6</vt:i4>
      </vt:variant>
      <vt:variant>
        <vt:i4>0</vt:i4>
      </vt:variant>
      <vt:variant>
        <vt:i4>5</vt:i4>
      </vt:variant>
      <vt:variant>
        <vt:lpwstr>mailto:robert.leck@aces-inc.com</vt:lpwstr>
      </vt:variant>
      <vt:variant>
        <vt:lpwstr/>
      </vt:variant>
      <vt:variant>
        <vt:i4>5701731</vt:i4>
      </vt:variant>
      <vt:variant>
        <vt:i4>3</vt:i4>
      </vt:variant>
      <vt:variant>
        <vt:i4>0</vt:i4>
      </vt:variant>
      <vt:variant>
        <vt:i4>5</vt:i4>
      </vt:variant>
      <vt:variant>
        <vt:lpwstr>mailto:jerome.j.foreman.civ@us.navy.mil</vt:lpwstr>
      </vt:variant>
      <vt:variant>
        <vt:lpwstr/>
      </vt:variant>
      <vt:variant>
        <vt:i4>4391027</vt:i4>
      </vt:variant>
      <vt:variant>
        <vt:i4>0</vt:i4>
      </vt:variant>
      <vt:variant>
        <vt:i4>0</vt:i4>
      </vt:variant>
      <vt:variant>
        <vt:i4>5</vt:i4>
      </vt:variant>
      <vt:variant>
        <vt:lpwstr>mailto:fumie.n.wingo.civ@us.navy.mil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Leck</dc:creator>
  <cp:keywords/>
  <dc:description/>
  <cp:lastModifiedBy>Wingo, Fumie N CIV USN SECNAV WASHINGTON DC (USA)</cp:lastModifiedBy>
  <cp:revision>7</cp:revision>
  <dcterms:created xsi:type="dcterms:W3CDTF">2024-10-07T19:33:00Z</dcterms:created>
  <dcterms:modified xsi:type="dcterms:W3CDTF">2024-10-07T19:42:00Z</dcterms:modified>
  <cp:category/>
</cp:coreProperties>
</file>