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0D991A" w14:textId="77777777" w:rsidR="00F62E12" w:rsidRDefault="00F62E12" w:rsidP="00F62E12">
      <w:pPr>
        <w:pStyle w:val="RecNo"/>
        <w:tabs>
          <w:tab w:val="left" w:pos="795"/>
        </w:tabs>
        <w:spacing w:before="0"/>
        <w:jc w:val="both"/>
      </w:pPr>
      <w:bookmarkStart w:id="0" w:name="_Hlk105055687"/>
      <w:r>
        <w:tab/>
      </w:r>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F62E12" w:rsidRPr="00F62E12" w14:paraId="6B2BD849" w14:textId="77777777" w:rsidTr="006E222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0BB73C3C" w14:textId="77777777" w:rsidR="00F62E12" w:rsidRPr="00F62E12" w:rsidRDefault="00F62E12" w:rsidP="00F62E12">
            <w:pPr>
              <w:tabs>
                <w:tab w:val="center" w:pos="4680"/>
              </w:tabs>
              <w:suppressAutoHyphens/>
              <w:spacing w:before="0"/>
              <w:jc w:val="center"/>
              <w:rPr>
                <w:b/>
                <w:spacing w:val="-3"/>
                <w:szCs w:val="24"/>
              </w:rPr>
            </w:pPr>
            <w:r w:rsidRPr="00F62E12">
              <w:rPr>
                <w:b/>
              </w:rPr>
              <w:br w:type="page"/>
            </w:r>
            <w:r w:rsidRPr="00F62E12">
              <w:rPr>
                <w:b/>
                <w:spacing w:val="-3"/>
                <w:szCs w:val="24"/>
              </w:rPr>
              <w:t>U.S. Radiocommunications Sector</w:t>
            </w:r>
          </w:p>
          <w:p w14:paraId="0F8E8FB5" w14:textId="77777777" w:rsidR="00F62E12" w:rsidRPr="00F62E12" w:rsidRDefault="00F62E12" w:rsidP="00F62E12">
            <w:pPr>
              <w:keepNext/>
              <w:keepLines/>
              <w:spacing w:before="0" w:after="120"/>
              <w:jc w:val="center"/>
              <w:rPr>
                <w:b/>
                <w:spacing w:val="-3"/>
                <w:szCs w:val="24"/>
              </w:rPr>
            </w:pPr>
            <w:r w:rsidRPr="00F62E12">
              <w:rPr>
                <w:b/>
                <w:spacing w:val="-3"/>
                <w:szCs w:val="24"/>
              </w:rPr>
              <w:t>Fact Sheet</w:t>
            </w:r>
          </w:p>
        </w:tc>
      </w:tr>
      <w:tr w:rsidR="00F62E12" w:rsidRPr="00F62E12" w14:paraId="6261937D" w14:textId="77777777" w:rsidTr="006E2226">
        <w:trPr>
          <w:trHeight w:val="348"/>
        </w:trPr>
        <w:tc>
          <w:tcPr>
            <w:tcW w:w="3984" w:type="dxa"/>
            <w:tcBorders>
              <w:left w:val="double" w:sz="6" w:space="0" w:color="auto"/>
            </w:tcBorders>
          </w:tcPr>
          <w:p w14:paraId="0C1557F1" w14:textId="0A60BF09" w:rsidR="00F62E12" w:rsidRPr="00F62E12" w:rsidRDefault="00F62E12" w:rsidP="00F62E12">
            <w:pPr>
              <w:spacing w:after="120"/>
              <w:ind w:left="900" w:right="144" w:hanging="756"/>
              <w:rPr>
                <w:szCs w:val="24"/>
              </w:rPr>
            </w:pPr>
            <w:r w:rsidRPr="00F62E12">
              <w:rPr>
                <w:b/>
                <w:szCs w:val="24"/>
              </w:rPr>
              <w:t>Working Party:</w:t>
            </w:r>
            <w:r w:rsidRPr="00F62E12">
              <w:rPr>
                <w:szCs w:val="24"/>
              </w:rPr>
              <w:t xml:space="preserve">  ITU-R WP 5</w:t>
            </w:r>
            <w:r w:rsidR="00904C3F">
              <w:rPr>
                <w:szCs w:val="24"/>
              </w:rPr>
              <w:t>B</w:t>
            </w:r>
            <w:r w:rsidR="007D4759">
              <w:rPr>
                <w:szCs w:val="24"/>
              </w:rPr>
              <w:t xml:space="preserve"> </w:t>
            </w:r>
          </w:p>
        </w:tc>
        <w:tc>
          <w:tcPr>
            <w:tcW w:w="5409" w:type="dxa"/>
            <w:tcBorders>
              <w:right w:val="double" w:sz="6" w:space="0" w:color="auto"/>
            </w:tcBorders>
          </w:tcPr>
          <w:p w14:paraId="29DB6FED" w14:textId="65DC0709" w:rsidR="00F62E12" w:rsidRPr="00F62E12" w:rsidRDefault="00F62E12" w:rsidP="00C4171A">
            <w:pPr>
              <w:spacing w:after="120"/>
              <w:ind w:left="144" w:right="144"/>
              <w:rPr>
                <w:szCs w:val="24"/>
              </w:rPr>
            </w:pPr>
            <w:r w:rsidRPr="00F62E12">
              <w:rPr>
                <w:b/>
                <w:szCs w:val="24"/>
              </w:rPr>
              <w:t>Document No:</w:t>
            </w:r>
            <w:r w:rsidRPr="00F62E12">
              <w:rPr>
                <w:szCs w:val="24"/>
              </w:rPr>
              <w:t xml:space="preserve"> </w:t>
            </w:r>
            <w:r w:rsidR="00DB34C8" w:rsidRPr="00DB34C8">
              <w:rPr>
                <w:szCs w:val="24"/>
              </w:rPr>
              <w:t>USWP5B33-</w:t>
            </w:r>
            <w:r w:rsidR="00DB34C8">
              <w:rPr>
                <w:szCs w:val="24"/>
              </w:rPr>
              <w:t>14</w:t>
            </w:r>
          </w:p>
        </w:tc>
      </w:tr>
      <w:tr w:rsidR="00F62E12" w:rsidRPr="00F62E12" w14:paraId="295BB29F" w14:textId="77777777" w:rsidTr="006E2226">
        <w:trPr>
          <w:trHeight w:val="378"/>
        </w:trPr>
        <w:tc>
          <w:tcPr>
            <w:tcW w:w="3984" w:type="dxa"/>
            <w:tcBorders>
              <w:left w:val="double" w:sz="6" w:space="0" w:color="auto"/>
            </w:tcBorders>
          </w:tcPr>
          <w:p w14:paraId="54640BAF" w14:textId="7D322E5F" w:rsidR="00F62E12" w:rsidRPr="00F62E12" w:rsidRDefault="00F62E12" w:rsidP="001F465C">
            <w:pPr>
              <w:spacing w:before="0"/>
              <w:ind w:left="144" w:right="144"/>
              <w:jc w:val="left"/>
              <w:rPr>
                <w:szCs w:val="24"/>
                <w:lang w:val="pt-BR"/>
              </w:rPr>
            </w:pPr>
            <w:r w:rsidRPr="00F62E12">
              <w:rPr>
                <w:b/>
                <w:szCs w:val="24"/>
                <w:lang w:val="pt-BR"/>
              </w:rPr>
              <w:t>Ref:</w:t>
            </w:r>
            <w:r w:rsidRPr="00F62E12">
              <w:rPr>
                <w:szCs w:val="24"/>
                <w:lang w:val="pt-BR"/>
              </w:rPr>
              <w:tab/>
            </w:r>
            <w:r w:rsidR="00904C3F">
              <w:rPr>
                <w:szCs w:val="24"/>
                <w:lang w:val="pt-BR"/>
              </w:rPr>
              <w:t>Agenda Item 1.9</w:t>
            </w:r>
          </w:p>
          <w:p w14:paraId="1D211A48" w14:textId="77777777" w:rsidR="00F62E12" w:rsidRPr="00F62E12" w:rsidRDefault="00F62E12" w:rsidP="00F62E12">
            <w:pPr>
              <w:spacing w:before="0"/>
              <w:ind w:left="144" w:right="144"/>
              <w:rPr>
                <w:szCs w:val="24"/>
              </w:rPr>
            </w:pPr>
            <w:r w:rsidRPr="00F62E12">
              <w:rPr>
                <w:b/>
                <w:szCs w:val="24"/>
                <w:lang w:val="pt-BR"/>
              </w:rPr>
              <w:tab/>
            </w:r>
          </w:p>
        </w:tc>
        <w:tc>
          <w:tcPr>
            <w:tcW w:w="5409" w:type="dxa"/>
            <w:tcBorders>
              <w:right w:val="double" w:sz="6" w:space="0" w:color="auto"/>
            </w:tcBorders>
          </w:tcPr>
          <w:p w14:paraId="19FA109A" w14:textId="66164F67" w:rsidR="00F62E12" w:rsidRPr="00F62E12" w:rsidRDefault="00F62E12" w:rsidP="00F62E12">
            <w:pPr>
              <w:tabs>
                <w:tab w:val="left" w:pos="162"/>
              </w:tabs>
              <w:spacing w:before="0"/>
              <w:ind w:left="612" w:right="144" w:hanging="468"/>
              <w:rPr>
                <w:szCs w:val="24"/>
              </w:rPr>
            </w:pPr>
            <w:r w:rsidRPr="00F62E12">
              <w:rPr>
                <w:b/>
                <w:szCs w:val="24"/>
              </w:rPr>
              <w:t>Date:</w:t>
            </w:r>
            <w:r w:rsidRPr="00F62E12">
              <w:rPr>
                <w:szCs w:val="24"/>
              </w:rPr>
              <w:t xml:space="preserve">  </w:t>
            </w:r>
            <w:r w:rsidR="00460338">
              <w:rPr>
                <w:szCs w:val="24"/>
              </w:rPr>
              <w:t>10</w:t>
            </w:r>
            <w:r w:rsidR="005D6954">
              <w:rPr>
                <w:szCs w:val="24"/>
              </w:rPr>
              <w:t>/</w:t>
            </w:r>
            <w:r w:rsidR="00460338">
              <w:rPr>
                <w:szCs w:val="24"/>
              </w:rPr>
              <w:t>7</w:t>
            </w:r>
            <w:r w:rsidR="005D6954">
              <w:rPr>
                <w:szCs w:val="24"/>
              </w:rPr>
              <w:t>/2024</w:t>
            </w:r>
          </w:p>
        </w:tc>
      </w:tr>
      <w:tr w:rsidR="00F62E12" w:rsidRPr="00F62E12" w14:paraId="60F552FB" w14:textId="77777777" w:rsidTr="006E2226">
        <w:trPr>
          <w:trHeight w:val="459"/>
        </w:trPr>
        <w:tc>
          <w:tcPr>
            <w:tcW w:w="9393" w:type="dxa"/>
            <w:gridSpan w:val="2"/>
            <w:tcBorders>
              <w:left w:val="double" w:sz="6" w:space="0" w:color="auto"/>
              <w:right w:val="double" w:sz="6" w:space="0" w:color="auto"/>
            </w:tcBorders>
          </w:tcPr>
          <w:p w14:paraId="29A2F054" w14:textId="167CF5D8" w:rsidR="0050367E" w:rsidRPr="000B60B1" w:rsidRDefault="00F62E12" w:rsidP="000B60B1">
            <w:pPr>
              <w:tabs>
                <w:tab w:val="clear" w:pos="794"/>
                <w:tab w:val="clear" w:pos="1191"/>
                <w:tab w:val="clear" w:pos="1588"/>
                <w:tab w:val="clear" w:pos="1985"/>
              </w:tabs>
              <w:overflowPunct/>
              <w:autoSpaceDE/>
              <w:autoSpaceDN/>
              <w:adjustRightInd/>
              <w:spacing w:before="0" w:after="120"/>
              <w:jc w:val="left"/>
              <w:textAlignment w:val="auto"/>
              <w:rPr>
                <w:bCs/>
                <w:szCs w:val="24"/>
              </w:rPr>
            </w:pPr>
            <w:r w:rsidRPr="00F62E12">
              <w:rPr>
                <w:b/>
                <w:bCs/>
                <w:szCs w:val="24"/>
              </w:rPr>
              <w:t>Document Title:</w:t>
            </w:r>
            <w:r w:rsidRPr="00F62E12">
              <w:rPr>
                <w:bCs/>
                <w:szCs w:val="24"/>
              </w:rPr>
              <w:t xml:space="preserve">  </w:t>
            </w:r>
            <w:bookmarkStart w:id="1" w:name="_Hlk178053912"/>
            <w:r w:rsidR="007F2D64">
              <w:rPr>
                <w:bCs/>
                <w:szCs w:val="24"/>
              </w:rPr>
              <w:t xml:space="preserve">Working Document towards a </w:t>
            </w:r>
            <w:r w:rsidR="007F2D64" w:rsidRPr="00F62E12">
              <w:rPr>
                <w:bCs/>
                <w:szCs w:val="24"/>
              </w:rPr>
              <w:t xml:space="preserve">Preliminary Draft </w:t>
            </w:r>
            <w:r w:rsidR="00F025D7">
              <w:rPr>
                <w:bCs/>
                <w:szCs w:val="24"/>
              </w:rPr>
              <w:t xml:space="preserve">New </w:t>
            </w:r>
            <w:r w:rsidR="007F2D64">
              <w:rPr>
                <w:bCs/>
                <w:szCs w:val="24"/>
              </w:rPr>
              <w:t>Recommendation M. [</w:t>
            </w:r>
            <w:r w:rsidR="007F2D64">
              <w:rPr>
                <w:bCs/>
                <w:szCs w:val="24"/>
                <w:lang w:eastAsia="zh-CN"/>
              </w:rPr>
              <w:t>Modernization of HF AM(OR)S</w:t>
            </w:r>
            <w:r w:rsidR="007F2D64">
              <w:rPr>
                <w:bCs/>
                <w:szCs w:val="24"/>
              </w:rPr>
              <w:t>]</w:t>
            </w:r>
            <w:bookmarkEnd w:id="1"/>
            <w:r w:rsidR="0050367E">
              <w:rPr>
                <w:bCs/>
                <w:szCs w:val="24"/>
              </w:rPr>
              <w:t xml:space="preserve">; </w:t>
            </w:r>
            <w:r w:rsidR="004B4D04">
              <w:rPr>
                <w:bCs/>
                <w:szCs w:val="24"/>
              </w:rPr>
              <w:t>“</w:t>
            </w:r>
            <w:r w:rsidR="0050367E" w:rsidRPr="000B60B1">
              <w:rPr>
                <w:bCs/>
                <w:szCs w:val="24"/>
              </w:rPr>
              <w:t xml:space="preserve">Frequency bands, technical characteristics and protection criteria for aeronautical mobile (OR) service within the 2.8 to 18.05MHz frequency </w:t>
            </w:r>
            <w:r w:rsidR="00C25038">
              <w:rPr>
                <w:bCs/>
                <w:szCs w:val="24"/>
              </w:rPr>
              <w:t>range</w:t>
            </w:r>
            <w:r w:rsidR="0050367E">
              <w:rPr>
                <w:bCs/>
                <w:szCs w:val="24"/>
              </w:rPr>
              <w:t>.</w:t>
            </w:r>
          </w:p>
          <w:p w14:paraId="3DE04CF6" w14:textId="6AEA811B" w:rsidR="00F62E12" w:rsidRPr="00F62E12" w:rsidRDefault="00F62E12" w:rsidP="00F62E12">
            <w:pPr>
              <w:spacing w:before="0" w:after="120"/>
              <w:ind w:left="187"/>
              <w:jc w:val="left"/>
              <w:rPr>
                <w:szCs w:val="24"/>
              </w:rPr>
            </w:pPr>
          </w:p>
        </w:tc>
      </w:tr>
      <w:tr w:rsidR="00F62E12" w:rsidRPr="00000E35" w14:paraId="62D975B2" w14:textId="77777777" w:rsidTr="006E2226">
        <w:trPr>
          <w:trHeight w:val="1960"/>
        </w:trPr>
        <w:tc>
          <w:tcPr>
            <w:tcW w:w="3984" w:type="dxa"/>
            <w:tcBorders>
              <w:left w:val="double" w:sz="6" w:space="0" w:color="auto"/>
            </w:tcBorders>
          </w:tcPr>
          <w:p w14:paraId="3E7D4A50" w14:textId="77777777" w:rsidR="00F62E12" w:rsidRPr="00F62E12" w:rsidRDefault="00F62E12" w:rsidP="00F62E12">
            <w:pPr>
              <w:ind w:left="144" w:right="144"/>
              <w:rPr>
                <w:b/>
                <w:szCs w:val="24"/>
              </w:rPr>
            </w:pPr>
            <w:r w:rsidRPr="00F62E12">
              <w:rPr>
                <w:b/>
                <w:szCs w:val="24"/>
              </w:rPr>
              <w:t>Author(s)/Contributors(s):</w:t>
            </w:r>
          </w:p>
          <w:p w14:paraId="6798C4D0" w14:textId="77777777" w:rsidR="00F62E12" w:rsidRPr="00F62E12" w:rsidRDefault="00F62E12" w:rsidP="00F62E12">
            <w:pPr>
              <w:spacing w:before="0"/>
              <w:ind w:left="144" w:right="144"/>
              <w:rPr>
                <w:bCs/>
                <w:iCs/>
                <w:szCs w:val="24"/>
              </w:rPr>
            </w:pPr>
          </w:p>
          <w:p w14:paraId="6AC35306" w14:textId="77777777" w:rsidR="00F62E12" w:rsidRPr="00F62E12" w:rsidRDefault="00F62E12" w:rsidP="00F62E12">
            <w:pPr>
              <w:spacing w:before="0"/>
              <w:ind w:left="144" w:right="144"/>
              <w:rPr>
                <w:bCs/>
                <w:iCs/>
                <w:szCs w:val="24"/>
              </w:rPr>
            </w:pPr>
            <w:r w:rsidRPr="00F62E12">
              <w:rPr>
                <w:bCs/>
                <w:iCs/>
                <w:szCs w:val="24"/>
              </w:rPr>
              <w:t>Fumie Wingo</w:t>
            </w:r>
          </w:p>
          <w:p w14:paraId="625509DC" w14:textId="77777777" w:rsidR="00F62E12" w:rsidRPr="00F62E12" w:rsidRDefault="00F62E12" w:rsidP="00F62E12">
            <w:pPr>
              <w:spacing w:before="0"/>
              <w:ind w:left="144" w:right="144"/>
              <w:rPr>
                <w:bCs/>
                <w:iCs/>
                <w:szCs w:val="24"/>
              </w:rPr>
            </w:pPr>
            <w:r w:rsidRPr="00F62E12">
              <w:rPr>
                <w:bCs/>
                <w:iCs/>
                <w:szCs w:val="24"/>
              </w:rPr>
              <w:t>Department of the Navy</w:t>
            </w:r>
          </w:p>
          <w:p w14:paraId="75E4DF2D" w14:textId="77777777" w:rsidR="00F62E12" w:rsidRPr="00F62E12" w:rsidRDefault="00F62E12" w:rsidP="00F62E12">
            <w:pPr>
              <w:spacing w:before="0"/>
              <w:ind w:left="144" w:right="144"/>
              <w:rPr>
                <w:bCs/>
                <w:iCs/>
                <w:szCs w:val="24"/>
              </w:rPr>
            </w:pPr>
          </w:p>
          <w:p w14:paraId="6852BBC7" w14:textId="77777777" w:rsidR="00F62E12" w:rsidRPr="00F62E12" w:rsidRDefault="00F62E12" w:rsidP="00F62E12">
            <w:pPr>
              <w:spacing w:before="0"/>
              <w:ind w:left="144" w:right="144"/>
              <w:rPr>
                <w:bCs/>
                <w:iCs/>
                <w:szCs w:val="24"/>
              </w:rPr>
            </w:pPr>
            <w:r w:rsidRPr="00F62E12">
              <w:rPr>
                <w:bCs/>
                <w:iCs/>
                <w:szCs w:val="24"/>
              </w:rPr>
              <w:t>Robert Leck</w:t>
            </w:r>
          </w:p>
          <w:p w14:paraId="48FABA01" w14:textId="77777777" w:rsidR="00F62E12" w:rsidRPr="00F62E12" w:rsidRDefault="00F62E12" w:rsidP="00F62E12">
            <w:pPr>
              <w:spacing w:before="0"/>
              <w:ind w:left="144" w:right="144"/>
              <w:rPr>
                <w:bCs/>
                <w:iCs/>
                <w:szCs w:val="24"/>
              </w:rPr>
            </w:pPr>
            <w:r w:rsidRPr="00F62E12">
              <w:rPr>
                <w:bCs/>
                <w:iCs/>
                <w:szCs w:val="24"/>
              </w:rPr>
              <w:t>ACES in support of the Department of the Navy</w:t>
            </w:r>
          </w:p>
          <w:p w14:paraId="55BE83BD" w14:textId="77777777" w:rsidR="00F62E12" w:rsidRPr="00F62E12" w:rsidRDefault="00F62E12" w:rsidP="00F62E12">
            <w:pPr>
              <w:spacing w:before="0"/>
              <w:ind w:left="144" w:right="144"/>
              <w:rPr>
                <w:bCs/>
                <w:iCs/>
                <w:szCs w:val="24"/>
              </w:rPr>
            </w:pPr>
          </w:p>
          <w:p w14:paraId="08D0DF87" w14:textId="77777777" w:rsidR="00F62E12" w:rsidRPr="00F62E12" w:rsidRDefault="00F62E12" w:rsidP="00F62E12">
            <w:pPr>
              <w:spacing w:before="0"/>
              <w:ind w:left="144" w:right="144"/>
              <w:rPr>
                <w:bCs/>
                <w:iCs/>
                <w:szCs w:val="24"/>
              </w:rPr>
            </w:pPr>
            <w:r w:rsidRPr="00F62E12">
              <w:rPr>
                <w:bCs/>
                <w:iCs/>
                <w:szCs w:val="24"/>
              </w:rPr>
              <w:t>Taylor King</w:t>
            </w:r>
          </w:p>
          <w:p w14:paraId="501BE6CE" w14:textId="77777777" w:rsidR="00F62E12" w:rsidRDefault="00F62E12" w:rsidP="00F62E12">
            <w:pPr>
              <w:spacing w:before="0"/>
              <w:ind w:left="144" w:right="144"/>
              <w:rPr>
                <w:bCs/>
                <w:iCs/>
                <w:szCs w:val="24"/>
              </w:rPr>
            </w:pPr>
            <w:r w:rsidRPr="00F62E12">
              <w:rPr>
                <w:bCs/>
                <w:iCs/>
                <w:szCs w:val="24"/>
              </w:rPr>
              <w:t>ACES in support of the Department of the Navy</w:t>
            </w:r>
          </w:p>
          <w:p w14:paraId="0391C3B5" w14:textId="77777777" w:rsidR="00586D7A" w:rsidRDefault="00586D7A" w:rsidP="00F62E12">
            <w:pPr>
              <w:spacing w:before="0"/>
              <w:ind w:left="144" w:right="144"/>
              <w:rPr>
                <w:bCs/>
                <w:iCs/>
                <w:szCs w:val="24"/>
              </w:rPr>
            </w:pPr>
          </w:p>
          <w:p w14:paraId="46AD891C" w14:textId="4F9FA87E" w:rsidR="00586D7A" w:rsidRDefault="00586D7A" w:rsidP="00F62E12">
            <w:pPr>
              <w:spacing w:before="0"/>
              <w:ind w:left="144" w:right="144"/>
              <w:rPr>
                <w:bCs/>
                <w:iCs/>
                <w:szCs w:val="24"/>
              </w:rPr>
            </w:pPr>
            <w:r>
              <w:rPr>
                <w:bCs/>
                <w:iCs/>
                <w:szCs w:val="24"/>
              </w:rPr>
              <w:t>Carmelo Rivera</w:t>
            </w:r>
          </w:p>
          <w:p w14:paraId="0EC62D9E" w14:textId="5DD5FC21" w:rsidR="00586D7A" w:rsidRPr="00F62E12" w:rsidRDefault="00586D7A" w:rsidP="00F62E12">
            <w:pPr>
              <w:spacing w:before="0"/>
              <w:ind w:left="144" w:right="144"/>
              <w:rPr>
                <w:bCs/>
                <w:iCs/>
                <w:szCs w:val="24"/>
              </w:rPr>
            </w:pPr>
            <w:r w:rsidRPr="00586D7A">
              <w:rPr>
                <w:bCs/>
                <w:iCs/>
                <w:szCs w:val="24"/>
              </w:rPr>
              <w:t>ACES in support of the Department of the Navy</w:t>
            </w:r>
          </w:p>
          <w:p w14:paraId="7C98B183" w14:textId="77777777" w:rsidR="00F62E12" w:rsidRPr="00F62E12" w:rsidRDefault="00F62E12" w:rsidP="00F62E12">
            <w:pPr>
              <w:spacing w:before="0"/>
              <w:ind w:right="144"/>
              <w:rPr>
                <w:bCs/>
                <w:iCs/>
                <w:szCs w:val="24"/>
              </w:rPr>
            </w:pPr>
          </w:p>
          <w:p w14:paraId="08DED984" w14:textId="77777777" w:rsidR="00F62E12" w:rsidRPr="00F62E12" w:rsidRDefault="00F62E12" w:rsidP="00F62E12">
            <w:pPr>
              <w:spacing w:before="0"/>
              <w:ind w:left="144" w:right="144"/>
              <w:rPr>
                <w:bCs/>
                <w:iCs/>
                <w:szCs w:val="24"/>
              </w:rPr>
            </w:pPr>
          </w:p>
        </w:tc>
        <w:tc>
          <w:tcPr>
            <w:tcW w:w="5409" w:type="dxa"/>
            <w:tcBorders>
              <w:right w:val="double" w:sz="6" w:space="0" w:color="auto"/>
            </w:tcBorders>
          </w:tcPr>
          <w:p w14:paraId="684B5838" w14:textId="77777777" w:rsidR="00F62E12" w:rsidRPr="00000E35" w:rsidRDefault="00F62E12" w:rsidP="00F62E12">
            <w:pPr>
              <w:ind w:left="144" w:right="144"/>
              <w:rPr>
                <w:bCs/>
                <w:szCs w:val="24"/>
              </w:rPr>
            </w:pPr>
          </w:p>
          <w:p w14:paraId="2D84502F" w14:textId="77777777" w:rsidR="00F62E12" w:rsidRPr="00000E35" w:rsidRDefault="00F62E12" w:rsidP="00F62E12">
            <w:pPr>
              <w:spacing w:before="0"/>
              <w:ind w:left="144" w:right="144"/>
              <w:rPr>
                <w:bCs/>
                <w:szCs w:val="24"/>
              </w:rPr>
            </w:pPr>
            <w:r w:rsidRPr="00000E35">
              <w:rPr>
                <w:bCs/>
                <w:szCs w:val="24"/>
              </w:rPr>
              <w:t xml:space="preserve">  </w:t>
            </w:r>
          </w:p>
          <w:p w14:paraId="4804EDDF" w14:textId="77777777" w:rsidR="00F62E12" w:rsidRPr="00F62E12" w:rsidRDefault="00F62E12" w:rsidP="00F62E12">
            <w:pPr>
              <w:spacing w:before="0"/>
              <w:ind w:left="144" w:right="144"/>
              <w:rPr>
                <w:bCs/>
                <w:color w:val="000000"/>
                <w:szCs w:val="24"/>
                <w:lang w:val="fr-FR"/>
              </w:rPr>
            </w:pPr>
            <w:proofErr w:type="gramStart"/>
            <w:r w:rsidRPr="00F62E12">
              <w:rPr>
                <w:bCs/>
                <w:color w:val="000000"/>
                <w:szCs w:val="24"/>
                <w:lang w:val="fr-FR"/>
              </w:rPr>
              <w:t>Phone:</w:t>
            </w:r>
            <w:proofErr w:type="gramEnd"/>
            <w:r w:rsidRPr="00F62E12">
              <w:rPr>
                <w:bCs/>
                <w:color w:val="000000"/>
                <w:szCs w:val="24"/>
                <w:lang w:val="fr-FR"/>
              </w:rPr>
              <w:t xml:space="preserve">   +1-703-697-0066 </w:t>
            </w:r>
          </w:p>
          <w:p w14:paraId="002652D7" w14:textId="77777777" w:rsidR="00F62E12" w:rsidRPr="00F62E12" w:rsidRDefault="00F62E12" w:rsidP="00F62E12">
            <w:pPr>
              <w:spacing w:before="0"/>
              <w:ind w:left="144" w:right="144"/>
              <w:rPr>
                <w:bCs/>
                <w:color w:val="000000"/>
                <w:szCs w:val="24"/>
                <w:lang w:val="fr-FR"/>
              </w:rPr>
            </w:pPr>
            <w:proofErr w:type="gramStart"/>
            <w:r w:rsidRPr="00F62E12">
              <w:rPr>
                <w:bCs/>
                <w:color w:val="000000"/>
                <w:szCs w:val="24"/>
                <w:lang w:val="fr-FR"/>
              </w:rPr>
              <w:t>Email:</w:t>
            </w:r>
            <w:proofErr w:type="gramEnd"/>
            <w:r w:rsidRPr="00F62E12">
              <w:rPr>
                <w:bCs/>
                <w:color w:val="000000"/>
                <w:szCs w:val="24"/>
                <w:lang w:val="fr-FR"/>
              </w:rPr>
              <w:t xml:space="preserve">    </w:t>
            </w:r>
            <w:hyperlink r:id="rId8" w:history="1">
              <w:r w:rsidRPr="00F62E12">
                <w:rPr>
                  <w:bCs/>
                  <w:color w:val="0000FF"/>
                  <w:szCs w:val="24"/>
                  <w:u w:val="single"/>
                  <w:lang w:val="fr-FR"/>
                </w:rPr>
                <w:t>fumie.n.wingo.civ@us.navy.mil</w:t>
              </w:r>
            </w:hyperlink>
          </w:p>
          <w:p w14:paraId="5944B8E0" w14:textId="77777777" w:rsidR="00F62E12" w:rsidRPr="00F62E12" w:rsidRDefault="00F62E12" w:rsidP="00F62E12">
            <w:pPr>
              <w:spacing w:before="0"/>
              <w:ind w:left="144" w:right="144"/>
              <w:rPr>
                <w:bCs/>
                <w:color w:val="000000"/>
                <w:szCs w:val="24"/>
                <w:lang w:val="fr-FR"/>
              </w:rPr>
            </w:pPr>
          </w:p>
          <w:p w14:paraId="7B75DF99" w14:textId="77777777" w:rsidR="00F62E12" w:rsidRPr="00F62E12" w:rsidRDefault="00F62E12" w:rsidP="00F62E12">
            <w:pPr>
              <w:spacing w:before="0"/>
              <w:ind w:right="144"/>
              <w:rPr>
                <w:bCs/>
                <w:color w:val="000000"/>
                <w:szCs w:val="24"/>
                <w:lang w:val="fr-FR"/>
              </w:rPr>
            </w:pPr>
            <w:r w:rsidRPr="00F62E12">
              <w:rPr>
                <w:bCs/>
                <w:color w:val="000000"/>
                <w:szCs w:val="24"/>
                <w:lang w:val="fr-FR"/>
              </w:rPr>
              <w:t xml:space="preserve">  </w:t>
            </w:r>
          </w:p>
          <w:p w14:paraId="740FEF95" w14:textId="77777777" w:rsidR="00F62E12" w:rsidRPr="00F62E12" w:rsidRDefault="00F62E12" w:rsidP="00F62E12">
            <w:pPr>
              <w:spacing w:before="0"/>
              <w:ind w:right="144"/>
              <w:rPr>
                <w:bCs/>
                <w:color w:val="000000"/>
                <w:szCs w:val="24"/>
                <w:lang w:val="fr-FR"/>
              </w:rPr>
            </w:pPr>
            <w:r w:rsidRPr="00F62E12">
              <w:rPr>
                <w:bCs/>
                <w:color w:val="000000"/>
                <w:szCs w:val="24"/>
                <w:lang w:val="fr-FR"/>
              </w:rPr>
              <w:t xml:space="preserve">  Phone :   +1-321-332-2111</w:t>
            </w:r>
          </w:p>
          <w:p w14:paraId="226722D6" w14:textId="77777777" w:rsidR="00F62E12" w:rsidRPr="00F62E12" w:rsidRDefault="00F62E12" w:rsidP="00F62E12">
            <w:pPr>
              <w:spacing w:before="0"/>
              <w:ind w:right="144"/>
              <w:rPr>
                <w:bCs/>
                <w:color w:val="000000"/>
                <w:szCs w:val="24"/>
                <w:lang w:val="fr-FR"/>
              </w:rPr>
            </w:pPr>
            <w:r w:rsidRPr="00F62E12">
              <w:rPr>
                <w:bCs/>
                <w:color w:val="000000"/>
                <w:szCs w:val="24"/>
                <w:lang w:val="fr-FR"/>
              </w:rPr>
              <w:t xml:space="preserve">  </w:t>
            </w:r>
            <w:proofErr w:type="gramStart"/>
            <w:r w:rsidRPr="00F62E12">
              <w:rPr>
                <w:bCs/>
                <w:color w:val="000000"/>
                <w:szCs w:val="24"/>
                <w:lang w:val="fr-FR"/>
              </w:rPr>
              <w:t>Email</w:t>
            </w:r>
            <w:proofErr w:type="gramEnd"/>
            <w:r w:rsidRPr="00F62E12">
              <w:rPr>
                <w:bCs/>
                <w:color w:val="000000"/>
                <w:szCs w:val="24"/>
                <w:lang w:val="fr-FR"/>
              </w:rPr>
              <w:t xml:space="preserve"> :     </w:t>
            </w:r>
            <w:hyperlink r:id="rId9" w:history="1">
              <w:r w:rsidRPr="00F62E12">
                <w:rPr>
                  <w:bCs/>
                  <w:color w:val="0000FF"/>
                  <w:szCs w:val="24"/>
                  <w:u w:val="single"/>
                  <w:lang w:val="fr-FR"/>
                </w:rPr>
                <w:t>robert.leck@aces-inc.com</w:t>
              </w:r>
            </w:hyperlink>
          </w:p>
          <w:p w14:paraId="69B04162" w14:textId="77777777" w:rsidR="00F62E12" w:rsidRPr="00F62E12" w:rsidRDefault="00F62E12" w:rsidP="00F62E12">
            <w:pPr>
              <w:spacing w:before="0"/>
              <w:ind w:right="144"/>
              <w:rPr>
                <w:bCs/>
                <w:color w:val="000000"/>
                <w:szCs w:val="24"/>
                <w:lang w:val="fr-FR"/>
              </w:rPr>
            </w:pPr>
          </w:p>
          <w:p w14:paraId="29C93E0B" w14:textId="77777777" w:rsidR="00F62E12" w:rsidRPr="00F62E12" w:rsidRDefault="00F62E12" w:rsidP="00F62E12">
            <w:pPr>
              <w:spacing w:before="0"/>
              <w:ind w:right="144"/>
              <w:rPr>
                <w:bCs/>
                <w:color w:val="000000"/>
                <w:szCs w:val="24"/>
                <w:lang w:val="fr-FR"/>
              </w:rPr>
            </w:pPr>
          </w:p>
          <w:p w14:paraId="285E05FD" w14:textId="77777777" w:rsidR="00F62E12" w:rsidRPr="00F62E12" w:rsidRDefault="00F62E12" w:rsidP="00F62E12">
            <w:pPr>
              <w:spacing w:before="0"/>
              <w:ind w:right="144"/>
              <w:rPr>
                <w:bCs/>
                <w:color w:val="000000"/>
                <w:szCs w:val="24"/>
                <w:lang w:val="fr-FR"/>
              </w:rPr>
            </w:pPr>
            <w:r w:rsidRPr="00F62E12">
              <w:rPr>
                <w:bCs/>
                <w:color w:val="000000"/>
                <w:szCs w:val="24"/>
                <w:lang w:val="fr-FR"/>
              </w:rPr>
              <w:t>Phone :   +1-</w:t>
            </w:r>
            <w:r w:rsidRPr="00000E35">
              <w:rPr>
                <w:lang w:val="fr-FR"/>
              </w:rPr>
              <w:t xml:space="preserve"> 443-966-0550</w:t>
            </w:r>
          </w:p>
          <w:p w14:paraId="3A187428" w14:textId="77777777" w:rsidR="00F62E12" w:rsidRPr="00F62E12" w:rsidRDefault="00F62E12" w:rsidP="00F62E12">
            <w:pPr>
              <w:spacing w:before="0"/>
              <w:ind w:right="144"/>
              <w:rPr>
                <w:bCs/>
                <w:color w:val="000000"/>
                <w:szCs w:val="24"/>
                <w:lang w:val="fr-FR"/>
              </w:rPr>
            </w:pPr>
            <w:r w:rsidRPr="00F62E12">
              <w:rPr>
                <w:bCs/>
                <w:color w:val="000000"/>
                <w:szCs w:val="24"/>
                <w:lang w:val="fr-FR"/>
              </w:rPr>
              <w:t xml:space="preserve"> </w:t>
            </w:r>
            <w:proofErr w:type="gramStart"/>
            <w:r w:rsidRPr="00F62E12">
              <w:rPr>
                <w:bCs/>
                <w:color w:val="000000"/>
                <w:szCs w:val="24"/>
                <w:lang w:val="fr-FR"/>
              </w:rPr>
              <w:t>Email</w:t>
            </w:r>
            <w:proofErr w:type="gramEnd"/>
            <w:r w:rsidRPr="00F62E12">
              <w:rPr>
                <w:bCs/>
                <w:color w:val="000000"/>
                <w:szCs w:val="24"/>
                <w:lang w:val="fr-FR"/>
              </w:rPr>
              <w:t xml:space="preserve"> :    </w:t>
            </w:r>
            <w:hyperlink r:id="rId10" w:history="1">
              <w:r w:rsidRPr="00F62E12">
                <w:rPr>
                  <w:bCs/>
                  <w:color w:val="0000FF"/>
                  <w:szCs w:val="24"/>
                  <w:u w:val="single"/>
                  <w:lang w:val="fr-FR"/>
                </w:rPr>
                <w:t>taylor.king@ACES-INC.COM</w:t>
              </w:r>
            </w:hyperlink>
          </w:p>
          <w:p w14:paraId="572CF3AD" w14:textId="77777777" w:rsidR="00F62E12" w:rsidRPr="00F62E12" w:rsidRDefault="00F62E12" w:rsidP="00F62E12">
            <w:pPr>
              <w:spacing w:before="0"/>
              <w:ind w:right="144"/>
              <w:rPr>
                <w:bCs/>
                <w:color w:val="000000"/>
                <w:szCs w:val="24"/>
                <w:lang w:val="fr-FR"/>
              </w:rPr>
            </w:pPr>
          </w:p>
          <w:p w14:paraId="72F983E7" w14:textId="3AADF45E" w:rsidR="00F479EB" w:rsidRPr="00F62E12" w:rsidRDefault="00F479EB" w:rsidP="00F479EB">
            <w:pPr>
              <w:spacing w:before="0"/>
              <w:ind w:right="144"/>
              <w:rPr>
                <w:bCs/>
                <w:color w:val="000000"/>
                <w:szCs w:val="24"/>
                <w:lang w:val="fr-FR"/>
              </w:rPr>
            </w:pPr>
            <w:r w:rsidRPr="00F62E12">
              <w:rPr>
                <w:bCs/>
                <w:color w:val="000000"/>
                <w:szCs w:val="24"/>
                <w:lang w:val="fr-FR"/>
              </w:rPr>
              <w:t>Phone :   +1-</w:t>
            </w:r>
            <w:r w:rsidRPr="00000E35">
              <w:rPr>
                <w:lang w:val="fr-FR"/>
              </w:rPr>
              <w:t xml:space="preserve"> </w:t>
            </w:r>
            <w:r w:rsidR="00E1397C">
              <w:rPr>
                <w:lang w:val="fr-FR"/>
              </w:rPr>
              <w:t>240-</w:t>
            </w:r>
            <w:r w:rsidR="002C4291">
              <w:rPr>
                <w:lang w:val="fr-FR"/>
              </w:rPr>
              <w:t>818-2766</w:t>
            </w:r>
          </w:p>
          <w:p w14:paraId="0819DA54" w14:textId="1DF52162" w:rsidR="00F62E12" w:rsidRPr="00F62E12" w:rsidRDefault="00F479EB" w:rsidP="00115E54">
            <w:pPr>
              <w:spacing w:before="0"/>
              <w:ind w:right="144"/>
              <w:rPr>
                <w:bCs/>
                <w:color w:val="000000"/>
                <w:szCs w:val="24"/>
                <w:lang w:val="fr-FR"/>
              </w:rPr>
            </w:pPr>
            <w:r w:rsidRPr="00F62E12">
              <w:rPr>
                <w:bCs/>
                <w:color w:val="000000"/>
                <w:szCs w:val="24"/>
                <w:lang w:val="fr-FR"/>
              </w:rPr>
              <w:t xml:space="preserve"> </w:t>
            </w:r>
            <w:proofErr w:type="gramStart"/>
            <w:r w:rsidRPr="00F62E12">
              <w:rPr>
                <w:bCs/>
                <w:color w:val="000000"/>
                <w:szCs w:val="24"/>
                <w:lang w:val="fr-FR"/>
              </w:rPr>
              <w:t>Email</w:t>
            </w:r>
            <w:proofErr w:type="gramEnd"/>
            <w:r w:rsidRPr="00F62E12">
              <w:rPr>
                <w:bCs/>
                <w:color w:val="000000"/>
                <w:szCs w:val="24"/>
                <w:lang w:val="fr-FR"/>
              </w:rPr>
              <w:t xml:space="preserve"> :    </w:t>
            </w:r>
            <w:hyperlink r:id="rId11" w:history="1">
              <w:r w:rsidR="00115E54">
                <w:rPr>
                  <w:rStyle w:val="Hyperlink"/>
                </w:rPr>
                <w:t>carmelo.rivera@ACES-INC.COM</w:t>
              </w:r>
            </w:hyperlink>
          </w:p>
        </w:tc>
      </w:tr>
      <w:tr w:rsidR="00F62E12" w:rsidRPr="00F62E12" w14:paraId="4C88AE7D" w14:textId="77777777" w:rsidTr="006E2226">
        <w:trPr>
          <w:trHeight w:val="541"/>
        </w:trPr>
        <w:tc>
          <w:tcPr>
            <w:tcW w:w="9393" w:type="dxa"/>
            <w:gridSpan w:val="2"/>
            <w:tcBorders>
              <w:left w:val="double" w:sz="6" w:space="0" w:color="auto"/>
              <w:right w:val="double" w:sz="6" w:space="0" w:color="auto"/>
            </w:tcBorders>
          </w:tcPr>
          <w:p w14:paraId="4D2E2989" w14:textId="04A8CC05" w:rsidR="00E455CF" w:rsidRDefault="00F62E12" w:rsidP="00F62E12">
            <w:pPr>
              <w:spacing w:after="120"/>
              <w:ind w:left="187" w:right="144"/>
              <w:rPr>
                <w:bCs/>
                <w:szCs w:val="24"/>
              </w:rPr>
            </w:pPr>
            <w:r w:rsidRPr="00F62E12">
              <w:rPr>
                <w:b/>
                <w:szCs w:val="24"/>
              </w:rPr>
              <w:t>Purpose/Objective:</w:t>
            </w:r>
            <w:r w:rsidRPr="00F62E12">
              <w:rPr>
                <w:bCs/>
                <w:szCs w:val="24"/>
              </w:rPr>
              <w:t xml:space="preserve">  </w:t>
            </w:r>
            <w:r w:rsidR="00E455CF" w:rsidRPr="00B6522A">
              <w:rPr>
                <w:bCs/>
                <w:szCs w:val="24"/>
              </w:rPr>
              <w:t xml:space="preserve">The purpose of this contribution is to </w:t>
            </w:r>
            <w:r w:rsidR="0094222B" w:rsidRPr="000B60B1">
              <w:rPr>
                <w:bCs/>
                <w:szCs w:val="24"/>
              </w:rPr>
              <w:t>identify frequency bands</w:t>
            </w:r>
            <w:r w:rsidR="00200ED1">
              <w:rPr>
                <w:bCs/>
                <w:szCs w:val="24"/>
              </w:rPr>
              <w:t xml:space="preserve"> and </w:t>
            </w:r>
            <w:r w:rsidR="00E455CF" w:rsidRPr="00B6522A">
              <w:rPr>
                <w:bCs/>
                <w:szCs w:val="24"/>
              </w:rPr>
              <w:t>provide technical characteristics and protection criteria for aeronautical mobile (OR) service</w:t>
            </w:r>
            <w:r w:rsidR="000B656B" w:rsidRPr="000B60B1">
              <w:rPr>
                <w:bCs/>
                <w:szCs w:val="24"/>
              </w:rPr>
              <w:t xml:space="preserve"> within the 2.8 to 18.05 MHz frequency </w:t>
            </w:r>
            <w:r w:rsidR="00C25038">
              <w:rPr>
                <w:bCs/>
                <w:szCs w:val="24"/>
              </w:rPr>
              <w:t xml:space="preserve">range to be used for WRC-27 AI 1.9 </w:t>
            </w:r>
            <w:r w:rsidR="00B31FB3">
              <w:rPr>
                <w:bCs/>
                <w:szCs w:val="24"/>
              </w:rPr>
              <w:t>study</w:t>
            </w:r>
            <w:r w:rsidR="00E455CF" w:rsidRPr="00B6522A">
              <w:rPr>
                <w:bCs/>
                <w:szCs w:val="24"/>
              </w:rPr>
              <w:t>.</w:t>
            </w:r>
          </w:p>
          <w:p w14:paraId="4B851BCF" w14:textId="414723A4" w:rsidR="00E455CF" w:rsidRPr="00E455CF" w:rsidRDefault="00E455CF" w:rsidP="00E455CF">
            <w:pPr>
              <w:spacing w:after="120"/>
              <w:ind w:left="187" w:right="144"/>
              <w:rPr>
                <w:bCs/>
                <w:szCs w:val="24"/>
              </w:rPr>
            </w:pPr>
          </w:p>
        </w:tc>
      </w:tr>
      <w:tr w:rsidR="00F62E12" w:rsidRPr="00F62E12" w14:paraId="76BF1011" w14:textId="77777777" w:rsidTr="006E2226">
        <w:trPr>
          <w:trHeight w:val="1380"/>
        </w:trPr>
        <w:tc>
          <w:tcPr>
            <w:tcW w:w="9393" w:type="dxa"/>
            <w:gridSpan w:val="2"/>
            <w:tcBorders>
              <w:left w:val="double" w:sz="6" w:space="0" w:color="auto"/>
              <w:bottom w:val="single" w:sz="12" w:space="0" w:color="auto"/>
              <w:right w:val="double" w:sz="6" w:space="0" w:color="auto"/>
            </w:tcBorders>
          </w:tcPr>
          <w:p w14:paraId="1A34B432" w14:textId="6AAB967C" w:rsidR="00E455CF" w:rsidRDefault="00F62E12" w:rsidP="00E455CF">
            <w:pPr>
              <w:spacing w:after="120"/>
              <w:ind w:left="187" w:right="144"/>
              <w:rPr>
                <w:bCs/>
                <w:szCs w:val="24"/>
              </w:rPr>
            </w:pPr>
            <w:r w:rsidRPr="00F62E12">
              <w:rPr>
                <w:b/>
                <w:szCs w:val="24"/>
              </w:rPr>
              <w:t>Abstract</w:t>
            </w:r>
            <w:bookmarkStart w:id="2" w:name="_Hlk87347427"/>
            <w:bookmarkStart w:id="3" w:name="_Hlk93409219"/>
            <w:bookmarkStart w:id="4" w:name="_Hlk93499397"/>
            <w:r w:rsidR="00302C93" w:rsidRPr="00F62E12">
              <w:rPr>
                <w:b/>
                <w:szCs w:val="24"/>
              </w:rPr>
              <w:t>:</w:t>
            </w:r>
            <w:r w:rsidR="00302C93">
              <w:rPr>
                <w:bCs/>
                <w:szCs w:val="24"/>
              </w:rPr>
              <w:t xml:space="preserve"> </w:t>
            </w:r>
            <w:bookmarkEnd w:id="2"/>
            <w:bookmarkEnd w:id="3"/>
            <w:bookmarkEnd w:id="4"/>
            <w:r w:rsidR="00E455CF" w:rsidRPr="00B6522A">
              <w:rPr>
                <w:bCs/>
                <w:szCs w:val="24"/>
              </w:rPr>
              <w:t>This contribution</w:t>
            </w:r>
            <w:r w:rsidR="0094222B" w:rsidRPr="000B60B1">
              <w:rPr>
                <w:bCs/>
                <w:szCs w:val="24"/>
              </w:rPr>
              <w:t xml:space="preserve"> identifies frequency bands, </w:t>
            </w:r>
            <w:r w:rsidR="00E455CF" w:rsidRPr="000B60B1">
              <w:rPr>
                <w:bCs/>
                <w:szCs w:val="24"/>
              </w:rPr>
              <w:t>technical characteristics</w:t>
            </w:r>
            <w:r w:rsidR="0094222B" w:rsidRPr="000B60B1">
              <w:rPr>
                <w:bCs/>
                <w:szCs w:val="24"/>
              </w:rPr>
              <w:t xml:space="preserve"> and </w:t>
            </w:r>
            <w:r w:rsidR="00E455CF" w:rsidRPr="000B60B1">
              <w:rPr>
                <w:bCs/>
                <w:szCs w:val="24"/>
              </w:rPr>
              <w:t>protection criteria for the modernization of high-frequency spectrum use in the aeronautical mobile (OR) service</w:t>
            </w:r>
            <w:r w:rsidR="000B656B" w:rsidRPr="000B60B1">
              <w:rPr>
                <w:bCs/>
                <w:szCs w:val="24"/>
              </w:rPr>
              <w:t xml:space="preserve"> within the 2.8 to 18.05 MHz frequency </w:t>
            </w:r>
            <w:r w:rsidR="001E72C8">
              <w:rPr>
                <w:bCs/>
                <w:szCs w:val="24"/>
              </w:rPr>
              <w:t>range</w:t>
            </w:r>
            <w:r w:rsidR="00E455CF" w:rsidRPr="000B60B1">
              <w:rPr>
                <w:bCs/>
                <w:szCs w:val="24"/>
              </w:rPr>
              <w:t>.</w:t>
            </w:r>
          </w:p>
          <w:p w14:paraId="329AC688" w14:textId="0C2BA379" w:rsidR="00F62E12" w:rsidRPr="00F62E12" w:rsidRDefault="007D4759" w:rsidP="00F62E12">
            <w:pPr>
              <w:ind w:left="180" w:right="144"/>
              <w:rPr>
                <w:bCs/>
                <w:szCs w:val="24"/>
              </w:rPr>
            </w:pPr>
            <w:r>
              <w:rPr>
                <w:bCs/>
                <w:szCs w:val="24"/>
              </w:rPr>
              <w:t xml:space="preserve"> </w:t>
            </w:r>
          </w:p>
        </w:tc>
      </w:tr>
    </w:tbl>
    <w:p w14:paraId="1AD85304" w14:textId="77777777" w:rsidR="00F62E12" w:rsidRPr="00F62E12" w:rsidRDefault="00F62E12" w:rsidP="00F62E12">
      <w:pPr>
        <w:tabs>
          <w:tab w:val="clear" w:pos="794"/>
          <w:tab w:val="clear" w:pos="1191"/>
          <w:tab w:val="clear" w:pos="1588"/>
          <w:tab w:val="clear" w:pos="1985"/>
        </w:tabs>
        <w:overflowPunct/>
        <w:autoSpaceDE/>
        <w:autoSpaceDN/>
        <w:adjustRightInd/>
        <w:spacing w:before="0"/>
        <w:textAlignment w:val="auto"/>
        <w:rPr>
          <w:szCs w:val="24"/>
        </w:rPr>
      </w:pPr>
      <w:r w:rsidRPr="00F62E12">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F62E12" w:rsidRPr="00F62E12" w14:paraId="54CF7C14" w14:textId="77777777" w:rsidTr="006E2226">
        <w:trPr>
          <w:cantSplit/>
        </w:trPr>
        <w:tc>
          <w:tcPr>
            <w:tcW w:w="6487" w:type="dxa"/>
            <w:vAlign w:val="center"/>
          </w:tcPr>
          <w:p w14:paraId="77F57739" w14:textId="77777777"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rPr>
                <w:rFonts w:ascii="Verdana" w:hAnsi="Verdana" w:cs="Times New Roman Bold"/>
                <w:b/>
                <w:bCs/>
                <w:sz w:val="26"/>
                <w:szCs w:val="26"/>
              </w:rPr>
            </w:pPr>
            <w:r w:rsidRPr="00F62E12">
              <w:rPr>
                <w:rFonts w:ascii="Verdana" w:hAnsi="Verdana" w:cs="Times New Roman Bold"/>
                <w:b/>
                <w:bCs/>
                <w:sz w:val="26"/>
                <w:szCs w:val="26"/>
              </w:rPr>
              <w:lastRenderedPageBreak/>
              <w:t>Radiocommunication Study Groups</w:t>
            </w:r>
          </w:p>
        </w:tc>
        <w:tc>
          <w:tcPr>
            <w:tcW w:w="3402" w:type="dxa"/>
          </w:tcPr>
          <w:p w14:paraId="1EEBBD72" w14:textId="2BC3CBC8" w:rsidR="00F62E12" w:rsidRPr="00F62E12" w:rsidRDefault="00113419" w:rsidP="00F62E12">
            <w:pPr>
              <w:shd w:val="solid" w:color="FFFFFF" w:fill="FFFFFF"/>
              <w:tabs>
                <w:tab w:val="clear" w:pos="794"/>
                <w:tab w:val="clear" w:pos="1191"/>
                <w:tab w:val="clear" w:pos="1588"/>
                <w:tab w:val="clear" w:pos="1985"/>
                <w:tab w:val="left" w:pos="1134"/>
                <w:tab w:val="left" w:pos="1871"/>
                <w:tab w:val="left" w:pos="2268"/>
              </w:tabs>
              <w:spacing w:before="0" w:line="240" w:lineRule="atLeast"/>
            </w:pPr>
            <w:bookmarkStart w:id="5" w:name="ditulogo"/>
            <w:bookmarkEnd w:id="5"/>
            <w:r>
              <w:rPr>
                <w:noProof/>
              </w:rPr>
              <w:drawing>
                <wp:inline distT="0" distB="0" distL="0" distR="0" wp14:anchorId="02123422" wp14:editId="679F30D6">
                  <wp:extent cx="762000" cy="762000"/>
                  <wp:effectExtent l="0" t="0" r="0" b="0"/>
                  <wp:docPr id="1"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F62E12" w:rsidRPr="00F62E12" w14:paraId="5EAB30A1" w14:textId="77777777" w:rsidTr="006E2226">
        <w:trPr>
          <w:cantSplit/>
        </w:trPr>
        <w:tc>
          <w:tcPr>
            <w:tcW w:w="6487" w:type="dxa"/>
            <w:tcBorders>
              <w:bottom w:val="single" w:sz="12" w:space="0" w:color="auto"/>
            </w:tcBorders>
          </w:tcPr>
          <w:p w14:paraId="36D7F7EA" w14:textId="77777777"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
                <w:sz w:val="22"/>
                <w:szCs w:val="22"/>
              </w:rPr>
            </w:pPr>
          </w:p>
        </w:tc>
        <w:tc>
          <w:tcPr>
            <w:tcW w:w="3402" w:type="dxa"/>
            <w:tcBorders>
              <w:bottom w:val="single" w:sz="12" w:space="0" w:color="auto"/>
            </w:tcBorders>
          </w:tcPr>
          <w:p w14:paraId="164E8E06" w14:textId="77777777"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sz w:val="22"/>
                <w:szCs w:val="22"/>
              </w:rPr>
            </w:pPr>
          </w:p>
        </w:tc>
      </w:tr>
      <w:tr w:rsidR="00F62E12" w:rsidRPr="00F62E12" w14:paraId="3F187C85" w14:textId="77777777" w:rsidTr="006E2226">
        <w:trPr>
          <w:cantSplit/>
        </w:trPr>
        <w:tc>
          <w:tcPr>
            <w:tcW w:w="6487" w:type="dxa"/>
            <w:tcBorders>
              <w:top w:val="single" w:sz="12" w:space="0" w:color="auto"/>
            </w:tcBorders>
          </w:tcPr>
          <w:p w14:paraId="68757005" w14:textId="77777777"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Cs/>
                <w:sz w:val="22"/>
                <w:szCs w:val="22"/>
              </w:rPr>
            </w:pPr>
          </w:p>
        </w:tc>
        <w:tc>
          <w:tcPr>
            <w:tcW w:w="3402" w:type="dxa"/>
            <w:tcBorders>
              <w:top w:val="single" w:sz="12" w:space="0" w:color="auto"/>
            </w:tcBorders>
          </w:tcPr>
          <w:p w14:paraId="7C57605B" w14:textId="77777777"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after="48" w:line="240" w:lineRule="atLeast"/>
            </w:pPr>
          </w:p>
        </w:tc>
      </w:tr>
      <w:tr w:rsidR="00F62E12" w:rsidRPr="00F62E12" w14:paraId="00C80678" w14:textId="77777777" w:rsidTr="006E2226">
        <w:trPr>
          <w:cantSplit/>
        </w:trPr>
        <w:tc>
          <w:tcPr>
            <w:tcW w:w="6487" w:type="dxa"/>
            <w:vMerge w:val="restart"/>
          </w:tcPr>
          <w:p w14:paraId="296DBEBA" w14:textId="6D8878F9" w:rsidR="00F62E12" w:rsidRPr="00F62E12" w:rsidRDefault="00F62E12" w:rsidP="00F62E12">
            <w:pPr>
              <w:shd w:val="solid" w:color="FFFFFF" w:fill="FFFFFF"/>
              <w:tabs>
                <w:tab w:val="clear" w:pos="794"/>
                <w:tab w:val="clear" w:pos="1191"/>
                <w:tab w:val="clear" w:pos="1588"/>
                <w:tab w:val="clear" w:pos="1985"/>
              </w:tabs>
              <w:spacing w:before="0" w:after="240"/>
              <w:ind w:left="1134" w:hanging="1134"/>
              <w:rPr>
                <w:rFonts w:ascii="Verdana" w:hAnsi="Verdana"/>
                <w:sz w:val="20"/>
              </w:rPr>
            </w:pPr>
            <w:bookmarkStart w:id="6" w:name="recibido"/>
            <w:bookmarkStart w:id="7" w:name="dnum" w:colFirst="1" w:colLast="1"/>
            <w:bookmarkEnd w:id="6"/>
            <w:r w:rsidRPr="00F62E12">
              <w:rPr>
                <w:rFonts w:ascii="Verdana" w:hAnsi="Verdana"/>
                <w:sz w:val="20"/>
              </w:rPr>
              <w:t>Received:</w:t>
            </w:r>
            <w:r w:rsidRPr="00F62E12">
              <w:rPr>
                <w:rFonts w:ascii="Verdana" w:hAnsi="Verdana"/>
                <w:sz w:val="20"/>
              </w:rPr>
              <w:tab/>
              <w:t xml:space="preserve"> </w:t>
            </w:r>
          </w:p>
          <w:p w14:paraId="723AB930" w14:textId="2795E391" w:rsidR="00F62E12" w:rsidRPr="00F62E12" w:rsidRDefault="00F62E12" w:rsidP="00F62E12">
            <w:pPr>
              <w:shd w:val="solid" w:color="FFFFFF" w:fill="FFFFFF"/>
              <w:tabs>
                <w:tab w:val="clear" w:pos="794"/>
                <w:tab w:val="clear" w:pos="1191"/>
                <w:tab w:val="clear" w:pos="1588"/>
                <w:tab w:val="clear" w:pos="1985"/>
              </w:tabs>
              <w:spacing w:before="0" w:after="240"/>
              <w:ind w:left="1134" w:hanging="1134"/>
              <w:rPr>
                <w:rFonts w:ascii="Verdana" w:hAnsi="Verdana"/>
                <w:sz w:val="20"/>
              </w:rPr>
            </w:pPr>
            <w:r w:rsidRPr="00F62E12">
              <w:rPr>
                <w:rFonts w:ascii="Verdana" w:hAnsi="Verdana"/>
                <w:sz w:val="20"/>
              </w:rPr>
              <w:t>Subject:</w:t>
            </w:r>
            <w:r w:rsidRPr="00F62E12">
              <w:rPr>
                <w:rFonts w:ascii="Verdana" w:hAnsi="Verdana"/>
                <w:sz w:val="20"/>
              </w:rPr>
              <w:tab/>
            </w:r>
          </w:p>
        </w:tc>
        <w:tc>
          <w:tcPr>
            <w:tcW w:w="3402" w:type="dxa"/>
          </w:tcPr>
          <w:p w14:paraId="51DF5B8D" w14:textId="7DAE730A"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F62E12">
              <w:rPr>
                <w:rFonts w:ascii="Verdana" w:hAnsi="Verdana"/>
                <w:b/>
                <w:sz w:val="20"/>
                <w:lang w:eastAsia="zh-CN"/>
              </w:rPr>
              <w:t>Document 5</w:t>
            </w:r>
            <w:r w:rsidR="00904C3F">
              <w:rPr>
                <w:rFonts w:ascii="Verdana" w:hAnsi="Verdana"/>
                <w:b/>
                <w:sz w:val="20"/>
                <w:lang w:eastAsia="zh-CN"/>
              </w:rPr>
              <w:t>B</w:t>
            </w:r>
            <w:r w:rsidRPr="00F62E12">
              <w:rPr>
                <w:rFonts w:ascii="Verdana" w:hAnsi="Verdana"/>
                <w:b/>
                <w:sz w:val="20"/>
                <w:lang w:eastAsia="zh-CN"/>
              </w:rPr>
              <w:t>/XX-E</w:t>
            </w:r>
          </w:p>
        </w:tc>
      </w:tr>
      <w:tr w:rsidR="00F62E12" w:rsidRPr="00F62E12" w14:paraId="0ED2EFAF" w14:textId="77777777" w:rsidTr="006E2226">
        <w:trPr>
          <w:cantSplit/>
        </w:trPr>
        <w:tc>
          <w:tcPr>
            <w:tcW w:w="6487" w:type="dxa"/>
            <w:vMerge/>
          </w:tcPr>
          <w:p w14:paraId="14ACDFB2" w14:textId="77777777" w:rsidR="00F62E12" w:rsidRPr="00F62E12" w:rsidRDefault="00F62E12" w:rsidP="00F62E12">
            <w:pPr>
              <w:tabs>
                <w:tab w:val="clear" w:pos="794"/>
                <w:tab w:val="clear" w:pos="1191"/>
                <w:tab w:val="clear" w:pos="1588"/>
                <w:tab w:val="clear" w:pos="1985"/>
                <w:tab w:val="left" w:pos="1134"/>
                <w:tab w:val="left" w:pos="1871"/>
                <w:tab w:val="left" w:pos="2268"/>
              </w:tabs>
              <w:spacing w:before="60"/>
              <w:jc w:val="center"/>
              <w:rPr>
                <w:b/>
                <w:smallCaps/>
                <w:sz w:val="32"/>
                <w:lang w:eastAsia="zh-CN"/>
              </w:rPr>
            </w:pPr>
            <w:bookmarkStart w:id="8" w:name="ddate" w:colFirst="1" w:colLast="1"/>
            <w:bookmarkEnd w:id="7"/>
          </w:p>
        </w:tc>
        <w:tc>
          <w:tcPr>
            <w:tcW w:w="3402" w:type="dxa"/>
          </w:tcPr>
          <w:p w14:paraId="470E68B0" w14:textId="316D69F5" w:rsidR="00F62E12" w:rsidRPr="00F62E12" w:rsidRDefault="00170BF5" w:rsidP="00F62E12">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b/>
                <w:bCs/>
                <w:sz w:val="20"/>
                <w:lang w:eastAsia="zh-CN"/>
              </w:rPr>
            </w:pPr>
            <w:r>
              <w:rPr>
                <w:rFonts w:ascii="Verdana" w:hAnsi="Verdana"/>
                <w:b/>
                <w:bCs/>
                <w:sz w:val="20"/>
                <w:lang w:eastAsia="zh-CN"/>
              </w:rPr>
              <w:t>XX</w:t>
            </w:r>
            <w:r w:rsidRPr="00F62E12">
              <w:rPr>
                <w:rFonts w:ascii="Verdana" w:hAnsi="Verdana"/>
                <w:b/>
                <w:bCs/>
                <w:sz w:val="20"/>
                <w:lang w:eastAsia="zh-CN"/>
              </w:rPr>
              <w:t xml:space="preserve"> </w:t>
            </w:r>
            <w:r>
              <w:rPr>
                <w:rFonts w:ascii="Verdana" w:hAnsi="Verdana"/>
                <w:b/>
                <w:bCs/>
                <w:sz w:val="20"/>
                <w:lang w:eastAsia="zh-CN"/>
              </w:rPr>
              <w:t>November 2024</w:t>
            </w:r>
          </w:p>
        </w:tc>
      </w:tr>
      <w:tr w:rsidR="00F62E12" w:rsidRPr="00F62E12" w14:paraId="3113DE93" w14:textId="77777777" w:rsidTr="006E2226">
        <w:trPr>
          <w:cantSplit/>
        </w:trPr>
        <w:tc>
          <w:tcPr>
            <w:tcW w:w="6487" w:type="dxa"/>
            <w:vMerge/>
          </w:tcPr>
          <w:p w14:paraId="4D41D029" w14:textId="77777777" w:rsidR="00F62E12" w:rsidRPr="00F62E12" w:rsidRDefault="00F62E12" w:rsidP="00F62E12">
            <w:pPr>
              <w:tabs>
                <w:tab w:val="clear" w:pos="794"/>
                <w:tab w:val="clear" w:pos="1191"/>
                <w:tab w:val="clear" w:pos="1588"/>
                <w:tab w:val="clear" w:pos="1985"/>
                <w:tab w:val="left" w:pos="1134"/>
                <w:tab w:val="left" w:pos="1871"/>
                <w:tab w:val="left" w:pos="2268"/>
              </w:tabs>
              <w:spacing w:before="60"/>
              <w:jc w:val="center"/>
              <w:rPr>
                <w:b/>
                <w:smallCaps/>
                <w:sz w:val="32"/>
                <w:lang w:eastAsia="zh-CN"/>
              </w:rPr>
            </w:pPr>
            <w:bookmarkStart w:id="9" w:name="dorlang" w:colFirst="1" w:colLast="1"/>
            <w:bookmarkEnd w:id="8"/>
          </w:p>
        </w:tc>
        <w:tc>
          <w:tcPr>
            <w:tcW w:w="3402" w:type="dxa"/>
          </w:tcPr>
          <w:p w14:paraId="70DB8896" w14:textId="77777777" w:rsidR="00F62E12" w:rsidRPr="00F62E12" w:rsidRDefault="00F62E12" w:rsidP="00F62E12">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b/>
                <w:bCs/>
                <w:sz w:val="20"/>
                <w:lang w:eastAsia="zh-CN"/>
              </w:rPr>
            </w:pPr>
            <w:r w:rsidRPr="00F62E12">
              <w:rPr>
                <w:rFonts w:ascii="Verdana" w:eastAsia="SimSun" w:hAnsi="Verdana"/>
                <w:b/>
                <w:bCs/>
                <w:sz w:val="20"/>
                <w:lang w:eastAsia="zh-CN"/>
              </w:rPr>
              <w:t>Original: English</w:t>
            </w:r>
          </w:p>
        </w:tc>
      </w:tr>
      <w:tr w:rsidR="00F62E12" w:rsidRPr="00F62E12" w14:paraId="787C34A4" w14:textId="77777777" w:rsidTr="006E2226">
        <w:trPr>
          <w:cantSplit/>
        </w:trPr>
        <w:tc>
          <w:tcPr>
            <w:tcW w:w="9889" w:type="dxa"/>
            <w:gridSpan w:val="2"/>
          </w:tcPr>
          <w:p w14:paraId="624E7F72" w14:textId="77777777" w:rsidR="00F62E12" w:rsidRPr="00F62E12" w:rsidRDefault="00F62E12" w:rsidP="00F62E12">
            <w:pPr>
              <w:tabs>
                <w:tab w:val="clear" w:pos="794"/>
                <w:tab w:val="clear" w:pos="1191"/>
                <w:tab w:val="clear" w:pos="1588"/>
                <w:tab w:val="clear" w:pos="1985"/>
                <w:tab w:val="left" w:pos="1134"/>
                <w:tab w:val="left" w:pos="1871"/>
                <w:tab w:val="left" w:pos="2268"/>
              </w:tabs>
              <w:spacing w:before="840"/>
              <w:jc w:val="center"/>
              <w:rPr>
                <w:b/>
                <w:sz w:val="28"/>
                <w:lang w:eastAsia="zh-CN"/>
              </w:rPr>
            </w:pPr>
            <w:bookmarkStart w:id="10" w:name="dsource" w:colFirst="0" w:colLast="0"/>
            <w:bookmarkEnd w:id="9"/>
            <w:r w:rsidRPr="00F62E12">
              <w:rPr>
                <w:b/>
                <w:sz w:val="28"/>
                <w:lang w:eastAsia="zh-CN"/>
              </w:rPr>
              <w:t>United States of America</w:t>
            </w:r>
          </w:p>
        </w:tc>
      </w:tr>
      <w:tr w:rsidR="00F62E12" w:rsidRPr="00F62E12" w14:paraId="20460BD0" w14:textId="77777777" w:rsidTr="006E2226">
        <w:trPr>
          <w:cantSplit/>
        </w:trPr>
        <w:tc>
          <w:tcPr>
            <w:tcW w:w="9889" w:type="dxa"/>
            <w:gridSpan w:val="2"/>
          </w:tcPr>
          <w:p w14:paraId="2477BACD" w14:textId="0BD4F8EB" w:rsidR="00F62E12" w:rsidRPr="00F62E12" w:rsidRDefault="00F62E12" w:rsidP="00904C3F">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bCs/>
                <w:caps/>
                <w:szCs w:val="24"/>
                <w:lang w:eastAsia="zh-CN"/>
              </w:rPr>
            </w:pPr>
            <w:bookmarkStart w:id="11" w:name="drec" w:colFirst="0" w:colLast="0"/>
            <w:bookmarkStart w:id="12" w:name="_Hlk70686485"/>
            <w:bookmarkEnd w:id="10"/>
          </w:p>
        </w:tc>
      </w:tr>
    </w:tbl>
    <w:p w14:paraId="405C9C6D" w14:textId="5F9F63A5" w:rsidR="000B656B" w:rsidRDefault="000B656B" w:rsidP="00F3699B">
      <w:pPr>
        <w:tabs>
          <w:tab w:val="clear" w:pos="794"/>
          <w:tab w:val="clear" w:pos="1191"/>
          <w:tab w:val="clear" w:pos="1588"/>
          <w:tab w:val="clear" w:pos="1985"/>
        </w:tabs>
        <w:overflowPunct/>
        <w:autoSpaceDE/>
        <w:autoSpaceDN/>
        <w:adjustRightInd/>
        <w:spacing w:before="0" w:after="120"/>
        <w:jc w:val="center"/>
        <w:textAlignment w:val="auto"/>
        <w:rPr>
          <w:bCs/>
          <w:sz w:val="28"/>
          <w:szCs w:val="28"/>
          <w:lang w:eastAsia="zh-CN"/>
        </w:rPr>
      </w:pPr>
      <w:bookmarkStart w:id="13" w:name="dbreak"/>
      <w:bookmarkStart w:id="14" w:name="_Hlk178053958"/>
      <w:bookmarkEnd w:id="11"/>
      <w:bookmarkEnd w:id="12"/>
      <w:bookmarkEnd w:id="13"/>
      <w:r w:rsidRPr="000B60B1">
        <w:rPr>
          <w:bCs/>
          <w:sz w:val="28"/>
          <w:szCs w:val="28"/>
        </w:rPr>
        <w:t>WORKING DOCUMENT TOWARDS A PRELIMINARY DRAFT NEW RECOMMENDATION M. [</w:t>
      </w:r>
      <w:r w:rsidRPr="000B60B1">
        <w:rPr>
          <w:bCs/>
          <w:sz w:val="28"/>
          <w:szCs w:val="28"/>
          <w:lang w:eastAsia="zh-CN"/>
        </w:rPr>
        <w:t>Modernization of HF AM(OR)S]</w:t>
      </w:r>
    </w:p>
    <w:p w14:paraId="253CD0C8" w14:textId="26C54351" w:rsidR="000B656B" w:rsidRPr="000B656B" w:rsidRDefault="0094222B" w:rsidP="00F3699B">
      <w:pPr>
        <w:tabs>
          <w:tab w:val="clear" w:pos="794"/>
          <w:tab w:val="clear" w:pos="1191"/>
          <w:tab w:val="clear" w:pos="1588"/>
          <w:tab w:val="clear" w:pos="1985"/>
        </w:tabs>
        <w:overflowPunct/>
        <w:autoSpaceDE/>
        <w:autoSpaceDN/>
        <w:adjustRightInd/>
        <w:spacing w:before="0" w:after="120"/>
        <w:jc w:val="center"/>
        <w:textAlignment w:val="auto"/>
        <w:rPr>
          <w:b/>
          <w:sz w:val="28"/>
          <w:szCs w:val="28"/>
          <w:lang w:eastAsia="zh-CN"/>
        </w:rPr>
      </w:pPr>
      <w:r w:rsidRPr="000B60B1">
        <w:rPr>
          <w:b/>
          <w:sz w:val="28"/>
          <w:szCs w:val="28"/>
        </w:rPr>
        <w:t>Frequency bands, t</w:t>
      </w:r>
      <w:r w:rsidR="000B656B" w:rsidRPr="000B60B1">
        <w:rPr>
          <w:b/>
          <w:sz w:val="28"/>
          <w:szCs w:val="28"/>
        </w:rPr>
        <w:t xml:space="preserve">echnical </w:t>
      </w:r>
      <w:r w:rsidR="00C47C2B" w:rsidRPr="000B60B1">
        <w:rPr>
          <w:b/>
          <w:sz w:val="28"/>
          <w:szCs w:val="28"/>
        </w:rPr>
        <w:t>characteristics,</w:t>
      </w:r>
      <w:r w:rsidR="000B656B" w:rsidRPr="000B60B1">
        <w:rPr>
          <w:b/>
          <w:sz w:val="28"/>
          <w:szCs w:val="28"/>
        </w:rPr>
        <w:t xml:space="preserve"> and protection criteria for the modernization of high-frequency spectrum </w:t>
      </w:r>
      <w:r w:rsidR="0097688C">
        <w:rPr>
          <w:b/>
          <w:sz w:val="28"/>
          <w:szCs w:val="28"/>
        </w:rPr>
        <w:t>for</w:t>
      </w:r>
      <w:r w:rsidR="000B656B" w:rsidRPr="000B60B1">
        <w:rPr>
          <w:b/>
          <w:sz w:val="28"/>
          <w:szCs w:val="28"/>
        </w:rPr>
        <w:t xml:space="preserve"> aeronautical mobile (OR) service within the 2.8 to 18.05 MHz frequency </w:t>
      </w:r>
      <w:r w:rsidR="003223E2">
        <w:rPr>
          <w:b/>
          <w:sz w:val="28"/>
          <w:szCs w:val="28"/>
        </w:rPr>
        <w:t>range</w:t>
      </w:r>
    </w:p>
    <w:bookmarkEnd w:id="14"/>
    <w:p w14:paraId="3F972C19" w14:textId="77777777" w:rsidR="00F025D7" w:rsidRPr="00F3699B" w:rsidRDefault="00F025D7" w:rsidP="000B60B1">
      <w:pPr>
        <w:tabs>
          <w:tab w:val="clear" w:pos="794"/>
          <w:tab w:val="clear" w:pos="1191"/>
          <w:tab w:val="clear" w:pos="1588"/>
          <w:tab w:val="clear" w:pos="1985"/>
        </w:tabs>
        <w:overflowPunct/>
        <w:autoSpaceDE/>
        <w:autoSpaceDN/>
        <w:adjustRightInd/>
        <w:spacing w:before="0" w:after="120"/>
        <w:jc w:val="center"/>
        <w:textAlignment w:val="auto"/>
        <w:rPr>
          <w:b/>
          <w:lang w:eastAsia="zh-CN"/>
        </w:rPr>
      </w:pPr>
    </w:p>
    <w:p w14:paraId="3B5FFEDC" w14:textId="1FF61BDA" w:rsidR="00F62E12" w:rsidRPr="00000E35" w:rsidRDefault="00F62E12" w:rsidP="00F62E12">
      <w:pPr>
        <w:tabs>
          <w:tab w:val="clear" w:pos="794"/>
          <w:tab w:val="clear" w:pos="1191"/>
          <w:tab w:val="clear" w:pos="1588"/>
          <w:tab w:val="clear" w:pos="1985"/>
        </w:tabs>
        <w:overflowPunct/>
        <w:autoSpaceDE/>
        <w:autoSpaceDN/>
        <w:adjustRightInd/>
        <w:spacing w:before="0" w:after="120"/>
        <w:textAlignment w:val="auto"/>
        <w:rPr>
          <w:b/>
          <w:bCs/>
          <w:lang w:eastAsia="zh-CN"/>
        </w:rPr>
      </w:pPr>
      <w:r w:rsidRPr="00000E35">
        <w:rPr>
          <w:b/>
          <w:bCs/>
          <w:lang w:eastAsia="zh-CN"/>
        </w:rPr>
        <w:t>Introduction</w:t>
      </w:r>
    </w:p>
    <w:p w14:paraId="6A2EA82A" w14:textId="18D3B69B" w:rsidR="00170BF5" w:rsidRDefault="00AB38FE" w:rsidP="00170BF5">
      <w:bookmarkStart w:id="15" w:name="_Hlk99627722"/>
      <w:r>
        <w:t xml:space="preserve">WRC-27 </w:t>
      </w:r>
      <w:r w:rsidR="00170BF5">
        <w:t>Agenda Item 1.9</w:t>
      </w:r>
      <w:r w:rsidR="00170BF5" w:rsidRPr="00CE18BE">
        <w:t xml:space="preserve"> </w:t>
      </w:r>
      <w:r w:rsidR="00170BF5">
        <w:t xml:space="preserve">calls for the </w:t>
      </w:r>
      <w:r w:rsidR="00170BF5" w:rsidRPr="00CE18BE">
        <w:t xml:space="preserve">review </w:t>
      </w:r>
      <w:r w:rsidR="00170BF5">
        <w:t xml:space="preserve">of </w:t>
      </w:r>
      <w:r w:rsidR="00170BF5" w:rsidRPr="00CE18BE">
        <w:t xml:space="preserve">and </w:t>
      </w:r>
      <w:r w:rsidR="00170BF5">
        <w:t xml:space="preserve">the </w:t>
      </w:r>
      <w:r w:rsidR="00170BF5" w:rsidRPr="00CE18BE">
        <w:t>consider</w:t>
      </w:r>
      <w:r w:rsidR="00170BF5">
        <w:t xml:space="preserve">ation of </w:t>
      </w:r>
      <w:r w:rsidR="00170BF5" w:rsidRPr="00CE18BE">
        <w:t xml:space="preserve">appropriate regulatory actions and updates </w:t>
      </w:r>
      <w:r w:rsidR="00170BF5">
        <w:t>to Appendix 26</w:t>
      </w:r>
      <w:r w:rsidR="00170BF5" w:rsidRPr="00CE18BE">
        <w:t xml:space="preserve"> of the Radio Regulations based on ITU-R studies</w:t>
      </w:r>
      <w:r w:rsidR="00170BF5">
        <w:t xml:space="preserve"> </w:t>
      </w:r>
      <w:r w:rsidR="00170BF5" w:rsidRPr="00CE18BE">
        <w:t xml:space="preserve">to accommodate digital technologies for commercial aviation safety-of-life applications in existing </w:t>
      </w:r>
      <w:r w:rsidR="00170BF5">
        <w:t xml:space="preserve">2.8 to 18.05 MHz </w:t>
      </w:r>
      <w:r w:rsidR="00170BF5" w:rsidRPr="00CE18BE">
        <w:t xml:space="preserve">HF </w:t>
      </w:r>
      <w:r w:rsidR="00170BF5">
        <w:t>frequency bands allocated</w:t>
      </w:r>
      <w:r w:rsidR="00170BF5" w:rsidRPr="00CE18BE">
        <w:t xml:space="preserve"> to the aeronautical mobile (R) service </w:t>
      </w:r>
      <w:r w:rsidR="00170BF5">
        <w:t xml:space="preserve">while </w:t>
      </w:r>
      <w:r w:rsidR="00170BF5" w:rsidRPr="00CE18BE">
        <w:t>ensur</w:t>
      </w:r>
      <w:r w:rsidR="00170BF5">
        <w:t xml:space="preserve">ing </w:t>
      </w:r>
      <w:r w:rsidR="00170BF5" w:rsidRPr="00CE18BE">
        <w:t>the</w:t>
      </w:r>
      <w:r w:rsidR="00170BF5">
        <w:t xml:space="preserve"> </w:t>
      </w:r>
      <w:r w:rsidR="00170BF5" w:rsidRPr="00CE18BE">
        <w:t>coexistence of modernized HF system</w:t>
      </w:r>
      <w:r w:rsidR="00170BF5">
        <w:t xml:space="preserve">s </w:t>
      </w:r>
      <w:r w:rsidR="00170BF5" w:rsidRPr="00CE18BE">
        <w:t>alongside</w:t>
      </w:r>
      <w:r w:rsidR="00170BF5">
        <w:t xml:space="preserve"> incumbent systems. </w:t>
      </w:r>
    </w:p>
    <w:p w14:paraId="10CD705E" w14:textId="77777777" w:rsidR="00F8030D" w:rsidRDefault="00F8030D">
      <w:pPr>
        <w:tabs>
          <w:tab w:val="clear" w:pos="794"/>
          <w:tab w:val="clear" w:pos="1191"/>
          <w:tab w:val="clear" w:pos="1588"/>
          <w:tab w:val="clear" w:pos="1985"/>
        </w:tabs>
        <w:overflowPunct/>
        <w:autoSpaceDE/>
        <w:autoSpaceDN/>
        <w:adjustRightInd/>
        <w:spacing w:before="0" w:after="120"/>
        <w:jc w:val="left"/>
        <w:textAlignment w:val="auto"/>
      </w:pPr>
    </w:p>
    <w:p w14:paraId="49F045AE" w14:textId="485D67C7" w:rsidR="006701CA" w:rsidRPr="000B60B1" w:rsidRDefault="00170BF5" w:rsidP="000B60B1">
      <w:pPr>
        <w:tabs>
          <w:tab w:val="clear" w:pos="794"/>
          <w:tab w:val="clear" w:pos="1191"/>
          <w:tab w:val="clear" w:pos="1588"/>
          <w:tab w:val="clear" w:pos="1985"/>
        </w:tabs>
        <w:overflowPunct/>
        <w:autoSpaceDE/>
        <w:autoSpaceDN/>
        <w:adjustRightInd/>
        <w:spacing w:before="0" w:after="120"/>
        <w:jc w:val="left"/>
        <w:textAlignment w:val="auto"/>
      </w:pPr>
      <w:r>
        <w:t>The United States propose</w:t>
      </w:r>
      <w:r w:rsidR="00357AC1">
        <w:t>s</w:t>
      </w:r>
      <w:r>
        <w:t xml:space="preserve"> that the ITU-R Working Party (WP) 5B consider </w:t>
      </w:r>
      <w:r w:rsidR="00601886">
        <w:t xml:space="preserve">the </w:t>
      </w:r>
      <w:proofErr w:type="gramStart"/>
      <w:r w:rsidR="00601886">
        <w:t xml:space="preserve">attachment, </w:t>
      </w:r>
      <w:r w:rsidR="00F025D7" w:rsidRPr="00F025D7">
        <w:t xml:space="preserve"> Working</w:t>
      </w:r>
      <w:proofErr w:type="gramEnd"/>
      <w:r w:rsidR="00F025D7" w:rsidRPr="00F025D7">
        <w:t xml:space="preserve"> Document towards a Preliminary Draft New Recommendation  M. [ Modernization of HF AM(OR)S]</w:t>
      </w:r>
      <w:r w:rsidR="006701CA">
        <w:t>, “</w:t>
      </w:r>
      <w:r w:rsidR="006701CA" w:rsidRPr="000B60B1">
        <w:t>Frequency bands, technical characteristics, and protection criteria for the modernization of high-frequency spectrum use in the aeronautical mobile (OR) service within the 2.8 to 18.05 MHz frequency band</w:t>
      </w:r>
      <w:r w:rsidR="006701CA">
        <w:t>”.</w:t>
      </w:r>
    </w:p>
    <w:p w14:paraId="1AF64B98" w14:textId="21ADF8A8" w:rsidR="00170BF5" w:rsidRDefault="00170BF5" w:rsidP="00170BF5"/>
    <w:bookmarkEnd w:id="0"/>
    <w:bookmarkEnd w:id="15"/>
    <w:p w14:paraId="616A4602" w14:textId="2ECA41AA" w:rsidR="00F62E12" w:rsidRDefault="00F62E12" w:rsidP="000B60B1">
      <w:pPr>
        <w:tabs>
          <w:tab w:val="clear" w:pos="794"/>
          <w:tab w:val="clear" w:pos="1191"/>
          <w:tab w:val="clear" w:pos="1588"/>
          <w:tab w:val="clear" w:pos="1985"/>
        </w:tabs>
        <w:overflowPunct/>
        <w:autoSpaceDE/>
        <w:autoSpaceDN/>
        <w:adjustRightInd/>
        <w:spacing w:before="0" w:after="120"/>
        <w:jc w:val="center"/>
        <w:textAlignment w:val="auto"/>
        <w:rPr>
          <w:bCs/>
          <w:szCs w:val="24"/>
        </w:rPr>
      </w:pPr>
    </w:p>
    <w:p w14:paraId="3E81614F" w14:textId="77777777" w:rsidR="00170BF5" w:rsidRDefault="00170BF5" w:rsidP="00170BF5">
      <w:pPr>
        <w:tabs>
          <w:tab w:val="clear" w:pos="794"/>
          <w:tab w:val="clear" w:pos="1191"/>
          <w:tab w:val="clear" w:pos="1588"/>
          <w:tab w:val="clear" w:pos="1985"/>
        </w:tabs>
        <w:overflowPunct/>
        <w:autoSpaceDE/>
        <w:autoSpaceDN/>
        <w:adjustRightInd/>
        <w:spacing w:before="0"/>
        <w:textAlignment w:val="auto"/>
        <w:rPr>
          <w:bCs/>
          <w:szCs w:val="24"/>
        </w:rPr>
      </w:pPr>
    </w:p>
    <w:p w14:paraId="586B7F48" w14:textId="77777777" w:rsidR="00170BF5" w:rsidRPr="00250417" w:rsidRDefault="00170BF5" w:rsidP="00170BF5">
      <w:pPr>
        <w:tabs>
          <w:tab w:val="left" w:pos="1134"/>
          <w:tab w:val="left" w:pos="1871"/>
          <w:tab w:val="left" w:pos="2268"/>
        </w:tabs>
        <w:spacing w:before="360"/>
        <w:rPr>
          <w:rFonts w:eastAsia="Calibri"/>
          <w:szCs w:val="24"/>
          <w:lang w:eastAsia="zh-CN"/>
        </w:rPr>
      </w:pPr>
      <w:r w:rsidRPr="00250417">
        <w:rPr>
          <w:rFonts w:eastAsia="Calibri"/>
          <w:b/>
          <w:bCs/>
          <w:szCs w:val="24"/>
        </w:rPr>
        <w:t>Attachment:</w:t>
      </w:r>
      <w:r w:rsidRPr="00250417">
        <w:rPr>
          <w:rFonts w:eastAsia="Calibri"/>
          <w:b/>
          <w:bCs/>
          <w:szCs w:val="24"/>
        </w:rPr>
        <w:tab/>
      </w:r>
      <w:r w:rsidRPr="00250417">
        <w:rPr>
          <w:rFonts w:eastAsia="Calibri"/>
          <w:szCs w:val="24"/>
        </w:rPr>
        <w:t>1</w:t>
      </w:r>
    </w:p>
    <w:p w14:paraId="6082B6DE" w14:textId="372D1E87" w:rsidR="00170BF5" w:rsidRDefault="00170BF5">
      <w:pPr>
        <w:tabs>
          <w:tab w:val="clear" w:pos="794"/>
          <w:tab w:val="clear" w:pos="1191"/>
          <w:tab w:val="clear" w:pos="1588"/>
          <w:tab w:val="clear" w:pos="1985"/>
        </w:tabs>
        <w:overflowPunct/>
        <w:autoSpaceDE/>
        <w:autoSpaceDN/>
        <w:adjustRightInd/>
        <w:spacing w:before="0"/>
        <w:jc w:val="left"/>
        <w:textAlignment w:val="auto"/>
      </w:pPr>
      <w:r>
        <w:br w:type="page"/>
      </w:r>
    </w:p>
    <w:p w14:paraId="789B4E03"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280"/>
        <w:ind w:left="1134" w:hanging="1134"/>
        <w:jc w:val="center"/>
        <w:outlineLvl w:val="0"/>
        <w:rPr>
          <w:b/>
          <w:sz w:val="28"/>
        </w:rPr>
      </w:pPr>
      <w:r w:rsidRPr="00EA28F2">
        <w:rPr>
          <w:b/>
          <w:sz w:val="28"/>
        </w:rPr>
        <w:lastRenderedPageBreak/>
        <w:t>ATTACHMENT</w:t>
      </w:r>
    </w:p>
    <w:p w14:paraId="5B039F3C" w14:textId="1753A682" w:rsidR="000B656B" w:rsidRDefault="000B656B">
      <w:pPr>
        <w:keepNext/>
        <w:keepLines/>
        <w:tabs>
          <w:tab w:val="clear" w:pos="794"/>
          <w:tab w:val="clear" w:pos="1191"/>
          <w:tab w:val="clear" w:pos="1588"/>
          <w:tab w:val="clear" w:pos="1985"/>
          <w:tab w:val="left" w:pos="1134"/>
          <w:tab w:val="left" w:pos="1871"/>
          <w:tab w:val="left" w:pos="2268"/>
        </w:tabs>
        <w:spacing w:before="280"/>
        <w:ind w:left="1134" w:hanging="1134"/>
        <w:jc w:val="center"/>
        <w:outlineLvl w:val="0"/>
        <w:rPr>
          <w:b/>
          <w:szCs w:val="24"/>
        </w:rPr>
      </w:pPr>
    </w:p>
    <w:p w14:paraId="040F012B" w14:textId="1F4C8F94" w:rsidR="000B656B" w:rsidRDefault="000B656B" w:rsidP="000B656B">
      <w:pPr>
        <w:tabs>
          <w:tab w:val="clear" w:pos="794"/>
          <w:tab w:val="clear" w:pos="1191"/>
          <w:tab w:val="clear" w:pos="1588"/>
          <w:tab w:val="clear" w:pos="1985"/>
        </w:tabs>
        <w:overflowPunct/>
        <w:autoSpaceDE/>
        <w:autoSpaceDN/>
        <w:adjustRightInd/>
        <w:spacing w:before="0" w:after="120"/>
        <w:jc w:val="center"/>
        <w:textAlignment w:val="auto"/>
        <w:rPr>
          <w:bCs/>
          <w:sz w:val="28"/>
          <w:szCs w:val="28"/>
        </w:rPr>
      </w:pPr>
      <w:r w:rsidRPr="000B60B1">
        <w:rPr>
          <w:bCs/>
          <w:sz w:val="28"/>
          <w:szCs w:val="28"/>
        </w:rPr>
        <w:t>WORKING DOCUMENT TOWARDS A PRELMINARY DRAFT NEW RECOMMENDATION M. [MODERNIZATION OF HF AM(OR)S]</w:t>
      </w:r>
    </w:p>
    <w:p w14:paraId="32CDCAB8" w14:textId="77777777" w:rsidR="000B656B" w:rsidRDefault="000B656B" w:rsidP="000B656B">
      <w:pPr>
        <w:tabs>
          <w:tab w:val="clear" w:pos="794"/>
          <w:tab w:val="clear" w:pos="1191"/>
          <w:tab w:val="clear" w:pos="1588"/>
          <w:tab w:val="clear" w:pos="1985"/>
        </w:tabs>
        <w:overflowPunct/>
        <w:autoSpaceDE/>
        <w:autoSpaceDN/>
        <w:adjustRightInd/>
        <w:spacing w:before="0" w:after="120"/>
        <w:jc w:val="center"/>
        <w:textAlignment w:val="auto"/>
        <w:rPr>
          <w:bCs/>
          <w:sz w:val="28"/>
          <w:szCs w:val="28"/>
        </w:rPr>
      </w:pPr>
    </w:p>
    <w:p w14:paraId="590D6B56" w14:textId="7F277D13" w:rsidR="000B656B" w:rsidRDefault="0094222B" w:rsidP="000B656B">
      <w:pPr>
        <w:tabs>
          <w:tab w:val="clear" w:pos="794"/>
          <w:tab w:val="clear" w:pos="1191"/>
          <w:tab w:val="clear" w:pos="1588"/>
          <w:tab w:val="clear" w:pos="1985"/>
        </w:tabs>
        <w:overflowPunct/>
        <w:autoSpaceDE/>
        <w:autoSpaceDN/>
        <w:adjustRightInd/>
        <w:spacing w:before="0" w:after="120"/>
        <w:jc w:val="center"/>
        <w:textAlignment w:val="auto"/>
        <w:rPr>
          <w:b/>
          <w:sz w:val="28"/>
          <w:szCs w:val="28"/>
          <w:lang w:eastAsia="zh-CN"/>
        </w:rPr>
      </w:pPr>
      <w:r w:rsidRPr="000B60B1">
        <w:rPr>
          <w:b/>
          <w:sz w:val="28"/>
          <w:szCs w:val="28"/>
        </w:rPr>
        <w:t>Frequency bands, t</w:t>
      </w:r>
      <w:r w:rsidR="000B656B" w:rsidRPr="000B60B1">
        <w:rPr>
          <w:b/>
          <w:sz w:val="28"/>
          <w:szCs w:val="28"/>
        </w:rPr>
        <w:t xml:space="preserve">echnical </w:t>
      </w:r>
      <w:r w:rsidR="00C47C2B" w:rsidRPr="000B60B1">
        <w:rPr>
          <w:b/>
          <w:sz w:val="28"/>
          <w:szCs w:val="28"/>
        </w:rPr>
        <w:t>characteristics,</w:t>
      </w:r>
      <w:r w:rsidR="000B656B" w:rsidRPr="000B60B1">
        <w:rPr>
          <w:b/>
          <w:sz w:val="28"/>
          <w:szCs w:val="28"/>
        </w:rPr>
        <w:t xml:space="preserve"> and protection criteria for the modernization of high-frequency spectrum use in the aeronautical mobile (OR) service within the 2.8 to 18.05 MHz frequency </w:t>
      </w:r>
      <w:r w:rsidR="003959AE">
        <w:rPr>
          <w:b/>
          <w:sz w:val="28"/>
          <w:szCs w:val="28"/>
        </w:rPr>
        <w:t>range</w:t>
      </w:r>
    </w:p>
    <w:p w14:paraId="63B3406D" w14:textId="77777777" w:rsidR="00170BF5" w:rsidRPr="00EA28F2" w:rsidRDefault="00170BF5" w:rsidP="000B60B1">
      <w:pPr>
        <w:keepNext/>
        <w:keepLines/>
        <w:tabs>
          <w:tab w:val="clear" w:pos="794"/>
          <w:tab w:val="clear" w:pos="1191"/>
          <w:tab w:val="clear" w:pos="1588"/>
          <w:tab w:val="clear" w:pos="1985"/>
          <w:tab w:val="left" w:pos="1134"/>
          <w:tab w:val="left" w:pos="1871"/>
          <w:tab w:val="left" w:pos="2268"/>
        </w:tabs>
        <w:spacing w:before="280"/>
        <w:outlineLvl w:val="0"/>
        <w:rPr>
          <w:b/>
          <w:szCs w:val="24"/>
        </w:rPr>
      </w:pPr>
      <w:r w:rsidRPr="00EA28F2">
        <w:rPr>
          <w:b/>
          <w:szCs w:val="24"/>
        </w:rPr>
        <w:lastRenderedPageBreak/>
        <w:t>Scope</w:t>
      </w:r>
    </w:p>
    <w:p w14:paraId="6EBB71FB" w14:textId="32289B3D" w:rsidR="00170BF5" w:rsidRDefault="00170BF5" w:rsidP="00170BF5">
      <w:pPr>
        <w:keepNext/>
        <w:keepLines/>
        <w:tabs>
          <w:tab w:val="clear" w:pos="794"/>
          <w:tab w:val="clear" w:pos="1191"/>
          <w:tab w:val="clear" w:pos="1588"/>
          <w:tab w:val="clear" w:pos="1985"/>
          <w:tab w:val="left" w:pos="1134"/>
          <w:tab w:val="left" w:pos="1871"/>
          <w:tab w:val="left" w:pos="2268"/>
        </w:tabs>
        <w:spacing w:before="280"/>
        <w:outlineLvl w:val="0"/>
        <w:rPr>
          <w:bCs/>
          <w:szCs w:val="24"/>
        </w:rPr>
      </w:pPr>
      <w:r>
        <w:rPr>
          <w:bCs/>
          <w:szCs w:val="24"/>
        </w:rPr>
        <w:t xml:space="preserve">This </w:t>
      </w:r>
      <w:proofErr w:type="gramStart"/>
      <w:r>
        <w:rPr>
          <w:bCs/>
          <w:szCs w:val="24"/>
        </w:rPr>
        <w:t>R</w:t>
      </w:r>
      <w:r w:rsidR="00EF4B2A">
        <w:rPr>
          <w:bCs/>
          <w:szCs w:val="24"/>
        </w:rPr>
        <w:t xml:space="preserve">ecommendation </w:t>
      </w:r>
      <w:r>
        <w:rPr>
          <w:bCs/>
          <w:szCs w:val="24"/>
        </w:rPr>
        <w:t xml:space="preserve"> </w:t>
      </w:r>
      <w:r w:rsidR="006A7EED">
        <w:rPr>
          <w:bCs/>
          <w:szCs w:val="24"/>
        </w:rPr>
        <w:t>identifies</w:t>
      </w:r>
      <w:proofErr w:type="gramEnd"/>
      <w:r w:rsidR="00EF4B2A" w:rsidRPr="00EF4B2A">
        <w:rPr>
          <w:bCs/>
          <w:szCs w:val="24"/>
        </w:rPr>
        <w:t xml:space="preserve"> frequency bands, characteristics and protection criteria for modernization of high-frequency spectrum use in the aeronautical mobile (OR) </w:t>
      </w:r>
      <w:r w:rsidR="00EF4B2A">
        <w:rPr>
          <w:bCs/>
          <w:szCs w:val="24"/>
        </w:rPr>
        <w:t>service.</w:t>
      </w:r>
      <w:r w:rsidR="00EF4B2A" w:rsidRPr="00EF4B2A">
        <w:rPr>
          <w:bCs/>
          <w:szCs w:val="24"/>
        </w:rPr>
        <w:t xml:space="preserve"> </w:t>
      </w:r>
      <w:r>
        <w:rPr>
          <w:bCs/>
          <w:szCs w:val="24"/>
        </w:rPr>
        <w:t>It will be segmented into sub-bands associated with the following services: AM(R)S, AM(OR)S, Fixed/Mobile, Fixed Broadcasting, AMS Broadcasting, Amateur Fixed, Land Mobile Broadcasting, Mobile, Maritime Mobile and Standard Frequency and Time</w:t>
      </w:r>
      <w:r w:rsidR="00EF4B2A">
        <w:rPr>
          <w:bCs/>
          <w:szCs w:val="24"/>
        </w:rPr>
        <w:t xml:space="preserve"> for use in interference and compatibility studies</w:t>
      </w:r>
      <w:r w:rsidR="006A7EED">
        <w:rPr>
          <w:bCs/>
          <w:szCs w:val="24"/>
        </w:rPr>
        <w:t xml:space="preserve"> </w:t>
      </w:r>
      <w:r w:rsidR="006A7EED" w:rsidRPr="000B60B1">
        <w:rPr>
          <w:bCs/>
          <w:szCs w:val="24"/>
        </w:rPr>
        <w:t>within the 2.8 to 18.05 MHz frequency band</w:t>
      </w:r>
      <w:r w:rsidR="00EF4B2A">
        <w:rPr>
          <w:bCs/>
          <w:szCs w:val="24"/>
        </w:rPr>
        <w:t xml:space="preserve">.  </w:t>
      </w:r>
    </w:p>
    <w:p w14:paraId="2810A8F7" w14:textId="77777777" w:rsidR="00170BF5" w:rsidRDefault="00170BF5" w:rsidP="00170BF5">
      <w:pPr>
        <w:keepNext/>
        <w:keepLines/>
        <w:tabs>
          <w:tab w:val="clear" w:pos="794"/>
          <w:tab w:val="clear" w:pos="1191"/>
          <w:tab w:val="clear" w:pos="1588"/>
          <w:tab w:val="clear" w:pos="1985"/>
          <w:tab w:val="left" w:pos="1134"/>
          <w:tab w:val="left" w:pos="1871"/>
          <w:tab w:val="left" w:pos="2268"/>
        </w:tabs>
        <w:spacing w:after="120"/>
        <w:outlineLvl w:val="0"/>
        <w:rPr>
          <w:bCs/>
          <w:szCs w:val="24"/>
        </w:rPr>
      </w:pPr>
      <w:r w:rsidRPr="00EA28F2">
        <w:rPr>
          <w:b/>
          <w:szCs w:val="24"/>
        </w:rPr>
        <w:t>Keywords</w:t>
      </w:r>
      <w:r w:rsidRPr="00EF1631">
        <w:rPr>
          <w:bCs/>
          <w:szCs w:val="24"/>
        </w:rPr>
        <w:t xml:space="preserve"> </w:t>
      </w:r>
    </w:p>
    <w:p w14:paraId="222ECC19"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Skywave:</w:t>
      </w:r>
      <w:r w:rsidRPr="00EA28F2">
        <w:rPr>
          <w:bCs/>
          <w:szCs w:val="24"/>
        </w:rPr>
        <w:tab/>
        <w:t>The propagation of radio waves reflected or refracted back toward Earth from the ionosphere</w:t>
      </w:r>
    </w:p>
    <w:p w14:paraId="78588FAE" w14:textId="77777777" w:rsidR="00170BF5"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Groundwave: Radio waves propagating parallel to and adjacent to the surface of the Earth, following the curvature of the Earth</w:t>
      </w:r>
    </w:p>
    <w:p w14:paraId="788CF3AE" w14:textId="77777777" w:rsidR="00170BF5" w:rsidRDefault="00170BF5" w:rsidP="00170BF5">
      <w:pPr>
        <w:pStyle w:val="Headingb"/>
        <w:spacing w:after="120"/>
      </w:pPr>
      <w:r>
        <w:t>Abbreviations/Glossary</w:t>
      </w:r>
    </w:p>
    <w:p w14:paraId="2733C1E5" w14:textId="77777777" w:rsidR="00A54F2E" w:rsidRDefault="00A54F2E" w:rsidP="00A54F2E">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Pr>
          <w:bCs/>
          <w:szCs w:val="24"/>
        </w:rPr>
        <w:t>ADS-C:</w:t>
      </w:r>
      <w:r>
        <w:rPr>
          <w:bCs/>
          <w:szCs w:val="24"/>
        </w:rPr>
        <w:tab/>
      </w:r>
      <w:r>
        <w:rPr>
          <w:bCs/>
          <w:szCs w:val="24"/>
        </w:rPr>
        <w:tab/>
        <w:t>Automatic Dependent Surveillance - Contract</w:t>
      </w:r>
    </w:p>
    <w:p w14:paraId="4F2D2072" w14:textId="77777777" w:rsidR="00A54F2E" w:rsidRDefault="00A54F2E" w:rsidP="00A54F2E">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Pr>
          <w:bCs/>
          <w:szCs w:val="24"/>
        </w:rPr>
        <w:t>AOC:</w:t>
      </w:r>
      <w:r>
        <w:rPr>
          <w:bCs/>
          <w:szCs w:val="24"/>
        </w:rPr>
        <w:tab/>
      </w:r>
      <w:r>
        <w:rPr>
          <w:bCs/>
          <w:szCs w:val="24"/>
        </w:rPr>
        <w:tab/>
      </w:r>
      <w:r w:rsidRPr="00246ED2">
        <w:rPr>
          <w:bCs/>
          <w:szCs w:val="24"/>
        </w:rPr>
        <w:t>Air Operator Certificate</w:t>
      </w:r>
    </w:p>
    <w:p w14:paraId="687E39EF" w14:textId="77777777" w:rsidR="00A54F2E" w:rsidRDefault="00A54F2E" w:rsidP="00A54F2E">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Pr>
          <w:bCs/>
          <w:szCs w:val="24"/>
        </w:rPr>
        <w:t>CPDLC:</w:t>
      </w:r>
      <w:r>
        <w:rPr>
          <w:bCs/>
          <w:szCs w:val="24"/>
        </w:rPr>
        <w:tab/>
      </w:r>
      <w:r>
        <w:rPr>
          <w:bCs/>
          <w:szCs w:val="24"/>
        </w:rPr>
        <w:tab/>
        <w:t>Control Pilot Data Link Communications</w:t>
      </w:r>
    </w:p>
    <w:p w14:paraId="3495BD5D" w14:textId="18887A84" w:rsidR="00C335AB" w:rsidRDefault="00C335AB" w:rsidP="00A54F2E">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Pr>
          <w:bCs/>
          <w:szCs w:val="24"/>
        </w:rPr>
        <w:t>DRM</w:t>
      </w:r>
      <w:r>
        <w:rPr>
          <w:bCs/>
          <w:szCs w:val="24"/>
        </w:rPr>
        <w:tab/>
      </w:r>
      <w:r>
        <w:rPr>
          <w:bCs/>
          <w:szCs w:val="24"/>
        </w:rPr>
        <w:tab/>
        <w:t>Digital Radio Mondiale</w:t>
      </w:r>
    </w:p>
    <w:p w14:paraId="526D4296"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proofErr w:type="spellStart"/>
      <w:r w:rsidRPr="00EA28F2">
        <w:rPr>
          <w:bCs/>
          <w:szCs w:val="24"/>
        </w:rPr>
        <w:t>e.i.r.p</w:t>
      </w:r>
      <w:proofErr w:type="spellEnd"/>
      <w:r w:rsidRPr="00EA28F2">
        <w:rPr>
          <w:bCs/>
          <w:szCs w:val="24"/>
        </w:rPr>
        <w:t>.:</w:t>
      </w:r>
      <w:r w:rsidRPr="00EA28F2">
        <w:rPr>
          <w:bCs/>
          <w:szCs w:val="24"/>
        </w:rPr>
        <w:tab/>
      </w:r>
      <w:r w:rsidRPr="00EA28F2">
        <w:rPr>
          <w:bCs/>
          <w:szCs w:val="24"/>
        </w:rPr>
        <w:tab/>
        <w:t>Effective Isotropic Radiated Power</w:t>
      </w:r>
    </w:p>
    <w:p w14:paraId="6BC62D17" w14:textId="77777777" w:rsidR="00A54F2E" w:rsidRPr="00EA28F2" w:rsidRDefault="00A54F2E" w:rsidP="00A54F2E">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FSK:</w:t>
      </w:r>
      <w:r w:rsidRPr="00EA28F2">
        <w:rPr>
          <w:bCs/>
          <w:szCs w:val="24"/>
        </w:rPr>
        <w:tab/>
      </w:r>
      <w:r w:rsidRPr="00EA28F2">
        <w:rPr>
          <w:bCs/>
          <w:szCs w:val="24"/>
        </w:rPr>
        <w:tab/>
        <w:t>Frequency Shift Keying</w:t>
      </w:r>
    </w:p>
    <w:p w14:paraId="6D36E671" w14:textId="77777777" w:rsidR="00A54F2E" w:rsidRPr="00EA28F2" w:rsidRDefault="00A54F2E" w:rsidP="00A54F2E">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HF:</w:t>
      </w:r>
      <w:r w:rsidRPr="00EA28F2">
        <w:rPr>
          <w:bCs/>
          <w:szCs w:val="24"/>
        </w:rPr>
        <w:tab/>
      </w:r>
      <w:r w:rsidRPr="00EA28F2">
        <w:rPr>
          <w:bCs/>
          <w:szCs w:val="24"/>
        </w:rPr>
        <w:tab/>
        <w:t>High Frequency</w:t>
      </w:r>
    </w:p>
    <w:p w14:paraId="3E7D7598" w14:textId="77777777" w:rsidR="00A54F2E" w:rsidRDefault="00A54F2E" w:rsidP="00A54F2E">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Pr>
          <w:bCs/>
          <w:szCs w:val="24"/>
        </w:rPr>
        <w:t>HFDL:</w:t>
      </w:r>
      <w:r>
        <w:rPr>
          <w:bCs/>
          <w:szCs w:val="24"/>
        </w:rPr>
        <w:tab/>
      </w:r>
      <w:r>
        <w:rPr>
          <w:bCs/>
          <w:szCs w:val="24"/>
        </w:rPr>
        <w:tab/>
        <w:t xml:space="preserve"> High Frequency Data Link</w:t>
      </w:r>
    </w:p>
    <w:p w14:paraId="44A04F61"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NVIS:</w:t>
      </w:r>
      <w:r w:rsidRPr="00EA28F2">
        <w:rPr>
          <w:bCs/>
          <w:szCs w:val="24"/>
        </w:rPr>
        <w:tab/>
      </w:r>
      <w:r w:rsidRPr="00EA28F2">
        <w:rPr>
          <w:bCs/>
          <w:szCs w:val="24"/>
        </w:rPr>
        <w:tab/>
        <w:t>Near vertical incidence skywave</w:t>
      </w:r>
    </w:p>
    <w:p w14:paraId="732AEBE6" w14:textId="77777777" w:rsidR="00A54F2E" w:rsidRPr="00EA28F2" w:rsidRDefault="00A54F2E" w:rsidP="00A54F2E">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OFDM:</w:t>
      </w:r>
      <w:r w:rsidRPr="00EA28F2">
        <w:rPr>
          <w:bCs/>
          <w:szCs w:val="24"/>
        </w:rPr>
        <w:tab/>
      </w:r>
      <w:r w:rsidRPr="00EA28F2">
        <w:rPr>
          <w:bCs/>
          <w:szCs w:val="24"/>
        </w:rPr>
        <w:tab/>
        <w:t>Orthogonal Frequency Division Multiplexing</w:t>
      </w:r>
    </w:p>
    <w:p w14:paraId="551222BD"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PSK:</w:t>
      </w:r>
      <w:r w:rsidRPr="00EA28F2">
        <w:rPr>
          <w:bCs/>
          <w:szCs w:val="24"/>
        </w:rPr>
        <w:tab/>
      </w:r>
      <w:r w:rsidRPr="00EA28F2">
        <w:rPr>
          <w:bCs/>
          <w:szCs w:val="24"/>
        </w:rPr>
        <w:tab/>
        <w:t>Phase Shift Keying</w:t>
      </w:r>
    </w:p>
    <w:p w14:paraId="67A88E62" w14:textId="50A8D4F5"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QAM:</w:t>
      </w:r>
      <w:r w:rsidRPr="00EA28F2">
        <w:rPr>
          <w:bCs/>
          <w:szCs w:val="24"/>
        </w:rPr>
        <w:tab/>
      </w:r>
      <w:r w:rsidRPr="00EA28F2">
        <w:rPr>
          <w:bCs/>
          <w:szCs w:val="24"/>
        </w:rPr>
        <w:tab/>
        <w:t>Quadrature Amplitude Modulation</w:t>
      </w:r>
    </w:p>
    <w:p w14:paraId="559E4A4D"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RF:</w:t>
      </w:r>
      <w:r w:rsidRPr="00EA28F2">
        <w:rPr>
          <w:bCs/>
          <w:szCs w:val="24"/>
        </w:rPr>
        <w:tab/>
      </w:r>
      <w:r w:rsidRPr="00EA28F2">
        <w:rPr>
          <w:bCs/>
          <w:szCs w:val="24"/>
        </w:rPr>
        <w:tab/>
        <w:t>Radio Frequency</w:t>
      </w:r>
    </w:p>
    <w:p w14:paraId="442C3B10" w14:textId="77777777" w:rsidR="00A54F2E" w:rsidRDefault="00A54F2E" w:rsidP="00A54F2E">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C30B45">
        <w:rPr>
          <w:bCs/>
          <w:szCs w:val="24"/>
        </w:rPr>
        <w:t>VHF</w:t>
      </w:r>
      <w:r>
        <w:rPr>
          <w:bCs/>
          <w:szCs w:val="24"/>
        </w:rPr>
        <w:t>:</w:t>
      </w:r>
      <w:r>
        <w:rPr>
          <w:bCs/>
          <w:szCs w:val="24"/>
        </w:rPr>
        <w:tab/>
      </w:r>
      <w:r>
        <w:rPr>
          <w:bCs/>
          <w:szCs w:val="24"/>
        </w:rPr>
        <w:tab/>
      </w:r>
      <w:r w:rsidRPr="00C30B45">
        <w:rPr>
          <w:bCs/>
          <w:szCs w:val="24"/>
        </w:rPr>
        <w:t xml:space="preserve"> Very High Frequency</w:t>
      </w:r>
    </w:p>
    <w:p w14:paraId="3495510D" w14:textId="77777777" w:rsidR="00170BF5"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C30B45">
        <w:rPr>
          <w:bCs/>
          <w:szCs w:val="24"/>
        </w:rPr>
        <w:t>WBHF</w:t>
      </w:r>
      <w:r>
        <w:rPr>
          <w:bCs/>
          <w:szCs w:val="24"/>
        </w:rPr>
        <w:t>:</w:t>
      </w:r>
      <w:r>
        <w:rPr>
          <w:bCs/>
          <w:szCs w:val="24"/>
        </w:rPr>
        <w:tab/>
      </w:r>
      <w:r>
        <w:rPr>
          <w:bCs/>
          <w:szCs w:val="24"/>
        </w:rPr>
        <w:tab/>
      </w:r>
      <w:r w:rsidRPr="00C30B45">
        <w:rPr>
          <w:bCs/>
          <w:szCs w:val="24"/>
        </w:rPr>
        <w:t xml:space="preserve"> Wide Band High Frequency</w:t>
      </w:r>
    </w:p>
    <w:p w14:paraId="6DE969EE" w14:textId="77777777" w:rsidR="00170BF5" w:rsidRDefault="00170BF5" w:rsidP="00170BF5">
      <w:pPr>
        <w:pStyle w:val="Headingb"/>
      </w:pPr>
    </w:p>
    <w:p w14:paraId="2E91D1EA"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
          <w:szCs w:val="24"/>
        </w:rPr>
      </w:pPr>
      <w:bookmarkStart w:id="16" w:name="_Hlk178064906"/>
      <w:r w:rsidRPr="00EA28F2">
        <w:rPr>
          <w:b/>
          <w:szCs w:val="24"/>
        </w:rPr>
        <w:t>Related ITU Recommendations and Reports</w:t>
      </w:r>
    </w:p>
    <w:bookmarkEnd w:id="16"/>
    <w:p w14:paraId="2B2EBAA0"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Recommendation ITU-R BS.80-– Transmitting antennas in HF broadcasting</w:t>
      </w:r>
    </w:p>
    <w:p w14:paraId="3ABA63F1"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Recommendation ITU-R BS.705 – HF transmitting and receiving antennas characteristics and diagrams</w:t>
      </w:r>
    </w:p>
    <w:p w14:paraId="1B98E9E6"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 xml:space="preserve">Recommendation ITU-R F.240 – Signal-to-interference protection ratios for various classes of emission in the fixed service below about 30 MHz  </w:t>
      </w:r>
    </w:p>
    <w:p w14:paraId="40F13763" w14:textId="77777777" w:rsidR="00170BF5"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Recommendation ITU-R F.1761 – Characteristics of HF fixed radiocommunication systems</w:t>
      </w:r>
    </w:p>
    <w:p w14:paraId="00E6B034"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Pr>
          <w:bCs/>
          <w:szCs w:val="24"/>
        </w:rPr>
        <w:t>Recommendation ITU-R F.1762 – Characteristics of enhanced applications for high frequency (HF) radiocommunication systems</w:t>
      </w:r>
    </w:p>
    <w:p w14:paraId="508A86BF"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lastRenderedPageBreak/>
        <w:t>Recommendation ITU-R F.1821 – Characteristics of advanced digital high frequency (HF) radiocommunication systems</w:t>
      </w:r>
    </w:p>
    <w:p w14:paraId="1B14718F"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Recommendation ITU-R SM.339 - Bandwidths, signal-to-noise ratios and fading allowances in complete systems</w:t>
      </w:r>
    </w:p>
    <w:p w14:paraId="7A553D68"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Report ITU-R BS.458 – Characteristics of systems in LF, MF and HF broadcasting</w:t>
      </w:r>
    </w:p>
    <w:p w14:paraId="3321C368"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Report ITU-R F.2061 – HF fixed radiocommunications systems</w:t>
      </w:r>
    </w:p>
    <w:p w14:paraId="315233BD"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Report ITU-R F-2062 – Enhanced high frequency digital radiocommunication systems capable of providing enhanced applications</w:t>
      </w:r>
    </w:p>
    <w:p w14:paraId="3997B406" w14:textId="77777777" w:rsidR="00170BF5" w:rsidRPr="00EA28F2"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sidRPr="00EA28F2">
        <w:rPr>
          <w:bCs/>
          <w:szCs w:val="24"/>
        </w:rPr>
        <w:t>Report ITU-R F.2087 – Requirements for high frequency (HF) radiocommunication systems in the fixed service</w:t>
      </w:r>
    </w:p>
    <w:p w14:paraId="7DE2E19B" w14:textId="77777777" w:rsidR="00170BF5"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p>
    <w:p w14:paraId="03F5EE86" w14:textId="40587638" w:rsidR="00170BF5" w:rsidRDefault="005811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r>
        <w:rPr>
          <w:bCs/>
          <w:szCs w:val="24"/>
        </w:rPr>
        <w:t xml:space="preserve">Editor’s Note: Add more </w:t>
      </w:r>
      <w:r w:rsidRPr="005811F5">
        <w:rPr>
          <w:bCs/>
          <w:szCs w:val="24"/>
        </w:rPr>
        <w:t>Related ITU Recommendations and Reports</w:t>
      </w:r>
      <w:r>
        <w:rPr>
          <w:bCs/>
          <w:szCs w:val="24"/>
        </w:rPr>
        <w:t xml:space="preserve"> as they become available from the incumbent services responsible Working Parties.</w:t>
      </w:r>
    </w:p>
    <w:p w14:paraId="0CCC3DDC" w14:textId="77777777" w:rsidR="00170BF5"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p>
    <w:p w14:paraId="126DD6B9" w14:textId="77777777" w:rsidR="00170BF5" w:rsidRDefault="00170BF5" w:rsidP="00170BF5">
      <w:pPr>
        <w:keepNext/>
        <w:keepLines/>
        <w:tabs>
          <w:tab w:val="clear" w:pos="794"/>
          <w:tab w:val="clear" w:pos="1191"/>
          <w:tab w:val="clear" w:pos="1588"/>
          <w:tab w:val="clear" w:pos="1985"/>
          <w:tab w:val="left" w:pos="1134"/>
          <w:tab w:val="left" w:pos="1871"/>
          <w:tab w:val="left" w:pos="2268"/>
        </w:tabs>
        <w:spacing w:before="0" w:after="120"/>
        <w:outlineLvl w:val="0"/>
        <w:rPr>
          <w:bCs/>
          <w:szCs w:val="24"/>
        </w:rPr>
      </w:pPr>
    </w:p>
    <w:p w14:paraId="1AD33AB8" w14:textId="77777777" w:rsidR="00170BF5" w:rsidRPr="00EF1631" w:rsidRDefault="00170BF5" w:rsidP="00170BF5">
      <w:pPr>
        <w:keepNext/>
        <w:keepLines/>
        <w:tabs>
          <w:tab w:val="clear" w:pos="794"/>
          <w:tab w:val="clear" w:pos="1191"/>
          <w:tab w:val="clear" w:pos="1588"/>
          <w:tab w:val="clear" w:pos="1985"/>
          <w:tab w:val="left" w:pos="1134"/>
          <w:tab w:val="left" w:pos="1871"/>
          <w:tab w:val="left" w:pos="2268"/>
        </w:tabs>
        <w:spacing w:before="0" w:after="120"/>
        <w:jc w:val="center"/>
        <w:outlineLvl w:val="0"/>
        <w:rPr>
          <w:b/>
          <w:sz w:val="28"/>
          <w:szCs w:val="28"/>
        </w:rPr>
      </w:pPr>
      <w:r w:rsidRPr="00EF1631">
        <w:rPr>
          <w:b/>
          <w:sz w:val="28"/>
          <w:szCs w:val="28"/>
        </w:rPr>
        <w:t>Annex 1</w:t>
      </w:r>
    </w:p>
    <w:p w14:paraId="240E9C0D" w14:textId="1CBC166A" w:rsidR="006A7EED" w:rsidRDefault="006A7EED" w:rsidP="006A7EED">
      <w:pPr>
        <w:tabs>
          <w:tab w:val="clear" w:pos="794"/>
          <w:tab w:val="clear" w:pos="1191"/>
          <w:tab w:val="clear" w:pos="1588"/>
          <w:tab w:val="clear" w:pos="1985"/>
        </w:tabs>
        <w:overflowPunct/>
        <w:autoSpaceDE/>
        <w:autoSpaceDN/>
        <w:adjustRightInd/>
        <w:spacing w:before="0" w:after="120"/>
        <w:jc w:val="center"/>
        <w:textAlignment w:val="auto"/>
        <w:rPr>
          <w:b/>
          <w:sz w:val="28"/>
          <w:szCs w:val="28"/>
          <w:lang w:eastAsia="zh-CN"/>
        </w:rPr>
      </w:pPr>
      <w:r w:rsidRPr="000B60B1">
        <w:rPr>
          <w:b/>
          <w:sz w:val="28"/>
          <w:szCs w:val="28"/>
        </w:rPr>
        <w:t xml:space="preserve">Frequency bands, technical characteristics, and protection criteria for the modernization of high-frequency spectrum use in the aeronautical mobile (OR) service within the 2.8 to 18.05 MHz frequency </w:t>
      </w:r>
      <w:r w:rsidR="00526494">
        <w:rPr>
          <w:b/>
          <w:sz w:val="28"/>
          <w:szCs w:val="28"/>
        </w:rPr>
        <w:t>range</w:t>
      </w:r>
    </w:p>
    <w:p w14:paraId="1CBA9989" w14:textId="4C3D72A8" w:rsidR="00170BF5" w:rsidRPr="000C0EDF" w:rsidRDefault="00170BF5" w:rsidP="00170BF5">
      <w:pPr>
        <w:keepNext/>
        <w:keepLines/>
        <w:tabs>
          <w:tab w:val="clear" w:pos="794"/>
          <w:tab w:val="clear" w:pos="1191"/>
          <w:tab w:val="clear" w:pos="1588"/>
          <w:tab w:val="clear" w:pos="1985"/>
          <w:tab w:val="left" w:pos="1134"/>
          <w:tab w:val="left" w:pos="1871"/>
          <w:tab w:val="left" w:pos="2268"/>
        </w:tabs>
        <w:spacing w:before="280"/>
        <w:ind w:left="1134" w:hanging="1134"/>
        <w:outlineLvl w:val="0"/>
        <w:rPr>
          <w:b/>
          <w:sz w:val="28"/>
        </w:rPr>
      </w:pPr>
      <w:r>
        <w:rPr>
          <w:b/>
          <w:sz w:val="28"/>
        </w:rPr>
        <w:t>1</w:t>
      </w:r>
      <w:r w:rsidR="00B6522A">
        <w:rPr>
          <w:b/>
          <w:sz w:val="28"/>
        </w:rPr>
        <w:tab/>
      </w:r>
      <w:r w:rsidRPr="000C0EDF">
        <w:rPr>
          <w:b/>
          <w:sz w:val="28"/>
        </w:rPr>
        <w:t>Introduction</w:t>
      </w:r>
    </w:p>
    <w:p w14:paraId="3DA0EB12" w14:textId="77777777" w:rsidR="00170BF5" w:rsidRDefault="00170BF5" w:rsidP="00170BF5">
      <w:pPr>
        <w:tabs>
          <w:tab w:val="clear" w:pos="794"/>
          <w:tab w:val="clear" w:pos="1191"/>
          <w:tab w:val="clear" w:pos="1588"/>
          <w:tab w:val="clear" w:pos="1985"/>
        </w:tabs>
        <w:overflowPunct/>
        <w:autoSpaceDE/>
        <w:autoSpaceDN/>
        <w:adjustRightInd/>
        <w:spacing w:before="0" w:after="120"/>
        <w:textAlignment w:val="auto"/>
      </w:pPr>
    </w:p>
    <w:p w14:paraId="6166E442" w14:textId="4CD9FB2F" w:rsidR="00170BF5" w:rsidRDefault="00170BF5" w:rsidP="00170BF5">
      <w:pPr>
        <w:tabs>
          <w:tab w:val="clear" w:pos="794"/>
          <w:tab w:val="clear" w:pos="1191"/>
          <w:tab w:val="clear" w:pos="1588"/>
          <w:tab w:val="clear" w:pos="1985"/>
        </w:tabs>
        <w:overflowPunct/>
        <w:autoSpaceDE/>
        <w:autoSpaceDN/>
        <w:adjustRightInd/>
        <w:spacing w:before="0" w:after="120"/>
        <w:textAlignment w:val="auto"/>
      </w:pPr>
      <w:r w:rsidRPr="00BA0DC6">
        <w:t>HF Radio communications has been the primary long-range communication system for safe, efficient air travel over long range routes beyond the range of ground-based VHF radios</w:t>
      </w:r>
      <w:r w:rsidR="006A7EED">
        <w:t>.</w:t>
      </w:r>
      <w:r w:rsidR="00131875">
        <w:t xml:space="preserve"> </w:t>
      </w:r>
      <w:r w:rsidR="006A7EED">
        <w:t>N</w:t>
      </w:r>
      <w:r>
        <w:t xml:space="preserve">ext generation WBHF technologies </w:t>
      </w:r>
      <w:r w:rsidRPr="00BA0DC6">
        <w:t>can</w:t>
      </w:r>
      <w:r>
        <w:t xml:space="preserve"> </w:t>
      </w:r>
      <w:r w:rsidRPr="00C078E2">
        <w:t>accommodate digital technologies for commercial aviation safety-of-life applications in existing HF bands allocated to the aeronautical mobile (R) service and ensure coexistence of current HF systems alongside modernized HF systems</w:t>
      </w:r>
      <w:r>
        <w:t xml:space="preserve">. </w:t>
      </w:r>
      <w:r w:rsidRPr="00C078E2">
        <w:t xml:space="preserve"> </w:t>
      </w:r>
      <w:r w:rsidRPr="00BA0DC6">
        <w:t xml:space="preserve">A next generation </w:t>
      </w:r>
      <w:r>
        <w:t>WB</w:t>
      </w:r>
      <w:r w:rsidRPr="00BA0DC6">
        <w:t>HF radio system</w:t>
      </w:r>
      <w:r>
        <w:t xml:space="preserve"> can</w:t>
      </w:r>
      <w:r w:rsidRPr="00BA0DC6">
        <w:t xml:space="preserve"> address the limitations of today’s HF radio communications systems</w:t>
      </w:r>
      <w:r>
        <w:t>.</w:t>
      </w:r>
      <w:r w:rsidRPr="00BA0DC6">
        <w:t xml:space="preserve"> To support </w:t>
      </w:r>
      <w:r>
        <w:t xml:space="preserve">such a </w:t>
      </w:r>
      <w:r w:rsidRPr="00BA0DC6">
        <w:t>system</w:t>
      </w:r>
      <w:r>
        <w:t>,</w:t>
      </w:r>
      <w:r w:rsidRPr="00BA0DC6">
        <w:t xml:space="preserve"> </w:t>
      </w:r>
      <w:r>
        <w:t>Appendix 26</w:t>
      </w:r>
      <w:r w:rsidRPr="00BA0DC6">
        <w:t xml:space="preserve"> of the ITU Radio Regulations (RR) will need to be modified to accommodate technical and regulatory elements to permit an overlay of WBHF channels on the current </w:t>
      </w:r>
      <w:r>
        <w:t>Appendix 26</w:t>
      </w:r>
      <w:r w:rsidRPr="00BA0DC6">
        <w:t xml:space="preserve"> allotment plan.</w:t>
      </w:r>
      <w:r>
        <w:t xml:space="preserve"> </w:t>
      </w:r>
    </w:p>
    <w:p w14:paraId="78B4D93B" w14:textId="3F08BDB7" w:rsidR="00170BF5" w:rsidRDefault="00170BF5" w:rsidP="00565BDB">
      <w:pPr>
        <w:tabs>
          <w:tab w:val="clear" w:pos="794"/>
          <w:tab w:val="clear" w:pos="1191"/>
          <w:tab w:val="clear" w:pos="1588"/>
          <w:tab w:val="clear" w:pos="1985"/>
        </w:tabs>
        <w:overflowPunct/>
        <w:autoSpaceDE/>
        <w:autoSpaceDN/>
        <w:adjustRightInd/>
        <w:spacing w:before="0" w:after="120"/>
        <w:textAlignment w:val="auto"/>
      </w:pPr>
      <w:r>
        <w:t xml:space="preserve">This </w:t>
      </w:r>
      <w:r w:rsidR="00601886">
        <w:t xml:space="preserve">recommendation </w:t>
      </w:r>
      <w:r>
        <w:t xml:space="preserve">addresses the </w:t>
      </w:r>
      <w:r w:rsidR="006A7EED">
        <w:t xml:space="preserve">frequency bands, </w:t>
      </w:r>
      <w:r w:rsidRPr="00211EA7">
        <w:t>technical characteristics</w:t>
      </w:r>
      <w:r w:rsidR="006A7EED">
        <w:t>,</w:t>
      </w:r>
      <w:r w:rsidRPr="00211EA7">
        <w:t xml:space="preserve"> </w:t>
      </w:r>
      <w:r w:rsidR="006A7EED">
        <w:t xml:space="preserve">and protection criteria </w:t>
      </w:r>
      <w:r w:rsidRPr="00211EA7">
        <w:t>for modernization of high-frequency spectrum use in the aeronautical mobile (OR) service</w:t>
      </w:r>
      <w:r w:rsidRPr="009C095C">
        <w:t xml:space="preserve"> </w:t>
      </w:r>
      <w:r>
        <w:t xml:space="preserve">that will be needed to meet the objectives of </w:t>
      </w:r>
      <w:r w:rsidRPr="00C078E2">
        <w:t>WRC-2</w:t>
      </w:r>
      <w:r w:rsidR="00B557F4">
        <w:t>7</w:t>
      </w:r>
      <w:r>
        <w:t xml:space="preserve"> Agenda Item </w:t>
      </w:r>
      <w:r w:rsidRPr="00C078E2">
        <w:t>1.9 (AI 1.9)</w:t>
      </w:r>
      <w:r>
        <w:t>.</w:t>
      </w:r>
      <w:r>
        <w:rPr>
          <w:rStyle w:val="FootnoteReference"/>
        </w:rPr>
        <w:footnoteReference w:id="1"/>
      </w:r>
      <w:r>
        <w:t xml:space="preserve"> without altering the current allocations.</w:t>
      </w:r>
    </w:p>
    <w:p w14:paraId="36D0860C" w14:textId="3376D543" w:rsidR="00170BF5" w:rsidRPr="000C0EDF" w:rsidRDefault="009371AC" w:rsidP="00170BF5">
      <w:pPr>
        <w:keepNext/>
        <w:keepLines/>
        <w:tabs>
          <w:tab w:val="clear" w:pos="794"/>
          <w:tab w:val="clear" w:pos="1191"/>
          <w:tab w:val="clear" w:pos="1588"/>
          <w:tab w:val="clear" w:pos="1985"/>
          <w:tab w:val="left" w:pos="1134"/>
          <w:tab w:val="left" w:pos="1871"/>
          <w:tab w:val="left" w:pos="2268"/>
        </w:tabs>
        <w:spacing w:before="280"/>
        <w:ind w:left="1134" w:hanging="1134"/>
        <w:outlineLvl w:val="0"/>
        <w:rPr>
          <w:b/>
          <w:sz w:val="28"/>
        </w:rPr>
      </w:pPr>
      <w:r>
        <w:rPr>
          <w:b/>
          <w:sz w:val="28"/>
        </w:rPr>
        <w:lastRenderedPageBreak/>
        <w:t>2</w:t>
      </w:r>
      <w:r w:rsidR="00170BF5" w:rsidRPr="000C0EDF">
        <w:rPr>
          <w:b/>
          <w:sz w:val="28"/>
        </w:rPr>
        <w:tab/>
      </w:r>
      <w:r w:rsidR="00170BF5">
        <w:rPr>
          <w:b/>
          <w:sz w:val="28"/>
        </w:rPr>
        <w:t>General description of high frequency usage of aeronautical mobile (OR) service</w:t>
      </w:r>
      <w:r w:rsidR="00170BF5">
        <w:rPr>
          <w:rStyle w:val="FootnoteReference"/>
          <w:b/>
          <w:sz w:val="28"/>
        </w:rPr>
        <w:footnoteReference w:id="2"/>
      </w:r>
    </w:p>
    <w:p w14:paraId="78B33FAA" w14:textId="77777777" w:rsidR="00170BF5" w:rsidRDefault="00170BF5" w:rsidP="00170BF5">
      <w:r>
        <w:t>The aeronautical mobile service is a mobile service between aeronautical stations and aircraft stations, or between aircraft stations, in which survival craft stations may participate; emergency position-indicating radio-beacon stations may also participate in this service on designated distress and emergency frequencies.</w:t>
      </w:r>
    </w:p>
    <w:p w14:paraId="0F9E5DA3" w14:textId="70E035BE" w:rsidR="00170BF5" w:rsidRDefault="00170BF5" w:rsidP="00170BF5">
      <w:r>
        <w:t xml:space="preserve">The objective of this service is to provide communications between a pilot and a controller within a given sector. The controller must be able to communicate with all aircraft inside the sector using only one radio channels (each sector has a unique frequency assigned). The number and dimension of the sectors condition the location of the communication </w:t>
      </w:r>
      <w:proofErr w:type="gramStart"/>
      <w:r>
        <w:t>cent</w:t>
      </w:r>
      <w:r w:rsidR="00357AC1">
        <w:t>ers</w:t>
      </w:r>
      <w:proofErr w:type="gramEnd"/>
      <w:r>
        <w:t xml:space="preserve"> and the frequency assigned to each sector establishes a double direction pilot-controller; controller-pilot channel which is the fundamental instrument in the functions of information, surveillance, and control of aircraft in flight.</w:t>
      </w:r>
    </w:p>
    <w:p w14:paraId="497AF9E0" w14:textId="77777777" w:rsidR="00170BF5" w:rsidRDefault="00170BF5" w:rsidP="00170BF5">
      <w:r>
        <w:t>The categories of messages handled by the aeronautical mobile service and the order of priority in the establishment of communications and the transmission of messages shall be as follows:</w:t>
      </w:r>
    </w:p>
    <w:p w14:paraId="0DD0E10B" w14:textId="77777777" w:rsidR="00170BF5" w:rsidRDefault="00170BF5" w:rsidP="00170BF5">
      <w:pPr>
        <w:pStyle w:val="ListParagraph"/>
        <w:numPr>
          <w:ilvl w:val="0"/>
          <w:numId w:val="3"/>
        </w:numPr>
        <w:jc w:val="both"/>
      </w:pPr>
      <w:r>
        <w:t>Distress calls, distress messages, and distress traffic (emergency messages).</w:t>
      </w:r>
    </w:p>
    <w:p w14:paraId="21560E3B" w14:textId="77777777" w:rsidR="00170BF5" w:rsidRDefault="00170BF5" w:rsidP="00170BF5">
      <w:pPr>
        <w:pStyle w:val="ListParagraph"/>
        <w:numPr>
          <w:ilvl w:val="0"/>
          <w:numId w:val="3"/>
        </w:numPr>
        <w:jc w:val="both"/>
      </w:pPr>
      <w:r>
        <w:t>Urgency messages.</w:t>
      </w:r>
    </w:p>
    <w:p w14:paraId="7D6CBFDA" w14:textId="77777777" w:rsidR="00170BF5" w:rsidRDefault="00170BF5" w:rsidP="00170BF5">
      <w:pPr>
        <w:pStyle w:val="ListParagraph"/>
        <w:numPr>
          <w:ilvl w:val="0"/>
          <w:numId w:val="3"/>
        </w:numPr>
        <w:jc w:val="both"/>
      </w:pPr>
      <w:r>
        <w:t>Communications relating to direction finding (to modify the course).</w:t>
      </w:r>
    </w:p>
    <w:p w14:paraId="500906E7" w14:textId="77777777" w:rsidR="00170BF5" w:rsidRDefault="00170BF5" w:rsidP="00170BF5">
      <w:pPr>
        <w:pStyle w:val="ListParagraph"/>
        <w:numPr>
          <w:ilvl w:val="0"/>
          <w:numId w:val="3"/>
        </w:numPr>
        <w:jc w:val="both"/>
      </w:pPr>
      <w:r>
        <w:t>Flight safety messages (movement and control).</w:t>
      </w:r>
    </w:p>
    <w:p w14:paraId="055ABDBD" w14:textId="77777777" w:rsidR="00170BF5" w:rsidRDefault="00170BF5" w:rsidP="00170BF5">
      <w:pPr>
        <w:pStyle w:val="ListParagraph"/>
        <w:numPr>
          <w:ilvl w:val="0"/>
          <w:numId w:val="3"/>
        </w:numPr>
        <w:jc w:val="both"/>
      </w:pPr>
      <w:r>
        <w:t>Meteorological messages (meteorological information).</w:t>
      </w:r>
    </w:p>
    <w:p w14:paraId="052DABC5" w14:textId="77777777" w:rsidR="00170BF5" w:rsidRDefault="00170BF5" w:rsidP="00170BF5">
      <w:pPr>
        <w:pStyle w:val="ListParagraph"/>
        <w:numPr>
          <w:ilvl w:val="0"/>
          <w:numId w:val="3"/>
        </w:numPr>
        <w:jc w:val="both"/>
      </w:pPr>
      <w:r>
        <w:t>Flight regularity messages.</w:t>
      </w:r>
    </w:p>
    <w:p w14:paraId="44234935" w14:textId="77777777" w:rsidR="00170BF5" w:rsidRDefault="00170BF5" w:rsidP="00170BF5">
      <w:pPr>
        <w:pStyle w:val="ListParagraph"/>
        <w:numPr>
          <w:ilvl w:val="0"/>
          <w:numId w:val="3"/>
        </w:numPr>
        <w:jc w:val="both"/>
      </w:pPr>
      <w:r>
        <w:t>There are two types of aircraft-controller communications:</w:t>
      </w:r>
    </w:p>
    <w:p w14:paraId="18BC4947" w14:textId="77777777" w:rsidR="00170BF5" w:rsidRDefault="00170BF5" w:rsidP="00170BF5">
      <w:pPr>
        <w:pStyle w:val="ListParagraph"/>
        <w:numPr>
          <w:ilvl w:val="1"/>
          <w:numId w:val="3"/>
        </w:numPr>
        <w:jc w:val="both"/>
      </w:pPr>
      <w:r>
        <w:t>Controller-pilot voice communications.</w:t>
      </w:r>
    </w:p>
    <w:p w14:paraId="0A53E62A" w14:textId="77777777" w:rsidR="00170BF5" w:rsidRDefault="00170BF5" w:rsidP="00170BF5">
      <w:pPr>
        <w:pStyle w:val="ListParagraph"/>
        <w:numPr>
          <w:ilvl w:val="1"/>
          <w:numId w:val="3"/>
        </w:numPr>
        <w:jc w:val="both"/>
      </w:pPr>
      <w:r>
        <w:t>Controller-pilot data-link communications (CPDLC).</w:t>
      </w:r>
    </w:p>
    <w:p w14:paraId="4FB183AB" w14:textId="77777777" w:rsidR="00170BF5" w:rsidRDefault="00170BF5" w:rsidP="00170BF5">
      <w:r>
        <w:t>From a HF perspective, v</w:t>
      </w:r>
      <w:r w:rsidRPr="00243586">
        <w:t>oice communications are provided using radio channels</w:t>
      </w:r>
      <w:r>
        <w:t xml:space="preserve"> in the HF and VHF frequency bands. </w:t>
      </w:r>
      <w:r w:rsidRPr="00243586">
        <w:t xml:space="preserve"> The channels in HF are only used for long-distance communications, when it is impossible to establish communication using VHF. HF radio communications utilize practically the whole HF spectrum (3MHz to 30MHz), depending on times of the day, seasonal variations, solar activity, etc.</w:t>
      </w:r>
    </w:p>
    <w:p w14:paraId="6815099D" w14:textId="77777777" w:rsidR="00170BF5" w:rsidRDefault="00170BF5" w:rsidP="00170BF5">
      <w:r w:rsidRPr="00E50F44">
        <w:t>Considering the operational usage, WBHF will be operated in similar locations and in the same manner as the existing HFDL system. HF is typically used in areas that lack VHF coverage, such as Oceanic and Remote areas.</w:t>
      </w:r>
    </w:p>
    <w:p w14:paraId="12B27822" w14:textId="4EB16A78" w:rsidR="00127792" w:rsidRDefault="009371AC" w:rsidP="009371AC">
      <w:pPr>
        <w:rPr>
          <w:b/>
          <w:sz w:val="28"/>
        </w:rPr>
      </w:pPr>
      <w:r>
        <w:rPr>
          <w:b/>
          <w:sz w:val="28"/>
        </w:rPr>
        <w:t>3</w:t>
      </w:r>
      <w:r w:rsidRPr="000C0EDF">
        <w:rPr>
          <w:b/>
          <w:sz w:val="28"/>
        </w:rPr>
        <w:tab/>
      </w:r>
      <w:r>
        <w:rPr>
          <w:b/>
          <w:sz w:val="28"/>
        </w:rPr>
        <w:t>Frequency bands</w:t>
      </w:r>
      <w:r w:rsidR="00127792">
        <w:rPr>
          <w:rStyle w:val="FootnoteReference"/>
          <w:b/>
        </w:rPr>
        <w:footnoteReference w:id="3"/>
      </w:r>
    </w:p>
    <w:p w14:paraId="1A821BFF" w14:textId="647AA206" w:rsidR="004443F8" w:rsidRDefault="004C3D35" w:rsidP="009371AC">
      <w:r>
        <w:t>The frequency bands</w:t>
      </w:r>
      <w:r w:rsidR="007E71B0">
        <w:t xml:space="preserve"> allocated </w:t>
      </w:r>
      <w:r>
        <w:t>within Appendix 26 of the Radio Regulations are</w:t>
      </w:r>
      <w:r w:rsidR="004443F8">
        <w:t xml:space="preserve"> </w:t>
      </w:r>
      <w:r w:rsidR="002B63CD">
        <w:t>as follows:</w:t>
      </w:r>
    </w:p>
    <w:p w14:paraId="1C994208" w14:textId="77777777" w:rsidR="004443F8" w:rsidRDefault="004443F8" w:rsidP="009371AC"/>
    <w:p w14:paraId="342CA832" w14:textId="75BE6D66" w:rsidR="009371AC" w:rsidRDefault="00474AC6" w:rsidP="009371AC">
      <w:r>
        <w:t>3</w:t>
      </w:r>
      <w:r w:rsidR="001E2BB3">
        <w:t xml:space="preserve"> </w:t>
      </w:r>
      <w:r>
        <w:t>025-3</w:t>
      </w:r>
      <w:r w:rsidR="00603816">
        <w:t xml:space="preserve"> </w:t>
      </w:r>
      <w:r>
        <w:t>155 kHz</w:t>
      </w:r>
    </w:p>
    <w:p w14:paraId="7C049489" w14:textId="34EEA54E" w:rsidR="00474AC6" w:rsidRDefault="00474AC6" w:rsidP="009371AC">
      <w:r>
        <w:t>3</w:t>
      </w:r>
      <w:r w:rsidR="00603816">
        <w:t xml:space="preserve"> </w:t>
      </w:r>
      <w:r>
        <w:t>900-3</w:t>
      </w:r>
      <w:r w:rsidR="00603816">
        <w:t xml:space="preserve"> </w:t>
      </w:r>
      <w:r>
        <w:t>950 kHz (Region 1 only)</w:t>
      </w:r>
    </w:p>
    <w:p w14:paraId="68DF3F27" w14:textId="64248F6D" w:rsidR="00474AC6" w:rsidRDefault="00474AC6" w:rsidP="009371AC">
      <w:r>
        <w:t>4</w:t>
      </w:r>
      <w:r w:rsidR="00603816">
        <w:t xml:space="preserve"> </w:t>
      </w:r>
      <w:r>
        <w:t>700-4</w:t>
      </w:r>
      <w:r w:rsidR="00603816">
        <w:t xml:space="preserve"> </w:t>
      </w:r>
      <w:r>
        <w:t>750 kHz</w:t>
      </w:r>
    </w:p>
    <w:p w14:paraId="5DA82AD1" w14:textId="4D0D55D1" w:rsidR="00474AC6" w:rsidRDefault="00474AC6" w:rsidP="009371AC">
      <w:r>
        <w:t>5</w:t>
      </w:r>
      <w:r w:rsidR="00603816">
        <w:t xml:space="preserve"> </w:t>
      </w:r>
      <w:r>
        <w:t>6</w:t>
      </w:r>
      <w:r w:rsidR="00470432">
        <w:t>80-5</w:t>
      </w:r>
      <w:r w:rsidR="00603816">
        <w:t xml:space="preserve"> </w:t>
      </w:r>
      <w:r w:rsidR="00470432">
        <w:t>730 kHz</w:t>
      </w:r>
    </w:p>
    <w:p w14:paraId="64399DAB" w14:textId="294FD860" w:rsidR="00470432" w:rsidRDefault="00470432" w:rsidP="009371AC">
      <w:r>
        <w:t>6</w:t>
      </w:r>
      <w:r w:rsidR="00603816">
        <w:t xml:space="preserve"> </w:t>
      </w:r>
      <w:r>
        <w:t>685-6</w:t>
      </w:r>
      <w:r w:rsidR="000B2608">
        <w:t xml:space="preserve"> </w:t>
      </w:r>
      <w:r>
        <w:t>765 kHz</w:t>
      </w:r>
    </w:p>
    <w:p w14:paraId="5D7126ED" w14:textId="2F168C1E" w:rsidR="00470432" w:rsidRDefault="00470432" w:rsidP="009371AC">
      <w:r>
        <w:lastRenderedPageBreak/>
        <w:t>8</w:t>
      </w:r>
      <w:r w:rsidR="000B2608">
        <w:t xml:space="preserve"> </w:t>
      </w:r>
      <w:r>
        <w:t>965-9</w:t>
      </w:r>
      <w:r w:rsidR="000B2608">
        <w:t xml:space="preserve"> </w:t>
      </w:r>
      <w:r>
        <w:t>040 kHz</w:t>
      </w:r>
    </w:p>
    <w:p w14:paraId="1294C844" w14:textId="22D98628" w:rsidR="00470432" w:rsidRDefault="004F0147" w:rsidP="009371AC">
      <w:r>
        <w:t>11</w:t>
      </w:r>
      <w:r w:rsidR="000B2608">
        <w:t xml:space="preserve"> </w:t>
      </w:r>
      <w:r>
        <w:t>175-11</w:t>
      </w:r>
      <w:r w:rsidR="000B2608">
        <w:t xml:space="preserve"> </w:t>
      </w:r>
      <w:r>
        <w:t>275 kHz</w:t>
      </w:r>
    </w:p>
    <w:p w14:paraId="402EE3D8" w14:textId="344457EE" w:rsidR="004F0147" w:rsidRDefault="004F0147" w:rsidP="009371AC">
      <w:r>
        <w:t>13</w:t>
      </w:r>
      <w:r w:rsidR="000B2608">
        <w:t xml:space="preserve"> </w:t>
      </w:r>
      <w:r>
        <w:t>200-13</w:t>
      </w:r>
      <w:r w:rsidR="000B2608">
        <w:t xml:space="preserve"> </w:t>
      </w:r>
      <w:r>
        <w:t>260 kHz</w:t>
      </w:r>
    </w:p>
    <w:p w14:paraId="4306D389" w14:textId="76515F16" w:rsidR="004F0147" w:rsidRDefault="004F0147" w:rsidP="009371AC">
      <w:r>
        <w:t>15</w:t>
      </w:r>
      <w:r w:rsidR="000B2608">
        <w:t xml:space="preserve"> </w:t>
      </w:r>
      <w:r>
        <w:t>010-15</w:t>
      </w:r>
      <w:r w:rsidR="005C37A3">
        <w:t xml:space="preserve"> </w:t>
      </w:r>
      <w:r>
        <w:t>100 kHz</w:t>
      </w:r>
    </w:p>
    <w:p w14:paraId="181D6A7A" w14:textId="7EA703CF" w:rsidR="004F0147" w:rsidRDefault="004F0147" w:rsidP="009371AC">
      <w:r>
        <w:t>17</w:t>
      </w:r>
      <w:r w:rsidR="005C37A3">
        <w:t xml:space="preserve"> </w:t>
      </w:r>
      <w:r>
        <w:t>970-18</w:t>
      </w:r>
      <w:r w:rsidR="005C37A3">
        <w:t xml:space="preserve"> </w:t>
      </w:r>
      <w:r>
        <w:t>030 kHz</w:t>
      </w:r>
    </w:p>
    <w:p w14:paraId="55ED51ED" w14:textId="77777777" w:rsidR="009371AC" w:rsidRDefault="009371AC" w:rsidP="00170BF5"/>
    <w:p w14:paraId="0A1ECBB7" w14:textId="4FA69E84" w:rsidR="00170BF5" w:rsidRPr="00EF1631" w:rsidRDefault="00170BF5" w:rsidP="00170BF5">
      <w:pPr>
        <w:keepNext/>
        <w:keepLines/>
        <w:tabs>
          <w:tab w:val="clear" w:pos="794"/>
          <w:tab w:val="clear" w:pos="1191"/>
          <w:tab w:val="clear" w:pos="1588"/>
          <w:tab w:val="clear" w:pos="1985"/>
          <w:tab w:val="left" w:pos="1134"/>
          <w:tab w:val="left" w:pos="1871"/>
          <w:tab w:val="left" w:pos="2268"/>
        </w:tabs>
        <w:spacing w:before="280" w:after="120"/>
        <w:outlineLvl w:val="0"/>
        <w:rPr>
          <w:b/>
          <w:sz w:val="28"/>
        </w:rPr>
      </w:pPr>
      <w:r>
        <w:rPr>
          <w:b/>
          <w:sz w:val="28"/>
        </w:rPr>
        <w:t xml:space="preserve">4 </w:t>
      </w:r>
      <w:r w:rsidR="00B6522A">
        <w:rPr>
          <w:b/>
          <w:sz w:val="28"/>
        </w:rPr>
        <w:tab/>
      </w:r>
      <w:r w:rsidRPr="00EF1631">
        <w:rPr>
          <w:b/>
          <w:sz w:val="28"/>
        </w:rPr>
        <w:t xml:space="preserve">Technical characteristics </w:t>
      </w:r>
      <w:r w:rsidRPr="000B60B1">
        <w:rPr>
          <w:rStyle w:val="FootnoteReference"/>
          <w:bCs/>
          <w:szCs w:val="18"/>
        </w:rPr>
        <w:footnoteReference w:id="4"/>
      </w:r>
    </w:p>
    <w:p w14:paraId="5A79F2BC" w14:textId="3AB3CA0D" w:rsidR="00170BF5" w:rsidRPr="003B5CF3" w:rsidRDefault="00170BF5" w:rsidP="00170BF5">
      <w:pPr>
        <w:pStyle w:val="ListParagraph"/>
        <w:keepNext/>
        <w:keepLines/>
        <w:tabs>
          <w:tab w:val="clear" w:pos="794"/>
          <w:tab w:val="clear" w:pos="1191"/>
          <w:tab w:val="clear" w:pos="1588"/>
          <w:tab w:val="clear" w:pos="1985"/>
          <w:tab w:val="left" w:pos="1134"/>
          <w:tab w:val="left" w:pos="1871"/>
          <w:tab w:val="left" w:pos="2268"/>
        </w:tabs>
        <w:spacing w:before="280" w:after="120"/>
        <w:ind w:left="0"/>
        <w:contextualSpacing w:val="0"/>
        <w:outlineLvl w:val="0"/>
        <w:rPr>
          <w:b/>
          <w:szCs w:val="24"/>
        </w:rPr>
      </w:pPr>
      <w:r>
        <w:rPr>
          <w:b/>
          <w:szCs w:val="24"/>
        </w:rPr>
        <w:t>4</w:t>
      </w:r>
      <w:r w:rsidRPr="003B5CF3">
        <w:rPr>
          <w:b/>
          <w:szCs w:val="24"/>
        </w:rPr>
        <w:t xml:space="preserve">.1 </w:t>
      </w:r>
      <w:r w:rsidR="00B6522A">
        <w:rPr>
          <w:b/>
          <w:szCs w:val="24"/>
        </w:rPr>
        <w:tab/>
      </w:r>
      <w:r w:rsidRPr="003B5CF3">
        <w:rPr>
          <w:b/>
          <w:szCs w:val="24"/>
        </w:rPr>
        <w:t>Technical and operational characteristics of WBHF services and systems operating in Appendix 2</w:t>
      </w:r>
      <w:r>
        <w:rPr>
          <w:b/>
          <w:szCs w:val="24"/>
        </w:rPr>
        <w:t>6</w:t>
      </w:r>
      <w:r w:rsidRPr="003B5CF3">
        <w:rPr>
          <w:b/>
          <w:szCs w:val="24"/>
        </w:rPr>
        <w:t xml:space="preserve"> bands </w:t>
      </w:r>
    </w:p>
    <w:p w14:paraId="13620C89" w14:textId="77777777" w:rsidR="00170BF5" w:rsidRDefault="00170BF5" w:rsidP="00170BF5">
      <w:pPr>
        <w:pStyle w:val="ListParagraph"/>
        <w:pBdr>
          <w:top w:val="nil"/>
          <w:left w:val="nil"/>
          <w:bottom w:val="nil"/>
          <w:right w:val="nil"/>
          <w:between w:val="nil"/>
        </w:pBdr>
        <w:tabs>
          <w:tab w:val="clear" w:pos="794"/>
          <w:tab w:val="clear" w:pos="1191"/>
          <w:tab w:val="clear" w:pos="1588"/>
          <w:tab w:val="clear" w:pos="1985"/>
          <w:tab w:val="left" w:pos="1440"/>
        </w:tabs>
        <w:overflowPunct/>
        <w:autoSpaceDE/>
        <w:autoSpaceDN/>
        <w:adjustRightInd/>
        <w:spacing w:before="0" w:after="240"/>
        <w:ind w:left="0"/>
        <w:jc w:val="both"/>
        <w:textAlignment w:val="auto"/>
      </w:pPr>
      <w:r w:rsidRPr="00BA0DC6">
        <w:t>The W</w:t>
      </w:r>
      <w:r>
        <w:t>B</w:t>
      </w:r>
      <w:r w:rsidRPr="00BA0DC6">
        <w:t xml:space="preserve">HF </w:t>
      </w:r>
      <w:r>
        <w:t>s</w:t>
      </w:r>
      <w:r w:rsidRPr="00BA0DC6">
        <w:t xml:space="preserve">ystem will utilize the existing 2.8 to </w:t>
      </w:r>
      <w:r>
        <w:t>18.05</w:t>
      </w:r>
      <w:r w:rsidRPr="00BA0DC6">
        <w:t xml:space="preserve"> MHz AM(</w:t>
      </w:r>
      <w:r>
        <w:t>O</w:t>
      </w:r>
      <w:r w:rsidRPr="00BA0DC6">
        <w:t>R)S HF aeronautical frequency bands, so no additional spectrum will need to be allocated</w:t>
      </w:r>
      <w:r>
        <w:t xml:space="preserve">, and new </w:t>
      </w:r>
      <w:r w:rsidRPr="00BA0DC6">
        <w:t>modulation waveforms will fall under the same J2D emission designator as legacy HFDL.  Since the W</w:t>
      </w:r>
      <w:r>
        <w:t>B</w:t>
      </w:r>
      <w:r w:rsidRPr="00BA0DC6">
        <w:t xml:space="preserve">HF signal will also comply with the legacy HFDL spectral mask regarding adjacent channel power (see figures below), it will </w:t>
      </w:r>
      <w:r>
        <w:t>coexist</w:t>
      </w:r>
      <w:r w:rsidRPr="00BA0DC6">
        <w:t xml:space="preserve"> with legacy HF voice and HFDL, as well as </w:t>
      </w:r>
      <w:r>
        <w:t>existing</w:t>
      </w:r>
      <w:r w:rsidRPr="00BA0DC6">
        <w:t xml:space="preserve"> adjacent </w:t>
      </w:r>
      <w:r>
        <w:t xml:space="preserve">band </w:t>
      </w:r>
      <w:r w:rsidRPr="00BA0DC6">
        <w:t xml:space="preserve">services in the HF spectrum.  </w:t>
      </w:r>
      <w:r>
        <w:t>Tables 1,2 and 3 provide typical technical characteristics of a WBHF system.</w:t>
      </w:r>
      <w:r w:rsidRPr="00BA0DC6" w:rsidDel="007B7610">
        <w:t xml:space="preserve"> </w:t>
      </w:r>
    </w:p>
    <w:p w14:paraId="3387AF60" w14:textId="77777777" w:rsidR="00170BF5" w:rsidRDefault="00170BF5" w:rsidP="00170BF5">
      <w:pPr>
        <w:pStyle w:val="ListParagraph"/>
        <w:pBdr>
          <w:top w:val="nil"/>
          <w:left w:val="nil"/>
          <w:bottom w:val="nil"/>
          <w:right w:val="nil"/>
          <w:between w:val="nil"/>
        </w:pBdr>
        <w:tabs>
          <w:tab w:val="clear" w:pos="794"/>
          <w:tab w:val="clear" w:pos="1191"/>
          <w:tab w:val="clear" w:pos="1588"/>
          <w:tab w:val="clear" w:pos="1985"/>
          <w:tab w:val="left" w:pos="1440"/>
        </w:tabs>
        <w:overflowPunct/>
        <w:autoSpaceDE/>
        <w:autoSpaceDN/>
        <w:adjustRightInd/>
        <w:spacing w:before="0" w:after="240"/>
        <w:jc w:val="both"/>
        <w:textAlignment w:val="auto"/>
      </w:pPr>
    </w:p>
    <w:p w14:paraId="775FB3EA" w14:textId="77777777" w:rsidR="00170BF5" w:rsidRPr="000B60B1" w:rsidRDefault="00170BF5" w:rsidP="00170BF5">
      <w:pPr>
        <w:pStyle w:val="ListParagraph"/>
        <w:pBdr>
          <w:top w:val="nil"/>
          <w:left w:val="nil"/>
          <w:bottom w:val="nil"/>
          <w:right w:val="nil"/>
          <w:between w:val="nil"/>
        </w:pBdr>
        <w:tabs>
          <w:tab w:val="clear" w:pos="794"/>
          <w:tab w:val="clear" w:pos="1191"/>
          <w:tab w:val="clear" w:pos="1588"/>
          <w:tab w:val="clear" w:pos="1985"/>
          <w:tab w:val="left" w:pos="1440"/>
        </w:tabs>
        <w:overflowPunct/>
        <w:autoSpaceDE/>
        <w:autoSpaceDN/>
        <w:adjustRightInd/>
        <w:spacing w:before="0" w:after="240"/>
        <w:jc w:val="center"/>
        <w:textAlignment w:val="auto"/>
        <w:rPr>
          <w:b/>
          <w:bCs/>
        </w:rPr>
      </w:pPr>
      <w:r w:rsidRPr="000B60B1">
        <w:rPr>
          <w:b/>
          <w:bCs/>
        </w:rPr>
        <w:t>Table 1 – Typical WBHF Technical Characteristics</w:t>
      </w:r>
    </w:p>
    <w:tbl>
      <w:tblPr>
        <w:tblStyle w:val="TableGrid"/>
        <w:tblW w:w="9350" w:type="dxa"/>
        <w:tblInd w:w="-5" w:type="dxa"/>
        <w:tblLook w:val="04A0" w:firstRow="1" w:lastRow="0" w:firstColumn="1" w:lastColumn="0" w:noHBand="0" w:noVBand="1"/>
      </w:tblPr>
      <w:tblGrid>
        <w:gridCol w:w="2191"/>
        <w:gridCol w:w="2748"/>
        <w:gridCol w:w="2748"/>
        <w:gridCol w:w="1663"/>
      </w:tblGrid>
      <w:tr w:rsidR="00170BF5" w14:paraId="7A14FF55" w14:textId="77777777" w:rsidTr="00C00279">
        <w:tc>
          <w:tcPr>
            <w:tcW w:w="2191" w:type="dxa"/>
          </w:tcPr>
          <w:p w14:paraId="2D860122" w14:textId="77777777" w:rsidR="00170BF5" w:rsidRDefault="00170BF5" w:rsidP="00C00279">
            <w:pPr>
              <w:jc w:val="center"/>
            </w:pPr>
            <w:r>
              <w:t>Parameter</w:t>
            </w:r>
          </w:p>
        </w:tc>
        <w:tc>
          <w:tcPr>
            <w:tcW w:w="2748" w:type="dxa"/>
          </w:tcPr>
          <w:p w14:paraId="08E64933" w14:textId="77777777" w:rsidR="00170BF5" w:rsidRDefault="00170BF5" w:rsidP="00C00279">
            <w:pPr>
              <w:jc w:val="center"/>
            </w:pPr>
            <w:r>
              <w:t>Ground Station</w:t>
            </w:r>
          </w:p>
        </w:tc>
        <w:tc>
          <w:tcPr>
            <w:tcW w:w="2748" w:type="dxa"/>
          </w:tcPr>
          <w:p w14:paraId="0592E6D3" w14:textId="77777777" w:rsidR="00170BF5" w:rsidRDefault="00170BF5" w:rsidP="00C00279">
            <w:pPr>
              <w:jc w:val="center"/>
            </w:pPr>
            <w:r>
              <w:t>Aircraft Station</w:t>
            </w:r>
          </w:p>
        </w:tc>
        <w:tc>
          <w:tcPr>
            <w:tcW w:w="1663" w:type="dxa"/>
          </w:tcPr>
          <w:p w14:paraId="6FADD017" w14:textId="77777777" w:rsidR="00170BF5" w:rsidRDefault="00170BF5" w:rsidP="00C00279">
            <w:pPr>
              <w:jc w:val="center"/>
            </w:pPr>
            <w:r>
              <w:t>Units</w:t>
            </w:r>
          </w:p>
        </w:tc>
      </w:tr>
      <w:tr w:rsidR="00170BF5" w14:paraId="34B7BB5A" w14:textId="77777777" w:rsidTr="00C00279">
        <w:trPr>
          <w:trHeight w:val="332"/>
        </w:trPr>
        <w:tc>
          <w:tcPr>
            <w:tcW w:w="2191" w:type="dxa"/>
          </w:tcPr>
          <w:p w14:paraId="12945F2F" w14:textId="77777777" w:rsidR="00170BF5" w:rsidRDefault="00170BF5" w:rsidP="00C00279">
            <w:pPr>
              <w:jc w:val="center"/>
            </w:pPr>
            <w:r>
              <w:t>Channel Bandwidths</w:t>
            </w:r>
          </w:p>
        </w:tc>
        <w:tc>
          <w:tcPr>
            <w:tcW w:w="2748" w:type="dxa"/>
          </w:tcPr>
          <w:p w14:paraId="611458ED" w14:textId="77777777" w:rsidR="00170BF5" w:rsidRDefault="00170BF5" w:rsidP="00C00279">
            <w:pPr>
              <w:jc w:val="center"/>
            </w:pPr>
            <w:r>
              <w:t>3,6,9,12,15,18,21,24,27,</w:t>
            </w:r>
          </w:p>
          <w:p w14:paraId="64A4678B" w14:textId="77777777" w:rsidR="00170BF5" w:rsidRDefault="00170BF5" w:rsidP="00C00279">
            <w:pPr>
              <w:jc w:val="center"/>
            </w:pPr>
            <w:r>
              <w:t>30,33,36,39,42,45,48</w:t>
            </w:r>
          </w:p>
        </w:tc>
        <w:tc>
          <w:tcPr>
            <w:tcW w:w="2748" w:type="dxa"/>
          </w:tcPr>
          <w:p w14:paraId="12252B79" w14:textId="77777777" w:rsidR="00170BF5" w:rsidRDefault="00170BF5" w:rsidP="00C00279">
            <w:pPr>
              <w:jc w:val="center"/>
            </w:pPr>
            <w:r>
              <w:t>3,6,9,12,15,18,21,24,27,</w:t>
            </w:r>
          </w:p>
          <w:p w14:paraId="37016A9E" w14:textId="77777777" w:rsidR="00170BF5" w:rsidRDefault="00170BF5" w:rsidP="00C00279">
            <w:pPr>
              <w:jc w:val="center"/>
            </w:pPr>
            <w:r>
              <w:t>30,33,36,39,42,45,48</w:t>
            </w:r>
          </w:p>
        </w:tc>
        <w:tc>
          <w:tcPr>
            <w:tcW w:w="1663" w:type="dxa"/>
          </w:tcPr>
          <w:p w14:paraId="4C6408F0" w14:textId="77777777" w:rsidR="00170BF5" w:rsidRDefault="00170BF5" w:rsidP="00C00279">
            <w:pPr>
              <w:jc w:val="center"/>
            </w:pPr>
            <w:r>
              <w:t>kHz</w:t>
            </w:r>
          </w:p>
        </w:tc>
      </w:tr>
      <w:tr w:rsidR="00170BF5" w14:paraId="65777E95" w14:textId="77777777" w:rsidTr="00C00279">
        <w:tc>
          <w:tcPr>
            <w:tcW w:w="2191" w:type="dxa"/>
          </w:tcPr>
          <w:p w14:paraId="079B2F36" w14:textId="77777777" w:rsidR="00170BF5" w:rsidRDefault="00170BF5" w:rsidP="00C00279">
            <w:pPr>
              <w:jc w:val="center"/>
            </w:pPr>
            <w:r>
              <w:t>Emission Type</w:t>
            </w:r>
          </w:p>
        </w:tc>
        <w:tc>
          <w:tcPr>
            <w:tcW w:w="2748" w:type="dxa"/>
          </w:tcPr>
          <w:p w14:paraId="676ED0FA" w14:textId="77777777" w:rsidR="00170BF5" w:rsidRDefault="00170BF5" w:rsidP="00C00279">
            <w:pPr>
              <w:jc w:val="center"/>
            </w:pPr>
            <w:r>
              <w:t>SSB</w:t>
            </w:r>
          </w:p>
        </w:tc>
        <w:tc>
          <w:tcPr>
            <w:tcW w:w="2748" w:type="dxa"/>
          </w:tcPr>
          <w:p w14:paraId="21540706" w14:textId="77777777" w:rsidR="00170BF5" w:rsidRDefault="00170BF5" w:rsidP="00C00279">
            <w:pPr>
              <w:jc w:val="center"/>
            </w:pPr>
            <w:r>
              <w:t>SSB</w:t>
            </w:r>
          </w:p>
        </w:tc>
        <w:tc>
          <w:tcPr>
            <w:tcW w:w="1663" w:type="dxa"/>
          </w:tcPr>
          <w:p w14:paraId="2F9E42DA" w14:textId="77777777" w:rsidR="00170BF5" w:rsidRDefault="00170BF5" w:rsidP="00C00279">
            <w:pPr>
              <w:jc w:val="center"/>
            </w:pPr>
          </w:p>
        </w:tc>
      </w:tr>
      <w:tr w:rsidR="00170BF5" w14:paraId="7CFF9AE5" w14:textId="77777777" w:rsidTr="00C00279">
        <w:tc>
          <w:tcPr>
            <w:tcW w:w="2191" w:type="dxa"/>
          </w:tcPr>
          <w:p w14:paraId="34400EB8" w14:textId="77777777" w:rsidR="00170BF5" w:rsidRDefault="00170BF5" w:rsidP="00C00279">
            <w:pPr>
              <w:jc w:val="center"/>
            </w:pPr>
            <w:r>
              <w:t>Duplex Type</w:t>
            </w:r>
          </w:p>
        </w:tc>
        <w:tc>
          <w:tcPr>
            <w:tcW w:w="2748" w:type="dxa"/>
          </w:tcPr>
          <w:p w14:paraId="18817499" w14:textId="77777777" w:rsidR="00170BF5" w:rsidRDefault="00170BF5" w:rsidP="00C00279">
            <w:pPr>
              <w:jc w:val="center"/>
            </w:pPr>
            <w:r>
              <w:t>Half-Duplex, Full Duplex, and Broadcast</w:t>
            </w:r>
          </w:p>
        </w:tc>
        <w:tc>
          <w:tcPr>
            <w:tcW w:w="2748" w:type="dxa"/>
          </w:tcPr>
          <w:p w14:paraId="3962DD8F" w14:textId="77777777" w:rsidR="00170BF5" w:rsidRDefault="00170BF5" w:rsidP="00C00279">
            <w:pPr>
              <w:jc w:val="center"/>
            </w:pPr>
            <w:r>
              <w:t>Half-Duplex, and Broadcast</w:t>
            </w:r>
          </w:p>
        </w:tc>
        <w:tc>
          <w:tcPr>
            <w:tcW w:w="1663" w:type="dxa"/>
          </w:tcPr>
          <w:p w14:paraId="20DA97D5" w14:textId="77777777" w:rsidR="00170BF5" w:rsidRDefault="00170BF5" w:rsidP="00C00279">
            <w:pPr>
              <w:jc w:val="center"/>
            </w:pPr>
          </w:p>
        </w:tc>
      </w:tr>
      <w:tr w:rsidR="00170BF5" w14:paraId="4AF29496" w14:textId="77777777" w:rsidTr="00C00279">
        <w:tc>
          <w:tcPr>
            <w:tcW w:w="2191" w:type="dxa"/>
          </w:tcPr>
          <w:p w14:paraId="74E63F32" w14:textId="77777777" w:rsidR="00170BF5" w:rsidRDefault="00170BF5" w:rsidP="00C00279">
            <w:pPr>
              <w:jc w:val="center"/>
            </w:pPr>
            <w:r>
              <w:t>Waveform Type</w:t>
            </w:r>
          </w:p>
        </w:tc>
        <w:tc>
          <w:tcPr>
            <w:tcW w:w="2748" w:type="dxa"/>
          </w:tcPr>
          <w:p w14:paraId="401352AE" w14:textId="77777777" w:rsidR="00170BF5" w:rsidRDefault="00170BF5" w:rsidP="00C00279">
            <w:pPr>
              <w:jc w:val="center"/>
            </w:pPr>
            <w:r>
              <w:t xml:space="preserve">Walsh, BPSK, QPSK, 8PSK, 16QAM,32 QAM, 64QAM, 256 QAM </w:t>
            </w:r>
          </w:p>
        </w:tc>
        <w:tc>
          <w:tcPr>
            <w:tcW w:w="2748" w:type="dxa"/>
          </w:tcPr>
          <w:p w14:paraId="4057BE3E" w14:textId="77777777" w:rsidR="00170BF5" w:rsidRDefault="00170BF5" w:rsidP="00C00279">
            <w:pPr>
              <w:jc w:val="center"/>
            </w:pPr>
            <w:r>
              <w:t>Walsh, BPSK, QPSK, 8PSK, 16QAM,32 QAM, 64QAM, 256 QAM</w:t>
            </w:r>
          </w:p>
        </w:tc>
        <w:tc>
          <w:tcPr>
            <w:tcW w:w="1663" w:type="dxa"/>
          </w:tcPr>
          <w:p w14:paraId="012A32FC" w14:textId="77777777" w:rsidR="00170BF5" w:rsidRDefault="00170BF5" w:rsidP="00C00279">
            <w:pPr>
              <w:jc w:val="center"/>
            </w:pPr>
          </w:p>
        </w:tc>
      </w:tr>
      <w:tr w:rsidR="00170BF5" w14:paraId="6C9BFC1C" w14:textId="77777777" w:rsidTr="00C00279">
        <w:tc>
          <w:tcPr>
            <w:tcW w:w="2191" w:type="dxa"/>
          </w:tcPr>
          <w:p w14:paraId="573B0A52" w14:textId="77777777" w:rsidR="00170BF5" w:rsidRDefault="00170BF5" w:rsidP="00C00279">
            <w:pPr>
              <w:jc w:val="center"/>
            </w:pPr>
            <w:r>
              <w:t>Power Spectral Density</w:t>
            </w:r>
          </w:p>
        </w:tc>
        <w:tc>
          <w:tcPr>
            <w:tcW w:w="2748" w:type="dxa"/>
          </w:tcPr>
          <w:p w14:paraId="0F07CA34" w14:textId="77777777" w:rsidR="00170BF5" w:rsidRDefault="00170BF5" w:rsidP="00C00279">
            <w:pPr>
              <w:jc w:val="center"/>
            </w:pPr>
            <w:r>
              <w:t>6 kW/3 kHz</w:t>
            </w:r>
          </w:p>
        </w:tc>
        <w:tc>
          <w:tcPr>
            <w:tcW w:w="2748" w:type="dxa"/>
          </w:tcPr>
          <w:p w14:paraId="38E4DB46" w14:textId="77777777" w:rsidR="00170BF5" w:rsidRDefault="00170BF5" w:rsidP="00C00279">
            <w:pPr>
              <w:jc w:val="center"/>
            </w:pPr>
            <w:r>
              <w:t xml:space="preserve">400 W/3 </w:t>
            </w:r>
            <w:proofErr w:type="spellStart"/>
            <w:r>
              <w:t>KHz</w:t>
            </w:r>
            <w:proofErr w:type="spellEnd"/>
          </w:p>
        </w:tc>
        <w:tc>
          <w:tcPr>
            <w:tcW w:w="1663" w:type="dxa"/>
          </w:tcPr>
          <w:p w14:paraId="3EBCD09D" w14:textId="77777777" w:rsidR="00170BF5" w:rsidRDefault="00170BF5" w:rsidP="00C00279">
            <w:pPr>
              <w:jc w:val="center"/>
            </w:pPr>
          </w:p>
        </w:tc>
      </w:tr>
      <w:tr w:rsidR="00170BF5" w14:paraId="72CF6816" w14:textId="77777777" w:rsidTr="00C00279">
        <w:tc>
          <w:tcPr>
            <w:tcW w:w="2191" w:type="dxa"/>
          </w:tcPr>
          <w:p w14:paraId="3723BFA6" w14:textId="77777777" w:rsidR="00170BF5" w:rsidRDefault="00170BF5" w:rsidP="00C00279">
            <w:pPr>
              <w:jc w:val="center"/>
            </w:pPr>
            <w:r>
              <w:t>HF Propagation</w:t>
            </w:r>
          </w:p>
        </w:tc>
        <w:tc>
          <w:tcPr>
            <w:tcW w:w="2748" w:type="dxa"/>
          </w:tcPr>
          <w:p w14:paraId="717C1858" w14:textId="77777777" w:rsidR="00170BF5" w:rsidRDefault="00170BF5" w:rsidP="00C00279">
            <w:pPr>
              <w:jc w:val="center"/>
            </w:pPr>
            <w:r>
              <w:t>Skywave</w:t>
            </w:r>
          </w:p>
        </w:tc>
        <w:tc>
          <w:tcPr>
            <w:tcW w:w="2748" w:type="dxa"/>
          </w:tcPr>
          <w:p w14:paraId="40BEEE64" w14:textId="77777777" w:rsidR="00170BF5" w:rsidRDefault="00170BF5" w:rsidP="00C00279">
            <w:pPr>
              <w:jc w:val="center"/>
            </w:pPr>
            <w:r>
              <w:t>Skywave</w:t>
            </w:r>
          </w:p>
        </w:tc>
        <w:tc>
          <w:tcPr>
            <w:tcW w:w="1663" w:type="dxa"/>
          </w:tcPr>
          <w:p w14:paraId="77CC4712" w14:textId="77777777" w:rsidR="00170BF5" w:rsidRDefault="00170BF5" w:rsidP="00C00279">
            <w:pPr>
              <w:jc w:val="center"/>
            </w:pPr>
          </w:p>
        </w:tc>
      </w:tr>
    </w:tbl>
    <w:p w14:paraId="33DDC278" w14:textId="461BFBBB" w:rsidR="00170BF5" w:rsidRPr="0057141D" w:rsidRDefault="00170BF5" w:rsidP="00170BF5">
      <w:pPr>
        <w:pStyle w:val="Annextitle"/>
        <w:rPr>
          <w:sz w:val="24"/>
          <w:szCs w:val="24"/>
          <w:lang w:val="en-US"/>
        </w:rPr>
      </w:pPr>
      <w:r w:rsidRPr="0057141D">
        <w:rPr>
          <w:sz w:val="24"/>
          <w:szCs w:val="24"/>
          <w:lang w:val="en-US"/>
        </w:rPr>
        <w:lastRenderedPageBreak/>
        <w:t xml:space="preserve">Table 2 </w:t>
      </w:r>
      <w:r w:rsidR="00B6522A" w:rsidRPr="00DF0F96">
        <w:rPr>
          <w:bCs/>
        </w:rPr>
        <w:t>–</w:t>
      </w:r>
      <w:r w:rsidR="00B6522A">
        <w:rPr>
          <w:bCs/>
        </w:rPr>
        <w:t xml:space="preserve"> </w:t>
      </w:r>
      <w:r w:rsidRPr="0057141D">
        <w:rPr>
          <w:sz w:val="24"/>
          <w:szCs w:val="24"/>
          <w:lang w:val="en-US"/>
        </w:rPr>
        <w:t>Characteristics of advanced digital HF radiocommunication systems (ISB and Contiguous channels Systems)</w:t>
      </w:r>
    </w:p>
    <w:tbl>
      <w:tblPr>
        <w:tblStyle w:val="TableGrid"/>
        <w:tblW w:w="9645" w:type="dxa"/>
        <w:jc w:val="center"/>
        <w:tblLayout w:type="fixed"/>
        <w:tblLook w:val="01E0" w:firstRow="1" w:lastRow="1" w:firstColumn="1" w:lastColumn="1" w:noHBand="0" w:noVBand="0"/>
      </w:tblPr>
      <w:tblGrid>
        <w:gridCol w:w="3059"/>
        <w:gridCol w:w="2156"/>
        <w:gridCol w:w="2019"/>
        <w:gridCol w:w="2411"/>
      </w:tblGrid>
      <w:tr w:rsidR="00170BF5" w:rsidRPr="00C91295" w14:paraId="120B5CE3" w14:textId="77777777" w:rsidTr="00C00279">
        <w:trPr>
          <w:jc w:val="center"/>
        </w:trPr>
        <w:tc>
          <w:tcPr>
            <w:tcW w:w="3059" w:type="dxa"/>
            <w:vMerge w:val="restart"/>
            <w:tcBorders>
              <w:top w:val="single" w:sz="4" w:space="0" w:color="auto"/>
              <w:left w:val="single" w:sz="4" w:space="0" w:color="auto"/>
              <w:bottom w:val="single" w:sz="4" w:space="0" w:color="auto"/>
              <w:right w:val="single" w:sz="4" w:space="0" w:color="auto"/>
            </w:tcBorders>
            <w:vAlign w:val="center"/>
            <w:hideMark/>
          </w:tcPr>
          <w:p w14:paraId="5D7A495D" w14:textId="77777777" w:rsidR="00170BF5" w:rsidRPr="00C91295" w:rsidRDefault="00170BF5" w:rsidP="00C00279">
            <w:pPr>
              <w:pStyle w:val="Tablehead"/>
            </w:pPr>
            <w:r w:rsidRPr="00C91295">
              <w:t>Parameter</w:t>
            </w:r>
          </w:p>
        </w:tc>
        <w:tc>
          <w:tcPr>
            <w:tcW w:w="6586" w:type="dxa"/>
            <w:gridSpan w:val="3"/>
            <w:tcBorders>
              <w:top w:val="single" w:sz="4" w:space="0" w:color="auto"/>
              <w:left w:val="single" w:sz="4" w:space="0" w:color="auto"/>
              <w:bottom w:val="single" w:sz="4" w:space="0" w:color="auto"/>
              <w:right w:val="single" w:sz="4" w:space="0" w:color="auto"/>
            </w:tcBorders>
            <w:hideMark/>
          </w:tcPr>
          <w:p w14:paraId="375D5179" w14:textId="77777777" w:rsidR="00170BF5" w:rsidRPr="00C91295" w:rsidRDefault="00170BF5" w:rsidP="00C00279">
            <w:pPr>
              <w:pStyle w:val="Tablehead"/>
            </w:pPr>
            <w:r w:rsidRPr="00C91295">
              <w:t>Propagation mode</w:t>
            </w:r>
          </w:p>
        </w:tc>
      </w:tr>
      <w:tr w:rsidR="00170BF5" w:rsidRPr="00C91295" w14:paraId="74692D92" w14:textId="77777777" w:rsidTr="00C00279">
        <w:trPr>
          <w:jc w:val="center"/>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58F72058" w14:textId="77777777" w:rsidR="00170BF5" w:rsidRPr="00C91295" w:rsidRDefault="00170BF5" w:rsidP="00C00279">
            <w:pPr>
              <w:pStyle w:val="Tablehead"/>
            </w:pPr>
          </w:p>
        </w:tc>
        <w:tc>
          <w:tcPr>
            <w:tcW w:w="2156" w:type="dxa"/>
            <w:vMerge w:val="restart"/>
            <w:tcBorders>
              <w:top w:val="single" w:sz="4" w:space="0" w:color="auto"/>
              <w:left w:val="single" w:sz="4" w:space="0" w:color="auto"/>
              <w:bottom w:val="single" w:sz="4" w:space="0" w:color="auto"/>
              <w:right w:val="single" w:sz="4" w:space="0" w:color="auto"/>
            </w:tcBorders>
            <w:vAlign w:val="center"/>
            <w:hideMark/>
          </w:tcPr>
          <w:p w14:paraId="1BA0AC6F" w14:textId="77777777" w:rsidR="00170BF5" w:rsidRPr="00C91295" w:rsidRDefault="00170BF5" w:rsidP="00C00279">
            <w:pPr>
              <w:pStyle w:val="Tablehead"/>
            </w:pPr>
            <w:r w:rsidRPr="00C91295">
              <w:t>Ground wave</w:t>
            </w:r>
          </w:p>
        </w:tc>
        <w:tc>
          <w:tcPr>
            <w:tcW w:w="4430" w:type="dxa"/>
            <w:gridSpan w:val="2"/>
            <w:tcBorders>
              <w:top w:val="single" w:sz="4" w:space="0" w:color="auto"/>
              <w:left w:val="single" w:sz="4" w:space="0" w:color="auto"/>
              <w:bottom w:val="single" w:sz="4" w:space="0" w:color="auto"/>
              <w:right w:val="single" w:sz="4" w:space="0" w:color="auto"/>
            </w:tcBorders>
            <w:hideMark/>
          </w:tcPr>
          <w:p w14:paraId="7E03D757" w14:textId="77777777" w:rsidR="00170BF5" w:rsidRPr="00C91295" w:rsidRDefault="00170BF5" w:rsidP="00C00279">
            <w:pPr>
              <w:pStyle w:val="Tablehead"/>
            </w:pPr>
            <w:r w:rsidRPr="00C91295">
              <w:t>Sky wave</w:t>
            </w:r>
          </w:p>
        </w:tc>
      </w:tr>
      <w:tr w:rsidR="00170BF5" w:rsidRPr="00C91295" w14:paraId="0AE86933" w14:textId="77777777" w:rsidTr="00C00279">
        <w:trPr>
          <w:jc w:val="center"/>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02063BBE" w14:textId="77777777" w:rsidR="00170BF5" w:rsidRPr="00C91295" w:rsidRDefault="00170BF5" w:rsidP="00C00279">
            <w:pPr>
              <w:pStyle w:val="Tablehead"/>
            </w:pPr>
          </w:p>
        </w:tc>
        <w:tc>
          <w:tcPr>
            <w:tcW w:w="2156" w:type="dxa"/>
            <w:vMerge/>
            <w:tcBorders>
              <w:top w:val="single" w:sz="4" w:space="0" w:color="auto"/>
              <w:left w:val="single" w:sz="4" w:space="0" w:color="auto"/>
              <w:bottom w:val="single" w:sz="4" w:space="0" w:color="auto"/>
              <w:right w:val="single" w:sz="4" w:space="0" w:color="auto"/>
            </w:tcBorders>
            <w:vAlign w:val="center"/>
            <w:hideMark/>
          </w:tcPr>
          <w:p w14:paraId="442EABAF" w14:textId="77777777" w:rsidR="00170BF5" w:rsidRPr="00C91295" w:rsidRDefault="00170BF5" w:rsidP="00C00279">
            <w:pPr>
              <w:pStyle w:val="Tablehead"/>
            </w:pPr>
          </w:p>
        </w:tc>
        <w:tc>
          <w:tcPr>
            <w:tcW w:w="2019" w:type="dxa"/>
            <w:tcBorders>
              <w:top w:val="single" w:sz="4" w:space="0" w:color="auto"/>
              <w:left w:val="single" w:sz="4" w:space="0" w:color="auto"/>
              <w:bottom w:val="single" w:sz="4" w:space="0" w:color="auto"/>
              <w:right w:val="single" w:sz="4" w:space="0" w:color="auto"/>
            </w:tcBorders>
            <w:hideMark/>
          </w:tcPr>
          <w:p w14:paraId="4D7D333D" w14:textId="77777777" w:rsidR="00170BF5" w:rsidRPr="00C91295" w:rsidRDefault="00170BF5" w:rsidP="00C00279">
            <w:pPr>
              <w:pStyle w:val="Tablehead"/>
            </w:pPr>
            <w:r w:rsidRPr="00C91295">
              <w:t>NVIS</w:t>
            </w:r>
          </w:p>
        </w:tc>
        <w:tc>
          <w:tcPr>
            <w:tcW w:w="2411" w:type="dxa"/>
            <w:tcBorders>
              <w:top w:val="single" w:sz="4" w:space="0" w:color="auto"/>
              <w:left w:val="single" w:sz="4" w:space="0" w:color="auto"/>
              <w:bottom w:val="single" w:sz="4" w:space="0" w:color="auto"/>
              <w:right w:val="single" w:sz="4" w:space="0" w:color="auto"/>
            </w:tcBorders>
            <w:hideMark/>
          </w:tcPr>
          <w:p w14:paraId="572393C2" w14:textId="77777777" w:rsidR="00170BF5" w:rsidRPr="00C91295" w:rsidRDefault="00170BF5" w:rsidP="00C00279">
            <w:pPr>
              <w:pStyle w:val="Tablehead"/>
            </w:pPr>
            <w:r w:rsidRPr="00C91295">
              <w:t>Oblique incidence</w:t>
            </w:r>
          </w:p>
        </w:tc>
      </w:tr>
      <w:tr w:rsidR="00170BF5" w:rsidRPr="00C91295" w14:paraId="5A52E3AC" w14:textId="77777777" w:rsidTr="00C00279">
        <w:trPr>
          <w:jc w:val="center"/>
        </w:trPr>
        <w:tc>
          <w:tcPr>
            <w:tcW w:w="3059" w:type="dxa"/>
            <w:tcBorders>
              <w:top w:val="single" w:sz="4" w:space="0" w:color="auto"/>
              <w:left w:val="single" w:sz="4" w:space="0" w:color="auto"/>
              <w:bottom w:val="single" w:sz="4" w:space="0" w:color="auto"/>
              <w:right w:val="single" w:sz="4" w:space="0" w:color="auto"/>
            </w:tcBorders>
            <w:hideMark/>
          </w:tcPr>
          <w:p w14:paraId="11187656" w14:textId="77777777" w:rsidR="00170BF5" w:rsidRPr="00C91295" w:rsidRDefault="00170BF5" w:rsidP="00C00279">
            <w:pPr>
              <w:pStyle w:val="Tabletext"/>
            </w:pPr>
            <w:r w:rsidRPr="00C91295">
              <w:t>Frequency band (MHz</w:t>
            </w:r>
            <w:r w:rsidRPr="005E29B7">
              <w:t>) range</w:t>
            </w:r>
          </w:p>
        </w:tc>
        <w:tc>
          <w:tcPr>
            <w:tcW w:w="2156" w:type="dxa"/>
            <w:tcBorders>
              <w:top w:val="single" w:sz="4" w:space="0" w:color="auto"/>
              <w:left w:val="single" w:sz="4" w:space="0" w:color="auto"/>
              <w:bottom w:val="single" w:sz="4" w:space="0" w:color="auto"/>
              <w:right w:val="single" w:sz="4" w:space="0" w:color="auto"/>
            </w:tcBorders>
            <w:hideMark/>
          </w:tcPr>
          <w:p w14:paraId="72808C8B" w14:textId="77777777" w:rsidR="00170BF5" w:rsidRPr="00C91295" w:rsidRDefault="00170BF5" w:rsidP="00C00279">
            <w:pPr>
              <w:pStyle w:val="Tabletext"/>
              <w:jc w:val="center"/>
            </w:pPr>
            <w:r w:rsidRPr="00C91295">
              <w:t>2-10</w:t>
            </w:r>
          </w:p>
        </w:tc>
        <w:tc>
          <w:tcPr>
            <w:tcW w:w="2019" w:type="dxa"/>
            <w:tcBorders>
              <w:top w:val="single" w:sz="4" w:space="0" w:color="auto"/>
              <w:left w:val="single" w:sz="4" w:space="0" w:color="auto"/>
              <w:bottom w:val="single" w:sz="4" w:space="0" w:color="auto"/>
              <w:right w:val="single" w:sz="4" w:space="0" w:color="auto"/>
            </w:tcBorders>
            <w:hideMark/>
          </w:tcPr>
          <w:p w14:paraId="489C9F64" w14:textId="77777777" w:rsidR="00170BF5" w:rsidRPr="00C91295" w:rsidRDefault="00170BF5" w:rsidP="00C00279">
            <w:pPr>
              <w:pStyle w:val="Tabletext"/>
              <w:jc w:val="center"/>
            </w:pPr>
            <w:r w:rsidRPr="00C91295">
              <w:t>2-10</w:t>
            </w:r>
          </w:p>
        </w:tc>
        <w:tc>
          <w:tcPr>
            <w:tcW w:w="2411" w:type="dxa"/>
            <w:tcBorders>
              <w:top w:val="single" w:sz="4" w:space="0" w:color="auto"/>
              <w:left w:val="single" w:sz="4" w:space="0" w:color="auto"/>
              <w:bottom w:val="single" w:sz="4" w:space="0" w:color="auto"/>
              <w:right w:val="single" w:sz="4" w:space="0" w:color="auto"/>
            </w:tcBorders>
            <w:hideMark/>
          </w:tcPr>
          <w:p w14:paraId="3B9B9293" w14:textId="77777777" w:rsidR="00170BF5" w:rsidRPr="00C91295" w:rsidRDefault="00170BF5" w:rsidP="00C00279">
            <w:pPr>
              <w:pStyle w:val="Tabletext"/>
              <w:jc w:val="center"/>
            </w:pPr>
            <w:r w:rsidRPr="00C91295">
              <w:t>3-30</w:t>
            </w:r>
          </w:p>
        </w:tc>
      </w:tr>
      <w:tr w:rsidR="00170BF5" w:rsidRPr="00C91295" w14:paraId="72ACDFDA" w14:textId="77777777" w:rsidTr="00C00279">
        <w:trPr>
          <w:jc w:val="center"/>
        </w:trPr>
        <w:tc>
          <w:tcPr>
            <w:tcW w:w="3059" w:type="dxa"/>
            <w:tcBorders>
              <w:top w:val="single" w:sz="4" w:space="0" w:color="auto"/>
              <w:left w:val="single" w:sz="4" w:space="0" w:color="auto"/>
              <w:bottom w:val="single" w:sz="4" w:space="0" w:color="auto"/>
              <w:right w:val="single" w:sz="4" w:space="0" w:color="auto"/>
            </w:tcBorders>
            <w:hideMark/>
          </w:tcPr>
          <w:p w14:paraId="38F52842" w14:textId="77777777" w:rsidR="00170BF5" w:rsidRPr="00C91295" w:rsidRDefault="00170BF5" w:rsidP="00C00279">
            <w:pPr>
              <w:pStyle w:val="Tabletext"/>
            </w:pPr>
            <w:r w:rsidRPr="00C91295">
              <w:t>Approximate service area</w:t>
            </w:r>
          </w:p>
        </w:tc>
        <w:tc>
          <w:tcPr>
            <w:tcW w:w="2156" w:type="dxa"/>
            <w:tcBorders>
              <w:top w:val="single" w:sz="4" w:space="0" w:color="auto"/>
              <w:left w:val="single" w:sz="4" w:space="0" w:color="auto"/>
              <w:bottom w:val="single" w:sz="4" w:space="0" w:color="auto"/>
              <w:right w:val="single" w:sz="4" w:space="0" w:color="auto"/>
            </w:tcBorders>
            <w:hideMark/>
          </w:tcPr>
          <w:p w14:paraId="30163F99" w14:textId="77777777" w:rsidR="00170BF5" w:rsidRPr="00C91295" w:rsidRDefault="00170BF5" w:rsidP="00C00279">
            <w:pPr>
              <w:pStyle w:val="Tabletext"/>
              <w:jc w:val="center"/>
            </w:pPr>
            <w:r w:rsidRPr="00C91295">
              <w:t>Up to 80 km</w:t>
            </w:r>
          </w:p>
        </w:tc>
        <w:tc>
          <w:tcPr>
            <w:tcW w:w="2019" w:type="dxa"/>
            <w:tcBorders>
              <w:top w:val="single" w:sz="4" w:space="0" w:color="auto"/>
              <w:left w:val="single" w:sz="4" w:space="0" w:color="auto"/>
              <w:bottom w:val="single" w:sz="4" w:space="0" w:color="auto"/>
              <w:right w:val="single" w:sz="4" w:space="0" w:color="auto"/>
            </w:tcBorders>
            <w:hideMark/>
          </w:tcPr>
          <w:p w14:paraId="60929F54" w14:textId="77777777" w:rsidR="00170BF5" w:rsidRPr="00C91295" w:rsidRDefault="00170BF5" w:rsidP="00C00279">
            <w:pPr>
              <w:pStyle w:val="Tabletext"/>
              <w:jc w:val="center"/>
            </w:pPr>
            <w:r w:rsidRPr="00C91295">
              <w:t>Between 80 and 200 km</w:t>
            </w:r>
          </w:p>
        </w:tc>
        <w:tc>
          <w:tcPr>
            <w:tcW w:w="2411" w:type="dxa"/>
            <w:tcBorders>
              <w:top w:val="single" w:sz="4" w:space="0" w:color="auto"/>
              <w:left w:val="single" w:sz="4" w:space="0" w:color="auto"/>
              <w:bottom w:val="single" w:sz="4" w:space="0" w:color="auto"/>
              <w:right w:val="single" w:sz="4" w:space="0" w:color="auto"/>
            </w:tcBorders>
            <w:hideMark/>
          </w:tcPr>
          <w:p w14:paraId="73F7560B" w14:textId="77777777" w:rsidR="00170BF5" w:rsidRPr="00C91295" w:rsidRDefault="00170BF5" w:rsidP="00C00279">
            <w:pPr>
              <w:pStyle w:val="Tabletext"/>
              <w:jc w:val="center"/>
            </w:pPr>
            <w:r w:rsidRPr="00C91295">
              <w:t>Greater than 200 km</w:t>
            </w:r>
          </w:p>
        </w:tc>
      </w:tr>
      <w:tr w:rsidR="00170BF5" w:rsidRPr="00C91295" w14:paraId="1DB3151C" w14:textId="77777777" w:rsidTr="00C00279">
        <w:trPr>
          <w:jc w:val="center"/>
        </w:trPr>
        <w:tc>
          <w:tcPr>
            <w:tcW w:w="3059" w:type="dxa"/>
            <w:tcBorders>
              <w:top w:val="single" w:sz="4" w:space="0" w:color="auto"/>
              <w:left w:val="single" w:sz="4" w:space="0" w:color="auto"/>
              <w:bottom w:val="single" w:sz="4" w:space="0" w:color="auto"/>
              <w:right w:val="single" w:sz="4" w:space="0" w:color="auto"/>
            </w:tcBorders>
            <w:hideMark/>
          </w:tcPr>
          <w:p w14:paraId="6D1491C6" w14:textId="77777777" w:rsidR="00170BF5" w:rsidRPr="00C91295" w:rsidRDefault="00170BF5" w:rsidP="00C00279">
            <w:pPr>
              <w:pStyle w:val="Tabletext"/>
            </w:pPr>
            <w:r w:rsidRPr="00C91295">
              <w:t>Antenna polarization</w:t>
            </w:r>
          </w:p>
        </w:tc>
        <w:tc>
          <w:tcPr>
            <w:tcW w:w="2156" w:type="dxa"/>
            <w:tcBorders>
              <w:top w:val="single" w:sz="4" w:space="0" w:color="auto"/>
              <w:left w:val="single" w:sz="4" w:space="0" w:color="auto"/>
              <w:bottom w:val="single" w:sz="4" w:space="0" w:color="auto"/>
              <w:right w:val="single" w:sz="4" w:space="0" w:color="auto"/>
            </w:tcBorders>
            <w:hideMark/>
          </w:tcPr>
          <w:p w14:paraId="49294234" w14:textId="77777777" w:rsidR="00170BF5" w:rsidRPr="00C91295" w:rsidRDefault="00170BF5" w:rsidP="00C00279">
            <w:pPr>
              <w:pStyle w:val="Tabletext"/>
              <w:jc w:val="center"/>
            </w:pPr>
            <w:r w:rsidRPr="00C91295">
              <w:t>Vertical</w:t>
            </w:r>
          </w:p>
        </w:tc>
        <w:tc>
          <w:tcPr>
            <w:tcW w:w="2019" w:type="dxa"/>
            <w:tcBorders>
              <w:top w:val="single" w:sz="4" w:space="0" w:color="auto"/>
              <w:left w:val="single" w:sz="4" w:space="0" w:color="auto"/>
              <w:bottom w:val="single" w:sz="4" w:space="0" w:color="auto"/>
              <w:right w:val="single" w:sz="4" w:space="0" w:color="auto"/>
            </w:tcBorders>
            <w:hideMark/>
          </w:tcPr>
          <w:p w14:paraId="4EDDA6AC" w14:textId="77777777" w:rsidR="00170BF5" w:rsidRPr="00C91295" w:rsidRDefault="00170BF5" w:rsidP="00C00279">
            <w:pPr>
              <w:pStyle w:val="Tabletext"/>
              <w:jc w:val="center"/>
            </w:pPr>
            <w:r w:rsidRPr="00C91295">
              <w:t>Horizontal</w:t>
            </w:r>
          </w:p>
        </w:tc>
        <w:tc>
          <w:tcPr>
            <w:tcW w:w="2411" w:type="dxa"/>
            <w:tcBorders>
              <w:top w:val="single" w:sz="4" w:space="0" w:color="auto"/>
              <w:left w:val="single" w:sz="4" w:space="0" w:color="auto"/>
              <w:bottom w:val="single" w:sz="4" w:space="0" w:color="auto"/>
              <w:right w:val="single" w:sz="4" w:space="0" w:color="auto"/>
            </w:tcBorders>
            <w:hideMark/>
          </w:tcPr>
          <w:p w14:paraId="284FEFE6" w14:textId="77777777" w:rsidR="00170BF5" w:rsidRPr="00C91295" w:rsidRDefault="00170BF5" w:rsidP="00C00279">
            <w:pPr>
              <w:pStyle w:val="Tabletext"/>
              <w:jc w:val="center"/>
            </w:pPr>
            <w:r w:rsidRPr="00C91295">
              <w:t>Vertical/horizontal</w:t>
            </w:r>
          </w:p>
        </w:tc>
      </w:tr>
      <w:tr w:rsidR="00170BF5" w:rsidRPr="00C91295" w14:paraId="095DEB7D" w14:textId="77777777" w:rsidTr="00C00279">
        <w:trPr>
          <w:jc w:val="center"/>
        </w:trPr>
        <w:tc>
          <w:tcPr>
            <w:tcW w:w="3059" w:type="dxa"/>
            <w:tcBorders>
              <w:top w:val="single" w:sz="4" w:space="0" w:color="auto"/>
              <w:left w:val="single" w:sz="4" w:space="0" w:color="auto"/>
              <w:bottom w:val="single" w:sz="4" w:space="0" w:color="auto"/>
              <w:right w:val="single" w:sz="4" w:space="0" w:color="auto"/>
            </w:tcBorders>
            <w:hideMark/>
          </w:tcPr>
          <w:p w14:paraId="7A3DA2BE" w14:textId="77777777" w:rsidR="00170BF5" w:rsidRPr="00C91295" w:rsidRDefault="00170BF5" w:rsidP="00C00279">
            <w:pPr>
              <w:pStyle w:val="Tabletext"/>
            </w:pPr>
            <w:r w:rsidRPr="00C91295">
              <w:t>Transmitting antenna gain (</w:t>
            </w:r>
            <w:proofErr w:type="spellStart"/>
            <w:r w:rsidRPr="00C91295">
              <w:t>dBi</w:t>
            </w:r>
            <w:proofErr w:type="spellEnd"/>
            <w:r w:rsidRPr="00C91295">
              <w:t>)</w:t>
            </w:r>
          </w:p>
        </w:tc>
        <w:tc>
          <w:tcPr>
            <w:tcW w:w="2156" w:type="dxa"/>
            <w:tcBorders>
              <w:top w:val="single" w:sz="4" w:space="0" w:color="auto"/>
              <w:left w:val="single" w:sz="4" w:space="0" w:color="auto"/>
              <w:bottom w:val="single" w:sz="4" w:space="0" w:color="auto"/>
              <w:right w:val="single" w:sz="4" w:space="0" w:color="auto"/>
            </w:tcBorders>
            <w:hideMark/>
          </w:tcPr>
          <w:p w14:paraId="29994F7B" w14:textId="77777777" w:rsidR="00170BF5" w:rsidRPr="00C91295" w:rsidRDefault="00170BF5" w:rsidP="00C00279">
            <w:pPr>
              <w:pStyle w:val="Tabletext"/>
              <w:jc w:val="center"/>
            </w:pPr>
            <w:r w:rsidRPr="00C91295">
              <w:t>1-3</w:t>
            </w:r>
          </w:p>
        </w:tc>
        <w:tc>
          <w:tcPr>
            <w:tcW w:w="2019" w:type="dxa"/>
            <w:tcBorders>
              <w:top w:val="single" w:sz="4" w:space="0" w:color="auto"/>
              <w:left w:val="single" w:sz="4" w:space="0" w:color="auto"/>
              <w:bottom w:val="single" w:sz="4" w:space="0" w:color="auto"/>
              <w:right w:val="single" w:sz="4" w:space="0" w:color="auto"/>
            </w:tcBorders>
            <w:hideMark/>
          </w:tcPr>
          <w:p w14:paraId="798AF048" w14:textId="77777777" w:rsidR="00170BF5" w:rsidRPr="00C91295" w:rsidRDefault="00170BF5" w:rsidP="00C00279">
            <w:pPr>
              <w:pStyle w:val="Tabletext"/>
              <w:jc w:val="center"/>
            </w:pPr>
            <w:r w:rsidRPr="00C91295">
              <w:t>1-6</w:t>
            </w:r>
          </w:p>
        </w:tc>
        <w:tc>
          <w:tcPr>
            <w:tcW w:w="2411" w:type="dxa"/>
            <w:tcBorders>
              <w:top w:val="single" w:sz="4" w:space="0" w:color="auto"/>
              <w:left w:val="single" w:sz="4" w:space="0" w:color="auto"/>
              <w:bottom w:val="single" w:sz="4" w:space="0" w:color="auto"/>
              <w:right w:val="single" w:sz="4" w:space="0" w:color="auto"/>
            </w:tcBorders>
            <w:hideMark/>
          </w:tcPr>
          <w:p w14:paraId="6230E8C0" w14:textId="77777777" w:rsidR="00170BF5" w:rsidRPr="00C91295" w:rsidRDefault="00170BF5" w:rsidP="00C00279">
            <w:pPr>
              <w:pStyle w:val="Tabletext"/>
              <w:jc w:val="center"/>
            </w:pPr>
            <w:r w:rsidRPr="00C91295">
              <w:t>6-15</w:t>
            </w:r>
          </w:p>
        </w:tc>
      </w:tr>
      <w:tr w:rsidR="00170BF5" w:rsidRPr="00C91295" w14:paraId="620C40D3" w14:textId="77777777" w:rsidTr="00C00279">
        <w:trPr>
          <w:jc w:val="center"/>
        </w:trPr>
        <w:tc>
          <w:tcPr>
            <w:tcW w:w="3059" w:type="dxa"/>
            <w:tcBorders>
              <w:top w:val="single" w:sz="4" w:space="0" w:color="auto"/>
              <w:left w:val="single" w:sz="4" w:space="0" w:color="auto"/>
              <w:bottom w:val="single" w:sz="4" w:space="0" w:color="auto"/>
              <w:right w:val="single" w:sz="4" w:space="0" w:color="auto"/>
            </w:tcBorders>
            <w:hideMark/>
          </w:tcPr>
          <w:p w14:paraId="731FD6CD" w14:textId="77777777" w:rsidR="00170BF5" w:rsidRPr="00C91295" w:rsidRDefault="00170BF5" w:rsidP="00C00279">
            <w:pPr>
              <w:pStyle w:val="Tabletext"/>
            </w:pPr>
            <w:r w:rsidRPr="00C91295">
              <w:t xml:space="preserve">Maximum </w:t>
            </w:r>
            <w:proofErr w:type="spellStart"/>
            <w:r w:rsidRPr="00C91295">
              <w:t>e.i.r.p</w:t>
            </w:r>
            <w:proofErr w:type="spellEnd"/>
            <w:r w:rsidRPr="00C91295">
              <w:t>. (</w:t>
            </w:r>
            <w:proofErr w:type="spellStart"/>
            <w:r w:rsidRPr="00C91295">
              <w:t>dBW</w:t>
            </w:r>
            <w:proofErr w:type="spellEnd"/>
            <w:r w:rsidRPr="00C91295">
              <w:t>)</w:t>
            </w:r>
          </w:p>
        </w:tc>
        <w:tc>
          <w:tcPr>
            <w:tcW w:w="2156" w:type="dxa"/>
            <w:tcBorders>
              <w:top w:val="single" w:sz="4" w:space="0" w:color="auto"/>
              <w:left w:val="single" w:sz="4" w:space="0" w:color="auto"/>
              <w:bottom w:val="single" w:sz="4" w:space="0" w:color="auto"/>
              <w:right w:val="single" w:sz="4" w:space="0" w:color="auto"/>
            </w:tcBorders>
            <w:hideMark/>
          </w:tcPr>
          <w:p w14:paraId="27805FC0" w14:textId="77777777" w:rsidR="00170BF5" w:rsidRPr="00C91295" w:rsidRDefault="00170BF5" w:rsidP="00C00279">
            <w:pPr>
              <w:pStyle w:val="Tabletext"/>
              <w:jc w:val="center"/>
            </w:pPr>
            <w:r w:rsidRPr="00C91295">
              <w:t>1-29</w:t>
            </w:r>
          </w:p>
        </w:tc>
        <w:tc>
          <w:tcPr>
            <w:tcW w:w="2019" w:type="dxa"/>
            <w:tcBorders>
              <w:top w:val="single" w:sz="4" w:space="0" w:color="auto"/>
              <w:left w:val="single" w:sz="4" w:space="0" w:color="auto"/>
              <w:bottom w:val="single" w:sz="4" w:space="0" w:color="auto"/>
              <w:right w:val="single" w:sz="4" w:space="0" w:color="auto"/>
            </w:tcBorders>
            <w:hideMark/>
          </w:tcPr>
          <w:p w14:paraId="02E6042C" w14:textId="77777777" w:rsidR="00170BF5" w:rsidRPr="00C91295" w:rsidRDefault="00170BF5" w:rsidP="00C00279">
            <w:pPr>
              <w:pStyle w:val="Tabletext"/>
              <w:jc w:val="center"/>
            </w:pPr>
            <w:r w:rsidRPr="00C91295">
              <w:t>10-32</w:t>
            </w:r>
          </w:p>
        </w:tc>
        <w:tc>
          <w:tcPr>
            <w:tcW w:w="2411" w:type="dxa"/>
            <w:tcBorders>
              <w:top w:val="single" w:sz="4" w:space="0" w:color="auto"/>
              <w:left w:val="single" w:sz="4" w:space="0" w:color="auto"/>
              <w:bottom w:val="single" w:sz="4" w:space="0" w:color="auto"/>
              <w:right w:val="single" w:sz="4" w:space="0" w:color="auto"/>
            </w:tcBorders>
            <w:hideMark/>
          </w:tcPr>
          <w:p w14:paraId="4D3AC108" w14:textId="77777777" w:rsidR="00170BF5" w:rsidRPr="00C91295" w:rsidRDefault="00170BF5" w:rsidP="00C00279">
            <w:pPr>
              <w:pStyle w:val="Tabletext"/>
              <w:jc w:val="center"/>
            </w:pPr>
            <w:r w:rsidRPr="00C91295">
              <w:t>16-55</w:t>
            </w:r>
          </w:p>
        </w:tc>
      </w:tr>
      <w:tr w:rsidR="00170BF5" w:rsidRPr="00C91295" w14:paraId="7E03A44A" w14:textId="77777777" w:rsidTr="00C00279">
        <w:trPr>
          <w:jc w:val="center"/>
        </w:trPr>
        <w:tc>
          <w:tcPr>
            <w:tcW w:w="3059" w:type="dxa"/>
            <w:tcBorders>
              <w:top w:val="single" w:sz="4" w:space="0" w:color="auto"/>
              <w:left w:val="single" w:sz="4" w:space="0" w:color="auto"/>
              <w:bottom w:val="single" w:sz="4" w:space="0" w:color="auto"/>
              <w:right w:val="single" w:sz="4" w:space="0" w:color="auto"/>
            </w:tcBorders>
            <w:hideMark/>
          </w:tcPr>
          <w:p w14:paraId="0B1FC53C" w14:textId="77777777" w:rsidR="00170BF5" w:rsidRPr="00C91295" w:rsidRDefault="00170BF5" w:rsidP="00C00279">
            <w:pPr>
              <w:pStyle w:val="Tabletext"/>
            </w:pPr>
            <w:r w:rsidRPr="00C91295">
              <w:rPr>
                <w:i/>
                <w:iCs/>
              </w:rPr>
              <w:t>S</w:t>
            </w:r>
            <w:r w:rsidRPr="00C91295">
              <w:t>/</w:t>
            </w:r>
            <w:r w:rsidRPr="00C91295">
              <w:rPr>
                <w:i/>
                <w:iCs/>
              </w:rPr>
              <w:t>N</w:t>
            </w:r>
            <w:r w:rsidRPr="00C91295">
              <w:t xml:space="preserve"> (dB)</w:t>
            </w:r>
            <w:r w:rsidRPr="00C91295">
              <w:rPr>
                <w:vertAlign w:val="superscript"/>
              </w:rPr>
              <w:t>1</w:t>
            </w:r>
          </w:p>
        </w:tc>
        <w:tc>
          <w:tcPr>
            <w:tcW w:w="2156" w:type="dxa"/>
            <w:tcBorders>
              <w:top w:val="single" w:sz="4" w:space="0" w:color="auto"/>
              <w:left w:val="single" w:sz="4" w:space="0" w:color="auto"/>
              <w:bottom w:val="single" w:sz="4" w:space="0" w:color="auto"/>
              <w:right w:val="single" w:sz="4" w:space="0" w:color="auto"/>
            </w:tcBorders>
            <w:hideMark/>
          </w:tcPr>
          <w:p w14:paraId="5CDE3575" w14:textId="77777777" w:rsidR="00170BF5" w:rsidRPr="00C91295" w:rsidRDefault="00170BF5" w:rsidP="00C00279">
            <w:pPr>
              <w:pStyle w:val="Tabletext"/>
              <w:jc w:val="center"/>
            </w:pPr>
            <w:r w:rsidRPr="00C91295">
              <w:t>SSB 17</w:t>
            </w:r>
            <w:r w:rsidRPr="00C91295">
              <w:br/>
              <w:t>DRM 18</w:t>
            </w:r>
          </w:p>
        </w:tc>
        <w:tc>
          <w:tcPr>
            <w:tcW w:w="2019" w:type="dxa"/>
            <w:tcBorders>
              <w:top w:val="single" w:sz="4" w:space="0" w:color="auto"/>
              <w:left w:val="single" w:sz="4" w:space="0" w:color="auto"/>
              <w:bottom w:val="single" w:sz="4" w:space="0" w:color="auto"/>
              <w:right w:val="single" w:sz="4" w:space="0" w:color="auto"/>
            </w:tcBorders>
            <w:hideMark/>
          </w:tcPr>
          <w:p w14:paraId="53B5BF37" w14:textId="77777777" w:rsidR="00170BF5" w:rsidRPr="00C91295" w:rsidRDefault="00170BF5" w:rsidP="00C00279">
            <w:pPr>
              <w:pStyle w:val="Tabletext"/>
              <w:jc w:val="center"/>
            </w:pPr>
            <w:r w:rsidRPr="00C91295">
              <w:t>SSB 25</w:t>
            </w:r>
            <w:r w:rsidRPr="00C91295">
              <w:br/>
              <w:t>DRM 26</w:t>
            </w:r>
          </w:p>
        </w:tc>
        <w:tc>
          <w:tcPr>
            <w:tcW w:w="2411" w:type="dxa"/>
            <w:tcBorders>
              <w:top w:val="single" w:sz="4" w:space="0" w:color="auto"/>
              <w:left w:val="single" w:sz="4" w:space="0" w:color="auto"/>
              <w:bottom w:val="single" w:sz="4" w:space="0" w:color="auto"/>
              <w:right w:val="single" w:sz="4" w:space="0" w:color="auto"/>
            </w:tcBorders>
            <w:hideMark/>
          </w:tcPr>
          <w:p w14:paraId="7E758887" w14:textId="77777777" w:rsidR="00170BF5" w:rsidRPr="00C91295" w:rsidRDefault="00170BF5" w:rsidP="00C00279">
            <w:pPr>
              <w:pStyle w:val="Tabletext"/>
              <w:jc w:val="center"/>
            </w:pPr>
            <w:r w:rsidRPr="00C91295">
              <w:t>SSB 26</w:t>
            </w:r>
            <w:r w:rsidRPr="00C91295">
              <w:br/>
              <w:t>DRM 26</w:t>
            </w:r>
          </w:p>
        </w:tc>
      </w:tr>
      <w:tr w:rsidR="00170BF5" w:rsidRPr="00C91295" w14:paraId="412B5081" w14:textId="77777777" w:rsidTr="00C00279">
        <w:trPr>
          <w:trHeight w:val="562"/>
          <w:jc w:val="center"/>
        </w:trPr>
        <w:tc>
          <w:tcPr>
            <w:tcW w:w="3059" w:type="dxa"/>
            <w:vMerge w:val="restart"/>
            <w:tcBorders>
              <w:top w:val="single" w:sz="4" w:space="0" w:color="auto"/>
              <w:left w:val="single" w:sz="4" w:space="0" w:color="auto"/>
              <w:bottom w:val="single" w:sz="4" w:space="0" w:color="auto"/>
              <w:right w:val="single" w:sz="4" w:space="0" w:color="auto"/>
            </w:tcBorders>
            <w:hideMark/>
          </w:tcPr>
          <w:p w14:paraId="6CC2B7D2" w14:textId="77777777" w:rsidR="00170BF5" w:rsidRPr="00C91295" w:rsidRDefault="00170BF5" w:rsidP="00C00279">
            <w:pPr>
              <w:pStyle w:val="Tabletext"/>
            </w:pPr>
            <w:r w:rsidRPr="00C91295">
              <w:t xml:space="preserve">Necessary bandwidths and types of emission </w:t>
            </w:r>
          </w:p>
        </w:tc>
        <w:tc>
          <w:tcPr>
            <w:tcW w:w="6586" w:type="dxa"/>
            <w:gridSpan w:val="3"/>
            <w:tcBorders>
              <w:top w:val="single" w:sz="4" w:space="0" w:color="auto"/>
              <w:left w:val="single" w:sz="4" w:space="0" w:color="auto"/>
              <w:bottom w:val="single" w:sz="4" w:space="0" w:color="auto"/>
              <w:right w:val="single" w:sz="4" w:space="0" w:color="auto"/>
            </w:tcBorders>
            <w:hideMark/>
          </w:tcPr>
          <w:p w14:paraId="0512E6C2" w14:textId="77777777" w:rsidR="00170BF5" w:rsidRPr="00C91295" w:rsidRDefault="00170BF5" w:rsidP="00C00279">
            <w:pPr>
              <w:pStyle w:val="Tabletext"/>
              <w:jc w:val="center"/>
            </w:pPr>
            <w:r w:rsidRPr="00C91295">
              <w:t>SSB/ISB: 3, 6, 9</w:t>
            </w:r>
            <w:r>
              <w:t>,</w:t>
            </w:r>
            <w:r w:rsidRPr="00C91295">
              <w:t xml:space="preserve"> 12 kHz</w:t>
            </w:r>
            <w:r>
              <w:t xml:space="preserve">, 18, 24, </w:t>
            </w:r>
            <w:r w:rsidRPr="005E29B7">
              <w:t>and 48 kHz</w:t>
            </w:r>
            <w:r w:rsidRPr="00C91295">
              <w:br/>
              <w:t>3K00J2D, 6K00J2D, 9K00J2D 12K0J2D</w:t>
            </w:r>
            <w:r>
              <w:t>, 18K0J2D, 24K0J2D and 48K0J2D</w:t>
            </w:r>
          </w:p>
        </w:tc>
      </w:tr>
      <w:tr w:rsidR="00170BF5" w:rsidRPr="00C91295" w14:paraId="0002160B" w14:textId="77777777" w:rsidTr="00C00279">
        <w:trPr>
          <w:trHeight w:val="561"/>
          <w:jc w:val="center"/>
        </w:trPr>
        <w:tc>
          <w:tcPr>
            <w:tcW w:w="3059" w:type="dxa"/>
            <w:vMerge/>
            <w:tcBorders>
              <w:top w:val="single" w:sz="4" w:space="0" w:color="auto"/>
              <w:left w:val="single" w:sz="4" w:space="0" w:color="auto"/>
              <w:bottom w:val="single" w:sz="4" w:space="0" w:color="auto"/>
              <w:right w:val="single" w:sz="4" w:space="0" w:color="auto"/>
            </w:tcBorders>
            <w:vAlign w:val="center"/>
            <w:hideMark/>
          </w:tcPr>
          <w:p w14:paraId="35BC4F43" w14:textId="77777777" w:rsidR="00170BF5" w:rsidRPr="00C91295" w:rsidRDefault="00170BF5" w:rsidP="00C00279">
            <w:pPr>
              <w:pStyle w:val="Tabletext"/>
            </w:pPr>
          </w:p>
        </w:tc>
        <w:tc>
          <w:tcPr>
            <w:tcW w:w="6586" w:type="dxa"/>
            <w:gridSpan w:val="3"/>
            <w:tcBorders>
              <w:top w:val="single" w:sz="4" w:space="0" w:color="auto"/>
              <w:left w:val="single" w:sz="4" w:space="0" w:color="auto"/>
              <w:bottom w:val="single" w:sz="4" w:space="0" w:color="auto"/>
              <w:right w:val="single" w:sz="4" w:space="0" w:color="auto"/>
            </w:tcBorders>
            <w:hideMark/>
          </w:tcPr>
          <w:p w14:paraId="1439947C" w14:textId="77777777" w:rsidR="00170BF5" w:rsidRPr="00C91295" w:rsidRDefault="00170BF5" w:rsidP="00C00279">
            <w:pPr>
              <w:pStyle w:val="Tabletext"/>
              <w:jc w:val="center"/>
            </w:pPr>
            <w:r w:rsidRPr="00C91295">
              <w:t>DRM: 3, 4.5, 5, 9, 10 and 20 kHz</w:t>
            </w:r>
            <w:r w:rsidRPr="00C91295">
              <w:br/>
              <w:t>3K00J2D, 4K50J2D, 5K00J2D, 9K0J2D, 10K0J2D, 20K0J2D</w:t>
            </w:r>
          </w:p>
        </w:tc>
      </w:tr>
      <w:tr w:rsidR="00170BF5" w:rsidRPr="00C91295" w14:paraId="0AE83E00" w14:textId="77777777" w:rsidTr="00C00279">
        <w:trPr>
          <w:trHeight w:val="561"/>
          <w:jc w:val="center"/>
        </w:trPr>
        <w:tc>
          <w:tcPr>
            <w:tcW w:w="9645" w:type="dxa"/>
            <w:gridSpan w:val="4"/>
            <w:tcBorders>
              <w:top w:val="single" w:sz="4" w:space="0" w:color="auto"/>
              <w:left w:val="nil"/>
              <w:bottom w:val="nil"/>
              <w:right w:val="nil"/>
            </w:tcBorders>
            <w:hideMark/>
          </w:tcPr>
          <w:p w14:paraId="6B1451ED" w14:textId="77777777" w:rsidR="00170BF5" w:rsidRPr="00E80558" w:rsidRDefault="00170BF5" w:rsidP="00C00279">
            <w:pPr>
              <w:pStyle w:val="Tablelegend"/>
              <w:rPr>
                <w:i/>
                <w:iCs/>
              </w:rPr>
            </w:pPr>
            <w:r w:rsidRPr="00E80558">
              <w:rPr>
                <w:i/>
                <w:iCs/>
              </w:rPr>
              <w:t>Note:  More detailed information on required S/Ns can be found in Recommendation ITU-R F.339.</w:t>
            </w:r>
          </w:p>
          <w:p w14:paraId="0B630BC2" w14:textId="371FC16E" w:rsidR="00170BF5" w:rsidRPr="00565BDB" w:rsidRDefault="00170BF5" w:rsidP="00565BDB">
            <w:pPr>
              <w:pStyle w:val="Tablelegend"/>
              <w:rPr>
                <w:i/>
                <w:iCs/>
              </w:rPr>
            </w:pPr>
            <w:r w:rsidRPr="00E80558">
              <w:rPr>
                <w:i/>
                <w:iCs/>
              </w:rPr>
              <w:t>Note:  For emission type the last letter (D) refers to data transmissions.  If emission is not data (D), substitute (E) for voice, (C) for facsimile, (W) combination or (X) for cases not otherwise covered.</w:t>
            </w:r>
          </w:p>
          <w:p w14:paraId="71C6D103" w14:textId="77777777" w:rsidR="00170BF5" w:rsidRDefault="00170BF5" w:rsidP="00C00279">
            <w:pPr>
              <w:pStyle w:val="Tablelegend"/>
            </w:pPr>
          </w:p>
          <w:p w14:paraId="734D617D" w14:textId="3A94FD3D" w:rsidR="00170BF5" w:rsidRPr="005E29B7" w:rsidRDefault="00170BF5" w:rsidP="00C00279">
            <w:pPr>
              <w:pStyle w:val="Tabletitle"/>
            </w:pPr>
            <w:r>
              <w:rPr>
                <w:szCs w:val="24"/>
              </w:rPr>
              <w:t>T</w:t>
            </w:r>
            <w:r w:rsidRPr="0057141D">
              <w:rPr>
                <w:szCs w:val="24"/>
              </w:rPr>
              <w:t xml:space="preserve">able 3 </w:t>
            </w:r>
            <w:r w:rsidR="00B6522A" w:rsidRPr="00DF0F96">
              <w:rPr>
                <w:bCs/>
              </w:rPr>
              <w:t>–</w:t>
            </w:r>
            <w:r w:rsidR="00B6522A">
              <w:rPr>
                <w:szCs w:val="24"/>
              </w:rPr>
              <w:t xml:space="preserve"> </w:t>
            </w:r>
            <w:r w:rsidRPr="0057141D">
              <w:rPr>
                <w:szCs w:val="24"/>
              </w:rPr>
              <w:t>Characteristics of advanced digital HF radiocommunication systems (non-contiguous multichannel systems)</w:t>
            </w:r>
          </w:p>
          <w:tbl>
            <w:tblPr>
              <w:tblStyle w:val="TableGrid"/>
              <w:tblW w:w="9645" w:type="dxa"/>
              <w:jc w:val="center"/>
              <w:tblLayout w:type="fixed"/>
              <w:tblLook w:val="01E0" w:firstRow="1" w:lastRow="1" w:firstColumn="1" w:lastColumn="1" w:noHBand="0" w:noVBand="0"/>
            </w:tblPr>
            <w:tblGrid>
              <w:gridCol w:w="3059"/>
              <w:gridCol w:w="2156"/>
              <w:gridCol w:w="2019"/>
              <w:gridCol w:w="2411"/>
            </w:tblGrid>
            <w:tr w:rsidR="00170BF5" w:rsidRPr="005E29B7" w14:paraId="0ECA0226" w14:textId="77777777" w:rsidTr="00C00279">
              <w:trPr>
                <w:jc w:val="center"/>
              </w:trPr>
              <w:tc>
                <w:tcPr>
                  <w:tcW w:w="3059" w:type="dxa"/>
                  <w:vMerge w:val="restart"/>
                  <w:vAlign w:val="center"/>
                  <w:hideMark/>
                </w:tcPr>
                <w:p w14:paraId="7AA1ECEC" w14:textId="77777777" w:rsidR="00170BF5" w:rsidRPr="005E29B7" w:rsidRDefault="00170BF5" w:rsidP="00C00279">
                  <w:pPr>
                    <w:pStyle w:val="Tablehead"/>
                    <w:keepLines/>
                  </w:pPr>
                  <w:r w:rsidRPr="005E29B7">
                    <w:t>Parameter</w:t>
                  </w:r>
                </w:p>
              </w:tc>
              <w:tc>
                <w:tcPr>
                  <w:tcW w:w="6586" w:type="dxa"/>
                  <w:gridSpan w:val="3"/>
                  <w:hideMark/>
                </w:tcPr>
                <w:p w14:paraId="310B04F5" w14:textId="77777777" w:rsidR="00170BF5" w:rsidRPr="005E29B7" w:rsidRDefault="00170BF5" w:rsidP="00C00279">
                  <w:pPr>
                    <w:pStyle w:val="Tablehead"/>
                    <w:keepLines/>
                  </w:pPr>
                  <w:r w:rsidRPr="005E29B7">
                    <w:t>Propagation mode</w:t>
                  </w:r>
                </w:p>
              </w:tc>
            </w:tr>
            <w:tr w:rsidR="00170BF5" w:rsidRPr="005E29B7" w14:paraId="5399C1B4" w14:textId="77777777" w:rsidTr="00C00279">
              <w:trPr>
                <w:jc w:val="center"/>
              </w:trPr>
              <w:tc>
                <w:tcPr>
                  <w:tcW w:w="3059" w:type="dxa"/>
                  <w:vMerge/>
                  <w:vAlign w:val="center"/>
                  <w:hideMark/>
                </w:tcPr>
                <w:p w14:paraId="76C128CB" w14:textId="77777777" w:rsidR="00170BF5" w:rsidRPr="005E29B7" w:rsidRDefault="00170BF5" w:rsidP="00C00279">
                  <w:pPr>
                    <w:pStyle w:val="Tablehead"/>
                    <w:keepLines/>
                  </w:pPr>
                </w:p>
              </w:tc>
              <w:tc>
                <w:tcPr>
                  <w:tcW w:w="2156" w:type="dxa"/>
                  <w:vMerge w:val="restart"/>
                  <w:vAlign w:val="center"/>
                  <w:hideMark/>
                </w:tcPr>
                <w:p w14:paraId="6B46EE67" w14:textId="77777777" w:rsidR="00170BF5" w:rsidRPr="005E29B7" w:rsidRDefault="00170BF5" w:rsidP="00C00279">
                  <w:pPr>
                    <w:pStyle w:val="Tablehead"/>
                    <w:keepLines/>
                  </w:pPr>
                  <w:r w:rsidRPr="005E29B7">
                    <w:t>Ground wave</w:t>
                  </w:r>
                </w:p>
              </w:tc>
              <w:tc>
                <w:tcPr>
                  <w:tcW w:w="4430" w:type="dxa"/>
                  <w:gridSpan w:val="2"/>
                  <w:hideMark/>
                </w:tcPr>
                <w:p w14:paraId="1B34CC99" w14:textId="77777777" w:rsidR="00170BF5" w:rsidRPr="005E29B7" w:rsidRDefault="00170BF5" w:rsidP="00C00279">
                  <w:pPr>
                    <w:pStyle w:val="Tablehead"/>
                    <w:keepLines/>
                  </w:pPr>
                  <w:r w:rsidRPr="005E29B7">
                    <w:t>Sky wave</w:t>
                  </w:r>
                </w:p>
              </w:tc>
            </w:tr>
            <w:tr w:rsidR="00170BF5" w:rsidRPr="005E29B7" w14:paraId="017D3418" w14:textId="77777777" w:rsidTr="00C00279">
              <w:trPr>
                <w:jc w:val="center"/>
              </w:trPr>
              <w:tc>
                <w:tcPr>
                  <w:tcW w:w="3059" w:type="dxa"/>
                  <w:vMerge/>
                  <w:vAlign w:val="center"/>
                  <w:hideMark/>
                </w:tcPr>
                <w:p w14:paraId="4CA8F21A" w14:textId="77777777" w:rsidR="00170BF5" w:rsidRPr="005E29B7" w:rsidRDefault="00170BF5" w:rsidP="00C00279">
                  <w:pPr>
                    <w:pStyle w:val="Tablehead"/>
                    <w:keepLines/>
                  </w:pPr>
                </w:p>
              </w:tc>
              <w:tc>
                <w:tcPr>
                  <w:tcW w:w="2156" w:type="dxa"/>
                  <w:vMerge/>
                  <w:vAlign w:val="center"/>
                  <w:hideMark/>
                </w:tcPr>
                <w:p w14:paraId="085CB5E0" w14:textId="77777777" w:rsidR="00170BF5" w:rsidRPr="005E29B7" w:rsidRDefault="00170BF5" w:rsidP="00C00279">
                  <w:pPr>
                    <w:pStyle w:val="Tablehead"/>
                    <w:keepLines/>
                  </w:pPr>
                </w:p>
              </w:tc>
              <w:tc>
                <w:tcPr>
                  <w:tcW w:w="2019" w:type="dxa"/>
                  <w:hideMark/>
                </w:tcPr>
                <w:p w14:paraId="67BA1176" w14:textId="77777777" w:rsidR="00170BF5" w:rsidRPr="005E29B7" w:rsidRDefault="00170BF5" w:rsidP="00C00279">
                  <w:pPr>
                    <w:pStyle w:val="Tablehead"/>
                    <w:keepLines/>
                  </w:pPr>
                  <w:r w:rsidRPr="005E29B7">
                    <w:t>NVIS</w:t>
                  </w:r>
                </w:p>
              </w:tc>
              <w:tc>
                <w:tcPr>
                  <w:tcW w:w="2411" w:type="dxa"/>
                  <w:hideMark/>
                </w:tcPr>
                <w:p w14:paraId="683CD9D2" w14:textId="77777777" w:rsidR="00170BF5" w:rsidRPr="005E29B7" w:rsidRDefault="00170BF5" w:rsidP="00C00279">
                  <w:pPr>
                    <w:pStyle w:val="Tablehead"/>
                    <w:keepLines/>
                  </w:pPr>
                  <w:r w:rsidRPr="005E29B7">
                    <w:t>Oblique incidence</w:t>
                  </w:r>
                </w:p>
              </w:tc>
            </w:tr>
            <w:tr w:rsidR="00170BF5" w:rsidRPr="005E29B7" w14:paraId="7593EAA3" w14:textId="77777777" w:rsidTr="00C00279">
              <w:trPr>
                <w:jc w:val="center"/>
              </w:trPr>
              <w:tc>
                <w:tcPr>
                  <w:tcW w:w="3059" w:type="dxa"/>
                  <w:hideMark/>
                </w:tcPr>
                <w:p w14:paraId="3B44384A" w14:textId="77777777" w:rsidR="00170BF5" w:rsidRPr="005E29B7" w:rsidRDefault="00170BF5" w:rsidP="00C00279">
                  <w:pPr>
                    <w:pStyle w:val="Tabletext"/>
                    <w:keepNext/>
                    <w:keepLines/>
                  </w:pPr>
                  <w:r w:rsidRPr="005E29B7">
                    <w:t>Frequency band (MHz)</w:t>
                  </w:r>
                </w:p>
              </w:tc>
              <w:tc>
                <w:tcPr>
                  <w:tcW w:w="2156" w:type="dxa"/>
                  <w:hideMark/>
                </w:tcPr>
                <w:p w14:paraId="433031DF" w14:textId="77777777" w:rsidR="00170BF5" w:rsidRPr="005E29B7" w:rsidRDefault="00170BF5" w:rsidP="00C00279">
                  <w:pPr>
                    <w:pStyle w:val="Tabletext"/>
                    <w:keepNext/>
                    <w:keepLines/>
                    <w:jc w:val="center"/>
                  </w:pPr>
                  <w:r w:rsidRPr="005E29B7">
                    <w:t>2-12 (TBC)</w:t>
                  </w:r>
                </w:p>
              </w:tc>
              <w:tc>
                <w:tcPr>
                  <w:tcW w:w="2019" w:type="dxa"/>
                  <w:hideMark/>
                </w:tcPr>
                <w:p w14:paraId="2AF605CA" w14:textId="77777777" w:rsidR="00170BF5" w:rsidRPr="005E29B7" w:rsidRDefault="00170BF5" w:rsidP="00C00279">
                  <w:pPr>
                    <w:pStyle w:val="Tabletext"/>
                    <w:keepNext/>
                    <w:keepLines/>
                    <w:jc w:val="center"/>
                  </w:pPr>
                  <w:r w:rsidRPr="005E29B7">
                    <w:t>2-12 (TBC)</w:t>
                  </w:r>
                </w:p>
              </w:tc>
              <w:tc>
                <w:tcPr>
                  <w:tcW w:w="2411" w:type="dxa"/>
                  <w:hideMark/>
                </w:tcPr>
                <w:p w14:paraId="3B48DEB0" w14:textId="77777777" w:rsidR="00170BF5" w:rsidRPr="005E29B7" w:rsidRDefault="00170BF5" w:rsidP="00C00279">
                  <w:pPr>
                    <w:pStyle w:val="Tabletext"/>
                    <w:keepNext/>
                    <w:keepLines/>
                    <w:jc w:val="center"/>
                  </w:pPr>
                  <w:r w:rsidRPr="005E29B7">
                    <w:t>3-30 (TBC)</w:t>
                  </w:r>
                </w:p>
              </w:tc>
            </w:tr>
            <w:tr w:rsidR="00170BF5" w:rsidRPr="005E29B7" w14:paraId="60DA4071" w14:textId="77777777" w:rsidTr="00C00279">
              <w:trPr>
                <w:jc w:val="center"/>
              </w:trPr>
              <w:tc>
                <w:tcPr>
                  <w:tcW w:w="3059" w:type="dxa"/>
                  <w:hideMark/>
                </w:tcPr>
                <w:p w14:paraId="469D7436" w14:textId="77777777" w:rsidR="00170BF5" w:rsidRPr="005E29B7" w:rsidRDefault="00170BF5" w:rsidP="00C00279">
                  <w:pPr>
                    <w:pStyle w:val="Tabletext"/>
                    <w:keepNext/>
                    <w:keepLines/>
                  </w:pPr>
                  <w:r w:rsidRPr="005E29B7">
                    <w:t>Approximate service area</w:t>
                  </w:r>
                </w:p>
              </w:tc>
              <w:tc>
                <w:tcPr>
                  <w:tcW w:w="2156" w:type="dxa"/>
                  <w:hideMark/>
                </w:tcPr>
                <w:p w14:paraId="21802558" w14:textId="77777777" w:rsidR="00170BF5" w:rsidRPr="005E29B7" w:rsidRDefault="00170BF5" w:rsidP="00C00279">
                  <w:pPr>
                    <w:pStyle w:val="Tabletext"/>
                    <w:keepNext/>
                    <w:keepLines/>
                    <w:jc w:val="center"/>
                  </w:pPr>
                  <w:r w:rsidRPr="005E29B7">
                    <w:t>Up to 80 km (ground)</w:t>
                  </w:r>
                </w:p>
                <w:p w14:paraId="4C255FC2" w14:textId="77777777" w:rsidR="00170BF5" w:rsidRPr="005E29B7" w:rsidRDefault="00170BF5" w:rsidP="00C00279">
                  <w:pPr>
                    <w:pStyle w:val="Tabletext"/>
                    <w:keepNext/>
                    <w:keepLines/>
                    <w:jc w:val="center"/>
                  </w:pPr>
                  <w:r w:rsidRPr="005E29B7">
                    <w:t>Up to 200 NM (sea)</w:t>
                  </w:r>
                </w:p>
              </w:tc>
              <w:tc>
                <w:tcPr>
                  <w:tcW w:w="2019" w:type="dxa"/>
                  <w:hideMark/>
                </w:tcPr>
                <w:p w14:paraId="50D7778F" w14:textId="77777777" w:rsidR="00170BF5" w:rsidRPr="005E29B7" w:rsidRDefault="00170BF5" w:rsidP="00C00279">
                  <w:pPr>
                    <w:pStyle w:val="Tabletext"/>
                    <w:keepNext/>
                    <w:keepLines/>
                    <w:jc w:val="center"/>
                  </w:pPr>
                  <w:r w:rsidRPr="005E29B7">
                    <w:t>Up to 300 km</w:t>
                  </w:r>
                </w:p>
              </w:tc>
              <w:tc>
                <w:tcPr>
                  <w:tcW w:w="2411" w:type="dxa"/>
                  <w:hideMark/>
                </w:tcPr>
                <w:p w14:paraId="751279DE" w14:textId="77777777" w:rsidR="00170BF5" w:rsidRPr="005E29B7" w:rsidRDefault="00170BF5" w:rsidP="00C00279">
                  <w:pPr>
                    <w:pStyle w:val="Tabletext"/>
                    <w:keepNext/>
                    <w:keepLines/>
                    <w:jc w:val="center"/>
                  </w:pPr>
                  <w:r w:rsidRPr="005E29B7">
                    <w:t>Greater than 300 km</w:t>
                  </w:r>
                </w:p>
              </w:tc>
            </w:tr>
            <w:tr w:rsidR="00170BF5" w:rsidRPr="005E29B7" w14:paraId="5FD372F6" w14:textId="77777777" w:rsidTr="00C00279">
              <w:trPr>
                <w:jc w:val="center"/>
              </w:trPr>
              <w:tc>
                <w:tcPr>
                  <w:tcW w:w="3059" w:type="dxa"/>
                  <w:hideMark/>
                </w:tcPr>
                <w:p w14:paraId="2FE72690" w14:textId="77777777" w:rsidR="00170BF5" w:rsidRPr="005E29B7" w:rsidRDefault="00170BF5" w:rsidP="00C00279">
                  <w:pPr>
                    <w:pStyle w:val="Tabletext"/>
                    <w:keepNext/>
                    <w:keepLines/>
                  </w:pPr>
                  <w:r w:rsidRPr="005E29B7">
                    <w:t>Antenna polarization</w:t>
                  </w:r>
                </w:p>
              </w:tc>
              <w:tc>
                <w:tcPr>
                  <w:tcW w:w="2156" w:type="dxa"/>
                  <w:hideMark/>
                </w:tcPr>
                <w:p w14:paraId="51BF3149" w14:textId="77777777" w:rsidR="00170BF5" w:rsidRPr="005E29B7" w:rsidRDefault="00170BF5" w:rsidP="00C00279">
                  <w:pPr>
                    <w:pStyle w:val="Tabletext"/>
                    <w:keepNext/>
                    <w:keepLines/>
                    <w:jc w:val="center"/>
                  </w:pPr>
                  <w:r w:rsidRPr="005E29B7">
                    <w:t>Vertical</w:t>
                  </w:r>
                </w:p>
              </w:tc>
              <w:tc>
                <w:tcPr>
                  <w:tcW w:w="2019" w:type="dxa"/>
                  <w:hideMark/>
                </w:tcPr>
                <w:p w14:paraId="2ED2A898" w14:textId="77777777" w:rsidR="00170BF5" w:rsidRPr="005E29B7" w:rsidRDefault="00170BF5" w:rsidP="00C00279">
                  <w:pPr>
                    <w:pStyle w:val="Tabletext"/>
                    <w:keepNext/>
                    <w:keepLines/>
                    <w:jc w:val="center"/>
                  </w:pPr>
                  <w:r w:rsidRPr="005E29B7">
                    <w:t>Vertical/horizontal</w:t>
                  </w:r>
                </w:p>
              </w:tc>
              <w:tc>
                <w:tcPr>
                  <w:tcW w:w="2411" w:type="dxa"/>
                  <w:hideMark/>
                </w:tcPr>
                <w:p w14:paraId="629A9859" w14:textId="77777777" w:rsidR="00170BF5" w:rsidRPr="005E29B7" w:rsidRDefault="00170BF5" w:rsidP="00C00279">
                  <w:pPr>
                    <w:pStyle w:val="Tabletext"/>
                    <w:keepNext/>
                    <w:keepLines/>
                    <w:jc w:val="center"/>
                  </w:pPr>
                  <w:r w:rsidRPr="005E29B7">
                    <w:t>Vertical/horizontal</w:t>
                  </w:r>
                </w:p>
              </w:tc>
            </w:tr>
            <w:tr w:rsidR="00170BF5" w:rsidRPr="005E29B7" w14:paraId="08015845" w14:textId="77777777" w:rsidTr="00C00279">
              <w:trPr>
                <w:jc w:val="center"/>
              </w:trPr>
              <w:tc>
                <w:tcPr>
                  <w:tcW w:w="3059" w:type="dxa"/>
                  <w:hideMark/>
                </w:tcPr>
                <w:p w14:paraId="4DEE1F08" w14:textId="77777777" w:rsidR="00170BF5" w:rsidRPr="005E29B7" w:rsidRDefault="00170BF5" w:rsidP="00C00279">
                  <w:pPr>
                    <w:pStyle w:val="Tabletext"/>
                    <w:keepNext/>
                    <w:keepLines/>
                  </w:pPr>
                  <w:r w:rsidRPr="005E29B7">
                    <w:t>Transmitting antenna gain (</w:t>
                  </w:r>
                  <w:proofErr w:type="spellStart"/>
                  <w:r w:rsidRPr="005E29B7">
                    <w:t>dBi</w:t>
                  </w:r>
                  <w:proofErr w:type="spellEnd"/>
                  <w:r w:rsidRPr="005E29B7">
                    <w:t>)</w:t>
                  </w:r>
                </w:p>
              </w:tc>
              <w:tc>
                <w:tcPr>
                  <w:tcW w:w="2156" w:type="dxa"/>
                  <w:hideMark/>
                </w:tcPr>
                <w:p w14:paraId="432963AD" w14:textId="77777777" w:rsidR="00170BF5" w:rsidRPr="005E29B7" w:rsidRDefault="00170BF5" w:rsidP="00C00279">
                  <w:pPr>
                    <w:pStyle w:val="Tabletext"/>
                    <w:keepNext/>
                    <w:keepLines/>
                    <w:jc w:val="center"/>
                  </w:pPr>
                  <w:r w:rsidRPr="005E29B7">
                    <w:t>1-3</w:t>
                  </w:r>
                </w:p>
              </w:tc>
              <w:tc>
                <w:tcPr>
                  <w:tcW w:w="2019" w:type="dxa"/>
                  <w:hideMark/>
                </w:tcPr>
                <w:p w14:paraId="25E1C1A9" w14:textId="77777777" w:rsidR="00170BF5" w:rsidRPr="005E29B7" w:rsidRDefault="00170BF5" w:rsidP="00C00279">
                  <w:pPr>
                    <w:pStyle w:val="Tabletext"/>
                    <w:keepNext/>
                    <w:keepLines/>
                    <w:jc w:val="center"/>
                  </w:pPr>
                  <w:r w:rsidRPr="005E29B7">
                    <w:t>1-6</w:t>
                  </w:r>
                </w:p>
              </w:tc>
              <w:tc>
                <w:tcPr>
                  <w:tcW w:w="2411" w:type="dxa"/>
                  <w:hideMark/>
                </w:tcPr>
                <w:p w14:paraId="60CF33C1" w14:textId="77777777" w:rsidR="00170BF5" w:rsidRPr="005E29B7" w:rsidRDefault="00170BF5" w:rsidP="00C00279">
                  <w:pPr>
                    <w:pStyle w:val="Tabletext"/>
                    <w:keepNext/>
                    <w:keepLines/>
                    <w:jc w:val="center"/>
                  </w:pPr>
                  <w:r w:rsidRPr="005E29B7">
                    <w:t>1-15</w:t>
                  </w:r>
                </w:p>
              </w:tc>
            </w:tr>
            <w:tr w:rsidR="00170BF5" w:rsidRPr="005E29B7" w14:paraId="313CD9C5" w14:textId="77777777" w:rsidTr="00C00279">
              <w:trPr>
                <w:jc w:val="center"/>
              </w:trPr>
              <w:tc>
                <w:tcPr>
                  <w:tcW w:w="3059" w:type="dxa"/>
                  <w:hideMark/>
                </w:tcPr>
                <w:p w14:paraId="36A40AC9" w14:textId="77777777" w:rsidR="00170BF5" w:rsidRPr="005E29B7" w:rsidRDefault="00170BF5" w:rsidP="00C00279">
                  <w:pPr>
                    <w:pStyle w:val="Tabletext"/>
                    <w:keepNext/>
                    <w:keepLines/>
                  </w:pPr>
                  <w:r w:rsidRPr="005E29B7">
                    <w:rPr>
                      <w:i/>
                      <w:iCs/>
                    </w:rPr>
                    <w:t>S</w:t>
                  </w:r>
                  <w:r w:rsidRPr="005E29B7">
                    <w:t>/</w:t>
                  </w:r>
                  <w:r w:rsidRPr="005E29B7">
                    <w:rPr>
                      <w:i/>
                      <w:iCs/>
                    </w:rPr>
                    <w:t>N</w:t>
                  </w:r>
                  <w:r w:rsidRPr="005E29B7">
                    <w:t xml:space="preserve"> per channel (dB)</w:t>
                  </w:r>
                  <w:r w:rsidRPr="005E29B7">
                    <w:rPr>
                      <w:vertAlign w:val="superscript"/>
                    </w:rPr>
                    <w:t>1</w:t>
                  </w:r>
                </w:p>
              </w:tc>
              <w:tc>
                <w:tcPr>
                  <w:tcW w:w="2156" w:type="dxa"/>
                  <w:hideMark/>
                </w:tcPr>
                <w:p w14:paraId="4E3E91F1" w14:textId="77777777" w:rsidR="00170BF5" w:rsidRPr="005E29B7" w:rsidRDefault="00170BF5" w:rsidP="00C00279">
                  <w:pPr>
                    <w:pStyle w:val="Tabletext"/>
                    <w:keepNext/>
                    <w:keepLines/>
                    <w:jc w:val="center"/>
                  </w:pPr>
                  <w:r w:rsidRPr="005E29B7">
                    <w:t>17</w:t>
                  </w:r>
                </w:p>
              </w:tc>
              <w:tc>
                <w:tcPr>
                  <w:tcW w:w="2019" w:type="dxa"/>
                  <w:hideMark/>
                </w:tcPr>
                <w:p w14:paraId="5171AAFC" w14:textId="77777777" w:rsidR="00170BF5" w:rsidRPr="005E29B7" w:rsidRDefault="00170BF5" w:rsidP="00C00279">
                  <w:pPr>
                    <w:pStyle w:val="Tabletext"/>
                    <w:keepNext/>
                    <w:keepLines/>
                    <w:jc w:val="center"/>
                  </w:pPr>
                  <w:r w:rsidRPr="005E29B7">
                    <w:t>25</w:t>
                  </w:r>
                </w:p>
              </w:tc>
              <w:tc>
                <w:tcPr>
                  <w:tcW w:w="2411" w:type="dxa"/>
                  <w:hideMark/>
                </w:tcPr>
                <w:p w14:paraId="10B9569F" w14:textId="77777777" w:rsidR="00170BF5" w:rsidRPr="005E29B7" w:rsidRDefault="00170BF5" w:rsidP="00C00279">
                  <w:pPr>
                    <w:pStyle w:val="Tabletext"/>
                    <w:keepNext/>
                    <w:keepLines/>
                    <w:jc w:val="center"/>
                  </w:pPr>
                  <w:r w:rsidRPr="005E29B7">
                    <w:t>25</w:t>
                  </w:r>
                </w:p>
              </w:tc>
            </w:tr>
            <w:tr w:rsidR="00170BF5" w:rsidRPr="005E29B7" w14:paraId="3B69955A" w14:textId="77777777" w:rsidTr="00C00279">
              <w:trPr>
                <w:trHeight w:val="510"/>
                <w:jc w:val="center"/>
              </w:trPr>
              <w:tc>
                <w:tcPr>
                  <w:tcW w:w="3059" w:type="dxa"/>
                  <w:hideMark/>
                </w:tcPr>
                <w:p w14:paraId="067B2367" w14:textId="77777777" w:rsidR="00170BF5" w:rsidRPr="005E29B7" w:rsidRDefault="00170BF5" w:rsidP="00C00279">
                  <w:pPr>
                    <w:pStyle w:val="Tabletext"/>
                    <w:keepNext/>
                    <w:keepLines/>
                  </w:pPr>
                  <w:r w:rsidRPr="005E29B7">
                    <w:t xml:space="preserve">Necessary bandwidth and </w:t>
                  </w:r>
                </w:p>
              </w:tc>
              <w:tc>
                <w:tcPr>
                  <w:tcW w:w="6586" w:type="dxa"/>
                  <w:gridSpan w:val="3"/>
                  <w:hideMark/>
                </w:tcPr>
                <w:p w14:paraId="3D09C8D0" w14:textId="77777777" w:rsidR="00170BF5" w:rsidRPr="005E29B7" w:rsidRDefault="00170BF5" w:rsidP="00C00279">
                  <w:pPr>
                    <w:pStyle w:val="Tabletext"/>
                    <w:keepNext/>
                    <w:keepLines/>
                    <w:jc w:val="center"/>
                  </w:pPr>
                  <w:r w:rsidRPr="005E29B7">
                    <w:t xml:space="preserve">SSB: 3 kHz </w:t>
                  </w:r>
                </w:p>
              </w:tc>
            </w:tr>
            <w:tr w:rsidR="00170BF5" w:rsidRPr="005E29B7" w14:paraId="2BEA8586" w14:textId="77777777" w:rsidTr="00C00279">
              <w:trPr>
                <w:trHeight w:val="510"/>
                <w:jc w:val="center"/>
              </w:trPr>
              <w:tc>
                <w:tcPr>
                  <w:tcW w:w="3059" w:type="dxa"/>
                </w:tcPr>
                <w:p w14:paraId="5C93639A" w14:textId="77777777" w:rsidR="00170BF5" w:rsidRPr="005E29B7" w:rsidRDefault="00170BF5" w:rsidP="00C00279">
                  <w:pPr>
                    <w:pStyle w:val="Tabletext"/>
                    <w:keepNext/>
                    <w:keepLines/>
                  </w:pPr>
                  <w:r w:rsidRPr="005E29B7">
                    <w:t>Type of modulation per channel</w:t>
                  </w:r>
                </w:p>
              </w:tc>
              <w:tc>
                <w:tcPr>
                  <w:tcW w:w="6586" w:type="dxa"/>
                  <w:gridSpan w:val="3"/>
                </w:tcPr>
                <w:p w14:paraId="1D60F6D8" w14:textId="77777777" w:rsidR="00170BF5" w:rsidRPr="005E29B7" w:rsidRDefault="00170BF5" w:rsidP="00C00279">
                  <w:pPr>
                    <w:pStyle w:val="Tabletext"/>
                    <w:keepNext/>
                    <w:keepLines/>
                    <w:jc w:val="center"/>
                  </w:pPr>
                  <w:r w:rsidRPr="005E29B7">
                    <w:t>3K00J2D</w:t>
                  </w:r>
                </w:p>
              </w:tc>
            </w:tr>
            <w:tr w:rsidR="00170BF5" w:rsidRPr="005E29B7" w14:paraId="2B86B5BA" w14:textId="77777777" w:rsidTr="00C00279">
              <w:trPr>
                <w:trHeight w:val="510"/>
                <w:jc w:val="center"/>
              </w:trPr>
              <w:tc>
                <w:tcPr>
                  <w:tcW w:w="3059" w:type="dxa"/>
                </w:tcPr>
                <w:p w14:paraId="5F114357" w14:textId="77777777" w:rsidR="00170BF5" w:rsidRPr="005E29B7" w:rsidRDefault="00170BF5" w:rsidP="00C00279">
                  <w:pPr>
                    <w:pStyle w:val="Tabletext"/>
                    <w:keepNext/>
                    <w:keepLines/>
                  </w:pPr>
                  <w:r w:rsidRPr="005E29B7">
                    <w:t>Sensitivity for 10 dB SINAD in 3 kHz (dBm)</w:t>
                  </w:r>
                </w:p>
              </w:tc>
              <w:tc>
                <w:tcPr>
                  <w:tcW w:w="6586" w:type="dxa"/>
                  <w:gridSpan w:val="3"/>
                </w:tcPr>
                <w:p w14:paraId="34513C65" w14:textId="77777777" w:rsidR="00170BF5" w:rsidRPr="005E29B7" w:rsidRDefault="00170BF5" w:rsidP="00C00279">
                  <w:pPr>
                    <w:pStyle w:val="Tabletext"/>
                    <w:keepNext/>
                    <w:keepLines/>
                    <w:jc w:val="center"/>
                  </w:pPr>
                  <w:r w:rsidRPr="005E29B7">
                    <w:t>-111</w:t>
                  </w:r>
                </w:p>
              </w:tc>
            </w:tr>
            <w:tr w:rsidR="00170BF5" w:rsidRPr="005E29B7" w14:paraId="68BEC35C" w14:textId="77777777" w:rsidTr="00C00279">
              <w:trPr>
                <w:trHeight w:val="510"/>
                <w:jc w:val="center"/>
              </w:trPr>
              <w:tc>
                <w:tcPr>
                  <w:tcW w:w="3059" w:type="dxa"/>
                  <w:tcBorders>
                    <w:bottom w:val="single" w:sz="4" w:space="0" w:color="auto"/>
                  </w:tcBorders>
                </w:tcPr>
                <w:p w14:paraId="69F65B89" w14:textId="77777777" w:rsidR="00170BF5" w:rsidRPr="005E29B7" w:rsidRDefault="00170BF5" w:rsidP="00C00279">
                  <w:pPr>
                    <w:pStyle w:val="Tabletext"/>
                    <w:keepNext/>
                    <w:keepLines/>
                  </w:pPr>
                  <w:r w:rsidRPr="005E29B7">
                    <w:t>Receiver IF filter bandwidth (kHz)</w:t>
                  </w:r>
                </w:p>
              </w:tc>
              <w:tc>
                <w:tcPr>
                  <w:tcW w:w="6586" w:type="dxa"/>
                  <w:gridSpan w:val="3"/>
                  <w:tcBorders>
                    <w:bottom w:val="single" w:sz="4" w:space="0" w:color="auto"/>
                  </w:tcBorders>
                </w:tcPr>
                <w:p w14:paraId="2B22951A" w14:textId="77777777" w:rsidR="00170BF5" w:rsidRPr="005E29B7" w:rsidRDefault="00170BF5" w:rsidP="00C00279">
                  <w:pPr>
                    <w:pStyle w:val="Tabletext"/>
                    <w:keepNext/>
                    <w:keepLines/>
                    <w:jc w:val="center"/>
                  </w:pPr>
                  <w:r w:rsidRPr="005E29B7">
                    <w:t>&gt; 200 kHz</w:t>
                  </w:r>
                </w:p>
              </w:tc>
            </w:tr>
            <w:tr w:rsidR="00170BF5" w:rsidRPr="00132E94" w14:paraId="7784ECCE" w14:textId="77777777" w:rsidTr="00C00279">
              <w:trPr>
                <w:trHeight w:val="510"/>
                <w:jc w:val="center"/>
              </w:trPr>
              <w:tc>
                <w:tcPr>
                  <w:tcW w:w="9645" w:type="dxa"/>
                  <w:gridSpan w:val="4"/>
                  <w:tcBorders>
                    <w:left w:val="nil"/>
                    <w:bottom w:val="nil"/>
                    <w:right w:val="nil"/>
                  </w:tcBorders>
                </w:tcPr>
                <w:p w14:paraId="7959941C" w14:textId="77777777" w:rsidR="00170BF5" w:rsidRPr="00E80558" w:rsidRDefault="00170BF5" w:rsidP="00C00279">
                  <w:pPr>
                    <w:pStyle w:val="Tablelegend"/>
                    <w:keepNext/>
                    <w:keepLines/>
                    <w:rPr>
                      <w:i/>
                      <w:iCs/>
                    </w:rPr>
                  </w:pPr>
                  <w:r w:rsidRPr="00E80558">
                    <w:rPr>
                      <w:i/>
                      <w:iCs/>
                    </w:rPr>
                    <w:lastRenderedPageBreak/>
                    <w:t>Note: 1 second interleave, 16 channels.</w:t>
                  </w:r>
                </w:p>
                <w:p w14:paraId="7C93E164" w14:textId="77777777" w:rsidR="00170BF5" w:rsidRPr="00E80558" w:rsidRDefault="00170BF5" w:rsidP="00C00279">
                  <w:pPr>
                    <w:pStyle w:val="Tablelegend"/>
                    <w:keepNext/>
                    <w:keepLines/>
                    <w:rPr>
                      <w:i/>
                      <w:iCs/>
                    </w:rPr>
                  </w:pPr>
                  <w:r w:rsidRPr="00E80558">
                    <w:rPr>
                      <w:i/>
                      <w:iCs/>
                    </w:rPr>
                    <w:t>Note: For emission type the last letter (D) refers to data transmissions.  If emission is not data (D), substitute (E) for voice, (C) for facsimile, (W) combination or (X) for cases not otherwise covered.</w:t>
                  </w:r>
                </w:p>
                <w:p w14:paraId="503AB6D5" w14:textId="77777777" w:rsidR="00170BF5" w:rsidRPr="005E29B7" w:rsidRDefault="00170BF5" w:rsidP="00C00279">
                  <w:pPr>
                    <w:pStyle w:val="Tablelegend"/>
                    <w:keepNext/>
                    <w:keepLines/>
                  </w:pPr>
                </w:p>
              </w:tc>
            </w:tr>
          </w:tbl>
          <w:p w14:paraId="77E9954D" w14:textId="3C4F7DB7" w:rsidR="0008023A" w:rsidRDefault="0008023A" w:rsidP="0008023A">
            <w:pPr>
              <w:rPr>
                <w:b/>
                <w:sz w:val="28"/>
              </w:rPr>
            </w:pPr>
            <w:r w:rsidRPr="000B60B1">
              <w:rPr>
                <w:b/>
                <w:bCs/>
              </w:rPr>
              <w:t>4.1.1</w:t>
            </w:r>
            <w:r w:rsidRPr="00B6522A">
              <w:rPr>
                <w:b/>
                <w:bCs/>
                <w:sz w:val="28"/>
              </w:rPr>
              <w:t xml:space="preserve"> </w:t>
            </w:r>
            <w:r w:rsidRPr="00B6522A">
              <w:rPr>
                <w:b/>
                <w:bCs/>
                <w:sz w:val="28"/>
              </w:rPr>
              <w:tab/>
            </w:r>
            <w:r>
              <w:rPr>
                <w:b/>
                <w:sz w:val="28"/>
              </w:rPr>
              <w:t>Emission Spectrum Mask</w:t>
            </w:r>
            <w:r w:rsidR="009371AC">
              <w:rPr>
                <w:b/>
                <w:sz w:val="28"/>
              </w:rPr>
              <w:t xml:space="preserve"> for WBHF</w:t>
            </w:r>
          </w:p>
          <w:p w14:paraId="57119D9D" w14:textId="77777777" w:rsidR="0008023A" w:rsidRDefault="0008023A" w:rsidP="0008023A">
            <w:r>
              <w:t>[TBD]</w:t>
            </w:r>
          </w:p>
          <w:p w14:paraId="417D9C76" w14:textId="71109622" w:rsidR="00170BF5" w:rsidRPr="00C91295" w:rsidRDefault="00170BF5" w:rsidP="00C00279">
            <w:pPr>
              <w:pStyle w:val="Tablelegend"/>
            </w:pPr>
          </w:p>
        </w:tc>
      </w:tr>
    </w:tbl>
    <w:p w14:paraId="1945CB67" w14:textId="0CBC60EF" w:rsidR="009371AC" w:rsidRPr="000B60B1" w:rsidRDefault="009371AC" w:rsidP="000B60B1">
      <w:pPr>
        <w:keepNext/>
        <w:keepLines/>
        <w:tabs>
          <w:tab w:val="clear" w:pos="794"/>
          <w:tab w:val="clear" w:pos="1191"/>
          <w:tab w:val="clear" w:pos="1588"/>
          <w:tab w:val="clear" w:pos="1985"/>
          <w:tab w:val="left" w:pos="1134"/>
          <w:tab w:val="left" w:pos="1871"/>
          <w:tab w:val="left" w:pos="2268"/>
        </w:tabs>
        <w:spacing w:before="280" w:after="120"/>
        <w:outlineLvl w:val="0"/>
        <w:rPr>
          <w:b/>
          <w:sz w:val="28"/>
        </w:rPr>
      </w:pPr>
      <w:r w:rsidRPr="000B60B1">
        <w:rPr>
          <w:b/>
          <w:sz w:val="28"/>
        </w:rPr>
        <w:lastRenderedPageBreak/>
        <w:t xml:space="preserve">5 </w:t>
      </w:r>
      <w:r w:rsidR="00942390" w:rsidRPr="000B60B1">
        <w:rPr>
          <w:b/>
          <w:sz w:val="28"/>
        </w:rPr>
        <w:tab/>
      </w:r>
      <w:r w:rsidRPr="000B60B1">
        <w:rPr>
          <w:b/>
          <w:sz w:val="28"/>
        </w:rPr>
        <w:t>Protection Criteria</w:t>
      </w:r>
    </w:p>
    <w:p w14:paraId="48C651D5" w14:textId="18D093FB" w:rsidR="009371AC" w:rsidRDefault="009371AC" w:rsidP="009371AC">
      <w:pPr>
        <w:keepNext/>
        <w:keepLines/>
        <w:tabs>
          <w:tab w:val="clear" w:pos="794"/>
          <w:tab w:val="clear" w:pos="1191"/>
          <w:tab w:val="clear" w:pos="1588"/>
          <w:tab w:val="clear" w:pos="1985"/>
          <w:tab w:val="left" w:pos="1134"/>
          <w:tab w:val="left" w:pos="1871"/>
          <w:tab w:val="left" w:pos="2268"/>
        </w:tabs>
        <w:spacing w:before="200" w:after="120"/>
        <w:ind w:left="1134" w:hanging="1134"/>
        <w:textAlignment w:val="auto"/>
        <w:outlineLvl w:val="1"/>
        <w:rPr>
          <w:b/>
          <w:lang w:eastAsia="zh-CN"/>
        </w:rPr>
      </w:pPr>
      <w:r>
        <w:rPr>
          <w:b/>
          <w:lang w:eastAsia="zh-CN"/>
        </w:rPr>
        <w:t>5.1</w:t>
      </w:r>
      <w:r>
        <w:rPr>
          <w:b/>
          <w:lang w:eastAsia="zh-CN"/>
        </w:rPr>
        <w:tab/>
        <w:t>WBHF Protection Criteria Considerations</w:t>
      </w:r>
    </w:p>
    <w:p w14:paraId="7B3E3BCE" w14:textId="77777777" w:rsidR="009371AC" w:rsidRPr="00BA0DC6" w:rsidRDefault="009371AC" w:rsidP="009371AC">
      <w:pPr>
        <w:pBdr>
          <w:top w:val="nil"/>
          <w:left w:val="nil"/>
          <w:bottom w:val="nil"/>
          <w:right w:val="nil"/>
          <w:between w:val="nil"/>
        </w:pBdr>
        <w:tabs>
          <w:tab w:val="clear" w:pos="794"/>
          <w:tab w:val="clear" w:pos="1191"/>
          <w:tab w:val="clear" w:pos="1588"/>
          <w:tab w:val="clear" w:pos="1985"/>
          <w:tab w:val="left" w:pos="1440"/>
        </w:tabs>
        <w:overflowPunct/>
        <w:autoSpaceDE/>
        <w:autoSpaceDN/>
        <w:adjustRightInd/>
        <w:spacing w:before="0" w:after="240"/>
        <w:textAlignment w:val="auto"/>
      </w:pPr>
      <w:r w:rsidRPr="00BA0DC6">
        <w:t>Appendix 2</w:t>
      </w:r>
      <w:r>
        <w:t>6</w:t>
      </w:r>
      <w:r w:rsidRPr="00BA0DC6">
        <w:t xml:space="preserve"> rules are based on 3 kHz channels where channels are assigned, and a spectral mask defined by the carrier frequency and/or the assigned frequency such that the spectrum emission </w:t>
      </w:r>
      <w:r>
        <w:t xml:space="preserve">limits are specified for the assigned and first, second and third adjacent </w:t>
      </w:r>
      <w:r w:rsidRPr="00BA0DC6">
        <w:t xml:space="preserve">3 kHz </w:t>
      </w:r>
      <w:r>
        <w:t>bandwidth</w:t>
      </w:r>
      <w:r w:rsidRPr="00BA0DC6">
        <w:t xml:space="preserve"> channels.  To accommodate WBHF</w:t>
      </w:r>
      <w:r>
        <w:t>,</w:t>
      </w:r>
      <w:r w:rsidRPr="00BA0DC6">
        <w:t xml:space="preserve"> Appendix 2</w:t>
      </w:r>
      <w:r>
        <w:t>6</w:t>
      </w:r>
      <w:r w:rsidRPr="00BA0DC6">
        <w:t xml:space="preserve"> will need to allow for a spectral mask definition to accommodate multiple contiguous channels configured as a single wideband channel, defined around the cent</w:t>
      </w:r>
      <w:r>
        <w:t xml:space="preserve">er </w:t>
      </w:r>
      <w:r w:rsidRPr="00BA0DC6">
        <w:t xml:space="preserve">frequency and bandwidth of the wideband channel Wideband HF will meet the same spectrum </w:t>
      </w:r>
      <w:r>
        <w:t>emission limits with respect to adjacent channels as</w:t>
      </w:r>
      <w:r w:rsidRPr="00BA0DC6">
        <w:t xml:space="preserve"> the existing 3 kHz allotments, which will ease compatibility analysis. </w:t>
      </w:r>
    </w:p>
    <w:p w14:paraId="1D894F77" w14:textId="77777777" w:rsidR="009371AC" w:rsidRPr="00BA0DC6" w:rsidRDefault="009371AC" w:rsidP="009371AC">
      <w:pPr>
        <w:pBdr>
          <w:top w:val="nil"/>
          <w:left w:val="nil"/>
          <w:bottom w:val="nil"/>
          <w:right w:val="nil"/>
          <w:between w:val="nil"/>
        </w:pBdr>
        <w:tabs>
          <w:tab w:val="clear" w:pos="794"/>
          <w:tab w:val="clear" w:pos="1191"/>
          <w:tab w:val="clear" w:pos="1588"/>
          <w:tab w:val="clear" w:pos="1985"/>
          <w:tab w:val="left" w:pos="1440"/>
        </w:tabs>
        <w:overflowPunct/>
        <w:autoSpaceDE/>
        <w:autoSpaceDN/>
        <w:adjustRightInd/>
        <w:spacing w:before="0" w:after="240"/>
        <w:textAlignment w:val="auto"/>
      </w:pPr>
      <w:r w:rsidRPr="00BA0DC6">
        <w:t xml:space="preserve">The proposed protection criteria would </w:t>
      </w:r>
      <w:r>
        <w:t xml:space="preserve">not change and would be equivalent to </w:t>
      </w:r>
      <w:r w:rsidRPr="00BA0DC6">
        <w:t>15</w:t>
      </w:r>
      <w:r>
        <w:t xml:space="preserve"> dB</w:t>
      </w:r>
      <w:r w:rsidRPr="00BA0DC6">
        <w:t xml:space="preserve"> Desired</w:t>
      </w:r>
      <w:r>
        <w:t>-</w:t>
      </w:r>
      <w:r w:rsidRPr="00BA0DC6">
        <w:t>to</w:t>
      </w:r>
      <w:r>
        <w:t>-</w:t>
      </w:r>
      <w:r w:rsidRPr="00BA0DC6">
        <w:t xml:space="preserve">Undesired (D/U) ratio per 3 kHz channel for Data on Data, Data on Voice, and Voice on Data. </w:t>
      </w:r>
      <w:r>
        <w:t>C</w:t>
      </w:r>
      <w:r w:rsidRPr="00BA0DC6">
        <w:t>onsidering wideband channels, the protection ratio would be 15</w:t>
      </w:r>
      <w:r>
        <w:t xml:space="preserve"> dB</w:t>
      </w:r>
      <w:r w:rsidRPr="00BA0DC6">
        <w:t xml:space="preserve"> D/U per 3 kHz</w:t>
      </w:r>
      <w:r>
        <w:t>.</w:t>
      </w:r>
    </w:p>
    <w:p w14:paraId="37BA4500" w14:textId="77777777" w:rsidR="009371AC" w:rsidRDefault="009371AC" w:rsidP="009371AC">
      <w:pPr>
        <w:pBdr>
          <w:top w:val="nil"/>
          <w:left w:val="nil"/>
          <w:bottom w:val="nil"/>
          <w:right w:val="nil"/>
          <w:between w:val="nil"/>
        </w:pBdr>
        <w:tabs>
          <w:tab w:val="clear" w:pos="794"/>
          <w:tab w:val="clear" w:pos="1191"/>
          <w:tab w:val="clear" w:pos="1588"/>
          <w:tab w:val="clear" w:pos="1985"/>
          <w:tab w:val="left" w:pos="1440"/>
        </w:tabs>
        <w:overflowPunct/>
        <w:autoSpaceDE/>
        <w:autoSpaceDN/>
        <w:adjustRightInd/>
        <w:spacing w:before="0" w:after="240"/>
        <w:textAlignment w:val="auto"/>
      </w:pPr>
      <w:r w:rsidRPr="00BA0DC6">
        <w:t xml:space="preserve">The proposed power spectral density (W/kHz) would </w:t>
      </w:r>
      <w:r>
        <w:t>not exceed</w:t>
      </w:r>
      <w:r w:rsidRPr="00BA0DC6">
        <w:t xml:space="preserve"> the existing HFDL and HF Voice frequencies authorized in </w:t>
      </w:r>
      <w:r>
        <w:t>Appendix 26</w:t>
      </w:r>
      <w:r w:rsidRPr="00BA0DC6">
        <w:t xml:space="preserve">. This would be </w:t>
      </w:r>
      <w:r>
        <w:t>6</w:t>
      </w:r>
      <w:r w:rsidRPr="00BA0DC6">
        <w:t xml:space="preserve"> kW/3kHz for the Aeronautical Station and </w:t>
      </w:r>
      <w:r>
        <w:t>4</w:t>
      </w:r>
      <w:r w:rsidRPr="00BA0DC6">
        <w:t xml:space="preserve">00 W/3 kHz for the Aircraft station. When a larger bandwidth is used, the total </w:t>
      </w:r>
      <w:r>
        <w:t>peak envelope power may</w:t>
      </w:r>
      <w:r w:rsidRPr="00BA0DC6">
        <w:t xml:space="preserve"> increase</w:t>
      </w:r>
      <w:r>
        <w:t>,</w:t>
      </w:r>
      <w:r w:rsidRPr="00BA0DC6">
        <w:t xml:space="preserve"> but the power spectral density would </w:t>
      </w:r>
      <w:r>
        <w:t>not exceed the current levels seen in each 3 kHz bandwidth</w:t>
      </w:r>
      <w:r w:rsidRPr="00BA0DC6">
        <w:t xml:space="preserve">. </w:t>
      </w:r>
    </w:p>
    <w:p w14:paraId="351026AA" w14:textId="0445D263" w:rsidR="006F7A11" w:rsidRPr="00BA0DC6" w:rsidRDefault="006F7A11" w:rsidP="009371AC">
      <w:pPr>
        <w:pBdr>
          <w:top w:val="nil"/>
          <w:left w:val="nil"/>
          <w:bottom w:val="nil"/>
          <w:right w:val="nil"/>
          <w:between w:val="nil"/>
        </w:pBdr>
        <w:tabs>
          <w:tab w:val="clear" w:pos="794"/>
          <w:tab w:val="clear" w:pos="1191"/>
          <w:tab w:val="clear" w:pos="1588"/>
          <w:tab w:val="clear" w:pos="1985"/>
          <w:tab w:val="left" w:pos="1440"/>
        </w:tabs>
        <w:overflowPunct/>
        <w:autoSpaceDE/>
        <w:autoSpaceDN/>
        <w:adjustRightInd/>
        <w:spacing w:before="0" w:after="240"/>
        <w:textAlignment w:val="auto"/>
      </w:pPr>
      <w:r>
        <w:t>[TBD] – Additional Considerations</w:t>
      </w:r>
      <w:r w:rsidR="00B2580F">
        <w:t xml:space="preserve"> and characteristics</w:t>
      </w:r>
    </w:p>
    <w:p w14:paraId="1F70B56F" w14:textId="20452900" w:rsidR="009371AC" w:rsidRPr="000B60B1" w:rsidRDefault="006F7A11" w:rsidP="000B60B1">
      <w:pPr>
        <w:keepNext/>
        <w:keepLines/>
        <w:tabs>
          <w:tab w:val="clear" w:pos="794"/>
          <w:tab w:val="clear" w:pos="1191"/>
          <w:tab w:val="clear" w:pos="1588"/>
          <w:tab w:val="clear" w:pos="1985"/>
          <w:tab w:val="left" w:pos="1134"/>
          <w:tab w:val="left" w:pos="1871"/>
          <w:tab w:val="left" w:pos="2268"/>
        </w:tabs>
        <w:spacing w:before="280" w:after="120"/>
        <w:outlineLvl w:val="0"/>
        <w:rPr>
          <w:b/>
          <w:sz w:val="28"/>
        </w:rPr>
      </w:pPr>
      <w:r w:rsidRPr="000B60B1">
        <w:rPr>
          <w:b/>
          <w:sz w:val="28"/>
        </w:rPr>
        <w:t>6</w:t>
      </w:r>
      <w:r w:rsidR="009371AC" w:rsidRPr="000B60B1">
        <w:rPr>
          <w:b/>
          <w:sz w:val="28"/>
        </w:rPr>
        <w:t xml:space="preserve"> </w:t>
      </w:r>
      <w:r w:rsidR="00942390" w:rsidRPr="000B60B1">
        <w:rPr>
          <w:b/>
          <w:sz w:val="28"/>
        </w:rPr>
        <w:tab/>
      </w:r>
      <w:r w:rsidR="009371AC" w:rsidRPr="000B60B1">
        <w:rPr>
          <w:b/>
          <w:sz w:val="28"/>
        </w:rPr>
        <w:t>Propagation</w:t>
      </w:r>
    </w:p>
    <w:p w14:paraId="734580BF" w14:textId="77777777" w:rsidR="007A6D11" w:rsidRDefault="00B87957" w:rsidP="00170BF5">
      <w:pPr>
        <w:pBdr>
          <w:top w:val="nil"/>
          <w:left w:val="nil"/>
          <w:bottom w:val="nil"/>
          <w:right w:val="nil"/>
          <w:between w:val="nil"/>
        </w:pBdr>
        <w:tabs>
          <w:tab w:val="clear" w:pos="794"/>
          <w:tab w:val="clear" w:pos="1191"/>
          <w:tab w:val="clear" w:pos="1588"/>
          <w:tab w:val="clear" w:pos="1985"/>
          <w:tab w:val="left" w:pos="1440"/>
        </w:tabs>
        <w:overflowPunct/>
        <w:autoSpaceDE/>
        <w:autoSpaceDN/>
        <w:adjustRightInd/>
        <w:spacing w:before="0" w:after="240"/>
        <w:textAlignment w:val="auto"/>
      </w:pPr>
      <w:r>
        <w:t>[TBD</w:t>
      </w:r>
      <w:r w:rsidR="00141B9B">
        <w:t>]</w:t>
      </w:r>
    </w:p>
    <w:p w14:paraId="089E879D" w14:textId="6F0B53E6" w:rsidR="00170BF5" w:rsidRDefault="006F7A11" w:rsidP="00170BF5">
      <w:pPr>
        <w:rPr>
          <w:b/>
        </w:rPr>
      </w:pPr>
      <w:r>
        <w:rPr>
          <w:b/>
          <w:lang w:eastAsia="zh-CN"/>
        </w:rPr>
        <w:t>6</w:t>
      </w:r>
      <w:r w:rsidR="009371AC">
        <w:rPr>
          <w:b/>
          <w:lang w:eastAsia="zh-CN"/>
        </w:rPr>
        <w:t>.1</w:t>
      </w:r>
      <w:r w:rsidR="00170BF5">
        <w:rPr>
          <w:b/>
        </w:rPr>
        <w:t xml:space="preserve"> </w:t>
      </w:r>
      <w:r w:rsidR="00942390">
        <w:rPr>
          <w:b/>
        </w:rPr>
        <w:tab/>
        <w:t xml:space="preserve">      </w:t>
      </w:r>
      <w:r w:rsidR="00170BF5">
        <w:rPr>
          <w:b/>
        </w:rPr>
        <w:t xml:space="preserve">Propagation Models for </w:t>
      </w:r>
      <w:r w:rsidR="0011311B">
        <w:rPr>
          <w:b/>
        </w:rPr>
        <w:t xml:space="preserve">WBHF </w:t>
      </w:r>
      <w:r w:rsidR="00170BF5">
        <w:rPr>
          <w:b/>
        </w:rPr>
        <w:t xml:space="preserve">AM(OR)S </w:t>
      </w:r>
    </w:p>
    <w:p w14:paraId="50E9A9C6" w14:textId="366941E7" w:rsidR="00FC3D4F" w:rsidRDefault="00FC3D4F" w:rsidP="00170BF5">
      <w:r>
        <w:t>[TBD]</w:t>
      </w:r>
    </w:p>
    <w:p w14:paraId="58F9054C" w14:textId="77777777" w:rsidR="00170BF5" w:rsidRDefault="00170BF5" w:rsidP="00170BF5">
      <w:pPr>
        <w:tabs>
          <w:tab w:val="clear" w:pos="794"/>
          <w:tab w:val="clear" w:pos="1191"/>
          <w:tab w:val="clear" w:pos="1588"/>
          <w:tab w:val="clear" w:pos="1985"/>
        </w:tabs>
        <w:overflowPunct/>
        <w:autoSpaceDE/>
        <w:autoSpaceDN/>
        <w:adjustRightInd/>
        <w:spacing w:before="0"/>
        <w:textAlignment w:val="auto"/>
      </w:pPr>
    </w:p>
    <w:sectPr w:rsidR="00170BF5" w:rsidSect="007F38F3">
      <w:headerReference w:type="even" r:id="rId13"/>
      <w:pgSz w:w="11907" w:h="16834" w:code="9"/>
      <w:pgMar w:top="1418" w:right="1134" w:bottom="1134" w:left="1134" w:header="720" w:footer="482"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58DFF3" w14:textId="77777777" w:rsidR="005D7E79" w:rsidRDefault="005D7E79">
      <w:r>
        <w:separator/>
      </w:r>
    </w:p>
  </w:endnote>
  <w:endnote w:type="continuationSeparator" w:id="0">
    <w:p w14:paraId="2919665D" w14:textId="77777777" w:rsidR="005D7E79" w:rsidRDefault="005D7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436B6C" w14:textId="77777777" w:rsidR="005D7E79" w:rsidRDefault="005D7E79">
      <w:r>
        <w:separator/>
      </w:r>
    </w:p>
  </w:footnote>
  <w:footnote w:type="continuationSeparator" w:id="0">
    <w:p w14:paraId="538D18DB" w14:textId="77777777" w:rsidR="005D7E79" w:rsidRDefault="005D7E79">
      <w:r>
        <w:continuationSeparator/>
      </w:r>
    </w:p>
  </w:footnote>
  <w:footnote w:id="1">
    <w:p w14:paraId="131676B8" w14:textId="3A858CB5" w:rsidR="00170BF5" w:rsidRPr="009C095C" w:rsidRDefault="00170BF5" w:rsidP="00170BF5">
      <w:pPr>
        <w:pStyle w:val="FootnoteText"/>
      </w:pPr>
      <w:r>
        <w:rPr>
          <w:rStyle w:val="FootnoteReference"/>
        </w:rPr>
        <w:footnoteRef/>
      </w:r>
      <w:r>
        <w:t xml:space="preserve"> The objective of AI 1.9 </w:t>
      </w:r>
      <w:r w:rsidRPr="009C095C">
        <w:t xml:space="preserve">is to review </w:t>
      </w:r>
      <w:r>
        <w:t>Appendix 26</w:t>
      </w:r>
      <w:r w:rsidRPr="009C095C">
        <w:t xml:space="preserve"> of the Radio Regulations and consider appropriate regulatory actions and updates based on ITU-R studies in accordance with Resolution 4</w:t>
      </w:r>
      <w:r w:rsidR="00B557F4">
        <w:t>11</w:t>
      </w:r>
      <w:r w:rsidRPr="009C095C">
        <w:t xml:space="preserve"> (WRC-</w:t>
      </w:r>
      <w:r w:rsidR="00B557F4">
        <w:t>23</w:t>
      </w:r>
      <w:r>
        <w:t>.</w:t>
      </w:r>
      <w:r w:rsidRPr="009C095C">
        <w:t xml:space="preserve">) </w:t>
      </w:r>
    </w:p>
  </w:footnote>
  <w:footnote w:id="2">
    <w:p w14:paraId="5FD524FE" w14:textId="77777777" w:rsidR="00170BF5" w:rsidRPr="00251428" w:rsidRDefault="00170BF5" w:rsidP="00170BF5">
      <w:pPr>
        <w:pStyle w:val="FootnoteText"/>
      </w:pPr>
      <w:r>
        <w:rPr>
          <w:rStyle w:val="FootnoteReference"/>
        </w:rPr>
        <w:footnoteRef/>
      </w:r>
      <w:r>
        <w:t xml:space="preserve"> </w:t>
      </w:r>
      <w:r w:rsidRPr="00251428">
        <w:t>As defined by ICAO Standards documents in Annex 10 Vol II:</w:t>
      </w:r>
    </w:p>
  </w:footnote>
  <w:footnote w:id="3">
    <w:p w14:paraId="6473A8D3" w14:textId="3073DAD7" w:rsidR="00127792" w:rsidRPr="002E7918" w:rsidRDefault="00127792">
      <w:pPr>
        <w:pStyle w:val="FootnoteText"/>
      </w:pPr>
      <w:r w:rsidRPr="002E7918">
        <w:rPr>
          <w:rStyle w:val="FootnoteReference"/>
        </w:rPr>
        <w:footnoteRef/>
      </w:r>
      <w:r w:rsidRPr="002E7918">
        <w:t xml:space="preserve"> </w:t>
      </w:r>
      <w:r w:rsidRPr="000B60B1">
        <w:rPr>
          <w:szCs w:val="22"/>
        </w:rPr>
        <w:t xml:space="preserve">Relevant allocation information from Appendix 26 </w:t>
      </w:r>
    </w:p>
  </w:footnote>
  <w:footnote w:id="4">
    <w:p w14:paraId="0EF90E4D" w14:textId="77777777" w:rsidR="00170BF5" w:rsidRPr="00B80AA3" w:rsidRDefault="00170BF5" w:rsidP="00170BF5">
      <w:pPr>
        <w:pStyle w:val="FootnoteText"/>
      </w:pPr>
      <w:r>
        <w:rPr>
          <w:rStyle w:val="FootnoteReference"/>
        </w:rPr>
        <w:footnoteRef/>
      </w:r>
      <w:r>
        <w:t xml:space="preserve"> FREQUENCY SPECTRUM MANAGEMENT PANEL (FSMP), Tenth Working Group Meeting, Montréal, Canada, 17-26 August 2020, TECHNICAL</w:t>
      </w:r>
      <w:r w:rsidRPr="00B80AA3">
        <w:t xml:space="preserve"> CONSIDERATIONS FOR THE WIDEBAND HF OVERLAY CONCEPT FOR AGENDA ITEM 1.9 WRC-23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5056A" w14:textId="215B8177" w:rsidR="008C4225" w:rsidRDefault="008C4225">
    <w:pPr>
      <w:pStyle w:val="Header"/>
      <w:jc w:val="left"/>
      <w:rPr>
        <w:lang w:val="en-US"/>
      </w:rPr>
    </w:pPr>
    <w:r>
      <w:rPr>
        <w:rStyle w:val="PageNumber"/>
        <w:b/>
        <w:bCs/>
      </w:rPr>
      <w:fldChar w:fldCharType="begin"/>
    </w:r>
    <w:r>
      <w:rPr>
        <w:rStyle w:val="PageNumber"/>
        <w:b/>
        <w:bCs/>
        <w:lang w:val="en-US"/>
      </w:rPr>
      <w:instrText xml:space="preserve"> PAGE </w:instrText>
    </w:r>
    <w:r>
      <w:rPr>
        <w:rStyle w:val="PageNumber"/>
        <w:b/>
        <w:bCs/>
      </w:rPr>
      <w:fldChar w:fldCharType="separate"/>
    </w:r>
    <w:r w:rsidR="006F653E">
      <w:rPr>
        <w:rStyle w:val="PageNumber"/>
        <w:b/>
        <w:bCs/>
        <w:noProof/>
        <w:lang w:val="en-US"/>
      </w:rPr>
      <w:t>4</w:t>
    </w:r>
    <w:r>
      <w:rPr>
        <w:rStyle w:val="PageNumber"/>
        <w:b/>
        <w:bCs/>
      </w:rPr>
      <w:fldChar w:fldCharType="end"/>
    </w:r>
    <w:r>
      <w:rPr>
        <w:lang w:val="en-US"/>
      </w:rPr>
      <w:tab/>
    </w:r>
    <w:r>
      <w:rPr>
        <w:b/>
        <w:bCs/>
      </w:rPr>
      <w:fldChar w:fldCharType="begin"/>
    </w:r>
    <w:r>
      <w:rPr>
        <w:b/>
        <w:bCs/>
        <w:lang w:val="en-US"/>
      </w:rPr>
      <w:instrText xml:space="preserve"> DOCPROPERTY "Header" \* MERGEFORMAT </w:instrText>
    </w:r>
    <w:r>
      <w:rPr>
        <w:b/>
        <w:bCs/>
      </w:rPr>
      <w:fldChar w:fldCharType="separate"/>
    </w:r>
    <w:r w:rsidR="00A91FED">
      <w:rPr>
        <w:b/>
        <w:bCs/>
        <w:lang w:val="en-US"/>
      </w:rPr>
      <w:t xml:space="preserve">Rec. </w:t>
    </w:r>
    <w:r>
      <w:rPr>
        <w:b/>
        <w:bCs/>
      </w:rPr>
      <w:fldChar w:fldCharType="end"/>
    </w:r>
    <w:r>
      <w:rPr>
        <w:b/>
        <w:bCs/>
      </w:rPr>
      <w:t xml:space="preserve"> </w:t>
    </w:r>
    <w:r>
      <w:rPr>
        <w:b/>
        <w:bCs/>
      </w:rPr>
      <w:fldChar w:fldCharType="begin"/>
    </w:r>
    <w:r>
      <w:rPr>
        <w:b/>
        <w:bCs/>
        <w:lang w:val="en-US"/>
      </w:rPr>
      <w:instrText>styleref href</w:instrText>
    </w:r>
    <w:r>
      <w:rPr>
        <w:b/>
        <w:bCs/>
      </w:rPr>
      <w:fldChar w:fldCharType="separate"/>
    </w:r>
    <w:r w:rsidR="007F38F3">
      <w:rPr>
        <w:noProof/>
        <w:lang w:val="en-US"/>
      </w:rPr>
      <w:t>Error! No text of specified style in document.</w:t>
    </w:r>
    <w:r>
      <w:rP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E75981"/>
    <w:multiLevelType w:val="hybridMultilevel"/>
    <w:tmpl w:val="CA001A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ED1D21"/>
    <w:multiLevelType w:val="hybridMultilevel"/>
    <w:tmpl w:val="7B586770"/>
    <w:lvl w:ilvl="0" w:tplc="951AAD4E">
      <w:start w:val="1"/>
      <w:numFmt w:val="decimal"/>
      <w:lvlText w:val="%1"/>
      <w:lvlJc w:val="left"/>
      <w:pPr>
        <w:ind w:left="1155" w:hanging="795"/>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3C669D7"/>
    <w:multiLevelType w:val="hybridMultilevel"/>
    <w:tmpl w:val="DB8AF6A6"/>
    <w:lvl w:ilvl="0" w:tplc="2F2AA7E0">
      <w:start w:val="1"/>
      <w:numFmt w:val="bullet"/>
      <w:lvlText w:val="–"/>
      <w:lvlJc w:val="left"/>
      <w:pPr>
        <w:ind w:left="1080" w:hanging="360"/>
      </w:pPr>
      <w:rPr>
        <w:rFonts w:ascii="Calibri" w:eastAsia="Calibri" w:hAnsi="Calibri" w:cs="Calibri" w:hint="default"/>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741406AD"/>
    <w:multiLevelType w:val="multilevel"/>
    <w:tmpl w:val="83D0577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35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052269868">
    <w:abstractNumId w:val="1"/>
  </w:num>
  <w:num w:numId="2" w16cid:durableId="1412197030">
    <w:abstractNumId w:val="2"/>
  </w:num>
  <w:num w:numId="3" w16cid:durableId="354506691">
    <w:abstractNumId w:val="0"/>
  </w:num>
  <w:num w:numId="4" w16cid:durableId="9259247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activeWritingStyle w:appName="MSWord" w:lang="en-US" w:vendorID="64" w:dllVersion="5" w:nlCheck="1" w:checkStyle="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en-US" w:vendorID="64" w:dllVersion="0" w:nlCheck="1" w:checkStyle="0"/>
  <w:activeWritingStyle w:appName="MSWord" w:lang="es-ES_tradnl" w:vendorID="64" w:dllVersion="0" w:nlCheck="1" w:checkStyle="0"/>
  <w:activeWritingStyle w:appName="MSWord" w:lang="en-GB" w:vendorID="64" w:dllVersion="0" w:nlCheck="1" w:checkStyle="0"/>
  <w:activeWritingStyle w:appName="MSWord" w:lang="fr-FR" w:vendorID="64" w:dllVersion="0" w:nlCheck="1" w:checkStyle="0"/>
  <w:activeWritingStyle w:appName="MSWord" w:lang="es-ES_tradnl" w:vendorID="64" w:dllVersion="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CF4"/>
    <w:rsid w:val="00000E35"/>
    <w:rsid w:val="000444EE"/>
    <w:rsid w:val="00053F76"/>
    <w:rsid w:val="00061ED2"/>
    <w:rsid w:val="00062053"/>
    <w:rsid w:val="00062072"/>
    <w:rsid w:val="0008023A"/>
    <w:rsid w:val="0008484E"/>
    <w:rsid w:val="000911EC"/>
    <w:rsid w:val="000A4EA7"/>
    <w:rsid w:val="000B2608"/>
    <w:rsid w:val="000B2FCA"/>
    <w:rsid w:val="000B60B1"/>
    <w:rsid w:val="000B656B"/>
    <w:rsid w:val="000C2F77"/>
    <w:rsid w:val="000C56FF"/>
    <w:rsid w:val="000D634B"/>
    <w:rsid w:val="001014F0"/>
    <w:rsid w:val="00102DCC"/>
    <w:rsid w:val="0011311B"/>
    <w:rsid w:val="00113419"/>
    <w:rsid w:val="00115E54"/>
    <w:rsid w:val="00125CD9"/>
    <w:rsid w:val="001268C7"/>
    <w:rsid w:val="00127792"/>
    <w:rsid w:val="0013022D"/>
    <w:rsid w:val="00131875"/>
    <w:rsid w:val="001339B3"/>
    <w:rsid w:val="00136CFE"/>
    <w:rsid w:val="00141B9B"/>
    <w:rsid w:val="001600E8"/>
    <w:rsid w:val="00170BF5"/>
    <w:rsid w:val="00181D7D"/>
    <w:rsid w:val="00195EA2"/>
    <w:rsid w:val="0019664B"/>
    <w:rsid w:val="001A3FF0"/>
    <w:rsid w:val="001A7FB1"/>
    <w:rsid w:val="001B0CF8"/>
    <w:rsid w:val="001B410D"/>
    <w:rsid w:val="001D2C3D"/>
    <w:rsid w:val="001E2BB3"/>
    <w:rsid w:val="001E5AA6"/>
    <w:rsid w:val="001E72C8"/>
    <w:rsid w:val="001E781C"/>
    <w:rsid w:val="001F28FA"/>
    <w:rsid w:val="001F465C"/>
    <w:rsid w:val="00200ED1"/>
    <w:rsid w:val="00204300"/>
    <w:rsid w:val="00216785"/>
    <w:rsid w:val="00217144"/>
    <w:rsid w:val="00241B45"/>
    <w:rsid w:val="00255390"/>
    <w:rsid w:val="00265B5E"/>
    <w:rsid w:val="002712F9"/>
    <w:rsid w:val="00272E71"/>
    <w:rsid w:val="002775DF"/>
    <w:rsid w:val="002A0401"/>
    <w:rsid w:val="002B029F"/>
    <w:rsid w:val="002B63CD"/>
    <w:rsid w:val="002C4291"/>
    <w:rsid w:val="002D76C4"/>
    <w:rsid w:val="002E08E7"/>
    <w:rsid w:val="002E7918"/>
    <w:rsid w:val="00302C93"/>
    <w:rsid w:val="003035BC"/>
    <w:rsid w:val="0031153A"/>
    <w:rsid w:val="00311E10"/>
    <w:rsid w:val="003123A1"/>
    <w:rsid w:val="0031790C"/>
    <w:rsid w:val="003223E2"/>
    <w:rsid w:val="00336ED3"/>
    <w:rsid w:val="00346751"/>
    <w:rsid w:val="00347E18"/>
    <w:rsid w:val="00355F33"/>
    <w:rsid w:val="00357AC1"/>
    <w:rsid w:val="00374D87"/>
    <w:rsid w:val="0038449D"/>
    <w:rsid w:val="00384825"/>
    <w:rsid w:val="003959AE"/>
    <w:rsid w:val="003A09BA"/>
    <w:rsid w:val="003A1FF3"/>
    <w:rsid w:val="003C28B9"/>
    <w:rsid w:val="003C68D1"/>
    <w:rsid w:val="003D0FF4"/>
    <w:rsid w:val="003E203A"/>
    <w:rsid w:val="003E6C60"/>
    <w:rsid w:val="00404912"/>
    <w:rsid w:val="00406F37"/>
    <w:rsid w:val="00441957"/>
    <w:rsid w:val="004427FB"/>
    <w:rsid w:val="004443F8"/>
    <w:rsid w:val="00453E7E"/>
    <w:rsid w:val="00460338"/>
    <w:rsid w:val="00470432"/>
    <w:rsid w:val="00474AC6"/>
    <w:rsid w:val="00481690"/>
    <w:rsid w:val="00482726"/>
    <w:rsid w:val="004901BE"/>
    <w:rsid w:val="00496910"/>
    <w:rsid w:val="00496CC2"/>
    <w:rsid w:val="004A41D8"/>
    <w:rsid w:val="004B4D04"/>
    <w:rsid w:val="004B79A1"/>
    <w:rsid w:val="004C3D35"/>
    <w:rsid w:val="004D33AD"/>
    <w:rsid w:val="004D4346"/>
    <w:rsid w:val="004D5437"/>
    <w:rsid w:val="004D56AF"/>
    <w:rsid w:val="004E1B86"/>
    <w:rsid w:val="004F0147"/>
    <w:rsid w:val="004F585B"/>
    <w:rsid w:val="004F6BF6"/>
    <w:rsid w:val="00503303"/>
    <w:rsid w:val="0050367E"/>
    <w:rsid w:val="00522DCF"/>
    <w:rsid w:val="00526494"/>
    <w:rsid w:val="005310F3"/>
    <w:rsid w:val="005356C3"/>
    <w:rsid w:val="00556355"/>
    <w:rsid w:val="00563668"/>
    <w:rsid w:val="0056473A"/>
    <w:rsid w:val="00565BDB"/>
    <w:rsid w:val="00566039"/>
    <w:rsid w:val="00572466"/>
    <w:rsid w:val="005811F5"/>
    <w:rsid w:val="00586D7A"/>
    <w:rsid w:val="0059097E"/>
    <w:rsid w:val="005A1164"/>
    <w:rsid w:val="005A196F"/>
    <w:rsid w:val="005A3D9F"/>
    <w:rsid w:val="005B78A5"/>
    <w:rsid w:val="005C37A3"/>
    <w:rsid w:val="005C474A"/>
    <w:rsid w:val="005C6F92"/>
    <w:rsid w:val="005C727A"/>
    <w:rsid w:val="005D6954"/>
    <w:rsid w:val="005D7161"/>
    <w:rsid w:val="005D7E79"/>
    <w:rsid w:val="005E487E"/>
    <w:rsid w:val="005F5C60"/>
    <w:rsid w:val="00601886"/>
    <w:rsid w:val="00603816"/>
    <w:rsid w:val="00607D68"/>
    <w:rsid w:val="00614CE1"/>
    <w:rsid w:val="00633CF4"/>
    <w:rsid w:val="00634C2D"/>
    <w:rsid w:val="00647F6E"/>
    <w:rsid w:val="00650CA2"/>
    <w:rsid w:val="0065384D"/>
    <w:rsid w:val="00664491"/>
    <w:rsid w:val="00664E69"/>
    <w:rsid w:val="006701CA"/>
    <w:rsid w:val="006720D8"/>
    <w:rsid w:val="006877E4"/>
    <w:rsid w:val="00691C11"/>
    <w:rsid w:val="006948B7"/>
    <w:rsid w:val="006A251F"/>
    <w:rsid w:val="006A2C27"/>
    <w:rsid w:val="006A4CE2"/>
    <w:rsid w:val="006A7EED"/>
    <w:rsid w:val="006B1E96"/>
    <w:rsid w:val="006B3127"/>
    <w:rsid w:val="006B3EE2"/>
    <w:rsid w:val="006B7D63"/>
    <w:rsid w:val="006C73E5"/>
    <w:rsid w:val="006D060F"/>
    <w:rsid w:val="006D4E03"/>
    <w:rsid w:val="006E2226"/>
    <w:rsid w:val="006F179B"/>
    <w:rsid w:val="006F1E01"/>
    <w:rsid w:val="006F6304"/>
    <w:rsid w:val="006F653E"/>
    <w:rsid w:val="006F7A11"/>
    <w:rsid w:val="0070170A"/>
    <w:rsid w:val="0070357B"/>
    <w:rsid w:val="007053CA"/>
    <w:rsid w:val="007338D8"/>
    <w:rsid w:val="00736D41"/>
    <w:rsid w:val="00761F85"/>
    <w:rsid w:val="007841F2"/>
    <w:rsid w:val="00784BEE"/>
    <w:rsid w:val="007964ED"/>
    <w:rsid w:val="007A6C60"/>
    <w:rsid w:val="007A6D11"/>
    <w:rsid w:val="007B1B7B"/>
    <w:rsid w:val="007B6BAE"/>
    <w:rsid w:val="007D4759"/>
    <w:rsid w:val="007D6500"/>
    <w:rsid w:val="007E0D54"/>
    <w:rsid w:val="007E68AB"/>
    <w:rsid w:val="007E71B0"/>
    <w:rsid w:val="007E7C16"/>
    <w:rsid w:val="007F2D64"/>
    <w:rsid w:val="007F38F3"/>
    <w:rsid w:val="00801CF4"/>
    <w:rsid w:val="00804E09"/>
    <w:rsid w:val="00810DDB"/>
    <w:rsid w:val="00815476"/>
    <w:rsid w:val="00817FA3"/>
    <w:rsid w:val="0082077E"/>
    <w:rsid w:val="008350D1"/>
    <w:rsid w:val="0083618E"/>
    <w:rsid w:val="0084639B"/>
    <w:rsid w:val="0084721B"/>
    <w:rsid w:val="00847B58"/>
    <w:rsid w:val="00847EC7"/>
    <w:rsid w:val="00855A52"/>
    <w:rsid w:val="00864AC8"/>
    <w:rsid w:val="00867DC0"/>
    <w:rsid w:val="00874192"/>
    <w:rsid w:val="00882519"/>
    <w:rsid w:val="008855A0"/>
    <w:rsid w:val="00891528"/>
    <w:rsid w:val="0089618A"/>
    <w:rsid w:val="008A43B8"/>
    <w:rsid w:val="008A4E2F"/>
    <w:rsid w:val="008B0E59"/>
    <w:rsid w:val="008B5F9E"/>
    <w:rsid w:val="008C4225"/>
    <w:rsid w:val="008D09A5"/>
    <w:rsid w:val="008E44E8"/>
    <w:rsid w:val="008E579F"/>
    <w:rsid w:val="008E5D8C"/>
    <w:rsid w:val="008F0518"/>
    <w:rsid w:val="008F12D7"/>
    <w:rsid w:val="009022B2"/>
    <w:rsid w:val="00904C3F"/>
    <w:rsid w:val="0091194D"/>
    <w:rsid w:val="00912587"/>
    <w:rsid w:val="009173E0"/>
    <w:rsid w:val="00925D18"/>
    <w:rsid w:val="009371AC"/>
    <w:rsid w:val="0094222B"/>
    <w:rsid w:val="00942390"/>
    <w:rsid w:val="00943CB9"/>
    <w:rsid w:val="0094489C"/>
    <w:rsid w:val="00950ACD"/>
    <w:rsid w:val="009519B4"/>
    <w:rsid w:val="00951C9E"/>
    <w:rsid w:val="009544A6"/>
    <w:rsid w:val="00965AB4"/>
    <w:rsid w:val="00967BCD"/>
    <w:rsid w:val="009718AE"/>
    <w:rsid w:val="0097688C"/>
    <w:rsid w:val="009866E1"/>
    <w:rsid w:val="009867A5"/>
    <w:rsid w:val="0099495D"/>
    <w:rsid w:val="009A08C7"/>
    <w:rsid w:val="009A0C52"/>
    <w:rsid w:val="009B6D20"/>
    <w:rsid w:val="009C17DB"/>
    <w:rsid w:val="009E3784"/>
    <w:rsid w:val="009F4555"/>
    <w:rsid w:val="00A1732B"/>
    <w:rsid w:val="00A176F2"/>
    <w:rsid w:val="00A32F62"/>
    <w:rsid w:val="00A364EF"/>
    <w:rsid w:val="00A502A1"/>
    <w:rsid w:val="00A54F2E"/>
    <w:rsid w:val="00A6617B"/>
    <w:rsid w:val="00A6765F"/>
    <w:rsid w:val="00A74EAC"/>
    <w:rsid w:val="00A805D2"/>
    <w:rsid w:val="00A85530"/>
    <w:rsid w:val="00A91FED"/>
    <w:rsid w:val="00AA19BD"/>
    <w:rsid w:val="00AA331E"/>
    <w:rsid w:val="00AA3A6F"/>
    <w:rsid w:val="00AA700D"/>
    <w:rsid w:val="00AB0DC8"/>
    <w:rsid w:val="00AB38FE"/>
    <w:rsid w:val="00AC03EE"/>
    <w:rsid w:val="00AC4BAE"/>
    <w:rsid w:val="00AE3310"/>
    <w:rsid w:val="00AF5418"/>
    <w:rsid w:val="00B01ECC"/>
    <w:rsid w:val="00B07049"/>
    <w:rsid w:val="00B2580F"/>
    <w:rsid w:val="00B31FB3"/>
    <w:rsid w:val="00B358F4"/>
    <w:rsid w:val="00B43C01"/>
    <w:rsid w:val="00B444E9"/>
    <w:rsid w:val="00B44E24"/>
    <w:rsid w:val="00B515D3"/>
    <w:rsid w:val="00B556C2"/>
    <w:rsid w:val="00B557F4"/>
    <w:rsid w:val="00B55AE7"/>
    <w:rsid w:val="00B6522A"/>
    <w:rsid w:val="00B7158C"/>
    <w:rsid w:val="00B80E89"/>
    <w:rsid w:val="00B825FF"/>
    <w:rsid w:val="00B8670A"/>
    <w:rsid w:val="00B87957"/>
    <w:rsid w:val="00B97CA2"/>
    <w:rsid w:val="00BA041C"/>
    <w:rsid w:val="00BA3056"/>
    <w:rsid w:val="00BD3B79"/>
    <w:rsid w:val="00BD571A"/>
    <w:rsid w:val="00BD57EB"/>
    <w:rsid w:val="00BD7176"/>
    <w:rsid w:val="00BE48B3"/>
    <w:rsid w:val="00BE63A5"/>
    <w:rsid w:val="00BE6DB9"/>
    <w:rsid w:val="00BF265F"/>
    <w:rsid w:val="00C04D6C"/>
    <w:rsid w:val="00C06C8B"/>
    <w:rsid w:val="00C17579"/>
    <w:rsid w:val="00C24752"/>
    <w:rsid w:val="00C25038"/>
    <w:rsid w:val="00C335AB"/>
    <w:rsid w:val="00C364B0"/>
    <w:rsid w:val="00C4171A"/>
    <w:rsid w:val="00C43F68"/>
    <w:rsid w:val="00C45C90"/>
    <w:rsid w:val="00C47C2B"/>
    <w:rsid w:val="00C54E4F"/>
    <w:rsid w:val="00C66A93"/>
    <w:rsid w:val="00C710E7"/>
    <w:rsid w:val="00C76F53"/>
    <w:rsid w:val="00C7745F"/>
    <w:rsid w:val="00C8126A"/>
    <w:rsid w:val="00C90CB0"/>
    <w:rsid w:val="00C95B41"/>
    <w:rsid w:val="00C97C6D"/>
    <w:rsid w:val="00CA33B1"/>
    <w:rsid w:val="00CB50C6"/>
    <w:rsid w:val="00CC2FA8"/>
    <w:rsid w:val="00CC41EB"/>
    <w:rsid w:val="00CC7611"/>
    <w:rsid w:val="00CC7FC6"/>
    <w:rsid w:val="00CE1BB9"/>
    <w:rsid w:val="00CE1EC9"/>
    <w:rsid w:val="00CE5788"/>
    <w:rsid w:val="00CE5B7A"/>
    <w:rsid w:val="00CF67FE"/>
    <w:rsid w:val="00D01ABE"/>
    <w:rsid w:val="00D04845"/>
    <w:rsid w:val="00D0526D"/>
    <w:rsid w:val="00D12D1A"/>
    <w:rsid w:val="00D15D96"/>
    <w:rsid w:val="00D35EB3"/>
    <w:rsid w:val="00D5519E"/>
    <w:rsid w:val="00D6382D"/>
    <w:rsid w:val="00D655AD"/>
    <w:rsid w:val="00D66A8E"/>
    <w:rsid w:val="00D71158"/>
    <w:rsid w:val="00D74676"/>
    <w:rsid w:val="00D74FCA"/>
    <w:rsid w:val="00D94560"/>
    <w:rsid w:val="00DB333D"/>
    <w:rsid w:val="00DB34C8"/>
    <w:rsid w:val="00DB77F0"/>
    <w:rsid w:val="00DC0CA8"/>
    <w:rsid w:val="00DF1096"/>
    <w:rsid w:val="00DF2E86"/>
    <w:rsid w:val="00DF3E96"/>
    <w:rsid w:val="00DF4176"/>
    <w:rsid w:val="00DF7D1D"/>
    <w:rsid w:val="00E05350"/>
    <w:rsid w:val="00E10F2B"/>
    <w:rsid w:val="00E1307C"/>
    <w:rsid w:val="00E1397C"/>
    <w:rsid w:val="00E16268"/>
    <w:rsid w:val="00E264AD"/>
    <w:rsid w:val="00E2790E"/>
    <w:rsid w:val="00E36D1C"/>
    <w:rsid w:val="00E455CF"/>
    <w:rsid w:val="00E56ECA"/>
    <w:rsid w:val="00E6457E"/>
    <w:rsid w:val="00E71C3D"/>
    <w:rsid w:val="00E90BA7"/>
    <w:rsid w:val="00EA532B"/>
    <w:rsid w:val="00EA55E9"/>
    <w:rsid w:val="00EB0360"/>
    <w:rsid w:val="00EB6F0B"/>
    <w:rsid w:val="00EE2A72"/>
    <w:rsid w:val="00EE305C"/>
    <w:rsid w:val="00EF12AD"/>
    <w:rsid w:val="00EF4B2A"/>
    <w:rsid w:val="00EF63A1"/>
    <w:rsid w:val="00F025D7"/>
    <w:rsid w:val="00F06CB8"/>
    <w:rsid w:val="00F12B15"/>
    <w:rsid w:val="00F13438"/>
    <w:rsid w:val="00F168AA"/>
    <w:rsid w:val="00F25930"/>
    <w:rsid w:val="00F30853"/>
    <w:rsid w:val="00F3699B"/>
    <w:rsid w:val="00F44E92"/>
    <w:rsid w:val="00F479EB"/>
    <w:rsid w:val="00F52154"/>
    <w:rsid w:val="00F62E12"/>
    <w:rsid w:val="00F645C1"/>
    <w:rsid w:val="00F76838"/>
    <w:rsid w:val="00F8030D"/>
    <w:rsid w:val="00F95FFA"/>
    <w:rsid w:val="00FA09CB"/>
    <w:rsid w:val="00FB6678"/>
    <w:rsid w:val="00FB6B1D"/>
    <w:rsid w:val="00FC368E"/>
    <w:rsid w:val="00FC3D4F"/>
    <w:rsid w:val="00FC47BA"/>
    <w:rsid w:val="00FE2D19"/>
    <w:rsid w:val="00FE4DF2"/>
    <w:rsid w:val="00FF69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B60645"/>
  <w15:chartTrackingRefBased/>
  <w15:docId w15:val="{B8E1668E-8B10-4720-A495-D57821C9A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023A"/>
    <w:pPr>
      <w:tabs>
        <w:tab w:val="left" w:pos="794"/>
        <w:tab w:val="left" w:pos="1191"/>
        <w:tab w:val="left" w:pos="1588"/>
        <w:tab w:val="left" w:pos="1985"/>
      </w:tabs>
      <w:overflowPunct w:val="0"/>
      <w:autoSpaceDE w:val="0"/>
      <w:autoSpaceDN w:val="0"/>
      <w:adjustRightInd w:val="0"/>
      <w:spacing w:before="120"/>
      <w:jc w:val="both"/>
      <w:textAlignment w:val="baseline"/>
    </w:pPr>
    <w:rPr>
      <w:sz w:val="24"/>
    </w:rPr>
  </w:style>
  <w:style w:type="paragraph" w:styleId="Heading1">
    <w:name w:val="heading 1"/>
    <w:basedOn w:val="Normal"/>
    <w:next w:val="Normal"/>
    <w:qFormat/>
    <w:pPr>
      <w:keepNext/>
      <w:keepLines/>
      <w:spacing w:before="480"/>
      <w:ind w:left="794" w:hanging="794"/>
      <w:outlineLvl w:val="0"/>
    </w:pPr>
    <w:rPr>
      <w:b/>
    </w:rPr>
  </w:style>
  <w:style w:type="paragraph" w:styleId="Heading2">
    <w:name w:val="heading 2"/>
    <w:basedOn w:val="Heading1"/>
    <w:next w:val="Normal"/>
    <w:qFormat/>
    <w:pPr>
      <w:spacing w:before="320"/>
      <w:outlineLvl w:val="1"/>
    </w:pPr>
  </w:style>
  <w:style w:type="paragraph" w:styleId="Heading3">
    <w:name w:val="heading 3"/>
    <w:basedOn w:val="Heading1"/>
    <w:next w:val="Normal"/>
    <w:qFormat/>
    <w:pPr>
      <w:spacing w:before="200"/>
      <w:outlineLvl w:val="2"/>
    </w:pPr>
  </w:style>
  <w:style w:type="paragraph" w:styleId="Heading4">
    <w:name w:val="heading 4"/>
    <w:basedOn w:val="Heading3"/>
    <w:next w:val="Normal"/>
    <w:qFormat/>
    <w:pPr>
      <w:tabs>
        <w:tab w:val="clear" w:pos="794"/>
        <w:tab w:val="left" w:pos="992"/>
      </w:tabs>
      <w:ind w:left="992" w:hanging="992"/>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tabs>
        <w:tab w:val="clear" w:pos="992"/>
        <w:tab w:val="clear" w:pos="1191"/>
      </w:tabs>
      <w:ind w:left="1588" w:hanging="1588"/>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lear" w:pos="794"/>
        <w:tab w:val="clear" w:pos="1191"/>
        <w:tab w:val="clear" w:pos="1588"/>
        <w:tab w:val="clear" w:pos="1985"/>
        <w:tab w:val="center" w:pos="4848"/>
        <w:tab w:val="right" w:pos="9696"/>
      </w:tabs>
      <w:spacing w:before="0"/>
      <w:jc w:val="center"/>
    </w:pPr>
    <w:rPr>
      <w:lang w:val="fr-FR"/>
    </w:rPr>
  </w:style>
  <w:style w:type="paragraph" w:styleId="Footer">
    <w:name w:val="footer"/>
    <w:basedOn w:val="Normal"/>
    <w:link w:val="FooterChar"/>
    <w:uiPriority w:val="99"/>
    <w:pPr>
      <w:tabs>
        <w:tab w:val="clear" w:pos="794"/>
        <w:tab w:val="clear" w:pos="1191"/>
        <w:tab w:val="clear" w:pos="1588"/>
        <w:tab w:val="clear" w:pos="1985"/>
      </w:tabs>
      <w:spacing w:before="0"/>
    </w:pPr>
    <w:rPr>
      <w:noProof/>
      <w:sz w:val="18"/>
    </w:rPr>
  </w:style>
  <w:style w:type="character" w:styleId="PageNumber">
    <w:name w:val="page number"/>
    <w:basedOn w:val="DefaultParagraphFont"/>
  </w:style>
  <w:style w:type="paragraph" w:customStyle="1" w:styleId="Headingb">
    <w:name w:val="Heading_b"/>
    <w:basedOn w:val="Heading3"/>
    <w:next w:val="Normal"/>
    <w:qFormat/>
    <w:pPr>
      <w:spacing w:before="160"/>
      <w:ind w:left="0" w:firstLine="0"/>
      <w:outlineLvl w:val="9"/>
    </w:pPr>
  </w:style>
  <w:style w:type="paragraph" w:customStyle="1" w:styleId="Headingi">
    <w:name w:val="Heading_i"/>
    <w:basedOn w:val="Heading3"/>
    <w:next w:val="Normal"/>
    <w:pPr>
      <w:spacing w:before="160"/>
      <w:ind w:left="0" w:firstLine="0"/>
    </w:pPr>
    <w:rPr>
      <w:b w:val="0"/>
      <w:i/>
    </w:rPr>
  </w:style>
  <w:style w:type="character" w:customStyle="1" w:styleId="href">
    <w:name w:val="href"/>
    <w:basedOn w:val="DefaultParagraphFont"/>
  </w:style>
  <w:style w:type="paragraph" w:customStyle="1" w:styleId="enumlev1">
    <w:name w:val="enumlev1"/>
    <w:basedOn w:val="Normal"/>
    <w:pPr>
      <w:spacing w:before="80"/>
      <w:ind w:left="794" w:hanging="794"/>
    </w:pPr>
    <w:rPr>
      <w:lang w:val="fr-FR"/>
    </w:rPr>
  </w:style>
  <w:style w:type="paragraph" w:customStyle="1" w:styleId="enumlev2">
    <w:name w:val="enumlev2"/>
    <w:basedOn w:val="enumlev1"/>
    <w:pPr>
      <w:ind w:left="1191" w:hanging="397"/>
    </w:pPr>
  </w:style>
  <w:style w:type="paragraph" w:customStyle="1" w:styleId="enumlev3">
    <w:name w:val="enumlev3"/>
    <w:basedOn w:val="enumlev2"/>
    <w:pPr>
      <w:ind w:left="1588"/>
    </w:pPr>
  </w:style>
  <w:style w:type="paragraph" w:customStyle="1" w:styleId="Normalaftertitle">
    <w:name w:val="Normal_after_title"/>
    <w:basedOn w:val="Normal"/>
    <w:next w:val="Normal"/>
    <w:pPr>
      <w:spacing w:before="320"/>
    </w:pPr>
  </w:style>
  <w:style w:type="paragraph" w:customStyle="1" w:styleId="Note">
    <w:name w:val="Note"/>
    <w:basedOn w:val="Normal"/>
    <w:pPr>
      <w:tabs>
        <w:tab w:val="clear" w:pos="794"/>
        <w:tab w:val="clear" w:pos="1191"/>
        <w:tab w:val="clear" w:pos="1588"/>
        <w:tab w:val="clear" w:pos="1985"/>
      </w:tabs>
      <w:spacing w:before="80"/>
    </w:pPr>
    <w:rPr>
      <w:sz w:val="22"/>
    </w:rPr>
  </w:style>
  <w:style w:type="paragraph" w:customStyle="1" w:styleId="RecNo">
    <w:name w:val="Rec_No"/>
    <w:basedOn w:val="Normal"/>
    <w:next w:val="Rectitle"/>
    <w:pPr>
      <w:keepNext/>
      <w:keepLines/>
      <w:tabs>
        <w:tab w:val="clear" w:pos="794"/>
        <w:tab w:val="clear" w:pos="1191"/>
        <w:tab w:val="clear" w:pos="1588"/>
        <w:tab w:val="clear" w:pos="1985"/>
      </w:tabs>
      <w:spacing w:before="480"/>
      <w:jc w:val="center"/>
    </w:pPr>
    <w:rPr>
      <w:sz w:val="28"/>
    </w:rPr>
  </w:style>
  <w:style w:type="paragraph" w:customStyle="1" w:styleId="HeadingSum">
    <w:name w:val="Heading_Sum"/>
    <w:basedOn w:val="Headingb"/>
    <w:next w:val="Normal"/>
    <w:pPr>
      <w:spacing w:before="240"/>
    </w:pPr>
    <w:rPr>
      <w:sz w:val="22"/>
      <w:lang w:val="es-ES_tradnl"/>
    </w:rPr>
  </w:style>
  <w:style w:type="paragraph" w:customStyle="1" w:styleId="Recref">
    <w:name w:val="Rec_ref"/>
    <w:basedOn w:val="Normal"/>
    <w:next w:val="Recdate"/>
    <w:pPr>
      <w:jc w:val="center"/>
    </w:pPr>
  </w:style>
  <w:style w:type="paragraph" w:customStyle="1" w:styleId="Recdate">
    <w:name w:val="Rec_date"/>
    <w:basedOn w:val="Recref"/>
    <w:next w:val="Normalaftertitle"/>
    <w:pPr>
      <w:jc w:val="right"/>
    </w:pPr>
  </w:style>
  <w:style w:type="paragraph" w:customStyle="1" w:styleId="AnnexNoTitle">
    <w:name w:val="Annex_NoTitle"/>
    <w:basedOn w:val="Normal"/>
    <w:next w:val="Normalaftertitle"/>
    <w:pPr>
      <w:keepNext/>
      <w:keepLines/>
      <w:spacing w:before="480" w:after="80"/>
      <w:jc w:val="center"/>
    </w:pPr>
    <w:rPr>
      <w:b/>
      <w:sz w:val="28"/>
    </w:rPr>
  </w:style>
  <w:style w:type="paragraph" w:customStyle="1" w:styleId="AppendixNoTitle">
    <w:name w:val="Appendix_NoTitle"/>
    <w:basedOn w:val="AnnexNoTitle"/>
    <w:next w:val="Normal"/>
  </w:style>
  <w:style w:type="paragraph" w:customStyle="1" w:styleId="Tablefin">
    <w:name w:val="Table_fin"/>
    <w:basedOn w:val="Normal"/>
    <w:next w:val="Normal"/>
    <w:pPr>
      <w:spacing w:before="0"/>
    </w:pPr>
    <w:rPr>
      <w:sz w:val="20"/>
    </w:rPr>
  </w:style>
  <w:style w:type="paragraph" w:customStyle="1" w:styleId="Tablehead">
    <w:name w:val="Table_head"/>
    <w:basedOn w:val="Normal"/>
    <w:next w:val="Normal"/>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pPr>
      <w:keepNext/>
      <w:spacing w:before="360" w:after="120"/>
      <w:jc w:val="center"/>
    </w:pPr>
  </w:style>
  <w:style w:type="paragraph" w:customStyle="1" w:styleId="Tabletext">
    <w:name w:val="Table_text"/>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pPr>
      <w:tabs>
        <w:tab w:val="clear" w:pos="1191"/>
        <w:tab w:val="clear" w:pos="1588"/>
        <w:tab w:val="clear" w:pos="1985"/>
        <w:tab w:val="center" w:pos="4820"/>
        <w:tab w:val="right" w:pos="9639"/>
      </w:tabs>
    </w:pPr>
  </w:style>
  <w:style w:type="paragraph" w:customStyle="1" w:styleId="Equationlegend">
    <w:name w:val="Equation_legend"/>
    <w:basedOn w:val="NormalIndent"/>
    <w:pPr>
      <w:tabs>
        <w:tab w:val="clear" w:pos="794"/>
        <w:tab w:val="clear" w:pos="1191"/>
        <w:tab w:val="clear" w:pos="1588"/>
        <w:tab w:val="right" w:pos="1701"/>
      </w:tabs>
      <w:spacing w:before="80"/>
      <w:ind w:left="1985" w:hanging="1985"/>
    </w:pPr>
  </w:style>
  <w:style w:type="paragraph" w:styleId="NormalIndent">
    <w:name w:val="Normal Indent"/>
    <w:basedOn w:val="Normal"/>
    <w:pPr>
      <w:ind w:left="794"/>
    </w:pPr>
  </w:style>
  <w:style w:type="paragraph" w:customStyle="1" w:styleId="Figurelegend">
    <w:name w:val="Figure_legend"/>
    <w:basedOn w:val="Normal"/>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DF4176"/>
    <w:pPr>
      <w:keepNext/>
      <w:keepLines/>
      <w:spacing w:before="480" w:after="80"/>
      <w:jc w:val="center"/>
    </w:pPr>
    <w:rPr>
      <w:caps/>
      <w:sz w:val="18"/>
    </w:rPr>
  </w:style>
  <w:style w:type="paragraph" w:customStyle="1" w:styleId="tocpart">
    <w:name w:val="tocpart"/>
    <w:basedOn w:val="Normal"/>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pPr>
      <w:keepNext/>
      <w:keepLines/>
      <w:spacing w:before="480"/>
      <w:jc w:val="center"/>
    </w:pPr>
    <w:rPr>
      <w:sz w:val="28"/>
    </w:rPr>
  </w:style>
  <w:style w:type="paragraph" w:customStyle="1" w:styleId="Arttitle">
    <w:name w:val="Art_title"/>
    <w:basedOn w:val="Normal"/>
    <w:next w:val="Normalaftertitle"/>
    <w:pPr>
      <w:keepNext/>
      <w:keepLines/>
      <w:spacing w:before="240"/>
      <w:jc w:val="center"/>
    </w:pPr>
    <w:rPr>
      <w:b/>
      <w:sz w:val="28"/>
    </w:rPr>
  </w:style>
  <w:style w:type="paragraph" w:customStyle="1" w:styleId="Blanc">
    <w:name w:val="Blanc"/>
    <w:basedOn w:val="Normal"/>
    <w:next w:val="Tabletext"/>
    <w:pPr>
      <w:keepNext/>
      <w:keepLines/>
      <w:tabs>
        <w:tab w:val="clear" w:pos="794"/>
        <w:tab w:val="clear" w:pos="1191"/>
        <w:tab w:val="clear" w:pos="1588"/>
        <w:tab w:val="clear" w:pos="1985"/>
      </w:tabs>
      <w:spacing w:before="0"/>
    </w:pPr>
    <w:rPr>
      <w:sz w:val="16"/>
    </w:rPr>
  </w:style>
  <w:style w:type="paragraph" w:customStyle="1" w:styleId="ASN1">
    <w:name w:val="ASN.1"/>
    <w:basedOn w:val="Normal"/>
    <w:next w:val="Normal"/>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pPr>
      <w:keepNext/>
      <w:keepLines/>
      <w:spacing w:before="160"/>
      <w:ind w:left="794"/>
    </w:pPr>
    <w:rPr>
      <w:i/>
    </w:rPr>
  </w:style>
  <w:style w:type="paragraph" w:customStyle="1" w:styleId="ChapNo">
    <w:name w:val="Chap_No"/>
    <w:basedOn w:val="ArtNo"/>
    <w:next w:val="Chaptitle"/>
    <w:rPr>
      <w:b/>
    </w:rPr>
  </w:style>
  <w:style w:type="paragraph" w:customStyle="1" w:styleId="Chaptitle">
    <w:name w:val="Chap_title"/>
    <w:basedOn w:val="Arttitle"/>
    <w:next w:val="Normalaftertitle"/>
  </w:style>
  <w:style w:type="character" w:styleId="FootnoteReference">
    <w:name w:val="footnote reference"/>
    <w:uiPriority w:val="99"/>
    <w:semiHidden/>
    <w:rPr>
      <w:position w:val="6"/>
      <w:sz w:val="18"/>
    </w:rPr>
  </w:style>
  <w:style w:type="paragraph" w:styleId="FootnoteText">
    <w:name w:val="footnote text"/>
    <w:basedOn w:val="Normal"/>
    <w:link w:val="FootnoteTextChar"/>
    <w:uiPriority w:val="99"/>
    <w:semiHidden/>
    <w:pPr>
      <w:keepLines/>
      <w:tabs>
        <w:tab w:val="left" w:pos="255"/>
      </w:tabs>
      <w:ind w:left="255" w:hanging="255"/>
    </w:pPr>
    <w:rPr>
      <w:sz w:val="22"/>
    </w:rPr>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styleId="IndexHeading">
    <w:name w:val="index heading"/>
    <w:basedOn w:val="Normal"/>
    <w:next w:val="Index1"/>
    <w:semiHidden/>
  </w:style>
  <w:style w:type="paragraph" w:customStyle="1" w:styleId="Line">
    <w:name w:val="Line"/>
    <w:basedOn w:val="Normal"/>
    <w:next w:val="Normal"/>
    <w:pPr>
      <w:pBdr>
        <w:top w:val="single" w:sz="6" w:space="1" w:color="auto"/>
      </w:pBdr>
      <w:tabs>
        <w:tab w:val="clear" w:pos="794"/>
        <w:tab w:val="clear" w:pos="1191"/>
        <w:tab w:val="clear" w:pos="1588"/>
        <w:tab w:val="clear" w:pos="1985"/>
      </w:tabs>
      <w:spacing w:before="240"/>
      <w:ind w:left="3997" w:right="3997"/>
      <w:jc w:val="center"/>
    </w:pPr>
    <w:rPr>
      <w:sz w:val="20"/>
    </w:rPr>
  </w:style>
  <w:style w:type="paragraph" w:customStyle="1" w:styleId="toctemp">
    <w:name w:val="toctemp"/>
    <w:basedOn w:val="Normal"/>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style>
  <w:style w:type="paragraph" w:customStyle="1" w:styleId="Partref">
    <w:name w:val="Part_ref"/>
    <w:basedOn w:val="Normal"/>
    <w:next w:val="Normal"/>
    <w:pPr>
      <w:keepNext/>
      <w:keepLines/>
      <w:spacing w:after="280"/>
      <w:jc w:val="center"/>
    </w:pPr>
  </w:style>
  <w:style w:type="paragraph" w:customStyle="1" w:styleId="Parttitle">
    <w:name w:val="Part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style>
  <w:style w:type="paragraph" w:customStyle="1" w:styleId="QuestionNo">
    <w:name w:val="Question_No"/>
    <w:basedOn w:val="RecNo"/>
    <w:next w:val="Normal"/>
  </w:style>
  <w:style w:type="paragraph" w:customStyle="1" w:styleId="Questionref">
    <w:name w:val="Question_ref"/>
    <w:basedOn w:val="Recref"/>
    <w:next w:val="Questiondate"/>
  </w:style>
  <w:style w:type="paragraph" w:customStyle="1" w:styleId="Questiontitle">
    <w:name w:val="Question_title"/>
    <w:basedOn w:val="Normal"/>
    <w:next w:val="Questionref"/>
  </w:style>
  <w:style w:type="paragraph" w:customStyle="1" w:styleId="Reftext">
    <w:name w:val="Ref_text"/>
    <w:basedOn w:val="Normal"/>
    <w:pPr>
      <w:ind w:left="794" w:hanging="794"/>
    </w:pPr>
    <w:rPr>
      <w:sz w:val="22"/>
    </w:rPr>
  </w:style>
  <w:style w:type="paragraph" w:customStyle="1" w:styleId="Reftitle">
    <w:name w:val="Ref_title"/>
    <w:basedOn w:val="Normal"/>
    <w:next w:val="Reftext"/>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style>
  <w:style w:type="paragraph" w:customStyle="1" w:styleId="RepNo">
    <w:name w:val="Rep_No"/>
    <w:basedOn w:val="RecNo"/>
    <w:next w:val="Reptitle"/>
  </w:style>
  <w:style w:type="paragraph" w:customStyle="1" w:styleId="Repref">
    <w:name w:val="Rep_ref"/>
    <w:basedOn w:val="Recref"/>
    <w:next w:val="Repdate"/>
  </w:style>
  <w:style w:type="paragraph" w:customStyle="1" w:styleId="Reptitle">
    <w:name w:val="Rep_title"/>
    <w:basedOn w:val="Rectitle"/>
    <w:next w:val="Repref"/>
  </w:style>
  <w:style w:type="paragraph" w:customStyle="1" w:styleId="Resdate">
    <w:name w:val="Res_date"/>
    <w:basedOn w:val="Recdate"/>
    <w:next w:val="Normalaftertitle"/>
  </w:style>
  <w:style w:type="paragraph" w:customStyle="1" w:styleId="ResNo">
    <w:name w:val="Res_No"/>
    <w:basedOn w:val="RecNo"/>
    <w:next w:val="Restitle"/>
  </w:style>
  <w:style w:type="paragraph" w:customStyle="1" w:styleId="Resref">
    <w:name w:val="Res_ref"/>
    <w:basedOn w:val="Recref"/>
    <w:next w:val="Resdate"/>
  </w:style>
  <w:style w:type="paragraph" w:customStyle="1" w:styleId="Restitle">
    <w:name w:val="Res_title"/>
    <w:basedOn w:val="Normal"/>
    <w:next w:val="Resref"/>
    <w:rsid w:val="00AB0DC8"/>
    <w:pPr>
      <w:spacing w:before="240"/>
      <w:jc w:val="center"/>
    </w:pPr>
    <w:rPr>
      <w:b/>
      <w:sz w:val="28"/>
    </w:rPr>
  </w:style>
  <w:style w:type="paragraph" w:customStyle="1" w:styleId="SectionNo">
    <w:name w:val="Section_No"/>
    <w:basedOn w:val="Normal"/>
    <w:next w:val="Normal"/>
  </w:style>
  <w:style w:type="paragraph" w:customStyle="1" w:styleId="Sectiontitle">
    <w:name w:val="Section_title"/>
    <w:basedOn w:val="Normal"/>
    <w:next w:val="Normalaftertitl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pPr>
      <w:tabs>
        <w:tab w:val="clear" w:pos="794"/>
        <w:tab w:val="clear" w:pos="1191"/>
        <w:tab w:val="clear" w:pos="1588"/>
        <w:tab w:val="clear" w:pos="1985"/>
        <w:tab w:val="right" w:pos="9611"/>
      </w:tabs>
    </w:pPr>
    <w:rPr>
      <w:i/>
    </w:rPr>
  </w:style>
  <w:style w:type="paragraph" w:styleId="TOC1">
    <w:name w:val="toc 1"/>
    <w:basedOn w:val="Normal"/>
    <w:semiHidden/>
    <w:pPr>
      <w:keepLines/>
      <w:tabs>
        <w:tab w:val="clear" w:pos="794"/>
        <w:tab w:val="clear" w:pos="1191"/>
        <w:tab w:val="clear" w:pos="1588"/>
        <w:tab w:val="clear" w:pos="1985"/>
        <w:tab w:val="left" w:pos="567"/>
        <w:tab w:val="left" w:leader="dot" w:pos="8789"/>
        <w:tab w:val="right" w:pos="9611"/>
      </w:tabs>
      <w:spacing w:before="240"/>
      <w:ind w:left="567" w:right="851" w:hanging="567"/>
    </w:pPr>
  </w:style>
  <w:style w:type="paragraph" w:styleId="TOC2">
    <w:name w:val="toc 2"/>
    <w:basedOn w:val="TOC1"/>
    <w:semiHidden/>
    <w:pPr>
      <w:tabs>
        <w:tab w:val="clear" w:pos="567"/>
        <w:tab w:val="left" w:pos="1276"/>
      </w:tabs>
      <w:spacing w:before="160"/>
      <w:ind w:left="1276" w:hanging="709"/>
    </w:pPr>
  </w:style>
  <w:style w:type="paragraph" w:styleId="TOC3">
    <w:name w:val="toc 3"/>
    <w:basedOn w:val="TOC2"/>
    <w:semiHidden/>
    <w:pPr>
      <w:tabs>
        <w:tab w:val="clear" w:pos="1276"/>
        <w:tab w:val="left" w:pos="2155"/>
      </w:tabs>
      <w:ind w:left="2155" w:hanging="879"/>
    </w:pPr>
  </w:style>
  <w:style w:type="paragraph" w:styleId="TOC4">
    <w:name w:val="toc 4"/>
    <w:basedOn w:val="TOC3"/>
    <w:semiHidden/>
    <w:pPr>
      <w:tabs>
        <w:tab w:val="left" w:pos="3261"/>
      </w:tabs>
      <w:spacing w:before="80"/>
      <w:ind w:left="3261" w:hanging="993"/>
    </w:pPr>
  </w:style>
  <w:style w:type="paragraph" w:styleId="TOC5">
    <w:name w:val="toc 5"/>
    <w:basedOn w:val="TOC4"/>
    <w:semiHidden/>
  </w:style>
  <w:style w:type="paragraph" w:styleId="TOC6">
    <w:name w:val="toc 6"/>
    <w:basedOn w:val="TOC4"/>
    <w:semiHidden/>
  </w:style>
  <w:style w:type="paragraph" w:styleId="TOC7">
    <w:name w:val="toc 7"/>
    <w:basedOn w:val="TOC4"/>
    <w:semiHidden/>
  </w:style>
  <w:style w:type="paragraph" w:styleId="TOC8">
    <w:name w:val="toc 8"/>
    <w:basedOn w:val="TOC4"/>
    <w:semiHidden/>
  </w:style>
  <w:style w:type="paragraph" w:customStyle="1" w:styleId="Rectitle">
    <w:name w:val="Rec_title"/>
    <w:basedOn w:val="Normal"/>
    <w:next w:val="Recref"/>
    <w:pPr>
      <w:keepNext/>
      <w:keepLines/>
      <w:spacing w:before="240"/>
      <w:jc w:val="center"/>
    </w:pPr>
    <w:rPr>
      <w:b/>
      <w:sz w:val="28"/>
    </w:rPr>
  </w:style>
  <w:style w:type="paragraph" w:customStyle="1" w:styleId="Annexref">
    <w:name w:val="Annex_ref"/>
    <w:basedOn w:val="Normal"/>
    <w:next w:val="Normalaftertitle"/>
    <w:pPr>
      <w:keepNext/>
      <w:keepLines/>
      <w:spacing w:after="280"/>
      <w:jc w:val="center"/>
    </w:pPr>
  </w:style>
  <w:style w:type="paragraph" w:customStyle="1" w:styleId="Appendixref">
    <w:name w:val="Appendix_ref"/>
    <w:basedOn w:val="Annexref"/>
    <w:next w:val="Normalaftertitle"/>
  </w:style>
  <w:style w:type="paragraph" w:customStyle="1" w:styleId="Figuretitle">
    <w:name w:val="Figure_title"/>
    <w:basedOn w:val="Normal"/>
    <w:next w:val="Figure"/>
    <w:pPr>
      <w:keepNext/>
      <w:spacing w:before="0" w:after="120"/>
      <w:jc w:val="center"/>
    </w:pPr>
    <w:rPr>
      <w:rFonts w:ascii="Times New Roman Bold" w:hAnsi="Times New Roman Bold"/>
      <w:b/>
      <w:sz w:val="18"/>
    </w:rPr>
  </w:style>
  <w:style w:type="paragraph" w:customStyle="1" w:styleId="Tabletitle">
    <w:name w:val="Table_title"/>
    <w:basedOn w:val="Normal"/>
    <w:next w:val="Tablehead"/>
    <w:link w:val="TabletitleChar"/>
    <w:pPr>
      <w:keepNext/>
      <w:spacing w:before="0" w:after="120"/>
      <w:jc w:val="center"/>
    </w:pPr>
    <w:rPr>
      <w:b/>
    </w:rPr>
  </w:style>
  <w:style w:type="paragraph" w:customStyle="1" w:styleId="Summary">
    <w:name w:val="Summary"/>
    <w:basedOn w:val="Normal"/>
    <w:next w:val="Normalaftertitle"/>
    <w:pPr>
      <w:spacing w:after="480"/>
    </w:pPr>
    <w:rPr>
      <w:sz w:val="22"/>
      <w:lang w:val="es-ES_tradnl"/>
    </w:rPr>
  </w:style>
  <w:style w:type="table" w:styleId="TableGrid">
    <w:name w:val="Table Grid"/>
    <w:basedOn w:val="TableNormal"/>
    <w:rsid w:val="00801C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
    <w:name w:val="Figure"/>
    <w:basedOn w:val="FigureNo"/>
    <w:next w:val="Normal"/>
    <w:rsid w:val="00A6617B"/>
    <w:pPr>
      <w:keepNext w:val="0"/>
      <w:spacing w:before="0" w:after="240"/>
    </w:pPr>
  </w:style>
  <w:style w:type="character" w:styleId="Hyperlink">
    <w:name w:val="Hyperlink"/>
    <w:rsid w:val="00801CF4"/>
    <w:rPr>
      <w:color w:val="0000FF"/>
      <w:u w:val="single"/>
    </w:rPr>
  </w:style>
  <w:style w:type="character" w:styleId="CommentReference">
    <w:name w:val="annotation reference"/>
    <w:uiPriority w:val="99"/>
    <w:rsid w:val="008C4225"/>
    <w:rPr>
      <w:sz w:val="16"/>
      <w:szCs w:val="16"/>
    </w:rPr>
  </w:style>
  <w:style w:type="paragraph" w:styleId="CommentText">
    <w:name w:val="annotation text"/>
    <w:basedOn w:val="Normal"/>
    <w:link w:val="CommentTextChar"/>
    <w:uiPriority w:val="99"/>
    <w:rsid w:val="008C4225"/>
    <w:rPr>
      <w:sz w:val="20"/>
    </w:rPr>
  </w:style>
  <w:style w:type="paragraph" w:styleId="CommentSubject">
    <w:name w:val="annotation subject"/>
    <w:basedOn w:val="CommentText"/>
    <w:next w:val="CommentText"/>
    <w:semiHidden/>
    <w:rsid w:val="008C4225"/>
    <w:rPr>
      <w:b/>
      <w:bCs/>
    </w:rPr>
  </w:style>
  <w:style w:type="paragraph" w:styleId="BalloonText">
    <w:name w:val="Balloon Text"/>
    <w:basedOn w:val="Normal"/>
    <w:semiHidden/>
    <w:rsid w:val="008C4225"/>
    <w:rPr>
      <w:rFonts w:ascii="Tahoma" w:hAnsi="Tahoma" w:cs="Tahoma"/>
      <w:sz w:val="16"/>
      <w:szCs w:val="16"/>
    </w:rPr>
  </w:style>
  <w:style w:type="paragraph" w:styleId="Revision">
    <w:name w:val="Revision"/>
    <w:hidden/>
    <w:uiPriority w:val="99"/>
    <w:semiHidden/>
    <w:rsid w:val="007D6500"/>
    <w:rPr>
      <w:sz w:val="24"/>
      <w:lang w:val="en-GB"/>
    </w:rPr>
  </w:style>
  <w:style w:type="paragraph" w:styleId="ListParagraph">
    <w:name w:val="List Paragraph"/>
    <w:basedOn w:val="Normal"/>
    <w:uiPriority w:val="34"/>
    <w:qFormat/>
    <w:rsid w:val="00B80E89"/>
    <w:pPr>
      <w:ind w:left="720"/>
      <w:contextualSpacing/>
      <w:jc w:val="left"/>
    </w:pPr>
  </w:style>
  <w:style w:type="paragraph" w:styleId="EndnoteText">
    <w:name w:val="endnote text"/>
    <w:basedOn w:val="Normal"/>
    <w:link w:val="EndnoteTextChar"/>
    <w:rsid w:val="00336ED3"/>
    <w:rPr>
      <w:sz w:val="20"/>
    </w:rPr>
  </w:style>
  <w:style w:type="character" w:customStyle="1" w:styleId="EndnoteTextChar">
    <w:name w:val="Endnote Text Char"/>
    <w:basedOn w:val="DefaultParagraphFont"/>
    <w:link w:val="EndnoteText"/>
    <w:rsid w:val="00336ED3"/>
    <w:rPr>
      <w:lang w:val="en-GB"/>
    </w:rPr>
  </w:style>
  <w:style w:type="character" w:styleId="EndnoteReference">
    <w:name w:val="endnote reference"/>
    <w:basedOn w:val="DefaultParagraphFont"/>
    <w:rsid w:val="00336ED3"/>
    <w:rPr>
      <w:vertAlign w:val="superscript"/>
    </w:rPr>
  </w:style>
  <w:style w:type="paragraph" w:styleId="NormalWeb">
    <w:name w:val="Normal (Web)"/>
    <w:basedOn w:val="Normal"/>
    <w:uiPriority w:val="99"/>
    <w:unhideWhenUsed/>
    <w:rsid w:val="003A1FF3"/>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szCs w:val="24"/>
    </w:rPr>
  </w:style>
  <w:style w:type="character" w:customStyle="1" w:styleId="cf01">
    <w:name w:val="cf01"/>
    <w:basedOn w:val="DefaultParagraphFont"/>
    <w:rsid w:val="003A1FF3"/>
    <w:rPr>
      <w:rFonts w:ascii="Segoe UI" w:hAnsi="Segoe UI" w:cs="Segoe UI" w:hint="default"/>
      <w:color w:val="BDC1C6"/>
      <w:sz w:val="18"/>
      <w:szCs w:val="18"/>
    </w:rPr>
  </w:style>
  <w:style w:type="character" w:customStyle="1" w:styleId="cf11">
    <w:name w:val="cf11"/>
    <w:basedOn w:val="DefaultParagraphFont"/>
    <w:rsid w:val="003A1FF3"/>
    <w:rPr>
      <w:rFonts w:ascii="Segoe UI" w:hAnsi="Segoe UI" w:cs="Segoe UI" w:hint="default"/>
      <w:b/>
      <w:bCs/>
      <w:color w:val="BDC1C6"/>
      <w:sz w:val="18"/>
      <w:szCs w:val="18"/>
    </w:rPr>
  </w:style>
  <w:style w:type="character" w:customStyle="1" w:styleId="cf21">
    <w:name w:val="cf21"/>
    <w:basedOn w:val="DefaultParagraphFont"/>
    <w:rsid w:val="003A1FF3"/>
    <w:rPr>
      <w:rFonts w:ascii="Segoe UI" w:hAnsi="Segoe UI" w:cs="Segoe UI" w:hint="default"/>
      <w:sz w:val="18"/>
      <w:szCs w:val="18"/>
    </w:rPr>
  </w:style>
  <w:style w:type="paragraph" w:customStyle="1" w:styleId="pf0">
    <w:name w:val="pf0"/>
    <w:basedOn w:val="Normal"/>
    <w:rsid w:val="001E781C"/>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szCs w:val="24"/>
    </w:rPr>
  </w:style>
  <w:style w:type="character" w:styleId="Strong">
    <w:name w:val="Strong"/>
    <w:basedOn w:val="DefaultParagraphFont"/>
    <w:uiPriority w:val="22"/>
    <w:qFormat/>
    <w:rsid w:val="00D15D96"/>
    <w:rPr>
      <w:b/>
      <w:bCs/>
    </w:rPr>
  </w:style>
  <w:style w:type="character" w:customStyle="1" w:styleId="HeaderChar">
    <w:name w:val="Header Char"/>
    <w:basedOn w:val="DefaultParagraphFont"/>
    <w:link w:val="Header"/>
    <w:uiPriority w:val="99"/>
    <w:rsid w:val="007F38F3"/>
    <w:rPr>
      <w:sz w:val="24"/>
      <w:lang w:val="fr-FR"/>
    </w:rPr>
  </w:style>
  <w:style w:type="character" w:customStyle="1" w:styleId="FootnoteTextChar">
    <w:name w:val="Footnote Text Char"/>
    <w:basedOn w:val="DefaultParagraphFont"/>
    <w:link w:val="FootnoteText"/>
    <w:uiPriority w:val="99"/>
    <w:semiHidden/>
    <w:rsid w:val="00170BF5"/>
    <w:rPr>
      <w:sz w:val="22"/>
    </w:rPr>
  </w:style>
  <w:style w:type="paragraph" w:styleId="Caption">
    <w:name w:val="caption"/>
    <w:basedOn w:val="Normal"/>
    <w:next w:val="Normal"/>
    <w:uiPriority w:val="35"/>
    <w:unhideWhenUsed/>
    <w:qFormat/>
    <w:rsid w:val="00170BF5"/>
    <w:pPr>
      <w:tabs>
        <w:tab w:val="clear" w:pos="794"/>
        <w:tab w:val="clear" w:pos="1191"/>
        <w:tab w:val="clear" w:pos="1588"/>
        <w:tab w:val="clear" w:pos="1985"/>
      </w:tabs>
      <w:overflowPunct/>
      <w:autoSpaceDE/>
      <w:autoSpaceDN/>
      <w:adjustRightInd/>
      <w:spacing w:before="0" w:after="200"/>
      <w:textAlignment w:val="auto"/>
    </w:pPr>
    <w:rPr>
      <w:i/>
      <w:iCs/>
      <w:color w:val="44546A" w:themeColor="text2"/>
      <w:sz w:val="18"/>
      <w:szCs w:val="18"/>
    </w:rPr>
  </w:style>
  <w:style w:type="character" w:customStyle="1" w:styleId="CommentTextChar">
    <w:name w:val="Comment Text Char"/>
    <w:basedOn w:val="DefaultParagraphFont"/>
    <w:link w:val="CommentText"/>
    <w:uiPriority w:val="99"/>
    <w:rsid w:val="00170BF5"/>
  </w:style>
  <w:style w:type="paragraph" w:customStyle="1" w:styleId="Annextitle">
    <w:name w:val="Annex_title"/>
    <w:basedOn w:val="Normal"/>
    <w:next w:val="Normal"/>
    <w:rsid w:val="00170BF5"/>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lang w:val="en-GB"/>
    </w:rPr>
  </w:style>
  <w:style w:type="character" w:customStyle="1" w:styleId="TabletitleChar">
    <w:name w:val="Table_title Char"/>
    <w:link w:val="Tabletitle"/>
    <w:locked/>
    <w:rsid w:val="00170BF5"/>
    <w:rPr>
      <w:b/>
      <w:sz w:val="24"/>
    </w:rPr>
  </w:style>
  <w:style w:type="character" w:customStyle="1" w:styleId="FooterChar">
    <w:name w:val="Footer Char"/>
    <w:basedOn w:val="DefaultParagraphFont"/>
    <w:link w:val="Footer"/>
    <w:uiPriority w:val="99"/>
    <w:rsid w:val="00127792"/>
    <w:rPr>
      <w:noProof/>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4508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umie.n.wingo.civ@us.navy.mi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rmelo.rivera@ACES-INC.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taylor.king@ACES-INC.COM" TargetMode="External"/><Relationship Id="rId4" Type="http://schemas.openxmlformats.org/officeDocument/2006/relationships/settings" Target="settings.xml"/><Relationship Id="rId9" Type="http://schemas.openxmlformats.org/officeDocument/2006/relationships/hyperlink" Target="mailto:robert.leck@aces-inc.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5A6F84-A3AB-408E-B428-578F73256755}">
  <ds:schemaRefs>
    <ds:schemaRef ds:uri="http://schemas.openxmlformats.org/officeDocument/2006/bibliography"/>
  </ds:schemaRefs>
</ds:datastoreItem>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Normal.dotm</Template>
  <TotalTime>12</TotalTime>
  <Pages>9</Pages>
  <Words>2173</Words>
  <Characters>12391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14535</CharactersWithSpaces>
  <SharedDoc>false</SharedDoc>
  <HLinks>
    <vt:vector size="54" baseType="variant">
      <vt:variant>
        <vt:i4>5898313</vt:i4>
      </vt:variant>
      <vt:variant>
        <vt:i4>27</vt:i4>
      </vt:variant>
      <vt:variant>
        <vt:i4>0</vt:i4>
      </vt:variant>
      <vt:variant>
        <vt:i4>5</vt:i4>
      </vt:variant>
      <vt:variant>
        <vt:lpwstr>http://pda.etsi.org/pda/queryform.asp</vt:lpwstr>
      </vt:variant>
      <vt:variant>
        <vt:lpwstr/>
      </vt:variant>
      <vt:variant>
        <vt:i4>1245274</vt:i4>
      </vt:variant>
      <vt:variant>
        <vt:i4>21</vt:i4>
      </vt:variant>
      <vt:variant>
        <vt:i4>0</vt:i4>
      </vt:variant>
      <vt:variant>
        <vt:i4>5</vt:i4>
      </vt:variant>
      <vt:variant>
        <vt:lpwstr>https://www.itu.int/pub/R-REP-BS.458</vt:lpwstr>
      </vt:variant>
      <vt:variant>
        <vt:lpwstr/>
      </vt:variant>
      <vt:variant>
        <vt:i4>8257651</vt:i4>
      </vt:variant>
      <vt:variant>
        <vt:i4>18</vt:i4>
      </vt:variant>
      <vt:variant>
        <vt:i4>0</vt:i4>
      </vt:variant>
      <vt:variant>
        <vt:i4>5</vt:i4>
      </vt:variant>
      <vt:variant>
        <vt:lpwstr>https://www.itu.int/rec/R-REC-SM.329/en</vt:lpwstr>
      </vt:variant>
      <vt:variant>
        <vt:lpwstr/>
      </vt:variant>
      <vt:variant>
        <vt:i4>8323187</vt:i4>
      </vt:variant>
      <vt:variant>
        <vt:i4>15</vt:i4>
      </vt:variant>
      <vt:variant>
        <vt:i4>0</vt:i4>
      </vt:variant>
      <vt:variant>
        <vt:i4>5</vt:i4>
      </vt:variant>
      <vt:variant>
        <vt:lpwstr>https://www.itu.int/rec/R-REC-SM.328/en</vt:lpwstr>
      </vt:variant>
      <vt:variant>
        <vt:lpwstr/>
      </vt:variant>
      <vt:variant>
        <vt:i4>4587621</vt:i4>
      </vt:variant>
      <vt:variant>
        <vt:i4>12</vt:i4>
      </vt:variant>
      <vt:variant>
        <vt:i4>0</vt:i4>
      </vt:variant>
      <vt:variant>
        <vt:i4>5</vt:i4>
      </vt:variant>
      <vt:variant>
        <vt:lpwstr>mailto:William.Batts@L3Harris.com</vt:lpwstr>
      </vt:variant>
      <vt:variant>
        <vt:lpwstr/>
      </vt:variant>
      <vt:variant>
        <vt:i4>2490377</vt:i4>
      </vt:variant>
      <vt:variant>
        <vt:i4>9</vt:i4>
      </vt:variant>
      <vt:variant>
        <vt:i4>0</vt:i4>
      </vt:variant>
      <vt:variant>
        <vt:i4>5</vt:i4>
      </vt:variant>
      <vt:variant>
        <vt:lpwstr>mailto:taylor.king@ACES-INC.COM</vt:lpwstr>
      </vt:variant>
      <vt:variant>
        <vt:lpwstr/>
      </vt:variant>
      <vt:variant>
        <vt:i4>2490370</vt:i4>
      </vt:variant>
      <vt:variant>
        <vt:i4>6</vt:i4>
      </vt:variant>
      <vt:variant>
        <vt:i4>0</vt:i4>
      </vt:variant>
      <vt:variant>
        <vt:i4>5</vt:i4>
      </vt:variant>
      <vt:variant>
        <vt:lpwstr>mailto:robert.leck@aces-inc.com</vt:lpwstr>
      </vt:variant>
      <vt:variant>
        <vt:lpwstr/>
      </vt:variant>
      <vt:variant>
        <vt:i4>5701731</vt:i4>
      </vt:variant>
      <vt:variant>
        <vt:i4>3</vt:i4>
      </vt:variant>
      <vt:variant>
        <vt:i4>0</vt:i4>
      </vt:variant>
      <vt:variant>
        <vt:i4>5</vt:i4>
      </vt:variant>
      <vt:variant>
        <vt:lpwstr>mailto:jerome.j.foreman.civ@us.navy.mil</vt:lpwstr>
      </vt:variant>
      <vt:variant>
        <vt:lpwstr/>
      </vt:variant>
      <vt:variant>
        <vt:i4>4391027</vt:i4>
      </vt:variant>
      <vt:variant>
        <vt:i4>0</vt:i4>
      </vt:variant>
      <vt:variant>
        <vt:i4>0</vt:i4>
      </vt:variant>
      <vt:variant>
        <vt:i4>5</vt:i4>
      </vt:variant>
      <vt:variant>
        <vt:lpwstr>mailto:fumie.n.wingo.civ@us.navy.mil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 Leck</dc:creator>
  <cp:keywords/>
  <dc:description/>
  <cp:lastModifiedBy>Carmelo</cp:lastModifiedBy>
  <cp:revision>3</cp:revision>
  <dcterms:created xsi:type="dcterms:W3CDTF">2024-10-08T19:48:00Z</dcterms:created>
  <dcterms:modified xsi:type="dcterms:W3CDTF">2024-10-08T19:49:00Z</dcterms:modified>
  <cp:category/>
</cp:coreProperties>
</file>