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F76DCE" w:rsidRPr="00F76DCE" w14:paraId="77D02234" w14:textId="77777777" w:rsidTr="00705A30">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4E8AE224" w14:textId="77777777" w:rsidR="00F76DCE" w:rsidRPr="00F76DCE" w:rsidRDefault="00F76DCE" w:rsidP="00F76DCE">
            <w:pPr>
              <w:tabs>
                <w:tab w:val="clear" w:pos="1134"/>
                <w:tab w:val="clear" w:pos="1871"/>
                <w:tab w:val="clear" w:pos="2268"/>
                <w:tab w:val="left" w:pos="794"/>
                <w:tab w:val="left" w:pos="1191"/>
                <w:tab w:val="left" w:pos="1588"/>
                <w:tab w:val="left" w:pos="1985"/>
                <w:tab w:val="center" w:pos="4680"/>
              </w:tabs>
              <w:suppressAutoHyphens/>
              <w:spacing w:before="0"/>
              <w:jc w:val="center"/>
              <w:rPr>
                <w:rFonts w:ascii="Arial" w:hAnsi="Arial" w:cs="Arial"/>
                <w:b/>
                <w:spacing w:val="-3"/>
                <w:sz w:val="22"/>
                <w:szCs w:val="22"/>
              </w:rPr>
            </w:pPr>
            <w:r w:rsidRPr="00F76DCE">
              <w:rPr>
                <w:rFonts w:ascii="Arial" w:hAnsi="Arial" w:cs="Arial"/>
                <w:b/>
                <w:spacing w:val="-3"/>
                <w:sz w:val="22"/>
                <w:szCs w:val="22"/>
              </w:rPr>
              <w:t>U.S. Radiocommunications Sector</w:t>
            </w:r>
          </w:p>
          <w:p w14:paraId="4112583E" w14:textId="77777777" w:rsidR="00F76DCE" w:rsidRPr="00F76DCE" w:rsidRDefault="00F76DCE" w:rsidP="00F76DCE">
            <w:pPr>
              <w:keepNext/>
              <w:keepLines/>
              <w:tabs>
                <w:tab w:val="clear" w:pos="1134"/>
                <w:tab w:val="clear" w:pos="1871"/>
                <w:tab w:val="clear" w:pos="2268"/>
                <w:tab w:val="left" w:pos="794"/>
                <w:tab w:val="left" w:pos="1191"/>
                <w:tab w:val="left" w:pos="1588"/>
                <w:tab w:val="left" w:pos="1985"/>
              </w:tabs>
              <w:spacing w:before="0" w:after="120"/>
              <w:jc w:val="center"/>
              <w:rPr>
                <w:rFonts w:ascii="Arial" w:hAnsi="Arial" w:cs="Arial"/>
                <w:b/>
                <w:spacing w:val="-3"/>
                <w:sz w:val="22"/>
                <w:szCs w:val="22"/>
              </w:rPr>
            </w:pPr>
            <w:r w:rsidRPr="00F76DCE">
              <w:rPr>
                <w:rFonts w:ascii="Arial" w:hAnsi="Arial" w:cs="Arial"/>
                <w:b/>
                <w:spacing w:val="-3"/>
                <w:sz w:val="22"/>
                <w:szCs w:val="22"/>
              </w:rPr>
              <w:t>Fact Sheet</w:t>
            </w:r>
          </w:p>
        </w:tc>
      </w:tr>
      <w:tr w:rsidR="00F76DCE" w:rsidRPr="00F76DCE" w14:paraId="014DE13D" w14:textId="77777777" w:rsidTr="00705A30">
        <w:trPr>
          <w:jc w:val="center"/>
        </w:trPr>
        <w:tc>
          <w:tcPr>
            <w:tcW w:w="4370" w:type="dxa"/>
            <w:tcBorders>
              <w:top w:val="single" w:sz="6" w:space="0" w:color="auto"/>
              <w:left w:val="double" w:sz="6" w:space="0" w:color="auto"/>
            </w:tcBorders>
          </w:tcPr>
          <w:p w14:paraId="06BD2360" w14:textId="77777777" w:rsidR="00F76DCE" w:rsidRPr="00F76DCE" w:rsidRDefault="00F76DCE" w:rsidP="00F76DCE">
            <w:pPr>
              <w:spacing w:after="120"/>
              <w:ind w:left="900" w:right="144" w:hanging="756"/>
              <w:rPr>
                <w:rFonts w:ascii="Arial" w:hAnsi="Arial"/>
              </w:rPr>
            </w:pPr>
            <w:r w:rsidRPr="00F76DCE">
              <w:rPr>
                <w:rFonts w:ascii="Arial" w:hAnsi="Arial"/>
                <w:b/>
              </w:rPr>
              <w:t>Working Party:</w:t>
            </w:r>
            <w:r w:rsidRPr="00F76DCE">
              <w:rPr>
                <w:rFonts w:ascii="Arial" w:hAnsi="Arial"/>
              </w:rPr>
              <w:t xml:space="preserve">  ITU-R WP 5B</w:t>
            </w:r>
          </w:p>
        </w:tc>
        <w:tc>
          <w:tcPr>
            <w:tcW w:w="5008" w:type="dxa"/>
            <w:gridSpan w:val="2"/>
            <w:tcBorders>
              <w:top w:val="single" w:sz="6" w:space="0" w:color="auto"/>
              <w:right w:val="double" w:sz="6" w:space="0" w:color="auto"/>
            </w:tcBorders>
          </w:tcPr>
          <w:p w14:paraId="2102BE5E" w14:textId="62BCB5C6" w:rsidR="00F76DCE" w:rsidRPr="00F76DCE" w:rsidRDefault="00F76DCE" w:rsidP="00F76DCE">
            <w:pPr>
              <w:spacing w:after="120"/>
              <w:ind w:left="144" w:right="144"/>
              <w:rPr>
                <w:rFonts w:ascii="Arial" w:hAnsi="Arial"/>
              </w:rPr>
            </w:pPr>
            <w:r w:rsidRPr="00F76DCE">
              <w:rPr>
                <w:rFonts w:ascii="Arial" w:hAnsi="Arial"/>
                <w:b/>
              </w:rPr>
              <w:t>Document No:</w:t>
            </w:r>
            <w:r w:rsidRPr="00F76DCE">
              <w:rPr>
                <w:rFonts w:ascii="Arial" w:hAnsi="Arial"/>
              </w:rPr>
              <w:t xml:space="preserve">  USWP5B25-</w:t>
            </w:r>
            <w:r>
              <w:rPr>
                <w:rFonts w:ascii="Arial" w:hAnsi="Arial"/>
              </w:rPr>
              <w:t>2</w:t>
            </w:r>
            <w:r w:rsidR="00527774">
              <w:rPr>
                <w:rFonts w:ascii="Arial" w:hAnsi="Arial"/>
              </w:rPr>
              <w:t>3</w:t>
            </w:r>
            <w:r>
              <w:rPr>
                <w:rFonts w:ascii="Arial" w:hAnsi="Arial"/>
              </w:rPr>
              <w:t>R</w:t>
            </w:r>
            <w:r w:rsidR="003B4EC7">
              <w:rPr>
                <w:rFonts w:ascii="Arial" w:hAnsi="Arial"/>
              </w:rPr>
              <w:t>2</w:t>
            </w:r>
          </w:p>
        </w:tc>
      </w:tr>
      <w:tr w:rsidR="00F76DCE" w:rsidRPr="00F76DCE" w14:paraId="4ED4F4E0" w14:textId="77777777" w:rsidTr="00705A30">
        <w:trPr>
          <w:jc w:val="center"/>
        </w:trPr>
        <w:tc>
          <w:tcPr>
            <w:tcW w:w="4370" w:type="dxa"/>
            <w:tcBorders>
              <w:left w:val="double" w:sz="6" w:space="0" w:color="auto"/>
            </w:tcBorders>
          </w:tcPr>
          <w:p w14:paraId="23C68068" w14:textId="77777777" w:rsidR="00F76DCE" w:rsidRPr="00F76DCE" w:rsidRDefault="00F76DCE" w:rsidP="00F76DCE">
            <w:pPr>
              <w:spacing w:before="0"/>
              <w:ind w:left="144" w:right="144"/>
              <w:rPr>
                <w:rFonts w:ascii="Arial" w:hAnsi="Arial"/>
              </w:rPr>
            </w:pPr>
            <w:r w:rsidRPr="00F76DCE">
              <w:rPr>
                <w:rFonts w:ascii="Arial" w:hAnsi="Arial"/>
                <w:b/>
              </w:rPr>
              <w:t>Ref:</w:t>
            </w:r>
            <w:r w:rsidRPr="00F76DCE">
              <w:rPr>
                <w:rFonts w:ascii="Arial" w:hAnsi="Arial"/>
              </w:rPr>
              <w:t xml:space="preserve">  WRC-23 AI 1.6</w:t>
            </w:r>
          </w:p>
        </w:tc>
        <w:tc>
          <w:tcPr>
            <w:tcW w:w="5008" w:type="dxa"/>
            <w:gridSpan w:val="2"/>
            <w:tcBorders>
              <w:right w:val="double" w:sz="6" w:space="0" w:color="auto"/>
            </w:tcBorders>
          </w:tcPr>
          <w:p w14:paraId="1138E5CF" w14:textId="2FB4FC3E" w:rsidR="00F76DCE" w:rsidRPr="00F76DCE" w:rsidRDefault="00F76DCE" w:rsidP="00F76DCE">
            <w:pPr>
              <w:tabs>
                <w:tab w:val="left" w:pos="162"/>
              </w:tabs>
              <w:spacing w:before="0"/>
              <w:ind w:left="612" w:right="144" w:hanging="468"/>
              <w:rPr>
                <w:rFonts w:ascii="Arial" w:hAnsi="Arial"/>
              </w:rPr>
            </w:pPr>
            <w:r w:rsidRPr="00F76DCE">
              <w:rPr>
                <w:rFonts w:ascii="Arial" w:hAnsi="Arial"/>
                <w:b/>
              </w:rPr>
              <w:t>Date:</w:t>
            </w:r>
            <w:r w:rsidRPr="00F76DCE">
              <w:rPr>
                <w:rFonts w:ascii="Arial" w:hAnsi="Arial"/>
              </w:rPr>
              <w:t xml:space="preserve">  </w:t>
            </w:r>
            <w:r w:rsidR="003B4EC7">
              <w:rPr>
                <w:rFonts w:ascii="Arial" w:hAnsi="Arial"/>
              </w:rPr>
              <w:t>October 4</w:t>
            </w:r>
            <w:r w:rsidRPr="00F76DCE">
              <w:rPr>
                <w:rFonts w:ascii="Arial" w:hAnsi="Arial"/>
              </w:rPr>
              <w:t>, 2020</w:t>
            </w:r>
          </w:p>
        </w:tc>
      </w:tr>
      <w:tr w:rsidR="00F76DCE" w:rsidRPr="00F76DCE" w14:paraId="0AB69553" w14:textId="77777777" w:rsidTr="00705A30">
        <w:trPr>
          <w:jc w:val="center"/>
        </w:trPr>
        <w:tc>
          <w:tcPr>
            <w:tcW w:w="9378" w:type="dxa"/>
            <w:gridSpan w:val="3"/>
            <w:tcBorders>
              <w:left w:val="double" w:sz="6" w:space="0" w:color="auto"/>
              <w:right w:val="double" w:sz="6" w:space="0" w:color="auto"/>
            </w:tcBorders>
          </w:tcPr>
          <w:p w14:paraId="5AC3202F" w14:textId="77777777" w:rsidR="00F76DCE" w:rsidRPr="00F76DCE" w:rsidRDefault="00F76DCE" w:rsidP="00F76DCE">
            <w:pPr>
              <w:tabs>
                <w:tab w:val="clear" w:pos="1134"/>
                <w:tab w:val="clear" w:pos="1871"/>
                <w:tab w:val="clear" w:pos="2268"/>
                <w:tab w:val="left" w:pos="9944"/>
              </w:tabs>
              <w:ind w:left="187"/>
              <w:rPr>
                <w:rFonts w:eastAsia="Batang"/>
                <w:lang w:val="en-US"/>
              </w:rPr>
            </w:pPr>
            <w:r w:rsidRPr="00F76DCE">
              <w:rPr>
                <w:rFonts w:ascii="Arial" w:eastAsia="Batang" w:hAnsi="Arial" w:cs="Arial"/>
                <w:b/>
                <w:bCs/>
                <w:lang w:val="en-US"/>
              </w:rPr>
              <w:t>Document Title:</w:t>
            </w:r>
            <w:r w:rsidRPr="00F76DCE">
              <w:rPr>
                <w:rFonts w:ascii="Arial" w:eastAsia="Batang" w:hAnsi="Arial" w:cs="Arial"/>
                <w:bCs/>
                <w:lang w:val="en-US"/>
              </w:rPr>
              <w:t xml:space="preserve">  WD-PDN Report ITU-R M.[SUBORBITAL STUDIES], “</w:t>
            </w:r>
            <w:bookmarkStart w:id="0" w:name="_Hlk30064260"/>
            <w:r w:rsidRPr="00F76DCE">
              <w:rPr>
                <w:rFonts w:ascii="Arial" w:eastAsia="Batang" w:hAnsi="Arial" w:cs="Arial"/>
                <w:bCs/>
                <w:lang w:val="en-US"/>
              </w:rPr>
              <w:t xml:space="preserve">Regulatory, operational, and technical studies of radiocommunications for </w:t>
            </w:r>
            <w:bookmarkEnd w:id="0"/>
            <w:r w:rsidRPr="00F76DCE">
              <w:rPr>
                <w:rFonts w:ascii="Arial" w:eastAsia="Batang" w:hAnsi="Arial" w:cs="Arial"/>
                <w:bCs/>
                <w:lang w:val="en-US"/>
              </w:rPr>
              <w:t>suborbital vehicles.”</w:t>
            </w:r>
          </w:p>
        </w:tc>
      </w:tr>
      <w:tr w:rsidR="00F76DCE" w:rsidRPr="00F76DCE" w14:paraId="57DF4332" w14:textId="77777777" w:rsidTr="00705A30">
        <w:trPr>
          <w:jc w:val="center"/>
        </w:trPr>
        <w:tc>
          <w:tcPr>
            <w:tcW w:w="4428" w:type="dxa"/>
            <w:gridSpan w:val="2"/>
            <w:tcBorders>
              <w:left w:val="double" w:sz="6" w:space="0" w:color="auto"/>
            </w:tcBorders>
          </w:tcPr>
          <w:p w14:paraId="198B5A5C" w14:textId="77777777" w:rsidR="00F76DCE" w:rsidRPr="00F76DCE" w:rsidRDefault="00F76DCE" w:rsidP="00F76DCE">
            <w:pPr>
              <w:ind w:left="144" w:right="144"/>
              <w:rPr>
                <w:rFonts w:ascii="Arial" w:hAnsi="Arial"/>
                <w:b/>
              </w:rPr>
            </w:pPr>
            <w:r w:rsidRPr="00F76DCE">
              <w:rPr>
                <w:rFonts w:ascii="Arial" w:hAnsi="Arial"/>
                <w:b/>
              </w:rPr>
              <w:t>Author(s)/Contributors(s):</w:t>
            </w:r>
          </w:p>
          <w:p w14:paraId="121640A9" w14:textId="77777777" w:rsidR="00F76DCE" w:rsidRPr="00F76DCE" w:rsidRDefault="00F76DCE" w:rsidP="00F76DCE">
            <w:pPr>
              <w:spacing w:before="0"/>
              <w:ind w:left="144" w:right="144"/>
              <w:rPr>
                <w:rFonts w:ascii="Arial" w:hAnsi="Arial"/>
                <w:bCs/>
                <w:iCs/>
              </w:rPr>
            </w:pPr>
            <w:r w:rsidRPr="00F76DCE">
              <w:rPr>
                <w:rFonts w:ascii="Arial" w:hAnsi="Arial"/>
                <w:bCs/>
                <w:iCs/>
              </w:rPr>
              <w:t>Chris Tourigny</w:t>
            </w:r>
          </w:p>
          <w:p w14:paraId="7ABB4093" w14:textId="77777777" w:rsidR="00F76DCE" w:rsidRPr="00F76DCE" w:rsidRDefault="00F76DCE" w:rsidP="00F76DCE">
            <w:pPr>
              <w:spacing w:before="0"/>
              <w:ind w:left="144" w:right="144"/>
              <w:rPr>
                <w:rFonts w:ascii="Arial" w:hAnsi="Arial"/>
                <w:bCs/>
                <w:iCs/>
              </w:rPr>
            </w:pPr>
            <w:r w:rsidRPr="00F76DCE">
              <w:rPr>
                <w:rFonts w:ascii="Arial" w:hAnsi="Arial"/>
                <w:bCs/>
                <w:iCs/>
              </w:rPr>
              <w:t>FAA Spectrum Engineering Services</w:t>
            </w:r>
          </w:p>
          <w:p w14:paraId="7CA9358B" w14:textId="77777777" w:rsidR="00F76DCE" w:rsidRPr="00F76DCE" w:rsidRDefault="00F76DCE" w:rsidP="00F76DCE">
            <w:pPr>
              <w:spacing w:before="0"/>
              <w:ind w:right="144"/>
              <w:rPr>
                <w:rFonts w:ascii="Arial" w:hAnsi="Arial"/>
                <w:bCs/>
                <w:iCs/>
              </w:rPr>
            </w:pPr>
          </w:p>
          <w:p w14:paraId="0278164D" w14:textId="77777777" w:rsidR="00F76DCE" w:rsidRPr="00F76DCE" w:rsidRDefault="00F76DCE" w:rsidP="00F76DCE">
            <w:pPr>
              <w:spacing w:before="0"/>
              <w:ind w:left="144" w:right="144"/>
              <w:rPr>
                <w:rFonts w:ascii="Arial" w:hAnsi="Arial"/>
                <w:bCs/>
                <w:iCs/>
              </w:rPr>
            </w:pPr>
            <w:r w:rsidRPr="00F76DCE">
              <w:rPr>
                <w:rFonts w:ascii="Arial" w:hAnsi="Arial"/>
                <w:bCs/>
                <w:iCs/>
              </w:rPr>
              <w:t>Michael Tran</w:t>
            </w:r>
          </w:p>
          <w:p w14:paraId="53FC44BD" w14:textId="77777777" w:rsidR="00F76DCE" w:rsidRPr="00F76DCE" w:rsidRDefault="00F76DCE" w:rsidP="00F76DCE">
            <w:pPr>
              <w:spacing w:before="0"/>
              <w:ind w:left="144" w:right="144"/>
              <w:rPr>
                <w:rFonts w:ascii="Arial" w:hAnsi="Arial"/>
                <w:bCs/>
                <w:iCs/>
              </w:rPr>
            </w:pPr>
            <w:r w:rsidRPr="00F76DCE">
              <w:rPr>
                <w:rFonts w:ascii="Arial" w:hAnsi="Arial"/>
                <w:bCs/>
                <w:iCs/>
              </w:rPr>
              <w:t>MITRE</w:t>
            </w:r>
          </w:p>
          <w:p w14:paraId="0FE5EC6B" w14:textId="77777777" w:rsidR="00F76DCE" w:rsidRPr="00F76DCE" w:rsidRDefault="00F76DCE" w:rsidP="00F76DCE">
            <w:pPr>
              <w:spacing w:before="0"/>
              <w:ind w:right="144"/>
              <w:rPr>
                <w:rFonts w:ascii="Arial" w:hAnsi="Arial"/>
                <w:bCs/>
                <w:iCs/>
                <w:lang w:val="it-IT"/>
              </w:rPr>
            </w:pPr>
          </w:p>
          <w:p w14:paraId="02AB829E" w14:textId="77777777" w:rsidR="00F76DCE" w:rsidRPr="00F76DCE" w:rsidRDefault="00F76DCE" w:rsidP="00F76DCE">
            <w:pPr>
              <w:spacing w:before="0"/>
              <w:ind w:left="144" w:right="144"/>
              <w:rPr>
                <w:rFonts w:ascii="Arial" w:hAnsi="Arial"/>
                <w:bCs/>
                <w:iCs/>
              </w:rPr>
            </w:pPr>
            <w:r w:rsidRPr="00F76DCE">
              <w:rPr>
                <w:rFonts w:ascii="Arial" w:hAnsi="Arial"/>
                <w:bCs/>
                <w:iCs/>
              </w:rPr>
              <w:t>Nader Damavandi</w:t>
            </w:r>
          </w:p>
          <w:p w14:paraId="08BE8E4A" w14:textId="77777777" w:rsidR="00F76DCE" w:rsidRPr="00F76DCE" w:rsidRDefault="00F76DCE" w:rsidP="00F76DCE">
            <w:pPr>
              <w:spacing w:before="0"/>
              <w:ind w:left="144" w:right="144"/>
              <w:rPr>
                <w:rFonts w:ascii="Arial" w:hAnsi="Arial"/>
                <w:bCs/>
                <w:iCs/>
              </w:rPr>
            </w:pPr>
            <w:r w:rsidRPr="00F76DCE">
              <w:rPr>
                <w:rFonts w:ascii="Arial" w:hAnsi="Arial"/>
                <w:bCs/>
                <w:iCs/>
              </w:rPr>
              <w:t>Space Exploration Technologies</w:t>
            </w:r>
          </w:p>
          <w:p w14:paraId="11656AC7" w14:textId="77777777" w:rsidR="00F76DCE" w:rsidRPr="00F76DCE" w:rsidRDefault="00F76DCE" w:rsidP="00F76DCE">
            <w:pPr>
              <w:spacing w:before="0"/>
              <w:ind w:left="144" w:right="144"/>
              <w:rPr>
                <w:rFonts w:ascii="Arial" w:hAnsi="Arial"/>
                <w:bCs/>
                <w:iCs/>
              </w:rPr>
            </w:pPr>
          </w:p>
          <w:p w14:paraId="7ABE201C" w14:textId="77777777" w:rsidR="00F76DCE" w:rsidRPr="00F76DCE" w:rsidRDefault="00F76DCE" w:rsidP="00F76DCE">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F76DCE">
              <w:rPr>
                <w:rFonts w:ascii="Arial" w:hAnsi="Arial" w:cs="Arial"/>
                <w:bCs/>
                <w:iCs/>
                <w:szCs w:val="24"/>
                <w:lang w:val="en-US"/>
              </w:rPr>
              <w:t>Damon Ladson</w:t>
            </w:r>
          </w:p>
          <w:p w14:paraId="6AE2BC3B" w14:textId="77777777" w:rsidR="00F76DCE" w:rsidRPr="00F76DCE" w:rsidRDefault="00F76DCE" w:rsidP="00F76DCE">
            <w:pPr>
              <w:spacing w:before="0"/>
              <w:ind w:left="144" w:right="144"/>
              <w:rPr>
                <w:rFonts w:ascii="Arial" w:hAnsi="Arial" w:cs="Arial"/>
                <w:bCs/>
                <w:iCs/>
              </w:rPr>
            </w:pPr>
            <w:r w:rsidRPr="00F76DCE">
              <w:rPr>
                <w:rFonts w:ascii="Arial" w:hAnsi="Arial" w:cs="Arial"/>
                <w:bCs/>
                <w:iCs/>
                <w:szCs w:val="24"/>
                <w:lang w:val="en-US"/>
              </w:rPr>
              <w:t>Harris, Wiltshire &amp; Grannis</w:t>
            </w:r>
          </w:p>
          <w:p w14:paraId="175C14CE" w14:textId="77777777" w:rsidR="00F76DCE" w:rsidRPr="00F76DCE" w:rsidRDefault="00F76DCE" w:rsidP="00F76DCE">
            <w:pPr>
              <w:spacing w:before="0"/>
              <w:ind w:right="144"/>
              <w:rPr>
                <w:rFonts w:ascii="Arial" w:hAnsi="Arial"/>
                <w:bCs/>
                <w:iCs/>
                <w:lang w:val="it-IT"/>
              </w:rPr>
            </w:pPr>
          </w:p>
          <w:p w14:paraId="4296CF91" w14:textId="77777777" w:rsidR="00F76DCE" w:rsidRPr="00F76DCE" w:rsidRDefault="00F76DCE" w:rsidP="00F76DCE">
            <w:pPr>
              <w:spacing w:before="0"/>
              <w:ind w:left="144" w:right="144"/>
              <w:rPr>
                <w:rFonts w:ascii="Arial" w:hAnsi="Arial"/>
                <w:bCs/>
                <w:iCs/>
              </w:rPr>
            </w:pPr>
            <w:r w:rsidRPr="00F76DCE">
              <w:rPr>
                <w:rFonts w:ascii="Arial" w:hAnsi="Arial"/>
                <w:bCs/>
                <w:iCs/>
              </w:rPr>
              <w:t>Donald Jansky</w:t>
            </w:r>
          </w:p>
          <w:p w14:paraId="21C49DD5" w14:textId="77777777" w:rsidR="00F76DCE" w:rsidRDefault="00F76DCE" w:rsidP="00F76DCE">
            <w:pPr>
              <w:spacing w:before="0"/>
              <w:ind w:right="144"/>
              <w:rPr>
                <w:rFonts w:ascii="Arial" w:hAnsi="Arial"/>
                <w:bCs/>
                <w:iCs/>
                <w:lang w:val="it-IT"/>
              </w:rPr>
            </w:pPr>
          </w:p>
          <w:p w14:paraId="6D637193" w14:textId="77777777" w:rsidR="00520D1D" w:rsidRDefault="00520D1D" w:rsidP="00F76DCE">
            <w:pPr>
              <w:spacing w:before="0"/>
              <w:ind w:right="144"/>
              <w:rPr>
                <w:rFonts w:ascii="Arial" w:hAnsi="Arial"/>
                <w:bCs/>
                <w:iCs/>
                <w:lang w:val="it-IT"/>
              </w:rPr>
            </w:pPr>
          </w:p>
          <w:p w14:paraId="5F3FE6A0" w14:textId="77777777" w:rsidR="00520D1D" w:rsidRPr="00520D1D" w:rsidRDefault="00520D1D" w:rsidP="00520D1D">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520D1D">
              <w:rPr>
                <w:rFonts w:ascii="Arial" w:hAnsi="Arial" w:cs="Arial"/>
                <w:bCs/>
                <w:iCs/>
                <w:szCs w:val="24"/>
                <w:lang w:val="en-US"/>
              </w:rPr>
              <w:t>Gregory Baker</w:t>
            </w:r>
          </w:p>
          <w:p w14:paraId="317F73B9" w14:textId="77777777" w:rsidR="00520D1D" w:rsidRPr="00520D1D" w:rsidRDefault="00520D1D" w:rsidP="00520D1D">
            <w:pPr>
              <w:spacing w:before="0"/>
              <w:ind w:left="144" w:right="144"/>
              <w:rPr>
                <w:rFonts w:ascii="Arial" w:hAnsi="Arial" w:cs="Arial"/>
                <w:bCs/>
                <w:iCs/>
              </w:rPr>
            </w:pPr>
            <w:r w:rsidRPr="00520D1D">
              <w:rPr>
                <w:rFonts w:ascii="Arial" w:hAnsi="Arial" w:cs="Arial"/>
                <w:bCs/>
                <w:iCs/>
              </w:rPr>
              <w:t>Aviation Spectrum Resources, Inc.</w:t>
            </w:r>
          </w:p>
          <w:p w14:paraId="2EA5D860" w14:textId="0EE7CB00" w:rsidR="00520D1D" w:rsidRPr="00F76DCE" w:rsidRDefault="00520D1D" w:rsidP="00F76DCE">
            <w:pPr>
              <w:spacing w:before="0"/>
              <w:ind w:right="144"/>
              <w:rPr>
                <w:rFonts w:ascii="Arial" w:hAnsi="Arial"/>
                <w:bCs/>
                <w:iCs/>
                <w:lang w:val="it-IT"/>
              </w:rPr>
            </w:pPr>
          </w:p>
        </w:tc>
        <w:tc>
          <w:tcPr>
            <w:tcW w:w="4950" w:type="dxa"/>
            <w:tcBorders>
              <w:right w:val="double" w:sz="6" w:space="0" w:color="auto"/>
            </w:tcBorders>
          </w:tcPr>
          <w:p w14:paraId="2B6AA787" w14:textId="77777777" w:rsidR="00F76DCE" w:rsidRPr="00F76DCE" w:rsidRDefault="00F76DCE" w:rsidP="00F76DCE">
            <w:pPr>
              <w:ind w:left="144" w:right="144"/>
              <w:rPr>
                <w:rFonts w:ascii="Arial" w:hAnsi="Arial"/>
                <w:bCs/>
                <w:lang w:val="it-IT"/>
              </w:rPr>
            </w:pPr>
          </w:p>
          <w:p w14:paraId="35A9B8EA" w14:textId="77777777" w:rsidR="00F76DCE" w:rsidRPr="00F76DCE" w:rsidRDefault="00F76DCE" w:rsidP="00F76DCE">
            <w:pPr>
              <w:spacing w:before="0"/>
              <w:ind w:left="144" w:right="144"/>
              <w:rPr>
                <w:rFonts w:ascii="Arial" w:hAnsi="Arial"/>
                <w:bCs/>
                <w:lang w:val="fr-FR"/>
              </w:rPr>
            </w:pPr>
            <w:r w:rsidRPr="00F76DCE">
              <w:rPr>
                <w:rFonts w:ascii="Arial" w:hAnsi="Arial"/>
                <w:bCs/>
                <w:lang w:val="fr-FR"/>
              </w:rPr>
              <w:t>Phone: 202-267-3071</w:t>
            </w:r>
          </w:p>
          <w:p w14:paraId="4B27BECD" w14:textId="77777777" w:rsidR="00F76DCE" w:rsidRPr="00F76DCE" w:rsidRDefault="00F76DCE" w:rsidP="00F76DCE">
            <w:pPr>
              <w:spacing w:before="0"/>
              <w:ind w:left="144" w:right="144"/>
              <w:rPr>
                <w:rFonts w:ascii="Arial" w:hAnsi="Arial"/>
                <w:bCs/>
                <w:color w:val="000000"/>
                <w:lang w:val="fr-FR"/>
              </w:rPr>
            </w:pPr>
            <w:r w:rsidRPr="00F76DCE">
              <w:rPr>
                <w:rFonts w:ascii="Arial" w:hAnsi="Arial"/>
                <w:bCs/>
                <w:color w:val="000000"/>
                <w:lang w:val="fr-FR"/>
              </w:rPr>
              <w:t>Email: chris.tourigny@faa.gov</w:t>
            </w:r>
          </w:p>
          <w:p w14:paraId="4ECF977D" w14:textId="77777777" w:rsidR="00F76DCE" w:rsidRPr="00F76DCE" w:rsidRDefault="00F76DCE" w:rsidP="00F76DCE">
            <w:pPr>
              <w:spacing w:before="0"/>
              <w:ind w:right="144"/>
              <w:rPr>
                <w:rFonts w:ascii="Arial" w:hAnsi="Arial"/>
                <w:bCs/>
                <w:lang w:val="fr-FR"/>
              </w:rPr>
            </w:pPr>
          </w:p>
          <w:p w14:paraId="0CF36829" w14:textId="77777777" w:rsidR="00F76DCE" w:rsidRPr="00F76DCE" w:rsidRDefault="00F76DCE" w:rsidP="00F76DCE">
            <w:pPr>
              <w:spacing w:before="0"/>
              <w:ind w:left="144" w:right="144"/>
              <w:rPr>
                <w:rFonts w:ascii="Arial" w:hAnsi="Arial"/>
                <w:bCs/>
                <w:lang w:val="fr-FR"/>
              </w:rPr>
            </w:pPr>
            <w:r w:rsidRPr="00F76DCE">
              <w:rPr>
                <w:rFonts w:ascii="Arial" w:hAnsi="Arial"/>
                <w:bCs/>
                <w:lang w:val="fr-FR"/>
              </w:rPr>
              <w:t>Phone: 703-983-1295</w:t>
            </w:r>
          </w:p>
          <w:p w14:paraId="70EFA6E3" w14:textId="77777777" w:rsidR="00F76DCE" w:rsidRPr="00F76DCE" w:rsidRDefault="00F76DCE" w:rsidP="00F76DCE">
            <w:pPr>
              <w:spacing w:before="0"/>
              <w:ind w:right="144"/>
              <w:rPr>
                <w:rFonts w:ascii="Arial" w:hAnsi="Arial"/>
                <w:bCs/>
                <w:lang w:val="fr-FR"/>
              </w:rPr>
            </w:pPr>
            <w:r w:rsidRPr="00F76DCE">
              <w:rPr>
                <w:rFonts w:ascii="Arial" w:hAnsi="Arial"/>
                <w:bCs/>
                <w:lang w:val="fr-FR"/>
              </w:rPr>
              <w:t xml:space="preserve">  Email: mtran@mitre.org</w:t>
            </w:r>
          </w:p>
          <w:p w14:paraId="34E242EF" w14:textId="77777777" w:rsidR="00F76DCE" w:rsidRPr="00F76DCE" w:rsidRDefault="00F76DCE" w:rsidP="00F76DCE">
            <w:pPr>
              <w:spacing w:before="0"/>
              <w:ind w:right="144"/>
              <w:rPr>
                <w:rFonts w:ascii="Arial" w:hAnsi="Arial"/>
                <w:bCs/>
                <w:color w:val="000000"/>
                <w:lang w:val="fr-FR"/>
              </w:rPr>
            </w:pPr>
          </w:p>
          <w:p w14:paraId="672E9706" w14:textId="77777777" w:rsidR="00F76DCE" w:rsidRPr="00F76DCE" w:rsidRDefault="00F76DCE" w:rsidP="00F76DCE">
            <w:pPr>
              <w:spacing w:before="0"/>
              <w:ind w:left="144" w:right="144"/>
              <w:rPr>
                <w:rFonts w:ascii="Arial" w:hAnsi="Arial"/>
                <w:bCs/>
                <w:lang w:val="fr-FR"/>
              </w:rPr>
            </w:pPr>
            <w:r w:rsidRPr="00F76DCE">
              <w:rPr>
                <w:rFonts w:ascii="Arial" w:hAnsi="Arial"/>
                <w:bCs/>
                <w:lang w:val="fr-FR"/>
              </w:rPr>
              <w:t>Phone: 310-219-7854</w:t>
            </w:r>
          </w:p>
          <w:p w14:paraId="0164B6F9" w14:textId="77777777" w:rsidR="00F76DCE" w:rsidRPr="00F76DCE" w:rsidRDefault="00F76DCE" w:rsidP="00F76DCE">
            <w:pPr>
              <w:spacing w:before="0"/>
              <w:ind w:right="144"/>
              <w:rPr>
                <w:rFonts w:ascii="Arial" w:hAnsi="Arial"/>
                <w:bCs/>
                <w:lang w:val="fr-FR"/>
              </w:rPr>
            </w:pPr>
            <w:r w:rsidRPr="00F76DCE">
              <w:rPr>
                <w:rFonts w:ascii="Arial" w:hAnsi="Arial"/>
                <w:bCs/>
                <w:lang w:val="fr-FR"/>
              </w:rPr>
              <w:t xml:space="preserve">  Email: nader.damavandi@spacex.com</w:t>
            </w:r>
          </w:p>
          <w:p w14:paraId="0FCC1041" w14:textId="77777777" w:rsidR="00F76DCE" w:rsidRPr="00F76DCE" w:rsidRDefault="00F76DCE" w:rsidP="00F76DCE">
            <w:pPr>
              <w:spacing w:before="0"/>
              <w:ind w:right="144"/>
              <w:rPr>
                <w:rFonts w:ascii="Arial" w:hAnsi="Arial"/>
                <w:bCs/>
                <w:color w:val="000000"/>
                <w:lang w:val="fr-FR"/>
              </w:rPr>
            </w:pPr>
          </w:p>
          <w:p w14:paraId="22983E05" w14:textId="77777777" w:rsidR="00F76DCE" w:rsidRPr="00F76DCE" w:rsidRDefault="00F76DCE" w:rsidP="00F76DCE">
            <w:pPr>
              <w:spacing w:before="0"/>
              <w:ind w:left="121" w:right="144"/>
              <w:rPr>
                <w:rFonts w:ascii="Arial" w:hAnsi="Arial"/>
                <w:bCs/>
                <w:color w:val="000000"/>
                <w:lang w:val="fr-FR"/>
              </w:rPr>
            </w:pPr>
            <w:r w:rsidRPr="00F76DCE">
              <w:rPr>
                <w:rFonts w:ascii="Arial" w:hAnsi="Arial"/>
                <w:bCs/>
                <w:color w:val="000000"/>
                <w:lang w:val="fr-FR"/>
              </w:rPr>
              <w:t xml:space="preserve">Phone:    </w:t>
            </w:r>
            <w:r w:rsidRPr="00F76DCE">
              <w:rPr>
                <w:rFonts w:ascii="Arial" w:hAnsi="Arial"/>
                <w:bCs/>
                <w:color w:val="000000"/>
              </w:rPr>
              <w:t xml:space="preserve">(202) 730-1315 </w:t>
            </w:r>
          </w:p>
          <w:p w14:paraId="459011D5" w14:textId="77777777" w:rsidR="00F76DCE" w:rsidRPr="00F76DCE" w:rsidRDefault="00F76DCE" w:rsidP="00F76DCE">
            <w:pPr>
              <w:spacing w:before="0"/>
              <w:ind w:left="121" w:right="144"/>
              <w:rPr>
                <w:rFonts w:ascii="Arial" w:hAnsi="Arial"/>
                <w:bCs/>
                <w:color w:val="000000"/>
                <w:lang w:val="fr-FR"/>
              </w:rPr>
            </w:pPr>
            <w:r w:rsidRPr="00F76DCE">
              <w:rPr>
                <w:rFonts w:ascii="Arial" w:hAnsi="Arial"/>
                <w:bCs/>
                <w:color w:val="000000"/>
                <w:lang w:val="fr-FR"/>
              </w:rPr>
              <w:t xml:space="preserve">Email:    </w:t>
            </w:r>
            <w:hyperlink r:id="rId10" w:history="1">
              <w:r w:rsidRPr="00F76DCE">
                <w:rPr>
                  <w:rFonts w:ascii="Arial" w:hAnsi="Arial"/>
                  <w:bCs/>
                  <w:color w:val="0000FF"/>
                  <w:u w:val="single"/>
                </w:rPr>
                <w:t>dladson@hwglaw.com</w:t>
              </w:r>
            </w:hyperlink>
            <w:r w:rsidRPr="00F76DCE">
              <w:rPr>
                <w:rFonts w:ascii="Arial" w:hAnsi="Arial"/>
                <w:bCs/>
                <w:color w:val="000000"/>
                <w:lang w:val="fr-FR"/>
              </w:rPr>
              <w:t xml:space="preserve"> </w:t>
            </w:r>
          </w:p>
          <w:p w14:paraId="4308E990" w14:textId="77777777" w:rsidR="00F76DCE" w:rsidRPr="00F76DCE" w:rsidRDefault="00F76DCE" w:rsidP="00F76DCE">
            <w:pPr>
              <w:spacing w:before="0"/>
              <w:ind w:right="144"/>
              <w:rPr>
                <w:rFonts w:ascii="Arial" w:hAnsi="Arial"/>
                <w:bCs/>
                <w:color w:val="000000"/>
                <w:lang w:val="fr-FR"/>
              </w:rPr>
            </w:pPr>
          </w:p>
          <w:p w14:paraId="47F51EEA" w14:textId="77777777" w:rsidR="00F76DCE" w:rsidRPr="00F76DCE" w:rsidRDefault="00F76DCE" w:rsidP="00F76DCE">
            <w:pPr>
              <w:spacing w:before="0"/>
              <w:ind w:left="144" w:right="144"/>
              <w:rPr>
                <w:rFonts w:ascii="Arial" w:hAnsi="Arial"/>
                <w:bCs/>
                <w:lang w:val="fr-FR"/>
              </w:rPr>
            </w:pPr>
            <w:r w:rsidRPr="00F76DCE">
              <w:rPr>
                <w:rFonts w:ascii="Arial" w:hAnsi="Arial"/>
                <w:bCs/>
                <w:lang w:val="fr-FR"/>
              </w:rPr>
              <w:t>Phone: 202-415-1834</w:t>
            </w:r>
          </w:p>
          <w:p w14:paraId="21AFDC8A" w14:textId="77777777" w:rsidR="00F76DCE" w:rsidRPr="00F76DCE" w:rsidRDefault="00F76DCE" w:rsidP="00F76DCE">
            <w:pPr>
              <w:spacing w:before="0"/>
              <w:ind w:right="144"/>
              <w:rPr>
                <w:rFonts w:ascii="Arial" w:hAnsi="Arial"/>
                <w:bCs/>
                <w:lang w:val="fr-FR"/>
              </w:rPr>
            </w:pPr>
            <w:r w:rsidRPr="00F76DCE">
              <w:rPr>
                <w:rFonts w:ascii="Arial" w:hAnsi="Arial"/>
                <w:bCs/>
                <w:lang w:val="fr-FR"/>
              </w:rPr>
              <w:t xml:space="preserve">  Email: don@jansky-barmat.com</w:t>
            </w:r>
          </w:p>
          <w:p w14:paraId="4F051844" w14:textId="77777777" w:rsidR="00F76DCE" w:rsidRDefault="00F76DCE" w:rsidP="00F76DCE">
            <w:pPr>
              <w:spacing w:before="0"/>
              <w:ind w:right="144"/>
              <w:rPr>
                <w:rFonts w:ascii="Arial" w:hAnsi="Arial"/>
                <w:bCs/>
                <w:color w:val="000000"/>
                <w:lang w:val="fr-FR"/>
              </w:rPr>
            </w:pPr>
          </w:p>
          <w:p w14:paraId="20F31BA4" w14:textId="77777777" w:rsidR="00520D1D" w:rsidRPr="00520D1D" w:rsidRDefault="00520D1D" w:rsidP="00520D1D">
            <w:pPr>
              <w:spacing w:before="0"/>
              <w:ind w:left="144" w:right="144"/>
              <w:rPr>
                <w:rFonts w:ascii="Arial" w:hAnsi="Arial"/>
                <w:bCs/>
                <w:lang w:val="fr-FR"/>
              </w:rPr>
            </w:pPr>
            <w:r w:rsidRPr="00520D1D">
              <w:rPr>
                <w:rFonts w:ascii="Arial" w:hAnsi="Arial"/>
                <w:bCs/>
                <w:lang w:val="fr-FR"/>
              </w:rPr>
              <w:t xml:space="preserve">Phone:    (269) 923-9993  </w:t>
            </w:r>
          </w:p>
          <w:p w14:paraId="72AC5254" w14:textId="29782C3C" w:rsidR="00520D1D" w:rsidRPr="00F76DCE" w:rsidRDefault="00520D1D" w:rsidP="00520D1D">
            <w:pPr>
              <w:spacing w:before="0"/>
              <w:ind w:right="144"/>
              <w:rPr>
                <w:rFonts w:ascii="Arial" w:hAnsi="Arial"/>
                <w:bCs/>
                <w:color w:val="000000"/>
                <w:lang w:val="fr-FR"/>
              </w:rPr>
            </w:pPr>
            <w:r w:rsidRPr="00520D1D">
              <w:rPr>
                <w:rFonts w:ascii="Arial" w:hAnsi="Arial"/>
                <w:bCs/>
                <w:lang w:val="fr-FR"/>
              </w:rPr>
              <w:t xml:space="preserve">  Email:    gdb@asri.aero</w:t>
            </w:r>
          </w:p>
        </w:tc>
      </w:tr>
      <w:tr w:rsidR="00F76DCE" w:rsidRPr="00F76DCE" w14:paraId="478B3C4B" w14:textId="77777777" w:rsidTr="00705A30">
        <w:trPr>
          <w:jc w:val="center"/>
        </w:trPr>
        <w:tc>
          <w:tcPr>
            <w:tcW w:w="9378" w:type="dxa"/>
            <w:gridSpan w:val="3"/>
            <w:tcBorders>
              <w:left w:val="double" w:sz="6" w:space="0" w:color="auto"/>
              <w:right w:val="double" w:sz="6" w:space="0" w:color="auto"/>
            </w:tcBorders>
          </w:tcPr>
          <w:p w14:paraId="2B21B78C" w14:textId="77777777" w:rsidR="00F76DCE" w:rsidRPr="00F76DCE" w:rsidRDefault="00F76DCE" w:rsidP="00F76DCE">
            <w:pPr>
              <w:spacing w:after="120"/>
              <w:ind w:left="187" w:right="144"/>
              <w:rPr>
                <w:rFonts w:ascii="Arial" w:hAnsi="Arial"/>
                <w:bCs/>
              </w:rPr>
            </w:pPr>
            <w:r w:rsidRPr="00F76DCE">
              <w:rPr>
                <w:rFonts w:ascii="Arial" w:hAnsi="Arial"/>
                <w:b/>
              </w:rPr>
              <w:t>Purpose/Objective:</w:t>
            </w:r>
            <w:r w:rsidRPr="00F76DCE">
              <w:rPr>
                <w:rFonts w:ascii="Arial" w:hAnsi="Arial"/>
                <w:bCs/>
              </w:rPr>
              <w:t xml:space="preserve">  </w:t>
            </w:r>
            <w:bookmarkStart w:id="1" w:name="_Hlk30001984"/>
            <w:r w:rsidRPr="00F76DCE">
              <w:rPr>
                <w:rFonts w:ascii="Arial" w:hAnsi="Arial"/>
                <w:bCs/>
              </w:rPr>
              <w:t xml:space="preserve">This contribution initiates regulatory, operational, and technical studies to respond to Resolution </w:t>
            </w:r>
            <w:r w:rsidRPr="00F76DCE">
              <w:rPr>
                <w:rFonts w:ascii="Arial" w:hAnsi="Arial"/>
                <w:b/>
                <w:bCs/>
              </w:rPr>
              <w:t>772</w:t>
            </w:r>
            <w:r w:rsidRPr="00F76DCE">
              <w:rPr>
                <w:rFonts w:ascii="Arial" w:hAnsi="Arial"/>
                <w:bCs/>
              </w:rPr>
              <w:t xml:space="preserve"> (</w:t>
            </w:r>
            <w:r w:rsidRPr="00F76DCE">
              <w:rPr>
                <w:rFonts w:ascii="Arial" w:hAnsi="Arial"/>
                <w:b/>
                <w:bCs/>
              </w:rPr>
              <w:t>WRC-19</w:t>
            </w:r>
            <w:r w:rsidRPr="00F76DCE">
              <w:rPr>
                <w:rFonts w:ascii="Arial" w:hAnsi="Arial"/>
                <w:bCs/>
              </w:rPr>
              <w:t>).</w:t>
            </w:r>
            <w:bookmarkEnd w:id="1"/>
          </w:p>
        </w:tc>
      </w:tr>
      <w:tr w:rsidR="00F76DCE" w:rsidRPr="00F76DCE" w14:paraId="405D25BC" w14:textId="77777777" w:rsidTr="00705A30">
        <w:trPr>
          <w:trHeight w:val="1776"/>
          <w:jc w:val="center"/>
        </w:trPr>
        <w:tc>
          <w:tcPr>
            <w:tcW w:w="9378" w:type="dxa"/>
            <w:gridSpan w:val="3"/>
            <w:tcBorders>
              <w:left w:val="double" w:sz="6" w:space="0" w:color="auto"/>
              <w:right w:val="double" w:sz="6" w:space="0" w:color="auto"/>
            </w:tcBorders>
          </w:tcPr>
          <w:p w14:paraId="4394D932" w14:textId="77777777" w:rsidR="00F76DCE" w:rsidRPr="00F76DCE" w:rsidRDefault="00F76DCE" w:rsidP="00F76DCE">
            <w:pPr>
              <w:spacing w:after="120"/>
              <w:ind w:left="187" w:right="144"/>
              <w:rPr>
                <w:rFonts w:ascii="Arial" w:hAnsi="Arial"/>
                <w:bCs/>
                <w:lang w:val="en-US"/>
              </w:rPr>
            </w:pPr>
            <w:r w:rsidRPr="00F76DCE">
              <w:rPr>
                <w:rFonts w:ascii="Arial" w:hAnsi="Arial"/>
                <w:b/>
              </w:rPr>
              <w:t>Abstract:</w:t>
            </w:r>
            <w:r w:rsidRPr="00F76DCE">
              <w:rPr>
                <w:rFonts w:ascii="Arial" w:hAnsi="Arial"/>
                <w:bCs/>
              </w:rPr>
              <w:t xml:space="preserve">  Resolution </w:t>
            </w:r>
            <w:r w:rsidRPr="00F76DCE">
              <w:rPr>
                <w:rFonts w:ascii="Arial" w:hAnsi="Arial"/>
                <w:b/>
                <w:bCs/>
              </w:rPr>
              <w:t>772</w:t>
            </w:r>
            <w:r w:rsidRPr="00F76DCE">
              <w:rPr>
                <w:rFonts w:ascii="Arial" w:hAnsi="Arial"/>
                <w:bCs/>
              </w:rPr>
              <w:t xml:space="preserve"> (</w:t>
            </w:r>
            <w:r w:rsidRPr="00F76DCE">
              <w:rPr>
                <w:rFonts w:ascii="Arial" w:hAnsi="Arial"/>
                <w:b/>
                <w:bCs/>
              </w:rPr>
              <w:t>WRC-19</w:t>
            </w:r>
            <w:r w:rsidRPr="00F76DCE">
              <w:rPr>
                <w:rFonts w:ascii="Arial" w:hAnsi="Arial"/>
                <w:bCs/>
              </w:rPr>
              <w:t xml:space="preserve">), in preparation for Agenda Item 1.6 (WRC-23), invites the ITU-R to study the spectrum needs for stations on board sub-orbital vehicles, </w:t>
            </w:r>
            <w:r w:rsidRPr="00F76DCE">
              <w:rPr>
                <w:rFonts w:ascii="Arial" w:hAnsi="Arial"/>
                <w:bCs/>
                <w:lang w:val="en-US"/>
              </w:rPr>
              <w:t xml:space="preserve">any appropriate modification to the Radio Regulations, excluding any new allocations or changes to the existing allocations in Article </w:t>
            </w:r>
            <w:r w:rsidRPr="00F76DCE">
              <w:rPr>
                <w:rFonts w:ascii="Arial" w:hAnsi="Arial"/>
                <w:b/>
                <w:bCs/>
                <w:lang w:val="en-US"/>
              </w:rPr>
              <w:t>5</w:t>
            </w:r>
            <w:r w:rsidRPr="00F76DCE">
              <w:rPr>
                <w:rFonts w:ascii="Arial" w:hAnsi="Arial"/>
                <w:bCs/>
                <w:lang w:val="en-US"/>
              </w:rPr>
              <w:t>, and to identify whether there is a need for access to additional spectrum that should be addressed after WRC-23 by a future competent conference</w:t>
            </w:r>
            <w:r w:rsidRPr="00F76DCE">
              <w:rPr>
                <w:rFonts w:ascii="Arial" w:hAnsi="Arial"/>
                <w:bCs/>
              </w:rPr>
              <w:t>. This contribution initiates those studies to support the agenda item.</w:t>
            </w:r>
          </w:p>
        </w:tc>
      </w:tr>
    </w:tbl>
    <w:p w14:paraId="03C0B871" w14:textId="77777777" w:rsidR="00F76DCE" w:rsidRDefault="00F76DCE">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09CA088" w14:textId="77777777" w:rsidTr="00876A8A">
        <w:trPr>
          <w:cantSplit/>
        </w:trPr>
        <w:tc>
          <w:tcPr>
            <w:tcW w:w="6487" w:type="dxa"/>
            <w:vAlign w:val="center"/>
          </w:tcPr>
          <w:p w14:paraId="6B881DAE" w14:textId="2033F16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E789C1" w14:textId="0B445F5A" w:rsidR="009F6520" w:rsidRDefault="00F91732" w:rsidP="00F91732">
            <w:pPr>
              <w:shd w:val="solid" w:color="FFFFFF" w:fill="FFFFFF"/>
              <w:spacing w:before="0" w:line="240" w:lineRule="atLeast"/>
            </w:pPr>
            <w:bookmarkStart w:id="2" w:name="ditulogo"/>
            <w:bookmarkEnd w:id="2"/>
            <w:r>
              <w:rPr>
                <w:noProof/>
                <w:lang w:val="en-US"/>
              </w:rPr>
              <w:drawing>
                <wp:inline distT="0" distB="0" distL="0" distR="0" wp14:anchorId="590AAFA6" wp14:editId="0A0156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2C0CCC3" w14:textId="77777777" w:rsidTr="00876A8A">
        <w:trPr>
          <w:cantSplit/>
        </w:trPr>
        <w:tc>
          <w:tcPr>
            <w:tcW w:w="6487" w:type="dxa"/>
            <w:tcBorders>
              <w:bottom w:val="single" w:sz="12" w:space="0" w:color="auto"/>
            </w:tcBorders>
          </w:tcPr>
          <w:p w14:paraId="23C75F12"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296EAF7"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41F068E" w14:textId="77777777" w:rsidTr="00876A8A">
        <w:trPr>
          <w:cantSplit/>
        </w:trPr>
        <w:tc>
          <w:tcPr>
            <w:tcW w:w="6487" w:type="dxa"/>
            <w:tcBorders>
              <w:top w:val="single" w:sz="12" w:space="0" w:color="auto"/>
            </w:tcBorders>
          </w:tcPr>
          <w:p w14:paraId="197C362D"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D370DF3" w14:textId="77777777" w:rsidR="000069D4" w:rsidRPr="00710D66" w:rsidRDefault="000069D4" w:rsidP="00A5173C">
            <w:pPr>
              <w:shd w:val="solid" w:color="FFFFFF" w:fill="FFFFFF"/>
              <w:spacing w:before="0" w:after="48" w:line="240" w:lineRule="atLeast"/>
              <w:rPr>
                <w:lang w:val="en-US"/>
              </w:rPr>
            </w:pPr>
          </w:p>
        </w:tc>
      </w:tr>
      <w:tr w:rsidR="000069D4" w14:paraId="57D116BC" w14:textId="77777777" w:rsidTr="00876A8A">
        <w:trPr>
          <w:cantSplit/>
        </w:trPr>
        <w:tc>
          <w:tcPr>
            <w:tcW w:w="6487" w:type="dxa"/>
            <w:vMerge w:val="restart"/>
          </w:tcPr>
          <w:p w14:paraId="528704D5" w14:textId="1CC42D4D" w:rsidR="000069D4" w:rsidRDefault="00F76DCE" w:rsidP="00F91732">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F91732">
              <w:rPr>
                <w:rFonts w:ascii="Verdana" w:hAnsi="Verdana"/>
                <w:sz w:val="20"/>
              </w:rPr>
              <w:t>:</w:t>
            </w:r>
            <w:r w:rsidR="00F91732">
              <w:rPr>
                <w:rFonts w:ascii="Verdana" w:hAnsi="Verdana"/>
                <w:sz w:val="20"/>
              </w:rPr>
              <w:tab/>
            </w:r>
          </w:p>
          <w:p w14:paraId="454B6946" w14:textId="76AE14DD" w:rsidR="00F91732" w:rsidRPr="00982084" w:rsidRDefault="00F91732" w:rsidP="00F9173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231A25">
              <w:rPr>
                <w:rFonts w:ascii="Verdana" w:hAnsi="Verdana"/>
                <w:sz w:val="20"/>
              </w:rPr>
              <w:t>WRC-23</w:t>
            </w:r>
            <w:r w:rsidR="006A2737">
              <w:rPr>
                <w:rFonts w:ascii="Verdana" w:hAnsi="Verdana"/>
                <w:sz w:val="20"/>
              </w:rPr>
              <w:t xml:space="preserve"> - Agenda item</w:t>
            </w:r>
            <w:r w:rsidR="00231A25">
              <w:rPr>
                <w:rFonts w:ascii="Verdana" w:hAnsi="Verdana"/>
                <w:sz w:val="20"/>
              </w:rPr>
              <w:t xml:space="preserve"> 1.6</w:t>
            </w:r>
          </w:p>
        </w:tc>
        <w:tc>
          <w:tcPr>
            <w:tcW w:w="3402" w:type="dxa"/>
          </w:tcPr>
          <w:p w14:paraId="79128DA6" w14:textId="0B4E0AC7" w:rsidR="000069D4" w:rsidRPr="00F91732" w:rsidRDefault="00F91732"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14:paraId="69DB876A" w14:textId="77777777" w:rsidTr="00876A8A">
        <w:trPr>
          <w:cantSplit/>
        </w:trPr>
        <w:tc>
          <w:tcPr>
            <w:tcW w:w="6487" w:type="dxa"/>
            <w:vMerge/>
          </w:tcPr>
          <w:p w14:paraId="0B6206D6" w14:textId="77777777" w:rsidR="000069D4" w:rsidRDefault="000069D4" w:rsidP="00A5173C">
            <w:pPr>
              <w:spacing w:before="60"/>
              <w:jc w:val="center"/>
              <w:rPr>
                <w:b/>
                <w:smallCaps/>
                <w:sz w:val="32"/>
                <w:lang w:eastAsia="zh-CN"/>
              </w:rPr>
            </w:pPr>
            <w:bookmarkStart w:id="5" w:name="ddate" w:colFirst="1" w:colLast="1"/>
            <w:bookmarkEnd w:id="4"/>
          </w:p>
        </w:tc>
        <w:tc>
          <w:tcPr>
            <w:tcW w:w="3402" w:type="dxa"/>
          </w:tcPr>
          <w:p w14:paraId="4AACFFBB" w14:textId="7AD815CF" w:rsidR="000069D4" w:rsidRPr="00F91732" w:rsidRDefault="00F76DCE" w:rsidP="00A5173C">
            <w:pPr>
              <w:shd w:val="solid" w:color="FFFFFF" w:fill="FFFFFF"/>
              <w:spacing w:before="0" w:line="240" w:lineRule="atLeast"/>
              <w:rPr>
                <w:rFonts w:ascii="Verdana" w:hAnsi="Verdana"/>
                <w:sz w:val="20"/>
                <w:lang w:eastAsia="zh-CN"/>
              </w:rPr>
            </w:pPr>
            <w:r>
              <w:rPr>
                <w:rFonts w:ascii="Verdana" w:hAnsi="Verdana"/>
                <w:b/>
                <w:sz w:val="20"/>
                <w:lang w:eastAsia="zh-CN"/>
              </w:rPr>
              <w:t>9</w:t>
            </w:r>
            <w:r w:rsidR="00F91732">
              <w:rPr>
                <w:rFonts w:ascii="Verdana" w:hAnsi="Verdana"/>
                <w:b/>
                <w:sz w:val="20"/>
                <w:lang w:eastAsia="zh-CN"/>
              </w:rPr>
              <w:t xml:space="preserve"> </w:t>
            </w:r>
            <w:r>
              <w:rPr>
                <w:rFonts w:ascii="Verdana" w:hAnsi="Verdana"/>
                <w:b/>
                <w:sz w:val="20"/>
                <w:lang w:eastAsia="zh-CN"/>
              </w:rPr>
              <w:t>November</w:t>
            </w:r>
            <w:r w:rsidR="00F91732">
              <w:rPr>
                <w:rFonts w:ascii="Verdana" w:hAnsi="Verdana"/>
                <w:b/>
                <w:sz w:val="20"/>
                <w:lang w:eastAsia="zh-CN"/>
              </w:rPr>
              <w:t xml:space="preserve"> 2020</w:t>
            </w:r>
          </w:p>
        </w:tc>
      </w:tr>
      <w:tr w:rsidR="000069D4" w14:paraId="434EE60A" w14:textId="77777777" w:rsidTr="00876A8A">
        <w:trPr>
          <w:cantSplit/>
        </w:trPr>
        <w:tc>
          <w:tcPr>
            <w:tcW w:w="6487" w:type="dxa"/>
            <w:vMerge/>
          </w:tcPr>
          <w:p w14:paraId="25E6EF96" w14:textId="77777777" w:rsidR="000069D4" w:rsidRDefault="000069D4" w:rsidP="00A5173C">
            <w:pPr>
              <w:spacing w:before="60"/>
              <w:jc w:val="center"/>
              <w:rPr>
                <w:b/>
                <w:smallCaps/>
                <w:sz w:val="32"/>
                <w:lang w:eastAsia="zh-CN"/>
              </w:rPr>
            </w:pPr>
            <w:bookmarkStart w:id="6" w:name="dorlang" w:colFirst="1" w:colLast="1"/>
            <w:bookmarkEnd w:id="5"/>
          </w:p>
        </w:tc>
        <w:tc>
          <w:tcPr>
            <w:tcW w:w="3402" w:type="dxa"/>
          </w:tcPr>
          <w:p w14:paraId="27820D8F" w14:textId="041FBF5B" w:rsidR="000069D4" w:rsidRPr="00F91732" w:rsidRDefault="00F91732"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42F5A282" w14:textId="77777777" w:rsidTr="00D046A7">
        <w:trPr>
          <w:cantSplit/>
        </w:trPr>
        <w:tc>
          <w:tcPr>
            <w:tcW w:w="9889" w:type="dxa"/>
            <w:gridSpan w:val="2"/>
          </w:tcPr>
          <w:p w14:paraId="44DBE539" w14:textId="2DBF249D" w:rsidR="000069D4" w:rsidRDefault="006A2737" w:rsidP="00F91732">
            <w:pPr>
              <w:pStyle w:val="Source"/>
              <w:rPr>
                <w:lang w:eastAsia="zh-CN"/>
              </w:rPr>
            </w:pPr>
            <w:bookmarkStart w:id="7" w:name="dsource" w:colFirst="0" w:colLast="0"/>
            <w:bookmarkEnd w:id="6"/>
            <w:r>
              <w:rPr>
                <w:lang w:eastAsia="zh-CN"/>
              </w:rPr>
              <w:t>United States of America</w:t>
            </w:r>
          </w:p>
        </w:tc>
      </w:tr>
      <w:tr w:rsidR="000069D4" w14:paraId="0D18E2E2" w14:textId="77777777" w:rsidTr="00D046A7">
        <w:trPr>
          <w:cantSplit/>
        </w:trPr>
        <w:tc>
          <w:tcPr>
            <w:tcW w:w="9889" w:type="dxa"/>
            <w:gridSpan w:val="2"/>
          </w:tcPr>
          <w:p w14:paraId="64683728" w14:textId="6E785F5F" w:rsidR="000069D4" w:rsidRPr="006A2737" w:rsidRDefault="006A2737" w:rsidP="00A5173C">
            <w:pPr>
              <w:pStyle w:val="Title1"/>
              <w:rPr>
                <w:lang w:val="en-US" w:eastAsia="zh-CN"/>
              </w:rPr>
            </w:pPr>
            <w:bookmarkStart w:id="8" w:name="drec" w:colFirst="0" w:colLast="0"/>
            <w:bookmarkEnd w:id="7"/>
            <w:r>
              <w:rPr>
                <w:lang w:val="en-US" w:eastAsia="zh-CN"/>
              </w:rPr>
              <w:t>wd-pdn report itu-r m.[SUBORBITAL studies]</w:t>
            </w:r>
          </w:p>
        </w:tc>
      </w:tr>
      <w:tr w:rsidR="000069D4" w14:paraId="2C3044D5" w14:textId="77777777" w:rsidTr="00D046A7">
        <w:trPr>
          <w:cantSplit/>
        </w:trPr>
        <w:tc>
          <w:tcPr>
            <w:tcW w:w="9889" w:type="dxa"/>
            <w:gridSpan w:val="2"/>
          </w:tcPr>
          <w:p w14:paraId="0EC4BA6B" w14:textId="564E4D9C" w:rsidR="000069D4" w:rsidRDefault="006A2737" w:rsidP="006A2737">
            <w:pPr>
              <w:pStyle w:val="Title4"/>
              <w:rPr>
                <w:lang w:eastAsia="zh-CN"/>
              </w:rPr>
            </w:pPr>
            <w:bookmarkStart w:id="9" w:name="dtitle1" w:colFirst="0" w:colLast="0"/>
            <w:bookmarkEnd w:id="8"/>
            <w:r>
              <w:t>Regulatory, operational, and technical studies of radiocommunications for suborbital vehicles</w:t>
            </w:r>
          </w:p>
        </w:tc>
      </w:tr>
    </w:tbl>
    <w:p w14:paraId="1C888E5C" w14:textId="77777777" w:rsidR="006A2737" w:rsidRPr="006A2737" w:rsidRDefault="006A2737" w:rsidP="006A2737">
      <w:pPr>
        <w:pStyle w:val="Headingb"/>
        <w:spacing w:before="360"/>
        <w:rPr>
          <w:lang w:val="en-US" w:eastAsia="zh-CN"/>
        </w:rPr>
      </w:pPr>
      <w:bookmarkStart w:id="10" w:name="dbreak"/>
      <w:bookmarkEnd w:id="9"/>
      <w:bookmarkEnd w:id="10"/>
      <w:r w:rsidRPr="006A2737">
        <w:rPr>
          <w:lang w:val="en-US" w:eastAsia="zh-CN"/>
        </w:rPr>
        <w:t>Introduction</w:t>
      </w:r>
    </w:p>
    <w:p w14:paraId="3DCA245B" w14:textId="44CA32C7" w:rsidR="006A2737" w:rsidRDefault="006A2737" w:rsidP="006A2737">
      <w:pPr>
        <w:rPr>
          <w:lang w:val="en-US" w:eastAsia="zh-CN"/>
        </w:rPr>
      </w:pPr>
      <w:r>
        <w:rPr>
          <w:bCs/>
          <w:lang w:eastAsia="zh-CN"/>
        </w:rPr>
        <w:t xml:space="preserve">Resolution </w:t>
      </w:r>
      <w:r>
        <w:rPr>
          <w:b/>
          <w:bCs/>
          <w:lang w:eastAsia="zh-CN"/>
        </w:rPr>
        <w:t>772</w:t>
      </w:r>
      <w:r>
        <w:rPr>
          <w:bCs/>
          <w:lang w:eastAsia="zh-CN"/>
        </w:rPr>
        <w:t xml:space="preserve"> (</w:t>
      </w:r>
      <w:r>
        <w:rPr>
          <w:b/>
          <w:bCs/>
          <w:lang w:eastAsia="zh-CN"/>
        </w:rPr>
        <w:t>WRC-19</w:t>
      </w:r>
      <w:r>
        <w:rPr>
          <w:bCs/>
          <w:lang w:eastAsia="zh-CN"/>
        </w:rPr>
        <w:t>), in preparation for agenda item 1.6 (</w:t>
      </w:r>
      <w:r>
        <w:rPr>
          <w:b/>
          <w:bCs/>
          <w:lang w:eastAsia="zh-CN"/>
        </w:rPr>
        <w:t>WRC-23</w:t>
      </w:r>
      <w:r>
        <w:rPr>
          <w:bCs/>
          <w:lang w:eastAsia="zh-CN"/>
        </w:rPr>
        <w:t xml:space="preserve">), invites the ITU-R to study the spectrum needs for stations on board sub-orbital vehicles, </w:t>
      </w:r>
      <w:r>
        <w:rPr>
          <w:bCs/>
          <w:lang w:val="en-US" w:eastAsia="zh-CN"/>
        </w:rPr>
        <w:t xml:space="preserve">any appropriate modification to the Radio Regulations, excluding any new allocations or changes to the existing allocations in Article </w:t>
      </w:r>
      <w:r>
        <w:rPr>
          <w:b/>
          <w:bCs/>
          <w:lang w:val="en-US" w:eastAsia="zh-CN"/>
        </w:rPr>
        <w:t>5</w:t>
      </w:r>
      <w:r>
        <w:rPr>
          <w:bCs/>
          <w:lang w:val="en-US" w:eastAsia="zh-CN"/>
        </w:rPr>
        <w:t>, and to identify whether there is a need for access to additional spectrum that should be addressed after WRC-23 by a future competent conference</w:t>
      </w:r>
      <w:r>
        <w:rPr>
          <w:bCs/>
          <w:lang w:eastAsia="zh-CN"/>
        </w:rPr>
        <w:t>. The United States offers this contribution to initiate those studies to support the agenda item.</w:t>
      </w:r>
    </w:p>
    <w:p w14:paraId="0EE19519" w14:textId="4BB8ACCE" w:rsidR="006A2737" w:rsidRDefault="006A2737" w:rsidP="006A2737">
      <w:pPr>
        <w:pStyle w:val="Normalaftertitle"/>
        <w:rPr>
          <w:lang w:eastAsia="zh-CN"/>
        </w:rPr>
      </w:pPr>
      <w:r w:rsidRPr="006A2737">
        <w:rPr>
          <w:b/>
          <w:bCs/>
          <w:lang w:val="en-US" w:eastAsia="zh-CN"/>
        </w:rPr>
        <w:t>Attachment</w:t>
      </w:r>
      <w:r>
        <w:rPr>
          <w:lang w:val="en-US" w:eastAsia="zh-CN"/>
        </w:rPr>
        <w:t>:</w:t>
      </w:r>
      <w:r>
        <w:rPr>
          <w:lang w:val="en-US" w:eastAsia="zh-CN"/>
        </w:rPr>
        <w:tab/>
        <w:t>1</w:t>
      </w:r>
    </w:p>
    <w:p w14:paraId="7F2191FB" w14:textId="77777777" w:rsidR="006A2737" w:rsidRDefault="006A2737" w:rsidP="006A2737">
      <w:pPr>
        <w:tabs>
          <w:tab w:val="left" w:pos="708"/>
        </w:tabs>
        <w:overflowPunct/>
        <w:autoSpaceDE/>
        <w:adjustRightInd/>
        <w:spacing w:before="0"/>
        <w:rPr>
          <w:lang w:eastAsia="zh-CN"/>
        </w:rPr>
      </w:pPr>
    </w:p>
    <w:p w14:paraId="45EA4956" w14:textId="77777777" w:rsidR="006A2737" w:rsidRDefault="006A2737" w:rsidP="006A2737">
      <w:pPr>
        <w:pStyle w:val="AnnexNo"/>
        <w:rPr>
          <w:lang w:val="en-US"/>
        </w:rPr>
      </w:pPr>
      <w:r>
        <w:br w:type="page"/>
      </w:r>
      <w:r>
        <w:rPr>
          <w:lang w:val="en-US"/>
        </w:rPr>
        <w:lastRenderedPageBreak/>
        <w:t>ATTACHMENT</w:t>
      </w:r>
    </w:p>
    <w:p w14:paraId="480C4B86" w14:textId="77777777" w:rsidR="006A2737" w:rsidRDefault="006A2737" w:rsidP="006A2737">
      <w:pPr>
        <w:pStyle w:val="RecNo"/>
        <w:rPr>
          <w:lang w:val="en-US"/>
        </w:rPr>
      </w:pPr>
      <w:r>
        <w:rPr>
          <w:lang w:val="en-US"/>
        </w:rPr>
        <w:t>wd-pdn report ITU-r m.[SUBORBITAL studies]</w:t>
      </w:r>
    </w:p>
    <w:p w14:paraId="71910E95" w14:textId="3E57C8E5" w:rsidR="006A2737" w:rsidRDefault="006A2737" w:rsidP="006A2737">
      <w:pPr>
        <w:pStyle w:val="Rectitle"/>
        <w:rPr>
          <w:lang w:val="en-US"/>
        </w:rPr>
      </w:pPr>
      <w:r>
        <w:t>Regulatory, operational, and technical studies of radiocommunications</w:t>
      </w:r>
      <w:r>
        <w:br/>
        <w:t>for suborbital vehicles</w:t>
      </w:r>
    </w:p>
    <w:p w14:paraId="573568E3" w14:textId="77777777" w:rsidR="00D85D42" w:rsidRDefault="00D85D42" w:rsidP="00D85D42">
      <w:pPr>
        <w:keepNext/>
        <w:keepLines/>
        <w:spacing w:before="240" w:after="280"/>
        <w:jc w:val="center"/>
        <w:rPr>
          <w:rFonts w:ascii="Times New Roman Bold" w:eastAsia="SimSun" w:hAnsi="Times New Roman Bold"/>
          <w:b/>
          <w:sz w:val="28"/>
          <w:lang w:val="en-US"/>
        </w:rPr>
      </w:pPr>
      <w:bookmarkStart w:id="11" w:name="_Hlk32223518"/>
    </w:p>
    <w:p w14:paraId="6936B57C" w14:textId="0435B713" w:rsidR="006A2737" w:rsidRPr="00CF5577" w:rsidRDefault="006A2737" w:rsidP="00CF5577">
      <w:pPr>
        <w:pStyle w:val="Heading1"/>
      </w:pPr>
      <w:r w:rsidRPr="00CF5577">
        <w:t>1</w:t>
      </w:r>
      <w:r w:rsidRPr="00CF5577">
        <w:tab/>
        <w:t>Introduction</w:t>
      </w:r>
    </w:p>
    <w:bookmarkEnd w:id="11"/>
    <w:p w14:paraId="72DD3C65" w14:textId="579B457F" w:rsidR="006A2737" w:rsidRDefault="006A2737" w:rsidP="006A2737">
      <w:pPr>
        <w:rPr>
          <w:b/>
          <w:lang w:val="en-US"/>
        </w:rPr>
      </w:pPr>
      <w:r>
        <w:rPr>
          <w:bCs/>
        </w:rPr>
        <w:t xml:space="preserve">Resolution </w:t>
      </w:r>
      <w:r>
        <w:rPr>
          <w:b/>
          <w:bCs/>
        </w:rPr>
        <w:t>772</w:t>
      </w:r>
      <w:r>
        <w:rPr>
          <w:bCs/>
        </w:rPr>
        <w:t xml:space="preserve"> (</w:t>
      </w:r>
      <w:r>
        <w:rPr>
          <w:b/>
          <w:bCs/>
        </w:rPr>
        <w:t>WRC-19</w:t>
      </w:r>
      <w:r>
        <w:rPr>
          <w:bCs/>
        </w:rPr>
        <w:t>), in preparation for agenda item 1.6 (WRC-23), invites the ITU-R:</w:t>
      </w:r>
    </w:p>
    <w:p w14:paraId="6B25D0EB" w14:textId="77777777" w:rsidR="006A2737" w:rsidRDefault="006A2737" w:rsidP="006A2737">
      <w:pPr>
        <w:rPr>
          <w:lang w:val="en-US"/>
        </w:rPr>
      </w:pPr>
      <w:r>
        <w:rPr>
          <w:lang w:val="en-US"/>
        </w:rPr>
        <w:t>1</w:t>
      </w:r>
      <w:r>
        <w:rPr>
          <w:lang w:val="en-US"/>
        </w:rPr>
        <w:tab/>
        <w:t xml:space="preserve">to study spectrum needs for communications between stations on board sub-orbital vehicles and terrestrial/space stations providing functions such as, </w:t>
      </w:r>
      <w:r>
        <w:rPr>
          <w:i/>
          <w:iCs/>
          <w:lang w:val="en-US"/>
        </w:rPr>
        <w:t>inter alia</w:t>
      </w:r>
      <w:r>
        <w:rPr>
          <w:lang w:val="en-US"/>
        </w:rPr>
        <w:t>, voice/data communications, navigation, surveillance and TT&amp;C;</w:t>
      </w:r>
    </w:p>
    <w:p w14:paraId="24CCB4C5" w14:textId="77777777" w:rsidR="006A2737" w:rsidRDefault="006A2737" w:rsidP="006A2737">
      <w:pPr>
        <w:rPr>
          <w:lang w:val="en-US"/>
        </w:rPr>
      </w:pPr>
      <w:r>
        <w:rPr>
          <w:lang w:val="en-US"/>
        </w:rPr>
        <w:t>2</w:t>
      </w:r>
      <w:r>
        <w:rPr>
          <w:lang w:val="en-US"/>
        </w:rPr>
        <w:tab/>
        <w:t xml:space="preserve">to study appropriate modification, if any, to the Radio Regulations, excluding any new allocations or changes to the existing allocations in Article </w:t>
      </w:r>
      <w:r>
        <w:rPr>
          <w:b/>
          <w:bCs/>
          <w:lang w:val="en-US"/>
        </w:rPr>
        <w:t>5</w:t>
      </w:r>
      <w:r>
        <w:rPr>
          <w:lang w:val="en-US"/>
        </w:rPr>
        <w:t>, to accommodate stations on board sub-orbital vehicles, whilst avoiding any impact on conventional space launch systems with the following objectives:</w:t>
      </w:r>
    </w:p>
    <w:p w14:paraId="5C3FA489" w14:textId="38FD099D" w:rsidR="006A2737" w:rsidRDefault="006A2737" w:rsidP="006A2737">
      <w:pPr>
        <w:pStyle w:val="enumlev1"/>
        <w:rPr>
          <w:lang w:val="en-US"/>
        </w:rPr>
      </w:pPr>
      <w:r>
        <w:rPr>
          <w:lang w:val="en-US"/>
        </w:rPr>
        <w:t>–</w:t>
      </w:r>
      <w:r>
        <w:rPr>
          <w:lang w:val="en-US"/>
        </w:rPr>
        <w:tab/>
        <w:t>to determine the status of stations on sub-orbital vehicles, and study corresponding regulatory provisions to determine which existing radiocommunication services can be used by stations on sub-orbital vehicles, if necessary;</w:t>
      </w:r>
    </w:p>
    <w:p w14:paraId="1097F3BD" w14:textId="245AC403" w:rsidR="006A2737" w:rsidRDefault="006A2737" w:rsidP="006A2737">
      <w:pPr>
        <w:pStyle w:val="enumlev1"/>
        <w:rPr>
          <w:lang w:val="en-US"/>
        </w:rPr>
      </w:pPr>
      <w:r>
        <w:rPr>
          <w:lang w:val="en-US"/>
        </w:rPr>
        <w:t>–</w:t>
      </w:r>
      <w:r>
        <w:rPr>
          <w:lang w:val="en-US"/>
        </w:rPr>
        <w:tab/>
        <w:t>to determine the technical and regulatory conditions to allow some stations on board sub-orbital vehicles to operate under the aeronautical regulation and to be considered as earth stations or terrestrial stations even if a part of the flight occurs in space;</w:t>
      </w:r>
    </w:p>
    <w:p w14:paraId="306E5694" w14:textId="305C521F" w:rsidR="006A2737" w:rsidRDefault="006A2737" w:rsidP="006A2737">
      <w:pPr>
        <w:pStyle w:val="enumlev1"/>
        <w:rPr>
          <w:lang w:val="en-US"/>
        </w:rPr>
      </w:pPr>
      <w:r>
        <w:rPr>
          <w:lang w:val="en-US"/>
        </w:rPr>
        <w:t>–</w:t>
      </w:r>
      <w:r>
        <w:rPr>
          <w:lang w:val="en-US"/>
        </w:rPr>
        <w:tab/>
        <w:t>to facilitate radiocommunications that support aviation to safely integrate sub-orbital vehicles into the airspace and be interoperable with international civil aviation;</w:t>
      </w:r>
    </w:p>
    <w:p w14:paraId="13FC3918" w14:textId="53FC6DC7" w:rsidR="006A2737" w:rsidRDefault="006A2737" w:rsidP="006A2737">
      <w:pPr>
        <w:pStyle w:val="enumlev1"/>
        <w:rPr>
          <w:lang w:val="en-US"/>
        </w:rPr>
      </w:pPr>
      <w:r>
        <w:rPr>
          <w:lang w:val="en-US"/>
        </w:rPr>
        <w:t>–</w:t>
      </w:r>
      <w:r>
        <w:rPr>
          <w:lang w:val="en-US"/>
        </w:rPr>
        <w:tab/>
        <w:t>to define the relevant technical characteristics and protection criteria relevant for the studies to be undertaken in accordance with the bullet point below;</w:t>
      </w:r>
    </w:p>
    <w:p w14:paraId="4E271294" w14:textId="62A95C43" w:rsidR="006A2737" w:rsidRDefault="006A2737" w:rsidP="006A2737">
      <w:pPr>
        <w:pStyle w:val="enumlev1"/>
        <w:rPr>
          <w:lang w:val="en-US"/>
        </w:rPr>
      </w:pPr>
      <w:r>
        <w:rPr>
          <w:lang w:val="en-US"/>
        </w:rPr>
        <w:t>–</w:t>
      </w:r>
      <w:r>
        <w:rPr>
          <w:lang w:val="en-US"/>
        </w:rPr>
        <w:tab/>
        <w:t>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r w:rsidR="00CF5577">
        <w:rPr>
          <w:lang w:val="en-US"/>
        </w:rPr>
        <w:t>.</w:t>
      </w:r>
    </w:p>
    <w:p w14:paraId="4C008ED5" w14:textId="77777777" w:rsidR="006A2737" w:rsidRDefault="006A2737" w:rsidP="006A2737">
      <w:pPr>
        <w:rPr>
          <w:lang w:val="en-US"/>
        </w:rPr>
      </w:pPr>
      <w:r>
        <w:rPr>
          <w:lang w:val="en-US"/>
        </w:rPr>
        <w:t>3</w:t>
      </w:r>
      <w:r>
        <w:rPr>
          <w:lang w:val="en-US"/>
        </w:rPr>
        <w:tab/>
        <w:t>to identify, as a result of the studies above, whether there is a need for access to additional spectrum that should be addressed after WRC-23 by a future competent conference.</w:t>
      </w:r>
    </w:p>
    <w:p w14:paraId="273E009F" w14:textId="5E20289A" w:rsidR="006A2737" w:rsidRDefault="006A2737" w:rsidP="006A2737">
      <w:pPr>
        <w:rPr>
          <w:lang w:val="en-US"/>
        </w:rPr>
      </w:pPr>
      <w:r>
        <w:rPr>
          <w:lang w:val="en-US"/>
        </w:rPr>
        <w:t xml:space="preserve">This report will be organized into sections as outlining in Resolution </w:t>
      </w:r>
      <w:r w:rsidRPr="00CF5577">
        <w:rPr>
          <w:b/>
          <w:bCs/>
          <w:lang w:val="en-US"/>
        </w:rPr>
        <w:t>772 (WRC-19)</w:t>
      </w:r>
      <w:r>
        <w:rPr>
          <w:lang w:val="en-US"/>
        </w:rPr>
        <w:t xml:space="preserve"> for </w:t>
      </w:r>
      <w:r w:rsidR="00CF5577">
        <w:rPr>
          <w:lang w:val="en-US"/>
        </w:rPr>
        <w:t xml:space="preserve">agenda item </w:t>
      </w:r>
      <w:r>
        <w:rPr>
          <w:lang w:val="en-US"/>
        </w:rPr>
        <w:t>1.6 (WRC-23):</w:t>
      </w:r>
    </w:p>
    <w:p w14:paraId="10AA9421" w14:textId="12C28FA3" w:rsidR="006A2737" w:rsidRDefault="006A2737" w:rsidP="006A2737">
      <w:pPr>
        <w:pStyle w:val="enumlev1"/>
        <w:rPr>
          <w:lang w:val="en-US"/>
        </w:rPr>
      </w:pPr>
      <w:r>
        <w:rPr>
          <w:lang w:val="en-US"/>
        </w:rPr>
        <w:t>•</w:t>
      </w:r>
      <w:r>
        <w:rPr>
          <w:lang w:val="en-US"/>
        </w:rPr>
        <w:tab/>
        <w:t xml:space="preserve">Section 2: </w:t>
      </w:r>
      <w:r w:rsidR="00CF5577">
        <w:rPr>
          <w:lang w:val="en-US"/>
        </w:rPr>
        <w:tab/>
      </w:r>
      <w:r>
        <w:rPr>
          <w:lang w:val="en-US"/>
        </w:rPr>
        <w:t>Relevant ITU-R Recommendations and Reports</w:t>
      </w:r>
      <w:r w:rsidR="00CF5577">
        <w:rPr>
          <w:lang w:val="en-US"/>
        </w:rPr>
        <w:t>.</w:t>
      </w:r>
    </w:p>
    <w:p w14:paraId="7B016A96" w14:textId="6C571404" w:rsidR="006A2737" w:rsidRDefault="006A2737" w:rsidP="00CF5577">
      <w:pPr>
        <w:pStyle w:val="enumlev1"/>
        <w:ind w:left="2608" w:hanging="2608"/>
        <w:rPr>
          <w:lang w:val="en-US"/>
        </w:rPr>
      </w:pPr>
      <w:r>
        <w:rPr>
          <w:lang w:val="en-US"/>
        </w:rPr>
        <w:t>•</w:t>
      </w:r>
      <w:r>
        <w:rPr>
          <w:lang w:val="en-US"/>
        </w:rPr>
        <w:tab/>
        <w:t xml:space="preserve">Section 3: </w:t>
      </w:r>
      <w:r w:rsidR="00CF5577">
        <w:rPr>
          <w:lang w:val="en-US"/>
        </w:rPr>
        <w:tab/>
      </w:r>
      <w:r>
        <w:rPr>
          <w:lang w:val="en-US"/>
        </w:rPr>
        <w:t>To study spectrum needs for communications between stations on board sub</w:t>
      </w:r>
      <w:r w:rsidR="00CF5577">
        <w:rPr>
          <w:lang w:val="en-US"/>
        </w:rPr>
        <w:noBreakHyphen/>
      </w:r>
      <w:r>
        <w:rPr>
          <w:lang w:val="en-US"/>
        </w:rPr>
        <w:t>orbital vehicles and terrestrial/space stations.</w:t>
      </w:r>
    </w:p>
    <w:p w14:paraId="0062E9F7" w14:textId="63A7CE4B" w:rsidR="006A2737" w:rsidRDefault="006A2737" w:rsidP="00CF5577">
      <w:pPr>
        <w:pStyle w:val="enumlev1"/>
        <w:ind w:left="2608" w:hanging="2608"/>
        <w:rPr>
          <w:lang w:val="en-US"/>
        </w:rPr>
      </w:pPr>
      <w:r>
        <w:rPr>
          <w:lang w:val="en-US"/>
        </w:rPr>
        <w:t>•</w:t>
      </w:r>
      <w:r>
        <w:rPr>
          <w:lang w:val="en-US"/>
        </w:rPr>
        <w:tab/>
        <w:t xml:space="preserve">Section 4: </w:t>
      </w:r>
      <w:r w:rsidR="00CF5577">
        <w:rPr>
          <w:lang w:val="en-US"/>
        </w:rPr>
        <w:tab/>
      </w:r>
      <w:r>
        <w:rPr>
          <w:lang w:val="en-US"/>
        </w:rPr>
        <w:t xml:space="preserve">To study appropriate modification, if any, to the Radio Regulations, excluding any new allocations or changes to the existing allocations in Article </w:t>
      </w:r>
      <w:r>
        <w:rPr>
          <w:b/>
          <w:bCs/>
          <w:lang w:val="en-US"/>
        </w:rPr>
        <w:t xml:space="preserve">5, </w:t>
      </w:r>
      <w:r>
        <w:rPr>
          <w:lang w:val="en-US"/>
        </w:rPr>
        <w:t>to</w:t>
      </w:r>
      <w:r w:rsidR="00CF5577">
        <w:rPr>
          <w:lang w:val="en-US"/>
        </w:rPr>
        <w:t> </w:t>
      </w:r>
      <w:r>
        <w:rPr>
          <w:lang w:val="en-US"/>
        </w:rPr>
        <w:t>accommodate stations on-board sub-orbital vehicles.</w:t>
      </w:r>
    </w:p>
    <w:p w14:paraId="6DB66ABD" w14:textId="37A2025E" w:rsidR="006A2737" w:rsidRDefault="006A2737" w:rsidP="006A2737">
      <w:pPr>
        <w:pStyle w:val="enumlev1"/>
        <w:rPr>
          <w:lang w:val="en-US"/>
        </w:rPr>
      </w:pPr>
      <w:r>
        <w:rPr>
          <w:lang w:val="en-US"/>
        </w:rPr>
        <w:t>•</w:t>
      </w:r>
      <w:r>
        <w:rPr>
          <w:lang w:val="en-US"/>
        </w:rPr>
        <w:tab/>
        <w:t xml:space="preserve">Section 5: </w:t>
      </w:r>
      <w:r w:rsidR="00CF5577">
        <w:rPr>
          <w:lang w:val="en-US"/>
        </w:rPr>
        <w:tab/>
      </w:r>
      <w:r>
        <w:rPr>
          <w:lang w:val="en-US"/>
        </w:rPr>
        <w:t>Summary of studies.</w:t>
      </w:r>
    </w:p>
    <w:p w14:paraId="0A29D5D7" w14:textId="77777777" w:rsidR="006A2737" w:rsidRDefault="006A2737" w:rsidP="00CF5577">
      <w:pPr>
        <w:pStyle w:val="Heading1"/>
        <w:rPr>
          <w:lang w:val="en-US"/>
        </w:rPr>
      </w:pPr>
      <w:bookmarkStart w:id="12" w:name="_Hlk32223663"/>
      <w:r>
        <w:rPr>
          <w:lang w:val="en-US"/>
        </w:rPr>
        <w:lastRenderedPageBreak/>
        <w:t>2</w:t>
      </w:r>
      <w:r>
        <w:rPr>
          <w:lang w:val="en-US"/>
        </w:rPr>
        <w:tab/>
        <w:t>Relevant ITU-R Recommendations and Reports</w:t>
      </w:r>
    </w:p>
    <w:bookmarkEnd w:id="12"/>
    <w:p w14:paraId="01FD60AB" w14:textId="21B8EBF7" w:rsidR="006A2737" w:rsidDel="007810CA" w:rsidRDefault="006A2737" w:rsidP="00CF5577">
      <w:pPr>
        <w:rPr>
          <w:del w:id="13" w:author="Dr. Michael Tran" w:date="2020-10-04T20:32:00Z"/>
          <w:lang w:val="en-US"/>
        </w:rPr>
      </w:pPr>
      <w:del w:id="14" w:author="Dr. Michael Tran" w:date="2020-10-04T20:32:00Z">
        <w:r w:rsidDel="007810CA">
          <w:rPr>
            <w:lang w:val="en-US"/>
          </w:rPr>
          <w:delText>[To be added]</w:delText>
        </w:r>
      </w:del>
    </w:p>
    <w:p w14:paraId="2BC68D2E" w14:textId="67DB9800" w:rsidR="007810CA" w:rsidRDefault="007810CA" w:rsidP="007810CA">
      <w:pPr>
        <w:rPr>
          <w:ins w:id="15" w:author="Dr. Michael Tran" w:date="2020-10-04T20:32:00Z"/>
          <w:lang w:val="en-US"/>
        </w:rPr>
      </w:pPr>
      <w:ins w:id="16" w:author="Dr. Michael Tran" w:date="2020-10-04T20:32:00Z">
        <w:r>
          <w:rPr>
            <w:lang w:val="en-US"/>
          </w:rPr>
          <w:t>Report ITU-R M.2477-0</w:t>
        </w:r>
      </w:ins>
      <w:ins w:id="17" w:author="Dr. Michael Tran" w:date="2020-10-05T13:33:00Z">
        <w:r w:rsidR="00F1373D">
          <w:rPr>
            <w:lang w:val="en-US"/>
          </w:rPr>
          <w:t xml:space="preserve"> (09/2019)</w:t>
        </w:r>
      </w:ins>
      <w:ins w:id="18" w:author="Dr. Michael Tran" w:date="2020-10-04T20:32:00Z">
        <w:r>
          <w:rPr>
            <w:lang w:val="en-US"/>
          </w:rPr>
          <w:t xml:space="preserve"> – Radiocommunications for suborbital vehicles</w:t>
        </w:r>
      </w:ins>
    </w:p>
    <w:p w14:paraId="5AB8EB9F" w14:textId="57C10F26" w:rsidR="007810CA" w:rsidRDefault="007810CA" w:rsidP="00CF5577">
      <w:pPr>
        <w:rPr>
          <w:ins w:id="19" w:author="Dr. Michael Tran" w:date="2020-10-04T20:32:00Z"/>
          <w:lang w:val="en-US"/>
        </w:rPr>
      </w:pPr>
    </w:p>
    <w:p w14:paraId="70721F24" w14:textId="479ABFD6" w:rsidR="006A2737" w:rsidRDefault="006A2737" w:rsidP="00CF5577">
      <w:pPr>
        <w:pStyle w:val="Heading1"/>
        <w:rPr>
          <w:lang w:val="en-US"/>
        </w:rPr>
      </w:pPr>
      <w:r>
        <w:rPr>
          <w:lang w:val="en-US"/>
        </w:rPr>
        <w:t>3</w:t>
      </w:r>
      <w:r>
        <w:rPr>
          <w:lang w:val="en-US"/>
        </w:rPr>
        <w:tab/>
        <w:t>Spectrum needs for communications between stations on-board sub</w:t>
      </w:r>
      <w:r w:rsidR="00CF5577">
        <w:rPr>
          <w:lang w:val="en-US"/>
        </w:rPr>
        <w:noBreakHyphen/>
      </w:r>
      <w:r>
        <w:rPr>
          <w:lang w:val="en-US"/>
        </w:rPr>
        <w:t>orbital vehicles and terrestrial/space stations</w:t>
      </w:r>
    </w:p>
    <w:p w14:paraId="6521898F" w14:textId="726D3155" w:rsidR="006A2737" w:rsidDel="00BA5E45" w:rsidRDefault="006A2737" w:rsidP="006A2737">
      <w:pPr>
        <w:rPr>
          <w:del w:id="20" w:author="Chris Tourigny" w:date="2020-10-07T11:27:00Z"/>
          <w:lang w:val="en-US"/>
        </w:rPr>
      </w:pPr>
      <w:del w:id="21" w:author="Chris Tourigny" w:date="2020-10-07T11:27:00Z">
        <w:r w:rsidDel="00BA5E45">
          <w:rPr>
            <w:lang w:val="en-US"/>
          </w:rPr>
          <w:delText xml:space="preserve">[This section will study spectrum needs for communications between stations on board sub-orbital vehicles and terrestrial/space stations providing functions such as, </w:delText>
        </w:r>
        <w:r w:rsidDel="00BA5E45">
          <w:rPr>
            <w:i/>
            <w:iCs/>
            <w:lang w:val="en-US"/>
          </w:rPr>
          <w:delText>inter alia</w:delText>
        </w:r>
        <w:r w:rsidDel="00BA5E45">
          <w:rPr>
            <w:lang w:val="en-US"/>
          </w:rPr>
          <w:delText xml:space="preserve">, voice/data communications, </w:delText>
        </w:r>
        <w:r w:rsidDel="00BA5E45">
          <w:rPr>
            <w:lang w:val="en-US"/>
          </w:rPr>
          <w:delText xml:space="preserve">navigation, </w:delText>
        </w:r>
        <w:r w:rsidDel="00BA5E45">
          <w:rPr>
            <w:lang w:val="en-US"/>
          </w:rPr>
          <w:delText>surveillance and TT&amp;C.]</w:delText>
        </w:r>
      </w:del>
    </w:p>
    <w:p w14:paraId="6275E091" w14:textId="27F2175B" w:rsidR="00387384" w:rsidRDefault="00387384" w:rsidP="00387384">
      <w:pPr>
        <w:rPr>
          <w:ins w:id="22" w:author="Dr. Michael Tran" w:date="2020-10-04T20:33:00Z"/>
          <w:shd w:val="clear" w:color="auto" w:fill="FFFFFF"/>
          <w:lang w:eastAsia="zh-CN"/>
        </w:rPr>
      </w:pPr>
      <w:bookmarkStart w:id="23" w:name="OLE_LINK11"/>
      <w:ins w:id="24" w:author="Dr. Michael Tran" w:date="2020-10-04T20:32:00Z">
        <w:r w:rsidRPr="00E22B46">
          <w:rPr>
            <w:shd w:val="clear" w:color="auto" w:fill="FFFFFF"/>
            <w:lang w:eastAsia="zh-CN"/>
          </w:rPr>
          <w:t>Currently, there are a variety of technical solutions to achieve suborbital flight</w:t>
        </w:r>
      </w:ins>
      <w:ins w:id="25" w:author="Chris Tourigny" w:date="2020-10-07T10:03:00Z">
        <w:r>
          <w:rPr>
            <w:shd w:val="clear" w:color="auto" w:fill="FFFFFF"/>
            <w:lang w:eastAsia="zh-CN"/>
          </w:rPr>
          <w:t>. Launch</w:t>
        </w:r>
      </w:ins>
      <w:ins w:id="26" w:author="Dr. Michael Tran" w:date="2020-10-04T20:32:00Z">
        <w:r w:rsidRPr="00E22B46">
          <w:rPr>
            <w:shd w:val="clear" w:color="auto" w:fill="FFFFFF"/>
            <w:lang w:eastAsia="zh-CN"/>
          </w:rPr>
          <w:t xml:space="preserve"> modes include</w:t>
        </w:r>
        <w:r w:rsidRPr="00E22B46">
          <w:rPr>
            <w:lang w:eastAsia="zh-CN"/>
          </w:rPr>
          <w:t xml:space="preserve"> </w:t>
        </w:r>
        <w:r w:rsidRPr="00E22B46">
          <w:rPr>
            <w:shd w:val="clear" w:color="auto" w:fill="FFFFFF"/>
            <w:lang w:eastAsia="zh-CN"/>
          </w:rPr>
          <w:t xml:space="preserve">horizontal and vertical, landing modes include horizontal landing and vertical landing, recovery modes include self-controlled return and parachute recovery, </w:t>
        </w:r>
      </w:ins>
      <w:ins w:id="27" w:author="Chris Tourigny" w:date="2020-10-07T10:05:00Z">
        <w:r>
          <w:rPr>
            <w:shd w:val="clear" w:color="auto" w:fill="FFFFFF"/>
            <w:lang w:eastAsia="zh-CN"/>
          </w:rPr>
          <w:t xml:space="preserve">and </w:t>
        </w:r>
      </w:ins>
      <w:ins w:id="28" w:author="Dr. Michael Tran" w:date="2020-10-04T20:32:00Z">
        <w:r w:rsidRPr="00E22B46">
          <w:rPr>
            <w:shd w:val="clear" w:color="auto" w:fill="FFFFFF"/>
            <w:lang w:eastAsia="zh-CN"/>
          </w:rPr>
          <w:t>thrust modes include rocket power and combined power.</w:t>
        </w:r>
        <w:r>
          <w:rPr>
            <w:shd w:val="clear" w:color="auto" w:fill="FFFFFF"/>
            <w:lang w:eastAsia="zh-CN"/>
          </w:rPr>
          <w:t xml:space="preserve"> </w:t>
        </w:r>
        <w:r w:rsidRPr="00E22B46">
          <w:rPr>
            <w:shd w:val="clear" w:color="auto" w:fill="FFFFFF"/>
            <w:lang w:eastAsia="zh-CN"/>
          </w:rPr>
          <w:t xml:space="preserve"> </w:t>
        </w:r>
        <w:bookmarkEnd w:id="23"/>
        <w:r w:rsidRPr="00E22B46">
          <w:rPr>
            <w:shd w:val="clear" w:color="auto" w:fill="FFFFFF"/>
            <w:lang w:eastAsia="zh-CN"/>
          </w:rPr>
          <w:t>Suborbital flights can be implemented by different combinations of the above modes.</w:t>
        </w:r>
        <w:r>
          <w:rPr>
            <w:shd w:val="clear" w:color="auto" w:fill="FFFFFF"/>
            <w:lang w:eastAsia="zh-CN"/>
          </w:rPr>
          <w:t xml:space="preserve">  </w:t>
        </w:r>
        <w:r w:rsidRPr="00E22B46">
          <w:rPr>
            <w:shd w:val="clear" w:color="auto" w:fill="FFFFFF"/>
            <w:lang w:eastAsia="zh-CN"/>
          </w:rPr>
          <w:t>Figure 1 shows</w:t>
        </w:r>
        <w:r>
          <w:rPr>
            <w:shd w:val="clear" w:color="auto" w:fill="FFFFFF"/>
            <w:lang w:eastAsia="zh-CN"/>
          </w:rPr>
          <w:t xml:space="preserve"> example</w:t>
        </w:r>
      </w:ins>
      <w:ins w:id="29" w:author="Chris Tourigny" w:date="2020-10-07T10:20:00Z">
        <w:r w:rsidR="000B06FE">
          <w:rPr>
            <w:shd w:val="clear" w:color="auto" w:fill="FFFFFF"/>
            <w:lang w:eastAsia="zh-CN"/>
          </w:rPr>
          <w:t>s</w:t>
        </w:r>
      </w:ins>
      <w:ins w:id="30" w:author="Dr. Michael Tran" w:date="2020-10-04T20:32:00Z">
        <w:r>
          <w:rPr>
            <w:shd w:val="clear" w:color="auto" w:fill="FFFFFF"/>
            <w:lang w:eastAsia="zh-CN"/>
          </w:rPr>
          <w:t xml:space="preserve"> of the operational concept</w:t>
        </w:r>
      </w:ins>
      <w:ins w:id="31" w:author="Chris Tourigny" w:date="2020-10-07T10:20:00Z">
        <w:r w:rsidR="000B06FE">
          <w:rPr>
            <w:shd w:val="clear" w:color="auto" w:fill="FFFFFF"/>
            <w:lang w:eastAsia="zh-CN"/>
          </w:rPr>
          <w:t>s</w:t>
        </w:r>
      </w:ins>
      <w:ins w:id="32" w:author="Dr. Michael Tran" w:date="2020-10-04T20:32:00Z">
        <w:r w:rsidRPr="00E22B46">
          <w:rPr>
            <w:shd w:val="clear" w:color="auto" w:fill="FFFFFF"/>
            <w:lang w:eastAsia="zh-CN"/>
          </w:rPr>
          <w:t xml:space="preserve"> of</w:t>
        </w:r>
        <w:r>
          <w:rPr>
            <w:shd w:val="clear" w:color="auto" w:fill="FFFFFF"/>
            <w:lang w:eastAsia="zh-CN"/>
          </w:rPr>
          <w:t xml:space="preserve"> a</w:t>
        </w:r>
        <w:r w:rsidRPr="00E22B46">
          <w:rPr>
            <w:shd w:val="clear" w:color="auto" w:fill="FFFFFF"/>
            <w:lang w:eastAsia="zh-CN"/>
          </w:rPr>
          <w:t xml:space="preserve"> suborbital flight.</w:t>
        </w:r>
      </w:ins>
    </w:p>
    <w:p w14:paraId="5F350DD7" w14:textId="77777777" w:rsidR="00387384" w:rsidRPr="00962FC5" w:rsidRDefault="00387384" w:rsidP="00387384">
      <w:pPr>
        <w:keepNext/>
        <w:keepLines/>
        <w:spacing w:before="480" w:after="120"/>
        <w:jc w:val="center"/>
        <w:rPr>
          <w:ins w:id="33" w:author="Dr. Michael Tran" w:date="2020-10-04T20:33:00Z"/>
          <w:caps/>
          <w:sz w:val="20"/>
          <w:shd w:val="clear" w:color="auto" w:fill="FFFFFF"/>
        </w:rPr>
      </w:pPr>
      <w:ins w:id="34" w:author="Dr. Michael Tran" w:date="2020-10-04T20:33:00Z">
        <w:r w:rsidRPr="00962FC5">
          <w:rPr>
            <w:caps/>
            <w:sz w:val="20"/>
          </w:rPr>
          <w:t>Figure</w:t>
        </w:r>
        <w:r w:rsidRPr="00962FC5">
          <w:rPr>
            <w:caps/>
            <w:sz w:val="20"/>
            <w:shd w:val="clear" w:color="auto" w:fill="FFFFFF"/>
          </w:rPr>
          <w:t xml:space="preserve"> 1</w:t>
        </w:r>
      </w:ins>
    </w:p>
    <w:p w14:paraId="1160D1EA" w14:textId="367105D6" w:rsidR="00387384" w:rsidRPr="00962FC5" w:rsidRDefault="000B06FE" w:rsidP="00387384">
      <w:pPr>
        <w:keepNext/>
        <w:keepLines/>
        <w:spacing w:before="0" w:after="120"/>
        <w:jc w:val="center"/>
        <w:rPr>
          <w:ins w:id="35" w:author="Dr. Michael Tran" w:date="2020-10-04T20:33:00Z"/>
          <w:rFonts w:ascii="Times New Roman Bold" w:hAnsi="Times New Roman Bold"/>
          <w:b/>
          <w:sz w:val="20"/>
        </w:rPr>
      </w:pPr>
      <w:ins w:id="36" w:author="Chris Tourigny" w:date="2020-10-07T10:20:00Z">
        <w:r>
          <w:rPr>
            <w:rFonts w:ascii="Times New Roman Bold" w:hAnsi="Times New Roman Bold"/>
            <w:b/>
            <w:sz w:val="20"/>
          </w:rPr>
          <w:t>E</w:t>
        </w:r>
      </w:ins>
      <w:ins w:id="37" w:author="Dr. Michael Tran" w:date="2020-10-04T20:33:00Z">
        <w:r w:rsidR="00387384">
          <w:rPr>
            <w:rFonts w:ascii="Times New Roman Bold" w:hAnsi="Times New Roman Bold"/>
            <w:b/>
            <w:sz w:val="20"/>
          </w:rPr>
          <w:t>xample</w:t>
        </w:r>
      </w:ins>
      <w:ins w:id="38" w:author="Chris Tourigny" w:date="2020-10-07T10:20:00Z">
        <w:r>
          <w:rPr>
            <w:rFonts w:ascii="Times New Roman Bold" w:hAnsi="Times New Roman Bold"/>
            <w:b/>
            <w:sz w:val="20"/>
          </w:rPr>
          <w:t>s</w:t>
        </w:r>
      </w:ins>
      <w:ins w:id="39" w:author="Dr. Michael Tran" w:date="2020-10-04T20:33:00Z">
        <w:r w:rsidR="00387384">
          <w:rPr>
            <w:rFonts w:ascii="Times New Roman Bold" w:hAnsi="Times New Roman Bold"/>
            <w:b/>
            <w:sz w:val="20"/>
          </w:rPr>
          <w:t xml:space="preserve"> of the operational concept</w:t>
        </w:r>
      </w:ins>
      <w:ins w:id="40" w:author="Chris Tourigny" w:date="2020-10-07T10:20:00Z">
        <w:r>
          <w:rPr>
            <w:rFonts w:ascii="Times New Roman Bold" w:hAnsi="Times New Roman Bold"/>
            <w:b/>
            <w:sz w:val="20"/>
          </w:rPr>
          <w:t>s</w:t>
        </w:r>
      </w:ins>
      <w:ins w:id="41" w:author="Dr. Michael Tran" w:date="2020-10-04T20:33:00Z">
        <w:r w:rsidR="00387384" w:rsidRPr="00962FC5">
          <w:rPr>
            <w:rFonts w:ascii="Times New Roman Bold" w:hAnsi="Times New Roman Bold"/>
            <w:b/>
            <w:sz w:val="20"/>
          </w:rPr>
          <w:t xml:space="preserve"> of</w:t>
        </w:r>
        <w:r w:rsidR="00387384">
          <w:rPr>
            <w:rFonts w:ascii="Times New Roman Bold" w:hAnsi="Times New Roman Bold"/>
            <w:b/>
            <w:sz w:val="20"/>
          </w:rPr>
          <w:t xml:space="preserve"> </w:t>
        </w:r>
        <w:r w:rsidR="00387384" w:rsidRPr="00962FC5">
          <w:rPr>
            <w:rFonts w:ascii="Times New Roman Bold" w:hAnsi="Times New Roman Bold"/>
            <w:b/>
            <w:sz w:val="20"/>
          </w:rPr>
          <w:t>suborbital flight</w:t>
        </w:r>
      </w:ins>
    </w:p>
    <w:p w14:paraId="4A61CB8F" w14:textId="77777777" w:rsidR="00387384" w:rsidRDefault="00387384" w:rsidP="00387384">
      <w:pPr>
        <w:jc w:val="center"/>
        <w:rPr>
          <w:ins w:id="42" w:author="Dr. Michael Tran" w:date="2020-10-04T20:32:00Z"/>
          <w:shd w:val="clear" w:color="auto" w:fill="FFFFFF"/>
          <w:lang w:eastAsia="zh-CN"/>
        </w:rPr>
      </w:pPr>
      <w:ins w:id="43" w:author="Dr. Michael Tran" w:date="2020-10-04T20:33:00Z">
        <w:r w:rsidRPr="00E22B46">
          <w:rPr>
            <w:noProof/>
            <w:shd w:val="clear" w:color="auto" w:fill="FFFFFF"/>
            <w:lang w:val="en-US"/>
          </w:rPr>
          <w:drawing>
            <wp:inline distT="0" distB="0" distL="0" distR="0" wp14:anchorId="79A0708D" wp14:editId="1B0ACFDB">
              <wp:extent cx="5760720" cy="1798157"/>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1798157"/>
                      </a:xfrm>
                      <a:prstGeom prst="rect">
                        <a:avLst/>
                      </a:prstGeom>
                      <a:noFill/>
                    </pic:spPr>
                  </pic:pic>
                </a:graphicData>
              </a:graphic>
            </wp:inline>
          </w:drawing>
        </w:r>
      </w:ins>
    </w:p>
    <w:p w14:paraId="24CB06B7" w14:textId="77777777" w:rsidR="00387384" w:rsidRDefault="00387384" w:rsidP="00387384">
      <w:pPr>
        <w:rPr>
          <w:ins w:id="44" w:author="Dr. Michael Tran" w:date="2020-10-04T20:34:00Z"/>
          <w:lang w:val="en-US"/>
        </w:rPr>
      </w:pPr>
    </w:p>
    <w:p w14:paraId="3B110B62" w14:textId="77777777" w:rsidR="00B718AF" w:rsidRDefault="00387384" w:rsidP="00387384">
      <w:pPr>
        <w:rPr>
          <w:ins w:id="45" w:author="Chris Tourigny" w:date="2020-10-07T10:29:00Z"/>
        </w:rPr>
      </w:pPr>
      <w:ins w:id="46" w:author="Dr. Michael Tran" w:date="2020-10-04T20:34:00Z">
        <w:r w:rsidRPr="00E22B46">
          <w:t xml:space="preserve">With the rapid development of the </w:t>
        </w:r>
      </w:ins>
      <w:ins w:id="47" w:author="Chris Tourigny" w:date="2020-10-07T10:07:00Z">
        <w:r>
          <w:t xml:space="preserve">various </w:t>
        </w:r>
      </w:ins>
      <w:ins w:id="48" w:author="Dr. Michael Tran" w:date="2020-10-04T20:34:00Z">
        <w:r w:rsidRPr="00E22B46">
          <w:t xml:space="preserve">suborbital </w:t>
        </w:r>
      </w:ins>
      <w:ins w:id="49" w:author="Chris Tourigny" w:date="2020-10-07T10:07:00Z">
        <w:r>
          <w:t>flight concepts</w:t>
        </w:r>
      </w:ins>
      <w:ins w:id="50" w:author="Dr. Michael Tran" w:date="2020-10-04T20:34:00Z">
        <w:r w:rsidRPr="00E22B46">
          <w:t xml:space="preserve"> in recent years</w:t>
        </w:r>
      </w:ins>
      <w:ins w:id="51" w:author="Chris Tourigny" w:date="2020-10-07T10:08:00Z">
        <w:r>
          <w:t>,</w:t>
        </w:r>
      </w:ins>
      <w:ins w:id="52" w:author="Dr. Michael Tran" w:date="2020-10-04T20:34:00Z">
        <w:r>
          <w:t xml:space="preserve"> such as hypersonic </w:t>
        </w:r>
      </w:ins>
      <w:ins w:id="53" w:author="Chris Tourigny" w:date="2020-10-07T10:06:00Z">
        <w:r>
          <w:t>flight</w:t>
        </w:r>
      </w:ins>
      <w:ins w:id="54" w:author="Dr. Michael Tran" w:date="2020-10-04T20:34:00Z">
        <w:r>
          <w:t xml:space="preserve"> and reusable carrier rocket</w:t>
        </w:r>
      </w:ins>
      <w:ins w:id="55" w:author="Dr. Michael Tran" w:date="2020-10-05T08:20:00Z">
        <w:r>
          <w:t xml:space="preserve"> technology</w:t>
        </w:r>
      </w:ins>
      <w:ins w:id="56" w:author="Dr. Michael Tran" w:date="2020-10-04T20:34:00Z">
        <w:r w:rsidRPr="00E22B46">
          <w:t xml:space="preserve">, suborbital flight </w:t>
        </w:r>
      </w:ins>
      <w:ins w:id="57" w:author="Chris Tourigny" w:date="2020-10-07T10:08:00Z">
        <w:r>
          <w:t>has become an operational</w:t>
        </w:r>
      </w:ins>
      <w:ins w:id="58" w:author="Dr. Michael Tran" w:date="2020-10-04T20:34:00Z">
        <w:r w:rsidRPr="00E22B46">
          <w:t xml:space="preserve"> reality, which </w:t>
        </w:r>
      </w:ins>
      <w:ins w:id="59" w:author="Chris Tourigny" w:date="2020-10-07T10:09:00Z">
        <w:r>
          <w:t>supports</w:t>
        </w:r>
      </w:ins>
      <w:ins w:id="60" w:author="Dr. Michael Tran" w:date="2020-10-04T20:34:00Z">
        <w:r w:rsidRPr="00E22B46">
          <w:t xml:space="preserve"> a wide range of fields including education, transportation, tourism, </w:t>
        </w:r>
      </w:ins>
      <w:ins w:id="61" w:author="Chris Tourigny" w:date="2020-10-07T10:09:00Z">
        <w:r>
          <w:t xml:space="preserve">and </w:t>
        </w:r>
      </w:ins>
      <w:ins w:id="62" w:author="Dr. Michael Tran" w:date="2020-10-04T20:34:00Z">
        <w:r w:rsidRPr="00E22B46">
          <w:t>scientific research</w:t>
        </w:r>
        <w:r>
          <w:t xml:space="preserve">.  </w:t>
        </w:r>
      </w:ins>
      <w:ins w:id="63" w:author="Chris Tourigny" w:date="2020-10-07T10:23:00Z">
        <w:r w:rsidR="00B718AF">
          <w:t>Current research and development</w:t>
        </w:r>
      </w:ins>
      <w:ins w:id="64" w:author="Dr. Michael Tran" w:date="2020-10-05T08:40:00Z">
        <w:r>
          <w:t xml:space="preserve"> </w:t>
        </w:r>
      </w:ins>
      <w:ins w:id="65" w:author="Chris Tourigny" w:date="2020-10-07T10:24:00Z">
        <w:r w:rsidR="00B718AF">
          <w:t xml:space="preserve">aims to enable </w:t>
        </w:r>
      </w:ins>
      <w:ins w:id="66" w:author="Dr. Michael Tran" w:date="2020-10-05T08:41:00Z">
        <w:r>
          <w:t xml:space="preserve">suborbital vehicles </w:t>
        </w:r>
      </w:ins>
      <w:ins w:id="67" w:author="Chris Tourigny" w:date="2020-10-07T10:25:00Z">
        <w:r w:rsidR="00B718AF">
          <w:t xml:space="preserve">to be </w:t>
        </w:r>
      </w:ins>
      <w:ins w:id="68" w:author="Dr. Michael Tran" w:date="2020-10-05T08:41:00Z">
        <w:r>
          <w:t xml:space="preserve">capable of carrying </w:t>
        </w:r>
      </w:ins>
      <w:ins w:id="69" w:author="Dr. Michael Tran" w:date="2020-10-05T08:42:00Z">
        <w:r>
          <w:t>several thousand kilograms of cargo and passengers by 2035</w:t>
        </w:r>
      </w:ins>
      <w:ins w:id="70" w:author="Chris Tourigny" w:date="2020-10-07T10:26:00Z">
        <w:r w:rsidR="00B718AF">
          <w:t xml:space="preserve"> and</w:t>
        </w:r>
      </w:ins>
      <w:ins w:id="71" w:author="Dr. Michael Tran" w:date="2020-10-05T08:15:00Z">
        <w:r>
          <w:t xml:space="preserve"> up to </w:t>
        </w:r>
      </w:ins>
      <w:ins w:id="72" w:author="Dr. Michael Tran" w:date="2020-10-05T08:25:00Z">
        <w:r>
          <w:t>6000</w:t>
        </w:r>
      </w:ins>
      <w:ins w:id="73" w:author="Dr. Michael Tran" w:date="2020-10-05T08:15:00Z">
        <w:r>
          <w:t xml:space="preserve"> flights per year</w:t>
        </w:r>
      </w:ins>
      <w:ins w:id="74" w:author="Dr. Michael Tran" w:date="2020-10-05T08:24:00Z">
        <w:r>
          <w:t xml:space="preserve"> by 2045</w:t>
        </w:r>
      </w:ins>
      <w:ins w:id="75" w:author="Dr. Michael Tran" w:date="2020-10-05T08:15:00Z">
        <w:r>
          <w:t>.</w:t>
        </w:r>
      </w:ins>
      <w:ins w:id="76" w:author="Chris Tourigny" w:date="2020-10-07T10:28:00Z">
        <w:r w:rsidR="00B718AF">
          <w:t xml:space="preserve"> </w:t>
        </w:r>
      </w:ins>
    </w:p>
    <w:p w14:paraId="760C9A55" w14:textId="05D1E855" w:rsidR="00387384" w:rsidRDefault="00B718AF" w:rsidP="006A2737">
      <w:pPr>
        <w:rPr>
          <w:ins w:id="77" w:author="Chris Tourigny" w:date="2020-10-07T10:32:00Z"/>
          <w:lang w:val="en-US"/>
        </w:rPr>
      </w:pPr>
      <w:ins w:id="78" w:author="Chris Tourigny" w:date="2020-10-07T10:30:00Z">
        <w:r>
          <w:rPr>
            <w:lang w:val="en-US"/>
          </w:rPr>
          <w:t>There are</w:t>
        </w:r>
      </w:ins>
      <w:ins w:id="79" w:author="Chris Tourigny" w:date="2020-10-07T10:28:00Z">
        <w:r w:rsidRPr="00B718AF">
          <w:rPr>
            <w:lang w:val="en-US"/>
          </w:rPr>
          <w:t xml:space="preserve"> spectrum needs for </w:t>
        </w:r>
      </w:ins>
      <w:ins w:id="80" w:author="Chris Tourigny" w:date="2020-10-07T10:30:00Z">
        <w:r>
          <w:rPr>
            <w:lang w:val="en-US"/>
          </w:rPr>
          <w:t>radio</w:t>
        </w:r>
      </w:ins>
      <w:ins w:id="81" w:author="Chris Tourigny" w:date="2020-10-07T10:28:00Z">
        <w:r w:rsidRPr="00B718AF">
          <w:rPr>
            <w:lang w:val="en-US"/>
          </w:rPr>
          <w:t>com</w:t>
        </w:r>
        <w:r>
          <w:rPr>
            <w:lang w:val="en-US"/>
          </w:rPr>
          <w:t>munications between stations on</w:t>
        </w:r>
      </w:ins>
      <w:ins w:id="82" w:author="Chris Tourigny" w:date="2020-10-07T10:31:00Z">
        <w:r>
          <w:rPr>
            <w:lang w:val="en-US"/>
          </w:rPr>
          <w:t>-</w:t>
        </w:r>
      </w:ins>
      <w:ins w:id="83" w:author="Chris Tourigny" w:date="2020-10-07T10:28:00Z">
        <w:r w:rsidRPr="00B718AF">
          <w:rPr>
            <w:lang w:val="en-US"/>
          </w:rPr>
          <w:t xml:space="preserve">board sub-orbital vehicles and terrestrial/space stations providing functions such as, </w:t>
        </w:r>
        <w:r w:rsidRPr="00B718AF">
          <w:rPr>
            <w:i/>
            <w:iCs/>
            <w:lang w:val="en-US"/>
          </w:rPr>
          <w:t>inter alia</w:t>
        </w:r>
        <w:r w:rsidRPr="00B718AF">
          <w:rPr>
            <w:lang w:val="en-US"/>
          </w:rPr>
          <w:t xml:space="preserve">, voice/data communications, </w:t>
        </w:r>
        <w:r w:rsidRPr="00B718AF">
          <w:rPr>
            <w:lang w:val="en-US"/>
          </w:rPr>
          <w:t xml:space="preserve">navigation, </w:t>
        </w:r>
        <w:r w:rsidRPr="00B718AF">
          <w:rPr>
            <w:lang w:val="en-US"/>
          </w:rPr>
          <w:t>surveillance and TT&amp;C.</w:t>
        </w:r>
      </w:ins>
    </w:p>
    <w:p w14:paraId="60CABAE7" w14:textId="77777777" w:rsidR="00563362" w:rsidRDefault="00563362" w:rsidP="006A2737">
      <w:pPr>
        <w:rPr>
          <w:lang w:val="en-US"/>
        </w:rPr>
      </w:pPr>
    </w:p>
    <w:p w14:paraId="3443580E" w14:textId="1F2E1C84" w:rsidR="00CC169A" w:rsidRPr="00CC169A" w:rsidRDefault="00F45224" w:rsidP="008E6CEA">
      <w:pPr>
        <w:pStyle w:val="Heading2"/>
        <w:rPr>
          <w:ins w:id="84" w:author="Nader Damavandi" w:date="2020-10-02T16:51:00Z"/>
          <w:lang w:val="en-US"/>
        </w:rPr>
      </w:pPr>
      <w:ins w:id="85" w:author="Nader Damavandi" w:date="2020-10-02T16:51:00Z">
        <w:r>
          <w:rPr>
            <w:lang w:val="en-US"/>
          </w:rPr>
          <w:t>3.1</w:t>
        </w:r>
        <w:r>
          <w:rPr>
            <w:lang w:val="en-US"/>
          </w:rPr>
          <w:tab/>
          <w:t>Communications</w:t>
        </w:r>
      </w:ins>
    </w:p>
    <w:p w14:paraId="0C219A95" w14:textId="1A6B3E63" w:rsidR="00F45224" w:rsidRDefault="00F45224" w:rsidP="00F45224">
      <w:pPr>
        <w:rPr>
          <w:ins w:id="86" w:author="Nader Damavandi" w:date="2020-10-02T16:51:00Z"/>
          <w:lang w:val="en-US"/>
        </w:rPr>
      </w:pPr>
      <w:ins w:id="87" w:author="Nader Damavandi" w:date="2020-10-02T16:51:00Z">
        <w:r>
          <w:rPr>
            <w:lang w:val="en-US"/>
          </w:rPr>
          <w:t xml:space="preserve">It is envisioned that the crewed sub-orbital vehicles </w:t>
        </w:r>
      </w:ins>
      <w:ins w:id="88" w:author="Nader Damavandi" w:date="2020-10-02T17:49:00Z">
        <w:r w:rsidR="00F17224">
          <w:rPr>
            <w:lang w:val="en-US"/>
          </w:rPr>
          <w:t>to</w:t>
        </w:r>
      </w:ins>
      <w:ins w:id="89" w:author="Nader Damavandi" w:date="2020-10-02T16:51:00Z">
        <w:r>
          <w:rPr>
            <w:lang w:val="en-US"/>
          </w:rPr>
          <w:t xml:space="preserve"> establish and maintain bidirectional audio communications with their ground-based mission control center </w:t>
        </w:r>
      </w:ins>
      <w:ins w:id="90" w:author="Nader Damavandi" w:date="2020-10-02T17:54:00Z">
        <w:r w:rsidR="00F17224">
          <w:rPr>
            <w:lang w:val="en-US"/>
          </w:rPr>
          <w:t xml:space="preserve">during full duration of their flight </w:t>
        </w:r>
      </w:ins>
      <w:ins w:id="91" w:author="Nader Damavandi" w:date="2020-10-02T16:51:00Z">
        <w:r>
          <w:rPr>
            <w:lang w:val="en-US"/>
          </w:rPr>
          <w:lastRenderedPageBreak/>
          <w:t>through either direct communication with Earth or through relay satellites</w:t>
        </w:r>
      </w:ins>
      <w:ins w:id="92" w:author="Nader Damavandi" w:date="2020-10-02T17:49:00Z">
        <w:r w:rsidR="00F17224">
          <w:rPr>
            <w:lang w:val="en-US"/>
          </w:rPr>
          <w:t xml:space="preserve"> or space stations</w:t>
        </w:r>
      </w:ins>
      <w:ins w:id="93" w:author="Nader Damavandi" w:date="2020-10-02T16:51:00Z">
        <w:r>
          <w:rPr>
            <w:lang w:val="en-US"/>
          </w:rPr>
          <w:t>. Such audio communication is considered critical for crews commanding the vehicle with ability to perform manual controls and piloting of the vehicle. These communication links are similar to the communication commonly established by airplanes using Internationally Standardized systems. It is noted that the passenger communication, if on-board these sub-orbital vehicles, may not be considered safety of life.</w:t>
        </w:r>
      </w:ins>
    </w:p>
    <w:p w14:paraId="6304779C" w14:textId="020083DE" w:rsidR="00F45224" w:rsidRDefault="00F45224" w:rsidP="00F45224">
      <w:pPr>
        <w:rPr>
          <w:ins w:id="94" w:author="Nader Damavandi" w:date="2020-10-02T16:51:00Z"/>
          <w:lang w:val="en-US"/>
        </w:rPr>
      </w:pPr>
      <w:ins w:id="95" w:author="Nader Damavandi" w:date="2020-10-02T16:51:00Z">
        <w:r>
          <w:rPr>
            <w:lang w:val="en-US"/>
          </w:rPr>
          <w:t>A unique aspect of sub-orbital vehicles communication requirement is the ability to maintain the link throughout various phases of flight including atmospheric re-entry where radio communication with vehicle experiences significant attenuation due to plasma effects caused by extreme heating and ionization of air around the vehicle.</w:t>
        </w:r>
      </w:ins>
    </w:p>
    <w:p w14:paraId="18A2F9AA" w14:textId="3C9730A3" w:rsidR="00563362" w:rsidRPr="00563362" w:rsidRDefault="00F45224" w:rsidP="00563362">
      <w:pPr>
        <w:pStyle w:val="Heading2"/>
        <w:rPr>
          <w:ins w:id="96" w:author="Nader Damavandi" w:date="2020-10-02T16:51:00Z"/>
          <w:lang w:val="en-US"/>
        </w:rPr>
      </w:pPr>
      <w:ins w:id="97" w:author="Nader Damavandi" w:date="2020-10-02T16:51:00Z">
        <w:r>
          <w:rPr>
            <w:lang w:val="en-US"/>
          </w:rPr>
          <w:t>3.2</w:t>
        </w:r>
        <w:r>
          <w:rPr>
            <w:lang w:val="en-US"/>
          </w:rPr>
          <w:tab/>
          <w:t>Telemetry, tracking and command (TT&amp;C)</w:t>
        </w:r>
      </w:ins>
    </w:p>
    <w:p w14:paraId="63EA9619" w14:textId="310E0722" w:rsidR="00266933" w:rsidRDefault="009F645C" w:rsidP="00266933">
      <w:pPr>
        <w:rPr>
          <w:ins w:id="98" w:author="Nader Damavandi" w:date="2020-10-02T17:25:00Z"/>
          <w:lang w:val="en-US"/>
        </w:rPr>
      </w:pPr>
      <w:ins w:id="99" w:author="Nader Damavandi" w:date="2020-10-02T16:57:00Z">
        <w:r w:rsidRPr="00BA4AE5">
          <w:t>Telemetry</w:t>
        </w:r>
        <w:r>
          <w:t>, Radio telemetry</w:t>
        </w:r>
      </w:ins>
      <w:ins w:id="100" w:author="Nader Damavandi" w:date="2020-10-02T17:15:00Z">
        <w:r w:rsidR="008B0AA0">
          <w:t xml:space="preserve"> and Space telemetry</w:t>
        </w:r>
      </w:ins>
      <w:ins w:id="101" w:author="Nader Damavandi" w:date="2020-10-02T16:57:00Z">
        <w:r w:rsidRPr="00BA4AE5">
          <w:t xml:space="preserve"> </w:t>
        </w:r>
        <w:r>
          <w:t>are</w:t>
        </w:r>
        <w:r w:rsidRPr="00BA4AE5">
          <w:t xml:space="preserve"> defined in RR No. </w:t>
        </w:r>
        <w:r w:rsidRPr="00BA4AE5">
          <w:rPr>
            <w:b/>
            <w:bCs/>
          </w:rPr>
          <w:t>1.131</w:t>
        </w:r>
        <w:r>
          <w:rPr>
            <w:b/>
            <w:bCs/>
          </w:rPr>
          <w:t>, 1.132</w:t>
        </w:r>
      </w:ins>
      <w:ins w:id="102" w:author="Nader Damavandi" w:date="2020-10-02T17:15:00Z">
        <w:r w:rsidR="008B0AA0">
          <w:rPr>
            <w:b/>
            <w:bCs/>
          </w:rPr>
          <w:t>, and 1.133</w:t>
        </w:r>
      </w:ins>
      <w:ins w:id="103" w:author="Nader Damavandi" w:date="2020-10-02T17:09:00Z">
        <w:r w:rsidR="00EA3257">
          <w:rPr>
            <w:b/>
            <w:bCs/>
          </w:rPr>
          <w:t xml:space="preserve">. </w:t>
        </w:r>
      </w:ins>
      <w:ins w:id="104" w:author="Nader Damavandi" w:date="2020-10-02T16:58:00Z">
        <w:r w:rsidRPr="007D6D12">
          <w:rPr>
            <w:bCs/>
          </w:rPr>
          <w:t xml:space="preserve"> </w:t>
        </w:r>
      </w:ins>
      <w:ins w:id="105" w:author="Nader Damavandi" w:date="2020-10-02T17:09:00Z">
        <w:r w:rsidR="00EA3257">
          <w:rPr>
            <w:bCs/>
          </w:rPr>
          <w:t xml:space="preserve">Radio telemetry for sub-orbital vehicles </w:t>
        </w:r>
      </w:ins>
      <w:ins w:id="106" w:author="Nader Damavandi" w:date="2020-10-02T16:58:00Z">
        <w:r>
          <w:rPr>
            <w:bCs/>
          </w:rPr>
          <w:t>provide information about the sta</w:t>
        </w:r>
      </w:ins>
      <w:ins w:id="107" w:author="Nader Damavandi" w:date="2020-10-02T16:59:00Z">
        <w:r>
          <w:rPr>
            <w:bCs/>
          </w:rPr>
          <w:t>t</w:t>
        </w:r>
      </w:ins>
      <w:ins w:id="108" w:author="Nader Damavandi" w:date="2020-10-02T16:58:00Z">
        <w:r>
          <w:rPr>
            <w:bCs/>
          </w:rPr>
          <w:t xml:space="preserve">us of </w:t>
        </w:r>
      </w:ins>
      <w:ins w:id="109" w:author="Nader Damavandi" w:date="2020-10-02T16:59:00Z">
        <w:r>
          <w:rPr>
            <w:bCs/>
          </w:rPr>
          <w:t xml:space="preserve">vehicle and its subsystems. </w:t>
        </w:r>
      </w:ins>
      <w:ins w:id="110" w:author="Nader Damavandi" w:date="2020-10-02T17:10:00Z">
        <w:r w:rsidR="00EA3257">
          <w:rPr>
            <w:bCs/>
          </w:rPr>
          <w:t>It is envisioned that t</w:t>
        </w:r>
      </w:ins>
      <w:ins w:id="111" w:author="Nader Damavandi" w:date="2020-10-02T16:59:00Z">
        <w:r>
          <w:rPr>
            <w:bCs/>
          </w:rPr>
          <w:t>he</w:t>
        </w:r>
      </w:ins>
      <w:ins w:id="112" w:author="Nader Damavandi" w:date="2020-10-02T17:00:00Z">
        <w:r>
          <w:rPr>
            <w:bCs/>
          </w:rPr>
          <w:t xml:space="preserve"> real-time</w:t>
        </w:r>
      </w:ins>
      <w:ins w:id="113" w:author="Nader Damavandi" w:date="2020-10-02T16:59:00Z">
        <w:r>
          <w:rPr>
            <w:bCs/>
          </w:rPr>
          <w:t xml:space="preserve"> telemetry</w:t>
        </w:r>
      </w:ins>
      <w:ins w:id="114" w:author="Nader Damavandi" w:date="2020-10-02T17:01:00Z">
        <w:r>
          <w:rPr>
            <w:bCs/>
          </w:rPr>
          <w:t xml:space="preserve"> is </w:t>
        </w:r>
        <w:r w:rsidR="00EA3257">
          <w:rPr>
            <w:bCs/>
          </w:rPr>
          <w:t>transmitted to ground stations</w:t>
        </w:r>
      </w:ins>
      <w:ins w:id="115" w:author="Nader Damavandi" w:date="2020-10-02T17:47:00Z">
        <w:r w:rsidR="00F17224">
          <w:rPr>
            <w:bCs/>
          </w:rPr>
          <w:t>,</w:t>
        </w:r>
      </w:ins>
      <w:ins w:id="116" w:author="Nader Damavandi" w:date="2020-10-02T17:01:00Z">
        <w:r w:rsidR="00EA3257">
          <w:rPr>
            <w:bCs/>
          </w:rPr>
          <w:t xml:space="preserve"> relay satellites</w:t>
        </w:r>
      </w:ins>
      <w:ins w:id="117" w:author="Nader Damavandi" w:date="2020-10-02T17:47:00Z">
        <w:r w:rsidR="00F17224">
          <w:rPr>
            <w:bCs/>
          </w:rPr>
          <w:t>, or space stations</w:t>
        </w:r>
      </w:ins>
      <w:ins w:id="118" w:author="Nader Damavandi" w:date="2020-10-02T17:03:00Z">
        <w:r w:rsidR="00EA3257">
          <w:rPr>
            <w:bCs/>
          </w:rPr>
          <w:t xml:space="preserve"> over radio frequency links</w:t>
        </w:r>
      </w:ins>
      <w:ins w:id="119" w:author="Nader Damavandi" w:date="2020-10-02T17:01:00Z">
        <w:r w:rsidR="00266933">
          <w:rPr>
            <w:bCs/>
          </w:rPr>
          <w:t xml:space="preserve">. </w:t>
        </w:r>
      </w:ins>
      <w:ins w:id="120" w:author="Nader Damavandi" w:date="2020-10-02T17:25:00Z">
        <w:r w:rsidR="00266933">
          <w:rPr>
            <w:lang w:val="en-US"/>
          </w:rPr>
          <w:t xml:space="preserve">Additionally, crewed and un-crewed sub-orbital vehicles </w:t>
        </w:r>
      </w:ins>
      <w:ins w:id="121" w:author="Nader Damavandi" w:date="2020-10-02T17:48:00Z">
        <w:r w:rsidR="00F17224">
          <w:rPr>
            <w:lang w:val="en-US"/>
          </w:rPr>
          <w:t xml:space="preserve">will require </w:t>
        </w:r>
      </w:ins>
      <w:ins w:id="122" w:author="Nader Damavandi" w:date="2020-10-02T17:25:00Z">
        <w:r w:rsidR="00266933">
          <w:rPr>
            <w:lang w:val="en-US"/>
          </w:rPr>
          <w:t>transmitting real-time high definition digital videos from multiple feeds carrying critical visual information about the vehicle status to ground terminals directly</w:t>
        </w:r>
      </w:ins>
      <w:ins w:id="123" w:author="Nader Damavandi" w:date="2020-10-02T17:37:00Z">
        <w:r w:rsidR="003C47E0">
          <w:rPr>
            <w:lang w:val="en-US"/>
          </w:rPr>
          <w:t xml:space="preserve"> or</w:t>
        </w:r>
      </w:ins>
      <w:ins w:id="124" w:author="Nader Damavandi" w:date="2020-10-02T17:25:00Z">
        <w:r w:rsidR="00266933">
          <w:rPr>
            <w:lang w:val="en-US"/>
          </w:rPr>
          <w:t xml:space="preserve"> through relay satellites</w:t>
        </w:r>
      </w:ins>
      <w:ins w:id="125" w:author="Nader Damavandi" w:date="2020-10-02T17:36:00Z">
        <w:r w:rsidR="003C47E0">
          <w:rPr>
            <w:lang w:val="en-US"/>
          </w:rPr>
          <w:t xml:space="preserve"> or space stations</w:t>
        </w:r>
      </w:ins>
      <w:ins w:id="126" w:author="Nader Damavandi" w:date="2020-10-02T17:25:00Z">
        <w:r w:rsidR="00266933">
          <w:rPr>
            <w:lang w:val="en-US"/>
          </w:rPr>
          <w:t xml:space="preserve">. </w:t>
        </w:r>
      </w:ins>
    </w:p>
    <w:p w14:paraId="0C82F7DB" w14:textId="22B20A19" w:rsidR="00EA3257" w:rsidRDefault="00EA3257" w:rsidP="00F45224">
      <w:pPr>
        <w:rPr>
          <w:ins w:id="127" w:author="Nader Damavandi" w:date="2020-10-02T17:13:00Z"/>
          <w:bCs/>
        </w:rPr>
      </w:pPr>
      <w:ins w:id="128" w:author="Nader Damavandi" w:date="2020-10-02T17:10:00Z">
        <w:r>
          <w:rPr>
            <w:bCs/>
          </w:rPr>
          <w:t>T</w:t>
        </w:r>
      </w:ins>
      <w:ins w:id="129" w:author="Nader Damavandi" w:date="2020-10-02T17:05:00Z">
        <w:r>
          <w:rPr>
            <w:bCs/>
          </w:rPr>
          <w:t xml:space="preserve">elecommand </w:t>
        </w:r>
      </w:ins>
      <w:ins w:id="130" w:author="Nader Damavandi" w:date="2020-10-02T17:15:00Z">
        <w:r w:rsidR="008B0AA0">
          <w:rPr>
            <w:bCs/>
          </w:rPr>
          <w:t>and Space telecommand are</w:t>
        </w:r>
      </w:ins>
      <w:ins w:id="131" w:author="Nader Damavandi" w:date="2020-10-02T17:05:00Z">
        <w:r>
          <w:rPr>
            <w:bCs/>
          </w:rPr>
          <w:t xml:space="preserve"> defined in RR No. </w:t>
        </w:r>
        <w:r w:rsidRPr="007D6D12">
          <w:rPr>
            <w:b/>
            <w:bCs/>
          </w:rPr>
          <w:t>1.13</w:t>
        </w:r>
      </w:ins>
      <w:ins w:id="132" w:author="Nader Damavandi" w:date="2020-10-02T17:10:00Z">
        <w:r>
          <w:rPr>
            <w:b/>
            <w:bCs/>
          </w:rPr>
          <w:t>4</w:t>
        </w:r>
      </w:ins>
      <w:ins w:id="133" w:author="Nader Damavandi" w:date="2020-10-02T17:16:00Z">
        <w:r w:rsidR="008B0AA0">
          <w:rPr>
            <w:b/>
            <w:bCs/>
          </w:rPr>
          <w:t>, and 1.135</w:t>
        </w:r>
      </w:ins>
      <w:ins w:id="134" w:author="Nader Damavandi" w:date="2020-10-02T17:11:00Z">
        <w:r>
          <w:rPr>
            <w:b/>
            <w:bCs/>
          </w:rPr>
          <w:t xml:space="preserve">. </w:t>
        </w:r>
      </w:ins>
      <w:ins w:id="135" w:author="Nader Damavandi" w:date="2020-10-02T17:05:00Z">
        <w:r>
          <w:rPr>
            <w:bCs/>
          </w:rPr>
          <w:t xml:space="preserve"> </w:t>
        </w:r>
      </w:ins>
      <w:ins w:id="136" w:author="Nader Damavandi" w:date="2020-10-02T17:11:00Z">
        <w:r w:rsidR="002A1B57">
          <w:rPr>
            <w:bCs/>
          </w:rPr>
          <w:t>The use of radiocommunication for telecommand in order to initiate, modify or terminate functions of equipment on sub-orb</w:t>
        </w:r>
      </w:ins>
      <w:ins w:id="137" w:author="Nader Damavandi" w:date="2020-10-02T17:12:00Z">
        <w:r w:rsidR="002A1B57">
          <w:rPr>
            <w:bCs/>
          </w:rPr>
          <w:t>i</w:t>
        </w:r>
      </w:ins>
      <w:ins w:id="138" w:author="Nader Damavandi" w:date="2020-10-02T17:11:00Z">
        <w:r w:rsidR="002A1B57">
          <w:rPr>
            <w:bCs/>
          </w:rPr>
          <w:t xml:space="preserve">tal </w:t>
        </w:r>
      </w:ins>
      <w:ins w:id="139" w:author="Nader Damavandi" w:date="2020-10-02T17:12:00Z">
        <w:r w:rsidR="002A1B57">
          <w:rPr>
            <w:bCs/>
          </w:rPr>
          <w:t xml:space="preserve">vehicles is required for safe operation of these vehicles. </w:t>
        </w:r>
      </w:ins>
    </w:p>
    <w:p w14:paraId="2D6A27D1" w14:textId="555DF7F9" w:rsidR="005E17E5" w:rsidRDefault="008B0AA0" w:rsidP="00F45224">
      <w:pPr>
        <w:rPr>
          <w:ins w:id="140" w:author="Nader Damavandi" w:date="2020-10-02T17:42:00Z"/>
          <w:bCs/>
        </w:rPr>
      </w:pPr>
      <w:ins w:id="141" w:author="Nader Damavandi" w:date="2020-10-02T17:14:00Z">
        <w:r>
          <w:rPr>
            <w:bCs/>
          </w:rPr>
          <w:t xml:space="preserve">Space tracking is defined in RR No. </w:t>
        </w:r>
        <w:r>
          <w:rPr>
            <w:b/>
            <w:bCs/>
          </w:rPr>
          <w:t>1.136.</w:t>
        </w:r>
        <w:r>
          <w:rPr>
            <w:bCs/>
          </w:rPr>
          <w:t xml:space="preserve"> </w:t>
        </w:r>
      </w:ins>
      <w:ins w:id="142" w:author="Nader Damavandi" w:date="2020-10-02T17:28:00Z">
        <w:r w:rsidR="00266933">
          <w:rPr>
            <w:bCs/>
          </w:rPr>
          <w:t xml:space="preserve">It is envisioned </w:t>
        </w:r>
      </w:ins>
      <w:ins w:id="143" w:author="Nader Damavandi" w:date="2020-10-02T17:36:00Z">
        <w:r w:rsidR="003C47E0">
          <w:rPr>
            <w:bCs/>
          </w:rPr>
          <w:t xml:space="preserve">that </w:t>
        </w:r>
      </w:ins>
      <w:ins w:id="144" w:author="Nader Damavandi" w:date="2020-10-02T17:34:00Z">
        <w:r w:rsidR="00266933">
          <w:rPr>
            <w:bCs/>
          </w:rPr>
          <w:t>s</w:t>
        </w:r>
      </w:ins>
      <w:ins w:id="145" w:author="Nader Damavandi" w:date="2020-10-02T17:28:00Z">
        <w:r w:rsidR="00266933">
          <w:rPr>
            <w:bCs/>
          </w:rPr>
          <w:t>ub-orbital vehicle</w:t>
        </w:r>
      </w:ins>
      <w:ins w:id="146" w:author="Nader Damavandi" w:date="2020-10-02T17:31:00Z">
        <w:r w:rsidR="00266933">
          <w:rPr>
            <w:bCs/>
          </w:rPr>
          <w:t xml:space="preserve"> will rely on dedicated radio frequency links to perform </w:t>
        </w:r>
      </w:ins>
      <w:ins w:id="147" w:author="Nader Damavandi" w:date="2020-10-02T17:34:00Z">
        <w:r w:rsidR="00266933">
          <w:rPr>
            <w:bCs/>
          </w:rPr>
          <w:t>necessary</w:t>
        </w:r>
      </w:ins>
      <w:ins w:id="148" w:author="Nader Damavandi" w:date="2020-10-02T17:31:00Z">
        <w:r w:rsidR="00266933">
          <w:rPr>
            <w:bCs/>
          </w:rPr>
          <w:t xml:space="preserve"> navigation </w:t>
        </w:r>
      </w:ins>
      <w:ins w:id="149" w:author="Nader Damavandi" w:date="2020-10-02T17:34:00Z">
        <w:r w:rsidR="00266933">
          <w:rPr>
            <w:bCs/>
          </w:rPr>
          <w:t xml:space="preserve">throughout </w:t>
        </w:r>
      </w:ins>
      <w:ins w:id="150" w:author="Nader Damavandi" w:date="2020-10-02T17:35:00Z">
        <w:r w:rsidR="00266933">
          <w:rPr>
            <w:bCs/>
          </w:rPr>
          <w:t xml:space="preserve">its trajectory </w:t>
        </w:r>
      </w:ins>
      <w:ins w:id="151" w:author="Nader Damavandi" w:date="2020-10-02T17:31:00Z">
        <w:r w:rsidR="00266933">
          <w:rPr>
            <w:bCs/>
          </w:rPr>
          <w:t xml:space="preserve">by means of radiodetermination. </w:t>
        </w:r>
      </w:ins>
      <w:ins w:id="152" w:author="Nader Damavandi" w:date="2020-10-02T17:35:00Z">
        <w:r w:rsidR="00266933">
          <w:rPr>
            <w:bCs/>
          </w:rPr>
          <w:t>Such tracking is expected to be performed through either ground station terminals or relay satellites</w:t>
        </w:r>
        <w:r w:rsidR="003C47E0">
          <w:rPr>
            <w:bCs/>
          </w:rPr>
          <w:t xml:space="preserve"> or space stations</w:t>
        </w:r>
        <w:r w:rsidR="00266933">
          <w:rPr>
            <w:bCs/>
          </w:rPr>
          <w:t>.</w:t>
        </w:r>
      </w:ins>
    </w:p>
    <w:p w14:paraId="7A208AFD" w14:textId="69297E8E" w:rsidR="005E17E5" w:rsidRDefault="005E17E5" w:rsidP="005E17E5">
      <w:pPr>
        <w:rPr>
          <w:ins w:id="153" w:author="Nader Damavandi" w:date="2020-10-02T17:43:00Z"/>
          <w:lang w:val="en-US"/>
        </w:rPr>
      </w:pPr>
      <w:ins w:id="154" w:author="Nader Damavandi" w:date="2020-10-02T17:42:00Z">
        <w:r>
          <w:rPr>
            <w:bCs/>
          </w:rPr>
          <w:t>Similar to the communications link</w:t>
        </w:r>
      </w:ins>
      <w:ins w:id="155" w:author="Nader Damavandi" w:date="2020-10-02T17:43:00Z">
        <w:r>
          <w:rPr>
            <w:bCs/>
          </w:rPr>
          <w:t xml:space="preserve"> mentioned in Section </w:t>
        </w:r>
      </w:ins>
      <w:ins w:id="156" w:author="Nader Damavandi" w:date="2020-10-02T17:44:00Z">
        <w:r>
          <w:rPr>
            <w:bCs/>
          </w:rPr>
          <w:t>3.1</w:t>
        </w:r>
      </w:ins>
      <w:ins w:id="157" w:author="Nader Damavandi" w:date="2020-10-02T17:42:00Z">
        <w:r>
          <w:rPr>
            <w:bCs/>
          </w:rPr>
          <w:t xml:space="preserve">, </w:t>
        </w:r>
      </w:ins>
      <w:ins w:id="158" w:author="Nader Damavandi" w:date="2020-10-02T17:43:00Z">
        <w:r>
          <w:rPr>
            <w:lang w:val="en-US"/>
          </w:rPr>
          <w:t xml:space="preserve">a unique aspect of sub-orbital vehicles TT&amp;C links requirement is the ability to maintain the link throughout various phases of flight including atmospheric re-entry where radio communication with vehicle experiences significant attenuation due to plasma effects caused by extreme heating and ionization of air around the vehicle. </w:t>
        </w:r>
      </w:ins>
    </w:p>
    <w:p w14:paraId="6F605D18" w14:textId="79E09861" w:rsidR="002A1B57" w:rsidRPr="008B0AA0" w:rsidRDefault="00266933" w:rsidP="00F45224">
      <w:pPr>
        <w:rPr>
          <w:ins w:id="159" w:author="Nader Damavandi" w:date="2020-10-02T17:01:00Z"/>
          <w:bCs/>
        </w:rPr>
      </w:pPr>
      <w:ins w:id="160" w:author="Nader Damavandi" w:date="2020-10-02T17:35:00Z">
        <w:r>
          <w:rPr>
            <w:bCs/>
          </w:rPr>
          <w:t xml:space="preserve"> </w:t>
        </w:r>
      </w:ins>
      <w:ins w:id="161" w:author="Nader Damavandi" w:date="2020-10-02T17:28:00Z">
        <w:r>
          <w:rPr>
            <w:bCs/>
          </w:rPr>
          <w:t xml:space="preserve"> </w:t>
        </w:r>
      </w:ins>
    </w:p>
    <w:p w14:paraId="374520D6" w14:textId="77777777" w:rsidR="00F45224" w:rsidRDefault="00F45224" w:rsidP="00F45224">
      <w:pPr>
        <w:pStyle w:val="Heading2"/>
        <w:rPr>
          <w:ins w:id="162" w:author="Nader Damavandi" w:date="2020-10-02T16:51:00Z"/>
          <w:lang w:val="en-US"/>
        </w:rPr>
      </w:pPr>
      <w:ins w:id="163" w:author="Nader Damavandi" w:date="2020-10-02T16:51:00Z">
        <w:r>
          <w:rPr>
            <w:lang w:val="en-US"/>
          </w:rPr>
          <w:t>3.3</w:t>
        </w:r>
        <w:r>
          <w:rPr>
            <w:lang w:val="en-US"/>
          </w:rPr>
          <w:tab/>
          <w:t>Surveillance</w:t>
        </w:r>
      </w:ins>
    </w:p>
    <w:p w14:paraId="72098BE1" w14:textId="77777777" w:rsidR="00F45224" w:rsidRDefault="00F45224" w:rsidP="00F45224">
      <w:pPr>
        <w:rPr>
          <w:ins w:id="164" w:author="Nader Damavandi" w:date="2020-10-02T16:51:00Z"/>
          <w:lang w:val="en-US"/>
        </w:rPr>
      </w:pPr>
      <w:ins w:id="165" w:author="Nader Damavandi" w:date="2020-10-02T16:51:00Z">
        <w:r>
          <w:rPr>
            <w:lang w:val="en-US"/>
          </w:rPr>
          <w:t>[To be added]</w:t>
        </w:r>
      </w:ins>
    </w:p>
    <w:p w14:paraId="73482448" w14:textId="77777777" w:rsidR="00F45224" w:rsidRDefault="00F45224" w:rsidP="00F45224">
      <w:pPr>
        <w:rPr>
          <w:ins w:id="166" w:author="Nader Damavandi" w:date="2020-10-02T16:51:00Z"/>
          <w:lang w:val="en-US"/>
        </w:rPr>
      </w:pPr>
    </w:p>
    <w:p w14:paraId="31A4CD93" w14:textId="6E6A3F15" w:rsidR="00F45224" w:rsidRDefault="00F45224" w:rsidP="00F45224">
      <w:pPr>
        <w:pStyle w:val="Heading2"/>
        <w:rPr>
          <w:ins w:id="167" w:author="Nader Damavandi" w:date="2020-10-02T16:51:00Z"/>
          <w:lang w:val="en-US"/>
        </w:rPr>
      </w:pPr>
      <w:ins w:id="168" w:author="Nader Damavandi" w:date="2020-10-02T16:51:00Z">
        <w:r>
          <w:rPr>
            <w:lang w:val="en-US"/>
          </w:rPr>
          <w:t>3.4</w:t>
        </w:r>
        <w:r>
          <w:rPr>
            <w:lang w:val="en-US"/>
          </w:rPr>
          <w:tab/>
        </w:r>
      </w:ins>
      <w:ins w:id="169" w:author="Chris Tourigny" w:date="2020-10-07T10:33:00Z">
        <w:r w:rsidR="00563362">
          <w:rPr>
            <w:lang w:val="en-US"/>
          </w:rPr>
          <w:t>Navigation</w:t>
        </w:r>
      </w:ins>
    </w:p>
    <w:p w14:paraId="7457574B" w14:textId="77777777" w:rsidR="00F45224" w:rsidRDefault="00F45224" w:rsidP="00F45224">
      <w:pPr>
        <w:rPr>
          <w:ins w:id="170" w:author="Nader Damavandi" w:date="2020-10-02T16:52:00Z"/>
          <w:lang w:val="en-US"/>
        </w:rPr>
      </w:pPr>
      <w:ins w:id="171" w:author="Nader Damavandi" w:date="2020-10-02T16:52:00Z">
        <w:r>
          <w:rPr>
            <w:lang w:val="en-US"/>
          </w:rPr>
          <w:t>[To be added]</w:t>
        </w:r>
      </w:ins>
    </w:p>
    <w:p w14:paraId="01F709BB" w14:textId="77777777" w:rsidR="00F45224" w:rsidRDefault="00F45224" w:rsidP="00CF5577">
      <w:pPr>
        <w:pStyle w:val="Heading1"/>
        <w:rPr>
          <w:ins w:id="172" w:author="Nader Damavandi" w:date="2020-10-02T16:51:00Z"/>
          <w:lang w:val="en-US"/>
        </w:rPr>
      </w:pPr>
    </w:p>
    <w:p w14:paraId="72E3B687" w14:textId="484108AF" w:rsidR="006A2737" w:rsidRDefault="006A2737" w:rsidP="00CF5577">
      <w:pPr>
        <w:pStyle w:val="Heading1"/>
        <w:rPr>
          <w:lang w:val="en-US"/>
        </w:rPr>
      </w:pPr>
      <w:r>
        <w:rPr>
          <w:lang w:val="en-US"/>
        </w:rPr>
        <w:t>4</w:t>
      </w:r>
      <w:r>
        <w:rPr>
          <w:lang w:val="en-US"/>
        </w:rPr>
        <w:tab/>
        <w:t xml:space="preserve">Appropriate modification, if any, to the Radio Regulations, </w:t>
      </w:r>
      <w:r>
        <w:rPr>
          <w:szCs w:val="24"/>
          <w:lang w:val="en-US"/>
        </w:rPr>
        <w:t xml:space="preserve">excluding any new allocations or changes to the existing allocations in Article </w:t>
      </w:r>
      <w:r>
        <w:rPr>
          <w:bCs/>
          <w:szCs w:val="24"/>
          <w:lang w:val="en-US"/>
        </w:rPr>
        <w:t xml:space="preserve">5, </w:t>
      </w:r>
      <w:r>
        <w:rPr>
          <w:lang w:val="en-US"/>
        </w:rPr>
        <w:t>to accommodate stations on-board sub-orbital vehicles</w:t>
      </w:r>
    </w:p>
    <w:p w14:paraId="7F6EEA83" w14:textId="77777777" w:rsidR="006A2737" w:rsidRDefault="006A2737" w:rsidP="00CF5577">
      <w:pPr>
        <w:rPr>
          <w:lang w:val="en-US"/>
        </w:rPr>
      </w:pPr>
      <w:r>
        <w:rPr>
          <w:lang w:val="en-US"/>
        </w:rPr>
        <w:t>4.1</w:t>
      </w:r>
      <w:r>
        <w:rPr>
          <w:lang w:val="en-US"/>
        </w:rPr>
        <w:tab/>
        <w:t>The status of stations on sub-orbital vehicles</w:t>
      </w:r>
    </w:p>
    <w:p w14:paraId="05C0EB2C" w14:textId="06BB5F8C" w:rsidR="00706B3A" w:rsidRDefault="006A2737" w:rsidP="00CF5577">
      <w:pPr>
        <w:rPr>
          <w:ins w:id="173" w:author="Chris Tourigny" w:date="2020-10-07T11:32:00Z"/>
          <w:lang w:val="en-US"/>
        </w:rPr>
      </w:pPr>
      <w:r>
        <w:rPr>
          <w:lang w:val="en-US"/>
        </w:rPr>
        <w:lastRenderedPageBreak/>
        <w:t>[This section will consider the status of stations on sub-orbital vehicles and study corresponding regulatory provisions to determine which existing radiocommunication services can be used by stations on sub-orbital vehicles.]</w:t>
      </w:r>
    </w:p>
    <w:p w14:paraId="5D4D3621" w14:textId="0C500DD0" w:rsidR="00BA5E45" w:rsidRDefault="00BA5E45" w:rsidP="00CF5577">
      <w:pPr>
        <w:rPr>
          <w:ins w:id="174" w:author="Chris Tourigny" w:date="2020-10-07T11:33:00Z"/>
          <w:lang w:val="en-US"/>
        </w:rPr>
      </w:pPr>
      <w:ins w:id="175" w:author="Chris Tourigny" w:date="2020-10-07T11:32:00Z">
        <w:r>
          <w:rPr>
            <w:lang w:val="en-US"/>
          </w:rPr>
          <w:t>There are several existing radiocommunications services that can be used by stations on-board suborbital vehicles.</w:t>
        </w:r>
      </w:ins>
      <w:ins w:id="176" w:author="Chris Tourigny" w:date="2020-10-07T11:33:00Z">
        <w:r w:rsidR="003D2F24">
          <w:rPr>
            <w:lang w:val="en-US"/>
          </w:rPr>
          <w:t xml:space="preserve"> These services include, but may not necessarily be limited to:</w:t>
        </w:r>
      </w:ins>
    </w:p>
    <w:p w14:paraId="762E938A" w14:textId="49BC1AFA" w:rsidR="003D2F24" w:rsidRDefault="003D2F24" w:rsidP="00CF5577">
      <w:pPr>
        <w:rPr>
          <w:lang w:val="en-US"/>
        </w:rPr>
      </w:pPr>
      <w:ins w:id="177" w:author="Chris Tourigny" w:date="2020-10-07T11:34:00Z">
        <w:r>
          <w:rPr>
            <w:lang w:val="en-US"/>
          </w:rPr>
          <w:t>[TBD]</w:t>
        </w:r>
      </w:ins>
    </w:p>
    <w:p w14:paraId="1AB50077" w14:textId="77777777" w:rsidR="006A2737" w:rsidRDefault="006A2737" w:rsidP="00CF5577">
      <w:pPr>
        <w:rPr>
          <w:lang w:val="en-US"/>
        </w:rPr>
      </w:pPr>
      <w:r>
        <w:rPr>
          <w:lang w:val="en-US"/>
        </w:rPr>
        <w:t>4.2</w:t>
      </w:r>
      <w:r>
        <w:rPr>
          <w:lang w:val="en-US"/>
        </w:rPr>
        <w:tab/>
        <w:t>Technical and regulatory conditions that allow some stations on board sub-orbital vehicles to operate under the aeronautical regulation</w:t>
      </w:r>
    </w:p>
    <w:p w14:paraId="1E40DE4B" w14:textId="2220663D" w:rsidR="003D2F24" w:rsidRDefault="006A2737" w:rsidP="00CF5577">
      <w:pPr>
        <w:rPr>
          <w:lang w:val="en-US"/>
        </w:rPr>
      </w:pPr>
      <w:r>
        <w:rPr>
          <w:lang w:val="en-US"/>
        </w:rPr>
        <w:t>[This section will study the technical and regulatory conditions to allow some stations on board sub</w:t>
      </w:r>
      <w:r w:rsidR="00CF5577">
        <w:rPr>
          <w:lang w:val="en-US"/>
        </w:rPr>
        <w:noBreakHyphen/>
      </w:r>
      <w:r>
        <w:rPr>
          <w:lang w:val="en-US"/>
        </w:rPr>
        <w:t>orbital vehicles to operate under the aeronautical regulation and to be considered as earth stations or terrestrial stations even if a part of the flight occurs in space.]</w:t>
      </w:r>
    </w:p>
    <w:p w14:paraId="605C11F4" w14:textId="77777777" w:rsidR="006A2737" w:rsidRDefault="006A2737" w:rsidP="00CF5577">
      <w:pPr>
        <w:rPr>
          <w:lang w:val="en-US"/>
        </w:rPr>
      </w:pPr>
      <w:r>
        <w:rPr>
          <w:lang w:val="en-US"/>
        </w:rPr>
        <w:t>4.3</w:t>
      </w:r>
      <w:r>
        <w:rPr>
          <w:lang w:val="en-US"/>
        </w:rPr>
        <w:tab/>
        <w:t xml:space="preserve">Potential modifications to the Radio Regulations, in accordance with </w:t>
      </w:r>
      <w:r>
        <w:rPr>
          <w:i/>
          <w:lang w:val="en-US"/>
        </w:rPr>
        <w:t>invites 2</w:t>
      </w:r>
      <w:r>
        <w:rPr>
          <w:lang w:val="en-US"/>
        </w:rPr>
        <w:t xml:space="preserve">, Resolution </w:t>
      </w:r>
      <w:r>
        <w:rPr>
          <w:b/>
          <w:lang w:val="en-US"/>
        </w:rPr>
        <w:t>772</w:t>
      </w:r>
      <w:r>
        <w:rPr>
          <w:lang w:val="en-US"/>
        </w:rPr>
        <w:t xml:space="preserve"> (</w:t>
      </w:r>
      <w:r>
        <w:rPr>
          <w:b/>
          <w:lang w:val="en-US"/>
        </w:rPr>
        <w:t>WRC-19</w:t>
      </w:r>
      <w:r>
        <w:rPr>
          <w:lang w:val="en-US"/>
        </w:rPr>
        <w:t>), that facilitate radiocommunications that support aviation to safely integrate sub-orbital vehicles into the airspace and be interoperable with international civil aviation</w:t>
      </w:r>
    </w:p>
    <w:p w14:paraId="038B0F8F" w14:textId="77777777" w:rsidR="003D2F24" w:rsidRDefault="003D2F24" w:rsidP="00F1373D">
      <w:pPr>
        <w:tabs>
          <w:tab w:val="left" w:pos="708"/>
        </w:tabs>
        <w:overflowPunct/>
        <w:spacing w:before="0"/>
        <w:rPr>
          <w:ins w:id="178" w:author="Chris Tourigny" w:date="2020-10-07T11:35:00Z"/>
          <w:szCs w:val="24"/>
          <w:lang w:val="en-US"/>
        </w:rPr>
      </w:pPr>
    </w:p>
    <w:p w14:paraId="10E2874C" w14:textId="22A2F303" w:rsidR="00F1373D" w:rsidRPr="00FB2DEE" w:rsidRDefault="00F1373D" w:rsidP="00F1373D">
      <w:pPr>
        <w:tabs>
          <w:tab w:val="left" w:pos="708"/>
        </w:tabs>
        <w:overflowPunct/>
        <w:spacing w:before="0"/>
        <w:rPr>
          <w:ins w:id="179" w:author="Dr. Michael Tran" w:date="2020-10-05T13:29:00Z"/>
          <w:szCs w:val="24"/>
          <w:highlight w:val="yellow"/>
          <w:lang w:val="en-US"/>
        </w:rPr>
      </w:pPr>
      <w:ins w:id="180" w:author="Dr. Michael Tran" w:date="2020-10-05T13:29:00Z">
        <w:r w:rsidRPr="005A733A">
          <w:rPr>
            <w:szCs w:val="24"/>
            <w:lang w:val="en-US"/>
          </w:rPr>
          <w:t xml:space="preserve">At this time sub-orbital flight </w:t>
        </w:r>
      </w:ins>
      <w:ins w:id="181" w:author="Chris Tourigny" w:date="2020-10-07T11:35:00Z">
        <w:r w:rsidR="003D2F24">
          <w:rPr>
            <w:szCs w:val="24"/>
            <w:lang w:val="en-US"/>
          </w:rPr>
          <w:t>radio</w:t>
        </w:r>
      </w:ins>
      <w:ins w:id="182" w:author="Dr. Michael Tran" w:date="2020-10-05T13:29:00Z">
        <w:r w:rsidRPr="005A733A">
          <w:rPr>
            <w:szCs w:val="24"/>
            <w:lang w:val="en-US"/>
          </w:rPr>
          <w:t>communications has been carried out using the existing regulatory provisions of the Radio Regulations. These have been recognized in Report M.2477. They include both terrestrial and space services as provided for in Article 5. Further they have been carried out under the exiting definitions of these services in Article 1.</w:t>
        </w:r>
      </w:ins>
    </w:p>
    <w:p w14:paraId="5D6D3929" w14:textId="77777777" w:rsidR="00F1373D" w:rsidRPr="00FB2DEE" w:rsidRDefault="00F1373D" w:rsidP="00F1373D">
      <w:pPr>
        <w:tabs>
          <w:tab w:val="left" w:pos="708"/>
        </w:tabs>
        <w:overflowPunct/>
        <w:spacing w:before="0"/>
        <w:rPr>
          <w:ins w:id="183" w:author="Dr. Michael Tran" w:date="2020-10-05T13:29:00Z"/>
          <w:szCs w:val="24"/>
          <w:highlight w:val="yellow"/>
          <w:lang w:val="en-US"/>
        </w:rPr>
      </w:pPr>
    </w:p>
    <w:p w14:paraId="4236CFD5" w14:textId="023EE02C" w:rsidR="00F1373D" w:rsidRPr="005A733A" w:rsidRDefault="00F1373D" w:rsidP="00F1373D">
      <w:pPr>
        <w:tabs>
          <w:tab w:val="left" w:pos="708"/>
        </w:tabs>
        <w:overflowPunct/>
        <w:spacing w:before="0"/>
        <w:rPr>
          <w:ins w:id="184" w:author="Dr. Michael Tran" w:date="2020-10-05T13:29:00Z"/>
          <w:szCs w:val="24"/>
          <w:lang w:val="en-US"/>
        </w:rPr>
      </w:pPr>
      <w:ins w:id="185" w:author="Dr. Michael Tran" w:date="2020-10-05T13:29:00Z">
        <w:r w:rsidRPr="005A733A">
          <w:rPr>
            <w:szCs w:val="24"/>
            <w:lang w:val="en-US"/>
          </w:rPr>
          <w:t>Resolution 772</w:t>
        </w:r>
      </w:ins>
      <w:ins w:id="186" w:author="Chris Tourigny" w:date="2020-10-07T11:36:00Z">
        <w:r w:rsidR="003D2F24">
          <w:rPr>
            <w:szCs w:val="24"/>
            <w:lang w:val="en-US"/>
          </w:rPr>
          <w:t xml:space="preserve"> </w:t>
        </w:r>
      </w:ins>
      <w:ins w:id="187" w:author="Dr. Michael Tran" w:date="2020-10-05T13:29:00Z">
        <w:r w:rsidRPr="005A733A">
          <w:rPr>
            <w:szCs w:val="24"/>
            <w:lang w:val="en-US"/>
          </w:rPr>
          <w:t>(WRC-19</w:t>
        </w:r>
      </w:ins>
      <w:ins w:id="188" w:author="Chris Tourigny" w:date="2020-10-07T11:36:00Z">
        <w:r w:rsidR="003D2F24">
          <w:rPr>
            <w:szCs w:val="24"/>
            <w:lang w:val="en-US"/>
          </w:rPr>
          <w:t>)</w:t>
        </w:r>
      </w:ins>
      <w:ins w:id="189" w:author="Dr. Michael Tran" w:date="2020-10-05T13:29:00Z">
        <w:r w:rsidRPr="005A733A">
          <w:rPr>
            <w:szCs w:val="24"/>
            <w:lang w:val="en-US"/>
          </w:rPr>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ins>
    </w:p>
    <w:p w14:paraId="4BCFF479" w14:textId="77777777" w:rsidR="00F1373D" w:rsidRPr="00FB2DEE" w:rsidRDefault="00F1373D" w:rsidP="00F1373D">
      <w:pPr>
        <w:tabs>
          <w:tab w:val="left" w:pos="708"/>
        </w:tabs>
        <w:overflowPunct/>
        <w:spacing w:before="0"/>
        <w:rPr>
          <w:ins w:id="190" w:author="Dr. Michael Tran" w:date="2020-10-05T13:29:00Z"/>
          <w:szCs w:val="24"/>
          <w:highlight w:val="yellow"/>
          <w:lang w:val="en-US"/>
        </w:rPr>
      </w:pPr>
    </w:p>
    <w:p w14:paraId="03E2947C" w14:textId="77777777" w:rsidR="00F1373D" w:rsidRPr="005A733A" w:rsidRDefault="00F1373D" w:rsidP="00F1373D">
      <w:pPr>
        <w:pStyle w:val="ListParagraph"/>
        <w:numPr>
          <w:ilvl w:val="0"/>
          <w:numId w:val="3"/>
        </w:numPr>
        <w:tabs>
          <w:tab w:val="left" w:pos="708"/>
        </w:tabs>
        <w:overflowPunct/>
        <w:spacing w:before="0"/>
        <w:rPr>
          <w:ins w:id="191" w:author="Dr. Michael Tran" w:date="2020-10-05T13:29:00Z"/>
          <w:szCs w:val="24"/>
          <w:lang w:val="en-US"/>
        </w:rPr>
      </w:pPr>
      <w:ins w:id="192" w:author="Dr. Michael Tran" w:date="2020-10-05T13:29:00Z">
        <w:r w:rsidRPr="005A733A">
          <w:rPr>
            <w:szCs w:val="24"/>
            <w:lang w:val="en-US"/>
          </w:rPr>
          <w:t>Make No Changes to the RR- this option recognizes the exiting experience, but provides no unique identification of sub-orbital use of spectrum.</w:t>
        </w:r>
      </w:ins>
    </w:p>
    <w:p w14:paraId="26671A50" w14:textId="400383EE" w:rsidR="00F1373D" w:rsidRPr="005A733A" w:rsidRDefault="00F1373D" w:rsidP="00F1373D">
      <w:pPr>
        <w:pStyle w:val="ListParagraph"/>
        <w:numPr>
          <w:ilvl w:val="0"/>
          <w:numId w:val="3"/>
        </w:numPr>
        <w:tabs>
          <w:tab w:val="left" w:pos="708"/>
        </w:tabs>
        <w:overflowPunct/>
        <w:spacing w:before="0"/>
        <w:rPr>
          <w:ins w:id="193" w:author="Dr. Michael Tran" w:date="2020-10-05T13:29:00Z"/>
          <w:szCs w:val="24"/>
          <w:lang w:val="en-US"/>
        </w:rPr>
      </w:pPr>
      <w:ins w:id="194" w:author="Dr. Michael Tran" w:date="2020-10-05T13:29:00Z">
        <w:r w:rsidRPr="005A733A">
          <w:rPr>
            <w:szCs w:val="24"/>
            <w:lang w:val="en-US"/>
          </w:rPr>
          <w:t>A Resolution (WRC-23)-in this option a new Resolution would appropriately recognize the services used by sub-orbital vehicles.</w:t>
        </w:r>
      </w:ins>
    </w:p>
    <w:p w14:paraId="5C692A8E" w14:textId="61E915C1" w:rsidR="00F1373D" w:rsidRDefault="00F1373D" w:rsidP="00F1373D">
      <w:pPr>
        <w:pStyle w:val="ListParagraph"/>
        <w:numPr>
          <w:ilvl w:val="0"/>
          <w:numId w:val="3"/>
        </w:numPr>
        <w:tabs>
          <w:tab w:val="left" w:pos="708"/>
        </w:tabs>
        <w:overflowPunct/>
        <w:spacing w:before="0"/>
        <w:rPr>
          <w:ins w:id="195" w:author="Chris Tourigny" w:date="2020-10-07T11:39:00Z"/>
          <w:szCs w:val="24"/>
          <w:lang w:val="en-US"/>
        </w:rPr>
      </w:pPr>
      <w:ins w:id="196" w:author="Dr. Michael Tran" w:date="2020-10-05T13:29:00Z">
        <w:r w:rsidRPr="005A733A">
          <w:rPr>
            <w:szCs w:val="24"/>
            <w:lang w:val="en-US"/>
          </w:rPr>
          <w:t>Modify Article 4- this Article, “Assignment and Use of Frequencies” contains statements relating to unique spectrum applications through description of their use of the RR.</w:t>
        </w:r>
      </w:ins>
    </w:p>
    <w:p w14:paraId="2271D764" w14:textId="7643D12F" w:rsidR="00F1373D" w:rsidRPr="003D2F24" w:rsidRDefault="00F1373D" w:rsidP="003D2F24">
      <w:pPr>
        <w:pStyle w:val="ListParagraph"/>
        <w:numPr>
          <w:ilvl w:val="0"/>
          <w:numId w:val="3"/>
        </w:numPr>
        <w:tabs>
          <w:tab w:val="left" w:pos="708"/>
        </w:tabs>
        <w:overflowPunct/>
        <w:spacing w:before="0"/>
        <w:rPr>
          <w:szCs w:val="24"/>
          <w:lang w:val="en-US"/>
        </w:rPr>
      </w:pPr>
      <w:ins w:id="197" w:author="Dr. Michael Tran" w:date="2020-10-05T13:29:00Z">
        <w:r w:rsidRPr="003D2F24">
          <w:rPr>
            <w:szCs w:val="24"/>
            <w:lang w:val="en-US"/>
          </w:rPr>
          <w:t xml:space="preserve">Modification of </w:t>
        </w:r>
      </w:ins>
      <w:ins w:id="198" w:author="Chris Tourigny" w:date="2020-10-07T11:39:00Z">
        <w:r w:rsidR="003D2F24">
          <w:rPr>
            <w:szCs w:val="24"/>
            <w:lang w:val="en-US"/>
          </w:rPr>
          <w:t xml:space="preserve">other parts of </w:t>
        </w:r>
      </w:ins>
      <w:ins w:id="199" w:author="Dr. Michael Tran" w:date="2020-10-05T13:29:00Z">
        <w:r w:rsidRPr="003D2F24">
          <w:rPr>
            <w:szCs w:val="24"/>
            <w:lang w:val="en-US"/>
          </w:rPr>
          <w:t xml:space="preserve">the RR- in this option </w:t>
        </w:r>
      </w:ins>
      <w:ins w:id="200" w:author="Chris Tourigny" w:date="2020-10-07T11:39:00Z">
        <w:r w:rsidR="003D2F24">
          <w:rPr>
            <w:szCs w:val="24"/>
            <w:lang w:val="en-US"/>
          </w:rPr>
          <w:t xml:space="preserve">other </w:t>
        </w:r>
      </w:ins>
      <w:ins w:id="201" w:author="Dr. Michael Tran" w:date="2020-10-05T13:29:00Z">
        <w:r w:rsidRPr="003D2F24">
          <w:rPr>
            <w:szCs w:val="24"/>
            <w:lang w:val="en-US"/>
          </w:rPr>
          <w:t>Articles of the RR could be modified to accommod</w:t>
        </w:r>
        <w:bookmarkStart w:id="202" w:name="_GoBack"/>
        <w:bookmarkEnd w:id="202"/>
        <w:r w:rsidRPr="003D2F24">
          <w:rPr>
            <w:szCs w:val="24"/>
            <w:lang w:val="en-US"/>
          </w:rPr>
          <w:t>ate sub-orbital vehicle use of spectrum.</w:t>
        </w:r>
      </w:ins>
    </w:p>
    <w:p w14:paraId="0C79D4D4" w14:textId="7985D83F" w:rsidR="00F1373D" w:rsidRDefault="006A2737" w:rsidP="006A2737">
      <w:pPr>
        <w:tabs>
          <w:tab w:val="left" w:pos="708"/>
        </w:tabs>
        <w:overflowPunct/>
        <w:spacing w:before="0"/>
        <w:rPr>
          <w:szCs w:val="24"/>
          <w:lang w:val="en-US"/>
        </w:rPr>
      </w:pPr>
      <w:del w:id="203" w:author="Dr. Michael Tran" w:date="2020-10-05T13:29:00Z">
        <w:r w:rsidRPr="005A733A" w:rsidDel="00F1373D">
          <w:rPr>
            <w:szCs w:val="24"/>
            <w:lang w:val="en-US"/>
          </w:rPr>
          <w:delText>[This section will study any appropriate modifications to the Radio Regulations permitted by Resolution 772 (WRC-19) that facilitate radiocommunications that support aviation to safely integrate sub-orbital vehicles into the airspace and be interoperable with international civil aviation.]</w:delText>
        </w:r>
      </w:del>
    </w:p>
    <w:p w14:paraId="5987BC41" w14:textId="77777777" w:rsidR="006A2737" w:rsidRDefault="006A2737" w:rsidP="00CF5577">
      <w:pPr>
        <w:rPr>
          <w:lang w:val="en-US"/>
        </w:rPr>
      </w:pPr>
      <w:r>
        <w:rPr>
          <w:lang w:val="en-US"/>
        </w:rPr>
        <w:t>4.4</w:t>
      </w:r>
      <w:r>
        <w:rPr>
          <w:lang w:val="en-US"/>
        </w:rPr>
        <w:tab/>
        <w:t>Sharing and compatibility studies</w:t>
      </w:r>
    </w:p>
    <w:p w14:paraId="474DEF24" w14:textId="77777777" w:rsidR="006A2737" w:rsidRDefault="006A2737" w:rsidP="00CF5577">
      <w:pPr>
        <w:rPr>
          <w:lang w:val="en-US"/>
        </w:rPr>
      </w:pPr>
      <w:r>
        <w:rPr>
          <w:lang w:val="en-US"/>
        </w:rPr>
        <w:t>4.4.1</w:t>
      </w:r>
      <w:r>
        <w:rPr>
          <w:lang w:val="en-US"/>
        </w:rPr>
        <w:tab/>
        <w:t>Technical characteristics and protection criteria relevant for the following studies</w:t>
      </w:r>
    </w:p>
    <w:p w14:paraId="13DC16A4" w14:textId="77777777" w:rsidR="006A2737" w:rsidRDefault="006A2737" w:rsidP="00CF5577">
      <w:pPr>
        <w:rPr>
          <w:lang w:val="en-US"/>
        </w:rPr>
      </w:pPr>
      <w:r>
        <w:rPr>
          <w:lang w:val="en-US"/>
        </w:rPr>
        <w:t>[to be determined]</w:t>
      </w:r>
    </w:p>
    <w:p w14:paraId="7D5D4DE4" w14:textId="77777777" w:rsidR="006A2737" w:rsidRDefault="006A2737" w:rsidP="00CF5577">
      <w:pPr>
        <w:rPr>
          <w:lang w:val="en-US"/>
        </w:rPr>
      </w:pPr>
      <w:r>
        <w:rPr>
          <w:lang w:val="en-US"/>
        </w:rPr>
        <w:t>4.4.2</w:t>
      </w:r>
      <w:r>
        <w:rPr>
          <w:lang w:val="en-US"/>
        </w:rPr>
        <w:tab/>
        <w:t>Sharing and compatibility studies</w:t>
      </w:r>
    </w:p>
    <w:p w14:paraId="7F822C7E" w14:textId="77777777" w:rsidR="006A2737" w:rsidRDefault="006A2737" w:rsidP="00CF5577">
      <w:pPr>
        <w:rPr>
          <w:lang w:val="en-US"/>
        </w:rPr>
      </w:pPr>
      <w:r>
        <w:rPr>
          <w:lang w:val="en-US"/>
        </w:rPr>
        <w: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p>
    <w:p w14:paraId="3FF1E9F7" w14:textId="77777777" w:rsidR="006A2737" w:rsidRDefault="006A2737" w:rsidP="00CF5577">
      <w:pPr>
        <w:pStyle w:val="Heading1"/>
        <w:rPr>
          <w:lang w:val="en-US"/>
        </w:rPr>
      </w:pPr>
      <w:r>
        <w:rPr>
          <w:lang w:val="en-US"/>
        </w:rPr>
        <w:lastRenderedPageBreak/>
        <w:t>5</w:t>
      </w:r>
      <w:r>
        <w:rPr>
          <w:lang w:val="en-US"/>
        </w:rPr>
        <w:tab/>
        <w:t>Summary of studies</w:t>
      </w:r>
    </w:p>
    <w:p w14:paraId="3EA97CE0" w14:textId="77777777" w:rsidR="006A2737" w:rsidRDefault="006A2737" w:rsidP="00CF5577">
      <w:pPr>
        <w:rPr>
          <w:lang w:val="en-US"/>
        </w:rPr>
      </w:pPr>
      <w:r>
        <w:rPr>
          <w:lang w:val="en-US"/>
        </w:rPr>
        <w:t>[To be added]</w:t>
      </w:r>
    </w:p>
    <w:p w14:paraId="5271F667" w14:textId="77777777" w:rsidR="00CF5577" w:rsidRDefault="00CF5577" w:rsidP="00CF5577"/>
    <w:p w14:paraId="2BDCF28F" w14:textId="2CF51D4E" w:rsidR="00CF5577" w:rsidRPr="00CF5577" w:rsidRDefault="00CF5577" w:rsidP="00CF5577">
      <w:pPr>
        <w:jc w:val="center"/>
      </w:pPr>
      <w:r>
        <w:t>______________</w:t>
      </w:r>
    </w:p>
    <w:sectPr w:rsidR="00CF5577" w:rsidRPr="00CF5577" w:rsidSect="00D02712">
      <w:headerReference w:type="default" r:id="rId13"/>
      <w:pgSz w:w="11907" w:h="16834"/>
      <w:pgMar w:top="1418" w:right="1134" w:bottom="1418" w:left="1134" w:header="720" w:footer="720" w:gutter="0"/>
      <w:paperSrc w:first="15" w:other="15"/>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76B64" w16cex:dateUtc="2020-10-07T02:17:00Z"/>
  <w16cex:commentExtensible w16cex:durableId="23276B76" w16cex:dateUtc="2020-10-07T0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CEAD2F" w16cid:durableId="23276B64"/>
  <w16cid:commentId w16cid:paraId="5A41FD43" w16cid:durableId="23276B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7336A" w14:textId="77777777" w:rsidR="003F6F5A" w:rsidRDefault="003F6F5A">
      <w:r>
        <w:separator/>
      </w:r>
    </w:p>
  </w:endnote>
  <w:endnote w:type="continuationSeparator" w:id="0">
    <w:p w14:paraId="49831CA9" w14:textId="77777777" w:rsidR="003F6F5A" w:rsidRDefault="003F6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412D5" w14:textId="77777777" w:rsidR="003F6F5A" w:rsidRDefault="003F6F5A">
      <w:r>
        <w:t>____________________</w:t>
      </w:r>
    </w:p>
  </w:footnote>
  <w:footnote w:type="continuationSeparator" w:id="0">
    <w:p w14:paraId="7C171ED0" w14:textId="77777777" w:rsidR="003F6F5A" w:rsidRDefault="003F6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742C2" w14:textId="0C2F3D56" w:rsidR="00FA124A" w:rsidRPr="00213A64" w:rsidRDefault="00FA124A" w:rsidP="00213A64">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5C6F"/>
    <w:multiLevelType w:val="hybridMultilevel"/>
    <w:tmpl w:val="E924AFBA"/>
    <w:lvl w:ilvl="0" w:tplc="3CD05F7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1AFB52FB"/>
    <w:multiLevelType w:val="hybridMultilevel"/>
    <w:tmpl w:val="684A7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 Michael Tran">
    <w15:presenceInfo w15:providerId="AD" w15:userId="S::MTRAN@MITRE.ORG::9df84b20-b531-4cda-a8ee-87e04c187143"/>
  </w15:person>
  <w15:person w15:author="Chris Tourigny">
    <w15:presenceInfo w15:providerId="None" w15:userId="Chris Tourigny"/>
  </w15:person>
  <w15:person w15:author="Nader Damavandi">
    <w15:presenceInfo w15:providerId="None" w15:userId="Nader Damav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fr-FR" w:vendorID="64" w:dllVersion="6"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732"/>
    <w:rsid w:val="000069D4"/>
    <w:rsid w:val="000174AD"/>
    <w:rsid w:val="00047A1D"/>
    <w:rsid w:val="000604B9"/>
    <w:rsid w:val="000A7D55"/>
    <w:rsid w:val="000B06FE"/>
    <w:rsid w:val="000C12C8"/>
    <w:rsid w:val="000C2E8E"/>
    <w:rsid w:val="000C7C34"/>
    <w:rsid w:val="000E0E7C"/>
    <w:rsid w:val="000F1B4B"/>
    <w:rsid w:val="0012744F"/>
    <w:rsid w:val="00131178"/>
    <w:rsid w:val="00156F66"/>
    <w:rsid w:val="00163271"/>
    <w:rsid w:val="00164EE8"/>
    <w:rsid w:val="00172122"/>
    <w:rsid w:val="00175C00"/>
    <w:rsid w:val="00182528"/>
    <w:rsid w:val="0018500B"/>
    <w:rsid w:val="00196A19"/>
    <w:rsid w:val="001A674C"/>
    <w:rsid w:val="00202DC1"/>
    <w:rsid w:val="002116EE"/>
    <w:rsid w:val="00213A64"/>
    <w:rsid w:val="002309D8"/>
    <w:rsid w:val="00231A25"/>
    <w:rsid w:val="00266933"/>
    <w:rsid w:val="002A1B57"/>
    <w:rsid w:val="002A7FE2"/>
    <w:rsid w:val="002E1B4F"/>
    <w:rsid w:val="002F2E67"/>
    <w:rsid w:val="002F7CB3"/>
    <w:rsid w:val="00315546"/>
    <w:rsid w:val="00330567"/>
    <w:rsid w:val="00383ADA"/>
    <w:rsid w:val="00386848"/>
    <w:rsid w:val="00386A9D"/>
    <w:rsid w:val="00387384"/>
    <w:rsid w:val="00391081"/>
    <w:rsid w:val="003B2789"/>
    <w:rsid w:val="003B4EC7"/>
    <w:rsid w:val="003B5055"/>
    <w:rsid w:val="003C13CE"/>
    <w:rsid w:val="003C47E0"/>
    <w:rsid w:val="003C697E"/>
    <w:rsid w:val="003D2F24"/>
    <w:rsid w:val="003E2518"/>
    <w:rsid w:val="003E7CEF"/>
    <w:rsid w:val="003F6F5A"/>
    <w:rsid w:val="00454395"/>
    <w:rsid w:val="004B1EF7"/>
    <w:rsid w:val="004B3FAD"/>
    <w:rsid w:val="004C51C5"/>
    <w:rsid w:val="004C5749"/>
    <w:rsid w:val="00501DCA"/>
    <w:rsid w:val="00513A47"/>
    <w:rsid w:val="00520D1D"/>
    <w:rsid w:val="00527774"/>
    <w:rsid w:val="005408DF"/>
    <w:rsid w:val="00563362"/>
    <w:rsid w:val="00573344"/>
    <w:rsid w:val="00583F9B"/>
    <w:rsid w:val="00593D19"/>
    <w:rsid w:val="005A733A"/>
    <w:rsid w:val="005B0D29"/>
    <w:rsid w:val="005D54C8"/>
    <w:rsid w:val="005E17E5"/>
    <w:rsid w:val="005E5C10"/>
    <w:rsid w:val="005E724C"/>
    <w:rsid w:val="005F2C78"/>
    <w:rsid w:val="005F6DC0"/>
    <w:rsid w:val="0060723C"/>
    <w:rsid w:val="006144E4"/>
    <w:rsid w:val="00650299"/>
    <w:rsid w:val="006506EA"/>
    <w:rsid w:val="00655FC5"/>
    <w:rsid w:val="006A2737"/>
    <w:rsid w:val="00706B3A"/>
    <w:rsid w:val="00710C2C"/>
    <w:rsid w:val="007544C6"/>
    <w:rsid w:val="007810CA"/>
    <w:rsid w:val="007D6D12"/>
    <w:rsid w:val="007F4A16"/>
    <w:rsid w:val="007F6B75"/>
    <w:rsid w:val="0080538C"/>
    <w:rsid w:val="00814E0A"/>
    <w:rsid w:val="00822581"/>
    <w:rsid w:val="008309DD"/>
    <w:rsid w:val="00831DCC"/>
    <w:rsid w:val="0083227A"/>
    <w:rsid w:val="00866900"/>
    <w:rsid w:val="00876A8A"/>
    <w:rsid w:val="00880B7B"/>
    <w:rsid w:val="00881BA1"/>
    <w:rsid w:val="00887C31"/>
    <w:rsid w:val="008B0AA0"/>
    <w:rsid w:val="008C2302"/>
    <w:rsid w:val="008C26B8"/>
    <w:rsid w:val="008E6CEA"/>
    <w:rsid w:val="008F208F"/>
    <w:rsid w:val="00910108"/>
    <w:rsid w:val="00982084"/>
    <w:rsid w:val="00995963"/>
    <w:rsid w:val="0099757D"/>
    <w:rsid w:val="009B61EB"/>
    <w:rsid w:val="009C1297"/>
    <w:rsid w:val="009C2064"/>
    <w:rsid w:val="009D1697"/>
    <w:rsid w:val="009D16F5"/>
    <w:rsid w:val="009F3A46"/>
    <w:rsid w:val="009F645C"/>
    <w:rsid w:val="009F6520"/>
    <w:rsid w:val="00A014F8"/>
    <w:rsid w:val="00A5173C"/>
    <w:rsid w:val="00A61AEF"/>
    <w:rsid w:val="00A90314"/>
    <w:rsid w:val="00AB1C69"/>
    <w:rsid w:val="00AB65FA"/>
    <w:rsid w:val="00AD2345"/>
    <w:rsid w:val="00AF173A"/>
    <w:rsid w:val="00B066A4"/>
    <w:rsid w:val="00B07A13"/>
    <w:rsid w:val="00B236EE"/>
    <w:rsid w:val="00B4279B"/>
    <w:rsid w:val="00B45FC9"/>
    <w:rsid w:val="00B718AF"/>
    <w:rsid w:val="00B76F35"/>
    <w:rsid w:val="00B81138"/>
    <w:rsid w:val="00B918D4"/>
    <w:rsid w:val="00BA5E45"/>
    <w:rsid w:val="00BC7CCF"/>
    <w:rsid w:val="00BE470B"/>
    <w:rsid w:val="00C30626"/>
    <w:rsid w:val="00C30FEF"/>
    <w:rsid w:val="00C55CA1"/>
    <w:rsid w:val="00C57A91"/>
    <w:rsid w:val="00C75253"/>
    <w:rsid w:val="00C777AA"/>
    <w:rsid w:val="00CC01C2"/>
    <w:rsid w:val="00CC169A"/>
    <w:rsid w:val="00CF21F2"/>
    <w:rsid w:val="00CF5577"/>
    <w:rsid w:val="00D02712"/>
    <w:rsid w:val="00D046A7"/>
    <w:rsid w:val="00D214D0"/>
    <w:rsid w:val="00D246D3"/>
    <w:rsid w:val="00D2775D"/>
    <w:rsid w:val="00D6546B"/>
    <w:rsid w:val="00D85D42"/>
    <w:rsid w:val="00DA0BBF"/>
    <w:rsid w:val="00DB178B"/>
    <w:rsid w:val="00DB235E"/>
    <w:rsid w:val="00DC17D3"/>
    <w:rsid w:val="00DD4BED"/>
    <w:rsid w:val="00DE39F0"/>
    <w:rsid w:val="00DF0AF3"/>
    <w:rsid w:val="00DF7E9F"/>
    <w:rsid w:val="00E27D7E"/>
    <w:rsid w:val="00E42E13"/>
    <w:rsid w:val="00E56D5C"/>
    <w:rsid w:val="00E6257C"/>
    <w:rsid w:val="00E63C59"/>
    <w:rsid w:val="00EA3257"/>
    <w:rsid w:val="00F1373D"/>
    <w:rsid w:val="00F17224"/>
    <w:rsid w:val="00F25662"/>
    <w:rsid w:val="00F45224"/>
    <w:rsid w:val="00F54E5F"/>
    <w:rsid w:val="00F76DCE"/>
    <w:rsid w:val="00F9003E"/>
    <w:rsid w:val="00F91732"/>
    <w:rsid w:val="00FA124A"/>
    <w:rsid w:val="00FB2DEE"/>
    <w:rsid w:val="00FB3FE2"/>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AF68D3"/>
  <w15:docId w15:val="{DA78006B-4056-4ACA-98DF-F3D00572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8F208F"/>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Heading1Char">
    <w:name w:val="Heading 1 Char"/>
    <w:aliases w:val="ECC Heading 1 Char"/>
    <w:basedOn w:val="DefaultParagraphFont"/>
    <w:link w:val="Heading1"/>
    <w:uiPriority w:val="99"/>
    <w:rsid w:val="006A2737"/>
    <w:rPr>
      <w:rFonts w:ascii="Times New Roman" w:hAnsi="Times New Roman"/>
      <w:b/>
      <w:sz w:val="28"/>
      <w:lang w:val="en-GB" w:eastAsia="en-US"/>
    </w:rPr>
  </w:style>
  <w:style w:type="paragraph" w:styleId="ListParagraph">
    <w:name w:val="List Paragraph"/>
    <w:basedOn w:val="Normal"/>
    <w:uiPriority w:val="34"/>
    <w:qFormat/>
    <w:rsid w:val="006A2737"/>
    <w:pPr>
      <w:ind w:left="720"/>
      <w:contextualSpacing/>
      <w:textAlignment w:val="auto"/>
    </w:pPr>
  </w:style>
  <w:style w:type="character" w:customStyle="1" w:styleId="NormalaftertitleChar">
    <w:name w:val="Normal_after_title Char"/>
    <w:basedOn w:val="DefaultParagraphFont"/>
    <w:link w:val="Normalaftertitle"/>
    <w:locked/>
    <w:rsid w:val="006A2737"/>
    <w:rPr>
      <w:rFonts w:ascii="Times New Roman" w:hAnsi="Times New Roman"/>
      <w:sz w:val="24"/>
      <w:lang w:val="en-GB" w:eastAsia="en-US"/>
    </w:rPr>
  </w:style>
  <w:style w:type="paragraph" w:styleId="Revision">
    <w:name w:val="Revision"/>
    <w:hidden/>
    <w:uiPriority w:val="99"/>
    <w:semiHidden/>
    <w:rsid w:val="00F45224"/>
    <w:rPr>
      <w:rFonts w:ascii="Times New Roman" w:hAnsi="Times New Roman"/>
      <w:sz w:val="24"/>
      <w:lang w:val="en-GB" w:eastAsia="en-US"/>
    </w:rPr>
  </w:style>
  <w:style w:type="paragraph" w:styleId="BalloonText">
    <w:name w:val="Balloon Text"/>
    <w:basedOn w:val="Normal"/>
    <w:link w:val="BalloonTextChar"/>
    <w:semiHidden/>
    <w:unhideWhenUsed/>
    <w:rsid w:val="00F4522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F45224"/>
    <w:rPr>
      <w:rFonts w:ascii="Segoe UI" w:hAnsi="Segoe UI" w:cs="Segoe UI"/>
      <w:sz w:val="18"/>
      <w:szCs w:val="18"/>
      <w:lang w:val="en-GB" w:eastAsia="en-US"/>
    </w:rPr>
  </w:style>
  <w:style w:type="character" w:customStyle="1" w:styleId="TableNoChar">
    <w:name w:val="Table_No Char"/>
    <w:link w:val="TableNo"/>
    <w:locked/>
    <w:rsid w:val="007810CA"/>
    <w:rPr>
      <w:rFonts w:ascii="Times New Roman" w:hAnsi="Times New Roman"/>
      <w:caps/>
      <w:lang w:val="en-GB" w:eastAsia="en-US"/>
    </w:rPr>
  </w:style>
  <w:style w:type="character" w:customStyle="1" w:styleId="TabletitleChar">
    <w:name w:val="Table_title Char"/>
    <w:link w:val="Tabletitle"/>
    <w:locked/>
    <w:rsid w:val="007810CA"/>
    <w:rPr>
      <w:rFonts w:ascii="Times New Roman Bold" w:hAnsi="Times New Roman Bold"/>
      <w:b/>
      <w:lang w:val="en-GB" w:eastAsia="en-US"/>
    </w:rPr>
  </w:style>
  <w:style w:type="character" w:styleId="CommentReference">
    <w:name w:val="annotation reference"/>
    <w:basedOn w:val="DefaultParagraphFont"/>
    <w:semiHidden/>
    <w:unhideWhenUsed/>
    <w:rsid w:val="008E6CEA"/>
    <w:rPr>
      <w:sz w:val="16"/>
      <w:szCs w:val="16"/>
    </w:rPr>
  </w:style>
  <w:style w:type="paragraph" w:styleId="CommentText">
    <w:name w:val="annotation text"/>
    <w:basedOn w:val="Normal"/>
    <w:link w:val="CommentTextChar"/>
    <w:semiHidden/>
    <w:unhideWhenUsed/>
    <w:rsid w:val="008E6CEA"/>
    <w:rPr>
      <w:sz w:val="20"/>
    </w:rPr>
  </w:style>
  <w:style w:type="character" w:customStyle="1" w:styleId="CommentTextChar">
    <w:name w:val="Comment Text Char"/>
    <w:basedOn w:val="DefaultParagraphFont"/>
    <w:link w:val="CommentText"/>
    <w:semiHidden/>
    <w:rsid w:val="008E6CE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8E6CEA"/>
    <w:rPr>
      <w:b/>
      <w:bCs/>
    </w:rPr>
  </w:style>
  <w:style w:type="character" w:customStyle="1" w:styleId="CommentSubjectChar">
    <w:name w:val="Comment Subject Char"/>
    <w:basedOn w:val="CommentTextChar"/>
    <w:link w:val="CommentSubject"/>
    <w:semiHidden/>
    <w:rsid w:val="008E6CEA"/>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148868">
      <w:bodyDiv w:val="1"/>
      <w:marLeft w:val="0"/>
      <w:marRight w:val="0"/>
      <w:marTop w:val="0"/>
      <w:marBottom w:val="0"/>
      <w:divBdr>
        <w:top w:val="none" w:sz="0" w:space="0" w:color="auto"/>
        <w:left w:val="none" w:sz="0" w:space="0" w:color="auto"/>
        <w:bottom w:val="none" w:sz="0" w:space="0" w:color="auto"/>
        <w:right w:val="none" w:sz="0" w:space="0" w:color="auto"/>
      </w:divBdr>
    </w:div>
    <w:div w:id="5808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mailto:dladson@hwglaw.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D3B849-1EAC-45A8-8649-B59944537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133D5-E3C9-4FC7-84F3-5280A85C8DC9}">
  <ds:schemaRefs>
    <ds:schemaRef ds:uri="http://schemas.microsoft.com/sharepoint/v3/contenttype/forms"/>
  </ds:schemaRefs>
</ds:datastoreItem>
</file>

<file path=customXml/itemProps3.xml><?xml version="1.0" encoding="utf-8"?>
<ds:datastoreItem xmlns:ds="http://schemas.openxmlformats.org/officeDocument/2006/customXml" ds:itemID="{320E27C6-A03C-4E84-AB9E-0F2CC8D67541}">
  <ds:schemaRefs>
    <ds:schemaRef ds:uri="http://schemas.microsoft.com/office/2006/documentManagement/types"/>
    <ds:schemaRef ds:uri="http://purl.org/dc/terms/"/>
    <ds:schemaRef ds:uri="e4df6fb9-7f5d-4876-9a99-8ab4fa680755"/>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71f32d46-6d44-42df-9bf9-b69fba18344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7</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Chris Tourigny</cp:lastModifiedBy>
  <cp:revision>2</cp:revision>
  <cp:lastPrinted>2008-02-21T14:04:00Z</cp:lastPrinted>
  <dcterms:created xsi:type="dcterms:W3CDTF">2020-10-07T15:40:00Z</dcterms:created>
  <dcterms:modified xsi:type="dcterms:W3CDTF">2020-10-07T15:40:00Z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0x010100FCC3FFBB2D66ED4EB6949DF71F814434</vt:lpwstr>
  </property>
</Properties>
</file>