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999F8" w14:textId="77777777" w:rsidR="00C04553" w:rsidRDefault="00C04553" w:rsidP="00C04553"/>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2686EF5C" w:rsidR="00C04553" w:rsidRDefault="00C04553">
            <w:pPr>
              <w:overflowPunct/>
              <w:autoSpaceDE/>
              <w:adjustRightInd/>
              <w:spacing w:before="0"/>
              <w:ind w:left="144" w:right="144"/>
              <w:jc w:val="center"/>
              <w:rPr>
                <w:b/>
                <w:szCs w:val="24"/>
                <w:lang w:val="en-US" w:eastAsia="zh-CN"/>
              </w:rPr>
            </w:pPr>
            <w:r>
              <w:rPr>
                <w:b/>
                <w:szCs w:val="24"/>
                <w:lang w:val="en-US" w:eastAsia="zh-CN"/>
              </w:rPr>
              <w:t>F</w:t>
            </w:r>
            <w:r w:rsidR="00B015F4">
              <w:rPr>
                <w:b/>
                <w:szCs w:val="24"/>
                <w:lang w:val="en-US" w:eastAsia="zh-CN"/>
              </w:rPr>
              <w:t>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rsidP="00084421">
            <w:pPr>
              <w:widowControl w:val="0"/>
              <w:overflowPunct/>
              <w:autoSpaceDE/>
              <w:autoSpaceDN/>
              <w:adjustRightInd/>
              <w:spacing w:before="0"/>
              <w:rPr>
                <w:szCs w:val="24"/>
                <w:lang w:val="en-US" w:eastAsia="zh-CN"/>
              </w:rPr>
            </w:pPr>
            <w:r w:rsidRPr="00084421">
              <w:rPr>
                <w:rFonts w:eastAsia="CG Times"/>
                <w:b/>
                <w:szCs w:val="24"/>
                <w:lang w:val="en"/>
              </w:rPr>
              <w:t>Working</w:t>
            </w:r>
            <w:r>
              <w:rPr>
                <w:b/>
                <w:szCs w:val="24"/>
                <w:lang w:val="en-US" w:eastAsia="zh-CN"/>
              </w:rPr>
              <w:t xml:space="preserve">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18990580"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w:t>
            </w:r>
            <w:r w:rsidR="00E36805">
              <w:rPr>
                <w:szCs w:val="24"/>
                <w:lang w:val="en-US" w:eastAsia="zh-CN"/>
              </w:rPr>
              <w:t>4</w:t>
            </w:r>
            <w:r w:rsidR="00B10D1F">
              <w:rPr>
                <w:szCs w:val="24"/>
                <w:lang w:val="en-US" w:eastAsia="zh-CN"/>
              </w:rPr>
              <w:t>-</w:t>
            </w:r>
            <w:r w:rsidR="00254DB0">
              <w:rPr>
                <w:szCs w:val="24"/>
                <w:lang w:val="en-US" w:eastAsia="zh-CN"/>
              </w:rPr>
              <w:t>04</w:t>
            </w:r>
          </w:p>
        </w:tc>
      </w:tr>
      <w:tr w:rsidR="00C04553" w14:paraId="5B92E774" w14:textId="77777777" w:rsidTr="00084421">
        <w:trPr>
          <w:trHeight w:val="1029"/>
          <w:jc w:val="center"/>
        </w:trPr>
        <w:tc>
          <w:tcPr>
            <w:tcW w:w="4837" w:type="dxa"/>
            <w:tcBorders>
              <w:top w:val="single" w:sz="6" w:space="0" w:color="auto"/>
              <w:left w:val="double" w:sz="6" w:space="0" w:color="auto"/>
              <w:bottom w:val="single" w:sz="6" w:space="0" w:color="auto"/>
              <w:right w:val="single" w:sz="6" w:space="0" w:color="auto"/>
            </w:tcBorders>
          </w:tcPr>
          <w:p w14:paraId="3C9F90B9" w14:textId="10CCD1B9" w:rsidR="007860AA" w:rsidRPr="00084421" w:rsidRDefault="00C04553" w:rsidP="00B015F4">
            <w:pPr>
              <w:widowControl w:val="0"/>
              <w:overflowPunct/>
              <w:autoSpaceDE/>
              <w:autoSpaceDN/>
              <w:adjustRightInd/>
              <w:spacing w:before="0"/>
              <w:rPr>
                <w:szCs w:val="24"/>
                <w:lang w:val="en-CA" w:eastAsia="zh-CN"/>
              </w:rPr>
            </w:pPr>
            <w:r w:rsidRPr="00084421">
              <w:rPr>
                <w:rFonts w:eastAsia="CG Times"/>
                <w:b/>
                <w:szCs w:val="24"/>
                <w:lang w:val="en"/>
              </w:rPr>
              <w:t>Ref</w:t>
            </w:r>
            <w:r w:rsidR="00084421" w:rsidRPr="00084421">
              <w:rPr>
                <w:rFonts w:eastAsia="CG Times"/>
                <w:b/>
                <w:szCs w:val="24"/>
                <w:lang w:val="en"/>
              </w:rPr>
              <w:t>erence</w:t>
            </w:r>
            <w:r>
              <w:rPr>
                <w:b/>
                <w:szCs w:val="24"/>
                <w:lang w:val="en-CA" w:eastAsia="zh-CN"/>
              </w:rPr>
              <w:t>:</w:t>
            </w:r>
            <w:r w:rsidR="00D100EE">
              <w:rPr>
                <w:b/>
                <w:szCs w:val="24"/>
                <w:lang w:val="en-CA" w:eastAsia="zh-CN"/>
              </w:rPr>
              <w:t xml:space="preserve"> </w:t>
            </w:r>
            <w:r w:rsidR="00A53427" w:rsidRPr="00084421">
              <w:rPr>
                <w:rFonts w:eastAsia="CG Times"/>
                <w:szCs w:val="24"/>
                <w:lang w:val="en"/>
              </w:rPr>
              <w:t>Document</w:t>
            </w:r>
            <w:r w:rsidR="00A53427" w:rsidRPr="00714DA3">
              <w:rPr>
                <w:szCs w:val="24"/>
                <w:lang w:val="en-CA" w:eastAsia="zh-CN"/>
              </w:rPr>
              <w:t xml:space="preserve"> 5B/</w:t>
            </w:r>
            <w:r w:rsidR="00E36805">
              <w:rPr>
                <w:szCs w:val="24"/>
                <w:lang w:val="en-CA" w:eastAsia="zh-CN"/>
              </w:rPr>
              <w:t>216</w:t>
            </w:r>
            <w:r w:rsidR="00084421">
              <w:rPr>
                <w:szCs w:val="24"/>
                <w:lang w:val="en-CA" w:eastAsia="zh-CN"/>
              </w:rPr>
              <w:t xml:space="preserve"> </w:t>
            </w:r>
            <w:r w:rsidR="00084421" w:rsidRPr="00714DA3">
              <w:rPr>
                <w:szCs w:val="24"/>
                <w:lang w:val="en-CA" w:eastAsia="zh-CN"/>
              </w:rPr>
              <w:t xml:space="preserve">Annex </w:t>
            </w:r>
            <w:r w:rsidR="00B015F4">
              <w:rPr>
                <w:szCs w:val="24"/>
                <w:lang w:val="en-CA" w:eastAsia="zh-CN"/>
              </w:rPr>
              <w:t xml:space="preserve">10 </w:t>
            </w:r>
            <w:r w:rsidR="007860AA">
              <w:rPr>
                <w:bCs/>
                <w:szCs w:val="24"/>
                <w:lang w:val="en-CA" w:eastAsia="zh-CN"/>
              </w:rPr>
              <w:t>Recommendatio</w:t>
            </w:r>
            <w:r w:rsidR="005E66CD">
              <w:rPr>
                <w:bCs/>
                <w:szCs w:val="24"/>
                <w:lang w:val="en-CA" w:eastAsia="zh-CN"/>
              </w:rPr>
              <w:t>n</w:t>
            </w:r>
            <w:r w:rsidR="007860AA">
              <w:rPr>
                <w:bCs/>
                <w:szCs w:val="24"/>
                <w:lang w:val="en-CA" w:eastAsia="zh-CN"/>
              </w:rPr>
              <w:t xml:space="preserve"> ITU-R M.2092-1</w:t>
            </w:r>
          </w:p>
        </w:tc>
        <w:tc>
          <w:tcPr>
            <w:tcW w:w="4541" w:type="dxa"/>
            <w:tcBorders>
              <w:top w:val="single" w:sz="6" w:space="0" w:color="auto"/>
              <w:left w:val="single" w:sz="6" w:space="0" w:color="auto"/>
              <w:bottom w:val="single" w:sz="6" w:space="0" w:color="auto"/>
              <w:right w:val="double" w:sz="6" w:space="0" w:color="auto"/>
            </w:tcBorders>
          </w:tcPr>
          <w:p w14:paraId="507FE9CA" w14:textId="34FC0755" w:rsidR="00C04553" w:rsidRDefault="00C04553">
            <w:pPr>
              <w:tabs>
                <w:tab w:val="left" w:pos="162"/>
              </w:tabs>
              <w:overflowPunct/>
              <w:autoSpaceDE/>
              <w:adjustRightInd/>
              <w:spacing w:before="0"/>
              <w:ind w:left="612" w:right="144" w:hanging="468"/>
              <w:rPr>
                <w:szCs w:val="24"/>
                <w:lang w:val="en-US" w:eastAsia="zh-CN"/>
              </w:rPr>
            </w:pPr>
            <w:r w:rsidRPr="002F1875">
              <w:rPr>
                <w:b/>
                <w:szCs w:val="24"/>
                <w:lang w:val="en-US" w:eastAsia="zh-CN"/>
              </w:rPr>
              <w:t>Date:</w:t>
            </w:r>
            <w:r w:rsidRPr="002F1875">
              <w:rPr>
                <w:szCs w:val="24"/>
                <w:lang w:val="en-US" w:eastAsia="zh-CN"/>
              </w:rPr>
              <w:t xml:space="preserve">   </w:t>
            </w:r>
            <w:r w:rsidR="002F1875" w:rsidRPr="002F1875">
              <w:rPr>
                <w:szCs w:val="24"/>
                <w:lang w:val="en-US" w:eastAsia="zh-CN"/>
              </w:rPr>
              <w:t>04</w:t>
            </w:r>
            <w:r w:rsidR="00DC1A74" w:rsidRPr="002F1875">
              <w:rPr>
                <w:szCs w:val="24"/>
                <w:lang w:val="en-US" w:eastAsia="zh-CN"/>
              </w:rPr>
              <w:t xml:space="preserve"> </w:t>
            </w:r>
            <w:r w:rsidR="002F1875">
              <w:rPr>
                <w:szCs w:val="24"/>
                <w:lang w:val="en-US" w:eastAsia="zh-CN"/>
              </w:rPr>
              <w:t>February</w:t>
            </w:r>
            <w:r w:rsidR="00990270" w:rsidRPr="002F1875">
              <w:rPr>
                <w:szCs w:val="24"/>
                <w:lang w:val="en-US" w:eastAsia="zh-CN"/>
              </w:rPr>
              <w:t xml:space="preserve"> </w:t>
            </w:r>
            <w:r w:rsidRPr="002F1875">
              <w:rPr>
                <w:szCs w:val="24"/>
                <w:lang w:val="en-US" w:eastAsia="zh-CN"/>
              </w:rPr>
              <w:t>202</w:t>
            </w:r>
            <w:r w:rsidR="00E36805" w:rsidRPr="002F1875">
              <w:rPr>
                <w:szCs w:val="24"/>
                <w:lang w:val="en-US" w:eastAsia="zh-CN"/>
              </w:rPr>
              <w:t>5</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084421">
        <w:trPr>
          <w:trHeight w:val="795"/>
          <w:jc w:val="center"/>
        </w:trPr>
        <w:tc>
          <w:tcPr>
            <w:tcW w:w="9378" w:type="dxa"/>
            <w:gridSpan w:val="2"/>
            <w:tcBorders>
              <w:top w:val="single" w:sz="6" w:space="0" w:color="auto"/>
              <w:left w:val="double" w:sz="6" w:space="0" w:color="auto"/>
              <w:bottom w:val="single" w:sz="6" w:space="0" w:color="auto"/>
              <w:right w:val="double" w:sz="6" w:space="0" w:color="auto"/>
            </w:tcBorders>
          </w:tcPr>
          <w:p w14:paraId="20997CB2" w14:textId="7D80C486" w:rsidR="00C015E8" w:rsidRPr="00C015E8" w:rsidRDefault="00A53427" w:rsidP="00FD7A8B">
            <w:pPr>
              <w:widowControl w:val="0"/>
              <w:overflowPunct/>
              <w:autoSpaceDE/>
              <w:autoSpaceDN/>
              <w:adjustRightInd/>
              <w:spacing w:before="0"/>
              <w:rPr>
                <w:lang w:val="fr-FR" w:eastAsia="zh-CN"/>
              </w:rPr>
            </w:pPr>
            <w:r w:rsidRPr="00FD7A8B">
              <w:rPr>
                <w:rFonts w:eastAsia="CG Times"/>
                <w:b/>
                <w:bCs/>
                <w:szCs w:val="24"/>
                <w:lang w:val="en"/>
              </w:rPr>
              <w:t>Document</w:t>
            </w:r>
            <w:r>
              <w:rPr>
                <w:b/>
                <w:szCs w:val="24"/>
                <w:lang w:val="en-US" w:eastAsia="zh-CN"/>
              </w:rPr>
              <w:t xml:space="preserve"> Title: </w:t>
            </w:r>
            <w:r w:rsidR="00084421">
              <w:rPr>
                <w:bCs/>
                <w:szCs w:val="24"/>
                <w:lang w:val="en-US" w:eastAsia="zh-CN"/>
              </w:rPr>
              <w:t>Preliminary Draft Revision of Recommendation</w:t>
            </w:r>
            <w:r w:rsidR="007860AA" w:rsidRPr="007860AA">
              <w:rPr>
                <w:bCs/>
                <w:szCs w:val="24"/>
                <w:lang w:val="en-US" w:eastAsia="zh-CN"/>
              </w:rPr>
              <w:t xml:space="preserve"> ITU-R M.2092-1</w:t>
            </w:r>
            <w:r w:rsidR="007860AA">
              <w:rPr>
                <w:bCs/>
                <w:szCs w:val="24"/>
                <w:lang w:val="en-US" w:eastAsia="zh-CN"/>
              </w:rPr>
              <w:t xml:space="preserve">, </w:t>
            </w:r>
            <w:r w:rsidR="007860AA" w:rsidRPr="007860AA">
              <w:rPr>
                <w:bCs/>
                <w:szCs w:val="24"/>
                <w:lang w:val="en-US" w:eastAsia="zh-CN"/>
              </w:rPr>
              <w:t>Technical characteristics for a VHF data exchange system</w:t>
            </w:r>
            <w:r w:rsidR="007860AA">
              <w:rPr>
                <w:bCs/>
                <w:szCs w:val="24"/>
                <w:lang w:val="en-US" w:eastAsia="zh-CN"/>
              </w:rPr>
              <w:t xml:space="preserve"> </w:t>
            </w:r>
            <w:r w:rsidR="007860AA" w:rsidRPr="007860AA">
              <w:rPr>
                <w:bCs/>
                <w:szCs w:val="24"/>
                <w:lang w:val="en-US" w:eastAsia="zh-CN"/>
              </w:rPr>
              <w:t>in the VHF maritime mobile band</w:t>
            </w:r>
          </w:p>
        </w:tc>
      </w:tr>
      <w:tr w:rsidR="00C04553"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6487EB2C" w14:textId="49E11F0E" w:rsidR="00C82ADF" w:rsidRDefault="00DB70D1" w:rsidP="00DB70D1">
            <w:pPr>
              <w:spacing w:before="0"/>
              <w:ind w:right="144"/>
              <w:rPr>
                <w:bCs/>
                <w:iCs/>
                <w:szCs w:val="24"/>
                <w:lang w:val="en-US" w:eastAsia="zh-CN"/>
              </w:rPr>
            </w:pPr>
            <w:r>
              <w:rPr>
                <w:bCs/>
                <w:iCs/>
                <w:szCs w:val="24"/>
                <w:lang w:val="en-US" w:eastAsia="zh-CN"/>
              </w:rPr>
              <w:t xml:space="preserve">Pamela Murray </w:t>
            </w:r>
          </w:p>
          <w:p w14:paraId="6D4DE43F" w14:textId="2847C61C" w:rsidR="00DB70D1" w:rsidRDefault="00DB70D1" w:rsidP="00DB70D1">
            <w:pPr>
              <w:spacing w:before="0"/>
              <w:ind w:right="144"/>
              <w:rPr>
                <w:bCs/>
                <w:iCs/>
                <w:szCs w:val="24"/>
                <w:lang w:val="en-US" w:eastAsia="zh-CN"/>
              </w:rPr>
            </w:pPr>
            <w:r>
              <w:rPr>
                <w:bCs/>
                <w:iCs/>
                <w:szCs w:val="24"/>
                <w:lang w:val="en-US" w:eastAsia="zh-CN"/>
              </w:rPr>
              <w:t>USCG</w:t>
            </w:r>
          </w:p>
          <w:p w14:paraId="365F7658" w14:textId="77777777" w:rsidR="00DB70D1" w:rsidRDefault="00DB70D1" w:rsidP="00DB70D1">
            <w:pPr>
              <w:spacing w:before="0"/>
              <w:ind w:right="144"/>
              <w:rPr>
                <w:bCs/>
                <w:iCs/>
                <w:szCs w:val="24"/>
                <w:lang w:val="en-US" w:eastAsia="zh-CN"/>
              </w:rPr>
            </w:pPr>
          </w:p>
          <w:p w14:paraId="32277F8C" w14:textId="7C1A68A0" w:rsidR="00C82ADF" w:rsidRDefault="00DB70D1" w:rsidP="00DB70D1">
            <w:pPr>
              <w:spacing w:before="0"/>
              <w:ind w:right="144"/>
              <w:rPr>
                <w:bCs/>
                <w:iCs/>
                <w:szCs w:val="24"/>
                <w:lang w:val="en-US" w:eastAsia="zh-CN"/>
              </w:rPr>
            </w:pPr>
            <w:r>
              <w:rPr>
                <w:bCs/>
                <w:iCs/>
                <w:szCs w:val="24"/>
                <w:lang w:val="en-US" w:eastAsia="zh-CN"/>
              </w:rPr>
              <w:t>Jerry Ulcek</w:t>
            </w:r>
          </w:p>
          <w:p w14:paraId="074BCDA9" w14:textId="7FE93F1F" w:rsidR="00DB70D1" w:rsidRDefault="00DB70D1" w:rsidP="00DB70D1">
            <w:pPr>
              <w:spacing w:before="0"/>
              <w:ind w:right="144"/>
              <w:rPr>
                <w:bCs/>
                <w:iCs/>
                <w:szCs w:val="24"/>
                <w:lang w:val="en-US" w:eastAsia="zh-CN"/>
              </w:rPr>
            </w:pPr>
            <w:r>
              <w:rPr>
                <w:bCs/>
                <w:iCs/>
                <w:szCs w:val="24"/>
                <w:lang w:val="en-US" w:eastAsia="zh-CN"/>
              </w:rPr>
              <w:t>USCG</w:t>
            </w:r>
          </w:p>
          <w:p w14:paraId="4304058F" w14:textId="77777777" w:rsidR="00DB70D1" w:rsidRDefault="00DB70D1" w:rsidP="00DB70D1">
            <w:pPr>
              <w:spacing w:before="0"/>
              <w:ind w:right="144"/>
              <w:rPr>
                <w:bCs/>
                <w:iCs/>
                <w:szCs w:val="24"/>
                <w:lang w:val="en-US" w:eastAsia="zh-CN"/>
              </w:rPr>
            </w:pPr>
          </w:p>
          <w:p w14:paraId="581E7BF0" w14:textId="661B8B7D" w:rsidR="00C82ADF" w:rsidRDefault="00DB70D1" w:rsidP="00DB70D1">
            <w:pPr>
              <w:spacing w:before="0"/>
              <w:ind w:right="144"/>
              <w:rPr>
                <w:bCs/>
                <w:iCs/>
                <w:szCs w:val="24"/>
                <w:lang w:val="en-US" w:eastAsia="zh-CN"/>
              </w:rPr>
            </w:pPr>
            <w:r>
              <w:rPr>
                <w:bCs/>
                <w:iCs/>
                <w:szCs w:val="24"/>
                <w:lang w:val="en-US" w:eastAsia="zh-CN"/>
              </w:rPr>
              <w:t xml:space="preserve">Johnny Schultz </w:t>
            </w:r>
          </w:p>
          <w:p w14:paraId="0C5623E2" w14:textId="392B95CC" w:rsidR="00DB70D1" w:rsidRDefault="00DB70D1" w:rsidP="00DB70D1">
            <w:pPr>
              <w:spacing w:before="0"/>
              <w:ind w:right="144"/>
              <w:rPr>
                <w:bCs/>
                <w:iCs/>
                <w:szCs w:val="24"/>
                <w:lang w:val="en-US" w:eastAsia="zh-CN"/>
              </w:rPr>
            </w:pPr>
            <w:r>
              <w:rPr>
                <w:bCs/>
                <w:iCs/>
                <w:szCs w:val="24"/>
                <w:lang w:val="en-US" w:eastAsia="zh-CN"/>
              </w:rPr>
              <w:t>Sev1Tech, Inc.</w:t>
            </w:r>
          </w:p>
          <w:p w14:paraId="4A98D597" w14:textId="77777777" w:rsidR="00DB70D1" w:rsidRDefault="00DB70D1" w:rsidP="00DB70D1">
            <w:pPr>
              <w:spacing w:before="0"/>
              <w:ind w:right="144"/>
              <w:rPr>
                <w:bCs/>
                <w:iCs/>
                <w:szCs w:val="24"/>
                <w:lang w:val="en-US" w:eastAsia="zh-CN"/>
              </w:rPr>
            </w:pPr>
          </w:p>
          <w:p w14:paraId="5B3C2D52" w14:textId="49C31B71" w:rsidR="00C82ADF" w:rsidRDefault="00DB70D1" w:rsidP="00DB70D1">
            <w:pPr>
              <w:spacing w:before="0"/>
              <w:ind w:right="144"/>
              <w:rPr>
                <w:bCs/>
                <w:iCs/>
                <w:szCs w:val="24"/>
                <w:lang w:val="en-US" w:eastAsia="zh-CN"/>
              </w:rPr>
            </w:pPr>
            <w:r>
              <w:rPr>
                <w:bCs/>
                <w:iCs/>
                <w:szCs w:val="24"/>
                <w:lang w:val="en-US" w:eastAsia="zh-CN"/>
              </w:rPr>
              <w:t xml:space="preserve">Ross Norsworthy </w:t>
            </w:r>
          </w:p>
          <w:p w14:paraId="145400CC" w14:textId="1081B652" w:rsidR="00D01530" w:rsidRDefault="00DB70D1" w:rsidP="00DB70D1">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328080C1" w14:textId="3BA89C67" w:rsidR="005B0EA1" w:rsidRDefault="005B0EA1" w:rsidP="005B0EA1">
            <w:pPr>
              <w:spacing w:before="0"/>
              <w:ind w:right="144"/>
              <w:rPr>
                <w:bCs/>
                <w:color w:val="000000"/>
                <w:szCs w:val="24"/>
                <w:lang w:val="fr-CH" w:eastAsia="zh-CN"/>
              </w:rPr>
            </w:pPr>
            <w:proofErr w:type="gramStart"/>
            <w:r>
              <w:rPr>
                <w:bCs/>
                <w:color w:val="000000"/>
                <w:szCs w:val="24"/>
                <w:lang w:val="fr-CH" w:eastAsia="zh-CN"/>
              </w:rPr>
              <w:t>Phone:</w:t>
            </w:r>
            <w:proofErr w:type="gramEnd"/>
            <w:r>
              <w:rPr>
                <w:bCs/>
                <w:color w:val="000000"/>
                <w:szCs w:val="24"/>
                <w:lang w:val="fr-CH" w:eastAsia="zh-CN"/>
              </w:rPr>
              <w:t xml:space="preserve"> (202) 657-3081</w:t>
            </w:r>
          </w:p>
          <w:p w14:paraId="06D846C8" w14:textId="738865BD" w:rsidR="005B0EA1" w:rsidRDefault="005B0EA1" w:rsidP="005B0EA1">
            <w:pPr>
              <w:spacing w:before="0"/>
              <w:ind w:right="144"/>
              <w:rPr>
                <w:bCs/>
                <w:color w:val="000000"/>
                <w:szCs w:val="24"/>
                <w:lang w:val="fr-CH" w:eastAsia="zh-CN"/>
              </w:rPr>
            </w:pPr>
            <w:proofErr w:type="gramStart"/>
            <w:r>
              <w:rPr>
                <w:bCs/>
                <w:color w:val="000000"/>
                <w:szCs w:val="24"/>
                <w:lang w:val="fr-CH" w:eastAsia="zh-CN"/>
              </w:rPr>
              <w:t>Email:</w:t>
            </w:r>
            <w:proofErr w:type="gramEnd"/>
            <w:r w:rsidR="00113FB5">
              <w:rPr>
                <w:bCs/>
                <w:color w:val="000000"/>
                <w:szCs w:val="24"/>
                <w:lang w:val="fr-CH" w:eastAsia="zh-CN"/>
              </w:rPr>
              <w:t xml:space="preserve"> </w:t>
            </w:r>
            <w:r>
              <w:rPr>
                <w:bCs/>
                <w:color w:val="000000"/>
                <w:szCs w:val="24"/>
                <w:lang w:val="fr-CH" w:eastAsia="zh-CN"/>
              </w:rPr>
              <w:t xml:space="preserve"> pamela.j.murray@uscg.mil</w:t>
            </w:r>
          </w:p>
          <w:p w14:paraId="322011E4" w14:textId="77777777" w:rsidR="005B0EA1" w:rsidRDefault="005B0EA1" w:rsidP="005B0EA1">
            <w:pPr>
              <w:spacing w:before="0"/>
              <w:ind w:right="144"/>
              <w:rPr>
                <w:bCs/>
                <w:color w:val="000000"/>
                <w:szCs w:val="24"/>
                <w:lang w:val="fr-CH" w:eastAsia="zh-CN"/>
              </w:rPr>
            </w:pPr>
          </w:p>
          <w:p w14:paraId="135B2A41" w14:textId="4E84E512" w:rsidR="005B0EA1" w:rsidRDefault="005B0EA1" w:rsidP="005B0EA1">
            <w:pPr>
              <w:spacing w:before="0"/>
              <w:ind w:right="144"/>
              <w:rPr>
                <w:bCs/>
                <w:color w:val="000000"/>
                <w:szCs w:val="24"/>
                <w:lang w:val="fr-CH" w:eastAsia="zh-CN"/>
              </w:rPr>
            </w:pPr>
            <w:proofErr w:type="gramStart"/>
            <w:r>
              <w:rPr>
                <w:bCs/>
                <w:color w:val="000000"/>
                <w:szCs w:val="24"/>
                <w:lang w:val="fr-CH" w:eastAsia="zh-CN"/>
              </w:rPr>
              <w:t>Phone:</w:t>
            </w:r>
            <w:proofErr w:type="gramEnd"/>
            <w:r>
              <w:rPr>
                <w:bCs/>
                <w:color w:val="000000"/>
                <w:szCs w:val="24"/>
                <w:lang w:val="fr-CH" w:eastAsia="zh-CN"/>
              </w:rPr>
              <w:t xml:space="preserve"> (202) 579-5924</w:t>
            </w:r>
          </w:p>
          <w:p w14:paraId="2B70AB99" w14:textId="7EBE504D" w:rsidR="005B0EA1" w:rsidRDefault="005B0EA1" w:rsidP="005B0EA1">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113FB5">
              <w:rPr>
                <w:bCs/>
                <w:color w:val="000000"/>
                <w:szCs w:val="24"/>
                <w:lang w:val="fr-CH" w:eastAsia="zh-CN"/>
              </w:rPr>
              <w:t xml:space="preserve"> j</w:t>
            </w:r>
            <w:r>
              <w:rPr>
                <w:bCs/>
                <w:color w:val="000000"/>
                <w:szCs w:val="24"/>
                <w:lang w:val="fr-CH" w:eastAsia="zh-CN"/>
              </w:rPr>
              <w:t>erry.l.</w:t>
            </w:r>
            <w:r w:rsidR="00201D22">
              <w:rPr>
                <w:bCs/>
                <w:color w:val="000000"/>
                <w:szCs w:val="24"/>
                <w:lang w:val="fr-CH" w:eastAsia="zh-CN"/>
              </w:rPr>
              <w:t>u</w:t>
            </w:r>
            <w:r>
              <w:rPr>
                <w:bCs/>
                <w:color w:val="000000"/>
                <w:szCs w:val="24"/>
                <w:lang w:val="fr-CH" w:eastAsia="zh-CN"/>
              </w:rPr>
              <w:t>lcek@uscg.mil</w:t>
            </w:r>
          </w:p>
          <w:p w14:paraId="1C73D7F6" w14:textId="77777777" w:rsidR="005B0EA1" w:rsidRDefault="005B0EA1" w:rsidP="005B0EA1">
            <w:pPr>
              <w:spacing w:before="0"/>
              <w:ind w:right="144"/>
              <w:rPr>
                <w:bCs/>
                <w:color w:val="000000"/>
                <w:szCs w:val="24"/>
                <w:lang w:val="fr-CH" w:eastAsia="zh-CN"/>
              </w:rPr>
            </w:pPr>
          </w:p>
          <w:p w14:paraId="2330C7DE" w14:textId="5B54D295" w:rsidR="005B0EA1" w:rsidRDefault="005B0EA1" w:rsidP="005B0EA1">
            <w:pPr>
              <w:spacing w:before="0"/>
              <w:ind w:right="144"/>
              <w:rPr>
                <w:bCs/>
                <w:color w:val="000000"/>
                <w:szCs w:val="24"/>
                <w:lang w:val="fr-CH" w:eastAsia="zh-CN"/>
              </w:rPr>
            </w:pPr>
            <w:proofErr w:type="gramStart"/>
            <w:r>
              <w:rPr>
                <w:bCs/>
                <w:color w:val="000000"/>
                <w:szCs w:val="24"/>
                <w:lang w:val="fr-CH" w:eastAsia="zh-CN"/>
              </w:rPr>
              <w:t>Phone:</w:t>
            </w:r>
            <w:proofErr w:type="gramEnd"/>
            <w:r>
              <w:rPr>
                <w:bCs/>
                <w:color w:val="000000"/>
                <w:szCs w:val="24"/>
                <w:lang w:val="fr-CH" w:eastAsia="zh-CN"/>
              </w:rPr>
              <w:t xml:space="preserve"> (727) 403-4029</w:t>
            </w:r>
          </w:p>
          <w:p w14:paraId="21705EC6" w14:textId="29C369D8" w:rsidR="005B0EA1" w:rsidRDefault="005B0EA1" w:rsidP="005B0EA1">
            <w:pPr>
              <w:spacing w:before="0"/>
              <w:ind w:right="144"/>
              <w:rPr>
                <w:bCs/>
                <w:color w:val="000000"/>
                <w:szCs w:val="24"/>
                <w:lang w:val="fr-CH" w:eastAsia="zh-CN"/>
              </w:rPr>
            </w:pPr>
            <w:proofErr w:type="gramStart"/>
            <w:r>
              <w:rPr>
                <w:bCs/>
                <w:color w:val="000000"/>
                <w:szCs w:val="24"/>
                <w:lang w:val="fr-CH" w:eastAsia="zh-CN"/>
              </w:rPr>
              <w:t>Email:</w:t>
            </w:r>
            <w:proofErr w:type="gramEnd"/>
            <w:r w:rsidR="00113FB5">
              <w:rPr>
                <w:bCs/>
                <w:color w:val="000000"/>
                <w:szCs w:val="24"/>
                <w:lang w:val="fr-CH" w:eastAsia="zh-CN"/>
              </w:rPr>
              <w:t xml:space="preserve"> </w:t>
            </w:r>
            <w:r>
              <w:rPr>
                <w:bCs/>
                <w:color w:val="000000"/>
                <w:szCs w:val="24"/>
                <w:lang w:val="fr-CH" w:eastAsia="zh-CN"/>
              </w:rPr>
              <w:t xml:space="preserve"> johnny.schultz@sev1tech.com </w:t>
            </w:r>
          </w:p>
          <w:p w14:paraId="6EF0A493" w14:textId="77777777" w:rsidR="005B0EA1" w:rsidRDefault="005B0EA1" w:rsidP="005B0EA1">
            <w:pPr>
              <w:spacing w:before="0"/>
              <w:ind w:right="144"/>
              <w:rPr>
                <w:bCs/>
                <w:color w:val="000000"/>
                <w:szCs w:val="24"/>
                <w:lang w:val="fr-CH" w:eastAsia="zh-CN"/>
              </w:rPr>
            </w:pPr>
          </w:p>
          <w:p w14:paraId="20E682A8" w14:textId="601F7F4F" w:rsidR="005B0EA1" w:rsidRDefault="005B0EA1" w:rsidP="005B0EA1">
            <w:pPr>
              <w:spacing w:before="0"/>
              <w:ind w:right="144"/>
              <w:rPr>
                <w:bCs/>
                <w:color w:val="000000"/>
                <w:szCs w:val="24"/>
                <w:lang w:val="fr-CH" w:eastAsia="zh-CN"/>
              </w:rPr>
            </w:pPr>
            <w:proofErr w:type="gramStart"/>
            <w:r>
              <w:rPr>
                <w:bCs/>
                <w:color w:val="000000"/>
                <w:szCs w:val="24"/>
                <w:lang w:val="fr-CH" w:eastAsia="zh-CN"/>
              </w:rPr>
              <w:t>Phone:</w:t>
            </w:r>
            <w:proofErr w:type="gramEnd"/>
            <w:r>
              <w:rPr>
                <w:bCs/>
                <w:color w:val="000000"/>
                <w:szCs w:val="24"/>
                <w:lang w:val="fr-CH" w:eastAsia="zh-CN"/>
              </w:rPr>
              <w:t xml:space="preserve"> (727) 515-8025</w:t>
            </w:r>
          </w:p>
          <w:p w14:paraId="462F2632" w14:textId="2A0FCFEE" w:rsidR="005B0EA1" w:rsidRDefault="005B0EA1" w:rsidP="005B0EA1">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113FB5">
              <w:rPr>
                <w:bCs/>
                <w:color w:val="000000"/>
                <w:szCs w:val="24"/>
                <w:lang w:val="fr-CH" w:eastAsia="zh-CN"/>
              </w:rPr>
              <w:t xml:space="preserve"> </w:t>
            </w:r>
            <w:r w:rsidR="0015301F">
              <w:rPr>
                <w:bCs/>
                <w:color w:val="000000"/>
                <w:szCs w:val="24"/>
                <w:lang w:val="fr-CH" w:eastAsia="zh-CN"/>
              </w:rPr>
              <w:t>r</w:t>
            </w:r>
            <w:r>
              <w:rPr>
                <w:bCs/>
                <w:color w:val="000000"/>
                <w:szCs w:val="24"/>
                <w:lang w:val="fr-CH" w:eastAsia="zh-CN"/>
              </w:rPr>
              <w:t>oss_</w:t>
            </w:r>
            <w:r w:rsidR="0015301F">
              <w:rPr>
                <w:bCs/>
                <w:color w:val="000000"/>
                <w:szCs w:val="24"/>
                <w:lang w:val="fr-CH" w:eastAsia="zh-CN"/>
              </w:rPr>
              <w:t>n</w:t>
            </w:r>
            <w:r>
              <w:rPr>
                <w:bCs/>
                <w:color w:val="000000"/>
                <w:szCs w:val="24"/>
                <w:lang w:val="fr-CH" w:eastAsia="zh-CN"/>
              </w:rPr>
              <w:t>orsworthy@msn.com</w:t>
            </w:r>
          </w:p>
          <w:p w14:paraId="00705BED" w14:textId="59F16B6D" w:rsidR="00D01530" w:rsidRDefault="00D01530" w:rsidP="005B0EA1">
            <w:pPr>
              <w:spacing w:before="0"/>
              <w:ind w:right="144"/>
              <w:rPr>
                <w:bCs/>
                <w:color w:val="000000"/>
                <w:szCs w:val="24"/>
                <w:lang w:val="fr-CH" w:eastAsia="zh-CN"/>
              </w:rPr>
            </w:pPr>
          </w:p>
        </w:tc>
      </w:tr>
      <w:tr w:rsidR="00C04553" w14:paraId="462240AD"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32690C1A" w14:textId="77777777" w:rsidR="00084421" w:rsidRDefault="00C04553" w:rsidP="00084421">
            <w:pPr>
              <w:widowControl w:val="0"/>
              <w:tabs>
                <w:tab w:val="clear" w:pos="1134"/>
                <w:tab w:val="clear" w:pos="1871"/>
                <w:tab w:val="clear" w:pos="2268"/>
              </w:tabs>
              <w:overflowPunct/>
              <w:autoSpaceDE/>
              <w:autoSpaceDN/>
              <w:adjustRightInd/>
              <w:spacing w:before="0" w:line="276" w:lineRule="auto"/>
              <w:jc w:val="both"/>
              <w:rPr>
                <w:lang w:val="en-US" w:eastAsia="zh-CN"/>
              </w:rPr>
            </w:pPr>
            <w:r>
              <w:rPr>
                <w:b/>
                <w:lang w:val="en-US" w:eastAsia="zh-CN"/>
              </w:rPr>
              <w:t>Purpose/Objective:</w:t>
            </w:r>
            <w:r>
              <w:rPr>
                <w:lang w:val="en-US" w:eastAsia="zh-CN"/>
              </w:rPr>
              <w:t xml:space="preserve"> </w:t>
            </w:r>
          </w:p>
          <w:p w14:paraId="54A48229" w14:textId="669D0F83" w:rsidR="00C04553" w:rsidRDefault="00A53427">
            <w:pPr>
              <w:spacing w:after="160" w:line="256" w:lineRule="auto"/>
              <w:rPr>
                <w:lang w:eastAsia="zh-CN"/>
              </w:rPr>
            </w:pPr>
            <w:r>
              <w:rPr>
                <w:lang w:val="en-US" w:eastAsia="zh-CN"/>
              </w:rPr>
              <w:t>The purpose of this document is to provide some minor editorial corrections</w:t>
            </w:r>
            <w:r w:rsidR="00743EA2">
              <w:rPr>
                <w:lang w:val="en-US" w:eastAsia="zh-CN"/>
              </w:rPr>
              <w:t xml:space="preserve"> and clarifications</w:t>
            </w:r>
            <w:r>
              <w:rPr>
                <w:lang w:val="en-US" w:eastAsia="zh-CN"/>
              </w:rPr>
              <w:t xml:space="preserve"> for Recommendation ITU-R M.</w:t>
            </w:r>
            <w:r w:rsidR="007860AA">
              <w:rPr>
                <w:lang w:val="en-US" w:eastAsia="zh-CN"/>
              </w:rPr>
              <w:t>2092-1</w:t>
            </w:r>
            <w:r>
              <w:rPr>
                <w:lang w:val="en-US" w:eastAsia="zh-CN"/>
              </w:rPr>
              <w:t xml:space="preserve">. </w:t>
            </w:r>
          </w:p>
        </w:tc>
      </w:tr>
      <w:tr w:rsidR="00C04553" w14:paraId="61B86CC3" w14:textId="77777777" w:rsidTr="00924CF2">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1BA712C0" w14:textId="77777777" w:rsidR="00084421" w:rsidRDefault="00C04553" w:rsidP="00084421">
            <w:pPr>
              <w:widowControl w:val="0"/>
              <w:tabs>
                <w:tab w:val="clear" w:pos="1134"/>
                <w:tab w:val="clear" w:pos="1871"/>
                <w:tab w:val="clear" w:pos="2268"/>
              </w:tabs>
              <w:overflowPunct/>
              <w:autoSpaceDE/>
              <w:autoSpaceDN/>
              <w:adjustRightInd/>
              <w:spacing w:before="0" w:line="276" w:lineRule="auto"/>
              <w:jc w:val="both"/>
              <w:rPr>
                <w:szCs w:val="24"/>
                <w:lang w:val="en-US" w:eastAsia="zh-CN"/>
              </w:rPr>
            </w:pPr>
            <w:r w:rsidRPr="00084421">
              <w:rPr>
                <w:b/>
                <w:lang w:val="en-US" w:eastAsia="zh-CN"/>
              </w:rPr>
              <w:t>Abstract</w:t>
            </w:r>
            <w:r>
              <w:rPr>
                <w:b/>
                <w:szCs w:val="24"/>
                <w:lang w:val="en-US" w:eastAsia="zh-CN"/>
              </w:rPr>
              <w:t>:</w:t>
            </w:r>
            <w:r>
              <w:rPr>
                <w:szCs w:val="24"/>
                <w:lang w:val="en-US" w:eastAsia="zh-CN"/>
              </w:rPr>
              <w:t xml:space="preserve"> </w:t>
            </w:r>
          </w:p>
          <w:p w14:paraId="5401BCE5" w14:textId="552A9029" w:rsidR="004B7313" w:rsidRDefault="007860AA" w:rsidP="00D947E3">
            <w:pPr>
              <w:overflowPunct/>
              <w:autoSpaceDE/>
              <w:adjustRightInd/>
              <w:spacing w:before="0"/>
              <w:ind w:right="144"/>
              <w:rPr>
                <w:szCs w:val="24"/>
                <w:lang w:val="en-US" w:eastAsia="zh-CN"/>
              </w:rPr>
            </w:pPr>
            <w:r>
              <w:rPr>
                <w:szCs w:val="24"/>
                <w:lang w:val="en-US" w:eastAsia="zh-CN"/>
              </w:rPr>
              <w:t xml:space="preserve">ITU WP5B has opened Recommendation ITU-R M.2092-1 for revision. The USCG has identified the need to make some minor </w:t>
            </w:r>
            <w:r w:rsidR="00D947E3">
              <w:rPr>
                <w:szCs w:val="24"/>
                <w:lang w:val="en-US" w:eastAsia="zh-CN"/>
              </w:rPr>
              <w:t>editorial</w:t>
            </w:r>
            <w:r>
              <w:rPr>
                <w:szCs w:val="24"/>
                <w:lang w:val="en-US" w:eastAsia="zh-CN"/>
              </w:rPr>
              <w:t xml:space="preserve"> corrections and clarifications </w:t>
            </w:r>
            <w:r w:rsidR="00D947E3">
              <w:rPr>
                <w:szCs w:val="24"/>
                <w:lang w:val="en-US" w:eastAsia="zh-CN"/>
              </w:rPr>
              <w:t xml:space="preserve">to this recommendation </w:t>
            </w:r>
            <w:r w:rsidR="0073026C">
              <w:rPr>
                <w:szCs w:val="24"/>
                <w:lang w:val="en-US" w:eastAsia="zh-CN"/>
              </w:rPr>
              <w:t xml:space="preserve">because of </w:t>
            </w:r>
            <w:r w:rsidR="00D947E3">
              <w:rPr>
                <w:szCs w:val="24"/>
                <w:lang w:val="en-US" w:eastAsia="zh-CN"/>
              </w:rPr>
              <w:t>the ongoing work within IEC</w:t>
            </w:r>
            <w:r w:rsidR="00872587">
              <w:rPr>
                <w:szCs w:val="24"/>
                <w:lang w:val="en-US" w:eastAsia="zh-CN"/>
              </w:rPr>
              <w:t xml:space="preserve"> and IALA</w:t>
            </w:r>
            <w:r w:rsidR="00D947E3">
              <w:rPr>
                <w:szCs w:val="24"/>
                <w:lang w:val="en-US" w:eastAsia="zh-CN"/>
              </w:rPr>
              <w:t xml:space="preserve">. </w:t>
            </w:r>
            <w:r w:rsidR="00A53427">
              <w:rPr>
                <w:szCs w:val="24"/>
                <w:lang w:val="en-US" w:eastAsia="zh-CN"/>
              </w:rPr>
              <w:t xml:space="preserve"> </w:t>
            </w:r>
          </w:p>
        </w:tc>
      </w:tr>
    </w:tbl>
    <w:p w14:paraId="2CE3B866" w14:textId="62FC6319" w:rsidR="0023107D" w:rsidRDefault="0023107D"/>
    <w:p w14:paraId="0772A4E8" w14:textId="77777777" w:rsidR="0023107D" w:rsidRDefault="0023107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107D" w:rsidRPr="00E4017D" w14:paraId="3626C164" w14:textId="77777777" w:rsidTr="0058585D">
        <w:trPr>
          <w:cantSplit/>
        </w:trPr>
        <w:tc>
          <w:tcPr>
            <w:tcW w:w="6487" w:type="dxa"/>
            <w:vAlign w:val="center"/>
          </w:tcPr>
          <w:p w14:paraId="47BA5F46" w14:textId="77777777" w:rsidR="0023107D" w:rsidRPr="00E4017D" w:rsidRDefault="0023107D" w:rsidP="0058585D">
            <w:pPr>
              <w:shd w:val="solid" w:color="FFFFFF" w:fill="FFFFFF"/>
              <w:spacing w:before="0"/>
              <w:rPr>
                <w:rFonts w:ascii="Verdana" w:hAnsi="Verdana" w:cs="Times New Roman Bold"/>
                <w:b/>
                <w:bCs/>
                <w:sz w:val="26"/>
                <w:szCs w:val="26"/>
              </w:rPr>
            </w:pPr>
            <w:r w:rsidRPr="00E4017D">
              <w:rPr>
                <w:rFonts w:ascii="Verdana" w:hAnsi="Verdana" w:cs="Times New Roman Bold"/>
                <w:b/>
                <w:bCs/>
                <w:sz w:val="26"/>
                <w:szCs w:val="26"/>
              </w:rPr>
              <w:lastRenderedPageBreak/>
              <w:t>Radiocommunication Study Groups</w:t>
            </w:r>
          </w:p>
        </w:tc>
        <w:tc>
          <w:tcPr>
            <w:tcW w:w="3402" w:type="dxa"/>
          </w:tcPr>
          <w:p w14:paraId="53E5E8F4" w14:textId="77777777" w:rsidR="0023107D" w:rsidRPr="00E4017D" w:rsidRDefault="0023107D" w:rsidP="0058585D">
            <w:pPr>
              <w:shd w:val="solid" w:color="FFFFFF" w:fill="FFFFFF"/>
              <w:spacing w:before="0" w:line="240" w:lineRule="atLeast"/>
            </w:pPr>
            <w:r w:rsidRPr="00E4017D">
              <w:rPr>
                <w:b/>
                <w:bCs/>
                <w:noProof/>
                <w:sz w:val="20"/>
                <w:lang w:val="en-US"/>
              </w:rPr>
              <w:drawing>
                <wp:inline distT="0" distB="0" distL="0" distR="0" wp14:anchorId="7D3F2185" wp14:editId="79F5E60C">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23107D" w:rsidRPr="00E4017D" w14:paraId="1012285B" w14:textId="77777777" w:rsidTr="0058585D">
        <w:trPr>
          <w:cantSplit/>
        </w:trPr>
        <w:tc>
          <w:tcPr>
            <w:tcW w:w="6487" w:type="dxa"/>
            <w:tcBorders>
              <w:bottom w:val="single" w:sz="12" w:space="0" w:color="auto"/>
            </w:tcBorders>
          </w:tcPr>
          <w:p w14:paraId="07D5F0A0" w14:textId="77777777" w:rsidR="0023107D" w:rsidRPr="00E4017D" w:rsidRDefault="0023107D" w:rsidP="0058585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57CCEB1" w14:textId="77777777" w:rsidR="0023107D" w:rsidRPr="00E4017D" w:rsidRDefault="0023107D" w:rsidP="0058585D">
            <w:pPr>
              <w:shd w:val="solid" w:color="FFFFFF" w:fill="FFFFFF"/>
              <w:spacing w:before="0" w:after="48" w:line="240" w:lineRule="atLeast"/>
              <w:rPr>
                <w:sz w:val="22"/>
                <w:szCs w:val="22"/>
                <w:lang w:val="en-US"/>
              </w:rPr>
            </w:pPr>
          </w:p>
        </w:tc>
      </w:tr>
      <w:tr w:rsidR="0023107D" w:rsidRPr="00E4017D" w14:paraId="51A6C4FE" w14:textId="77777777" w:rsidTr="0058585D">
        <w:trPr>
          <w:cantSplit/>
        </w:trPr>
        <w:tc>
          <w:tcPr>
            <w:tcW w:w="6487" w:type="dxa"/>
            <w:tcBorders>
              <w:top w:val="single" w:sz="12" w:space="0" w:color="auto"/>
            </w:tcBorders>
          </w:tcPr>
          <w:p w14:paraId="23A2EC8C" w14:textId="77777777" w:rsidR="0023107D" w:rsidRPr="00E4017D" w:rsidRDefault="0023107D" w:rsidP="0058585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598742" w14:textId="77777777" w:rsidR="0023107D" w:rsidRPr="00E4017D" w:rsidRDefault="0023107D" w:rsidP="0058585D">
            <w:pPr>
              <w:shd w:val="solid" w:color="FFFFFF" w:fill="FFFFFF"/>
              <w:spacing w:before="0" w:after="48" w:line="240" w:lineRule="atLeast"/>
              <w:rPr>
                <w:lang w:val="en-US"/>
              </w:rPr>
            </w:pPr>
          </w:p>
        </w:tc>
      </w:tr>
      <w:tr w:rsidR="0023107D" w:rsidRPr="00E4017D" w14:paraId="12EC0644" w14:textId="77777777" w:rsidTr="0058585D">
        <w:trPr>
          <w:cantSplit/>
        </w:trPr>
        <w:tc>
          <w:tcPr>
            <w:tcW w:w="6487" w:type="dxa"/>
            <w:vMerge w:val="restart"/>
          </w:tcPr>
          <w:p w14:paraId="05E03232" w14:textId="3075A549" w:rsidR="0023107D" w:rsidRPr="00E4017D" w:rsidRDefault="0023107D" w:rsidP="0058585D">
            <w:pPr>
              <w:shd w:val="solid" w:color="FFFFFF" w:fill="FFFFFF"/>
              <w:spacing w:before="0" w:after="240"/>
              <w:ind w:left="1134" w:hanging="1134"/>
              <w:rPr>
                <w:rFonts w:ascii="Verdana" w:hAnsi="Verdana"/>
                <w:sz w:val="20"/>
              </w:rPr>
            </w:pPr>
            <w:r w:rsidRPr="00E4017D">
              <w:rPr>
                <w:rFonts w:ascii="Verdana" w:hAnsi="Verdana"/>
                <w:sz w:val="20"/>
              </w:rPr>
              <w:t>Source:</w:t>
            </w:r>
            <w:proofErr w:type="gramStart"/>
            <w:r w:rsidRPr="00E4017D">
              <w:rPr>
                <w:rFonts w:ascii="Verdana" w:hAnsi="Verdana"/>
                <w:sz w:val="20"/>
              </w:rPr>
              <w:tab/>
            </w:r>
            <w:r w:rsidRPr="00E4017D">
              <w:rPr>
                <w:rFonts w:ascii="Verdana" w:hAnsi="Verdana"/>
                <w:b/>
                <w:sz w:val="20"/>
                <w:lang w:eastAsia="zh-CN"/>
              </w:rPr>
              <w:t xml:space="preserve"> </w:t>
            </w:r>
            <w:r w:rsidRPr="00E4017D">
              <w:rPr>
                <w:szCs w:val="24"/>
                <w:lang w:val="en-CA" w:eastAsia="zh-CN"/>
              </w:rPr>
              <w:t xml:space="preserve"> </w:t>
            </w:r>
            <w:r w:rsidR="00BC4126" w:rsidRPr="00084421">
              <w:rPr>
                <w:rFonts w:eastAsia="CG Times"/>
                <w:szCs w:val="24"/>
                <w:lang w:val="en"/>
              </w:rPr>
              <w:t>Document</w:t>
            </w:r>
            <w:proofErr w:type="gramEnd"/>
            <w:r w:rsidR="00BC4126" w:rsidRPr="00714DA3">
              <w:rPr>
                <w:szCs w:val="24"/>
                <w:lang w:val="en-CA" w:eastAsia="zh-CN"/>
              </w:rPr>
              <w:t xml:space="preserve"> 5B/</w:t>
            </w:r>
            <w:r w:rsidR="00BC4126">
              <w:rPr>
                <w:szCs w:val="24"/>
                <w:lang w:val="en-CA" w:eastAsia="zh-CN"/>
              </w:rPr>
              <w:t xml:space="preserve">216 </w:t>
            </w:r>
            <w:r w:rsidR="00BC4126" w:rsidRPr="00714DA3">
              <w:rPr>
                <w:szCs w:val="24"/>
                <w:lang w:val="en-CA" w:eastAsia="zh-CN"/>
              </w:rPr>
              <w:t xml:space="preserve">Annex </w:t>
            </w:r>
            <w:r w:rsidR="00BC4126">
              <w:rPr>
                <w:szCs w:val="24"/>
                <w:lang w:val="en-CA" w:eastAsia="zh-CN"/>
              </w:rPr>
              <w:t xml:space="preserve">10 </w:t>
            </w:r>
          </w:p>
          <w:p w14:paraId="04F26D8D" w14:textId="52C5C68C" w:rsidR="0023107D" w:rsidRPr="00E4017D" w:rsidRDefault="0023107D" w:rsidP="0058585D">
            <w:pPr>
              <w:spacing w:before="0"/>
              <w:ind w:right="144"/>
              <w:rPr>
                <w:szCs w:val="24"/>
                <w:lang w:val="pt-BR"/>
              </w:rPr>
            </w:pPr>
            <w:r w:rsidRPr="00E4017D">
              <w:rPr>
                <w:rFonts w:ascii="Verdana" w:hAnsi="Verdana"/>
                <w:sz w:val="20"/>
              </w:rPr>
              <w:t>Reference</w:t>
            </w:r>
            <w:r w:rsidRPr="00E4017D">
              <w:rPr>
                <w:b/>
                <w:szCs w:val="24"/>
                <w:lang w:val="fr-CH"/>
              </w:rPr>
              <w:t>:</w:t>
            </w:r>
            <w:r w:rsidRPr="00E4017D">
              <w:rPr>
                <w:szCs w:val="24"/>
                <w:lang w:val="fr-CH"/>
              </w:rPr>
              <w:t xml:space="preserve">  </w:t>
            </w:r>
            <w:r w:rsidRPr="00E4017D">
              <w:rPr>
                <w:szCs w:val="24"/>
                <w:lang w:val="en-US"/>
              </w:rPr>
              <w:t xml:space="preserve"> </w:t>
            </w:r>
            <w:r w:rsidR="00BC4126">
              <w:rPr>
                <w:szCs w:val="24"/>
                <w:lang w:val="en-US"/>
              </w:rPr>
              <w:t>Recommendation ITU-R M.2092-1</w:t>
            </w:r>
          </w:p>
          <w:p w14:paraId="63617557" w14:textId="77777777" w:rsidR="0023107D" w:rsidRPr="00E4017D" w:rsidRDefault="0023107D" w:rsidP="0058585D">
            <w:pPr>
              <w:spacing w:before="0"/>
              <w:ind w:left="144" w:right="144"/>
              <w:rPr>
                <w:rFonts w:ascii="Verdana" w:hAnsi="Verdana"/>
                <w:sz w:val="20"/>
              </w:rPr>
            </w:pPr>
            <w:r w:rsidRPr="00E4017D">
              <w:rPr>
                <w:szCs w:val="24"/>
                <w:lang w:val="en-US"/>
              </w:rPr>
              <w:t xml:space="preserve">                  </w:t>
            </w:r>
          </w:p>
        </w:tc>
        <w:tc>
          <w:tcPr>
            <w:tcW w:w="3402" w:type="dxa"/>
          </w:tcPr>
          <w:p w14:paraId="2CDF7082" w14:textId="7D6C6C42" w:rsidR="0023107D" w:rsidRPr="00E4017D" w:rsidRDefault="0023107D" w:rsidP="0058585D">
            <w:pPr>
              <w:shd w:val="solid" w:color="FFFFFF" w:fill="FFFFFF"/>
              <w:spacing w:before="0" w:line="240" w:lineRule="atLeast"/>
              <w:rPr>
                <w:rFonts w:ascii="Verdana" w:hAnsi="Verdana"/>
                <w:sz w:val="20"/>
                <w:lang w:eastAsia="zh-CN"/>
              </w:rPr>
            </w:pPr>
            <w:r w:rsidRPr="00E4017D">
              <w:rPr>
                <w:rFonts w:ascii="Verdana" w:hAnsi="Verdana"/>
                <w:b/>
                <w:sz w:val="20"/>
                <w:lang w:eastAsia="zh-CN"/>
              </w:rPr>
              <w:t>Document: USWP5B3</w:t>
            </w:r>
            <w:r w:rsidR="00BC4126">
              <w:rPr>
                <w:rFonts w:ascii="Verdana" w:hAnsi="Verdana"/>
                <w:b/>
                <w:sz w:val="20"/>
                <w:lang w:eastAsia="zh-CN"/>
              </w:rPr>
              <w:t>4</w:t>
            </w:r>
            <w:r w:rsidRPr="00E4017D">
              <w:rPr>
                <w:rFonts w:ascii="Verdana" w:hAnsi="Verdana"/>
                <w:b/>
                <w:sz w:val="20"/>
                <w:lang w:eastAsia="zh-CN"/>
              </w:rPr>
              <w:t>-</w:t>
            </w:r>
            <w:r w:rsidR="002F1875">
              <w:rPr>
                <w:rFonts w:ascii="Verdana" w:hAnsi="Verdana"/>
                <w:b/>
                <w:sz w:val="20"/>
                <w:lang w:eastAsia="zh-CN"/>
              </w:rPr>
              <w:t>XX</w:t>
            </w:r>
          </w:p>
        </w:tc>
      </w:tr>
      <w:tr w:rsidR="0023107D" w:rsidRPr="00E4017D" w14:paraId="4686A02D" w14:textId="77777777" w:rsidTr="0058585D">
        <w:trPr>
          <w:cantSplit/>
        </w:trPr>
        <w:tc>
          <w:tcPr>
            <w:tcW w:w="6487" w:type="dxa"/>
            <w:vMerge/>
          </w:tcPr>
          <w:p w14:paraId="03B92CC8" w14:textId="77777777" w:rsidR="0023107D" w:rsidRPr="00E4017D" w:rsidRDefault="0023107D" w:rsidP="0058585D">
            <w:pPr>
              <w:spacing w:before="60"/>
              <w:jc w:val="center"/>
              <w:rPr>
                <w:b/>
                <w:smallCaps/>
                <w:sz w:val="32"/>
                <w:lang w:val="pt-BR" w:eastAsia="zh-CN"/>
              </w:rPr>
            </w:pPr>
          </w:p>
        </w:tc>
        <w:tc>
          <w:tcPr>
            <w:tcW w:w="3402" w:type="dxa"/>
          </w:tcPr>
          <w:p w14:paraId="71F7B278" w14:textId="7F04666B" w:rsidR="0023107D" w:rsidRPr="00BC4126" w:rsidRDefault="002F1875" w:rsidP="0058585D">
            <w:pPr>
              <w:shd w:val="solid" w:color="FFFFFF" w:fill="FFFFFF"/>
              <w:spacing w:before="0" w:line="240" w:lineRule="atLeast"/>
              <w:rPr>
                <w:rFonts w:ascii="Verdana" w:hAnsi="Verdana"/>
                <w:sz w:val="20"/>
                <w:highlight w:val="yellow"/>
                <w:lang w:eastAsia="zh-CN"/>
              </w:rPr>
            </w:pPr>
            <w:r w:rsidRPr="002F1875">
              <w:rPr>
                <w:rFonts w:ascii="Verdana" w:hAnsi="Verdana"/>
                <w:b/>
                <w:sz w:val="20"/>
                <w:lang w:eastAsia="zh-CN"/>
              </w:rPr>
              <w:t>04</w:t>
            </w:r>
            <w:r w:rsidR="0023107D" w:rsidRPr="002F1875">
              <w:rPr>
                <w:rFonts w:ascii="Verdana" w:hAnsi="Verdana"/>
                <w:b/>
                <w:sz w:val="20"/>
                <w:lang w:eastAsia="zh-CN"/>
              </w:rPr>
              <w:t xml:space="preserve"> </w:t>
            </w:r>
            <w:r w:rsidR="00BC4126" w:rsidRPr="002F1875">
              <w:rPr>
                <w:rFonts w:ascii="Verdana" w:hAnsi="Verdana"/>
                <w:b/>
                <w:sz w:val="20"/>
                <w:lang w:eastAsia="zh-CN"/>
              </w:rPr>
              <w:t>February</w:t>
            </w:r>
            <w:r w:rsidR="0023107D" w:rsidRPr="002F1875">
              <w:rPr>
                <w:rFonts w:ascii="Verdana" w:hAnsi="Verdana"/>
                <w:b/>
                <w:sz w:val="20"/>
                <w:lang w:eastAsia="zh-CN"/>
              </w:rPr>
              <w:t xml:space="preserve"> 202</w:t>
            </w:r>
            <w:r w:rsidR="00BC4126" w:rsidRPr="002F1875">
              <w:rPr>
                <w:rFonts w:ascii="Verdana" w:hAnsi="Verdana"/>
                <w:b/>
                <w:sz w:val="20"/>
                <w:lang w:eastAsia="zh-CN"/>
              </w:rPr>
              <w:t>5</w:t>
            </w:r>
          </w:p>
        </w:tc>
      </w:tr>
      <w:tr w:rsidR="0023107D" w:rsidRPr="00E4017D" w14:paraId="281E5961" w14:textId="77777777" w:rsidTr="0058585D">
        <w:trPr>
          <w:cantSplit/>
        </w:trPr>
        <w:tc>
          <w:tcPr>
            <w:tcW w:w="6487" w:type="dxa"/>
            <w:vMerge/>
          </w:tcPr>
          <w:p w14:paraId="35BBBE7B" w14:textId="77777777" w:rsidR="0023107D" w:rsidRPr="00E4017D" w:rsidRDefault="0023107D" w:rsidP="0058585D">
            <w:pPr>
              <w:spacing w:before="60"/>
              <w:jc w:val="center"/>
              <w:rPr>
                <w:b/>
                <w:smallCaps/>
                <w:sz w:val="32"/>
                <w:lang w:eastAsia="zh-CN"/>
              </w:rPr>
            </w:pPr>
          </w:p>
        </w:tc>
        <w:tc>
          <w:tcPr>
            <w:tcW w:w="3402" w:type="dxa"/>
          </w:tcPr>
          <w:p w14:paraId="7E87503E" w14:textId="77777777" w:rsidR="0023107D" w:rsidRPr="00E4017D" w:rsidRDefault="0023107D" w:rsidP="0058585D">
            <w:pPr>
              <w:shd w:val="solid" w:color="FFFFFF" w:fill="FFFFFF"/>
              <w:spacing w:before="0" w:line="240" w:lineRule="atLeast"/>
              <w:rPr>
                <w:rFonts w:ascii="Verdana" w:eastAsia="SimSun" w:hAnsi="Verdana"/>
                <w:sz w:val="20"/>
                <w:lang w:eastAsia="zh-CN"/>
              </w:rPr>
            </w:pPr>
            <w:r w:rsidRPr="00E4017D">
              <w:rPr>
                <w:rFonts w:ascii="Verdana" w:eastAsia="SimSun" w:hAnsi="Verdana"/>
                <w:b/>
                <w:sz w:val="20"/>
                <w:lang w:eastAsia="zh-CN"/>
              </w:rPr>
              <w:t>English only</w:t>
            </w:r>
          </w:p>
        </w:tc>
      </w:tr>
      <w:tr w:rsidR="0023107D" w:rsidRPr="00E4017D" w14:paraId="507A88C0" w14:textId="77777777" w:rsidTr="0058585D">
        <w:trPr>
          <w:cantSplit/>
        </w:trPr>
        <w:tc>
          <w:tcPr>
            <w:tcW w:w="9889" w:type="dxa"/>
            <w:gridSpan w:val="2"/>
          </w:tcPr>
          <w:p w14:paraId="2F57A5A5" w14:textId="477192BF" w:rsidR="0023107D" w:rsidRPr="00E4017D" w:rsidRDefault="0023107D" w:rsidP="0058585D">
            <w:pPr>
              <w:pStyle w:val="Source"/>
              <w:spacing w:before="360" w:after="360"/>
              <w:rPr>
                <w:lang w:eastAsia="zh-CN"/>
              </w:rPr>
            </w:pPr>
            <w:r w:rsidRPr="00E4017D">
              <w:rPr>
                <w:lang w:eastAsia="zh-CN"/>
              </w:rPr>
              <w:t>United States of America</w:t>
            </w:r>
          </w:p>
        </w:tc>
      </w:tr>
      <w:tr w:rsidR="0023107D" w:rsidRPr="00E4017D" w14:paraId="1FF2AE41" w14:textId="77777777" w:rsidTr="0058585D">
        <w:trPr>
          <w:cantSplit/>
        </w:trPr>
        <w:tc>
          <w:tcPr>
            <w:tcW w:w="9889" w:type="dxa"/>
            <w:gridSpan w:val="2"/>
          </w:tcPr>
          <w:p w14:paraId="07DD177A" w14:textId="4377F2F3" w:rsidR="0023107D" w:rsidRPr="00E4017D" w:rsidRDefault="0023107D" w:rsidP="0058585D">
            <w:pPr>
              <w:pStyle w:val="Title1"/>
              <w:rPr>
                <w:bCs/>
                <w:szCs w:val="28"/>
              </w:rPr>
            </w:pPr>
            <w:r w:rsidRPr="00E4017D">
              <w:rPr>
                <w:bCs/>
                <w:szCs w:val="28"/>
              </w:rPr>
              <w:t>Preliminary Draft Revision of Recommendation ITU-R M.2092-1</w:t>
            </w:r>
          </w:p>
          <w:p w14:paraId="47DA621C" w14:textId="77777777" w:rsidR="0023107D" w:rsidRPr="00E4017D" w:rsidRDefault="0023107D" w:rsidP="0058585D">
            <w:pPr>
              <w:pStyle w:val="Rectitle"/>
              <w:tabs>
                <w:tab w:val="clear" w:pos="794"/>
                <w:tab w:val="clear" w:pos="1191"/>
                <w:tab w:val="clear" w:pos="1588"/>
                <w:tab w:val="clear" w:pos="1985"/>
                <w:tab w:val="left" w:pos="1134"/>
                <w:tab w:val="left" w:pos="1871"/>
                <w:tab w:val="left" w:pos="2268"/>
              </w:tabs>
            </w:pPr>
            <w:r w:rsidRPr="00E4017D">
              <w:rPr>
                <w:rFonts w:ascii="Times New Roman Bold" w:hAnsi="Times New Roman Bold"/>
                <w:lang w:val="en-GB"/>
              </w:rPr>
              <w:t xml:space="preserve">Technical characteristics for a VHF data exchange system </w:t>
            </w:r>
            <w:r w:rsidRPr="00E4017D">
              <w:rPr>
                <w:rFonts w:ascii="Times New Roman Bold" w:hAnsi="Times New Roman Bold"/>
                <w:lang w:val="en-GB"/>
              </w:rPr>
              <w:br/>
              <w:t>in the VHF maritime mobile band</w:t>
            </w:r>
          </w:p>
        </w:tc>
      </w:tr>
    </w:tbl>
    <w:p w14:paraId="3C13C489" w14:textId="77777777" w:rsidR="0023107D" w:rsidRPr="00E4017D" w:rsidRDefault="0023107D" w:rsidP="0023107D"/>
    <w:p w14:paraId="5D679C33" w14:textId="77777777" w:rsidR="0023107D" w:rsidRPr="00E4017D" w:rsidRDefault="0023107D" w:rsidP="0023107D">
      <w:pPr>
        <w:pStyle w:val="Heading1"/>
        <w:rPr>
          <w:b w:val="0"/>
          <w:bCs/>
          <w:sz w:val="28"/>
          <w:szCs w:val="28"/>
          <w:lang w:val="en-GB"/>
        </w:rPr>
      </w:pPr>
      <w:r w:rsidRPr="00E4017D">
        <w:rPr>
          <w:bCs/>
          <w:sz w:val="28"/>
          <w:szCs w:val="28"/>
          <w:lang w:val="en-GB" w:eastAsia="zh-CN"/>
        </w:rPr>
        <w:t>1</w:t>
      </w:r>
      <w:r w:rsidRPr="00E4017D">
        <w:rPr>
          <w:bCs/>
          <w:sz w:val="28"/>
          <w:szCs w:val="28"/>
          <w:lang w:val="en-GB" w:eastAsia="zh-CN"/>
        </w:rPr>
        <w:tab/>
      </w:r>
      <w:r w:rsidRPr="00E4017D">
        <w:rPr>
          <w:bCs/>
          <w:sz w:val="28"/>
          <w:szCs w:val="28"/>
          <w:lang w:val="en-GB"/>
        </w:rPr>
        <w:t>Introduction</w:t>
      </w:r>
    </w:p>
    <w:p w14:paraId="6AE047F6" w14:textId="74F909A7" w:rsidR="0023107D" w:rsidRPr="00E4017D" w:rsidRDefault="00B015F4" w:rsidP="0023107D">
      <w:pPr>
        <w:rPr>
          <w:szCs w:val="24"/>
        </w:rPr>
      </w:pPr>
      <w:r>
        <w:rPr>
          <w:szCs w:val="28"/>
          <w:lang w:eastAsia="zh-CN"/>
        </w:rPr>
        <w:t xml:space="preserve">Working Party 5B has opened </w:t>
      </w:r>
      <w:r w:rsidR="0023107D" w:rsidRPr="00E4017D">
        <w:rPr>
          <w:szCs w:val="28"/>
          <w:lang w:eastAsia="zh-CN"/>
        </w:rPr>
        <w:t>Recommendation ITU-R M.2092-1</w:t>
      </w:r>
      <w:r>
        <w:rPr>
          <w:szCs w:val="28"/>
          <w:lang w:eastAsia="zh-CN"/>
        </w:rPr>
        <w:t xml:space="preserve"> for revisions. After a review of the current draft document, some minor editorial corrections and clarifications were identified. This contribution proposes some </w:t>
      </w:r>
      <w:r w:rsidR="00BC4126">
        <w:rPr>
          <w:szCs w:val="28"/>
          <w:lang w:eastAsia="zh-CN"/>
        </w:rPr>
        <w:t xml:space="preserve">revisions to </w:t>
      </w:r>
      <w:r w:rsidR="00F83203" w:rsidRPr="00084421">
        <w:rPr>
          <w:rFonts w:eastAsia="CG Times"/>
          <w:szCs w:val="24"/>
          <w:lang w:val="en"/>
        </w:rPr>
        <w:t>Document</w:t>
      </w:r>
      <w:r w:rsidR="00F83203" w:rsidRPr="00714DA3">
        <w:rPr>
          <w:szCs w:val="24"/>
          <w:lang w:val="en-CA" w:eastAsia="zh-CN"/>
        </w:rPr>
        <w:t xml:space="preserve"> 5B/</w:t>
      </w:r>
      <w:r w:rsidR="00F83203">
        <w:rPr>
          <w:szCs w:val="24"/>
          <w:lang w:val="en-CA" w:eastAsia="zh-CN"/>
        </w:rPr>
        <w:t xml:space="preserve">216 </w:t>
      </w:r>
      <w:r w:rsidR="00F83203" w:rsidRPr="00714DA3">
        <w:rPr>
          <w:szCs w:val="24"/>
          <w:lang w:val="en-CA" w:eastAsia="zh-CN"/>
        </w:rPr>
        <w:t xml:space="preserve">Annex </w:t>
      </w:r>
      <w:r w:rsidR="00F83203">
        <w:rPr>
          <w:szCs w:val="24"/>
          <w:lang w:val="en-CA" w:eastAsia="zh-CN"/>
        </w:rPr>
        <w:t>10</w:t>
      </w:r>
      <w:r w:rsidR="00BC4126">
        <w:rPr>
          <w:szCs w:val="28"/>
          <w:lang w:eastAsia="zh-CN"/>
        </w:rPr>
        <w:t>.</w:t>
      </w:r>
    </w:p>
    <w:p w14:paraId="393596BD" w14:textId="77777777" w:rsidR="0023107D" w:rsidRPr="00E4017D" w:rsidRDefault="0023107D" w:rsidP="0023107D">
      <w:pPr>
        <w:pStyle w:val="Heading1"/>
        <w:rPr>
          <w:b w:val="0"/>
          <w:bCs/>
          <w:sz w:val="28"/>
          <w:szCs w:val="28"/>
          <w:lang w:val="en-GB"/>
        </w:rPr>
      </w:pPr>
      <w:r w:rsidRPr="00E4017D">
        <w:rPr>
          <w:bCs/>
          <w:sz w:val="28"/>
          <w:szCs w:val="28"/>
          <w:lang w:val="en-GB" w:eastAsia="zh-CN"/>
        </w:rPr>
        <w:t>2</w:t>
      </w:r>
      <w:r w:rsidRPr="00E4017D">
        <w:rPr>
          <w:bCs/>
          <w:sz w:val="28"/>
          <w:szCs w:val="28"/>
          <w:lang w:val="en-GB" w:eastAsia="zh-CN"/>
        </w:rPr>
        <w:tab/>
      </w:r>
      <w:r w:rsidRPr="00E4017D">
        <w:rPr>
          <w:bCs/>
          <w:sz w:val="28"/>
          <w:szCs w:val="28"/>
          <w:lang w:val="en-GB"/>
        </w:rPr>
        <w:t>Summary of changes</w:t>
      </w:r>
    </w:p>
    <w:p w14:paraId="18A1BFAE" w14:textId="09E333FA" w:rsidR="0023107D" w:rsidRPr="00E4017D" w:rsidRDefault="00BE5DD8" w:rsidP="0023107D">
      <w:pPr>
        <w:rPr>
          <w:szCs w:val="24"/>
        </w:rPr>
      </w:pPr>
      <w:r>
        <w:rPr>
          <w:szCs w:val="24"/>
        </w:rPr>
        <w:t>To be added when the document is complete</w:t>
      </w:r>
    </w:p>
    <w:p w14:paraId="55289A55" w14:textId="24DA31C1" w:rsidR="0023107D" w:rsidRPr="00E4017D" w:rsidRDefault="00BE5DD8" w:rsidP="00BE5DD8">
      <w:pPr>
        <w:pStyle w:val="Heading1"/>
        <w:rPr>
          <w:b w:val="0"/>
          <w:sz w:val="28"/>
        </w:rPr>
      </w:pPr>
      <w:r>
        <w:rPr>
          <w:b w:val="0"/>
          <w:sz w:val="28"/>
        </w:rPr>
        <w:t>3</w:t>
      </w:r>
      <w:r w:rsidRPr="00E4017D">
        <w:rPr>
          <w:bCs/>
          <w:sz w:val="28"/>
          <w:szCs w:val="28"/>
          <w:lang w:val="en-GB" w:eastAsia="zh-CN"/>
        </w:rPr>
        <w:tab/>
      </w:r>
      <w:r w:rsidR="0023107D" w:rsidRPr="00BE5DD8">
        <w:rPr>
          <w:bCs/>
          <w:sz w:val="28"/>
          <w:szCs w:val="28"/>
          <w:lang w:val="en-GB"/>
        </w:rPr>
        <w:t>Attachments</w:t>
      </w:r>
    </w:p>
    <w:p w14:paraId="11B58F17" w14:textId="65104B58" w:rsidR="0023107D" w:rsidRPr="00E4017D" w:rsidRDefault="0023107D" w:rsidP="0023107D">
      <w:r w:rsidRPr="00E4017D">
        <w:t xml:space="preserve"> </w:t>
      </w:r>
      <w:r w:rsidR="000D72C3" w:rsidRPr="004B0F80">
        <w:rPr>
          <w:szCs w:val="24"/>
        </w:rPr>
        <w:t>The following attachment contains the proposed changes to Annex 1</w:t>
      </w:r>
      <w:r w:rsidR="000D72C3">
        <w:rPr>
          <w:szCs w:val="24"/>
        </w:rPr>
        <w:t>0</w:t>
      </w:r>
      <w:r w:rsidR="000D72C3" w:rsidRPr="004B0F80">
        <w:rPr>
          <w:szCs w:val="24"/>
        </w:rPr>
        <w:t xml:space="preserve"> of the chairman’s report</w:t>
      </w:r>
      <w:r w:rsidR="000D72C3">
        <w:rPr>
          <w:szCs w:val="24"/>
        </w:rPr>
        <w:t xml:space="preserve">.  All track changes from Annex 10 have been accepted, and only the new proposed changes are shown in </w:t>
      </w:r>
      <w:r w:rsidR="000D72C3" w:rsidRPr="004B0F80">
        <w:rPr>
          <w:szCs w:val="24"/>
        </w:rPr>
        <w:t>track changes.  Note that only the relevant sections have been included in this proposal.</w:t>
      </w:r>
    </w:p>
    <w:p w14:paraId="764F805D" w14:textId="69A77E21" w:rsidR="0023107D" w:rsidRDefault="0023107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107D" w:rsidRPr="00EC2D97" w14:paraId="3E01073F" w14:textId="77777777" w:rsidTr="0058585D">
        <w:trPr>
          <w:cantSplit/>
        </w:trPr>
        <w:tc>
          <w:tcPr>
            <w:tcW w:w="6487" w:type="dxa"/>
            <w:vAlign w:val="center"/>
          </w:tcPr>
          <w:p w14:paraId="047B6AE8" w14:textId="77777777" w:rsidR="0023107D" w:rsidRPr="00EC2D97" w:rsidRDefault="0023107D" w:rsidP="0058585D">
            <w:pPr>
              <w:shd w:val="solid" w:color="FFFFFF" w:fill="FFFFFF"/>
              <w:spacing w:before="0"/>
              <w:rPr>
                <w:rFonts w:ascii="Verdana" w:hAnsi="Verdana" w:cs="Times New Roman Bold"/>
                <w:b/>
                <w:bCs/>
                <w:sz w:val="26"/>
                <w:szCs w:val="26"/>
              </w:rPr>
            </w:pPr>
            <w:r w:rsidRPr="00EC2D97">
              <w:rPr>
                <w:rFonts w:ascii="Verdana" w:hAnsi="Verdana" w:cs="Times New Roman Bold"/>
                <w:b/>
                <w:bCs/>
                <w:sz w:val="26"/>
                <w:szCs w:val="26"/>
              </w:rPr>
              <w:lastRenderedPageBreak/>
              <w:t>Radiocommunication Study Groups</w:t>
            </w:r>
          </w:p>
        </w:tc>
        <w:tc>
          <w:tcPr>
            <w:tcW w:w="3402" w:type="dxa"/>
          </w:tcPr>
          <w:p w14:paraId="0DC0F198" w14:textId="77777777" w:rsidR="0023107D" w:rsidRPr="00EC2D97" w:rsidRDefault="0023107D" w:rsidP="0058585D">
            <w:pPr>
              <w:shd w:val="solid" w:color="FFFFFF" w:fill="FFFFFF"/>
              <w:spacing w:before="0" w:line="240" w:lineRule="atLeast"/>
            </w:pPr>
            <w:bookmarkStart w:id="0" w:name="ditulogo"/>
            <w:bookmarkEnd w:id="0"/>
            <w:r w:rsidRPr="00EC2D97">
              <w:rPr>
                <w:noProof/>
                <w:lang w:eastAsia="en-GB"/>
              </w:rPr>
              <w:drawing>
                <wp:inline distT="0" distB="0" distL="0" distR="0" wp14:anchorId="3F312404" wp14:editId="4174B8E5">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3107D" w:rsidRPr="00EC2D97" w14:paraId="762190DB" w14:textId="77777777" w:rsidTr="0058585D">
        <w:trPr>
          <w:cantSplit/>
        </w:trPr>
        <w:tc>
          <w:tcPr>
            <w:tcW w:w="6487" w:type="dxa"/>
            <w:tcBorders>
              <w:bottom w:val="single" w:sz="12" w:space="0" w:color="auto"/>
            </w:tcBorders>
          </w:tcPr>
          <w:p w14:paraId="487FCA1D" w14:textId="77777777" w:rsidR="0023107D" w:rsidRPr="00EC2D97" w:rsidRDefault="0023107D" w:rsidP="0058585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9798649" w14:textId="77777777" w:rsidR="0023107D" w:rsidRPr="00EC2D97" w:rsidRDefault="0023107D" w:rsidP="0058585D">
            <w:pPr>
              <w:shd w:val="solid" w:color="FFFFFF" w:fill="FFFFFF"/>
              <w:spacing w:before="0" w:after="48" w:line="240" w:lineRule="atLeast"/>
              <w:rPr>
                <w:sz w:val="22"/>
                <w:szCs w:val="22"/>
              </w:rPr>
            </w:pPr>
          </w:p>
        </w:tc>
      </w:tr>
      <w:tr w:rsidR="0023107D" w:rsidRPr="00EC2D97" w14:paraId="052DC794" w14:textId="77777777" w:rsidTr="0058585D">
        <w:trPr>
          <w:cantSplit/>
        </w:trPr>
        <w:tc>
          <w:tcPr>
            <w:tcW w:w="6487" w:type="dxa"/>
            <w:tcBorders>
              <w:top w:val="single" w:sz="12" w:space="0" w:color="auto"/>
            </w:tcBorders>
          </w:tcPr>
          <w:p w14:paraId="00BF28CF" w14:textId="77777777" w:rsidR="0023107D" w:rsidRPr="00EC2D97" w:rsidRDefault="0023107D" w:rsidP="0058585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08D3B6E" w14:textId="77777777" w:rsidR="0023107D" w:rsidRPr="00EC2D97" w:rsidRDefault="0023107D" w:rsidP="0058585D">
            <w:pPr>
              <w:shd w:val="solid" w:color="FFFFFF" w:fill="FFFFFF"/>
              <w:spacing w:before="0" w:after="48" w:line="240" w:lineRule="atLeast"/>
            </w:pPr>
          </w:p>
        </w:tc>
      </w:tr>
      <w:tr w:rsidR="0023107D" w:rsidRPr="00EC2D97" w14:paraId="6ADB84E3" w14:textId="77777777" w:rsidTr="0058585D">
        <w:trPr>
          <w:cantSplit/>
        </w:trPr>
        <w:tc>
          <w:tcPr>
            <w:tcW w:w="6487" w:type="dxa"/>
            <w:vMerge w:val="restart"/>
          </w:tcPr>
          <w:p w14:paraId="484E24D3" w14:textId="77777777" w:rsidR="0023107D" w:rsidRPr="00B17BF2" w:rsidRDefault="0023107D" w:rsidP="0058585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1" w:name="recibido"/>
            <w:bookmarkStart w:id="2" w:name="dnum" w:colFirst="1" w:colLast="1"/>
            <w:bookmarkEnd w:id="1"/>
            <w:proofErr w:type="gramStart"/>
            <w:r w:rsidRPr="00B17BF2">
              <w:rPr>
                <w:rFonts w:ascii="Verdana" w:hAnsi="Verdana"/>
                <w:sz w:val="20"/>
                <w:lang w:val="fr-FR"/>
              </w:rPr>
              <w:t>Source:</w:t>
            </w:r>
            <w:proofErr w:type="gramEnd"/>
            <w:r w:rsidRPr="00B17BF2">
              <w:rPr>
                <w:rFonts w:ascii="Verdana" w:hAnsi="Verdana"/>
                <w:sz w:val="20"/>
                <w:lang w:val="fr-FR"/>
              </w:rPr>
              <w:tab/>
            </w:r>
            <w:r>
              <w:rPr>
                <w:rFonts w:ascii="Verdana" w:hAnsi="Verdana"/>
                <w:sz w:val="20"/>
                <w:lang w:val="fr-FR"/>
              </w:rPr>
              <w:t xml:space="preserve">Document </w:t>
            </w:r>
            <w:r w:rsidRPr="00F10548">
              <w:rPr>
                <w:rFonts w:ascii="Verdana" w:hAnsi="Verdana"/>
                <w:bCs/>
                <w:sz w:val="20"/>
                <w:lang w:eastAsia="zh-CN"/>
              </w:rPr>
              <w:t>5B/TEMP/51</w:t>
            </w:r>
          </w:p>
          <w:p w14:paraId="78E784FF" w14:textId="77777777" w:rsidR="0023107D" w:rsidRPr="00B17BF2" w:rsidRDefault="0023107D" w:rsidP="0058585D">
            <w:pPr>
              <w:shd w:val="solid" w:color="FFFFFF" w:fill="FFFFFF"/>
              <w:tabs>
                <w:tab w:val="clear" w:pos="1134"/>
                <w:tab w:val="clear" w:pos="1871"/>
                <w:tab w:val="clear" w:pos="2268"/>
              </w:tabs>
              <w:spacing w:before="0" w:after="240"/>
              <w:ind w:left="1134" w:hanging="1134"/>
              <w:rPr>
                <w:rFonts w:ascii="Verdana" w:hAnsi="Verdana"/>
                <w:sz w:val="20"/>
                <w:lang w:val="fr-FR"/>
              </w:rPr>
            </w:pPr>
            <w:proofErr w:type="gramStart"/>
            <w:r w:rsidRPr="00B17BF2">
              <w:rPr>
                <w:rFonts w:ascii="Verdana" w:hAnsi="Verdana"/>
                <w:sz w:val="20"/>
                <w:lang w:val="fr-FR"/>
              </w:rPr>
              <w:t>Subject:</w:t>
            </w:r>
            <w:proofErr w:type="gramEnd"/>
            <w:r w:rsidRPr="00B17BF2">
              <w:rPr>
                <w:rFonts w:ascii="Verdana" w:hAnsi="Verdana"/>
                <w:sz w:val="20"/>
                <w:lang w:val="fr-FR"/>
              </w:rPr>
              <w:tab/>
            </w:r>
            <w:r w:rsidRPr="00B17BF2">
              <w:rPr>
                <w:rFonts w:ascii="Verdana" w:hAnsi="Verdana"/>
                <w:sz w:val="20"/>
                <w:lang w:val="fr-FR" w:eastAsia="zh-CN"/>
              </w:rPr>
              <w:t>Recommendation</w:t>
            </w:r>
            <w:r w:rsidRPr="00B17BF2">
              <w:rPr>
                <w:rFonts w:ascii="Verdana" w:hAnsi="Verdana"/>
                <w:sz w:val="20"/>
                <w:lang w:val="fr-FR"/>
              </w:rPr>
              <w:t xml:space="preserve"> </w:t>
            </w:r>
            <w:hyperlink r:id="rId10" w:history="1">
              <w:r w:rsidRPr="00F10548">
                <w:rPr>
                  <w:rStyle w:val="Hyperlink"/>
                  <w:rFonts w:ascii="Verdana" w:hAnsi="Verdana"/>
                  <w:sz w:val="20"/>
                  <w:lang w:val="fr-FR"/>
                </w:rPr>
                <w:t>ITU-R M.</w:t>
              </w:r>
              <w:r w:rsidRPr="00F10548">
                <w:rPr>
                  <w:rStyle w:val="Hyperlink"/>
                  <w:rFonts w:ascii="Verdana" w:hAnsi="Verdana"/>
                  <w:sz w:val="20"/>
                  <w:lang w:val="fr-FR" w:eastAsia="zh-CN"/>
                </w:rPr>
                <w:t>2092-1</w:t>
              </w:r>
            </w:hyperlink>
          </w:p>
        </w:tc>
        <w:tc>
          <w:tcPr>
            <w:tcW w:w="3402" w:type="dxa"/>
          </w:tcPr>
          <w:p w14:paraId="64E61C60" w14:textId="77777777" w:rsidR="0023107D" w:rsidRPr="00EC2D97" w:rsidRDefault="0023107D" w:rsidP="0058585D">
            <w:pPr>
              <w:shd w:val="solid" w:color="FFFFFF" w:fill="FFFFFF"/>
              <w:spacing w:before="0" w:line="240" w:lineRule="atLeast"/>
              <w:rPr>
                <w:rFonts w:ascii="Verdana" w:hAnsi="Verdana"/>
                <w:sz w:val="20"/>
                <w:lang w:eastAsia="zh-CN"/>
              </w:rPr>
            </w:pPr>
            <w:r>
              <w:rPr>
                <w:rFonts w:ascii="Verdana" w:hAnsi="Verdana"/>
                <w:b/>
                <w:sz w:val="20"/>
                <w:lang w:eastAsia="zh-CN"/>
              </w:rPr>
              <w:t>Annex 10 to</w:t>
            </w:r>
            <w:r>
              <w:rPr>
                <w:rFonts w:ascii="Verdana" w:hAnsi="Verdana"/>
                <w:b/>
                <w:sz w:val="20"/>
                <w:lang w:eastAsia="zh-CN"/>
              </w:rPr>
              <w:br/>
            </w:r>
            <w:r w:rsidRPr="00EC2D97">
              <w:rPr>
                <w:rFonts w:ascii="Verdana" w:hAnsi="Verdana"/>
                <w:b/>
                <w:sz w:val="20"/>
                <w:lang w:eastAsia="zh-CN"/>
              </w:rPr>
              <w:t xml:space="preserve">Document </w:t>
            </w:r>
            <w:r>
              <w:rPr>
                <w:rFonts w:ascii="Verdana" w:hAnsi="Verdana"/>
                <w:b/>
                <w:sz w:val="20"/>
                <w:lang w:eastAsia="zh-CN"/>
              </w:rPr>
              <w:t>5B/216-E</w:t>
            </w:r>
          </w:p>
        </w:tc>
      </w:tr>
      <w:tr w:rsidR="0023107D" w:rsidRPr="00EC2D97" w14:paraId="1135CB29" w14:textId="77777777" w:rsidTr="0058585D">
        <w:trPr>
          <w:cantSplit/>
        </w:trPr>
        <w:tc>
          <w:tcPr>
            <w:tcW w:w="6487" w:type="dxa"/>
            <w:vMerge/>
          </w:tcPr>
          <w:p w14:paraId="0285D588" w14:textId="77777777" w:rsidR="0023107D" w:rsidRPr="00EC2D97" w:rsidRDefault="0023107D" w:rsidP="0058585D">
            <w:pPr>
              <w:spacing w:before="60"/>
              <w:jc w:val="center"/>
              <w:rPr>
                <w:b/>
                <w:smallCaps/>
                <w:sz w:val="32"/>
                <w:lang w:eastAsia="zh-CN"/>
              </w:rPr>
            </w:pPr>
            <w:bookmarkStart w:id="3" w:name="ddate" w:colFirst="1" w:colLast="1"/>
            <w:bookmarkEnd w:id="2"/>
          </w:p>
        </w:tc>
        <w:tc>
          <w:tcPr>
            <w:tcW w:w="3402" w:type="dxa"/>
          </w:tcPr>
          <w:p w14:paraId="635D6698" w14:textId="77777777" w:rsidR="0023107D" w:rsidRPr="00EC2D97" w:rsidRDefault="0023107D" w:rsidP="0058585D">
            <w:pPr>
              <w:shd w:val="solid" w:color="FFFFFF" w:fill="FFFFFF"/>
              <w:spacing w:before="0" w:line="240" w:lineRule="atLeast"/>
              <w:rPr>
                <w:rFonts w:ascii="Verdana" w:hAnsi="Verdana"/>
                <w:sz w:val="20"/>
                <w:lang w:eastAsia="zh-CN"/>
              </w:rPr>
            </w:pPr>
            <w:r w:rsidRPr="00EC2D97">
              <w:rPr>
                <w:rFonts w:ascii="Verdana" w:hAnsi="Verdana"/>
                <w:b/>
                <w:sz w:val="20"/>
                <w:lang w:eastAsia="zh-CN"/>
              </w:rPr>
              <w:t>2</w:t>
            </w:r>
            <w:r>
              <w:rPr>
                <w:rFonts w:ascii="Verdana" w:hAnsi="Verdana"/>
                <w:b/>
                <w:sz w:val="20"/>
                <w:lang w:eastAsia="zh-CN"/>
              </w:rPr>
              <w:t>7</w:t>
            </w:r>
            <w:r w:rsidRPr="00EC2D97">
              <w:rPr>
                <w:rFonts w:ascii="Verdana" w:hAnsi="Verdana"/>
                <w:b/>
                <w:sz w:val="20"/>
                <w:lang w:eastAsia="zh-CN"/>
              </w:rPr>
              <w:t xml:space="preserve"> November 2024</w:t>
            </w:r>
          </w:p>
        </w:tc>
      </w:tr>
      <w:tr w:rsidR="0023107D" w:rsidRPr="00EC2D97" w14:paraId="2D94D75E" w14:textId="77777777" w:rsidTr="0058585D">
        <w:trPr>
          <w:cantSplit/>
        </w:trPr>
        <w:tc>
          <w:tcPr>
            <w:tcW w:w="6487" w:type="dxa"/>
            <w:vMerge/>
          </w:tcPr>
          <w:p w14:paraId="57BFAAA0" w14:textId="77777777" w:rsidR="0023107D" w:rsidRPr="00EC2D97" w:rsidRDefault="0023107D" w:rsidP="0058585D">
            <w:pPr>
              <w:spacing w:before="60"/>
              <w:jc w:val="center"/>
              <w:rPr>
                <w:b/>
                <w:smallCaps/>
                <w:sz w:val="32"/>
                <w:lang w:eastAsia="zh-CN"/>
              </w:rPr>
            </w:pPr>
            <w:bookmarkStart w:id="4" w:name="dorlang" w:colFirst="1" w:colLast="1"/>
            <w:bookmarkEnd w:id="3"/>
          </w:p>
        </w:tc>
        <w:tc>
          <w:tcPr>
            <w:tcW w:w="3402" w:type="dxa"/>
          </w:tcPr>
          <w:p w14:paraId="6F01A7F2" w14:textId="77777777" w:rsidR="0023107D" w:rsidRPr="00EC2D97" w:rsidRDefault="0023107D" w:rsidP="0058585D">
            <w:pPr>
              <w:shd w:val="solid" w:color="FFFFFF" w:fill="FFFFFF"/>
              <w:spacing w:before="0" w:line="240" w:lineRule="atLeast"/>
              <w:rPr>
                <w:rFonts w:ascii="Verdana" w:eastAsia="SimSun" w:hAnsi="Verdana"/>
                <w:sz w:val="20"/>
                <w:lang w:eastAsia="zh-CN"/>
              </w:rPr>
            </w:pPr>
            <w:r w:rsidRPr="00EC2D97">
              <w:rPr>
                <w:rFonts w:ascii="Verdana" w:eastAsia="SimSun" w:hAnsi="Verdana"/>
                <w:b/>
                <w:sz w:val="20"/>
                <w:lang w:eastAsia="zh-CN"/>
              </w:rPr>
              <w:t>English only</w:t>
            </w:r>
          </w:p>
        </w:tc>
      </w:tr>
      <w:tr w:rsidR="0023107D" w:rsidRPr="00EC2D97" w14:paraId="048411D5" w14:textId="77777777" w:rsidTr="0058585D">
        <w:trPr>
          <w:cantSplit/>
        </w:trPr>
        <w:tc>
          <w:tcPr>
            <w:tcW w:w="9889" w:type="dxa"/>
            <w:gridSpan w:val="2"/>
          </w:tcPr>
          <w:p w14:paraId="4216ECB7" w14:textId="77777777" w:rsidR="0023107D" w:rsidRPr="00EC2D97" w:rsidRDefault="0023107D" w:rsidP="0058585D">
            <w:pPr>
              <w:pStyle w:val="Source"/>
            </w:pPr>
            <w:bookmarkStart w:id="5" w:name="dsource" w:colFirst="0" w:colLast="0"/>
            <w:bookmarkEnd w:id="4"/>
            <w:r w:rsidRPr="00EC2D97">
              <w:t xml:space="preserve">Annex </w:t>
            </w:r>
            <w:r>
              <w:rPr>
                <w:lang w:eastAsia="zh-CN"/>
              </w:rPr>
              <w:t>10</w:t>
            </w:r>
            <w:r w:rsidRPr="00EC2D97">
              <w:t xml:space="preserve"> to Working Party 5B Chair’s Report</w:t>
            </w:r>
          </w:p>
        </w:tc>
      </w:tr>
      <w:tr w:rsidR="0023107D" w:rsidRPr="00EC2D97" w14:paraId="574E889F" w14:textId="77777777" w:rsidTr="0058585D">
        <w:trPr>
          <w:cantSplit/>
        </w:trPr>
        <w:tc>
          <w:tcPr>
            <w:tcW w:w="9889" w:type="dxa"/>
            <w:gridSpan w:val="2"/>
          </w:tcPr>
          <w:p w14:paraId="59ACDAB0" w14:textId="77777777" w:rsidR="0023107D" w:rsidRPr="00EC2D97" w:rsidRDefault="0023107D" w:rsidP="0058585D">
            <w:pPr>
              <w:pStyle w:val="RecNo"/>
            </w:pPr>
            <w:bookmarkStart w:id="6" w:name="_Hlk183443104"/>
            <w:bookmarkStart w:id="7" w:name="drec" w:colFirst="0" w:colLast="0"/>
            <w:bookmarkEnd w:id="5"/>
            <w:r w:rsidRPr="00EC2D97">
              <w:t>PRELIMINARY DRAFT</w:t>
            </w:r>
            <w:r>
              <w:t xml:space="preserve"> </w:t>
            </w:r>
            <w:r w:rsidRPr="00EC2D97">
              <w:t xml:space="preserve">REVISION OF RECOMMENDATION </w:t>
            </w:r>
            <w:r w:rsidRPr="00EC2D97">
              <w:rPr>
                <w:rStyle w:val="href"/>
              </w:rPr>
              <w:t>ITU-R M.2092-1</w:t>
            </w:r>
            <w:bookmarkEnd w:id="6"/>
          </w:p>
        </w:tc>
      </w:tr>
      <w:tr w:rsidR="0023107D" w:rsidRPr="00EC2D97" w14:paraId="6C575706" w14:textId="77777777" w:rsidTr="0058585D">
        <w:trPr>
          <w:cantSplit/>
        </w:trPr>
        <w:tc>
          <w:tcPr>
            <w:tcW w:w="9889" w:type="dxa"/>
            <w:gridSpan w:val="2"/>
          </w:tcPr>
          <w:p w14:paraId="7ADC312C" w14:textId="77777777" w:rsidR="0023107D" w:rsidRPr="00EC2D97" w:rsidRDefault="0023107D" w:rsidP="0058585D">
            <w:pPr>
              <w:pStyle w:val="Title4"/>
              <w:rPr>
                <w:lang w:eastAsia="zh-CN"/>
              </w:rPr>
            </w:pPr>
            <w:bookmarkStart w:id="8" w:name="dtitle1" w:colFirst="0" w:colLast="0"/>
            <w:bookmarkEnd w:id="7"/>
            <w:r w:rsidRPr="00EC2D97">
              <w:t>Technical characteristics for a VHF data exchange system</w:t>
            </w:r>
            <w:r w:rsidRPr="00EC2D97">
              <w:br/>
              <w:t>in the VHF maritime mobile band</w:t>
            </w:r>
          </w:p>
        </w:tc>
      </w:tr>
    </w:tbl>
    <w:p w14:paraId="6DB26CB3" w14:textId="77777777" w:rsidR="0023107D" w:rsidRDefault="0023107D" w:rsidP="0023107D">
      <w:pPr>
        <w:pStyle w:val="Recdate"/>
      </w:pPr>
      <w:bookmarkStart w:id="9" w:name="dbreak"/>
      <w:bookmarkStart w:id="10" w:name="irecnoe"/>
      <w:bookmarkEnd w:id="8"/>
      <w:bookmarkEnd w:id="9"/>
      <w:bookmarkEnd w:id="10"/>
      <w:r w:rsidRPr="00EC2D97">
        <w:t>(2015-20</w:t>
      </w:r>
      <w:ins w:id="11" w:author="Fernandez Jimenez, Virginia" w:date="2024-11-27T11:50:00Z" w16du:dateUtc="2024-11-27T10:50:00Z">
        <w:r>
          <w:t>-202X</w:t>
        </w:r>
      </w:ins>
      <w:r w:rsidRPr="00EC2D97">
        <w:t>)</w:t>
      </w:r>
    </w:p>
    <w:p w14:paraId="7101020A" w14:textId="77777777" w:rsidR="0023107D" w:rsidRDefault="0023107D" w:rsidP="0023107D">
      <w:pPr>
        <w:pStyle w:val="HeadingSum"/>
        <w:rPr>
          <w:lang w:val="en-GB"/>
        </w:rPr>
      </w:pPr>
      <w:r>
        <w:rPr>
          <w:lang w:val="en-GB"/>
        </w:rPr>
        <w:t>Summary of revisions</w:t>
      </w:r>
    </w:p>
    <w:p w14:paraId="4EB832F1" w14:textId="77777777" w:rsidR="0023107D" w:rsidRDefault="0023107D" w:rsidP="0023107D">
      <w:r>
        <w:t>TBD</w:t>
      </w:r>
    </w:p>
    <w:p w14:paraId="0B872464" w14:textId="77777777" w:rsidR="0023107D" w:rsidRPr="00EC2D97" w:rsidRDefault="0023107D" w:rsidP="0023107D">
      <w:pPr>
        <w:pStyle w:val="HeadingSum"/>
        <w:rPr>
          <w:lang w:val="en-GB"/>
        </w:rPr>
      </w:pPr>
      <w:r w:rsidRPr="00EC2D97">
        <w:rPr>
          <w:lang w:val="en-GB"/>
        </w:rPr>
        <w:t>Scope</w:t>
      </w:r>
    </w:p>
    <w:p w14:paraId="5A8BC5D3" w14:textId="77777777" w:rsidR="0023107D" w:rsidRPr="00EC2D97" w:rsidRDefault="0023107D" w:rsidP="0023107D">
      <w:pPr>
        <w:pStyle w:val="Summary"/>
        <w:rPr>
          <w:lang w:val="en-GB"/>
        </w:rPr>
      </w:pPr>
      <w:r w:rsidRPr="00EC2D97">
        <w:rPr>
          <w:lang w:val="en-GB"/>
        </w:rPr>
        <w:t xml:space="preserve">This Recommendation provides the technical characteristics of a VHF data exchange system (VDES) which integrates the functions of VHF data exchange (VDE) comprising both terrestrial and satellite components, application specific messages (ASM) and the automatic identification system (AIS) operating in the frequency bands listed in Appendix </w:t>
      </w:r>
      <w:r w:rsidRPr="00EC2D97">
        <w:rPr>
          <w:b/>
          <w:bCs/>
          <w:lang w:val="en-GB"/>
        </w:rPr>
        <w:t>18</w:t>
      </w:r>
      <w:r w:rsidRPr="00EC2D97">
        <w:rPr>
          <w:lang w:val="en-GB"/>
        </w:rPr>
        <w:t xml:space="preserve"> of the Radio Regulations (RR).</w:t>
      </w:r>
    </w:p>
    <w:p w14:paraId="599EBA4A" w14:textId="12B7567A" w:rsidR="00256DDE" w:rsidRPr="00081D8D" w:rsidRDefault="00BC4126">
      <w:pPr>
        <w:rPr>
          <w:i/>
          <w:iCs/>
        </w:rPr>
      </w:pPr>
      <w:r w:rsidRPr="00081D8D">
        <w:rPr>
          <w:i/>
          <w:iCs/>
        </w:rPr>
        <w:t>(There are no changes prior to this section)</w:t>
      </w:r>
    </w:p>
    <w:p w14:paraId="4624AD03" w14:textId="12FA7B7B" w:rsidR="00BC4126" w:rsidRPr="00011670" w:rsidRDefault="00011670">
      <w:pPr>
        <w:rPr>
          <w:b/>
          <w:bCs/>
        </w:rPr>
      </w:pPr>
      <w:r w:rsidRPr="00011670">
        <w:rPr>
          <w:b/>
          <w:bCs/>
        </w:rPr>
        <w:t>Annex 3</w:t>
      </w:r>
    </w:p>
    <w:p w14:paraId="2223208E" w14:textId="77777777" w:rsidR="00011670" w:rsidRDefault="00011670"/>
    <w:p w14:paraId="6CA974C9" w14:textId="77777777" w:rsidR="004432AA" w:rsidRPr="004432AA" w:rsidRDefault="004432AA" w:rsidP="004432AA">
      <w:pPr>
        <w:keepNext/>
        <w:keepLines/>
        <w:tabs>
          <w:tab w:val="clear" w:pos="1134"/>
        </w:tabs>
        <w:spacing w:before="200"/>
        <w:ind w:left="1134" w:hanging="1134"/>
        <w:textAlignment w:val="baseline"/>
        <w:outlineLvl w:val="3"/>
        <w:rPr>
          <w:rFonts w:eastAsia="Calibri"/>
          <w:b/>
          <w:lang w:eastAsia="en-GB"/>
        </w:rPr>
      </w:pPr>
      <w:bookmarkStart w:id="12" w:name="_Ref35588880"/>
      <w:r w:rsidRPr="004432AA">
        <w:rPr>
          <w:rFonts w:eastAsia="Calibri"/>
          <w:b/>
          <w:lang w:eastAsia="en-GB"/>
        </w:rPr>
        <w:t>4.5.8.4</w:t>
      </w:r>
      <w:r w:rsidRPr="004432AA">
        <w:rPr>
          <w:rFonts w:eastAsia="Calibri"/>
          <w:b/>
          <w:lang w:eastAsia="en-GB"/>
        </w:rPr>
        <w:tab/>
        <w:t>Multiple incremental time division multiple access communication state</w:t>
      </w:r>
      <w:bookmarkEnd w:id="12"/>
    </w:p>
    <w:p w14:paraId="3BF22D6B" w14:textId="77777777" w:rsidR="004432AA" w:rsidRPr="004432AA" w:rsidRDefault="004432AA" w:rsidP="004432AA">
      <w:pPr>
        <w:textAlignment w:val="baseline"/>
      </w:pPr>
      <w:r w:rsidRPr="004432AA">
        <w:t>The communication state provides the information used by the slot allocation algorithm in the MITDMA concept.</w:t>
      </w:r>
    </w:p>
    <w:p w14:paraId="54C53903" w14:textId="77777777" w:rsidR="004432AA" w:rsidRPr="004432AA" w:rsidRDefault="004432AA" w:rsidP="004432AA">
      <w:pPr>
        <w:textAlignment w:val="baseline"/>
      </w:pPr>
      <w:r w:rsidRPr="004432AA">
        <w:t>The MITDMA communication state is structured as shown in Table 20.</w:t>
      </w:r>
    </w:p>
    <w:p w14:paraId="2D290B72" w14:textId="77777777" w:rsidR="004432AA" w:rsidRPr="004432AA" w:rsidRDefault="004432AA" w:rsidP="004432AA">
      <w:pPr>
        <w:keepNext/>
        <w:keepLines/>
        <w:spacing w:before="560" w:after="120"/>
        <w:jc w:val="center"/>
        <w:textAlignment w:val="baseline"/>
        <w:rPr>
          <w:caps/>
          <w:sz w:val="20"/>
        </w:rPr>
      </w:pPr>
      <w:bookmarkStart w:id="13" w:name="_Toc35546119"/>
      <w:r w:rsidRPr="004432AA">
        <w:rPr>
          <w:caps/>
          <w:sz w:val="20"/>
        </w:rPr>
        <w:lastRenderedPageBreak/>
        <w:t>Table 20</w:t>
      </w:r>
    </w:p>
    <w:p w14:paraId="1AA8E8B6" w14:textId="77777777" w:rsidR="004432AA" w:rsidRPr="004432AA" w:rsidRDefault="004432AA" w:rsidP="004432AA">
      <w:pPr>
        <w:keepNext/>
        <w:keepLines/>
        <w:spacing w:before="0" w:after="120"/>
        <w:jc w:val="center"/>
        <w:textAlignment w:val="baseline"/>
        <w:rPr>
          <w:rFonts w:ascii="Times New Roman Bold" w:hAnsi="Times New Roman Bold"/>
          <w:b/>
          <w:sz w:val="20"/>
        </w:rPr>
      </w:pPr>
      <w:bookmarkStart w:id="14" w:name="_Hlk173162363"/>
      <w:r w:rsidRPr="004432AA">
        <w:rPr>
          <w:rFonts w:ascii="Times New Roman Bold" w:hAnsi="Times New Roman Bold"/>
          <w:b/>
          <w:sz w:val="20"/>
        </w:rPr>
        <w:t>Multiple incremental time division multiple access communication state parameters</w:t>
      </w:r>
      <w:bookmarkEnd w:id="13"/>
      <w:bookmarkEnd w:id="14"/>
    </w:p>
    <w:tbl>
      <w:tblPr>
        <w:tblStyle w:val="TableGrid"/>
        <w:tblW w:w="9639" w:type="dxa"/>
        <w:tblInd w:w="-5" w:type="dxa"/>
        <w:tblLook w:val="04A0" w:firstRow="1" w:lastRow="0" w:firstColumn="1" w:lastColumn="0" w:noHBand="0" w:noVBand="1"/>
      </w:tblPr>
      <w:tblGrid>
        <w:gridCol w:w="1261"/>
        <w:gridCol w:w="991"/>
        <w:gridCol w:w="4955"/>
        <w:gridCol w:w="1171"/>
        <w:gridCol w:w="1261"/>
      </w:tblGrid>
      <w:tr w:rsidR="004432AA" w:rsidRPr="004432AA" w14:paraId="07AC912B" w14:textId="77777777" w:rsidTr="00E25DE6">
        <w:trPr>
          <w:tblHeader/>
        </w:trPr>
        <w:tc>
          <w:tcPr>
            <w:tcW w:w="1260" w:type="dxa"/>
            <w:shd w:val="clear" w:color="auto" w:fill="auto"/>
            <w:vAlign w:val="center"/>
          </w:tcPr>
          <w:p w14:paraId="5CF44EDB" w14:textId="77777777" w:rsidR="004432AA" w:rsidRPr="004432AA" w:rsidRDefault="004432AA" w:rsidP="004432AA">
            <w:pPr>
              <w:keepNext/>
              <w:keepLines/>
              <w:spacing w:before="80" w:after="80"/>
              <w:jc w:val="center"/>
              <w:textAlignment w:val="baseline"/>
              <w:rPr>
                <w:rFonts w:eastAsia="Calibri" w:cs="Times New Roman Bold"/>
                <w:b/>
                <w:sz w:val="20"/>
              </w:rPr>
            </w:pPr>
            <w:r w:rsidRPr="004432AA">
              <w:rPr>
                <w:rFonts w:eastAsia="Calibri" w:cs="Times New Roman Bold"/>
                <w:b/>
                <w:sz w:val="20"/>
              </w:rPr>
              <w:t>Parameter</w:t>
            </w:r>
          </w:p>
        </w:tc>
        <w:tc>
          <w:tcPr>
            <w:tcW w:w="990" w:type="dxa"/>
            <w:shd w:val="clear" w:color="auto" w:fill="auto"/>
            <w:vAlign w:val="center"/>
          </w:tcPr>
          <w:p w14:paraId="2381FF01" w14:textId="77777777" w:rsidR="004432AA" w:rsidRPr="004432AA" w:rsidRDefault="004432AA" w:rsidP="004432AA">
            <w:pPr>
              <w:keepNext/>
              <w:keepLines/>
              <w:spacing w:before="80" w:after="80"/>
              <w:jc w:val="center"/>
              <w:textAlignment w:val="baseline"/>
              <w:rPr>
                <w:rFonts w:eastAsia="Calibri" w:cs="Times New Roman Bold"/>
                <w:b/>
                <w:sz w:val="20"/>
              </w:rPr>
            </w:pPr>
            <w:r w:rsidRPr="004432AA">
              <w:rPr>
                <w:rFonts w:eastAsia="Calibri" w:cs="Times New Roman Bold"/>
                <w:b/>
                <w:sz w:val="20"/>
              </w:rPr>
              <w:t>Number of bits</w:t>
            </w:r>
          </w:p>
        </w:tc>
        <w:tc>
          <w:tcPr>
            <w:tcW w:w="4950" w:type="dxa"/>
            <w:shd w:val="clear" w:color="auto" w:fill="auto"/>
            <w:vAlign w:val="center"/>
          </w:tcPr>
          <w:p w14:paraId="4D207BDD" w14:textId="77777777" w:rsidR="004432AA" w:rsidRPr="004432AA" w:rsidRDefault="004432AA" w:rsidP="004432AA">
            <w:pPr>
              <w:keepNext/>
              <w:keepLines/>
              <w:spacing w:before="80" w:after="80"/>
              <w:jc w:val="center"/>
              <w:textAlignment w:val="baseline"/>
              <w:rPr>
                <w:rFonts w:eastAsia="Calibri" w:cs="Times New Roman Bold"/>
                <w:b/>
                <w:sz w:val="20"/>
              </w:rPr>
            </w:pPr>
            <w:r w:rsidRPr="004432AA">
              <w:rPr>
                <w:rFonts w:eastAsia="Calibri" w:cs="Times New Roman Bold"/>
                <w:b/>
                <w:sz w:val="20"/>
              </w:rPr>
              <w:t>Description</w:t>
            </w:r>
          </w:p>
        </w:tc>
        <w:tc>
          <w:tcPr>
            <w:tcW w:w="1170" w:type="dxa"/>
            <w:shd w:val="clear" w:color="auto" w:fill="auto"/>
            <w:vAlign w:val="center"/>
          </w:tcPr>
          <w:p w14:paraId="723CB775" w14:textId="77777777" w:rsidR="004432AA" w:rsidRPr="004432AA" w:rsidRDefault="004432AA" w:rsidP="004432AA">
            <w:pPr>
              <w:keepNext/>
              <w:keepLines/>
              <w:spacing w:before="80" w:after="80"/>
              <w:jc w:val="center"/>
              <w:textAlignment w:val="baseline"/>
              <w:rPr>
                <w:rFonts w:eastAsia="Calibri" w:cs="Times New Roman Bold"/>
                <w:b/>
                <w:sz w:val="20"/>
              </w:rPr>
            </w:pPr>
            <w:r w:rsidRPr="004432AA">
              <w:rPr>
                <w:rFonts w:eastAsia="Calibri" w:cs="Times New Roman Bold"/>
                <w:b/>
                <w:sz w:val="20"/>
              </w:rPr>
              <w:t>Minimum</w:t>
            </w:r>
          </w:p>
        </w:tc>
        <w:tc>
          <w:tcPr>
            <w:tcW w:w="1260" w:type="dxa"/>
            <w:shd w:val="clear" w:color="auto" w:fill="auto"/>
            <w:vAlign w:val="center"/>
          </w:tcPr>
          <w:p w14:paraId="1E56EC1B" w14:textId="77777777" w:rsidR="004432AA" w:rsidRPr="004432AA" w:rsidRDefault="004432AA" w:rsidP="004432AA">
            <w:pPr>
              <w:keepNext/>
              <w:keepLines/>
              <w:spacing w:before="80" w:after="80"/>
              <w:jc w:val="center"/>
              <w:textAlignment w:val="baseline"/>
              <w:rPr>
                <w:rFonts w:eastAsia="Calibri" w:cs="Times New Roman Bold"/>
                <w:b/>
                <w:sz w:val="20"/>
              </w:rPr>
            </w:pPr>
            <w:r w:rsidRPr="004432AA">
              <w:rPr>
                <w:rFonts w:eastAsia="Calibri" w:cs="Times New Roman Bold"/>
                <w:b/>
                <w:sz w:val="20"/>
              </w:rPr>
              <w:t>Maximum</w:t>
            </w:r>
          </w:p>
        </w:tc>
      </w:tr>
      <w:tr w:rsidR="004432AA" w:rsidRPr="004432AA" w14:paraId="39C348A8" w14:textId="77777777" w:rsidTr="00E25DE6">
        <w:tc>
          <w:tcPr>
            <w:tcW w:w="1260" w:type="dxa"/>
          </w:tcPr>
          <w:p w14:paraId="0249CB6F"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Transmit block counter</w:t>
            </w:r>
          </w:p>
        </w:tc>
        <w:tc>
          <w:tcPr>
            <w:tcW w:w="990" w:type="dxa"/>
          </w:tcPr>
          <w:p w14:paraId="640E0643"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4</w:t>
            </w:r>
          </w:p>
        </w:tc>
        <w:tc>
          <w:tcPr>
            <w:tcW w:w="4950" w:type="dxa"/>
          </w:tcPr>
          <w:p w14:paraId="0913273D"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 decrementing counter used to indicate how many transmissions are left to transmit within the chain.</w:t>
            </w:r>
          </w:p>
          <w:p w14:paraId="3ED5130C"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 value of 1 indicates this is the last transmission within the chain.</w:t>
            </w:r>
          </w:p>
          <w:p w14:paraId="0F487C91"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 value of 0 indicates a recurring transmission.</w:t>
            </w:r>
          </w:p>
        </w:tc>
        <w:tc>
          <w:tcPr>
            <w:tcW w:w="1170" w:type="dxa"/>
          </w:tcPr>
          <w:p w14:paraId="6ADF8BE8"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0</w:t>
            </w:r>
          </w:p>
        </w:tc>
        <w:tc>
          <w:tcPr>
            <w:tcW w:w="1260" w:type="dxa"/>
          </w:tcPr>
          <w:p w14:paraId="1D073D31"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15</w:t>
            </w:r>
          </w:p>
        </w:tc>
      </w:tr>
      <w:tr w:rsidR="004432AA" w:rsidRPr="004432AA" w14:paraId="173D1B51" w14:textId="77777777" w:rsidTr="00E25DE6">
        <w:tc>
          <w:tcPr>
            <w:tcW w:w="1260" w:type="dxa"/>
          </w:tcPr>
          <w:p w14:paraId="13C7364B"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Block Identifier</w:t>
            </w:r>
          </w:p>
        </w:tc>
        <w:tc>
          <w:tcPr>
            <w:tcW w:w="990" w:type="dxa"/>
          </w:tcPr>
          <w:p w14:paraId="5C7A85E1"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4</w:t>
            </w:r>
          </w:p>
        </w:tc>
        <w:tc>
          <w:tcPr>
            <w:tcW w:w="4950" w:type="dxa"/>
          </w:tcPr>
          <w:p w14:paraId="636EF023" w14:textId="0BFAC2D6"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An increasing counter used to identify the block of data within the transmit chain uniquely. This identifier also maps to the acknowledgment for addressed messages.</w:t>
            </w:r>
          </w:p>
          <w:p w14:paraId="31FF6208"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 value of 0 indicates this is the first transmission within the chain and corresponds to the bit 0 of the ACK mask.</w:t>
            </w:r>
          </w:p>
        </w:tc>
        <w:tc>
          <w:tcPr>
            <w:tcW w:w="1170" w:type="dxa"/>
          </w:tcPr>
          <w:p w14:paraId="2D60954A"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0</w:t>
            </w:r>
          </w:p>
        </w:tc>
        <w:tc>
          <w:tcPr>
            <w:tcW w:w="1260" w:type="dxa"/>
          </w:tcPr>
          <w:p w14:paraId="6D4BFD30" w14:textId="2E113D1F"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14</w:t>
            </w:r>
          </w:p>
        </w:tc>
      </w:tr>
      <w:tr w:rsidR="004432AA" w:rsidRPr="004432AA" w14:paraId="56BBED09" w14:textId="77777777" w:rsidTr="00E25DE6">
        <w:tc>
          <w:tcPr>
            <w:tcW w:w="1260" w:type="dxa"/>
          </w:tcPr>
          <w:p w14:paraId="1E4DB617"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Slot Increment 1</w:t>
            </w:r>
          </w:p>
        </w:tc>
        <w:tc>
          <w:tcPr>
            <w:tcW w:w="990" w:type="dxa"/>
          </w:tcPr>
          <w:p w14:paraId="264F44A8"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8</w:t>
            </w:r>
          </w:p>
        </w:tc>
        <w:tc>
          <w:tcPr>
            <w:tcW w:w="4950" w:type="dxa"/>
          </w:tcPr>
          <w:p w14:paraId="4A09B2A1"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Offset to the next slot to be used, referenced to the current transmission start slot.</w:t>
            </w:r>
          </w:p>
          <w:p w14:paraId="71169CE8" w14:textId="70E46E4D"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 xml:space="preserve">A value of 0 indicates no additional slot </w:t>
            </w:r>
            <w:ins w:id="15" w:author="USA" w:date="2025-01-31T13:38:00Z" w16du:dateUtc="2025-01-31T18:38:00Z">
              <w:r w:rsidR="00D8742C">
                <w:rPr>
                  <w:rFonts w:eastAsia="Calibri"/>
                  <w:sz w:val="20"/>
                </w:rPr>
                <w:t>reservations</w:t>
              </w:r>
            </w:ins>
            <w:del w:id="16" w:author="USA" w:date="2025-01-31T13:38:00Z" w16du:dateUtc="2025-01-31T18:38:00Z">
              <w:r w:rsidRPr="004432AA" w:rsidDel="00D8742C">
                <w:rPr>
                  <w:rFonts w:eastAsia="Calibri"/>
                  <w:sz w:val="20"/>
                </w:rPr>
                <w:delText>allocations</w:delText>
              </w:r>
            </w:del>
            <w:r w:rsidRPr="004432AA">
              <w:rPr>
                <w:rFonts w:eastAsia="Calibri"/>
                <w:sz w:val="20"/>
              </w:rPr>
              <w:t>.</w:t>
            </w:r>
          </w:p>
        </w:tc>
        <w:tc>
          <w:tcPr>
            <w:tcW w:w="1170" w:type="dxa"/>
          </w:tcPr>
          <w:p w14:paraId="0B8E68FF"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20</w:t>
            </w:r>
          </w:p>
        </w:tc>
        <w:tc>
          <w:tcPr>
            <w:tcW w:w="1260" w:type="dxa"/>
          </w:tcPr>
          <w:p w14:paraId="715EA3B9"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255</w:t>
            </w:r>
          </w:p>
        </w:tc>
      </w:tr>
      <w:tr w:rsidR="004432AA" w:rsidRPr="004432AA" w14:paraId="34F7960A" w14:textId="77777777" w:rsidTr="00E25DE6">
        <w:tc>
          <w:tcPr>
            <w:tcW w:w="1260" w:type="dxa"/>
          </w:tcPr>
          <w:p w14:paraId="028163C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Number of Slots 1</w:t>
            </w:r>
          </w:p>
        </w:tc>
        <w:tc>
          <w:tcPr>
            <w:tcW w:w="990" w:type="dxa"/>
          </w:tcPr>
          <w:p w14:paraId="38DDF6F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4950" w:type="dxa"/>
          </w:tcPr>
          <w:p w14:paraId="3658B05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Indicates the number of consecutive slots, which are allocated, starting at the slot increment</w:t>
            </w:r>
          </w:p>
          <w:p w14:paraId="0370AF3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 value of 0 indicates the 8 bits from Slot Increment 1 become the MSB for the Slot Increment 2.</w:t>
            </w:r>
          </w:p>
        </w:tc>
        <w:tc>
          <w:tcPr>
            <w:tcW w:w="1170" w:type="dxa"/>
          </w:tcPr>
          <w:p w14:paraId="14FF067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0</w:t>
            </w:r>
          </w:p>
        </w:tc>
        <w:tc>
          <w:tcPr>
            <w:tcW w:w="1260" w:type="dxa"/>
          </w:tcPr>
          <w:p w14:paraId="16A78DC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w:t>
            </w:r>
          </w:p>
        </w:tc>
      </w:tr>
      <w:tr w:rsidR="004432AA" w:rsidRPr="004432AA" w14:paraId="297846A5" w14:textId="77777777" w:rsidTr="00E25DE6">
        <w:tc>
          <w:tcPr>
            <w:tcW w:w="1260" w:type="dxa"/>
          </w:tcPr>
          <w:p w14:paraId="1943C9B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Slot Increment 2</w:t>
            </w:r>
          </w:p>
        </w:tc>
        <w:tc>
          <w:tcPr>
            <w:tcW w:w="990" w:type="dxa"/>
          </w:tcPr>
          <w:p w14:paraId="589D266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8</w:t>
            </w:r>
          </w:p>
        </w:tc>
        <w:tc>
          <w:tcPr>
            <w:tcW w:w="4950" w:type="dxa"/>
          </w:tcPr>
          <w:p w14:paraId="1FD7F3F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Offset to the next slot to be used, referenced to the slot specified by slot increment 1 (or current transmission slot if the number of slots 1 is set to 0).</w:t>
            </w:r>
          </w:p>
          <w:p w14:paraId="3AB853A8" w14:textId="52C6BB68"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 xml:space="preserve">A value of 0 indicates no additional slot </w:t>
            </w:r>
            <w:ins w:id="17" w:author="USA" w:date="2025-01-31T13:38:00Z" w16du:dateUtc="2025-01-31T18:38:00Z">
              <w:r w:rsidR="00D8742C">
                <w:rPr>
                  <w:rFonts w:eastAsia="Calibri"/>
                  <w:sz w:val="20"/>
                </w:rPr>
                <w:t>reservations</w:t>
              </w:r>
            </w:ins>
            <w:del w:id="18" w:author="USA" w:date="2025-01-31T13:38:00Z" w16du:dateUtc="2025-01-31T18:38:00Z">
              <w:r w:rsidRPr="004432AA" w:rsidDel="00D8742C">
                <w:rPr>
                  <w:rFonts w:eastAsia="Calibri"/>
                  <w:sz w:val="20"/>
                </w:rPr>
                <w:delText>allocations</w:delText>
              </w:r>
            </w:del>
            <w:r w:rsidRPr="004432AA">
              <w:rPr>
                <w:rFonts w:eastAsia="Calibri"/>
                <w:sz w:val="20"/>
              </w:rPr>
              <w:t>.</w:t>
            </w:r>
          </w:p>
        </w:tc>
        <w:tc>
          <w:tcPr>
            <w:tcW w:w="1170" w:type="dxa"/>
          </w:tcPr>
          <w:p w14:paraId="4C6E1B9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20</w:t>
            </w:r>
          </w:p>
        </w:tc>
        <w:tc>
          <w:tcPr>
            <w:tcW w:w="1260" w:type="dxa"/>
          </w:tcPr>
          <w:p w14:paraId="3725353D" w14:textId="66629CA2"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255</w:t>
            </w:r>
            <w:r w:rsidRPr="004432AA">
              <w:rPr>
                <w:rFonts w:eastAsia="Calibri"/>
                <w:sz w:val="20"/>
              </w:rPr>
              <w:br/>
              <w:t>13500</w:t>
            </w:r>
            <w:r w:rsidRPr="004432AA">
              <w:rPr>
                <w:rFonts w:eastAsia="Calibri"/>
                <w:sz w:val="20"/>
                <w:vertAlign w:val="superscript"/>
              </w:rPr>
              <w:t>(1)</w:t>
            </w:r>
          </w:p>
        </w:tc>
      </w:tr>
      <w:tr w:rsidR="004432AA" w:rsidRPr="004432AA" w14:paraId="3105BF00" w14:textId="77777777" w:rsidTr="00E25DE6">
        <w:tc>
          <w:tcPr>
            <w:tcW w:w="1260" w:type="dxa"/>
          </w:tcPr>
          <w:p w14:paraId="063AE77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Number of Slots 2</w:t>
            </w:r>
          </w:p>
        </w:tc>
        <w:tc>
          <w:tcPr>
            <w:tcW w:w="990" w:type="dxa"/>
          </w:tcPr>
          <w:p w14:paraId="1CCF34B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4950" w:type="dxa"/>
          </w:tcPr>
          <w:p w14:paraId="2107E0B1" w14:textId="77777777" w:rsid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9" w:author="USA" w:date="2025-01-31T13:37:00Z" w16du:dateUtc="2025-01-31T18:37:00Z"/>
                <w:rFonts w:eastAsia="Calibri"/>
                <w:sz w:val="20"/>
              </w:rPr>
            </w:pPr>
            <w:r w:rsidRPr="004432AA">
              <w:rPr>
                <w:rFonts w:eastAsia="Calibri"/>
                <w:sz w:val="20"/>
              </w:rPr>
              <w:t>Indicates the number of consecutive slots, which are allocated, starting at the slot increment.</w:t>
            </w:r>
          </w:p>
          <w:p w14:paraId="54266B48" w14:textId="4C6DB8BC" w:rsidR="00AB58A9" w:rsidRPr="004432AA" w:rsidRDefault="00AB58A9"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0" w:author="USA" w:date="2025-01-31T13:37:00Z" w16du:dateUtc="2025-01-31T18:37:00Z">
              <w:r>
                <w:rPr>
                  <w:rFonts w:eastAsia="Calibri"/>
                  <w:sz w:val="20"/>
                </w:rPr>
                <w:t xml:space="preserve">A value of 0 indicates no </w:t>
              </w:r>
              <w:r w:rsidR="00D8742C">
                <w:rPr>
                  <w:rFonts w:eastAsia="Calibri"/>
                  <w:sz w:val="20"/>
                </w:rPr>
                <w:t>slot reservations.</w:t>
              </w:r>
            </w:ins>
          </w:p>
        </w:tc>
        <w:tc>
          <w:tcPr>
            <w:tcW w:w="1170" w:type="dxa"/>
          </w:tcPr>
          <w:p w14:paraId="60EE8D5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w:t>
            </w:r>
          </w:p>
        </w:tc>
        <w:tc>
          <w:tcPr>
            <w:tcW w:w="1260" w:type="dxa"/>
          </w:tcPr>
          <w:p w14:paraId="3AB0F07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w:t>
            </w:r>
          </w:p>
        </w:tc>
      </w:tr>
      <w:tr w:rsidR="004432AA" w:rsidRPr="004432AA" w14:paraId="304D2EE6" w14:textId="77777777" w:rsidTr="00E25DE6">
        <w:tc>
          <w:tcPr>
            <w:tcW w:w="1260" w:type="dxa"/>
          </w:tcPr>
          <w:p w14:paraId="447D3E9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Slot Increment 3</w:t>
            </w:r>
          </w:p>
        </w:tc>
        <w:tc>
          <w:tcPr>
            <w:tcW w:w="990" w:type="dxa"/>
          </w:tcPr>
          <w:p w14:paraId="13D5F2C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8</w:t>
            </w:r>
          </w:p>
        </w:tc>
        <w:tc>
          <w:tcPr>
            <w:tcW w:w="4950" w:type="dxa"/>
          </w:tcPr>
          <w:p w14:paraId="0AA8736A" w14:textId="77777777" w:rsid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1" w:author="USA" w:date="2025-01-31T13:37:00Z" w16du:dateUtc="2025-01-31T18:37:00Z"/>
                <w:rFonts w:eastAsia="Calibri"/>
                <w:sz w:val="20"/>
              </w:rPr>
            </w:pPr>
            <w:r w:rsidRPr="004432AA">
              <w:rPr>
                <w:rFonts w:eastAsia="Calibri"/>
                <w:sz w:val="20"/>
              </w:rPr>
              <w:t>Offset to the next slot to be used, referenced to the slot specified by Slot Increment 2.</w:t>
            </w:r>
          </w:p>
          <w:p w14:paraId="11D0902C" w14:textId="200431C1" w:rsidR="00D8742C" w:rsidRPr="004432AA" w:rsidRDefault="00D8742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2" w:author="USA" w:date="2025-01-31T13:37:00Z" w16du:dateUtc="2025-01-31T18:37:00Z">
              <w:r w:rsidRPr="004432AA">
                <w:rPr>
                  <w:rFonts w:eastAsia="Calibri"/>
                  <w:sz w:val="20"/>
                </w:rPr>
                <w:t xml:space="preserve">A value of 0 indicates no additional slot </w:t>
              </w:r>
            </w:ins>
            <w:ins w:id="23" w:author="USA" w:date="2025-01-31T13:38:00Z" w16du:dateUtc="2025-01-31T18:38:00Z">
              <w:r>
                <w:rPr>
                  <w:rFonts w:eastAsia="Calibri"/>
                  <w:sz w:val="20"/>
                </w:rPr>
                <w:t>reservations</w:t>
              </w:r>
            </w:ins>
            <w:ins w:id="24" w:author="USA" w:date="2025-01-31T13:37:00Z" w16du:dateUtc="2025-01-31T18:37:00Z">
              <w:r w:rsidRPr="004432AA">
                <w:rPr>
                  <w:rFonts w:eastAsia="Calibri"/>
                  <w:sz w:val="20"/>
                </w:rPr>
                <w:t>.</w:t>
              </w:r>
            </w:ins>
          </w:p>
        </w:tc>
        <w:tc>
          <w:tcPr>
            <w:tcW w:w="1170" w:type="dxa"/>
          </w:tcPr>
          <w:p w14:paraId="0937987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20</w:t>
            </w:r>
          </w:p>
        </w:tc>
        <w:tc>
          <w:tcPr>
            <w:tcW w:w="1260" w:type="dxa"/>
          </w:tcPr>
          <w:p w14:paraId="34E0D4B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255</w:t>
            </w:r>
          </w:p>
        </w:tc>
      </w:tr>
      <w:tr w:rsidR="004432AA" w:rsidRPr="004432AA" w14:paraId="2CB131B9" w14:textId="77777777" w:rsidTr="00E25DE6">
        <w:tc>
          <w:tcPr>
            <w:tcW w:w="1260" w:type="dxa"/>
          </w:tcPr>
          <w:p w14:paraId="1C0CECC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Number of Slots 3</w:t>
            </w:r>
          </w:p>
        </w:tc>
        <w:tc>
          <w:tcPr>
            <w:tcW w:w="990" w:type="dxa"/>
          </w:tcPr>
          <w:p w14:paraId="36E50D4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4950" w:type="dxa"/>
          </w:tcPr>
          <w:p w14:paraId="1FDDA3EB" w14:textId="77777777" w:rsid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25" w:author="USA" w:date="2025-01-31T13:37:00Z" w16du:dateUtc="2025-01-31T18:37:00Z"/>
                <w:rFonts w:eastAsia="Calibri"/>
                <w:sz w:val="20"/>
              </w:rPr>
            </w:pPr>
            <w:r w:rsidRPr="004432AA">
              <w:rPr>
                <w:rFonts w:eastAsia="Calibri"/>
                <w:sz w:val="20"/>
              </w:rPr>
              <w:t>Indicates the number of consecutive slots, which are allocated, starting at the slot increment.</w:t>
            </w:r>
          </w:p>
          <w:p w14:paraId="0C3B14FE" w14:textId="1FEC9A1C" w:rsidR="00D8742C" w:rsidRPr="004432AA" w:rsidRDefault="00D8742C"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26" w:author="USA" w:date="2025-01-31T13:37:00Z" w16du:dateUtc="2025-01-31T18:37:00Z">
              <w:r>
                <w:rPr>
                  <w:rFonts w:eastAsia="Calibri"/>
                  <w:sz w:val="20"/>
                </w:rPr>
                <w:t>A value of 0 indicates no slot reservations.</w:t>
              </w:r>
            </w:ins>
          </w:p>
        </w:tc>
        <w:tc>
          <w:tcPr>
            <w:tcW w:w="1170" w:type="dxa"/>
          </w:tcPr>
          <w:p w14:paraId="51A1109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w:t>
            </w:r>
          </w:p>
        </w:tc>
        <w:tc>
          <w:tcPr>
            <w:tcW w:w="1260" w:type="dxa"/>
          </w:tcPr>
          <w:p w14:paraId="2B06532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w:t>
            </w:r>
          </w:p>
        </w:tc>
      </w:tr>
      <w:tr w:rsidR="004432AA" w:rsidRPr="004432AA" w14:paraId="4F6C9051" w14:textId="77777777" w:rsidTr="00E25DE6">
        <w:tc>
          <w:tcPr>
            <w:tcW w:w="1260" w:type="dxa"/>
            <w:tcBorders>
              <w:bottom w:val="single" w:sz="4" w:space="0" w:color="auto"/>
            </w:tcBorders>
          </w:tcPr>
          <w:p w14:paraId="24CD5A4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Total bits</w:t>
            </w:r>
          </w:p>
        </w:tc>
        <w:tc>
          <w:tcPr>
            <w:tcW w:w="990" w:type="dxa"/>
            <w:tcBorders>
              <w:bottom w:val="single" w:sz="4" w:space="0" w:color="auto"/>
            </w:tcBorders>
          </w:tcPr>
          <w:p w14:paraId="750D27F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38</w:t>
            </w:r>
          </w:p>
        </w:tc>
        <w:tc>
          <w:tcPr>
            <w:tcW w:w="4950" w:type="dxa"/>
            <w:tcBorders>
              <w:bottom w:val="single" w:sz="4" w:space="0" w:color="auto"/>
            </w:tcBorders>
          </w:tcPr>
          <w:p w14:paraId="14C3F8B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
        </w:tc>
        <w:tc>
          <w:tcPr>
            <w:tcW w:w="1170" w:type="dxa"/>
            <w:tcBorders>
              <w:bottom w:val="single" w:sz="4" w:space="0" w:color="auto"/>
            </w:tcBorders>
          </w:tcPr>
          <w:p w14:paraId="3D295C3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1260" w:type="dxa"/>
            <w:tcBorders>
              <w:bottom w:val="single" w:sz="4" w:space="0" w:color="auto"/>
            </w:tcBorders>
          </w:tcPr>
          <w:p w14:paraId="76C3C51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r>
      <w:tr w:rsidR="004432AA" w:rsidRPr="004432AA" w14:paraId="1DB89F2F" w14:textId="77777777" w:rsidTr="00E25DE6">
        <w:tc>
          <w:tcPr>
            <w:tcW w:w="9630" w:type="dxa"/>
            <w:gridSpan w:val="5"/>
            <w:tcBorders>
              <w:left w:val="nil"/>
              <w:bottom w:val="nil"/>
              <w:right w:val="nil"/>
            </w:tcBorders>
          </w:tcPr>
          <w:p w14:paraId="12E95D9A" w14:textId="701FF2E7" w:rsidR="004432AA" w:rsidRPr="004432AA" w:rsidRDefault="004432AA" w:rsidP="004432AA">
            <w:pPr>
              <w:tabs>
                <w:tab w:val="left" w:pos="284"/>
                <w:tab w:val="left" w:pos="567"/>
                <w:tab w:val="left" w:pos="851"/>
              </w:tabs>
              <w:spacing w:before="40" w:after="40"/>
              <w:textAlignment w:val="baseline"/>
              <w:rPr>
                <w:rFonts w:eastAsia="Calibri"/>
                <w:sz w:val="18"/>
              </w:rPr>
            </w:pPr>
            <w:r w:rsidRPr="004432AA">
              <w:rPr>
                <w:rFonts w:eastAsia="Calibri"/>
                <w:sz w:val="18"/>
                <w:vertAlign w:val="superscript"/>
              </w:rPr>
              <w:t>(1)</w:t>
            </w:r>
            <w:r w:rsidRPr="004432AA">
              <w:rPr>
                <w:rFonts w:eastAsia="Calibri"/>
                <w:sz w:val="18"/>
              </w:rPr>
              <w:tab/>
              <w:t>When combining Slot Increment 1 and Slot Increment 2 as a 16-bit field. This value should not exceed 6 frames. The combining of these values should only be done for recurring period broadcast transmissions.</w:t>
            </w:r>
          </w:p>
        </w:tc>
      </w:tr>
    </w:tbl>
    <w:p w14:paraId="28798523" w14:textId="77777777" w:rsidR="00081D8D" w:rsidRDefault="00081D8D"/>
    <w:p w14:paraId="3CEB31EB" w14:textId="77777777" w:rsidR="005D6C1B" w:rsidRDefault="005D6C1B"/>
    <w:p w14:paraId="21D3F2BA" w14:textId="77777777" w:rsidR="005D6C1B" w:rsidRDefault="005D6C1B"/>
    <w:p w14:paraId="181DEB19" w14:textId="77777777" w:rsidR="005D6C1B" w:rsidRDefault="005D6C1B"/>
    <w:p w14:paraId="4087B8A2" w14:textId="77777777" w:rsidR="005D6C1B" w:rsidRDefault="005D6C1B"/>
    <w:p w14:paraId="46CF0B0E" w14:textId="77777777" w:rsidR="00081D8D" w:rsidRPr="00081D8D" w:rsidRDefault="00081D8D" w:rsidP="00081D8D">
      <w:pPr>
        <w:rPr>
          <w:i/>
          <w:iCs/>
        </w:rPr>
      </w:pPr>
      <w:r w:rsidRPr="00081D8D">
        <w:rPr>
          <w:i/>
          <w:iCs/>
        </w:rPr>
        <w:lastRenderedPageBreak/>
        <w:t>(There are no changes prior to this section)</w:t>
      </w:r>
    </w:p>
    <w:p w14:paraId="6433D878" w14:textId="77777777" w:rsidR="00011670" w:rsidRPr="00011670" w:rsidRDefault="00011670" w:rsidP="00011670">
      <w:pPr>
        <w:rPr>
          <w:b/>
          <w:bCs/>
        </w:rPr>
      </w:pPr>
      <w:r w:rsidRPr="00011670">
        <w:rPr>
          <w:b/>
          <w:bCs/>
        </w:rPr>
        <w:t>Annex 3</w:t>
      </w:r>
    </w:p>
    <w:p w14:paraId="48C3FD93" w14:textId="77777777" w:rsidR="004432AA" w:rsidRDefault="004432AA"/>
    <w:p w14:paraId="30F19D4A" w14:textId="77777777" w:rsidR="004432AA" w:rsidRPr="004432AA" w:rsidRDefault="004432AA" w:rsidP="004432AA">
      <w:pPr>
        <w:keepNext/>
        <w:keepLines/>
        <w:spacing w:before="200"/>
        <w:ind w:left="1134" w:hanging="1134"/>
        <w:textAlignment w:val="baseline"/>
        <w:outlineLvl w:val="1"/>
        <w:rPr>
          <w:b/>
        </w:rPr>
      </w:pPr>
      <w:bookmarkStart w:id="27" w:name="_Toc35545349"/>
      <w:bookmarkStart w:id="28" w:name="_Toc89869279"/>
      <w:bookmarkStart w:id="29" w:name="_Toc89870057"/>
      <w:bookmarkStart w:id="30" w:name="_Toc89870421"/>
      <w:bookmarkStart w:id="31" w:name="_Toc89870935"/>
      <w:r w:rsidRPr="004432AA">
        <w:rPr>
          <w:b/>
        </w:rPr>
        <w:t>7.3</w:t>
      </w:r>
      <w:r w:rsidRPr="004432AA">
        <w:rPr>
          <w:b/>
        </w:rPr>
        <w:tab/>
        <w:t>Message 0: broadcast automatic identification system application specific message</w:t>
      </w:r>
      <w:bookmarkEnd w:id="27"/>
      <w:bookmarkEnd w:id="28"/>
      <w:bookmarkEnd w:id="29"/>
      <w:bookmarkEnd w:id="30"/>
      <w:bookmarkEnd w:id="31"/>
    </w:p>
    <w:p w14:paraId="402BE93D" w14:textId="77777777" w:rsidR="004432AA" w:rsidRPr="004432AA" w:rsidRDefault="004432AA" w:rsidP="004432AA">
      <w:pPr>
        <w:textAlignment w:val="baseline"/>
      </w:pPr>
      <w:r w:rsidRPr="004432AA">
        <w:t>ASM Message 0 may contain encapsulated AIS Messages 6, 8, 12, 14, 21, 25 or 26. Acknowledgement is not supported for addressed messages. This message type is for terrestrial use only.</w:t>
      </w:r>
    </w:p>
    <w:p w14:paraId="6F9F9C54" w14:textId="77777777" w:rsidR="004432AA" w:rsidRPr="004432AA" w:rsidRDefault="004432AA" w:rsidP="004432AA">
      <w:pPr>
        <w:textAlignment w:val="baseline"/>
      </w:pPr>
      <w:r w:rsidRPr="004432AA">
        <w:t xml:space="preserve">The encapsulated message may or may not be transmitted on AIS1 or AIS2 channels. </w:t>
      </w:r>
    </w:p>
    <w:p w14:paraId="593D342E" w14:textId="77777777" w:rsidR="004432AA" w:rsidRPr="004432AA" w:rsidRDefault="004432AA" w:rsidP="004432AA">
      <w:pPr>
        <w:textAlignment w:val="baseline"/>
      </w:pPr>
      <w:r w:rsidRPr="004432AA">
        <w:t>If the encapsulation repeats a Message that was transmitted on AIS1 or AIS2 channel, the encapsulation and transmission of messages shall be performed as soon as possible, according to configuration, after receiving the relevant messages which are required to be retransmitted.</w:t>
      </w:r>
    </w:p>
    <w:p w14:paraId="1C07B7AF" w14:textId="77777777" w:rsidR="004432AA" w:rsidRPr="004432AA" w:rsidRDefault="004432AA" w:rsidP="004432AA">
      <w:pPr>
        <w:textAlignment w:val="baseline"/>
      </w:pPr>
      <w:r w:rsidRPr="004432AA">
        <w:t>The communication state of the encapsulated message shall always be set to zero at encapsulation.</w:t>
      </w:r>
    </w:p>
    <w:p w14:paraId="6F1E686C" w14:textId="691AF2DB" w:rsidR="004432AA" w:rsidRPr="004432AA" w:rsidRDefault="004432AA" w:rsidP="004432AA">
      <w:pPr>
        <w:textAlignment w:val="baseline"/>
      </w:pPr>
      <w:r w:rsidRPr="004432AA">
        <w:t>The receiving station shall output all received encapsulated AIS Messages at the PI immediately after reception. Scheduled broadcast message is defined in Table 26.</w:t>
      </w:r>
    </w:p>
    <w:p w14:paraId="7C98EBBF" w14:textId="49E3A788" w:rsidR="004432AA" w:rsidRPr="004432AA" w:rsidRDefault="004432AA" w:rsidP="004432AA">
      <w:pPr>
        <w:keepNext/>
        <w:spacing w:before="560" w:after="120"/>
        <w:jc w:val="center"/>
        <w:textAlignment w:val="baseline"/>
        <w:rPr>
          <w:caps/>
          <w:sz w:val="20"/>
        </w:rPr>
      </w:pPr>
      <w:bookmarkStart w:id="32" w:name="_Toc35546124"/>
      <w:r w:rsidRPr="004432AA">
        <w:rPr>
          <w:caps/>
          <w:sz w:val="20"/>
        </w:rPr>
        <w:t>Table 26</w:t>
      </w:r>
    </w:p>
    <w:p w14:paraId="1198E99D" w14:textId="77777777" w:rsidR="004432AA" w:rsidRPr="004432AA" w:rsidRDefault="004432AA" w:rsidP="004432AA">
      <w:pPr>
        <w:keepNext/>
        <w:keepLines/>
        <w:spacing w:before="0" w:after="120"/>
        <w:jc w:val="center"/>
        <w:textAlignment w:val="baseline"/>
        <w:rPr>
          <w:rFonts w:ascii="Times New Roman Bold" w:hAnsi="Times New Roman Bold"/>
          <w:b/>
          <w:sz w:val="20"/>
        </w:rPr>
      </w:pPr>
      <w:r w:rsidRPr="004432AA">
        <w:rPr>
          <w:rFonts w:ascii="Times New Roman Bold" w:hAnsi="Times New Roman Bold"/>
          <w:b/>
          <w:sz w:val="20"/>
        </w:rPr>
        <w:t>Broadcast automatic identification system application specific message</w:t>
      </w:r>
      <w:bookmarkEnd w:id="32"/>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798"/>
        <w:gridCol w:w="6129"/>
      </w:tblGrid>
      <w:tr w:rsidR="004432AA" w:rsidRPr="004432AA" w14:paraId="166BA9DD" w14:textId="77777777" w:rsidTr="00E25DE6">
        <w:trPr>
          <w:tblHeader/>
          <w:jc w:val="center"/>
        </w:trPr>
        <w:tc>
          <w:tcPr>
            <w:tcW w:w="1710" w:type="dxa"/>
            <w:shd w:val="clear" w:color="auto" w:fill="auto"/>
          </w:tcPr>
          <w:p w14:paraId="3246DCD1" w14:textId="77777777" w:rsidR="004432AA" w:rsidRPr="004432AA" w:rsidRDefault="004432AA" w:rsidP="004432AA">
            <w:pPr>
              <w:keepNext/>
              <w:spacing w:before="80" w:after="80"/>
              <w:jc w:val="center"/>
              <w:textAlignment w:val="baseline"/>
              <w:rPr>
                <w:rFonts w:ascii="Times New Roman Bold" w:hAnsi="Times New Roman Bold" w:cs="Times New Roman Bold"/>
                <w:b/>
                <w:sz w:val="20"/>
              </w:rPr>
            </w:pPr>
            <w:r w:rsidRPr="004432AA">
              <w:rPr>
                <w:rFonts w:ascii="Times New Roman Bold" w:hAnsi="Times New Roman Bold" w:cs="Times New Roman Bold"/>
                <w:b/>
                <w:sz w:val="20"/>
              </w:rPr>
              <w:t>Parameter</w:t>
            </w:r>
          </w:p>
        </w:tc>
        <w:tc>
          <w:tcPr>
            <w:tcW w:w="1795" w:type="dxa"/>
            <w:shd w:val="clear" w:color="auto" w:fill="auto"/>
          </w:tcPr>
          <w:p w14:paraId="6391FAEA" w14:textId="77777777" w:rsidR="004432AA" w:rsidRPr="004432AA" w:rsidRDefault="004432AA" w:rsidP="004432AA">
            <w:pPr>
              <w:keepNext/>
              <w:spacing w:before="80" w:after="80"/>
              <w:jc w:val="center"/>
              <w:textAlignment w:val="baseline"/>
              <w:rPr>
                <w:rFonts w:ascii="Times New Roman Bold" w:hAnsi="Times New Roman Bold" w:cs="Times New Roman Bold"/>
                <w:b/>
                <w:sz w:val="20"/>
              </w:rPr>
            </w:pPr>
            <w:r w:rsidRPr="004432AA">
              <w:rPr>
                <w:rFonts w:ascii="Times New Roman Bold" w:hAnsi="Times New Roman Bold" w:cs="Times New Roman Bold"/>
                <w:b/>
                <w:sz w:val="20"/>
              </w:rPr>
              <w:t>Number of bits</w:t>
            </w:r>
          </w:p>
        </w:tc>
        <w:tc>
          <w:tcPr>
            <w:tcW w:w="6120" w:type="dxa"/>
            <w:shd w:val="clear" w:color="auto" w:fill="auto"/>
          </w:tcPr>
          <w:p w14:paraId="7253DDAA" w14:textId="77777777" w:rsidR="004432AA" w:rsidRPr="004432AA" w:rsidRDefault="004432AA" w:rsidP="004432AA">
            <w:pPr>
              <w:keepNext/>
              <w:spacing w:before="80" w:after="80"/>
              <w:jc w:val="center"/>
              <w:textAlignment w:val="baseline"/>
              <w:rPr>
                <w:rFonts w:ascii="Times New Roman Bold" w:hAnsi="Times New Roman Bold" w:cs="Times New Roman Bold"/>
                <w:b/>
                <w:sz w:val="20"/>
              </w:rPr>
            </w:pPr>
            <w:r w:rsidRPr="004432AA">
              <w:rPr>
                <w:rFonts w:ascii="Times New Roman Bold" w:hAnsi="Times New Roman Bold" w:cs="Times New Roman Bold"/>
                <w:b/>
                <w:sz w:val="20"/>
              </w:rPr>
              <w:t>Description</w:t>
            </w:r>
          </w:p>
        </w:tc>
      </w:tr>
      <w:tr w:rsidR="004432AA" w:rsidRPr="004432AA" w14:paraId="07059F00" w14:textId="77777777" w:rsidTr="00E25DE6">
        <w:trPr>
          <w:jc w:val="center"/>
        </w:trPr>
        <w:tc>
          <w:tcPr>
            <w:tcW w:w="1710" w:type="dxa"/>
            <w:shd w:val="clear" w:color="auto" w:fill="auto"/>
          </w:tcPr>
          <w:p w14:paraId="3B60345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Message ID</w:t>
            </w:r>
          </w:p>
        </w:tc>
        <w:tc>
          <w:tcPr>
            <w:tcW w:w="1795" w:type="dxa"/>
            <w:shd w:val="clear" w:color="auto" w:fill="auto"/>
          </w:tcPr>
          <w:p w14:paraId="74C5ACA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4432AA">
              <w:rPr>
                <w:rFonts w:eastAsia="MS Mincho"/>
                <w:bCs/>
                <w:sz w:val="20"/>
                <w:lang w:eastAsia="zh-CN"/>
              </w:rPr>
              <w:t>4</w:t>
            </w:r>
          </w:p>
        </w:tc>
        <w:tc>
          <w:tcPr>
            <w:tcW w:w="6120" w:type="dxa"/>
            <w:shd w:val="clear" w:color="auto" w:fill="auto"/>
          </w:tcPr>
          <w:p w14:paraId="5E7D467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0 – Selected AIS messages that are output at receiving mobile station PI by using VDM sentence with no communication state.</w:t>
            </w:r>
          </w:p>
        </w:tc>
      </w:tr>
      <w:tr w:rsidR="004432AA" w:rsidRPr="004432AA" w14:paraId="2AE8F21B" w14:textId="77777777" w:rsidTr="00E25DE6">
        <w:trPr>
          <w:jc w:val="center"/>
        </w:trPr>
        <w:tc>
          <w:tcPr>
            <w:tcW w:w="1710" w:type="dxa"/>
            <w:shd w:val="clear" w:color="auto" w:fill="auto"/>
          </w:tcPr>
          <w:p w14:paraId="7DB16CF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Retransmit flag</w:t>
            </w:r>
          </w:p>
        </w:tc>
        <w:tc>
          <w:tcPr>
            <w:tcW w:w="1795" w:type="dxa"/>
            <w:shd w:val="clear" w:color="auto" w:fill="auto"/>
          </w:tcPr>
          <w:p w14:paraId="1AADE86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4432AA">
              <w:rPr>
                <w:rFonts w:eastAsia="MS Mincho"/>
                <w:bCs/>
                <w:sz w:val="20"/>
                <w:lang w:eastAsia="zh-CN"/>
              </w:rPr>
              <w:t>1</w:t>
            </w:r>
          </w:p>
        </w:tc>
        <w:tc>
          <w:tcPr>
            <w:tcW w:w="6120" w:type="dxa"/>
            <w:shd w:val="clear" w:color="auto" w:fill="auto"/>
          </w:tcPr>
          <w:p w14:paraId="1CBA1CA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0 (reserved for future use).</w:t>
            </w:r>
          </w:p>
        </w:tc>
      </w:tr>
      <w:tr w:rsidR="004432AA" w:rsidRPr="004432AA" w14:paraId="4D49162A" w14:textId="77777777" w:rsidTr="00E25DE6">
        <w:trPr>
          <w:jc w:val="center"/>
        </w:trPr>
        <w:tc>
          <w:tcPr>
            <w:tcW w:w="1710" w:type="dxa"/>
            <w:shd w:val="clear" w:color="auto" w:fill="auto"/>
          </w:tcPr>
          <w:p w14:paraId="459CB05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Repeat indicator</w:t>
            </w:r>
          </w:p>
        </w:tc>
        <w:tc>
          <w:tcPr>
            <w:tcW w:w="1795" w:type="dxa"/>
            <w:shd w:val="clear" w:color="auto" w:fill="auto"/>
          </w:tcPr>
          <w:p w14:paraId="27255B0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4432AA">
              <w:rPr>
                <w:rFonts w:eastAsia="MS Mincho"/>
                <w:bCs/>
                <w:sz w:val="20"/>
                <w:lang w:eastAsia="zh-CN"/>
              </w:rPr>
              <w:t>2</w:t>
            </w:r>
          </w:p>
        </w:tc>
        <w:tc>
          <w:tcPr>
            <w:tcW w:w="6120" w:type="dxa"/>
            <w:shd w:val="clear" w:color="auto" w:fill="auto"/>
          </w:tcPr>
          <w:p w14:paraId="4696C3C5" w14:textId="77777777" w:rsidR="004432AA" w:rsidRPr="00BC4126"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3" w:author="USA" w:date="2025-01-31T13:20:00Z" w16du:dateUtc="2025-01-31T18:20:00Z"/>
                <w:rFonts w:eastAsia="Calibri"/>
                <w:sz w:val="20"/>
              </w:rPr>
            </w:pPr>
            <w:ins w:id="34" w:author="USA" w:date="2025-01-31T13:20:00Z" w16du:dateUtc="2025-01-31T18:20:00Z">
              <w:r w:rsidRPr="00BC4126">
                <w:rPr>
                  <w:rFonts w:eastAsia="Calibri"/>
                  <w:sz w:val="20"/>
                </w:rPr>
                <w:t>Used by the repeater to indicate how many times a message has been repeated.</w:t>
              </w:r>
            </w:ins>
          </w:p>
          <w:p w14:paraId="0B88B787" w14:textId="77777777" w:rsid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35" w:author="USA" w:date="2025-01-31T13:20:00Z" w16du:dateUtc="2025-01-31T18:20:00Z"/>
                <w:rFonts w:eastAsia="Calibri"/>
                <w:sz w:val="20"/>
              </w:rPr>
            </w:pPr>
            <w:ins w:id="36" w:author="USA" w:date="2025-01-31T13:20:00Z" w16du:dateUtc="2025-01-31T18:20:00Z">
              <w:r w:rsidRPr="00BC4126">
                <w:rPr>
                  <w:rFonts w:eastAsia="Calibri"/>
                  <w:sz w:val="20"/>
                </w:rPr>
                <w:t>0 – 3; 0 = default; 3 = do not repeat any more.</w:t>
              </w:r>
            </w:ins>
          </w:p>
          <w:p w14:paraId="5F223DE9" w14:textId="6F143C79" w:rsidR="004432AA" w:rsidRPr="004432AA" w:rsidDel="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7" w:author="USA" w:date="2025-01-31T13:20:00Z" w16du:dateUtc="2025-01-31T18:20:00Z"/>
                <w:rFonts w:eastAsia="MS Mincho"/>
                <w:sz w:val="20"/>
                <w:lang w:eastAsia="zh-CN"/>
              </w:rPr>
            </w:pPr>
            <w:del w:id="38" w:author="USA" w:date="2025-01-31T13:20:00Z" w16du:dateUtc="2025-01-31T18:20:00Z">
              <w:r w:rsidRPr="004432AA" w:rsidDel="004432AA">
                <w:rPr>
                  <w:rFonts w:eastAsia="MS Mincho"/>
                  <w:sz w:val="20"/>
                  <w:lang w:eastAsia="zh-CN"/>
                </w:rPr>
                <w:delText>If the encapsulation repeats a message that was transmitted on AIS1 or AIS2 channel, this is used to indicate how many times a message has been repeated. Encapsulation represents one repeat.</w:delText>
              </w:r>
            </w:del>
          </w:p>
          <w:p w14:paraId="3FAE0516" w14:textId="7E5E5AEB" w:rsidR="004432AA" w:rsidRPr="004432AA" w:rsidDel="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39" w:author="USA" w:date="2025-01-31T13:20:00Z" w16du:dateUtc="2025-01-31T18:20:00Z"/>
                <w:rFonts w:eastAsia="MS Mincho"/>
                <w:sz w:val="20"/>
                <w:lang w:eastAsia="zh-CN"/>
              </w:rPr>
            </w:pPr>
            <w:del w:id="40" w:author="USA" w:date="2025-01-31T13:20:00Z" w16du:dateUtc="2025-01-31T18:20:00Z">
              <w:r w:rsidRPr="004432AA" w:rsidDel="004432AA">
                <w:rPr>
                  <w:rFonts w:eastAsia="MS Mincho"/>
                  <w:sz w:val="20"/>
                  <w:lang w:eastAsia="zh-CN"/>
                </w:rPr>
                <w:delText>Possible values: 0 – 3:</w:delText>
              </w:r>
            </w:del>
          </w:p>
          <w:p w14:paraId="1205F6FC" w14:textId="29D903D7" w:rsidR="004432AA" w:rsidRPr="004432AA" w:rsidDel="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1" w:author="USA" w:date="2025-01-31T13:20:00Z" w16du:dateUtc="2025-01-31T18:20:00Z"/>
                <w:rFonts w:eastAsia="MS Mincho"/>
                <w:sz w:val="20"/>
                <w:lang w:eastAsia="zh-CN"/>
              </w:rPr>
            </w:pPr>
            <w:del w:id="42" w:author="USA" w:date="2025-01-31T13:20:00Z" w16du:dateUtc="2025-01-31T18:20:00Z">
              <w:r w:rsidRPr="004432AA" w:rsidDel="004432AA">
                <w:rPr>
                  <w:rFonts w:eastAsia="MS Mincho"/>
                  <w:sz w:val="20"/>
                  <w:lang w:eastAsia="zh-CN"/>
                </w:rPr>
                <w:delText>0 = default, shall be used in case where the message is sent only on ASM channel(s);</w:delText>
              </w:r>
            </w:del>
          </w:p>
          <w:p w14:paraId="09E0DACC" w14:textId="7A184470" w:rsidR="004432AA" w:rsidRPr="004432AA" w:rsidDel="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43" w:author="USA" w:date="2025-01-31T13:20:00Z" w16du:dateUtc="2025-01-31T18:20:00Z"/>
                <w:rFonts w:eastAsia="MS Mincho"/>
                <w:sz w:val="20"/>
                <w:lang w:eastAsia="zh-CN"/>
              </w:rPr>
            </w:pPr>
            <w:del w:id="44" w:author="USA" w:date="2025-01-31T13:20:00Z" w16du:dateUtc="2025-01-31T18:20:00Z">
              <w:r w:rsidRPr="004432AA" w:rsidDel="004432AA">
                <w:rPr>
                  <w:rFonts w:eastAsia="MS Mincho"/>
                  <w:sz w:val="20"/>
                  <w:lang w:eastAsia="zh-CN"/>
                </w:rPr>
                <w:delText>1: also transmitted on AIS channel(s);</w:delText>
              </w:r>
            </w:del>
          </w:p>
          <w:p w14:paraId="12366EE6" w14:textId="100670AE"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del w:id="45" w:author="USA" w:date="2025-01-31T13:20:00Z" w16du:dateUtc="2025-01-31T18:20:00Z">
              <w:r w:rsidRPr="004432AA" w:rsidDel="004432AA">
                <w:rPr>
                  <w:rFonts w:eastAsia="MS Mincho"/>
                  <w:sz w:val="20"/>
                  <w:lang w:eastAsia="zh-CN"/>
                </w:rPr>
                <w:delText>2, 3 = also transmitted on AIS channel(s) and repeated as counted by the repeat indicator on ASM channel.</w:delText>
              </w:r>
            </w:del>
          </w:p>
        </w:tc>
      </w:tr>
      <w:tr w:rsidR="004432AA" w:rsidRPr="004432AA" w14:paraId="493881B9" w14:textId="77777777" w:rsidTr="00E25DE6">
        <w:trPr>
          <w:jc w:val="center"/>
        </w:trPr>
        <w:tc>
          <w:tcPr>
            <w:tcW w:w="1710" w:type="dxa"/>
            <w:shd w:val="clear" w:color="auto" w:fill="auto"/>
          </w:tcPr>
          <w:p w14:paraId="07E4345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 xml:space="preserve">Session ID </w:t>
            </w:r>
          </w:p>
        </w:tc>
        <w:tc>
          <w:tcPr>
            <w:tcW w:w="1795" w:type="dxa"/>
            <w:shd w:val="clear" w:color="auto" w:fill="auto"/>
          </w:tcPr>
          <w:p w14:paraId="58B86A0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4432AA">
              <w:rPr>
                <w:rFonts w:eastAsia="MS Mincho"/>
                <w:bCs/>
                <w:sz w:val="20"/>
                <w:lang w:eastAsia="zh-CN"/>
              </w:rPr>
              <w:t>6</w:t>
            </w:r>
          </w:p>
        </w:tc>
        <w:tc>
          <w:tcPr>
            <w:tcW w:w="6120" w:type="dxa"/>
            <w:shd w:val="clear" w:color="auto" w:fill="auto"/>
          </w:tcPr>
          <w:p w14:paraId="35C7B35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The Session ID associates the VDL transmission with a specific PI transaction.</w:t>
            </w:r>
          </w:p>
        </w:tc>
      </w:tr>
      <w:tr w:rsidR="004432AA" w:rsidRPr="004432AA" w14:paraId="641121D8" w14:textId="77777777" w:rsidTr="00E25DE6">
        <w:trPr>
          <w:jc w:val="center"/>
        </w:trPr>
        <w:tc>
          <w:tcPr>
            <w:tcW w:w="1710" w:type="dxa"/>
            <w:shd w:val="clear" w:color="auto" w:fill="auto"/>
          </w:tcPr>
          <w:p w14:paraId="17D583F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Source ID</w:t>
            </w:r>
          </w:p>
        </w:tc>
        <w:tc>
          <w:tcPr>
            <w:tcW w:w="1795" w:type="dxa"/>
            <w:shd w:val="clear" w:color="auto" w:fill="auto"/>
          </w:tcPr>
          <w:p w14:paraId="7534EBA1"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4432AA">
              <w:rPr>
                <w:rFonts w:eastAsia="MS Mincho"/>
                <w:bCs/>
                <w:sz w:val="20"/>
                <w:lang w:eastAsia="zh-CN"/>
              </w:rPr>
              <w:t>32</w:t>
            </w:r>
          </w:p>
        </w:tc>
        <w:tc>
          <w:tcPr>
            <w:tcW w:w="6120" w:type="dxa"/>
            <w:shd w:val="clear" w:color="auto" w:fill="auto"/>
          </w:tcPr>
          <w:p w14:paraId="0A40693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The Unique Identifier of the transmitting station as described in</w:t>
            </w:r>
            <w:r w:rsidRPr="004432AA">
              <w:rPr>
                <w:sz w:val="20"/>
              </w:rPr>
              <w:t xml:space="preserve"> </w:t>
            </w:r>
            <w:r w:rsidRPr="004432AA">
              <w:rPr>
                <w:rFonts w:eastAsia="MS Mincho"/>
                <w:sz w:val="20"/>
                <w:lang w:eastAsia="zh-CN"/>
              </w:rPr>
              <w:t>§ 2.4, Annex 1.</w:t>
            </w:r>
          </w:p>
        </w:tc>
      </w:tr>
      <w:tr w:rsidR="004432AA" w:rsidRPr="004432AA" w14:paraId="22F0A5AF" w14:textId="77777777" w:rsidTr="00E25DE6">
        <w:trPr>
          <w:jc w:val="center"/>
        </w:trPr>
        <w:tc>
          <w:tcPr>
            <w:tcW w:w="1710" w:type="dxa"/>
            <w:shd w:val="clear" w:color="auto" w:fill="auto"/>
          </w:tcPr>
          <w:p w14:paraId="004C448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Data count</w:t>
            </w:r>
          </w:p>
        </w:tc>
        <w:tc>
          <w:tcPr>
            <w:tcW w:w="1795" w:type="dxa"/>
            <w:shd w:val="clear" w:color="auto" w:fill="auto"/>
          </w:tcPr>
          <w:p w14:paraId="08ED6F1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bCs/>
                <w:sz w:val="20"/>
                <w:lang w:eastAsia="zh-CN"/>
              </w:rPr>
            </w:pPr>
            <w:r w:rsidRPr="004432AA">
              <w:rPr>
                <w:rFonts w:eastAsia="MS Mincho"/>
                <w:bCs/>
                <w:sz w:val="20"/>
                <w:lang w:eastAsia="zh-CN"/>
              </w:rPr>
              <w:t>11</w:t>
            </w:r>
          </w:p>
        </w:tc>
        <w:tc>
          <w:tcPr>
            <w:tcW w:w="6120" w:type="dxa"/>
            <w:shd w:val="clear" w:color="auto" w:fill="auto"/>
          </w:tcPr>
          <w:p w14:paraId="17CCB2B6" w14:textId="70276300"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 xml:space="preserve">Size of actual data in </w:t>
            </w:r>
            <w:del w:id="46" w:author="USA" w:date="2025-01-31T13:22:00Z" w16du:dateUtc="2025-01-31T18:22:00Z">
              <w:r w:rsidRPr="004432AA" w:rsidDel="004432AA">
                <w:rPr>
                  <w:rFonts w:eastAsia="MS Mincho"/>
                  <w:sz w:val="20"/>
                  <w:lang w:eastAsia="zh-CN"/>
                </w:rPr>
                <w:delText xml:space="preserve">Binary </w:delText>
              </w:r>
            </w:del>
            <w:ins w:id="47" w:author="USA" w:date="2025-01-31T13:22:00Z" w16du:dateUtc="2025-01-31T18:22:00Z">
              <w:r>
                <w:rPr>
                  <w:rFonts w:eastAsia="MS Mincho"/>
                  <w:sz w:val="20"/>
                  <w:lang w:eastAsia="zh-CN"/>
                </w:rPr>
                <w:t xml:space="preserve">Application </w:t>
              </w:r>
            </w:ins>
            <w:r w:rsidRPr="004432AA">
              <w:rPr>
                <w:rFonts w:eastAsia="MS Mincho"/>
                <w:sz w:val="20"/>
                <w:lang w:eastAsia="zh-CN"/>
              </w:rPr>
              <w:t xml:space="preserve">Data </w:t>
            </w:r>
            <w:del w:id="48" w:author="USA" w:date="2025-01-31T13:21:00Z" w16du:dateUtc="2025-01-31T18:21:00Z">
              <w:r w:rsidRPr="004432AA" w:rsidDel="004432AA">
                <w:rPr>
                  <w:rFonts w:eastAsia="MS Mincho"/>
                  <w:sz w:val="20"/>
                  <w:lang w:eastAsia="zh-CN"/>
                </w:rPr>
                <w:delText xml:space="preserve">and ASM Identifier </w:delText>
              </w:r>
            </w:del>
            <w:r w:rsidRPr="004432AA">
              <w:rPr>
                <w:rFonts w:eastAsia="MS Mincho"/>
                <w:sz w:val="20"/>
                <w:lang w:eastAsia="zh-CN"/>
              </w:rPr>
              <w:t>field in bits, excluding padding bits</w:t>
            </w:r>
            <w:ins w:id="49" w:author="USA" w:date="2025-01-31T13:23:00Z" w16du:dateUtc="2025-01-31T18:23:00Z">
              <w:r>
                <w:rPr>
                  <w:rFonts w:eastAsia="MS Mincho"/>
                  <w:sz w:val="20"/>
                  <w:lang w:eastAsia="zh-CN"/>
                </w:rPr>
                <w:t>.</w:t>
              </w:r>
            </w:ins>
            <w:r w:rsidRPr="004432AA">
              <w:rPr>
                <w:rFonts w:eastAsia="MS Mincho"/>
                <w:sz w:val="20"/>
                <w:lang w:eastAsia="zh-CN"/>
              </w:rPr>
              <w:t xml:space="preserve"> range: from 1 to maximum data count.</w:t>
            </w:r>
          </w:p>
        </w:tc>
      </w:tr>
      <w:tr w:rsidR="004432AA" w:rsidRPr="004432AA" w14:paraId="2D8F5598" w14:textId="77777777" w:rsidTr="00E25DE6">
        <w:trPr>
          <w:jc w:val="center"/>
        </w:trPr>
        <w:tc>
          <w:tcPr>
            <w:tcW w:w="1710" w:type="dxa"/>
            <w:shd w:val="clear" w:color="auto" w:fill="auto"/>
          </w:tcPr>
          <w:p w14:paraId="0510F04D" w14:textId="48C36BCB"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proofErr w:type="gramStart"/>
            <w:r w:rsidRPr="004432AA">
              <w:rPr>
                <w:rFonts w:eastAsia="MS Mincho"/>
                <w:sz w:val="20"/>
                <w:lang w:eastAsia="zh-CN"/>
              </w:rPr>
              <w:lastRenderedPageBreak/>
              <w:t>Application</w:t>
            </w:r>
            <w:r w:rsidRPr="004432AA">
              <w:rPr>
                <w:sz w:val="20"/>
              </w:rPr>
              <w:t xml:space="preserve"> </w:t>
            </w:r>
            <w:r w:rsidRPr="004432AA">
              <w:rPr>
                <w:rFonts w:eastAsia="MS Mincho"/>
                <w:sz w:val="20"/>
                <w:lang w:eastAsia="zh-CN"/>
              </w:rPr>
              <w:t xml:space="preserve"> data</w:t>
            </w:r>
            <w:proofErr w:type="gramEnd"/>
            <w:r w:rsidRPr="004432AA">
              <w:rPr>
                <w:rFonts w:eastAsia="MS Mincho"/>
                <w:sz w:val="20"/>
                <w:lang w:eastAsia="zh-CN"/>
              </w:rPr>
              <w:t xml:space="preserve"> </w:t>
            </w:r>
            <w:r w:rsidRPr="004432AA">
              <w:rPr>
                <w:rFonts w:eastAsia="MS Mincho"/>
                <w:sz w:val="20"/>
                <w:lang w:eastAsia="zh-CN"/>
              </w:rPr>
              <w:br/>
              <w:t>(no FEC / FEC)</w:t>
            </w:r>
          </w:p>
        </w:tc>
        <w:tc>
          <w:tcPr>
            <w:tcW w:w="1795" w:type="dxa"/>
            <w:shd w:val="clear" w:color="auto" w:fill="auto"/>
          </w:tcPr>
          <w:p w14:paraId="75DF5AE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lang w:eastAsia="zh-CN"/>
              </w:rPr>
            </w:pPr>
            <w:r w:rsidRPr="004432AA">
              <w:rPr>
                <w:rFonts w:eastAsia="MS Mincho"/>
                <w:sz w:val="20"/>
                <w:lang w:eastAsia="zh-CN"/>
              </w:rPr>
              <w:t>1 slot: 296 / 200</w:t>
            </w:r>
            <w:r w:rsidRPr="004432AA">
              <w:rPr>
                <w:rFonts w:eastAsia="MS Mincho"/>
                <w:sz w:val="20"/>
                <w:lang w:eastAsia="zh-CN"/>
              </w:rPr>
              <w:br/>
              <w:t>2 slot: 808 / 584</w:t>
            </w:r>
            <w:r w:rsidRPr="004432AA">
              <w:rPr>
                <w:rFonts w:eastAsia="MS Mincho"/>
                <w:sz w:val="20"/>
                <w:lang w:eastAsia="zh-CN"/>
              </w:rPr>
              <w:br/>
              <w:t>3 slot: 1320 / 968</w:t>
            </w:r>
          </w:p>
        </w:tc>
        <w:tc>
          <w:tcPr>
            <w:tcW w:w="6120" w:type="dxa"/>
            <w:shd w:val="clear" w:color="auto" w:fill="auto"/>
          </w:tcPr>
          <w:p w14:paraId="14AF367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Content is encapsulated AIS Messages that are channeled through ASM Channels. Receiver is expected to be ASM-capable mobile station where the ASM-box would relay the encapsulated AIS messages to local presentation interface. The encapsulated AIS Messages would then be output at the PI using VDM sentence. The arrangement would thus be compliant with existing nav presentations.</w:t>
            </w:r>
          </w:p>
          <w:p w14:paraId="20C9035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Application data as specified by the ASM Identifier.</w:t>
            </w:r>
          </w:p>
          <w:p w14:paraId="5A91FC7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lang w:eastAsia="zh-CN"/>
              </w:rPr>
            </w:pPr>
            <w:r w:rsidRPr="004432AA">
              <w:rPr>
                <w:rFonts w:eastAsia="MS Mincho"/>
                <w:sz w:val="20"/>
                <w:lang w:eastAsia="zh-CN"/>
              </w:rPr>
              <w:t>The available length of the binary data is specified by the Link Id.</w:t>
            </w:r>
          </w:p>
        </w:tc>
      </w:tr>
    </w:tbl>
    <w:p w14:paraId="6ED3856D" w14:textId="77777777" w:rsidR="004432AA" w:rsidRPr="004432AA" w:rsidRDefault="004432AA" w:rsidP="004432AA">
      <w:pPr>
        <w:tabs>
          <w:tab w:val="clear" w:pos="1134"/>
          <w:tab w:val="clear" w:pos="1871"/>
          <w:tab w:val="clear" w:pos="2268"/>
        </w:tabs>
        <w:spacing w:before="0"/>
        <w:textAlignment w:val="baseline"/>
        <w:rPr>
          <w:sz w:val="20"/>
          <w:lang w:eastAsia="zh-CN"/>
        </w:rPr>
      </w:pPr>
    </w:p>
    <w:p w14:paraId="43B2A54D" w14:textId="77777777" w:rsidR="004432AA" w:rsidRPr="004432AA" w:rsidRDefault="004432AA" w:rsidP="004432AA">
      <w:pPr>
        <w:keepNext/>
        <w:keepLines/>
        <w:spacing w:before="200"/>
        <w:ind w:left="1134" w:hanging="1134"/>
        <w:textAlignment w:val="baseline"/>
        <w:outlineLvl w:val="1"/>
        <w:rPr>
          <w:rFonts w:eastAsia="Calibri"/>
          <w:b/>
          <w:lang w:eastAsia="en-GB"/>
        </w:rPr>
      </w:pPr>
      <w:bookmarkStart w:id="50" w:name="_Toc35545350"/>
      <w:bookmarkStart w:id="51" w:name="_Toc89869280"/>
      <w:bookmarkStart w:id="52" w:name="_Toc89870058"/>
      <w:bookmarkStart w:id="53" w:name="_Toc89870422"/>
      <w:bookmarkStart w:id="54" w:name="_Toc89870936"/>
      <w:r w:rsidRPr="004432AA">
        <w:rPr>
          <w:rFonts w:eastAsia="Calibri"/>
          <w:b/>
          <w:bCs/>
          <w:szCs w:val="24"/>
          <w:lang w:eastAsia="en-GB"/>
        </w:rPr>
        <w:t>7.4</w:t>
      </w:r>
      <w:r w:rsidRPr="004432AA">
        <w:rPr>
          <w:rFonts w:eastAsia="Calibri"/>
          <w:b/>
          <w:bCs/>
          <w:szCs w:val="24"/>
          <w:lang w:eastAsia="en-GB"/>
        </w:rPr>
        <w:tab/>
      </w:r>
      <w:r w:rsidRPr="004432AA">
        <w:rPr>
          <w:rFonts w:eastAsia="Calibri"/>
          <w:b/>
          <w:lang w:eastAsia="en-GB"/>
        </w:rPr>
        <w:t>Message 1: Scheduled broadcast message</w:t>
      </w:r>
      <w:bookmarkEnd w:id="50"/>
      <w:bookmarkEnd w:id="51"/>
      <w:bookmarkEnd w:id="52"/>
      <w:bookmarkEnd w:id="53"/>
      <w:bookmarkEnd w:id="54"/>
    </w:p>
    <w:p w14:paraId="377C5ACF" w14:textId="0C0B2497" w:rsidR="004432AA" w:rsidRPr="004432AA" w:rsidRDefault="004432AA" w:rsidP="004432AA">
      <w:pPr>
        <w:textAlignment w:val="baseline"/>
      </w:pPr>
      <w:r w:rsidRPr="004432AA">
        <w:t xml:space="preserve">This ASM message is used to broadcast data to all </w:t>
      </w:r>
      <w:proofErr w:type="gramStart"/>
      <w:r w:rsidRPr="004432AA">
        <w:t>stations, and</w:t>
      </w:r>
      <w:proofErr w:type="gramEnd"/>
      <w:r w:rsidRPr="004432AA">
        <w:t xml:space="preserve"> utilizes MITDMA communication state. Multiple </w:t>
      </w:r>
      <w:proofErr w:type="gramStart"/>
      <w:r w:rsidRPr="004432AA">
        <w:t>messages, or</w:t>
      </w:r>
      <w:proofErr w:type="gramEnd"/>
      <w:r w:rsidRPr="004432AA">
        <w:t xml:space="preserve"> periodically broadcasted messages may be chained together using the MITDMA communication state. The first transmission in the chain will use RATDMA to access the link, and all additional transmission will use slots allocated by the MITDMA communication state. Scheduled broadcast message is defined in Table 27.</w:t>
      </w:r>
    </w:p>
    <w:p w14:paraId="38B476E4" w14:textId="1CF1FB83" w:rsidR="004432AA" w:rsidRPr="004432AA" w:rsidRDefault="004432AA" w:rsidP="004432AA">
      <w:pPr>
        <w:keepNext/>
        <w:spacing w:before="560" w:after="120"/>
        <w:jc w:val="center"/>
        <w:textAlignment w:val="baseline"/>
        <w:rPr>
          <w:caps/>
          <w:sz w:val="20"/>
        </w:rPr>
      </w:pPr>
      <w:bookmarkStart w:id="55" w:name="_Toc35546125"/>
      <w:r w:rsidRPr="004432AA">
        <w:rPr>
          <w:caps/>
          <w:sz w:val="20"/>
        </w:rPr>
        <w:t>Table 27</w:t>
      </w:r>
    </w:p>
    <w:p w14:paraId="7E41CB70" w14:textId="77777777" w:rsidR="004432AA" w:rsidRPr="004432AA" w:rsidRDefault="004432AA" w:rsidP="004432AA">
      <w:pPr>
        <w:keepNext/>
        <w:keepLines/>
        <w:spacing w:before="0" w:after="120"/>
        <w:jc w:val="center"/>
        <w:textAlignment w:val="baseline"/>
        <w:rPr>
          <w:rFonts w:ascii="Times New Roman Bold" w:hAnsi="Times New Roman Bold"/>
          <w:b/>
          <w:sz w:val="20"/>
        </w:rPr>
      </w:pPr>
      <w:r w:rsidRPr="004432AA">
        <w:rPr>
          <w:rFonts w:ascii="Times New Roman Bold" w:hAnsi="Times New Roman Bold"/>
          <w:b/>
          <w:sz w:val="20"/>
        </w:rPr>
        <w:t>Scheduled broadcast message</w:t>
      </w:r>
      <w:bookmarkEnd w:id="55"/>
    </w:p>
    <w:tbl>
      <w:tblPr>
        <w:tblStyle w:val="TableGrid"/>
        <w:tblW w:w="9639" w:type="dxa"/>
        <w:jc w:val="center"/>
        <w:tblLook w:val="04A0" w:firstRow="1" w:lastRow="0" w:firstColumn="1" w:lastColumn="0" w:noHBand="0" w:noVBand="1"/>
      </w:tblPr>
      <w:tblGrid>
        <w:gridCol w:w="1697"/>
        <w:gridCol w:w="1631"/>
        <w:gridCol w:w="6311"/>
      </w:tblGrid>
      <w:tr w:rsidR="004432AA" w:rsidRPr="004432AA" w14:paraId="626C5CEA" w14:textId="77777777" w:rsidTr="00E25DE6">
        <w:trPr>
          <w:tblHeader/>
          <w:jc w:val="center"/>
        </w:trPr>
        <w:tc>
          <w:tcPr>
            <w:tcW w:w="1697" w:type="dxa"/>
            <w:shd w:val="clear" w:color="auto" w:fill="auto"/>
            <w:vAlign w:val="center"/>
          </w:tcPr>
          <w:p w14:paraId="3D2673E2"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Parameter</w:t>
            </w:r>
          </w:p>
        </w:tc>
        <w:tc>
          <w:tcPr>
            <w:tcW w:w="1631" w:type="dxa"/>
            <w:shd w:val="clear" w:color="auto" w:fill="auto"/>
            <w:vAlign w:val="center"/>
          </w:tcPr>
          <w:p w14:paraId="07388A09"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Number of bits</w:t>
            </w:r>
          </w:p>
        </w:tc>
        <w:tc>
          <w:tcPr>
            <w:tcW w:w="6311" w:type="dxa"/>
            <w:shd w:val="clear" w:color="auto" w:fill="auto"/>
            <w:vAlign w:val="center"/>
          </w:tcPr>
          <w:p w14:paraId="1F142216"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Description</w:t>
            </w:r>
          </w:p>
        </w:tc>
      </w:tr>
      <w:tr w:rsidR="004432AA" w:rsidRPr="004432AA" w14:paraId="6EB23482" w14:textId="77777777" w:rsidTr="00E25DE6">
        <w:trPr>
          <w:jc w:val="center"/>
        </w:trPr>
        <w:tc>
          <w:tcPr>
            <w:tcW w:w="1697" w:type="dxa"/>
          </w:tcPr>
          <w:p w14:paraId="72355C5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Message ID</w:t>
            </w:r>
          </w:p>
        </w:tc>
        <w:tc>
          <w:tcPr>
            <w:tcW w:w="1631" w:type="dxa"/>
          </w:tcPr>
          <w:p w14:paraId="04236B11"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4</w:t>
            </w:r>
          </w:p>
        </w:tc>
        <w:tc>
          <w:tcPr>
            <w:tcW w:w="6311" w:type="dxa"/>
          </w:tcPr>
          <w:p w14:paraId="5DCF245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1 – Broadcast message with MITDMA communication state.</w:t>
            </w:r>
          </w:p>
        </w:tc>
      </w:tr>
      <w:tr w:rsidR="004432AA" w:rsidRPr="004432AA" w14:paraId="2C2D127F" w14:textId="77777777" w:rsidTr="00E25DE6">
        <w:trPr>
          <w:jc w:val="center"/>
        </w:trPr>
        <w:tc>
          <w:tcPr>
            <w:tcW w:w="1697" w:type="dxa"/>
          </w:tcPr>
          <w:p w14:paraId="459558A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Retransmit flag</w:t>
            </w:r>
          </w:p>
        </w:tc>
        <w:tc>
          <w:tcPr>
            <w:tcW w:w="1631" w:type="dxa"/>
          </w:tcPr>
          <w:p w14:paraId="0D781C5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w:t>
            </w:r>
          </w:p>
        </w:tc>
        <w:tc>
          <w:tcPr>
            <w:tcW w:w="6311" w:type="dxa"/>
          </w:tcPr>
          <w:p w14:paraId="53E455F3" w14:textId="5EE58728"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 Indicates there will be no retransmission of data.</w:t>
            </w:r>
          </w:p>
          <w:p w14:paraId="79C24063" w14:textId="70945AC3"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1 – Indicates there will be retransmission of data.</w:t>
            </w:r>
          </w:p>
        </w:tc>
      </w:tr>
      <w:tr w:rsidR="004432AA" w:rsidRPr="004432AA" w14:paraId="0D49EF24" w14:textId="77777777" w:rsidTr="00E25DE6">
        <w:trPr>
          <w:jc w:val="center"/>
        </w:trPr>
        <w:tc>
          <w:tcPr>
            <w:tcW w:w="1697" w:type="dxa"/>
          </w:tcPr>
          <w:p w14:paraId="582B67C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Repeat indicator</w:t>
            </w:r>
          </w:p>
        </w:tc>
        <w:tc>
          <w:tcPr>
            <w:tcW w:w="1631" w:type="dxa"/>
          </w:tcPr>
          <w:p w14:paraId="14392EB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6311" w:type="dxa"/>
          </w:tcPr>
          <w:p w14:paraId="70C2BC4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Used by the repeater to indicate how many times a message has been repeated.</w:t>
            </w:r>
          </w:p>
          <w:p w14:paraId="79BE1C2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 3; 0 = default; 3 = do not repeat any more.</w:t>
            </w:r>
          </w:p>
        </w:tc>
      </w:tr>
      <w:tr w:rsidR="004432AA" w:rsidRPr="004432AA" w14:paraId="0358A841" w14:textId="77777777" w:rsidTr="00E25DE6">
        <w:trPr>
          <w:jc w:val="center"/>
        </w:trPr>
        <w:tc>
          <w:tcPr>
            <w:tcW w:w="1697" w:type="dxa"/>
          </w:tcPr>
          <w:p w14:paraId="6867E0C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Session ID</w:t>
            </w:r>
          </w:p>
        </w:tc>
        <w:tc>
          <w:tcPr>
            <w:tcW w:w="1631" w:type="dxa"/>
          </w:tcPr>
          <w:p w14:paraId="74268AE1"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6</w:t>
            </w:r>
          </w:p>
        </w:tc>
        <w:tc>
          <w:tcPr>
            <w:tcW w:w="6311" w:type="dxa"/>
          </w:tcPr>
          <w:p w14:paraId="05AAC51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Session ID associates the VDL transmission with a specific PI transaction.</w:t>
            </w:r>
          </w:p>
        </w:tc>
      </w:tr>
      <w:tr w:rsidR="004432AA" w:rsidRPr="004432AA" w14:paraId="4EF9C45E" w14:textId="77777777" w:rsidTr="00E25DE6">
        <w:trPr>
          <w:jc w:val="center"/>
        </w:trPr>
        <w:tc>
          <w:tcPr>
            <w:tcW w:w="1697" w:type="dxa"/>
          </w:tcPr>
          <w:p w14:paraId="7B3B7A5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Source ID</w:t>
            </w:r>
          </w:p>
        </w:tc>
        <w:tc>
          <w:tcPr>
            <w:tcW w:w="1631" w:type="dxa"/>
          </w:tcPr>
          <w:p w14:paraId="33D216D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32</w:t>
            </w:r>
          </w:p>
        </w:tc>
        <w:tc>
          <w:tcPr>
            <w:tcW w:w="6311" w:type="dxa"/>
          </w:tcPr>
          <w:p w14:paraId="1DC2A32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Unique Identifier of the transmitting station as described in § 2.4, Annex 1.</w:t>
            </w:r>
          </w:p>
        </w:tc>
      </w:tr>
      <w:tr w:rsidR="004432AA" w:rsidRPr="004432AA" w14:paraId="4F1FF3E4" w14:textId="77777777" w:rsidTr="00E25DE6">
        <w:trPr>
          <w:jc w:val="center"/>
        </w:trPr>
        <w:tc>
          <w:tcPr>
            <w:tcW w:w="1697" w:type="dxa"/>
          </w:tcPr>
          <w:p w14:paraId="5EEF22A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Data count</w:t>
            </w:r>
          </w:p>
        </w:tc>
        <w:tc>
          <w:tcPr>
            <w:tcW w:w="1631" w:type="dxa"/>
          </w:tcPr>
          <w:p w14:paraId="1710B4E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11</w:t>
            </w:r>
          </w:p>
        </w:tc>
        <w:tc>
          <w:tcPr>
            <w:tcW w:w="6311" w:type="dxa"/>
          </w:tcPr>
          <w:p w14:paraId="76F9257C" w14:textId="3528CF52"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56" w:author="USA" w:date="2025-01-31T13:21:00Z" w16du:dateUtc="2025-01-31T18:21:00Z">
              <w:r w:rsidRPr="004432AA">
                <w:rPr>
                  <w:rFonts w:eastAsia="MS Mincho"/>
                  <w:sz w:val="20"/>
                  <w:lang w:eastAsia="zh-CN"/>
                </w:rPr>
                <w:t xml:space="preserve">Size of actual data in </w:t>
              </w:r>
            </w:ins>
            <w:ins w:id="57" w:author="USA" w:date="2025-01-31T13:22:00Z" w16du:dateUtc="2025-01-31T18:22:00Z">
              <w:r>
                <w:rPr>
                  <w:rFonts w:eastAsia="MS Mincho"/>
                  <w:sz w:val="20"/>
                  <w:lang w:eastAsia="zh-CN"/>
                </w:rPr>
                <w:t>Application</w:t>
              </w:r>
            </w:ins>
            <w:ins w:id="58" w:author="USA" w:date="2025-01-31T13:21:00Z" w16du:dateUtc="2025-01-31T18:21:00Z">
              <w:r w:rsidRPr="004432AA">
                <w:rPr>
                  <w:rFonts w:eastAsia="MS Mincho"/>
                  <w:sz w:val="20"/>
                  <w:lang w:eastAsia="zh-CN"/>
                </w:rPr>
                <w:t xml:space="preserve"> Data field in bits, excluding padding bits</w:t>
              </w:r>
            </w:ins>
            <w:ins w:id="59" w:author="USA" w:date="2025-01-31T13:23:00Z" w16du:dateUtc="2025-01-31T18:23:00Z">
              <w:r>
                <w:rPr>
                  <w:rFonts w:eastAsia="MS Mincho"/>
                  <w:sz w:val="20"/>
                  <w:lang w:eastAsia="zh-CN"/>
                </w:rPr>
                <w:t>.</w:t>
              </w:r>
            </w:ins>
            <w:ins w:id="60" w:author="USA" w:date="2025-01-31T13:21:00Z" w16du:dateUtc="2025-01-31T18:21:00Z">
              <w:r w:rsidRPr="004432AA">
                <w:rPr>
                  <w:rFonts w:eastAsia="MS Mincho"/>
                  <w:sz w:val="20"/>
                  <w:lang w:eastAsia="zh-CN"/>
                </w:rPr>
                <w:t xml:space="preserve"> range: from </w:t>
              </w:r>
            </w:ins>
            <w:r w:rsidRPr="004432AA">
              <w:rPr>
                <w:rFonts w:eastAsia="Calibri"/>
                <w:sz w:val="20"/>
              </w:rPr>
              <w:t>1 – Max data count.</w:t>
            </w:r>
          </w:p>
        </w:tc>
      </w:tr>
      <w:tr w:rsidR="004432AA" w:rsidRPr="004432AA" w14:paraId="32A7AC07" w14:textId="77777777" w:rsidTr="00E25DE6">
        <w:trPr>
          <w:jc w:val="center"/>
        </w:trPr>
        <w:tc>
          <w:tcPr>
            <w:tcW w:w="1697" w:type="dxa"/>
          </w:tcPr>
          <w:p w14:paraId="17DC56C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 xml:space="preserve">ASM </w:t>
            </w:r>
            <w:proofErr w:type="gramStart"/>
            <w:r w:rsidRPr="004432AA">
              <w:rPr>
                <w:rFonts w:eastAsia="Calibri"/>
                <w:sz w:val="20"/>
              </w:rPr>
              <w:t>identifier</w:t>
            </w:r>
            <w:r w:rsidRPr="004432AA">
              <w:rPr>
                <w:rFonts w:eastAsia="Calibri"/>
                <w:sz w:val="20"/>
                <w:vertAlign w:val="superscript"/>
              </w:rPr>
              <w:t>(</w:t>
            </w:r>
            <w:proofErr w:type="gramEnd"/>
            <w:r w:rsidRPr="004432AA">
              <w:rPr>
                <w:rFonts w:eastAsia="Calibri"/>
                <w:sz w:val="20"/>
                <w:vertAlign w:val="superscript"/>
              </w:rPr>
              <w:t>1)</w:t>
            </w:r>
          </w:p>
        </w:tc>
        <w:tc>
          <w:tcPr>
            <w:tcW w:w="1631" w:type="dxa"/>
          </w:tcPr>
          <w:p w14:paraId="7AF91DA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16</w:t>
            </w:r>
          </w:p>
        </w:tc>
        <w:tc>
          <w:tcPr>
            <w:tcW w:w="6311" w:type="dxa"/>
          </w:tcPr>
          <w:p w14:paraId="41F36CF4" w14:textId="28DDB4C3"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Application identifier a</w:t>
            </w:r>
            <w:ins w:id="61" w:author="USA" w:date="2025-01-31T14:47:00Z" w16du:dateUtc="2025-01-31T19:47:00Z">
              <w:r w:rsidR="00D00B86">
                <w:rPr>
                  <w:rFonts w:eastAsia="Calibri"/>
                  <w:sz w:val="20"/>
                </w:rPr>
                <w:t>s</w:t>
              </w:r>
            </w:ins>
            <w:del w:id="62" w:author="USA" w:date="2025-01-31T14:47:00Z" w16du:dateUtc="2025-01-31T19:47:00Z">
              <w:r w:rsidRPr="004432AA" w:rsidDel="00D00B86">
                <w:rPr>
                  <w:rFonts w:eastAsia="Calibri"/>
                  <w:sz w:val="20"/>
                </w:rPr>
                <w:delText>nd</w:delText>
              </w:r>
            </w:del>
            <w:r w:rsidRPr="004432AA">
              <w:rPr>
                <w:rFonts w:eastAsia="Calibri"/>
                <w:sz w:val="20"/>
              </w:rPr>
              <w:t xml:space="preserve"> described in § 6.2.</w:t>
            </w:r>
          </w:p>
        </w:tc>
      </w:tr>
      <w:tr w:rsidR="004432AA" w:rsidRPr="004432AA" w14:paraId="38EB81A8" w14:textId="77777777" w:rsidTr="00E25DE6">
        <w:trPr>
          <w:jc w:val="center"/>
        </w:trPr>
        <w:tc>
          <w:tcPr>
            <w:tcW w:w="1697" w:type="dxa"/>
          </w:tcPr>
          <w:p w14:paraId="657F44C9" w14:textId="066AE19B"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roofErr w:type="gramStart"/>
            <w:r w:rsidRPr="004432AA">
              <w:rPr>
                <w:rFonts w:eastAsia="Calibri"/>
                <w:sz w:val="20"/>
              </w:rPr>
              <w:t>Application  data</w:t>
            </w:r>
            <w:proofErr w:type="gramEnd"/>
            <w:r w:rsidRPr="004432AA">
              <w:rPr>
                <w:rFonts w:eastAsia="Calibri"/>
                <w:sz w:val="20"/>
              </w:rPr>
              <w:br/>
              <w:t>(no FEC / FEC)</w:t>
            </w:r>
          </w:p>
        </w:tc>
        <w:tc>
          <w:tcPr>
            <w:tcW w:w="1631" w:type="dxa"/>
          </w:tcPr>
          <w:p w14:paraId="5E7EAE5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 slot: 240 / 144</w:t>
            </w:r>
          </w:p>
          <w:p w14:paraId="3CF3C30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 xml:space="preserve">2 </w:t>
            </w:r>
            <w:proofErr w:type="gramStart"/>
            <w:r w:rsidRPr="004432AA">
              <w:rPr>
                <w:rFonts w:eastAsia="Calibri"/>
                <w:sz w:val="20"/>
              </w:rPr>
              <w:t>slot</w:t>
            </w:r>
            <w:proofErr w:type="gramEnd"/>
            <w:r w:rsidRPr="004432AA">
              <w:rPr>
                <w:rFonts w:eastAsia="Calibri"/>
                <w:sz w:val="20"/>
              </w:rPr>
              <w:t>: 752 / 528</w:t>
            </w:r>
          </w:p>
          <w:p w14:paraId="6E8CF76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 xml:space="preserve">3 </w:t>
            </w:r>
            <w:proofErr w:type="gramStart"/>
            <w:r w:rsidRPr="004432AA">
              <w:rPr>
                <w:rFonts w:eastAsia="Calibri"/>
                <w:sz w:val="20"/>
              </w:rPr>
              <w:t>slot</w:t>
            </w:r>
            <w:proofErr w:type="gramEnd"/>
            <w:r w:rsidRPr="004432AA">
              <w:rPr>
                <w:rFonts w:eastAsia="Calibri"/>
                <w:sz w:val="20"/>
              </w:rPr>
              <w:t>: 1264 / 912</w:t>
            </w:r>
          </w:p>
          <w:p w14:paraId="30FCBFF4" w14:textId="4D5DA70A"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6311" w:type="dxa"/>
          </w:tcPr>
          <w:p w14:paraId="6B5CC5A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Application data as specified by the ASM Identifier.</w:t>
            </w:r>
          </w:p>
          <w:p w14:paraId="6118C6C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available length of the binary data is specified by the Link Id.</w:t>
            </w:r>
          </w:p>
          <w:p w14:paraId="0E8FACF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Unused payload data is zero-filled.</w:t>
            </w:r>
          </w:p>
        </w:tc>
      </w:tr>
      <w:tr w:rsidR="004432AA" w:rsidRPr="004432AA" w14:paraId="4EE44361" w14:textId="77777777" w:rsidTr="00E25DE6">
        <w:trPr>
          <w:jc w:val="center"/>
        </w:trPr>
        <w:tc>
          <w:tcPr>
            <w:tcW w:w="1697" w:type="dxa"/>
          </w:tcPr>
          <w:p w14:paraId="3DD9E28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Communication state</w:t>
            </w:r>
          </w:p>
        </w:tc>
        <w:tc>
          <w:tcPr>
            <w:tcW w:w="1631" w:type="dxa"/>
          </w:tcPr>
          <w:p w14:paraId="6AD3F60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38</w:t>
            </w:r>
          </w:p>
        </w:tc>
        <w:tc>
          <w:tcPr>
            <w:tcW w:w="6311" w:type="dxa"/>
          </w:tcPr>
          <w:p w14:paraId="6091A7E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MITDMA communication state as described in § 6.4.</w:t>
            </w:r>
          </w:p>
        </w:tc>
      </w:tr>
      <w:tr w:rsidR="004432AA" w:rsidRPr="004432AA" w14:paraId="10285E75" w14:textId="77777777" w:rsidTr="00E25DE6">
        <w:trPr>
          <w:jc w:val="center"/>
        </w:trPr>
        <w:tc>
          <w:tcPr>
            <w:tcW w:w="1697" w:type="dxa"/>
          </w:tcPr>
          <w:p w14:paraId="25F9CBF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Spare bits</w:t>
            </w:r>
          </w:p>
        </w:tc>
        <w:tc>
          <w:tcPr>
            <w:tcW w:w="1631" w:type="dxa"/>
          </w:tcPr>
          <w:p w14:paraId="7B13640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6311" w:type="dxa"/>
          </w:tcPr>
          <w:p w14:paraId="31F1467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Spare bits – reserved for the future.</w:t>
            </w:r>
          </w:p>
        </w:tc>
      </w:tr>
      <w:tr w:rsidR="004432AA" w:rsidRPr="004432AA" w14:paraId="0F44602A" w14:textId="77777777" w:rsidTr="00E25DE6">
        <w:trPr>
          <w:jc w:val="center"/>
        </w:trPr>
        <w:tc>
          <w:tcPr>
            <w:tcW w:w="9639" w:type="dxa"/>
            <w:gridSpan w:val="3"/>
            <w:tcBorders>
              <w:left w:val="nil"/>
              <w:bottom w:val="nil"/>
              <w:right w:val="nil"/>
            </w:tcBorders>
          </w:tcPr>
          <w:p w14:paraId="77BC5636" w14:textId="77777777" w:rsidR="004432AA" w:rsidRPr="004432AA" w:rsidRDefault="004432AA" w:rsidP="004432AA">
            <w:pPr>
              <w:tabs>
                <w:tab w:val="left" w:pos="284"/>
                <w:tab w:val="left" w:pos="567"/>
                <w:tab w:val="left" w:pos="851"/>
              </w:tabs>
              <w:spacing w:before="40" w:after="40"/>
              <w:textAlignment w:val="baseline"/>
              <w:rPr>
                <w:rFonts w:eastAsia="Calibri"/>
                <w:sz w:val="18"/>
              </w:rPr>
            </w:pPr>
            <w:r w:rsidRPr="004432AA">
              <w:rPr>
                <w:rFonts w:eastAsia="Calibri"/>
                <w:sz w:val="18"/>
                <w:vertAlign w:val="superscript"/>
              </w:rPr>
              <w:t>(1)</w:t>
            </w:r>
            <w:r w:rsidRPr="004432AA">
              <w:rPr>
                <w:rFonts w:eastAsia="Calibri"/>
                <w:sz w:val="18"/>
                <w:vertAlign w:val="superscript"/>
              </w:rPr>
              <w:tab/>
            </w:r>
            <w:r w:rsidRPr="004432AA">
              <w:rPr>
                <w:rFonts w:eastAsia="Calibri"/>
                <w:sz w:val="18"/>
              </w:rPr>
              <w:t>The ASM identifier should be provided to the PI as the first part of the binary data payload.</w:t>
            </w:r>
          </w:p>
        </w:tc>
      </w:tr>
    </w:tbl>
    <w:p w14:paraId="4D29D930" w14:textId="77777777" w:rsidR="004432AA" w:rsidRPr="004432AA" w:rsidRDefault="004432AA" w:rsidP="004432AA">
      <w:pPr>
        <w:keepNext/>
        <w:keepLines/>
        <w:spacing w:before="200"/>
        <w:ind w:left="1134" w:hanging="1134"/>
        <w:textAlignment w:val="baseline"/>
        <w:outlineLvl w:val="1"/>
        <w:rPr>
          <w:rFonts w:eastAsia="Calibri"/>
          <w:b/>
          <w:lang w:eastAsia="en-GB"/>
        </w:rPr>
      </w:pPr>
      <w:bookmarkStart w:id="63" w:name="_Toc35545351"/>
      <w:bookmarkStart w:id="64" w:name="_Toc89869281"/>
      <w:bookmarkStart w:id="65" w:name="_Toc89870059"/>
      <w:bookmarkStart w:id="66" w:name="_Toc89870423"/>
      <w:bookmarkStart w:id="67" w:name="_Toc89870937"/>
      <w:r w:rsidRPr="004432AA">
        <w:rPr>
          <w:rFonts w:eastAsia="Calibri"/>
          <w:b/>
          <w:bCs/>
          <w:szCs w:val="24"/>
          <w:lang w:eastAsia="en-GB"/>
        </w:rPr>
        <w:lastRenderedPageBreak/>
        <w:t>7.5</w:t>
      </w:r>
      <w:r w:rsidRPr="004432AA">
        <w:rPr>
          <w:rFonts w:eastAsia="Calibri"/>
          <w:b/>
          <w:bCs/>
          <w:szCs w:val="24"/>
          <w:lang w:eastAsia="en-GB"/>
        </w:rPr>
        <w:tab/>
      </w:r>
      <w:r w:rsidRPr="004432AA">
        <w:rPr>
          <w:rFonts w:eastAsia="Calibri"/>
          <w:b/>
          <w:lang w:eastAsia="en-GB"/>
        </w:rPr>
        <w:t>Message 2: Broadcast message</w:t>
      </w:r>
      <w:bookmarkEnd w:id="63"/>
      <w:bookmarkEnd w:id="64"/>
      <w:bookmarkEnd w:id="65"/>
      <w:bookmarkEnd w:id="66"/>
      <w:bookmarkEnd w:id="67"/>
    </w:p>
    <w:p w14:paraId="597DED8A" w14:textId="43B98B59" w:rsidR="004432AA" w:rsidRPr="004432AA" w:rsidRDefault="004432AA" w:rsidP="004432AA">
      <w:pPr>
        <w:textAlignment w:val="baseline"/>
      </w:pPr>
      <w:r w:rsidRPr="004432AA">
        <w:t xml:space="preserve">This ASM message is used to broadcast data to all stations and does not contain a communication state. These broadcast messages are used for non-periodic transmission of </w:t>
      </w:r>
      <w:proofErr w:type="gramStart"/>
      <w:r w:rsidRPr="004432AA">
        <w:t>data, and</w:t>
      </w:r>
      <w:proofErr w:type="gramEnd"/>
      <w:r w:rsidRPr="004432AA">
        <w:t xml:space="preserve"> access the link using RATDMA. Broadcast message is defined in Table 28.</w:t>
      </w:r>
    </w:p>
    <w:p w14:paraId="4F0E9E93" w14:textId="40239BC4" w:rsidR="004432AA" w:rsidRPr="004432AA" w:rsidRDefault="004432AA" w:rsidP="004432AA">
      <w:pPr>
        <w:keepNext/>
        <w:spacing w:before="560" w:after="120"/>
        <w:jc w:val="center"/>
        <w:textAlignment w:val="baseline"/>
        <w:rPr>
          <w:caps/>
          <w:sz w:val="20"/>
        </w:rPr>
      </w:pPr>
      <w:bookmarkStart w:id="68" w:name="_Toc35546126"/>
      <w:r w:rsidRPr="004432AA">
        <w:rPr>
          <w:caps/>
          <w:sz w:val="20"/>
        </w:rPr>
        <w:t>Table 28</w:t>
      </w:r>
    </w:p>
    <w:p w14:paraId="7EE64644" w14:textId="77777777" w:rsidR="004432AA" w:rsidRPr="004432AA" w:rsidRDefault="004432AA" w:rsidP="004432AA">
      <w:pPr>
        <w:keepNext/>
        <w:keepLines/>
        <w:spacing w:before="0" w:after="120"/>
        <w:jc w:val="center"/>
        <w:textAlignment w:val="baseline"/>
        <w:rPr>
          <w:rFonts w:ascii="Times New Roman Bold" w:hAnsi="Times New Roman Bold"/>
          <w:b/>
          <w:sz w:val="20"/>
        </w:rPr>
      </w:pPr>
      <w:r w:rsidRPr="004432AA">
        <w:rPr>
          <w:rFonts w:ascii="Times New Roman Bold" w:hAnsi="Times New Roman Bold"/>
          <w:b/>
          <w:sz w:val="20"/>
        </w:rPr>
        <w:t>Broadcast message</w:t>
      </w:r>
      <w:bookmarkEnd w:id="68"/>
    </w:p>
    <w:tbl>
      <w:tblPr>
        <w:tblStyle w:val="TableGrid"/>
        <w:tblW w:w="9639" w:type="dxa"/>
        <w:jc w:val="center"/>
        <w:tblLayout w:type="fixed"/>
        <w:tblCellMar>
          <w:left w:w="57" w:type="dxa"/>
          <w:right w:w="57" w:type="dxa"/>
        </w:tblCellMar>
        <w:tblLook w:val="04A0" w:firstRow="1" w:lastRow="0" w:firstColumn="1" w:lastColumn="0" w:noHBand="0" w:noVBand="1"/>
      </w:tblPr>
      <w:tblGrid>
        <w:gridCol w:w="1748"/>
        <w:gridCol w:w="1579"/>
        <w:gridCol w:w="6312"/>
      </w:tblGrid>
      <w:tr w:rsidR="004432AA" w:rsidRPr="004432AA" w14:paraId="4FD9E468" w14:textId="77777777" w:rsidTr="00E25DE6">
        <w:trPr>
          <w:jc w:val="center"/>
        </w:trPr>
        <w:tc>
          <w:tcPr>
            <w:tcW w:w="907" w:type="pct"/>
            <w:shd w:val="clear" w:color="auto" w:fill="auto"/>
          </w:tcPr>
          <w:p w14:paraId="632288E0"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Parameter</w:t>
            </w:r>
          </w:p>
        </w:tc>
        <w:tc>
          <w:tcPr>
            <w:tcW w:w="819" w:type="pct"/>
            <w:shd w:val="clear" w:color="auto" w:fill="auto"/>
          </w:tcPr>
          <w:p w14:paraId="3EE9E20D"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Number of bits</w:t>
            </w:r>
          </w:p>
        </w:tc>
        <w:tc>
          <w:tcPr>
            <w:tcW w:w="3274" w:type="pct"/>
            <w:shd w:val="clear" w:color="auto" w:fill="auto"/>
          </w:tcPr>
          <w:p w14:paraId="2D91DD0C"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Description</w:t>
            </w:r>
          </w:p>
        </w:tc>
      </w:tr>
      <w:tr w:rsidR="004432AA" w:rsidRPr="004432AA" w14:paraId="0DE7D713" w14:textId="77777777" w:rsidTr="00E25DE6">
        <w:trPr>
          <w:jc w:val="center"/>
        </w:trPr>
        <w:tc>
          <w:tcPr>
            <w:tcW w:w="907" w:type="pct"/>
          </w:tcPr>
          <w:p w14:paraId="751C5BD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Message ID</w:t>
            </w:r>
          </w:p>
        </w:tc>
        <w:tc>
          <w:tcPr>
            <w:tcW w:w="819" w:type="pct"/>
          </w:tcPr>
          <w:p w14:paraId="5BFB72A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4</w:t>
            </w:r>
          </w:p>
        </w:tc>
        <w:tc>
          <w:tcPr>
            <w:tcW w:w="3274" w:type="pct"/>
          </w:tcPr>
          <w:p w14:paraId="586AA27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2 – Broadcast message with no communication state.</w:t>
            </w:r>
          </w:p>
        </w:tc>
      </w:tr>
      <w:tr w:rsidR="004432AA" w:rsidRPr="004432AA" w14:paraId="71CD3B84" w14:textId="77777777" w:rsidTr="00E25DE6">
        <w:trPr>
          <w:jc w:val="center"/>
        </w:trPr>
        <w:tc>
          <w:tcPr>
            <w:tcW w:w="907" w:type="pct"/>
          </w:tcPr>
          <w:p w14:paraId="1232A29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Retransmit flag</w:t>
            </w:r>
          </w:p>
        </w:tc>
        <w:tc>
          <w:tcPr>
            <w:tcW w:w="819" w:type="pct"/>
          </w:tcPr>
          <w:p w14:paraId="3B940E3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w:t>
            </w:r>
          </w:p>
        </w:tc>
        <w:tc>
          <w:tcPr>
            <w:tcW w:w="3274" w:type="pct"/>
          </w:tcPr>
          <w:p w14:paraId="39F11C0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(reserved for future use).</w:t>
            </w:r>
          </w:p>
        </w:tc>
      </w:tr>
      <w:tr w:rsidR="004432AA" w:rsidRPr="004432AA" w14:paraId="78EBBD91" w14:textId="77777777" w:rsidTr="00E25DE6">
        <w:trPr>
          <w:jc w:val="center"/>
        </w:trPr>
        <w:tc>
          <w:tcPr>
            <w:tcW w:w="907" w:type="pct"/>
          </w:tcPr>
          <w:p w14:paraId="6971244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Repeat indicator</w:t>
            </w:r>
          </w:p>
        </w:tc>
        <w:tc>
          <w:tcPr>
            <w:tcW w:w="819" w:type="pct"/>
          </w:tcPr>
          <w:p w14:paraId="34896BD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3274" w:type="pct"/>
          </w:tcPr>
          <w:p w14:paraId="16FC06B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Used by the repeater to indicate how many times a message has been repeated.</w:t>
            </w:r>
          </w:p>
          <w:p w14:paraId="5D9A062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 3; 0 = default; 3 = do not repeat any more.</w:t>
            </w:r>
          </w:p>
        </w:tc>
      </w:tr>
      <w:tr w:rsidR="004432AA" w:rsidRPr="004432AA" w14:paraId="07941658" w14:textId="77777777" w:rsidTr="00E25DE6">
        <w:trPr>
          <w:jc w:val="center"/>
        </w:trPr>
        <w:tc>
          <w:tcPr>
            <w:tcW w:w="907" w:type="pct"/>
          </w:tcPr>
          <w:p w14:paraId="06D45FF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Session ID</w:t>
            </w:r>
          </w:p>
        </w:tc>
        <w:tc>
          <w:tcPr>
            <w:tcW w:w="819" w:type="pct"/>
          </w:tcPr>
          <w:p w14:paraId="1C73073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6</w:t>
            </w:r>
          </w:p>
        </w:tc>
        <w:tc>
          <w:tcPr>
            <w:tcW w:w="3274" w:type="pct"/>
          </w:tcPr>
          <w:p w14:paraId="03E8731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Session ID associates the VDL transmission with a specific PI transaction.</w:t>
            </w:r>
          </w:p>
        </w:tc>
      </w:tr>
      <w:tr w:rsidR="004432AA" w:rsidRPr="004432AA" w14:paraId="29946E2B" w14:textId="77777777" w:rsidTr="00E25DE6">
        <w:trPr>
          <w:jc w:val="center"/>
        </w:trPr>
        <w:tc>
          <w:tcPr>
            <w:tcW w:w="907" w:type="pct"/>
          </w:tcPr>
          <w:p w14:paraId="5729F16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Source ID</w:t>
            </w:r>
          </w:p>
        </w:tc>
        <w:tc>
          <w:tcPr>
            <w:tcW w:w="819" w:type="pct"/>
          </w:tcPr>
          <w:p w14:paraId="7F1EE88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32</w:t>
            </w:r>
          </w:p>
        </w:tc>
        <w:tc>
          <w:tcPr>
            <w:tcW w:w="3274" w:type="pct"/>
          </w:tcPr>
          <w:p w14:paraId="5FCBD41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Unique Identifier of the transmitting station as described in § 2.4, Annex 1.</w:t>
            </w:r>
          </w:p>
        </w:tc>
      </w:tr>
      <w:tr w:rsidR="004432AA" w:rsidRPr="004432AA" w14:paraId="693E691D" w14:textId="77777777" w:rsidTr="00E25DE6">
        <w:trPr>
          <w:jc w:val="center"/>
        </w:trPr>
        <w:tc>
          <w:tcPr>
            <w:tcW w:w="907" w:type="pct"/>
          </w:tcPr>
          <w:p w14:paraId="3E532C1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Data count</w:t>
            </w:r>
          </w:p>
        </w:tc>
        <w:tc>
          <w:tcPr>
            <w:tcW w:w="819" w:type="pct"/>
          </w:tcPr>
          <w:p w14:paraId="17CFE26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11</w:t>
            </w:r>
          </w:p>
        </w:tc>
        <w:tc>
          <w:tcPr>
            <w:tcW w:w="3274" w:type="pct"/>
          </w:tcPr>
          <w:p w14:paraId="1D2D2DB0" w14:textId="380E903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69" w:author="USA" w:date="2025-01-31T13:22:00Z" w16du:dateUtc="2025-01-31T18:22:00Z">
              <w:r w:rsidRPr="004432AA">
                <w:rPr>
                  <w:rFonts w:eastAsia="MS Mincho"/>
                  <w:sz w:val="20"/>
                  <w:lang w:eastAsia="zh-CN"/>
                </w:rPr>
                <w:t xml:space="preserve">Size of actual data in </w:t>
              </w:r>
              <w:r>
                <w:rPr>
                  <w:rFonts w:eastAsia="MS Mincho"/>
                  <w:sz w:val="20"/>
                  <w:lang w:eastAsia="zh-CN"/>
                </w:rPr>
                <w:t>Application</w:t>
              </w:r>
              <w:r w:rsidRPr="004432AA">
                <w:rPr>
                  <w:rFonts w:eastAsia="MS Mincho"/>
                  <w:sz w:val="20"/>
                  <w:lang w:eastAsia="zh-CN"/>
                </w:rPr>
                <w:t xml:space="preserve"> Data field in bits, excluding padding bits</w:t>
              </w:r>
            </w:ins>
            <w:ins w:id="70" w:author="USA" w:date="2025-01-31T13:23:00Z" w16du:dateUtc="2025-01-31T18:23:00Z">
              <w:r>
                <w:rPr>
                  <w:rFonts w:eastAsia="MS Mincho"/>
                  <w:sz w:val="20"/>
                  <w:lang w:eastAsia="zh-CN"/>
                </w:rPr>
                <w:t>.</w:t>
              </w:r>
            </w:ins>
            <w:ins w:id="71" w:author="USA" w:date="2025-01-31T13:22:00Z" w16du:dateUtc="2025-01-31T18:22:00Z">
              <w:r w:rsidRPr="004432AA">
                <w:rPr>
                  <w:rFonts w:eastAsia="MS Mincho"/>
                  <w:sz w:val="20"/>
                  <w:lang w:eastAsia="zh-CN"/>
                </w:rPr>
                <w:t xml:space="preserve"> range: from </w:t>
              </w:r>
            </w:ins>
            <w:r w:rsidRPr="004432AA">
              <w:rPr>
                <w:rFonts w:eastAsia="Calibri"/>
                <w:sz w:val="20"/>
              </w:rPr>
              <w:t>1 – Max data count.</w:t>
            </w:r>
          </w:p>
        </w:tc>
      </w:tr>
      <w:tr w:rsidR="004432AA" w:rsidRPr="004432AA" w14:paraId="38847300" w14:textId="77777777" w:rsidTr="00E25DE6">
        <w:trPr>
          <w:jc w:val="center"/>
        </w:trPr>
        <w:tc>
          <w:tcPr>
            <w:tcW w:w="907" w:type="pct"/>
          </w:tcPr>
          <w:p w14:paraId="1A5375D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ASM identifier</w:t>
            </w:r>
            <w:del w:id="72" w:author="USA" w:date="2025-01-31T13:41:00Z" w16du:dateUtc="2025-01-31T18:41:00Z">
              <w:r w:rsidRPr="004432AA" w:rsidDel="00AA7CD8">
                <w:rPr>
                  <w:rFonts w:eastAsia="Calibri"/>
                  <w:sz w:val="20"/>
                  <w:vertAlign w:val="superscript"/>
                </w:rPr>
                <w:delText>(1)</w:delText>
              </w:r>
            </w:del>
          </w:p>
        </w:tc>
        <w:tc>
          <w:tcPr>
            <w:tcW w:w="819" w:type="pct"/>
          </w:tcPr>
          <w:p w14:paraId="0EDDBAE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16</w:t>
            </w:r>
          </w:p>
        </w:tc>
        <w:tc>
          <w:tcPr>
            <w:tcW w:w="3274" w:type="pct"/>
          </w:tcPr>
          <w:p w14:paraId="6B5860BF" w14:textId="7D22D4F8"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Application identifier a</w:t>
            </w:r>
            <w:ins w:id="73" w:author="USA" w:date="2025-01-31T14:48:00Z" w16du:dateUtc="2025-01-31T19:48:00Z">
              <w:r w:rsidR="00370813">
                <w:rPr>
                  <w:rFonts w:eastAsia="Calibri"/>
                  <w:sz w:val="20"/>
                </w:rPr>
                <w:t>s</w:t>
              </w:r>
            </w:ins>
            <w:del w:id="74" w:author="USA" w:date="2025-01-31T14:48:00Z" w16du:dateUtc="2025-01-31T19:48:00Z">
              <w:r w:rsidRPr="004432AA" w:rsidDel="00370813">
                <w:rPr>
                  <w:rFonts w:eastAsia="Calibri"/>
                  <w:sz w:val="20"/>
                </w:rPr>
                <w:delText>nd</w:delText>
              </w:r>
            </w:del>
            <w:r w:rsidRPr="004432AA">
              <w:rPr>
                <w:rFonts w:eastAsia="Calibri"/>
                <w:sz w:val="20"/>
              </w:rPr>
              <w:t xml:space="preserve"> described in § 6.2.</w:t>
            </w:r>
          </w:p>
        </w:tc>
      </w:tr>
      <w:tr w:rsidR="004432AA" w:rsidRPr="004432AA" w14:paraId="379E495A" w14:textId="77777777" w:rsidTr="00E25DE6">
        <w:trPr>
          <w:jc w:val="center"/>
        </w:trPr>
        <w:tc>
          <w:tcPr>
            <w:tcW w:w="907" w:type="pct"/>
          </w:tcPr>
          <w:p w14:paraId="4C3CAB54" w14:textId="3FB7210D"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roofErr w:type="gramStart"/>
            <w:r w:rsidRPr="004432AA">
              <w:rPr>
                <w:rFonts w:eastAsia="Calibri"/>
                <w:sz w:val="20"/>
              </w:rPr>
              <w:t>Application  data</w:t>
            </w:r>
            <w:proofErr w:type="gramEnd"/>
            <w:r w:rsidRPr="004432AA">
              <w:rPr>
                <w:rFonts w:eastAsia="Calibri"/>
                <w:sz w:val="20"/>
              </w:rPr>
              <w:br/>
              <w:t>(no FEC / FEC)</w:t>
            </w:r>
          </w:p>
        </w:tc>
        <w:tc>
          <w:tcPr>
            <w:tcW w:w="819" w:type="pct"/>
          </w:tcPr>
          <w:p w14:paraId="4E8597A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 slot: 280 / 184</w:t>
            </w:r>
          </w:p>
          <w:p w14:paraId="7618795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 xml:space="preserve">2 </w:t>
            </w:r>
            <w:proofErr w:type="gramStart"/>
            <w:r w:rsidRPr="004432AA">
              <w:rPr>
                <w:rFonts w:eastAsia="Calibri"/>
                <w:sz w:val="20"/>
              </w:rPr>
              <w:t>slot</w:t>
            </w:r>
            <w:proofErr w:type="gramEnd"/>
            <w:r w:rsidRPr="004432AA">
              <w:rPr>
                <w:rFonts w:eastAsia="Calibri"/>
                <w:sz w:val="20"/>
              </w:rPr>
              <w:t>: 792 / 568</w:t>
            </w:r>
          </w:p>
          <w:p w14:paraId="23F5343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 xml:space="preserve">3 </w:t>
            </w:r>
            <w:proofErr w:type="gramStart"/>
            <w:r w:rsidRPr="004432AA">
              <w:rPr>
                <w:rFonts w:eastAsia="Calibri"/>
                <w:sz w:val="20"/>
              </w:rPr>
              <w:t>slot</w:t>
            </w:r>
            <w:proofErr w:type="gramEnd"/>
            <w:r w:rsidRPr="004432AA">
              <w:rPr>
                <w:rFonts w:eastAsia="Calibri"/>
                <w:sz w:val="20"/>
              </w:rPr>
              <w:t>: 1304 / 952</w:t>
            </w:r>
          </w:p>
          <w:p w14:paraId="10DFE6E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SAT: N/A / 848</w:t>
            </w:r>
          </w:p>
        </w:tc>
        <w:tc>
          <w:tcPr>
            <w:tcW w:w="3274" w:type="pct"/>
          </w:tcPr>
          <w:p w14:paraId="78A956F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Application data as specified by the ASM Identifier.</w:t>
            </w:r>
          </w:p>
          <w:p w14:paraId="137982D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available length of the binary data is specified by the Link Id.</w:t>
            </w:r>
          </w:p>
        </w:tc>
      </w:tr>
      <w:tr w:rsidR="004432AA" w:rsidRPr="004432AA" w:rsidDel="00AA7CD8" w14:paraId="5B2FC21A" w14:textId="63559016" w:rsidTr="00E25DE6">
        <w:trPr>
          <w:jc w:val="center"/>
          <w:del w:id="75" w:author="USA" w:date="2025-01-31T13:41:00Z"/>
        </w:trPr>
        <w:tc>
          <w:tcPr>
            <w:tcW w:w="5000" w:type="pct"/>
            <w:gridSpan w:val="3"/>
          </w:tcPr>
          <w:p w14:paraId="4E70DF35" w14:textId="3B7A7133" w:rsidR="004432AA" w:rsidRPr="004432AA" w:rsidDel="00AA7CD8" w:rsidRDefault="004432AA" w:rsidP="004432AA">
            <w:pPr>
              <w:tabs>
                <w:tab w:val="left" w:pos="284"/>
                <w:tab w:val="left" w:pos="567"/>
                <w:tab w:val="left" w:pos="851"/>
              </w:tabs>
              <w:spacing w:before="40" w:after="40"/>
              <w:textAlignment w:val="baseline"/>
              <w:rPr>
                <w:del w:id="76" w:author="USA" w:date="2025-01-31T13:41:00Z" w16du:dateUtc="2025-01-31T18:41:00Z"/>
                <w:rFonts w:eastAsia="Calibri"/>
                <w:sz w:val="18"/>
                <w:lang w:eastAsia="en-GB"/>
              </w:rPr>
            </w:pPr>
            <w:del w:id="77" w:author="USA" w:date="2025-01-31T13:41:00Z" w16du:dateUtc="2025-01-31T18:41:00Z">
              <w:r w:rsidRPr="004432AA" w:rsidDel="00AA7CD8">
                <w:rPr>
                  <w:rFonts w:eastAsia="Calibri"/>
                  <w:sz w:val="18"/>
                  <w:vertAlign w:val="superscript"/>
                  <w:lang w:eastAsia="en-GB"/>
                </w:rPr>
                <w:delText>(1)</w:delText>
              </w:r>
              <w:r w:rsidRPr="004432AA" w:rsidDel="00AA7CD8">
                <w:rPr>
                  <w:rFonts w:eastAsia="Calibri"/>
                  <w:sz w:val="18"/>
                  <w:vertAlign w:val="superscript"/>
                  <w:lang w:eastAsia="en-GB"/>
                </w:rPr>
                <w:tab/>
              </w:r>
              <w:r w:rsidRPr="004432AA" w:rsidDel="00AA7CD8">
                <w:rPr>
                  <w:rFonts w:eastAsia="Calibri"/>
                  <w:sz w:val="18"/>
                  <w:lang w:eastAsia="en-GB"/>
                </w:rPr>
                <w:delText>The ASM identifier should be provided to the PI as the first part of the binary data payload.</w:delText>
              </w:r>
            </w:del>
          </w:p>
        </w:tc>
      </w:tr>
    </w:tbl>
    <w:p w14:paraId="52365515" w14:textId="77777777" w:rsidR="004432AA" w:rsidRPr="004432AA" w:rsidRDefault="004432AA" w:rsidP="004432AA">
      <w:pPr>
        <w:keepNext/>
        <w:keepLines/>
        <w:spacing w:before="200"/>
        <w:ind w:left="1134" w:hanging="1134"/>
        <w:textAlignment w:val="baseline"/>
        <w:outlineLvl w:val="1"/>
        <w:rPr>
          <w:rFonts w:eastAsia="Calibri"/>
          <w:b/>
          <w:lang w:eastAsia="en-GB"/>
        </w:rPr>
      </w:pPr>
      <w:bookmarkStart w:id="78" w:name="_Toc35545352"/>
      <w:bookmarkStart w:id="79" w:name="_Toc89869282"/>
      <w:bookmarkStart w:id="80" w:name="_Toc89870060"/>
      <w:bookmarkStart w:id="81" w:name="_Toc89870424"/>
      <w:bookmarkStart w:id="82" w:name="_Toc89870938"/>
      <w:r w:rsidRPr="004432AA">
        <w:rPr>
          <w:rFonts w:eastAsia="Calibri"/>
          <w:b/>
          <w:bCs/>
          <w:szCs w:val="24"/>
          <w:lang w:eastAsia="en-GB"/>
        </w:rPr>
        <w:t>7.6</w:t>
      </w:r>
      <w:r w:rsidRPr="004432AA">
        <w:rPr>
          <w:rFonts w:eastAsia="Calibri"/>
          <w:b/>
          <w:bCs/>
          <w:szCs w:val="24"/>
          <w:lang w:eastAsia="en-GB"/>
        </w:rPr>
        <w:tab/>
      </w:r>
      <w:r w:rsidRPr="004432AA">
        <w:rPr>
          <w:rFonts w:eastAsia="Calibri"/>
          <w:b/>
          <w:lang w:eastAsia="en-GB"/>
        </w:rPr>
        <w:t xml:space="preserve">Message 3: Scheduled </w:t>
      </w:r>
      <w:r w:rsidRPr="004432AA">
        <w:rPr>
          <w:b/>
        </w:rPr>
        <w:t>individual</w:t>
      </w:r>
      <w:r w:rsidRPr="004432AA">
        <w:rPr>
          <w:rFonts w:eastAsia="Calibri"/>
          <w:b/>
          <w:lang w:eastAsia="en-GB"/>
        </w:rPr>
        <w:t xml:space="preserve"> addressed message</w:t>
      </w:r>
      <w:bookmarkEnd w:id="78"/>
      <w:bookmarkEnd w:id="79"/>
      <w:bookmarkEnd w:id="80"/>
      <w:bookmarkEnd w:id="81"/>
      <w:bookmarkEnd w:id="82"/>
    </w:p>
    <w:p w14:paraId="096AE737" w14:textId="77777777" w:rsidR="004432AA" w:rsidRPr="004432AA" w:rsidRDefault="004432AA" w:rsidP="004432AA">
      <w:pPr>
        <w:textAlignment w:val="baseline"/>
      </w:pPr>
      <w:r w:rsidRPr="004432AA">
        <w:t xml:space="preserve">This ASM message is used to send data to an individual </w:t>
      </w:r>
      <w:proofErr w:type="gramStart"/>
      <w:r w:rsidRPr="004432AA">
        <w:t>station, and</w:t>
      </w:r>
      <w:proofErr w:type="gramEnd"/>
      <w:r w:rsidRPr="004432AA">
        <w:t xml:space="preserve"> utilizes MITDMA communication state. Multiple transmission of messages, or periodically transmissions of messages may be chained together using the MITDMA communication state. The first transmission in the chain will use RATDMA access the link, and all additional transmission will use slots allocated by the MITDMA communication state.</w:t>
      </w:r>
    </w:p>
    <w:p w14:paraId="6534E1A0" w14:textId="749E5146" w:rsidR="004432AA" w:rsidRPr="004432AA" w:rsidRDefault="004432AA" w:rsidP="004432AA">
      <w:pPr>
        <w:textAlignment w:val="baseline"/>
      </w:pPr>
      <w:r w:rsidRPr="004432AA">
        <w:t>These transmissions require the destination station to return a message acknowledgment (Message 5). This addressed message supplies the return slot for the message acknowledgment. Scheduled addressed message is defined in Table 29.</w:t>
      </w:r>
    </w:p>
    <w:p w14:paraId="38C09D41" w14:textId="78A0D1AE" w:rsidR="004432AA" w:rsidRPr="004432AA" w:rsidRDefault="004432AA" w:rsidP="004432AA">
      <w:pPr>
        <w:keepNext/>
        <w:spacing w:before="560" w:after="120"/>
        <w:jc w:val="center"/>
        <w:textAlignment w:val="baseline"/>
        <w:rPr>
          <w:caps/>
          <w:sz w:val="20"/>
        </w:rPr>
      </w:pPr>
      <w:bookmarkStart w:id="83" w:name="_Toc35546127"/>
      <w:r w:rsidRPr="004432AA">
        <w:rPr>
          <w:caps/>
          <w:sz w:val="20"/>
        </w:rPr>
        <w:t>Table 29</w:t>
      </w:r>
    </w:p>
    <w:p w14:paraId="505D9031" w14:textId="77777777" w:rsidR="004432AA" w:rsidRPr="004432AA" w:rsidRDefault="004432AA" w:rsidP="004432AA">
      <w:pPr>
        <w:keepNext/>
        <w:keepLines/>
        <w:spacing w:before="0" w:after="120"/>
        <w:jc w:val="center"/>
        <w:textAlignment w:val="baseline"/>
        <w:rPr>
          <w:rFonts w:ascii="Times New Roman Bold" w:hAnsi="Times New Roman Bold"/>
          <w:b/>
          <w:sz w:val="20"/>
        </w:rPr>
      </w:pPr>
      <w:r w:rsidRPr="004432AA">
        <w:rPr>
          <w:rFonts w:ascii="Times New Roman Bold" w:hAnsi="Times New Roman Bold"/>
          <w:b/>
          <w:sz w:val="20"/>
        </w:rPr>
        <w:t>Scheduled individual addressed message</w:t>
      </w:r>
      <w:bookmarkEnd w:id="83"/>
    </w:p>
    <w:tbl>
      <w:tblPr>
        <w:tblStyle w:val="TableGrid"/>
        <w:tblW w:w="9639" w:type="dxa"/>
        <w:jc w:val="center"/>
        <w:tblCellMar>
          <w:left w:w="28" w:type="dxa"/>
          <w:right w:w="28" w:type="dxa"/>
        </w:tblCellMar>
        <w:tblLook w:val="04A0" w:firstRow="1" w:lastRow="0" w:firstColumn="1" w:lastColumn="0" w:noHBand="0" w:noVBand="1"/>
      </w:tblPr>
      <w:tblGrid>
        <w:gridCol w:w="1758"/>
        <w:gridCol w:w="1471"/>
        <w:gridCol w:w="6410"/>
      </w:tblGrid>
      <w:tr w:rsidR="004432AA" w:rsidRPr="004432AA" w14:paraId="727C6A53" w14:textId="77777777" w:rsidTr="00E25DE6">
        <w:trPr>
          <w:cantSplit/>
          <w:tblHeader/>
          <w:jc w:val="center"/>
        </w:trPr>
        <w:tc>
          <w:tcPr>
            <w:tcW w:w="912" w:type="pct"/>
            <w:shd w:val="clear" w:color="auto" w:fill="auto"/>
          </w:tcPr>
          <w:p w14:paraId="30718FE1"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Parameter</w:t>
            </w:r>
          </w:p>
        </w:tc>
        <w:tc>
          <w:tcPr>
            <w:tcW w:w="763" w:type="pct"/>
            <w:shd w:val="clear" w:color="auto" w:fill="auto"/>
          </w:tcPr>
          <w:p w14:paraId="0FA969AE"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Number of bits</w:t>
            </w:r>
          </w:p>
        </w:tc>
        <w:tc>
          <w:tcPr>
            <w:tcW w:w="3325" w:type="pct"/>
            <w:shd w:val="clear" w:color="auto" w:fill="auto"/>
          </w:tcPr>
          <w:p w14:paraId="714801DD"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Description</w:t>
            </w:r>
          </w:p>
        </w:tc>
      </w:tr>
      <w:tr w:rsidR="004432AA" w:rsidRPr="004432AA" w14:paraId="1AC2CD8C" w14:textId="77777777" w:rsidTr="00E25DE6">
        <w:trPr>
          <w:cantSplit/>
          <w:jc w:val="center"/>
        </w:trPr>
        <w:tc>
          <w:tcPr>
            <w:tcW w:w="912" w:type="pct"/>
          </w:tcPr>
          <w:p w14:paraId="2A07F9D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Message ID</w:t>
            </w:r>
          </w:p>
        </w:tc>
        <w:tc>
          <w:tcPr>
            <w:tcW w:w="763" w:type="pct"/>
          </w:tcPr>
          <w:p w14:paraId="0F08D1E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4</w:t>
            </w:r>
          </w:p>
        </w:tc>
        <w:tc>
          <w:tcPr>
            <w:tcW w:w="3325" w:type="pct"/>
          </w:tcPr>
          <w:p w14:paraId="6068424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3 – Individually addressed message with MITDMA communication state.</w:t>
            </w:r>
          </w:p>
        </w:tc>
      </w:tr>
      <w:tr w:rsidR="004432AA" w:rsidRPr="004432AA" w14:paraId="4E157056" w14:textId="77777777" w:rsidTr="00E25DE6">
        <w:trPr>
          <w:cantSplit/>
          <w:jc w:val="center"/>
        </w:trPr>
        <w:tc>
          <w:tcPr>
            <w:tcW w:w="912" w:type="pct"/>
          </w:tcPr>
          <w:p w14:paraId="3E54391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lastRenderedPageBreak/>
              <w:t>Retransmit flag</w:t>
            </w:r>
          </w:p>
        </w:tc>
        <w:tc>
          <w:tcPr>
            <w:tcW w:w="763" w:type="pct"/>
          </w:tcPr>
          <w:p w14:paraId="401F214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w:t>
            </w:r>
          </w:p>
        </w:tc>
        <w:tc>
          <w:tcPr>
            <w:tcW w:w="3325" w:type="pct"/>
          </w:tcPr>
          <w:p w14:paraId="054BF57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Indicates that this is a retransmission of data.</w:t>
            </w:r>
          </w:p>
        </w:tc>
      </w:tr>
      <w:tr w:rsidR="004432AA" w:rsidRPr="004432AA" w14:paraId="47148F56" w14:textId="77777777" w:rsidTr="00E25DE6">
        <w:trPr>
          <w:cantSplit/>
          <w:jc w:val="center"/>
        </w:trPr>
        <w:tc>
          <w:tcPr>
            <w:tcW w:w="912" w:type="pct"/>
          </w:tcPr>
          <w:p w14:paraId="2783685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Repeat indicator</w:t>
            </w:r>
          </w:p>
        </w:tc>
        <w:tc>
          <w:tcPr>
            <w:tcW w:w="763" w:type="pct"/>
          </w:tcPr>
          <w:p w14:paraId="7747787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3325" w:type="pct"/>
          </w:tcPr>
          <w:p w14:paraId="0BE4A441"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 xml:space="preserve">Used by the repeater to indicate how many times a message has been repeated. </w:t>
            </w:r>
          </w:p>
          <w:p w14:paraId="5D7E086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 3; 0 = default; 3 = do not repeat any more.</w:t>
            </w:r>
          </w:p>
        </w:tc>
      </w:tr>
      <w:tr w:rsidR="004432AA" w:rsidRPr="004432AA" w14:paraId="34F90F42" w14:textId="77777777" w:rsidTr="00E25DE6">
        <w:trPr>
          <w:cantSplit/>
          <w:jc w:val="center"/>
        </w:trPr>
        <w:tc>
          <w:tcPr>
            <w:tcW w:w="912" w:type="pct"/>
          </w:tcPr>
          <w:p w14:paraId="7ACBBA1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 xml:space="preserve">Session ID </w:t>
            </w:r>
          </w:p>
        </w:tc>
        <w:tc>
          <w:tcPr>
            <w:tcW w:w="763" w:type="pct"/>
          </w:tcPr>
          <w:p w14:paraId="74B015F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6</w:t>
            </w:r>
          </w:p>
        </w:tc>
        <w:tc>
          <w:tcPr>
            <w:tcW w:w="3325" w:type="pct"/>
          </w:tcPr>
          <w:p w14:paraId="2247BBB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Session ID associates the VDL transmission with a specific PI transaction.</w:t>
            </w:r>
          </w:p>
        </w:tc>
      </w:tr>
      <w:tr w:rsidR="004432AA" w:rsidRPr="004432AA" w14:paraId="00517533" w14:textId="77777777" w:rsidTr="00E25DE6">
        <w:trPr>
          <w:cantSplit/>
          <w:jc w:val="center"/>
        </w:trPr>
        <w:tc>
          <w:tcPr>
            <w:tcW w:w="912" w:type="pct"/>
          </w:tcPr>
          <w:p w14:paraId="51CB1E2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Source ID</w:t>
            </w:r>
          </w:p>
        </w:tc>
        <w:tc>
          <w:tcPr>
            <w:tcW w:w="763" w:type="pct"/>
          </w:tcPr>
          <w:p w14:paraId="7850D3C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32</w:t>
            </w:r>
          </w:p>
        </w:tc>
        <w:tc>
          <w:tcPr>
            <w:tcW w:w="3325" w:type="pct"/>
          </w:tcPr>
          <w:p w14:paraId="4FDA2F3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Unique Identifier of the transmitting station, as described in § 2.4, Annex 1.</w:t>
            </w:r>
          </w:p>
        </w:tc>
      </w:tr>
      <w:tr w:rsidR="004432AA" w:rsidRPr="004432AA" w14:paraId="251462DE" w14:textId="77777777" w:rsidTr="00E25DE6">
        <w:trPr>
          <w:cantSplit/>
          <w:jc w:val="center"/>
        </w:trPr>
        <w:tc>
          <w:tcPr>
            <w:tcW w:w="912" w:type="pct"/>
          </w:tcPr>
          <w:p w14:paraId="5009C57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Destination ID</w:t>
            </w:r>
          </w:p>
        </w:tc>
        <w:tc>
          <w:tcPr>
            <w:tcW w:w="763" w:type="pct"/>
          </w:tcPr>
          <w:p w14:paraId="21E88EC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32</w:t>
            </w:r>
          </w:p>
        </w:tc>
        <w:tc>
          <w:tcPr>
            <w:tcW w:w="3325" w:type="pct"/>
          </w:tcPr>
          <w:p w14:paraId="71BAC49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Unique Identifier of the receiving station, as described in § 2.4, Annex 1.</w:t>
            </w:r>
          </w:p>
        </w:tc>
      </w:tr>
      <w:tr w:rsidR="004432AA" w:rsidRPr="004432AA" w14:paraId="67397ACC" w14:textId="77777777" w:rsidTr="00E25DE6">
        <w:trPr>
          <w:cantSplit/>
          <w:jc w:val="center"/>
        </w:trPr>
        <w:tc>
          <w:tcPr>
            <w:tcW w:w="912" w:type="pct"/>
          </w:tcPr>
          <w:p w14:paraId="1A21B74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Data count</w:t>
            </w:r>
          </w:p>
        </w:tc>
        <w:tc>
          <w:tcPr>
            <w:tcW w:w="763" w:type="pct"/>
          </w:tcPr>
          <w:p w14:paraId="1A81672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11</w:t>
            </w:r>
          </w:p>
        </w:tc>
        <w:tc>
          <w:tcPr>
            <w:tcW w:w="3325" w:type="pct"/>
          </w:tcPr>
          <w:p w14:paraId="715F11C4" w14:textId="633D3699"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84" w:author="USA" w:date="2025-01-31T13:23:00Z" w16du:dateUtc="2025-01-31T18:23:00Z">
              <w:r w:rsidRPr="004432AA">
                <w:rPr>
                  <w:rFonts w:eastAsia="MS Mincho"/>
                  <w:sz w:val="20"/>
                  <w:lang w:eastAsia="zh-CN"/>
                </w:rPr>
                <w:t xml:space="preserve">Size of actual data in </w:t>
              </w:r>
              <w:r>
                <w:rPr>
                  <w:rFonts w:eastAsia="MS Mincho"/>
                  <w:sz w:val="20"/>
                  <w:lang w:eastAsia="zh-CN"/>
                </w:rPr>
                <w:t>Application</w:t>
              </w:r>
              <w:r w:rsidRPr="004432AA">
                <w:rPr>
                  <w:rFonts w:eastAsia="MS Mincho"/>
                  <w:sz w:val="20"/>
                  <w:lang w:eastAsia="zh-CN"/>
                </w:rPr>
                <w:t xml:space="preserve"> Data field in bits, excluding padding bits</w:t>
              </w:r>
              <w:r>
                <w:rPr>
                  <w:rFonts w:eastAsia="MS Mincho"/>
                  <w:sz w:val="20"/>
                  <w:lang w:eastAsia="zh-CN"/>
                </w:rPr>
                <w:t>.</w:t>
              </w:r>
              <w:r w:rsidRPr="004432AA">
                <w:rPr>
                  <w:rFonts w:eastAsia="MS Mincho"/>
                  <w:sz w:val="20"/>
                  <w:lang w:eastAsia="zh-CN"/>
                </w:rPr>
                <w:t xml:space="preserve"> range: from </w:t>
              </w:r>
            </w:ins>
            <w:r w:rsidRPr="004432AA">
              <w:rPr>
                <w:rFonts w:eastAsia="Calibri"/>
                <w:sz w:val="20"/>
              </w:rPr>
              <w:t>1 – Max data count.</w:t>
            </w:r>
          </w:p>
        </w:tc>
      </w:tr>
      <w:tr w:rsidR="004432AA" w:rsidRPr="004432AA" w14:paraId="792813F6" w14:textId="77777777" w:rsidTr="00E25DE6">
        <w:trPr>
          <w:cantSplit/>
          <w:jc w:val="center"/>
        </w:trPr>
        <w:tc>
          <w:tcPr>
            <w:tcW w:w="912" w:type="pct"/>
          </w:tcPr>
          <w:p w14:paraId="2328C1D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 xml:space="preserve">ASM </w:t>
            </w:r>
            <w:proofErr w:type="gramStart"/>
            <w:r w:rsidRPr="004432AA">
              <w:rPr>
                <w:rFonts w:eastAsia="Calibri"/>
                <w:sz w:val="20"/>
              </w:rPr>
              <w:t>identifier</w:t>
            </w:r>
            <w:r w:rsidRPr="004432AA">
              <w:rPr>
                <w:rFonts w:eastAsia="Calibri"/>
                <w:sz w:val="20"/>
                <w:vertAlign w:val="superscript"/>
              </w:rPr>
              <w:t>(</w:t>
            </w:r>
            <w:proofErr w:type="gramEnd"/>
            <w:r w:rsidRPr="004432AA">
              <w:rPr>
                <w:rFonts w:eastAsia="Calibri"/>
                <w:sz w:val="20"/>
                <w:vertAlign w:val="superscript"/>
              </w:rPr>
              <w:t>1)</w:t>
            </w:r>
          </w:p>
        </w:tc>
        <w:tc>
          <w:tcPr>
            <w:tcW w:w="763" w:type="pct"/>
          </w:tcPr>
          <w:p w14:paraId="6DA15E3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16</w:t>
            </w:r>
          </w:p>
        </w:tc>
        <w:tc>
          <w:tcPr>
            <w:tcW w:w="3325" w:type="pct"/>
          </w:tcPr>
          <w:p w14:paraId="62A899FB" w14:textId="072B6E98"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Application identifier a</w:t>
            </w:r>
            <w:ins w:id="85" w:author="USA" w:date="2025-01-31T14:48:00Z" w16du:dateUtc="2025-01-31T19:48:00Z">
              <w:r w:rsidR="00D00B86">
                <w:rPr>
                  <w:rFonts w:eastAsia="Calibri"/>
                  <w:sz w:val="20"/>
                </w:rPr>
                <w:t>s</w:t>
              </w:r>
            </w:ins>
            <w:del w:id="86" w:author="USA" w:date="2025-01-31T14:48:00Z" w16du:dateUtc="2025-01-31T19:48:00Z">
              <w:r w:rsidRPr="004432AA" w:rsidDel="00D00B86">
                <w:rPr>
                  <w:rFonts w:eastAsia="Calibri"/>
                  <w:sz w:val="20"/>
                </w:rPr>
                <w:delText>nd</w:delText>
              </w:r>
            </w:del>
            <w:r w:rsidRPr="004432AA">
              <w:rPr>
                <w:rFonts w:eastAsia="Calibri"/>
                <w:sz w:val="20"/>
              </w:rPr>
              <w:t xml:space="preserve"> described in § 6.2.</w:t>
            </w:r>
          </w:p>
        </w:tc>
      </w:tr>
      <w:tr w:rsidR="004432AA" w:rsidRPr="004432AA" w14:paraId="68EC8AC4" w14:textId="77777777" w:rsidTr="00E25DE6">
        <w:trPr>
          <w:cantSplit/>
          <w:jc w:val="center"/>
        </w:trPr>
        <w:tc>
          <w:tcPr>
            <w:tcW w:w="912" w:type="pct"/>
          </w:tcPr>
          <w:p w14:paraId="1192C625" w14:textId="0501EF61"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proofErr w:type="gramStart"/>
            <w:r w:rsidRPr="004432AA">
              <w:rPr>
                <w:rFonts w:eastAsia="Calibri"/>
                <w:sz w:val="20"/>
              </w:rPr>
              <w:t>Application  data</w:t>
            </w:r>
            <w:proofErr w:type="gramEnd"/>
            <w:r w:rsidRPr="004432AA">
              <w:rPr>
                <w:rFonts w:eastAsia="Calibri"/>
                <w:sz w:val="20"/>
              </w:rPr>
              <w:br/>
              <w:t>(no FEC / FEC)</w:t>
            </w:r>
          </w:p>
        </w:tc>
        <w:tc>
          <w:tcPr>
            <w:tcW w:w="763" w:type="pct"/>
          </w:tcPr>
          <w:p w14:paraId="46C843F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 slot: 208 / 112</w:t>
            </w:r>
          </w:p>
          <w:p w14:paraId="0BE55D3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 xml:space="preserve">2 </w:t>
            </w:r>
            <w:proofErr w:type="gramStart"/>
            <w:r w:rsidRPr="004432AA">
              <w:rPr>
                <w:rFonts w:eastAsia="Calibri"/>
                <w:sz w:val="20"/>
              </w:rPr>
              <w:t>slot</w:t>
            </w:r>
            <w:proofErr w:type="gramEnd"/>
            <w:r w:rsidRPr="004432AA">
              <w:rPr>
                <w:rFonts w:eastAsia="Calibri"/>
                <w:sz w:val="20"/>
              </w:rPr>
              <w:t>: 720 / 496</w:t>
            </w:r>
          </w:p>
          <w:p w14:paraId="7935B6B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 xml:space="preserve">3 </w:t>
            </w:r>
            <w:proofErr w:type="gramStart"/>
            <w:r w:rsidRPr="004432AA">
              <w:rPr>
                <w:rFonts w:eastAsia="Calibri"/>
                <w:sz w:val="20"/>
              </w:rPr>
              <w:t>slot</w:t>
            </w:r>
            <w:proofErr w:type="gramEnd"/>
            <w:r w:rsidRPr="004432AA">
              <w:rPr>
                <w:rFonts w:eastAsia="Calibri"/>
                <w:sz w:val="20"/>
              </w:rPr>
              <w:t>: 1232 / 880</w:t>
            </w:r>
          </w:p>
          <w:p w14:paraId="1CAF32A5" w14:textId="36491C2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3325" w:type="pct"/>
          </w:tcPr>
          <w:p w14:paraId="0836A53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Application data as specified by the ASM Identifier.</w:t>
            </w:r>
          </w:p>
          <w:p w14:paraId="336C9DC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available length of the binary data is specified by the Link Id.</w:t>
            </w:r>
          </w:p>
        </w:tc>
      </w:tr>
      <w:tr w:rsidR="004432AA" w:rsidRPr="004432AA" w14:paraId="39AFDE1E" w14:textId="77777777" w:rsidTr="00E25DE6">
        <w:trPr>
          <w:cantSplit/>
          <w:jc w:val="center"/>
        </w:trPr>
        <w:tc>
          <w:tcPr>
            <w:tcW w:w="912" w:type="pct"/>
          </w:tcPr>
          <w:p w14:paraId="55946DF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Communication state</w:t>
            </w:r>
          </w:p>
        </w:tc>
        <w:tc>
          <w:tcPr>
            <w:tcW w:w="763" w:type="pct"/>
          </w:tcPr>
          <w:p w14:paraId="3A4CC5F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38</w:t>
            </w:r>
          </w:p>
        </w:tc>
        <w:tc>
          <w:tcPr>
            <w:tcW w:w="3325" w:type="pct"/>
          </w:tcPr>
          <w:p w14:paraId="2E52CDD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MITDMA communication state as described in § 6.4.</w:t>
            </w:r>
          </w:p>
        </w:tc>
      </w:tr>
      <w:tr w:rsidR="004432AA" w:rsidRPr="004432AA" w14:paraId="1E31EFDB" w14:textId="77777777" w:rsidTr="00E25DE6">
        <w:trPr>
          <w:cantSplit/>
          <w:jc w:val="center"/>
        </w:trPr>
        <w:tc>
          <w:tcPr>
            <w:tcW w:w="912" w:type="pct"/>
          </w:tcPr>
          <w:p w14:paraId="2AE8E80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Spare bits</w:t>
            </w:r>
          </w:p>
        </w:tc>
        <w:tc>
          <w:tcPr>
            <w:tcW w:w="763" w:type="pct"/>
          </w:tcPr>
          <w:p w14:paraId="441A718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3325" w:type="pct"/>
          </w:tcPr>
          <w:p w14:paraId="4581C36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Spare Bits – reserved for the future.</w:t>
            </w:r>
          </w:p>
        </w:tc>
      </w:tr>
      <w:tr w:rsidR="004432AA" w:rsidRPr="004432AA" w14:paraId="228F6554" w14:textId="77777777" w:rsidTr="00E25DE6">
        <w:trPr>
          <w:cantSplit/>
          <w:jc w:val="center"/>
        </w:trPr>
        <w:tc>
          <w:tcPr>
            <w:tcW w:w="5000" w:type="pct"/>
            <w:gridSpan w:val="3"/>
          </w:tcPr>
          <w:p w14:paraId="7CCB6931" w14:textId="77777777" w:rsidR="004432AA" w:rsidRPr="004432AA" w:rsidRDefault="004432AA" w:rsidP="004432AA">
            <w:pPr>
              <w:tabs>
                <w:tab w:val="left" w:pos="284"/>
                <w:tab w:val="left" w:pos="567"/>
                <w:tab w:val="left" w:pos="851"/>
              </w:tabs>
              <w:spacing w:before="40" w:after="40"/>
              <w:textAlignment w:val="baseline"/>
              <w:rPr>
                <w:rFonts w:eastAsia="Calibri"/>
                <w:sz w:val="18"/>
              </w:rPr>
            </w:pPr>
            <w:r w:rsidRPr="004432AA">
              <w:rPr>
                <w:rFonts w:eastAsia="Calibri"/>
                <w:sz w:val="18"/>
                <w:vertAlign w:val="superscript"/>
              </w:rPr>
              <w:t>(1)</w:t>
            </w:r>
            <w:r w:rsidRPr="004432AA">
              <w:rPr>
                <w:rFonts w:eastAsia="Calibri"/>
                <w:sz w:val="18"/>
                <w:vertAlign w:val="superscript"/>
              </w:rPr>
              <w:tab/>
            </w:r>
            <w:r w:rsidRPr="004432AA">
              <w:rPr>
                <w:rFonts w:eastAsia="Calibri"/>
                <w:sz w:val="18"/>
              </w:rPr>
              <w:t>The ASM identifier should be provided to the PI as the first part of the binary data payload.</w:t>
            </w:r>
          </w:p>
        </w:tc>
      </w:tr>
    </w:tbl>
    <w:p w14:paraId="722F09F9" w14:textId="2DC9DBB0" w:rsidR="004432AA" w:rsidRPr="004432AA" w:rsidRDefault="004432AA" w:rsidP="004432AA">
      <w:pPr>
        <w:keepNext/>
        <w:keepLines/>
        <w:spacing w:before="200"/>
        <w:ind w:left="1134" w:hanging="1134"/>
        <w:textAlignment w:val="baseline"/>
        <w:outlineLvl w:val="1"/>
        <w:rPr>
          <w:rFonts w:eastAsia="Calibri"/>
          <w:b/>
          <w:lang w:eastAsia="en-GB"/>
        </w:rPr>
      </w:pPr>
      <w:bookmarkStart w:id="87" w:name="_Toc35545353"/>
      <w:bookmarkStart w:id="88" w:name="_Toc89869283"/>
      <w:bookmarkStart w:id="89" w:name="_Toc89870061"/>
      <w:bookmarkStart w:id="90" w:name="_Toc89870425"/>
      <w:bookmarkStart w:id="91" w:name="_Toc89870939"/>
      <w:r w:rsidRPr="004432AA">
        <w:rPr>
          <w:rFonts w:eastAsia="Calibri"/>
          <w:b/>
          <w:bCs/>
          <w:szCs w:val="24"/>
          <w:lang w:eastAsia="en-GB"/>
        </w:rPr>
        <w:t>7.7</w:t>
      </w:r>
      <w:r w:rsidRPr="004432AA">
        <w:rPr>
          <w:rFonts w:eastAsia="Calibri"/>
          <w:b/>
          <w:bCs/>
          <w:szCs w:val="24"/>
          <w:lang w:eastAsia="en-GB"/>
        </w:rPr>
        <w:tab/>
      </w:r>
      <w:r w:rsidRPr="004432AA">
        <w:rPr>
          <w:rFonts w:eastAsia="Calibri"/>
          <w:b/>
          <w:lang w:eastAsia="en-GB"/>
        </w:rPr>
        <w:t xml:space="preserve">Message 4: </w:t>
      </w:r>
      <w:r w:rsidRPr="004432AA">
        <w:rPr>
          <w:b/>
        </w:rPr>
        <w:t>Individual</w:t>
      </w:r>
      <w:r w:rsidRPr="004432AA">
        <w:rPr>
          <w:rFonts w:eastAsia="Calibri"/>
          <w:b/>
          <w:lang w:eastAsia="en-GB"/>
        </w:rPr>
        <w:t xml:space="preserve"> addressed message</w:t>
      </w:r>
      <w:bookmarkEnd w:id="87"/>
      <w:bookmarkEnd w:id="88"/>
      <w:bookmarkEnd w:id="89"/>
      <w:bookmarkEnd w:id="90"/>
      <w:bookmarkEnd w:id="91"/>
    </w:p>
    <w:p w14:paraId="119E9A15" w14:textId="77777777" w:rsidR="004432AA" w:rsidRPr="004432AA" w:rsidRDefault="004432AA" w:rsidP="004432AA">
      <w:pPr>
        <w:textAlignment w:val="baseline"/>
      </w:pPr>
      <w:r w:rsidRPr="004432AA">
        <w:t xml:space="preserve">This ASM message is used to send data to an individual station and does not contain a communication state. This message is used for non-periodic transmission of </w:t>
      </w:r>
      <w:proofErr w:type="gramStart"/>
      <w:r w:rsidRPr="004432AA">
        <w:t>data, and</w:t>
      </w:r>
      <w:proofErr w:type="gramEnd"/>
      <w:r w:rsidRPr="004432AA">
        <w:t xml:space="preserve"> access the link using RATDMA.</w:t>
      </w:r>
    </w:p>
    <w:p w14:paraId="0C89DE97" w14:textId="5E3B47E4" w:rsidR="004432AA" w:rsidRPr="004432AA" w:rsidRDefault="004432AA" w:rsidP="004432AA">
      <w:pPr>
        <w:textAlignment w:val="baseline"/>
        <w:rPr>
          <w:caps/>
          <w:sz w:val="20"/>
        </w:rPr>
      </w:pPr>
      <w:r w:rsidRPr="004432AA">
        <w:t>These transmissions require the destination station to return a message acknowledgment (Message 5). The destination station will use RATDMA to send the message acknowledgment. Addressed message is defined in Table 30.</w:t>
      </w:r>
      <w:bookmarkStart w:id="92" w:name="_Toc35546128"/>
    </w:p>
    <w:p w14:paraId="202CFADC" w14:textId="2341DAC2" w:rsidR="004432AA" w:rsidRPr="004432AA" w:rsidRDefault="004432AA" w:rsidP="004432AA">
      <w:pPr>
        <w:keepNext/>
        <w:keepLines/>
        <w:spacing w:before="560" w:after="120"/>
        <w:jc w:val="center"/>
        <w:textAlignment w:val="baseline"/>
        <w:rPr>
          <w:caps/>
          <w:sz w:val="20"/>
        </w:rPr>
      </w:pPr>
      <w:r w:rsidRPr="004432AA">
        <w:rPr>
          <w:caps/>
          <w:sz w:val="20"/>
        </w:rPr>
        <w:t>Table 30</w:t>
      </w:r>
    </w:p>
    <w:p w14:paraId="78A07FA4" w14:textId="307211A7" w:rsidR="004432AA" w:rsidRPr="004432AA" w:rsidRDefault="004432AA" w:rsidP="004432AA">
      <w:pPr>
        <w:keepNext/>
        <w:keepLines/>
        <w:spacing w:before="0" w:after="120"/>
        <w:jc w:val="center"/>
        <w:textAlignment w:val="baseline"/>
        <w:rPr>
          <w:rFonts w:ascii="Times New Roman Bold" w:hAnsi="Times New Roman Bold"/>
          <w:b/>
          <w:sz w:val="20"/>
        </w:rPr>
      </w:pPr>
      <w:r w:rsidRPr="004432AA">
        <w:rPr>
          <w:rFonts w:ascii="Times New Roman Bold" w:hAnsi="Times New Roman Bold"/>
          <w:b/>
          <w:sz w:val="20"/>
        </w:rPr>
        <w:t>Individual addressed message</w:t>
      </w:r>
      <w:bookmarkEnd w:id="92"/>
    </w:p>
    <w:tbl>
      <w:tblPr>
        <w:tblStyle w:val="TableGrid"/>
        <w:tblW w:w="9639" w:type="dxa"/>
        <w:jc w:val="center"/>
        <w:tblLayout w:type="fixed"/>
        <w:tblCellMar>
          <w:left w:w="28" w:type="dxa"/>
          <w:right w:w="28" w:type="dxa"/>
        </w:tblCellMar>
        <w:tblLook w:val="04A0" w:firstRow="1" w:lastRow="0" w:firstColumn="1" w:lastColumn="0" w:noHBand="0" w:noVBand="1"/>
      </w:tblPr>
      <w:tblGrid>
        <w:gridCol w:w="1556"/>
        <w:gridCol w:w="1772"/>
        <w:gridCol w:w="6311"/>
      </w:tblGrid>
      <w:tr w:rsidR="004432AA" w:rsidRPr="004432AA" w14:paraId="6467F60B" w14:textId="77777777" w:rsidTr="00E25DE6">
        <w:trPr>
          <w:cantSplit/>
          <w:tblHeader/>
          <w:jc w:val="center"/>
        </w:trPr>
        <w:tc>
          <w:tcPr>
            <w:tcW w:w="1556" w:type="dxa"/>
            <w:shd w:val="clear" w:color="auto" w:fill="auto"/>
          </w:tcPr>
          <w:p w14:paraId="404DBFD9" w14:textId="77777777" w:rsidR="004432AA" w:rsidRPr="004432AA" w:rsidRDefault="004432AA" w:rsidP="004432AA">
            <w:pPr>
              <w:keepNext/>
              <w:keepLines/>
              <w:spacing w:before="80" w:after="80"/>
              <w:jc w:val="center"/>
              <w:textAlignment w:val="baseline"/>
              <w:rPr>
                <w:rFonts w:eastAsia="Calibri" w:cs="Times New Roman Bold"/>
                <w:b/>
                <w:sz w:val="20"/>
              </w:rPr>
            </w:pPr>
            <w:r w:rsidRPr="004432AA">
              <w:rPr>
                <w:rFonts w:eastAsia="Calibri" w:cs="Times New Roman Bold"/>
                <w:b/>
                <w:sz w:val="20"/>
              </w:rPr>
              <w:t>Parameter</w:t>
            </w:r>
          </w:p>
        </w:tc>
        <w:tc>
          <w:tcPr>
            <w:tcW w:w="1772" w:type="dxa"/>
            <w:shd w:val="clear" w:color="auto" w:fill="auto"/>
          </w:tcPr>
          <w:p w14:paraId="01C5B8AF" w14:textId="77777777" w:rsidR="004432AA" w:rsidRPr="004432AA" w:rsidRDefault="004432AA" w:rsidP="004432AA">
            <w:pPr>
              <w:keepNext/>
              <w:keepLines/>
              <w:spacing w:before="80" w:after="80"/>
              <w:jc w:val="center"/>
              <w:textAlignment w:val="baseline"/>
              <w:rPr>
                <w:rFonts w:eastAsia="Calibri" w:cs="Times New Roman Bold"/>
                <w:b/>
                <w:sz w:val="20"/>
              </w:rPr>
            </w:pPr>
            <w:r w:rsidRPr="004432AA">
              <w:rPr>
                <w:rFonts w:eastAsia="Calibri" w:cs="Times New Roman Bold"/>
                <w:b/>
                <w:sz w:val="20"/>
              </w:rPr>
              <w:t>Number of bits</w:t>
            </w:r>
          </w:p>
        </w:tc>
        <w:tc>
          <w:tcPr>
            <w:tcW w:w="6311" w:type="dxa"/>
            <w:shd w:val="clear" w:color="auto" w:fill="auto"/>
          </w:tcPr>
          <w:p w14:paraId="194AC4AE" w14:textId="77777777" w:rsidR="004432AA" w:rsidRPr="004432AA" w:rsidRDefault="004432AA" w:rsidP="004432AA">
            <w:pPr>
              <w:keepNext/>
              <w:keepLines/>
              <w:spacing w:before="80" w:after="80"/>
              <w:jc w:val="center"/>
              <w:textAlignment w:val="baseline"/>
              <w:rPr>
                <w:rFonts w:eastAsia="Calibri" w:cs="Times New Roman Bold"/>
                <w:b/>
                <w:sz w:val="20"/>
              </w:rPr>
            </w:pPr>
            <w:r w:rsidRPr="004432AA">
              <w:rPr>
                <w:rFonts w:eastAsia="Calibri" w:cs="Times New Roman Bold"/>
                <w:b/>
                <w:sz w:val="20"/>
              </w:rPr>
              <w:t>Description</w:t>
            </w:r>
          </w:p>
        </w:tc>
      </w:tr>
      <w:tr w:rsidR="004432AA" w:rsidRPr="004432AA" w14:paraId="76A4CDC1" w14:textId="77777777" w:rsidTr="00E25DE6">
        <w:trPr>
          <w:cantSplit/>
          <w:jc w:val="center"/>
        </w:trPr>
        <w:tc>
          <w:tcPr>
            <w:tcW w:w="1556" w:type="dxa"/>
          </w:tcPr>
          <w:p w14:paraId="0356E2A2"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Message ID</w:t>
            </w:r>
          </w:p>
        </w:tc>
        <w:tc>
          <w:tcPr>
            <w:tcW w:w="1772" w:type="dxa"/>
          </w:tcPr>
          <w:p w14:paraId="37412423"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4</w:t>
            </w:r>
          </w:p>
        </w:tc>
        <w:tc>
          <w:tcPr>
            <w:tcW w:w="6311" w:type="dxa"/>
          </w:tcPr>
          <w:p w14:paraId="591430E6"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4 – Individually addressed message with no communication state.</w:t>
            </w:r>
          </w:p>
        </w:tc>
      </w:tr>
      <w:tr w:rsidR="004432AA" w:rsidRPr="004432AA" w14:paraId="51B70F14" w14:textId="77777777" w:rsidTr="00E25DE6">
        <w:trPr>
          <w:cantSplit/>
          <w:jc w:val="center"/>
        </w:trPr>
        <w:tc>
          <w:tcPr>
            <w:tcW w:w="1556" w:type="dxa"/>
          </w:tcPr>
          <w:p w14:paraId="2B765C07"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Retransmit flag</w:t>
            </w:r>
          </w:p>
        </w:tc>
        <w:tc>
          <w:tcPr>
            <w:tcW w:w="1772" w:type="dxa"/>
          </w:tcPr>
          <w:p w14:paraId="76B53635"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w:t>
            </w:r>
          </w:p>
        </w:tc>
        <w:tc>
          <w:tcPr>
            <w:tcW w:w="6311" w:type="dxa"/>
          </w:tcPr>
          <w:p w14:paraId="20ED7BE7"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Indicates that this is a retransmission of data.</w:t>
            </w:r>
          </w:p>
        </w:tc>
      </w:tr>
      <w:tr w:rsidR="004432AA" w:rsidRPr="004432AA" w14:paraId="2E492210" w14:textId="77777777" w:rsidTr="00E25DE6">
        <w:trPr>
          <w:cantSplit/>
          <w:jc w:val="center"/>
        </w:trPr>
        <w:tc>
          <w:tcPr>
            <w:tcW w:w="1556" w:type="dxa"/>
          </w:tcPr>
          <w:p w14:paraId="76CA5B03"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Repeat indicator</w:t>
            </w:r>
          </w:p>
        </w:tc>
        <w:tc>
          <w:tcPr>
            <w:tcW w:w="1772" w:type="dxa"/>
          </w:tcPr>
          <w:p w14:paraId="4C127FBF"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6311" w:type="dxa"/>
          </w:tcPr>
          <w:p w14:paraId="7CBB8D63"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Used by the repeater to indicate how many times a message has been repeated.</w:t>
            </w:r>
          </w:p>
          <w:p w14:paraId="422C0859" w14:textId="77777777" w:rsidR="004432AA" w:rsidRPr="004432AA" w:rsidRDefault="004432AA" w:rsidP="004432AA">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 3; 0 = default; 3 = do not repeat any more.</w:t>
            </w:r>
          </w:p>
        </w:tc>
      </w:tr>
      <w:tr w:rsidR="004432AA" w:rsidRPr="004432AA" w14:paraId="7929CB53" w14:textId="77777777" w:rsidTr="00E25DE6">
        <w:trPr>
          <w:cantSplit/>
          <w:jc w:val="center"/>
        </w:trPr>
        <w:tc>
          <w:tcPr>
            <w:tcW w:w="1556" w:type="dxa"/>
          </w:tcPr>
          <w:p w14:paraId="46AC909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 xml:space="preserve">Session ID </w:t>
            </w:r>
          </w:p>
        </w:tc>
        <w:tc>
          <w:tcPr>
            <w:tcW w:w="1772" w:type="dxa"/>
          </w:tcPr>
          <w:p w14:paraId="65339CF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6</w:t>
            </w:r>
          </w:p>
        </w:tc>
        <w:tc>
          <w:tcPr>
            <w:tcW w:w="6311" w:type="dxa"/>
          </w:tcPr>
          <w:p w14:paraId="081A6F3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Session ID associates the VDL transmission with a specific PI transaction.</w:t>
            </w:r>
          </w:p>
        </w:tc>
      </w:tr>
      <w:tr w:rsidR="004432AA" w:rsidRPr="004432AA" w14:paraId="5E276930" w14:textId="77777777" w:rsidTr="00E25DE6">
        <w:trPr>
          <w:cantSplit/>
          <w:jc w:val="center"/>
        </w:trPr>
        <w:tc>
          <w:tcPr>
            <w:tcW w:w="1556" w:type="dxa"/>
          </w:tcPr>
          <w:p w14:paraId="536A256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Source ID</w:t>
            </w:r>
          </w:p>
        </w:tc>
        <w:tc>
          <w:tcPr>
            <w:tcW w:w="1772" w:type="dxa"/>
          </w:tcPr>
          <w:p w14:paraId="2A29391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32</w:t>
            </w:r>
          </w:p>
        </w:tc>
        <w:tc>
          <w:tcPr>
            <w:tcW w:w="6311" w:type="dxa"/>
          </w:tcPr>
          <w:p w14:paraId="0A7FA69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Unique Identifier of the transmitting station as described in § 2.4, Annex 1.</w:t>
            </w:r>
          </w:p>
        </w:tc>
      </w:tr>
      <w:tr w:rsidR="004432AA" w:rsidRPr="004432AA" w14:paraId="2DC7CE69" w14:textId="77777777" w:rsidTr="00E25DE6">
        <w:trPr>
          <w:cantSplit/>
          <w:jc w:val="center"/>
        </w:trPr>
        <w:tc>
          <w:tcPr>
            <w:tcW w:w="1556" w:type="dxa"/>
          </w:tcPr>
          <w:p w14:paraId="28FB515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Destination ID</w:t>
            </w:r>
          </w:p>
        </w:tc>
        <w:tc>
          <w:tcPr>
            <w:tcW w:w="1772" w:type="dxa"/>
          </w:tcPr>
          <w:p w14:paraId="4C6B8C6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32</w:t>
            </w:r>
          </w:p>
        </w:tc>
        <w:tc>
          <w:tcPr>
            <w:tcW w:w="6311" w:type="dxa"/>
          </w:tcPr>
          <w:p w14:paraId="54F7496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Unique Identifier of the receiving station as described in § 2.4, Annex 1.</w:t>
            </w:r>
          </w:p>
        </w:tc>
      </w:tr>
      <w:tr w:rsidR="004432AA" w:rsidRPr="004432AA" w14:paraId="0AF1EF52" w14:textId="77777777" w:rsidTr="00E25DE6">
        <w:trPr>
          <w:cantSplit/>
          <w:jc w:val="center"/>
        </w:trPr>
        <w:tc>
          <w:tcPr>
            <w:tcW w:w="1556" w:type="dxa"/>
          </w:tcPr>
          <w:p w14:paraId="65464B6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lastRenderedPageBreak/>
              <w:t>Data count</w:t>
            </w:r>
          </w:p>
        </w:tc>
        <w:tc>
          <w:tcPr>
            <w:tcW w:w="1772" w:type="dxa"/>
          </w:tcPr>
          <w:p w14:paraId="54C70C7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11</w:t>
            </w:r>
          </w:p>
        </w:tc>
        <w:tc>
          <w:tcPr>
            <w:tcW w:w="6311" w:type="dxa"/>
          </w:tcPr>
          <w:p w14:paraId="7336734B" w14:textId="74695ED5"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ins w:id="93" w:author="USA" w:date="2025-01-31T13:24:00Z" w16du:dateUtc="2025-01-31T18:24:00Z">
              <w:r w:rsidRPr="004432AA">
                <w:rPr>
                  <w:rFonts w:eastAsia="MS Mincho"/>
                  <w:sz w:val="20"/>
                  <w:lang w:eastAsia="zh-CN"/>
                </w:rPr>
                <w:t xml:space="preserve">Size of actual data in </w:t>
              </w:r>
              <w:r>
                <w:rPr>
                  <w:rFonts w:eastAsia="MS Mincho"/>
                  <w:sz w:val="20"/>
                  <w:lang w:eastAsia="zh-CN"/>
                </w:rPr>
                <w:t>Application</w:t>
              </w:r>
              <w:r w:rsidRPr="004432AA">
                <w:rPr>
                  <w:rFonts w:eastAsia="MS Mincho"/>
                  <w:sz w:val="20"/>
                  <w:lang w:eastAsia="zh-CN"/>
                </w:rPr>
                <w:t xml:space="preserve"> Data field in bits, excluding padding bits</w:t>
              </w:r>
              <w:r>
                <w:rPr>
                  <w:rFonts w:eastAsia="MS Mincho"/>
                  <w:sz w:val="20"/>
                  <w:lang w:eastAsia="zh-CN"/>
                </w:rPr>
                <w:t>.</w:t>
              </w:r>
              <w:r w:rsidRPr="004432AA">
                <w:rPr>
                  <w:rFonts w:eastAsia="MS Mincho"/>
                  <w:sz w:val="20"/>
                  <w:lang w:eastAsia="zh-CN"/>
                </w:rPr>
                <w:t xml:space="preserve"> range: from </w:t>
              </w:r>
            </w:ins>
            <w:r w:rsidRPr="004432AA">
              <w:rPr>
                <w:rFonts w:eastAsia="Calibri"/>
                <w:sz w:val="20"/>
              </w:rPr>
              <w:t>1 – Max: data count.</w:t>
            </w:r>
          </w:p>
        </w:tc>
      </w:tr>
      <w:tr w:rsidR="004432AA" w:rsidRPr="004432AA" w14:paraId="35B347BB" w14:textId="77777777" w:rsidTr="00E25DE6">
        <w:trPr>
          <w:cantSplit/>
          <w:jc w:val="center"/>
        </w:trPr>
        <w:tc>
          <w:tcPr>
            <w:tcW w:w="1556" w:type="dxa"/>
          </w:tcPr>
          <w:p w14:paraId="7E76E5F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ASM identifier</w:t>
            </w:r>
            <w:del w:id="94" w:author="USA" w:date="2025-01-31T13:41:00Z" w16du:dateUtc="2025-01-31T18:41:00Z">
              <w:r w:rsidRPr="004432AA" w:rsidDel="00AA7CD8">
                <w:rPr>
                  <w:rFonts w:eastAsia="Calibri"/>
                  <w:sz w:val="20"/>
                  <w:vertAlign w:val="superscript"/>
                </w:rPr>
                <w:delText>(1)</w:delText>
              </w:r>
            </w:del>
          </w:p>
        </w:tc>
        <w:tc>
          <w:tcPr>
            <w:tcW w:w="1772" w:type="dxa"/>
          </w:tcPr>
          <w:p w14:paraId="32622CD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16</w:t>
            </w:r>
          </w:p>
        </w:tc>
        <w:tc>
          <w:tcPr>
            <w:tcW w:w="6311" w:type="dxa"/>
          </w:tcPr>
          <w:p w14:paraId="7B603A8E" w14:textId="6F465DA2"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Application identifier a</w:t>
            </w:r>
            <w:ins w:id="95" w:author="USA" w:date="2025-01-31T14:47:00Z" w16du:dateUtc="2025-01-31T19:47:00Z">
              <w:r w:rsidR="00D00B86">
                <w:rPr>
                  <w:rFonts w:eastAsia="Calibri"/>
                  <w:sz w:val="20"/>
                </w:rPr>
                <w:t>s</w:t>
              </w:r>
            </w:ins>
            <w:del w:id="96" w:author="USA" w:date="2025-01-31T14:47:00Z" w16du:dateUtc="2025-01-31T19:47:00Z">
              <w:r w:rsidRPr="004432AA" w:rsidDel="00D00B86">
                <w:rPr>
                  <w:rFonts w:eastAsia="Calibri"/>
                  <w:sz w:val="20"/>
                </w:rPr>
                <w:delText>nd</w:delText>
              </w:r>
            </w:del>
            <w:r w:rsidRPr="004432AA">
              <w:rPr>
                <w:rFonts w:eastAsia="Calibri"/>
                <w:sz w:val="20"/>
              </w:rPr>
              <w:t xml:space="preserve"> described in § 6.2.</w:t>
            </w:r>
          </w:p>
        </w:tc>
      </w:tr>
      <w:tr w:rsidR="004432AA" w:rsidRPr="004432AA" w14:paraId="49C42676" w14:textId="77777777" w:rsidTr="00E25DE6">
        <w:trPr>
          <w:cantSplit/>
          <w:jc w:val="center"/>
        </w:trPr>
        <w:tc>
          <w:tcPr>
            <w:tcW w:w="1556" w:type="dxa"/>
          </w:tcPr>
          <w:p w14:paraId="39D3AB5F" w14:textId="422378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b/>
                <w:bCs/>
                <w:sz w:val="20"/>
              </w:rPr>
            </w:pPr>
            <w:proofErr w:type="gramStart"/>
            <w:r w:rsidRPr="004432AA">
              <w:rPr>
                <w:rFonts w:eastAsia="Calibri"/>
                <w:sz w:val="20"/>
              </w:rPr>
              <w:t>Application  data</w:t>
            </w:r>
            <w:proofErr w:type="gramEnd"/>
            <w:r w:rsidRPr="004432AA">
              <w:rPr>
                <w:rFonts w:eastAsia="Calibri"/>
                <w:sz w:val="20"/>
              </w:rPr>
              <w:br/>
              <w:t>(no FEC / FEC)</w:t>
            </w:r>
          </w:p>
        </w:tc>
        <w:tc>
          <w:tcPr>
            <w:tcW w:w="1772" w:type="dxa"/>
          </w:tcPr>
          <w:p w14:paraId="08623E9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 slot: 248 / 152</w:t>
            </w:r>
          </w:p>
          <w:p w14:paraId="3C071F7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 xml:space="preserve">2 </w:t>
            </w:r>
            <w:proofErr w:type="gramStart"/>
            <w:r w:rsidRPr="004432AA">
              <w:rPr>
                <w:rFonts w:eastAsia="Calibri"/>
                <w:sz w:val="20"/>
              </w:rPr>
              <w:t>slot</w:t>
            </w:r>
            <w:proofErr w:type="gramEnd"/>
            <w:r w:rsidRPr="004432AA">
              <w:rPr>
                <w:rFonts w:eastAsia="Calibri"/>
                <w:sz w:val="20"/>
              </w:rPr>
              <w:t>: 760 / 536</w:t>
            </w:r>
          </w:p>
          <w:p w14:paraId="784EC31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 xml:space="preserve">3 </w:t>
            </w:r>
            <w:proofErr w:type="gramStart"/>
            <w:r w:rsidRPr="004432AA">
              <w:rPr>
                <w:rFonts w:eastAsia="Calibri"/>
                <w:sz w:val="20"/>
              </w:rPr>
              <w:t>slot</w:t>
            </w:r>
            <w:proofErr w:type="gramEnd"/>
            <w:r w:rsidRPr="004432AA">
              <w:rPr>
                <w:rFonts w:eastAsia="Calibri"/>
                <w:sz w:val="20"/>
              </w:rPr>
              <w:t>: 1272 / 920</w:t>
            </w:r>
          </w:p>
          <w:p w14:paraId="009F1F4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SAT: N/A / 816</w:t>
            </w:r>
          </w:p>
        </w:tc>
        <w:tc>
          <w:tcPr>
            <w:tcW w:w="6311" w:type="dxa"/>
          </w:tcPr>
          <w:p w14:paraId="73808DA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Application data as specified by the ASM Identifier.</w:t>
            </w:r>
          </w:p>
          <w:p w14:paraId="25C676B1"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available length of the binary data is specified by the Link Id.</w:t>
            </w:r>
          </w:p>
        </w:tc>
      </w:tr>
      <w:tr w:rsidR="004432AA" w:rsidRPr="004432AA" w14:paraId="14BB35B1" w14:textId="77777777" w:rsidTr="00E25DE6">
        <w:trPr>
          <w:cantSplit/>
          <w:jc w:val="center"/>
        </w:trPr>
        <w:tc>
          <w:tcPr>
            <w:tcW w:w="9639" w:type="dxa"/>
            <w:gridSpan w:val="3"/>
            <w:tcBorders>
              <w:left w:val="nil"/>
              <w:bottom w:val="nil"/>
              <w:right w:val="nil"/>
            </w:tcBorders>
          </w:tcPr>
          <w:p w14:paraId="0504659F" w14:textId="74B59FFB" w:rsidR="004432AA" w:rsidRPr="004432AA" w:rsidRDefault="004432AA" w:rsidP="004432AA">
            <w:pPr>
              <w:tabs>
                <w:tab w:val="left" w:pos="284"/>
                <w:tab w:val="left" w:pos="567"/>
                <w:tab w:val="left" w:pos="851"/>
              </w:tabs>
              <w:spacing w:before="40" w:after="40"/>
              <w:textAlignment w:val="baseline"/>
              <w:rPr>
                <w:rFonts w:eastAsia="Calibri"/>
                <w:sz w:val="18"/>
              </w:rPr>
            </w:pPr>
            <w:del w:id="97" w:author="USA" w:date="2025-01-31T13:41:00Z" w16du:dateUtc="2025-01-31T18:41:00Z">
              <w:r w:rsidRPr="004432AA" w:rsidDel="00AA7CD8">
                <w:rPr>
                  <w:rFonts w:eastAsia="Calibri"/>
                  <w:sz w:val="18"/>
                  <w:vertAlign w:val="superscript"/>
                </w:rPr>
                <w:delText>(1)</w:delText>
              </w:r>
              <w:r w:rsidRPr="004432AA" w:rsidDel="00AA7CD8">
                <w:rPr>
                  <w:rFonts w:eastAsia="Calibri"/>
                  <w:sz w:val="18"/>
                  <w:vertAlign w:val="superscript"/>
                </w:rPr>
                <w:tab/>
              </w:r>
              <w:r w:rsidRPr="004432AA" w:rsidDel="00AA7CD8">
                <w:rPr>
                  <w:rFonts w:eastAsia="Calibri"/>
                  <w:sz w:val="18"/>
                </w:rPr>
                <w:delText>The ASM identifier should be provided to the PI as the first part of the binary data payload.</w:delText>
              </w:r>
            </w:del>
          </w:p>
        </w:tc>
      </w:tr>
    </w:tbl>
    <w:p w14:paraId="6D07923A" w14:textId="77777777" w:rsidR="004432AA" w:rsidRPr="004432AA" w:rsidRDefault="004432AA" w:rsidP="004432AA">
      <w:pPr>
        <w:keepNext/>
        <w:keepLines/>
        <w:spacing w:before="200"/>
        <w:ind w:left="1134" w:hanging="1134"/>
        <w:textAlignment w:val="baseline"/>
        <w:outlineLvl w:val="1"/>
        <w:rPr>
          <w:rFonts w:eastAsia="Calibri"/>
          <w:b/>
          <w:lang w:eastAsia="en-GB"/>
        </w:rPr>
      </w:pPr>
      <w:bookmarkStart w:id="98" w:name="_Toc35545354"/>
      <w:bookmarkStart w:id="99" w:name="_Toc89869284"/>
      <w:bookmarkStart w:id="100" w:name="_Toc89870062"/>
      <w:bookmarkStart w:id="101" w:name="_Toc89870426"/>
      <w:bookmarkStart w:id="102" w:name="_Toc89870940"/>
      <w:r w:rsidRPr="004432AA">
        <w:rPr>
          <w:rFonts w:eastAsia="Calibri"/>
          <w:b/>
          <w:bCs/>
          <w:szCs w:val="24"/>
          <w:lang w:eastAsia="en-GB"/>
        </w:rPr>
        <w:t>7.8</w:t>
      </w:r>
      <w:r w:rsidRPr="004432AA">
        <w:rPr>
          <w:rFonts w:eastAsia="Calibri"/>
          <w:b/>
          <w:bCs/>
          <w:szCs w:val="24"/>
          <w:lang w:eastAsia="en-GB"/>
        </w:rPr>
        <w:tab/>
      </w:r>
      <w:r w:rsidRPr="004432AA">
        <w:rPr>
          <w:rFonts w:eastAsia="Calibri"/>
          <w:b/>
          <w:lang w:eastAsia="en-GB"/>
        </w:rPr>
        <w:t>Message 5: Acknowledgment message</w:t>
      </w:r>
      <w:bookmarkEnd w:id="98"/>
      <w:bookmarkEnd w:id="99"/>
      <w:bookmarkEnd w:id="100"/>
      <w:bookmarkEnd w:id="101"/>
      <w:bookmarkEnd w:id="102"/>
    </w:p>
    <w:p w14:paraId="5681AD7C" w14:textId="73397988" w:rsidR="004432AA" w:rsidRPr="004432AA" w:rsidRDefault="004432AA" w:rsidP="004432AA">
      <w:pPr>
        <w:textAlignment w:val="baseline"/>
      </w:pPr>
      <w:r w:rsidRPr="004432AA">
        <w:t>This ASM message is used to return message acknowledgments to one or more addressed messages. Note that this message should always use Link ID of 5 (3/4 coding rate). Acknowledgement message is defined in Table 31.</w:t>
      </w:r>
    </w:p>
    <w:p w14:paraId="47E955F9" w14:textId="7EF83DE1" w:rsidR="004432AA" w:rsidRPr="004432AA" w:rsidRDefault="004432AA" w:rsidP="004432AA">
      <w:pPr>
        <w:keepNext/>
        <w:spacing w:before="560" w:after="120"/>
        <w:jc w:val="center"/>
        <w:textAlignment w:val="baseline"/>
        <w:rPr>
          <w:caps/>
          <w:sz w:val="20"/>
        </w:rPr>
      </w:pPr>
      <w:bookmarkStart w:id="103" w:name="_Toc35546129"/>
      <w:r w:rsidRPr="004432AA">
        <w:rPr>
          <w:caps/>
          <w:sz w:val="20"/>
        </w:rPr>
        <w:t>Table 31</w:t>
      </w:r>
    </w:p>
    <w:p w14:paraId="5D9408D2" w14:textId="77777777" w:rsidR="004432AA" w:rsidRPr="004432AA" w:rsidRDefault="004432AA" w:rsidP="004432AA">
      <w:pPr>
        <w:keepNext/>
        <w:keepLines/>
        <w:spacing w:before="0" w:after="120"/>
        <w:jc w:val="center"/>
        <w:textAlignment w:val="baseline"/>
        <w:rPr>
          <w:rFonts w:ascii="Times New Roman Bold" w:hAnsi="Times New Roman Bold"/>
          <w:b/>
          <w:sz w:val="20"/>
        </w:rPr>
      </w:pPr>
      <w:bookmarkStart w:id="104" w:name="_Hlk173162414"/>
      <w:r w:rsidRPr="004432AA">
        <w:rPr>
          <w:rFonts w:ascii="Times New Roman Bold" w:hAnsi="Times New Roman Bold"/>
          <w:b/>
          <w:sz w:val="20"/>
        </w:rPr>
        <w:t>Acknowledgment message</w:t>
      </w:r>
      <w:bookmarkEnd w:id="103"/>
      <w:bookmarkEnd w:id="104"/>
    </w:p>
    <w:tbl>
      <w:tblPr>
        <w:tblStyle w:val="TableGrid"/>
        <w:tblW w:w="9639" w:type="dxa"/>
        <w:jc w:val="center"/>
        <w:tblLook w:val="04A0" w:firstRow="1" w:lastRow="0" w:firstColumn="1" w:lastColumn="0" w:noHBand="0" w:noVBand="1"/>
      </w:tblPr>
      <w:tblGrid>
        <w:gridCol w:w="1747"/>
        <w:gridCol w:w="1473"/>
        <w:gridCol w:w="6419"/>
      </w:tblGrid>
      <w:tr w:rsidR="004432AA" w:rsidRPr="004432AA" w14:paraId="6B815891" w14:textId="77777777" w:rsidTr="00E25DE6">
        <w:trPr>
          <w:cantSplit/>
          <w:tblHeader/>
          <w:jc w:val="center"/>
        </w:trPr>
        <w:tc>
          <w:tcPr>
            <w:tcW w:w="1747" w:type="dxa"/>
            <w:shd w:val="clear" w:color="auto" w:fill="auto"/>
            <w:vAlign w:val="center"/>
          </w:tcPr>
          <w:p w14:paraId="1323588D"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Parameter</w:t>
            </w:r>
          </w:p>
        </w:tc>
        <w:tc>
          <w:tcPr>
            <w:tcW w:w="1473" w:type="dxa"/>
            <w:shd w:val="clear" w:color="auto" w:fill="auto"/>
            <w:vAlign w:val="center"/>
          </w:tcPr>
          <w:p w14:paraId="4E08E127"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Number of bits</w:t>
            </w:r>
          </w:p>
        </w:tc>
        <w:tc>
          <w:tcPr>
            <w:tcW w:w="6419" w:type="dxa"/>
            <w:shd w:val="clear" w:color="auto" w:fill="auto"/>
            <w:vAlign w:val="center"/>
          </w:tcPr>
          <w:p w14:paraId="45B27D65"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Description</w:t>
            </w:r>
          </w:p>
        </w:tc>
      </w:tr>
      <w:tr w:rsidR="004432AA" w:rsidRPr="004432AA" w14:paraId="1D66C9C9" w14:textId="77777777" w:rsidTr="00E25DE6">
        <w:trPr>
          <w:cantSplit/>
          <w:jc w:val="center"/>
        </w:trPr>
        <w:tc>
          <w:tcPr>
            <w:tcW w:w="1747" w:type="dxa"/>
          </w:tcPr>
          <w:p w14:paraId="5C2F9A7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Message ID</w:t>
            </w:r>
          </w:p>
        </w:tc>
        <w:tc>
          <w:tcPr>
            <w:tcW w:w="1473" w:type="dxa"/>
          </w:tcPr>
          <w:p w14:paraId="29451DA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4</w:t>
            </w:r>
          </w:p>
        </w:tc>
        <w:tc>
          <w:tcPr>
            <w:tcW w:w="6419" w:type="dxa"/>
          </w:tcPr>
          <w:p w14:paraId="5B8F240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5 – Multiple acknowledgment message with no communication state.</w:t>
            </w:r>
          </w:p>
        </w:tc>
      </w:tr>
      <w:tr w:rsidR="004432AA" w:rsidRPr="004432AA" w14:paraId="00ABD417" w14:textId="77777777" w:rsidTr="00E25DE6">
        <w:trPr>
          <w:cantSplit/>
          <w:jc w:val="center"/>
        </w:trPr>
        <w:tc>
          <w:tcPr>
            <w:tcW w:w="1747" w:type="dxa"/>
          </w:tcPr>
          <w:p w14:paraId="0B57ED4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Retransmit flag</w:t>
            </w:r>
          </w:p>
        </w:tc>
        <w:tc>
          <w:tcPr>
            <w:tcW w:w="1473" w:type="dxa"/>
          </w:tcPr>
          <w:p w14:paraId="47376F2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w:t>
            </w:r>
          </w:p>
        </w:tc>
        <w:tc>
          <w:tcPr>
            <w:tcW w:w="6419" w:type="dxa"/>
          </w:tcPr>
          <w:p w14:paraId="34B0E0C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(reserved for future use).</w:t>
            </w:r>
          </w:p>
        </w:tc>
      </w:tr>
      <w:tr w:rsidR="004432AA" w:rsidRPr="004432AA" w14:paraId="13F1F3BD" w14:textId="77777777" w:rsidTr="00E25DE6">
        <w:trPr>
          <w:cantSplit/>
          <w:jc w:val="center"/>
        </w:trPr>
        <w:tc>
          <w:tcPr>
            <w:tcW w:w="1747" w:type="dxa"/>
          </w:tcPr>
          <w:p w14:paraId="5AF426C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Repeat indicator</w:t>
            </w:r>
          </w:p>
        </w:tc>
        <w:tc>
          <w:tcPr>
            <w:tcW w:w="1473" w:type="dxa"/>
          </w:tcPr>
          <w:p w14:paraId="637FC75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6419" w:type="dxa"/>
          </w:tcPr>
          <w:p w14:paraId="380FBC0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Used by the repeater to indicate how many times a message has been repeated.</w:t>
            </w:r>
          </w:p>
          <w:p w14:paraId="4EAE68A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 3; 0 = default; 3 = do not repeat any more.</w:t>
            </w:r>
          </w:p>
        </w:tc>
      </w:tr>
      <w:tr w:rsidR="004432AA" w:rsidRPr="004432AA" w14:paraId="2377D54E" w14:textId="77777777" w:rsidTr="00E25DE6">
        <w:trPr>
          <w:cantSplit/>
          <w:jc w:val="center"/>
        </w:trPr>
        <w:tc>
          <w:tcPr>
            <w:tcW w:w="1747" w:type="dxa"/>
          </w:tcPr>
          <w:p w14:paraId="4420530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 xml:space="preserve">Session ID </w:t>
            </w:r>
          </w:p>
        </w:tc>
        <w:tc>
          <w:tcPr>
            <w:tcW w:w="1473" w:type="dxa"/>
          </w:tcPr>
          <w:p w14:paraId="271F1F2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6</w:t>
            </w:r>
          </w:p>
        </w:tc>
        <w:tc>
          <w:tcPr>
            <w:tcW w:w="6419" w:type="dxa"/>
          </w:tcPr>
          <w:p w14:paraId="6FFBA1B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Session ID associates the VDL transmission with a specific PI transaction.</w:t>
            </w:r>
          </w:p>
        </w:tc>
      </w:tr>
      <w:tr w:rsidR="004432AA" w:rsidRPr="004432AA" w14:paraId="4206FB68" w14:textId="77777777" w:rsidTr="00E25DE6">
        <w:trPr>
          <w:cantSplit/>
          <w:jc w:val="center"/>
        </w:trPr>
        <w:tc>
          <w:tcPr>
            <w:tcW w:w="1747" w:type="dxa"/>
          </w:tcPr>
          <w:p w14:paraId="473ED37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Source ID</w:t>
            </w:r>
          </w:p>
        </w:tc>
        <w:tc>
          <w:tcPr>
            <w:tcW w:w="1473" w:type="dxa"/>
          </w:tcPr>
          <w:p w14:paraId="504497E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32</w:t>
            </w:r>
          </w:p>
        </w:tc>
        <w:tc>
          <w:tcPr>
            <w:tcW w:w="6419" w:type="dxa"/>
          </w:tcPr>
          <w:p w14:paraId="7283B6C1"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Unique Identifier of the transmitting station as described in § 2.4, Annex 1.</w:t>
            </w:r>
          </w:p>
        </w:tc>
      </w:tr>
      <w:tr w:rsidR="004432AA" w:rsidRPr="004432AA" w14:paraId="40D2E779" w14:textId="77777777" w:rsidTr="00E25DE6">
        <w:trPr>
          <w:cantSplit/>
          <w:jc w:val="center"/>
        </w:trPr>
        <w:tc>
          <w:tcPr>
            <w:tcW w:w="1747" w:type="dxa"/>
          </w:tcPr>
          <w:p w14:paraId="20E790D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Destination ID</w:t>
            </w:r>
          </w:p>
        </w:tc>
        <w:tc>
          <w:tcPr>
            <w:tcW w:w="1473" w:type="dxa"/>
          </w:tcPr>
          <w:p w14:paraId="6EAC233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32</w:t>
            </w:r>
          </w:p>
        </w:tc>
        <w:tc>
          <w:tcPr>
            <w:tcW w:w="6419" w:type="dxa"/>
          </w:tcPr>
          <w:p w14:paraId="5CD05ED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Unique Identifier of the receiving station as described in § 2.4, Annex 1.</w:t>
            </w:r>
          </w:p>
        </w:tc>
      </w:tr>
      <w:tr w:rsidR="004432AA" w:rsidRPr="004432AA" w14:paraId="68343D38" w14:textId="77777777" w:rsidTr="00E25DE6">
        <w:trPr>
          <w:cantSplit/>
          <w:jc w:val="center"/>
        </w:trPr>
        <w:tc>
          <w:tcPr>
            <w:tcW w:w="1747" w:type="dxa"/>
          </w:tcPr>
          <w:p w14:paraId="7606DB7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ACK/NACK mask</w:t>
            </w:r>
          </w:p>
        </w:tc>
        <w:tc>
          <w:tcPr>
            <w:tcW w:w="1473" w:type="dxa"/>
          </w:tcPr>
          <w:p w14:paraId="001EE55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16</w:t>
            </w:r>
          </w:p>
        </w:tc>
        <w:tc>
          <w:tcPr>
            <w:tcW w:w="6419" w:type="dxa"/>
          </w:tcPr>
          <w:p w14:paraId="3C4FE9A2" w14:textId="22DEA693"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Specifies which MITDMA block identifiers failed. Bit map field with the LSB representing Block identifier 0, up to the 15th bit representing Block identifier 14.</w:t>
            </w:r>
          </w:p>
          <w:p w14:paraId="60C2AED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“1” indicates a packet failed.</w:t>
            </w:r>
          </w:p>
          <w:p w14:paraId="27BA3EC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indicates the packet was received ok.</w:t>
            </w:r>
          </w:p>
          <w:p w14:paraId="2F08305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The MSB (16th bit) is not used and should be set to “0”.</w:t>
            </w:r>
          </w:p>
        </w:tc>
      </w:tr>
    </w:tbl>
    <w:p w14:paraId="371D7A97" w14:textId="52A92B45" w:rsidR="004432AA" w:rsidRPr="004432AA" w:rsidRDefault="004432AA" w:rsidP="004432AA">
      <w:pPr>
        <w:keepNext/>
        <w:spacing w:before="560" w:after="120"/>
        <w:jc w:val="center"/>
        <w:textAlignment w:val="baseline"/>
        <w:rPr>
          <w:caps/>
          <w:sz w:val="20"/>
        </w:rPr>
      </w:pPr>
      <w:r w:rsidRPr="004432AA">
        <w:rPr>
          <w:caps/>
          <w:sz w:val="20"/>
        </w:rPr>
        <w:t>Table 31 (</w:t>
      </w:r>
      <w:r w:rsidRPr="004432AA">
        <w:rPr>
          <w:i/>
          <w:iCs/>
          <w:sz w:val="20"/>
        </w:rPr>
        <w:t>end</w:t>
      </w:r>
      <w:r w:rsidRPr="004432AA">
        <w:rPr>
          <w:caps/>
          <w:sz w:val="20"/>
        </w:rPr>
        <w:t>)</w:t>
      </w:r>
    </w:p>
    <w:tbl>
      <w:tblPr>
        <w:tblStyle w:val="TableGrid"/>
        <w:tblW w:w="9639" w:type="dxa"/>
        <w:jc w:val="center"/>
        <w:tblLook w:val="04A0" w:firstRow="1" w:lastRow="0" w:firstColumn="1" w:lastColumn="0" w:noHBand="0" w:noVBand="1"/>
      </w:tblPr>
      <w:tblGrid>
        <w:gridCol w:w="1747"/>
        <w:gridCol w:w="1473"/>
        <w:gridCol w:w="6419"/>
      </w:tblGrid>
      <w:tr w:rsidR="004432AA" w:rsidRPr="004432AA" w14:paraId="0DF3651B" w14:textId="77777777" w:rsidTr="00E25DE6">
        <w:trPr>
          <w:cantSplit/>
          <w:tblHeader/>
          <w:jc w:val="center"/>
        </w:trPr>
        <w:tc>
          <w:tcPr>
            <w:tcW w:w="1747" w:type="dxa"/>
            <w:shd w:val="clear" w:color="auto" w:fill="auto"/>
            <w:vAlign w:val="center"/>
          </w:tcPr>
          <w:p w14:paraId="00F4C641"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Parameter</w:t>
            </w:r>
          </w:p>
        </w:tc>
        <w:tc>
          <w:tcPr>
            <w:tcW w:w="1473" w:type="dxa"/>
            <w:shd w:val="clear" w:color="auto" w:fill="auto"/>
            <w:vAlign w:val="center"/>
          </w:tcPr>
          <w:p w14:paraId="49666575"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Number of bits</w:t>
            </w:r>
          </w:p>
        </w:tc>
        <w:tc>
          <w:tcPr>
            <w:tcW w:w="6419" w:type="dxa"/>
            <w:shd w:val="clear" w:color="auto" w:fill="auto"/>
            <w:vAlign w:val="center"/>
          </w:tcPr>
          <w:p w14:paraId="784F1C08" w14:textId="77777777" w:rsidR="004432AA" w:rsidRPr="004432AA" w:rsidRDefault="004432AA" w:rsidP="004432AA">
            <w:pPr>
              <w:keepNext/>
              <w:spacing w:before="80" w:after="80"/>
              <w:jc w:val="center"/>
              <w:textAlignment w:val="baseline"/>
              <w:rPr>
                <w:rFonts w:eastAsia="Calibri" w:cs="Times New Roman Bold"/>
                <w:b/>
                <w:sz w:val="20"/>
              </w:rPr>
            </w:pPr>
            <w:r w:rsidRPr="004432AA">
              <w:rPr>
                <w:rFonts w:eastAsia="Calibri" w:cs="Times New Roman Bold"/>
                <w:b/>
                <w:sz w:val="20"/>
              </w:rPr>
              <w:t>Description</w:t>
            </w:r>
          </w:p>
        </w:tc>
      </w:tr>
      <w:tr w:rsidR="004432AA" w:rsidRPr="004432AA" w14:paraId="1658D65B" w14:textId="77777777" w:rsidTr="00E25DE6">
        <w:trPr>
          <w:cantSplit/>
          <w:jc w:val="center"/>
        </w:trPr>
        <w:tc>
          <w:tcPr>
            <w:tcW w:w="1747" w:type="dxa"/>
          </w:tcPr>
          <w:p w14:paraId="4D7A7C9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Coding rate adaption request</w:t>
            </w:r>
          </w:p>
        </w:tc>
        <w:tc>
          <w:tcPr>
            <w:tcW w:w="1473" w:type="dxa"/>
          </w:tcPr>
          <w:p w14:paraId="6F09DCF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2</w:t>
            </w:r>
          </w:p>
        </w:tc>
        <w:tc>
          <w:tcPr>
            <w:tcW w:w="6419" w:type="dxa"/>
          </w:tcPr>
          <w:p w14:paraId="686F714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0 (reserved for future use).</w:t>
            </w:r>
          </w:p>
        </w:tc>
      </w:tr>
      <w:tr w:rsidR="004432AA" w:rsidRPr="004432AA" w14:paraId="6FCD8926" w14:textId="77777777" w:rsidTr="00E25DE6">
        <w:trPr>
          <w:cantSplit/>
          <w:jc w:val="center"/>
        </w:trPr>
        <w:tc>
          <w:tcPr>
            <w:tcW w:w="1747" w:type="dxa"/>
          </w:tcPr>
          <w:p w14:paraId="692431A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lastRenderedPageBreak/>
              <w:t>Channel quality indicator</w:t>
            </w:r>
          </w:p>
        </w:tc>
        <w:tc>
          <w:tcPr>
            <w:tcW w:w="1473" w:type="dxa"/>
          </w:tcPr>
          <w:p w14:paraId="2C92CB2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8</w:t>
            </w:r>
          </w:p>
        </w:tc>
        <w:tc>
          <w:tcPr>
            <w:tcW w:w="6419" w:type="dxa"/>
          </w:tcPr>
          <w:p w14:paraId="1687B8E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Signal quality.</w:t>
            </w:r>
          </w:p>
        </w:tc>
      </w:tr>
      <w:tr w:rsidR="004432AA" w:rsidRPr="004432AA" w14:paraId="141B3C4A" w14:textId="77777777" w:rsidTr="00E25DE6">
        <w:trPr>
          <w:cantSplit/>
          <w:jc w:val="center"/>
        </w:trPr>
        <w:tc>
          <w:tcPr>
            <w:tcW w:w="1747" w:type="dxa"/>
          </w:tcPr>
          <w:p w14:paraId="3B13741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Zero padding</w:t>
            </w:r>
            <w:r w:rsidRPr="004432AA">
              <w:rPr>
                <w:rFonts w:eastAsia="Calibri"/>
                <w:sz w:val="20"/>
              </w:rPr>
              <w:br/>
              <w:t>(no FEC / FEC)</w:t>
            </w:r>
          </w:p>
        </w:tc>
        <w:tc>
          <w:tcPr>
            <w:tcW w:w="1473" w:type="dxa"/>
          </w:tcPr>
          <w:p w14:paraId="74593E70" w14:textId="3EEDD60D"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r w:rsidRPr="004432AA">
              <w:rPr>
                <w:rFonts w:eastAsia="Calibri"/>
                <w:sz w:val="20"/>
              </w:rPr>
              <w:t>1 slot: N/A / 153</w:t>
            </w:r>
          </w:p>
          <w:p w14:paraId="608DE6E1" w14:textId="7FA65F5C"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rPr>
            </w:pPr>
          </w:p>
        </w:tc>
        <w:tc>
          <w:tcPr>
            <w:tcW w:w="6419" w:type="dxa"/>
          </w:tcPr>
          <w:p w14:paraId="3EDF35A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4432AA">
              <w:rPr>
                <w:rFonts w:eastAsia="Calibri"/>
                <w:sz w:val="20"/>
              </w:rPr>
              <w:t>Padding bits are added as required to complete the block size. These bits are not available for future use.</w:t>
            </w:r>
          </w:p>
        </w:tc>
      </w:tr>
    </w:tbl>
    <w:p w14:paraId="73E4A1D2" w14:textId="77777777" w:rsidR="004432AA" w:rsidRPr="004432AA" w:rsidRDefault="004432AA" w:rsidP="004432AA">
      <w:pPr>
        <w:tabs>
          <w:tab w:val="clear" w:pos="1134"/>
          <w:tab w:val="clear" w:pos="1871"/>
          <w:tab w:val="clear" w:pos="2268"/>
        </w:tabs>
        <w:spacing w:before="0"/>
        <w:textAlignment w:val="baseline"/>
        <w:rPr>
          <w:sz w:val="20"/>
          <w:lang w:eastAsia="zh-CN"/>
        </w:rPr>
      </w:pPr>
    </w:p>
    <w:p w14:paraId="2520E54F" w14:textId="77777777" w:rsidR="004432AA" w:rsidRPr="004432AA" w:rsidRDefault="004432AA" w:rsidP="004432AA">
      <w:pPr>
        <w:keepNext/>
        <w:keepLines/>
        <w:spacing w:before="200"/>
        <w:ind w:left="1134" w:hanging="1134"/>
        <w:textAlignment w:val="baseline"/>
        <w:outlineLvl w:val="1"/>
        <w:rPr>
          <w:rFonts w:eastAsia="Calibri"/>
          <w:b/>
          <w:lang w:eastAsia="en-GB"/>
        </w:rPr>
      </w:pPr>
      <w:bookmarkStart w:id="105" w:name="_Toc35545355"/>
      <w:bookmarkStart w:id="106" w:name="_Toc89869285"/>
      <w:bookmarkStart w:id="107" w:name="_Toc89870063"/>
      <w:bookmarkStart w:id="108" w:name="_Toc89870427"/>
      <w:bookmarkStart w:id="109" w:name="_Toc89870941"/>
      <w:r w:rsidRPr="004432AA">
        <w:rPr>
          <w:rFonts w:eastAsia="Calibri"/>
          <w:b/>
          <w:bCs/>
          <w:szCs w:val="24"/>
          <w:lang w:eastAsia="en-GB"/>
        </w:rPr>
        <w:t>7.9</w:t>
      </w:r>
      <w:r w:rsidRPr="004432AA">
        <w:rPr>
          <w:rFonts w:eastAsia="Calibri"/>
          <w:b/>
          <w:bCs/>
          <w:szCs w:val="24"/>
          <w:lang w:eastAsia="en-GB"/>
        </w:rPr>
        <w:tab/>
      </w:r>
      <w:r w:rsidRPr="004432AA">
        <w:rPr>
          <w:rFonts w:eastAsia="Calibri"/>
          <w:b/>
          <w:lang w:eastAsia="en-GB"/>
        </w:rPr>
        <w:t>Message 6: Geographical multicast message</w:t>
      </w:r>
      <w:bookmarkEnd w:id="105"/>
      <w:bookmarkEnd w:id="106"/>
      <w:bookmarkEnd w:id="107"/>
      <w:bookmarkEnd w:id="108"/>
      <w:bookmarkEnd w:id="109"/>
    </w:p>
    <w:p w14:paraId="7A09D074" w14:textId="2CA53D1E" w:rsidR="004432AA" w:rsidRPr="004432AA" w:rsidRDefault="004432AA" w:rsidP="004432AA">
      <w:pPr>
        <w:textAlignment w:val="baseline"/>
      </w:pPr>
      <w:r w:rsidRPr="004432AA">
        <w:t xml:space="preserve">This ASM message is used to broadcast data to a group of stations as defined by the specified geographical area. The broadcast message does not contain a communication state. These broadcast messages are used for non-periodic transmission of </w:t>
      </w:r>
      <w:proofErr w:type="gramStart"/>
      <w:r w:rsidRPr="004432AA">
        <w:t>data, and</w:t>
      </w:r>
      <w:proofErr w:type="gramEnd"/>
      <w:r w:rsidRPr="004432AA">
        <w:t xml:space="preserve"> access the link using RATDMA. Geographical multicast message is defined in Table 32.</w:t>
      </w:r>
    </w:p>
    <w:p w14:paraId="658EDA4A" w14:textId="5A266291" w:rsidR="004432AA" w:rsidRPr="004432AA" w:rsidRDefault="004432AA" w:rsidP="004432AA">
      <w:pPr>
        <w:keepNext/>
        <w:spacing w:before="560" w:after="120"/>
        <w:jc w:val="center"/>
        <w:textAlignment w:val="baseline"/>
        <w:rPr>
          <w:caps/>
          <w:sz w:val="20"/>
        </w:rPr>
      </w:pPr>
      <w:bookmarkStart w:id="110" w:name="_Toc35546130"/>
      <w:r w:rsidRPr="004432AA">
        <w:rPr>
          <w:caps/>
          <w:sz w:val="20"/>
        </w:rPr>
        <w:t>Table 32</w:t>
      </w:r>
    </w:p>
    <w:p w14:paraId="3459354E" w14:textId="77777777" w:rsidR="004432AA" w:rsidRPr="004432AA" w:rsidRDefault="004432AA" w:rsidP="004432AA">
      <w:pPr>
        <w:keepNext/>
        <w:keepLines/>
        <w:spacing w:before="0" w:after="120"/>
        <w:jc w:val="center"/>
        <w:textAlignment w:val="baseline"/>
        <w:rPr>
          <w:rFonts w:ascii="Times New Roman Bold" w:hAnsi="Times New Roman Bold"/>
          <w:b/>
          <w:sz w:val="20"/>
        </w:rPr>
      </w:pPr>
      <w:r w:rsidRPr="004432AA">
        <w:rPr>
          <w:rFonts w:ascii="Times New Roman Bold" w:hAnsi="Times New Roman Bold"/>
          <w:b/>
          <w:sz w:val="20"/>
        </w:rPr>
        <w:t>Geographical multicast message</w:t>
      </w:r>
      <w:bookmarkEnd w:id="110"/>
    </w:p>
    <w:tbl>
      <w:tblPr>
        <w:tblStyle w:val="TableGrid"/>
        <w:tblW w:w="9639" w:type="dxa"/>
        <w:jc w:val="center"/>
        <w:tblLayout w:type="fixed"/>
        <w:tblCellMar>
          <w:left w:w="28" w:type="dxa"/>
          <w:right w:w="28" w:type="dxa"/>
        </w:tblCellMar>
        <w:tblLook w:val="04A0" w:firstRow="1" w:lastRow="0" w:firstColumn="1" w:lastColumn="0" w:noHBand="0" w:noVBand="1"/>
      </w:tblPr>
      <w:tblGrid>
        <w:gridCol w:w="1748"/>
        <w:gridCol w:w="1473"/>
        <w:gridCol w:w="6418"/>
      </w:tblGrid>
      <w:tr w:rsidR="004432AA" w:rsidRPr="004432AA" w14:paraId="3182BA3F" w14:textId="77777777" w:rsidTr="00E25DE6">
        <w:trPr>
          <w:cantSplit/>
          <w:tblHeader/>
          <w:jc w:val="center"/>
        </w:trPr>
        <w:tc>
          <w:tcPr>
            <w:tcW w:w="1748" w:type="dxa"/>
            <w:shd w:val="clear" w:color="auto" w:fill="auto"/>
          </w:tcPr>
          <w:p w14:paraId="5D5EC4CE" w14:textId="77777777" w:rsidR="004432AA" w:rsidRPr="004432AA" w:rsidRDefault="004432AA" w:rsidP="004432AA">
            <w:pPr>
              <w:keepNext/>
              <w:spacing w:before="80" w:after="80"/>
              <w:jc w:val="center"/>
              <w:textAlignment w:val="baseline"/>
              <w:rPr>
                <w:rFonts w:eastAsia="Calibri" w:cs="Times New Roman Bold"/>
                <w:b/>
                <w:sz w:val="18"/>
                <w:szCs w:val="18"/>
              </w:rPr>
            </w:pPr>
            <w:r w:rsidRPr="004432AA">
              <w:rPr>
                <w:rFonts w:eastAsia="Calibri" w:cs="Times New Roman Bold"/>
                <w:b/>
                <w:sz w:val="18"/>
                <w:szCs w:val="18"/>
              </w:rPr>
              <w:t>Parameter</w:t>
            </w:r>
          </w:p>
        </w:tc>
        <w:tc>
          <w:tcPr>
            <w:tcW w:w="1473" w:type="dxa"/>
            <w:shd w:val="clear" w:color="auto" w:fill="auto"/>
          </w:tcPr>
          <w:p w14:paraId="17B0FA04" w14:textId="77777777" w:rsidR="004432AA" w:rsidRPr="004432AA" w:rsidRDefault="004432AA" w:rsidP="004432AA">
            <w:pPr>
              <w:keepNext/>
              <w:spacing w:before="80" w:after="80"/>
              <w:jc w:val="center"/>
              <w:textAlignment w:val="baseline"/>
              <w:rPr>
                <w:rFonts w:eastAsia="Calibri" w:cs="Times New Roman Bold"/>
                <w:b/>
                <w:sz w:val="18"/>
                <w:szCs w:val="18"/>
              </w:rPr>
            </w:pPr>
            <w:r w:rsidRPr="004432AA">
              <w:rPr>
                <w:rFonts w:eastAsia="Calibri" w:cs="Times New Roman Bold"/>
                <w:b/>
                <w:sz w:val="18"/>
                <w:szCs w:val="18"/>
              </w:rPr>
              <w:t>Number of bits</w:t>
            </w:r>
          </w:p>
        </w:tc>
        <w:tc>
          <w:tcPr>
            <w:tcW w:w="6418" w:type="dxa"/>
            <w:shd w:val="clear" w:color="auto" w:fill="auto"/>
          </w:tcPr>
          <w:p w14:paraId="7B74237F" w14:textId="77777777" w:rsidR="004432AA" w:rsidRPr="004432AA" w:rsidRDefault="004432AA" w:rsidP="004432AA">
            <w:pPr>
              <w:keepNext/>
              <w:spacing w:before="80" w:after="80"/>
              <w:jc w:val="center"/>
              <w:textAlignment w:val="baseline"/>
              <w:rPr>
                <w:rFonts w:eastAsia="Calibri" w:cs="Times New Roman Bold"/>
                <w:b/>
                <w:sz w:val="18"/>
                <w:szCs w:val="18"/>
              </w:rPr>
            </w:pPr>
            <w:r w:rsidRPr="004432AA">
              <w:rPr>
                <w:rFonts w:eastAsia="Calibri" w:cs="Times New Roman Bold"/>
                <w:b/>
                <w:sz w:val="18"/>
                <w:szCs w:val="18"/>
              </w:rPr>
              <w:t>Description</w:t>
            </w:r>
          </w:p>
        </w:tc>
      </w:tr>
      <w:tr w:rsidR="004432AA" w:rsidRPr="004432AA" w14:paraId="26076094" w14:textId="77777777" w:rsidTr="00E25DE6">
        <w:trPr>
          <w:cantSplit/>
          <w:jc w:val="center"/>
        </w:trPr>
        <w:tc>
          <w:tcPr>
            <w:tcW w:w="1748" w:type="dxa"/>
          </w:tcPr>
          <w:p w14:paraId="7F2FC72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Message ID</w:t>
            </w:r>
          </w:p>
        </w:tc>
        <w:tc>
          <w:tcPr>
            <w:tcW w:w="1473" w:type="dxa"/>
          </w:tcPr>
          <w:p w14:paraId="66F7C27C"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4</w:t>
            </w:r>
          </w:p>
        </w:tc>
        <w:tc>
          <w:tcPr>
            <w:tcW w:w="6418" w:type="dxa"/>
          </w:tcPr>
          <w:p w14:paraId="49ED0C8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6 – Geographical addressed message with no communication state.</w:t>
            </w:r>
          </w:p>
        </w:tc>
      </w:tr>
      <w:tr w:rsidR="004432AA" w:rsidRPr="004432AA" w14:paraId="5424AA9F" w14:textId="77777777" w:rsidTr="00E25DE6">
        <w:trPr>
          <w:cantSplit/>
          <w:jc w:val="center"/>
        </w:trPr>
        <w:tc>
          <w:tcPr>
            <w:tcW w:w="1748" w:type="dxa"/>
          </w:tcPr>
          <w:p w14:paraId="0410E21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Retransmit flag</w:t>
            </w:r>
          </w:p>
        </w:tc>
        <w:tc>
          <w:tcPr>
            <w:tcW w:w="1473" w:type="dxa"/>
          </w:tcPr>
          <w:p w14:paraId="16BD408E"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1</w:t>
            </w:r>
          </w:p>
        </w:tc>
        <w:tc>
          <w:tcPr>
            <w:tcW w:w="6418" w:type="dxa"/>
          </w:tcPr>
          <w:p w14:paraId="756238A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Indicates that this is a retransmission of data.</w:t>
            </w:r>
          </w:p>
        </w:tc>
      </w:tr>
      <w:tr w:rsidR="004432AA" w:rsidRPr="004432AA" w14:paraId="0C61769B" w14:textId="77777777" w:rsidTr="00E25DE6">
        <w:trPr>
          <w:cantSplit/>
          <w:jc w:val="center"/>
        </w:trPr>
        <w:tc>
          <w:tcPr>
            <w:tcW w:w="1748" w:type="dxa"/>
          </w:tcPr>
          <w:p w14:paraId="1DB2801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Repeat Indicator</w:t>
            </w:r>
          </w:p>
        </w:tc>
        <w:tc>
          <w:tcPr>
            <w:tcW w:w="1473" w:type="dxa"/>
          </w:tcPr>
          <w:p w14:paraId="63E89C2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2</w:t>
            </w:r>
          </w:p>
        </w:tc>
        <w:tc>
          <w:tcPr>
            <w:tcW w:w="6418" w:type="dxa"/>
          </w:tcPr>
          <w:p w14:paraId="6DBBDEB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 xml:space="preserve">Used by the repeater to indicate how many times a message has been repeated. </w:t>
            </w:r>
          </w:p>
          <w:p w14:paraId="5B5CA63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0 – 3; 0 = default; 3 = do not repeat any more.</w:t>
            </w:r>
          </w:p>
        </w:tc>
      </w:tr>
      <w:tr w:rsidR="004432AA" w:rsidRPr="004432AA" w14:paraId="0BCC5FCD" w14:textId="77777777" w:rsidTr="00E25DE6">
        <w:trPr>
          <w:cantSplit/>
          <w:jc w:val="center"/>
        </w:trPr>
        <w:tc>
          <w:tcPr>
            <w:tcW w:w="1748" w:type="dxa"/>
          </w:tcPr>
          <w:p w14:paraId="120FDDF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 xml:space="preserve">Session ID </w:t>
            </w:r>
          </w:p>
        </w:tc>
        <w:tc>
          <w:tcPr>
            <w:tcW w:w="1473" w:type="dxa"/>
          </w:tcPr>
          <w:p w14:paraId="05C43045"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6</w:t>
            </w:r>
          </w:p>
        </w:tc>
        <w:tc>
          <w:tcPr>
            <w:tcW w:w="6418" w:type="dxa"/>
          </w:tcPr>
          <w:p w14:paraId="527C761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The Session ID associates the VDL transmission with a specific PI transaction.</w:t>
            </w:r>
          </w:p>
        </w:tc>
      </w:tr>
      <w:tr w:rsidR="004432AA" w:rsidRPr="004432AA" w14:paraId="0A801036" w14:textId="77777777" w:rsidTr="00E25DE6">
        <w:trPr>
          <w:cantSplit/>
          <w:jc w:val="center"/>
        </w:trPr>
        <w:tc>
          <w:tcPr>
            <w:tcW w:w="1748" w:type="dxa"/>
          </w:tcPr>
          <w:p w14:paraId="3A83FB7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Source ID</w:t>
            </w:r>
          </w:p>
        </w:tc>
        <w:tc>
          <w:tcPr>
            <w:tcW w:w="1473" w:type="dxa"/>
          </w:tcPr>
          <w:p w14:paraId="7452BC5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32</w:t>
            </w:r>
          </w:p>
        </w:tc>
        <w:tc>
          <w:tcPr>
            <w:tcW w:w="6418" w:type="dxa"/>
          </w:tcPr>
          <w:p w14:paraId="2510A46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The Unique Identifier of the transmitting station as described in § 2.4, Annex 1.</w:t>
            </w:r>
          </w:p>
        </w:tc>
      </w:tr>
      <w:tr w:rsidR="004432AA" w:rsidRPr="004432AA" w14:paraId="393C725E" w14:textId="77777777" w:rsidTr="00E25DE6">
        <w:trPr>
          <w:cantSplit/>
          <w:jc w:val="center"/>
        </w:trPr>
        <w:tc>
          <w:tcPr>
            <w:tcW w:w="1748" w:type="dxa"/>
          </w:tcPr>
          <w:p w14:paraId="6DFAA6B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Longitude 1</w:t>
            </w:r>
          </w:p>
        </w:tc>
        <w:tc>
          <w:tcPr>
            <w:tcW w:w="1473" w:type="dxa"/>
          </w:tcPr>
          <w:p w14:paraId="43DA455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18</w:t>
            </w:r>
          </w:p>
        </w:tc>
        <w:tc>
          <w:tcPr>
            <w:tcW w:w="6418" w:type="dxa"/>
          </w:tcPr>
          <w:p w14:paraId="27A327D9"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 xml:space="preserve">Longitude of area to which the group assignment applies; upper right corner (north-east); in 1/10 min </w:t>
            </w:r>
            <w:r w:rsidRPr="004432AA">
              <w:rPr>
                <w:rFonts w:eastAsia="Calibri"/>
                <w:sz w:val="18"/>
                <w:szCs w:val="18"/>
              </w:rPr>
              <w:br/>
              <w:t>(</w:t>
            </w:r>
            <w:r w:rsidRPr="004432AA">
              <w:rPr>
                <w:rFonts w:eastAsia="Calibri"/>
                <w:sz w:val="18"/>
                <w:szCs w:val="18"/>
              </w:rPr>
              <w:sym w:font="Symbol" w:char="F0B1"/>
            </w:r>
            <w:r w:rsidRPr="004432AA">
              <w:rPr>
                <w:rFonts w:eastAsia="Calibri"/>
                <w:sz w:val="18"/>
                <w:szCs w:val="18"/>
              </w:rPr>
              <w:t>180</w:t>
            </w:r>
            <w:r w:rsidRPr="004432AA">
              <w:rPr>
                <w:rFonts w:eastAsia="Calibri"/>
                <w:sz w:val="18"/>
                <w:szCs w:val="18"/>
              </w:rPr>
              <w:sym w:font="Symbol" w:char="F0B0"/>
            </w:r>
            <w:r w:rsidRPr="004432AA">
              <w:rPr>
                <w:rFonts w:eastAsia="Calibri"/>
                <w:sz w:val="18"/>
                <w:szCs w:val="18"/>
              </w:rPr>
              <w:t>, East = positive, West = negative).</w:t>
            </w:r>
          </w:p>
        </w:tc>
      </w:tr>
      <w:tr w:rsidR="004432AA" w:rsidRPr="004432AA" w14:paraId="543F445C" w14:textId="77777777" w:rsidTr="00E25DE6">
        <w:trPr>
          <w:cantSplit/>
          <w:jc w:val="center"/>
        </w:trPr>
        <w:tc>
          <w:tcPr>
            <w:tcW w:w="1748" w:type="dxa"/>
          </w:tcPr>
          <w:p w14:paraId="5EFC656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Latitude 1</w:t>
            </w:r>
          </w:p>
        </w:tc>
        <w:tc>
          <w:tcPr>
            <w:tcW w:w="1473" w:type="dxa"/>
          </w:tcPr>
          <w:p w14:paraId="13C9FCE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17</w:t>
            </w:r>
          </w:p>
        </w:tc>
        <w:tc>
          <w:tcPr>
            <w:tcW w:w="6418" w:type="dxa"/>
          </w:tcPr>
          <w:p w14:paraId="46F8DCE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Latitude of area to which the group assignment applies; upper right corner (north</w:t>
            </w:r>
            <w:r w:rsidRPr="004432AA">
              <w:rPr>
                <w:rFonts w:eastAsia="Calibri"/>
                <w:sz w:val="18"/>
                <w:szCs w:val="18"/>
              </w:rPr>
              <w:noBreakHyphen/>
              <w:t>east); in 1/10 min</w:t>
            </w:r>
            <w:r w:rsidRPr="004432AA">
              <w:rPr>
                <w:rFonts w:eastAsia="Calibri"/>
                <w:sz w:val="18"/>
                <w:szCs w:val="18"/>
              </w:rPr>
              <w:br/>
              <w:t>(</w:t>
            </w:r>
            <w:r w:rsidRPr="004432AA">
              <w:rPr>
                <w:rFonts w:eastAsia="Calibri"/>
                <w:sz w:val="18"/>
                <w:szCs w:val="18"/>
              </w:rPr>
              <w:sym w:font="Symbol" w:char="F0B1"/>
            </w:r>
            <w:r w:rsidRPr="004432AA">
              <w:rPr>
                <w:rFonts w:eastAsia="Calibri"/>
                <w:sz w:val="18"/>
                <w:szCs w:val="18"/>
              </w:rPr>
              <w:t>90</w:t>
            </w:r>
            <w:r w:rsidRPr="004432AA">
              <w:rPr>
                <w:rFonts w:eastAsia="Calibri"/>
                <w:sz w:val="18"/>
                <w:szCs w:val="18"/>
              </w:rPr>
              <w:sym w:font="Symbol" w:char="F0B0"/>
            </w:r>
            <w:r w:rsidRPr="004432AA">
              <w:rPr>
                <w:rFonts w:eastAsia="Calibri"/>
                <w:sz w:val="18"/>
                <w:szCs w:val="18"/>
              </w:rPr>
              <w:t>, North = positive, South = negative).</w:t>
            </w:r>
          </w:p>
        </w:tc>
      </w:tr>
      <w:tr w:rsidR="004432AA" w:rsidRPr="004432AA" w14:paraId="19374E7A" w14:textId="77777777" w:rsidTr="00E25DE6">
        <w:trPr>
          <w:cantSplit/>
          <w:jc w:val="center"/>
        </w:trPr>
        <w:tc>
          <w:tcPr>
            <w:tcW w:w="1748" w:type="dxa"/>
          </w:tcPr>
          <w:p w14:paraId="1A2E7157"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Longitude 2</w:t>
            </w:r>
          </w:p>
        </w:tc>
        <w:tc>
          <w:tcPr>
            <w:tcW w:w="1473" w:type="dxa"/>
          </w:tcPr>
          <w:p w14:paraId="02BECA0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18</w:t>
            </w:r>
          </w:p>
        </w:tc>
        <w:tc>
          <w:tcPr>
            <w:tcW w:w="6418" w:type="dxa"/>
          </w:tcPr>
          <w:p w14:paraId="6C58796D"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Longitude of area to which the group assignment applies; lower left corner (south-west); in 1/10 min</w:t>
            </w:r>
            <w:r w:rsidRPr="004432AA">
              <w:rPr>
                <w:rFonts w:eastAsia="Calibri"/>
                <w:sz w:val="18"/>
                <w:szCs w:val="18"/>
              </w:rPr>
              <w:br/>
              <w:t>(</w:t>
            </w:r>
            <w:r w:rsidRPr="004432AA">
              <w:rPr>
                <w:rFonts w:eastAsia="Calibri"/>
                <w:sz w:val="18"/>
                <w:szCs w:val="18"/>
              </w:rPr>
              <w:sym w:font="Symbol" w:char="F0B1"/>
            </w:r>
            <w:r w:rsidRPr="004432AA">
              <w:rPr>
                <w:rFonts w:eastAsia="Calibri"/>
                <w:sz w:val="18"/>
                <w:szCs w:val="18"/>
              </w:rPr>
              <w:t>180</w:t>
            </w:r>
            <w:r w:rsidRPr="004432AA">
              <w:rPr>
                <w:rFonts w:eastAsia="Calibri"/>
                <w:sz w:val="18"/>
                <w:szCs w:val="18"/>
              </w:rPr>
              <w:sym w:font="Symbol" w:char="F0B0"/>
            </w:r>
            <w:r w:rsidRPr="004432AA">
              <w:rPr>
                <w:rFonts w:eastAsia="Calibri"/>
                <w:sz w:val="18"/>
                <w:szCs w:val="18"/>
              </w:rPr>
              <w:t>, East = positive, West = negative).</w:t>
            </w:r>
          </w:p>
        </w:tc>
      </w:tr>
      <w:tr w:rsidR="004432AA" w:rsidRPr="004432AA" w14:paraId="2A505256" w14:textId="77777777" w:rsidTr="00E25DE6">
        <w:trPr>
          <w:cantSplit/>
          <w:jc w:val="center"/>
        </w:trPr>
        <w:tc>
          <w:tcPr>
            <w:tcW w:w="1748" w:type="dxa"/>
          </w:tcPr>
          <w:p w14:paraId="79CA5CE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Latitude 2</w:t>
            </w:r>
          </w:p>
        </w:tc>
        <w:tc>
          <w:tcPr>
            <w:tcW w:w="1473" w:type="dxa"/>
          </w:tcPr>
          <w:p w14:paraId="635A3DA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17</w:t>
            </w:r>
          </w:p>
        </w:tc>
        <w:tc>
          <w:tcPr>
            <w:tcW w:w="6418" w:type="dxa"/>
          </w:tcPr>
          <w:p w14:paraId="17FB9A0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Latitude of area to which the group assignment applies; lower left corner (south</w:t>
            </w:r>
            <w:r w:rsidRPr="004432AA">
              <w:rPr>
                <w:rFonts w:eastAsia="Calibri"/>
                <w:sz w:val="18"/>
                <w:szCs w:val="18"/>
              </w:rPr>
              <w:noBreakHyphen/>
              <w:t>west); in 1/10 min</w:t>
            </w:r>
            <w:r w:rsidRPr="004432AA">
              <w:rPr>
                <w:rFonts w:eastAsia="Calibri"/>
                <w:sz w:val="18"/>
                <w:szCs w:val="18"/>
              </w:rPr>
              <w:br/>
              <w:t>(</w:t>
            </w:r>
            <w:r w:rsidRPr="004432AA">
              <w:rPr>
                <w:rFonts w:eastAsia="Calibri"/>
                <w:sz w:val="18"/>
                <w:szCs w:val="18"/>
              </w:rPr>
              <w:sym w:font="Symbol" w:char="F0B1"/>
            </w:r>
            <w:r w:rsidRPr="004432AA">
              <w:rPr>
                <w:rFonts w:eastAsia="Calibri"/>
                <w:sz w:val="18"/>
                <w:szCs w:val="18"/>
              </w:rPr>
              <w:t>90</w:t>
            </w:r>
            <w:r w:rsidRPr="004432AA">
              <w:rPr>
                <w:rFonts w:eastAsia="Calibri"/>
                <w:sz w:val="18"/>
                <w:szCs w:val="18"/>
              </w:rPr>
              <w:sym w:font="Symbol" w:char="F0B0"/>
            </w:r>
            <w:r w:rsidRPr="004432AA">
              <w:rPr>
                <w:rFonts w:eastAsia="Calibri"/>
                <w:sz w:val="18"/>
                <w:szCs w:val="18"/>
              </w:rPr>
              <w:t>, North = positive, South = negative).</w:t>
            </w:r>
          </w:p>
        </w:tc>
      </w:tr>
      <w:tr w:rsidR="004432AA" w:rsidRPr="004432AA" w14:paraId="4EA355A6" w14:textId="77777777" w:rsidTr="00E25DE6">
        <w:trPr>
          <w:cantSplit/>
          <w:jc w:val="center"/>
        </w:trPr>
        <w:tc>
          <w:tcPr>
            <w:tcW w:w="1748" w:type="dxa"/>
          </w:tcPr>
          <w:p w14:paraId="667380A3"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Data Count</w:t>
            </w:r>
          </w:p>
        </w:tc>
        <w:tc>
          <w:tcPr>
            <w:tcW w:w="1473" w:type="dxa"/>
          </w:tcPr>
          <w:p w14:paraId="781ACD6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11</w:t>
            </w:r>
          </w:p>
        </w:tc>
        <w:tc>
          <w:tcPr>
            <w:tcW w:w="6418" w:type="dxa"/>
          </w:tcPr>
          <w:p w14:paraId="37478AC4" w14:textId="34328FE5"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ins w:id="111" w:author="USA" w:date="2025-01-31T13:24:00Z" w16du:dateUtc="2025-01-31T18:24:00Z">
              <w:r w:rsidRPr="004432AA">
                <w:rPr>
                  <w:rFonts w:eastAsia="MS Mincho"/>
                  <w:sz w:val="20"/>
                  <w:lang w:eastAsia="zh-CN"/>
                </w:rPr>
                <w:t xml:space="preserve">Size of actual data in </w:t>
              </w:r>
              <w:r>
                <w:rPr>
                  <w:rFonts w:eastAsia="MS Mincho"/>
                  <w:sz w:val="20"/>
                  <w:lang w:eastAsia="zh-CN"/>
                </w:rPr>
                <w:t>Application</w:t>
              </w:r>
              <w:r w:rsidRPr="004432AA">
                <w:rPr>
                  <w:rFonts w:eastAsia="MS Mincho"/>
                  <w:sz w:val="20"/>
                  <w:lang w:eastAsia="zh-CN"/>
                </w:rPr>
                <w:t xml:space="preserve"> Data field in bits, excluding padding bits</w:t>
              </w:r>
              <w:r>
                <w:rPr>
                  <w:rFonts w:eastAsia="MS Mincho"/>
                  <w:sz w:val="20"/>
                  <w:lang w:eastAsia="zh-CN"/>
                </w:rPr>
                <w:t>.</w:t>
              </w:r>
              <w:r w:rsidRPr="004432AA">
                <w:rPr>
                  <w:rFonts w:eastAsia="MS Mincho"/>
                  <w:sz w:val="20"/>
                  <w:lang w:eastAsia="zh-CN"/>
                </w:rPr>
                <w:t xml:space="preserve"> range: from </w:t>
              </w:r>
            </w:ins>
            <w:r w:rsidRPr="004432AA">
              <w:rPr>
                <w:rFonts w:eastAsia="Calibri"/>
                <w:sz w:val="18"/>
                <w:szCs w:val="18"/>
              </w:rPr>
              <w:t>1 – Max data count.</w:t>
            </w:r>
          </w:p>
        </w:tc>
      </w:tr>
      <w:tr w:rsidR="004432AA" w:rsidRPr="004432AA" w14:paraId="1EF95CFC" w14:textId="77777777" w:rsidTr="00E25DE6">
        <w:trPr>
          <w:cantSplit/>
          <w:jc w:val="center"/>
        </w:trPr>
        <w:tc>
          <w:tcPr>
            <w:tcW w:w="1748" w:type="dxa"/>
          </w:tcPr>
          <w:p w14:paraId="6B198FFA"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Spare bits</w:t>
            </w:r>
          </w:p>
        </w:tc>
        <w:tc>
          <w:tcPr>
            <w:tcW w:w="1473" w:type="dxa"/>
          </w:tcPr>
          <w:p w14:paraId="4EB55F62"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2</w:t>
            </w:r>
          </w:p>
        </w:tc>
        <w:tc>
          <w:tcPr>
            <w:tcW w:w="6418" w:type="dxa"/>
          </w:tcPr>
          <w:p w14:paraId="1F190C4B"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Spare bits – reserved for the future.</w:t>
            </w:r>
          </w:p>
        </w:tc>
      </w:tr>
      <w:tr w:rsidR="004432AA" w:rsidRPr="004432AA" w14:paraId="21B0EFCF" w14:textId="77777777" w:rsidTr="00E25DE6">
        <w:trPr>
          <w:cantSplit/>
          <w:jc w:val="center"/>
        </w:trPr>
        <w:tc>
          <w:tcPr>
            <w:tcW w:w="1748" w:type="dxa"/>
          </w:tcPr>
          <w:p w14:paraId="5F70EAD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ASM identifier</w:t>
            </w:r>
            <w:del w:id="112" w:author="USA" w:date="2025-01-31T13:42:00Z" w16du:dateUtc="2025-01-31T18:42:00Z">
              <w:r w:rsidRPr="004432AA" w:rsidDel="00AA7CD8">
                <w:rPr>
                  <w:rFonts w:eastAsia="Calibri"/>
                  <w:sz w:val="18"/>
                  <w:szCs w:val="18"/>
                  <w:vertAlign w:val="superscript"/>
                </w:rPr>
                <w:delText>(1)</w:delText>
              </w:r>
            </w:del>
          </w:p>
        </w:tc>
        <w:tc>
          <w:tcPr>
            <w:tcW w:w="1473" w:type="dxa"/>
          </w:tcPr>
          <w:p w14:paraId="09ED2168"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16</w:t>
            </w:r>
          </w:p>
        </w:tc>
        <w:tc>
          <w:tcPr>
            <w:tcW w:w="6418" w:type="dxa"/>
          </w:tcPr>
          <w:p w14:paraId="69273F36" w14:textId="71F91D1D"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Application identifier a</w:t>
            </w:r>
            <w:ins w:id="113" w:author="USA" w:date="2025-01-31T14:48:00Z" w16du:dateUtc="2025-01-31T19:48:00Z">
              <w:r w:rsidR="00D00B86">
                <w:rPr>
                  <w:rFonts w:eastAsia="Calibri"/>
                  <w:sz w:val="18"/>
                  <w:szCs w:val="18"/>
                </w:rPr>
                <w:t>s</w:t>
              </w:r>
            </w:ins>
            <w:del w:id="114" w:author="USA" w:date="2025-01-31T14:48:00Z" w16du:dateUtc="2025-01-31T19:48:00Z">
              <w:r w:rsidRPr="004432AA" w:rsidDel="00D00B86">
                <w:rPr>
                  <w:rFonts w:eastAsia="Calibri"/>
                  <w:sz w:val="18"/>
                  <w:szCs w:val="18"/>
                </w:rPr>
                <w:delText>nd</w:delText>
              </w:r>
            </w:del>
            <w:r w:rsidRPr="004432AA">
              <w:rPr>
                <w:rFonts w:eastAsia="Calibri"/>
                <w:sz w:val="18"/>
                <w:szCs w:val="18"/>
              </w:rPr>
              <w:t xml:space="preserve"> described in § 6.2.</w:t>
            </w:r>
          </w:p>
        </w:tc>
      </w:tr>
      <w:tr w:rsidR="004432AA" w:rsidRPr="004432AA" w14:paraId="03EA281C" w14:textId="77777777" w:rsidTr="00E25DE6">
        <w:trPr>
          <w:cantSplit/>
          <w:jc w:val="center"/>
        </w:trPr>
        <w:tc>
          <w:tcPr>
            <w:tcW w:w="1748" w:type="dxa"/>
          </w:tcPr>
          <w:p w14:paraId="1BEC8EF9" w14:textId="40B94B7F"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proofErr w:type="gramStart"/>
            <w:r w:rsidRPr="004432AA">
              <w:rPr>
                <w:rFonts w:eastAsia="Calibri"/>
                <w:sz w:val="18"/>
                <w:szCs w:val="18"/>
              </w:rPr>
              <w:t>Application</w:t>
            </w:r>
            <w:r w:rsidRPr="004432AA">
              <w:rPr>
                <w:rFonts w:eastAsia="Calibri"/>
                <w:sz w:val="20"/>
              </w:rPr>
              <w:t xml:space="preserve"> </w:t>
            </w:r>
            <w:r w:rsidRPr="004432AA">
              <w:rPr>
                <w:rFonts w:eastAsia="Calibri"/>
                <w:sz w:val="18"/>
                <w:szCs w:val="18"/>
              </w:rPr>
              <w:t xml:space="preserve"> data</w:t>
            </w:r>
            <w:proofErr w:type="gramEnd"/>
            <w:r w:rsidRPr="004432AA">
              <w:rPr>
                <w:rFonts w:eastAsia="Calibri"/>
                <w:sz w:val="18"/>
                <w:szCs w:val="18"/>
              </w:rPr>
              <w:br/>
              <w:t>(no FEC / FEC)</w:t>
            </w:r>
          </w:p>
        </w:tc>
        <w:tc>
          <w:tcPr>
            <w:tcW w:w="1473" w:type="dxa"/>
          </w:tcPr>
          <w:p w14:paraId="5D35B7D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1 slot: 208 / 112</w:t>
            </w:r>
          </w:p>
          <w:p w14:paraId="70DA23E4"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 xml:space="preserve">2 </w:t>
            </w:r>
            <w:proofErr w:type="gramStart"/>
            <w:r w:rsidRPr="004432AA">
              <w:rPr>
                <w:rFonts w:eastAsia="Calibri"/>
                <w:sz w:val="18"/>
                <w:szCs w:val="18"/>
              </w:rPr>
              <w:t>slot</w:t>
            </w:r>
            <w:proofErr w:type="gramEnd"/>
            <w:r w:rsidRPr="004432AA">
              <w:rPr>
                <w:rFonts w:eastAsia="Calibri"/>
                <w:sz w:val="18"/>
                <w:szCs w:val="18"/>
              </w:rPr>
              <w:t>: 720 / 496</w:t>
            </w:r>
          </w:p>
          <w:p w14:paraId="7B9FE6E6"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r w:rsidRPr="004432AA">
              <w:rPr>
                <w:rFonts w:eastAsia="Calibri"/>
                <w:sz w:val="18"/>
                <w:szCs w:val="18"/>
              </w:rPr>
              <w:t xml:space="preserve">3 </w:t>
            </w:r>
            <w:proofErr w:type="gramStart"/>
            <w:r w:rsidRPr="004432AA">
              <w:rPr>
                <w:rFonts w:eastAsia="Calibri"/>
                <w:sz w:val="18"/>
                <w:szCs w:val="18"/>
              </w:rPr>
              <w:t>slot</w:t>
            </w:r>
            <w:proofErr w:type="gramEnd"/>
            <w:r w:rsidRPr="004432AA">
              <w:rPr>
                <w:rFonts w:eastAsia="Calibri"/>
                <w:sz w:val="18"/>
                <w:szCs w:val="18"/>
              </w:rPr>
              <w:t>: 1232 / 880</w:t>
            </w:r>
          </w:p>
          <w:p w14:paraId="4069F62C" w14:textId="1F9223E6"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18"/>
                <w:szCs w:val="18"/>
              </w:rPr>
            </w:pPr>
          </w:p>
        </w:tc>
        <w:tc>
          <w:tcPr>
            <w:tcW w:w="6418" w:type="dxa"/>
          </w:tcPr>
          <w:p w14:paraId="3C15D020"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 xml:space="preserve">Application data as specified by the ASM Identifier. </w:t>
            </w:r>
          </w:p>
          <w:p w14:paraId="2BDE22CF" w14:textId="77777777" w:rsidR="004432AA" w:rsidRPr="004432AA" w:rsidRDefault="004432AA" w:rsidP="004432A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18"/>
                <w:szCs w:val="18"/>
              </w:rPr>
            </w:pPr>
            <w:r w:rsidRPr="004432AA">
              <w:rPr>
                <w:rFonts w:eastAsia="Calibri"/>
                <w:sz w:val="18"/>
                <w:szCs w:val="18"/>
              </w:rPr>
              <w:t>The available length of the binary data is specified by the Link Id.</w:t>
            </w:r>
          </w:p>
        </w:tc>
      </w:tr>
      <w:tr w:rsidR="004432AA" w:rsidRPr="004432AA" w14:paraId="3B243C70" w14:textId="77777777" w:rsidTr="00E25DE6">
        <w:trPr>
          <w:cantSplit/>
          <w:jc w:val="center"/>
        </w:trPr>
        <w:tc>
          <w:tcPr>
            <w:tcW w:w="9639" w:type="dxa"/>
            <w:gridSpan w:val="3"/>
            <w:tcBorders>
              <w:left w:val="nil"/>
              <w:bottom w:val="nil"/>
              <w:right w:val="nil"/>
            </w:tcBorders>
          </w:tcPr>
          <w:p w14:paraId="49116388" w14:textId="25470B1D" w:rsidR="004432AA" w:rsidRPr="004432AA" w:rsidRDefault="004432AA" w:rsidP="004432AA">
            <w:pPr>
              <w:tabs>
                <w:tab w:val="left" w:pos="284"/>
                <w:tab w:val="left" w:pos="567"/>
                <w:tab w:val="left" w:pos="851"/>
              </w:tabs>
              <w:spacing w:before="40" w:after="40"/>
              <w:textAlignment w:val="baseline"/>
              <w:rPr>
                <w:rFonts w:eastAsia="Calibri"/>
                <w:sz w:val="20"/>
              </w:rPr>
            </w:pPr>
            <w:del w:id="115" w:author="USA" w:date="2025-01-31T13:42:00Z" w16du:dateUtc="2025-01-31T18:42:00Z">
              <w:r w:rsidRPr="004432AA" w:rsidDel="00AA7CD8">
                <w:rPr>
                  <w:rFonts w:eastAsia="Calibri"/>
                  <w:sz w:val="18"/>
                  <w:vertAlign w:val="superscript"/>
                </w:rPr>
                <w:delText>(1)</w:delText>
              </w:r>
              <w:r w:rsidRPr="004432AA" w:rsidDel="00AA7CD8">
                <w:rPr>
                  <w:rFonts w:eastAsia="Calibri"/>
                  <w:sz w:val="18"/>
                </w:rPr>
                <w:delText xml:space="preserve"> </w:delText>
              </w:r>
              <w:r w:rsidRPr="004432AA" w:rsidDel="00AA7CD8">
                <w:rPr>
                  <w:rFonts w:eastAsia="Calibri"/>
                  <w:sz w:val="18"/>
                </w:rPr>
                <w:tab/>
                <w:delText>The ASM identifier should be provided to the PI as the first part of the binary data payload.</w:delText>
              </w:r>
            </w:del>
          </w:p>
        </w:tc>
      </w:tr>
    </w:tbl>
    <w:p w14:paraId="15F61DF4" w14:textId="6D3877C1" w:rsidR="00BD58FA" w:rsidRDefault="00BD58FA">
      <w:pPr>
        <w:rPr>
          <w:i/>
          <w:iCs/>
        </w:rPr>
      </w:pPr>
      <w:r w:rsidRPr="00081D8D">
        <w:rPr>
          <w:i/>
          <w:iCs/>
        </w:rPr>
        <w:lastRenderedPageBreak/>
        <w:t>(There are no changes prior to this section)</w:t>
      </w:r>
    </w:p>
    <w:p w14:paraId="5F7EFE45" w14:textId="033907BA" w:rsidR="00BD58FA" w:rsidRPr="00011670" w:rsidRDefault="00011670">
      <w:pPr>
        <w:rPr>
          <w:b/>
          <w:bCs/>
        </w:rPr>
      </w:pPr>
      <w:r w:rsidRPr="00011670">
        <w:rPr>
          <w:b/>
          <w:bCs/>
        </w:rPr>
        <w:t>Annex 5</w:t>
      </w:r>
    </w:p>
    <w:p w14:paraId="40349063" w14:textId="77777777" w:rsidR="00BD58FA" w:rsidRDefault="00BD58FA"/>
    <w:p w14:paraId="10EF0CE4" w14:textId="77777777" w:rsidR="00BD58FA" w:rsidRPr="00BD58FA" w:rsidRDefault="00BD58FA" w:rsidP="00BD58FA">
      <w:pPr>
        <w:keepNext/>
        <w:keepLines/>
        <w:tabs>
          <w:tab w:val="clear" w:pos="1134"/>
        </w:tabs>
        <w:spacing w:before="200"/>
        <w:ind w:left="1134" w:hanging="1134"/>
        <w:textAlignment w:val="baseline"/>
        <w:outlineLvl w:val="2"/>
        <w:rPr>
          <w:rFonts w:eastAsia="Calibri"/>
          <w:b/>
          <w:lang w:eastAsia="de-DE"/>
        </w:rPr>
      </w:pPr>
      <w:bookmarkStart w:id="116" w:name="_Toc35546033"/>
      <w:r w:rsidRPr="00BD58FA">
        <w:rPr>
          <w:rFonts w:eastAsia="Calibri"/>
          <w:b/>
          <w:caps/>
          <w:lang w:eastAsia="de-DE"/>
        </w:rPr>
        <w:t>3.10.1</w:t>
      </w:r>
      <w:r w:rsidRPr="00BD58FA">
        <w:rPr>
          <w:rFonts w:eastAsia="Calibri"/>
          <w:b/>
          <w:caps/>
          <w:lang w:eastAsia="de-DE"/>
        </w:rPr>
        <w:tab/>
      </w:r>
      <w:r w:rsidRPr="00BD58FA">
        <w:rPr>
          <w:rFonts w:eastAsia="Calibri"/>
          <w:b/>
          <w:lang w:eastAsia="de-DE"/>
        </w:rPr>
        <w:t>Satellite bulletin board</w:t>
      </w:r>
      <w:bookmarkEnd w:id="116"/>
    </w:p>
    <w:p w14:paraId="3DCE380E" w14:textId="191122CE" w:rsidR="00BD58FA" w:rsidRPr="00BD58FA" w:rsidRDefault="00BD58FA" w:rsidP="00BD58FA">
      <w:pPr>
        <w:keepNext/>
        <w:spacing w:before="560" w:after="120"/>
        <w:jc w:val="center"/>
        <w:textAlignment w:val="baseline"/>
        <w:rPr>
          <w:caps/>
          <w:sz w:val="20"/>
        </w:rPr>
      </w:pPr>
      <w:bookmarkStart w:id="117" w:name="_Toc35546162"/>
      <w:r w:rsidRPr="00BD58FA">
        <w:rPr>
          <w:caps/>
          <w:sz w:val="20"/>
        </w:rPr>
        <w:t>Table 65</w:t>
      </w:r>
    </w:p>
    <w:p w14:paraId="2B4957E4" w14:textId="77777777" w:rsidR="00BD58FA" w:rsidRPr="00BD58FA" w:rsidRDefault="00BD58FA" w:rsidP="00BD58FA">
      <w:pPr>
        <w:keepNext/>
        <w:keepLines/>
        <w:spacing w:before="0" w:after="120"/>
        <w:jc w:val="center"/>
        <w:textAlignment w:val="baseline"/>
        <w:rPr>
          <w:rFonts w:ascii="Times New Roman Bold" w:hAnsi="Times New Roman Bold"/>
          <w:b/>
          <w:sz w:val="20"/>
        </w:rPr>
      </w:pPr>
      <w:r w:rsidRPr="00BD58FA">
        <w:rPr>
          <w:rFonts w:ascii="Times New Roman Bold" w:hAnsi="Times New Roman Bold"/>
          <w:b/>
          <w:sz w:val="20"/>
        </w:rPr>
        <w:t>Satellite bulletin board (Fragment 1)</w:t>
      </w:r>
      <w:bookmarkEnd w:id="117"/>
    </w:p>
    <w:tbl>
      <w:tblPr>
        <w:tblStyle w:val="TableGrid5"/>
        <w:tblW w:w="9639" w:type="dxa"/>
        <w:jc w:val="center"/>
        <w:tblLayout w:type="fixed"/>
        <w:tblCellMar>
          <w:left w:w="57" w:type="dxa"/>
          <w:right w:w="57" w:type="dxa"/>
        </w:tblCellMar>
        <w:tblLook w:val="04A0" w:firstRow="1" w:lastRow="0" w:firstColumn="1" w:lastColumn="0" w:noHBand="0" w:noVBand="1"/>
      </w:tblPr>
      <w:tblGrid>
        <w:gridCol w:w="790"/>
        <w:gridCol w:w="955"/>
        <w:gridCol w:w="2308"/>
        <w:gridCol w:w="5586"/>
      </w:tblGrid>
      <w:tr w:rsidR="00BD58FA" w:rsidRPr="00BD58FA" w14:paraId="4A707519" w14:textId="77777777" w:rsidTr="003C048B">
        <w:trPr>
          <w:cantSplit/>
          <w:jc w:val="center"/>
        </w:trPr>
        <w:tc>
          <w:tcPr>
            <w:tcW w:w="704" w:type="dxa"/>
            <w:vAlign w:val="center"/>
          </w:tcPr>
          <w:p w14:paraId="37BD8166" w14:textId="77777777" w:rsidR="00BD58FA" w:rsidRPr="00BD58FA" w:rsidRDefault="00BD58FA" w:rsidP="00BD58FA">
            <w:pPr>
              <w:keepNext/>
              <w:spacing w:before="80" w:after="80"/>
              <w:jc w:val="center"/>
              <w:textAlignment w:val="baseline"/>
              <w:rPr>
                <w:rFonts w:eastAsia="MS Mincho" w:cs="Times New Roman Bold"/>
                <w:b/>
                <w:sz w:val="20"/>
                <w:szCs w:val="24"/>
              </w:rPr>
            </w:pPr>
            <w:r w:rsidRPr="00BD58FA">
              <w:rPr>
                <w:rFonts w:eastAsia="MS Mincho" w:cs="Times New Roman Bold"/>
                <w:b/>
                <w:sz w:val="20"/>
                <w:szCs w:val="24"/>
              </w:rPr>
              <w:t xml:space="preserve">Field </w:t>
            </w:r>
            <w:r w:rsidRPr="00BD58FA">
              <w:rPr>
                <w:rFonts w:eastAsia="MS Mincho" w:cs="Times New Roman Bold"/>
                <w:b/>
                <w:sz w:val="20"/>
                <w:szCs w:val="24"/>
              </w:rPr>
              <w:br/>
              <w:t>No.</w:t>
            </w:r>
          </w:p>
        </w:tc>
        <w:tc>
          <w:tcPr>
            <w:tcW w:w="851" w:type="dxa"/>
            <w:vAlign w:val="center"/>
          </w:tcPr>
          <w:p w14:paraId="7C19E90A" w14:textId="77777777" w:rsidR="00BD58FA" w:rsidRPr="00BD58FA" w:rsidRDefault="00BD58FA" w:rsidP="00BD58FA">
            <w:pPr>
              <w:keepNext/>
              <w:spacing w:before="80" w:after="80"/>
              <w:jc w:val="center"/>
              <w:textAlignment w:val="baseline"/>
              <w:rPr>
                <w:rFonts w:eastAsia="MS Mincho" w:cs="Times New Roman Bold"/>
                <w:b/>
                <w:sz w:val="20"/>
                <w:szCs w:val="24"/>
              </w:rPr>
            </w:pPr>
            <w:r w:rsidRPr="00BD58FA">
              <w:rPr>
                <w:rFonts w:eastAsia="MS Mincho" w:cs="Times New Roman Bold"/>
                <w:b/>
                <w:sz w:val="20"/>
                <w:szCs w:val="24"/>
              </w:rPr>
              <w:t xml:space="preserve">Size </w:t>
            </w:r>
            <w:r w:rsidRPr="00BD58FA">
              <w:rPr>
                <w:rFonts w:eastAsia="MS Mincho" w:cs="Times New Roman Bold"/>
                <w:b/>
                <w:sz w:val="20"/>
                <w:szCs w:val="24"/>
              </w:rPr>
              <w:br/>
              <w:t>(bytes)</w:t>
            </w:r>
          </w:p>
        </w:tc>
        <w:tc>
          <w:tcPr>
            <w:tcW w:w="2056" w:type="dxa"/>
            <w:vAlign w:val="center"/>
          </w:tcPr>
          <w:p w14:paraId="090E0D50" w14:textId="77777777" w:rsidR="00BD58FA" w:rsidRPr="00BD58FA" w:rsidRDefault="00BD58FA" w:rsidP="00BD58FA">
            <w:pPr>
              <w:keepNext/>
              <w:spacing w:before="80" w:after="80"/>
              <w:jc w:val="center"/>
              <w:textAlignment w:val="baseline"/>
              <w:rPr>
                <w:rFonts w:eastAsia="MS Mincho" w:cs="Times New Roman Bold"/>
                <w:b/>
                <w:bCs/>
                <w:sz w:val="20"/>
                <w:szCs w:val="24"/>
                <w:lang w:eastAsia="de-DE"/>
              </w:rPr>
            </w:pPr>
            <w:r w:rsidRPr="00BD58FA">
              <w:rPr>
                <w:rFonts w:eastAsia="MS Mincho" w:cs="Times New Roman Bold"/>
                <w:b/>
                <w:sz w:val="20"/>
                <w:szCs w:val="24"/>
              </w:rPr>
              <w:t>Function</w:t>
            </w:r>
          </w:p>
        </w:tc>
        <w:tc>
          <w:tcPr>
            <w:tcW w:w="4976" w:type="dxa"/>
            <w:vAlign w:val="center"/>
          </w:tcPr>
          <w:p w14:paraId="7B216018" w14:textId="77777777" w:rsidR="00BD58FA" w:rsidRPr="00BD58FA" w:rsidRDefault="00BD58FA" w:rsidP="00BD58FA">
            <w:pPr>
              <w:keepNext/>
              <w:spacing w:before="80" w:after="80"/>
              <w:jc w:val="center"/>
              <w:textAlignment w:val="baseline"/>
              <w:rPr>
                <w:rFonts w:eastAsia="MS Mincho" w:cs="Times New Roman Bold"/>
                <w:b/>
                <w:bCs/>
                <w:sz w:val="20"/>
                <w:szCs w:val="24"/>
                <w:lang w:eastAsia="de-DE"/>
              </w:rPr>
            </w:pPr>
            <w:r w:rsidRPr="00BD58FA">
              <w:rPr>
                <w:rFonts w:eastAsia="MS Mincho" w:cs="Times New Roman Bold"/>
                <w:b/>
                <w:sz w:val="20"/>
                <w:szCs w:val="24"/>
              </w:rPr>
              <w:t>Content</w:t>
            </w:r>
          </w:p>
        </w:tc>
      </w:tr>
      <w:tr w:rsidR="00BD58FA" w:rsidRPr="00BD58FA" w14:paraId="30884F6B" w14:textId="77777777" w:rsidTr="003C048B">
        <w:trPr>
          <w:cantSplit/>
          <w:jc w:val="center"/>
        </w:trPr>
        <w:tc>
          <w:tcPr>
            <w:tcW w:w="704" w:type="dxa"/>
          </w:tcPr>
          <w:p w14:paraId="57492E0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w:t>
            </w:r>
          </w:p>
        </w:tc>
        <w:tc>
          <w:tcPr>
            <w:tcW w:w="851" w:type="dxa"/>
          </w:tcPr>
          <w:p w14:paraId="2D76A1C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w:t>
            </w:r>
          </w:p>
        </w:tc>
        <w:tc>
          <w:tcPr>
            <w:tcW w:w="2056" w:type="dxa"/>
          </w:tcPr>
          <w:p w14:paraId="3B27FDDE"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Type</w:t>
            </w:r>
          </w:p>
        </w:tc>
        <w:tc>
          <w:tcPr>
            <w:tcW w:w="4976" w:type="dxa"/>
          </w:tcPr>
          <w:p w14:paraId="0843138E"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Bulletin Board start fragment 1, network info.</w:t>
            </w:r>
          </w:p>
          <w:p w14:paraId="1051E344"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Type = 1.</w:t>
            </w:r>
          </w:p>
        </w:tc>
      </w:tr>
      <w:tr w:rsidR="00BD58FA" w:rsidRPr="00BD58FA" w14:paraId="2F1B1E48" w14:textId="77777777" w:rsidTr="003C048B">
        <w:trPr>
          <w:cantSplit/>
          <w:jc w:val="center"/>
        </w:trPr>
        <w:tc>
          <w:tcPr>
            <w:tcW w:w="704" w:type="dxa"/>
          </w:tcPr>
          <w:p w14:paraId="785B79A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2</w:t>
            </w:r>
          </w:p>
        </w:tc>
        <w:tc>
          <w:tcPr>
            <w:tcW w:w="851" w:type="dxa"/>
          </w:tcPr>
          <w:p w14:paraId="6858292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w:t>
            </w:r>
          </w:p>
        </w:tc>
        <w:tc>
          <w:tcPr>
            <w:tcW w:w="2056" w:type="dxa"/>
          </w:tcPr>
          <w:p w14:paraId="192FC3AB"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Satellite ID</w:t>
            </w:r>
          </w:p>
        </w:tc>
        <w:tc>
          <w:tcPr>
            <w:tcW w:w="4976" w:type="dxa"/>
          </w:tcPr>
          <w:p w14:paraId="58722C52"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0-255.</w:t>
            </w:r>
          </w:p>
        </w:tc>
      </w:tr>
      <w:tr w:rsidR="00BD58FA" w:rsidRPr="00BD58FA" w14:paraId="2DEFC4BE" w14:textId="77777777" w:rsidTr="003C048B">
        <w:trPr>
          <w:cantSplit/>
          <w:jc w:val="center"/>
        </w:trPr>
        <w:tc>
          <w:tcPr>
            <w:tcW w:w="704" w:type="dxa"/>
          </w:tcPr>
          <w:p w14:paraId="3E65777D"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3</w:t>
            </w:r>
          </w:p>
        </w:tc>
        <w:tc>
          <w:tcPr>
            <w:tcW w:w="851" w:type="dxa"/>
          </w:tcPr>
          <w:p w14:paraId="55A5CD4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w:t>
            </w:r>
          </w:p>
        </w:tc>
        <w:tc>
          <w:tcPr>
            <w:tcW w:w="2056" w:type="dxa"/>
          </w:tcPr>
          <w:p w14:paraId="54BFFE1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Primary Network ID</w:t>
            </w:r>
          </w:p>
        </w:tc>
        <w:tc>
          <w:tcPr>
            <w:tcW w:w="4976" w:type="dxa"/>
          </w:tcPr>
          <w:p w14:paraId="6483C37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0-255.</w:t>
            </w:r>
          </w:p>
        </w:tc>
      </w:tr>
      <w:tr w:rsidR="00BD58FA" w:rsidRPr="00BD58FA" w14:paraId="0AC4D4C4" w14:textId="77777777" w:rsidTr="003C048B">
        <w:trPr>
          <w:cantSplit/>
          <w:jc w:val="center"/>
        </w:trPr>
        <w:tc>
          <w:tcPr>
            <w:tcW w:w="704" w:type="dxa"/>
          </w:tcPr>
          <w:p w14:paraId="625B6C3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4</w:t>
            </w:r>
          </w:p>
        </w:tc>
        <w:tc>
          <w:tcPr>
            <w:tcW w:w="851" w:type="dxa"/>
          </w:tcPr>
          <w:p w14:paraId="68524BF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w:t>
            </w:r>
          </w:p>
        </w:tc>
        <w:tc>
          <w:tcPr>
            <w:tcW w:w="2056" w:type="dxa"/>
          </w:tcPr>
          <w:p w14:paraId="383A5851"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Roaming Network ID</w:t>
            </w:r>
          </w:p>
        </w:tc>
        <w:tc>
          <w:tcPr>
            <w:tcW w:w="4976" w:type="dxa"/>
          </w:tcPr>
          <w:p w14:paraId="315AFDBC"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0-255.</w:t>
            </w:r>
          </w:p>
        </w:tc>
      </w:tr>
      <w:tr w:rsidR="00BD58FA" w:rsidRPr="00BD58FA" w14:paraId="20019C4C" w14:textId="77777777" w:rsidTr="003C048B">
        <w:trPr>
          <w:cantSplit/>
          <w:jc w:val="center"/>
        </w:trPr>
        <w:tc>
          <w:tcPr>
            <w:tcW w:w="704" w:type="dxa"/>
          </w:tcPr>
          <w:p w14:paraId="3C2310E9"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5</w:t>
            </w:r>
          </w:p>
        </w:tc>
        <w:tc>
          <w:tcPr>
            <w:tcW w:w="851" w:type="dxa"/>
          </w:tcPr>
          <w:p w14:paraId="284C8CD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2</w:t>
            </w:r>
          </w:p>
        </w:tc>
        <w:tc>
          <w:tcPr>
            <w:tcW w:w="2056" w:type="dxa"/>
          </w:tcPr>
          <w:p w14:paraId="1BC3F7EA"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SBB Version</w:t>
            </w:r>
          </w:p>
        </w:tc>
        <w:tc>
          <w:tcPr>
            <w:tcW w:w="4976" w:type="dxa"/>
          </w:tcPr>
          <w:p w14:paraId="480A7D63"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BD58FA">
              <w:rPr>
                <w:rFonts w:eastAsia="MS Mincho"/>
                <w:sz w:val="20"/>
                <w:szCs w:val="24"/>
              </w:rPr>
              <w:t>Version number of this Bulletin Board.</w:t>
            </w:r>
          </w:p>
          <w:p w14:paraId="55790D57"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BD58FA">
              <w:rPr>
                <w:rFonts w:eastAsia="MS Mincho"/>
                <w:sz w:val="20"/>
                <w:szCs w:val="24"/>
              </w:rPr>
              <w:t>All valid versions are stored in the ship terminal.</w:t>
            </w:r>
          </w:p>
        </w:tc>
      </w:tr>
      <w:tr w:rsidR="00BD58FA" w:rsidRPr="00BD58FA" w14:paraId="52B366C5" w14:textId="77777777" w:rsidTr="003C048B">
        <w:trPr>
          <w:cantSplit/>
          <w:jc w:val="center"/>
        </w:trPr>
        <w:tc>
          <w:tcPr>
            <w:tcW w:w="704" w:type="dxa"/>
          </w:tcPr>
          <w:p w14:paraId="78D5D357"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6</w:t>
            </w:r>
          </w:p>
        </w:tc>
        <w:tc>
          <w:tcPr>
            <w:tcW w:w="851" w:type="dxa"/>
          </w:tcPr>
          <w:p w14:paraId="3E19B89A"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4</w:t>
            </w:r>
          </w:p>
        </w:tc>
        <w:tc>
          <w:tcPr>
            <w:tcW w:w="2056" w:type="dxa"/>
          </w:tcPr>
          <w:p w14:paraId="7BCBB97E"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Start time</w:t>
            </w:r>
          </w:p>
        </w:tc>
        <w:tc>
          <w:tcPr>
            <w:tcW w:w="4976" w:type="dxa"/>
          </w:tcPr>
          <w:p w14:paraId="519816E6"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rPr>
              <w:t>UTC start time for this version of the Bulletin Board in number of seconds since 1 January 2000, 00:00:00 UTC.</w:t>
            </w:r>
          </w:p>
        </w:tc>
      </w:tr>
      <w:tr w:rsidR="00BD58FA" w:rsidRPr="00BD58FA" w14:paraId="2C9B0973" w14:textId="77777777" w:rsidTr="003C048B">
        <w:trPr>
          <w:cantSplit/>
          <w:jc w:val="center"/>
        </w:trPr>
        <w:tc>
          <w:tcPr>
            <w:tcW w:w="704" w:type="dxa"/>
          </w:tcPr>
          <w:p w14:paraId="477A7F03"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7</w:t>
            </w:r>
          </w:p>
        </w:tc>
        <w:tc>
          <w:tcPr>
            <w:tcW w:w="851" w:type="dxa"/>
          </w:tcPr>
          <w:p w14:paraId="4167821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2</w:t>
            </w:r>
          </w:p>
        </w:tc>
        <w:tc>
          <w:tcPr>
            <w:tcW w:w="2056" w:type="dxa"/>
          </w:tcPr>
          <w:p w14:paraId="3AF56FD6"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Validity duration</w:t>
            </w:r>
          </w:p>
        </w:tc>
        <w:tc>
          <w:tcPr>
            <w:tcW w:w="4976" w:type="dxa"/>
          </w:tcPr>
          <w:p w14:paraId="74D03E47"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BD58FA">
              <w:rPr>
                <w:rFonts w:eastAsia="MS Mincho"/>
                <w:sz w:val="20"/>
                <w:szCs w:val="24"/>
              </w:rPr>
              <w:t>Lifetime of this version in number of 1-minute frames.</w:t>
            </w:r>
          </w:p>
          <w:p w14:paraId="73F22C51"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rPr>
              <w:t>Up to 45 days.</w:t>
            </w:r>
          </w:p>
        </w:tc>
      </w:tr>
      <w:tr w:rsidR="00BD58FA" w:rsidRPr="00BD58FA" w14:paraId="2E3D7B96" w14:textId="77777777" w:rsidTr="003C048B">
        <w:trPr>
          <w:cantSplit/>
          <w:jc w:val="center"/>
        </w:trPr>
        <w:tc>
          <w:tcPr>
            <w:tcW w:w="704" w:type="dxa"/>
          </w:tcPr>
          <w:p w14:paraId="52C65B84"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8</w:t>
            </w:r>
          </w:p>
        </w:tc>
        <w:tc>
          <w:tcPr>
            <w:tcW w:w="851" w:type="dxa"/>
          </w:tcPr>
          <w:p w14:paraId="1EB1AF85"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w:t>
            </w:r>
          </w:p>
        </w:tc>
        <w:tc>
          <w:tcPr>
            <w:tcW w:w="2056" w:type="dxa"/>
          </w:tcPr>
          <w:p w14:paraId="21A74F9E"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Service capabilities</w:t>
            </w:r>
          </w:p>
        </w:tc>
        <w:tc>
          <w:tcPr>
            <w:tcW w:w="4976" w:type="dxa"/>
          </w:tcPr>
          <w:p w14:paraId="2AA6331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4 MSB Bitmap.</w:t>
            </w:r>
          </w:p>
          <w:p w14:paraId="4503F41E" w14:textId="755A0642" w:rsid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18" w:author="USA" w:date="2025-01-31T14:00:00Z" w16du:dateUtc="2025-01-31T19:00:00Z"/>
                <w:rFonts w:eastAsia="MS Mincho"/>
                <w:sz w:val="20"/>
                <w:szCs w:val="24"/>
                <w:lang w:eastAsia="de-DE"/>
              </w:rPr>
            </w:pPr>
            <w:r w:rsidRPr="00BD58FA">
              <w:rPr>
                <w:rFonts w:eastAsia="MS Mincho"/>
                <w:sz w:val="20"/>
                <w:szCs w:val="24"/>
                <w:lang w:eastAsia="de-DE"/>
              </w:rPr>
              <w:t xml:space="preserve">Recommendation </w:t>
            </w:r>
            <w:hyperlink r:id="rId11" w:history="1">
              <w:r w:rsidRPr="00BD58FA">
                <w:rPr>
                  <w:rFonts w:eastAsia="MS Mincho"/>
                  <w:color w:val="0000FF"/>
                  <w:sz w:val="20"/>
                  <w:szCs w:val="24"/>
                  <w:u w:val="single"/>
                  <w:lang w:eastAsia="de-DE"/>
                </w:rPr>
                <w:t>ITU-R M.2092</w:t>
              </w:r>
            </w:hyperlink>
            <w:r w:rsidRPr="00BD58FA">
              <w:rPr>
                <w:rFonts w:eastAsia="MS Mincho"/>
                <w:sz w:val="20"/>
                <w:szCs w:val="24"/>
                <w:lang w:eastAsia="de-DE"/>
              </w:rPr>
              <w:t xml:space="preserve"> version compatibility;</w:t>
            </w:r>
            <w:r w:rsidRPr="00BD58FA">
              <w:rPr>
                <w:rFonts w:eastAsia="MS Mincho"/>
                <w:sz w:val="20"/>
                <w:szCs w:val="24"/>
                <w:lang w:eastAsia="de-DE"/>
              </w:rPr>
              <w:br/>
              <w:t>1 = M.2092-1</w:t>
            </w:r>
            <w:del w:id="119" w:author="USA" w:date="2025-01-31T14:00:00Z" w16du:dateUtc="2025-01-31T19:00:00Z">
              <w:r w:rsidRPr="00BD58FA" w:rsidDel="00BD58FA">
                <w:rPr>
                  <w:rFonts w:eastAsia="MS Mincho"/>
                  <w:sz w:val="20"/>
                  <w:szCs w:val="24"/>
                  <w:lang w:eastAsia="de-DE"/>
                </w:rPr>
                <w:delText>.</w:delText>
              </w:r>
            </w:del>
            <w:ins w:id="120" w:author="USA" w:date="2025-01-31T14:00:00Z" w16du:dateUtc="2025-01-31T19:00:00Z">
              <w:r>
                <w:rPr>
                  <w:rFonts w:eastAsia="MS Mincho"/>
                  <w:sz w:val="20"/>
                  <w:szCs w:val="24"/>
                  <w:lang w:eastAsia="de-DE"/>
                </w:rPr>
                <w:t>;</w:t>
              </w:r>
            </w:ins>
          </w:p>
          <w:p w14:paraId="44F48D28" w14:textId="6679EA30" w:rsid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21" w:author="USA" w:date="2025-01-31T14:01:00Z" w16du:dateUtc="2025-01-31T19:01:00Z"/>
                <w:rFonts w:eastAsia="MS Mincho"/>
                <w:sz w:val="20"/>
                <w:szCs w:val="24"/>
                <w:lang w:eastAsia="de-DE"/>
              </w:rPr>
            </w:pPr>
            <w:ins w:id="122" w:author="USA" w:date="2025-01-31T14:00:00Z" w16du:dateUtc="2025-01-31T19:00:00Z">
              <w:r>
                <w:rPr>
                  <w:rFonts w:eastAsia="MS Mincho"/>
                  <w:sz w:val="20"/>
                  <w:szCs w:val="24"/>
                  <w:lang w:eastAsia="de-DE"/>
                </w:rPr>
                <w:t>1 = M.2092-</w:t>
              </w:r>
            </w:ins>
            <w:ins w:id="123" w:author="USA" w:date="2025-01-31T14:01:00Z" w16du:dateUtc="2025-01-31T19:01:00Z">
              <w:r>
                <w:rPr>
                  <w:rFonts w:eastAsia="MS Mincho"/>
                  <w:sz w:val="20"/>
                  <w:szCs w:val="24"/>
                  <w:lang w:eastAsia="de-DE"/>
                </w:rPr>
                <w:t>2.</w:t>
              </w:r>
            </w:ins>
          </w:p>
          <w:p w14:paraId="613EA6B4"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p>
          <w:p w14:paraId="43B9042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4 LSB service capabilities bitmap.</w:t>
            </w:r>
          </w:p>
          <w:p w14:paraId="2BE1438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Bit3: Reserved for future use. Default = 0.</w:t>
            </w:r>
          </w:p>
          <w:p w14:paraId="7BE87971"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Bit2: Reserved for future use. Default = 0.</w:t>
            </w:r>
          </w:p>
          <w:p w14:paraId="2087D75E"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Bit1: Reserved for future use. Default = 0.</w:t>
            </w:r>
          </w:p>
          <w:p w14:paraId="165DF99B"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Bit0: Reserved for future use. Default = 0.</w:t>
            </w:r>
          </w:p>
        </w:tc>
      </w:tr>
      <w:tr w:rsidR="00BD58FA" w:rsidRPr="00BD58FA" w14:paraId="0A92871F" w14:textId="77777777" w:rsidTr="003C048B">
        <w:trPr>
          <w:cantSplit/>
          <w:jc w:val="center"/>
        </w:trPr>
        <w:tc>
          <w:tcPr>
            <w:tcW w:w="704" w:type="dxa"/>
          </w:tcPr>
          <w:p w14:paraId="07BAFFE3"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9</w:t>
            </w:r>
          </w:p>
        </w:tc>
        <w:tc>
          <w:tcPr>
            <w:tcW w:w="851" w:type="dxa"/>
          </w:tcPr>
          <w:p w14:paraId="2BF76B8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2</w:t>
            </w:r>
          </w:p>
        </w:tc>
        <w:tc>
          <w:tcPr>
            <w:tcW w:w="2056" w:type="dxa"/>
          </w:tcPr>
          <w:p w14:paraId="4DE3E4A4"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SBB backup frequency</w:t>
            </w:r>
          </w:p>
        </w:tc>
        <w:tc>
          <w:tcPr>
            <w:tcW w:w="4976" w:type="dxa"/>
          </w:tcPr>
          <w:p w14:paraId="3AC74AE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BD58FA">
              <w:rPr>
                <w:rFonts w:eastAsia="MS Mincho"/>
                <w:sz w:val="20"/>
                <w:szCs w:val="24"/>
              </w:rPr>
              <w:t xml:space="preserve">As defined in Recommendation </w:t>
            </w:r>
            <w:hyperlink r:id="rId12" w:history="1">
              <w:r w:rsidRPr="00BD58FA">
                <w:rPr>
                  <w:rFonts w:eastAsia="MS Mincho"/>
                  <w:color w:val="0000FF"/>
                  <w:sz w:val="20"/>
                  <w:szCs w:val="24"/>
                  <w:u w:val="single"/>
                </w:rPr>
                <w:t>ITU-R M.1084</w:t>
              </w:r>
            </w:hyperlink>
            <w:r w:rsidRPr="00BD58FA">
              <w:rPr>
                <w:rFonts w:eastAsia="MS Mincho"/>
                <w:sz w:val="20"/>
                <w:szCs w:val="24"/>
              </w:rPr>
              <w:t>.</w:t>
            </w:r>
          </w:p>
        </w:tc>
      </w:tr>
      <w:tr w:rsidR="00BD58FA" w:rsidRPr="00BD58FA" w14:paraId="1E51AF63" w14:textId="77777777" w:rsidTr="003C048B">
        <w:trPr>
          <w:cantSplit/>
          <w:jc w:val="center"/>
        </w:trPr>
        <w:tc>
          <w:tcPr>
            <w:tcW w:w="704" w:type="dxa"/>
          </w:tcPr>
          <w:p w14:paraId="3256710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10</w:t>
            </w:r>
          </w:p>
        </w:tc>
        <w:tc>
          <w:tcPr>
            <w:tcW w:w="851" w:type="dxa"/>
          </w:tcPr>
          <w:p w14:paraId="3939E471"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2</w:t>
            </w:r>
          </w:p>
        </w:tc>
        <w:tc>
          <w:tcPr>
            <w:tcW w:w="2056" w:type="dxa"/>
          </w:tcPr>
          <w:p w14:paraId="7CFD9BEA"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Max uplink msg size</w:t>
            </w:r>
          </w:p>
        </w:tc>
        <w:tc>
          <w:tcPr>
            <w:tcW w:w="4976" w:type="dxa"/>
          </w:tcPr>
          <w:p w14:paraId="28534A2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BD58FA">
              <w:rPr>
                <w:rFonts w:eastAsia="MS Mincho"/>
                <w:sz w:val="20"/>
                <w:szCs w:val="24"/>
              </w:rPr>
              <w:t>Maximum message uplink size allowed in kilo Bytes [kB].</w:t>
            </w:r>
          </w:p>
        </w:tc>
      </w:tr>
      <w:tr w:rsidR="00BD58FA" w:rsidRPr="00BD58FA" w14:paraId="4CC2E304" w14:textId="77777777" w:rsidTr="003C048B">
        <w:trPr>
          <w:cantSplit/>
          <w:jc w:val="center"/>
        </w:trPr>
        <w:tc>
          <w:tcPr>
            <w:tcW w:w="704" w:type="dxa"/>
          </w:tcPr>
          <w:p w14:paraId="3EC2394A"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11</w:t>
            </w:r>
          </w:p>
        </w:tc>
        <w:tc>
          <w:tcPr>
            <w:tcW w:w="851" w:type="dxa"/>
          </w:tcPr>
          <w:p w14:paraId="3C1C9AE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w:t>
            </w:r>
          </w:p>
        </w:tc>
        <w:tc>
          <w:tcPr>
            <w:tcW w:w="2056" w:type="dxa"/>
          </w:tcPr>
          <w:p w14:paraId="30708E81"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Reserved for future use</w:t>
            </w:r>
          </w:p>
        </w:tc>
        <w:tc>
          <w:tcPr>
            <w:tcW w:w="4976" w:type="dxa"/>
          </w:tcPr>
          <w:p w14:paraId="6917AFD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rPr>
            </w:pPr>
            <w:r w:rsidRPr="00BD58FA">
              <w:rPr>
                <w:rFonts w:eastAsia="MS Mincho"/>
                <w:sz w:val="20"/>
                <w:szCs w:val="24"/>
              </w:rPr>
              <w:t>Default 0.</w:t>
            </w:r>
          </w:p>
        </w:tc>
      </w:tr>
      <w:tr w:rsidR="00BD58FA" w:rsidRPr="00BD58FA" w14:paraId="1482868A" w14:textId="77777777" w:rsidTr="003C048B">
        <w:trPr>
          <w:cantSplit/>
          <w:jc w:val="center"/>
        </w:trPr>
        <w:tc>
          <w:tcPr>
            <w:tcW w:w="704" w:type="dxa"/>
          </w:tcPr>
          <w:p w14:paraId="6B8BE49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12</w:t>
            </w:r>
          </w:p>
        </w:tc>
        <w:tc>
          <w:tcPr>
            <w:tcW w:w="851" w:type="dxa"/>
          </w:tcPr>
          <w:p w14:paraId="70CD9ABE"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MS Mincho"/>
                <w:sz w:val="20"/>
                <w:szCs w:val="24"/>
                <w:lang w:eastAsia="de-DE"/>
              </w:rPr>
            </w:pPr>
            <w:r w:rsidRPr="00BD58FA">
              <w:rPr>
                <w:rFonts w:eastAsia="MS Mincho"/>
                <w:sz w:val="20"/>
                <w:szCs w:val="24"/>
                <w:lang w:eastAsia="de-DE"/>
              </w:rPr>
              <w:t>2</w:t>
            </w:r>
          </w:p>
        </w:tc>
        <w:tc>
          <w:tcPr>
            <w:tcW w:w="2056" w:type="dxa"/>
          </w:tcPr>
          <w:p w14:paraId="1AB67139"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Total message size of all fragments including overflow</w:t>
            </w:r>
          </w:p>
        </w:tc>
        <w:tc>
          <w:tcPr>
            <w:tcW w:w="4976" w:type="dxa"/>
          </w:tcPr>
          <w:p w14:paraId="6422577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MS Mincho"/>
                <w:sz w:val="20"/>
                <w:szCs w:val="24"/>
                <w:lang w:eastAsia="de-DE"/>
              </w:rPr>
            </w:pPr>
            <w:r w:rsidRPr="00BD58FA">
              <w:rPr>
                <w:rFonts w:eastAsia="MS Mincho"/>
                <w:sz w:val="20"/>
                <w:szCs w:val="24"/>
                <w:lang w:eastAsia="de-DE"/>
              </w:rPr>
              <w:t>SBB total size in bytes.</w:t>
            </w:r>
          </w:p>
        </w:tc>
      </w:tr>
    </w:tbl>
    <w:p w14:paraId="6E701DD8" w14:textId="77777777" w:rsidR="00BD58FA" w:rsidRPr="00BD58FA" w:rsidRDefault="00BD58FA" w:rsidP="00BD58FA">
      <w:pPr>
        <w:tabs>
          <w:tab w:val="clear" w:pos="1134"/>
          <w:tab w:val="clear" w:pos="1871"/>
          <w:tab w:val="clear" w:pos="2268"/>
        </w:tabs>
        <w:spacing w:before="0"/>
        <w:textAlignment w:val="baseline"/>
        <w:rPr>
          <w:sz w:val="20"/>
          <w:lang w:eastAsia="zh-CN"/>
        </w:rPr>
      </w:pPr>
    </w:p>
    <w:p w14:paraId="6311B928" w14:textId="77777777" w:rsidR="00BD58FA" w:rsidRDefault="00BD58FA"/>
    <w:p w14:paraId="0A9C8825" w14:textId="77777777" w:rsidR="00011670" w:rsidRDefault="00011670" w:rsidP="00BD58FA">
      <w:pPr>
        <w:rPr>
          <w:i/>
          <w:iCs/>
        </w:rPr>
      </w:pPr>
    </w:p>
    <w:p w14:paraId="48A29BC2" w14:textId="77777777" w:rsidR="00011670" w:rsidRDefault="00011670" w:rsidP="00BD58FA">
      <w:pPr>
        <w:rPr>
          <w:i/>
          <w:iCs/>
        </w:rPr>
      </w:pPr>
    </w:p>
    <w:p w14:paraId="217B9D48" w14:textId="392E849F" w:rsidR="00BD58FA" w:rsidRDefault="00BD58FA" w:rsidP="00BD58FA">
      <w:pPr>
        <w:rPr>
          <w:i/>
          <w:iCs/>
        </w:rPr>
      </w:pPr>
      <w:r w:rsidRPr="00081D8D">
        <w:rPr>
          <w:i/>
          <w:iCs/>
        </w:rPr>
        <w:lastRenderedPageBreak/>
        <w:t>(There are no changes prior to this section)</w:t>
      </w:r>
    </w:p>
    <w:p w14:paraId="106294CB" w14:textId="77777777" w:rsidR="00011670" w:rsidRPr="00011670" w:rsidRDefault="00011670" w:rsidP="00011670">
      <w:pPr>
        <w:rPr>
          <w:b/>
          <w:bCs/>
        </w:rPr>
      </w:pPr>
      <w:r w:rsidRPr="00011670">
        <w:rPr>
          <w:b/>
          <w:bCs/>
        </w:rPr>
        <w:t>Annex 5</w:t>
      </w:r>
    </w:p>
    <w:p w14:paraId="1F162CC9" w14:textId="77777777" w:rsidR="00BD58FA" w:rsidRDefault="00BD58FA"/>
    <w:p w14:paraId="2F58A0EE" w14:textId="77777777" w:rsidR="00BD58FA" w:rsidRPr="00BD58FA" w:rsidRDefault="00BD58FA" w:rsidP="00BD58FA">
      <w:pPr>
        <w:keepNext/>
        <w:keepLines/>
        <w:tabs>
          <w:tab w:val="clear" w:pos="1134"/>
        </w:tabs>
        <w:spacing w:before="200"/>
        <w:ind w:left="1134" w:hanging="1134"/>
        <w:textAlignment w:val="baseline"/>
        <w:outlineLvl w:val="2"/>
        <w:rPr>
          <w:rFonts w:eastAsia="Calibri"/>
          <w:b/>
          <w:lang w:eastAsia="de-DE"/>
        </w:rPr>
      </w:pPr>
      <w:bookmarkStart w:id="124" w:name="_Toc35546034"/>
      <w:r w:rsidRPr="00BD58FA">
        <w:rPr>
          <w:rFonts w:eastAsia="Calibri"/>
          <w:b/>
          <w:lang w:eastAsia="de-DE"/>
        </w:rPr>
        <w:t>3.10.2</w:t>
      </w:r>
      <w:r w:rsidRPr="00BD58FA">
        <w:rPr>
          <w:rFonts w:eastAsia="Calibri"/>
          <w:b/>
          <w:lang w:eastAsia="de-DE"/>
        </w:rPr>
        <w:tab/>
        <w:t>Media access control</w:t>
      </w:r>
      <w:bookmarkEnd w:id="124"/>
    </w:p>
    <w:p w14:paraId="762298E8" w14:textId="10166174" w:rsidR="00BD58FA" w:rsidRPr="00EC2D97" w:rsidRDefault="00BD58FA" w:rsidP="00BD58FA">
      <w:pPr>
        <w:pStyle w:val="TableNo"/>
        <w:spacing w:before="120"/>
      </w:pPr>
      <w:bookmarkStart w:id="125" w:name="_Toc35546168"/>
      <w:r w:rsidRPr="00EC2D97">
        <w:t>Table 71</w:t>
      </w:r>
    </w:p>
    <w:p w14:paraId="2851034E" w14:textId="77777777" w:rsidR="00BD58FA" w:rsidRPr="00EC2D97" w:rsidRDefault="00BD58FA" w:rsidP="00BD58FA">
      <w:pPr>
        <w:pStyle w:val="Tabletitle"/>
      </w:pPr>
      <w:r w:rsidRPr="00EC2D97">
        <w:t>Media access control</w:t>
      </w:r>
      <w:bookmarkEnd w:id="125"/>
    </w:p>
    <w:tbl>
      <w:tblPr>
        <w:tblStyle w:val="TableGrid4"/>
        <w:tblW w:w="9639" w:type="dxa"/>
        <w:jc w:val="center"/>
        <w:tblLayout w:type="fixed"/>
        <w:tblCellMar>
          <w:left w:w="57" w:type="dxa"/>
          <w:right w:w="57" w:type="dxa"/>
        </w:tblCellMar>
        <w:tblLook w:val="04A0" w:firstRow="1" w:lastRow="0" w:firstColumn="1" w:lastColumn="0" w:noHBand="0" w:noVBand="1"/>
      </w:tblPr>
      <w:tblGrid>
        <w:gridCol w:w="812"/>
        <w:gridCol w:w="983"/>
        <w:gridCol w:w="2292"/>
        <w:gridCol w:w="5552"/>
      </w:tblGrid>
      <w:tr w:rsidR="00BD58FA" w:rsidRPr="00EC2D97" w14:paraId="0BA43B07" w14:textId="77777777" w:rsidTr="003C048B">
        <w:trPr>
          <w:cantSplit/>
          <w:tblHeader/>
          <w:jc w:val="center"/>
        </w:trPr>
        <w:tc>
          <w:tcPr>
            <w:tcW w:w="812" w:type="dxa"/>
            <w:vAlign w:val="center"/>
          </w:tcPr>
          <w:p w14:paraId="46F8871A" w14:textId="77777777" w:rsidR="00BD58FA" w:rsidRPr="00EC2D97" w:rsidRDefault="00BD58FA" w:rsidP="003C048B">
            <w:pPr>
              <w:pStyle w:val="Tablehead"/>
              <w:rPr>
                <w:rFonts w:ascii="Times New Roman" w:hAnsi="Times New Roman"/>
              </w:rPr>
            </w:pPr>
            <w:r w:rsidRPr="00EC2D97">
              <w:rPr>
                <w:rFonts w:ascii="Times New Roman" w:hAnsi="Times New Roman"/>
              </w:rPr>
              <w:t xml:space="preserve">Field </w:t>
            </w:r>
            <w:r w:rsidRPr="00EC2D97">
              <w:rPr>
                <w:rFonts w:ascii="Times New Roman" w:hAnsi="Times New Roman"/>
              </w:rPr>
              <w:br/>
              <w:t>No.</w:t>
            </w:r>
          </w:p>
        </w:tc>
        <w:tc>
          <w:tcPr>
            <w:tcW w:w="983" w:type="dxa"/>
            <w:vAlign w:val="center"/>
          </w:tcPr>
          <w:p w14:paraId="4763BA06" w14:textId="77777777" w:rsidR="00BD58FA" w:rsidRPr="00EC2D97" w:rsidRDefault="00BD58FA" w:rsidP="003C048B">
            <w:pPr>
              <w:pStyle w:val="Tablehead"/>
              <w:rPr>
                <w:rFonts w:ascii="Times New Roman" w:hAnsi="Times New Roman"/>
              </w:rPr>
            </w:pPr>
            <w:r w:rsidRPr="00EC2D97">
              <w:rPr>
                <w:rFonts w:ascii="Times New Roman" w:hAnsi="Times New Roman"/>
              </w:rPr>
              <w:t xml:space="preserve">Size </w:t>
            </w:r>
            <w:r w:rsidRPr="00EC2D97">
              <w:rPr>
                <w:rFonts w:ascii="Times New Roman" w:hAnsi="Times New Roman"/>
              </w:rPr>
              <w:br/>
              <w:t>(bytes)</w:t>
            </w:r>
          </w:p>
        </w:tc>
        <w:tc>
          <w:tcPr>
            <w:tcW w:w="2292" w:type="dxa"/>
            <w:vAlign w:val="center"/>
          </w:tcPr>
          <w:p w14:paraId="57E46041" w14:textId="77777777" w:rsidR="00BD58FA" w:rsidRPr="00EC2D97" w:rsidRDefault="00BD58FA" w:rsidP="003C048B">
            <w:pPr>
              <w:pStyle w:val="Tablehead"/>
              <w:rPr>
                <w:rFonts w:ascii="Times New Roman" w:hAnsi="Times New Roman"/>
              </w:rPr>
            </w:pPr>
            <w:r w:rsidRPr="00EC2D97">
              <w:rPr>
                <w:rFonts w:ascii="Times New Roman" w:hAnsi="Times New Roman"/>
              </w:rPr>
              <w:t>Function</w:t>
            </w:r>
          </w:p>
        </w:tc>
        <w:tc>
          <w:tcPr>
            <w:tcW w:w="5552" w:type="dxa"/>
            <w:vAlign w:val="center"/>
          </w:tcPr>
          <w:p w14:paraId="6F4D82EA" w14:textId="77777777" w:rsidR="00BD58FA" w:rsidRPr="00EC2D97" w:rsidRDefault="00BD58FA" w:rsidP="003C048B">
            <w:pPr>
              <w:pStyle w:val="Tablehead"/>
              <w:rPr>
                <w:rFonts w:ascii="Times New Roman" w:hAnsi="Times New Roman"/>
              </w:rPr>
            </w:pPr>
            <w:r w:rsidRPr="00EC2D97">
              <w:rPr>
                <w:rFonts w:ascii="Times New Roman" w:hAnsi="Times New Roman"/>
              </w:rPr>
              <w:t>Content</w:t>
            </w:r>
          </w:p>
        </w:tc>
      </w:tr>
      <w:tr w:rsidR="00BD58FA" w:rsidRPr="00EC2D97" w14:paraId="10BDA194" w14:textId="77777777" w:rsidTr="003C048B">
        <w:trPr>
          <w:cantSplit/>
          <w:jc w:val="center"/>
        </w:trPr>
        <w:tc>
          <w:tcPr>
            <w:tcW w:w="812" w:type="dxa"/>
          </w:tcPr>
          <w:p w14:paraId="3679444D" w14:textId="77777777" w:rsidR="00BD58FA" w:rsidRPr="00EC2D97" w:rsidRDefault="00BD58FA" w:rsidP="003C048B">
            <w:pPr>
              <w:pStyle w:val="Tabletext"/>
              <w:spacing w:before="20" w:after="20"/>
              <w:jc w:val="center"/>
              <w:rPr>
                <w:lang w:eastAsia="de-DE"/>
              </w:rPr>
            </w:pPr>
            <w:r w:rsidRPr="00EC2D97">
              <w:rPr>
                <w:lang w:eastAsia="de-DE"/>
              </w:rPr>
              <w:t>1</w:t>
            </w:r>
          </w:p>
        </w:tc>
        <w:tc>
          <w:tcPr>
            <w:tcW w:w="983" w:type="dxa"/>
          </w:tcPr>
          <w:p w14:paraId="653DFFC2"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1689A1C0" w14:textId="77777777" w:rsidR="00BD58FA" w:rsidRPr="00EC2D97" w:rsidRDefault="00BD58FA" w:rsidP="003C048B">
            <w:pPr>
              <w:pStyle w:val="Tabletext"/>
              <w:spacing w:before="20" w:after="20"/>
              <w:rPr>
                <w:lang w:eastAsia="de-DE"/>
              </w:rPr>
            </w:pPr>
            <w:r w:rsidRPr="00EC2D97">
              <w:rPr>
                <w:lang w:eastAsia="de-DE"/>
              </w:rPr>
              <w:t>Type</w:t>
            </w:r>
          </w:p>
        </w:tc>
        <w:tc>
          <w:tcPr>
            <w:tcW w:w="5552" w:type="dxa"/>
          </w:tcPr>
          <w:p w14:paraId="390F0849" w14:textId="77777777" w:rsidR="00BD58FA" w:rsidRPr="00EC2D97" w:rsidRDefault="00BD58FA" w:rsidP="003C048B">
            <w:pPr>
              <w:pStyle w:val="Tabletext"/>
              <w:spacing w:before="20" w:after="20"/>
              <w:rPr>
                <w:lang w:eastAsia="de-DE"/>
              </w:rPr>
            </w:pPr>
            <w:r w:rsidRPr="00EC2D97">
              <w:rPr>
                <w:lang w:eastAsia="de-DE"/>
              </w:rPr>
              <w:t>Type = 10.</w:t>
            </w:r>
          </w:p>
        </w:tc>
      </w:tr>
      <w:tr w:rsidR="00BD58FA" w:rsidRPr="00EC2D97" w14:paraId="36E810A2" w14:textId="77777777" w:rsidTr="003C048B">
        <w:trPr>
          <w:cantSplit/>
          <w:jc w:val="center"/>
        </w:trPr>
        <w:tc>
          <w:tcPr>
            <w:tcW w:w="812" w:type="dxa"/>
          </w:tcPr>
          <w:p w14:paraId="55EC6210" w14:textId="77777777" w:rsidR="00BD58FA" w:rsidRPr="00EC2D97" w:rsidRDefault="00BD58FA" w:rsidP="003C048B">
            <w:pPr>
              <w:pStyle w:val="Tabletext"/>
              <w:spacing w:before="20" w:after="20"/>
              <w:jc w:val="center"/>
              <w:rPr>
                <w:lang w:eastAsia="de-DE"/>
              </w:rPr>
            </w:pPr>
            <w:r w:rsidRPr="00EC2D97">
              <w:rPr>
                <w:lang w:eastAsia="de-DE"/>
              </w:rPr>
              <w:t>2</w:t>
            </w:r>
          </w:p>
        </w:tc>
        <w:tc>
          <w:tcPr>
            <w:tcW w:w="983" w:type="dxa"/>
          </w:tcPr>
          <w:p w14:paraId="687ADB99" w14:textId="77777777" w:rsidR="00BD58FA" w:rsidRPr="00EC2D97" w:rsidRDefault="00BD58FA" w:rsidP="003C048B">
            <w:pPr>
              <w:pStyle w:val="Tabletext"/>
              <w:spacing w:before="20" w:after="20"/>
              <w:jc w:val="center"/>
              <w:rPr>
                <w:lang w:eastAsia="de-DE"/>
              </w:rPr>
            </w:pPr>
            <w:r w:rsidRPr="00EC2D97">
              <w:rPr>
                <w:lang w:eastAsia="de-DE"/>
              </w:rPr>
              <w:t>2</w:t>
            </w:r>
          </w:p>
        </w:tc>
        <w:tc>
          <w:tcPr>
            <w:tcW w:w="2292" w:type="dxa"/>
          </w:tcPr>
          <w:p w14:paraId="4C4769FA" w14:textId="77777777" w:rsidR="00BD58FA" w:rsidRPr="00EC2D97" w:rsidRDefault="00BD58FA" w:rsidP="003C048B">
            <w:pPr>
              <w:pStyle w:val="Tabletext"/>
              <w:spacing w:before="20" w:after="20"/>
              <w:rPr>
                <w:lang w:eastAsia="de-DE"/>
              </w:rPr>
            </w:pPr>
            <w:r w:rsidRPr="00EC2D97">
              <w:rPr>
                <w:lang w:eastAsia="de-DE"/>
              </w:rPr>
              <w:t>Payload size</w:t>
            </w:r>
          </w:p>
        </w:tc>
        <w:tc>
          <w:tcPr>
            <w:tcW w:w="5552" w:type="dxa"/>
          </w:tcPr>
          <w:p w14:paraId="6AB97D26" w14:textId="77777777" w:rsidR="00BD58FA" w:rsidRPr="00EC2D97" w:rsidRDefault="00BD58FA" w:rsidP="003C048B">
            <w:pPr>
              <w:pStyle w:val="Tabletext"/>
              <w:spacing w:before="20" w:after="20"/>
              <w:rPr>
                <w:lang w:eastAsia="de-DE"/>
              </w:rPr>
            </w:pPr>
            <w:r w:rsidRPr="00EC2D97">
              <w:rPr>
                <w:lang w:eastAsia="de-DE"/>
              </w:rPr>
              <w:t>Fixed of fields 3 to 11.</w:t>
            </w:r>
          </w:p>
          <w:p w14:paraId="69031922" w14:textId="77777777" w:rsidR="00BD58FA" w:rsidRPr="00EC2D97" w:rsidRDefault="00BD58FA" w:rsidP="003C048B">
            <w:pPr>
              <w:pStyle w:val="Tabletext"/>
              <w:spacing w:before="20" w:after="20"/>
              <w:rPr>
                <w:lang w:eastAsia="de-DE"/>
              </w:rPr>
            </w:pPr>
            <w:r w:rsidRPr="00EC2D97">
              <w:rPr>
                <w:lang w:eastAsia="de-DE"/>
              </w:rPr>
              <w:t>Payload size = 10.</w:t>
            </w:r>
          </w:p>
        </w:tc>
      </w:tr>
      <w:tr w:rsidR="00BD58FA" w:rsidRPr="00EC2D97" w14:paraId="7C5BF177" w14:textId="77777777" w:rsidTr="003C048B">
        <w:trPr>
          <w:cantSplit/>
          <w:jc w:val="center"/>
        </w:trPr>
        <w:tc>
          <w:tcPr>
            <w:tcW w:w="812" w:type="dxa"/>
          </w:tcPr>
          <w:p w14:paraId="7FD2E42D" w14:textId="77777777" w:rsidR="00BD58FA" w:rsidRPr="00EC2D97" w:rsidRDefault="00BD58FA" w:rsidP="003C048B">
            <w:pPr>
              <w:pStyle w:val="Tabletext"/>
              <w:spacing w:before="20" w:after="20"/>
              <w:jc w:val="center"/>
              <w:rPr>
                <w:lang w:eastAsia="de-DE"/>
              </w:rPr>
            </w:pPr>
            <w:r w:rsidRPr="00EC2D97">
              <w:rPr>
                <w:lang w:eastAsia="de-DE"/>
              </w:rPr>
              <w:t>3</w:t>
            </w:r>
          </w:p>
        </w:tc>
        <w:tc>
          <w:tcPr>
            <w:tcW w:w="983" w:type="dxa"/>
          </w:tcPr>
          <w:p w14:paraId="58887D92"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0746212F" w14:textId="77777777" w:rsidR="00BD58FA" w:rsidRPr="00EC2D97" w:rsidRDefault="00BD58FA" w:rsidP="003C048B">
            <w:pPr>
              <w:pStyle w:val="Tabletext"/>
              <w:spacing w:before="20" w:after="20"/>
              <w:rPr>
                <w:lang w:eastAsia="de-DE"/>
              </w:rPr>
            </w:pPr>
            <w:r w:rsidRPr="00EC2D97">
              <w:rPr>
                <w:lang w:eastAsia="de-DE"/>
              </w:rPr>
              <w:t>Satellite ID</w:t>
            </w:r>
          </w:p>
        </w:tc>
        <w:tc>
          <w:tcPr>
            <w:tcW w:w="5552" w:type="dxa"/>
          </w:tcPr>
          <w:p w14:paraId="2873C511" w14:textId="77777777" w:rsidR="00BD58FA" w:rsidRPr="00EC2D97" w:rsidRDefault="00BD58FA" w:rsidP="003C048B">
            <w:pPr>
              <w:pStyle w:val="Tabletext"/>
              <w:spacing w:before="20" w:after="20"/>
              <w:rPr>
                <w:lang w:eastAsia="de-DE"/>
              </w:rPr>
            </w:pPr>
            <w:r w:rsidRPr="00EC2D97">
              <w:rPr>
                <w:lang w:eastAsia="de-DE"/>
              </w:rPr>
              <w:t>0-255.</w:t>
            </w:r>
          </w:p>
        </w:tc>
      </w:tr>
      <w:tr w:rsidR="00BD58FA" w:rsidRPr="00EC2D97" w14:paraId="7155A6AB" w14:textId="77777777" w:rsidTr="003C048B">
        <w:trPr>
          <w:cantSplit/>
          <w:jc w:val="center"/>
        </w:trPr>
        <w:tc>
          <w:tcPr>
            <w:tcW w:w="812" w:type="dxa"/>
          </w:tcPr>
          <w:p w14:paraId="6E4B6FB1" w14:textId="77777777" w:rsidR="00BD58FA" w:rsidRPr="00EC2D97" w:rsidRDefault="00BD58FA" w:rsidP="003C048B">
            <w:pPr>
              <w:pStyle w:val="Tabletext"/>
              <w:spacing w:before="20" w:after="20"/>
              <w:jc w:val="center"/>
              <w:rPr>
                <w:lang w:eastAsia="de-DE"/>
              </w:rPr>
            </w:pPr>
            <w:r w:rsidRPr="00EC2D97">
              <w:rPr>
                <w:lang w:eastAsia="de-DE"/>
              </w:rPr>
              <w:t>4</w:t>
            </w:r>
          </w:p>
        </w:tc>
        <w:tc>
          <w:tcPr>
            <w:tcW w:w="983" w:type="dxa"/>
          </w:tcPr>
          <w:p w14:paraId="5F08D71B"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7130FFBF" w14:textId="77777777" w:rsidR="00BD58FA" w:rsidRPr="00EC2D97" w:rsidRDefault="00BD58FA" w:rsidP="003C048B">
            <w:pPr>
              <w:pStyle w:val="Tabletext"/>
              <w:spacing w:before="20" w:after="20"/>
              <w:rPr>
                <w:lang w:eastAsia="de-DE"/>
              </w:rPr>
            </w:pPr>
            <w:r w:rsidRPr="00EC2D97">
              <w:rPr>
                <w:lang w:eastAsia="de-DE"/>
              </w:rPr>
              <w:t>Primary Network ID</w:t>
            </w:r>
          </w:p>
        </w:tc>
        <w:tc>
          <w:tcPr>
            <w:tcW w:w="5552" w:type="dxa"/>
          </w:tcPr>
          <w:p w14:paraId="7FD03386" w14:textId="77777777" w:rsidR="00BD58FA" w:rsidRPr="00EC2D97" w:rsidRDefault="00BD58FA" w:rsidP="003C048B">
            <w:pPr>
              <w:pStyle w:val="Tabletext"/>
              <w:spacing w:before="20" w:after="20"/>
              <w:rPr>
                <w:lang w:eastAsia="de-DE"/>
              </w:rPr>
            </w:pPr>
            <w:r w:rsidRPr="00EC2D97">
              <w:rPr>
                <w:lang w:eastAsia="de-DE"/>
              </w:rPr>
              <w:t>0-255.</w:t>
            </w:r>
          </w:p>
        </w:tc>
      </w:tr>
      <w:tr w:rsidR="00BD58FA" w:rsidRPr="00EC2D97" w14:paraId="2F6C7139" w14:textId="77777777" w:rsidTr="003C048B">
        <w:trPr>
          <w:cantSplit/>
          <w:jc w:val="center"/>
        </w:trPr>
        <w:tc>
          <w:tcPr>
            <w:tcW w:w="812" w:type="dxa"/>
          </w:tcPr>
          <w:p w14:paraId="7DE7EC39" w14:textId="77777777" w:rsidR="00BD58FA" w:rsidRPr="00EC2D97" w:rsidRDefault="00BD58FA" w:rsidP="003C048B">
            <w:pPr>
              <w:pStyle w:val="Tabletext"/>
              <w:spacing w:before="20" w:after="20"/>
              <w:jc w:val="center"/>
              <w:rPr>
                <w:lang w:eastAsia="de-DE"/>
              </w:rPr>
            </w:pPr>
            <w:r w:rsidRPr="00EC2D97">
              <w:rPr>
                <w:lang w:eastAsia="de-DE"/>
              </w:rPr>
              <w:t>5</w:t>
            </w:r>
          </w:p>
        </w:tc>
        <w:tc>
          <w:tcPr>
            <w:tcW w:w="983" w:type="dxa"/>
          </w:tcPr>
          <w:p w14:paraId="455E3B85"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4B1E3E0C" w14:textId="77777777" w:rsidR="00BD58FA" w:rsidRPr="00EC2D97" w:rsidRDefault="00BD58FA" w:rsidP="003C048B">
            <w:pPr>
              <w:pStyle w:val="Tabletext"/>
              <w:spacing w:before="20" w:after="20"/>
              <w:rPr>
                <w:lang w:eastAsia="de-DE"/>
              </w:rPr>
            </w:pPr>
            <w:r w:rsidRPr="00EC2D97">
              <w:rPr>
                <w:lang w:eastAsia="de-DE"/>
              </w:rPr>
              <w:t>Roaming Network ID</w:t>
            </w:r>
          </w:p>
        </w:tc>
        <w:tc>
          <w:tcPr>
            <w:tcW w:w="5552" w:type="dxa"/>
          </w:tcPr>
          <w:p w14:paraId="623F3F4E" w14:textId="77777777" w:rsidR="00BD58FA" w:rsidRPr="00EC2D97" w:rsidRDefault="00BD58FA" w:rsidP="003C048B">
            <w:pPr>
              <w:pStyle w:val="Tabletext"/>
              <w:spacing w:before="20" w:after="20"/>
              <w:rPr>
                <w:lang w:eastAsia="de-DE"/>
              </w:rPr>
            </w:pPr>
            <w:r w:rsidRPr="00EC2D97">
              <w:rPr>
                <w:lang w:eastAsia="de-DE"/>
              </w:rPr>
              <w:t>0-255.</w:t>
            </w:r>
          </w:p>
        </w:tc>
      </w:tr>
      <w:tr w:rsidR="00BD58FA" w:rsidRPr="00EC2D97" w14:paraId="10FD21CB" w14:textId="77777777" w:rsidTr="003C048B">
        <w:trPr>
          <w:cantSplit/>
          <w:jc w:val="center"/>
        </w:trPr>
        <w:tc>
          <w:tcPr>
            <w:tcW w:w="812" w:type="dxa"/>
          </w:tcPr>
          <w:p w14:paraId="6E406209" w14:textId="77777777" w:rsidR="00BD58FA" w:rsidRPr="00EC2D97" w:rsidRDefault="00BD58FA" w:rsidP="003C048B">
            <w:pPr>
              <w:pStyle w:val="Tabletext"/>
              <w:spacing w:before="20" w:after="20"/>
              <w:jc w:val="center"/>
              <w:rPr>
                <w:lang w:eastAsia="de-DE"/>
              </w:rPr>
            </w:pPr>
            <w:r w:rsidRPr="00EC2D97">
              <w:rPr>
                <w:lang w:eastAsia="de-DE"/>
              </w:rPr>
              <w:t>6</w:t>
            </w:r>
          </w:p>
        </w:tc>
        <w:tc>
          <w:tcPr>
            <w:tcW w:w="983" w:type="dxa"/>
          </w:tcPr>
          <w:p w14:paraId="36FDD44D"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42C67081" w14:textId="77777777" w:rsidR="00BD58FA" w:rsidRPr="00EC2D97" w:rsidRDefault="00BD58FA" w:rsidP="003C048B">
            <w:pPr>
              <w:pStyle w:val="Tabletext"/>
              <w:spacing w:before="20" w:after="20"/>
              <w:rPr>
                <w:lang w:eastAsia="de-DE"/>
              </w:rPr>
            </w:pPr>
            <w:r w:rsidRPr="00EC2D97">
              <w:rPr>
                <w:lang w:eastAsia="de-DE"/>
              </w:rPr>
              <w:t>Media Access Priority</w:t>
            </w:r>
          </w:p>
        </w:tc>
        <w:tc>
          <w:tcPr>
            <w:tcW w:w="5552" w:type="dxa"/>
          </w:tcPr>
          <w:p w14:paraId="51D6D93B" w14:textId="77777777" w:rsidR="00BD58FA" w:rsidRPr="00EC2D97" w:rsidRDefault="00BD58FA" w:rsidP="003C048B">
            <w:pPr>
              <w:pStyle w:val="Tabletext"/>
              <w:spacing w:before="20" w:after="20"/>
              <w:rPr>
                <w:lang w:eastAsia="de-DE"/>
              </w:rPr>
            </w:pPr>
            <w:r w:rsidRPr="00EC2D97">
              <w:rPr>
                <w:lang w:eastAsia="de-DE"/>
              </w:rPr>
              <w:t>0: All accesses allowed.</w:t>
            </w:r>
          </w:p>
          <w:p w14:paraId="3A589A81" w14:textId="77777777" w:rsidR="00BD58FA" w:rsidRPr="00EC2D97" w:rsidRDefault="00BD58FA" w:rsidP="003C048B">
            <w:pPr>
              <w:pStyle w:val="Tabletext"/>
              <w:spacing w:before="20" w:after="20"/>
              <w:rPr>
                <w:lang w:eastAsia="de-DE"/>
              </w:rPr>
            </w:pPr>
            <w:r w:rsidRPr="00EC2D97">
              <w:rPr>
                <w:lang w:eastAsia="de-DE"/>
              </w:rPr>
              <w:t>1: All accesses except short data message allowed.</w:t>
            </w:r>
          </w:p>
          <w:p w14:paraId="742C1A2E" w14:textId="4C8D3831" w:rsidR="00BD58FA" w:rsidRPr="00EC2D97" w:rsidDel="00BD58FA" w:rsidRDefault="00BD58FA" w:rsidP="003C048B">
            <w:pPr>
              <w:pStyle w:val="Tabletext"/>
              <w:spacing w:before="20" w:after="20"/>
              <w:rPr>
                <w:del w:id="126" w:author="USA" w:date="2025-01-31T13:57:00Z" w16du:dateUtc="2025-01-31T18:57:00Z"/>
                <w:lang w:eastAsia="de-DE"/>
              </w:rPr>
            </w:pPr>
            <w:del w:id="127" w:author="USA" w:date="2025-01-31T13:57:00Z" w16du:dateUtc="2025-01-31T18:57:00Z">
              <w:r w:rsidRPr="00EC2D97" w:rsidDel="00BD58FA">
                <w:rPr>
                  <w:lang w:eastAsia="de-DE"/>
                </w:rPr>
                <w:delText>2: Only resource request/response allowed.</w:delText>
              </w:r>
            </w:del>
          </w:p>
          <w:p w14:paraId="5AF55650" w14:textId="77777777" w:rsidR="00BD58FA" w:rsidRPr="00EC2D97" w:rsidRDefault="00BD58FA" w:rsidP="003C048B">
            <w:pPr>
              <w:pStyle w:val="Tabletext"/>
              <w:spacing w:before="20" w:after="20"/>
              <w:rPr>
                <w:lang w:eastAsia="de-DE"/>
              </w:rPr>
            </w:pPr>
            <w:r w:rsidRPr="00EC2D97">
              <w:rPr>
                <w:lang w:eastAsia="de-DE"/>
              </w:rPr>
              <w:t>255: No accesses allowed; system busy.</w:t>
            </w:r>
          </w:p>
        </w:tc>
      </w:tr>
    </w:tbl>
    <w:p w14:paraId="5B6D75AD" w14:textId="77777777" w:rsidR="00BD58FA" w:rsidRDefault="00BD58FA" w:rsidP="00BD58FA">
      <w:pPr>
        <w:pStyle w:val="TableNo"/>
        <w:spacing w:before="120"/>
      </w:pPr>
    </w:p>
    <w:p w14:paraId="37A0A671" w14:textId="154A38B0" w:rsidR="00BD58FA" w:rsidRPr="00EC2D97" w:rsidRDefault="00BD58FA" w:rsidP="00BD58FA">
      <w:pPr>
        <w:pStyle w:val="TableNo"/>
        <w:spacing w:before="120"/>
      </w:pPr>
      <w:r w:rsidRPr="00EC2D97">
        <w:t>Table 71 (</w:t>
      </w:r>
      <w:r w:rsidRPr="00EC2D97">
        <w:rPr>
          <w:i/>
          <w:iCs/>
          <w:caps w:val="0"/>
        </w:rPr>
        <w:t>end</w:t>
      </w:r>
      <w:r w:rsidRPr="00EC2D97">
        <w:t>)</w:t>
      </w:r>
    </w:p>
    <w:tbl>
      <w:tblPr>
        <w:tblStyle w:val="TableGrid4"/>
        <w:tblW w:w="9639" w:type="dxa"/>
        <w:jc w:val="center"/>
        <w:tblLayout w:type="fixed"/>
        <w:tblCellMar>
          <w:left w:w="57" w:type="dxa"/>
          <w:right w:w="57" w:type="dxa"/>
        </w:tblCellMar>
        <w:tblLook w:val="04A0" w:firstRow="1" w:lastRow="0" w:firstColumn="1" w:lastColumn="0" w:noHBand="0" w:noVBand="1"/>
      </w:tblPr>
      <w:tblGrid>
        <w:gridCol w:w="812"/>
        <w:gridCol w:w="983"/>
        <w:gridCol w:w="2292"/>
        <w:gridCol w:w="5552"/>
      </w:tblGrid>
      <w:tr w:rsidR="00BD58FA" w:rsidRPr="00EC2D97" w14:paraId="39341BF2" w14:textId="77777777" w:rsidTr="003C048B">
        <w:trPr>
          <w:cantSplit/>
          <w:tblHeader/>
          <w:jc w:val="center"/>
        </w:trPr>
        <w:tc>
          <w:tcPr>
            <w:tcW w:w="812" w:type="dxa"/>
            <w:vAlign w:val="center"/>
          </w:tcPr>
          <w:p w14:paraId="291DFEFD" w14:textId="77777777" w:rsidR="00BD58FA" w:rsidRPr="00EC2D97" w:rsidRDefault="00BD58FA" w:rsidP="003C048B">
            <w:pPr>
              <w:pStyle w:val="Tablehead"/>
              <w:rPr>
                <w:rFonts w:ascii="Times New Roman" w:hAnsi="Times New Roman"/>
              </w:rPr>
            </w:pPr>
            <w:r w:rsidRPr="00EC2D97">
              <w:rPr>
                <w:rFonts w:ascii="Times New Roman" w:hAnsi="Times New Roman"/>
              </w:rPr>
              <w:t xml:space="preserve">Field </w:t>
            </w:r>
            <w:r w:rsidRPr="00EC2D97">
              <w:rPr>
                <w:rFonts w:ascii="Times New Roman" w:hAnsi="Times New Roman"/>
              </w:rPr>
              <w:br/>
              <w:t>No.</w:t>
            </w:r>
          </w:p>
        </w:tc>
        <w:tc>
          <w:tcPr>
            <w:tcW w:w="983" w:type="dxa"/>
            <w:vAlign w:val="center"/>
          </w:tcPr>
          <w:p w14:paraId="7ECC03C0" w14:textId="77777777" w:rsidR="00BD58FA" w:rsidRPr="00EC2D97" w:rsidRDefault="00BD58FA" w:rsidP="003C048B">
            <w:pPr>
              <w:pStyle w:val="Tablehead"/>
              <w:rPr>
                <w:rFonts w:ascii="Times New Roman" w:hAnsi="Times New Roman"/>
              </w:rPr>
            </w:pPr>
            <w:r w:rsidRPr="00EC2D97">
              <w:rPr>
                <w:rFonts w:ascii="Times New Roman" w:hAnsi="Times New Roman"/>
              </w:rPr>
              <w:t xml:space="preserve">Size </w:t>
            </w:r>
            <w:r w:rsidRPr="00EC2D97">
              <w:rPr>
                <w:rFonts w:ascii="Times New Roman" w:hAnsi="Times New Roman"/>
              </w:rPr>
              <w:br/>
              <w:t>(bytes)</w:t>
            </w:r>
          </w:p>
        </w:tc>
        <w:tc>
          <w:tcPr>
            <w:tcW w:w="2292" w:type="dxa"/>
            <w:vAlign w:val="center"/>
          </w:tcPr>
          <w:p w14:paraId="73B8E6C4" w14:textId="77777777" w:rsidR="00BD58FA" w:rsidRPr="00EC2D97" w:rsidRDefault="00BD58FA" w:rsidP="003C048B">
            <w:pPr>
              <w:pStyle w:val="Tablehead"/>
              <w:rPr>
                <w:rFonts w:ascii="Times New Roman" w:hAnsi="Times New Roman"/>
              </w:rPr>
            </w:pPr>
            <w:r w:rsidRPr="00EC2D97">
              <w:rPr>
                <w:rFonts w:ascii="Times New Roman" w:hAnsi="Times New Roman"/>
              </w:rPr>
              <w:t>Function</w:t>
            </w:r>
          </w:p>
        </w:tc>
        <w:tc>
          <w:tcPr>
            <w:tcW w:w="5552" w:type="dxa"/>
            <w:vAlign w:val="center"/>
          </w:tcPr>
          <w:p w14:paraId="1779DD86" w14:textId="77777777" w:rsidR="00BD58FA" w:rsidRPr="00EC2D97" w:rsidRDefault="00BD58FA" w:rsidP="003C048B">
            <w:pPr>
              <w:pStyle w:val="Tablehead"/>
              <w:rPr>
                <w:rFonts w:ascii="Times New Roman" w:hAnsi="Times New Roman"/>
              </w:rPr>
            </w:pPr>
            <w:r w:rsidRPr="00EC2D97">
              <w:rPr>
                <w:rFonts w:ascii="Times New Roman" w:hAnsi="Times New Roman"/>
              </w:rPr>
              <w:t>Content</w:t>
            </w:r>
          </w:p>
        </w:tc>
      </w:tr>
      <w:tr w:rsidR="00BD58FA" w:rsidRPr="00EC2D97" w14:paraId="2FC844A2" w14:textId="77777777" w:rsidTr="003C048B">
        <w:trPr>
          <w:cantSplit/>
          <w:jc w:val="center"/>
        </w:trPr>
        <w:tc>
          <w:tcPr>
            <w:tcW w:w="812" w:type="dxa"/>
          </w:tcPr>
          <w:p w14:paraId="1F20EA95" w14:textId="77777777" w:rsidR="00BD58FA" w:rsidRPr="00EC2D97" w:rsidRDefault="00BD58FA" w:rsidP="003C048B">
            <w:pPr>
              <w:pStyle w:val="Tabletext"/>
              <w:spacing w:before="20" w:after="20"/>
              <w:jc w:val="center"/>
              <w:rPr>
                <w:lang w:eastAsia="de-DE"/>
              </w:rPr>
            </w:pPr>
            <w:r w:rsidRPr="00EC2D97">
              <w:rPr>
                <w:lang w:eastAsia="de-DE"/>
              </w:rPr>
              <w:t>7</w:t>
            </w:r>
          </w:p>
        </w:tc>
        <w:tc>
          <w:tcPr>
            <w:tcW w:w="983" w:type="dxa"/>
          </w:tcPr>
          <w:p w14:paraId="4CD41D89"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007DEE95" w14:textId="77777777" w:rsidR="00BD58FA" w:rsidRPr="00EC2D97" w:rsidRDefault="00BD58FA" w:rsidP="003C048B">
            <w:pPr>
              <w:pStyle w:val="Tabletext"/>
              <w:spacing w:before="20" w:after="20"/>
              <w:rPr>
                <w:lang w:eastAsia="de-DE"/>
              </w:rPr>
            </w:pPr>
            <w:r w:rsidRPr="00EC2D97">
              <w:rPr>
                <w:lang w:eastAsia="de-DE"/>
              </w:rPr>
              <w:t>Random selection interval</w:t>
            </w:r>
          </w:p>
        </w:tc>
        <w:tc>
          <w:tcPr>
            <w:tcW w:w="5552" w:type="dxa"/>
          </w:tcPr>
          <w:p w14:paraId="7A368D7C" w14:textId="77777777" w:rsidR="00BD58FA" w:rsidRPr="00EC2D97" w:rsidRDefault="00BD58FA" w:rsidP="003C048B">
            <w:pPr>
              <w:pStyle w:val="Tabletext"/>
              <w:spacing w:before="20" w:after="20"/>
              <w:rPr>
                <w:lang w:eastAsia="de-DE"/>
              </w:rPr>
            </w:pPr>
            <w:r w:rsidRPr="00EC2D97">
              <w:rPr>
                <w:lang w:eastAsia="de-DE"/>
              </w:rPr>
              <w:t>In multiple of 15 slots.</w:t>
            </w:r>
          </w:p>
          <w:p w14:paraId="19DED991" w14:textId="414A832E" w:rsidR="00BD58FA" w:rsidRPr="00EC2D97" w:rsidRDefault="00BD58FA" w:rsidP="003C048B">
            <w:pPr>
              <w:pStyle w:val="Tabletext"/>
              <w:spacing w:before="20" w:after="20"/>
              <w:rPr>
                <w:lang w:eastAsia="de-DE"/>
              </w:rPr>
            </w:pPr>
            <w:del w:id="128" w:author="USA" w:date="2025-01-31T13:57:00Z" w16du:dateUtc="2025-01-31T18:57:00Z">
              <w:r w:rsidRPr="00EC2D97" w:rsidDel="00BD58FA">
                <w:rPr>
                  <w:lang w:eastAsia="de-DE"/>
                </w:rPr>
                <w:delText>Default</w:delText>
              </w:r>
            </w:del>
            <w:ins w:id="129" w:author="USA" w:date="2025-01-31T13:58:00Z" w16du:dateUtc="2025-01-31T18:58:00Z">
              <w:r>
                <w:rPr>
                  <w:lang w:eastAsia="de-DE"/>
                </w:rPr>
                <w:t xml:space="preserve"> e.g.</w:t>
              </w:r>
            </w:ins>
            <w:r w:rsidRPr="00EC2D97">
              <w:rPr>
                <w:lang w:eastAsia="de-DE"/>
              </w:rPr>
              <w:t xml:space="preserve"> </w:t>
            </w:r>
            <w:r w:rsidRPr="00EC2D97">
              <w:t>=</w:t>
            </w:r>
            <w:r w:rsidRPr="00EC2D97">
              <w:rPr>
                <w:lang w:eastAsia="de-DE"/>
              </w:rPr>
              <w:t xml:space="preserve"> 12 (12 × 15 = 180 slots).</w:t>
            </w:r>
          </w:p>
          <w:p w14:paraId="154D56EF" w14:textId="77777777" w:rsidR="00BD58FA" w:rsidRPr="00EC2D97" w:rsidRDefault="00BD58FA" w:rsidP="003C048B">
            <w:pPr>
              <w:pStyle w:val="Tabletext"/>
              <w:spacing w:before="20" w:after="20"/>
              <w:rPr>
                <w:lang w:eastAsia="de-DE"/>
              </w:rPr>
            </w:pPr>
            <w:r w:rsidRPr="00EC2D97">
              <w:rPr>
                <w:lang w:eastAsia="de-DE"/>
              </w:rPr>
              <w:t>For transmitting a message on the RAC, the ship terminal determines a transmission start slot offset relative to the next RAC slot in time by calculating a uniformly distributed random number from the discrete set 0, …, random selection interval × 15 (Default 0, 5, 10, …, 180). The transmission shall start in the RAC slot defined by that random number.</w:t>
            </w:r>
          </w:p>
          <w:p w14:paraId="530CDEB2" w14:textId="77777777" w:rsidR="00BD58FA" w:rsidRPr="00EC2D97" w:rsidRDefault="00BD58FA" w:rsidP="003C048B">
            <w:pPr>
              <w:pStyle w:val="Tabletext"/>
              <w:spacing w:before="20" w:after="20"/>
              <w:rPr>
                <w:lang w:eastAsia="de-DE"/>
              </w:rPr>
            </w:pPr>
            <w:r w:rsidRPr="00EC2D97">
              <w:rPr>
                <w:lang w:eastAsia="de-DE"/>
              </w:rPr>
              <w:t>Note: the transmission needs to stay entirely inside the reserved slots for RAC, therefore, the random transmission start slot offset may map the start of transmission to RAC slots beyond the current VDE-SAT sub</w:t>
            </w:r>
            <w:r w:rsidRPr="00EC2D97">
              <w:rPr>
                <w:lang w:eastAsia="de-DE"/>
              </w:rPr>
              <w:noBreakHyphen/>
              <w:t>frame’s RAC interval into future VDE-SAT sub</w:t>
            </w:r>
            <w:r w:rsidRPr="00EC2D97">
              <w:rPr>
                <w:lang w:eastAsia="de-DE"/>
              </w:rPr>
              <w:noBreakHyphen/>
              <w:t>frame’s RAC intervals.</w:t>
            </w:r>
          </w:p>
        </w:tc>
      </w:tr>
      <w:tr w:rsidR="00BD58FA" w:rsidRPr="00EC2D97" w14:paraId="35A6E294" w14:textId="77777777" w:rsidTr="003C048B">
        <w:trPr>
          <w:cantSplit/>
          <w:jc w:val="center"/>
        </w:trPr>
        <w:tc>
          <w:tcPr>
            <w:tcW w:w="812" w:type="dxa"/>
          </w:tcPr>
          <w:p w14:paraId="30FDB8E5" w14:textId="77777777" w:rsidR="00BD58FA" w:rsidRPr="00EC2D97" w:rsidRDefault="00BD58FA" w:rsidP="003C048B">
            <w:pPr>
              <w:pStyle w:val="Tabletext"/>
              <w:spacing w:before="20" w:after="20"/>
              <w:jc w:val="center"/>
              <w:rPr>
                <w:lang w:eastAsia="de-DE"/>
              </w:rPr>
            </w:pPr>
            <w:r w:rsidRPr="00EC2D97">
              <w:rPr>
                <w:lang w:eastAsia="de-DE"/>
              </w:rPr>
              <w:t>8</w:t>
            </w:r>
          </w:p>
        </w:tc>
        <w:tc>
          <w:tcPr>
            <w:tcW w:w="983" w:type="dxa"/>
          </w:tcPr>
          <w:p w14:paraId="10AAEBF5"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082AC36A" w14:textId="77777777" w:rsidR="00BD58FA" w:rsidRPr="00EC2D97" w:rsidRDefault="00BD58FA" w:rsidP="003C048B">
            <w:pPr>
              <w:pStyle w:val="Tabletext"/>
              <w:spacing w:before="20" w:after="20"/>
              <w:rPr>
                <w:lang w:eastAsia="de-DE"/>
              </w:rPr>
            </w:pPr>
            <w:r w:rsidRPr="00EC2D97">
              <w:rPr>
                <w:lang w:eastAsia="de-DE"/>
              </w:rPr>
              <w:t>RAC Message access limit</w:t>
            </w:r>
          </w:p>
        </w:tc>
        <w:tc>
          <w:tcPr>
            <w:tcW w:w="5552" w:type="dxa"/>
          </w:tcPr>
          <w:p w14:paraId="6B976FD4" w14:textId="77777777" w:rsidR="00BD58FA" w:rsidRPr="00EC2D97" w:rsidRDefault="00BD58FA" w:rsidP="003C048B">
            <w:pPr>
              <w:pStyle w:val="Tabletext"/>
              <w:spacing w:before="20" w:after="20"/>
              <w:rPr>
                <w:lang w:eastAsia="de-DE"/>
              </w:rPr>
            </w:pPr>
            <w:r w:rsidRPr="00EC2D97">
              <w:rPr>
                <w:lang w:eastAsia="de-DE"/>
              </w:rPr>
              <w:t xml:space="preserve">Maximum number of allowed messages sent by a ship terminal on the </w:t>
            </w:r>
            <w:proofErr w:type="gramStart"/>
            <w:r w:rsidRPr="00EC2D97">
              <w:rPr>
                <w:lang w:eastAsia="de-DE"/>
              </w:rPr>
              <w:t>Random Access</w:t>
            </w:r>
            <w:proofErr w:type="gramEnd"/>
            <w:r w:rsidRPr="00EC2D97">
              <w:rPr>
                <w:lang w:eastAsia="de-DE"/>
              </w:rPr>
              <w:t xml:space="preserve"> Channel during a 15-minute interval.</w:t>
            </w:r>
          </w:p>
          <w:p w14:paraId="2BAA0C4E" w14:textId="77777777" w:rsidR="00BD58FA" w:rsidRPr="00EC2D97" w:rsidRDefault="00BD58FA" w:rsidP="003C048B">
            <w:pPr>
              <w:pStyle w:val="Tabletext"/>
              <w:spacing w:before="20" w:after="20"/>
              <w:rPr>
                <w:lang w:eastAsia="de-DE"/>
              </w:rPr>
            </w:pPr>
            <w:r w:rsidRPr="00EC2D97">
              <w:rPr>
                <w:lang w:eastAsia="de-DE"/>
              </w:rPr>
              <w:t xml:space="preserve">Default: </w:t>
            </w:r>
            <w:r w:rsidRPr="00EC2D97">
              <w:t>3.</w:t>
            </w:r>
          </w:p>
        </w:tc>
      </w:tr>
      <w:tr w:rsidR="00BD58FA" w:rsidRPr="00EC2D97" w14:paraId="687EEFAD" w14:textId="77777777" w:rsidTr="003C048B">
        <w:trPr>
          <w:cantSplit/>
          <w:jc w:val="center"/>
        </w:trPr>
        <w:tc>
          <w:tcPr>
            <w:tcW w:w="812" w:type="dxa"/>
          </w:tcPr>
          <w:p w14:paraId="5E4F243A" w14:textId="77777777" w:rsidR="00BD58FA" w:rsidRPr="00EC2D97" w:rsidRDefault="00BD58FA" w:rsidP="003C048B">
            <w:pPr>
              <w:pStyle w:val="Tabletext"/>
              <w:spacing w:before="20" w:after="20"/>
              <w:jc w:val="center"/>
              <w:rPr>
                <w:lang w:eastAsia="de-DE"/>
              </w:rPr>
            </w:pPr>
            <w:r w:rsidRPr="00EC2D97">
              <w:rPr>
                <w:lang w:eastAsia="de-DE"/>
              </w:rPr>
              <w:t>9</w:t>
            </w:r>
          </w:p>
        </w:tc>
        <w:tc>
          <w:tcPr>
            <w:tcW w:w="983" w:type="dxa"/>
          </w:tcPr>
          <w:p w14:paraId="1D2DA475"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7B0AD8BE" w14:textId="77777777" w:rsidR="00BD58FA" w:rsidRPr="00EC2D97" w:rsidRDefault="00BD58FA" w:rsidP="003C048B">
            <w:pPr>
              <w:pStyle w:val="Tabletext"/>
              <w:spacing w:before="20" w:after="20"/>
              <w:rPr>
                <w:lang w:eastAsia="de-DE"/>
              </w:rPr>
            </w:pPr>
            <w:r w:rsidRPr="00EC2D97">
              <w:rPr>
                <w:lang w:eastAsia="de-DE"/>
              </w:rPr>
              <w:t>Network status</w:t>
            </w:r>
          </w:p>
        </w:tc>
        <w:tc>
          <w:tcPr>
            <w:tcW w:w="5552" w:type="dxa"/>
          </w:tcPr>
          <w:p w14:paraId="6A29F2B9" w14:textId="77777777" w:rsidR="00BD58FA" w:rsidRPr="00EC2D97" w:rsidRDefault="00BD58FA" w:rsidP="003C048B">
            <w:pPr>
              <w:pStyle w:val="Tabletext"/>
              <w:spacing w:before="20" w:after="20"/>
              <w:rPr>
                <w:lang w:eastAsia="de-DE"/>
              </w:rPr>
            </w:pPr>
            <w:r w:rsidRPr="00EC2D97">
              <w:rPr>
                <w:lang w:eastAsia="de-DE"/>
              </w:rPr>
              <w:t>0: Operational.</w:t>
            </w:r>
          </w:p>
          <w:p w14:paraId="66518D3B" w14:textId="77777777" w:rsidR="00BD58FA" w:rsidRPr="00EC2D97" w:rsidRDefault="00BD58FA" w:rsidP="003C048B">
            <w:pPr>
              <w:pStyle w:val="Tabletext"/>
              <w:spacing w:before="20" w:after="20"/>
              <w:rPr>
                <w:lang w:eastAsia="de-DE"/>
              </w:rPr>
            </w:pPr>
            <w:r w:rsidRPr="00EC2D97">
              <w:rPr>
                <w:lang w:eastAsia="de-DE"/>
              </w:rPr>
              <w:t>1: Reduced availability.</w:t>
            </w:r>
          </w:p>
          <w:p w14:paraId="61A3EB18" w14:textId="77777777" w:rsidR="00BD58FA" w:rsidRPr="00EC2D97" w:rsidRDefault="00BD58FA" w:rsidP="003C048B">
            <w:pPr>
              <w:pStyle w:val="Tabletext"/>
              <w:spacing w:before="20" w:after="20"/>
              <w:rPr>
                <w:lang w:eastAsia="de-DE"/>
              </w:rPr>
            </w:pPr>
            <w:r w:rsidRPr="00EC2D97">
              <w:rPr>
                <w:lang w:eastAsia="de-DE"/>
              </w:rPr>
              <w:t>2: Network down.</w:t>
            </w:r>
          </w:p>
        </w:tc>
      </w:tr>
      <w:tr w:rsidR="00BD58FA" w:rsidRPr="00EC2D97" w14:paraId="14351217" w14:textId="77777777" w:rsidTr="003C048B">
        <w:trPr>
          <w:cantSplit/>
          <w:jc w:val="center"/>
        </w:trPr>
        <w:tc>
          <w:tcPr>
            <w:tcW w:w="812" w:type="dxa"/>
          </w:tcPr>
          <w:p w14:paraId="68BDB8A1" w14:textId="77777777" w:rsidR="00BD58FA" w:rsidRPr="00EC2D97" w:rsidRDefault="00BD58FA" w:rsidP="003C048B">
            <w:pPr>
              <w:pStyle w:val="Tabletext"/>
              <w:spacing w:before="20" w:after="20"/>
              <w:jc w:val="center"/>
              <w:rPr>
                <w:lang w:eastAsia="de-DE"/>
              </w:rPr>
            </w:pPr>
            <w:r w:rsidRPr="00EC2D97">
              <w:rPr>
                <w:lang w:eastAsia="de-DE"/>
              </w:rPr>
              <w:t>10</w:t>
            </w:r>
          </w:p>
        </w:tc>
        <w:tc>
          <w:tcPr>
            <w:tcW w:w="983" w:type="dxa"/>
          </w:tcPr>
          <w:p w14:paraId="5160F132" w14:textId="77777777" w:rsidR="00BD58FA" w:rsidRPr="00EC2D97" w:rsidRDefault="00BD58FA" w:rsidP="003C048B">
            <w:pPr>
              <w:pStyle w:val="Tabletext"/>
              <w:spacing w:before="20" w:after="20"/>
              <w:jc w:val="center"/>
              <w:rPr>
                <w:lang w:eastAsia="de-DE"/>
              </w:rPr>
            </w:pPr>
            <w:r w:rsidRPr="00EC2D97">
              <w:rPr>
                <w:lang w:eastAsia="de-DE"/>
              </w:rPr>
              <w:t>1</w:t>
            </w:r>
          </w:p>
        </w:tc>
        <w:tc>
          <w:tcPr>
            <w:tcW w:w="2292" w:type="dxa"/>
          </w:tcPr>
          <w:p w14:paraId="0F11FCE9" w14:textId="77777777" w:rsidR="00BD58FA" w:rsidRPr="00EC2D97" w:rsidRDefault="00BD58FA" w:rsidP="003C048B">
            <w:pPr>
              <w:pStyle w:val="Tabletext"/>
              <w:spacing w:before="20" w:after="20"/>
              <w:rPr>
                <w:lang w:eastAsia="de-DE"/>
              </w:rPr>
            </w:pPr>
            <w:r w:rsidRPr="00EC2D97">
              <w:rPr>
                <w:lang w:eastAsia="de-DE"/>
              </w:rPr>
              <w:t>ARQ/timeout limits</w:t>
            </w:r>
          </w:p>
        </w:tc>
        <w:tc>
          <w:tcPr>
            <w:tcW w:w="5552" w:type="dxa"/>
          </w:tcPr>
          <w:p w14:paraId="40201FC8" w14:textId="77777777" w:rsidR="00BD58FA" w:rsidRPr="00EC2D97" w:rsidRDefault="00BD58FA" w:rsidP="003C048B">
            <w:pPr>
              <w:pStyle w:val="Tabletext"/>
              <w:spacing w:before="20" w:after="20"/>
              <w:rPr>
                <w:lang w:eastAsia="de-DE"/>
              </w:rPr>
            </w:pPr>
            <w:r w:rsidRPr="00EC2D97">
              <w:rPr>
                <w:lang w:eastAsia="de-DE"/>
              </w:rPr>
              <w:t xml:space="preserve">4 MSB Number of </w:t>
            </w:r>
            <w:proofErr w:type="gramStart"/>
            <w:r w:rsidRPr="00EC2D97">
              <w:rPr>
                <w:lang w:eastAsia="de-DE"/>
              </w:rPr>
              <w:t>fragment</w:t>
            </w:r>
            <w:proofErr w:type="gramEnd"/>
            <w:r w:rsidRPr="00EC2D97">
              <w:rPr>
                <w:lang w:eastAsia="de-DE"/>
              </w:rPr>
              <w:t xml:space="preserve"> retries.</w:t>
            </w:r>
          </w:p>
          <w:p w14:paraId="2B700AC8" w14:textId="77777777" w:rsidR="00BD58FA" w:rsidRPr="00EC2D97" w:rsidRDefault="00BD58FA" w:rsidP="003C048B">
            <w:pPr>
              <w:pStyle w:val="Tabletext"/>
              <w:spacing w:before="20" w:after="20"/>
              <w:rPr>
                <w:lang w:eastAsia="de-DE"/>
              </w:rPr>
            </w:pPr>
            <w:r w:rsidRPr="00EC2D97">
              <w:rPr>
                <w:lang w:eastAsia="de-DE"/>
              </w:rPr>
              <w:t>Default: 3 retries for a fragment.</w:t>
            </w:r>
          </w:p>
          <w:p w14:paraId="045A6D4E" w14:textId="77777777" w:rsidR="00BD58FA" w:rsidRPr="00EC2D97" w:rsidRDefault="00BD58FA" w:rsidP="003C048B">
            <w:pPr>
              <w:pStyle w:val="Tabletext"/>
              <w:spacing w:before="20" w:after="20"/>
              <w:rPr>
                <w:lang w:eastAsia="de-DE"/>
              </w:rPr>
            </w:pPr>
            <w:r w:rsidRPr="00EC2D97">
              <w:rPr>
                <w:lang w:eastAsia="de-DE"/>
              </w:rPr>
              <w:t>4 LSB: Timeout timer setting.</w:t>
            </w:r>
          </w:p>
          <w:p w14:paraId="1C200A3A" w14:textId="77777777" w:rsidR="00BD58FA" w:rsidRPr="00EC2D97" w:rsidRDefault="00BD58FA" w:rsidP="003C048B">
            <w:pPr>
              <w:pStyle w:val="Tabletext"/>
              <w:spacing w:before="20" w:after="20"/>
              <w:rPr>
                <w:lang w:eastAsia="de-DE"/>
              </w:rPr>
            </w:pPr>
            <w:r w:rsidRPr="00EC2D97">
              <w:rPr>
                <w:lang w:eastAsia="de-DE"/>
              </w:rPr>
              <w:t>Reserved for future use. Default = 0.</w:t>
            </w:r>
          </w:p>
        </w:tc>
      </w:tr>
      <w:tr w:rsidR="00BD58FA" w:rsidRPr="00EC2D97" w14:paraId="0FEE1436" w14:textId="77777777" w:rsidTr="003C048B">
        <w:trPr>
          <w:cantSplit/>
          <w:jc w:val="center"/>
        </w:trPr>
        <w:tc>
          <w:tcPr>
            <w:tcW w:w="812" w:type="dxa"/>
          </w:tcPr>
          <w:p w14:paraId="5303A69D" w14:textId="77777777" w:rsidR="00BD58FA" w:rsidRPr="00EC2D97" w:rsidRDefault="00BD58FA" w:rsidP="003C048B">
            <w:pPr>
              <w:pStyle w:val="Tabletext"/>
              <w:spacing w:before="20" w:after="20"/>
              <w:jc w:val="center"/>
              <w:rPr>
                <w:lang w:eastAsia="de-DE"/>
              </w:rPr>
            </w:pPr>
            <w:r w:rsidRPr="00EC2D97">
              <w:rPr>
                <w:lang w:eastAsia="de-DE"/>
              </w:rPr>
              <w:lastRenderedPageBreak/>
              <w:t>11</w:t>
            </w:r>
          </w:p>
        </w:tc>
        <w:tc>
          <w:tcPr>
            <w:tcW w:w="983" w:type="dxa"/>
          </w:tcPr>
          <w:p w14:paraId="4E1BBFF5" w14:textId="77777777" w:rsidR="00BD58FA" w:rsidRPr="00EC2D97" w:rsidRDefault="00BD58FA" w:rsidP="003C048B">
            <w:pPr>
              <w:pStyle w:val="Tabletext"/>
              <w:spacing w:before="20" w:after="20"/>
              <w:jc w:val="center"/>
              <w:rPr>
                <w:lang w:eastAsia="de-DE"/>
              </w:rPr>
            </w:pPr>
            <w:r w:rsidRPr="00EC2D97">
              <w:rPr>
                <w:lang w:eastAsia="de-DE"/>
              </w:rPr>
              <w:t>2</w:t>
            </w:r>
          </w:p>
        </w:tc>
        <w:tc>
          <w:tcPr>
            <w:tcW w:w="2292" w:type="dxa"/>
          </w:tcPr>
          <w:p w14:paraId="199FFB90" w14:textId="77777777" w:rsidR="00BD58FA" w:rsidRPr="00EC2D97" w:rsidRDefault="00BD58FA" w:rsidP="003C048B">
            <w:pPr>
              <w:pStyle w:val="Tabletext"/>
              <w:spacing w:before="20" w:after="20"/>
              <w:rPr>
                <w:lang w:eastAsia="de-DE"/>
              </w:rPr>
            </w:pPr>
            <w:r w:rsidRPr="00EC2D97">
              <w:rPr>
                <w:lang w:eastAsia="de-DE"/>
              </w:rPr>
              <w:t>Bulletin Version number</w:t>
            </w:r>
          </w:p>
        </w:tc>
        <w:tc>
          <w:tcPr>
            <w:tcW w:w="5552" w:type="dxa"/>
          </w:tcPr>
          <w:p w14:paraId="298289D2" w14:textId="77777777" w:rsidR="00BD58FA" w:rsidRPr="00EC2D97" w:rsidRDefault="00BD58FA" w:rsidP="003C048B">
            <w:pPr>
              <w:pStyle w:val="Tabletext"/>
              <w:spacing w:before="20" w:after="20"/>
              <w:rPr>
                <w:lang w:eastAsia="de-DE"/>
              </w:rPr>
            </w:pPr>
            <w:r w:rsidRPr="00EC2D97">
              <w:rPr>
                <w:lang w:eastAsia="de-DE"/>
              </w:rPr>
              <w:t>Maps to SBB version number.</w:t>
            </w:r>
          </w:p>
        </w:tc>
      </w:tr>
    </w:tbl>
    <w:p w14:paraId="5F8FEBDF" w14:textId="77777777" w:rsidR="00BD58FA" w:rsidRDefault="00BD58FA"/>
    <w:p w14:paraId="7A720BF3" w14:textId="77777777" w:rsidR="00BD58FA" w:rsidRDefault="00BD58FA"/>
    <w:p w14:paraId="668F66D2" w14:textId="77777777" w:rsidR="00BD58FA" w:rsidRDefault="00BD58FA" w:rsidP="00BD58FA">
      <w:pPr>
        <w:rPr>
          <w:i/>
          <w:iCs/>
        </w:rPr>
      </w:pPr>
      <w:r w:rsidRPr="00081D8D">
        <w:rPr>
          <w:i/>
          <w:iCs/>
        </w:rPr>
        <w:t>(There are no changes prior to this section)</w:t>
      </w:r>
    </w:p>
    <w:p w14:paraId="61D25071" w14:textId="77777777" w:rsidR="00011670" w:rsidRPr="00011670" w:rsidRDefault="00011670" w:rsidP="00011670">
      <w:pPr>
        <w:rPr>
          <w:b/>
          <w:bCs/>
        </w:rPr>
      </w:pPr>
      <w:r w:rsidRPr="00011670">
        <w:rPr>
          <w:b/>
          <w:bCs/>
        </w:rPr>
        <w:t>Annex 5</w:t>
      </w:r>
    </w:p>
    <w:p w14:paraId="3C74C3FC" w14:textId="77777777" w:rsidR="00BD58FA" w:rsidRDefault="00BD58FA"/>
    <w:p w14:paraId="75E231AD" w14:textId="77777777" w:rsidR="00BD58FA" w:rsidRPr="00BD58FA" w:rsidRDefault="00BD58FA" w:rsidP="00BD58FA">
      <w:pPr>
        <w:keepNext/>
        <w:keepLines/>
        <w:tabs>
          <w:tab w:val="clear" w:pos="1134"/>
        </w:tabs>
        <w:spacing w:before="200"/>
        <w:ind w:left="1134" w:hanging="1134"/>
        <w:textAlignment w:val="baseline"/>
        <w:outlineLvl w:val="2"/>
        <w:rPr>
          <w:rFonts w:eastAsia="Calibri"/>
          <w:b/>
          <w:lang w:eastAsia="de-DE"/>
        </w:rPr>
      </w:pPr>
      <w:bookmarkStart w:id="130" w:name="_Toc35546038"/>
      <w:r w:rsidRPr="00BD58FA">
        <w:rPr>
          <w:rFonts w:eastAsia="Calibri"/>
          <w:b/>
          <w:caps/>
          <w:lang w:eastAsia="de-DE"/>
        </w:rPr>
        <w:t>3.10.6</w:t>
      </w:r>
      <w:r w:rsidRPr="00BD58FA">
        <w:rPr>
          <w:rFonts w:eastAsia="Calibri"/>
          <w:b/>
          <w:caps/>
          <w:lang w:eastAsia="de-DE"/>
        </w:rPr>
        <w:tab/>
      </w:r>
      <w:r w:rsidRPr="00BD58FA">
        <w:rPr>
          <w:rFonts w:eastAsia="Calibri"/>
          <w:b/>
          <w:lang w:eastAsia="de-DE"/>
        </w:rPr>
        <w:t>Resource allocation</w:t>
      </w:r>
      <w:bookmarkEnd w:id="130"/>
    </w:p>
    <w:p w14:paraId="0198BABA" w14:textId="2DAFED69" w:rsidR="00BD58FA" w:rsidRPr="00BD58FA" w:rsidRDefault="00BD58FA" w:rsidP="00BD58FA">
      <w:pPr>
        <w:keepNext/>
        <w:spacing w:before="560" w:after="120"/>
        <w:jc w:val="center"/>
        <w:textAlignment w:val="baseline"/>
        <w:rPr>
          <w:caps/>
          <w:sz w:val="20"/>
        </w:rPr>
      </w:pPr>
      <w:bookmarkStart w:id="131" w:name="_Toc35546172"/>
      <w:r w:rsidRPr="00BD58FA">
        <w:rPr>
          <w:caps/>
          <w:sz w:val="20"/>
        </w:rPr>
        <w:t>Table 75</w:t>
      </w:r>
    </w:p>
    <w:p w14:paraId="5B40353B" w14:textId="77777777" w:rsidR="00BD58FA" w:rsidRPr="00BD58FA" w:rsidRDefault="00BD58FA" w:rsidP="00BD58FA">
      <w:pPr>
        <w:keepNext/>
        <w:keepLines/>
        <w:spacing w:before="0" w:after="120"/>
        <w:jc w:val="center"/>
        <w:textAlignment w:val="baseline"/>
        <w:rPr>
          <w:rFonts w:ascii="Times New Roman Bold" w:hAnsi="Times New Roman Bold"/>
          <w:b/>
          <w:sz w:val="20"/>
        </w:rPr>
      </w:pPr>
      <w:r w:rsidRPr="00BD58FA">
        <w:rPr>
          <w:rFonts w:ascii="Times New Roman Bold" w:hAnsi="Times New Roman Bold"/>
          <w:b/>
          <w:sz w:val="20"/>
        </w:rPr>
        <w:t>Resource allocation</w:t>
      </w:r>
      <w:bookmarkEnd w:id="131"/>
    </w:p>
    <w:tbl>
      <w:tblPr>
        <w:tblStyle w:val="TableGrid4"/>
        <w:tblW w:w="9639" w:type="dxa"/>
        <w:jc w:val="center"/>
        <w:tblLayout w:type="fixed"/>
        <w:tblCellMar>
          <w:left w:w="57" w:type="dxa"/>
          <w:right w:w="57" w:type="dxa"/>
        </w:tblCellMar>
        <w:tblLook w:val="04A0" w:firstRow="1" w:lastRow="0" w:firstColumn="1" w:lastColumn="0" w:noHBand="0" w:noVBand="1"/>
      </w:tblPr>
      <w:tblGrid>
        <w:gridCol w:w="1033"/>
        <w:gridCol w:w="891"/>
        <w:gridCol w:w="1778"/>
        <w:gridCol w:w="5937"/>
      </w:tblGrid>
      <w:tr w:rsidR="00BD58FA" w:rsidRPr="00BD58FA" w14:paraId="3BFF73EE" w14:textId="77777777" w:rsidTr="003C048B">
        <w:trPr>
          <w:cantSplit/>
          <w:tblHeader/>
          <w:jc w:val="center"/>
        </w:trPr>
        <w:tc>
          <w:tcPr>
            <w:tcW w:w="1033" w:type="dxa"/>
            <w:vAlign w:val="center"/>
          </w:tcPr>
          <w:p w14:paraId="4946F319" w14:textId="77777777" w:rsidR="00BD58FA" w:rsidRPr="00BD58FA" w:rsidRDefault="00BD58FA" w:rsidP="00BD58FA">
            <w:pPr>
              <w:keepNext/>
              <w:spacing w:before="80" w:after="80"/>
              <w:jc w:val="center"/>
              <w:textAlignment w:val="baseline"/>
              <w:rPr>
                <w:rFonts w:eastAsia="Calibri" w:cs="Times New Roman Bold"/>
                <w:b/>
                <w:sz w:val="20"/>
              </w:rPr>
            </w:pPr>
            <w:r w:rsidRPr="00BD58FA">
              <w:rPr>
                <w:rFonts w:eastAsia="Calibri" w:cs="Times New Roman Bold"/>
                <w:b/>
                <w:sz w:val="20"/>
              </w:rPr>
              <w:t xml:space="preserve">Field </w:t>
            </w:r>
            <w:r w:rsidRPr="00BD58FA">
              <w:rPr>
                <w:rFonts w:eastAsia="Calibri" w:cs="Times New Roman Bold"/>
                <w:b/>
                <w:sz w:val="20"/>
              </w:rPr>
              <w:br/>
              <w:t>no</w:t>
            </w:r>
          </w:p>
        </w:tc>
        <w:tc>
          <w:tcPr>
            <w:tcW w:w="891" w:type="dxa"/>
            <w:vAlign w:val="center"/>
          </w:tcPr>
          <w:p w14:paraId="41E8E325" w14:textId="77777777" w:rsidR="00BD58FA" w:rsidRPr="00BD58FA" w:rsidRDefault="00BD58FA" w:rsidP="00BD58FA">
            <w:pPr>
              <w:keepNext/>
              <w:spacing w:before="80" w:after="80"/>
              <w:jc w:val="center"/>
              <w:textAlignment w:val="baseline"/>
              <w:rPr>
                <w:rFonts w:eastAsia="Calibri" w:cs="Times New Roman Bold"/>
                <w:b/>
                <w:sz w:val="20"/>
              </w:rPr>
            </w:pPr>
            <w:r w:rsidRPr="00BD58FA">
              <w:rPr>
                <w:rFonts w:eastAsia="Calibri" w:cs="Times New Roman Bold"/>
                <w:b/>
                <w:sz w:val="20"/>
              </w:rPr>
              <w:t>Size (bytes)</w:t>
            </w:r>
          </w:p>
        </w:tc>
        <w:tc>
          <w:tcPr>
            <w:tcW w:w="1778" w:type="dxa"/>
            <w:vAlign w:val="center"/>
          </w:tcPr>
          <w:p w14:paraId="1E5ECCD9" w14:textId="77777777" w:rsidR="00BD58FA" w:rsidRPr="00BD58FA" w:rsidRDefault="00BD58FA" w:rsidP="00BD58FA">
            <w:pPr>
              <w:keepNext/>
              <w:spacing w:before="80" w:after="80"/>
              <w:jc w:val="center"/>
              <w:textAlignment w:val="baseline"/>
              <w:rPr>
                <w:rFonts w:eastAsia="Calibri" w:cs="Times New Roman Bold"/>
                <w:b/>
                <w:sz w:val="20"/>
              </w:rPr>
            </w:pPr>
            <w:r w:rsidRPr="00BD58FA">
              <w:rPr>
                <w:rFonts w:eastAsia="Calibri" w:cs="Times New Roman Bold"/>
                <w:b/>
                <w:sz w:val="20"/>
              </w:rPr>
              <w:t>Function</w:t>
            </w:r>
          </w:p>
        </w:tc>
        <w:tc>
          <w:tcPr>
            <w:tcW w:w="5937" w:type="dxa"/>
            <w:vAlign w:val="center"/>
          </w:tcPr>
          <w:p w14:paraId="35E56278" w14:textId="77777777" w:rsidR="00BD58FA" w:rsidRPr="00BD58FA" w:rsidRDefault="00BD58FA" w:rsidP="00BD58FA">
            <w:pPr>
              <w:keepNext/>
              <w:spacing w:before="80" w:after="80"/>
              <w:jc w:val="center"/>
              <w:textAlignment w:val="baseline"/>
              <w:rPr>
                <w:rFonts w:eastAsia="Calibri" w:cs="Times New Roman Bold"/>
                <w:b/>
                <w:sz w:val="20"/>
              </w:rPr>
            </w:pPr>
            <w:r w:rsidRPr="00BD58FA">
              <w:rPr>
                <w:rFonts w:eastAsia="Calibri" w:cs="Times New Roman Bold"/>
                <w:b/>
                <w:sz w:val="20"/>
              </w:rPr>
              <w:t>Content</w:t>
            </w:r>
          </w:p>
        </w:tc>
      </w:tr>
      <w:tr w:rsidR="00BD58FA" w:rsidRPr="00BD58FA" w14:paraId="63155127" w14:textId="77777777" w:rsidTr="003C048B">
        <w:trPr>
          <w:cantSplit/>
          <w:jc w:val="center"/>
        </w:trPr>
        <w:tc>
          <w:tcPr>
            <w:tcW w:w="1033" w:type="dxa"/>
          </w:tcPr>
          <w:p w14:paraId="520F3F3C" w14:textId="77777777" w:rsidR="00BD58FA" w:rsidRPr="00BD58FA" w:rsidRDefault="00BD58FA" w:rsidP="00BD58F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1</w:t>
            </w:r>
          </w:p>
        </w:tc>
        <w:tc>
          <w:tcPr>
            <w:tcW w:w="891" w:type="dxa"/>
          </w:tcPr>
          <w:p w14:paraId="2DF9CF78" w14:textId="77777777" w:rsidR="00BD58FA" w:rsidRPr="00BD58FA" w:rsidRDefault="00BD58FA" w:rsidP="00BD58F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1</w:t>
            </w:r>
          </w:p>
        </w:tc>
        <w:tc>
          <w:tcPr>
            <w:tcW w:w="1778" w:type="dxa"/>
          </w:tcPr>
          <w:p w14:paraId="6398ECEF" w14:textId="77777777" w:rsidR="00BD58FA" w:rsidRPr="00BD58FA" w:rsidRDefault="00BD58FA" w:rsidP="00BD58F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Type</w:t>
            </w:r>
          </w:p>
        </w:tc>
        <w:tc>
          <w:tcPr>
            <w:tcW w:w="5937" w:type="dxa"/>
          </w:tcPr>
          <w:p w14:paraId="7CC66B75" w14:textId="77777777" w:rsidR="00BD58FA" w:rsidRPr="00BD58FA" w:rsidRDefault="00BD58FA" w:rsidP="00BD58F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Type = 12.</w:t>
            </w:r>
          </w:p>
        </w:tc>
      </w:tr>
      <w:tr w:rsidR="00BD58FA" w:rsidRPr="00BD58FA" w14:paraId="339CD03E" w14:textId="77777777" w:rsidTr="003C048B">
        <w:trPr>
          <w:cantSplit/>
          <w:jc w:val="center"/>
        </w:trPr>
        <w:tc>
          <w:tcPr>
            <w:tcW w:w="1033" w:type="dxa"/>
          </w:tcPr>
          <w:p w14:paraId="43D72381"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2</w:t>
            </w:r>
          </w:p>
        </w:tc>
        <w:tc>
          <w:tcPr>
            <w:tcW w:w="891" w:type="dxa"/>
          </w:tcPr>
          <w:p w14:paraId="2F79D9A4"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2</w:t>
            </w:r>
          </w:p>
        </w:tc>
        <w:tc>
          <w:tcPr>
            <w:tcW w:w="1778" w:type="dxa"/>
          </w:tcPr>
          <w:p w14:paraId="709F30E2"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Payload size</w:t>
            </w:r>
          </w:p>
        </w:tc>
        <w:tc>
          <w:tcPr>
            <w:tcW w:w="5937" w:type="dxa"/>
          </w:tcPr>
          <w:p w14:paraId="262332CF"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Size of fields 3 to 22.</w:t>
            </w:r>
          </w:p>
          <w:p w14:paraId="2F60E779"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Payload size = 32.</w:t>
            </w:r>
          </w:p>
        </w:tc>
      </w:tr>
      <w:tr w:rsidR="00BD58FA" w:rsidRPr="00BD58FA" w14:paraId="724163BF" w14:textId="77777777" w:rsidTr="003C048B">
        <w:trPr>
          <w:cantSplit/>
          <w:jc w:val="center"/>
        </w:trPr>
        <w:tc>
          <w:tcPr>
            <w:tcW w:w="1033" w:type="dxa"/>
          </w:tcPr>
          <w:p w14:paraId="21EDB8B6"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3</w:t>
            </w:r>
          </w:p>
        </w:tc>
        <w:tc>
          <w:tcPr>
            <w:tcW w:w="891" w:type="dxa"/>
          </w:tcPr>
          <w:p w14:paraId="37D3DDF5"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4</w:t>
            </w:r>
          </w:p>
        </w:tc>
        <w:tc>
          <w:tcPr>
            <w:tcW w:w="1778" w:type="dxa"/>
          </w:tcPr>
          <w:p w14:paraId="55F6D08D"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Ship Station ID 1</w:t>
            </w:r>
          </w:p>
        </w:tc>
        <w:tc>
          <w:tcPr>
            <w:tcW w:w="5937" w:type="dxa"/>
          </w:tcPr>
          <w:p w14:paraId="78AB952D"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BD58FA">
              <w:rPr>
                <w:rFonts w:eastAsia="Calibri"/>
                <w:sz w:val="20"/>
              </w:rPr>
              <w:t>The Unique Identifier of the ship station, as described in § 2.4, Annex 1.</w:t>
            </w:r>
          </w:p>
          <w:p w14:paraId="6986C506"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0 for broadcast.</w:t>
            </w:r>
          </w:p>
        </w:tc>
      </w:tr>
      <w:tr w:rsidR="00BD58FA" w:rsidRPr="00BD58FA" w14:paraId="259704B6" w14:textId="77777777" w:rsidTr="003C048B">
        <w:trPr>
          <w:cantSplit/>
          <w:jc w:val="center"/>
        </w:trPr>
        <w:tc>
          <w:tcPr>
            <w:tcW w:w="1033" w:type="dxa"/>
          </w:tcPr>
          <w:p w14:paraId="519C9E2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4</w:t>
            </w:r>
          </w:p>
        </w:tc>
        <w:tc>
          <w:tcPr>
            <w:tcW w:w="891" w:type="dxa"/>
          </w:tcPr>
          <w:p w14:paraId="006C437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1</w:t>
            </w:r>
          </w:p>
        </w:tc>
        <w:tc>
          <w:tcPr>
            <w:tcW w:w="1778" w:type="dxa"/>
          </w:tcPr>
          <w:p w14:paraId="54650B63"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Logical Channel 1</w:t>
            </w:r>
          </w:p>
        </w:tc>
        <w:tc>
          <w:tcPr>
            <w:tcW w:w="5937" w:type="dxa"/>
          </w:tcPr>
          <w:p w14:paraId="4372C90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rPr>
            </w:pPr>
            <w:r w:rsidRPr="00BD58FA">
              <w:rPr>
                <w:rFonts w:eastAsia="Calibri"/>
                <w:sz w:val="20"/>
                <w:lang w:eastAsia="ja-JP"/>
              </w:rPr>
              <w:t xml:space="preserve">Logical Channel assigned for </w:t>
            </w:r>
            <w:r w:rsidRPr="00BD58FA">
              <w:rPr>
                <w:rFonts w:eastAsia="Calibri"/>
                <w:sz w:val="20"/>
              </w:rPr>
              <w:t>data transmission. Only applies to data slots. LC of 255 indicates no resource.</w:t>
            </w:r>
          </w:p>
        </w:tc>
      </w:tr>
      <w:tr w:rsidR="00BD58FA" w:rsidRPr="00BD58FA" w14:paraId="74902D2E" w14:textId="77777777" w:rsidTr="003C048B">
        <w:trPr>
          <w:cantSplit/>
          <w:jc w:val="center"/>
        </w:trPr>
        <w:tc>
          <w:tcPr>
            <w:tcW w:w="1033" w:type="dxa"/>
          </w:tcPr>
          <w:p w14:paraId="2D9C749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5</w:t>
            </w:r>
          </w:p>
        </w:tc>
        <w:tc>
          <w:tcPr>
            <w:tcW w:w="891" w:type="dxa"/>
          </w:tcPr>
          <w:p w14:paraId="663085DC"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1</w:t>
            </w:r>
          </w:p>
        </w:tc>
        <w:tc>
          <w:tcPr>
            <w:tcW w:w="1778" w:type="dxa"/>
          </w:tcPr>
          <w:p w14:paraId="6E8C490C"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Link ID 1</w:t>
            </w:r>
          </w:p>
        </w:tc>
        <w:tc>
          <w:tcPr>
            <w:tcW w:w="5937" w:type="dxa"/>
          </w:tcPr>
          <w:p w14:paraId="16DB426E"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Link ID that should be used in Logical Channel 1. Transmission direction can be inferred from link ID.</w:t>
            </w:r>
          </w:p>
        </w:tc>
      </w:tr>
      <w:tr w:rsidR="00BD58FA" w:rsidRPr="00BD58FA" w14:paraId="5D5C6FD6" w14:textId="77777777" w:rsidTr="003C048B">
        <w:trPr>
          <w:cantSplit/>
          <w:jc w:val="center"/>
        </w:trPr>
        <w:tc>
          <w:tcPr>
            <w:tcW w:w="1033" w:type="dxa"/>
          </w:tcPr>
          <w:p w14:paraId="5A2238E4"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6</w:t>
            </w:r>
          </w:p>
        </w:tc>
        <w:tc>
          <w:tcPr>
            <w:tcW w:w="891" w:type="dxa"/>
          </w:tcPr>
          <w:p w14:paraId="6DED7458"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1</w:t>
            </w:r>
          </w:p>
        </w:tc>
        <w:tc>
          <w:tcPr>
            <w:tcW w:w="1778" w:type="dxa"/>
          </w:tcPr>
          <w:p w14:paraId="499534ED"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Session ID 1</w:t>
            </w:r>
          </w:p>
        </w:tc>
        <w:tc>
          <w:tcPr>
            <w:tcW w:w="5937" w:type="dxa"/>
          </w:tcPr>
          <w:p w14:paraId="0EF9B28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ins w:id="132" w:author="USA" w:date="2025-01-31T14:05:00Z" w16du:dateUtc="2025-01-31T19:05:00Z"/>
                <w:rFonts w:eastAsia="Calibri"/>
                <w:sz w:val="20"/>
                <w:lang w:eastAsia="de-DE"/>
              </w:rPr>
            </w:pPr>
            <w:ins w:id="133" w:author="USA" w:date="2025-01-31T14:05:00Z" w16du:dateUtc="2025-01-31T19:05:00Z">
              <w:r w:rsidRPr="00BD58FA">
                <w:rPr>
                  <w:rFonts w:eastAsia="Calibri"/>
                  <w:sz w:val="20"/>
                  <w:lang w:eastAsia="de-DE"/>
                </w:rPr>
                <w:t>Assigned session ID.</w:t>
              </w:r>
            </w:ins>
          </w:p>
          <w:p w14:paraId="7C1C43BB" w14:textId="3FCBF819" w:rsidR="00BD58FA" w:rsidRPr="00BD58FA" w:rsidDel="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del w:id="134" w:author="USA" w:date="2025-01-31T14:05:00Z" w16du:dateUtc="2025-01-31T19:05:00Z"/>
                <w:rFonts w:eastAsia="Calibri"/>
                <w:sz w:val="20"/>
              </w:rPr>
            </w:pPr>
            <w:del w:id="135" w:author="USA" w:date="2025-01-31T14:05:00Z" w16du:dateUtc="2025-01-31T19:05:00Z">
              <w:r w:rsidRPr="00BD58FA" w:rsidDel="00BD58FA">
                <w:rPr>
                  <w:rFonts w:eastAsia="Calibri"/>
                  <w:sz w:val="20"/>
                </w:rPr>
                <w:delText>Satellite assigned session ID, range 1-255.</w:delText>
              </w:r>
            </w:del>
          </w:p>
          <w:p w14:paraId="635F62C1" w14:textId="35B0C0FC"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del w:id="136" w:author="USA" w:date="2025-01-31T14:05:00Z" w16du:dateUtc="2025-01-31T19:05:00Z">
              <w:r w:rsidRPr="00BD58FA" w:rsidDel="00BD58FA">
                <w:rPr>
                  <w:rFonts w:eastAsia="Calibri"/>
                  <w:sz w:val="20"/>
                </w:rPr>
                <w:delText>0 used for short data message.</w:delText>
              </w:r>
            </w:del>
          </w:p>
        </w:tc>
      </w:tr>
      <w:tr w:rsidR="00BD58FA" w:rsidRPr="00BD58FA" w14:paraId="42DF6210" w14:textId="77777777" w:rsidTr="003C048B">
        <w:trPr>
          <w:cantSplit/>
          <w:jc w:val="center"/>
        </w:trPr>
        <w:tc>
          <w:tcPr>
            <w:tcW w:w="1033" w:type="dxa"/>
          </w:tcPr>
          <w:p w14:paraId="3E3B49E5"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7</w:t>
            </w:r>
          </w:p>
        </w:tc>
        <w:tc>
          <w:tcPr>
            <w:tcW w:w="891" w:type="dxa"/>
          </w:tcPr>
          <w:p w14:paraId="038EB847"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baseline"/>
              <w:rPr>
                <w:rFonts w:eastAsia="Calibri"/>
                <w:sz w:val="20"/>
                <w:lang w:eastAsia="de-DE"/>
              </w:rPr>
            </w:pPr>
            <w:r w:rsidRPr="00BD58FA">
              <w:rPr>
                <w:rFonts w:eastAsia="Calibri"/>
                <w:sz w:val="20"/>
                <w:lang w:eastAsia="de-DE"/>
              </w:rPr>
              <w:t>1</w:t>
            </w:r>
          </w:p>
        </w:tc>
        <w:tc>
          <w:tcPr>
            <w:tcW w:w="1778" w:type="dxa"/>
          </w:tcPr>
          <w:p w14:paraId="1540265B"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Uplink link CQI 1</w:t>
            </w:r>
          </w:p>
        </w:tc>
        <w:tc>
          <w:tcPr>
            <w:tcW w:w="5937" w:type="dxa"/>
          </w:tcPr>
          <w:p w14:paraId="590C2B20" w14:textId="77777777" w:rsidR="00BD58FA" w:rsidRPr="00BD58FA" w:rsidRDefault="00BD58FA" w:rsidP="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rPr>
                <w:rFonts w:eastAsia="Calibri"/>
                <w:sz w:val="20"/>
                <w:lang w:eastAsia="de-DE"/>
              </w:rPr>
            </w:pPr>
            <w:r w:rsidRPr="00BD58FA">
              <w:rPr>
                <w:rFonts w:eastAsia="Calibri"/>
                <w:sz w:val="20"/>
                <w:lang w:eastAsia="de-DE"/>
              </w:rPr>
              <w:t xml:space="preserve">Received Channel Quality Indicator as defined in § 1.2.8, </w:t>
            </w:r>
            <w:r w:rsidRPr="00BD58FA">
              <w:rPr>
                <w:rFonts w:eastAsia="Calibri"/>
                <w:sz w:val="20"/>
                <w:lang w:eastAsia="de-DE"/>
              </w:rPr>
              <w:br/>
              <w:t>Annex 2.</w:t>
            </w:r>
          </w:p>
        </w:tc>
      </w:tr>
    </w:tbl>
    <w:p w14:paraId="694207F8" w14:textId="77777777" w:rsidR="00BD58FA" w:rsidRDefault="00BD58FA"/>
    <w:sectPr w:rsidR="00BD58FA">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DABBE" w14:textId="77777777" w:rsidR="00616A4B" w:rsidRDefault="00616A4B" w:rsidP="000D72C3">
      <w:pPr>
        <w:spacing w:before="0"/>
      </w:pPr>
      <w:r>
        <w:separator/>
      </w:r>
    </w:p>
  </w:endnote>
  <w:endnote w:type="continuationSeparator" w:id="0">
    <w:p w14:paraId="29FF1A1E" w14:textId="77777777" w:rsidR="00616A4B" w:rsidRDefault="00616A4B" w:rsidP="000D72C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23B1A" w14:textId="77777777" w:rsidR="00616A4B" w:rsidRDefault="00616A4B" w:rsidP="000D72C3">
      <w:pPr>
        <w:spacing w:before="0"/>
      </w:pPr>
      <w:r>
        <w:separator/>
      </w:r>
    </w:p>
  </w:footnote>
  <w:footnote w:type="continuationSeparator" w:id="0">
    <w:p w14:paraId="09828AC3" w14:textId="77777777" w:rsidR="00616A4B" w:rsidRDefault="00616A4B" w:rsidP="000D72C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8349091"/>
      <w:docPartObj>
        <w:docPartGallery w:val="Page Numbers (Top of Page)"/>
        <w:docPartUnique/>
      </w:docPartObj>
    </w:sdtPr>
    <w:sdtEndPr>
      <w:rPr>
        <w:noProof/>
      </w:rPr>
    </w:sdtEndPr>
    <w:sdtContent>
      <w:p w14:paraId="130CD841" w14:textId="007F097F" w:rsidR="00BE5DD8" w:rsidRDefault="00BE5DD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5B46F38" w14:textId="77777777" w:rsidR="00BE5DD8" w:rsidRDefault="00BE5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660541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rnandez Jimenez, Virginia">
    <w15:presenceInfo w15:providerId="AD" w15:userId="S::virginia.fernandez@itu.int::6d460222-a6cb-4df0-8dd7-a947ce731002"/>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3D4A"/>
    <w:rsid w:val="00007126"/>
    <w:rsid w:val="00011670"/>
    <w:rsid w:val="00013511"/>
    <w:rsid w:val="00027A62"/>
    <w:rsid w:val="000304DF"/>
    <w:rsid w:val="00031CE2"/>
    <w:rsid w:val="00033850"/>
    <w:rsid w:val="000347C9"/>
    <w:rsid w:val="0003660E"/>
    <w:rsid w:val="0004445D"/>
    <w:rsid w:val="00047E75"/>
    <w:rsid w:val="00051A5F"/>
    <w:rsid w:val="00070773"/>
    <w:rsid w:val="00072EDB"/>
    <w:rsid w:val="00081D8D"/>
    <w:rsid w:val="0008249C"/>
    <w:rsid w:val="00084421"/>
    <w:rsid w:val="0008581F"/>
    <w:rsid w:val="00094013"/>
    <w:rsid w:val="0009573D"/>
    <w:rsid w:val="00097E33"/>
    <w:rsid w:val="000A5827"/>
    <w:rsid w:val="000B4052"/>
    <w:rsid w:val="000C3928"/>
    <w:rsid w:val="000D50D4"/>
    <w:rsid w:val="000D649C"/>
    <w:rsid w:val="000D72C3"/>
    <w:rsid w:val="000E2482"/>
    <w:rsid w:val="000E67D8"/>
    <w:rsid w:val="000E7F64"/>
    <w:rsid w:val="000F5D64"/>
    <w:rsid w:val="00113ED0"/>
    <w:rsid w:val="00113FB5"/>
    <w:rsid w:val="00122332"/>
    <w:rsid w:val="00132DCE"/>
    <w:rsid w:val="00137654"/>
    <w:rsid w:val="001410B6"/>
    <w:rsid w:val="00142231"/>
    <w:rsid w:val="00142306"/>
    <w:rsid w:val="0014351C"/>
    <w:rsid w:val="0015173F"/>
    <w:rsid w:val="0015301F"/>
    <w:rsid w:val="00161EF9"/>
    <w:rsid w:val="00166DD2"/>
    <w:rsid w:val="00171967"/>
    <w:rsid w:val="0019100E"/>
    <w:rsid w:val="0019166F"/>
    <w:rsid w:val="001B342E"/>
    <w:rsid w:val="001B53C6"/>
    <w:rsid w:val="001B72DA"/>
    <w:rsid w:val="001C0C71"/>
    <w:rsid w:val="001D0CB9"/>
    <w:rsid w:val="001E081E"/>
    <w:rsid w:val="001F3A0C"/>
    <w:rsid w:val="00201D22"/>
    <w:rsid w:val="00204D55"/>
    <w:rsid w:val="00216AF0"/>
    <w:rsid w:val="002227F1"/>
    <w:rsid w:val="002235E7"/>
    <w:rsid w:val="00227BC0"/>
    <w:rsid w:val="0023107D"/>
    <w:rsid w:val="00233A52"/>
    <w:rsid w:val="0025050E"/>
    <w:rsid w:val="00254DB0"/>
    <w:rsid w:val="00256DDE"/>
    <w:rsid w:val="00260A96"/>
    <w:rsid w:val="00260F23"/>
    <w:rsid w:val="00272625"/>
    <w:rsid w:val="00275E43"/>
    <w:rsid w:val="002826FD"/>
    <w:rsid w:val="0028649D"/>
    <w:rsid w:val="00286FA0"/>
    <w:rsid w:val="002A5CDA"/>
    <w:rsid w:val="002B7436"/>
    <w:rsid w:val="002C6B70"/>
    <w:rsid w:val="002C6CA8"/>
    <w:rsid w:val="002E3E13"/>
    <w:rsid w:val="002E6585"/>
    <w:rsid w:val="002F1875"/>
    <w:rsid w:val="002F2D69"/>
    <w:rsid w:val="00300B35"/>
    <w:rsid w:val="00333FD1"/>
    <w:rsid w:val="00346C57"/>
    <w:rsid w:val="0035696B"/>
    <w:rsid w:val="00370602"/>
    <w:rsid w:val="00370813"/>
    <w:rsid w:val="003802B6"/>
    <w:rsid w:val="00383CE1"/>
    <w:rsid w:val="003914A0"/>
    <w:rsid w:val="003A28EF"/>
    <w:rsid w:val="003A5017"/>
    <w:rsid w:val="003B397A"/>
    <w:rsid w:val="003C0538"/>
    <w:rsid w:val="003E266F"/>
    <w:rsid w:val="004015E1"/>
    <w:rsid w:val="00417101"/>
    <w:rsid w:val="00421A1E"/>
    <w:rsid w:val="00421EBE"/>
    <w:rsid w:val="00441933"/>
    <w:rsid w:val="004432AA"/>
    <w:rsid w:val="0045069F"/>
    <w:rsid w:val="00453717"/>
    <w:rsid w:val="00482647"/>
    <w:rsid w:val="004B7313"/>
    <w:rsid w:val="004C7449"/>
    <w:rsid w:val="004D3B7E"/>
    <w:rsid w:val="004E002D"/>
    <w:rsid w:val="004E6EDC"/>
    <w:rsid w:val="004F1CAF"/>
    <w:rsid w:val="0051579C"/>
    <w:rsid w:val="0051620E"/>
    <w:rsid w:val="005256DE"/>
    <w:rsid w:val="0055106B"/>
    <w:rsid w:val="0055457C"/>
    <w:rsid w:val="005575E7"/>
    <w:rsid w:val="00571B27"/>
    <w:rsid w:val="00593512"/>
    <w:rsid w:val="0059679C"/>
    <w:rsid w:val="005A3019"/>
    <w:rsid w:val="005B0EA1"/>
    <w:rsid w:val="005D30D2"/>
    <w:rsid w:val="005D6C1B"/>
    <w:rsid w:val="005D7DB7"/>
    <w:rsid w:val="005E26F3"/>
    <w:rsid w:val="005E66CD"/>
    <w:rsid w:val="005F0E9B"/>
    <w:rsid w:val="0060734F"/>
    <w:rsid w:val="00616A4B"/>
    <w:rsid w:val="00630F01"/>
    <w:rsid w:val="00631472"/>
    <w:rsid w:val="0063189D"/>
    <w:rsid w:val="00641660"/>
    <w:rsid w:val="00642F65"/>
    <w:rsid w:val="00644579"/>
    <w:rsid w:val="0065129C"/>
    <w:rsid w:val="00654AEC"/>
    <w:rsid w:val="006550E0"/>
    <w:rsid w:val="006675A0"/>
    <w:rsid w:val="00677CE4"/>
    <w:rsid w:val="00684CC7"/>
    <w:rsid w:val="00691741"/>
    <w:rsid w:val="006A7276"/>
    <w:rsid w:val="006C29CD"/>
    <w:rsid w:val="006D5220"/>
    <w:rsid w:val="006E5A7F"/>
    <w:rsid w:val="006F4AAE"/>
    <w:rsid w:val="00716540"/>
    <w:rsid w:val="00721EB1"/>
    <w:rsid w:val="0073026C"/>
    <w:rsid w:val="00734D77"/>
    <w:rsid w:val="00737F96"/>
    <w:rsid w:val="0074130A"/>
    <w:rsid w:val="007417CD"/>
    <w:rsid w:val="00743EA2"/>
    <w:rsid w:val="007448B1"/>
    <w:rsid w:val="007536E0"/>
    <w:rsid w:val="00757614"/>
    <w:rsid w:val="00761239"/>
    <w:rsid w:val="0076250D"/>
    <w:rsid w:val="00764C17"/>
    <w:rsid w:val="00771C09"/>
    <w:rsid w:val="00774AC4"/>
    <w:rsid w:val="00782E32"/>
    <w:rsid w:val="007860AA"/>
    <w:rsid w:val="00792E0A"/>
    <w:rsid w:val="00792F50"/>
    <w:rsid w:val="007955AD"/>
    <w:rsid w:val="007A168F"/>
    <w:rsid w:val="007A3531"/>
    <w:rsid w:val="007B0FAE"/>
    <w:rsid w:val="007B282A"/>
    <w:rsid w:val="007B675C"/>
    <w:rsid w:val="007D22C5"/>
    <w:rsid w:val="007E577C"/>
    <w:rsid w:val="007F7962"/>
    <w:rsid w:val="008004E5"/>
    <w:rsid w:val="00810710"/>
    <w:rsid w:val="00824833"/>
    <w:rsid w:val="00843BF7"/>
    <w:rsid w:val="00846994"/>
    <w:rsid w:val="008512ED"/>
    <w:rsid w:val="00852E68"/>
    <w:rsid w:val="00862FBF"/>
    <w:rsid w:val="00867673"/>
    <w:rsid w:val="00872587"/>
    <w:rsid w:val="008978D9"/>
    <w:rsid w:val="008A2E97"/>
    <w:rsid w:val="008A5D84"/>
    <w:rsid w:val="008B2E2B"/>
    <w:rsid w:val="008B53E5"/>
    <w:rsid w:val="008C73A9"/>
    <w:rsid w:val="008F4213"/>
    <w:rsid w:val="00902B41"/>
    <w:rsid w:val="00906486"/>
    <w:rsid w:val="00924CF2"/>
    <w:rsid w:val="00924DF3"/>
    <w:rsid w:val="00926A09"/>
    <w:rsid w:val="00926F9C"/>
    <w:rsid w:val="00933DD6"/>
    <w:rsid w:val="00937A8C"/>
    <w:rsid w:val="00946B65"/>
    <w:rsid w:val="00961007"/>
    <w:rsid w:val="00977B5A"/>
    <w:rsid w:val="00982338"/>
    <w:rsid w:val="009878AF"/>
    <w:rsid w:val="009900AB"/>
    <w:rsid w:val="00990270"/>
    <w:rsid w:val="009B0A0E"/>
    <w:rsid w:val="009B30B5"/>
    <w:rsid w:val="009B3CFA"/>
    <w:rsid w:val="009B409A"/>
    <w:rsid w:val="009C0ED5"/>
    <w:rsid w:val="009D25F1"/>
    <w:rsid w:val="009D5CDE"/>
    <w:rsid w:val="009F6D16"/>
    <w:rsid w:val="00A23544"/>
    <w:rsid w:val="00A35F43"/>
    <w:rsid w:val="00A405D6"/>
    <w:rsid w:val="00A53427"/>
    <w:rsid w:val="00A713F8"/>
    <w:rsid w:val="00A728AF"/>
    <w:rsid w:val="00AA13C4"/>
    <w:rsid w:val="00AA244B"/>
    <w:rsid w:val="00AA653F"/>
    <w:rsid w:val="00AA7CD8"/>
    <w:rsid w:val="00AB58A9"/>
    <w:rsid w:val="00AC6C95"/>
    <w:rsid w:val="00AD4F22"/>
    <w:rsid w:val="00AE351C"/>
    <w:rsid w:val="00AF5495"/>
    <w:rsid w:val="00B015F4"/>
    <w:rsid w:val="00B10D1F"/>
    <w:rsid w:val="00B138F1"/>
    <w:rsid w:val="00B153F3"/>
    <w:rsid w:val="00B161E5"/>
    <w:rsid w:val="00B335A8"/>
    <w:rsid w:val="00B34F02"/>
    <w:rsid w:val="00B5099C"/>
    <w:rsid w:val="00B82633"/>
    <w:rsid w:val="00B83641"/>
    <w:rsid w:val="00B94E33"/>
    <w:rsid w:val="00BA56A2"/>
    <w:rsid w:val="00BB3801"/>
    <w:rsid w:val="00BB3F74"/>
    <w:rsid w:val="00BB7180"/>
    <w:rsid w:val="00BC3CF7"/>
    <w:rsid w:val="00BC4126"/>
    <w:rsid w:val="00BD116F"/>
    <w:rsid w:val="00BD57F7"/>
    <w:rsid w:val="00BD58FA"/>
    <w:rsid w:val="00BE5DD8"/>
    <w:rsid w:val="00BF63B8"/>
    <w:rsid w:val="00BF77B9"/>
    <w:rsid w:val="00BF7953"/>
    <w:rsid w:val="00C01390"/>
    <w:rsid w:val="00C015E8"/>
    <w:rsid w:val="00C04553"/>
    <w:rsid w:val="00C07408"/>
    <w:rsid w:val="00C07C0B"/>
    <w:rsid w:val="00C15645"/>
    <w:rsid w:val="00C5637C"/>
    <w:rsid w:val="00C64B5C"/>
    <w:rsid w:val="00C658E7"/>
    <w:rsid w:val="00C81413"/>
    <w:rsid w:val="00C82ADF"/>
    <w:rsid w:val="00CA7A92"/>
    <w:rsid w:val="00CB43E1"/>
    <w:rsid w:val="00CC59C7"/>
    <w:rsid w:val="00CD586F"/>
    <w:rsid w:val="00CE28D8"/>
    <w:rsid w:val="00CE40DB"/>
    <w:rsid w:val="00CF0A92"/>
    <w:rsid w:val="00D00B86"/>
    <w:rsid w:val="00D01530"/>
    <w:rsid w:val="00D100EE"/>
    <w:rsid w:val="00D17168"/>
    <w:rsid w:val="00D264F4"/>
    <w:rsid w:val="00D320F1"/>
    <w:rsid w:val="00D425A9"/>
    <w:rsid w:val="00D506F2"/>
    <w:rsid w:val="00D55518"/>
    <w:rsid w:val="00D628F8"/>
    <w:rsid w:val="00D7477A"/>
    <w:rsid w:val="00D80ACD"/>
    <w:rsid w:val="00D8742C"/>
    <w:rsid w:val="00D947E3"/>
    <w:rsid w:val="00DA0F7F"/>
    <w:rsid w:val="00DA42B3"/>
    <w:rsid w:val="00DB11BF"/>
    <w:rsid w:val="00DB50D5"/>
    <w:rsid w:val="00DB70D1"/>
    <w:rsid w:val="00DC1A74"/>
    <w:rsid w:val="00DC7EFA"/>
    <w:rsid w:val="00DD26EF"/>
    <w:rsid w:val="00DD71A8"/>
    <w:rsid w:val="00DF2407"/>
    <w:rsid w:val="00DF3308"/>
    <w:rsid w:val="00DF3489"/>
    <w:rsid w:val="00DF5FA0"/>
    <w:rsid w:val="00E15306"/>
    <w:rsid w:val="00E201ED"/>
    <w:rsid w:val="00E35BAF"/>
    <w:rsid w:val="00E36805"/>
    <w:rsid w:val="00E377AF"/>
    <w:rsid w:val="00E41C9F"/>
    <w:rsid w:val="00E71235"/>
    <w:rsid w:val="00E72B82"/>
    <w:rsid w:val="00E76E1F"/>
    <w:rsid w:val="00E86B3B"/>
    <w:rsid w:val="00E963D0"/>
    <w:rsid w:val="00E96CBC"/>
    <w:rsid w:val="00EA3615"/>
    <w:rsid w:val="00EC340D"/>
    <w:rsid w:val="00EC4F6E"/>
    <w:rsid w:val="00EF5823"/>
    <w:rsid w:val="00F173D7"/>
    <w:rsid w:val="00F40962"/>
    <w:rsid w:val="00F4539D"/>
    <w:rsid w:val="00F533CC"/>
    <w:rsid w:val="00F54D57"/>
    <w:rsid w:val="00F5727E"/>
    <w:rsid w:val="00F624AD"/>
    <w:rsid w:val="00F653AD"/>
    <w:rsid w:val="00F722E0"/>
    <w:rsid w:val="00F83203"/>
    <w:rsid w:val="00F83621"/>
    <w:rsid w:val="00F907F4"/>
    <w:rsid w:val="00FA5FBC"/>
    <w:rsid w:val="00FC56CD"/>
    <w:rsid w:val="00FD1899"/>
    <w:rsid w:val="00FD23D7"/>
    <w:rsid w:val="00FD7A8B"/>
    <w:rsid w:val="00FE18B2"/>
    <w:rsid w:val="00FF6778"/>
    <w:rsid w:val="00FF73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23107D"/>
    <w:pPr>
      <w:keepNext/>
      <w:keepLines/>
      <w:tabs>
        <w:tab w:val="clear" w:pos="1134"/>
        <w:tab w:val="clear" w:pos="1871"/>
        <w:tab w:val="clear" w:pos="2268"/>
        <w:tab w:val="left" w:pos="794"/>
        <w:tab w:val="left" w:pos="1191"/>
        <w:tab w:val="left" w:pos="1588"/>
        <w:tab w:val="left" w:pos="1985"/>
      </w:tabs>
      <w:spacing w:before="480"/>
      <w:ind w:left="794" w:hanging="794"/>
      <w:jc w:val="both"/>
      <w:textAlignment w:val="baseline"/>
      <w:outlineLvl w:val="0"/>
    </w:pPr>
    <w:rPr>
      <w:b/>
      <w:lang w:val="fr-FR"/>
    </w:rPr>
  </w:style>
  <w:style w:type="paragraph" w:styleId="Heading2">
    <w:name w:val="heading 2"/>
    <w:basedOn w:val="Normal"/>
    <w:next w:val="Normal"/>
    <w:link w:val="Heading2Char"/>
    <w:uiPriority w:val="9"/>
    <w:semiHidden/>
    <w:unhideWhenUsed/>
    <w:qFormat/>
    <w:rsid w:val="00BC41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D58FA"/>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4432A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styleId="Revision">
    <w:name w:val="Revision"/>
    <w:hidden/>
    <w:uiPriority w:val="99"/>
    <w:semiHidden/>
    <w:rsid w:val="0073026C"/>
    <w:pPr>
      <w:spacing w:after="0" w:line="240" w:lineRule="auto"/>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qFormat/>
    <w:rsid w:val="0023107D"/>
    <w:rPr>
      <w:rFonts w:ascii="Times New Roman" w:eastAsia="Times New Roman" w:hAnsi="Times New Roman" w:cs="Times New Roman"/>
      <w:b/>
      <w:sz w:val="24"/>
      <w:szCs w:val="20"/>
      <w:lang w:val="fr-FR"/>
    </w:rPr>
  </w:style>
  <w:style w:type="paragraph" w:customStyle="1" w:styleId="Source">
    <w:name w:val="Source"/>
    <w:basedOn w:val="Normal"/>
    <w:next w:val="Normal"/>
    <w:link w:val="SourceChar"/>
    <w:qFormat/>
    <w:rsid w:val="0023107D"/>
    <w:pPr>
      <w:spacing w:before="840"/>
      <w:jc w:val="center"/>
      <w:textAlignment w:val="baseline"/>
    </w:pPr>
    <w:rPr>
      <w:rFonts w:eastAsiaTheme="minorEastAsia"/>
      <w:b/>
      <w:sz w:val="28"/>
    </w:rPr>
  </w:style>
  <w:style w:type="paragraph" w:customStyle="1" w:styleId="Title1">
    <w:name w:val="Title 1"/>
    <w:basedOn w:val="Source"/>
    <w:next w:val="Normal"/>
    <w:link w:val="Title1Char"/>
    <w:qFormat/>
    <w:rsid w:val="0023107D"/>
    <w:pPr>
      <w:tabs>
        <w:tab w:val="left" w:pos="567"/>
        <w:tab w:val="left" w:pos="1701"/>
        <w:tab w:val="left" w:pos="2835"/>
      </w:tabs>
      <w:spacing w:before="240"/>
    </w:pPr>
    <w:rPr>
      <w:b w:val="0"/>
      <w:caps/>
    </w:rPr>
  </w:style>
  <w:style w:type="character" w:customStyle="1" w:styleId="SourceChar">
    <w:name w:val="Source Char"/>
    <w:basedOn w:val="DefaultParagraphFont"/>
    <w:link w:val="Source"/>
    <w:qFormat/>
    <w:locked/>
    <w:rsid w:val="0023107D"/>
    <w:rPr>
      <w:rFonts w:ascii="Times New Roman" w:eastAsiaTheme="minorEastAsia" w:hAnsi="Times New Roman" w:cs="Times New Roman"/>
      <w:b/>
      <w:sz w:val="28"/>
      <w:szCs w:val="20"/>
      <w:lang w:val="en-GB"/>
    </w:rPr>
  </w:style>
  <w:style w:type="character" w:customStyle="1" w:styleId="Title1Char">
    <w:name w:val="Title 1 Char"/>
    <w:basedOn w:val="DefaultParagraphFont"/>
    <w:link w:val="Title1"/>
    <w:qFormat/>
    <w:locked/>
    <w:rsid w:val="0023107D"/>
    <w:rPr>
      <w:rFonts w:ascii="Times New Roman" w:eastAsiaTheme="minorEastAsia" w:hAnsi="Times New Roman" w:cs="Times New Roman"/>
      <w:caps/>
      <w:sz w:val="28"/>
      <w:szCs w:val="20"/>
      <w:lang w:val="en-GB"/>
    </w:rPr>
  </w:style>
  <w:style w:type="paragraph" w:customStyle="1" w:styleId="RecNo">
    <w:name w:val="Rec_No"/>
    <w:basedOn w:val="Normal"/>
    <w:next w:val="Normal"/>
    <w:rsid w:val="0023107D"/>
    <w:pPr>
      <w:keepNext/>
      <w:keepLines/>
      <w:spacing w:before="480"/>
      <w:jc w:val="center"/>
      <w:textAlignment w:val="baseline"/>
    </w:pPr>
    <w:rPr>
      <w:caps/>
      <w:sz w:val="28"/>
    </w:rPr>
  </w:style>
  <w:style w:type="paragraph" w:customStyle="1" w:styleId="Recdate">
    <w:name w:val="Rec_date"/>
    <w:basedOn w:val="Normal"/>
    <w:next w:val="Normal"/>
    <w:rsid w:val="0023107D"/>
    <w:pPr>
      <w:keepNext/>
      <w:keepLines/>
      <w:jc w:val="right"/>
      <w:textAlignment w:val="baseline"/>
    </w:pPr>
    <w:rPr>
      <w:sz w:val="22"/>
    </w:rPr>
  </w:style>
  <w:style w:type="paragraph" w:customStyle="1" w:styleId="Title4">
    <w:name w:val="Title 4"/>
    <w:basedOn w:val="Normal"/>
    <w:next w:val="Heading1"/>
    <w:qFormat/>
    <w:rsid w:val="0023107D"/>
    <w:pPr>
      <w:overflowPunct/>
      <w:autoSpaceDE/>
      <w:autoSpaceDN/>
      <w:adjustRightInd/>
      <w:spacing w:before="240"/>
      <w:jc w:val="center"/>
    </w:pPr>
    <w:rPr>
      <w:b/>
      <w:sz w:val="28"/>
    </w:rPr>
  </w:style>
  <w:style w:type="character" w:customStyle="1" w:styleId="href">
    <w:name w:val="href"/>
    <w:basedOn w:val="DefaultParagraphFont"/>
    <w:rsid w:val="0023107D"/>
  </w:style>
  <w:style w:type="paragraph" w:customStyle="1" w:styleId="HeadingSum">
    <w:name w:val="Heading_Sum"/>
    <w:basedOn w:val="Normal"/>
    <w:next w:val="Normal"/>
    <w:autoRedefine/>
    <w:rsid w:val="0023107D"/>
    <w:pPr>
      <w:keepNext/>
      <w:keepLines/>
      <w:tabs>
        <w:tab w:val="clear" w:pos="1134"/>
        <w:tab w:val="clear" w:pos="1871"/>
        <w:tab w:val="clear" w:pos="2268"/>
        <w:tab w:val="left" w:pos="794"/>
        <w:tab w:val="left" w:pos="1191"/>
        <w:tab w:val="left" w:pos="1588"/>
        <w:tab w:val="left" w:pos="1985"/>
      </w:tabs>
      <w:spacing w:before="240"/>
      <w:jc w:val="both"/>
      <w:textAlignment w:val="baseline"/>
    </w:pPr>
    <w:rPr>
      <w:rFonts w:eastAsiaTheme="minorEastAsia"/>
      <w:b/>
      <w:sz w:val="22"/>
      <w:lang w:val="es-ES_tradnl"/>
    </w:rPr>
  </w:style>
  <w:style w:type="paragraph" w:customStyle="1" w:styleId="Summary">
    <w:name w:val="Summary"/>
    <w:basedOn w:val="Normal"/>
    <w:next w:val="Normal"/>
    <w:autoRedefine/>
    <w:rsid w:val="0023107D"/>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styleId="Hyperlink">
    <w:name w:val="Hyperlink"/>
    <w:aliases w:val="CEO_Hyperlink"/>
    <w:basedOn w:val="DefaultParagraphFont"/>
    <w:uiPriority w:val="99"/>
    <w:unhideWhenUsed/>
    <w:qFormat/>
    <w:rsid w:val="0023107D"/>
    <w:rPr>
      <w:color w:val="0563C1" w:themeColor="hyperlink"/>
      <w:u w:val="single"/>
    </w:rPr>
  </w:style>
  <w:style w:type="character" w:customStyle="1" w:styleId="Heading2Char">
    <w:name w:val="Heading 2 Char"/>
    <w:basedOn w:val="DefaultParagraphFont"/>
    <w:link w:val="Heading2"/>
    <w:uiPriority w:val="9"/>
    <w:semiHidden/>
    <w:rsid w:val="00BC4126"/>
    <w:rPr>
      <w:rFonts w:asciiTheme="majorHAnsi" w:eastAsiaTheme="majorEastAsia" w:hAnsiTheme="majorHAnsi" w:cstheme="majorBidi"/>
      <w:color w:val="2F5496" w:themeColor="accent1" w:themeShade="BF"/>
      <w:sz w:val="26"/>
      <w:szCs w:val="26"/>
      <w:lang w:val="en-GB"/>
    </w:rPr>
  </w:style>
  <w:style w:type="table" w:styleId="TableGrid">
    <w:name w:val="Table Grid"/>
    <w:basedOn w:val="TableNormal"/>
    <w:uiPriority w:val="39"/>
    <w:qFormat/>
    <w:rsid w:val="00BC41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D72C3"/>
    <w:pPr>
      <w:spacing w:before="0"/>
    </w:pPr>
    <w:rPr>
      <w:sz w:val="20"/>
    </w:rPr>
  </w:style>
  <w:style w:type="character" w:customStyle="1" w:styleId="FootnoteTextChar">
    <w:name w:val="Footnote Text Char"/>
    <w:basedOn w:val="DefaultParagraphFont"/>
    <w:link w:val="FootnoteText"/>
    <w:uiPriority w:val="99"/>
    <w:semiHidden/>
    <w:rsid w:val="000D72C3"/>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rsid w:val="000D72C3"/>
    <w:rPr>
      <w:position w:val="6"/>
      <w:sz w:val="18"/>
    </w:rPr>
  </w:style>
  <w:style w:type="character" w:customStyle="1" w:styleId="Heading4Char">
    <w:name w:val="Heading 4 Char"/>
    <w:basedOn w:val="DefaultParagraphFont"/>
    <w:link w:val="Heading4"/>
    <w:uiPriority w:val="9"/>
    <w:semiHidden/>
    <w:rsid w:val="004432AA"/>
    <w:rPr>
      <w:rFonts w:asciiTheme="majorHAnsi" w:eastAsiaTheme="majorEastAsia" w:hAnsiTheme="majorHAnsi" w:cstheme="majorBidi"/>
      <w:i/>
      <w:iCs/>
      <w:color w:val="2F5496" w:themeColor="accent1" w:themeShade="BF"/>
      <w:sz w:val="24"/>
      <w:szCs w:val="20"/>
      <w:lang w:val="en-GB"/>
    </w:rPr>
  </w:style>
  <w:style w:type="paragraph" w:styleId="ListParagraph">
    <w:name w:val="List Paragraph"/>
    <w:basedOn w:val="Normal"/>
    <w:uiPriority w:val="34"/>
    <w:qFormat/>
    <w:rsid w:val="00BE5DD8"/>
    <w:pPr>
      <w:ind w:left="720"/>
      <w:contextualSpacing/>
    </w:pPr>
  </w:style>
  <w:style w:type="paragraph" w:styleId="Header">
    <w:name w:val="header"/>
    <w:basedOn w:val="Normal"/>
    <w:link w:val="HeaderChar"/>
    <w:uiPriority w:val="99"/>
    <w:unhideWhenUsed/>
    <w:rsid w:val="00BE5DD8"/>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E5DD8"/>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BE5DD8"/>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E5DD8"/>
    <w:rPr>
      <w:rFonts w:ascii="Times New Roman" w:eastAsia="Times New Roman" w:hAnsi="Times New Roman" w:cs="Times New Roman"/>
      <w:sz w:val="24"/>
      <w:szCs w:val="20"/>
      <w:lang w:val="en-GB"/>
    </w:rPr>
  </w:style>
  <w:style w:type="character" w:customStyle="1" w:styleId="Heading3Char">
    <w:name w:val="Heading 3 Char"/>
    <w:basedOn w:val="DefaultParagraphFont"/>
    <w:link w:val="Heading3"/>
    <w:uiPriority w:val="9"/>
    <w:semiHidden/>
    <w:rsid w:val="00BD58FA"/>
    <w:rPr>
      <w:rFonts w:asciiTheme="majorHAnsi" w:eastAsiaTheme="majorEastAsia" w:hAnsiTheme="majorHAnsi" w:cstheme="majorBidi"/>
      <w:color w:val="1F3763" w:themeColor="accent1" w:themeShade="7F"/>
      <w:sz w:val="24"/>
      <w:szCs w:val="24"/>
      <w:lang w:val="en-GB"/>
    </w:rPr>
  </w:style>
  <w:style w:type="paragraph" w:customStyle="1" w:styleId="Tabletext">
    <w:name w:val="Table_text"/>
    <w:basedOn w:val="Normal"/>
    <w:link w:val="TabletextChar"/>
    <w:qFormat/>
    <w:rsid w:val="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Tablehead">
    <w:name w:val="Table_head"/>
    <w:basedOn w:val="Normal"/>
    <w:link w:val="TableheadChar"/>
    <w:qFormat/>
    <w:rsid w:val="00BD58FA"/>
    <w:pPr>
      <w:keepNext/>
      <w:spacing w:before="80" w:after="80"/>
      <w:jc w:val="center"/>
      <w:textAlignment w:val="baseline"/>
    </w:pPr>
    <w:rPr>
      <w:rFonts w:ascii="Times New Roman Bold" w:hAnsi="Times New Roman Bold" w:cs="Times New Roman Bold"/>
      <w:b/>
      <w:sz w:val="20"/>
    </w:rPr>
  </w:style>
  <w:style w:type="paragraph" w:customStyle="1" w:styleId="TableNo">
    <w:name w:val="Table_No"/>
    <w:basedOn w:val="Normal"/>
    <w:next w:val="Normal"/>
    <w:link w:val="TableNoChar"/>
    <w:rsid w:val="00BD58FA"/>
    <w:pPr>
      <w:keepNext/>
      <w:spacing w:before="560" w:after="120"/>
      <w:jc w:val="center"/>
      <w:textAlignment w:val="baseline"/>
    </w:pPr>
    <w:rPr>
      <w:caps/>
      <w:sz w:val="20"/>
    </w:rPr>
  </w:style>
  <w:style w:type="paragraph" w:customStyle="1" w:styleId="Tabletitle">
    <w:name w:val="Table_title"/>
    <w:basedOn w:val="Normal"/>
    <w:next w:val="Tabletext"/>
    <w:link w:val="Tabletitle0"/>
    <w:rsid w:val="00BD58FA"/>
    <w:pPr>
      <w:keepNext/>
      <w:keepLines/>
      <w:spacing w:before="0" w:after="120"/>
      <w:jc w:val="center"/>
      <w:textAlignment w:val="baseline"/>
    </w:pPr>
    <w:rPr>
      <w:rFonts w:ascii="Times New Roman Bold" w:hAnsi="Times New Roman Bold"/>
      <w:b/>
      <w:sz w:val="20"/>
    </w:rPr>
  </w:style>
  <w:style w:type="character" w:customStyle="1" w:styleId="TableheadChar">
    <w:name w:val="Table_head Char"/>
    <w:basedOn w:val="DefaultParagraphFont"/>
    <w:link w:val="Tablehead"/>
    <w:qFormat/>
    <w:locked/>
    <w:rsid w:val="00BD58FA"/>
    <w:rPr>
      <w:rFonts w:ascii="Times New Roman Bold" w:eastAsia="Times New Roman" w:hAnsi="Times New Roman Bold" w:cs="Times New Roman Bold"/>
      <w:b/>
      <w:sz w:val="20"/>
      <w:szCs w:val="20"/>
      <w:lang w:val="en-GB"/>
    </w:rPr>
  </w:style>
  <w:style w:type="character" w:customStyle="1" w:styleId="TabletextChar">
    <w:name w:val="Table_text Char"/>
    <w:basedOn w:val="DefaultParagraphFont"/>
    <w:link w:val="Tabletext"/>
    <w:qFormat/>
    <w:locked/>
    <w:rsid w:val="00BD58FA"/>
    <w:rPr>
      <w:rFonts w:ascii="Times New Roman" w:eastAsia="Times New Roman" w:hAnsi="Times New Roman" w:cs="Times New Roman"/>
      <w:sz w:val="20"/>
      <w:szCs w:val="20"/>
      <w:lang w:val="en-GB"/>
    </w:rPr>
  </w:style>
  <w:style w:type="character" w:customStyle="1" w:styleId="TableNoChar">
    <w:name w:val="Table_No Char"/>
    <w:basedOn w:val="DefaultParagraphFont"/>
    <w:link w:val="TableNo"/>
    <w:locked/>
    <w:rsid w:val="00BD58FA"/>
    <w:rPr>
      <w:rFonts w:ascii="Times New Roman" w:eastAsia="Times New Roman" w:hAnsi="Times New Roman" w:cs="Times New Roman"/>
      <w:caps/>
      <w:sz w:val="20"/>
      <w:szCs w:val="20"/>
      <w:lang w:val="en-GB"/>
    </w:rPr>
  </w:style>
  <w:style w:type="character" w:customStyle="1" w:styleId="Tabletitle0">
    <w:name w:val="Table_title Знак"/>
    <w:link w:val="Tabletitle"/>
    <w:locked/>
    <w:rsid w:val="00BD58FA"/>
    <w:rPr>
      <w:rFonts w:ascii="Times New Roman Bold" w:eastAsia="Times New Roman" w:hAnsi="Times New Roman Bold" w:cs="Times New Roman"/>
      <w:b/>
      <w:sz w:val="20"/>
      <w:szCs w:val="20"/>
      <w:lang w:val="en-GB"/>
    </w:rPr>
  </w:style>
  <w:style w:type="table" w:customStyle="1" w:styleId="TableGrid4">
    <w:name w:val="Table Grid4"/>
    <w:basedOn w:val="TableNormal"/>
    <w:uiPriority w:val="59"/>
    <w:rsid w:val="00BD58F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BD58FA"/>
    <w:pPr>
      <w:spacing w:after="0" w:line="240" w:lineRule="auto"/>
    </w:pPr>
    <w:rPr>
      <w:rFonts w:ascii="Cambria" w:eastAsia="MS Mincho" w:hAnsi="Cambria" w:cs="Times New Roman"/>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rec/R-REC-M.108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2092"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itu.int/rec/R-REC-M.2092/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69221-DEBF-41FF-B18A-2C4F67924CE3}">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3351</Words>
  <Characters>19106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NTIA</cp:lastModifiedBy>
  <cp:revision>2</cp:revision>
  <dcterms:created xsi:type="dcterms:W3CDTF">2025-02-07T16:34:00Z</dcterms:created>
  <dcterms:modified xsi:type="dcterms:W3CDTF">2025-02-07T16:34:00Z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