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876FDF" w:rsidRDefault="000D6DA7" w:rsidP="00767C25">
            <w:pPr>
              <w:pStyle w:val="TabletitleBR"/>
              <w:keepNext w:val="0"/>
              <w:keepLines w:val="0"/>
              <w:tabs>
                <w:tab w:val="center" w:pos="4680"/>
              </w:tabs>
              <w:suppressAutoHyphens/>
              <w:spacing w:after="0"/>
              <w:rPr>
                <w:spacing w:val="-3"/>
                <w:sz w:val="22"/>
                <w:szCs w:val="22"/>
              </w:rPr>
            </w:pPr>
            <w:r w:rsidRPr="00876FDF">
              <w:rPr>
                <w:spacing w:val="-3"/>
                <w:sz w:val="22"/>
                <w:szCs w:val="22"/>
              </w:rPr>
              <w:t>U.S. Radiocommunications Sector</w:t>
            </w:r>
          </w:p>
          <w:p w14:paraId="79D6DDAD" w14:textId="77777777" w:rsidR="000D6DA7" w:rsidRPr="00876FDF" w:rsidRDefault="000D6DA7" w:rsidP="00767C25">
            <w:pPr>
              <w:pStyle w:val="TabletitleBR"/>
              <w:rPr>
                <w:spacing w:val="-3"/>
                <w:sz w:val="22"/>
                <w:szCs w:val="22"/>
              </w:rPr>
            </w:pPr>
            <w:r w:rsidRPr="00876FDF">
              <w:rPr>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41F6B875" w:rsidR="000D6DA7" w:rsidRPr="00876FDF" w:rsidRDefault="000D6DA7" w:rsidP="00767C25">
            <w:pPr>
              <w:spacing w:after="120"/>
              <w:ind w:left="900" w:right="144" w:hanging="756"/>
            </w:pPr>
            <w:r w:rsidRPr="00876FDF">
              <w:rPr>
                <w:b/>
              </w:rPr>
              <w:t>Working Party:</w:t>
            </w:r>
            <w:r w:rsidRPr="00876FDF">
              <w:t xml:space="preserve">  ITU-R WP 5</w:t>
            </w:r>
            <w:r w:rsidR="004D714C" w:rsidRPr="00876FDF">
              <w:t>C</w:t>
            </w:r>
          </w:p>
        </w:tc>
        <w:tc>
          <w:tcPr>
            <w:tcW w:w="5008" w:type="dxa"/>
            <w:gridSpan w:val="2"/>
            <w:tcBorders>
              <w:top w:val="single" w:sz="6" w:space="0" w:color="auto"/>
              <w:right w:val="double" w:sz="6" w:space="0" w:color="auto"/>
            </w:tcBorders>
          </w:tcPr>
          <w:p w14:paraId="61048F8B" w14:textId="4B0C43B5" w:rsidR="000D6DA7" w:rsidRPr="00876FDF" w:rsidRDefault="000D6DA7" w:rsidP="002B3DCA">
            <w:pPr>
              <w:spacing w:after="120"/>
              <w:ind w:left="144" w:right="144"/>
            </w:pPr>
            <w:r w:rsidRPr="00876FDF">
              <w:rPr>
                <w:b/>
              </w:rPr>
              <w:t>Document No:</w:t>
            </w:r>
            <w:r w:rsidR="00EA1409" w:rsidRPr="00876FDF">
              <w:t xml:space="preserve">  USWP5</w:t>
            </w:r>
            <w:r w:rsidR="004D714C" w:rsidRPr="00876FDF">
              <w:t>C</w:t>
            </w:r>
            <w:r w:rsidR="00EA1409" w:rsidRPr="00876FDF">
              <w:t>-</w:t>
            </w:r>
            <w:r w:rsidR="008A6D52" w:rsidRPr="00876FDF">
              <w:t>0A</w:t>
            </w:r>
          </w:p>
        </w:tc>
      </w:tr>
      <w:tr w:rsidR="000D6DA7" w14:paraId="1FFDA5D2" w14:textId="77777777" w:rsidTr="00767C25">
        <w:trPr>
          <w:jc w:val="center"/>
        </w:trPr>
        <w:tc>
          <w:tcPr>
            <w:tcW w:w="4370" w:type="dxa"/>
            <w:tcBorders>
              <w:left w:val="double" w:sz="6" w:space="0" w:color="auto"/>
            </w:tcBorders>
          </w:tcPr>
          <w:p w14:paraId="35F17CA2" w14:textId="647BB1DF" w:rsidR="000D6DA7" w:rsidRPr="00876FDF" w:rsidRDefault="000D6DA7" w:rsidP="00767C25">
            <w:pPr>
              <w:spacing w:before="0"/>
              <w:ind w:left="144" w:right="144"/>
            </w:pPr>
            <w:r w:rsidRPr="00876FDF">
              <w:rPr>
                <w:b/>
              </w:rPr>
              <w:t>Ref:</w:t>
            </w:r>
            <w:r w:rsidRPr="00876FDF">
              <w:t xml:space="preserve">  </w:t>
            </w:r>
            <w:r w:rsidR="006D5EFE" w:rsidRPr="00876FDF">
              <w:t>WRC-27</w:t>
            </w:r>
            <w:r w:rsidR="00DE7917" w:rsidRPr="00876FDF">
              <w:t xml:space="preserve"> AI 1.</w:t>
            </w:r>
            <w:r w:rsidR="006D5EFE" w:rsidRPr="00876FDF">
              <w:t>1</w:t>
            </w:r>
            <w:r w:rsidR="008A6D52" w:rsidRPr="00876FDF">
              <w:t>0</w:t>
            </w:r>
          </w:p>
        </w:tc>
        <w:tc>
          <w:tcPr>
            <w:tcW w:w="5008" w:type="dxa"/>
            <w:gridSpan w:val="2"/>
            <w:tcBorders>
              <w:right w:val="double" w:sz="6" w:space="0" w:color="auto"/>
            </w:tcBorders>
          </w:tcPr>
          <w:p w14:paraId="0C47225B" w14:textId="5FC2A154" w:rsidR="000D6DA7" w:rsidRPr="00876FDF" w:rsidRDefault="000D6DA7" w:rsidP="0017259F">
            <w:pPr>
              <w:tabs>
                <w:tab w:val="left" w:pos="162"/>
              </w:tabs>
              <w:spacing w:before="0"/>
              <w:ind w:left="612" w:right="144" w:hanging="468"/>
            </w:pPr>
            <w:r w:rsidRPr="00876FDF">
              <w:rPr>
                <w:b/>
              </w:rPr>
              <w:t>Date:</w:t>
            </w:r>
            <w:r w:rsidR="00650E47" w:rsidRPr="00876FDF">
              <w:t xml:space="preserve">  </w:t>
            </w:r>
            <w:r w:rsidR="000062EC" w:rsidRPr="00876FDF">
              <w:t xml:space="preserve">March </w:t>
            </w:r>
            <w:r w:rsidR="005C4D61" w:rsidRPr="00876FDF">
              <w:t>8</w:t>
            </w:r>
            <w:r w:rsidR="00CC035F" w:rsidRPr="00876FDF">
              <w:t>, 202</w:t>
            </w:r>
            <w:r w:rsidR="008A6D52" w:rsidRPr="00876FDF">
              <w:t>5</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68F51A31" w:rsidR="000D6DA7" w:rsidRPr="00876FDF" w:rsidRDefault="000D6DA7" w:rsidP="0083037A">
            <w:pPr>
              <w:pStyle w:val="BodyTextIndent"/>
              <w:ind w:left="187"/>
              <w:rPr>
                <w:bCs/>
              </w:rPr>
            </w:pPr>
            <w:r w:rsidRPr="00876FDF">
              <w:rPr>
                <w:b/>
                <w:bCs/>
              </w:rPr>
              <w:t>Document Title:</w:t>
            </w:r>
            <w:r w:rsidRPr="00876FDF">
              <w:rPr>
                <w:bCs/>
              </w:rPr>
              <w:t xml:space="preserve"> </w:t>
            </w:r>
            <w:r w:rsidR="008A6D52" w:rsidRPr="00876FDF">
              <w:rPr>
                <w:bCs/>
              </w:rPr>
              <w:t>Working Document on Sharing Studies under Agenda Item 1.10</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Pr="00876FDF" w:rsidRDefault="000D6DA7" w:rsidP="00767C25">
            <w:pPr>
              <w:ind w:left="144" w:right="144"/>
              <w:rPr>
                <w:b/>
              </w:rPr>
            </w:pPr>
            <w:r w:rsidRPr="00876FDF">
              <w:rPr>
                <w:b/>
              </w:rPr>
              <w:t>Author(s)/Contributors(s):</w:t>
            </w:r>
          </w:p>
          <w:p w14:paraId="63AAA796" w14:textId="78DFDA35" w:rsidR="000D6DA7" w:rsidRPr="00876FDF" w:rsidRDefault="008A6D52" w:rsidP="004C757E">
            <w:pPr>
              <w:spacing w:before="0"/>
              <w:ind w:left="144" w:right="144"/>
              <w:rPr>
                <w:bCs/>
                <w:iCs/>
              </w:rPr>
            </w:pPr>
            <w:r w:rsidRPr="00876FDF">
              <w:rPr>
                <w:bCs/>
                <w:iCs/>
              </w:rPr>
              <w:t>Michael Mullinix</w:t>
            </w:r>
          </w:p>
          <w:p w14:paraId="00DFCE18" w14:textId="2D02FC1D" w:rsidR="002D4A04" w:rsidRPr="00876FDF" w:rsidRDefault="002D4A04" w:rsidP="004C757E">
            <w:pPr>
              <w:spacing w:before="0"/>
              <w:ind w:left="144" w:right="144"/>
              <w:rPr>
                <w:bCs/>
                <w:iCs/>
                <w:lang w:val="it-IT"/>
              </w:rPr>
            </w:pPr>
          </w:p>
        </w:tc>
        <w:tc>
          <w:tcPr>
            <w:tcW w:w="4950" w:type="dxa"/>
            <w:tcBorders>
              <w:right w:val="double" w:sz="6" w:space="0" w:color="auto"/>
            </w:tcBorders>
          </w:tcPr>
          <w:p w14:paraId="24F215C2" w14:textId="77777777" w:rsidR="000D6DA7" w:rsidRPr="00876FDF" w:rsidRDefault="000D6DA7" w:rsidP="00767C25">
            <w:pPr>
              <w:ind w:left="144" w:right="144"/>
              <w:rPr>
                <w:bCs/>
                <w:lang w:val="it-IT"/>
              </w:rPr>
            </w:pPr>
          </w:p>
          <w:p w14:paraId="76397F4D" w14:textId="1C74AFB3" w:rsidR="000D6DA7" w:rsidRPr="00876FDF" w:rsidRDefault="0056155A" w:rsidP="00767C25">
            <w:pPr>
              <w:spacing w:before="0"/>
              <w:ind w:left="144" w:right="144"/>
              <w:rPr>
                <w:bCs/>
                <w:lang w:val="fr-FR"/>
              </w:rPr>
            </w:pPr>
            <w:r w:rsidRPr="00876FDF">
              <w:rPr>
                <w:bCs/>
                <w:lang w:val="fr-FR"/>
              </w:rPr>
              <w:t xml:space="preserve">Phone: </w:t>
            </w:r>
            <w:r w:rsidR="008A6D52" w:rsidRPr="00876FDF">
              <w:rPr>
                <w:bCs/>
                <w:lang w:val="fr-FR"/>
              </w:rPr>
              <w:t>301-639-7159</w:t>
            </w:r>
          </w:p>
          <w:p w14:paraId="16D5B1C9" w14:textId="3BBD7350" w:rsidR="000D6DA7" w:rsidRPr="00876FDF" w:rsidRDefault="0056155A" w:rsidP="00767C25">
            <w:pPr>
              <w:spacing w:before="0"/>
              <w:ind w:left="144" w:right="144"/>
              <w:rPr>
                <w:bCs/>
                <w:color w:val="000000"/>
                <w:lang w:val="fr-FR"/>
              </w:rPr>
            </w:pPr>
            <w:r w:rsidRPr="00876FDF">
              <w:rPr>
                <w:bCs/>
                <w:color w:val="000000"/>
                <w:lang w:val="fr-FR"/>
              </w:rPr>
              <w:t xml:space="preserve">Email: </w:t>
            </w:r>
            <w:hyperlink r:id="rId11" w:history="1">
              <w:r w:rsidR="008A6D52" w:rsidRPr="00876FDF">
                <w:rPr>
                  <w:rStyle w:val="Hyperlink"/>
                  <w:bCs/>
                  <w:lang w:val="fr-FR"/>
                </w:rPr>
                <w:t>mmullinix@ctia.org</w:t>
              </w:r>
            </w:hyperlink>
            <w:r w:rsidR="008A6D52" w:rsidRPr="00876FDF">
              <w:rPr>
                <w:bCs/>
                <w:color w:val="000000"/>
                <w:lang w:val="fr-FR"/>
              </w:rPr>
              <w:t xml:space="preserve"> </w:t>
            </w:r>
          </w:p>
          <w:p w14:paraId="593EE6F1" w14:textId="7074E50C" w:rsidR="00F85351" w:rsidRPr="00876FDF" w:rsidRDefault="00F85351" w:rsidP="00F85351">
            <w:pPr>
              <w:spacing w:before="0"/>
              <w:ind w:right="144"/>
              <w:rPr>
                <w:bCs/>
                <w:color w:val="000000"/>
                <w:lang w:val="fr-FR"/>
              </w:rPr>
            </w:pPr>
          </w:p>
          <w:p w14:paraId="729EFE07" w14:textId="3204E715" w:rsidR="004C757E" w:rsidRPr="00876FDF" w:rsidRDefault="004C757E" w:rsidP="008A6D52">
            <w:pPr>
              <w:spacing w:before="0"/>
              <w:ind w:right="144"/>
              <w:rPr>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505FCBEE" w:rsidR="000D6DA7" w:rsidRPr="00876FDF" w:rsidRDefault="000D6DA7" w:rsidP="00DC1771">
            <w:pPr>
              <w:spacing w:after="120"/>
              <w:ind w:left="187" w:right="144"/>
              <w:rPr>
                <w:bCs/>
              </w:rPr>
            </w:pPr>
            <w:r w:rsidRPr="00876FDF">
              <w:rPr>
                <w:b/>
              </w:rPr>
              <w:t>Purpose/Objective:</w:t>
            </w:r>
            <w:r w:rsidRPr="00876FDF">
              <w:rPr>
                <w:bCs/>
              </w:rPr>
              <w:t xml:space="preserve">  </w:t>
            </w:r>
            <w:bookmarkStart w:id="0" w:name="_Hlk30001984"/>
            <w:r w:rsidR="00647CCB" w:rsidRPr="00876FDF">
              <w:rPr>
                <w:bCs/>
              </w:rPr>
              <w:t>This contribution</w:t>
            </w:r>
            <w:r w:rsidR="006D5EFE" w:rsidRPr="00876FDF">
              <w:rPr>
                <w:bCs/>
              </w:rPr>
              <w:t xml:space="preserve"> </w:t>
            </w:r>
            <w:r w:rsidR="008A6D52" w:rsidRPr="00876FDF">
              <w:rPr>
                <w:bCs/>
              </w:rPr>
              <w:t>progresses ITU WP 5C’s efforts on WRC-27 agenda item 1.10.</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657E4210" w:rsidR="000D6DA7" w:rsidRPr="00876FDF" w:rsidRDefault="000D6DA7" w:rsidP="00DB736D">
            <w:pPr>
              <w:spacing w:after="120"/>
              <w:ind w:left="187" w:right="144"/>
              <w:rPr>
                <w:bCs/>
                <w:lang w:val="en-US"/>
              </w:rPr>
            </w:pPr>
            <w:r w:rsidRPr="00876FDF">
              <w:rPr>
                <w:b/>
              </w:rPr>
              <w:t>Abstract:</w:t>
            </w:r>
            <w:r w:rsidR="00D30DE8" w:rsidRPr="00876FDF">
              <w:rPr>
                <w:bCs/>
              </w:rPr>
              <w:t xml:space="preserve">  </w:t>
            </w:r>
            <w:bookmarkStart w:id="1" w:name="_Hlk62636986"/>
            <w:bookmarkStart w:id="2" w:name="_Hlk102440772"/>
            <w:r w:rsidR="008A6D52" w:rsidRPr="00876FDF">
              <w:rPr>
                <w:bCs/>
              </w:rPr>
              <w:t>At the last meeting of WP 5C, the group developed a new working document on sharing studies under agenda item 1.10.  This contribution provides additional information on incumbent systems, including information from contributing groups.</w:t>
            </w:r>
            <w:bookmarkEnd w:id="1"/>
            <w:bookmarkEnd w:id="2"/>
          </w:p>
        </w:tc>
      </w:tr>
    </w:tbl>
    <w:p w14:paraId="507A71CE" w14:textId="640969B7" w:rsidR="008A6D52" w:rsidRDefault="008A6D52">
      <w:pPr>
        <w:tabs>
          <w:tab w:val="clear" w:pos="1134"/>
          <w:tab w:val="clear" w:pos="1871"/>
          <w:tab w:val="clear" w:pos="2268"/>
        </w:tabs>
        <w:overflowPunct/>
        <w:autoSpaceDE/>
        <w:autoSpaceDN/>
        <w:adjustRightInd/>
        <w:spacing w:before="0"/>
        <w:textAlignment w:val="auto"/>
      </w:pPr>
    </w:p>
    <w:p w14:paraId="58298E03" w14:textId="77777777" w:rsidR="008A6D52" w:rsidRDefault="008A6D52">
      <w:pPr>
        <w:tabs>
          <w:tab w:val="clear" w:pos="1134"/>
          <w:tab w:val="clear" w:pos="1871"/>
          <w:tab w:val="clear" w:pos="2268"/>
        </w:tabs>
        <w:overflowPunct/>
        <w:autoSpaceDE/>
        <w:autoSpaceDN/>
        <w:adjustRightInd/>
        <w:spacing w:before="0"/>
        <w:textAlignment w:val="auto"/>
      </w:pPr>
      <w:r>
        <w:br w:type="page"/>
      </w:r>
    </w:p>
    <w:p w14:paraId="07806759"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997" w:type="dxa"/>
        <w:tblLayout w:type="fixed"/>
        <w:tblLook w:val="0000" w:firstRow="0" w:lastRow="0" w:firstColumn="0" w:lastColumn="0" w:noHBand="0" w:noVBand="0"/>
      </w:tblPr>
      <w:tblGrid>
        <w:gridCol w:w="108"/>
        <w:gridCol w:w="6487"/>
        <w:gridCol w:w="3402"/>
      </w:tblGrid>
      <w:tr w:rsidR="009F2ED2" w14:paraId="17434C18" w14:textId="77777777" w:rsidTr="008A6D52">
        <w:trPr>
          <w:gridBefore w:val="1"/>
          <w:wBefore w:w="108" w:type="dxa"/>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3" w:name="ditulogo"/>
            <w:bookmarkEnd w:id="3"/>
            <w:r>
              <w:rPr>
                <w:noProof/>
                <w:lang w:val="en-US"/>
              </w:rPr>
              <w:drawing>
                <wp:inline distT="0" distB="0" distL="0" distR="0" wp14:anchorId="35365F55" wp14:editId="4358F1A8">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8A6D52">
        <w:trPr>
          <w:gridBefore w:val="1"/>
          <w:wBefore w:w="108" w:type="dxa"/>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8A6D52">
        <w:trPr>
          <w:gridBefore w:val="1"/>
          <w:wBefore w:w="108" w:type="dxa"/>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8A6D52">
        <w:trPr>
          <w:gridBefore w:val="1"/>
          <w:wBefore w:w="108" w:type="dxa"/>
          <w:cantSplit/>
        </w:trPr>
        <w:tc>
          <w:tcPr>
            <w:tcW w:w="6487" w:type="dxa"/>
            <w:vMerge w:val="restart"/>
          </w:tcPr>
          <w:p w14:paraId="245E4D2F" w14:textId="77CAD8EA" w:rsidR="008A6D52" w:rsidRDefault="008A6D52"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4" w:name="recibido"/>
            <w:bookmarkStart w:id="5" w:name="dnum" w:colFirst="1" w:colLast="1"/>
            <w:bookmarkEnd w:id="4"/>
            <w:r>
              <w:rPr>
                <w:rFonts w:ascii="Verdana" w:hAnsi="Verdana"/>
                <w:sz w:val="20"/>
              </w:rPr>
              <w:t>Source: Annex 2.4 of 5C/</w:t>
            </w:r>
            <w:hyperlink r:id="rId13" w:history="1">
              <w:r w:rsidRPr="008A6D52">
                <w:rPr>
                  <w:rStyle w:val="Hyperlink"/>
                  <w:rFonts w:ascii="Verdana" w:hAnsi="Verdana"/>
                  <w:sz w:val="20"/>
                </w:rPr>
                <w:t>152</w:t>
              </w:r>
            </w:hyperlink>
          </w:p>
          <w:p w14:paraId="56C7CF62" w14:textId="5F142F0F"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w:t>
            </w:r>
            <w:r w:rsidR="008A6D52">
              <w:rPr>
                <w:rFonts w:ascii="Verdana" w:hAnsi="Verdana"/>
                <w:sz w:val="20"/>
              </w:rPr>
              <w:t>0</w:t>
            </w:r>
          </w:p>
        </w:tc>
        <w:tc>
          <w:tcPr>
            <w:tcW w:w="3402" w:type="dxa"/>
          </w:tcPr>
          <w:p w14:paraId="4A6BC715" w14:textId="5A3D0414"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4D714C">
              <w:rPr>
                <w:rFonts w:ascii="Verdana" w:hAnsi="Verdana"/>
                <w:b/>
                <w:sz w:val="20"/>
                <w:lang w:eastAsia="zh-CN"/>
              </w:rPr>
              <w:t>C</w:t>
            </w:r>
            <w:r>
              <w:rPr>
                <w:rFonts w:ascii="Verdana" w:hAnsi="Verdana"/>
                <w:b/>
                <w:sz w:val="20"/>
                <w:lang w:eastAsia="zh-CN"/>
              </w:rPr>
              <w:t>/</w:t>
            </w:r>
          </w:p>
        </w:tc>
      </w:tr>
      <w:tr w:rsidR="009F2ED2" w14:paraId="46F21459" w14:textId="77777777" w:rsidTr="008A6D52">
        <w:trPr>
          <w:gridBefore w:val="1"/>
          <w:wBefore w:w="108" w:type="dxa"/>
          <w:cantSplit/>
        </w:trPr>
        <w:tc>
          <w:tcPr>
            <w:tcW w:w="6487" w:type="dxa"/>
            <w:vMerge/>
          </w:tcPr>
          <w:p w14:paraId="46E8AB12" w14:textId="77777777" w:rsidR="009F2ED2" w:rsidRDefault="009F2ED2" w:rsidP="00C2563C">
            <w:pPr>
              <w:spacing w:before="60"/>
              <w:jc w:val="center"/>
              <w:rPr>
                <w:b/>
                <w:smallCaps/>
                <w:sz w:val="32"/>
                <w:lang w:eastAsia="zh-CN"/>
              </w:rPr>
            </w:pPr>
            <w:bookmarkStart w:id="6" w:name="ddate" w:colFirst="1" w:colLast="1"/>
            <w:bookmarkEnd w:id="5"/>
          </w:p>
        </w:tc>
        <w:tc>
          <w:tcPr>
            <w:tcW w:w="3402" w:type="dxa"/>
          </w:tcPr>
          <w:p w14:paraId="66F7AE99" w14:textId="6EB2CB71" w:rsidR="009F2ED2" w:rsidRPr="00801BBD" w:rsidRDefault="008A6D52" w:rsidP="00C2563C">
            <w:pPr>
              <w:shd w:val="solid" w:color="FFFFFF" w:fill="FFFFFF"/>
              <w:spacing w:before="0" w:line="240" w:lineRule="atLeast"/>
              <w:rPr>
                <w:rFonts w:ascii="Verdana" w:hAnsi="Verdana"/>
                <w:sz w:val="20"/>
                <w:lang w:eastAsia="zh-CN"/>
              </w:rPr>
            </w:pPr>
            <w:r>
              <w:rPr>
                <w:rFonts w:ascii="Verdana" w:hAnsi="Verdana"/>
                <w:b/>
                <w:iCs/>
                <w:sz w:val="20"/>
                <w:lang w:eastAsia="zh-CN"/>
              </w:rPr>
              <w:t>Date</w:t>
            </w:r>
          </w:p>
        </w:tc>
      </w:tr>
      <w:tr w:rsidR="009F2ED2" w14:paraId="281F6CC2" w14:textId="77777777" w:rsidTr="008A6D52">
        <w:trPr>
          <w:gridBefore w:val="1"/>
          <w:wBefore w:w="108" w:type="dxa"/>
          <w:cantSplit/>
        </w:trPr>
        <w:tc>
          <w:tcPr>
            <w:tcW w:w="6487" w:type="dxa"/>
            <w:vMerge/>
          </w:tcPr>
          <w:p w14:paraId="50038255" w14:textId="77777777" w:rsidR="009F2ED2" w:rsidRDefault="009F2ED2" w:rsidP="00C2563C">
            <w:pPr>
              <w:spacing w:before="60"/>
              <w:jc w:val="center"/>
              <w:rPr>
                <w:b/>
                <w:smallCaps/>
                <w:sz w:val="32"/>
                <w:lang w:eastAsia="zh-CN"/>
              </w:rPr>
            </w:pPr>
            <w:bookmarkStart w:id="7" w:name="dorlang" w:colFirst="1" w:colLast="1"/>
            <w:bookmarkEnd w:id="6"/>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8A6D52">
        <w:trPr>
          <w:gridBefore w:val="1"/>
          <w:wBefore w:w="108" w:type="dxa"/>
          <w:cantSplit/>
        </w:trPr>
        <w:tc>
          <w:tcPr>
            <w:tcW w:w="9889" w:type="dxa"/>
            <w:gridSpan w:val="2"/>
          </w:tcPr>
          <w:p w14:paraId="589C16C8" w14:textId="77777777" w:rsidR="009F2ED2" w:rsidRDefault="009F2ED2" w:rsidP="00C2563C">
            <w:pPr>
              <w:pStyle w:val="Source"/>
              <w:rPr>
                <w:lang w:eastAsia="zh-CN"/>
              </w:rPr>
            </w:pPr>
            <w:bookmarkStart w:id="8" w:name="dsource" w:colFirst="0" w:colLast="0"/>
            <w:bookmarkEnd w:id="7"/>
            <w:r>
              <w:rPr>
                <w:lang w:eastAsia="zh-CN"/>
              </w:rPr>
              <w:t>United States of America</w:t>
            </w:r>
          </w:p>
        </w:tc>
      </w:tr>
      <w:tr w:rsidR="008A6D52" w:rsidRPr="00E22C21" w14:paraId="40802CB1" w14:textId="77777777" w:rsidTr="008A6D52">
        <w:trPr>
          <w:cantSplit/>
        </w:trPr>
        <w:tc>
          <w:tcPr>
            <w:tcW w:w="9997" w:type="dxa"/>
            <w:gridSpan w:val="3"/>
          </w:tcPr>
          <w:p w14:paraId="2E8927E7" w14:textId="77777777" w:rsidR="008A6D52" w:rsidRDefault="008A6D52" w:rsidP="008A6D52">
            <w:pPr>
              <w:pStyle w:val="Title1"/>
              <w:rPr>
                <w:caps w:val="0"/>
                <w:lang w:eastAsia="zh-CN"/>
              </w:rPr>
            </w:pPr>
          </w:p>
          <w:p w14:paraId="54C5BA12" w14:textId="20F69399" w:rsidR="008A6D52" w:rsidRPr="00E22C21" w:rsidRDefault="008A6D52" w:rsidP="008A6D52">
            <w:pPr>
              <w:pStyle w:val="Title1"/>
              <w:rPr>
                <w:lang w:eastAsia="zh-CN"/>
              </w:rPr>
            </w:pPr>
            <w:r w:rsidRPr="00E22C21">
              <w:rPr>
                <w:caps w:val="0"/>
                <w:lang w:eastAsia="zh-CN"/>
              </w:rPr>
              <w:t>WORKING DOCUMENT ON SHARING STUDIES UNDER AGENDA ITEM 1.10</w:t>
            </w:r>
          </w:p>
        </w:tc>
      </w:tr>
      <w:tr w:rsidR="008A6D52" w:rsidRPr="00E22C21" w14:paraId="66C20526" w14:textId="77777777" w:rsidTr="008A6D52">
        <w:trPr>
          <w:cantSplit/>
        </w:trPr>
        <w:tc>
          <w:tcPr>
            <w:tcW w:w="9997" w:type="dxa"/>
            <w:gridSpan w:val="3"/>
          </w:tcPr>
          <w:p w14:paraId="103F4836" w14:textId="77777777" w:rsidR="008A6D52" w:rsidRPr="00E22C21" w:rsidRDefault="008A6D52" w:rsidP="008A6D52">
            <w:pPr>
              <w:pStyle w:val="Title4"/>
              <w:rPr>
                <w:lang w:eastAsia="zh-CN"/>
              </w:rPr>
            </w:pPr>
          </w:p>
        </w:tc>
      </w:tr>
      <w:tr w:rsidR="009F2ED2" w14:paraId="4C6405C7" w14:textId="77777777" w:rsidTr="008A6D52">
        <w:trPr>
          <w:gridBefore w:val="1"/>
          <w:wBefore w:w="108" w:type="dxa"/>
          <w:cantSplit/>
        </w:trPr>
        <w:tc>
          <w:tcPr>
            <w:tcW w:w="9889" w:type="dxa"/>
            <w:gridSpan w:val="2"/>
          </w:tcPr>
          <w:p w14:paraId="07A7D35B" w14:textId="1D27F534" w:rsidR="009F2ED2" w:rsidRPr="00647CCB" w:rsidRDefault="009F2ED2" w:rsidP="008A6D52">
            <w:pPr>
              <w:pStyle w:val="Title3"/>
              <w:jc w:val="left"/>
              <w:rPr>
                <w:b/>
                <w:lang w:val="en-US" w:eastAsia="zh-CN"/>
              </w:rPr>
            </w:pPr>
            <w:bookmarkStart w:id="9" w:name="drec" w:colFirst="0" w:colLast="0"/>
            <w:bookmarkEnd w:id="8"/>
          </w:p>
        </w:tc>
      </w:tr>
      <w:tr w:rsidR="009F2ED2" w14:paraId="5AFD4269" w14:textId="77777777" w:rsidTr="008A6D52">
        <w:trPr>
          <w:gridBefore w:val="1"/>
          <w:wBefore w:w="108" w:type="dxa"/>
          <w:cantSplit/>
        </w:trPr>
        <w:tc>
          <w:tcPr>
            <w:tcW w:w="9889" w:type="dxa"/>
            <w:gridSpan w:val="2"/>
          </w:tcPr>
          <w:p w14:paraId="343E7437" w14:textId="77777777" w:rsidR="009F2ED2" w:rsidRDefault="009F2ED2" w:rsidP="00C2563C">
            <w:pPr>
              <w:pStyle w:val="Title1"/>
              <w:rPr>
                <w:lang w:eastAsia="zh-CN"/>
              </w:rPr>
            </w:pPr>
            <w:bookmarkStart w:id="10" w:name="dtitle1" w:colFirst="0" w:colLast="0"/>
            <w:bookmarkEnd w:id="9"/>
          </w:p>
        </w:tc>
      </w:tr>
    </w:tbl>
    <w:p w14:paraId="40E9AD95" w14:textId="77777777" w:rsidR="009F2ED2" w:rsidRPr="00CF76AA" w:rsidRDefault="009F2ED2" w:rsidP="009F2ED2">
      <w:pPr>
        <w:rPr>
          <w:b/>
          <w:lang w:val="en-US" w:eastAsia="zh-CN"/>
        </w:rPr>
      </w:pPr>
      <w:bookmarkStart w:id="11" w:name="dbreak"/>
      <w:bookmarkEnd w:id="10"/>
      <w:bookmarkEnd w:id="11"/>
      <w:r w:rsidRPr="00CF76AA">
        <w:rPr>
          <w:b/>
          <w:lang w:val="en-US" w:eastAsia="zh-CN"/>
        </w:rPr>
        <w:t>Introduction</w:t>
      </w:r>
    </w:p>
    <w:p w14:paraId="543D3A82" w14:textId="77777777" w:rsidR="008A6D52" w:rsidRDefault="00640FF8" w:rsidP="009F2ED2">
      <w:pPr>
        <w:rPr>
          <w:bCs/>
          <w:lang w:eastAsia="zh-CN"/>
        </w:rPr>
      </w:pPr>
      <w:r>
        <w:rPr>
          <w:bCs/>
          <w:lang w:eastAsia="zh-CN"/>
        </w:rPr>
        <w:t xml:space="preserve">WRC-27 </w:t>
      </w:r>
      <w:r w:rsidR="008A6D52">
        <w:rPr>
          <w:bCs/>
          <w:lang w:eastAsia="zh-CN"/>
        </w:rPr>
        <w:t>agenda item 1.10 addresses:</w:t>
      </w:r>
    </w:p>
    <w:p w14:paraId="4BFA5F6C" w14:textId="77777777" w:rsidR="008A6D52" w:rsidRPr="00E22C21" w:rsidRDefault="008A6D52" w:rsidP="008A6D52">
      <w:pPr>
        <w:rPr>
          <w:i/>
          <w:lang w:eastAsia="zh-CN"/>
        </w:rPr>
      </w:pPr>
      <w:r w:rsidRPr="00E22C21">
        <w:rPr>
          <w:i/>
          <w:lang w:eastAsia="zh-CN"/>
        </w:rPr>
        <w:t>1.10</w:t>
      </w:r>
      <w:r w:rsidRPr="00E22C21">
        <w:rPr>
          <w:i/>
          <w:lang w:eastAsia="zh-CN"/>
        </w:rPr>
        <w:tab/>
        <w:t xml:space="preserve">to consider developing power flux density and equivalent isotropically radiated power limits for inclusion in Article </w:t>
      </w:r>
      <w:r w:rsidRPr="00E22C21">
        <w:rPr>
          <w:b/>
          <w:bCs/>
          <w:i/>
          <w:lang w:eastAsia="zh-CN"/>
        </w:rPr>
        <w:t>21</w:t>
      </w:r>
      <w:r w:rsidRPr="00E22C21">
        <w:rPr>
          <w:i/>
          <w:lang w:eastAsia="zh-CN"/>
        </w:rPr>
        <w:t xml:space="preserve"> of the Radio Regulations for the fixed-satellite, mobile-satellite and broadcasting-satellite services to protect the fixed and mobile services in the frequency bands 71-76 GHz and 81-86 GHz, in accordance with Resolution </w:t>
      </w:r>
      <w:r w:rsidRPr="00E22C21">
        <w:rPr>
          <w:b/>
          <w:i/>
          <w:lang w:eastAsia="zh-CN"/>
        </w:rPr>
        <w:t>775 (Rev.WRC-23)</w:t>
      </w:r>
      <w:r w:rsidRPr="00E22C21">
        <w:rPr>
          <w:i/>
          <w:lang w:eastAsia="zh-CN"/>
        </w:rPr>
        <w:t>;</w:t>
      </w:r>
    </w:p>
    <w:p w14:paraId="3900758C" w14:textId="28634B3C" w:rsidR="000F022A" w:rsidRPr="00A74C6B" w:rsidRDefault="008A6D52" w:rsidP="009F2ED2">
      <w:pPr>
        <w:rPr>
          <w:bCs/>
          <w:lang w:eastAsia="zh-CN"/>
        </w:rPr>
      </w:pPr>
      <w:r>
        <w:rPr>
          <w:bCs/>
          <w:lang w:eastAsia="zh-CN"/>
        </w:rPr>
        <w:t xml:space="preserve">This contribution provides updates, shown in tracked changes, to the working document initiated at the last meeting of Working Party (WP) 5C in order to progress WP 5C’s </w:t>
      </w:r>
      <w:r w:rsidRPr="008A6D52">
        <w:rPr>
          <w:bCs/>
          <w:lang w:eastAsia="zh-CN"/>
        </w:rPr>
        <w:t xml:space="preserve">studies to determine power flux-density (pfd) and equivalent isotropically radiated power (e.i.r.p.) limits to be included in Article </w:t>
      </w:r>
      <w:r w:rsidRPr="008A6D52">
        <w:rPr>
          <w:b/>
          <w:bCs/>
          <w:lang w:eastAsia="zh-CN"/>
        </w:rPr>
        <w:t>21</w:t>
      </w:r>
      <w:r w:rsidRPr="008A6D52">
        <w:rPr>
          <w:bCs/>
          <w:lang w:eastAsia="zh-CN"/>
        </w:rPr>
        <w:t xml:space="preserve"> for satellite services (fixed-satellite service (FSS), mobile-satellite service (MSS) and broadcasting-satellite service (BSS)) to protect the current and planned fixed and mobile services in the frequency bands 71-76 GHz and 81-86 GHz</w:t>
      </w:r>
      <w:r>
        <w:rPr>
          <w:bCs/>
          <w:lang w:eastAsia="zh-CN"/>
        </w:rPr>
        <w:t>.</w:t>
      </w:r>
    </w:p>
    <w:p w14:paraId="30C0E4FA" w14:textId="0449F6CC"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tbl>
      <w:tblPr>
        <w:tblpPr w:leftFromText="180" w:rightFromText="180" w:vertAnchor="page" w:horzAnchor="margin" w:tblpY="1801"/>
        <w:tblW w:w="9889" w:type="dxa"/>
        <w:tblLayout w:type="fixed"/>
        <w:tblLook w:val="0000" w:firstRow="0" w:lastRow="0" w:firstColumn="0" w:lastColumn="0" w:noHBand="0" w:noVBand="0"/>
      </w:tblPr>
      <w:tblGrid>
        <w:gridCol w:w="9889"/>
      </w:tblGrid>
      <w:tr w:rsidR="008A6D52" w:rsidRPr="008A6D52" w14:paraId="5C668C58" w14:textId="77777777" w:rsidTr="00876FDF">
        <w:trPr>
          <w:cantSplit/>
        </w:trPr>
        <w:tc>
          <w:tcPr>
            <w:tcW w:w="9889" w:type="dxa"/>
          </w:tcPr>
          <w:p w14:paraId="71F19824" w14:textId="77777777" w:rsidR="008A6D52" w:rsidRPr="008A6D52" w:rsidRDefault="008A6D52" w:rsidP="00876FDF">
            <w:pPr>
              <w:keepNext/>
              <w:keepLines/>
              <w:spacing w:before="480"/>
              <w:jc w:val="center"/>
              <w:rPr>
                <w:caps/>
                <w:sz w:val="28"/>
                <w:lang w:eastAsia="zh-CN"/>
              </w:rPr>
            </w:pPr>
            <w:r w:rsidRPr="008A6D52">
              <w:rPr>
                <w:b/>
                <w:bCs/>
                <w:sz w:val="28"/>
                <w:lang w:eastAsia="zh-CN"/>
              </w:rPr>
              <w:t>Annex 2.4 to Working Party 5C Chair’s Report</w:t>
            </w:r>
          </w:p>
        </w:tc>
      </w:tr>
      <w:tr w:rsidR="008A6D52" w:rsidRPr="008A6D52" w14:paraId="0B1596FD" w14:textId="77777777" w:rsidTr="00876FDF">
        <w:trPr>
          <w:cantSplit/>
        </w:trPr>
        <w:tc>
          <w:tcPr>
            <w:tcW w:w="9889" w:type="dxa"/>
          </w:tcPr>
          <w:p w14:paraId="65230221" w14:textId="77777777" w:rsidR="008A6D52" w:rsidRPr="008A6D52" w:rsidRDefault="008A6D52" w:rsidP="00876FDF">
            <w:pPr>
              <w:tabs>
                <w:tab w:val="left" w:pos="567"/>
                <w:tab w:val="left" w:pos="1701"/>
                <w:tab w:val="left" w:pos="2835"/>
              </w:tabs>
              <w:spacing w:before="240"/>
              <w:jc w:val="center"/>
              <w:rPr>
                <w:caps/>
                <w:sz w:val="28"/>
                <w:lang w:eastAsia="zh-CN"/>
              </w:rPr>
            </w:pPr>
            <w:r w:rsidRPr="008A6D52">
              <w:rPr>
                <w:sz w:val="28"/>
                <w:lang w:eastAsia="zh-CN"/>
              </w:rPr>
              <w:t>WORKING DOCUMENT ON SHARING STUDIES UNDER AGENDA ITEM 1.10</w:t>
            </w:r>
          </w:p>
        </w:tc>
      </w:tr>
      <w:tr w:rsidR="008A6D52" w:rsidRPr="008A6D52" w14:paraId="0FB0DD4B" w14:textId="77777777" w:rsidTr="00876FDF">
        <w:trPr>
          <w:cantSplit/>
        </w:trPr>
        <w:tc>
          <w:tcPr>
            <w:tcW w:w="9889" w:type="dxa"/>
          </w:tcPr>
          <w:p w14:paraId="564E2A12" w14:textId="77777777" w:rsidR="008A6D52" w:rsidRPr="008A6D52" w:rsidRDefault="008A6D52" w:rsidP="00876FDF">
            <w:pPr>
              <w:overflowPunct/>
              <w:autoSpaceDE/>
              <w:autoSpaceDN/>
              <w:adjustRightInd/>
              <w:spacing w:before="240"/>
              <w:jc w:val="center"/>
              <w:textAlignment w:val="auto"/>
              <w:rPr>
                <w:b/>
                <w:sz w:val="28"/>
                <w:lang w:eastAsia="zh-CN"/>
              </w:rPr>
            </w:pPr>
          </w:p>
        </w:tc>
      </w:tr>
    </w:tbl>
    <w:p w14:paraId="0F26372D" w14:textId="1FE040F1" w:rsidR="008A6D52" w:rsidRPr="008A6D52" w:rsidDel="00876FDF" w:rsidRDefault="008A6D52" w:rsidP="008A6D52">
      <w:pPr>
        <w:spacing w:before="240" w:after="240"/>
        <w:rPr>
          <w:del w:id="12" w:author="USA" w:date="2025-03-07T17:35:00Z" w16du:dateUtc="2025-03-07T22:35:00Z"/>
          <w:i/>
          <w:iCs/>
        </w:rPr>
      </w:pPr>
      <w:del w:id="13" w:author="USA" w:date="2025-03-07T17:35:00Z" w16du:dateUtc="2025-03-07T22:35:00Z">
        <w:r w:rsidRPr="008A6D52" w:rsidDel="00876FDF">
          <w:rPr>
            <w:i/>
            <w:iCs/>
            <w:shd w:val="clear" w:color="auto" w:fill="FFFF00"/>
          </w:rPr>
          <w:delText>Editor's Note: The content of this document has been briefly discussed but was not reviewed in detail during official sessions and is not agreed. Moreover, specific critical issues have been identified with respect to the short-term protection criterion, which should be carefully reviewed, as well FS characteristics for sharing studies, in particular elevation angles of the FS stations.</w:delText>
        </w:r>
      </w:del>
    </w:p>
    <w:p w14:paraId="481F8447" w14:textId="5F00C8E5" w:rsidR="008A6D52" w:rsidRPr="008A6D52" w:rsidRDefault="008A6D52" w:rsidP="008A6D52">
      <w:pPr>
        <w:keepNext/>
        <w:keepLines/>
        <w:spacing w:before="280"/>
        <w:ind w:left="1134" w:hanging="1134"/>
        <w:outlineLvl w:val="0"/>
        <w:rPr>
          <w:b/>
          <w:sz w:val="28"/>
        </w:rPr>
      </w:pPr>
      <w:bookmarkStart w:id="14" w:name="_Toc180595815"/>
      <w:del w:id="15" w:author="USA" w:date="2025-03-07T17:36:00Z" w16du:dateUtc="2025-03-07T22:36:00Z">
        <w:r w:rsidRPr="008A6D52" w:rsidDel="00876FDF">
          <w:rPr>
            <w:b/>
            <w:sz w:val="28"/>
          </w:rPr>
          <w:delText>[</w:delText>
        </w:r>
      </w:del>
      <w:ins w:id="16" w:author="USA" w:date="2025-03-07T17:56:00Z" w16du:dateUtc="2025-03-07T22:56:00Z">
        <w:r w:rsidR="00ED48C2">
          <w:rPr>
            <w:b/>
            <w:sz w:val="28"/>
          </w:rPr>
          <w:t>1.</w:t>
        </w:r>
      </w:ins>
      <w:ins w:id="17" w:author="USA" w:date="2025-03-07T17:57:00Z" w16du:dateUtc="2025-03-07T22:57:00Z">
        <w:r w:rsidR="00ED48C2">
          <w:rPr>
            <w:b/>
            <w:sz w:val="28"/>
          </w:rPr>
          <w:tab/>
        </w:r>
      </w:ins>
      <w:r w:rsidRPr="008A6D52">
        <w:rPr>
          <w:b/>
          <w:sz w:val="28"/>
        </w:rPr>
        <w:t>Introduction</w:t>
      </w:r>
      <w:bookmarkEnd w:id="14"/>
    </w:p>
    <w:p w14:paraId="7C2263D8" w14:textId="5BC90CCA" w:rsidR="008A6D52" w:rsidRPr="008A6D52" w:rsidRDefault="008A6D52" w:rsidP="008A6D52">
      <w:pPr>
        <w:rPr>
          <w:lang w:eastAsia="zh-CN"/>
        </w:rPr>
      </w:pPr>
      <w:bookmarkStart w:id="18" w:name="_Hlk524550934"/>
      <w:del w:id="19" w:author="USA" w:date="2025-03-07T17:36:00Z" w16du:dateUtc="2025-03-07T22:36:00Z">
        <w:r w:rsidRPr="008A6D52" w:rsidDel="00876FDF">
          <w:rPr>
            <w:lang w:eastAsia="zh-CN"/>
          </w:rPr>
          <w:delText xml:space="preserve">WRC-23 approved </w:delText>
        </w:r>
      </w:del>
      <w:r w:rsidRPr="008A6D52">
        <w:rPr>
          <w:lang w:eastAsia="zh-CN"/>
        </w:rPr>
        <w:t xml:space="preserve">WRC-27 agenda item 1.10 </w:t>
      </w:r>
      <w:ins w:id="20" w:author="USA" w:date="2025-03-07T17:36:00Z" w16du:dateUtc="2025-03-07T22:36:00Z">
        <w:r w:rsidR="00876FDF">
          <w:rPr>
            <w:lang w:eastAsia="zh-CN"/>
          </w:rPr>
          <w:t>addresses:</w:t>
        </w:r>
      </w:ins>
      <w:del w:id="21" w:author="USA" w:date="2025-03-07T17:36:00Z" w16du:dateUtc="2025-03-07T22:36:00Z">
        <w:r w:rsidRPr="008A6D52" w:rsidDel="00876FDF">
          <w:rPr>
            <w:lang w:eastAsia="zh-CN"/>
          </w:rPr>
          <w:delText xml:space="preserve">by Resolution </w:delText>
        </w:r>
        <w:r w:rsidRPr="008A6D52" w:rsidDel="00876FDF">
          <w:rPr>
            <w:b/>
            <w:lang w:eastAsia="zh-CN"/>
          </w:rPr>
          <w:delText>813 (WRC-23)</w:delText>
        </w:r>
        <w:r w:rsidRPr="008A6D52" w:rsidDel="00876FDF">
          <w:rPr>
            <w:lang w:eastAsia="zh-CN"/>
          </w:rPr>
          <w:delText>, in which point 1.10 is:</w:delText>
        </w:r>
      </w:del>
      <w:r w:rsidRPr="008A6D52">
        <w:rPr>
          <w:lang w:eastAsia="zh-CN"/>
        </w:rPr>
        <w:t xml:space="preserve"> </w:t>
      </w:r>
    </w:p>
    <w:p w14:paraId="4E5D3D52" w14:textId="77777777" w:rsidR="008A6D52" w:rsidRPr="008A6D52" w:rsidRDefault="008A6D52" w:rsidP="008A6D52">
      <w:pPr>
        <w:rPr>
          <w:i/>
          <w:lang w:eastAsia="zh-CN"/>
        </w:rPr>
      </w:pPr>
      <w:r w:rsidRPr="008A6D52">
        <w:rPr>
          <w:i/>
          <w:lang w:eastAsia="zh-CN"/>
        </w:rPr>
        <w:t>1.10</w:t>
      </w:r>
      <w:r w:rsidRPr="008A6D52">
        <w:rPr>
          <w:i/>
          <w:lang w:eastAsia="zh-CN"/>
        </w:rPr>
        <w:tab/>
        <w:t xml:space="preserve">to consider developing power flux density and equivalent isotropically radiated power limits for inclusion in Article </w:t>
      </w:r>
      <w:r w:rsidRPr="008A6D52">
        <w:rPr>
          <w:b/>
          <w:bCs/>
          <w:i/>
          <w:lang w:eastAsia="zh-CN"/>
        </w:rPr>
        <w:t>21</w:t>
      </w:r>
      <w:r w:rsidRPr="008A6D52">
        <w:rPr>
          <w:i/>
          <w:lang w:eastAsia="zh-CN"/>
        </w:rPr>
        <w:t xml:space="preserve"> of the Radio Regulations for the fixed-satellite, mobile-satellite and broadcasting-satellite services to protect the fixed and mobile services in the frequency bands 71-76 GHz and 81-86 GHz, in accordance with Resolution </w:t>
      </w:r>
      <w:r w:rsidRPr="008A6D52">
        <w:rPr>
          <w:b/>
          <w:i/>
          <w:lang w:eastAsia="zh-CN"/>
        </w:rPr>
        <w:t>775 (Rev.WRC-23)</w:t>
      </w:r>
      <w:r w:rsidRPr="008A6D52">
        <w:rPr>
          <w:i/>
          <w:lang w:eastAsia="zh-CN"/>
        </w:rPr>
        <w:t>;</w:t>
      </w:r>
    </w:p>
    <w:p w14:paraId="6A064356" w14:textId="77777777" w:rsidR="008A6D52" w:rsidRPr="008A6D52" w:rsidRDefault="008A6D52" w:rsidP="008A6D52">
      <w:pPr>
        <w:rPr>
          <w:lang w:eastAsia="zh-CN"/>
        </w:rPr>
      </w:pPr>
      <w:r w:rsidRPr="008A6D52">
        <w:rPr>
          <w:lang w:eastAsia="zh-CN"/>
        </w:rPr>
        <w:t xml:space="preserve">In Resolution </w:t>
      </w:r>
      <w:r w:rsidRPr="008A6D52">
        <w:rPr>
          <w:b/>
          <w:lang w:eastAsia="zh-CN"/>
        </w:rPr>
        <w:t>775 (WRC-23)</w:t>
      </w:r>
      <w:r w:rsidRPr="008A6D52">
        <w:rPr>
          <w:lang w:eastAsia="zh-CN"/>
        </w:rPr>
        <w:t xml:space="preserve">, the World Radiocommunication Conference (Dubai, 2023), </w:t>
      </w:r>
    </w:p>
    <w:p w14:paraId="0D521E33" w14:textId="77777777" w:rsidR="008A6D52" w:rsidRPr="008A6D52" w:rsidRDefault="008A6D52" w:rsidP="008A6D52">
      <w:pPr>
        <w:keepNext/>
        <w:keepLines/>
        <w:spacing w:before="160"/>
        <w:ind w:left="1134"/>
        <w:rPr>
          <w:i/>
        </w:rPr>
      </w:pPr>
      <w:r w:rsidRPr="008A6D52">
        <w:rPr>
          <w:i/>
        </w:rPr>
        <w:t>resolves to invite the ITU Radiocommunication Sector to complete in time for the 2027 world radiocommunication conference</w:t>
      </w:r>
    </w:p>
    <w:p w14:paraId="225D49D8" w14:textId="77777777" w:rsidR="008A6D52" w:rsidRPr="008A6D52" w:rsidRDefault="008A6D52" w:rsidP="008A6D52">
      <w:pPr>
        <w:rPr>
          <w:i/>
          <w:iCs/>
        </w:rPr>
      </w:pPr>
      <w:r w:rsidRPr="008A6D52">
        <w:rPr>
          <w:i/>
          <w:iCs/>
        </w:rPr>
        <w:t xml:space="preserve">the appropriate studies to determine power flux-density (pfd) and equivalent isotropically radiated power (e.i.r.p.) limits to be included in Article </w:t>
      </w:r>
      <w:r w:rsidRPr="008A6D52">
        <w:rPr>
          <w:b/>
          <w:bCs/>
          <w:i/>
          <w:iCs/>
        </w:rPr>
        <w:t>21</w:t>
      </w:r>
      <w:r w:rsidRPr="008A6D52">
        <w:rPr>
          <w:i/>
          <w:iCs/>
        </w:rPr>
        <w:t xml:space="preserve"> for satellite services (fixed-satellite service (FSS), mobile-satellite service (MSS) and broadcasting-satellite service (BSS)) to protect the current and planned fixed and mobile services in the frequency bands 71-76 GHz and 81-86 GHz, …</w:t>
      </w:r>
    </w:p>
    <w:p w14:paraId="6FE6A999" w14:textId="77777777" w:rsidR="008A6D52" w:rsidRPr="008A6D52" w:rsidRDefault="008A6D52" w:rsidP="008A6D52">
      <w:pPr>
        <w:rPr>
          <w:lang w:eastAsia="ja-JP"/>
        </w:rPr>
      </w:pPr>
      <w:r w:rsidRPr="008A6D52">
        <w:rPr>
          <w:lang w:eastAsia="ja-JP"/>
        </w:rPr>
        <w:t xml:space="preserve">This document contains the result of the studies under WRC-27 agenda item 1.10, in response to Resolution </w:t>
      </w:r>
      <w:r w:rsidRPr="008A6D52">
        <w:rPr>
          <w:b/>
          <w:bCs/>
          <w:lang w:eastAsia="ja-JP"/>
        </w:rPr>
        <w:t>775 (Rev.WRC-23)</w:t>
      </w:r>
      <w:r w:rsidRPr="008A6D52">
        <w:rPr>
          <w:lang w:eastAsia="ja-JP"/>
        </w:rPr>
        <w:t>.</w:t>
      </w:r>
    </w:p>
    <w:p w14:paraId="7F055361" w14:textId="342055F6" w:rsidR="008A6D52" w:rsidRPr="008A6D52" w:rsidRDefault="00ED48C2" w:rsidP="008A6D52">
      <w:pPr>
        <w:keepNext/>
        <w:keepLines/>
        <w:spacing w:before="280"/>
        <w:ind w:left="1134" w:hanging="1134"/>
        <w:outlineLvl w:val="0"/>
        <w:rPr>
          <w:b/>
          <w:sz w:val="28"/>
        </w:rPr>
      </w:pPr>
      <w:bookmarkStart w:id="22" w:name="_Toc180595816"/>
      <w:ins w:id="23" w:author="USA" w:date="2025-03-07T17:57:00Z" w16du:dateUtc="2025-03-07T22:57:00Z">
        <w:r>
          <w:rPr>
            <w:b/>
            <w:sz w:val="28"/>
          </w:rPr>
          <w:t>2.</w:t>
        </w:r>
        <w:r>
          <w:rPr>
            <w:b/>
            <w:sz w:val="28"/>
          </w:rPr>
          <w:tab/>
        </w:r>
      </w:ins>
      <w:r w:rsidR="008A6D52" w:rsidRPr="008A6D52">
        <w:rPr>
          <w:b/>
          <w:sz w:val="28"/>
        </w:rPr>
        <w:t>Provisions of the Radio Regulations</w:t>
      </w:r>
      <w:bookmarkEnd w:id="22"/>
    </w:p>
    <w:p w14:paraId="0A5CB9BC" w14:textId="77777777" w:rsidR="008A6D52" w:rsidRPr="008A6D52" w:rsidRDefault="008A6D52" w:rsidP="008A6D52">
      <w:pPr>
        <w:jc w:val="both"/>
        <w:rPr>
          <w:lang w:eastAsia="ja-JP"/>
        </w:rPr>
      </w:pPr>
      <w:r w:rsidRPr="008A6D52">
        <w:rPr>
          <w:lang w:eastAsia="ja-JP"/>
        </w:rPr>
        <w:t xml:space="preserve">The extracts from Article </w:t>
      </w:r>
      <w:r w:rsidRPr="008A6D52">
        <w:rPr>
          <w:b/>
          <w:bCs/>
          <w:lang w:eastAsia="ja-JP"/>
        </w:rPr>
        <w:t>5</w:t>
      </w:r>
      <w:r w:rsidRPr="008A6D52">
        <w:rPr>
          <w:lang w:eastAsia="ja-JP"/>
        </w:rPr>
        <w:t xml:space="preserve"> of the Radio Regulations (RR), edition 2024, is presented in Tables 1 and 2 for the frequency ranges 71-76 GHz and 81-86 GHz, respectively.</w:t>
      </w:r>
    </w:p>
    <w:p w14:paraId="224E20C3" w14:textId="77777777" w:rsidR="008A6D52" w:rsidRPr="008A6D52" w:rsidRDefault="008A6D52" w:rsidP="008A6D52">
      <w:pPr>
        <w:keepNext/>
        <w:spacing w:before="360" w:after="120"/>
        <w:jc w:val="center"/>
        <w:rPr>
          <w:caps/>
          <w:sz w:val="20"/>
        </w:rPr>
      </w:pPr>
      <w:r w:rsidRPr="008A6D52">
        <w:rPr>
          <w:caps/>
          <w:sz w:val="20"/>
        </w:rPr>
        <w:t xml:space="preserve">Table </w:t>
      </w:r>
      <w:r w:rsidRPr="008A6D52">
        <w:rPr>
          <w:caps/>
          <w:sz w:val="20"/>
        </w:rPr>
        <w:fldChar w:fldCharType="begin"/>
      </w:r>
      <w:r w:rsidRPr="008A6D52">
        <w:rPr>
          <w:caps/>
          <w:sz w:val="20"/>
        </w:rPr>
        <w:instrText xml:space="preserve"> SEQ Table \* ARABIC </w:instrText>
      </w:r>
      <w:r w:rsidRPr="008A6D52">
        <w:rPr>
          <w:caps/>
          <w:sz w:val="20"/>
        </w:rPr>
        <w:fldChar w:fldCharType="separate"/>
      </w:r>
      <w:r w:rsidRPr="008A6D52">
        <w:rPr>
          <w:caps/>
          <w:sz w:val="20"/>
        </w:rPr>
        <w:t>1</w:t>
      </w:r>
      <w:r w:rsidRPr="008A6D52">
        <w:rPr>
          <w:caps/>
          <w:sz w:val="20"/>
        </w:rPr>
        <w:fldChar w:fldCharType="end"/>
      </w:r>
    </w:p>
    <w:p w14:paraId="2A4BACE9" w14:textId="77777777" w:rsidR="008A6D52" w:rsidRPr="008A6D52" w:rsidRDefault="008A6D52" w:rsidP="008A6D52">
      <w:pPr>
        <w:keepNext/>
        <w:keepLines/>
        <w:spacing w:before="0" w:after="120"/>
        <w:jc w:val="center"/>
        <w:rPr>
          <w:rFonts w:ascii="Times New Roman Bold" w:hAnsi="Times New Roman Bold"/>
          <w:b/>
          <w:sz w:val="20"/>
        </w:rPr>
      </w:pPr>
      <w:r w:rsidRPr="008A6D52">
        <w:rPr>
          <w:rFonts w:ascii="Times New Roman Bold" w:hAnsi="Times New Roman Bold"/>
          <w:b/>
          <w:sz w:val="20"/>
        </w:rPr>
        <w:t>Extract from Article 5 of Radio Regulations for 71-76 GHz band</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102"/>
        <w:gridCol w:w="3102"/>
      </w:tblGrid>
      <w:tr w:rsidR="008A6D52" w:rsidRPr="008A6D52" w14:paraId="78D273E8" w14:textId="77777777" w:rsidTr="0094343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43538D8"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Allocation to services</w:t>
            </w:r>
          </w:p>
        </w:tc>
      </w:tr>
      <w:tr w:rsidR="008A6D52" w:rsidRPr="008A6D52" w14:paraId="33D3793C" w14:textId="77777777" w:rsidTr="0094343B">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3CB58963"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Region 1</w:t>
            </w:r>
          </w:p>
        </w:tc>
        <w:tc>
          <w:tcPr>
            <w:tcW w:w="3102" w:type="dxa"/>
            <w:tcBorders>
              <w:top w:val="single" w:sz="4" w:space="0" w:color="auto"/>
              <w:left w:val="single" w:sz="4" w:space="0" w:color="auto"/>
              <w:bottom w:val="single" w:sz="4" w:space="0" w:color="auto"/>
              <w:right w:val="single" w:sz="4" w:space="0" w:color="auto"/>
            </w:tcBorders>
            <w:hideMark/>
          </w:tcPr>
          <w:p w14:paraId="1B64696B"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Region 2</w:t>
            </w:r>
          </w:p>
        </w:tc>
        <w:tc>
          <w:tcPr>
            <w:tcW w:w="3102" w:type="dxa"/>
            <w:tcBorders>
              <w:top w:val="single" w:sz="4" w:space="0" w:color="auto"/>
              <w:left w:val="single" w:sz="4" w:space="0" w:color="auto"/>
              <w:bottom w:val="single" w:sz="4" w:space="0" w:color="auto"/>
              <w:right w:val="single" w:sz="4" w:space="0" w:color="auto"/>
            </w:tcBorders>
            <w:hideMark/>
          </w:tcPr>
          <w:p w14:paraId="762CE82A"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Region 3</w:t>
            </w:r>
          </w:p>
        </w:tc>
      </w:tr>
      <w:tr w:rsidR="008A6D52" w:rsidRPr="008A6D52" w14:paraId="738B7F5C" w14:textId="77777777" w:rsidTr="0094343B">
        <w:trPr>
          <w:cantSplit/>
          <w:trHeight w:val="1260"/>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2DED4E1" w14:textId="77777777" w:rsidR="008A6D52" w:rsidRPr="008A6D52" w:rsidRDefault="008A6D52" w:rsidP="008A6D52">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8A6D52">
              <w:rPr>
                <w:b/>
                <w:sz w:val="20"/>
              </w:rPr>
              <w:t>71-74</w:t>
            </w:r>
            <w:r w:rsidRPr="008A6D52">
              <w:rPr>
                <w:color w:val="000000"/>
                <w:sz w:val="20"/>
              </w:rPr>
              <w:tab/>
            </w:r>
            <w:r w:rsidRPr="008A6D52">
              <w:rPr>
                <w:color w:val="000000"/>
                <w:sz w:val="20"/>
              </w:rPr>
              <w:tab/>
            </w:r>
            <w:r w:rsidRPr="008A6D52">
              <w:rPr>
                <w:color w:val="000000"/>
                <w:sz w:val="20"/>
              </w:rPr>
              <w:tab/>
              <w:t>FIXED</w:t>
            </w:r>
          </w:p>
          <w:p w14:paraId="49998CA9" w14:textId="77777777" w:rsidR="008A6D52" w:rsidRPr="008A6D52" w:rsidRDefault="008A6D52" w:rsidP="008A6D52">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FIXED-SATELLITE (space-to-Earth)</w:t>
            </w:r>
          </w:p>
          <w:p w14:paraId="22B60FD4" w14:textId="77777777" w:rsidR="008A6D52" w:rsidRPr="008A6D52" w:rsidRDefault="008A6D52" w:rsidP="008A6D52">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MOBILE</w:t>
            </w:r>
          </w:p>
          <w:p w14:paraId="3D8A0917" w14:textId="77777777" w:rsidR="008A6D52" w:rsidRPr="008A6D52" w:rsidRDefault="008A6D52" w:rsidP="008A6D52">
            <w:pPr>
              <w:tabs>
                <w:tab w:val="clear" w:pos="1134"/>
                <w:tab w:val="clear" w:pos="1871"/>
                <w:tab w:val="clear" w:pos="2268"/>
                <w:tab w:val="left" w:pos="170"/>
                <w:tab w:val="left" w:pos="567"/>
                <w:tab w:val="left" w:pos="737"/>
                <w:tab w:val="left" w:pos="2977"/>
                <w:tab w:val="left" w:pos="3266"/>
              </w:tabs>
              <w:spacing w:before="30" w:after="30"/>
              <w:ind w:left="170" w:hanging="170"/>
              <w:rPr>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MOBILE-SATELLITE (space-to-Earth)</w:t>
            </w:r>
          </w:p>
        </w:tc>
      </w:tr>
      <w:tr w:rsidR="008A6D52" w:rsidRPr="008A6D52" w14:paraId="3D57A0FD" w14:textId="77777777" w:rsidTr="0094343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9A1DB9D" w14:textId="77777777" w:rsidR="008A6D52" w:rsidRPr="008A6D52" w:rsidRDefault="008A6D52" w:rsidP="008A6D52">
            <w:pPr>
              <w:tabs>
                <w:tab w:val="clear" w:pos="1134"/>
                <w:tab w:val="clear" w:pos="1871"/>
                <w:tab w:val="clear" w:pos="2268"/>
                <w:tab w:val="left" w:pos="2977"/>
                <w:tab w:val="left" w:pos="3266"/>
              </w:tabs>
              <w:spacing w:before="30" w:after="30"/>
              <w:ind w:left="170" w:hanging="170"/>
              <w:rPr>
                <w:color w:val="000000"/>
                <w:sz w:val="20"/>
              </w:rPr>
            </w:pPr>
            <w:r w:rsidRPr="008A6D52">
              <w:rPr>
                <w:b/>
                <w:sz w:val="20"/>
              </w:rPr>
              <w:lastRenderedPageBreak/>
              <w:t>74-76</w:t>
            </w:r>
            <w:r w:rsidRPr="008A6D52">
              <w:rPr>
                <w:color w:val="000000"/>
                <w:sz w:val="20"/>
              </w:rPr>
              <w:tab/>
              <w:t>FIXED</w:t>
            </w:r>
          </w:p>
          <w:p w14:paraId="61730527" w14:textId="77777777" w:rsidR="008A6D52" w:rsidRPr="008A6D52" w:rsidRDefault="008A6D52" w:rsidP="008A6D52">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FIXED-SATELLITE (space-to-Earth)</w:t>
            </w:r>
          </w:p>
          <w:p w14:paraId="14999152" w14:textId="77777777" w:rsidR="008A6D52" w:rsidRPr="008A6D52" w:rsidRDefault="008A6D52" w:rsidP="008A6D52">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MOBILE</w:t>
            </w:r>
          </w:p>
          <w:p w14:paraId="6268BCB2" w14:textId="77777777" w:rsidR="008A6D52" w:rsidRPr="008A6D52" w:rsidRDefault="008A6D52" w:rsidP="008A6D52">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BROADCASTING</w:t>
            </w:r>
          </w:p>
          <w:p w14:paraId="671BE48F" w14:textId="77777777" w:rsidR="008A6D52" w:rsidRPr="008A6D52" w:rsidRDefault="008A6D52" w:rsidP="008A6D52">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BROADCASTING-SATELLITE</w:t>
            </w:r>
          </w:p>
          <w:p w14:paraId="341C315E" w14:textId="77777777" w:rsidR="008A6D52" w:rsidRPr="008A6D52" w:rsidRDefault="008A6D52" w:rsidP="008A6D52">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Space research (space-to-Earth)</w:t>
            </w:r>
          </w:p>
          <w:p w14:paraId="389EC0CF" w14:textId="77777777" w:rsidR="008A6D52" w:rsidRPr="008A6D52" w:rsidRDefault="008A6D52" w:rsidP="008A6D52">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5.561</w:t>
            </w:r>
          </w:p>
        </w:tc>
      </w:tr>
    </w:tbl>
    <w:p w14:paraId="65C7D0F1"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p w14:paraId="3DA78EE2" w14:textId="77777777" w:rsidR="008A6D52" w:rsidRPr="008A6D52" w:rsidRDefault="008A6D52" w:rsidP="008A6D52">
      <w:pPr>
        <w:keepNext/>
        <w:spacing w:before="360" w:after="120"/>
        <w:jc w:val="center"/>
        <w:rPr>
          <w:caps/>
          <w:sz w:val="20"/>
        </w:rPr>
      </w:pPr>
      <w:r w:rsidRPr="008A6D52">
        <w:rPr>
          <w:caps/>
          <w:sz w:val="20"/>
        </w:rPr>
        <w:t xml:space="preserve">Table </w:t>
      </w:r>
      <w:r w:rsidRPr="008A6D52">
        <w:rPr>
          <w:caps/>
          <w:sz w:val="20"/>
        </w:rPr>
        <w:fldChar w:fldCharType="begin"/>
      </w:r>
      <w:r w:rsidRPr="008A6D52">
        <w:rPr>
          <w:caps/>
          <w:sz w:val="20"/>
        </w:rPr>
        <w:instrText xml:space="preserve"> SEQ Table \* ARABIC </w:instrText>
      </w:r>
      <w:r w:rsidRPr="008A6D52">
        <w:rPr>
          <w:caps/>
          <w:sz w:val="20"/>
        </w:rPr>
        <w:fldChar w:fldCharType="separate"/>
      </w:r>
      <w:r w:rsidRPr="008A6D52">
        <w:rPr>
          <w:caps/>
          <w:sz w:val="20"/>
        </w:rPr>
        <w:t>2</w:t>
      </w:r>
      <w:r w:rsidRPr="008A6D52">
        <w:rPr>
          <w:caps/>
          <w:sz w:val="20"/>
        </w:rPr>
        <w:fldChar w:fldCharType="end"/>
      </w:r>
    </w:p>
    <w:p w14:paraId="60214C11" w14:textId="77777777" w:rsidR="008A6D52" w:rsidRPr="008A6D52" w:rsidRDefault="008A6D52" w:rsidP="008A6D52">
      <w:pPr>
        <w:keepNext/>
        <w:keepLines/>
        <w:spacing w:before="0" w:after="120"/>
        <w:jc w:val="center"/>
        <w:rPr>
          <w:rFonts w:ascii="Times New Roman Bold" w:hAnsi="Times New Roman Bold"/>
          <w:b/>
          <w:sz w:val="20"/>
        </w:rPr>
      </w:pPr>
      <w:r w:rsidRPr="008A6D52">
        <w:rPr>
          <w:rFonts w:ascii="Times New Roman Bold" w:hAnsi="Times New Roman Bold"/>
          <w:b/>
          <w:sz w:val="20"/>
        </w:rPr>
        <w:t>Extract from Article 5 of Radio Regulations for 81-86 GHz band</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8A6D52" w:rsidRPr="008A6D52" w14:paraId="7D7454D4" w14:textId="77777777" w:rsidTr="0094343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8700B74"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Allocation to services</w:t>
            </w:r>
          </w:p>
        </w:tc>
      </w:tr>
      <w:tr w:rsidR="008A6D52" w:rsidRPr="008A6D52" w14:paraId="11DEFAAF" w14:textId="77777777" w:rsidTr="0094343B">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72E7343C"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Region 1</w:t>
            </w:r>
          </w:p>
        </w:tc>
        <w:tc>
          <w:tcPr>
            <w:tcW w:w="3100" w:type="dxa"/>
            <w:tcBorders>
              <w:top w:val="single" w:sz="4" w:space="0" w:color="auto"/>
              <w:left w:val="single" w:sz="4" w:space="0" w:color="auto"/>
              <w:bottom w:val="single" w:sz="4" w:space="0" w:color="auto"/>
              <w:right w:val="single" w:sz="4" w:space="0" w:color="auto"/>
            </w:tcBorders>
            <w:hideMark/>
          </w:tcPr>
          <w:p w14:paraId="2ACBDF4E"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Region 2</w:t>
            </w:r>
          </w:p>
        </w:tc>
        <w:tc>
          <w:tcPr>
            <w:tcW w:w="3105" w:type="dxa"/>
            <w:tcBorders>
              <w:top w:val="single" w:sz="4" w:space="0" w:color="auto"/>
              <w:left w:val="single" w:sz="4" w:space="0" w:color="auto"/>
              <w:bottom w:val="single" w:sz="4" w:space="0" w:color="auto"/>
              <w:right w:val="single" w:sz="4" w:space="0" w:color="auto"/>
            </w:tcBorders>
            <w:hideMark/>
          </w:tcPr>
          <w:p w14:paraId="6A427066"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Region 3</w:t>
            </w:r>
          </w:p>
        </w:tc>
      </w:tr>
      <w:tr w:rsidR="008A6D52" w:rsidRPr="008A6D52" w14:paraId="490D1C76" w14:textId="77777777" w:rsidTr="0094343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243C831" w14:textId="77777777" w:rsidR="008A6D52" w:rsidRPr="008A6D52" w:rsidRDefault="008A6D52" w:rsidP="008A6D52">
            <w:pPr>
              <w:keepNext/>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8A6D52">
              <w:rPr>
                <w:b/>
                <w:sz w:val="20"/>
              </w:rPr>
              <w:t>81-84</w:t>
            </w:r>
            <w:r w:rsidRPr="008A6D52">
              <w:rPr>
                <w:color w:val="000000"/>
                <w:sz w:val="20"/>
              </w:rPr>
              <w:tab/>
            </w:r>
            <w:r w:rsidRPr="008A6D52">
              <w:rPr>
                <w:color w:val="000000"/>
                <w:sz w:val="20"/>
              </w:rPr>
              <w:tab/>
            </w:r>
            <w:r w:rsidRPr="008A6D52">
              <w:rPr>
                <w:color w:val="000000"/>
                <w:sz w:val="20"/>
              </w:rPr>
              <w:tab/>
              <w:t xml:space="preserve">FIXED  </w:t>
            </w:r>
            <w:r w:rsidRPr="008A6D52">
              <w:rPr>
                <w:sz w:val="20"/>
              </w:rPr>
              <w:t>5.338A</w:t>
            </w:r>
          </w:p>
          <w:p w14:paraId="6D63D79D" w14:textId="77777777" w:rsidR="008A6D52" w:rsidRPr="008A6D52" w:rsidRDefault="008A6D52" w:rsidP="008A6D52">
            <w:pPr>
              <w:keepNext/>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FIXED-SATELLITE (Earth-to-space)</w:t>
            </w:r>
          </w:p>
          <w:p w14:paraId="2A539DBE" w14:textId="77777777" w:rsidR="008A6D52" w:rsidRPr="008A6D52" w:rsidRDefault="008A6D52" w:rsidP="008A6D52">
            <w:pPr>
              <w:keepNext/>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MOBILE</w:t>
            </w:r>
          </w:p>
          <w:p w14:paraId="64D757AA" w14:textId="77777777" w:rsidR="008A6D52" w:rsidRPr="008A6D52" w:rsidRDefault="008A6D52" w:rsidP="008A6D52">
            <w:pPr>
              <w:keepNext/>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MOBILE-SATELLITE (Earth-to-space)</w:t>
            </w:r>
          </w:p>
          <w:p w14:paraId="344B0633" w14:textId="77777777" w:rsidR="008A6D52" w:rsidRPr="008A6D52" w:rsidRDefault="008A6D52" w:rsidP="008A6D52">
            <w:pPr>
              <w:keepNext/>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RADIO ASTRONOMY</w:t>
            </w:r>
          </w:p>
          <w:p w14:paraId="3D39AC84" w14:textId="77777777" w:rsidR="008A6D52" w:rsidRPr="008A6D52" w:rsidRDefault="008A6D52" w:rsidP="008A6D52">
            <w:pPr>
              <w:keepNext/>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 xml:space="preserve">Space research (space-to-Earth) </w:t>
            </w:r>
          </w:p>
          <w:p w14:paraId="689C238F" w14:textId="77777777" w:rsidR="008A6D52" w:rsidRPr="008A6D52" w:rsidRDefault="008A6D52" w:rsidP="008A6D52">
            <w:pPr>
              <w:keepNext/>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5.149  5.561A</w:t>
            </w:r>
          </w:p>
        </w:tc>
      </w:tr>
      <w:tr w:rsidR="008A6D52" w:rsidRPr="008A6D52" w14:paraId="182A2716" w14:textId="77777777" w:rsidTr="0094343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709A9D8" w14:textId="77777777" w:rsidR="008A6D52" w:rsidRPr="008A6D52" w:rsidRDefault="008A6D52" w:rsidP="008A6D52">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8A6D52">
              <w:rPr>
                <w:b/>
                <w:sz w:val="20"/>
              </w:rPr>
              <w:t>84-86</w:t>
            </w:r>
            <w:r w:rsidRPr="008A6D52">
              <w:rPr>
                <w:color w:val="000000"/>
                <w:sz w:val="20"/>
              </w:rPr>
              <w:tab/>
            </w:r>
            <w:r w:rsidRPr="008A6D52">
              <w:rPr>
                <w:color w:val="000000"/>
                <w:sz w:val="20"/>
              </w:rPr>
              <w:tab/>
            </w:r>
            <w:r w:rsidRPr="008A6D52">
              <w:rPr>
                <w:color w:val="000000"/>
                <w:sz w:val="20"/>
              </w:rPr>
              <w:tab/>
              <w:t xml:space="preserve">FIXED  </w:t>
            </w:r>
            <w:r w:rsidRPr="008A6D52">
              <w:rPr>
                <w:sz w:val="20"/>
              </w:rPr>
              <w:t>5.338A</w:t>
            </w:r>
          </w:p>
          <w:p w14:paraId="68C5882D" w14:textId="77777777" w:rsidR="008A6D52" w:rsidRPr="008A6D52" w:rsidRDefault="008A6D52" w:rsidP="008A6D52">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FIXED-SATELLITE (Earth-to-space)  5.561B</w:t>
            </w:r>
          </w:p>
          <w:p w14:paraId="7D0615D6" w14:textId="77777777" w:rsidR="008A6D52" w:rsidRPr="008A6D52" w:rsidRDefault="008A6D52" w:rsidP="008A6D52">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MOBILE</w:t>
            </w:r>
          </w:p>
          <w:p w14:paraId="6D80BDBB" w14:textId="77777777" w:rsidR="008A6D52" w:rsidRPr="008A6D52" w:rsidRDefault="008A6D52" w:rsidP="008A6D52">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RADIO ASTRONOMY</w:t>
            </w:r>
          </w:p>
          <w:p w14:paraId="7EFBAD09" w14:textId="77777777" w:rsidR="008A6D52" w:rsidRPr="008A6D52" w:rsidRDefault="008A6D52" w:rsidP="008A6D52">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8A6D52">
              <w:rPr>
                <w:color w:val="000000"/>
                <w:sz w:val="20"/>
              </w:rPr>
              <w:tab/>
            </w:r>
            <w:r w:rsidRPr="008A6D52">
              <w:rPr>
                <w:color w:val="000000"/>
                <w:sz w:val="20"/>
              </w:rPr>
              <w:tab/>
            </w:r>
            <w:r w:rsidRPr="008A6D52">
              <w:rPr>
                <w:color w:val="000000"/>
                <w:sz w:val="20"/>
              </w:rPr>
              <w:tab/>
            </w:r>
            <w:r w:rsidRPr="008A6D52">
              <w:rPr>
                <w:color w:val="000000"/>
                <w:sz w:val="20"/>
              </w:rPr>
              <w:tab/>
              <w:t>5.149</w:t>
            </w:r>
          </w:p>
        </w:tc>
      </w:tr>
    </w:tbl>
    <w:p w14:paraId="242A315D"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p w14:paraId="01B4835F" w14:textId="77777777" w:rsidR="008A6D52" w:rsidRPr="008A6D52" w:rsidRDefault="008A6D52" w:rsidP="008A6D52">
      <w:pPr>
        <w:rPr>
          <w:lang w:eastAsia="zh-CN"/>
        </w:rPr>
      </w:pPr>
      <w:r w:rsidRPr="008A6D52">
        <w:rPr>
          <w:lang w:eastAsia="zh-CN"/>
        </w:rPr>
        <w:t>Based on the information provided above, the appropriate studies could be carried out taking into account the nature of frequency bands and the service allocation in these frequency bands, to determine related PFD and E.I.R.P limits, as shown below:</w:t>
      </w:r>
    </w:p>
    <w:p w14:paraId="05208B0A" w14:textId="77777777" w:rsidR="008A6D52" w:rsidRPr="008A6D52" w:rsidRDefault="008A6D52" w:rsidP="008A6D52">
      <w:pPr>
        <w:tabs>
          <w:tab w:val="clear" w:pos="2268"/>
          <w:tab w:val="left" w:pos="2608"/>
          <w:tab w:val="left" w:pos="3345"/>
        </w:tabs>
        <w:spacing w:before="80"/>
        <w:ind w:left="1134" w:hanging="1134"/>
      </w:pPr>
      <w:r w:rsidRPr="008A6D52">
        <w:rPr>
          <w:lang w:eastAsia="zh-CN"/>
        </w:rPr>
        <w:t>–</w:t>
      </w:r>
      <w:r w:rsidRPr="008A6D52">
        <w:rPr>
          <w:lang w:eastAsia="zh-CN"/>
        </w:rPr>
        <w:tab/>
        <w:t>PFD limit for fixed-satellite service</w:t>
      </w:r>
      <w:r w:rsidRPr="008A6D52">
        <w:t xml:space="preserve"> (space-to-Earth) to protect </w:t>
      </w:r>
      <w:r w:rsidRPr="008A6D52">
        <w:rPr>
          <w:lang w:eastAsia="zh-CN"/>
        </w:rPr>
        <w:t>mobile service and fixed service</w:t>
      </w:r>
      <w:r w:rsidRPr="008A6D52">
        <w:t xml:space="preserve"> in 71-76 GHz;</w:t>
      </w:r>
    </w:p>
    <w:p w14:paraId="4C82A29A" w14:textId="77777777" w:rsidR="008A6D52" w:rsidRPr="008A6D52" w:rsidRDefault="008A6D52" w:rsidP="008A6D52">
      <w:pPr>
        <w:tabs>
          <w:tab w:val="clear" w:pos="2268"/>
          <w:tab w:val="left" w:pos="2608"/>
          <w:tab w:val="left" w:pos="3345"/>
        </w:tabs>
        <w:spacing w:before="80"/>
        <w:ind w:left="1134" w:hanging="1134"/>
      </w:pPr>
      <w:r w:rsidRPr="008A6D52">
        <w:rPr>
          <w:lang w:eastAsia="zh-CN"/>
        </w:rPr>
        <w:t>–</w:t>
      </w:r>
      <w:r w:rsidRPr="008A6D52">
        <w:rPr>
          <w:lang w:eastAsia="zh-CN"/>
        </w:rPr>
        <w:tab/>
        <w:t>PFD limit for mobile-satellite service</w:t>
      </w:r>
      <w:r w:rsidRPr="008A6D52">
        <w:t xml:space="preserve"> (space-to-Earth) to protect </w:t>
      </w:r>
      <w:r w:rsidRPr="008A6D52">
        <w:rPr>
          <w:lang w:eastAsia="zh-CN"/>
        </w:rPr>
        <w:t>mobile service and Fixed Service</w:t>
      </w:r>
      <w:r w:rsidRPr="008A6D52">
        <w:t xml:space="preserve"> in 71-74 GHz;</w:t>
      </w:r>
    </w:p>
    <w:p w14:paraId="4AA4BF9C" w14:textId="77777777" w:rsidR="008A6D52" w:rsidRPr="008A6D52" w:rsidRDefault="008A6D52" w:rsidP="008A6D52">
      <w:pPr>
        <w:tabs>
          <w:tab w:val="clear" w:pos="2268"/>
          <w:tab w:val="left" w:pos="2608"/>
          <w:tab w:val="left" w:pos="3345"/>
        </w:tabs>
        <w:spacing w:before="80"/>
        <w:ind w:left="1134" w:hanging="1134"/>
      </w:pPr>
      <w:r w:rsidRPr="008A6D52">
        <w:rPr>
          <w:lang w:eastAsia="zh-CN"/>
        </w:rPr>
        <w:t>–</w:t>
      </w:r>
      <w:r w:rsidRPr="008A6D52">
        <w:rPr>
          <w:lang w:eastAsia="zh-CN"/>
        </w:rPr>
        <w:tab/>
        <w:t>PFD limit for broadcasting-satellite service</w:t>
      </w:r>
      <w:r w:rsidRPr="008A6D52">
        <w:t xml:space="preserve"> to protect </w:t>
      </w:r>
      <w:r w:rsidRPr="008A6D52">
        <w:rPr>
          <w:lang w:eastAsia="zh-CN"/>
        </w:rPr>
        <w:t>mobile service and fixed service in 74-76 GHz;</w:t>
      </w:r>
    </w:p>
    <w:p w14:paraId="2D578DC7" w14:textId="77777777" w:rsidR="008A6D52" w:rsidRPr="008A6D52" w:rsidRDefault="008A6D52" w:rsidP="008A6D52">
      <w:pPr>
        <w:tabs>
          <w:tab w:val="clear" w:pos="2268"/>
          <w:tab w:val="left" w:pos="2608"/>
          <w:tab w:val="left" w:pos="3345"/>
        </w:tabs>
        <w:spacing w:before="80"/>
        <w:ind w:left="1134" w:hanging="1134"/>
      </w:pPr>
      <w:r w:rsidRPr="008A6D52">
        <w:rPr>
          <w:lang w:eastAsia="zh-CN"/>
        </w:rPr>
        <w:t>–</w:t>
      </w:r>
      <w:r w:rsidRPr="008A6D52">
        <w:rPr>
          <w:lang w:eastAsia="zh-CN"/>
        </w:rPr>
        <w:tab/>
        <w:t xml:space="preserve">E.I.R.P limit for fixed-satellite service (Earth-to-space) </w:t>
      </w:r>
      <w:r w:rsidRPr="008A6D52">
        <w:t xml:space="preserve">to protect </w:t>
      </w:r>
      <w:r w:rsidRPr="008A6D52">
        <w:rPr>
          <w:lang w:eastAsia="zh-CN"/>
        </w:rPr>
        <w:t>mobile service and fixed service in 81-86 GHz;</w:t>
      </w:r>
    </w:p>
    <w:p w14:paraId="12E6D76C" w14:textId="77777777" w:rsidR="008A6D52" w:rsidRPr="008A6D52" w:rsidRDefault="008A6D52" w:rsidP="008A6D52">
      <w:pPr>
        <w:tabs>
          <w:tab w:val="clear" w:pos="2268"/>
          <w:tab w:val="left" w:pos="2608"/>
          <w:tab w:val="left" w:pos="3345"/>
        </w:tabs>
        <w:spacing w:before="80"/>
        <w:ind w:left="1134" w:hanging="1134"/>
      </w:pPr>
      <w:r w:rsidRPr="008A6D52">
        <w:rPr>
          <w:lang w:eastAsia="zh-CN"/>
        </w:rPr>
        <w:t>–</w:t>
      </w:r>
      <w:r w:rsidRPr="008A6D52">
        <w:rPr>
          <w:lang w:eastAsia="zh-CN"/>
        </w:rPr>
        <w:tab/>
        <w:t xml:space="preserve">E.I.R.P limit for mobile-satellite service (Earth-to-space) </w:t>
      </w:r>
      <w:r w:rsidRPr="008A6D52">
        <w:t xml:space="preserve">to protect </w:t>
      </w:r>
      <w:r w:rsidRPr="008A6D52">
        <w:rPr>
          <w:lang w:eastAsia="zh-CN"/>
        </w:rPr>
        <w:t>mobile service and fixed service in 81-84 GHz.</w:t>
      </w:r>
    </w:p>
    <w:p w14:paraId="3CE312B1" w14:textId="62C6B9DA" w:rsidR="008A6D52" w:rsidRPr="008A6D52" w:rsidRDefault="00ED48C2" w:rsidP="008A6D52">
      <w:pPr>
        <w:keepNext/>
        <w:keepLines/>
        <w:spacing w:before="280"/>
        <w:ind w:left="1134" w:hanging="1134"/>
        <w:outlineLvl w:val="0"/>
        <w:rPr>
          <w:b/>
          <w:sz w:val="28"/>
        </w:rPr>
      </w:pPr>
      <w:bookmarkStart w:id="24" w:name="_Toc180595817"/>
      <w:ins w:id="25" w:author="USA" w:date="2025-03-07T17:57:00Z" w16du:dateUtc="2025-03-07T22:57:00Z">
        <w:r>
          <w:rPr>
            <w:b/>
            <w:sz w:val="28"/>
          </w:rPr>
          <w:t>3.</w:t>
        </w:r>
        <w:r>
          <w:rPr>
            <w:b/>
            <w:sz w:val="28"/>
          </w:rPr>
          <w:tab/>
        </w:r>
      </w:ins>
      <w:r w:rsidR="008A6D52" w:rsidRPr="008A6D52">
        <w:rPr>
          <w:b/>
          <w:sz w:val="28"/>
        </w:rPr>
        <w:t>Propagation conditions</w:t>
      </w:r>
      <w:bookmarkEnd w:id="24"/>
    </w:p>
    <w:p w14:paraId="6E50DC93" w14:textId="378082E4" w:rsidR="008A6D52" w:rsidRPr="008A6D52" w:rsidRDefault="008A6D52" w:rsidP="008A6D52">
      <w:pPr>
        <w:jc w:val="both"/>
        <w:rPr>
          <w:lang w:eastAsia="ja-JP"/>
        </w:rPr>
      </w:pPr>
      <w:bookmarkStart w:id="26" w:name="_Hlk168574883"/>
      <w:r w:rsidRPr="008A6D52">
        <w:rPr>
          <w:lang w:eastAsia="ja-JP"/>
        </w:rPr>
        <w:t xml:space="preserve">Document </w:t>
      </w:r>
      <w:hyperlink r:id="rId14" w:history="1">
        <w:r w:rsidRPr="008A6D52">
          <w:rPr>
            <w:lang w:eastAsia="ja-JP"/>
          </w:rPr>
          <w:t>5C/74</w:t>
        </w:r>
      </w:hyperlink>
      <w:r w:rsidRPr="008A6D52">
        <w:rPr>
          <w:lang w:eastAsia="ja-JP"/>
        </w:rPr>
        <w:t xml:space="preserve"> from WPs 3J and 3M contains references to the following recommendations:</w:t>
      </w:r>
    </w:p>
    <w:p w14:paraId="2F2AF029" w14:textId="77777777" w:rsidR="008A6D52" w:rsidRPr="008A6D52" w:rsidRDefault="008A6D52" w:rsidP="008A6D52">
      <w:pPr>
        <w:jc w:val="both"/>
        <w:rPr>
          <w:b/>
          <w:bCs/>
          <w:lang w:eastAsia="ja-JP"/>
        </w:rPr>
      </w:pPr>
      <w:r w:rsidRPr="008A6D52">
        <w:rPr>
          <w:b/>
          <w:bCs/>
          <w:lang w:eastAsia="ja-JP"/>
        </w:rPr>
        <w:t xml:space="preserve">Recommendation </w:t>
      </w:r>
      <w:hyperlink r:id="rId15" w:history="1">
        <w:r w:rsidRPr="008A6D52">
          <w:rPr>
            <w:b/>
            <w:bCs/>
            <w:color w:val="0000FF"/>
            <w:u w:val="single"/>
            <w:lang w:eastAsia="zh-CN"/>
          </w:rPr>
          <w:t>ITU-R P.452</w:t>
        </w:r>
      </w:hyperlink>
      <w:r w:rsidRPr="008A6D52">
        <w:rPr>
          <w:b/>
          <w:bCs/>
          <w:lang w:eastAsia="ja-JP"/>
        </w:rPr>
        <w:t xml:space="preserve"> is applicable for sharing studies between stations on the surface of the Earth.</w:t>
      </w:r>
      <w:bookmarkStart w:id="27" w:name="_Hlk168574930"/>
      <w:bookmarkStart w:id="28" w:name="_Hlk168573792"/>
      <w:bookmarkEnd w:id="26"/>
      <w:r w:rsidRPr="008A6D52">
        <w:rPr>
          <w:b/>
          <w:bCs/>
          <w:lang w:eastAsia="ja-JP"/>
        </w:rPr>
        <w:t xml:space="preserve"> While the models have been tested up to 50 GHz, it is considered that it can be used for frequencies up to 100 GHz with the following caveats:</w:t>
      </w:r>
    </w:p>
    <w:p w14:paraId="1D4C1902" w14:textId="77777777" w:rsidR="008A6D52" w:rsidRPr="008A6D52" w:rsidRDefault="008A6D52" w:rsidP="008A6D52">
      <w:pPr>
        <w:tabs>
          <w:tab w:val="clear" w:pos="2268"/>
          <w:tab w:val="left" w:pos="2608"/>
          <w:tab w:val="left" w:pos="3345"/>
        </w:tabs>
        <w:spacing w:before="80"/>
        <w:ind w:left="1134" w:hanging="1134"/>
        <w:rPr>
          <w:bCs/>
        </w:rPr>
      </w:pPr>
      <w:r w:rsidRPr="008A6D52">
        <w:rPr>
          <w:bCs/>
        </w:rPr>
        <w:lastRenderedPageBreak/>
        <w:t>1</w:t>
      </w:r>
      <w:r w:rsidRPr="008A6D52">
        <w:rPr>
          <w:bCs/>
        </w:rPr>
        <w:tab/>
        <w:t>The free space loss component is applicable for all frequencies without limit.</w:t>
      </w:r>
    </w:p>
    <w:p w14:paraId="0B68197A" w14:textId="77777777" w:rsidR="008A6D52" w:rsidRPr="008A6D52" w:rsidRDefault="008A6D52" w:rsidP="008A6D52">
      <w:pPr>
        <w:tabs>
          <w:tab w:val="clear" w:pos="2268"/>
          <w:tab w:val="left" w:pos="2608"/>
          <w:tab w:val="left" w:pos="3345"/>
        </w:tabs>
        <w:spacing w:before="80"/>
        <w:ind w:left="1134" w:hanging="1134"/>
        <w:rPr>
          <w:bCs/>
        </w:rPr>
      </w:pPr>
      <w:r w:rsidRPr="008A6D52">
        <w:rPr>
          <w:bCs/>
        </w:rPr>
        <w:t>2</w:t>
      </w:r>
      <w:r w:rsidRPr="008A6D52">
        <w:rPr>
          <w:bCs/>
        </w:rPr>
        <w:tab/>
        <w:t xml:space="preserve">The gaseous attenuation component, based on Recommendation </w:t>
      </w:r>
      <w:hyperlink r:id="rId16" w:history="1">
        <w:r w:rsidRPr="008A6D52">
          <w:rPr>
            <w:bCs/>
            <w:color w:val="0000FF"/>
            <w:u w:val="single"/>
          </w:rPr>
          <w:t>ITU-R P.676</w:t>
        </w:r>
      </w:hyperlink>
      <w:r w:rsidRPr="008A6D52">
        <w:rPr>
          <w:bCs/>
        </w:rPr>
        <w:t>, is applicable to 1 000 GHz.</w:t>
      </w:r>
    </w:p>
    <w:p w14:paraId="33A61631" w14:textId="77777777" w:rsidR="008A6D52" w:rsidRPr="008A6D52" w:rsidRDefault="008A6D52" w:rsidP="008A6D52">
      <w:pPr>
        <w:tabs>
          <w:tab w:val="clear" w:pos="2268"/>
          <w:tab w:val="left" w:pos="2608"/>
          <w:tab w:val="left" w:pos="3345"/>
        </w:tabs>
        <w:spacing w:before="80"/>
        <w:ind w:left="1134" w:hanging="1134"/>
        <w:rPr>
          <w:bCs/>
        </w:rPr>
      </w:pPr>
      <w:r w:rsidRPr="008A6D52">
        <w:rPr>
          <w:bCs/>
        </w:rPr>
        <w:t>3</w:t>
      </w:r>
      <w:r w:rsidRPr="008A6D52">
        <w:rPr>
          <w:bCs/>
        </w:rPr>
        <w:tab/>
        <w:t>The prediction method for diffraction loss is applicable for frequencies to at least 100 GHz although the input data required, such as terrain profiles, may not be detailed enough at the higher frequencies. However, the loss due to diffraction at these frequencies is quite large, so once a path is fully transhorizon, the only significant propagation mechanism is troposcatter.</w:t>
      </w:r>
    </w:p>
    <w:p w14:paraId="05AE2A79" w14:textId="77777777" w:rsidR="008A6D52" w:rsidRPr="008A6D52" w:rsidRDefault="008A6D52" w:rsidP="008A6D52">
      <w:pPr>
        <w:tabs>
          <w:tab w:val="clear" w:pos="2268"/>
          <w:tab w:val="left" w:pos="2608"/>
          <w:tab w:val="left" w:pos="3345"/>
        </w:tabs>
        <w:spacing w:before="80"/>
        <w:ind w:left="1134" w:hanging="1134"/>
        <w:rPr>
          <w:bCs/>
        </w:rPr>
      </w:pPr>
      <w:r w:rsidRPr="008A6D52">
        <w:rPr>
          <w:bCs/>
        </w:rPr>
        <w:t>4</w:t>
      </w:r>
      <w:r w:rsidRPr="008A6D52">
        <w:rPr>
          <w:bCs/>
        </w:rPr>
        <w:tab/>
        <w:t>While the troposcatter and anomalous propagation methods are based on measurements up to 50 GHz and have not been tested at higher frequencies, there is nothing intrinsic in the methods that would prevent their use between 50 and 86 GHz.</w:t>
      </w:r>
    </w:p>
    <w:p w14:paraId="05A0212D" w14:textId="77777777" w:rsidR="008A6D52" w:rsidRPr="008A6D52" w:rsidRDefault="008A6D52" w:rsidP="008A6D52">
      <w:pPr>
        <w:jc w:val="both"/>
        <w:rPr>
          <w:b/>
          <w:bCs/>
          <w:lang w:eastAsia="ja-JP"/>
        </w:rPr>
      </w:pPr>
      <w:r w:rsidRPr="008A6D52">
        <w:rPr>
          <w:b/>
          <w:bCs/>
          <w:lang w:eastAsia="ja-JP"/>
        </w:rPr>
        <w:t xml:space="preserve">Recommendation </w:t>
      </w:r>
      <w:hyperlink r:id="rId17" w:history="1">
        <w:r w:rsidRPr="008A6D52">
          <w:rPr>
            <w:b/>
            <w:bCs/>
            <w:color w:val="0000FF"/>
            <w:u w:val="single"/>
          </w:rPr>
          <w:t>ITU-R P.619</w:t>
        </w:r>
      </w:hyperlink>
      <w:r w:rsidRPr="008A6D52">
        <w:rPr>
          <w:b/>
          <w:bCs/>
          <w:lang w:eastAsia="ja-JP"/>
        </w:rPr>
        <w:t xml:space="preserve"> is applicable for sharing studies between stations in space and stations on the Earth’s surface.</w:t>
      </w:r>
    </w:p>
    <w:p w14:paraId="6B257E2E" w14:textId="77777777" w:rsidR="008A6D52" w:rsidRPr="008A6D52" w:rsidRDefault="008A6D52" w:rsidP="008A6D52">
      <w:pPr>
        <w:tabs>
          <w:tab w:val="clear" w:pos="2268"/>
          <w:tab w:val="left" w:pos="2608"/>
          <w:tab w:val="left" w:pos="3345"/>
        </w:tabs>
        <w:spacing w:before="80"/>
        <w:ind w:left="1134" w:hanging="1134"/>
        <w:rPr>
          <w:b/>
          <w:bCs/>
          <w:lang w:eastAsia="zh-CN"/>
        </w:rPr>
      </w:pPr>
      <w:r w:rsidRPr="008A6D52">
        <w:rPr>
          <w:b/>
          <w:bCs/>
        </w:rPr>
        <w:t xml:space="preserve">Recommendation </w:t>
      </w:r>
      <w:hyperlink r:id="rId18" w:history="1">
        <w:r w:rsidRPr="008A6D52">
          <w:rPr>
            <w:b/>
            <w:bCs/>
            <w:color w:val="0000FF"/>
            <w:u w:val="single"/>
          </w:rPr>
          <w:t>ITU-R P.2108</w:t>
        </w:r>
      </w:hyperlink>
      <w:r w:rsidRPr="008A6D52">
        <w:rPr>
          <w:b/>
          <w:bCs/>
        </w:rPr>
        <w:t xml:space="preserve"> – </w:t>
      </w:r>
      <w:r w:rsidRPr="008A6D52">
        <w:rPr>
          <w:b/>
          <w:bCs/>
          <w:i/>
          <w:iCs/>
        </w:rPr>
        <w:t>Prediction of clutter loss</w:t>
      </w:r>
      <w:r w:rsidRPr="008A6D52">
        <w:rPr>
          <w:b/>
          <w:bCs/>
        </w:rPr>
        <w:t>.</w:t>
      </w:r>
    </w:p>
    <w:p w14:paraId="1866ABD1" w14:textId="48C67107" w:rsidR="008A6D52" w:rsidRPr="008A6D52" w:rsidDel="00876FDF" w:rsidRDefault="008A6D52" w:rsidP="008A6D52">
      <w:pPr>
        <w:rPr>
          <w:del w:id="29" w:author="USA" w:date="2025-03-07T17:42:00Z" w16du:dateUtc="2025-03-07T22:42:00Z"/>
          <w:b/>
          <w:bCs/>
          <w:lang w:eastAsia="zh-CN"/>
        </w:rPr>
      </w:pPr>
      <w:del w:id="30" w:author="USA" w:date="2025-03-07T17:42:00Z" w16du:dateUtc="2025-03-07T22:42:00Z">
        <w:r w:rsidRPr="008A6D52" w:rsidDel="00876FDF">
          <w:rPr>
            <w:b/>
            <w:bCs/>
          </w:rPr>
          <w:delText xml:space="preserve">Recommendation </w:delText>
        </w:r>
        <w:r w:rsidDel="00876FDF">
          <w:fldChar w:fldCharType="begin"/>
        </w:r>
        <w:r w:rsidDel="00876FDF">
          <w:delInstrText>HYPERLINK "https://www.itu.int/rec/R-REC-P.2109/en"</w:delInstrText>
        </w:r>
        <w:r w:rsidDel="00876FDF">
          <w:fldChar w:fldCharType="separate"/>
        </w:r>
        <w:r w:rsidRPr="008A6D52" w:rsidDel="00876FDF">
          <w:rPr>
            <w:b/>
            <w:bCs/>
            <w:color w:val="0000FF"/>
            <w:u w:val="single"/>
          </w:rPr>
          <w:delText>ITU-R P.2109</w:delText>
        </w:r>
        <w:r w:rsidDel="00876FDF">
          <w:fldChar w:fldCharType="end"/>
        </w:r>
        <w:r w:rsidRPr="008A6D52" w:rsidDel="00876FDF">
          <w:rPr>
            <w:b/>
            <w:bCs/>
          </w:rPr>
          <w:delText xml:space="preserve"> – </w:delText>
        </w:r>
        <w:r w:rsidRPr="008A6D52" w:rsidDel="00876FDF">
          <w:rPr>
            <w:b/>
            <w:bCs/>
            <w:i/>
            <w:iCs/>
            <w:lang w:eastAsia="zh-CN"/>
          </w:rPr>
          <w:delText>Prediction of building entry loss</w:delText>
        </w:r>
        <w:r w:rsidRPr="008A6D52" w:rsidDel="00876FDF">
          <w:rPr>
            <w:b/>
            <w:bCs/>
            <w:lang w:eastAsia="zh-CN"/>
          </w:rPr>
          <w:delText>.</w:delText>
        </w:r>
        <w:bookmarkStart w:id="31" w:name="_Toc180595818"/>
        <w:bookmarkEnd w:id="18"/>
        <w:bookmarkEnd w:id="27"/>
        <w:bookmarkEnd w:id="28"/>
      </w:del>
    </w:p>
    <w:p w14:paraId="35DA2334" w14:textId="45F82782" w:rsidR="008A6D52" w:rsidRPr="008A6D52" w:rsidRDefault="008A6D52" w:rsidP="008A6D52">
      <w:pPr>
        <w:rPr>
          <w:lang w:eastAsia="zh-CN"/>
        </w:rPr>
      </w:pPr>
      <w:r w:rsidRPr="008A6D52">
        <w:rPr>
          <w:lang w:eastAsia="zh-CN"/>
        </w:rPr>
        <w:t xml:space="preserve">Notwithstanding the elements received from WPs 3J and 3M, in Section V of RR Article </w:t>
      </w:r>
      <w:r w:rsidRPr="008A6D52">
        <w:rPr>
          <w:b/>
          <w:bCs/>
          <w:lang w:eastAsia="zh-CN"/>
        </w:rPr>
        <w:t>21</w:t>
      </w:r>
      <w:ins w:id="32" w:author="USA" w:date="2025-03-07T17:42:00Z" w16du:dateUtc="2025-03-07T22:42:00Z">
        <w:r w:rsidR="00876FDF">
          <w:rPr>
            <w:b/>
            <w:bCs/>
            <w:lang w:eastAsia="zh-CN"/>
          </w:rPr>
          <w:t xml:space="preserve"> </w:t>
        </w:r>
        <w:r w:rsidR="00876FDF" w:rsidRPr="00876FDF">
          <w:rPr>
            <w:lang w:eastAsia="zh-CN"/>
            <w:rPrChange w:id="33" w:author="USA" w:date="2025-03-07T17:43:00Z" w16du:dateUtc="2025-03-07T22:43:00Z">
              <w:rPr>
                <w:b/>
                <w:bCs/>
                <w:lang w:eastAsia="zh-CN"/>
              </w:rPr>
            </w:rPrChange>
          </w:rPr>
          <w:t>(e.g.</w:t>
        </w:r>
        <w:r w:rsidR="00876FDF">
          <w:rPr>
            <w:b/>
            <w:bCs/>
            <w:lang w:eastAsia="zh-CN"/>
          </w:rPr>
          <w:t xml:space="preserve"> </w:t>
        </w:r>
        <w:r w:rsidR="00876FDF" w:rsidRPr="00876FDF">
          <w:rPr>
            <w:lang w:eastAsia="zh-CN"/>
            <w:rPrChange w:id="34" w:author="USA" w:date="2025-03-07T17:42:00Z" w16du:dateUtc="2025-03-07T22:42:00Z">
              <w:rPr>
                <w:b/>
                <w:bCs/>
                <w:lang w:eastAsia="zh-CN"/>
              </w:rPr>
            </w:rPrChange>
          </w:rPr>
          <w:t>No.</w:t>
        </w:r>
        <w:r w:rsidR="00876FDF">
          <w:rPr>
            <w:b/>
            <w:bCs/>
            <w:lang w:eastAsia="zh-CN"/>
          </w:rPr>
          <w:t xml:space="preserve"> 21.16</w:t>
        </w:r>
      </w:ins>
      <w:ins w:id="35" w:author="USA" w:date="2025-03-07T17:43:00Z" w16du:dateUtc="2025-03-07T22:43:00Z">
        <w:r w:rsidR="00876FDF">
          <w:rPr>
            <w:lang w:eastAsia="zh-CN"/>
          </w:rPr>
          <w:t>)</w:t>
        </w:r>
      </w:ins>
      <w:r w:rsidRPr="008A6D52">
        <w:rPr>
          <w:lang w:eastAsia="zh-CN"/>
        </w:rPr>
        <w:t>, the limit of power flux-density from space-stations relates to the power flux-density which would be obtained under assumed free-space propagation conditions.</w:t>
      </w:r>
    </w:p>
    <w:p w14:paraId="0C85572A" w14:textId="233BF353" w:rsidR="008A6D52" w:rsidRPr="008A6D52" w:rsidRDefault="00ED48C2" w:rsidP="008A6D52">
      <w:pPr>
        <w:keepNext/>
        <w:keepLines/>
        <w:spacing w:before="280"/>
        <w:ind w:left="1134" w:hanging="1134"/>
        <w:outlineLvl w:val="0"/>
        <w:rPr>
          <w:b/>
          <w:sz w:val="28"/>
        </w:rPr>
      </w:pPr>
      <w:ins w:id="36" w:author="USA" w:date="2025-03-07T17:57:00Z" w16du:dateUtc="2025-03-07T22:57:00Z">
        <w:r>
          <w:rPr>
            <w:b/>
            <w:sz w:val="28"/>
          </w:rPr>
          <w:t>4.</w:t>
        </w:r>
        <w:r>
          <w:rPr>
            <w:b/>
            <w:sz w:val="28"/>
          </w:rPr>
          <w:tab/>
        </w:r>
      </w:ins>
      <w:r w:rsidR="008A6D52" w:rsidRPr="008A6D52">
        <w:rPr>
          <w:b/>
          <w:sz w:val="28"/>
        </w:rPr>
        <w:t>Characteristics and protection criteria of FS stations</w:t>
      </w:r>
      <w:bookmarkEnd w:id="31"/>
    </w:p>
    <w:p w14:paraId="726D8E7E" w14:textId="77777777" w:rsidR="008A6D52" w:rsidRPr="008A6D52" w:rsidRDefault="008A6D52" w:rsidP="008A6D52">
      <w:pPr>
        <w:spacing w:before="240" w:after="240"/>
        <w:rPr>
          <w:i/>
          <w:iCs/>
          <w:lang w:eastAsia="ja-JP"/>
        </w:rPr>
      </w:pPr>
      <w:r w:rsidRPr="008A6D52">
        <w:rPr>
          <w:i/>
          <w:iCs/>
          <w:highlight w:val="yellow"/>
        </w:rPr>
        <w:t>Editor’s note: Further discussion is necessary to determine what range of values should be used for FS characteristics, if single or ranges of typical values should be considered, and if the characteristics represent representative or worst-case values. The tables below provide a compilation of the characteristics proposed by input contributions to the Nov 2024 meeting of WP 5C.</w:t>
      </w:r>
    </w:p>
    <w:p w14:paraId="7000665D" w14:textId="77777777" w:rsidR="008A6D52" w:rsidRPr="008A6D52" w:rsidRDefault="008A6D52" w:rsidP="008A6D52">
      <w:pPr>
        <w:rPr>
          <w:lang w:eastAsia="zh-CN"/>
        </w:rPr>
      </w:pPr>
      <w:r w:rsidRPr="008A6D52">
        <w:rPr>
          <w:lang w:eastAsia="ja-JP"/>
        </w:rPr>
        <w:t>T</w:t>
      </w:r>
      <w:r w:rsidRPr="008A6D52">
        <w:rPr>
          <w:lang w:eastAsia="zh-CN"/>
        </w:rPr>
        <w:t>he following ITU-R Recommendation contain relevant technical and operational characteristics as well as protection criteria for on FS systems:</w:t>
      </w:r>
    </w:p>
    <w:p w14:paraId="5A6401E2" w14:textId="77777777" w:rsidR="008A6D52" w:rsidRPr="008A6D52" w:rsidRDefault="008A6D52" w:rsidP="008A6D52">
      <w:pPr>
        <w:tabs>
          <w:tab w:val="clear" w:pos="2268"/>
          <w:tab w:val="left" w:pos="2608"/>
          <w:tab w:val="left" w:pos="3345"/>
        </w:tabs>
        <w:spacing w:before="80"/>
        <w:ind w:left="1134" w:hanging="1134"/>
        <w:rPr>
          <w:lang w:eastAsia="zh-CN"/>
        </w:rPr>
      </w:pPr>
      <w:r w:rsidRPr="008A6D52">
        <w:t>–</w:t>
      </w:r>
      <w:r w:rsidRPr="008A6D52">
        <w:tab/>
      </w:r>
      <w:r w:rsidRPr="008A6D52">
        <w:rPr>
          <w:color w:val="0000FF"/>
          <w:u w:val="single"/>
        </w:rPr>
        <w:t xml:space="preserve">ITU-R </w:t>
      </w:r>
      <w:hyperlink r:id="rId19" w:history="1">
        <w:r w:rsidRPr="008A6D52">
          <w:rPr>
            <w:color w:val="0000FF"/>
            <w:u w:val="single"/>
          </w:rPr>
          <w:t>F.758-7</w:t>
        </w:r>
      </w:hyperlink>
      <w:r w:rsidRPr="008A6D52">
        <w:t xml:space="preserve"> contains the principles for the development of sharing criteria of digital systems in the FS. It also contains information on representative technical characteristics of digital fixed wireless systems (FWS) in the FS for use in sharing studies above about 30 MHz</w:t>
      </w:r>
      <w:r w:rsidRPr="008A6D52">
        <w:rPr>
          <w:lang w:eastAsia="zh-CN"/>
        </w:rPr>
        <w:t>. For agenda item (AI) 1.10, the following table abstracted from Table 11 contains the system parameters for PP FS systems in allocated bands from 71-76 GHz and 81-86 GHz.</w:t>
      </w:r>
    </w:p>
    <w:p w14:paraId="49A91DEF" w14:textId="77777777" w:rsidR="008A6D52" w:rsidRPr="008A6D52" w:rsidRDefault="008A6D52" w:rsidP="008A6D52">
      <w:pPr>
        <w:keepNext/>
        <w:spacing w:before="360" w:after="120"/>
        <w:jc w:val="center"/>
        <w:rPr>
          <w:caps/>
          <w:sz w:val="20"/>
        </w:rPr>
      </w:pPr>
      <w:bookmarkStart w:id="37" w:name="_Hlk183549112"/>
      <w:r w:rsidRPr="008A6D52">
        <w:rPr>
          <w:caps/>
          <w:sz w:val="20"/>
        </w:rPr>
        <w:t xml:space="preserve">Table </w:t>
      </w:r>
      <w:r w:rsidRPr="008A6D52">
        <w:rPr>
          <w:caps/>
          <w:sz w:val="20"/>
        </w:rPr>
        <w:fldChar w:fldCharType="begin"/>
      </w:r>
      <w:r w:rsidRPr="008A6D52">
        <w:rPr>
          <w:caps/>
          <w:sz w:val="20"/>
        </w:rPr>
        <w:instrText xml:space="preserve"> SEQ Table \* ARABIC </w:instrText>
      </w:r>
      <w:r w:rsidRPr="008A6D52">
        <w:rPr>
          <w:caps/>
          <w:sz w:val="20"/>
        </w:rPr>
        <w:fldChar w:fldCharType="separate"/>
      </w:r>
      <w:r w:rsidRPr="008A6D52">
        <w:rPr>
          <w:caps/>
          <w:sz w:val="20"/>
        </w:rPr>
        <w:t>3</w:t>
      </w:r>
      <w:r w:rsidRPr="008A6D52">
        <w:rPr>
          <w:caps/>
          <w:sz w:val="20"/>
        </w:rPr>
        <w:fldChar w:fldCharType="end"/>
      </w:r>
    </w:p>
    <w:bookmarkEnd w:id="37"/>
    <w:p w14:paraId="77EE23B3" w14:textId="77777777" w:rsidR="008A6D52" w:rsidRPr="008A6D52" w:rsidRDefault="008A6D52" w:rsidP="008A6D52">
      <w:pPr>
        <w:keepNext/>
        <w:keepLines/>
        <w:spacing w:before="0" w:after="120"/>
        <w:jc w:val="center"/>
        <w:rPr>
          <w:rFonts w:ascii="Times New Roman Bold" w:hAnsi="Times New Roman Bold"/>
          <w:b/>
          <w:sz w:val="20"/>
        </w:rPr>
      </w:pPr>
      <w:r w:rsidRPr="008A6D52">
        <w:rPr>
          <w:rFonts w:ascii="Times New Roman Bold" w:hAnsi="Times New Roman Bold"/>
          <w:b/>
          <w:sz w:val="20"/>
        </w:rPr>
        <w:t>Typical values for FS point-point system parameters in the frequency band 71-76 and 81-86 GHz</w:t>
      </w:r>
    </w:p>
    <w:tbl>
      <w:tblPr>
        <w:tblW w:w="7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6"/>
        <w:gridCol w:w="1900"/>
        <w:gridCol w:w="1549"/>
      </w:tblGrid>
      <w:tr w:rsidR="008A6D52" w:rsidRPr="008A6D52" w14:paraId="14D3329B" w14:textId="77777777" w:rsidTr="0094343B">
        <w:trPr>
          <w:jc w:val="center"/>
        </w:trPr>
        <w:tc>
          <w:tcPr>
            <w:tcW w:w="3826" w:type="dxa"/>
            <w:shd w:val="clear" w:color="auto" w:fill="auto"/>
            <w:tcMar>
              <w:left w:w="57" w:type="dxa"/>
              <w:right w:w="57" w:type="dxa"/>
            </w:tcMar>
            <w:vAlign w:val="center"/>
          </w:tcPr>
          <w:p w14:paraId="05DC8DFB" w14:textId="77777777" w:rsidR="008A6D52" w:rsidRPr="008A6D52" w:rsidRDefault="008A6D52" w:rsidP="008A6D52">
            <w:pPr>
              <w:keepNext/>
              <w:spacing w:before="40" w:after="40" w:line="260" w:lineRule="exact"/>
              <w:jc w:val="center"/>
              <w:rPr>
                <w:rFonts w:ascii="Times New Roman Bold" w:hAnsi="Times New Roman Bold" w:cs="Times New Roman Bold"/>
                <w:b/>
                <w:sz w:val="20"/>
                <w:szCs w:val="22"/>
              </w:rPr>
            </w:pPr>
            <w:r w:rsidRPr="008A6D52">
              <w:rPr>
                <w:rFonts w:ascii="Times New Roman Bold" w:hAnsi="Times New Roman Bold" w:cs="Times New Roman Bold"/>
                <w:b/>
                <w:sz w:val="20"/>
                <w:szCs w:val="22"/>
                <w:lang w:eastAsia="ja-JP"/>
              </w:rPr>
              <w:t>Frequency range</w:t>
            </w:r>
            <w:r w:rsidRPr="008A6D52">
              <w:rPr>
                <w:rFonts w:ascii="Times New Roman Bold" w:hAnsi="Times New Roman Bold" w:cs="Times New Roman Bold"/>
                <w:b/>
                <w:sz w:val="20"/>
                <w:szCs w:val="22"/>
                <w:lang w:eastAsia="ja-JP"/>
              </w:rPr>
              <w:br/>
              <w:t>(GHz)</w:t>
            </w:r>
          </w:p>
        </w:tc>
        <w:tc>
          <w:tcPr>
            <w:tcW w:w="3449" w:type="dxa"/>
            <w:gridSpan w:val="2"/>
            <w:shd w:val="clear" w:color="auto" w:fill="auto"/>
          </w:tcPr>
          <w:p w14:paraId="793F84B6" w14:textId="77777777" w:rsidR="008A6D52" w:rsidRPr="008A6D52" w:rsidRDefault="008A6D52" w:rsidP="008A6D52">
            <w:pPr>
              <w:keepNext/>
              <w:spacing w:before="40" w:after="40" w:line="260" w:lineRule="exact"/>
              <w:jc w:val="center"/>
              <w:rPr>
                <w:rFonts w:ascii="Times New Roman Bold" w:hAnsi="Times New Roman Bold" w:cs="Times New Roman Bold"/>
                <w:b/>
                <w:sz w:val="20"/>
                <w:szCs w:val="22"/>
                <w:lang w:eastAsia="ja-JP"/>
              </w:rPr>
            </w:pPr>
            <w:r w:rsidRPr="008A6D52">
              <w:rPr>
                <w:rFonts w:ascii="Times New Roman Bold" w:hAnsi="Times New Roman Bold" w:cs="Times New Roman Bold"/>
                <w:b/>
                <w:sz w:val="20"/>
                <w:szCs w:val="22"/>
                <w:lang w:eastAsia="ja-JP"/>
              </w:rPr>
              <w:t>71-76/81-86</w:t>
            </w:r>
          </w:p>
        </w:tc>
      </w:tr>
      <w:tr w:rsidR="008A6D52" w:rsidRPr="008A6D52" w14:paraId="59BF2A51" w14:textId="77777777" w:rsidTr="0094343B">
        <w:trPr>
          <w:jc w:val="center"/>
        </w:trPr>
        <w:tc>
          <w:tcPr>
            <w:tcW w:w="3826" w:type="dxa"/>
            <w:shd w:val="clear" w:color="auto" w:fill="auto"/>
            <w:tcMar>
              <w:left w:w="57" w:type="dxa"/>
              <w:right w:w="57" w:type="dxa"/>
            </w:tcMar>
            <w:vAlign w:val="center"/>
          </w:tcPr>
          <w:p w14:paraId="05491AC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22"/>
              </w:rPr>
            </w:pPr>
            <w:r w:rsidRPr="008A6D52">
              <w:rPr>
                <w:sz w:val="20"/>
                <w:szCs w:val="22"/>
              </w:rPr>
              <w:t>Reference ITU-R Recommendation</w:t>
            </w:r>
          </w:p>
        </w:tc>
        <w:tc>
          <w:tcPr>
            <w:tcW w:w="3449" w:type="dxa"/>
            <w:gridSpan w:val="2"/>
            <w:shd w:val="clear" w:color="auto" w:fill="auto"/>
          </w:tcPr>
          <w:p w14:paraId="6095468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rPr>
            </w:pPr>
            <w:r w:rsidRPr="008A6D52">
              <w:rPr>
                <w:color w:val="0000FF"/>
                <w:sz w:val="20"/>
                <w:szCs w:val="22"/>
                <w:u w:val="single"/>
              </w:rPr>
              <w:t>F.2006</w:t>
            </w:r>
          </w:p>
        </w:tc>
      </w:tr>
      <w:tr w:rsidR="008A6D52" w:rsidRPr="008A6D52" w14:paraId="55F4B10D" w14:textId="77777777" w:rsidTr="0094343B">
        <w:trPr>
          <w:jc w:val="center"/>
        </w:trPr>
        <w:tc>
          <w:tcPr>
            <w:tcW w:w="3826" w:type="dxa"/>
            <w:shd w:val="clear" w:color="auto" w:fill="auto"/>
            <w:tcMar>
              <w:left w:w="57" w:type="dxa"/>
              <w:right w:w="57" w:type="dxa"/>
            </w:tcMar>
            <w:vAlign w:val="center"/>
          </w:tcPr>
          <w:p w14:paraId="15C742A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22"/>
              </w:rPr>
            </w:pPr>
            <w:r w:rsidRPr="008A6D52">
              <w:rPr>
                <w:sz w:val="20"/>
                <w:szCs w:val="22"/>
              </w:rPr>
              <w:t>Modulation</w:t>
            </w:r>
          </w:p>
        </w:tc>
        <w:tc>
          <w:tcPr>
            <w:tcW w:w="1900" w:type="dxa"/>
            <w:shd w:val="clear" w:color="auto" w:fill="auto"/>
          </w:tcPr>
          <w:p w14:paraId="18543F8F"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QPSK</w:t>
            </w:r>
          </w:p>
        </w:tc>
        <w:tc>
          <w:tcPr>
            <w:tcW w:w="1549" w:type="dxa"/>
            <w:shd w:val="clear" w:color="auto" w:fill="auto"/>
          </w:tcPr>
          <w:p w14:paraId="73170A5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64-QAM</w:t>
            </w:r>
          </w:p>
        </w:tc>
      </w:tr>
      <w:tr w:rsidR="008A6D52" w:rsidRPr="008A6D52" w14:paraId="5ADC0FBA" w14:textId="77777777" w:rsidTr="0094343B">
        <w:trPr>
          <w:jc w:val="center"/>
        </w:trPr>
        <w:tc>
          <w:tcPr>
            <w:tcW w:w="3826" w:type="dxa"/>
            <w:shd w:val="clear" w:color="auto" w:fill="auto"/>
            <w:tcMar>
              <w:left w:w="57" w:type="dxa"/>
              <w:right w:w="57" w:type="dxa"/>
            </w:tcMar>
          </w:tcPr>
          <w:p w14:paraId="27392CE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22"/>
              </w:rPr>
            </w:pPr>
            <w:r w:rsidRPr="008A6D52">
              <w:rPr>
                <w:sz w:val="20"/>
                <w:szCs w:val="22"/>
              </w:rPr>
              <w:t>Channel spacing and receiver noise bandwidth (MHz)</w:t>
            </w:r>
          </w:p>
        </w:tc>
        <w:tc>
          <w:tcPr>
            <w:tcW w:w="1900" w:type="dxa"/>
            <w:shd w:val="clear" w:color="auto" w:fill="auto"/>
          </w:tcPr>
          <w:p w14:paraId="577C199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rPr>
              <w:t xml:space="preserve">250, 500, 750, 1 000, </w:t>
            </w:r>
            <w:r w:rsidRPr="008A6D52">
              <w:rPr>
                <w:b/>
                <w:sz w:val="20"/>
                <w:szCs w:val="22"/>
              </w:rPr>
              <w:t>1 250</w:t>
            </w:r>
            <w:r w:rsidRPr="008A6D52">
              <w:rPr>
                <w:sz w:val="20"/>
                <w:szCs w:val="22"/>
              </w:rPr>
              <w:t>, 1 500, 1 750, 2 000, 2 250</w:t>
            </w:r>
          </w:p>
        </w:tc>
        <w:tc>
          <w:tcPr>
            <w:tcW w:w="1549" w:type="dxa"/>
            <w:shd w:val="clear" w:color="auto" w:fill="auto"/>
          </w:tcPr>
          <w:p w14:paraId="4EEFA6BA"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rPr>
              <w:t>500, 700, 1 000</w:t>
            </w:r>
          </w:p>
        </w:tc>
      </w:tr>
      <w:tr w:rsidR="008A6D52" w:rsidRPr="008A6D52" w14:paraId="2E4EFC62" w14:textId="77777777" w:rsidTr="0094343B">
        <w:trPr>
          <w:jc w:val="center"/>
        </w:trPr>
        <w:tc>
          <w:tcPr>
            <w:tcW w:w="3826" w:type="dxa"/>
            <w:shd w:val="clear" w:color="auto" w:fill="auto"/>
            <w:tcMar>
              <w:left w:w="57" w:type="dxa"/>
              <w:right w:w="57" w:type="dxa"/>
            </w:tcMar>
            <w:vAlign w:val="center"/>
          </w:tcPr>
          <w:p w14:paraId="47542A7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22"/>
              </w:rPr>
            </w:pPr>
            <w:r w:rsidRPr="008A6D52">
              <w:rPr>
                <w:sz w:val="20"/>
                <w:szCs w:val="22"/>
              </w:rPr>
              <w:t xml:space="preserve">Tx output power range (dBW) </w:t>
            </w:r>
          </w:p>
        </w:tc>
        <w:tc>
          <w:tcPr>
            <w:tcW w:w="1900" w:type="dxa"/>
            <w:shd w:val="clear" w:color="auto" w:fill="auto"/>
          </w:tcPr>
          <w:p w14:paraId="02EDCD2F"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–10</w:t>
            </w:r>
          </w:p>
        </w:tc>
        <w:tc>
          <w:tcPr>
            <w:tcW w:w="1549" w:type="dxa"/>
            <w:shd w:val="clear" w:color="auto" w:fill="auto"/>
          </w:tcPr>
          <w:p w14:paraId="77E52F2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–20</w:t>
            </w:r>
          </w:p>
        </w:tc>
      </w:tr>
      <w:tr w:rsidR="008A6D52" w:rsidRPr="008A6D52" w14:paraId="0B452779" w14:textId="77777777" w:rsidTr="0094343B">
        <w:trPr>
          <w:jc w:val="center"/>
        </w:trPr>
        <w:tc>
          <w:tcPr>
            <w:tcW w:w="3826" w:type="dxa"/>
            <w:shd w:val="clear" w:color="auto" w:fill="auto"/>
            <w:tcMar>
              <w:left w:w="57" w:type="dxa"/>
              <w:right w:w="57" w:type="dxa"/>
            </w:tcMar>
            <w:vAlign w:val="center"/>
          </w:tcPr>
          <w:p w14:paraId="273506E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22"/>
              </w:rPr>
            </w:pPr>
            <w:r w:rsidRPr="008A6D52">
              <w:rPr>
                <w:sz w:val="20"/>
                <w:szCs w:val="22"/>
              </w:rPr>
              <w:lastRenderedPageBreak/>
              <w:t>Tx output power density range (dBW/MHz)</w:t>
            </w:r>
            <w:r w:rsidRPr="008A6D52">
              <w:rPr>
                <w:sz w:val="20"/>
                <w:szCs w:val="22"/>
                <w:vertAlign w:val="superscript"/>
                <w:lang w:eastAsia="ja-JP"/>
              </w:rPr>
              <w:t>(1)</w:t>
            </w:r>
          </w:p>
        </w:tc>
        <w:tc>
          <w:tcPr>
            <w:tcW w:w="1900" w:type="dxa"/>
            <w:shd w:val="clear" w:color="auto" w:fill="auto"/>
          </w:tcPr>
          <w:p w14:paraId="3856BAD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–41</w:t>
            </w:r>
          </w:p>
        </w:tc>
        <w:tc>
          <w:tcPr>
            <w:tcW w:w="1549" w:type="dxa"/>
            <w:shd w:val="clear" w:color="auto" w:fill="auto"/>
          </w:tcPr>
          <w:p w14:paraId="724990C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–47…-50</w:t>
            </w:r>
          </w:p>
        </w:tc>
      </w:tr>
      <w:tr w:rsidR="008A6D52" w:rsidRPr="008A6D52" w14:paraId="692623BD" w14:textId="77777777" w:rsidTr="0094343B">
        <w:trPr>
          <w:jc w:val="center"/>
        </w:trPr>
        <w:tc>
          <w:tcPr>
            <w:tcW w:w="3826" w:type="dxa"/>
            <w:shd w:val="clear" w:color="auto" w:fill="auto"/>
            <w:tcMar>
              <w:left w:w="57" w:type="dxa"/>
              <w:right w:w="57" w:type="dxa"/>
            </w:tcMar>
            <w:vAlign w:val="center"/>
          </w:tcPr>
          <w:p w14:paraId="7708118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22"/>
              </w:rPr>
            </w:pPr>
            <w:r w:rsidRPr="008A6D52">
              <w:rPr>
                <w:sz w:val="20"/>
                <w:szCs w:val="22"/>
              </w:rPr>
              <w:t xml:space="preserve">Feeder/multiplexer loss range (dB) </w:t>
            </w:r>
          </w:p>
        </w:tc>
        <w:tc>
          <w:tcPr>
            <w:tcW w:w="1900" w:type="dxa"/>
            <w:shd w:val="clear" w:color="auto" w:fill="auto"/>
          </w:tcPr>
          <w:p w14:paraId="0B94D68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0</w:t>
            </w:r>
          </w:p>
        </w:tc>
        <w:tc>
          <w:tcPr>
            <w:tcW w:w="1549" w:type="dxa"/>
            <w:shd w:val="clear" w:color="auto" w:fill="auto"/>
          </w:tcPr>
          <w:p w14:paraId="67F6263F"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0</w:t>
            </w:r>
          </w:p>
        </w:tc>
      </w:tr>
      <w:tr w:rsidR="008A6D52" w:rsidRPr="008A6D52" w14:paraId="7EFCFFDD" w14:textId="77777777" w:rsidTr="0094343B">
        <w:trPr>
          <w:jc w:val="center"/>
        </w:trPr>
        <w:tc>
          <w:tcPr>
            <w:tcW w:w="3826" w:type="dxa"/>
            <w:shd w:val="clear" w:color="auto" w:fill="auto"/>
            <w:tcMar>
              <w:left w:w="57" w:type="dxa"/>
              <w:right w:w="57" w:type="dxa"/>
            </w:tcMar>
            <w:vAlign w:val="center"/>
          </w:tcPr>
          <w:p w14:paraId="7735F63A"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22"/>
              </w:rPr>
            </w:pPr>
            <w:r w:rsidRPr="008A6D52">
              <w:rPr>
                <w:sz w:val="20"/>
                <w:szCs w:val="22"/>
              </w:rPr>
              <w:t>Antenna gain range (dBi)</w:t>
            </w:r>
          </w:p>
        </w:tc>
        <w:tc>
          <w:tcPr>
            <w:tcW w:w="1900" w:type="dxa"/>
            <w:shd w:val="clear" w:color="auto" w:fill="auto"/>
          </w:tcPr>
          <w:p w14:paraId="6C3416D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54</w:t>
            </w:r>
          </w:p>
        </w:tc>
        <w:tc>
          <w:tcPr>
            <w:tcW w:w="1549" w:type="dxa"/>
            <w:shd w:val="clear" w:color="auto" w:fill="auto"/>
          </w:tcPr>
          <w:p w14:paraId="255D150B"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44…50</w:t>
            </w:r>
          </w:p>
        </w:tc>
      </w:tr>
      <w:tr w:rsidR="008A6D52" w:rsidRPr="008A6D52" w14:paraId="330CE0D5" w14:textId="77777777" w:rsidTr="0094343B">
        <w:trPr>
          <w:jc w:val="center"/>
        </w:trPr>
        <w:tc>
          <w:tcPr>
            <w:tcW w:w="3826" w:type="dxa"/>
            <w:shd w:val="clear" w:color="auto" w:fill="auto"/>
            <w:tcMar>
              <w:left w:w="57" w:type="dxa"/>
              <w:right w:w="57" w:type="dxa"/>
            </w:tcMar>
            <w:vAlign w:val="center"/>
          </w:tcPr>
          <w:p w14:paraId="4AF0BC51"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22"/>
              </w:rPr>
            </w:pPr>
            <w:r w:rsidRPr="008A6D52">
              <w:rPr>
                <w:sz w:val="20"/>
                <w:szCs w:val="22"/>
              </w:rPr>
              <w:t>e.i.r.p.</w:t>
            </w:r>
            <w:r w:rsidRPr="008A6D52">
              <w:rPr>
                <w:sz w:val="20"/>
                <w:szCs w:val="22"/>
                <w:lang w:eastAsia="ja-JP"/>
              </w:rPr>
              <w:t xml:space="preserve"> </w:t>
            </w:r>
            <w:r w:rsidRPr="008A6D52">
              <w:rPr>
                <w:sz w:val="20"/>
                <w:szCs w:val="22"/>
              </w:rPr>
              <w:t>range (dBW)</w:t>
            </w:r>
          </w:p>
        </w:tc>
        <w:tc>
          <w:tcPr>
            <w:tcW w:w="1900" w:type="dxa"/>
            <w:shd w:val="clear" w:color="auto" w:fill="auto"/>
          </w:tcPr>
          <w:p w14:paraId="1075532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44</w:t>
            </w:r>
          </w:p>
        </w:tc>
        <w:tc>
          <w:tcPr>
            <w:tcW w:w="1549" w:type="dxa"/>
            <w:shd w:val="clear" w:color="auto" w:fill="auto"/>
          </w:tcPr>
          <w:p w14:paraId="0003F64F"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24…30</w:t>
            </w:r>
          </w:p>
        </w:tc>
      </w:tr>
      <w:tr w:rsidR="008A6D52" w:rsidRPr="008A6D52" w14:paraId="4394D524" w14:textId="77777777" w:rsidTr="0094343B">
        <w:trPr>
          <w:jc w:val="center"/>
        </w:trPr>
        <w:tc>
          <w:tcPr>
            <w:tcW w:w="3826" w:type="dxa"/>
            <w:shd w:val="clear" w:color="auto" w:fill="auto"/>
            <w:tcMar>
              <w:left w:w="57" w:type="dxa"/>
              <w:right w:w="57" w:type="dxa"/>
            </w:tcMar>
          </w:tcPr>
          <w:p w14:paraId="101A24B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22"/>
              </w:rPr>
            </w:pPr>
            <w:r w:rsidRPr="008A6D52">
              <w:rPr>
                <w:sz w:val="20"/>
                <w:szCs w:val="22"/>
              </w:rPr>
              <w:t>e.i.r.p.</w:t>
            </w:r>
            <w:r w:rsidRPr="008A6D52">
              <w:rPr>
                <w:sz w:val="20"/>
                <w:szCs w:val="22"/>
                <w:lang w:eastAsia="ja-JP"/>
              </w:rPr>
              <w:t xml:space="preserve"> </w:t>
            </w:r>
            <w:r w:rsidRPr="008A6D52">
              <w:rPr>
                <w:sz w:val="20"/>
                <w:szCs w:val="22"/>
              </w:rPr>
              <w:t>density range (dBW/MHz)</w:t>
            </w:r>
            <w:r w:rsidRPr="008A6D52">
              <w:rPr>
                <w:sz w:val="20"/>
                <w:szCs w:val="22"/>
                <w:vertAlign w:val="superscript"/>
                <w:lang w:eastAsia="ja-JP"/>
              </w:rPr>
              <w:t>(1)</w:t>
            </w:r>
          </w:p>
        </w:tc>
        <w:tc>
          <w:tcPr>
            <w:tcW w:w="1900" w:type="dxa"/>
            <w:shd w:val="clear" w:color="auto" w:fill="auto"/>
          </w:tcPr>
          <w:p w14:paraId="55FE95B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13</w:t>
            </w:r>
          </w:p>
        </w:tc>
        <w:tc>
          <w:tcPr>
            <w:tcW w:w="1549" w:type="dxa"/>
            <w:shd w:val="clear" w:color="auto" w:fill="auto"/>
          </w:tcPr>
          <w:p w14:paraId="22C390C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–6…3</w:t>
            </w:r>
          </w:p>
        </w:tc>
      </w:tr>
      <w:tr w:rsidR="008A6D52" w:rsidRPr="008A6D52" w14:paraId="7BE8B0B8" w14:textId="77777777" w:rsidTr="0094343B">
        <w:trPr>
          <w:jc w:val="center"/>
        </w:trPr>
        <w:tc>
          <w:tcPr>
            <w:tcW w:w="3826" w:type="dxa"/>
            <w:shd w:val="clear" w:color="auto" w:fill="auto"/>
            <w:tcMar>
              <w:left w:w="57" w:type="dxa"/>
              <w:right w:w="57" w:type="dxa"/>
            </w:tcMar>
            <w:vAlign w:val="center"/>
          </w:tcPr>
          <w:p w14:paraId="3FC1932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22"/>
              </w:rPr>
            </w:pPr>
            <w:r w:rsidRPr="008A6D52">
              <w:rPr>
                <w:sz w:val="20"/>
                <w:szCs w:val="22"/>
              </w:rPr>
              <w:t xml:space="preserve">Receiver noise figure typical (dB) </w:t>
            </w:r>
          </w:p>
        </w:tc>
        <w:tc>
          <w:tcPr>
            <w:tcW w:w="1900" w:type="dxa"/>
            <w:shd w:val="clear" w:color="auto" w:fill="auto"/>
          </w:tcPr>
          <w:p w14:paraId="0038220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10</w:t>
            </w:r>
          </w:p>
        </w:tc>
        <w:tc>
          <w:tcPr>
            <w:tcW w:w="1549" w:type="dxa"/>
            <w:shd w:val="clear" w:color="auto" w:fill="auto"/>
          </w:tcPr>
          <w:p w14:paraId="047E49FA"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8</w:t>
            </w:r>
          </w:p>
        </w:tc>
      </w:tr>
      <w:tr w:rsidR="008A6D52" w:rsidRPr="008A6D52" w14:paraId="061FA1FB" w14:textId="77777777" w:rsidTr="0094343B">
        <w:trPr>
          <w:jc w:val="center"/>
        </w:trPr>
        <w:tc>
          <w:tcPr>
            <w:tcW w:w="3826" w:type="dxa"/>
            <w:shd w:val="clear" w:color="auto" w:fill="auto"/>
            <w:tcMar>
              <w:left w:w="57" w:type="dxa"/>
              <w:right w:w="57" w:type="dxa"/>
            </w:tcMar>
            <w:vAlign w:val="center"/>
          </w:tcPr>
          <w:p w14:paraId="28D0743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22"/>
              </w:rPr>
            </w:pPr>
            <w:r w:rsidRPr="008A6D52">
              <w:rPr>
                <w:sz w:val="20"/>
                <w:szCs w:val="22"/>
              </w:rPr>
              <w:t xml:space="preserve">Receiver noise power density typical </w:t>
            </w:r>
            <w:r w:rsidRPr="008A6D52">
              <w:rPr>
                <w:sz w:val="20"/>
                <w:szCs w:val="22"/>
                <w:lang w:eastAsia="ja-JP"/>
              </w:rPr>
              <w:t>(=</w:t>
            </w:r>
            <w:r w:rsidRPr="008A6D52">
              <w:rPr>
                <w:i/>
                <w:iCs/>
                <w:sz w:val="20"/>
                <w:szCs w:val="22"/>
              </w:rPr>
              <w:t>N</w:t>
            </w:r>
            <w:r w:rsidRPr="008A6D52">
              <w:rPr>
                <w:i/>
                <w:iCs/>
                <w:sz w:val="20"/>
                <w:szCs w:val="22"/>
                <w:vertAlign w:val="subscript"/>
              </w:rPr>
              <w:t>RX</w:t>
            </w:r>
            <w:r w:rsidRPr="008A6D52">
              <w:rPr>
                <w:sz w:val="20"/>
                <w:szCs w:val="22"/>
                <w:lang w:eastAsia="ja-JP"/>
              </w:rPr>
              <w:t xml:space="preserve">) </w:t>
            </w:r>
            <w:r w:rsidRPr="008A6D52">
              <w:rPr>
                <w:sz w:val="20"/>
                <w:szCs w:val="22"/>
              </w:rPr>
              <w:t>(dBW/MHz)</w:t>
            </w:r>
          </w:p>
        </w:tc>
        <w:tc>
          <w:tcPr>
            <w:tcW w:w="1900" w:type="dxa"/>
            <w:shd w:val="clear" w:color="auto" w:fill="auto"/>
          </w:tcPr>
          <w:p w14:paraId="600684B1"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–134</w:t>
            </w:r>
          </w:p>
        </w:tc>
        <w:tc>
          <w:tcPr>
            <w:tcW w:w="1549" w:type="dxa"/>
            <w:shd w:val="clear" w:color="auto" w:fill="auto"/>
          </w:tcPr>
          <w:p w14:paraId="751D750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–136</w:t>
            </w:r>
          </w:p>
        </w:tc>
      </w:tr>
      <w:tr w:rsidR="008A6D52" w:rsidRPr="008A6D52" w14:paraId="526E5676" w14:textId="77777777" w:rsidTr="0094343B">
        <w:trPr>
          <w:jc w:val="center"/>
        </w:trPr>
        <w:tc>
          <w:tcPr>
            <w:tcW w:w="3826" w:type="dxa"/>
            <w:shd w:val="clear" w:color="auto" w:fill="auto"/>
            <w:tcMar>
              <w:left w:w="57" w:type="dxa"/>
              <w:right w:w="57" w:type="dxa"/>
            </w:tcMar>
            <w:vAlign w:val="center"/>
          </w:tcPr>
          <w:p w14:paraId="0695C73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22"/>
              </w:rPr>
            </w:pPr>
            <w:r w:rsidRPr="008A6D52">
              <w:rPr>
                <w:sz w:val="20"/>
                <w:szCs w:val="22"/>
              </w:rPr>
              <w:t>Normalized Rx input level for 1 × 10</w:t>
            </w:r>
            <w:r w:rsidRPr="008A6D52">
              <w:rPr>
                <w:sz w:val="20"/>
                <w:szCs w:val="22"/>
                <w:vertAlign w:val="superscript"/>
              </w:rPr>
              <w:t>–6</w:t>
            </w:r>
            <w:r w:rsidRPr="008A6D52">
              <w:rPr>
                <w:sz w:val="20"/>
                <w:szCs w:val="22"/>
              </w:rPr>
              <w:t xml:space="preserve"> BER (dBW/MHz) </w:t>
            </w:r>
          </w:p>
        </w:tc>
        <w:tc>
          <w:tcPr>
            <w:tcW w:w="1900" w:type="dxa"/>
            <w:shd w:val="clear" w:color="auto" w:fill="auto"/>
          </w:tcPr>
          <w:p w14:paraId="3B08693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–120.5</w:t>
            </w:r>
          </w:p>
        </w:tc>
        <w:tc>
          <w:tcPr>
            <w:tcW w:w="1549" w:type="dxa"/>
            <w:shd w:val="clear" w:color="auto" w:fill="auto"/>
          </w:tcPr>
          <w:p w14:paraId="4CB838F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22"/>
                <w:lang w:eastAsia="ja-JP"/>
              </w:rPr>
            </w:pPr>
            <w:r w:rsidRPr="008A6D52">
              <w:rPr>
                <w:sz w:val="20"/>
                <w:szCs w:val="22"/>
                <w:lang w:eastAsia="ja-JP"/>
              </w:rPr>
              <w:t>–94…-91</w:t>
            </w:r>
          </w:p>
        </w:tc>
      </w:tr>
      <w:tr w:rsidR="008A6D52" w:rsidRPr="008A6D52" w14:paraId="4CED1BE2" w14:textId="77777777" w:rsidTr="0094343B">
        <w:trPr>
          <w:jc w:val="center"/>
        </w:trPr>
        <w:tc>
          <w:tcPr>
            <w:tcW w:w="3826" w:type="dxa"/>
            <w:tcBorders>
              <w:bottom w:val="single" w:sz="4" w:space="0" w:color="auto"/>
            </w:tcBorders>
            <w:shd w:val="clear" w:color="auto" w:fill="auto"/>
            <w:tcMar>
              <w:left w:w="57" w:type="dxa"/>
              <w:right w:w="57" w:type="dxa"/>
            </w:tcMar>
            <w:vAlign w:val="center"/>
          </w:tcPr>
          <w:p w14:paraId="6DF7DAEF"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22"/>
                <w:lang w:eastAsia="ja-JP"/>
              </w:rPr>
            </w:pPr>
            <w:r w:rsidRPr="008A6D52">
              <w:rPr>
                <w:sz w:val="20"/>
                <w:szCs w:val="22"/>
              </w:rPr>
              <w:t>Nominal long-term interference power density (dBW/MHz)</w:t>
            </w:r>
            <w:r w:rsidRPr="008A6D52">
              <w:rPr>
                <w:sz w:val="20"/>
                <w:szCs w:val="22"/>
                <w:vertAlign w:val="superscript"/>
                <w:lang w:eastAsia="ja-JP"/>
              </w:rPr>
              <w:t>(2)</w:t>
            </w:r>
          </w:p>
        </w:tc>
        <w:tc>
          <w:tcPr>
            <w:tcW w:w="1900" w:type="dxa"/>
            <w:tcBorders>
              <w:bottom w:val="single" w:sz="4" w:space="0" w:color="auto"/>
            </w:tcBorders>
            <w:shd w:val="clear" w:color="auto" w:fill="auto"/>
          </w:tcPr>
          <w:p w14:paraId="5896FC8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
                <w:iCs/>
                <w:sz w:val="20"/>
                <w:szCs w:val="22"/>
              </w:rPr>
            </w:pPr>
            <w:r w:rsidRPr="008A6D52">
              <w:rPr>
                <w:sz w:val="20"/>
                <w:szCs w:val="22"/>
                <w:lang w:eastAsia="ja-JP"/>
              </w:rPr>
              <w:t xml:space="preserve">–134 </w:t>
            </w:r>
            <w:r w:rsidRPr="008A6D52">
              <w:rPr>
                <w:sz w:val="20"/>
                <w:szCs w:val="22"/>
              </w:rPr>
              <w:t xml:space="preserve">+ </w:t>
            </w:r>
            <w:r w:rsidRPr="008A6D52">
              <w:rPr>
                <w:i/>
                <w:sz w:val="20"/>
                <w:szCs w:val="22"/>
              </w:rPr>
              <w:t>I</w:t>
            </w:r>
            <w:r w:rsidRPr="008A6D52">
              <w:rPr>
                <w:sz w:val="20"/>
                <w:szCs w:val="22"/>
              </w:rPr>
              <w:t>/</w:t>
            </w:r>
            <w:r w:rsidRPr="008A6D52">
              <w:rPr>
                <w:i/>
                <w:sz w:val="20"/>
                <w:szCs w:val="22"/>
              </w:rPr>
              <w:t>N</w:t>
            </w:r>
          </w:p>
        </w:tc>
        <w:tc>
          <w:tcPr>
            <w:tcW w:w="1549" w:type="dxa"/>
            <w:tcBorders>
              <w:bottom w:val="single" w:sz="4" w:space="0" w:color="auto"/>
            </w:tcBorders>
            <w:shd w:val="clear" w:color="auto" w:fill="auto"/>
          </w:tcPr>
          <w:p w14:paraId="3361E07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
                <w:iCs/>
                <w:sz w:val="20"/>
                <w:szCs w:val="22"/>
              </w:rPr>
            </w:pPr>
            <w:r w:rsidRPr="008A6D52">
              <w:rPr>
                <w:sz w:val="20"/>
                <w:szCs w:val="22"/>
                <w:lang w:eastAsia="ja-JP"/>
              </w:rPr>
              <w:t xml:space="preserve">–136 </w:t>
            </w:r>
            <w:r w:rsidRPr="008A6D52">
              <w:rPr>
                <w:sz w:val="20"/>
                <w:szCs w:val="22"/>
              </w:rPr>
              <w:t xml:space="preserve">+ </w:t>
            </w:r>
            <w:r w:rsidRPr="008A6D52">
              <w:rPr>
                <w:i/>
                <w:sz w:val="20"/>
                <w:szCs w:val="22"/>
              </w:rPr>
              <w:t>I</w:t>
            </w:r>
            <w:r w:rsidRPr="008A6D52">
              <w:rPr>
                <w:sz w:val="20"/>
                <w:szCs w:val="22"/>
              </w:rPr>
              <w:t>/</w:t>
            </w:r>
            <w:r w:rsidRPr="008A6D52">
              <w:rPr>
                <w:i/>
                <w:sz w:val="20"/>
                <w:szCs w:val="22"/>
              </w:rPr>
              <w:t>N</w:t>
            </w:r>
          </w:p>
        </w:tc>
      </w:tr>
    </w:tbl>
    <w:p w14:paraId="3F538119" w14:textId="77777777" w:rsidR="008A6D52" w:rsidRPr="008A6D52" w:rsidRDefault="008A6D52" w:rsidP="008A6D52">
      <w:pPr>
        <w:tabs>
          <w:tab w:val="clear" w:pos="1134"/>
          <w:tab w:val="clear" w:pos="1871"/>
          <w:tab w:val="clear" w:pos="2268"/>
        </w:tabs>
        <w:spacing w:before="0"/>
        <w:rPr>
          <w:sz w:val="20"/>
          <w:lang w:eastAsia="zh-CN"/>
        </w:rPr>
      </w:pPr>
    </w:p>
    <w:p w14:paraId="018C6750" w14:textId="77777777" w:rsidR="008A6D52" w:rsidRPr="008A6D52" w:rsidRDefault="008A6D52" w:rsidP="008A6D52">
      <w:pPr>
        <w:tabs>
          <w:tab w:val="clear" w:pos="2268"/>
          <w:tab w:val="left" w:pos="2608"/>
          <w:tab w:val="left" w:pos="3345"/>
        </w:tabs>
        <w:spacing w:before="80"/>
        <w:ind w:left="1134" w:hanging="1134"/>
      </w:pPr>
      <w:r w:rsidRPr="008A6D52">
        <w:t>–</w:t>
      </w:r>
      <w:r w:rsidRPr="008A6D52">
        <w:tab/>
      </w:r>
      <w:r w:rsidRPr="008A6D52">
        <w:rPr>
          <w:color w:val="0000FF"/>
          <w:u w:val="single"/>
        </w:rPr>
        <w:t xml:space="preserve">ITU-R </w:t>
      </w:r>
      <w:hyperlink r:id="rId20" w:history="1">
        <w:r w:rsidRPr="008A6D52">
          <w:rPr>
            <w:color w:val="0000FF"/>
            <w:u w:val="single"/>
          </w:rPr>
          <w:t>F.699-8</w:t>
        </w:r>
      </w:hyperlink>
      <w:r w:rsidRPr="008A6D52" w:rsidDel="00C623EB">
        <w:t xml:space="preserve"> provides reference radiation patterns for, and information on, </w:t>
      </w:r>
      <w:r w:rsidRPr="008A6D52">
        <w:t xml:space="preserve">point-to-point FWS </w:t>
      </w:r>
      <w:r w:rsidRPr="008A6D52" w:rsidDel="00C623EB">
        <w:t>antennas in the frequency range from 100</w:t>
      </w:r>
      <w:r w:rsidRPr="008A6D52">
        <w:t> </w:t>
      </w:r>
      <w:r w:rsidRPr="008A6D52" w:rsidDel="00C623EB">
        <w:t xml:space="preserve">MHz to </w:t>
      </w:r>
      <w:r w:rsidRPr="008A6D52">
        <w:t>86 </w:t>
      </w:r>
      <w:r w:rsidRPr="008A6D52" w:rsidDel="00C623EB">
        <w:t xml:space="preserve">GHz. This information may be used in </w:t>
      </w:r>
      <w:r w:rsidRPr="008A6D52">
        <w:rPr>
          <w:lang w:eastAsia="zh-CN"/>
        </w:rPr>
        <w:t>single-entry</w:t>
      </w:r>
      <w:r w:rsidRPr="008A6D52">
        <w:t xml:space="preserve"> </w:t>
      </w:r>
      <w:r w:rsidRPr="008A6D52">
        <w:rPr>
          <w:lang w:eastAsia="zh-CN"/>
        </w:rPr>
        <w:t>analyses</w:t>
      </w:r>
      <w:r w:rsidRPr="008A6D52" w:rsidDel="00C623EB">
        <w:t xml:space="preserve"> and interference assessments when information concerning the FWS antenna is not available.</w:t>
      </w:r>
      <w:r w:rsidRPr="008A6D52">
        <w:t xml:space="preserve"> </w:t>
      </w:r>
    </w:p>
    <w:p w14:paraId="026429A1" w14:textId="77777777" w:rsidR="008A6D52" w:rsidRPr="008A6D52" w:rsidRDefault="008A6D52" w:rsidP="008A6D52">
      <w:pPr>
        <w:tabs>
          <w:tab w:val="clear" w:pos="2268"/>
          <w:tab w:val="left" w:pos="2608"/>
          <w:tab w:val="left" w:pos="3345"/>
        </w:tabs>
        <w:spacing w:before="80"/>
        <w:ind w:left="1134" w:hanging="1134"/>
      </w:pPr>
      <w:r w:rsidRPr="008A6D52">
        <w:t>–</w:t>
      </w:r>
      <w:r w:rsidRPr="008A6D52">
        <w:tab/>
      </w:r>
      <w:r w:rsidRPr="008A6D52">
        <w:rPr>
          <w:color w:val="0000FF"/>
          <w:u w:val="single"/>
        </w:rPr>
        <w:t xml:space="preserve">ITU-R </w:t>
      </w:r>
      <w:hyperlink r:id="rId21" w:history="1">
        <w:r w:rsidRPr="008A6D52">
          <w:rPr>
            <w:color w:val="0000FF"/>
            <w:u w:val="single"/>
          </w:rPr>
          <w:t>F.1245-3</w:t>
        </w:r>
      </w:hyperlink>
      <w:r w:rsidRPr="008A6D52">
        <w:rPr>
          <w:i/>
          <w:iCs/>
        </w:rPr>
        <w:t xml:space="preserve"> </w:t>
      </w:r>
      <w:r w:rsidRPr="008A6D52" w:rsidDel="00C623EB">
        <w:t>provides average</w:t>
      </w:r>
      <w:r w:rsidRPr="008A6D52">
        <w:t xml:space="preserve"> sidelobes</w:t>
      </w:r>
      <w:r w:rsidRPr="008A6D52" w:rsidDel="00C623EB">
        <w:t xml:space="preserve"> and related reference radiation patterns for point-to-point FWS antennas in the </w:t>
      </w:r>
      <w:r w:rsidRPr="008A6D52">
        <w:t>frequency range from 1 GHz to 86 </w:t>
      </w:r>
      <w:r w:rsidRPr="008A6D52" w:rsidDel="00C623EB">
        <w:t>GHz.</w:t>
      </w:r>
      <w:r w:rsidRPr="008A6D52">
        <w:t xml:space="preserve"> </w:t>
      </w:r>
      <w:r w:rsidRPr="008A6D52" w:rsidDel="00C623EB">
        <w:t xml:space="preserve">This information may be used </w:t>
      </w:r>
      <w:r w:rsidRPr="008A6D52">
        <w:t>for</w:t>
      </w:r>
      <w:r w:rsidRPr="008A6D52" w:rsidDel="00C623EB">
        <w:t xml:space="preserve"> </w:t>
      </w:r>
      <w:r w:rsidRPr="008A6D52">
        <w:rPr>
          <w:lang w:eastAsia="zh-CN"/>
        </w:rPr>
        <w:t>aggregate</w:t>
      </w:r>
      <w:r w:rsidRPr="008A6D52" w:rsidDel="00C623EB">
        <w:t xml:space="preserve"> coordination and interference assessment</w:t>
      </w:r>
      <w:r w:rsidRPr="008A6D52">
        <w:t xml:space="preserve"> studies </w:t>
      </w:r>
      <w:r w:rsidRPr="008A6D52" w:rsidDel="00C623EB">
        <w:t>when information concerning the FWS antenna is not available</w:t>
      </w:r>
      <w:r w:rsidRPr="008A6D52">
        <w:t xml:space="preserve">. </w:t>
      </w:r>
    </w:p>
    <w:p w14:paraId="579DB67E" w14:textId="77777777" w:rsidR="008A6D52" w:rsidRPr="008A6D52" w:rsidRDefault="008A6D52" w:rsidP="008A6D52">
      <w:pPr>
        <w:rPr>
          <w:lang w:eastAsia="zh-CN"/>
        </w:rPr>
      </w:pPr>
      <w:r w:rsidRPr="008A6D52">
        <w:rPr>
          <w:lang w:eastAsia="zh-CN"/>
        </w:rPr>
        <w:t>Typical FS station parameters are provided in the following table, to facilitate the sharing study.</w:t>
      </w:r>
    </w:p>
    <w:p w14:paraId="586EDD2B" w14:textId="77777777" w:rsidR="008A6D52" w:rsidRPr="008A6D52" w:rsidRDefault="008A6D52" w:rsidP="008A6D52">
      <w:pPr>
        <w:spacing w:before="240" w:after="240"/>
        <w:rPr>
          <w:i/>
          <w:iCs/>
          <w:lang w:eastAsia="zh-CN"/>
        </w:rPr>
      </w:pPr>
      <w:r w:rsidRPr="008A6D52">
        <w:rPr>
          <w:i/>
          <w:iCs/>
          <w:highlight w:val="yellow"/>
          <w:lang w:eastAsia="zh-CN"/>
        </w:rPr>
        <w:t>Editor’s note: Table 1 is the result from offline discussion on typical parameters.</w:t>
      </w:r>
    </w:p>
    <w:p w14:paraId="3027A09A" w14:textId="77777777" w:rsidR="008A6D52" w:rsidRPr="008A6D52" w:rsidRDefault="008A6D52" w:rsidP="008A6D52">
      <w:pPr>
        <w:keepNext/>
        <w:spacing w:before="360" w:after="120"/>
        <w:jc w:val="center"/>
        <w:rPr>
          <w:caps/>
          <w:sz w:val="20"/>
        </w:rPr>
      </w:pPr>
      <w:r w:rsidRPr="008A6D52">
        <w:rPr>
          <w:caps/>
          <w:sz w:val="20"/>
        </w:rPr>
        <w:t xml:space="preserve">Table </w:t>
      </w:r>
      <w:r w:rsidRPr="008A6D52">
        <w:rPr>
          <w:caps/>
          <w:sz w:val="20"/>
        </w:rPr>
        <w:fldChar w:fldCharType="begin"/>
      </w:r>
      <w:r w:rsidRPr="008A6D52">
        <w:rPr>
          <w:caps/>
          <w:sz w:val="20"/>
        </w:rPr>
        <w:instrText xml:space="preserve"> SEQ Table \* ARABIC </w:instrText>
      </w:r>
      <w:r w:rsidRPr="008A6D52">
        <w:rPr>
          <w:caps/>
          <w:sz w:val="20"/>
        </w:rPr>
        <w:fldChar w:fldCharType="separate"/>
      </w:r>
      <w:r w:rsidRPr="008A6D52">
        <w:rPr>
          <w:caps/>
          <w:sz w:val="20"/>
        </w:rPr>
        <w:t>4</w:t>
      </w:r>
      <w:r w:rsidRPr="008A6D52">
        <w:rPr>
          <w:caps/>
          <w:sz w:val="20"/>
        </w:rPr>
        <w:fldChar w:fldCharType="end"/>
      </w:r>
    </w:p>
    <w:p w14:paraId="7B48EF96" w14:textId="77777777" w:rsidR="008A6D52" w:rsidRPr="008A6D52" w:rsidRDefault="008A6D52" w:rsidP="008A6D52">
      <w:pPr>
        <w:keepNext/>
        <w:keepLines/>
        <w:spacing w:before="0" w:after="120"/>
        <w:jc w:val="center"/>
        <w:rPr>
          <w:rFonts w:ascii="Times New Roman Bold" w:hAnsi="Times New Roman Bold"/>
          <w:b/>
          <w:sz w:val="20"/>
        </w:rPr>
      </w:pPr>
      <w:r w:rsidRPr="008A6D52">
        <w:rPr>
          <w:rFonts w:ascii="Times New Roman Bold" w:hAnsi="Times New Roman Bold"/>
          <w:b/>
          <w:sz w:val="20"/>
        </w:rPr>
        <w:t>Typical values for FS point-point system parameters in the frequency band 71-76 and 81-86 GHz</w:t>
      </w:r>
    </w:p>
    <w:tbl>
      <w:tblPr>
        <w:tblStyle w:val="TableGrid2"/>
        <w:tblW w:w="0" w:type="auto"/>
        <w:jc w:val="center"/>
        <w:tblLook w:val="04A0" w:firstRow="1" w:lastRow="0" w:firstColumn="1" w:lastColumn="0" w:noHBand="0" w:noVBand="1"/>
      </w:tblPr>
      <w:tblGrid>
        <w:gridCol w:w="4814"/>
        <w:gridCol w:w="2552"/>
      </w:tblGrid>
      <w:tr w:rsidR="008A6D52" w:rsidRPr="008A6D52" w14:paraId="68EB26AE" w14:textId="77777777" w:rsidTr="0094343B">
        <w:trPr>
          <w:trHeight w:val="555"/>
          <w:jc w:val="center"/>
        </w:trPr>
        <w:tc>
          <w:tcPr>
            <w:tcW w:w="4814" w:type="dxa"/>
            <w:vAlign w:val="center"/>
          </w:tcPr>
          <w:p w14:paraId="381C3DCF" w14:textId="77777777" w:rsidR="008A6D52" w:rsidRPr="008A6D52" w:rsidRDefault="008A6D52" w:rsidP="008A6D52">
            <w:pPr>
              <w:keepNext/>
              <w:spacing w:before="80" w:after="80"/>
              <w:jc w:val="center"/>
              <w:rPr>
                <w:rFonts w:ascii="Times New Roman Bold" w:hAnsi="Times New Roman Bold" w:cs="Times New Roman Bold"/>
                <w:b/>
                <w:sz w:val="20"/>
                <w:szCs w:val="36"/>
              </w:rPr>
            </w:pPr>
            <w:r w:rsidRPr="008A6D52">
              <w:rPr>
                <w:rFonts w:ascii="Times New Roman Bold" w:hAnsi="Times New Roman Bold" w:cs="Times New Roman Bold"/>
                <w:b/>
                <w:sz w:val="20"/>
              </w:rPr>
              <w:t>System parameters</w:t>
            </w:r>
          </w:p>
        </w:tc>
        <w:tc>
          <w:tcPr>
            <w:tcW w:w="2552" w:type="dxa"/>
          </w:tcPr>
          <w:p w14:paraId="2E7C12D4" w14:textId="77777777" w:rsidR="008A6D52" w:rsidRPr="008A6D52" w:rsidRDefault="008A6D52" w:rsidP="008A6D52">
            <w:pPr>
              <w:keepNext/>
              <w:spacing w:before="80" w:after="80"/>
              <w:jc w:val="center"/>
              <w:rPr>
                <w:rFonts w:ascii="Times New Roman Bold" w:hAnsi="Times New Roman Bold" w:cs="Times New Roman Bold"/>
                <w:b/>
                <w:sz w:val="20"/>
                <w:szCs w:val="36"/>
              </w:rPr>
            </w:pPr>
            <w:r w:rsidRPr="008A6D52">
              <w:rPr>
                <w:rFonts w:ascii="Times New Roman Bold" w:hAnsi="Times New Roman Bold" w:cs="Times New Roman Bold"/>
                <w:b/>
                <w:sz w:val="20"/>
              </w:rPr>
              <w:t>Typical Value</w:t>
            </w:r>
          </w:p>
        </w:tc>
      </w:tr>
      <w:tr w:rsidR="008A6D52" w:rsidRPr="008A6D52" w14:paraId="2B8C0A00" w14:textId="77777777" w:rsidTr="0094343B">
        <w:trPr>
          <w:jc w:val="center"/>
        </w:trPr>
        <w:tc>
          <w:tcPr>
            <w:tcW w:w="4814" w:type="dxa"/>
            <w:vAlign w:val="center"/>
          </w:tcPr>
          <w:p w14:paraId="2037CEF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36"/>
              </w:rPr>
            </w:pPr>
            <w:r w:rsidRPr="008A6D52">
              <w:rPr>
                <w:sz w:val="20"/>
              </w:rPr>
              <w:t>Channel spacing and receiver noise bandwidth (MHz)</w:t>
            </w:r>
          </w:p>
        </w:tc>
        <w:tc>
          <w:tcPr>
            <w:tcW w:w="2552" w:type="dxa"/>
            <w:vAlign w:val="center"/>
          </w:tcPr>
          <w:p w14:paraId="180C50FF"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36"/>
              </w:rPr>
            </w:pPr>
            <w:r w:rsidRPr="008A6D52">
              <w:rPr>
                <w:color w:val="000000"/>
                <w:sz w:val="20"/>
              </w:rPr>
              <w:t>500</w:t>
            </w:r>
          </w:p>
        </w:tc>
      </w:tr>
      <w:tr w:rsidR="008A6D52" w:rsidRPr="008A6D52" w14:paraId="48693127" w14:textId="77777777" w:rsidTr="0094343B">
        <w:trPr>
          <w:jc w:val="center"/>
        </w:trPr>
        <w:tc>
          <w:tcPr>
            <w:tcW w:w="4814" w:type="dxa"/>
            <w:vAlign w:val="center"/>
          </w:tcPr>
          <w:p w14:paraId="366860CA"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A6D52">
              <w:rPr>
                <w:sz w:val="20"/>
              </w:rPr>
              <w:t>Modulation</w:t>
            </w:r>
          </w:p>
        </w:tc>
        <w:tc>
          <w:tcPr>
            <w:tcW w:w="2552" w:type="dxa"/>
            <w:vAlign w:val="center"/>
          </w:tcPr>
          <w:p w14:paraId="5D56077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color w:val="000000"/>
                <w:sz w:val="20"/>
              </w:rPr>
              <w:t>1</w:t>
            </w:r>
            <w:r w:rsidRPr="008A6D52">
              <w:rPr>
                <w:sz w:val="20"/>
              </w:rPr>
              <w:t>28 QAM</w:t>
            </w:r>
          </w:p>
        </w:tc>
      </w:tr>
      <w:tr w:rsidR="008A6D52" w:rsidRPr="008A6D52" w14:paraId="21F625D3" w14:textId="77777777" w:rsidTr="0094343B">
        <w:trPr>
          <w:jc w:val="center"/>
        </w:trPr>
        <w:tc>
          <w:tcPr>
            <w:tcW w:w="4814" w:type="dxa"/>
            <w:vAlign w:val="center"/>
          </w:tcPr>
          <w:p w14:paraId="068F859B"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36"/>
              </w:rPr>
            </w:pPr>
            <w:r w:rsidRPr="008A6D52">
              <w:rPr>
                <w:sz w:val="20"/>
              </w:rPr>
              <w:t>Feeder/multiplexer loss (dB)</w:t>
            </w:r>
          </w:p>
        </w:tc>
        <w:tc>
          <w:tcPr>
            <w:tcW w:w="2552" w:type="dxa"/>
            <w:vAlign w:val="center"/>
          </w:tcPr>
          <w:p w14:paraId="4B05360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36"/>
              </w:rPr>
            </w:pPr>
            <w:r w:rsidRPr="008A6D52">
              <w:rPr>
                <w:color w:val="000000"/>
                <w:sz w:val="20"/>
              </w:rPr>
              <w:t>0</w:t>
            </w:r>
          </w:p>
        </w:tc>
      </w:tr>
      <w:tr w:rsidR="008A6D52" w:rsidRPr="008A6D52" w14:paraId="09FD01B4" w14:textId="77777777" w:rsidTr="0094343B">
        <w:trPr>
          <w:jc w:val="center"/>
        </w:trPr>
        <w:tc>
          <w:tcPr>
            <w:tcW w:w="4814" w:type="dxa"/>
            <w:vAlign w:val="center"/>
          </w:tcPr>
          <w:p w14:paraId="7B15D87B"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36"/>
              </w:rPr>
            </w:pPr>
            <w:r w:rsidRPr="008A6D52">
              <w:rPr>
                <w:sz w:val="20"/>
              </w:rPr>
              <w:t xml:space="preserve">Antenna gain (dBi) </w:t>
            </w:r>
          </w:p>
        </w:tc>
        <w:tc>
          <w:tcPr>
            <w:tcW w:w="2552" w:type="dxa"/>
            <w:vAlign w:val="center"/>
          </w:tcPr>
          <w:p w14:paraId="101ED5C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36"/>
              </w:rPr>
            </w:pPr>
            <w:r w:rsidRPr="008A6D52">
              <w:rPr>
                <w:color w:val="000000"/>
                <w:sz w:val="20"/>
              </w:rPr>
              <w:t>51</w:t>
            </w:r>
          </w:p>
        </w:tc>
      </w:tr>
      <w:tr w:rsidR="008A6D52" w:rsidRPr="008A6D52" w14:paraId="6A60A317" w14:textId="77777777" w:rsidTr="0094343B">
        <w:trPr>
          <w:jc w:val="center"/>
        </w:trPr>
        <w:tc>
          <w:tcPr>
            <w:tcW w:w="4814" w:type="dxa"/>
            <w:vAlign w:val="center"/>
          </w:tcPr>
          <w:p w14:paraId="4A36FCE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36"/>
              </w:rPr>
            </w:pPr>
            <w:r w:rsidRPr="008A6D52">
              <w:rPr>
                <w:sz w:val="20"/>
              </w:rPr>
              <w:t>Antenna size (m)</w:t>
            </w:r>
          </w:p>
        </w:tc>
        <w:tc>
          <w:tcPr>
            <w:tcW w:w="2552" w:type="dxa"/>
            <w:vAlign w:val="center"/>
          </w:tcPr>
          <w:p w14:paraId="3A9111B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36"/>
              </w:rPr>
            </w:pPr>
            <w:r w:rsidRPr="008A6D52">
              <w:rPr>
                <w:color w:val="000000"/>
                <w:sz w:val="20"/>
              </w:rPr>
              <w:t>0.6</w:t>
            </w:r>
          </w:p>
        </w:tc>
      </w:tr>
      <w:tr w:rsidR="008A6D52" w:rsidRPr="008A6D52" w14:paraId="2357E8B7" w14:textId="77777777" w:rsidTr="0094343B">
        <w:trPr>
          <w:jc w:val="center"/>
        </w:trPr>
        <w:tc>
          <w:tcPr>
            <w:tcW w:w="4814" w:type="dxa"/>
            <w:vAlign w:val="center"/>
          </w:tcPr>
          <w:p w14:paraId="185DA9D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36"/>
              </w:rPr>
            </w:pPr>
            <w:r w:rsidRPr="008A6D52">
              <w:rPr>
                <w:sz w:val="20"/>
              </w:rPr>
              <w:t>Receiver noise figure (dB)</w:t>
            </w:r>
          </w:p>
        </w:tc>
        <w:tc>
          <w:tcPr>
            <w:tcW w:w="2552" w:type="dxa"/>
            <w:vAlign w:val="center"/>
          </w:tcPr>
          <w:p w14:paraId="5C4A241A"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36"/>
              </w:rPr>
            </w:pPr>
            <w:r w:rsidRPr="008A6D52">
              <w:rPr>
                <w:color w:val="000000"/>
                <w:sz w:val="20"/>
              </w:rPr>
              <w:t>7</w:t>
            </w:r>
          </w:p>
        </w:tc>
      </w:tr>
      <w:tr w:rsidR="008A6D52" w:rsidRPr="008A6D52" w14:paraId="6461FE17" w14:textId="77777777" w:rsidTr="0094343B">
        <w:trPr>
          <w:jc w:val="center"/>
        </w:trPr>
        <w:tc>
          <w:tcPr>
            <w:tcW w:w="4814" w:type="dxa"/>
            <w:vAlign w:val="center"/>
          </w:tcPr>
          <w:p w14:paraId="7E87843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36"/>
              </w:rPr>
            </w:pPr>
            <w:r w:rsidRPr="008A6D52">
              <w:rPr>
                <w:sz w:val="20"/>
              </w:rPr>
              <w:t xml:space="preserve">Antenna height(m) </w:t>
            </w:r>
          </w:p>
        </w:tc>
        <w:tc>
          <w:tcPr>
            <w:tcW w:w="2552" w:type="dxa"/>
            <w:vAlign w:val="center"/>
          </w:tcPr>
          <w:p w14:paraId="2FE7A2E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36"/>
              </w:rPr>
            </w:pPr>
            <w:r w:rsidRPr="008A6D52">
              <w:rPr>
                <w:color w:val="000000"/>
                <w:sz w:val="20"/>
              </w:rPr>
              <w:t>30</w:t>
            </w:r>
          </w:p>
        </w:tc>
      </w:tr>
      <w:tr w:rsidR="008A6D52" w:rsidRPr="008A6D52" w14:paraId="7079F6C0" w14:textId="77777777" w:rsidTr="0094343B">
        <w:trPr>
          <w:jc w:val="center"/>
        </w:trPr>
        <w:tc>
          <w:tcPr>
            <w:tcW w:w="4814" w:type="dxa"/>
            <w:vAlign w:val="center"/>
          </w:tcPr>
          <w:p w14:paraId="1E5DA7B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36"/>
              </w:rPr>
            </w:pPr>
            <w:r w:rsidRPr="008A6D52">
              <w:rPr>
                <w:sz w:val="20"/>
              </w:rPr>
              <w:t>Antenna RPE</w:t>
            </w:r>
          </w:p>
        </w:tc>
        <w:tc>
          <w:tcPr>
            <w:tcW w:w="2552" w:type="dxa"/>
            <w:vAlign w:val="center"/>
          </w:tcPr>
          <w:p w14:paraId="09F754B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36"/>
              </w:rPr>
            </w:pPr>
            <w:r w:rsidRPr="008A6D52">
              <w:rPr>
                <w:color w:val="000000"/>
                <w:sz w:val="20"/>
              </w:rPr>
              <w:t>F.699-8 and F.1245-3</w:t>
            </w:r>
          </w:p>
        </w:tc>
      </w:tr>
      <w:tr w:rsidR="008A6D52" w:rsidRPr="008A6D52" w14:paraId="6BFCE74F" w14:textId="77777777" w:rsidTr="0094343B">
        <w:trPr>
          <w:jc w:val="center"/>
        </w:trPr>
        <w:tc>
          <w:tcPr>
            <w:tcW w:w="4814" w:type="dxa"/>
            <w:vAlign w:val="center"/>
          </w:tcPr>
          <w:p w14:paraId="11FC10C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36"/>
              </w:rPr>
            </w:pPr>
            <w:r w:rsidRPr="008A6D52">
              <w:rPr>
                <w:sz w:val="20"/>
              </w:rPr>
              <w:t xml:space="preserve">Link length (km) </w:t>
            </w:r>
          </w:p>
        </w:tc>
        <w:tc>
          <w:tcPr>
            <w:tcW w:w="2552" w:type="dxa"/>
            <w:vAlign w:val="center"/>
          </w:tcPr>
          <w:p w14:paraId="0E1C3A8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szCs w:val="36"/>
              </w:rPr>
            </w:pPr>
            <w:r w:rsidRPr="008A6D52">
              <w:rPr>
                <w:color w:val="000000"/>
                <w:sz w:val="20"/>
              </w:rPr>
              <w:t>3</w:t>
            </w:r>
          </w:p>
        </w:tc>
      </w:tr>
      <w:tr w:rsidR="008A6D52" w:rsidRPr="008A6D52" w14:paraId="32693D16" w14:textId="77777777" w:rsidTr="0094343B">
        <w:trPr>
          <w:jc w:val="center"/>
        </w:trPr>
        <w:tc>
          <w:tcPr>
            <w:tcW w:w="4814" w:type="dxa"/>
            <w:vAlign w:val="center"/>
          </w:tcPr>
          <w:p w14:paraId="6042C55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szCs w:val="36"/>
              </w:rPr>
            </w:pPr>
            <w:r w:rsidRPr="008A6D52">
              <w:rPr>
                <w:sz w:val="20"/>
              </w:rPr>
              <w:t>Elevation angle (degree)</w:t>
            </w:r>
          </w:p>
        </w:tc>
        <w:tc>
          <w:tcPr>
            <w:tcW w:w="2552" w:type="dxa"/>
          </w:tcPr>
          <w:p w14:paraId="7C99C6B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Cs/>
                <w:sz w:val="20"/>
              </w:rPr>
            </w:pPr>
            <w:r w:rsidRPr="008A6D52">
              <w:rPr>
                <w:color w:val="000000"/>
                <w:sz w:val="20"/>
              </w:rPr>
              <w:t>-5-5</w:t>
            </w:r>
          </w:p>
        </w:tc>
      </w:tr>
    </w:tbl>
    <w:p w14:paraId="0A595055" w14:textId="77777777" w:rsidR="008A6D52" w:rsidRPr="008A6D52" w:rsidRDefault="008A6D52" w:rsidP="008A6D52">
      <w:pPr>
        <w:rPr>
          <w:lang w:eastAsia="zh-CN"/>
        </w:rPr>
      </w:pPr>
      <w:r w:rsidRPr="008A6D52">
        <w:rPr>
          <w:lang w:eastAsia="zh-CN"/>
        </w:rPr>
        <w:t>The following protection criteria used in study of AI 1.10 are:</w:t>
      </w:r>
    </w:p>
    <w:p w14:paraId="1F6B9077" w14:textId="77777777" w:rsidR="008A6D52" w:rsidRPr="008A6D52" w:rsidRDefault="008A6D52" w:rsidP="008A6D52">
      <w:pPr>
        <w:tabs>
          <w:tab w:val="clear" w:pos="2268"/>
          <w:tab w:val="left" w:pos="2608"/>
          <w:tab w:val="left" w:pos="3345"/>
        </w:tabs>
        <w:spacing w:before="80"/>
        <w:ind w:left="1134" w:hanging="1134"/>
        <w:rPr>
          <w:lang w:eastAsia="zh-CN"/>
        </w:rPr>
      </w:pPr>
      <w:r w:rsidRPr="008A6D52">
        <w:rPr>
          <w:lang w:eastAsia="zh-CN"/>
        </w:rPr>
        <w:t>‒</w:t>
      </w:r>
      <w:r w:rsidRPr="008A6D52">
        <w:rPr>
          <w:lang w:eastAsia="zh-CN"/>
        </w:rPr>
        <w:tab/>
        <w:t xml:space="preserve">for the long-term, the </w:t>
      </w:r>
      <w:r w:rsidRPr="008A6D52">
        <w:rPr>
          <w:i/>
          <w:iCs/>
          <w:lang w:eastAsia="zh-CN"/>
        </w:rPr>
        <w:t>I/N</w:t>
      </w:r>
      <w:r w:rsidRPr="008A6D52">
        <w:rPr>
          <w:lang w:eastAsia="zh-CN"/>
        </w:rPr>
        <w:t xml:space="preserve"> at the input of the FS receiver should not exceed –10 dB for more than 20% of the time;</w:t>
      </w:r>
    </w:p>
    <w:p w14:paraId="7C91F8EC" w14:textId="43BCDC39" w:rsidR="008A6D52" w:rsidRPr="008A6D52" w:rsidRDefault="008A6D52" w:rsidP="008A6D52">
      <w:pPr>
        <w:tabs>
          <w:tab w:val="clear" w:pos="2268"/>
          <w:tab w:val="left" w:pos="2608"/>
          <w:tab w:val="left" w:pos="3345"/>
        </w:tabs>
        <w:spacing w:before="80"/>
        <w:ind w:left="1134" w:hanging="1134"/>
        <w:rPr>
          <w:lang w:eastAsia="zh-CN"/>
        </w:rPr>
      </w:pPr>
      <w:r w:rsidRPr="008A6D52">
        <w:rPr>
          <w:lang w:eastAsia="zh-CN"/>
        </w:rPr>
        <w:t>‒</w:t>
      </w:r>
      <w:r w:rsidRPr="008A6D52">
        <w:rPr>
          <w:lang w:eastAsia="zh-CN"/>
        </w:rPr>
        <w:tab/>
        <w:t xml:space="preserve">for the short-term, the </w:t>
      </w:r>
      <w:r w:rsidRPr="008A6D52">
        <w:rPr>
          <w:i/>
          <w:iCs/>
          <w:lang w:eastAsia="zh-CN"/>
        </w:rPr>
        <w:t>I/N</w:t>
      </w:r>
      <w:r w:rsidRPr="008A6D52">
        <w:rPr>
          <w:lang w:eastAsia="zh-CN"/>
        </w:rPr>
        <w:t xml:space="preserve"> at the input of the FS receiver should not exceed +</w:t>
      </w:r>
      <w:ins w:id="38" w:author="USA" w:date="2025-03-07T17:54:00Z" w16du:dateUtc="2025-03-07T22:54:00Z">
        <w:r w:rsidR="00ED48C2">
          <w:rPr>
            <w:lang w:eastAsia="zh-CN"/>
          </w:rPr>
          <w:t>9</w:t>
        </w:r>
      </w:ins>
      <w:del w:id="39" w:author="USA" w:date="2025-03-07T17:54:00Z" w16du:dateUtc="2025-03-07T22:54:00Z">
        <w:r w:rsidRPr="008A6D52" w:rsidDel="00ED48C2">
          <w:rPr>
            <w:lang w:eastAsia="zh-CN"/>
          </w:rPr>
          <w:delText>11</w:delText>
        </w:r>
      </w:del>
      <w:r w:rsidRPr="008A6D52">
        <w:rPr>
          <w:lang w:eastAsia="zh-CN"/>
        </w:rPr>
        <w:t xml:space="preserve"> dB for more than </w:t>
      </w:r>
      <w:ins w:id="40" w:author="USA" w:date="2025-03-07T17:54:00Z" w16du:dateUtc="2025-03-07T22:54:00Z">
        <w:r w:rsidR="00ED48C2">
          <w:rPr>
            <w:lang w:eastAsia="zh-CN"/>
          </w:rPr>
          <w:t>1.3 x</w:t>
        </w:r>
      </w:ins>
      <w:ins w:id="41" w:author="USA" w:date="2025-03-07T17:55:00Z" w16du:dateUtc="2025-03-07T22:55:00Z">
        <w:r w:rsidR="00ED48C2">
          <w:rPr>
            <w:lang w:eastAsia="zh-CN"/>
          </w:rPr>
          <w:t xml:space="preserve"> 10</w:t>
        </w:r>
        <w:r w:rsidR="00ED48C2">
          <w:rPr>
            <w:vertAlign w:val="superscript"/>
            <w:lang w:eastAsia="zh-CN"/>
          </w:rPr>
          <w:t>-5</w:t>
        </w:r>
      </w:ins>
      <w:del w:id="42" w:author="USA" w:date="2025-03-07T17:55:00Z" w16du:dateUtc="2025-03-07T22:55:00Z">
        <w:r w:rsidRPr="00ED48C2" w:rsidDel="00ED48C2">
          <w:rPr>
            <w:vertAlign w:val="superscript"/>
            <w:lang w:eastAsia="zh-CN"/>
            <w:rPrChange w:id="43" w:author="USA" w:date="2025-03-07T17:54:00Z" w16du:dateUtc="2025-03-07T22:54:00Z">
              <w:rPr>
                <w:lang w:eastAsia="zh-CN"/>
              </w:rPr>
            </w:rPrChange>
          </w:rPr>
          <w:delText>0</w:delText>
        </w:r>
        <w:r w:rsidRPr="008A6D52" w:rsidDel="00ED48C2">
          <w:rPr>
            <w:lang w:eastAsia="zh-CN"/>
          </w:rPr>
          <w:delText>.00128%</w:delText>
        </w:r>
      </w:del>
      <w:r w:rsidRPr="008A6D52">
        <w:rPr>
          <w:lang w:eastAsia="zh-CN"/>
        </w:rPr>
        <w:t xml:space="preserve"> of the time.</w:t>
      </w:r>
      <w:r w:rsidRPr="008A6D52">
        <w:rPr>
          <w:lang w:eastAsia="zh-CN"/>
        </w:rPr>
        <w:tab/>
        <w:t xml:space="preserve"> The derivation methodology is in Attachment 1</w:t>
      </w:r>
      <w:del w:id="44" w:author="USA" w:date="2025-03-07T17:55:00Z" w16du:dateUtc="2025-03-07T22:55:00Z">
        <w:r w:rsidRPr="008A6D52" w:rsidDel="00ED48C2">
          <w:rPr>
            <w:lang w:eastAsia="zh-CN"/>
          </w:rPr>
          <w:delText xml:space="preserve"> and Attachment 2, from different source</w:delText>
        </w:r>
      </w:del>
      <w:r w:rsidRPr="008A6D52">
        <w:rPr>
          <w:lang w:eastAsia="zh-CN"/>
        </w:rPr>
        <w:t>.</w:t>
      </w:r>
    </w:p>
    <w:p w14:paraId="070771D2" w14:textId="2107E3F9" w:rsidR="008A6D52" w:rsidRPr="008A6D52" w:rsidDel="00ED48C2" w:rsidRDefault="008A6D52" w:rsidP="008A6D52">
      <w:pPr>
        <w:spacing w:before="240" w:after="240"/>
        <w:rPr>
          <w:del w:id="45" w:author="USA" w:date="2025-03-07T17:55:00Z" w16du:dateUtc="2025-03-07T22:55:00Z"/>
          <w:i/>
          <w:iCs/>
          <w:lang w:eastAsia="zh-CN"/>
        </w:rPr>
      </w:pPr>
      <w:bookmarkStart w:id="46" w:name="_Toc180595819"/>
      <w:del w:id="47" w:author="USA" w:date="2025-03-07T17:55:00Z" w16du:dateUtc="2025-03-07T22:55:00Z">
        <w:r w:rsidRPr="008A6D52" w:rsidDel="00ED48C2">
          <w:rPr>
            <w:i/>
            <w:iCs/>
            <w:highlight w:val="yellow"/>
            <w:lang w:eastAsia="zh-CN"/>
          </w:rPr>
          <w:lastRenderedPageBreak/>
          <w:delText>Editor’s note: The values of short-term protection criteria need further study, and relevant contributions are invited to submitted to next WP 5C meeting.</w:delText>
        </w:r>
      </w:del>
    </w:p>
    <w:p w14:paraId="43A630F9" w14:textId="22C81EC3" w:rsidR="008A6D52" w:rsidRPr="008A6D52" w:rsidRDefault="00ED48C2" w:rsidP="008A6D52">
      <w:pPr>
        <w:keepNext/>
        <w:keepLines/>
        <w:spacing w:before="280"/>
        <w:ind w:left="1134" w:hanging="1134"/>
        <w:outlineLvl w:val="0"/>
        <w:rPr>
          <w:b/>
          <w:sz w:val="28"/>
        </w:rPr>
      </w:pPr>
      <w:ins w:id="48" w:author="USA" w:date="2025-03-07T17:57:00Z" w16du:dateUtc="2025-03-07T22:57:00Z">
        <w:r>
          <w:rPr>
            <w:b/>
            <w:sz w:val="28"/>
          </w:rPr>
          <w:t>5.</w:t>
        </w:r>
        <w:r>
          <w:rPr>
            <w:b/>
            <w:sz w:val="28"/>
          </w:rPr>
          <w:tab/>
        </w:r>
      </w:ins>
      <w:r w:rsidR="008A6D52" w:rsidRPr="008A6D52">
        <w:rPr>
          <w:b/>
          <w:sz w:val="28"/>
        </w:rPr>
        <w:t xml:space="preserve">Characteristics and protection criteria of </w:t>
      </w:r>
      <w:ins w:id="49" w:author="USA" w:date="2025-03-07T17:47:00Z" w16du:dateUtc="2025-03-07T22:47:00Z">
        <w:r>
          <w:rPr>
            <w:b/>
            <w:sz w:val="28"/>
          </w:rPr>
          <w:t>A</w:t>
        </w:r>
      </w:ins>
      <w:r w:rsidR="008A6D52" w:rsidRPr="008A6D52">
        <w:rPr>
          <w:b/>
          <w:sz w:val="28"/>
        </w:rPr>
        <w:t>MS stations</w:t>
      </w:r>
      <w:bookmarkEnd w:id="46"/>
    </w:p>
    <w:p w14:paraId="1AF6D6EF" w14:textId="247932D9" w:rsidR="00ED48C2" w:rsidRDefault="00ED48C2" w:rsidP="00ED48C2">
      <w:pPr>
        <w:textAlignment w:val="auto"/>
        <w:rPr>
          <w:ins w:id="50" w:author="USA" w:date="2025-03-07T17:47:00Z" w16du:dateUtc="2025-03-07T22:47:00Z"/>
          <w:spacing w:val="-2"/>
        </w:rPr>
      </w:pPr>
      <w:ins w:id="51" w:author="USA" w:date="2025-03-07T17:47:00Z" w16du:dateUtc="2025-03-07T22:47:00Z">
        <w:r>
          <w:rPr>
            <w:spacing w:val="-2"/>
          </w:rPr>
          <w:t>(5C/</w:t>
        </w:r>
      </w:ins>
      <w:ins w:id="52" w:author="USA" w:date="2025-03-07T17:48:00Z" w16du:dateUtc="2025-03-07T22:48:00Z">
        <w:r>
          <w:rPr>
            <w:spacing w:val="-2"/>
          </w:rPr>
          <w:fldChar w:fldCharType="begin"/>
        </w:r>
        <w:r>
          <w:rPr>
            <w:spacing w:val="-2"/>
          </w:rPr>
          <w:instrText>HYPERLINK "https://www.itu.int/md/meetingdoc.asp?lang=en&amp;parent=R23-WP5C-C-0149"</w:instrText>
        </w:r>
        <w:r>
          <w:rPr>
            <w:spacing w:val="-2"/>
          </w:rPr>
        </w:r>
        <w:r>
          <w:rPr>
            <w:spacing w:val="-2"/>
          </w:rPr>
          <w:fldChar w:fldCharType="separate"/>
        </w:r>
        <w:r w:rsidRPr="00ED48C2">
          <w:rPr>
            <w:rStyle w:val="Hyperlink"/>
            <w:spacing w:val="-2"/>
          </w:rPr>
          <w:t>149</w:t>
        </w:r>
        <w:r>
          <w:rPr>
            <w:spacing w:val="-2"/>
          </w:rPr>
          <w:fldChar w:fldCharType="end"/>
        </w:r>
        <w:r>
          <w:rPr>
            <w:spacing w:val="-2"/>
          </w:rPr>
          <w:t>)</w:t>
        </w:r>
      </w:ins>
    </w:p>
    <w:p w14:paraId="40E86650" w14:textId="44F8E1AF" w:rsidR="00ED48C2" w:rsidRPr="00ED48C2" w:rsidRDefault="00ED48C2" w:rsidP="00ED48C2">
      <w:pPr>
        <w:textAlignment w:val="auto"/>
        <w:rPr>
          <w:ins w:id="53" w:author="USA" w:date="2025-03-07T17:47:00Z" w16du:dateUtc="2025-03-07T22:47:00Z"/>
          <w:spacing w:val="-2"/>
        </w:rPr>
      </w:pPr>
      <w:ins w:id="54" w:author="USA" w:date="2025-03-07T17:47:00Z" w16du:dateUtc="2025-03-07T22:47:00Z">
        <w:r w:rsidRPr="00ED48C2">
          <w:rPr>
            <w:spacing w:val="-2"/>
          </w:rPr>
          <w:t xml:space="preserve">Receivers operating in these bands for end points in motion have typical characteristics of other receivers in the band, with the difference being that they may be pointed above the horizon and therefore must be protected from emissions from earth-to-space links. Receivers use a target </w:t>
        </w:r>
        <w:r w:rsidRPr="00ED48C2">
          <w:rPr>
            <w:i/>
            <w:iCs/>
            <w:spacing w:val="-2"/>
          </w:rPr>
          <w:t>C/N</w:t>
        </w:r>
        <w:r w:rsidRPr="00ED48C2">
          <w:rPr>
            <w:spacing w:val="-2"/>
          </w:rPr>
          <w:t xml:space="preserve"> of 15 dB, with a 7 dB noise figure. Channelization plans for </w:t>
        </w:r>
        <w:r w:rsidRPr="00ED48C2">
          <w:rPr>
            <w:spacing w:val="-2"/>
            <w:szCs w:val="24"/>
          </w:rPr>
          <w:t xml:space="preserve">71-76 GHz and 81-86 GHz </w:t>
        </w:r>
        <w:r w:rsidRPr="00ED48C2">
          <w:rPr>
            <w:spacing w:val="-2"/>
          </w:rPr>
          <w:t xml:space="preserve">would be based on Recommendation </w:t>
        </w:r>
        <w:r w:rsidRPr="00ED48C2">
          <w:fldChar w:fldCharType="begin"/>
        </w:r>
        <w:r w:rsidRPr="00ED48C2">
          <w:instrText>HYPERLINK "https://www.itu.int/rec/R-REC-F.2006/en"</w:instrText>
        </w:r>
        <w:r w:rsidRPr="00ED48C2">
          <w:fldChar w:fldCharType="separate"/>
        </w:r>
        <w:r w:rsidRPr="00ED48C2">
          <w:rPr>
            <w:color w:val="0000FF"/>
            <w:spacing w:val="-2"/>
            <w:u w:val="single"/>
          </w:rPr>
          <w:t>ITU-R F.2006</w:t>
        </w:r>
        <w:r w:rsidRPr="00ED48C2">
          <w:fldChar w:fldCharType="end"/>
        </w:r>
        <w:r w:rsidRPr="00ED48C2">
          <w:rPr>
            <w:spacing w:val="-2"/>
          </w:rPr>
          <w:t>, which provides different channel sizes from 250 MHz up to 5 GHz and includes a plan for 1.25 GHz segmentation. Typical operating bandwidths for the AMS are 500 to 1 000 MHz. The target thermal noise is ‒164 dBm/Hz and the target RX power is ‒92 dBW.</w:t>
        </w:r>
      </w:ins>
    </w:p>
    <w:p w14:paraId="2EA9DF0F" w14:textId="55FBCDFA" w:rsidR="00ED48C2" w:rsidRPr="00ED48C2" w:rsidRDefault="00ED48C2" w:rsidP="00ED48C2">
      <w:pPr>
        <w:keepNext/>
        <w:keepLines/>
        <w:spacing w:before="280"/>
        <w:ind w:left="1134" w:hanging="1134"/>
        <w:textAlignment w:val="auto"/>
        <w:outlineLvl w:val="0"/>
        <w:rPr>
          <w:ins w:id="55" w:author="USA" w:date="2025-03-07T17:47:00Z" w16du:dateUtc="2025-03-07T22:47:00Z"/>
          <w:bCs/>
          <w:szCs w:val="24"/>
          <w:rPrChange w:id="56" w:author="USA" w:date="2025-03-07T17:48:00Z" w16du:dateUtc="2025-03-07T22:48:00Z">
            <w:rPr>
              <w:ins w:id="57" w:author="USA" w:date="2025-03-07T17:47:00Z" w16du:dateUtc="2025-03-07T22:47:00Z"/>
              <w:b/>
              <w:sz w:val="28"/>
            </w:rPr>
          </w:rPrChange>
        </w:rPr>
      </w:pPr>
      <w:ins w:id="58" w:author="USA" w:date="2025-03-07T17:47:00Z" w16du:dateUtc="2025-03-07T22:47:00Z">
        <w:r w:rsidRPr="00ED48C2">
          <w:rPr>
            <w:bCs/>
            <w:szCs w:val="24"/>
            <w:rPrChange w:id="59" w:author="USA" w:date="2025-03-07T17:48:00Z" w16du:dateUtc="2025-03-07T22:48:00Z">
              <w:rPr>
                <w:b/>
                <w:sz w:val="28"/>
              </w:rPr>
            </w:rPrChange>
          </w:rPr>
          <w:t>Antenna characteristics</w:t>
        </w:r>
      </w:ins>
      <w:ins w:id="60" w:author="USA" w:date="2025-03-07T17:48:00Z" w16du:dateUtc="2025-03-07T22:48:00Z">
        <w:r>
          <w:rPr>
            <w:bCs/>
            <w:szCs w:val="24"/>
          </w:rPr>
          <w:t>:</w:t>
        </w:r>
      </w:ins>
    </w:p>
    <w:p w14:paraId="45DF0DAD" w14:textId="77777777" w:rsidR="00ED48C2" w:rsidRPr="00ED48C2" w:rsidRDefault="00ED48C2" w:rsidP="00ED48C2">
      <w:pPr>
        <w:textAlignment w:val="auto"/>
        <w:rPr>
          <w:ins w:id="61" w:author="USA" w:date="2025-03-07T17:47:00Z" w16du:dateUtc="2025-03-07T22:47:00Z"/>
        </w:rPr>
      </w:pPr>
      <w:ins w:id="62" w:author="USA" w:date="2025-03-07T17:47:00Z" w16du:dateUtc="2025-03-07T22:47:00Z">
        <w:r w:rsidRPr="00ED48C2">
          <w:t>A variety of different types of antennas are used by systems in the 71-76 GHz and 81-86 GHz frequency bands. Antennas in these bands are generally of a variety of sizes (0.3 to 0.6 m) and vary between the airborne component of the link and the ground-based component of the link. The airborne antennas gain is typically in the 44-51 dBi range and will be in operation at elevations between 10 000 and 50 000 feet. The ground-based antenna gain is typically near 51 dBi. Horizontal, vertical and circular polarizations are used with circular as the preferred polarisation. Ground stations operate with a minimum elevation angle of 5 degrees and a maximum elevation angle of 45 degrees.</w:t>
        </w:r>
      </w:ins>
    </w:p>
    <w:p w14:paraId="191C8DC7" w14:textId="77777777" w:rsidR="00ED48C2" w:rsidRPr="00ED48C2" w:rsidRDefault="00ED48C2" w:rsidP="00ED48C2">
      <w:pPr>
        <w:textAlignment w:val="auto"/>
        <w:rPr>
          <w:ins w:id="63" w:author="USA" w:date="2025-03-07T17:47:00Z" w16du:dateUtc="2025-03-07T22:47:00Z"/>
        </w:rPr>
      </w:pPr>
      <w:ins w:id="64" w:author="USA" w:date="2025-03-07T17:47:00Z" w16du:dateUtc="2025-03-07T22:47:00Z">
        <w:r w:rsidRPr="00ED48C2">
          <w:t xml:space="preserve">If antenna characteristics provided in Table 1 are sufficient, these characteristics should be used in sharing analyses. If additional characteristics are required, the first source of the data should be measured antenna characteristics. Recommendation </w:t>
        </w:r>
        <w:r w:rsidRPr="00ED48C2">
          <w:fldChar w:fldCharType="begin"/>
        </w:r>
        <w:r w:rsidRPr="00ED48C2">
          <w:instrText>HYPERLINK "https://www.itu.int/rec/R-REC-F.699/en"</w:instrText>
        </w:r>
        <w:r w:rsidRPr="00ED48C2">
          <w:fldChar w:fldCharType="separate"/>
        </w:r>
        <w:r w:rsidRPr="00ED48C2">
          <w:rPr>
            <w:color w:val="0000FF"/>
            <w:u w:val="single"/>
          </w:rPr>
          <w:t>ITU-R F.699</w:t>
        </w:r>
        <w:r w:rsidRPr="00ED48C2">
          <w:fldChar w:fldCharType="end"/>
        </w:r>
        <w:r w:rsidRPr="00ED48C2">
          <w:t xml:space="preserve"> patterns are used for the mobile antennas given that these platforms can operate within the context of a coordinated fixed service.</w:t>
        </w:r>
      </w:ins>
    </w:p>
    <w:p w14:paraId="7777BC4B" w14:textId="4C37C368" w:rsidR="00ED48C2" w:rsidRPr="00ED48C2" w:rsidRDefault="00ED48C2" w:rsidP="00ED48C2">
      <w:pPr>
        <w:keepNext/>
        <w:keepLines/>
        <w:spacing w:before="280"/>
        <w:ind w:left="1134" w:hanging="1134"/>
        <w:textAlignment w:val="auto"/>
        <w:outlineLvl w:val="0"/>
        <w:rPr>
          <w:ins w:id="65" w:author="USA" w:date="2025-03-07T17:47:00Z" w16du:dateUtc="2025-03-07T22:47:00Z"/>
          <w:bCs/>
          <w:szCs w:val="24"/>
          <w:rPrChange w:id="66" w:author="USA" w:date="2025-03-07T17:48:00Z" w16du:dateUtc="2025-03-07T22:48:00Z">
            <w:rPr>
              <w:ins w:id="67" w:author="USA" w:date="2025-03-07T17:47:00Z" w16du:dateUtc="2025-03-07T22:47:00Z"/>
              <w:b/>
              <w:sz w:val="28"/>
            </w:rPr>
          </w:rPrChange>
        </w:rPr>
      </w:pPr>
      <w:ins w:id="68" w:author="USA" w:date="2025-03-07T17:47:00Z" w16du:dateUtc="2025-03-07T22:47:00Z">
        <w:r w:rsidRPr="00ED48C2">
          <w:rPr>
            <w:bCs/>
            <w:szCs w:val="24"/>
            <w:rPrChange w:id="69" w:author="USA" w:date="2025-03-07T17:48:00Z" w16du:dateUtc="2025-03-07T22:48:00Z">
              <w:rPr>
                <w:b/>
                <w:sz w:val="28"/>
              </w:rPr>
            </w:rPrChange>
          </w:rPr>
          <w:t xml:space="preserve">Protection criteria for the aeronautical mobile service </w:t>
        </w:r>
      </w:ins>
    </w:p>
    <w:p w14:paraId="477F8182" w14:textId="77777777" w:rsidR="00ED48C2" w:rsidRPr="00ED48C2" w:rsidRDefault="00ED48C2" w:rsidP="00ED48C2">
      <w:pPr>
        <w:textAlignment w:val="auto"/>
        <w:rPr>
          <w:ins w:id="70" w:author="USA" w:date="2025-03-07T17:47:00Z" w16du:dateUtc="2025-03-07T22:47:00Z"/>
        </w:rPr>
      </w:pPr>
      <w:ins w:id="71" w:author="USA" w:date="2025-03-07T17:47:00Z" w16du:dateUtc="2025-03-07T22:47:00Z">
        <w:r w:rsidRPr="00ED48C2">
          <w:t>When operating near the maximum radio line-of-sight distance separation between the transmitter and receiver, the performance of the communication link is often noise limited. An increase in receiver effective noise of 1 dB would constitute significant degradation communication range, equivalent to a reduction in communication range of approximately 10% in a free</w:t>
        </w:r>
        <w:r w:rsidRPr="00ED48C2">
          <w:noBreakHyphen/>
          <w:t>space propagation environment.</w:t>
        </w:r>
      </w:ins>
    </w:p>
    <w:p w14:paraId="0198203D" w14:textId="77777777" w:rsidR="00ED48C2" w:rsidRPr="00ED48C2" w:rsidRDefault="00ED48C2" w:rsidP="00ED48C2">
      <w:pPr>
        <w:tabs>
          <w:tab w:val="left" w:pos="4111"/>
        </w:tabs>
        <w:textAlignment w:val="auto"/>
        <w:rPr>
          <w:ins w:id="72" w:author="USA" w:date="2025-03-07T17:47:00Z" w16du:dateUtc="2025-03-07T22:47:00Z"/>
        </w:rPr>
      </w:pPr>
      <w:ins w:id="73" w:author="USA" w:date="2025-03-07T17:47:00Z" w16du:dateUtc="2025-03-07T22:47:00Z">
        <w:r w:rsidRPr="00ED48C2">
          <w:t>Such an increased effective receiver noise corresponds to an (</w:t>
        </w:r>
        <w:r w:rsidRPr="00ED48C2">
          <w:rPr>
            <w:i/>
            <w:iCs/>
          </w:rPr>
          <w:t>I</w:t>
        </w:r>
        <w:r w:rsidRPr="00ED48C2">
          <w:t> + </w:t>
        </w:r>
        <w:r w:rsidRPr="00ED48C2">
          <w:rPr>
            <w:i/>
            <w:iCs/>
          </w:rPr>
          <w:t>N</w:t>
        </w:r>
        <w:r w:rsidRPr="00ED48C2">
          <w:t>)/</w:t>
        </w:r>
        <w:r w:rsidRPr="00ED48C2">
          <w:rPr>
            <w:i/>
            <w:iCs/>
          </w:rPr>
          <w:t>N</w:t>
        </w:r>
        <w:r w:rsidRPr="00ED48C2">
          <w:t xml:space="preserve"> ratio of 1.26, or an </w:t>
        </w:r>
        <w:r w:rsidRPr="00ED48C2">
          <w:rPr>
            <w:i/>
            <w:iCs/>
          </w:rPr>
          <w:t>I</w:t>
        </w:r>
        <w:r w:rsidRPr="00ED48C2">
          <w:t>/</w:t>
        </w:r>
        <w:r w:rsidRPr="00ED48C2">
          <w:rPr>
            <w:i/>
            <w:iCs/>
          </w:rPr>
          <w:t>N</w:t>
        </w:r>
        <w:r w:rsidRPr="00ED48C2">
          <w:t xml:space="preserve"> ratio of about −6 dB. This represents the required protection criterion for these systems from all sources of interference.</w:t>
        </w:r>
      </w:ins>
    </w:p>
    <w:p w14:paraId="441966A1" w14:textId="77777777" w:rsidR="00ED48C2" w:rsidRPr="00ED48C2" w:rsidRDefault="00ED48C2" w:rsidP="00ED48C2">
      <w:pPr>
        <w:tabs>
          <w:tab w:val="clear" w:pos="1134"/>
          <w:tab w:val="clear" w:pos="1871"/>
          <w:tab w:val="clear" w:pos="2268"/>
          <w:tab w:val="left" w:pos="3686"/>
        </w:tabs>
        <w:overflowPunct/>
        <w:autoSpaceDE/>
        <w:adjustRightInd/>
        <w:spacing w:before="0"/>
        <w:textAlignment w:val="auto"/>
        <w:rPr>
          <w:ins w:id="74" w:author="USA" w:date="2025-03-07T17:47:00Z" w16du:dateUtc="2025-03-07T22:47:00Z"/>
          <w:szCs w:val="24"/>
        </w:rPr>
      </w:pPr>
      <w:ins w:id="75" w:author="USA" w:date="2025-03-07T17:47:00Z" w16du:dateUtc="2025-03-07T22:47:00Z">
        <w:r w:rsidRPr="00ED48C2">
          <w:rPr>
            <w:szCs w:val="24"/>
          </w:rPr>
          <w:br w:type="page"/>
        </w:r>
      </w:ins>
    </w:p>
    <w:p w14:paraId="1D82F73F" w14:textId="7CFDA6A2" w:rsidR="00ED48C2" w:rsidRPr="00ED48C2" w:rsidRDefault="00ED48C2" w:rsidP="00ED48C2">
      <w:pPr>
        <w:keepNext/>
        <w:spacing w:before="560" w:after="120"/>
        <w:jc w:val="center"/>
        <w:textAlignment w:val="auto"/>
        <w:rPr>
          <w:ins w:id="76" w:author="USA" w:date="2025-03-07T17:47:00Z" w16du:dateUtc="2025-03-07T22:47:00Z"/>
          <w:caps/>
          <w:sz w:val="20"/>
        </w:rPr>
      </w:pPr>
      <w:ins w:id="77" w:author="USA" w:date="2025-03-07T17:47:00Z" w16du:dateUtc="2025-03-07T22:47:00Z">
        <w:r w:rsidRPr="00ED48C2">
          <w:rPr>
            <w:caps/>
            <w:sz w:val="20"/>
          </w:rPr>
          <w:lastRenderedPageBreak/>
          <w:t xml:space="preserve">TABLE </w:t>
        </w:r>
      </w:ins>
      <w:ins w:id="78" w:author="USA" w:date="2025-03-07T17:49:00Z" w16du:dateUtc="2025-03-07T22:49:00Z">
        <w:r>
          <w:rPr>
            <w:caps/>
            <w:sz w:val="20"/>
          </w:rPr>
          <w:t>5</w:t>
        </w:r>
      </w:ins>
    </w:p>
    <w:p w14:paraId="4453F923" w14:textId="77777777" w:rsidR="00ED48C2" w:rsidRPr="00ED48C2" w:rsidRDefault="00ED48C2" w:rsidP="00ED48C2">
      <w:pPr>
        <w:keepNext/>
        <w:keepLines/>
        <w:spacing w:before="0" w:after="120"/>
        <w:jc w:val="center"/>
        <w:textAlignment w:val="auto"/>
        <w:rPr>
          <w:ins w:id="79" w:author="USA" w:date="2025-03-07T17:47:00Z" w16du:dateUtc="2025-03-07T22:47:00Z"/>
          <w:rFonts w:ascii="Times New Roman Bold" w:hAnsi="Times New Roman Bold" w:cs="Times New Roman Bold"/>
          <w:b/>
          <w:sz w:val="20"/>
        </w:rPr>
      </w:pPr>
      <w:ins w:id="80" w:author="USA" w:date="2025-03-07T17:47:00Z" w16du:dateUtc="2025-03-07T22:47:00Z">
        <w:r w:rsidRPr="00ED48C2">
          <w:rPr>
            <w:rFonts w:ascii="Times New Roman Bold" w:hAnsi="Times New Roman Bold" w:cs="Times New Roman Bold"/>
            <w:b/>
            <w:sz w:val="20"/>
          </w:rPr>
          <w:t xml:space="preserve">Representative receiver technical characteristics of the aeronautical mobile service systems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
        <w:gridCol w:w="854"/>
        <w:gridCol w:w="840"/>
        <w:gridCol w:w="2324"/>
        <w:gridCol w:w="2213"/>
        <w:gridCol w:w="2353"/>
      </w:tblGrid>
      <w:tr w:rsidR="00ED48C2" w:rsidRPr="00ED48C2" w14:paraId="08B29D77" w14:textId="77777777" w:rsidTr="00ED48C2">
        <w:trPr>
          <w:ins w:id="81" w:author="USA" w:date="2025-03-07T17:47:00Z"/>
        </w:trPr>
        <w:tc>
          <w:tcPr>
            <w:tcW w:w="189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48997F8" w14:textId="77777777" w:rsidR="00ED48C2" w:rsidRPr="00ED48C2" w:rsidRDefault="00ED48C2" w:rsidP="00ED48C2">
            <w:pPr>
              <w:keepNext/>
              <w:spacing w:before="80" w:after="80"/>
              <w:jc w:val="center"/>
              <w:textAlignment w:val="auto"/>
              <w:rPr>
                <w:ins w:id="82" w:author="USA" w:date="2025-03-07T17:47:00Z" w16du:dateUtc="2025-03-07T22:47:00Z"/>
                <w:rFonts w:ascii="Times New Roman Bold" w:hAnsi="Times New Roman Bold" w:cs="Times New Roman Bold"/>
                <w:b/>
                <w:sz w:val="20"/>
                <w:lang w:eastAsia="zh-CN"/>
              </w:rPr>
            </w:pPr>
            <w:ins w:id="83" w:author="USA" w:date="2025-03-07T17:47:00Z" w16du:dateUtc="2025-03-07T22:47:00Z">
              <w:r w:rsidRPr="00ED48C2">
                <w:rPr>
                  <w:rFonts w:ascii="Times New Roman Bold" w:hAnsi="Times New Roman Bold" w:cs="Times New Roman Bold"/>
                  <w:b/>
                  <w:sz w:val="20"/>
                  <w:lang w:eastAsia="zh-CN"/>
                </w:rPr>
                <w:t>Parameter</w:t>
              </w:r>
            </w:ins>
          </w:p>
        </w:tc>
        <w:tc>
          <w:tcPr>
            <w:tcW w:w="84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97E049" w14:textId="77777777" w:rsidR="00ED48C2" w:rsidRPr="00ED48C2" w:rsidRDefault="00ED48C2" w:rsidP="00ED48C2">
            <w:pPr>
              <w:keepNext/>
              <w:spacing w:before="80" w:after="80"/>
              <w:jc w:val="center"/>
              <w:textAlignment w:val="auto"/>
              <w:rPr>
                <w:ins w:id="84" w:author="USA" w:date="2025-03-07T17:47:00Z" w16du:dateUtc="2025-03-07T22:47:00Z"/>
                <w:rFonts w:ascii="Times New Roman Bold" w:hAnsi="Times New Roman Bold" w:cs="Times New Roman Bold"/>
                <w:b/>
                <w:sz w:val="20"/>
                <w:lang w:eastAsia="zh-CN"/>
              </w:rPr>
            </w:pPr>
            <w:ins w:id="85" w:author="USA" w:date="2025-03-07T17:47:00Z" w16du:dateUtc="2025-03-07T22:47:00Z">
              <w:r w:rsidRPr="00ED48C2">
                <w:rPr>
                  <w:rFonts w:ascii="Times New Roman Bold" w:hAnsi="Times New Roman Bold" w:cs="Times New Roman Bold"/>
                  <w:b/>
                  <w:sz w:val="20"/>
                  <w:lang w:eastAsia="zh-CN"/>
                </w:rPr>
                <w:t>Units</w:t>
              </w:r>
            </w:ins>
          </w:p>
        </w:tc>
        <w:tc>
          <w:tcPr>
            <w:tcW w:w="2324" w:type="dxa"/>
            <w:tcBorders>
              <w:top w:val="single" w:sz="4" w:space="0" w:color="auto"/>
              <w:left w:val="single" w:sz="4" w:space="0" w:color="auto"/>
              <w:bottom w:val="single" w:sz="4" w:space="0" w:color="auto"/>
              <w:right w:val="single" w:sz="4" w:space="0" w:color="auto"/>
            </w:tcBorders>
            <w:shd w:val="clear" w:color="auto" w:fill="D9D9D9"/>
            <w:hideMark/>
          </w:tcPr>
          <w:p w14:paraId="1684062C" w14:textId="77777777" w:rsidR="00ED48C2" w:rsidRPr="00ED48C2" w:rsidRDefault="00ED48C2" w:rsidP="00ED48C2">
            <w:pPr>
              <w:keepNext/>
              <w:spacing w:before="80" w:after="80"/>
              <w:jc w:val="center"/>
              <w:textAlignment w:val="auto"/>
              <w:rPr>
                <w:ins w:id="86" w:author="USA" w:date="2025-03-07T17:47:00Z" w16du:dateUtc="2025-03-07T22:47:00Z"/>
                <w:rFonts w:ascii="Times New Roman Bold" w:hAnsi="Times New Roman Bold" w:cs="Times New Roman Bold"/>
                <w:b/>
                <w:sz w:val="20"/>
                <w:lang w:eastAsia="zh-CN"/>
              </w:rPr>
            </w:pPr>
            <w:ins w:id="87" w:author="USA" w:date="2025-03-07T17:47:00Z" w16du:dateUtc="2025-03-07T22:47:00Z">
              <w:r w:rsidRPr="00ED48C2">
                <w:rPr>
                  <w:rFonts w:ascii="Times New Roman Bold" w:hAnsi="Times New Roman Bold" w:cs="Times New Roman Bold"/>
                  <w:b/>
                  <w:sz w:val="20"/>
                  <w:lang w:eastAsia="zh-CN"/>
                </w:rPr>
                <w:br/>
                <w:t>Airborne Receiver</w:t>
              </w:r>
            </w:ins>
          </w:p>
        </w:tc>
        <w:tc>
          <w:tcPr>
            <w:tcW w:w="2213" w:type="dxa"/>
            <w:tcBorders>
              <w:top w:val="single" w:sz="4" w:space="0" w:color="auto"/>
              <w:left w:val="single" w:sz="4" w:space="0" w:color="auto"/>
              <w:bottom w:val="single" w:sz="4" w:space="0" w:color="auto"/>
              <w:right w:val="single" w:sz="4" w:space="0" w:color="auto"/>
            </w:tcBorders>
            <w:shd w:val="clear" w:color="auto" w:fill="D9D9D9"/>
            <w:hideMark/>
          </w:tcPr>
          <w:p w14:paraId="61ED7B8E" w14:textId="77777777" w:rsidR="00ED48C2" w:rsidRPr="00ED48C2" w:rsidRDefault="00ED48C2" w:rsidP="00ED48C2">
            <w:pPr>
              <w:keepNext/>
              <w:spacing w:before="80" w:after="80"/>
              <w:jc w:val="center"/>
              <w:textAlignment w:val="auto"/>
              <w:rPr>
                <w:ins w:id="88" w:author="USA" w:date="2025-03-07T17:47:00Z" w16du:dateUtc="2025-03-07T22:47:00Z"/>
                <w:rFonts w:ascii="Times New Roman Bold" w:hAnsi="Times New Roman Bold" w:cs="Times New Roman Bold"/>
                <w:b/>
                <w:sz w:val="20"/>
                <w:lang w:eastAsia="zh-CN"/>
              </w:rPr>
            </w:pPr>
            <w:ins w:id="89" w:author="USA" w:date="2025-03-07T17:47:00Z" w16du:dateUtc="2025-03-07T22:47:00Z">
              <w:r w:rsidRPr="00ED48C2">
                <w:rPr>
                  <w:rFonts w:ascii="Times New Roman Bold" w:hAnsi="Times New Roman Bold" w:cs="Times New Roman Bold"/>
                  <w:b/>
                  <w:sz w:val="20"/>
                  <w:lang w:eastAsia="zh-CN"/>
                </w:rPr>
                <w:br/>
                <w:t>Ground Receiver</w:t>
              </w:r>
            </w:ins>
          </w:p>
        </w:tc>
        <w:tc>
          <w:tcPr>
            <w:tcW w:w="2353" w:type="dxa"/>
            <w:tcBorders>
              <w:top w:val="single" w:sz="4" w:space="0" w:color="auto"/>
              <w:left w:val="single" w:sz="4" w:space="0" w:color="auto"/>
              <w:bottom w:val="single" w:sz="4" w:space="0" w:color="auto"/>
              <w:right w:val="single" w:sz="4" w:space="0" w:color="auto"/>
            </w:tcBorders>
            <w:shd w:val="clear" w:color="auto" w:fill="D9D9D9"/>
            <w:hideMark/>
          </w:tcPr>
          <w:p w14:paraId="6EA9F1EA" w14:textId="77777777" w:rsidR="00ED48C2" w:rsidRPr="00ED48C2" w:rsidRDefault="00ED48C2" w:rsidP="00ED48C2">
            <w:pPr>
              <w:keepNext/>
              <w:spacing w:before="80" w:after="80"/>
              <w:jc w:val="center"/>
              <w:textAlignment w:val="auto"/>
              <w:rPr>
                <w:ins w:id="90" w:author="USA" w:date="2025-03-07T17:47:00Z" w16du:dateUtc="2025-03-07T22:47:00Z"/>
                <w:rFonts w:ascii="Times New Roman Bold" w:hAnsi="Times New Roman Bold" w:cs="Times New Roman Bold"/>
                <w:b/>
                <w:sz w:val="20"/>
                <w:lang w:eastAsia="zh-CN"/>
              </w:rPr>
            </w:pPr>
            <w:ins w:id="91" w:author="USA" w:date="2025-03-07T17:47:00Z" w16du:dateUtc="2025-03-07T22:47:00Z">
              <w:r w:rsidRPr="00ED48C2">
                <w:rPr>
                  <w:rFonts w:ascii="Times New Roman Bold" w:hAnsi="Times New Roman Bold" w:cs="Times New Roman Bold"/>
                  <w:b/>
                  <w:sz w:val="20"/>
                  <w:lang w:eastAsia="zh-CN"/>
                </w:rPr>
                <w:t>Air-to-air (ATA) System</w:t>
              </w:r>
              <w:r w:rsidRPr="00ED48C2">
                <w:rPr>
                  <w:rFonts w:ascii="Times New Roman Bold" w:hAnsi="Times New Roman Bold" w:cs="Times New Roman Bold"/>
                  <w:b/>
                  <w:sz w:val="20"/>
                  <w:lang w:eastAsia="zh-CN"/>
                </w:rPr>
                <w:br/>
                <w:t>Airborne</w:t>
              </w:r>
            </w:ins>
          </w:p>
        </w:tc>
      </w:tr>
      <w:tr w:rsidR="00ED48C2" w:rsidRPr="00ED48C2" w14:paraId="59751CE1" w14:textId="77777777" w:rsidTr="00ED48C2">
        <w:trPr>
          <w:ins w:id="92" w:author="USA" w:date="2025-03-07T17:47:00Z"/>
        </w:trPr>
        <w:tc>
          <w:tcPr>
            <w:tcW w:w="1899" w:type="dxa"/>
            <w:gridSpan w:val="2"/>
            <w:tcBorders>
              <w:top w:val="single" w:sz="4" w:space="0" w:color="auto"/>
              <w:left w:val="single" w:sz="4" w:space="0" w:color="auto"/>
              <w:bottom w:val="single" w:sz="4" w:space="0" w:color="auto"/>
              <w:right w:val="single" w:sz="4" w:space="0" w:color="auto"/>
            </w:tcBorders>
            <w:hideMark/>
          </w:tcPr>
          <w:p w14:paraId="474F90A8"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93" w:author="USA" w:date="2025-03-07T17:47:00Z" w16du:dateUtc="2025-03-07T22:47:00Z"/>
                <w:sz w:val="20"/>
                <w:lang w:eastAsia="zh-CN"/>
              </w:rPr>
            </w:pPr>
            <w:ins w:id="94" w:author="USA" w:date="2025-03-07T17:47:00Z" w16du:dateUtc="2025-03-07T22:47:00Z">
              <w:r w:rsidRPr="00ED48C2">
                <w:rPr>
                  <w:sz w:val="20"/>
                  <w:lang w:eastAsia="zh-CN"/>
                </w:rPr>
                <w:t>Tuning range</w:t>
              </w:r>
            </w:ins>
          </w:p>
        </w:tc>
        <w:tc>
          <w:tcPr>
            <w:tcW w:w="840" w:type="dxa"/>
            <w:tcBorders>
              <w:top w:val="single" w:sz="4" w:space="0" w:color="auto"/>
              <w:left w:val="single" w:sz="4" w:space="0" w:color="auto"/>
              <w:bottom w:val="single" w:sz="4" w:space="0" w:color="auto"/>
              <w:right w:val="single" w:sz="4" w:space="0" w:color="auto"/>
            </w:tcBorders>
            <w:hideMark/>
          </w:tcPr>
          <w:p w14:paraId="526D603C"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95" w:author="USA" w:date="2025-03-07T17:47:00Z" w16du:dateUtc="2025-03-07T22:47:00Z"/>
                <w:sz w:val="20"/>
                <w:lang w:eastAsia="zh-CN"/>
              </w:rPr>
            </w:pPr>
            <w:ins w:id="96" w:author="USA" w:date="2025-03-07T17:47:00Z" w16du:dateUtc="2025-03-07T22:47:00Z">
              <w:r w:rsidRPr="00ED48C2">
                <w:rPr>
                  <w:sz w:val="20"/>
                  <w:lang w:eastAsia="zh-CN"/>
                </w:rPr>
                <w:t>GHz</w:t>
              </w:r>
            </w:ins>
          </w:p>
        </w:tc>
        <w:tc>
          <w:tcPr>
            <w:tcW w:w="2324" w:type="dxa"/>
            <w:tcBorders>
              <w:top w:val="single" w:sz="4" w:space="0" w:color="auto"/>
              <w:left w:val="single" w:sz="4" w:space="0" w:color="auto"/>
              <w:bottom w:val="single" w:sz="4" w:space="0" w:color="auto"/>
              <w:right w:val="single" w:sz="4" w:space="0" w:color="auto"/>
            </w:tcBorders>
            <w:vAlign w:val="center"/>
            <w:hideMark/>
          </w:tcPr>
          <w:p w14:paraId="4911CA85"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97" w:author="USA" w:date="2025-03-07T17:47:00Z" w16du:dateUtc="2025-03-07T22:47:00Z"/>
                <w:sz w:val="20"/>
                <w:lang w:eastAsia="zh-CN"/>
              </w:rPr>
            </w:pPr>
            <w:ins w:id="98" w:author="USA" w:date="2025-03-07T17:47:00Z" w16du:dateUtc="2025-03-07T22:47:00Z">
              <w:r w:rsidRPr="00ED48C2">
                <w:rPr>
                  <w:sz w:val="20"/>
                  <w:lang w:eastAsia="zh-CN"/>
                </w:rPr>
                <w:t>81-86</w:t>
              </w:r>
            </w:ins>
          </w:p>
        </w:tc>
        <w:tc>
          <w:tcPr>
            <w:tcW w:w="2213" w:type="dxa"/>
            <w:tcBorders>
              <w:top w:val="single" w:sz="4" w:space="0" w:color="auto"/>
              <w:left w:val="single" w:sz="4" w:space="0" w:color="auto"/>
              <w:bottom w:val="single" w:sz="4" w:space="0" w:color="auto"/>
              <w:right w:val="single" w:sz="4" w:space="0" w:color="auto"/>
            </w:tcBorders>
            <w:vAlign w:val="center"/>
            <w:hideMark/>
          </w:tcPr>
          <w:p w14:paraId="4A93194C"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99" w:author="USA" w:date="2025-03-07T17:47:00Z" w16du:dateUtc="2025-03-07T22:47:00Z"/>
                <w:sz w:val="20"/>
                <w:lang w:eastAsia="zh-CN"/>
              </w:rPr>
            </w:pPr>
            <w:ins w:id="100" w:author="USA" w:date="2025-03-07T17:47:00Z" w16du:dateUtc="2025-03-07T22:47:00Z">
              <w:r w:rsidRPr="00ED48C2">
                <w:rPr>
                  <w:sz w:val="20"/>
                  <w:lang w:eastAsia="zh-CN"/>
                </w:rPr>
                <w:t>71-76</w:t>
              </w:r>
            </w:ins>
          </w:p>
        </w:tc>
        <w:tc>
          <w:tcPr>
            <w:tcW w:w="2353" w:type="dxa"/>
            <w:tcBorders>
              <w:top w:val="single" w:sz="4" w:space="0" w:color="auto"/>
              <w:left w:val="single" w:sz="4" w:space="0" w:color="auto"/>
              <w:bottom w:val="single" w:sz="4" w:space="0" w:color="auto"/>
              <w:right w:val="single" w:sz="4" w:space="0" w:color="auto"/>
            </w:tcBorders>
            <w:vAlign w:val="center"/>
            <w:hideMark/>
          </w:tcPr>
          <w:p w14:paraId="083E4F4E"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01" w:author="USA" w:date="2025-03-07T17:47:00Z" w16du:dateUtc="2025-03-07T22:47:00Z"/>
                <w:sz w:val="20"/>
                <w:lang w:eastAsia="zh-CN"/>
              </w:rPr>
            </w:pPr>
            <w:ins w:id="102" w:author="USA" w:date="2025-03-07T17:47:00Z" w16du:dateUtc="2025-03-07T22:47:00Z">
              <w:r w:rsidRPr="00ED48C2">
                <w:rPr>
                  <w:sz w:val="20"/>
                  <w:lang w:eastAsia="zh-CN"/>
                </w:rPr>
                <w:t>71-76 &amp; 81-86</w:t>
              </w:r>
            </w:ins>
          </w:p>
        </w:tc>
      </w:tr>
      <w:tr w:rsidR="00ED48C2" w:rsidRPr="00ED48C2" w14:paraId="5B18F22E" w14:textId="77777777" w:rsidTr="00ED48C2">
        <w:trPr>
          <w:ins w:id="103" w:author="USA" w:date="2025-03-07T17:47:00Z"/>
        </w:trPr>
        <w:tc>
          <w:tcPr>
            <w:tcW w:w="1045" w:type="dxa"/>
            <w:vMerge w:val="restart"/>
            <w:tcBorders>
              <w:top w:val="single" w:sz="4" w:space="0" w:color="auto"/>
              <w:left w:val="single" w:sz="4" w:space="0" w:color="auto"/>
              <w:bottom w:val="single" w:sz="4" w:space="0" w:color="auto"/>
              <w:right w:val="single" w:sz="4" w:space="0" w:color="auto"/>
            </w:tcBorders>
            <w:hideMark/>
          </w:tcPr>
          <w:p w14:paraId="7CE1D0C1"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104" w:author="USA" w:date="2025-03-07T17:47:00Z" w16du:dateUtc="2025-03-07T22:47:00Z"/>
                <w:sz w:val="20"/>
                <w:lang w:eastAsia="zh-CN"/>
              </w:rPr>
            </w:pPr>
            <w:ins w:id="105" w:author="USA" w:date="2025-03-07T17:47:00Z" w16du:dateUtc="2025-03-07T22:47:00Z">
              <w:r w:rsidRPr="00ED48C2">
                <w:rPr>
                  <w:sz w:val="20"/>
                  <w:lang w:eastAsia="zh-CN"/>
                </w:rPr>
                <w:t>RF selectivity</w:t>
              </w:r>
            </w:ins>
          </w:p>
        </w:tc>
        <w:tc>
          <w:tcPr>
            <w:tcW w:w="854" w:type="dxa"/>
            <w:tcBorders>
              <w:top w:val="single" w:sz="4" w:space="0" w:color="auto"/>
              <w:left w:val="single" w:sz="4" w:space="0" w:color="auto"/>
              <w:bottom w:val="single" w:sz="4" w:space="0" w:color="auto"/>
              <w:right w:val="single" w:sz="4" w:space="0" w:color="auto"/>
            </w:tcBorders>
            <w:hideMark/>
          </w:tcPr>
          <w:p w14:paraId="7E128754"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106" w:author="USA" w:date="2025-03-07T17:47:00Z" w16du:dateUtc="2025-03-07T22:47:00Z"/>
                <w:sz w:val="20"/>
                <w:lang w:eastAsia="zh-CN"/>
              </w:rPr>
            </w:pPr>
            <w:ins w:id="107" w:author="USA" w:date="2025-03-07T17:47:00Z" w16du:dateUtc="2025-03-07T22:47:00Z">
              <w:r w:rsidRPr="00ED48C2">
                <w:rPr>
                  <w:sz w:val="20"/>
                  <w:lang w:eastAsia="zh-CN"/>
                </w:rPr>
                <w:t>3 dB</w:t>
              </w:r>
            </w:ins>
          </w:p>
        </w:tc>
        <w:tc>
          <w:tcPr>
            <w:tcW w:w="840" w:type="dxa"/>
            <w:tcBorders>
              <w:top w:val="single" w:sz="4" w:space="0" w:color="auto"/>
              <w:left w:val="single" w:sz="4" w:space="0" w:color="auto"/>
              <w:bottom w:val="single" w:sz="4" w:space="0" w:color="auto"/>
              <w:right w:val="single" w:sz="4" w:space="0" w:color="auto"/>
            </w:tcBorders>
            <w:hideMark/>
          </w:tcPr>
          <w:p w14:paraId="27DE8E3D"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08" w:author="USA" w:date="2025-03-07T17:47:00Z" w16du:dateUtc="2025-03-07T22:47:00Z"/>
                <w:sz w:val="20"/>
                <w:lang w:eastAsia="zh-CN"/>
              </w:rPr>
            </w:pPr>
            <w:ins w:id="109" w:author="USA" w:date="2025-03-07T17:47:00Z" w16du:dateUtc="2025-03-07T22:47:00Z">
              <w:r w:rsidRPr="00ED48C2">
                <w:rPr>
                  <w:sz w:val="20"/>
                  <w:lang w:eastAsia="zh-CN"/>
                </w:rPr>
                <w:t>MHz</w:t>
              </w:r>
            </w:ins>
          </w:p>
        </w:tc>
        <w:tc>
          <w:tcPr>
            <w:tcW w:w="2324" w:type="dxa"/>
            <w:tcBorders>
              <w:top w:val="single" w:sz="4" w:space="0" w:color="auto"/>
              <w:left w:val="single" w:sz="4" w:space="0" w:color="auto"/>
              <w:bottom w:val="single" w:sz="4" w:space="0" w:color="auto"/>
              <w:right w:val="single" w:sz="4" w:space="0" w:color="auto"/>
            </w:tcBorders>
            <w:vAlign w:val="center"/>
            <w:hideMark/>
          </w:tcPr>
          <w:p w14:paraId="20038338"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10" w:author="USA" w:date="2025-03-07T17:47:00Z" w16du:dateUtc="2025-03-07T22:47:00Z"/>
                <w:sz w:val="20"/>
                <w:lang w:eastAsia="zh-CN"/>
              </w:rPr>
            </w:pPr>
            <w:ins w:id="111" w:author="USA" w:date="2025-03-07T17:47:00Z" w16du:dateUtc="2025-03-07T22:47:00Z">
              <w:r w:rsidRPr="00ED48C2">
                <w:rPr>
                  <w:sz w:val="20"/>
                  <w:lang w:eastAsia="zh-CN"/>
                </w:rPr>
                <w:t>100</w:t>
              </w:r>
            </w:ins>
          </w:p>
        </w:tc>
        <w:tc>
          <w:tcPr>
            <w:tcW w:w="2213" w:type="dxa"/>
            <w:tcBorders>
              <w:top w:val="single" w:sz="4" w:space="0" w:color="auto"/>
              <w:left w:val="single" w:sz="4" w:space="0" w:color="auto"/>
              <w:bottom w:val="single" w:sz="4" w:space="0" w:color="auto"/>
              <w:right w:val="single" w:sz="4" w:space="0" w:color="auto"/>
            </w:tcBorders>
            <w:vAlign w:val="center"/>
            <w:hideMark/>
          </w:tcPr>
          <w:p w14:paraId="41CDB2A4"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12" w:author="USA" w:date="2025-03-07T17:47:00Z" w16du:dateUtc="2025-03-07T22:47:00Z"/>
                <w:sz w:val="20"/>
                <w:lang w:eastAsia="zh-CN"/>
              </w:rPr>
            </w:pPr>
            <w:ins w:id="113" w:author="USA" w:date="2025-03-07T17:47:00Z" w16du:dateUtc="2025-03-07T22:47:00Z">
              <w:r w:rsidRPr="00ED48C2">
                <w:rPr>
                  <w:sz w:val="20"/>
                  <w:lang w:eastAsia="zh-CN"/>
                </w:rPr>
                <w:t>100</w:t>
              </w:r>
            </w:ins>
          </w:p>
        </w:tc>
        <w:tc>
          <w:tcPr>
            <w:tcW w:w="2353" w:type="dxa"/>
            <w:tcBorders>
              <w:top w:val="single" w:sz="4" w:space="0" w:color="auto"/>
              <w:left w:val="single" w:sz="4" w:space="0" w:color="auto"/>
              <w:bottom w:val="single" w:sz="4" w:space="0" w:color="auto"/>
              <w:right w:val="single" w:sz="4" w:space="0" w:color="auto"/>
            </w:tcBorders>
            <w:vAlign w:val="center"/>
            <w:hideMark/>
          </w:tcPr>
          <w:p w14:paraId="0B4B195E"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14" w:author="USA" w:date="2025-03-07T17:47:00Z" w16du:dateUtc="2025-03-07T22:47:00Z"/>
                <w:sz w:val="20"/>
                <w:lang w:eastAsia="zh-CN"/>
              </w:rPr>
            </w:pPr>
            <w:ins w:id="115" w:author="USA" w:date="2025-03-07T17:47:00Z" w16du:dateUtc="2025-03-07T22:47:00Z">
              <w:r w:rsidRPr="00ED48C2">
                <w:rPr>
                  <w:sz w:val="20"/>
                  <w:lang w:eastAsia="zh-CN"/>
                </w:rPr>
                <w:t>100</w:t>
              </w:r>
            </w:ins>
          </w:p>
        </w:tc>
      </w:tr>
      <w:tr w:rsidR="00ED48C2" w:rsidRPr="00ED48C2" w14:paraId="76A91D75" w14:textId="77777777" w:rsidTr="00ED48C2">
        <w:trPr>
          <w:ins w:id="116" w:author="USA" w:date="2025-03-07T17:47:00Z"/>
        </w:trPr>
        <w:tc>
          <w:tcPr>
            <w:tcW w:w="1899" w:type="dxa"/>
            <w:vMerge/>
            <w:tcBorders>
              <w:top w:val="single" w:sz="4" w:space="0" w:color="auto"/>
              <w:left w:val="single" w:sz="4" w:space="0" w:color="auto"/>
              <w:bottom w:val="single" w:sz="4" w:space="0" w:color="auto"/>
              <w:right w:val="single" w:sz="4" w:space="0" w:color="auto"/>
            </w:tcBorders>
            <w:vAlign w:val="center"/>
            <w:hideMark/>
          </w:tcPr>
          <w:p w14:paraId="670FB00A" w14:textId="77777777" w:rsidR="00ED48C2" w:rsidRPr="00ED48C2" w:rsidRDefault="00ED48C2" w:rsidP="00ED48C2">
            <w:pPr>
              <w:tabs>
                <w:tab w:val="clear" w:pos="1134"/>
                <w:tab w:val="clear" w:pos="1871"/>
                <w:tab w:val="clear" w:pos="2268"/>
              </w:tabs>
              <w:overflowPunct/>
              <w:autoSpaceDE/>
              <w:autoSpaceDN/>
              <w:adjustRightInd/>
              <w:spacing w:before="0"/>
              <w:textAlignment w:val="auto"/>
              <w:rPr>
                <w:ins w:id="117" w:author="USA" w:date="2025-03-07T17:47:00Z" w16du:dateUtc="2025-03-07T22:47:00Z"/>
                <w:sz w:val="20"/>
                <w:lang w:eastAsia="zh-CN"/>
              </w:rPr>
            </w:pPr>
          </w:p>
        </w:tc>
        <w:tc>
          <w:tcPr>
            <w:tcW w:w="854" w:type="dxa"/>
            <w:tcBorders>
              <w:top w:val="single" w:sz="4" w:space="0" w:color="auto"/>
              <w:left w:val="single" w:sz="4" w:space="0" w:color="auto"/>
              <w:bottom w:val="single" w:sz="4" w:space="0" w:color="auto"/>
              <w:right w:val="single" w:sz="4" w:space="0" w:color="auto"/>
            </w:tcBorders>
            <w:hideMark/>
          </w:tcPr>
          <w:p w14:paraId="5FE16DF6"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118" w:author="USA" w:date="2025-03-07T17:47:00Z" w16du:dateUtc="2025-03-07T22:47:00Z"/>
                <w:sz w:val="20"/>
                <w:lang w:eastAsia="zh-CN"/>
              </w:rPr>
            </w:pPr>
            <w:ins w:id="119" w:author="USA" w:date="2025-03-07T17:47:00Z" w16du:dateUtc="2025-03-07T22:47:00Z">
              <w:r w:rsidRPr="00ED48C2">
                <w:rPr>
                  <w:sz w:val="20"/>
                  <w:lang w:eastAsia="zh-CN"/>
                </w:rPr>
                <w:t>20 dB</w:t>
              </w:r>
            </w:ins>
          </w:p>
        </w:tc>
        <w:tc>
          <w:tcPr>
            <w:tcW w:w="840" w:type="dxa"/>
            <w:tcBorders>
              <w:top w:val="single" w:sz="4" w:space="0" w:color="auto"/>
              <w:left w:val="single" w:sz="4" w:space="0" w:color="auto"/>
              <w:bottom w:val="single" w:sz="4" w:space="0" w:color="auto"/>
              <w:right w:val="single" w:sz="4" w:space="0" w:color="auto"/>
            </w:tcBorders>
            <w:hideMark/>
          </w:tcPr>
          <w:p w14:paraId="664459A5"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20" w:author="USA" w:date="2025-03-07T17:47:00Z" w16du:dateUtc="2025-03-07T22:47:00Z"/>
                <w:sz w:val="20"/>
                <w:lang w:eastAsia="zh-CN"/>
              </w:rPr>
            </w:pPr>
            <w:ins w:id="121" w:author="USA" w:date="2025-03-07T17:47:00Z" w16du:dateUtc="2025-03-07T22:47:00Z">
              <w:r w:rsidRPr="00ED48C2">
                <w:rPr>
                  <w:sz w:val="20"/>
                  <w:lang w:eastAsia="zh-CN"/>
                </w:rPr>
                <w:t>MHz</w:t>
              </w:r>
            </w:ins>
          </w:p>
        </w:tc>
        <w:tc>
          <w:tcPr>
            <w:tcW w:w="2324" w:type="dxa"/>
            <w:tcBorders>
              <w:top w:val="single" w:sz="4" w:space="0" w:color="auto"/>
              <w:left w:val="single" w:sz="4" w:space="0" w:color="auto"/>
              <w:bottom w:val="single" w:sz="4" w:space="0" w:color="auto"/>
              <w:right w:val="single" w:sz="4" w:space="0" w:color="auto"/>
            </w:tcBorders>
            <w:vAlign w:val="center"/>
            <w:hideMark/>
          </w:tcPr>
          <w:p w14:paraId="673002A1"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22" w:author="USA" w:date="2025-03-07T17:47:00Z" w16du:dateUtc="2025-03-07T22:47:00Z"/>
                <w:sz w:val="20"/>
                <w:lang w:eastAsia="zh-CN"/>
              </w:rPr>
            </w:pPr>
            <w:ins w:id="123" w:author="USA" w:date="2025-03-07T17:47:00Z" w16du:dateUtc="2025-03-07T22:47:00Z">
              <w:r w:rsidRPr="00ED48C2">
                <w:rPr>
                  <w:sz w:val="20"/>
                  <w:lang w:eastAsia="zh-CN"/>
                </w:rPr>
                <w:t>500/750/1 000</w:t>
              </w:r>
            </w:ins>
          </w:p>
        </w:tc>
        <w:tc>
          <w:tcPr>
            <w:tcW w:w="2213" w:type="dxa"/>
            <w:tcBorders>
              <w:top w:val="single" w:sz="4" w:space="0" w:color="auto"/>
              <w:left w:val="single" w:sz="4" w:space="0" w:color="auto"/>
              <w:bottom w:val="single" w:sz="4" w:space="0" w:color="auto"/>
              <w:right w:val="single" w:sz="4" w:space="0" w:color="auto"/>
            </w:tcBorders>
            <w:vAlign w:val="center"/>
            <w:hideMark/>
          </w:tcPr>
          <w:p w14:paraId="37E1C5B6"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24" w:author="USA" w:date="2025-03-07T17:47:00Z" w16du:dateUtc="2025-03-07T22:47:00Z"/>
                <w:sz w:val="20"/>
                <w:lang w:eastAsia="zh-CN"/>
              </w:rPr>
            </w:pPr>
            <w:ins w:id="125" w:author="USA" w:date="2025-03-07T17:47:00Z" w16du:dateUtc="2025-03-07T22:47:00Z">
              <w:r w:rsidRPr="00ED48C2">
                <w:rPr>
                  <w:sz w:val="20"/>
                  <w:lang w:eastAsia="zh-CN"/>
                </w:rPr>
                <w:t>500/750/1 000</w:t>
              </w:r>
            </w:ins>
          </w:p>
        </w:tc>
        <w:tc>
          <w:tcPr>
            <w:tcW w:w="2353" w:type="dxa"/>
            <w:tcBorders>
              <w:top w:val="single" w:sz="4" w:space="0" w:color="auto"/>
              <w:left w:val="single" w:sz="4" w:space="0" w:color="auto"/>
              <w:bottom w:val="single" w:sz="4" w:space="0" w:color="auto"/>
              <w:right w:val="single" w:sz="4" w:space="0" w:color="auto"/>
            </w:tcBorders>
            <w:vAlign w:val="center"/>
            <w:hideMark/>
          </w:tcPr>
          <w:p w14:paraId="6B6AAE2E"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26" w:author="USA" w:date="2025-03-07T17:47:00Z" w16du:dateUtc="2025-03-07T22:47:00Z"/>
                <w:sz w:val="20"/>
                <w:lang w:eastAsia="zh-CN"/>
              </w:rPr>
            </w:pPr>
            <w:ins w:id="127" w:author="USA" w:date="2025-03-07T17:47:00Z" w16du:dateUtc="2025-03-07T22:47:00Z">
              <w:r w:rsidRPr="00ED48C2">
                <w:rPr>
                  <w:sz w:val="20"/>
                  <w:lang w:eastAsia="zh-CN"/>
                </w:rPr>
                <w:t>500/750/1 000</w:t>
              </w:r>
            </w:ins>
          </w:p>
        </w:tc>
      </w:tr>
      <w:tr w:rsidR="00ED48C2" w:rsidRPr="00ED48C2" w14:paraId="6FAD930C" w14:textId="77777777" w:rsidTr="00ED48C2">
        <w:trPr>
          <w:ins w:id="128" w:author="USA" w:date="2025-03-07T17:47:00Z"/>
        </w:trPr>
        <w:tc>
          <w:tcPr>
            <w:tcW w:w="1899" w:type="dxa"/>
            <w:vMerge/>
            <w:tcBorders>
              <w:top w:val="single" w:sz="4" w:space="0" w:color="auto"/>
              <w:left w:val="single" w:sz="4" w:space="0" w:color="auto"/>
              <w:bottom w:val="single" w:sz="4" w:space="0" w:color="auto"/>
              <w:right w:val="single" w:sz="4" w:space="0" w:color="auto"/>
            </w:tcBorders>
            <w:vAlign w:val="center"/>
            <w:hideMark/>
          </w:tcPr>
          <w:p w14:paraId="50DC105B" w14:textId="77777777" w:rsidR="00ED48C2" w:rsidRPr="00ED48C2" w:rsidRDefault="00ED48C2" w:rsidP="00ED48C2">
            <w:pPr>
              <w:tabs>
                <w:tab w:val="clear" w:pos="1134"/>
                <w:tab w:val="clear" w:pos="1871"/>
                <w:tab w:val="clear" w:pos="2268"/>
              </w:tabs>
              <w:overflowPunct/>
              <w:autoSpaceDE/>
              <w:autoSpaceDN/>
              <w:adjustRightInd/>
              <w:spacing w:before="0"/>
              <w:textAlignment w:val="auto"/>
              <w:rPr>
                <w:ins w:id="129" w:author="USA" w:date="2025-03-07T17:47:00Z" w16du:dateUtc="2025-03-07T22:47:00Z"/>
                <w:sz w:val="20"/>
                <w:lang w:eastAsia="zh-CN"/>
              </w:rPr>
            </w:pPr>
          </w:p>
        </w:tc>
        <w:tc>
          <w:tcPr>
            <w:tcW w:w="854" w:type="dxa"/>
            <w:tcBorders>
              <w:top w:val="single" w:sz="4" w:space="0" w:color="auto"/>
              <w:left w:val="single" w:sz="4" w:space="0" w:color="auto"/>
              <w:bottom w:val="single" w:sz="4" w:space="0" w:color="auto"/>
              <w:right w:val="single" w:sz="4" w:space="0" w:color="auto"/>
            </w:tcBorders>
            <w:hideMark/>
          </w:tcPr>
          <w:p w14:paraId="256C60D5"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130" w:author="USA" w:date="2025-03-07T17:47:00Z" w16du:dateUtc="2025-03-07T22:47:00Z"/>
                <w:sz w:val="20"/>
                <w:lang w:eastAsia="zh-CN"/>
              </w:rPr>
            </w:pPr>
            <w:ins w:id="131" w:author="USA" w:date="2025-03-07T17:47:00Z" w16du:dateUtc="2025-03-07T22:47:00Z">
              <w:r w:rsidRPr="00ED48C2">
                <w:rPr>
                  <w:sz w:val="20"/>
                  <w:lang w:eastAsia="zh-CN"/>
                </w:rPr>
                <w:t>60 dB</w:t>
              </w:r>
            </w:ins>
          </w:p>
        </w:tc>
        <w:tc>
          <w:tcPr>
            <w:tcW w:w="840" w:type="dxa"/>
            <w:tcBorders>
              <w:top w:val="single" w:sz="4" w:space="0" w:color="auto"/>
              <w:left w:val="single" w:sz="4" w:space="0" w:color="auto"/>
              <w:bottom w:val="single" w:sz="4" w:space="0" w:color="auto"/>
              <w:right w:val="single" w:sz="4" w:space="0" w:color="auto"/>
            </w:tcBorders>
            <w:hideMark/>
          </w:tcPr>
          <w:p w14:paraId="49CB82D3"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32" w:author="USA" w:date="2025-03-07T17:47:00Z" w16du:dateUtc="2025-03-07T22:47:00Z"/>
                <w:sz w:val="20"/>
                <w:lang w:eastAsia="zh-CN"/>
              </w:rPr>
            </w:pPr>
            <w:ins w:id="133" w:author="USA" w:date="2025-03-07T17:47:00Z" w16du:dateUtc="2025-03-07T22:47:00Z">
              <w:r w:rsidRPr="00ED48C2">
                <w:rPr>
                  <w:sz w:val="20"/>
                  <w:lang w:eastAsia="zh-CN"/>
                </w:rPr>
                <w:t>MHz</w:t>
              </w:r>
            </w:ins>
          </w:p>
        </w:tc>
        <w:tc>
          <w:tcPr>
            <w:tcW w:w="2324" w:type="dxa"/>
            <w:tcBorders>
              <w:top w:val="single" w:sz="4" w:space="0" w:color="auto"/>
              <w:left w:val="single" w:sz="4" w:space="0" w:color="auto"/>
              <w:bottom w:val="single" w:sz="4" w:space="0" w:color="auto"/>
              <w:right w:val="single" w:sz="4" w:space="0" w:color="auto"/>
            </w:tcBorders>
            <w:vAlign w:val="center"/>
            <w:hideMark/>
          </w:tcPr>
          <w:p w14:paraId="1F66C261"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34" w:author="USA" w:date="2025-03-07T17:47:00Z" w16du:dateUtc="2025-03-07T22:47:00Z"/>
                <w:sz w:val="20"/>
                <w:lang w:eastAsia="zh-CN"/>
              </w:rPr>
            </w:pPr>
            <w:ins w:id="135" w:author="USA" w:date="2025-03-07T17:47:00Z" w16du:dateUtc="2025-03-07T22:47:00Z">
              <w:r w:rsidRPr="00ED48C2">
                <w:rPr>
                  <w:sz w:val="20"/>
                  <w:lang w:eastAsia="zh-CN"/>
                </w:rPr>
                <w:t>5 000</w:t>
              </w:r>
            </w:ins>
          </w:p>
        </w:tc>
        <w:tc>
          <w:tcPr>
            <w:tcW w:w="2213" w:type="dxa"/>
            <w:tcBorders>
              <w:top w:val="single" w:sz="4" w:space="0" w:color="auto"/>
              <w:left w:val="single" w:sz="4" w:space="0" w:color="auto"/>
              <w:bottom w:val="single" w:sz="4" w:space="0" w:color="auto"/>
              <w:right w:val="single" w:sz="4" w:space="0" w:color="auto"/>
            </w:tcBorders>
            <w:vAlign w:val="center"/>
            <w:hideMark/>
          </w:tcPr>
          <w:p w14:paraId="443BC207"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36" w:author="USA" w:date="2025-03-07T17:47:00Z" w16du:dateUtc="2025-03-07T22:47:00Z"/>
                <w:sz w:val="20"/>
                <w:lang w:eastAsia="zh-CN"/>
              </w:rPr>
            </w:pPr>
            <w:ins w:id="137" w:author="USA" w:date="2025-03-07T17:47:00Z" w16du:dateUtc="2025-03-07T22:47:00Z">
              <w:r w:rsidRPr="00ED48C2">
                <w:rPr>
                  <w:sz w:val="20"/>
                  <w:lang w:eastAsia="zh-CN"/>
                </w:rPr>
                <w:t>5 000</w:t>
              </w:r>
            </w:ins>
          </w:p>
        </w:tc>
        <w:tc>
          <w:tcPr>
            <w:tcW w:w="2353" w:type="dxa"/>
            <w:tcBorders>
              <w:top w:val="single" w:sz="4" w:space="0" w:color="auto"/>
              <w:left w:val="single" w:sz="4" w:space="0" w:color="auto"/>
              <w:bottom w:val="single" w:sz="4" w:space="0" w:color="auto"/>
              <w:right w:val="single" w:sz="4" w:space="0" w:color="auto"/>
            </w:tcBorders>
            <w:vAlign w:val="center"/>
            <w:hideMark/>
          </w:tcPr>
          <w:p w14:paraId="438F68A0"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38" w:author="USA" w:date="2025-03-07T17:47:00Z" w16du:dateUtc="2025-03-07T22:47:00Z"/>
                <w:sz w:val="20"/>
                <w:lang w:eastAsia="zh-CN"/>
              </w:rPr>
            </w:pPr>
            <w:ins w:id="139" w:author="USA" w:date="2025-03-07T17:47:00Z" w16du:dateUtc="2025-03-07T22:47:00Z">
              <w:r w:rsidRPr="00ED48C2">
                <w:rPr>
                  <w:sz w:val="20"/>
                  <w:lang w:eastAsia="zh-CN"/>
                </w:rPr>
                <w:t>5 000</w:t>
              </w:r>
            </w:ins>
          </w:p>
        </w:tc>
      </w:tr>
      <w:tr w:rsidR="00ED48C2" w:rsidRPr="00ED48C2" w14:paraId="0B8CEA19" w14:textId="77777777" w:rsidTr="00ED48C2">
        <w:trPr>
          <w:ins w:id="140" w:author="USA" w:date="2025-03-07T17:47:00Z"/>
        </w:trPr>
        <w:tc>
          <w:tcPr>
            <w:tcW w:w="1045" w:type="dxa"/>
            <w:vMerge w:val="restart"/>
            <w:tcBorders>
              <w:top w:val="single" w:sz="4" w:space="0" w:color="auto"/>
              <w:left w:val="single" w:sz="4" w:space="0" w:color="auto"/>
              <w:bottom w:val="single" w:sz="4" w:space="0" w:color="auto"/>
              <w:right w:val="single" w:sz="4" w:space="0" w:color="auto"/>
            </w:tcBorders>
            <w:hideMark/>
          </w:tcPr>
          <w:p w14:paraId="70EF13CA"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141" w:author="USA" w:date="2025-03-07T17:47:00Z" w16du:dateUtc="2025-03-07T22:47:00Z"/>
                <w:sz w:val="20"/>
                <w:lang w:eastAsia="zh-CN"/>
              </w:rPr>
            </w:pPr>
            <w:ins w:id="142" w:author="USA" w:date="2025-03-07T17:47:00Z" w16du:dateUtc="2025-03-07T22:47:00Z">
              <w:r w:rsidRPr="00ED48C2">
                <w:rPr>
                  <w:sz w:val="20"/>
                  <w:lang w:eastAsia="zh-CN"/>
                </w:rPr>
                <w:t>IF selectivity</w:t>
              </w:r>
            </w:ins>
          </w:p>
        </w:tc>
        <w:tc>
          <w:tcPr>
            <w:tcW w:w="854" w:type="dxa"/>
            <w:tcBorders>
              <w:top w:val="single" w:sz="4" w:space="0" w:color="auto"/>
              <w:left w:val="single" w:sz="4" w:space="0" w:color="auto"/>
              <w:bottom w:val="single" w:sz="4" w:space="0" w:color="auto"/>
              <w:right w:val="single" w:sz="4" w:space="0" w:color="auto"/>
            </w:tcBorders>
            <w:hideMark/>
          </w:tcPr>
          <w:p w14:paraId="1ED723E5"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143" w:author="USA" w:date="2025-03-07T17:47:00Z" w16du:dateUtc="2025-03-07T22:47:00Z"/>
                <w:sz w:val="20"/>
                <w:lang w:eastAsia="zh-CN"/>
              </w:rPr>
            </w:pPr>
            <w:ins w:id="144" w:author="USA" w:date="2025-03-07T17:47:00Z" w16du:dateUtc="2025-03-07T22:47:00Z">
              <w:r w:rsidRPr="00ED48C2">
                <w:rPr>
                  <w:sz w:val="20"/>
                  <w:lang w:eastAsia="zh-CN"/>
                </w:rPr>
                <w:t>3 dB</w:t>
              </w:r>
            </w:ins>
          </w:p>
        </w:tc>
        <w:tc>
          <w:tcPr>
            <w:tcW w:w="840" w:type="dxa"/>
            <w:tcBorders>
              <w:top w:val="single" w:sz="4" w:space="0" w:color="auto"/>
              <w:left w:val="single" w:sz="4" w:space="0" w:color="auto"/>
              <w:bottom w:val="single" w:sz="4" w:space="0" w:color="auto"/>
              <w:right w:val="single" w:sz="4" w:space="0" w:color="auto"/>
            </w:tcBorders>
            <w:hideMark/>
          </w:tcPr>
          <w:p w14:paraId="3E88D73E"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45" w:author="USA" w:date="2025-03-07T17:47:00Z" w16du:dateUtc="2025-03-07T22:47:00Z"/>
                <w:sz w:val="20"/>
                <w:lang w:eastAsia="zh-CN"/>
              </w:rPr>
            </w:pPr>
            <w:ins w:id="146" w:author="USA" w:date="2025-03-07T17:47:00Z" w16du:dateUtc="2025-03-07T22:47:00Z">
              <w:r w:rsidRPr="00ED48C2">
                <w:rPr>
                  <w:sz w:val="20"/>
                  <w:lang w:eastAsia="zh-CN"/>
                </w:rPr>
                <w:t>MHz</w:t>
              </w:r>
            </w:ins>
          </w:p>
        </w:tc>
        <w:tc>
          <w:tcPr>
            <w:tcW w:w="2324" w:type="dxa"/>
            <w:tcBorders>
              <w:top w:val="single" w:sz="4" w:space="0" w:color="auto"/>
              <w:left w:val="single" w:sz="4" w:space="0" w:color="auto"/>
              <w:bottom w:val="single" w:sz="4" w:space="0" w:color="auto"/>
              <w:right w:val="single" w:sz="4" w:space="0" w:color="auto"/>
            </w:tcBorders>
            <w:vAlign w:val="center"/>
            <w:hideMark/>
          </w:tcPr>
          <w:p w14:paraId="22B63134"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47" w:author="USA" w:date="2025-03-07T17:47:00Z" w16du:dateUtc="2025-03-07T22:47:00Z"/>
                <w:sz w:val="20"/>
                <w:lang w:eastAsia="zh-CN"/>
              </w:rPr>
            </w:pPr>
            <w:ins w:id="148" w:author="USA" w:date="2025-03-07T17:47:00Z" w16du:dateUtc="2025-03-07T22:47:00Z">
              <w:r w:rsidRPr="00ED48C2">
                <w:rPr>
                  <w:sz w:val="20"/>
                  <w:lang w:eastAsia="zh-CN"/>
                </w:rPr>
                <w:t>100</w:t>
              </w:r>
            </w:ins>
          </w:p>
        </w:tc>
        <w:tc>
          <w:tcPr>
            <w:tcW w:w="2213" w:type="dxa"/>
            <w:tcBorders>
              <w:top w:val="single" w:sz="4" w:space="0" w:color="auto"/>
              <w:left w:val="single" w:sz="4" w:space="0" w:color="auto"/>
              <w:bottom w:val="single" w:sz="4" w:space="0" w:color="auto"/>
              <w:right w:val="single" w:sz="4" w:space="0" w:color="auto"/>
            </w:tcBorders>
            <w:vAlign w:val="center"/>
            <w:hideMark/>
          </w:tcPr>
          <w:p w14:paraId="428A5CE6"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49" w:author="USA" w:date="2025-03-07T17:47:00Z" w16du:dateUtc="2025-03-07T22:47:00Z"/>
                <w:sz w:val="20"/>
                <w:lang w:eastAsia="zh-CN"/>
              </w:rPr>
            </w:pPr>
            <w:ins w:id="150" w:author="USA" w:date="2025-03-07T17:47:00Z" w16du:dateUtc="2025-03-07T22:47:00Z">
              <w:r w:rsidRPr="00ED48C2">
                <w:rPr>
                  <w:sz w:val="20"/>
                  <w:lang w:eastAsia="zh-CN"/>
                </w:rPr>
                <w:t>100</w:t>
              </w:r>
            </w:ins>
          </w:p>
        </w:tc>
        <w:tc>
          <w:tcPr>
            <w:tcW w:w="2353" w:type="dxa"/>
            <w:tcBorders>
              <w:top w:val="single" w:sz="4" w:space="0" w:color="auto"/>
              <w:left w:val="single" w:sz="4" w:space="0" w:color="auto"/>
              <w:bottom w:val="single" w:sz="4" w:space="0" w:color="auto"/>
              <w:right w:val="single" w:sz="4" w:space="0" w:color="auto"/>
            </w:tcBorders>
            <w:vAlign w:val="center"/>
            <w:hideMark/>
          </w:tcPr>
          <w:p w14:paraId="511AC88F"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51" w:author="USA" w:date="2025-03-07T17:47:00Z" w16du:dateUtc="2025-03-07T22:47:00Z"/>
                <w:sz w:val="20"/>
                <w:lang w:eastAsia="zh-CN"/>
              </w:rPr>
            </w:pPr>
            <w:ins w:id="152" w:author="USA" w:date="2025-03-07T17:47:00Z" w16du:dateUtc="2025-03-07T22:47:00Z">
              <w:r w:rsidRPr="00ED48C2">
                <w:rPr>
                  <w:sz w:val="20"/>
                  <w:lang w:eastAsia="zh-CN"/>
                </w:rPr>
                <w:t>100</w:t>
              </w:r>
            </w:ins>
          </w:p>
        </w:tc>
      </w:tr>
      <w:tr w:rsidR="00ED48C2" w:rsidRPr="00ED48C2" w14:paraId="40D7D8D2" w14:textId="77777777" w:rsidTr="00ED48C2">
        <w:trPr>
          <w:ins w:id="153" w:author="USA" w:date="2025-03-07T17:47:00Z"/>
        </w:trPr>
        <w:tc>
          <w:tcPr>
            <w:tcW w:w="1899" w:type="dxa"/>
            <w:vMerge/>
            <w:tcBorders>
              <w:top w:val="single" w:sz="4" w:space="0" w:color="auto"/>
              <w:left w:val="single" w:sz="4" w:space="0" w:color="auto"/>
              <w:bottom w:val="single" w:sz="4" w:space="0" w:color="auto"/>
              <w:right w:val="single" w:sz="4" w:space="0" w:color="auto"/>
            </w:tcBorders>
            <w:vAlign w:val="center"/>
            <w:hideMark/>
          </w:tcPr>
          <w:p w14:paraId="37FD73E2" w14:textId="77777777" w:rsidR="00ED48C2" w:rsidRPr="00ED48C2" w:rsidRDefault="00ED48C2" w:rsidP="00ED48C2">
            <w:pPr>
              <w:tabs>
                <w:tab w:val="clear" w:pos="1134"/>
                <w:tab w:val="clear" w:pos="1871"/>
                <w:tab w:val="clear" w:pos="2268"/>
              </w:tabs>
              <w:overflowPunct/>
              <w:autoSpaceDE/>
              <w:autoSpaceDN/>
              <w:adjustRightInd/>
              <w:spacing w:before="0"/>
              <w:textAlignment w:val="auto"/>
              <w:rPr>
                <w:ins w:id="154" w:author="USA" w:date="2025-03-07T17:47:00Z" w16du:dateUtc="2025-03-07T22:47:00Z"/>
                <w:sz w:val="20"/>
                <w:lang w:eastAsia="zh-CN"/>
              </w:rPr>
            </w:pPr>
          </w:p>
        </w:tc>
        <w:tc>
          <w:tcPr>
            <w:tcW w:w="854" w:type="dxa"/>
            <w:tcBorders>
              <w:top w:val="single" w:sz="4" w:space="0" w:color="auto"/>
              <w:left w:val="single" w:sz="4" w:space="0" w:color="auto"/>
              <w:bottom w:val="single" w:sz="4" w:space="0" w:color="auto"/>
              <w:right w:val="single" w:sz="4" w:space="0" w:color="auto"/>
            </w:tcBorders>
            <w:hideMark/>
          </w:tcPr>
          <w:p w14:paraId="115384CA"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155" w:author="USA" w:date="2025-03-07T17:47:00Z" w16du:dateUtc="2025-03-07T22:47:00Z"/>
                <w:sz w:val="20"/>
                <w:lang w:eastAsia="zh-CN"/>
              </w:rPr>
            </w:pPr>
            <w:ins w:id="156" w:author="USA" w:date="2025-03-07T17:47:00Z" w16du:dateUtc="2025-03-07T22:47:00Z">
              <w:r w:rsidRPr="00ED48C2">
                <w:rPr>
                  <w:sz w:val="20"/>
                  <w:lang w:eastAsia="zh-CN"/>
                </w:rPr>
                <w:t>20 dB</w:t>
              </w:r>
            </w:ins>
          </w:p>
        </w:tc>
        <w:tc>
          <w:tcPr>
            <w:tcW w:w="840" w:type="dxa"/>
            <w:tcBorders>
              <w:top w:val="single" w:sz="4" w:space="0" w:color="auto"/>
              <w:left w:val="single" w:sz="4" w:space="0" w:color="auto"/>
              <w:bottom w:val="single" w:sz="4" w:space="0" w:color="auto"/>
              <w:right w:val="single" w:sz="4" w:space="0" w:color="auto"/>
            </w:tcBorders>
            <w:hideMark/>
          </w:tcPr>
          <w:p w14:paraId="4C19EB23"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57" w:author="USA" w:date="2025-03-07T17:47:00Z" w16du:dateUtc="2025-03-07T22:47:00Z"/>
                <w:sz w:val="20"/>
                <w:lang w:eastAsia="zh-CN"/>
              </w:rPr>
            </w:pPr>
            <w:ins w:id="158" w:author="USA" w:date="2025-03-07T17:47:00Z" w16du:dateUtc="2025-03-07T22:47:00Z">
              <w:r w:rsidRPr="00ED48C2">
                <w:rPr>
                  <w:sz w:val="20"/>
                  <w:lang w:eastAsia="zh-CN"/>
                </w:rPr>
                <w:t>MHz</w:t>
              </w:r>
            </w:ins>
          </w:p>
        </w:tc>
        <w:tc>
          <w:tcPr>
            <w:tcW w:w="2324" w:type="dxa"/>
            <w:tcBorders>
              <w:top w:val="single" w:sz="4" w:space="0" w:color="auto"/>
              <w:left w:val="single" w:sz="4" w:space="0" w:color="auto"/>
              <w:bottom w:val="single" w:sz="4" w:space="0" w:color="auto"/>
              <w:right w:val="single" w:sz="4" w:space="0" w:color="auto"/>
            </w:tcBorders>
            <w:vAlign w:val="center"/>
            <w:hideMark/>
          </w:tcPr>
          <w:p w14:paraId="195E6892"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59" w:author="USA" w:date="2025-03-07T17:47:00Z" w16du:dateUtc="2025-03-07T22:47:00Z"/>
                <w:sz w:val="20"/>
                <w:lang w:eastAsia="zh-CN"/>
              </w:rPr>
            </w:pPr>
            <w:ins w:id="160" w:author="USA" w:date="2025-03-07T17:47:00Z" w16du:dateUtc="2025-03-07T22:47:00Z">
              <w:r w:rsidRPr="00ED48C2">
                <w:rPr>
                  <w:sz w:val="20"/>
                  <w:lang w:eastAsia="zh-CN"/>
                </w:rPr>
                <w:t>500/750/1 000</w:t>
              </w:r>
            </w:ins>
          </w:p>
        </w:tc>
        <w:tc>
          <w:tcPr>
            <w:tcW w:w="2213" w:type="dxa"/>
            <w:tcBorders>
              <w:top w:val="single" w:sz="4" w:space="0" w:color="auto"/>
              <w:left w:val="single" w:sz="4" w:space="0" w:color="auto"/>
              <w:bottom w:val="single" w:sz="4" w:space="0" w:color="auto"/>
              <w:right w:val="single" w:sz="4" w:space="0" w:color="auto"/>
            </w:tcBorders>
            <w:vAlign w:val="center"/>
            <w:hideMark/>
          </w:tcPr>
          <w:p w14:paraId="55DE6E1F"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61" w:author="USA" w:date="2025-03-07T17:47:00Z" w16du:dateUtc="2025-03-07T22:47:00Z"/>
                <w:sz w:val="20"/>
                <w:lang w:eastAsia="zh-CN"/>
              </w:rPr>
            </w:pPr>
            <w:ins w:id="162" w:author="USA" w:date="2025-03-07T17:47:00Z" w16du:dateUtc="2025-03-07T22:47:00Z">
              <w:r w:rsidRPr="00ED48C2">
                <w:rPr>
                  <w:sz w:val="20"/>
                  <w:lang w:eastAsia="zh-CN"/>
                </w:rPr>
                <w:t>500/750/1 000</w:t>
              </w:r>
            </w:ins>
          </w:p>
        </w:tc>
        <w:tc>
          <w:tcPr>
            <w:tcW w:w="2353" w:type="dxa"/>
            <w:tcBorders>
              <w:top w:val="single" w:sz="4" w:space="0" w:color="auto"/>
              <w:left w:val="single" w:sz="4" w:space="0" w:color="auto"/>
              <w:bottom w:val="single" w:sz="4" w:space="0" w:color="auto"/>
              <w:right w:val="single" w:sz="4" w:space="0" w:color="auto"/>
            </w:tcBorders>
            <w:vAlign w:val="center"/>
            <w:hideMark/>
          </w:tcPr>
          <w:p w14:paraId="5133873C"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63" w:author="USA" w:date="2025-03-07T17:47:00Z" w16du:dateUtc="2025-03-07T22:47:00Z"/>
                <w:sz w:val="20"/>
                <w:lang w:eastAsia="zh-CN"/>
              </w:rPr>
            </w:pPr>
            <w:ins w:id="164" w:author="USA" w:date="2025-03-07T17:47:00Z" w16du:dateUtc="2025-03-07T22:47:00Z">
              <w:r w:rsidRPr="00ED48C2">
                <w:rPr>
                  <w:sz w:val="20"/>
                  <w:lang w:eastAsia="zh-CN"/>
                </w:rPr>
                <w:t>500/750/1 000</w:t>
              </w:r>
            </w:ins>
          </w:p>
        </w:tc>
      </w:tr>
      <w:tr w:rsidR="00ED48C2" w:rsidRPr="00ED48C2" w14:paraId="515CE50D" w14:textId="77777777" w:rsidTr="00ED48C2">
        <w:trPr>
          <w:ins w:id="165" w:author="USA" w:date="2025-03-07T17:47:00Z"/>
        </w:trPr>
        <w:tc>
          <w:tcPr>
            <w:tcW w:w="1899" w:type="dxa"/>
            <w:vMerge/>
            <w:tcBorders>
              <w:top w:val="single" w:sz="4" w:space="0" w:color="auto"/>
              <w:left w:val="single" w:sz="4" w:space="0" w:color="auto"/>
              <w:bottom w:val="single" w:sz="4" w:space="0" w:color="auto"/>
              <w:right w:val="single" w:sz="4" w:space="0" w:color="auto"/>
            </w:tcBorders>
            <w:vAlign w:val="center"/>
            <w:hideMark/>
          </w:tcPr>
          <w:p w14:paraId="33A5C9D4" w14:textId="77777777" w:rsidR="00ED48C2" w:rsidRPr="00ED48C2" w:rsidRDefault="00ED48C2" w:rsidP="00ED48C2">
            <w:pPr>
              <w:tabs>
                <w:tab w:val="clear" w:pos="1134"/>
                <w:tab w:val="clear" w:pos="1871"/>
                <w:tab w:val="clear" w:pos="2268"/>
              </w:tabs>
              <w:overflowPunct/>
              <w:autoSpaceDE/>
              <w:autoSpaceDN/>
              <w:adjustRightInd/>
              <w:spacing w:before="0"/>
              <w:textAlignment w:val="auto"/>
              <w:rPr>
                <w:ins w:id="166" w:author="USA" w:date="2025-03-07T17:47:00Z" w16du:dateUtc="2025-03-07T22:47:00Z"/>
                <w:sz w:val="20"/>
                <w:lang w:eastAsia="zh-CN"/>
              </w:rPr>
            </w:pPr>
          </w:p>
        </w:tc>
        <w:tc>
          <w:tcPr>
            <w:tcW w:w="854" w:type="dxa"/>
            <w:tcBorders>
              <w:top w:val="single" w:sz="4" w:space="0" w:color="auto"/>
              <w:left w:val="single" w:sz="4" w:space="0" w:color="auto"/>
              <w:bottom w:val="single" w:sz="4" w:space="0" w:color="auto"/>
              <w:right w:val="single" w:sz="4" w:space="0" w:color="auto"/>
            </w:tcBorders>
            <w:hideMark/>
          </w:tcPr>
          <w:p w14:paraId="7A3CA62D"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167" w:author="USA" w:date="2025-03-07T17:47:00Z" w16du:dateUtc="2025-03-07T22:47:00Z"/>
                <w:sz w:val="20"/>
                <w:lang w:eastAsia="zh-CN"/>
              </w:rPr>
            </w:pPr>
            <w:ins w:id="168" w:author="USA" w:date="2025-03-07T17:47:00Z" w16du:dateUtc="2025-03-07T22:47:00Z">
              <w:r w:rsidRPr="00ED48C2">
                <w:rPr>
                  <w:sz w:val="20"/>
                  <w:lang w:eastAsia="zh-CN"/>
                </w:rPr>
                <w:t>60 dB</w:t>
              </w:r>
            </w:ins>
          </w:p>
        </w:tc>
        <w:tc>
          <w:tcPr>
            <w:tcW w:w="840" w:type="dxa"/>
            <w:tcBorders>
              <w:top w:val="single" w:sz="4" w:space="0" w:color="auto"/>
              <w:left w:val="single" w:sz="4" w:space="0" w:color="auto"/>
              <w:bottom w:val="single" w:sz="4" w:space="0" w:color="auto"/>
              <w:right w:val="single" w:sz="4" w:space="0" w:color="auto"/>
            </w:tcBorders>
            <w:hideMark/>
          </w:tcPr>
          <w:p w14:paraId="03BFF63A"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69" w:author="USA" w:date="2025-03-07T17:47:00Z" w16du:dateUtc="2025-03-07T22:47:00Z"/>
                <w:sz w:val="20"/>
                <w:lang w:eastAsia="zh-CN"/>
              </w:rPr>
            </w:pPr>
            <w:ins w:id="170" w:author="USA" w:date="2025-03-07T17:47:00Z" w16du:dateUtc="2025-03-07T22:47:00Z">
              <w:r w:rsidRPr="00ED48C2">
                <w:rPr>
                  <w:sz w:val="20"/>
                  <w:lang w:eastAsia="zh-CN"/>
                </w:rPr>
                <w:t>MHz</w:t>
              </w:r>
            </w:ins>
          </w:p>
        </w:tc>
        <w:tc>
          <w:tcPr>
            <w:tcW w:w="2324" w:type="dxa"/>
            <w:tcBorders>
              <w:top w:val="single" w:sz="4" w:space="0" w:color="auto"/>
              <w:left w:val="single" w:sz="4" w:space="0" w:color="auto"/>
              <w:bottom w:val="single" w:sz="4" w:space="0" w:color="auto"/>
              <w:right w:val="single" w:sz="4" w:space="0" w:color="auto"/>
            </w:tcBorders>
            <w:vAlign w:val="center"/>
            <w:hideMark/>
          </w:tcPr>
          <w:p w14:paraId="7655B581"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71" w:author="USA" w:date="2025-03-07T17:47:00Z" w16du:dateUtc="2025-03-07T22:47:00Z"/>
                <w:sz w:val="20"/>
                <w:lang w:eastAsia="zh-CN"/>
              </w:rPr>
            </w:pPr>
            <w:ins w:id="172" w:author="USA" w:date="2025-03-07T17:47:00Z" w16du:dateUtc="2025-03-07T22:47:00Z">
              <w:r w:rsidRPr="00ED48C2">
                <w:rPr>
                  <w:sz w:val="20"/>
                  <w:lang w:eastAsia="zh-CN"/>
                </w:rPr>
                <w:t>5 000</w:t>
              </w:r>
            </w:ins>
          </w:p>
        </w:tc>
        <w:tc>
          <w:tcPr>
            <w:tcW w:w="2213" w:type="dxa"/>
            <w:tcBorders>
              <w:top w:val="single" w:sz="4" w:space="0" w:color="auto"/>
              <w:left w:val="single" w:sz="4" w:space="0" w:color="auto"/>
              <w:bottom w:val="single" w:sz="4" w:space="0" w:color="auto"/>
              <w:right w:val="single" w:sz="4" w:space="0" w:color="auto"/>
            </w:tcBorders>
            <w:vAlign w:val="center"/>
            <w:hideMark/>
          </w:tcPr>
          <w:p w14:paraId="51211D08"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73" w:author="USA" w:date="2025-03-07T17:47:00Z" w16du:dateUtc="2025-03-07T22:47:00Z"/>
                <w:sz w:val="20"/>
                <w:lang w:eastAsia="zh-CN"/>
              </w:rPr>
            </w:pPr>
            <w:ins w:id="174" w:author="USA" w:date="2025-03-07T17:47:00Z" w16du:dateUtc="2025-03-07T22:47:00Z">
              <w:r w:rsidRPr="00ED48C2">
                <w:rPr>
                  <w:sz w:val="20"/>
                  <w:lang w:eastAsia="zh-CN"/>
                </w:rPr>
                <w:t>5 000</w:t>
              </w:r>
            </w:ins>
          </w:p>
        </w:tc>
        <w:tc>
          <w:tcPr>
            <w:tcW w:w="2353" w:type="dxa"/>
            <w:tcBorders>
              <w:top w:val="single" w:sz="4" w:space="0" w:color="auto"/>
              <w:left w:val="single" w:sz="4" w:space="0" w:color="auto"/>
              <w:bottom w:val="single" w:sz="4" w:space="0" w:color="auto"/>
              <w:right w:val="single" w:sz="4" w:space="0" w:color="auto"/>
            </w:tcBorders>
            <w:vAlign w:val="center"/>
            <w:hideMark/>
          </w:tcPr>
          <w:p w14:paraId="7E63AFD1"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75" w:author="USA" w:date="2025-03-07T17:47:00Z" w16du:dateUtc="2025-03-07T22:47:00Z"/>
                <w:sz w:val="20"/>
                <w:lang w:eastAsia="zh-CN"/>
              </w:rPr>
            </w:pPr>
            <w:ins w:id="176" w:author="USA" w:date="2025-03-07T17:47:00Z" w16du:dateUtc="2025-03-07T22:47:00Z">
              <w:r w:rsidRPr="00ED48C2">
                <w:rPr>
                  <w:sz w:val="20"/>
                  <w:lang w:eastAsia="zh-CN"/>
                </w:rPr>
                <w:t>5 000</w:t>
              </w:r>
            </w:ins>
          </w:p>
        </w:tc>
      </w:tr>
      <w:tr w:rsidR="00ED48C2" w:rsidRPr="00ED48C2" w14:paraId="78CC086B" w14:textId="77777777" w:rsidTr="00ED48C2">
        <w:trPr>
          <w:ins w:id="177" w:author="USA" w:date="2025-03-07T17:47:00Z"/>
        </w:trPr>
        <w:tc>
          <w:tcPr>
            <w:tcW w:w="1899" w:type="dxa"/>
            <w:gridSpan w:val="2"/>
            <w:tcBorders>
              <w:top w:val="single" w:sz="4" w:space="0" w:color="auto"/>
              <w:left w:val="single" w:sz="4" w:space="0" w:color="auto"/>
              <w:bottom w:val="single" w:sz="4" w:space="0" w:color="auto"/>
              <w:right w:val="single" w:sz="4" w:space="0" w:color="auto"/>
            </w:tcBorders>
            <w:hideMark/>
          </w:tcPr>
          <w:p w14:paraId="73CC14F0"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178" w:author="USA" w:date="2025-03-07T17:47:00Z" w16du:dateUtc="2025-03-07T22:47:00Z"/>
                <w:sz w:val="20"/>
                <w:lang w:eastAsia="zh-CN"/>
              </w:rPr>
            </w:pPr>
            <w:ins w:id="179" w:author="USA" w:date="2025-03-07T17:47:00Z" w16du:dateUtc="2025-03-07T22:47:00Z">
              <w:r w:rsidRPr="00ED48C2">
                <w:rPr>
                  <w:sz w:val="20"/>
                  <w:lang w:eastAsia="zh-CN"/>
                </w:rPr>
                <w:t>NF</w:t>
              </w:r>
            </w:ins>
          </w:p>
        </w:tc>
        <w:tc>
          <w:tcPr>
            <w:tcW w:w="840" w:type="dxa"/>
            <w:tcBorders>
              <w:top w:val="single" w:sz="4" w:space="0" w:color="auto"/>
              <w:left w:val="single" w:sz="4" w:space="0" w:color="auto"/>
              <w:bottom w:val="single" w:sz="4" w:space="0" w:color="auto"/>
              <w:right w:val="single" w:sz="4" w:space="0" w:color="auto"/>
            </w:tcBorders>
            <w:hideMark/>
          </w:tcPr>
          <w:p w14:paraId="774C26A2"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80" w:author="USA" w:date="2025-03-07T17:47:00Z" w16du:dateUtc="2025-03-07T22:47:00Z"/>
                <w:sz w:val="20"/>
                <w:lang w:eastAsia="zh-CN"/>
              </w:rPr>
            </w:pPr>
            <w:ins w:id="181" w:author="USA" w:date="2025-03-07T17:47:00Z" w16du:dateUtc="2025-03-07T22:47:00Z">
              <w:r w:rsidRPr="00ED48C2">
                <w:rPr>
                  <w:sz w:val="20"/>
                  <w:lang w:eastAsia="zh-CN"/>
                </w:rPr>
                <w:t>dB</w:t>
              </w:r>
            </w:ins>
          </w:p>
        </w:tc>
        <w:tc>
          <w:tcPr>
            <w:tcW w:w="2324" w:type="dxa"/>
            <w:tcBorders>
              <w:top w:val="single" w:sz="4" w:space="0" w:color="auto"/>
              <w:left w:val="single" w:sz="4" w:space="0" w:color="auto"/>
              <w:bottom w:val="single" w:sz="4" w:space="0" w:color="auto"/>
              <w:right w:val="single" w:sz="4" w:space="0" w:color="auto"/>
            </w:tcBorders>
            <w:vAlign w:val="center"/>
            <w:hideMark/>
          </w:tcPr>
          <w:p w14:paraId="3F7300F9"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82" w:author="USA" w:date="2025-03-07T17:47:00Z" w16du:dateUtc="2025-03-07T22:47:00Z"/>
                <w:sz w:val="20"/>
                <w:lang w:eastAsia="zh-CN"/>
              </w:rPr>
            </w:pPr>
            <w:ins w:id="183" w:author="USA" w:date="2025-03-07T17:47:00Z" w16du:dateUtc="2025-03-07T22:47:00Z">
              <w:r w:rsidRPr="00ED48C2">
                <w:rPr>
                  <w:sz w:val="20"/>
                  <w:lang w:eastAsia="zh-CN"/>
                </w:rPr>
                <w:t>7</w:t>
              </w:r>
            </w:ins>
          </w:p>
        </w:tc>
        <w:tc>
          <w:tcPr>
            <w:tcW w:w="2213" w:type="dxa"/>
            <w:tcBorders>
              <w:top w:val="single" w:sz="4" w:space="0" w:color="auto"/>
              <w:left w:val="single" w:sz="4" w:space="0" w:color="auto"/>
              <w:bottom w:val="single" w:sz="4" w:space="0" w:color="auto"/>
              <w:right w:val="single" w:sz="4" w:space="0" w:color="auto"/>
            </w:tcBorders>
            <w:vAlign w:val="center"/>
            <w:hideMark/>
          </w:tcPr>
          <w:p w14:paraId="39F92E7E"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84" w:author="USA" w:date="2025-03-07T17:47:00Z" w16du:dateUtc="2025-03-07T22:47:00Z"/>
                <w:sz w:val="20"/>
                <w:lang w:eastAsia="zh-CN"/>
              </w:rPr>
            </w:pPr>
            <w:ins w:id="185" w:author="USA" w:date="2025-03-07T17:47:00Z" w16du:dateUtc="2025-03-07T22:47:00Z">
              <w:r w:rsidRPr="00ED48C2">
                <w:rPr>
                  <w:sz w:val="20"/>
                  <w:lang w:eastAsia="zh-CN"/>
                </w:rPr>
                <w:t>7</w:t>
              </w:r>
            </w:ins>
          </w:p>
        </w:tc>
        <w:tc>
          <w:tcPr>
            <w:tcW w:w="2353" w:type="dxa"/>
            <w:tcBorders>
              <w:top w:val="single" w:sz="4" w:space="0" w:color="auto"/>
              <w:left w:val="single" w:sz="4" w:space="0" w:color="auto"/>
              <w:bottom w:val="single" w:sz="4" w:space="0" w:color="auto"/>
              <w:right w:val="single" w:sz="4" w:space="0" w:color="auto"/>
            </w:tcBorders>
            <w:vAlign w:val="center"/>
            <w:hideMark/>
          </w:tcPr>
          <w:p w14:paraId="2779700A"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86" w:author="USA" w:date="2025-03-07T17:47:00Z" w16du:dateUtc="2025-03-07T22:47:00Z"/>
                <w:sz w:val="20"/>
                <w:lang w:eastAsia="zh-CN"/>
              </w:rPr>
            </w:pPr>
            <w:ins w:id="187" w:author="USA" w:date="2025-03-07T17:47:00Z" w16du:dateUtc="2025-03-07T22:47:00Z">
              <w:r w:rsidRPr="00ED48C2">
                <w:rPr>
                  <w:sz w:val="20"/>
                  <w:lang w:eastAsia="zh-CN"/>
                </w:rPr>
                <w:t>7</w:t>
              </w:r>
            </w:ins>
          </w:p>
        </w:tc>
      </w:tr>
      <w:tr w:rsidR="00ED48C2" w:rsidRPr="00ED48C2" w14:paraId="5C2CC2E6" w14:textId="77777777" w:rsidTr="00ED48C2">
        <w:trPr>
          <w:ins w:id="188" w:author="USA" w:date="2025-03-07T17:47:00Z"/>
        </w:trPr>
        <w:tc>
          <w:tcPr>
            <w:tcW w:w="1899" w:type="dxa"/>
            <w:gridSpan w:val="2"/>
            <w:tcBorders>
              <w:top w:val="single" w:sz="4" w:space="0" w:color="auto"/>
              <w:left w:val="single" w:sz="4" w:space="0" w:color="auto"/>
              <w:bottom w:val="single" w:sz="4" w:space="0" w:color="auto"/>
              <w:right w:val="single" w:sz="4" w:space="0" w:color="auto"/>
            </w:tcBorders>
            <w:hideMark/>
          </w:tcPr>
          <w:p w14:paraId="466BFA70"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189" w:author="USA" w:date="2025-03-07T17:47:00Z" w16du:dateUtc="2025-03-07T22:47:00Z"/>
                <w:sz w:val="20"/>
                <w:lang w:eastAsia="zh-CN"/>
              </w:rPr>
            </w:pPr>
            <w:ins w:id="190" w:author="USA" w:date="2025-03-07T17:47:00Z" w16du:dateUtc="2025-03-07T22:47:00Z">
              <w:r w:rsidRPr="00ED48C2">
                <w:rPr>
                  <w:sz w:val="20"/>
                  <w:lang w:eastAsia="zh-CN"/>
                </w:rPr>
                <w:t xml:space="preserve">Sensitivity </w:t>
              </w:r>
            </w:ins>
          </w:p>
        </w:tc>
        <w:tc>
          <w:tcPr>
            <w:tcW w:w="840" w:type="dxa"/>
            <w:tcBorders>
              <w:top w:val="single" w:sz="4" w:space="0" w:color="auto"/>
              <w:left w:val="single" w:sz="4" w:space="0" w:color="auto"/>
              <w:bottom w:val="single" w:sz="4" w:space="0" w:color="auto"/>
              <w:right w:val="single" w:sz="4" w:space="0" w:color="auto"/>
            </w:tcBorders>
            <w:hideMark/>
          </w:tcPr>
          <w:p w14:paraId="37738769"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91" w:author="USA" w:date="2025-03-07T17:47:00Z" w16du:dateUtc="2025-03-07T22:47:00Z"/>
                <w:sz w:val="20"/>
                <w:lang w:eastAsia="zh-CN"/>
              </w:rPr>
            </w:pPr>
            <w:ins w:id="192" w:author="USA" w:date="2025-03-07T17:47:00Z" w16du:dateUtc="2025-03-07T22:47:00Z">
              <w:r w:rsidRPr="00ED48C2">
                <w:rPr>
                  <w:sz w:val="20"/>
                  <w:lang w:eastAsia="zh-CN"/>
                </w:rPr>
                <w:t>dBm</w:t>
              </w:r>
            </w:ins>
          </w:p>
        </w:tc>
        <w:tc>
          <w:tcPr>
            <w:tcW w:w="2324" w:type="dxa"/>
            <w:tcBorders>
              <w:top w:val="single" w:sz="4" w:space="0" w:color="auto"/>
              <w:left w:val="single" w:sz="4" w:space="0" w:color="auto"/>
              <w:bottom w:val="single" w:sz="4" w:space="0" w:color="auto"/>
              <w:right w:val="single" w:sz="4" w:space="0" w:color="auto"/>
            </w:tcBorders>
            <w:vAlign w:val="center"/>
            <w:hideMark/>
          </w:tcPr>
          <w:p w14:paraId="661E901F"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93" w:author="USA" w:date="2025-03-07T17:47:00Z" w16du:dateUtc="2025-03-07T22:47:00Z"/>
                <w:sz w:val="20"/>
                <w:lang w:eastAsia="zh-CN"/>
              </w:rPr>
            </w:pPr>
            <w:ins w:id="194" w:author="USA" w:date="2025-03-07T17:47:00Z" w16du:dateUtc="2025-03-07T22:47:00Z">
              <w:r w:rsidRPr="00ED48C2">
                <w:rPr>
                  <w:sz w:val="20"/>
                  <w:lang w:eastAsia="zh-CN"/>
                </w:rPr>
                <w:t>−75 to −80</w:t>
              </w:r>
            </w:ins>
          </w:p>
        </w:tc>
        <w:tc>
          <w:tcPr>
            <w:tcW w:w="2213" w:type="dxa"/>
            <w:tcBorders>
              <w:top w:val="single" w:sz="4" w:space="0" w:color="auto"/>
              <w:left w:val="single" w:sz="4" w:space="0" w:color="auto"/>
              <w:bottom w:val="single" w:sz="4" w:space="0" w:color="auto"/>
              <w:right w:val="single" w:sz="4" w:space="0" w:color="auto"/>
            </w:tcBorders>
            <w:vAlign w:val="center"/>
            <w:hideMark/>
          </w:tcPr>
          <w:p w14:paraId="3D8BF251"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95" w:author="USA" w:date="2025-03-07T17:47:00Z" w16du:dateUtc="2025-03-07T22:47:00Z"/>
                <w:sz w:val="20"/>
                <w:lang w:eastAsia="zh-CN"/>
              </w:rPr>
            </w:pPr>
            <w:ins w:id="196" w:author="USA" w:date="2025-03-07T17:47:00Z" w16du:dateUtc="2025-03-07T22:47:00Z">
              <w:r w:rsidRPr="00ED48C2">
                <w:rPr>
                  <w:sz w:val="20"/>
                  <w:lang w:eastAsia="zh-CN"/>
                </w:rPr>
                <w:t>−80 to −90</w:t>
              </w:r>
            </w:ins>
          </w:p>
        </w:tc>
        <w:tc>
          <w:tcPr>
            <w:tcW w:w="2353" w:type="dxa"/>
            <w:tcBorders>
              <w:top w:val="single" w:sz="4" w:space="0" w:color="auto"/>
              <w:left w:val="single" w:sz="4" w:space="0" w:color="auto"/>
              <w:bottom w:val="single" w:sz="4" w:space="0" w:color="auto"/>
              <w:right w:val="single" w:sz="4" w:space="0" w:color="auto"/>
            </w:tcBorders>
            <w:vAlign w:val="center"/>
            <w:hideMark/>
          </w:tcPr>
          <w:p w14:paraId="3CDBED56"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197" w:author="USA" w:date="2025-03-07T17:47:00Z" w16du:dateUtc="2025-03-07T22:47:00Z"/>
                <w:sz w:val="20"/>
                <w:lang w:eastAsia="zh-CN"/>
              </w:rPr>
            </w:pPr>
            <w:ins w:id="198" w:author="USA" w:date="2025-03-07T17:47:00Z" w16du:dateUtc="2025-03-07T22:47:00Z">
              <w:r w:rsidRPr="00ED48C2">
                <w:rPr>
                  <w:sz w:val="20"/>
                  <w:lang w:eastAsia="zh-CN"/>
                </w:rPr>
                <w:t>−75 to −80</w:t>
              </w:r>
            </w:ins>
          </w:p>
        </w:tc>
      </w:tr>
      <w:tr w:rsidR="00ED48C2" w:rsidRPr="00ED48C2" w14:paraId="7A4DD8C1" w14:textId="77777777" w:rsidTr="00ED48C2">
        <w:trPr>
          <w:ins w:id="199" w:author="USA" w:date="2025-03-07T17:47:00Z"/>
        </w:trPr>
        <w:tc>
          <w:tcPr>
            <w:tcW w:w="1899" w:type="dxa"/>
            <w:gridSpan w:val="2"/>
            <w:tcBorders>
              <w:top w:val="single" w:sz="4" w:space="0" w:color="auto"/>
              <w:left w:val="single" w:sz="4" w:space="0" w:color="auto"/>
              <w:bottom w:val="single" w:sz="4" w:space="0" w:color="auto"/>
              <w:right w:val="single" w:sz="4" w:space="0" w:color="auto"/>
            </w:tcBorders>
            <w:hideMark/>
          </w:tcPr>
          <w:p w14:paraId="3C3DD669"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00" w:author="USA" w:date="2025-03-07T17:47:00Z" w16du:dateUtc="2025-03-07T22:47:00Z"/>
                <w:sz w:val="20"/>
                <w:lang w:eastAsia="zh-CN"/>
              </w:rPr>
            </w:pPr>
            <w:ins w:id="201" w:author="USA" w:date="2025-03-07T17:47:00Z" w16du:dateUtc="2025-03-07T22:47:00Z">
              <w:r w:rsidRPr="00ED48C2">
                <w:rPr>
                  <w:sz w:val="20"/>
                  <w:lang w:eastAsia="zh-CN"/>
                </w:rPr>
                <w:t xml:space="preserve">Image rejection </w:t>
              </w:r>
            </w:ins>
          </w:p>
        </w:tc>
        <w:tc>
          <w:tcPr>
            <w:tcW w:w="840" w:type="dxa"/>
            <w:tcBorders>
              <w:top w:val="single" w:sz="4" w:space="0" w:color="auto"/>
              <w:left w:val="single" w:sz="4" w:space="0" w:color="auto"/>
              <w:bottom w:val="single" w:sz="4" w:space="0" w:color="auto"/>
              <w:right w:val="single" w:sz="4" w:space="0" w:color="auto"/>
            </w:tcBorders>
            <w:hideMark/>
          </w:tcPr>
          <w:p w14:paraId="2B57405B"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02" w:author="USA" w:date="2025-03-07T17:47:00Z" w16du:dateUtc="2025-03-07T22:47:00Z"/>
                <w:sz w:val="20"/>
                <w:lang w:eastAsia="zh-CN"/>
              </w:rPr>
            </w:pPr>
            <w:ins w:id="203" w:author="USA" w:date="2025-03-07T17:47:00Z" w16du:dateUtc="2025-03-07T22:47:00Z">
              <w:r w:rsidRPr="00ED48C2">
                <w:rPr>
                  <w:sz w:val="20"/>
                  <w:lang w:eastAsia="zh-CN"/>
                </w:rPr>
                <w:t>dB</w:t>
              </w:r>
            </w:ins>
          </w:p>
        </w:tc>
        <w:tc>
          <w:tcPr>
            <w:tcW w:w="2324" w:type="dxa"/>
            <w:tcBorders>
              <w:top w:val="single" w:sz="4" w:space="0" w:color="auto"/>
              <w:left w:val="single" w:sz="4" w:space="0" w:color="auto"/>
              <w:bottom w:val="single" w:sz="4" w:space="0" w:color="auto"/>
              <w:right w:val="single" w:sz="4" w:space="0" w:color="auto"/>
            </w:tcBorders>
            <w:vAlign w:val="center"/>
            <w:hideMark/>
          </w:tcPr>
          <w:p w14:paraId="4D4C9E1A"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04" w:author="USA" w:date="2025-03-07T17:47:00Z" w16du:dateUtc="2025-03-07T22:47:00Z"/>
                <w:sz w:val="20"/>
                <w:lang w:eastAsia="zh-CN"/>
              </w:rPr>
            </w:pPr>
            <w:ins w:id="205" w:author="USA" w:date="2025-03-07T17:47:00Z" w16du:dateUtc="2025-03-07T22:47:00Z">
              <w:r w:rsidRPr="00ED48C2">
                <w:rPr>
                  <w:sz w:val="20"/>
                  <w:lang w:eastAsia="zh-CN"/>
                </w:rPr>
                <w:t>20</w:t>
              </w:r>
            </w:ins>
          </w:p>
        </w:tc>
        <w:tc>
          <w:tcPr>
            <w:tcW w:w="2213" w:type="dxa"/>
            <w:tcBorders>
              <w:top w:val="single" w:sz="4" w:space="0" w:color="auto"/>
              <w:left w:val="single" w:sz="4" w:space="0" w:color="auto"/>
              <w:bottom w:val="single" w:sz="4" w:space="0" w:color="auto"/>
              <w:right w:val="single" w:sz="4" w:space="0" w:color="auto"/>
            </w:tcBorders>
            <w:vAlign w:val="center"/>
            <w:hideMark/>
          </w:tcPr>
          <w:p w14:paraId="0F5A2A62"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06" w:author="USA" w:date="2025-03-07T17:47:00Z" w16du:dateUtc="2025-03-07T22:47:00Z"/>
                <w:sz w:val="20"/>
                <w:lang w:eastAsia="zh-CN"/>
              </w:rPr>
            </w:pPr>
            <w:ins w:id="207" w:author="USA" w:date="2025-03-07T17:47:00Z" w16du:dateUtc="2025-03-07T22:47:00Z">
              <w:r w:rsidRPr="00ED48C2">
                <w:rPr>
                  <w:sz w:val="20"/>
                  <w:lang w:eastAsia="zh-CN"/>
                </w:rPr>
                <w:t>20</w:t>
              </w:r>
            </w:ins>
          </w:p>
        </w:tc>
        <w:tc>
          <w:tcPr>
            <w:tcW w:w="2353" w:type="dxa"/>
            <w:tcBorders>
              <w:top w:val="single" w:sz="4" w:space="0" w:color="auto"/>
              <w:left w:val="single" w:sz="4" w:space="0" w:color="auto"/>
              <w:bottom w:val="single" w:sz="4" w:space="0" w:color="auto"/>
              <w:right w:val="single" w:sz="4" w:space="0" w:color="auto"/>
            </w:tcBorders>
            <w:vAlign w:val="center"/>
            <w:hideMark/>
          </w:tcPr>
          <w:p w14:paraId="1118AA67"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08" w:author="USA" w:date="2025-03-07T17:47:00Z" w16du:dateUtc="2025-03-07T22:47:00Z"/>
                <w:sz w:val="20"/>
                <w:lang w:eastAsia="zh-CN"/>
              </w:rPr>
            </w:pPr>
            <w:ins w:id="209" w:author="USA" w:date="2025-03-07T17:47:00Z" w16du:dateUtc="2025-03-07T22:47:00Z">
              <w:r w:rsidRPr="00ED48C2">
                <w:rPr>
                  <w:sz w:val="20"/>
                  <w:lang w:eastAsia="zh-CN"/>
                </w:rPr>
                <w:t>20</w:t>
              </w:r>
            </w:ins>
          </w:p>
        </w:tc>
      </w:tr>
      <w:tr w:rsidR="00ED48C2" w:rsidRPr="00ED48C2" w14:paraId="6B3FD996" w14:textId="77777777" w:rsidTr="00ED48C2">
        <w:trPr>
          <w:ins w:id="210" w:author="USA" w:date="2025-03-07T17:47:00Z"/>
        </w:trPr>
        <w:tc>
          <w:tcPr>
            <w:tcW w:w="1899" w:type="dxa"/>
            <w:gridSpan w:val="2"/>
            <w:tcBorders>
              <w:top w:val="single" w:sz="4" w:space="0" w:color="auto"/>
              <w:left w:val="single" w:sz="4" w:space="0" w:color="auto"/>
              <w:bottom w:val="single" w:sz="4" w:space="0" w:color="auto"/>
              <w:right w:val="single" w:sz="4" w:space="0" w:color="auto"/>
            </w:tcBorders>
            <w:hideMark/>
          </w:tcPr>
          <w:p w14:paraId="17814BD1"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11" w:author="USA" w:date="2025-03-07T17:47:00Z" w16du:dateUtc="2025-03-07T22:47:00Z"/>
                <w:sz w:val="20"/>
                <w:lang w:eastAsia="zh-CN"/>
              </w:rPr>
            </w:pPr>
            <w:ins w:id="212" w:author="USA" w:date="2025-03-07T17:47:00Z" w16du:dateUtc="2025-03-07T22:47:00Z">
              <w:r w:rsidRPr="00ED48C2">
                <w:rPr>
                  <w:sz w:val="20"/>
                  <w:lang w:eastAsia="zh-CN"/>
                </w:rPr>
                <w:t xml:space="preserve">Spurious rejection </w:t>
              </w:r>
            </w:ins>
          </w:p>
        </w:tc>
        <w:tc>
          <w:tcPr>
            <w:tcW w:w="840" w:type="dxa"/>
            <w:tcBorders>
              <w:top w:val="single" w:sz="4" w:space="0" w:color="auto"/>
              <w:left w:val="single" w:sz="4" w:space="0" w:color="auto"/>
              <w:bottom w:val="single" w:sz="4" w:space="0" w:color="auto"/>
              <w:right w:val="single" w:sz="4" w:space="0" w:color="auto"/>
            </w:tcBorders>
            <w:hideMark/>
          </w:tcPr>
          <w:p w14:paraId="56465363"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13" w:author="USA" w:date="2025-03-07T17:47:00Z" w16du:dateUtc="2025-03-07T22:47:00Z"/>
                <w:sz w:val="20"/>
                <w:lang w:eastAsia="zh-CN"/>
              </w:rPr>
            </w:pPr>
            <w:ins w:id="214" w:author="USA" w:date="2025-03-07T17:47:00Z" w16du:dateUtc="2025-03-07T22:47:00Z">
              <w:r w:rsidRPr="00ED48C2">
                <w:rPr>
                  <w:sz w:val="20"/>
                  <w:lang w:eastAsia="zh-CN"/>
                </w:rPr>
                <w:t>dB</w:t>
              </w:r>
            </w:ins>
          </w:p>
        </w:tc>
        <w:tc>
          <w:tcPr>
            <w:tcW w:w="2324" w:type="dxa"/>
            <w:tcBorders>
              <w:top w:val="single" w:sz="4" w:space="0" w:color="auto"/>
              <w:left w:val="single" w:sz="4" w:space="0" w:color="auto"/>
              <w:bottom w:val="single" w:sz="4" w:space="0" w:color="auto"/>
              <w:right w:val="single" w:sz="4" w:space="0" w:color="auto"/>
            </w:tcBorders>
            <w:vAlign w:val="center"/>
            <w:hideMark/>
          </w:tcPr>
          <w:p w14:paraId="62F9DB39"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15" w:author="USA" w:date="2025-03-07T17:47:00Z" w16du:dateUtc="2025-03-07T22:47:00Z"/>
                <w:sz w:val="20"/>
                <w:lang w:eastAsia="zh-CN"/>
              </w:rPr>
            </w:pPr>
            <w:ins w:id="216" w:author="USA" w:date="2025-03-07T17:47:00Z" w16du:dateUtc="2025-03-07T22:47:00Z">
              <w:r w:rsidRPr="00ED48C2">
                <w:rPr>
                  <w:sz w:val="20"/>
                  <w:lang w:eastAsia="zh-CN"/>
                </w:rPr>
                <w:t>20</w:t>
              </w:r>
            </w:ins>
          </w:p>
        </w:tc>
        <w:tc>
          <w:tcPr>
            <w:tcW w:w="2213" w:type="dxa"/>
            <w:tcBorders>
              <w:top w:val="single" w:sz="4" w:space="0" w:color="auto"/>
              <w:left w:val="single" w:sz="4" w:space="0" w:color="auto"/>
              <w:bottom w:val="single" w:sz="4" w:space="0" w:color="auto"/>
              <w:right w:val="single" w:sz="4" w:space="0" w:color="auto"/>
            </w:tcBorders>
            <w:vAlign w:val="center"/>
            <w:hideMark/>
          </w:tcPr>
          <w:p w14:paraId="265C06E1"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17" w:author="USA" w:date="2025-03-07T17:47:00Z" w16du:dateUtc="2025-03-07T22:47:00Z"/>
                <w:sz w:val="20"/>
                <w:lang w:eastAsia="zh-CN"/>
              </w:rPr>
            </w:pPr>
            <w:ins w:id="218" w:author="USA" w:date="2025-03-07T17:47:00Z" w16du:dateUtc="2025-03-07T22:47:00Z">
              <w:r w:rsidRPr="00ED48C2">
                <w:rPr>
                  <w:sz w:val="20"/>
                  <w:lang w:eastAsia="zh-CN"/>
                </w:rPr>
                <w:t>20</w:t>
              </w:r>
            </w:ins>
          </w:p>
        </w:tc>
        <w:tc>
          <w:tcPr>
            <w:tcW w:w="2353" w:type="dxa"/>
            <w:tcBorders>
              <w:top w:val="single" w:sz="4" w:space="0" w:color="auto"/>
              <w:left w:val="single" w:sz="4" w:space="0" w:color="auto"/>
              <w:bottom w:val="single" w:sz="4" w:space="0" w:color="auto"/>
              <w:right w:val="single" w:sz="4" w:space="0" w:color="auto"/>
            </w:tcBorders>
            <w:vAlign w:val="center"/>
            <w:hideMark/>
          </w:tcPr>
          <w:p w14:paraId="3380B22B"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19" w:author="USA" w:date="2025-03-07T17:47:00Z" w16du:dateUtc="2025-03-07T22:47:00Z"/>
                <w:sz w:val="20"/>
                <w:lang w:eastAsia="zh-CN"/>
              </w:rPr>
            </w:pPr>
            <w:ins w:id="220" w:author="USA" w:date="2025-03-07T17:47:00Z" w16du:dateUtc="2025-03-07T22:47:00Z">
              <w:r w:rsidRPr="00ED48C2">
                <w:rPr>
                  <w:sz w:val="20"/>
                  <w:lang w:eastAsia="zh-CN"/>
                </w:rPr>
                <w:t>20</w:t>
              </w:r>
            </w:ins>
          </w:p>
        </w:tc>
      </w:tr>
      <w:tr w:rsidR="00ED48C2" w:rsidRPr="00ED48C2" w14:paraId="3A7A09B4" w14:textId="77777777" w:rsidTr="00ED48C2">
        <w:trPr>
          <w:ins w:id="221" w:author="USA" w:date="2025-03-07T17:47:00Z"/>
        </w:trPr>
        <w:tc>
          <w:tcPr>
            <w:tcW w:w="1899" w:type="dxa"/>
            <w:gridSpan w:val="2"/>
            <w:tcBorders>
              <w:top w:val="single" w:sz="4" w:space="0" w:color="auto"/>
              <w:left w:val="single" w:sz="4" w:space="0" w:color="auto"/>
              <w:bottom w:val="single" w:sz="4" w:space="0" w:color="auto"/>
              <w:right w:val="single" w:sz="4" w:space="0" w:color="auto"/>
            </w:tcBorders>
            <w:hideMark/>
          </w:tcPr>
          <w:p w14:paraId="0B8B31A7"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22" w:author="USA" w:date="2025-03-07T17:47:00Z" w16du:dateUtc="2025-03-07T22:47:00Z"/>
                <w:sz w:val="20"/>
                <w:lang w:eastAsia="zh-CN"/>
              </w:rPr>
            </w:pPr>
            <w:ins w:id="223" w:author="USA" w:date="2025-03-07T17:47:00Z" w16du:dateUtc="2025-03-07T22:47:00Z">
              <w:r w:rsidRPr="00ED48C2">
                <w:rPr>
                  <w:sz w:val="20"/>
                  <w:lang w:eastAsia="zh-CN"/>
                </w:rPr>
                <w:t xml:space="preserve">Antenna gain </w:t>
              </w:r>
            </w:ins>
          </w:p>
        </w:tc>
        <w:tc>
          <w:tcPr>
            <w:tcW w:w="840" w:type="dxa"/>
            <w:tcBorders>
              <w:top w:val="single" w:sz="4" w:space="0" w:color="auto"/>
              <w:left w:val="single" w:sz="4" w:space="0" w:color="auto"/>
              <w:bottom w:val="single" w:sz="4" w:space="0" w:color="auto"/>
              <w:right w:val="single" w:sz="4" w:space="0" w:color="auto"/>
            </w:tcBorders>
            <w:hideMark/>
          </w:tcPr>
          <w:p w14:paraId="75FC8558"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24" w:author="USA" w:date="2025-03-07T17:47:00Z" w16du:dateUtc="2025-03-07T22:47:00Z"/>
                <w:sz w:val="20"/>
                <w:lang w:eastAsia="zh-CN"/>
              </w:rPr>
            </w:pPr>
            <w:ins w:id="225" w:author="USA" w:date="2025-03-07T17:47:00Z" w16du:dateUtc="2025-03-07T22:47:00Z">
              <w:r w:rsidRPr="00ED48C2">
                <w:rPr>
                  <w:sz w:val="20"/>
                  <w:lang w:eastAsia="zh-CN"/>
                </w:rPr>
                <w:t>dBi</w:t>
              </w:r>
            </w:ins>
          </w:p>
        </w:tc>
        <w:tc>
          <w:tcPr>
            <w:tcW w:w="2324" w:type="dxa"/>
            <w:tcBorders>
              <w:top w:val="single" w:sz="4" w:space="0" w:color="auto"/>
              <w:left w:val="single" w:sz="4" w:space="0" w:color="auto"/>
              <w:bottom w:val="single" w:sz="4" w:space="0" w:color="auto"/>
              <w:right w:val="single" w:sz="4" w:space="0" w:color="auto"/>
            </w:tcBorders>
            <w:vAlign w:val="center"/>
            <w:hideMark/>
          </w:tcPr>
          <w:p w14:paraId="73946B37"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26" w:author="USA" w:date="2025-03-07T17:47:00Z" w16du:dateUtc="2025-03-07T22:47:00Z"/>
                <w:sz w:val="20"/>
                <w:lang w:eastAsia="zh-CN"/>
              </w:rPr>
            </w:pPr>
            <w:ins w:id="227" w:author="USA" w:date="2025-03-07T17:47:00Z" w16du:dateUtc="2025-03-07T22:47:00Z">
              <w:r w:rsidRPr="00ED48C2">
                <w:rPr>
                  <w:sz w:val="20"/>
                  <w:lang w:eastAsia="zh-CN"/>
                </w:rPr>
                <w:t>51</w:t>
              </w:r>
            </w:ins>
          </w:p>
        </w:tc>
        <w:tc>
          <w:tcPr>
            <w:tcW w:w="2213" w:type="dxa"/>
            <w:tcBorders>
              <w:top w:val="single" w:sz="4" w:space="0" w:color="auto"/>
              <w:left w:val="single" w:sz="4" w:space="0" w:color="auto"/>
              <w:bottom w:val="single" w:sz="4" w:space="0" w:color="auto"/>
              <w:right w:val="single" w:sz="4" w:space="0" w:color="auto"/>
            </w:tcBorders>
            <w:vAlign w:val="center"/>
            <w:hideMark/>
          </w:tcPr>
          <w:p w14:paraId="1FE20CB3"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28" w:author="USA" w:date="2025-03-07T17:47:00Z" w16du:dateUtc="2025-03-07T22:47:00Z"/>
                <w:sz w:val="20"/>
                <w:lang w:eastAsia="zh-CN"/>
              </w:rPr>
            </w:pPr>
            <w:ins w:id="229" w:author="USA" w:date="2025-03-07T17:47:00Z" w16du:dateUtc="2025-03-07T22:47:00Z">
              <w:r w:rsidRPr="00ED48C2">
                <w:rPr>
                  <w:sz w:val="20"/>
                  <w:lang w:eastAsia="zh-CN"/>
                </w:rPr>
                <w:t>51</w:t>
              </w:r>
            </w:ins>
          </w:p>
        </w:tc>
        <w:tc>
          <w:tcPr>
            <w:tcW w:w="2353" w:type="dxa"/>
            <w:tcBorders>
              <w:top w:val="single" w:sz="4" w:space="0" w:color="auto"/>
              <w:left w:val="single" w:sz="4" w:space="0" w:color="auto"/>
              <w:bottom w:val="single" w:sz="4" w:space="0" w:color="auto"/>
              <w:right w:val="single" w:sz="4" w:space="0" w:color="auto"/>
            </w:tcBorders>
            <w:vAlign w:val="center"/>
            <w:hideMark/>
          </w:tcPr>
          <w:p w14:paraId="3E0E0246"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30" w:author="USA" w:date="2025-03-07T17:47:00Z" w16du:dateUtc="2025-03-07T22:47:00Z"/>
                <w:sz w:val="20"/>
                <w:lang w:eastAsia="zh-CN"/>
              </w:rPr>
            </w:pPr>
            <w:ins w:id="231" w:author="USA" w:date="2025-03-07T17:47:00Z" w16du:dateUtc="2025-03-07T22:47:00Z">
              <w:r w:rsidRPr="00ED48C2">
                <w:rPr>
                  <w:sz w:val="20"/>
                  <w:lang w:eastAsia="zh-CN"/>
                </w:rPr>
                <w:t>51</w:t>
              </w:r>
            </w:ins>
          </w:p>
        </w:tc>
      </w:tr>
      <w:tr w:rsidR="00ED48C2" w:rsidRPr="00ED48C2" w14:paraId="1382FD58" w14:textId="77777777" w:rsidTr="00ED48C2">
        <w:trPr>
          <w:ins w:id="232" w:author="USA" w:date="2025-03-07T17:47:00Z"/>
        </w:trPr>
        <w:tc>
          <w:tcPr>
            <w:tcW w:w="1899" w:type="dxa"/>
            <w:gridSpan w:val="2"/>
            <w:tcBorders>
              <w:top w:val="single" w:sz="4" w:space="0" w:color="auto"/>
              <w:left w:val="single" w:sz="4" w:space="0" w:color="auto"/>
              <w:bottom w:val="single" w:sz="4" w:space="0" w:color="auto"/>
              <w:right w:val="single" w:sz="4" w:space="0" w:color="auto"/>
            </w:tcBorders>
            <w:hideMark/>
          </w:tcPr>
          <w:p w14:paraId="76D302CC"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33" w:author="USA" w:date="2025-03-07T17:47:00Z" w16du:dateUtc="2025-03-07T22:47:00Z"/>
                <w:sz w:val="20"/>
                <w:lang w:eastAsia="zh-CN"/>
              </w:rPr>
            </w:pPr>
            <w:ins w:id="234" w:author="USA" w:date="2025-03-07T17:47:00Z" w16du:dateUtc="2025-03-07T22:47:00Z">
              <w:r w:rsidRPr="00ED48C2">
                <w:rPr>
                  <w:sz w:val="20"/>
                  <w:lang w:eastAsia="zh-CN"/>
                </w:rPr>
                <w:t>1</w:t>
              </w:r>
              <w:r w:rsidRPr="00ED48C2">
                <w:rPr>
                  <w:sz w:val="20"/>
                  <w:vertAlign w:val="superscript"/>
                  <w:lang w:eastAsia="zh-CN"/>
                </w:rPr>
                <w:t xml:space="preserve">st </w:t>
              </w:r>
              <w:r w:rsidRPr="00ED48C2">
                <w:rPr>
                  <w:sz w:val="20"/>
                  <w:lang w:eastAsia="zh-CN"/>
                </w:rPr>
                <w:t>sidelobe</w:t>
              </w:r>
            </w:ins>
          </w:p>
        </w:tc>
        <w:tc>
          <w:tcPr>
            <w:tcW w:w="840" w:type="dxa"/>
            <w:tcBorders>
              <w:top w:val="single" w:sz="4" w:space="0" w:color="auto"/>
              <w:left w:val="single" w:sz="4" w:space="0" w:color="auto"/>
              <w:bottom w:val="single" w:sz="4" w:space="0" w:color="auto"/>
              <w:right w:val="single" w:sz="4" w:space="0" w:color="auto"/>
            </w:tcBorders>
            <w:hideMark/>
          </w:tcPr>
          <w:p w14:paraId="181F4618"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35" w:author="USA" w:date="2025-03-07T17:47:00Z" w16du:dateUtc="2025-03-07T22:47:00Z"/>
                <w:sz w:val="20"/>
                <w:lang w:eastAsia="zh-CN"/>
              </w:rPr>
            </w:pPr>
            <w:ins w:id="236" w:author="USA" w:date="2025-03-07T17:47:00Z" w16du:dateUtc="2025-03-07T22:47:00Z">
              <w:r w:rsidRPr="00ED48C2">
                <w:rPr>
                  <w:sz w:val="20"/>
                  <w:lang w:eastAsia="zh-CN"/>
                </w:rPr>
                <w:t>dBi</w:t>
              </w:r>
            </w:ins>
          </w:p>
        </w:tc>
        <w:tc>
          <w:tcPr>
            <w:tcW w:w="2324" w:type="dxa"/>
            <w:tcBorders>
              <w:top w:val="single" w:sz="4" w:space="0" w:color="auto"/>
              <w:left w:val="single" w:sz="4" w:space="0" w:color="auto"/>
              <w:bottom w:val="single" w:sz="4" w:space="0" w:color="auto"/>
              <w:right w:val="single" w:sz="4" w:space="0" w:color="auto"/>
            </w:tcBorders>
            <w:vAlign w:val="center"/>
            <w:hideMark/>
          </w:tcPr>
          <w:p w14:paraId="02D0D579"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37" w:author="USA" w:date="2025-03-07T17:47:00Z" w16du:dateUtc="2025-03-07T22:47:00Z"/>
                <w:sz w:val="20"/>
                <w:lang w:eastAsia="zh-CN"/>
              </w:rPr>
            </w:pPr>
            <w:ins w:id="238" w:author="USA" w:date="2025-03-07T17:47:00Z" w16du:dateUtc="2025-03-07T22:47:00Z">
              <w:r w:rsidRPr="00ED48C2">
                <w:rPr>
                  <w:sz w:val="20"/>
                  <w:lang w:eastAsia="zh-CN"/>
                </w:rPr>
                <w:t>5 @ 0.7° for horizontal</w:t>
              </w:r>
            </w:ins>
          </w:p>
          <w:p w14:paraId="209A32C3"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39" w:author="USA" w:date="2025-03-07T17:47:00Z" w16du:dateUtc="2025-03-07T22:47:00Z"/>
                <w:sz w:val="20"/>
                <w:lang w:eastAsia="zh-CN"/>
              </w:rPr>
            </w:pPr>
            <w:ins w:id="240" w:author="USA" w:date="2025-03-07T17:47:00Z" w16du:dateUtc="2025-03-07T22:47:00Z">
              <w:r w:rsidRPr="00ED48C2">
                <w:rPr>
                  <w:sz w:val="20"/>
                  <w:lang w:eastAsia="zh-CN"/>
                </w:rPr>
                <w:t>5 @ 1.1° for vertical</w:t>
              </w:r>
            </w:ins>
          </w:p>
        </w:tc>
        <w:tc>
          <w:tcPr>
            <w:tcW w:w="2213" w:type="dxa"/>
            <w:tcBorders>
              <w:top w:val="single" w:sz="4" w:space="0" w:color="auto"/>
              <w:left w:val="single" w:sz="4" w:space="0" w:color="auto"/>
              <w:bottom w:val="single" w:sz="4" w:space="0" w:color="auto"/>
              <w:right w:val="single" w:sz="4" w:space="0" w:color="auto"/>
            </w:tcBorders>
            <w:vAlign w:val="center"/>
            <w:hideMark/>
          </w:tcPr>
          <w:p w14:paraId="569A3856"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41" w:author="USA" w:date="2025-03-07T17:47:00Z" w16du:dateUtc="2025-03-07T22:47:00Z"/>
                <w:sz w:val="20"/>
                <w:lang w:eastAsia="zh-CN"/>
              </w:rPr>
            </w:pPr>
            <w:ins w:id="242" w:author="USA" w:date="2025-03-07T17:47:00Z" w16du:dateUtc="2025-03-07T22:47:00Z">
              <w:r w:rsidRPr="00ED48C2">
                <w:rPr>
                  <w:sz w:val="20"/>
                  <w:lang w:eastAsia="zh-CN"/>
                </w:rPr>
                <w:t>5 @ 0.7° for horizontal</w:t>
              </w:r>
            </w:ins>
          </w:p>
          <w:p w14:paraId="75700F62"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43" w:author="USA" w:date="2025-03-07T17:47:00Z" w16du:dateUtc="2025-03-07T22:47:00Z"/>
                <w:sz w:val="20"/>
                <w:lang w:eastAsia="zh-CN"/>
              </w:rPr>
            </w:pPr>
            <w:ins w:id="244" w:author="USA" w:date="2025-03-07T17:47:00Z" w16du:dateUtc="2025-03-07T22:47:00Z">
              <w:r w:rsidRPr="00ED48C2">
                <w:rPr>
                  <w:sz w:val="20"/>
                  <w:lang w:eastAsia="zh-CN"/>
                </w:rPr>
                <w:t>5 @ 1.1° for vertical</w:t>
              </w:r>
            </w:ins>
          </w:p>
        </w:tc>
        <w:tc>
          <w:tcPr>
            <w:tcW w:w="2353" w:type="dxa"/>
            <w:tcBorders>
              <w:top w:val="single" w:sz="4" w:space="0" w:color="auto"/>
              <w:left w:val="single" w:sz="4" w:space="0" w:color="auto"/>
              <w:bottom w:val="single" w:sz="4" w:space="0" w:color="auto"/>
              <w:right w:val="single" w:sz="4" w:space="0" w:color="auto"/>
            </w:tcBorders>
            <w:vAlign w:val="center"/>
            <w:hideMark/>
          </w:tcPr>
          <w:p w14:paraId="670B2221"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45" w:author="USA" w:date="2025-03-07T17:47:00Z" w16du:dateUtc="2025-03-07T22:47:00Z"/>
                <w:sz w:val="20"/>
                <w:lang w:eastAsia="zh-CN"/>
              </w:rPr>
            </w:pPr>
            <w:ins w:id="246" w:author="USA" w:date="2025-03-07T17:47:00Z" w16du:dateUtc="2025-03-07T22:47:00Z">
              <w:r w:rsidRPr="00ED48C2">
                <w:rPr>
                  <w:sz w:val="20"/>
                  <w:lang w:eastAsia="zh-CN"/>
                </w:rPr>
                <w:t>5 @ 0.7° for horizontal</w:t>
              </w:r>
            </w:ins>
          </w:p>
          <w:p w14:paraId="31292BD3"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47" w:author="USA" w:date="2025-03-07T17:47:00Z" w16du:dateUtc="2025-03-07T22:47:00Z"/>
                <w:sz w:val="20"/>
                <w:lang w:eastAsia="zh-CN"/>
              </w:rPr>
            </w:pPr>
            <w:ins w:id="248" w:author="USA" w:date="2025-03-07T17:47:00Z" w16du:dateUtc="2025-03-07T22:47:00Z">
              <w:r w:rsidRPr="00ED48C2">
                <w:rPr>
                  <w:sz w:val="20"/>
                  <w:lang w:eastAsia="zh-CN"/>
                </w:rPr>
                <w:t>5 @ 1.1° for vertical</w:t>
              </w:r>
            </w:ins>
          </w:p>
        </w:tc>
      </w:tr>
      <w:tr w:rsidR="00ED48C2" w:rsidRPr="00ED48C2" w14:paraId="67E2BDA5" w14:textId="77777777" w:rsidTr="00ED48C2">
        <w:trPr>
          <w:ins w:id="249" w:author="USA" w:date="2025-03-07T17:47:00Z"/>
        </w:trPr>
        <w:tc>
          <w:tcPr>
            <w:tcW w:w="1899" w:type="dxa"/>
            <w:gridSpan w:val="2"/>
            <w:tcBorders>
              <w:top w:val="single" w:sz="4" w:space="0" w:color="auto"/>
              <w:left w:val="single" w:sz="4" w:space="0" w:color="auto"/>
              <w:bottom w:val="single" w:sz="4" w:space="0" w:color="auto"/>
              <w:right w:val="single" w:sz="4" w:space="0" w:color="auto"/>
            </w:tcBorders>
            <w:hideMark/>
          </w:tcPr>
          <w:p w14:paraId="233DDB95"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50" w:author="USA" w:date="2025-03-07T17:47:00Z" w16du:dateUtc="2025-03-07T22:47:00Z"/>
                <w:sz w:val="20"/>
                <w:lang w:eastAsia="zh-CN"/>
              </w:rPr>
            </w:pPr>
            <w:ins w:id="251" w:author="USA" w:date="2025-03-07T17:47:00Z" w16du:dateUtc="2025-03-07T22:47:00Z">
              <w:r w:rsidRPr="00ED48C2">
                <w:rPr>
                  <w:sz w:val="20"/>
                  <w:lang w:eastAsia="zh-CN"/>
                </w:rPr>
                <w:t>Polarization</w:t>
              </w:r>
            </w:ins>
          </w:p>
        </w:tc>
        <w:tc>
          <w:tcPr>
            <w:tcW w:w="840" w:type="dxa"/>
            <w:tcBorders>
              <w:top w:val="single" w:sz="4" w:space="0" w:color="auto"/>
              <w:left w:val="single" w:sz="4" w:space="0" w:color="auto"/>
              <w:bottom w:val="single" w:sz="4" w:space="0" w:color="auto"/>
              <w:right w:val="single" w:sz="4" w:space="0" w:color="auto"/>
            </w:tcBorders>
          </w:tcPr>
          <w:p w14:paraId="171DA8F7"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52" w:author="USA" w:date="2025-03-07T17:47:00Z" w16du:dateUtc="2025-03-07T22:47:00Z"/>
                <w:sz w:val="20"/>
                <w:lang w:eastAsia="zh-CN"/>
              </w:rPr>
            </w:pPr>
          </w:p>
        </w:tc>
        <w:tc>
          <w:tcPr>
            <w:tcW w:w="2324" w:type="dxa"/>
            <w:tcBorders>
              <w:top w:val="single" w:sz="4" w:space="0" w:color="auto"/>
              <w:left w:val="single" w:sz="4" w:space="0" w:color="auto"/>
              <w:bottom w:val="single" w:sz="4" w:space="0" w:color="auto"/>
              <w:right w:val="single" w:sz="4" w:space="0" w:color="auto"/>
            </w:tcBorders>
            <w:vAlign w:val="center"/>
            <w:hideMark/>
          </w:tcPr>
          <w:p w14:paraId="67E7CA4B"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53" w:author="USA" w:date="2025-03-07T17:47:00Z" w16du:dateUtc="2025-03-07T22:47:00Z"/>
                <w:sz w:val="20"/>
                <w:lang w:eastAsia="zh-CN"/>
              </w:rPr>
            </w:pPr>
            <w:ins w:id="254" w:author="USA" w:date="2025-03-07T17:47:00Z" w16du:dateUtc="2025-03-07T22:47:00Z">
              <w:r w:rsidRPr="00ED48C2">
                <w:rPr>
                  <w:sz w:val="20"/>
                  <w:lang w:eastAsia="zh-CN"/>
                </w:rPr>
                <w:t>RHCP</w:t>
              </w:r>
              <w:r w:rsidRPr="00ED48C2">
                <w:rPr>
                  <w:sz w:val="20"/>
                  <w:vertAlign w:val="superscript"/>
                  <w:lang w:eastAsia="zh-CN"/>
                </w:rPr>
                <w:t xml:space="preserve">1 </w:t>
              </w:r>
              <w:r w:rsidRPr="00ED48C2">
                <w:rPr>
                  <w:sz w:val="20"/>
                  <w:lang w:eastAsia="zh-CN"/>
                </w:rPr>
                <w:t>&amp; LHCP</w:t>
              </w:r>
              <w:r w:rsidRPr="00ED48C2">
                <w:rPr>
                  <w:sz w:val="20"/>
                  <w:vertAlign w:val="superscript"/>
                  <w:lang w:eastAsia="zh-CN"/>
                </w:rPr>
                <w:t>2</w:t>
              </w:r>
            </w:ins>
          </w:p>
        </w:tc>
        <w:tc>
          <w:tcPr>
            <w:tcW w:w="2213" w:type="dxa"/>
            <w:tcBorders>
              <w:top w:val="single" w:sz="4" w:space="0" w:color="auto"/>
              <w:left w:val="single" w:sz="4" w:space="0" w:color="auto"/>
              <w:bottom w:val="single" w:sz="4" w:space="0" w:color="auto"/>
              <w:right w:val="single" w:sz="4" w:space="0" w:color="auto"/>
            </w:tcBorders>
            <w:vAlign w:val="center"/>
            <w:hideMark/>
          </w:tcPr>
          <w:p w14:paraId="424892C9"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55" w:author="USA" w:date="2025-03-07T17:47:00Z" w16du:dateUtc="2025-03-07T22:47:00Z"/>
                <w:sz w:val="20"/>
                <w:lang w:eastAsia="zh-CN"/>
              </w:rPr>
            </w:pPr>
            <w:ins w:id="256" w:author="USA" w:date="2025-03-07T17:47:00Z" w16du:dateUtc="2025-03-07T22:47:00Z">
              <w:r w:rsidRPr="00ED48C2">
                <w:rPr>
                  <w:sz w:val="20"/>
                  <w:lang w:eastAsia="zh-CN"/>
                </w:rPr>
                <w:t>RHCP</w:t>
              </w:r>
              <w:r w:rsidRPr="00ED48C2">
                <w:rPr>
                  <w:sz w:val="20"/>
                  <w:vertAlign w:val="superscript"/>
                  <w:lang w:eastAsia="zh-CN"/>
                </w:rPr>
                <w:t>1</w:t>
              </w:r>
              <w:r w:rsidRPr="00ED48C2">
                <w:rPr>
                  <w:sz w:val="20"/>
                  <w:lang w:eastAsia="zh-CN"/>
                </w:rPr>
                <w:t xml:space="preserve"> &amp; LHCP</w:t>
              </w:r>
              <w:r w:rsidRPr="00ED48C2">
                <w:rPr>
                  <w:sz w:val="20"/>
                  <w:vertAlign w:val="superscript"/>
                  <w:lang w:eastAsia="zh-CN"/>
                </w:rPr>
                <w:t>2</w:t>
              </w:r>
            </w:ins>
          </w:p>
        </w:tc>
        <w:tc>
          <w:tcPr>
            <w:tcW w:w="2353" w:type="dxa"/>
            <w:tcBorders>
              <w:top w:val="single" w:sz="4" w:space="0" w:color="auto"/>
              <w:left w:val="single" w:sz="4" w:space="0" w:color="auto"/>
              <w:bottom w:val="single" w:sz="4" w:space="0" w:color="auto"/>
              <w:right w:val="single" w:sz="4" w:space="0" w:color="auto"/>
            </w:tcBorders>
            <w:vAlign w:val="center"/>
            <w:hideMark/>
          </w:tcPr>
          <w:p w14:paraId="7534064D"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57" w:author="USA" w:date="2025-03-07T17:47:00Z" w16du:dateUtc="2025-03-07T22:47:00Z"/>
                <w:sz w:val="20"/>
                <w:lang w:eastAsia="zh-CN"/>
              </w:rPr>
            </w:pPr>
            <w:ins w:id="258" w:author="USA" w:date="2025-03-07T17:47:00Z" w16du:dateUtc="2025-03-07T22:47:00Z">
              <w:r w:rsidRPr="00ED48C2">
                <w:rPr>
                  <w:sz w:val="20"/>
                  <w:lang w:eastAsia="zh-CN"/>
                </w:rPr>
                <w:t>RHCP</w:t>
              </w:r>
              <w:r w:rsidRPr="00ED48C2">
                <w:rPr>
                  <w:sz w:val="20"/>
                  <w:vertAlign w:val="superscript"/>
                  <w:lang w:eastAsia="zh-CN"/>
                </w:rPr>
                <w:t>1</w:t>
              </w:r>
              <w:r w:rsidRPr="00ED48C2">
                <w:rPr>
                  <w:sz w:val="20"/>
                  <w:lang w:eastAsia="zh-CN"/>
                </w:rPr>
                <w:t xml:space="preserve"> &amp; LHCP</w:t>
              </w:r>
              <w:r w:rsidRPr="00ED48C2">
                <w:rPr>
                  <w:sz w:val="20"/>
                  <w:vertAlign w:val="superscript"/>
                  <w:lang w:eastAsia="zh-CN"/>
                </w:rPr>
                <w:t>2</w:t>
              </w:r>
              <w:r w:rsidRPr="00ED48C2">
                <w:rPr>
                  <w:sz w:val="20"/>
                  <w:lang w:eastAsia="zh-CN"/>
                </w:rPr>
                <w:t xml:space="preserve"> </w:t>
              </w:r>
            </w:ins>
          </w:p>
        </w:tc>
      </w:tr>
      <w:tr w:rsidR="00ED48C2" w:rsidRPr="00ED48C2" w14:paraId="433C5D79" w14:textId="77777777" w:rsidTr="00ED48C2">
        <w:trPr>
          <w:ins w:id="259" w:author="USA" w:date="2025-03-07T17:47:00Z"/>
        </w:trPr>
        <w:tc>
          <w:tcPr>
            <w:tcW w:w="1899" w:type="dxa"/>
            <w:gridSpan w:val="2"/>
            <w:tcBorders>
              <w:top w:val="single" w:sz="4" w:space="0" w:color="auto"/>
              <w:left w:val="single" w:sz="4" w:space="0" w:color="auto"/>
              <w:bottom w:val="single" w:sz="4" w:space="0" w:color="auto"/>
              <w:right w:val="single" w:sz="4" w:space="0" w:color="auto"/>
            </w:tcBorders>
            <w:hideMark/>
          </w:tcPr>
          <w:p w14:paraId="00923E95"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60" w:author="USA" w:date="2025-03-07T17:47:00Z" w16du:dateUtc="2025-03-07T22:47:00Z"/>
                <w:sz w:val="20"/>
                <w:lang w:eastAsia="zh-CN"/>
              </w:rPr>
            </w:pPr>
            <w:ins w:id="261" w:author="USA" w:date="2025-03-07T17:47:00Z" w16du:dateUtc="2025-03-07T22:47:00Z">
              <w:r w:rsidRPr="00ED48C2">
                <w:rPr>
                  <w:sz w:val="20"/>
                  <w:lang w:eastAsia="zh-CN"/>
                </w:rPr>
                <w:t>Antenna pattern/type</w:t>
              </w:r>
            </w:ins>
          </w:p>
        </w:tc>
        <w:tc>
          <w:tcPr>
            <w:tcW w:w="840" w:type="dxa"/>
            <w:tcBorders>
              <w:top w:val="single" w:sz="4" w:space="0" w:color="auto"/>
              <w:left w:val="single" w:sz="4" w:space="0" w:color="auto"/>
              <w:bottom w:val="single" w:sz="4" w:space="0" w:color="auto"/>
              <w:right w:val="single" w:sz="4" w:space="0" w:color="auto"/>
            </w:tcBorders>
          </w:tcPr>
          <w:p w14:paraId="0577933A"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62" w:author="USA" w:date="2025-03-07T17:47:00Z" w16du:dateUtc="2025-03-07T22:47:00Z"/>
                <w:sz w:val="20"/>
                <w:lang w:eastAsia="zh-CN"/>
              </w:rPr>
            </w:pPr>
          </w:p>
        </w:tc>
        <w:tc>
          <w:tcPr>
            <w:tcW w:w="2324" w:type="dxa"/>
            <w:tcBorders>
              <w:top w:val="single" w:sz="4" w:space="0" w:color="auto"/>
              <w:left w:val="single" w:sz="4" w:space="0" w:color="auto"/>
              <w:bottom w:val="single" w:sz="4" w:space="0" w:color="auto"/>
              <w:right w:val="single" w:sz="4" w:space="0" w:color="auto"/>
            </w:tcBorders>
            <w:vAlign w:val="center"/>
            <w:hideMark/>
          </w:tcPr>
          <w:p w14:paraId="5757DB48"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63" w:author="USA" w:date="2025-03-07T17:47:00Z" w16du:dateUtc="2025-03-07T22:47:00Z"/>
                <w:sz w:val="20"/>
                <w:lang w:eastAsia="zh-CN"/>
              </w:rPr>
            </w:pPr>
            <w:ins w:id="264" w:author="USA" w:date="2025-03-07T17:47:00Z" w16du:dateUtc="2025-03-07T22:47:00Z">
              <w:r w:rsidRPr="00ED48C2">
                <w:rPr>
                  <w:sz w:val="20"/>
                  <w:lang w:eastAsia="zh-CN"/>
                </w:rPr>
                <w:t>Parabolic or phased array</w:t>
              </w:r>
            </w:ins>
          </w:p>
        </w:tc>
        <w:tc>
          <w:tcPr>
            <w:tcW w:w="2213" w:type="dxa"/>
            <w:tcBorders>
              <w:top w:val="single" w:sz="4" w:space="0" w:color="auto"/>
              <w:left w:val="single" w:sz="4" w:space="0" w:color="auto"/>
              <w:bottom w:val="single" w:sz="4" w:space="0" w:color="auto"/>
              <w:right w:val="single" w:sz="4" w:space="0" w:color="auto"/>
            </w:tcBorders>
            <w:vAlign w:val="center"/>
            <w:hideMark/>
          </w:tcPr>
          <w:p w14:paraId="60843BDE"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65" w:author="USA" w:date="2025-03-07T17:47:00Z" w16du:dateUtc="2025-03-07T22:47:00Z"/>
                <w:sz w:val="20"/>
                <w:lang w:eastAsia="zh-CN"/>
              </w:rPr>
            </w:pPr>
            <w:ins w:id="266" w:author="USA" w:date="2025-03-07T17:47:00Z" w16du:dateUtc="2025-03-07T22:47:00Z">
              <w:r w:rsidRPr="00ED48C2">
                <w:rPr>
                  <w:sz w:val="20"/>
                  <w:lang w:eastAsia="zh-CN"/>
                </w:rPr>
                <w:t>Horn</w:t>
              </w:r>
            </w:ins>
          </w:p>
        </w:tc>
        <w:tc>
          <w:tcPr>
            <w:tcW w:w="2353" w:type="dxa"/>
            <w:tcBorders>
              <w:top w:val="single" w:sz="4" w:space="0" w:color="auto"/>
              <w:left w:val="single" w:sz="4" w:space="0" w:color="auto"/>
              <w:bottom w:val="single" w:sz="4" w:space="0" w:color="auto"/>
              <w:right w:val="single" w:sz="4" w:space="0" w:color="auto"/>
            </w:tcBorders>
            <w:vAlign w:val="center"/>
            <w:hideMark/>
          </w:tcPr>
          <w:p w14:paraId="4BF9A504"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67" w:author="USA" w:date="2025-03-07T17:47:00Z" w16du:dateUtc="2025-03-07T22:47:00Z"/>
                <w:sz w:val="20"/>
                <w:lang w:eastAsia="zh-CN"/>
              </w:rPr>
            </w:pPr>
            <w:ins w:id="268" w:author="USA" w:date="2025-03-07T17:47:00Z" w16du:dateUtc="2025-03-07T22:47:00Z">
              <w:r w:rsidRPr="00ED48C2">
                <w:rPr>
                  <w:sz w:val="20"/>
                  <w:lang w:eastAsia="zh-CN"/>
                </w:rPr>
                <w:t>Parabolic or phased array</w:t>
              </w:r>
            </w:ins>
          </w:p>
        </w:tc>
      </w:tr>
      <w:tr w:rsidR="00ED48C2" w:rsidRPr="00ED48C2" w14:paraId="736515EB" w14:textId="77777777" w:rsidTr="00ED48C2">
        <w:trPr>
          <w:ins w:id="269" w:author="USA" w:date="2025-03-07T17:47:00Z"/>
        </w:trPr>
        <w:tc>
          <w:tcPr>
            <w:tcW w:w="1899" w:type="dxa"/>
            <w:gridSpan w:val="2"/>
            <w:tcBorders>
              <w:top w:val="single" w:sz="4" w:space="0" w:color="auto"/>
              <w:left w:val="single" w:sz="4" w:space="0" w:color="auto"/>
              <w:bottom w:val="single" w:sz="4" w:space="0" w:color="auto"/>
              <w:right w:val="single" w:sz="4" w:space="0" w:color="auto"/>
            </w:tcBorders>
            <w:hideMark/>
          </w:tcPr>
          <w:p w14:paraId="7DDACEAF"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70" w:author="USA" w:date="2025-03-07T17:47:00Z" w16du:dateUtc="2025-03-07T22:47:00Z"/>
                <w:sz w:val="20"/>
                <w:lang w:eastAsia="zh-CN"/>
              </w:rPr>
            </w:pPr>
            <w:ins w:id="271" w:author="USA" w:date="2025-03-07T17:47:00Z" w16du:dateUtc="2025-03-07T22:47:00Z">
              <w:r w:rsidRPr="00ED48C2">
                <w:rPr>
                  <w:sz w:val="20"/>
                  <w:lang w:eastAsia="zh-CN"/>
                </w:rPr>
                <w:t xml:space="preserve">Horizontal BW </w:t>
              </w:r>
            </w:ins>
          </w:p>
        </w:tc>
        <w:tc>
          <w:tcPr>
            <w:tcW w:w="840" w:type="dxa"/>
            <w:tcBorders>
              <w:top w:val="single" w:sz="4" w:space="0" w:color="auto"/>
              <w:left w:val="single" w:sz="4" w:space="0" w:color="auto"/>
              <w:bottom w:val="single" w:sz="4" w:space="0" w:color="auto"/>
              <w:right w:val="single" w:sz="4" w:space="0" w:color="auto"/>
            </w:tcBorders>
            <w:hideMark/>
          </w:tcPr>
          <w:p w14:paraId="4E3806B6"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72" w:author="USA" w:date="2025-03-07T17:47:00Z" w16du:dateUtc="2025-03-07T22:47:00Z"/>
                <w:sz w:val="20"/>
                <w:lang w:eastAsia="zh-CN"/>
              </w:rPr>
            </w:pPr>
            <w:ins w:id="273" w:author="USA" w:date="2025-03-07T17:47:00Z" w16du:dateUtc="2025-03-07T22:47:00Z">
              <w:r w:rsidRPr="00ED48C2">
                <w:rPr>
                  <w:sz w:val="20"/>
                  <w:lang w:eastAsia="zh-CN"/>
                </w:rPr>
                <w:t>degrees</w:t>
              </w:r>
            </w:ins>
          </w:p>
        </w:tc>
        <w:tc>
          <w:tcPr>
            <w:tcW w:w="2324" w:type="dxa"/>
            <w:tcBorders>
              <w:top w:val="single" w:sz="4" w:space="0" w:color="auto"/>
              <w:left w:val="single" w:sz="4" w:space="0" w:color="auto"/>
              <w:bottom w:val="single" w:sz="4" w:space="0" w:color="auto"/>
              <w:right w:val="single" w:sz="4" w:space="0" w:color="auto"/>
            </w:tcBorders>
            <w:vAlign w:val="center"/>
            <w:hideMark/>
          </w:tcPr>
          <w:p w14:paraId="566646C3"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74" w:author="USA" w:date="2025-03-07T17:47:00Z" w16du:dateUtc="2025-03-07T22:47:00Z"/>
                <w:sz w:val="20"/>
                <w:lang w:eastAsia="zh-CN"/>
              </w:rPr>
            </w:pPr>
            <w:ins w:id="275" w:author="USA" w:date="2025-03-07T17:47:00Z" w16du:dateUtc="2025-03-07T22:47:00Z">
              <w:r w:rsidRPr="00ED48C2">
                <w:rPr>
                  <w:sz w:val="20"/>
                  <w:lang w:eastAsia="zh-CN"/>
                </w:rPr>
                <w:t>0.5</w:t>
              </w:r>
            </w:ins>
          </w:p>
        </w:tc>
        <w:tc>
          <w:tcPr>
            <w:tcW w:w="2213" w:type="dxa"/>
            <w:tcBorders>
              <w:top w:val="single" w:sz="4" w:space="0" w:color="auto"/>
              <w:left w:val="single" w:sz="4" w:space="0" w:color="auto"/>
              <w:bottom w:val="single" w:sz="4" w:space="0" w:color="auto"/>
              <w:right w:val="single" w:sz="4" w:space="0" w:color="auto"/>
            </w:tcBorders>
            <w:hideMark/>
          </w:tcPr>
          <w:p w14:paraId="2CB58E18"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76" w:author="USA" w:date="2025-03-07T17:47:00Z" w16du:dateUtc="2025-03-07T22:47:00Z"/>
                <w:sz w:val="20"/>
                <w:lang w:eastAsia="zh-CN"/>
              </w:rPr>
            </w:pPr>
            <w:ins w:id="277" w:author="USA" w:date="2025-03-07T17:47:00Z" w16du:dateUtc="2025-03-07T22:47:00Z">
              <w:r w:rsidRPr="00ED48C2">
                <w:rPr>
                  <w:sz w:val="20"/>
                  <w:lang w:eastAsia="zh-CN"/>
                </w:rPr>
                <w:t>0.5</w:t>
              </w:r>
            </w:ins>
          </w:p>
        </w:tc>
        <w:tc>
          <w:tcPr>
            <w:tcW w:w="2353" w:type="dxa"/>
            <w:tcBorders>
              <w:top w:val="single" w:sz="4" w:space="0" w:color="auto"/>
              <w:left w:val="single" w:sz="4" w:space="0" w:color="auto"/>
              <w:bottom w:val="single" w:sz="4" w:space="0" w:color="auto"/>
              <w:right w:val="single" w:sz="4" w:space="0" w:color="auto"/>
            </w:tcBorders>
            <w:hideMark/>
          </w:tcPr>
          <w:p w14:paraId="4C18EDBC"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78" w:author="USA" w:date="2025-03-07T17:47:00Z" w16du:dateUtc="2025-03-07T22:47:00Z"/>
                <w:sz w:val="20"/>
                <w:lang w:eastAsia="zh-CN"/>
              </w:rPr>
            </w:pPr>
            <w:ins w:id="279" w:author="USA" w:date="2025-03-07T17:47:00Z" w16du:dateUtc="2025-03-07T22:47:00Z">
              <w:r w:rsidRPr="00ED48C2">
                <w:rPr>
                  <w:sz w:val="20"/>
                  <w:lang w:eastAsia="zh-CN"/>
                </w:rPr>
                <w:t>0.5</w:t>
              </w:r>
            </w:ins>
          </w:p>
        </w:tc>
      </w:tr>
      <w:tr w:rsidR="00ED48C2" w:rsidRPr="00ED48C2" w14:paraId="0ED7070A" w14:textId="77777777" w:rsidTr="00ED48C2">
        <w:trPr>
          <w:ins w:id="280" w:author="USA" w:date="2025-03-07T17:47:00Z"/>
        </w:trPr>
        <w:tc>
          <w:tcPr>
            <w:tcW w:w="1899" w:type="dxa"/>
            <w:gridSpan w:val="2"/>
            <w:tcBorders>
              <w:top w:val="single" w:sz="4" w:space="0" w:color="auto"/>
              <w:left w:val="single" w:sz="4" w:space="0" w:color="auto"/>
              <w:bottom w:val="single" w:sz="4" w:space="0" w:color="auto"/>
              <w:right w:val="single" w:sz="4" w:space="0" w:color="auto"/>
            </w:tcBorders>
            <w:hideMark/>
          </w:tcPr>
          <w:p w14:paraId="0806C34C"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81" w:author="USA" w:date="2025-03-07T17:47:00Z" w16du:dateUtc="2025-03-07T22:47:00Z"/>
                <w:sz w:val="20"/>
                <w:lang w:eastAsia="zh-CN"/>
              </w:rPr>
            </w:pPr>
            <w:ins w:id="282" w:author="USA" w:date="2025-03-07T17:47:00Z" w16du:dateUtc="2025-03-07T22:47:00Z">
              <w:r w:rsidRPr="00ED48C2">
                <w:rPr>
                  <w:sz w:val="20"/>
                  <w:lang w:eastAsia="zh-CN"/>
                </w:rPr>
                <w:t xml:space="preserve">Vertical BW </w:t>
              </w:r>
            </w:ins>
          </w:p>
        </w:tc>
        <w:tc>
          <w:tcPr>
            <w:tcW w:w="840" w:type="dxa"/>
            <w:tcBorders>
              <w:top w:val="single" w:sz="4" w:space="0" w:color="auto"/>
              <w:left w:val="single" w:sz="4" w:space="0" w:color="auto"/>
              <w:bottom w:val="single" w:sz="4" w:space="0" w:color="auto"/>
              <w:right w:val="single" w:sz="4" w:space="0" w:color="auto"/>
            </w:tcBorders>
            <w:hideMark/>
          </w:tcPr>
          <w:p w14:paraId="067EF5E2"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83" w:author="USA" w:date="2025-03-07T17:47:00Z" w16du:dateUtc="2025-03-07T22:47:00Z"/>
                <w:sz w:val="20"/>
                <w:lang w:eastAsia="zh-CN"/>
              </w:rPr>
            </w:pPr>
            <w:ins w:id="284" w:author="USA" w:date="2025-03-07T17:47:00Z" w16du:dateUtc="2025-03-07T22:47:00Z">
              <w:r w:rsidRPr="00ED48C2">
                <w:rPr>
                  <w:sz w:val="20"/>
                  <w:lang w:eastAsia="zh-CN"/>
                </w:rPr>
                <w:t>degrees</w:t>
              </w:r>
            </w:ins>
          </w:p>
        </w:tc>
        <w:tc>
          <w:tcPr>
            <w:tcW w:w="2324" w:type="dxa"/>
            <w:tcBorders>
              <w:top w:val="single" w:sz="4" w:space="0" w:color="auto"/>
              <w:left w:val="single" w:sz="4" w:space="0" w:color="auto"/>
              <w:bottom w:val="single" w:sz="4" w:space="0" w:color="auto"/>
              <w:right w:val="single" w:sz="4" w:space="0" w:color="auto"/>
            </w:tcBorders>
            <w:vAlign w:val="center"/>
            <w:hideMark/>
          </w:tcPr>
          <w:p w14:paraId="4FAB8637"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85" w:author="USA" w:date="2025-03-07T17:47:00Z" w16du:dateUtc="2025-03-07T22:47:00Z"/>
                <w:sz w:val="20"/>
                <w:lang w:eastAsia="zh-CN"/>
              </w:rPr>
            </w:pPr>
            <w:ins w:id="286" w:author="USA" w:date="2025-03-07T17:47:00Z" w16du:dateUtc="2025-03-07T22:47:00Z">
              <w:r w:rsidRPr="00ED48C2">
                <w:rPr>
                  <w:sz w:val="20"/>
                  <w:lang w:eastAsia="zh-CN"/>
                </w:rPr>
                <w:t>0.9</w:t>
              </w:r>
            </w:ins>
          </w:p>
        </w:tc>
        <w:tc>
          <w:tcPr>
            <w:tcW w:w="2213" w:type="dxa"/>
            <w:tcBorders>
              <w:top w:val="single" w:sz="4" w:space="0" w:color="auto"/>
              <w:left w:val="single" w:sz="4" w:space="0" w:color="auto"/>
              <w:bottom w:val="single" w:sz="4" w:space="0" w:color="auto"/>
              <w:right w:val="single" w:sz="4" w:space="0" w:color="auto"/>
            </w:tcBorders>
            <w:hideMark/>
          </w:tcPr>
          <w:p w14:paraId="0248BEC8"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87" w:author="USA" w:date="2025-03-07T17:47:00Z" w16du:dateUtc="2025-03-07T22:47:00Z"/>
                <w:sz w:val="20"/>
                <w:lang w:eastAsia="zh-CN"/>
              </w:rPr>
            </w:pPr>
            <w:ins w:id="288" w:author="USA" w:date="2025-03-07T17:47:00Z" w16du:dateUtc="2025-03-07T22:47:00Z">
              <w:r w:rsidRPr="00ED48C2">
                <w:rPr>
                  <w:sz w:val="20"/>
                  <w:lang w:eastAsia="zh-CN"/>
                </w:rPr>
                <w:t>0.5</w:t>
              </w:r>
            </w:ins>
          </w:p>
        </w:tc>
        <w:tc>
          <w:tcPr>
            <w:tcW w:w="2353" w:type="dxa"/>
            <w:tcBorders>
              <w:top w:val="single" w:sz="4" w:space="0" w:color="auto"/>
              <w:left w:val="single" w:sz="4" w:space="0" w:color="auto"/>
              <w:bottom w:val="single" w:sz="4" w:space="0" w:color="auto"/>
              <w:right w:val="single" w:sz="4" w:space="0" w:color="auto"/>
            </w:tcBorders>
            <w:hideMark/>
          </w:tcPr>
          <w:p w14:paraId="3BCBA71E"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89" w:author="USA" w:date="2025-03-07T17:47:00Z" w16du:dateUtc="2025-03-07T22:47:00Z"/>
                <w:sz w:val="20"/>
                <w:lang w:eastAsia="zh-CN"/>
              </w:rPr>
            </w:pPr>
            <w:ins w:id="290" w:author="USA" w:date="2025-03-07T17:47:00Z" w16du:dateUtc="2025-03-07T22:47:00Z">
              <w:r w:rsidRPr="00ED48C2">
                <w:rPr>
                  <w:sz w:val="20"/>
                  <w:lang w:eastAsia="zh-CN"/>
                </w:rPr>
                <w:t>0.9</w:t>
              </w:r>
            </w:ins>
          </w:p>
        </w:tc>
      </w:tr>
      <w:tr w:rsidR="00ED48C2" w:rsidRPr="00ED48C2" w14:paraId="594038C6" w14:textId="77777777" w:rsidTr="00ED48C2">
        <w:trPr>
          <w:ins w:id="291" w:author="USA" w:date="2025-03-07T17:47:00Z"/>
        </w:trPr>
        <w:tc>
          <w:tcPr>
            <w:tcW w:w="1899" w:type="dxa"/>
            <w:gridSpan w:val="2"/>
            <w:tcBorders>
              <w:top w:val="single" w:sz="4" w:space="0" w:color="auto"/>
              <w:left w:val="single" w:sz="4" w:space="0" w:color="auto"/>
              <w:bottom w:val="single" w:sz="4" w:space="0" w:color="auto"/>
              <w:right w:val="single" w:sz="4" w:space="0" w:color="auto"/>
            </w:tcBorders>
            <w:vAlign w:val="center"/>
            <w:hideMark/>
          </w:tcPr>
          <w:p w14:paraId="6A35CCA4"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92" w:author="USA" w:date="2025-03-07T17:47:00Z" w16du:dateUtc="2025-03-07T22:47:00Z"/>
                <w:sz w:val="20"/>
                <w:lang w:eastAsia="zh-CN"/>
              </w:rPr>
            </w:pPr>
            <w:ins w:id="293" w:author="USA" w:date="2025-03-07T17:47:00Z" w16du:dateUtc="2025-03-07T22:47:00Z">
              <w:r w:rsidRPr="00ED48C2">
                <w:rPr>
                  <w:sz w:val="20"/>
                  <w:lang w:eastAsia="zh-CN"/>
                </w:rPr>
                <w:t>Antenna model</w:t>
              </w:r>
            </w:ins>
          </w:p>
        </w:tc>
        <w:tc>
          <w:tcPr>
            <w:tcW w:w="840" w:type="dxa"/>
            <w:tcBorders>
              <w:top w:val="single" w:sz="4" w:space="0" w:color="auto"/>
              <w:left w:val="single" w:sz="4" w:space="0" w:color="auto"/>
              <w:bottom w:val="single" w:sz="4" w:space="0" w:color="auto"/>
              <w:right w:val="single" w:sz="4" w:space="0" w:color="auto"/>
            </w:tcBorders>
          </w:tcPr>
          <w:p w14:paraId="2CF8B0C2"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94" w:author="USA" w:date="2025-03-07T17:47:00Z" w16du:dateUtc="2025-03-07T22:47:00Z"/>
                <w:sz w:val="20"/>
                <w:lang w:eastAsia="zh-CN"/>
              </w:rPr>
            </w:pPr>
          </w:p>
        </w:tc>
        <w:tc>
          <w:tcPr>
            <w:tcW w:w="2324" w:type="dxa"/>
            <w:tcBorders>
              <w:top w:val="single" w:sz="4" w:space="0" w:color="auto"/>
              <w:left w:val="single" w:sz="4" w:space="0" w:color="auto"/>
              <w:bottom w:val="single" w:sz="4" w:space="0" w:color="auto"/>
              <w:right w:val="single" w:sz="4" w:space="0" w:color="auto"/>
            </w:tcBorders>
            <w:vAlign w:val="center"/>
            <w:hideMark/>
          </w:tcPr>
          <w:p w14:paraId="5BA1BBA5"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95" w:author="USA" w:date="2025-03-07T17:47:00Z" w16du:dateUtc="2025-03-07T22:47:00Z"/>
                <w:sz w:val="20"/>
                <w:lang w:eastAsia="zh-CN"/>
              </w:rPr>
            </w:pPr>
            <w:ins w:id="296" w:author="USA" w:date="2025-03-07T17:47:00Z" w16du:dateUtc="2025-03-07T22:47:00Z">
              <w:r w:rsidRPr="00ED48C2">
                <w:rPr>
                  <w:sz w:val="20"/>
                  <w:lang w:eastAsia="zh-CN"/>
                </w:rPr>
                <w:t>Recommendation</w:t>
              </w:r>
              <w:r w:rsidRPr="00ED48C2">
                <w:rPr>
                  <w:sz w:val="20"/>
                  <w:lang w:eastAsia="zh-CN"/>
                </w:rPr>
                <w:br/>
                <w:t>ITU-R F.699</w:t>
              </w:r>
            </w:ins>
          </w:p>
        </w:tc>
        <w:tc>
          <w:tcPr>
            <w:tcW w:w="2213" w:type="dxa"/>
            <w:tcBorders>
              <w:top w:val="single" w:sz="4" w:space="0" w:color="auto"/>
              <w:left w:val="single" w:sz="4" w:space="0" w:color="auto"/>
              <w:bottom w:val="single" w:sz="4" w:space="0" w:color="auto"/>
              <w:right w:val="single" w:sz="4" w:space="0" w:color="auto"/>
            </w:tcBorders>
            <w:vAlign w:val="center"/>
            <w:hideMark/>
          </w:tcPr>
          <w:p w14:paraId="66A8997B"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97" w:author="USA" w:date="2025-03-07T17:47:00Z" w16du:dateUtc="2025-03-07T22:47:00Z"/>
                <w:sz w:val="20"/>
                <w:lang w:eastAsia="zh-CN"/>
              </w:rPr>
            </w:pPr>
            <w:ins w:id="298" w:author="USA" w:date="2025-03-07T17:47:00Z" w16du:dateUtc="2025-03-07T22:47:00Z">
              <w:r w:rsidRPr="00ED48C2">
                <w:rPr>
                  <w:sz w:val="20"/>
                  <w:lang w:eastAsia="zh-CN"/>
                </w:rPr>
                <w:t>Recommendation</w:t>
              </w:r>
              <w:r w:rsidRPr="00ED48C2">
                <w:rPr>
                  <w:sz w:val="20"/>
                  <w:lang w:eastAsia="zh-CN"/>
                </w:rPr>
                <w:br/>
                <w:t>ITU-R F.699</w:t>
              </w:r>
            </w:ins>
          </w:p>
        </w:tc>
        <w:tc>
          <w:tcPr>
            <w:tcW w:w="2353" w:type="dxa"/>
            <w:tcBorders>
              <w:top w:val="single" w:sz="4" w:space="0" w:color="auto"/>
              <w:left w:val="single" w:sz="4" w:space="0" w:color="auto"/>
              <w:bottom w:val="single" w:sz="4" w:space="0" w:color="auto"/>
              <w:right w:val="single" w:sz="4" w:space="0" w:color="auto"/>
            </w:tcBorders>
            <w:vAlign w:val="center"/>
            <w:hideMark/>
          </w:tcPr>
          <w:p w14:paraId="6D14FD24" w14:textId="77777777" w:rsidR="00ED48C2" w:rsidRPr="00ED48C2" w:rsidRDefault="00ED48C2" w:rsidP="00ED48C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99" w:author="USA" w:date="2025-03-07T17:47:00Z" w16du:dateUtc="2025-03-07T22:47:00Z"/>
                <w:sz w:val="20"/>
                <w:lang w:eastAsia="zh-CN"/>
              </w:rPr>
            </w:pPr>
            <w:ins w:id="300" w:author="USA" w:date="2025-03-07T17:47:00Z" w16du:dateUtc="2025-03-07T22:47:00Z">
              <w:r w:rsidRPr="00ED48C2">
                <w:rPr>
                  <w:sz w:val="20"/>
                  <w:lang w:eastAsia="zh-CN"/>
                </w:rPr>
                <w:t>Recommendation</w:t>
              </w:r>
              <w:r w:rsidRPr="00ED48C2">
                <w:rPr>
                  <w:sz w:val="20"/>
                  <w:lang w:eastAsia="zh-CN"/>
                </w:rPr>
                <w:br/>
                <w:t>ITU-R F.699</w:t>
              </w:r>
            </w:ins>
          </w:p>
        </w:tc>
      </w:tr>
    </w:tbl>
    <w:p w14:paraId="59B19653" w14:textId="64269280" w:rsidR="008A6D52" w:rsidRPr="008A6D52" w:rsidDel="00ED48C2" w:rsidRDefault="008A6D52" w:rsidP="008A6D52">
      <w:pPr>
        <w:jc w:val="both"/>
        <w:rPr>
          <w:del w:id="301" w:author="USA" w:date="2025-03-07T17:47:00Z" w16du:dateUtc="2025-03-07T22:47:00Z"/>
          <w:spacing w:val="-2"/>
          <w:szCs w:val="24"/>
        </w:rPr>
      </w:pPr>
      <w:del w:id="302" w:author="USA" w:date="2025-03-07T17:47:00Z" w16du:dateUtc="2025-03-07T22:47:00Z">
        <w:r w:rsidRPr="008A6D52" w:rsidDel="00ED48C2">
          <w:rPr>
            <w:spacing w:val="-2"/>
            <w:szCs w:val="24"/>
          </w:rPr>
          <w:delText>TBD</w:delText>
        </w:r>
      </w:del>
    </w:p>
    <w:p w14:paraId="0CE0CE24" w14:textId="5CF94EA5" w:rsidR="008A6D52" w:rsidRPr="008A6D52" w:rsidRDefault="00ED48C2" w:rsidP="008A6D52">
      <w:pPr>
        <w:keepNext/>
        <w:keepLines/>
        <w:spacing w:before="280"/>
        <w:ind w:left="1134" w:hanging="1134"/>
        <w:outlineLvl w:val="0"/>
        <w:rPr>
          <w:b/>
          <w:sz w:val="28"/>
        </w:rPr>
      </w:pPr>
      <w:bookmarkStart w:id="303" w:name="_Toc180595820"/>
      <w:ins w:id="304" w:author="USA" w:date="2025-03-07T17:57:00Z" w16du:dateUtc="2025-03-07T22:57:00Z">
        <w:r>
          <w:rPr>
            <w:b/>
            <w:sz w:val="28"/>
          </w:rPr>
          <w:t>6.</w:t>
        </w:r>
        <w:r>
          <w:rPr>
            <w:b/>
            <w:sz w:val="28"/>
          </w:rPr>
          <w:tab/>
        </w:r>
      </w:ins>
      <w:r w:rsidR="008A6D52" w:rsidRPr="008A6D52">
        <w:rPr>
          <w:b/>
          <w:sz w:val="28"/>
        </w:rPr>
        <w:t>Characteristics of FSS &amp; BSS stations</w:t>
      </w:r>
      <w:bookmarkEnd w:id="303"/>
    </w:p>
    <w:p w14:paraId="2750E258" w14:textId="77777777" w:rsidR="008A6D52" w:rsidRPr="008A6D52" w:rsidRDefault="008A6D52" w:rsidP="008A6D52">
      <w:r w:rsidRPr="008A6D52">
        <w:t>Tables in Attachment 3 summarize system characteristics, sent by WP 4A in Document 5C/142, that could be used in sharing studies within the context of WRC-27 AI 1.10. Satellite systems and networks in BR IFIC (Space services) with frequency assignments in the 71-76 GHz and 81</w:t>
      </w:r>
      <w:r w:rsidRPr="008A6D52">
        <w:noBreakHyphen/>
        <w:t>86 GHz bands could also be used for sharing studies.</w:t>
      </w:r>
    </w:p>
    <w:p w14:paraId="65080456" w14:textId="77777777" w:rsidR="008A6D52" w:rsidRPr="008A6D52" w:rsidRDefault="008A6D52" w:rsidP="008A6D52">
      <w:r w:rsidRPr="008A6D52">
        <w:t>With respect to the question on how to model multiple systems to perform aggregate interference calculations, WP 4A recommends conducting simulations with the systems listed in the Attachment 3 noting that (1) additional satellite systems and networks in BR IFIC (Space services) could be included in aggregate interference calculations and (2) multiple co-frequency GSOs can operate over the same area from different longitudes on the GSO arc.</w:t>
      </w:r>
    </w:p>
    <w:p w14:paraId="7F9B442F" w14:textId="77777777" w:rsidR="008A6D52" w:rsidRPr="008A6D52" w:rsidRDefault="008A6D52" w:rsidP="008A6D52">
      <w:r w:rsidRPr="008A6D52">
        <w:t>Moreover, WP 4A notes that non</w:t>
      </w:r>
      <w:r w:rsidRPr="008A6D52">
        <w:noBreakHyphen/>
        <w:t xml:space="preserve">GSO systems may implement mitigation measures among themselves. Normally, these measures, if applied, are confidential, but one possible technique to model these measures is to use avoidance angle between co-frequency beams. That is, for instance, on a given frequency, System A’s beam will need to have at least 1.5° angular separation with System B’s beam if they are serving the same area on Earth. It is not feasible to serve the same spot on the same frequency from satellites that are in close proximity of each other. </w:t>
      </w:r>
    </w:p>
    <w:p w14:paraId="0293C354" w14:textId="77777777" w:rsidR="008A6D52" w:rsidRPr="008A6D52" w:rsidRDefault="008A6D52" w:rsidP="008A6D52">
      <w:r w:rsidRPr="008A6D52">
        <w:t>When considering aggregate interference from GSO satellites, a minimum longitude difference between satellites of 1° could be used.</w:t>
      </w:r>
    </w:p>
    <w:p w14:paraId="79B9118E" w14:textId="77777777" w:rsidR="008A6D52" w:rsidRPr="008A6D52" w:rsidRDefault="008A6D52" w:rsidP="008A6D52">
      <w:r w:rsidRPr="008A6D52">
        <w:lastRenderedPageBreak/>
        <w:t>Table 2 and 3 of Attachment 3, as well as BR IFIC (Space Service) contains characteristics of earth stations to be considered by WP 5C to determine appropriate e.i.r.p. limits.</w:t>
      </w:r>
    </w:p>
    <w:p w14:paraId="230920BB" w14:textId="77777777" w:rsidR="00ED48C2" w:rsidRPr="00ED48C2" w:rsidRDefault="008A6D52" w:rsidP="00ED48C2">
      <w:pPr>
        <w:rPr>
          <w:ins w:id="305" w:author="USA" w:date="2025-03-07T17:51:00Z" w16du:dateUtc="2025-03-07T22:51:00Z"/>
        </w:rPr>
      </w:pPr>
      <w:del w:id="306" w:author="USA" w:date="2025-03-07T17:49:00Z" w16du:dateUtc="2025-03-07T22:49:00Z">
        <w:r w:rsidRPr="008A6D52" w:rsidDel="00ED48C2">
          <w:delText xml:space="preserve">Files attached to the liaison statement (5C/142) of WP 4A are placed on the SharePoint </w:delText>
        </w:r>
        <w:r w:rsidRPr="008A6D52" w:rsidDel="00ED48C2">
          <w:rPr>
            <w:lang w:eastAsia="zh-CN"/>
          </w:rPr>
          <w:delText>a</w:delText>
        </w:r>
        <w:r w:rsidRPr="008A6D52" w:rsidDel="00ED48C2">
          <w:delText xml:space="preserve">s </w:delText>
        </w:r>
        <w:r w:rsidDel="00ED48C2">
          <w:fldChar w:fldCharType="begin"/>
        </w:r>
        <w:r w:rsidDel="00ED48C2">
          <w:delInstrText>HYPERLINK "https://extranet.itu.int/rsg-meetings/sg5/wp5c/Share/WG%205C-2%20Sharing,%20compatibility%20aspects%20and%20WRCs%20issues/AI%201.10/R23-WP5C-C-0142!!MSW-E%20Attacehed%20file%20FE86C782.zip"</w:delInstrText>
        </w:r>
        <w:r w:rsidDel="00ED48C2">
          <w:fldChar w:fldCharType="separate"/>
        </w:r>
        <w:r w:rsidRPr="008A6D52" w:rsidDel="00ED48C2">
          <w:rPr>
            <w:color w:val="0000FF"/>
            <w:u w:val="single"/>
          </w:rPr>
          <w:delText>link</w:delText>
        </w:r>
        <w:r w:rsidDel="00ED48C2">
          <w:fldChar w:fldCharType="end"/>
        </w:r>
        <w:r w:rsidRPr="008A6D52" w:rsidDel="00ED48C2">
          <w:delText>.</w:delText>
        </w:r>
      </w:del>
      <w:ins w:id="307" w:author="USA" w:date="2025-03-07T17:49:00Z" w16du:dateUtc="2025-03-07T22:49:00Z">
        <w:r w:rsidR="00ED48C2">
          <w:t>Additional information provided by the BR has been provided i</w:t>
        </w:r>
      </w:ins>
      <w:ins w:id="308" w:author="USA" w:date="2025-03-07T17:50:00Z" w16du:dateUtc="2025-03-07T22:50:00Z">
        <w:r w:rsidR="00ED48C2">
          <w:t>n 5C/</w:t>
        </w:r>
        <w:r w:rsidR="00ED48C2">
          <w:fldChar w:fldCharType="begin"/>
        </w:r>
        <w:r w:rsidR="00ED48C2">
          <w:instrText>HYPERLINK "https://www.itu.int/md/meetingdoc.asp?lang=en&amp;parent=R23-WP5C-C-0148"</w:instrText>
        </w:r>
        <w:r w:rsidR="00ED48C2">
          <w:fldChar w:fldCharType="separate"/>
        </w:r>
        <w:r w:rsidR="00ED48C2" w:rsidRPr="00ED48C2">
          <w:rPr>
            <w:rStyle w:val="Hyperlink"/>
          </w:rPr>
          <w:t>148</w:t>
        </w:r>
        <w:r w:rsidR="00ED48C2">
          <w:fldChar w:fldCharType="end"/>
        </w:r>
        <w:r w:rsidR="00ED48C2">
          <w:t>.</w:t>
        </w:r>
      </w:ins>
      <w:ins w:id="309" w:author="USA" w:date="2025-03-07T17:51:00Z" w16du:dateUtc="2025-03-07T22:51:00Z">
        <w:r w:rsidR="00ED48C2">
          <w:t xml:space="preserve"> </w:t>
        </w:r>
        <w:r w:rsidR="00ED48C2" w:rsidRPr="00ED48C2">
          <w:t>Two attached Microsoft Excel documents contain information on:</w:t>
        </w:r>
      </w:ins>
    </w:p>
    <w:p w14:paraId="30396F84" w14:textId="77777777" w:rsidR="00ED48C2" w:rsidRPr="00ED48C2" w:rsidRDefault="00ED48C2" w:rsidP="00ED48C2">
      <w:pPr>
        <w:tabs>
          <w:tab w:val="clear" w:pos="2268"/>
          <w:tab w:val="left" w:pos="2608"/>
          <w:tab w:val="left" w:pos="3345"/>
        </w:tabs>
        <w:spacing w:before="80"/>
        <w:ind w:left="1134" w:hanging="1134"/>
        <w:rPr>
          <w:ins w:id="310" w:author="USA" w:date="2025-03-07T17:51:00Z" w16du:dateUtc="2025-03-07T22:51:00Z"/>
        </w:rPr>
      </w:pPr>
      <w:ins w:id="311" w:author="USA" w:date="2025-03-07T17:51:00Z" w16du:dateUtc="2025-03-07T22:51:00Z">
        <w:r w:rsidRPr="00ED48C2">
          <w:t>–</w:t>
        </w:r>
        <w:r w:rsidRPr="00ED48C2">
          <w:tab/>
          <w:t>The characteristics of FSS and MSS networks and systems in the bands 71-74 GHz and 81-84 GHz as currently contained BR IFIC 3034 dated 12 November 2024;</w:t>
        </w:r>
      </w:ins>
    </w:p>
    <w:p w14:paraId="2677DCAB" w14:textId="77777777" w:rsidR="00ED48C2" w:rsidRPr="00ED48C2" w:rsidRDefault="00ED48C2" w:rsidP="00ED48C2">
      <w:pPr>
        <w:tabs>
          <w:tab w:val="clear" w:pos="2268"/>
          <w:tab w:val="left" w:pos="2608"/>
          <w:tab w:val="left" w:pos="3345"/>
        </w:tabs>
        <w:spacing w:before="80"/>
        <w:ind w:left="1134" w:hanging="1134"/>
        <w:rPr>
          <w:ins w:id="312" w:author="USA" w:date="2025-03-07T17:51:00Z" w16du:dateUtc="2025-03-07T22:51:00Z"/>
          <w:lang w:eastAsia="zh-CN"/>
        </w:rPr>
      </w:pPr>
      <w:ins w:id="313" w:author="USA" w:date="2025-03-07T17:51:00Z" w16du:dateUtc="2025-03-07T22:51:00Z">
        <w:r w:rsidRPr="00ED48C2">
          <w:t>–</w:t>
        </w:r>
        <w:r w:rsidRPr="00ED48C2">
          <w:tab/>
          <w:t>To cover FSS only use of the frequency bands 74-76 GHz and 84-86 GHz the characteristics of FSS and MSS networks and systems are provided for the whole frequency bands 71-76 GHz and 81-86 GHz</w:t>
        </w:r>
        <w:r w:rsidRPr="00ED48C2">
          <w:rPr>
            <w:lang w:eastAsia="zh-CN"/>
          </w:rPr>
          <w:t>.</w:t>
        </w:r>
      </w:ins>
    </w:p>
    <w:p w14:paraId="4BE35C97" w14:textId="43499818" w:rsidR="008A6D52" w:rsidRPr="008A6D52" w:rsidRDefault="00ED48C2" w:rsidP="008A6D52">
      <w:pPr>
        <w:rPr>
          <w:lang w:eastAsia="zh-CN"/>
        </w:rPr>
      </w:pPr>
      <w:ins w:id="314" w:author="USA" w:date="2025-03-07T17:51:00Z" w16du:dateUtc="2025-03-07T22:51:00Z">
        <w:r w:rsidRPr="00ED48C2">
          <w:rPr>
            <w:lang w:eastAsia="zh-CN"/>
          </w:rPr>
          <w:t>These characteristics include frequency assignments using space operation classes of stations which can be considered as operating under either FSS or MSS allocations depending on the case.</w:t>
        </w:r>
      </w:ins>
    </w:p>
    <w:p w14:paraId="6C63DBE7" w14:textId="18F50D88" w:rsidR="008A6D52" w:rsidRPr="008A6D52" w:rsidRDefault="00ED48C2" w:rsidP="008A6D52">
      <w:pPr>
        <w:keepNext/>
        <w:keepLines/>
        <w:spacing w:before="280"/>
        <w:ind w:left="1134" w:hanging="1134"/>
        <w:outlineLvl w:val="0"/>
        <w:rPr>
          <w:b/>
          <w:sz w:val="28"/>
        </w:rPr>
      </w:pPr>
      <w:bookmarkStart w:id="315" w:name="_Toc180595824"/>
      <w:ins w:id="316" w:author="USA" w:date="2025-03-07T17:57:00Z" w16du:dateUtc="2025-03-07T22:57:00Z">
        <w:r>
          <w:rPr>
            <w:b/>
            <w:sz w:val="28"/>
          </w:rPr>
          <w:t>7.</w:t>
        </w:r>
        <w:r>
          <w:rPr>
            <w:b/>
            <w:sz w:val="28"/>
          </w:rPr>
          <w:tab/>
        </w:r>
      </w:ins>
      <w:r w:rsidR="008A6D52" w:rsidRPr="008A6D52">
        <w:rPr>
          <w:b/>
          <w:sz w:val="28"/>
        </w:rPr>
        <w:t xml:space="preserve">Characteristics of MSS </w:t>
      </w:r>
      <w:bookmarkEnd w:id="315"/>
      <w:r w:rsidR="008A6D52" w:rsidRPr="008A6D52">
        <w:rPr>
          <w:b/>
          <w:sz w:val="28"/>
        </w:rPr>
        <w:t>stations</w:t>
      </w:r>
    </w:p>
    <w:p w14:paraId="4DF81EF5" w14:textId="77777777" w:rsidR="008A6D52" w:rsidRPr="008A6D52" w:rsidRDefault="008A6D52" w:rsidP="008A6D52">
      <w:pPr>
        <w:spacing w:before="240" w:after="240"/>
        <w:rPr>
          <w:i/>
          <w:iCs/>
          <w:lang w:eastAsia="zh-CN"/>
        </w:rPr>
      </w:pPr>
      <w:r w:rsidRPr="008A6D52">
        <w:rPr>
          <w:i/>
          <w:iCs/>
          <w:highlight w:val="yellow"/>
          <w:lang w:eastAsia="zh-CN"/>
        </w:rPr>
        <w:t>Editor’s note: Consultation with BR is necessary to provide the necessary information from the data filings that can be used for the sharing studies, as 4C did not provide any MSS characteristics.</w:t>
      </w:r>
      <w:r w:rsidRPr="008A6D52">
        <w:rPr>
          <w:i/>
          <w:iCs/>
          <w:lang w:eastAsia="zh-CN"/>
        </w:rPr>
        <w:t xml:space="preserve"> </w:t>
      </w:r>
      <w:r w:rsidRPr="008A6D52">
        <w:rPr>
          <w:i/>
          <w:iCs/>
          <w:highlight w:val="yellow"/>
          <w:lang w:eastAsia="zh-CN"/>
        </w:rPr>
        <w:t>Upon received proper and workable information from BR, that may be conveyed to 4C.</w:t>
      </w:r>
    </w:p>
    <w:p w14:paraId="42C88887" w14:textId="77777777" w:rsidR="008A6D52" w:rsidRPr="008A6D52" w:rsidRDefault="008A6D52" w:rsidP="008A6D52">
      <w:pPr>
        <w:rPr>
          <w:lang w:eastAsia="zh-CN"/>
        </w:rPr>
      </w:pPr>
      <w:r w:rsidRPr="008A6D52">
        <w:rPr>
          <w:lang w:eastAsia="zh-CN"/>
        </w:rPr>
        <w:t xml:space="preserve">Upon request of WP 4C (see Document 5C/143), BR reviewed the satellite filings to gather characteristics of MSS networks or systems in the frequency bands 71-74 GHz and 81-84 GHz and sent them directly to WP 5C. The data can be </w:t>
      </w:r>
      <w:r w:rsidRPr="008A6D52">
        <w:rPr>
          <w:szCs w:val="24"/>
          <w:lang w:eastAsia="zh-CN"/>
        </w:rPr>
        <w:t xml:space="preserve">found </w:t>
      </w:r>
      <w:hyperlink r:id="rId22" w:history="1">
        <w:r w:rsidRPr="008A6D52">
          <w:rPr>
            <w:color w:val="0000FF"/>
            <w:szCs w:val="24"/>
            <w:u w:val="single"/>
          </w:rPr>
          <w:t>here</w:t>
        </w:r>
      </w:hyperlink>
      <w:r w:rsidRPr="008A6D52">
        <w:rPr>
          <w:szCs w:val="24"/>
          <w:lang w:eastAsia="zh-CN"/>
        </w:rPr>
        <w:t>.</w:t>
      </w:r>
      <w:r w:rsidRPr="008A6D52">
        <w:rPr>
          <w:lang w:eastAsia="zh-CN"/>
        </w:rPr>
        <w:t xml:space="preserve"> It includes orbital parameters of satellite systems published by administration in BR IFIC (Space Services). BR has also provided information on characteristics of FSS and MSS networks and systems in Document 5C/148.</w:t>
      </w:r>
    </w:p>
    <w:p w14:paraId="222A6F9F" w14:textId="77777777" w:rsidR="008A6D52" w:rsidRPr="008A6D52" w:rsidRDefault="008A6D52" w:rsidP="008A6D52">
      <w:pPr>
        <w:rPr>
          <w:color w:val="000000"/>
          <w:szCs w:val="24"/>
        </w:rPr>
      </w:pPr>
      <w:r w:rsidRPr="008A6D52">
        <w:rPr>
          <w:color w:val="000000"/>
          <w:szCs w:val="24"/>
        </w:rPr>
        <w:t>Attachment 4 in this working document presents 4 systems extracted from that dataset, to be used as possible examples of MSS systems for studies under this agenda item.</w:t>
      </w:r>
    </w:p>
    <w:p w14:paraId="5108F2AA" w14:textId="79C35C37" w:rsidR="008A6D52" w:rsidRPr="008A6D52" w:rsidRDefault="00ED48C2" w:rsidP="008A6D52">
      <w:pPr>
        <w:keepNext/>
        <w:keepLines/>
        <w:spacing w:before="280"/>
        <w:ind w:left="1134" w:hanging="1134"/>
        <w:outlineLvl w:val="0"/>
        <w:rPr>
          <w:b/>
          <w:sz w:val="28"/>
        </w:rPr>
      </w:pPr>
      <w:bookmarkStart w:id="317" w:name="_Toc180595827"/>
      <w:ins w:id="318" w:author="USA" w:date="2025-03-07T17:57:00Z" w16du:dateUtc="2025-03-07T22:57:00Z">
        <w:r>
          <w:rPr>
            <w:b/>
            <w:sz w:val="28"/>
          </w:rPr>
          <w:t>8.</w:t>
        </w:r>
        <w:r>
          <w:rPr>
            <w:b/>
            <w:sz w:val="28"/>
          </w:rPr>
          <w:tab/>
        </w:r>
      </w:ins>
      <w:r w:rsidR="008A6D52" w:rsidRPr="008A6D52">
        <w:rPr>
          <w:b/>
          <w:sz w:val="28"/>
        </w:rPr>
        <w:t>Methodology for sharing study</w:t>
      </w:r>
      <w:ins w:id="319" w:author="USA" w:date="2025-03-07T17:56:00Z" w16du:dateUtc="2025-03-07T22:56:00Z">
        <w:r>
          <w:rPr>
            <w:b/>
            <w:sz w:val="28"/>
          </w:rPr>
          <w:t xml:space="preserve"> with the Fixed Service</w:t>
        </w:r>
      </w:ins>
    </w:p>
    <w:p w14:paraId="5F523DAC" w14:textId="3B618AED" w:rsidR="008A6D52" w:rsidRPr="008A6D52" w:rsidRDefault="00ED48C2" w:rsidP="008A6D52">
      <w:pPr>
        <w:keepNext/>
        <w:keepLines/>
        <w:numPr>
          <w:ilvl w:val="1"/>
          <w:numId w:val="0"/>
        </w:numPr>
        <w:spacing w:before="200"/>
        <w:ind w:left="576" w:hanging="576"/>
        <w:outlineLvl w:val="1"/>
        <w:rPr>
          <w:b/>
        </w:rPr>
      </w:pPr>
      <w:ins w:id="320" w:author="USA" w:date="2025-03-07T17:58:00Z" w16du:dateUtc="2025-03-07T22:58:00Z">
        <w:r>
          <w:rPr>
            <w:b/>
          </w:rPr>
          <w:t>8.1</w:t>
        </w:r>
        <w:r>
          <w:rPr>
            <w:b/>
          </w:rPr>
          <w:tab/>
        </w:r>
      </w:ins>
      <w:r w:rsidR="008A6D52" w:rsidRPr="008A6D52">
        <w:rPr>
          <w:b/>
        </w:rPr>
        <w:t>Methodology for the determination of power flux-density (pfd) limits</w:t>
      </w:r>
    </w:p>
    <w:p w14:paraId="7114C81F" w14:textId="77777777" w:rsidR="008A6D52" w:rsidRPr="008A6D52" w:rsidRDefault="008A6D52" w:rsidP="008A6D52">
      <w:pPr>
        <w:rPr>
          <w:lang w:eastAsia="zh-CN"/>
        </w:rPr>
      </w:pPr>
      <w:r w:rsidRPr="008A6D52">
        <w:rPr>
          <w:lang w:eastAsia="zh-CN"/>
        </w:rPr>
        <w:t xml:space="preserve">Determination of pfd limits for possible inclusion in RR Article </w:t>
      </w:r>
      <w:r w:rsidRPr="008A6D52">
        <w:rPr>
          <w:b/>
          <w:bCs/>
          <w:lang w:eastAsia="zh-CN"/>
        </w:rPr>
        <w:t>21</w:t>
      </w:r>
      <w:r w:rsidRPr="008A6D52">
        <w:rPr>
          <w:lang w:eastAsia="zh-CN"/>
        </w:rPr>
        <w:t xml:space="preserve"> may result in the addition of one or several entries in Table </w:t>
      </w:r>
      <w:r w:rsidRPr="008A6D52">
        <w:rPr>
          <w:b/>
          <w:bCs/>
          <w:lang w:eastAsia="zh-CN"/>
        </w:rPr>
        <w:t>21-4</w:t>
      </w:r>
      <w:r w:rsidRPr="008A6D52">
        <w:rPr>
          <w:lang w:eastAsia="zh-CN"/>
        </w:rPr>
        <w:t xml:space="preserve"> which defines pfd limits in dB(W/m</w:t>
      </w:r>
      <w:r w:rsidRPr="008A6D52">
        <w:rPr>
          <w:vertAlign w:val="superscript"/>
          <w:lang w:eastAsia="zh-CN"/>
        </w:rPr>
        <w:t>2</w:t>
      </w:r>
      <w:r w:rsidRPr="008A6D52">
        <w:rPr>
          <w:lang w:eastAsia="zh-CN"/>
        </w:rPr>
        <w:t>) for angles of arrival (δ) above the horizontal plane.</w:t>
      </w:r>
    </w:p>
    <w:p w14:paraId="454E48E5" w14:textId="77777777" w:rsidR="008A6D52" w:rsidRPr="008A6D52" w:rsidRDefault="008A6D52" w:rsidP="008A6D52">
      <w:pPr>
        <w:rPr>
          <w:lang w:eastAsia="zh-CN"/>
        </w:rPr>
      </w:pPr>
      <w:r w:rsidRPr="008A6D52">
        <w:rPr>
          <w:lang w:eastAsia="zh-CN"/>
        </w:rPr>
        <w:t>To calculate this angle of arrival, and hence, the pfd limits, positions of the interfering satellite and of the victim station are necessary.</w:t>
      </w:r>
    </w:p>
    <w:p w14:paraId="674F47F0" w14:textId="77777777" w:rsidR="008A6D52" w:rsidRPr="008A6D52" w:rsidRDefault="008A6D52" w:rsidP="008A6D52">
      <w:pPr>
        <w:rPr>
          <w:lang w:eastAsia="zh-CN"/>
        </w:rPr>
      </w:pPr>
      <w:r w:rsidRPr="008A6D52">
        <w:rPr>
          <w:lang w:eastAsia="zh-CN"/>
        </w:rPr>
        <w:t xml:space="preserve">Recommendation </w:t>
      </w:r>
      <w:hyperlink r:id="rId23" w:history="1">
        <w:r w:rsidRPr="008A6D52">
          <w:rPr>
            <w:color w:val="0000FF"/>
            <w:u w:val="single"/>
            <w:lang w:eastAsia="zh-CN"/>
          </w:rPr>
          <w:t>ITU-R F.1108-4</w:t>
        </w:r>
      </w:hyperlink>
      <w:r w:rsidRPr="008A6D52">
        <w:rPr>
          <w:lang w:eastAsia="zh-CN"/>
        </w:rPr>
        <w:t xml:space="preserve"> – </w:t>
      </w:r>
      <w:r w:rsidRPr="008A6D52">
        <w:rPr>
          <w:i/>
          <w:iCs/>
          <w:lang w:eastAsia="zh-CN"/>
        </w:rPr>
        <w:t>Determination of the criteria to protect fixed service receivers from the emissions of space stations operating in non-geostationary orbits in shared frequency bands</w:t>
      </w:r>
      <w:r w:rsidRPr="008A6D52">
        <w:t xml:space="preserve"> </w:t>
      </w:r>
      <w:r w:rsidRPr="008A6D52">
        <w:rPr>
          <w:lang w:eastAsia="zh-CN"/>
        </w:rPr>
        <w:t>contains various methodologies to determine the criteria to protect fixed service receivers from emissions of space stations operating in non-geostationary orbits in shared frequency bands. Annex 1 of this Recommendation contains the necessary formulas to evaluate the satellite elevation and angular distance from the victim antenna main beam.</w:t>
      </w:r>
    </w:p>
    <w:p w14:paraId="6787BEB7" w14:textId="77777777" w:rsidR="008A6D52" w:rsidRPr="008A6D52" w:rsidRDefault="008A6D52" w:rsidP="008A6D52">
      <w:pPr>
        <w:rPr>
          <w:lang w:eastAsia="zh-CN"/>
        </w:rPr>
      </w:pPr>
      <w:r w:rsidRPr="008A6D52">
        <w:rPr>
          <w:lang w:eastAsia="zh-CN"/>
        </w:rPr>
        <w:t>The following sections provides different study scenario to assess sharing between FS and FSS.</w:t>
      </w:r>
    </w:p>
    <w:p w14:paraId="5DAC6E56" w14:textId="07EA7934" w:rsidR="008A6D52" w:rsidRPr="008A6D52" w:rsidRDefault="00ED48C2" w:rsidP="008A6D52">
      <w:pPr>
        <w:keepNext/>
        <w:keepLines/>
        <w:numPr>
          <w:ilvl w:val="2"/>
          <w:numId w:val="0"/>
        </w:numPr>
        <w:tabs>
          <w:tab w:val="clear" w:pos="1134"/>
        </w:tabs>
        <w:spacing w:before="200"/>
        <w:ind w:left="1134" w:hanging="1134"/>
        <w:outlineLvl w:val="2"/>
        <w:rPr>
          <w:b/>
        </w:rPr>
      </w:pPr>
      <w:ins w:id="321" w:author="USA" w:date="2025-03-07T17:58:00Z" w16du:dateUtc="2025-03-07T22:58:00Z">
        <w:r>
          <w:rPr>
            <w:b/>
          </w:rPr>
          <w:t>8.1.1</w:t>
        </w:r>
        <w:r>
          <w:rPr>
            <w:b/>
          </w:rPr>
          <w:tab/>
        </w:r>
      </w:ins>
      <w:r w:rsidR="008A6D52" w:rsidRPr="008A6D52">
        <w:rPr>
          <w:b/>
        </w:rPr>
        <w:t>Sharing with GSO satellites</w:t>
      </w:r>
    </w:p>
    <w:p w14:paraId="3B11BCBF" w14:textId="77777777" w:rsidR="008A6D52" w:rsidRPr="008A6D52" w:rsidRDefault="008A6D52" w:rsidP="008A6D52">
      <w:pPr>
        <w:rPr>
          <w:lang w:eastAsia="zh-CN"/>
        </w:rPr>
      </w:pPr>
      <w:r w:rsidRPr="008A6D52">
        <w:rPr>
          <w:lang w:eastAsia="zh-CN"/>
        </w:rPr>
        <w:t>As the interference from GSO satellites is steady, the long-term protection criterion of Recommendation ITU-R F.758 is used.</w:t>
      </w:r>
    </w:p>
    <w:p w14:paraId="3282CD9E" w14:textId="77777777" w:rsidR="008A6D52" w:rsidRPr="008A6D52" w:rsidRDefault="008A6D52" w:rsidP="008A6D52">
      <w:pPr>
        <w:keepNext/>
        <w:keepLines/>
        <w:numPr>
          <w:ilvl w:val="3"/>
          <w:numId w:val="0"/>
        </w:numPr>
        <w:tabs>
          <w:tab w:val="clear" w:pos="1134"/>
        </w:tabs>
        <w:spacing w:before="200"/>
        <w:ind w:left="1134" w:hanging="1134"/>
        <w:outlineLvl w:val="3"/>
        <w:rPr>
          <w:b/>
        </w:rPr>
      </w:pPr>
      <w:r w:rsidRPr="008A6D52">
        <w:rPr>
          <w:b/>
        </w:rPr>
        <w:lastRenderedPageBreak/>
        <w:t>Scenario 1</w:t>
      </w:r>
    </w:p>
    <w:p w14:paraId="5F170542" w14:textId="77777777" w:rsidR="008A6D52" w:rsidRPr="008A6D52" w:rsidRDefault="008A6D52" w:rsidP="008A6D52">
      <w:pPr>
        <w:rPr>
          <w:lang w:eastAsia="zh-CN"/>
        </w:rPr>
      </w:pPr>
      <w:r w:rsidRPr="008A6D52">
        <w:rPr>
          <w:lang w:eastAsia="zh-CN"/>
        </w:rPr>
        <w:t>Station(s) of the fixed service are defined with the parameters of the following table.</w:t>
      </w:r>
    </w:p>
    <w:p w14:paraId="11318D2C" w14:textId="1C8DEA67" w:rsidR="008A6D52" w:rsidRPr="008A6D52" w:rsidRDefault="008A6D52" w:rsidP="008A6D52">
      <w:pPr>
        <w:keepNext/>
        <w:spacing w:before="360" w:after="120"/>
        <w:jc w:val="center"/>
        <w:rPr>
          <w:caps/>
          <w:sz w:val="20"/>
        </w:rPr>
      </w:pPr>
      <w:r w:rsidRPr="008A6D52">
        <w:rPr>
          <w:caps/>
          <w:sz w:val="20"/>
        </w:rPr>
        <w:t xml:space="preserve">Table </w:t>
      </w:r>
      <w:del w:id="322" w:author="USA" w:date="2025-03-07T17:57:00Z" w16du:dateUtc="2025-03-07T22:57:00Z">
        <w:r w:rsidRPr="008A6D52" w:rsidDel="00ED48C2">
          <w:rPr>
            <w:caps/>
            <w:sz w:val="20"/>
          </w:rPr>
          <w:fldChar w:fldCharType="begin"/>
        </w:r>
        <w:r w:rsidRPr="008A6D52" w:rsidDel="00ED48C2">
          <w:rPr>
            <w:caps/>
            <w:sz w:val="20"/>
          </w:rPr>
          <w:delInstrText xml:space="preserve"> SEQ Table \* ARABIC </w:delInstrText>
        </w:r>
        <w:r w:rsidRPr="008A6D52" w:rsidDel="00ED48C2">
          <w:rPr>
            <w:caps/>
            <w:sz w:val="20"/>
          </w:rPr>
          <w:fldChar w:fldCharType="separate"/>
        </w:r>
        <w:r w:rsidRPr="008A6D52" w:rsidDel="00ED48C2">
          <w:rPr>
            <w:caps/>
            <w:sz w:val="20"/>
          </w:rPr>
          <w:delText>5</w:delText>
        </w:r>
        <w:r w:rsidRPr="008A6D52" w:rsidDel="00ED48C2">
          <w:rPr>
            <w:caps/>
            <w:sz w:val="20"/>
          </w:rPr>
          <w:fldChar w:fldCharType="end"/>
        </w:r>
      </w:del>
      <w:ins w:id="323" w:author="USA" w:date="2025-03-07T17:57:00Z" w16du:dateUtc="2025-03-07T22:57:00Z">
        <w:r w:rsidR="00ED48C2">
          <w:rPr>
            <w:caps/>
            <w:sz w:val="20"/>
          </w:rPr>
          <w:t>6</w:t>
        </w:r>
      </w:ins>
    </w:p>
    <w:p w14:paraId="35017C72" w14:textId="77777777" w:rsidR="008A6D52" w:rsidRPr="008A6D52" w:rsidRDefault="008A6D52" w:rsidP="008A6D52">
      <w:pPr>
        <w:keepNext/>
        <w:keepLines/>
        <w:spacing w:before="0" w:after="120"/>
        <w:jc w:val="center"/>
        <w:rPr>
          <w:rFonts w:ascii="Times New Roman Bold" w:hAnsi="Times New Roman Bold"/>
          <w:b/>
          <w:sz w:val="20"/>
        </w:rPr>
      </w:pPr>
      <w:r w:rsidRPr="008A6D52">
        <w:rPr>
          <w:rFonts w:ascii="Times New Roman Bold" w:hAnsi="Times New Roman Bold"/>
          <w:b/>
          <w:sz w:val="20"/>
        </w:rPr>
        <w:t>Parameters of the station of the fixed service</w:t>
      </w:r>
    </w:p>
    <w:tbl>
      <w:tblPr>
        <w:tblStyle w:val="TableGrid2"/>
        <w:tblW w:w="0" w:type="auto"/>
        <w:jc w:val="center"/>
        <w:tblLook w:val="04A0" w:firstRow="1" w:lastRow="0" w:firstColumn="1" w:lastColumn="0" w:noHBand="0" w:noVBand="1"/>
      </w:tblPr>
      <w:tblGrid>
        <w:gridCol w:w="5245"/>
        <w:gridCol w:w="1843"/>
        <w:gridCol w:w="2268"/>
      </w:tblGrid>
      <w:tr w:rsidR="008A6D52" w:rsidRPr="008A6D52" w14:paraId="1762E88E" w14:textId="77777777" w:rsidTr="0094343B">
        <w:trPr>
          <w:jc w:val="center"/>
        </w:trPr>
        <w:tc>
          <w:tcPr>
            <w:tcW w:w="5245" w:type="dxa"/>
            <w:vAlign w:val="center"/>
          </w:tcPr>
          <w:p w14:paraId="150FE261"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Parameter</w:t>
            </w:r>
          </w:p>
        </w:tc>
        <w:tc>
          <w:tcPr>
            <w:tcW w:w="1843" w:type="dxa"/>
            <w:vAlign w:val="center"/>
          </w:tcPr>
          <w:p w14:paraId="1D6C6939"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Value</w:t>
            </w:r>
          </w:p>
        </w:tc>
        <w:tc>
          <w:tcPr>
            <w:tcW w:w="2268" w:type="dxa"/>
            <w:vAlign w:val="center"/>
          </w:tcPr>
          <w:p w14:paraId="630D7C35"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Source</w:t>
            </w:r>
          </w:p>
        </w:tc>
      </w:tr>
      <w:tr w:rsidR="008A6D52" w:rsidRPr="008A6D52" w14:paraId="33F49658" w14:textId="77777777" w:rsidTr="0094343B">
        <w:trPr>
          <w:jc w:val="center"/>
        </w:trPr>
        <w:tc>
          <w:tcPr>
            <w:tcW w:w="5245" w:type="dxa"/>
            <w:vAlign w:val="center"/>
          </w:tcPr>
          <w:p w14:paraId="4880474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Latitude (°)</w:t>
            </w:r>
          </w:p>
        </w:tc>
        <w:tc>
          <w:tcPr>
            <w:tcW w:w="1843" w:type="dxa"/>
            <w:vAlign w:val="center"/>
          </w:tcPr>
          <w:p w14:paraId="7C3A873D"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0, 25, 50, 75</w:t>
            </w:r>
          </w:p>
        </w:tc>
        <w:tc>
          <w:tcPr>
            <w:tcW w:w="2268" w:type="dxa"/>
            <w:vAlign w:val="center"/>
          </w:tcPr>
          <w:p w14:paraId="6C632E5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r>
      <w:tr w:rsidR="008A6D52" w:rsidRPr="008A6D52" w14:paraId="6E8298FB" w14:textId="77777777" w:rsidTr="0094343B">
        <w:trPr>
          <w:jc w:val="center"/>
        </w:trPr>
        <w:tc>
          <w:tcPr>
            <w:tcW w:w="5245" w:type="dxa"/>
            <w:vAlign w:val="center"/>
          </w:tcPr>
          <w:p w14:paraId="49387B5F"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Longitude (°)</w:t>
            </w:r>
          </w:p>
        </w:tc>
        <w:tc>
          <w:tcPr>
            <w:tcW w:w="1843" w:type="dxa"/>
            <w:vAlign w:val="center"/>
          </w:tcPr>
          <w:p w14:paraId="16E1B75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0</w:t>
            </w:r>
          </w:p>
        </w:tc>
        <w:tc>
          <w:tcPr>
            <w:tcW w:w="2268" w:type="dxa"/>
            <w:vAlign w:val="center"/>
          </w:tcPr>
          <w:p w14:paraId="6C43578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r>
      <w:tr w:rsidR="008A6D52" w:rsidRPr="008A6D52" w14:paraId="24B11B73" w14:textId="77777777" w:rsidTr="0094343B">
        <w:trPr>
          <w:jc w:val="center"/>
        </w:trPr>
        <w:tc>
          <w:tcPr>
            <w:tcW w:w="5245" w:type="dxa"/>
            <w:vAlign w:val="center"/>
          </w:tcPr>
          <w:p w14:paraId="2333D09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Altitude (m)</w:t>
            </w:r>
          </w:p>
        </w:tc>
        <w:tc>
          <w:tcPr>
            <w:tcW w:w="1843" w:type="dxa"/>
            <w:vAlign w:val="center"/>
          </w:tcPr>
          <w:p w14:paraId="15D610F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30</w:t>
            </w:r>
          </w:p>
        </w:tc>
        <w:tc>
          <w:tcPr>
            <w:tcW w:w="2268" w:type="dxa"/>
            <w:vAlign w:val="center"/>
          </w:tcPr>
          <w:p w14:paraId="5056957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r>
      <w:tr w:rsidR="008A6D52" w:rsidRPr="008A6D52" w14:paraId="7FB3C099" w14:textId="77777777" w:rsidTr="0094343B">
        <w:trPr>
          <w:jc w:val="center"/>
        </w:trPr>
        <w:tc>
          <w:tcPr>
            <w:tcW w:w="5245" w:type="dxa"/>
            <w:vAlign w:val="center"/>
          </w:tcPr>
          <w:p w14:paraId="3976D21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Antenna elevation (0)</w:t>
            </w:r>
          </w:p>
        </w:tc>
        <w:tc>
          <w:tcPr>
            <w:tcW w:w="1843" w:type="dxa"/>
            <w:vAlign w:val="center"/>
          </w:tcPr>
          <w:p w14:paraId="1E67530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0, 2.5, 5</w:t>
            </w:r>
          </w:p>
        </w:tc>
        <w:tc>
          <w:tcPr>
            <w:tcW w:w="2268" w:type="dxa"/>
            <w:vAlign w:val="center"/>
          </w:tcPr>
          <w:p w14:paraId="7CE887E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Rec. ITU-R F.2086</w:t>
            </w:r>
          </w:p>
        </w:tc>
      </w:tr>
      <w:tr w:rsidR="008A6D52" w:rsidRPr="008A6D52" w14:paraId="63B09274" w14:textId="77777777" w:rsidTr="0094343B">
        <w:trPr>
          <w:jc w:val="center"/>
        </w:trPr>
        <w:tc>
          <w:tcPr>
            <w:tcW w:w="5245" w:type="dxa"/>
            <w:vAlign w:val="center"/>
          </w:tcPr>
          <w:p w14:paraId="2DF0B9A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Azimut (°)</w:t>
            </w:r>
          </w:p>
        </w:tc>
        <w:tc>
          <w:tcPr>
            <w:tcW w:w="1843" w:type="dxa"/>
            <w:vAlign w:val="center"/>
          </w:tcPr>
          <w:p w14:paraId="070DF55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0 to 180</w:t>
            </w:r>
          </w:p>
        </w:tc>
        <w:tc>
          <w:tcPr>
            <w:tcW w:w="2268" w:type="dxa"/>
            <w:vAlign w:val="center"/>
          </w:tcPr>
          <w:p w14:paraId="3D899F4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r>
      <w:tr w:rsidR="008A6D52" w:rsidRPr="008A6D52" w14:paraId="4890EFE7" w14:textId="77777777" w:rsidTr="0094343B">
        <w:trPr>
          <w:jc w:val="center"/>
        </w:trPr>
        <w:tc>
          <w:tcPr>
            <w:tcW w:w="5245" w:type="dxa"/>
            <w:vAlign w:val="center"/>
          </w:tcPr>
          <w:p w14:paraId="07EF4B4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Antenna diameter (cm)</w:t>
            </w:r>
          </w:p>
        </w:tc>
        <w:tc>
          <w:tcPr>
            <w:tcW w:w="1843" w:type="dxa"/>
            <w:vAlign w:val="center"/>
          </w:tcPr>
          <w:p w14:paraId="022896AD"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20, 30 or 60</w:t>
            </w:r>
          </w:p>
        </w:tc>
        <w:tc>
          <w:tcPr>
            <w:tcW w:w="2268" w:type="dxa"/>
            <w:vAlign w:val="center"/>
          </w:tcPr>
          <w:p w14:paraId="6A292C2F"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r>
      <w:tr w:rsidR="008A6D52" w:rsidRPr="008A6D52" w14:paraId="4D8683C9" w14:textId="77777777" w:rsidTr="0094343B">
        <w:trPr>
          <w:jc w:val="center"/>
        </w:trPr>
        <w:tc>
          <w:tcPr>
            <w:tcW w:w="5245" w:type="dxa"/>
            <w:vAlign w:val="center"/>
          </w:tcPr>
          <w:p w14:paraId="7B503FD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Antenna diagram</w:t>
            </w:r>
          </w:p>
        </w:tc>
        <w:tc>
          <w:tcPr>
            <w:tcW w:w="1843" w:type="dxa"/>
            <w:vAlign w:val="center"/>
          </w:tcPr>
          <w:p w14:paraId="50AD190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2268" w:type="dxa"/>
            <w:vAlign w:val="center"/>
          </w:tcPr>
          <w:p w14:paraId="1BA6152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Rec. ITU-R F.1245</w:t>
            </w:r>
          </w:p>
        </w:tc>
      </w:tr>
      <w:tr w:rsidR="008A6D52" w:rsidRPr="008A6D52" w14:paraId="62A78E8C" w14:textId="77777777" w:rsidTr="0094343B">
        <w:trPr>
          <w:jc w:val="center"/>
        </w:trPr>
        <w:tc>
          <w:tcPr>
            <w:tcW w:w="5245" w:type="dxa"/>
            <w:vAlign w:val="center"/>
          </w:tcPr>
          <w:p w14:paraId="3C7A913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Max antenna gain</w:t>
            </w:r>
          </w:p>
        </w:tc>
        <w:tc>
          <w:tcPr>
            <w:tcW w:w="1843" w:type="dxa"/>
            <w:vAlign w:val="center"/>
          </w:tcPr>
          <w:p w14:paraId="45217A4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2268" w:type="dxa"/>
            <w:vAlign w:val="center"/>
          </w:tcPr>
          <w:p w14:paraId="305C5EA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Rec. ITU-R F.699</w:t>
            </w:r>
          </w:p>
        </w:tc>
      </w:tr>
      <w:tr w:rsidR="008A6D52" w:rsidRPr="008A6D52" w14:paraId="137D0712" w14:textId="77777777" w:rsidTr="0094343B">
        <w:trPr>
          <w:jc w:val="center"/>
        </w:trPr>
        <w:tc>
          <w:tcPr>
            <w:tcW w:w="5245" w:type="dxa"/>
            <w:vAlign w:val="center"/>
          </w:tcPr>
          <w:p w14:paraId="511469F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i/>
                <w:iCs/>
                <w:sz w:val="20"/>
              </w:rPr>
              <w:t>I/N</w:t>
            </w:r>
            <w:r w:rsidRPr="008A6D52">
              <w:rPr>
                <w:sz w:val="20"/>
              </w:rPr>
              <w:t xml:space="preserve"> (dB) long-term</w:t>
            </w:r>
          </w:p>
        </w:tc>
        <w:tc>
          <w:tcPr>
            <w:tcW w:w="1843" w:type="dxa"/>
            <w:vAlign w:val="center"/>
          </w:tcPr>
          <w:p w14:paraId="173167FF"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‒10</w:t>
            </w:r>
          </w:p>
        </w:tc>
        <w:tc>
          <w:tcPr>
            <w:tcW w:w="2268" w:type="dxa"/>
            <w:vAlign w:val="center"/>
          </w:tcPr>
          <w:p w14:paraId="5D6F578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Rec. ITU-R F.758</w:t>
            </w:r>
          </w:p>
        </w:tc>
      </w:tr>
      <w:tr w:rsidR="008A6D52" w:rsidRPr="008A6D52" w14:paraId="636D69DB" w14:textId="77777777" w:rsidTr="0094343B">
        <w:trPr>
          <w:jc w:val="center"/>
        </w:trPr>
        <w:tc>
          <w:tcPr>
            <w:tcW w:w="5245" w:type="dxa"/>
            <w:vAlign w:val="center"/>
          </w:tcPr>
          <w:p w14:paraId="3E85062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Nominal long-term interference power density (dBW/MHz)</w:t>
            </w:r>
          </w:p>
        </w:tc>
        <w:tc>
          <w:tcPr>
            <w:tcW w:w="1843" w:type="dxa"/>
            <w:vAlign w:val="center"/>
          </w:tcPr>
          <w:p w14:paraId="104993A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‒146</w:t>
            </w:r>
          </w:p>
        </w:tc>
        <w:tc>
          <w:tcPr>
            <w:tcW w:w="2268" w:type="dxa"/>
            <w:vAlign w:val="center"/>
          </w:tcPr>
          <w:p w14:paraId="71B2622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Rec. ITU-R F.758</w:t>
            </w:r>
          </w:p>
        </w:tc>
      </w:tr>
    </w:tbl>
    <w:p w14:paraId="7782ED2B" w14:textId="77777777" w:rsidR="008A6D52" w:rsidRPr="008A6D52" w:rsidRDefault="008A6D52" w:rsidP="008A6D52">
      <w:pPr>
        <w:rPr>
          <w:lang w:eastAsia="zh-CN"/>
        </w:rPr>
      </w:pPr>
      <w:r w:rsidRPr="008A6D52">
        <w:rPr>
          <w:lang w:eastAsia="zh-CN"/>
        </w:rPr>
        <w:t>GSO satellites are separated from 10, 4, or 1°.</w:t>
      </w:r>
    </w:p>
    <w:p w14:paraId="74D17910" w14:textId="77777777" w:rsidR="008A6D52" w:rsidRPr="008A6D52" w:rsidRDefault="008A6D52" w:rsidP="008A6D52">
      <w:pPr>
        <w:rPr>
          <w:lang w:eastAsia="zh-CN"/>
        </w:rPr>
      </w:pPr>
      <w:r w:rsidRPr="008A6D52">
        <w:rPr>
          <w:lang w:eastAsia="zh-CN"/>
        </w:rPr>
        <w:t>Exceedance over the nominal long-term interference power density is assessed with several tentative pfd masks.</w:t>
      </w:r>
    </w:p>
    <w:p w14:paraId="231E5120" w14:textId="77777777" w:rsidR="008A6D52" w:rsidRPr="008A6D52" w:rsidRDefault="008A6D52" w:rsidP="008A6D52">
      <w:pPr>
        <w:spacing w:before="240" w:after="240"/>
        <w:rPr>
          <w:i/>
          <w:iCs/>
          <w:lang w:eastAsia="zh-CN"/>
        </w:rPr>
      </w:pPr>
      <w:r w:rsidRPr="008A6D52">
        <w:rPr>
          <w:i/>
          <w:iCs/>
          <w:lang w:eastAsia="zh-CN"/>
        </w:rPr>
        <w:t>{Editor’s note: The following figure provides an example of such assessment</w:t>
      </w:r>
    </w:p>
    <w:p w14:paraId="5D1B0B45" w14:textId="77777777" w:rsidR="008A6D52" w:rsidRPr="008A6D52" w:rsidRDefault="008A6D52" w:rsidP="008A6D52">
      <w:pPr>
        <w:spacing w:after="240"/>
        <w:jc w:val="center"/>
        <w:rPr>
          <w:lang w:eastAsia="zh-CN"/>
        </w:rPr>
      </w:pPr>
      <w:r w:rsidRPr="008A6D52">
        <w:rPr>
          <w:noProof/>
          <w:lang w:eastAsia="zh-CN"/>
        </w:rPr>
        <w:drawing>
          <wp:inline distT="0" distB="0" distL="0" distR="0" wp14:anchorId="41C66469" wp14:editId="504A7260">
            <wp:extent cx="3772800" cy="2829600"/>
            <wp:effectExtent l="0" t="0" r="0" b="8890"/>
            <wp:docPr id="3" name="Image 3" descr="A graph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A graph of a graph&#10;&#10;AI-generated content may be incorrec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72800" cy="2829600"/>
                    </a:xfrm>
                    <a:prstGeom prst="rect">
                      <a:avLst/>
                    </a:prstGeom>
                    <a:noFill/>
                    <a:ln>
                      <a:noFill/>
                    </a:ln>
                  </pic:spPr>
                </pic:pic>
              </a:graphicData>
            </a:graphic>
          </wp:inline>
        </w:drawing>
      </w:r>
      <w:r w:rsidRPr="008A6D52">
        <w:rPr>
          <w:lang w:eastAsia="zh-CN"/>
        </w:rPr>
        <w:t>}</w:t>
      </w:r>
    </w:p>
    <w:p w14:paraId="718C3D51" w14:textId="3A49D0E6" w:rsidR="008A6D52" w:rsidRPr="008A6D52" w:rsidRDefault="00ED48C2" w:rsidP="008A6D52">
      <w:pPr>
        <w:keepNext/>
        <w:keepLines/>
        <w:numPr>
          <w:ilvl w:val="2"/>
          <w:numId w:val="0"/>
        </w:numPr>
        <w:tabs>
          <w:tab w:val="clear" w:pos="1134"/>
        </w:tabs>
        <w:spacing w:before="200"/>
        <w:ind w:left="1134" w:hanging="1134"/>
        <w:outlineLvl w:val="2"/>
        <w:rPr>
          <w:b/>
        </w:rPr>
      </w:pPr>
      <w:ins w:id="324" w:author="USA" w:date="2025-03-07T17:58:00Z" w16du:dateUtc="2025-03-07T22:58:00Z">
        <w:r>
          <w:rPr>
            <w:b/>
          </w:rPr>
          <w:t>8.1.2</w:t>
        </w:r>
        <w:r>
          <w:rPr>
            <w:b/>
          </w:rPr>
          <w:tab/>
        </w:r>
      </w:ins>
      <w:r w:rsidR="008A6D52" w:rsidRPr="008A6D52">
        <w:rPr>
          <w:b/>
        </w:rPr>
        <w:t>Sharing with non-GSO satellites</w:t>
      </w:r>
    </w:p>
    <w:p w14:paraId="2C1931CE" w14:textId="77777777" w:rsidR="008A6D52" w:rsidRPr="008A6D52" w:rsidRDefault="008A6D52" w:rsidP="008A6D52">
      <w:pPr>
        <w:rPr>
          <w:lang w:eastAsia="zh-CN"/>
        </w:rPr>
      </w:pPr>
      <w:r w:rsidRPr="008A6D52">
        <w:rPr>
          <w:lang w:eastAsia="zh-CN"/>
        </w:rPr>
        <w:t xml:space="preserve">Recommendation ITU-R F.1108-4 – </w:t>
      </w:r>
      <w:r w:rsidRPr="008A6D52">
        <w:rPr>
          <w:i/>
          <w:iCs/>
          <w:lang w:eastAsia="zh-CN"/>
        </w:rPr>
        <w:t>Determination of the criteria to protect fixed service receivers from the emissions of space stations operating in non-geostationary orbits in shared frequency bands</w:t>
      </w:r>
      <w:r w:rsidRPr="008A6D52">
        <w:rPr>
          <w:lang w:eastAsia="zh-CN"/>
        </w:rPr>
        <w:t xml:space="preserve"> contains equations to simulate the operation of a non-GSO satellite and thereby the statistics necessary to determine how often a satellite will be visible in any direction for a particular terrestrial station or position.</w:t>
      </w:r>
    </w:p>
    <w:p w14:paraId="5D987C88" w14:textId="77777777" w:rsidR="008A6D52" w:rsidRPr="008A6D52" w:rsidRDefault="008A6D52" w:rsidP="008A6D52">
      <w:pPr>
        <w:keepNext/>
        <w:keepLines/>
        <w:numPr>
          <w:ilvl w:val="3"/>
          <w:numId w:val="0"/>
        </w:numPr>
        <w:tabs>
          <w:tab w:val="clear" w:pos="1134"/>
        </w:tabs>
        <w:spacing w:before="200"/>
        <w:ind w:left="1134" w:hanging="1134"/>
        <w:outlineLvl w:val="3"/>
        <w:rPr>
          <w:b/>
        </w:rPr>
      </w:pPr>
      <w:r w:rsidRPr="008A6D52">
        <w:rPr>
          <w:b/>
        </w:rPr>
        <w:lastRenderedPageBreak/>
        <w:t>Scenario 1</w:t>
      </w:r>
    </w:p>
    <w:p w14:paraId="3DEE5F4C" w14:textId="77777777" w:rsidR="008A6D52" w:rsidRPr="008A6D52" w:rsidRDefault="008A6D52" w:rsidP="008A6D52">
      <w:pPr>
        <w:rPr>
          <w:lang w:eastAsia="zh-CN"/>
        </w:rPr>
      </w:pPr>
      <w:r w:rsidRPr="008A6D52">
        <w:rPr>
          <w:lang w:eastAsia="zh-CN"/>
        </w:rPr>
        <w:t>Station(s) of the fixed service are defined with the parameters of the following table.</w:t>
      </w:r>
    </w:p>
    <w:p w14:paraId="7CCAC40B" w14:textId="77777777" w:rsidR="008A6D52" w:rsidRPr="008A6D52" w:rsidRDefault="008A6D52" w:rsidP="008A6D52">
      <w:pPr>
        <w:keepNext/>
        <w:spacing w:before="560" w:after="120"/>
        <w:jc w:val="center"/>
        <w:rPr>
          <w:caps/>
          <w:sz w:val="20"/>
        </w:rPr>
      </w:pPr>
      <w:r w:rsidRPr="008A6D52">
        <w:rPr>
          <w:caps/>
          <w:sz w:val="20"/>
        </w:rPr>
        <w:t xml:space="preserve">Table </w:t>
      </w:r>
      <w:r w:rsidRPr="008A6D52">
        <w:rPr>
          <w:caps/>
          <w:sz w:val="20"/>
        </w:rPr>
        <w:fldChar w:fldCharType="begin"/>
      </w:r>
      <w:r w:rsidRPr="008A6D52">
        <w:rPr>
          <w:caps/>
          <w:sz w:val="20"/>
        </w:rPr>
        <w:instrText xml:space="preserve"> SEQ Table \* ARABIC </w:instrText>
      </w:r>
      <w:r w:rsidRPr="008A6D52">
        <w:rPr>
          <w:caps/>
          <w:sz w:val="20"/>
        </w:rPr>
        <w:fldChar w:fldCharType="separate"/>
      </w:r>
      <w:r w:rsidRPr="008A6D52">
        <w:rPr>
          <w:caps/>
          <w:sz w:val="20"/>
        </w:rPr>
        <w:t>6</w:t>
      </w:r>
      <w:r w:rsidRPr="008A6D52">
        <w:rPr>
          <w:caps/>
          <w:sz w:val="20"/>
        </w:rPr>
        <w:fldChar w:fldCharType="end"/>
      </w:r>
    </w:p>
    <w:p w14:paraId="09CFC73F" w14:textId="77777777" w:rsidR="008A6D52" w:rsidRPr="008A6D52" w:rsidRDefault="008A6D52" w:rsidP="008A6D52">
      <w:pPr>
        <w:keepNext/>
        <w:keepLines/>
        <w:spacing w:before="0" w:after="120"/>
        <w:jc w:val="center"/>
        <w:rPr>
          <w:rFonts w:ascii="Times New Roman Bold" w:hAnsi="Times New Roman Bold"/>
          <w:b/>
          <w:sz w:val="20"/>
        </w:rPr>
      </w:pPr>
      <w:r w:rsidRPr="008A6D52">
        <w:rPr>
          <w:rFonts w:ascii="Times New Roman Bold" w:hAnsi="Times New Roman Bold"/>
          <w:b/>
          <w:sz w:val="20"/>
        </w:rPr>
        <w:t>Parameters of the station of the fixed service</w:t>
      </w:r>
    </w:p>
    <w:tbl>
      <w:tblPr>
        <w:tblStyle w:val="TableGrid2"/>
        <w:tblW w:w="0" w:type="auto"/>
        <w:jc w:val="center"/>
        <w:tblLook w:val="04A0" w:firstRow="1" w:lastRow="0" w:firstColumn="1" w:lastColumn="0" w:noHBand="0" w:noVBand="1"/>
      </w:tblPr>
      <w:tblGrid>
        <w:gridCol w:w="3539"/>
        <w:gridCol w:w="1843"/>
        <w:gridCol w:w="2268"/>
      </w:tblGrid>
      <w:tr w:rsidR="008A6D52" w:rsidRPr="008A6D52" w14:paraId="6553D663" w14:textId="77777777" w:rsidTr="0094343B">
        <w:trPr>
          <w:jc w:val="center"/>
        </w:trPr>
        <w:tc>
          <w:tcPr>
            <w:tcW w:w="3539" w:type="dxa"/>
            <w:vAlign w:val="center"/>
          </w:tcPr>
          <w:p w14:paraId="031B6913"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Parameter</w:t>
            </w:r>
          </w:p>
        </w:tc>
        <w:tc>
          <w:tcPr>
            <w:tcW w:w="1843" w:type="dxa"/>
            <w:vAlign w:val="center"/>
          </w:tcPr>
          <w:p w14:paraId="4D9A9F52"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Value</w:t>
            </w:r>
          </w:p>
        </w:tc>
        <w:tc>
          <w:tcPr>
            <w:tcW w:w="2268" w:type="dxa"/>
            <w:vAlign w:val="center"/>
          </w:tcPr>
          <w:p w14:paraId="3FDEE715"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Source</w:t>
            </w:r>
          </w:p>
        </w:tc>
      </w:tr>
      <w:tr w:rsidR="008A6D52" w:rsidRPr="008A6D52" w14:paraId="77CB8BC6" w14:textId="77777777" w:rsidTr="0094343B">
        <w:trPr>
          <w:jc w:val="center"/>
        </w:trPr>
        <w:tc>
          <w:tcPr>
            <w:tcW w:w="3539" w:type="dxa"/>
            <w:vAlign w:val="center"/>
          </w:tcPr>
          <w:p w14:paraId="5C5471E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Latitude (°)</w:t>
            </w:r>
          </w:p>
        </w:tc>
        <w:tc>
          <w:tcPr>
            <w:tcW w:w="1843" w:type="dxa"/>
            <w:vAlign w:val="center"/>
          </w:tcPr>
          <w:p w14:paraId="2EA3626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0, 25, 50, 75</w:t>
            </w:r>
          </w:p>
        </w:tc>
        <w:tc>
          <w:tcPr>
            <w:tcW w:w="2268" w:type="dxa"/>
            <w:vAlign w:val="center"/>
          </w:tcPr>
          <w:p w14:paraId="4D02999A"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r>
      <w:tr w:rsidR="008A6D52" w:rsidRPr="008A6D52" w14:paraId="5CAABBDB" w14:textId="77777777" w:rsidTr="0094343B">
        <w:trPr>
          <w:jc w:val="center"/>
        </w:trPr>
        <w:tc>
          <w:tcPr>
            <w:tcW w:w="3539" w:type="dxa"/>
            <w:vAlign w:val="center"/>
          </w:tcPr>
          <w:p w14:paraId="56BE1B2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Longitude (°)</w:t>
            </w:r>
          </w:p>
        </w:tc>
        <w:tc>
          <w:tcPr>
            <w:tcW w:w="1843" w:type="dxa"/>
            <w:vAlign w:val="center"/>
          </w:tcPr>
          <w:p w14:paraId="562544B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0</w:t>
            </w:r>
          </w:p>
        </w:tc>
        <w:tc>
          <w:tcPr>
            <w:tcW w:w="2268" w:type="dxa"/>
            <w:vAlign w:val="center"/>
          </w:tcPr>
          <w:p w14:paraId="6ECA299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r>
      <w:tr w:rsidR="008A6D52" w:rsidRPr="008A6D52" w14:paraId="2F442516" w14:textId="77777777" w:rsidTr="0094343B">
        <w:trPr>
          <w:jc w:val="center"/>
        </w:trPr>
        <w:tc>
          <w:tcPr>
            <w:tcW w:w="3539" w:type="dxa"/>
            <w:vAlign w:val="center"/>
          </w:tcPr>
          <w:p w14:paraId="1CF5A25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Altitude (m)</w:t>
            </w:r>
          </w:p>
        </w:tc>
        <w:tc>
          <w:tcPr>
            <w:tcW w:w="1843" w:type="dxa"/>
            <w:vAlign w:val="center"/>
          </w:tcPr>
          <w:p w14:paraId="1661BF0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30</w:t>
            </w:r>
          </w:p>
        </w:tc>
        <w:tc>
          <w:tcPr>
            <w:tcW w:w="2268" w:type="dxa"/>
            <w:vAlign w:val="center"/>
          </w:tcPr>
          <w:p w14:paraId="3EE9ED5F"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r>
      <w:tr w:rsidR="008A6D52" w:rsidRPr="008A6D52" w14:paraId="2238EBA0" w14:textId="77777777" w:rsidTr="0094343B">
        <w:trPr>
          <w:jc w:val="center"/>
        </w:trPr>
        <w:tc>
          <w:tcPr>
            <w:tcW w:w="3539" w:type="dxa"/>
            <w:vAlign w:val="center"/>
          </w:tcPr>
          <w:p w14:paraId="644F931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Antenna elevation (0)</w:t>
            </w:r>
          </w:p>
        </w:tc>
        <w:tc>
          <w:tcPr>
            <w:tcW w:w="1843" w:type="dxa"/>
            <w:vAlign w:val="center"/>
          </w:tcPr>
          <w:p w14:paraId="5BCA818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0, 2.5, 5</w:t>
            </w:r>
          </w:p>
        </w:tc>
        <w:tc>
          <w:tcPr>
            <w:tcW w:w="2268" w:type="dxa"/>
            <w:vAlign w:val="center"/>
          </w:tcPr>
          <w:p w14:paraId="02D78C9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Rec. ITU-R F.2086</w:t>
            </w:r>
          </w:p>
        </w:tc>
      </w:tr>
      <w:tr w:rsidR="008A6D52" w:rsidRPr="008A6D52" w14:paraId="40E75E07" w14:textId="77777777" w:rsidTr="0094343B">
        <w:trPr>
          <w:jc w:val="center"/>
        </w:trPr>
        <w:tc>
          <w:tcPr>
            <w:tcW w:w="3539" w:type="dxa"/>
            <w:vAlign w:val="center"/>
          </w:tcPr>
          <w:p w14:paraId="7CB4152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Azimut (°)</w:t>
            </w:r>
          </w:p>
        </w:tc>
        <w:tc>
          <w:tcPr>
            <w:tcW w:w="1843" w:type="dxa"/>
            <w:vAlign w:val="center"/>
          </w:tcPr>
          <w:p w14:paraId="239C09E1"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0, 60, 120, 180</w:t>
            </w:r>
          </w:p>
        </w:tc>
        <w:tc>
          <w:tcPr>
            <w:tcW w:w="2268" w:type="dxa"/>
            <w:vAlign w:val="center"/>
          </w:tcPr>
          <w:p w14:paraId="3433C3B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r>
      <w:tr w:rsidR="008A6D52" w:rsidRPr="008A6D52" w14:paraId="6ADC6F98" w14:textId="77777777" w:rsidTr="0094343B">
        <w:trPr>
          <w:jc w:val="center"/>
        </w:trPr>
        <w:tc>
          <w:tcPr>
            <w:tcW w:w="3539" w:type="dxa"/>
            <w:vAlign w:val="center"/>
          </w:tcPr>
          <w:p w14:paraId="070F0EA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Antenna diameter (cm)</w:t>
            </w:r>
          </w:p>
        </w:tc>
        <w:tc>
          <w:tcPr>
            <w:tcW w:w="1843" w:type="dxa"/>
            <w:vAlign w:val="center"/>
          </w:tcPr>
          <w:p w14:paraId="67B1196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20, 30 or 60</w:t>
            </w:r>
          </w:p>
        </w:tc>
        <w:tc>
          <w:tcPr>
            <w:tcW w:w="2268" w:type="dxa"/>
            <w:vAlign w:val="center"/>
          </w:tcPr>
          <w:p w14:paraId="1028088B"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r>
      <w:tr w:rsidR="008A6D52" w:rsidRPr="008A6D52" w14:paraId="301B1D08" w14:textId="77777777" w:rsidTr="0094343B">
        <w:trPr>
          <w:jc w:val="center"/>
        </w:trPr>
        <w:tc>
          <w:tcPr>
            <w:tcW w:w="3539" w:type="dxa"/>
            <w:vAlign w:val="center"/>
          </w:tcPr>
          <w:p w14:paraId="25B215C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Antenna diagram</w:t>
            </w:r>
          </w:p>
        </w:tc>
        <w:tc>
          <w:tcPr>
            <w:tcW w:w="1843" w:type="dxa"/>
            <w:vAlign w:val="center"/>
          </w:tcPr>
          <w:p w14:paraId="3BFA3B0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2268" w:type="dxa"/>
            <w:vAlign w:val="center"/>
          </w:tcPr>
          <w:p w14:paraId="09B6425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Rec. ITU-R F.1245</w:t>
            </w:r>
          </w:p>
        </w:tc>
      </w:tr>
      <w:tr w:rsidR="008A6D52" w:rsidRPr="008A6D52" w14:paraId="36FC8B30" w14:textId="77777777" w:rsidTr="0094343B">
        <w:trPr>
          <w:jc w:val="center"/>
        </w:trPr>
        <w:tc>
          <w:tcPr>
            <w:tcW w:w="3539" w:type="dxa"/>
            <w:vAlign w:val="center"/>
          </w:tcPr>
          <w:p w14:paraId="1B357C3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Max antenna gain</w:t>
            </w:r>
          </w:p>
        </w:tc>
        <w:tc>
          <w:tcPr>
            <w:tcW w:w="1843" w:type="dxa"/>
            <w:vAlign w:val="center"/>
          </w:tcPr>
          <w:p w14:paraId="6DEA5E2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2268" w:type="dxa"/>
            <w:vAlign w:val="center"/>
          </w:tcPr>
          <w:p w14:paraId="532B161F"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Rec. ITU-R F.699</w:t>
            </w:r>
          </w:p>
        </w:tc>
      </w:tr>
      <w:tr w:rsidR="008A6D52" w:rsidRPr="008A6D52" w14:paraId="192A104C" w14:textId="77777777" w:rsidTr="0094343B">
        <w:trPr>
          <w:jc w:val="center"/>
        </w:trPr>
        <w:tc>
          <w:tcPr>
            <w:tcW w:w="3539" w:type="dxa"/>
            <w:vAlign w:val="center"/>
          </w:tcPr>
          <w:p w14:paraId="117487CF"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i/>
                <w:iCs/>
                <w:sz w:val="20"/>
              </w:rPr>
              <w:t>I/N</w:t>
            </w:r>
            <w:r w:rsidRPr="008A6D52">
              <w:rPr>
                <w:sz w:val="20"/>
              </w:rPr>
              <w:t xml:space="preserve"> (dB) long-term</w:t>
            </w:r>
          </w:p>
        </w:tc>
        <w:tc>
          <w:tcPr>
            <w:tcW w:w="1843" w:type="dxa"/>
            <w:vAlign w:val="center"/>
          </w:tcPr>
          <w:p w14:paraId="3E8ABBB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‒10</w:t>
            </w:r>
          </w:p>
        </w:tc>
        <w:tc>
          <w:tcPr>
            <w:tcW w:w="2268" w:type="dxa"/>
            <w:vAlign w:val="center"/>
          </w:tcPr>
          <w:p w14:paraId="6B50E33A"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Rec. ITU-R F.758</w:t>
            </w:r>
          </w:p>
        </w:tc>
      </w:tr>
      <w:tr w:rsidR="008A6D52" w:rsidRPr="008A6D52" w14:paraId="17F833B7" w14:textId="77777777" w:rsidTr="0094343B">
        <w:trPr>
          <w:jc w:val="center"/>
        </w:trPr>
        <w:tc>
          <w:tcPr>
            <w:tcW w:w="3539" w:type="dxa"/>
            <w:vAlign w:val="center"/>
          </w:tcPr>
          <w:p w14:paraId="7DC0008F"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Nominal long-term interference power density (dBW/MHz)</w:t>
            </w:r>
          </w:p>
        </w:tc>
        <w:tc>
          <w:tcPr>
            <w:tcW w:w="1843" w:type="dxa"/>
            <w:vAlign w:val="center"/>
          </w:tcPr>
          <w:p w14:paraId="49E25CB1"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‒146</w:t>
            </w:r>
          </w:p>
        </w:tc>
        <w:tc>
          <w:tcPr>
            <w:tcW w:w="2268" w:type="dxa"/>
            <w:vAlign w:val="center"/>
          </w:tcPr>
          <w:p w14:paraId="0C0ADE2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Rec. ITU-R F.758</w:t>
            </w:r>
          </w:p>
        </w:tc>
      </w:tr>
      <w:tr w:rsidR="008A6D52" w:rsidRPr="008A6D52" w14:paraId="359C1BE1" w14:textId="77777777" w:rsidTr="0094343B">
        <w:trPr>
          <w:jc w:val="center"/>
        </w:trPr>
        <w:tc>
          <w:tcPr>
            <w:tcW w:w="3539" w:type="dxa"/>
            <w:vAlign w:val="center"/>
          </w:tcPr>
          <w:p w14:paraId="27E4AEE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i/>
                <w:iCs/>
                <w:sz w:val="20"/>
              </w:rPr>
              <w:t>I/N</w:t>
            </w:r>
            <w:r w:rsidRPr="008A6D52">
              <w:rPr>
                <w:sz w:val="20"/>
              </w:rPr>
              <w:t xml:space="preserve"> (dB) short-term</w:t>
            </w:r>
          </w:p>
        </w:tc>
        <w:tc>
          <w:tcPr>
            <w:tcW w:w="1843" w:type="dxa"/>
            <w:vAlign w:val="center"/>
          </w:tcPr>
          <w:p w14:paraId="0B1688F9" w14:textId="63A97746"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325" w:author="USA" w:date="2025-03-07T17:56:00Z" w16du:dateUtc="2025-03-07T22:56:00Z">
              <w:r w:rsidRPr="008A6D52" w:rsidDel="00ED48C2">
                <w:rPr>
                  <w:sz w:val="20"/>
                </w:rPr>
                <w:delText>[TBD]</w:delText>
              </w:r>
            </w:del>
            <w:ins w:id="326" w:author="USA" w:date="2025-03-07T17:56:00Z" w16du:dateUtc="2025-03-07T22:56:00Z">
              <w:r w:rsidR="00ED48C2">
                <w:rPr>
                  <w:sz w:val="20"/>
                </w:rPr>
                <w:t>+9</w:t>
              </w:r>
            </w:ins>
          </w:p>
        </w:tc>
        <w:tc>
          <w:tcPr>
            <w:tcW w:w="2268" w:type="dxa"/>
            <w:vAlign w:val="center"/>
          </w:tcPr>
          <w:p w14:paraId="7A915CA5" w14:textId="30D6C25E" w:rsidR="008A6D52" w:rsidRPr="008A6D52" w:rsidRDefault="00ED48C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ins w:id="327" w:author="USA" w:date="2025-03-07T17:56:00Z" w16du:dateUtc="2025-03-07T22:56:00Z">
              <w:r>
                <w:rPr>
                  <w:sz w:val="20"/>
                </w:rPr>
                <w:t>Annex 1</w:t>
              </w:r>
            </w:ins>
          </w:p>
        </w:tc>
      </w:tr>
      <w:tr w:rsidR="008A6D52" w:rsidRPr="008A6D52" w14:paraId="01CDB4C3" w14:textId="77777777" w:rsidTr="0094343B">
        <w:trPr>
          <w:jc w:val="center"/>
        </w:trPr>
        <w:tc>
          <w:tcPr>
            <w:tcW w:w="3539" w:type="dxa"/>
            <w:vAlign w:val="center"/>
          </w:tcPr>
          <w:p w14:paraId="40E65CFB"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Nominal short-term interference power density (dBW/MHz)</w:t>
            </w:r>
          </w:p>
        </w:tc>
        <w:tc>
          <w:tcPr>
            <w:tcW w:w="1843" w:type="dxa"/>
            <w:vAlign w:val="center"/>
          </w:tcPr>
          <w:p w14:paraId="6089E5A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[TBD]</w:t>
            </w:r>
          </w:p>
        </w:tc>
        <w:tc>
          <w:tcPr>
            <w:tcW w:w="2268" w:type="dxa"/>
            <w:vAlign w:val="center"/>
          </w:tcPr>
          <w:p w14:paraId="253BCA5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r>
    </w:tbl>
    <w:p w14:paraId="4B9C51D0" w14:textId="77777777" w:rsidR="008A6D52" w:rsidRPr="008A6D52" w:rsidRDefault="008A6D52" w:rsidP="008A6D52">
      <w:pPr>
        <w:tabs>
          <w:tab w:val="clear" w:pos="1134"/>
          <w:tab w:val="clear" w:pos="1871"/>
          <w:tab w:val="clear" w:pos="2268"/>
        </w:tabs>
        <w:spacing w:before="0"/>
        <w:rPr>
          <w:sz w:val="20"/>
          <w:lang w:eastAsia="zh-CN"/>
        </w:rPr>
      </w:pPr>
    </w:p>
    <w:p w14:paraId="46FB8283" w14:textId="77777777" w:rsidR="008A6D52" w:rsidRPr="008A6D52" w:rsidRDefault="008A6D52" w:rsidP="008A6D52">
      <w:pPr>
        <w:rPr>
          <w:lang w:eastAsia="zh-CN"/>
        </w:rPr>
      </w:pPr>
      <w:r w:rsidRPr="008A6D52">
        <w:rPr>
          <w:lang w:eastAsia="zh-CN"/>
        </w:rPr>
        <w:t>Compliance with the short-term and long-term protection criteria is assessed for several tentative pfd masks.</w:t>
      </w:r>
    </w:p>
    <w:p w14:paraId="39CAC64A" w14:textId="77777777" w:rsidR="008A6D52" w:rsidRPr="008A6D52" w:rsidRDefault="008A6D52" w:rsidP="008A6D52">
      <w:pPr>
        <w:rPr>
          <w:lang w:eastAsia="zh-CN"/>
        </w:rPr>
      </w:pPr>
      <w:r w:rsidRPr="008A6D52">
        <w:rPr>
          <w:lang w:eastAsia="zh-CN"/>
        </w:rPr>
        <w:t>A sensitivity analysis is provided to assess the influence of:</w:t>
      </w:r>
    </w:p>
    <w:p w14:paraId="3325D189" w14:textId="77777777" w:rsidR="008A6D52" w:rsidRPr="008A6D52" w:rsidRDefault="008A6D52" w:rsidP="008A6D52">
      <w:pPr>
        <w:tabs>
          <w:tab w:val="clear" w:pos="2268"/>
          <w:tab w:val="left" w:pos="2608"/>
          <w:tab w:val="left" w:pos="3345"/>
        </w:tabs>
        <w:spacing w:before="80"/>
        <w:ind w:left="1134" w:hanging="1134"/>
        <w:rPr>
          <w:lang w:eastAsia="zh-CN"/>
        </w:rPr>
      </w:pPr>
      <w:r w:rsidRPr="008A6D52">
        <w:rPr>
          <w:lang w:eastAsia="zh-CN"/>
        </w:rPr>
        <w:t>‒</w:t>
      </w:r>
      <w:r w:rsidRPr="008A6D52">
        <w:rPr>
          <w:lang w:eastAsia="zh-CN"/>
        </w:rPr>
        <w:tab/>
        <w:t>the number of satellites in the non-GSO system (1, 10, 100, 1 000, 10 000, 100 000), or other numbers of satellites in line with the elements provided by WP 4A, and</w:t>
      </w:r>
    </w:p>
    <w:p w14:paraId="4CE447A4" w14:textId="77777777" w:rsidR="008A6D52" w:rsidRPr="008A6D52" w:rsidRDefault="008A6D52" w:rsidP="008A6D52">
      <w:pPr>
        <w:tabs>
          <w:tab w:val="clear" w:pos="2268"/>
          <w:tab w:val="left" w:pos="2608"/>
          <w:tab w:val="left" w:pos="3345"/>
        </w:tabs>
        <w:spacing w:before="80"/>
        <w:ind w:left="1134" w:hanging="1134"/>
        <w:rPr>
          <w:lang w:eastAsia="zh-CN"/>
        </w:rPr>
      </w:pPr>
      <w:r w:rsidRPr="008A6D52">
        <w:rPr>
          <w:lang w:eastAsia="zh-CN"/>
        </w:rPr>
        <w:t>‒</w:t>
      </w:r>
      <w:r w:rsidRPr="008A6D52">
        <w:rPr>
          <w:lang w:eastAsia="zh-CN"/>
        </w:rPr>
        <w:tab/>
        <w:t>altitude of the non-GSO satellites.</w:t>
      </w:r>
    </w:p>
    <w:p w14:paraId="6C9D345E" w14:textId="4364A11F" w:rsidR="008A6D52" w:rsidRPr="008A6D52" w:rsidRDefault="00ED48C2" w:rsidP="008A6D52">
      <w:pPr>
        <w:keepNext/>
        <w:keepLines/>
        <w:numPr>
          <w:ilvl w:val="1"/>
          <w:numId w:val="0"/>
        </w:numPr>
        <w:spacing w:before="200"/>
        <w:ind w:left="1134" w:hanging="1134"/>
        <w:outlineLvl w:val="1"/>
        <w:rPr>
          <w:b/>
        </w:rPr>
      </w:pPr>
      <w:ins w:id="328" w:author="USA" w:date="2025-03-07T17:59:00Z" w16du:dateUtc="2025-03-07T22:59:00Z">
        <w:r>
          <w:rPr>
            <w:b/>
          </w:rPr>
          <w:t>8.2</w:t>
        </w:r>
        <w:r>
          <w:rPr>
            <w:b/>
          </w:rPr>
          <w:tab/>
        </w:r>
      </w:ins>
      <w:r w:rsidR="008A6D52" w:rsidRPr="008A6D52">
        <w:rPr>
          <w:b/>
        </w:rPr>
        <w:t>Methodology for the determination of equivalent isotropically radiated power (e.i.r.p.) limits</w:t>
      </w:r>
    </w:p>
    <w:p w14:paraId="65EEF986" w14:textId="77777777" w:rsidR="008A6D52" w:rsidRPr="008A6D52" w:rsidRDefault="008A6D52" w:rsidP="008A6D52">
      <w:pPr>
        <w:rPr>
          <w:lang w:eastAsia="zh-CN"/>
        </w:rPr>
      </w:pPr>
      <w:r w:rsidRPr="008A6D52">
        <w:rPr>
          <w:lang w:eastAsia="zh-CN"/>
        </w:rPr>
        <w:t>TBD</w:t>
      </w:r>
    </w:p>
    <w:p w14:paraId="1BE781CB" w14:textId="08DCDB1F" w:rsidR="008A6D52" w:rsidRPr="008A6D52" w:rsidRDefault="00ED48C2" w:rsidP="008A6D52">
      <w:pPr>
        <w:keepNext/>
        <w:keepLines/>
        <w:spacing w:before="280"/>
        <w:ind w:left="1134" w:hanging="1134"/>
        <w:outlineLvl w:val="0"/>
        <w:rPr>
          <w:b/>
          <w:sz w:val="28"/>
        </w:rPr>
      </w:pPr>
      <w:ins w:id="329" w:author="USA" w:date="2025-03-07T17:59:00Z" w16du:dateUtc="2025-03-07T22:59:00Z">
        <w:r>
          <w:rPr>
            <w:b/>
            <w:sz w:val="28"/>
          </w:rPr>
          <w:t>8.3</w:t>
        </w:r>
        <w:r>
          <w:rPr>
            <w:b/>
            <w:sz w:val="28"/>
          </w:rPr>
          <w:tab/>
        </w:r>
      </w:ins>
      <w:r w:rsidR="008A6D52" w:rsidRPr="008A6D52">
        <w:rPr>
          <w:b/>
          <w:sz w:val="28"/>
        </w:rPr>
        <w:t xml:space="preserve">Studies for </w:t>
      </w:r>
      <w:bookmarkEnd w:id="317"/>
      <w:r w:rsidR="008A6D52" w:rsidRPr="008A6D52">
        <w:rPr>
          <w:b/>
          <w:sz w:val="28"/>
        </w:rPr>
        <w:t>FSS &amp; BSS stations</w:t>
      </w:r>
    </w:p>
    <w:p w14:paraId="1B6B02BE" w14:textId="77777777" w:rsidR="008A6D52" w:rsidRPr="008A6D52" w:rsidRDefault="008A6D52" w:rsidP="008A6D52">
      <w:r w:rsidRPr="008A6D52">
        <w:t>TBD</w:t>
      </w:r>
    </w:p>
    <w:p w14:paraId="7354FD20" w14:textId="3CB15F8C" w:rsidR="008A6D52" w:rsidRPr="008A6D52" w:rsidRDefault="00ED48C2" w:rsidP="008A6D52">
      <w:pPr>
        <w:keepNext/>
        <w:keepLines/>
        <w:spacing w:before="280"/>
        <w:ind w:left="1134" w:hanging="1134"/>
        <w:outlineLvl w:val="0"/>
        <w:rPr>
          <w:b/>
          <w:sz w:val="28"/>
        </w:rPr>
      </w:pPr>
      <w:bookmarkStart w:id="330" w:name="_Toc180595828"/>
      <w:ins w:id="331" w:author="USA" w:date="2025-03-07T17:59:00Z" w16du:dateUtc="2025-03-07T22:59:00Z">
        <w:r>
          <w:rPr>
            <w:b/>
            <w:sz w:val="28"/>
          </w:rPr>
          <w:t>8.4</w:t>
        </w:r>
        <w:r>
          <w:rPr>
            <w:b/>
            <w:sz w:val="28"/>
          </w:rPr>
          <w:tab/>
        </w:r>
      </w:ins>
      <w:r w:rsidR="008A6D52" w:rsidRPr="008A6D52">
        <w:rPr>
          <w:b/>
          <w:sz w:val="28"/>
        </w:rPr>
        <w:t xml:space="preserve">Studies for </w:t>
      </w:r>
      <w:bookmarkEnd w:id="330"/>
      <w:r w:rsidR="008A6D52" w:rsidRPr="008A6D52">
        <w:rPr>
          <w:b/>
          <w:sz w:val="28"/>
        </w:rPr>
        <w:t>MSS stations</w:t>
      </w:r>
    </w:p>
    <w:p w14:paraId="1E7FA71E" w14:textId="77777777" w:rsidR="008A6D52" w:rsidRPr="008A6D52" w:rsidRDefault="008A6D52" w:rsidP="008A6D52">
      <w:r w:rsidRPr="008A6D52">
        <w:t>TBD</w:t>
      </w:r>
    </w:p>
    <w:p w14:paraId="223AF25B" w14:textId="706228D7" w:rsidR="008A6D52" w:rsidRPr="008A6D52" w:rsidRDefault="00ED48C2" w:rsidP="008A6D52">
      <w:pPr>
        <w:keepNext/>
        <w:keepLines/>
        <w:spacing w:before="280"/>
        <w:ind w:left="1134" w:hanging="1134"/>
        <w:outlineLvl w:val="0"/>
        <w:rPr>
          <w:b/>
          <w:szCs w:val="24"/>
        </w:rPr>
      </w:pPr>
      <w:bookmarkStart w:id="332" w:name="_Toc180595829"/>
      <w:ins w:id="333" w:author="USA" w:date="2025-03-07T17:59:00Z" w16du:dateUtc="2025-03-07T22:59:00Z">
        <w:r>
          <w:rPr>
            <w:b/>
            <w:sz w:val="28"/>
          </w:rPr>
          <w:t>8.5</w:t>
        </w:r>
        <w:r>
          <w:rPr>
            <w:b/>
            <w:sz w:val="28"/>
          </w:rPr>
          <w:tab/>
        </w:r>
      </w:ins>
      <w:r w:rsidR="008A6D52" w:rsidRPr="008A6D52">
        <w:rPr>
          <w:b/>
          <w:sz w:val="28"/>
        </w:rPr>
        <w:t xml:space="preserve">Summary </w:t>
      </w:r>
      <w:bookmarkEnd w:id="332"/>
      <w:r w:rsidR="008A6D52" w:rsidRPr="008A6D52">
        <w:rPr>
          <w:b/>
          <w:sz w:val="28"/>
        </w:rPr>
        <w:t>of the results of studies</w:t>
      </w:r>
    </w:p>
    <w:p w14:paraId="4A705956" w14:textId="77777777" w:rsidR="008A6D52" w:rsidRPr="008A6D52" w:rsidRDefault="008A6D52" w:rsidP="008A6D52">
      <w:r w:rsidRPr="008A6D52">
        <w:t>TBD</w:t>
      </w:r>
    </w:p>
    <w:p w14:paraId="53200EA2" w14:textId="77777777" w:rsidR="008A6D52" w:rsidRPr="008A6D52" w:rsidRDefault="008A6D52" w:rsidP="008A6D52">
      <w:pPr>
        <w:rPr>
          <w:lang w:eastAsia="zh-CN"/>
        </w:rPr>
      </w:pPr>
    </w:p>
    <w:p w14:paraId="0FDE4741" w14:textId="24C75007" w:rsidR="008A6D52" w:rsidRPr="008A6D52" w:rsidRDefault="00ED48C2" w:rsidP="008A6D52">
      <w:pPr>
        <w:tabs>
          <w:tab w:val="clear" w:pos="1134"/>
          <w:tab w:val="clear" w:pos="1871"/>
          <w:tab w:val="clear" w:pos="2268"/>
        </w:tabs>
        <w:overflowPunct/>
        <w:autoSpaceDE/>
        <w:autoSpaceDN/>
        <w:adjustRightInd/>
        <w:spacing w:before="0"/>
        <w:textAlignment w:val="auto"/>
        <w:rPr>
          <w:lang w:eastAsia="zh-CN"/>
        </w:rPr>
      </w:pPr>
      <w:ins w:id="334" w:author="USA" w:date="2025-03-07T17:59:00Z" w16du:dateUtc="2025-03-07T22:59:00Z">
        <w:r>
          <w:rPr>
            <w:b/>
            <w:sz w:val="28"/>
          </w:rPr>
          <w:t>9</w:t>
        </w:r>
      </w:ins>
      <w:ins w:id="335" w:author="USA" w:date="2025-03-07T17:58:00Z" w16du:dateUtc="2025-03-07T22:58:00Z">
        <w:r>
          <w:rPr>
            <w:b/>
            <w:sz w:val="28"/>
          </w:rPr>
          <w:t>.</w:t>
        </w:r>
        <w:r>
          <w:rPr>
            <w:b/>
            <w:sz w:val="28"/>
          </w:rPr>
          <w:tab/>
        </w:r>
        <w:r w:rsidRPr="008A6D52">
          <w:rPr>
            <w:b/>
            <w:sz w:val="28"/>
          </w:rPr>
          <w:t>Methodology for sharing study</w:t>
        </w:r>
        <w:r>
          <w:rPr>
            <w:b/>
            <w:sz w:val="28"/>
          </w:rPr>
          <w:t xml:space="preserve"> with the </w:t>
        </w:r>
      </w:ins>
      <w:ins w:id="336" w:author="USA" w:date="2025-03-07T17:59:00Z" w16du:dateUtc="2025-03-07T22:59:00Z">
        <w:r>
          <w:rPr>
            <w:b/>
            <w:sz w:val="28"/>
          </w:rPr>
          <w:t>Mobile</w:t>
        </w:r>
      </w:ins>
      <w:ins w:id="337" w:author="USA" w:date="2025-03-07T17:58:00Z" w16du:dateUtc="2025-03-07T22:58:00Z">
        <w:r>
          <w:rPr>
            <w:b/>
            <w:sz w:val="28"/>
          </w:rPr>
          <w:t xml:space="preserve"> Service</w:t>
        </w:r>
        <w:r w:rsidRPr="008A6D52">
          <w:rPr>
            <w:lang w:eastAsia="zh-CN"/>
          </w:rPr>
          <w:t xml:space="preserve"> </w:t>
        </w:r>
      </w:ins>
      <w:r w:rsidR="008A6D52" w:rsidRPr="008A6D52">
        <w:rPr>
          <w:lang w:eastAsia="zh-CN"/>
        </w:rPr>
        <w:br w:type="page"/>
      </w:r>
    </w:p>
    <w:p w14:paraId="5D603964" w14:textId="0939E215" w:rsidR="008A6D52" w:rsidRPr="008A6D52" w:rsidDel="00ED48C2" w:rsidRDefault="008A6D52" w:rsidP="008A6D52">
      <w:pPr>
        <w:spacing w:before="240" w:after="240"/>
        <w:rPr>
          <w:del w:id="338" w:author="USA" w:date="2025-03-07T17:59:00Z" w16du:dateUtc="2025-03-07T22:59:00Z"/>
          <w:i/>
          <w:iCs/>
          <w:lang w:eastAsia="zh-CN"/>
        </w:rPr>
      </w:pPr>
      <w:del w:id="339" w:author="USA" w:date="2025-03-07T17:59:00Z" w16du:dateUtc="2025-03-07T22:59:00Z">
        <w:r w:rsidRPr="008A6D52" w:rsidDel="00ED48C2">
          <w:rPr>
            <w:i/>
            <w:iCs/>
            <w:highlight w:val="yellow"/>
            <w:lang w:eastAsia="zh-CN"/>
          </w:rPr>
          <w:lastRenderedPageBreak/>
          <w:delText>Editor’s note: Option 1 from contribution 5C/117</w:delText>
        </w:r>
      </w:del>
    </w:p>
    <w:p w14:paraId="4F8694AF" w14:textId="011FB408" w:rsidR="008A6D52" w:rsidRPr="008A6D52" w:rsidDel="00ED48C2" w:rsidRDefault="008A6D52" w:rsidP="008A6D52">
      <w:pPr>
        <w:keepNext/>
        <w:keepLines/>
        <w:spacing w:before="480" w:after="80"/>
        <w:jc w:val="center"/>
        <w:rPr>
          <w:del w:id="340" w:author="USA" w:date="2025-03-07T17:59:00Z" w16du:dateUtc="2025-03-07T22:59:00Z"/>
          <w:b/>
          <w:bCs/>
          <w:caps/>
          <w:sz w:val="28"/>
          <w:lang w:eastAsia="zh-CN"/>
        </w:rPr>
      </w:pPr>
      <w:del w:id="341" w:author="USA" w:date="2025-03-07T17:59:00Z" w16du:dateUtc="2025-03-07T22:59:00Z">
        <w:r w:rsidRPr="008A6D52" w:rsidDel="00ED48C2">
          <w:rPr>
            <w:caps/>
            <w:sz w:val="28"/>
            <w:lang w:eastAsia="zh-CN"/>
          </w:rPr>
          <w:delText xml:space="preserve">[Attachment 1 </w:delText>
        </w:r>
        <w:r w:rsidRPr="008A6D52" w:rsidDel="00ED48C2">
          <w:rPr>
            <w:caps/>
            <w:sz w:val="28"/>
            <w:highlight w:val="yellow"/>
            <w:lang w:eastAsia="zh-CN"/>
          </w:rPr>
          <w:delText>(Option 1)</w:delText>
        </w:r>
      </w:del>
    </w:p>
    <w:p w14:paraId="7902D1DE" w14:textId="6B7FC46D" w:rsidR="008A6D52" w:rsidRPr="008A6D52" w:rsidDel="00ED48C2" w:rsidRDefault="008A6D52" w:rsidP="008A6D52">
      <w:pPr>
        <w:keepNext/>
        <w:keepLines/>
        <w:spacing w:before="240" w:after="280"/>
        <w:jc w:val="center"/>
        <w:rPr>
          <w:del w:id="342" w:author="USA" w:date="2025-03-07T17:59:00Z" w16du:dateUtc="2025-03-07T22:59:00Z"/>
          <w:rFonts w:ascii="Times New Roman Bold" w:hAnsi="Times New Roman Bold"/>
          <w:b/>
          <w:sz w:val="28"/>
          <w:lang w:eastAsia="zh-CN"/>
        </w:rPr>
      </w:pPr>
      <w:del w:id="343" w:author="USA" w:date="2025-03-07T17:59:00Z" w16du:dateUtc="2025-03-07T22:59:00Z">
        <w:r w:rsidRPr="008A6D52" w:rsidDel="00ED48C2">
          <w:rPr>
            <w:rFonts w:ascii="Times New Roman Bold" w:hAnsi="Times New Roman Bold"/>
            <w:b/>
            <w:sz w:val="28"/>
            <w:lang w:eastAsia="zh-CN"/>
          </w:rPr>
          <w:delText xml:space="preserve">Derivation of </w:delText>
        </w:r>
        <w:r w:rsidRPr="008A6D52" w:rsidDel="00ED48C2">
          <w:rPr>
            <w:rFonts w:ascii="Times New Roman Bold" w:hAnsi="Times New Roman Bold"/>
            <w:b/>
            <w:sz w:val="28"/>
          </w:rPr>
          <w:delText>short</w:delText>
        </w:r>
        <w:r w:rsidRPr="008A6D52" w:rsidDel="00ED48C2">
          <w:rPr>
            <w:rFonts w:ascii="Times New Roman Bold" w:hAnsi="Times New Roman Bold"/>
            <w:b/>
            <w:sz w:val="28"/>
            <w:lang w:eastAsia="zh-CN"/>
          </w:rPr>
          <w:delText>-term protection criteria for agenda item 1.10</w:delText>
        </w:r>
      </w:del>
    </w:p>
    <w:p w14:paraId="7C3A18BF" w14:textId="4399501F" w:rsidR="008A6D52" w:rsidRPr="008A6D52" w:rsidDel="00ED48C2" w:rsidRDefault="008A6D52" w:rsidP="008A6D52">
      <w:pPr>
        <w:keepNext/>
        <w:keepLines/>
        <w:spacing w:before="280"/>
        <w:ind w:left="1134" w:hanging="1134"/>
        <w:outlineLvl w:val="0"/>
        <w:rPr>
          <w:del w:id="344" w:author="USA" w:date="2025-03-07T17:59:00Z" w16du:dateUtc="2025-03-07T22:59:00Z"/>
          <w:b/>
          <w:sz w:val="28"/>
        </w:rPr>
      </w:pPr>
      <w:del w:id="345" w:author="USA" w:date="2025-03-07T17:59:00Z" w16du:dateUtc="2025-03-07T22:59:00Z">
        <w:r w:rsidRPr="008A6D52" w:rsidDel="00ED48C2">
          <w:rPr>
            <w:b/>
            <w:sz w:val="28"/>
          </w:rPr>
          <w:delText>1</w:delText>
        </w:r>
        <w:r w:rsidRPr="008A6D52" w:rsidDel="00ED48C2">
          <w:rPr>
            <w:b/>
            <w:sz w:val="28"/>
          </w:rPr>
          <w:tab/>
          <w:delText>Introduction</w:delText>
        </w:r>
      </w:del>
    </w:p>
    <w:p w14:paraId="5BD45531" w14:textId="5FEEC30A" w:rsidR="008A6D52" w:rsidRPr="008A6D52" w:rsidDel="00ED48C2" w:rsidRDefault="008A6D52" w:rsidP="008A6D52">
      <w:pPr>
        <w:rPr>
          <w:del w:id="346" w:author="USA" w:date="2025-03-07T17:59:00Z" w16du:dateUtc="2025-03-07T22:59:00Z"/>
          <w:lang w:eastAsia="zh-CN"/>
        </w:rPr>
      </w:pPr>
      <w:del w:id="347" w:author="USA" w:date="2025-03-07T17:59:00Z" w16du:dateUtc="2025-03-07T22:59:00Z">
        <w:r w:rsidRPr="008A6D52" w:rsidDel="00ED48C2">
          <w:rPr>
            <w:lang w:eastAsia="zh-CN"/>
          </w:rPr>
          <w:delText>The derivation of short-term protection criteria is according to Recommendations ITU-R F.1606-0 and ITU-R F.1495-2.</w:delText>
        </w:r>
      </w:del>
    </w:p>
    <w:p w14:paraId="7BD511BD" w14:textId="160238ED" w:rsidR="008A6D52" w:rsidRPr="008A6D52" w:rsidDel="00ED48C2" w:rsidRDefault="008A6D52" w:rsidP="008A6D52">
      <w:pPr>
        <w:rPr>
          <w:del w:id="348" w:author="USA" w:date="2025-03-07T17:59:00Z" w16du:dateUtc="2025-03-07T22:59:00Z"/>
          <w:spacing w:val="-4"/>
          <w:lang w:eastAsia="zh-CN"/>
        </w:rPr>
      </w:pPr>
      <w:del w:id="349" w:author="USA" w:date="2025-03-07T17:59:00Z" w16du:dateUtc="2025-03-07T22:59:00Z">
        <w:r w:rsidRPr="008A6D52" w:rsidDel="00ED48C2">
          <w:rPr>
            <w:lang w:eastAsia="zh-CN"/>
          </w:rPr>
          <w:delText xml:space="preserve">The methodology presented in this Attachment is based on the assumption that fading in the 71-76 GHz and 81-86 GHz (E-band) is dominated by rain and that, therefore, even if long-term interference has an effect on the performance of the link, the main way to have an outage of the FS link is to have an </w:delText>
        </w:r>
        <w:r w:rsidRPr="008A6D52" w:rsidDel="00ED48C2">
          <w:rPr>
            <w:spacing w:val="-4"/>
            <w:lang w:eastAsia="zh-CN"/>
          </w:rPr>
          <w:delText>interference level higher than the fade margin of the link, whatever the propagation conditions may be.</w:delText>
        </w:r>
      </w:del>
    </w:p>
    <w:p w14:paraId="381670CD" w14:textId="5A7BC2D1" w:rsidR="008A6D52" w:rsidRPr="008A6D52" w:rsidDel="00ED48C2" w:rsidRDefault="008A6D52" w:rsidP="008A6D52">
      <w:pPr>
        <w:rPr>
          <w:del w:id="350" w:author="USA" w:date="2025-03-07T17:59:00Z" w16du:dateUtc="2025-03-07T22:59:00Z"/>
        </w:rPr>
      </w:pPr>
      <w:del w:id="351" w:author="USA" w:date="2025-03-07T17:59:00Z" w16du:dateUtc="2025-03-07T22:59:00Z">
        <w:r w:rsidRPr="008A6D52" w:rsidDel="00ED48C2">
          <w:delText>On this basis, the following apportionment of the effect of interference on the degradation of the link (and on the EPOs) has been assumed:</w:delText>
        </w:r>
      </w:del>
    </w:p>
    <w:p w14:paraId="4FF24D1A" w14:textId="3424B207" w:rsidR="008A6D52" w:rsidRPr="008A6D52" w:rsidDel="00ED48C2" w:rsidRDefault="008A6D52" w:rsidP="008A6D52">
      <w:pPr>
        <w:tabs>
          <w:tab w:val="clear" w:pos="2268"/>
          <w:tab w:val="left" w:pos="2608"/>
          <w:tab w:val="left" w:pos="3345"/>
        </w:tabs>
        <w:spacing w:before="80"/>
        <w:ind w:left="1134" w:hanging="1134"/>
        <w:rPr>
          <w:del w:id="352" w:author="USA" w:date="2025-03-07T17:59:00Z" w16du:dateUtc="2025-03-07T22:59:00Z"/>
        </w:rPr>
      </w:pPr>
      <w:del w:id="353" w:author="USA" w:date="2025-03-07T17:59:00Z" w16du:dateUtc="2025-03-07T22:59:00Z">
        <w:r w:rsidRPr="008A6D52" w:rsidDel="00ED48C2">
          <w:delText>–</w:delText>
        </w:r>
        <w:r w:rsidRPr="008A6D52" w:rsidDel="00ED48C2">
          <w:tab/>
          <w:delText>20% of FS link degradation due to long-term interference;</w:delText>
        </w:r>
      </w:del>
    </w:p>
    <w:p w14:paraId="1D84B61D" w14:textId="512A8373" w:rsidR="008A6D52" w:rsidRPr="008A6D52" w:rsidDel="00ED48C2" w:rsidRDefault="008A6D52" w:rsidP="008A6D52">
      <w:pPr>
        <w:tabs>
          <w:tab w:val="clear" w:pos="2268"/>
          <w:tab w:val="left" w:pos="2608"/>
          <w:tab w:val="left" w:pos="3345"/>
        </w:tabs>
        <w:spacing w:before="80"/>
        <w:ind w:left="1134" w:hanging="1134"/>
        <w:rPr>
          <w:del w:id="354" w:author="USA" w:date="2025-03-07T17:59:00Z" w16du:dateUtc="2025-03-07T22:59:00Z"/>
        </w:rPr>
      </w:pPr>
      <w:del w:id="355" w:author="USA" w:date="2025-03-07T17:59:00Z" w16du:dateUtc="2025-03-07T22:59:00Z">
        <w:r w:rsidRPr="008A6D52" w:rsidDel="00ED48C2">
          <w:delText>–</w:delText>
        </w:r>
        <w:r w:rsidRPr="008A6D52" w:rsidDel="00ED48C2">
          <w:tab/>
          <w:delText>80% of FS link degradation due to short-term interference.</w:delText>
        </w:r>
      </w:del>
    </w:p>
    <w:p w14:paraId="074B3DF2" w14:textId="4A24CE95" w:rsidR="008A6D52" w:rsidRPr="008A6D52" w:rsidDel="00ED48C2" w:rsidRDefault="008A6D52" w:rsidP="008A6D52">
      <w:pPr>
        <w:keepNext/>
        <w:keepLines/>
        <w:spacing w:before="280"/>
        <w:ind w:left="1134" w:hanging="1134"/>
        <w:outlineLvl w:val="0"/>
        <w:rPr>
          <w:del w:id="356" w:author="USA" w:date="2025-03-07T17:59:00Z" w16du:dateUtc="2025-03-07T22:59:00Z"/>
          <w:b/>
          <w:sz w:val="28"/>
        </w:rPr>
      </w:pPr>
      <w:del w:id="357" w:author="USA" w:date="2025-03-07T17:59:00Z" w16du:dateUtc="2025-03-07T22:59:00Z">
        <w:r w:rsidRPr="008A6D52" w:rsidDel="00ED48C2">
          <w:rPr>
            <w:b/>
            <w:sz w:val="28"/>
          </w:rPr>
          <w:delText>2</w:delText>
        </w:r>
        <w:r w:rsidRPr="008A6D52" w:rsidDel="00ED48C2">
          <w:rPr>
            <w:b/>
            <w:sz w:val="28"/>
          </w:rPr>
          <w:tab/>
          <w:delText>EPOs</w:delText>
        </w:r>
      </w:del>
    </w:p>
    <w:p w14:paraId="6C94245C" w14:textId="44D6D070" w:rsidR="008A6D52" w:rsidRPr="008A6D52" w:rsidDel="00ED48C2" w:rsidRDefault="008A6D52" w:rsidP="008A6D52">
      <w:pPr>
        <w:rPr>
          <w:del w:id="358" w:author="USA" w:date="2025-03-07T17:59:00Z" w16du:dateUtc="2025-03-07T22:59:00Z"/>
        </w:rPr>
      </w:pPr>
      <w:del w:id="359" w:author="USA" w:date="2025-03-07T17:59:00Z" w16du:dateUtc="2025-03-07T22:59:00Z">
        <w:r w:rsidRPr="008A6D52" w:rsidDel="00ED48C2">
          <w:delText>The allowable degradation in performance of real FWS due to interference from other services sharing the same frequency bands on a primary basis are expressed as a permissible fraction (10%) of the total EPOs and are defined in Recommendation ITU-R F.1565.</w:delText>
        </w:r>
      </w:del>
    </w:p>
    <w:p w14:paraId="0A43C726" w14:textId="2F7ABE8F" w:rsidR="008A6D52" w:rsidRPr="008A6D52" w:rsidDel="00ED48C2" w:rsidRDefault="008A6D52" w:rsidP="008A6D52">
      <w:pPr>
        <w:rPr>
          <w:del w:id="360" w:author="USA" w:date="2025-03-07T17:59:00Z" w16du:dateUtc="2025-03-07T22:59:00Z"/>
        </w:rPr>
      </w:pPr>
      <w:del w:id="361" w:author="USA" w:date="2025-03-07T17:59:00Z" w16du:dateUtc="2025-03-07T22:59:00Z">
        <w:r w:rsidRPr="008A6D52" w:rsidDel="00ED48C2">
          <w:delText>Fixed satellite systems are currently used in the E-band for the backhaul links of wireless access networks for point-to-point (P-P) applications. The service transmitted via E-band FS systems is packet service only.</w:delText>
        </w:r>
      </w:del>
    </w:p>
    <w:p w14:paraId="653BBBAB" w14:textId="337DCCD3" w:rsidR="008A6D52" w:rsidRPr="008A6D52" w:rsidDel="00ED48C2" w:rsidRDefault="008A6D52" w:rsidP="008A6D52">
      <w:pPr>
        <w:rPr>
          <w:del w:id="362" w:author="USA" w:date="2025-03-07T17:59:00Z" w16du:dateUtc="2025-03-07T22:59:00Z"/>
        </w:rPr>
      </w:pPr>
      <w:del w:id="363" w:author="USA" w:date="2025-03-07T17:59:00Z" w16du:dateUtc="2025-03-07T22:59:00Z">
        <w:r w:rsidRPr="008A6D52" w:rsidDel="00ED48C2">
          <w:delText>The corresponding EPO values are given in Table 1, and correspond to the following assumptions:</w:delText>
        </w:r>
      </w:del>
    </w:p>
    <w:p w14:paraId="3F9B782C" w14:textId="134230ED" w:rsidR="008A6D52" w:rsidRPr="008A6D52" w:rsidDel="00ED48C2" w:rsidRDefault="008A6D52" w:rsidP="008A6D52">
      <w:pPr>
        <w:tabs>
          <w:tab w:val="clear" w:pos="2268"/>
          <w:tab w:val="left" w:pos="2608"/>
          <w:tab w:val="left" w:pos="3345"/>
        </w:tabs>
        <w:spacing w:before="80"/>
        <w:ind w:left="1134" w:hanging="1134"/>
        <w:rPr>
          <w:del w:id="364" w:author="USA" w:date="2025-03-07T17:59:00Z" w16du:dateUtc="2025-03-07T22:59:00Z"/>
        </w:rPr>
      </w:pPr>
      <w:del w:id="365" w:author="USA" w:date="2025-03-07T17:59:00Z" w16du:dateUtc="2025-03-07T22:59:00Z">
        <w:r w:rsidRPr="008A6D52" w:rsidDel="00ED48C2">
          <w:delText>–</w:delText>
        </w:r>
        <w:r w:rsidRPr="008A6D52" w:rsidDel="00ED48C2">
          <w:tab/>
          <w:delText>Access network section (Table 10 of Recommendation ITU-R F.1565-1, as shown in Fig. 1, for convenience);</w:delText>
        </w:r>
      </w:del>
    </w:p>
    <w:p w14:paraId="4A5DFCC9" w14:textId="7118B9FC" w:rsidR="008A6D52" w:rsidRPr="008A6D52" w:rsidDel="00ED48C2" w:rsidRDefault="008A6D52" w:rsidP="008A6D52">
      <w:pPr>
        <w:tabs>
          <w:tab w:val="clear" w:pos="2268"/>
          <w:tab w:val="left" w:pos="2608"/>
          <w:tab w:val="left" w:pos="3345"/>
        </w:tabs>
        <w:spacing w:before="80"/>
        <w:ind w:left="1134" w:hanging="1134"/>
        <w:rPr>
          <w:del w:id="366" w:author="USA" w:date="2025-03-07T17:59:00Z" w16du:dateUtc="2025-03-07T22:59:00Z"/>
        </w:rPr>
      </w:pPr>
      <w:del w:id="367" w:author="USA" w:date="2025-03-07T17:59:00Z" w16du:dateUtc="2025-03-07T22:59:00Z">
        <w:r w:rsidRPr="008A6D52" w:rsidDel="00ED48C2">
          <w:delText>–</w:delText>
        </w:r>
        <w:r w:rsidRPr="008A6D52" w:rsidDel="00ED48C2">
          <w:tab/>
          <w:delText>Rate from 160 to 3500 Mbit/s in Tables 10 of Recommendation ITU-R F.1565-1;</w:delText>
        </w:r>
      </w:del>
    </w:p>
    <w:p w14:paraId="12B78BD4" w14:textId="5512D0D6" w:rsidR="008A6D52" w:rsidRPr="008A6D52" w:rsidDel="00ED48C2" w:rsidRDefault="008A6D52" w:rsidP="008A6D52">
      <w:pPr>
        <w:tabs>
          <w:tab w:val="clear" w:pos="2268"/>
          <w:tab w:val="left" w:pos="2608"/>
          <w:tab w:val="left" w:pos="3345"/>
        </w:tabs>
        <w:spacing w:before="80" w:line="270" w:lineRule="exact"/>
        <w:ind w:left="1134" w:hanging="1134"/>
        <w:rPr>
          <w:del w:id="368" w:author="USA" w:date="2025-03-07T17:59:00Z" w16du:dateUtc="2025-03-07T22:59:00Z"/>
        </w:rPr>
      </w:pPr>
      <w:del w:id="369" w:author="USA" w:date="2025-03-07T17:59:00Z" w16du:dateUtc="2025-03-07T22:59:00Z">
        <w:r w:rsidRPr="008A6D52" w:rsidDel="00ED48C2">
          <w:delText>–</w:delText>
        </w:r>
        <w:r w:rsidRPr="008A6D52" w:rsidDel="00ED48C2">
          <w:tab/>
        </w:r>
        <w:r w:rsidRPr="008A6D52" w:rsidDel="00ED48C2">
          <w:rPr>
            <w:i/>
            <w:iCs/>
          </w:rPr>
          <w:delText>C</w:delText>
        </w:r>
        <w:r w:rsidRPr="008A6D52" w:rsidDel="00ED48C2">
          <w:delText xml:space="preserve"> </w:delText>
        </w:r>
        <w:r w:rsidRPr="008A6D52" w:rsidDel="00ED48C2">
          <w:rPr>
            <w:rFonts w:ascii="Symbol" w:hAnsi="Symbol"/>
          </w:rPr>
          <w:delText></w:delText>
        </w:r>
        <w:r w:rsidRPr="008A6D52" w:rsidDel="00ED48C2">
          <w:delText xml:space="preserve"> 8%.</w:delText>
        </w:r>
      </w:del>
    </w:p>
    <w:p w14:paraId="267C1191" w14:textId="67D16073" w:rsidR="008A6D52" w:rsidRPr="008A6D52" w:rsidDel="00ED48C2" w:rsidRDefault="008A6D52" w:rsidP="008A6D52">
      <w:pPr>
        <w:keepNext/>
        <w:spacing w:before="360" w:after="120"/>
        <w:jc w:val="center"/>
        <w:rPr>
          <w:del w:id="370" w:author="USA" w:date="2025-03-07T17:59:00Z" w16du:dateUtc="2025-03-07T22:59:00Z"/>
          <w:caps/>
          <w:sz w:val="20"/>
        </w:rPr>
      </w:pPr>
      <w:del w:id="371" w:author="USA" w:date="2025-03-07T17:59:00Z" w16du:dateUtc="2025-03-07T22:59:00Z">
        <w:r w:rsidRPr="008A6D52" w:rsidDel="00ED48C2">
          <w:rPr>
            <w:caps/>
            <w:sz w:val="20"/>
          </w:rPr>
          <w:delText xml:space="preserve">Table </w:delText>
        </w:r>
        <w:r w:rsidRPr="008A6D52" w:rsidDel="00ED48C2">
          <w:rPr>
            <w:caps/>
            <w:sz w:val="20"/>
          </w:rPr>
          <w:fldChar w:fldCharType="begin"/>
        </w:r>
        <w:r w:rsidRPr="008A6D52" w:rsidDel="00ED48C2">
          <w:rPr>
            <w:caps/>
            <w:sz w:val="20"/>
          </w:rPr>
          <w:delInstrText xml:space="preserve"> SEQ Table \* ARABIC </w:delInstrText>
        </w:r>
        <w:r w:rsidRPr="008A6D52" w:rsidDel="00ED48C2">
          <w:rPr>
            <w:caps/>
            <w:sz w:val="20"/>
          </w:rPr>
          <w:fldChar w:fldCharType="separate"/>
        </w:r>
        <w:r w:rsidRPr="008A6D52" w:rsidDel="00ED48C2">
          <w:rPr>
            <w:caps/>
            <w:sz w:val="20"/>
          </w:rPr>
          <w:delText>7</w:delText>
        </w:r>
        <w:r w:rsidRPr="008A6D52" w:rsidDel="00ED48C2">
          <w:rPr>
            <w:caps/>
            <w:sz w:val="20"/>
          </w:rPr>
          <w:fldChar w:fldCharType="end"/>
        </w:r>
      </w:del>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72"/>
        <w:gridCol w:w="2949"/>
        <w:gridCol w:w="2615"/>
      </w:tblGrid>
      <w:tr w:rsidR="008A6D52" w:rsidRPr="008A6D52" w:rsidDel="00ED48C2" w14:paraId="508A87A0" w14:textId="5CB30BF1" w:rsidTr="0094343B">
        <w:trPr>
          <w:cantSplit/>
          <w:del w:id="372" w:author="USA" w:date="2025-03-07T17:59:00Z"/>
        </w:trPr>
        <w:tc>
          <w:tcPr>
            <w:tcW w:w="3572" w:type="dxa"/>
            <w:tcBorders>
              <w:top w:val="nil"/>
              <w:left w:val="nil"/>
              <w:bottom w:val="nil"/>
            </w:tcBorders>
          </w:tcPr>
          <w:p w14:paraId="00BAC172" w14:textId="666DF730" w:rsidR="008A6D52" w:rsidRPr="008A6D52" w:rsidDel="00ED48C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73" w:author="USA" w:date="2025-03-07T17:59:00Z" w16du:dateUtc="2025-03-07T22:59:00Z"/>
                <w:sz w:val="20"/>
              </w:rPr>
            </w:pPr>
          </w:p>
        </w:tc>
        <w:tc>
          <w:tcPr>
            <w:tcW w:w="5564" w:type="dxa"/>
            <w:gridSpan w:val="2"/>
          </w:tcPr>
          <w:p w14:paraId="179BD6C2" w14:textId="5328BBA2" w:rsidR="008A6D52" w:rsidRPr="008A6D52" w:rsidDel="00ED48C2" w:rsidRDefault="008A6D52" w:rsidP="008A6D52">
            <w:pPr>
              <w:keepNext/>
              <w:spacing w:before="80" w:after="80"/>
              <w:jc w:val="center"/>
              <w:rPr>
                <w:del w:id="374" w:author="USA" w:date="2025-03-07T17:59:00Z" w16du:dateUtc="2025-03-07T22:59:00Z"/>
                <w:rFonts w:ascii="Times New Roman Bold" w:hAnsi="Times New Roman Bold" w:cs="Times New Roman Bold"/>
                <w:b/>
                <w:sz w:val="20"/>
              </w:rPr>
            </w:pPr>
            <w:del w:id="375" w:author="USA" w:date="2025-03-07T17:59:00Z" w16du:dateUtc="2025-03-07T22:59:00Z">
              <w:r w:rsidRPr="008A6D52" w:rsidDel="00ED48C2">
                <w:rPr>
                  <w:rFonts w:ascii="Times New Roman Bold" w:hAnsi="Times New Roman Bold" w:cs="Times New Roman Bold"/>
                  <w:b/>
                  <w:sz w:val="20"/>
                </w:rPr>
                <w:delText>EPO (fraction of any month) based on the application of Recommendation ITU-R F.1565-1</w:delText>
              </w:r>
            </w:del>
          </w:p>
        </w:tc>
      </w:tr>
      <w:tr w:rsidR="008A6D52" w:rsidRPr="008A6D52" w:rsidDel="00ED48C2" w14:paraId="2B3579CB" w14:textId="3B83ACBD" w:rsidTr="0094343B">
        <w:trPr>
          <w:cantSplit/>
          <w:del w:id="376" w:author="USA" w:date="2025-03-07T17:59:00Z"/>
        </w:trPr>
        <w:tc>
          <w:tcPr>
            <w:tcW w:w="3572" w:type="dxa"/>
            <w:tcBorders>
              <w:top w:val="nil"/>
              <w:left w:val="nil"/>
              <w:bottom w:val="nil"/>
            </w:tcBorders>
          </w:tcPr>
          <w:p w14:paraId="6D81DE79" w14:textId="5BDE1170" w:rsidR="008A6D52" w:rsidRPr="008A6D52" w:rsidDel="00ED48C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77" w:author="USA" w:date="2025-03-07T17:59:00Z" w16du:dateUtc="2025-03-07T22:59:00Z"/>
                <w:sz w:val="20"/>
              </w:rPr>
            </w:pPr>
          </w:p>
        </w:tc>
        <w:tc>
          <w:tcPr>
            <w:tcW w:w="2949" w:type="dxa"/>
            <w:vAlign w:val="center"/>
          </w:tcPr>
          <w:p w14:paraId="2A40CC48" w14:textId="1FEA27EC" w:rsidR="008A6D52" w:rsidRPr="008A6D52" w:rsidDel="00ED48C2" w:rsidRDefault="008A6D52" w:rsidP="008A6D52">
            <w:pPr>
              <w:keepNext/>
              <w:spacing w:before="80" w:after="80"/>
              <w:jc w:val="center"/>
              <w:rPr>
                <w:del w:id="378" w:author="USA" w:date="2025-03-07T17:59:00Z" w16du:dateUtc="2025-03-07T22:59:00Z"/>
                <w:rFonts w:ascii="Times New Roman Bold" w:hAnsi="Times New Roman Bold" w:cs="Times New Roman Bold"/>
                <w:b/>
                <w:sz w:val="20"/>
              </w:rPr>
            </w:pPr>
            <w:del w:id="379" w:author="USA" w:date="2025-03-07T17:59:00Z" w16du:dateUtc="2025-03-07T22:59:00Z">
              <w:r w:rsidRPr="008A6D52" w:rsidDel="00ED48C2">
                <w:rPr>
                  <w:rFonts w:ascii="Times New Roman Bold" w:hAnsi="Times New Roman Bold" w:cs="Times New Roman Bold"/>
                  <w:b/>
                  <w:sz w:val="20"/>
                </w:rPr>
                <w:delText>Total allowable to interference</w:delText>
              </w:r>
            </w:del>
          </w:p>
        </w:tc>
        <w:tc>
          <w:tcPr>
            <w:tcW w:w="2615" w:type="dxa"/>
            <w:vAlign w:val="center"/>
          </w:tcPr>
          <w:p w14:paraId="12E9B79B" w14:textId="2602264A" w:rsidR="008A6D52" w:rsidRPr="008A6D52" w:rsidDel="00ED48C2" w:rsidRDefault="008A6D52" w:rsidP="008A6D52">
            <w:pPr>
              <w:keepNext/>
              <w:spacing w:before="80" w:after="80"/>
              <w:jc w:val="center"/>
              <w:rPr>
                <w:del w:id="380" w:author="USA" w:date="2025-03-07T17:59:00Z" w16du:dateUtc="2025-03-07T22:59:00Z"/>
                <w:rFonts w:ascii="Times New Roman Bold" w:hAnsi="Times New Roman Bold" w:cs="Times New Roman Bold"/>
                <w:b/>
                <w:sz w:val="20"/>
              </w:rPr>
            </w:pPr>
            <w:del w:id="381" w:author="USA" w:date="2025-03-07T17:59:00Z" w16du:dateUtc="2025-03-07T22:59:00Z">
              <w:r w:rsidRPr="008A6D52" w:rsidDel="00ED48C2">
                <w:rPr>
                  <w:rFonts w:ascii="Times New Roman Bold" w:hAnsi="Times New Roman Bold" w:cs="Times New Roman Bold"/>
                  <w:b/>
                  <w:sz w:val="20"/>
                </w:rPr>
                <w:delText>Short-term interference (80%)</w:delText>
              </w:r>
            </w:del>
          </w:p>
        </w:tc>
      </w:tr>
      <w:tr w:rsidR="008A6D52" w:rsidRPr="008A6D52" w:rsidDel="00ED48C2" w14:paraId="1A56B28F" w14:textId="0267CC1E" w:rsidTr="0094343B">
        <w:trPr>
          <w:cantSplit/>
          <w:del w:id="382" w:author="USA" w:date="2025-03-07T17:59:00Z"/>
        </w:trPr>
        <w:tc>
          <w:tcPr>
            <w:tcW w:w="3572" w:type="dxa"/>
          </w:tcPr>
          <w:p w14:paraId="3D8E3B56" w14:textId="5B179B5E" w:rsidR="008A6D52" w:rsidRPr="008A6D52" w:rsidDel="00ED48C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83" w:author="USA" w:date="2025-03-07T17:59:00Z" w16du:dateUtc="2025-03-07T22:59:00Z"/>
                <w:sz w:val="20"/>
              </w:rPr>
            </w:pPr>
            <w:del w:id="384" w:author="USA" w:date="2025-03-07T17:59:00Z" w16du:dateUtc="2025-03-07T22:59:00Z">
              <w:r w:rsidRPr="008A6D52" w:rsidDel="00ED48C2">
                <w:rPr>
                  <w:sz w:val="20"/>
                </w:rPr>
                <w:delText>Errored second ratio</w:delText>
              </w:r>
            </w:del>
          </w:p>
        </w:tc>
        <w:tc>
          <w:tcPr>
            <w:tcW w:w="2949" w:type="dxa"/>
            <w:tcBorders>
              <w:left w:val="nil"/>
            </w:tcBorders>
          </w:tcPr>
          <w:p w14:paraId="14871CE0" w14:textId="0D758A2D" w:rsidR="008A6D52" w:rsidRPr="008A6D52" w:rsidDel="00ED48C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85" w:author="USA" w:date="2025-03-07T17:59:00Z" w16du:dateUtc="2025-03-07T22:59:00Z"/>
                <w:sz w:val="20"/>
              </w:rPr>
            </w:pPr>
            <w:del w:id="386" w:author="USA" w:date="2025-03-07T17:59:00Z" w16du:dateUtc="2025-03-07T22:59:00Z">
              <w:r w:rsidRPr="008A6D52" w:rsidDel="00ED48C2">
                <w:rPr>
                  <w:sz w:val="20"/>
                </w:rPr>
                <w:delText>For further study</w:delText>
              </w:r>
            </w:del>
          </w:p>
        </w:tc>
        <w:tc>
          <w:tcPr>
            <w:tcW w:w="2615" w:type="dxa"/>
          </w:tcPr>
          <w:p w14:paraId="1E6B6D8E" w14:textId="254FD33F" w:rsidR="008A6D52" w:rsidRPr="008A6D52" w:rsidDel="00ED48C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87" w:author="USA" w:date="2025-03-07T17:59:00Z" w16du:dateUtc="2025-03-07T22:59:00Z"/>
                <w:sz w:val="20"/>
              </w:rPr>
            </w:pPr>
            <w:del w:id="388" w:author="USA" w:date="2025-03-07T17:59:00Z" w16du:dateUtc="2025-03-07T22:59:00Z">
              <w:r w:rsidRPr="008A6D52" w:rsidDel="00ED48C2">
                <w:rPr>
                  <w:sz w:val="20"/>
                </w:rPr>
                <w:delText>N/A</w:delText>
              </w:r>
            </w:del>
          </w:p>
        </w:tc>
      </w:tr>
      <w:tr w:rsidR="008A6D52" w:rsidRPr="008A6D52" w:rsidDel="00ED48C2" w14:paraId="0A4C06F2" w14:textId="241F8D01" w:rsidTr="0094343B">
        <w:trPr>
          <w:cantSplit/>
          <w:del w:id="389" w:author="USA" w:date="2025-03-07T17:59:00Z"/>
        </w:trPr>
        <w:tc>
          <w:tcPr>
            <w:tcW w:w="3572" w:type="dxa"/>
          </w:tcPr>
          <w:p w14:paraId="0B0CE6DA" w14:textId="13B71573" w:rsidR="008A6D52" w:rsidRPr="008A6D52" w:rsidDel="00ED48C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90" w:author="USA" w:date="2025-03-07T17:59:00Z" w16du:dateUtc="2025-03-07T22:59:00Z"/>
                <w:sz w:val="20"/>
              </w:rPr>
            </w:pPr>
            <w:del w:id="391" w:author="USA" w:date="2025-03-07T17:59:00Z" w16du:dateUtc="2025-03-07T22:59:00Z">
              <w:r w:rsidRPr="008A6D52" w:rsidDel="00ED48C2">
                <w:rPr>
                  <w:sz w:val="20"/>
                </w:rPr>
                <w:delText>Severely errored second ratio</w:delText>
              </w:r>
            </w:del>
          </w:p>
        </w:tc>
        <w:tc>
          <w:tcPr>
            <w:tcW w:w="2949" w:type="dxa"/>
            <w:tcBorders>
              <w:left w:val="nil"/>
            </w:tcBorders>
          </w:tcPr>
          <w:p w14:paraId="0900F6F1" w14:textId="2FC6C20F" w:rsidR="008A6D52" w:rsidRPr="008A6D52" w:rsidDel="00ED48C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92" w:author="USA" w:date="2025-03-07T17:59:00Z" w16du:dateUtc="2025-03-07T22:59:00Z"/>
                <w:sz w:val="20"/>
              </w:rPr>
            </w:pPr>
            <w:del w:id="393" w:author="USA" w:date="2025-03-07T17:59:00Z" w16du:dateUtc="2025-03-07T22:59:00Z">
              <w:r w:rsidRPr="008A6D52" w:rsidDel="00ED48C2">
                <w:rPr>
                  <w:sz w:val="20"/>
                </w:rPr>
                <w:delText xml:space="preserve">1.6 </w:delText>
              </w:r>
              <w:r w:rsidRPr="008A6D52" w:rsidDel="00ED48C2">
                <w:rPr>
                  <w:rFonts w:ascii="Symbol" w:hAnsi="Symbol"/>
                  <w:sz w:val="20"/>
                </w:rPr>
                <w:delText></w:delText>
              </w:r>
              <w:r w:rsidRPr="008A6D52" w:rsidDel="00ED48C2">
                <w:rPr>
                  <w:sz w:val="20"/>
                </w:rPr>
                <w:delText xml:space="preserve"> 10</w:delText>
              </w:r>
              <w:r w:rsidRPr="008A6D52" w:rsidDel="00ED48C2">
                <w:rPr>
                  <w:sz w:val="20"/>
                  <w:vertAlign w:val="superscript"/>
                </w:rPr>
                <w:delText>–5</w:delText>
              </w:r>
            </w:del>
          </w:p>
        </w:tc>
        <w:tc>
          <w:tcPr>
            <w:tcW w:w="2615" w:type="dxa"/>
          </w:tcPr>
          <w:p w14:paraId="050E2271" w14:textId="450D23B4" w:rsidR="008A6D52" w:rsidRPr="008A6D52" w:rsidDel="00ED48C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94" w:author="USA" w:date="2025-03-07T17:59:00Z" w16du:dateUtc="2025-03-07T22:59:00Z"/>
                <w:sz w:val="20"/>
              </w:rPr>
            </w:pPr>
            <w:del w:id="395" w:author="USA" w:date="2025-03-07T17:59:00Z" w16du:dateUtc="2025-03-07T22:59:00Z">
              <w:r w:rsidRPr="008A6D52" w:rsidDel="00ED48C2">
                <w:rPr>
                  <w:sz w:val="20"/>
                </w:rPr>
                <w:delText xml:space="preserve">1.28 </w:delText>
              </w:r>
              <w:r w:rsidRPr="008A6D52" w:rsidDel="00ED48C2">
                <w:rPr>
                  <w:rFonts w:ascii="Symbol" w:hAnsi="Symbol"/>
                  <w:sz w:val="20"/>
                </w:rPr>
                <w:delText></w:delText>
              </w:r>
              <w:r w:rsidRPr="008A6D52" w:rsidDel="00ED48C2">
                <w:rPr>
                  <w:sz w:val="20"/>
                </w:rPr>
                <w:delText xml:space="preserve"> 10</w:delText>
              </w:r>
              <w:r w:rsidRPr="008A6D52" w:rsidDel="00ED48C2">
                <w:rPr>
                  <w:sz w:val="20"/>
                  <w:vertAlign w:val="superscript"/>
                </w:rPr>
                <w:delText>–5</w:delText>
              </w:r>
            </w:del>
          </w:p>
        </w:tc>
      </w:tr>
    </w:tbl>
    <w:p w14:paraId="21B326BE" w14:textId="69712651" w:rsidR="008A6D52" w:rsidRPr="008A6D52" w:rsidDel="00ED48C2" w:rsidRDefault="008A6D52" w:rsidP="008A6D52">
      <w:pPr>
        <w:tabs>
          <w:tab w:val="clear" w:pos="1134"/>
          <w:tab w:val="clear" w:pos="1871"/>
          <w:tab w:val="clear" w:pos="2268"/>
        </w:tabs>
        <w:spacing w:before="0"/>
        <w:rPr>
          <w:del w:id="396" w:author="USA" w:date="2025-03-07T17:59:00Z" w16du:dateUtc="2025-03-07T22:59:00Z"/>
          <w:sz w:val="20"/>
          <w:lang w:eastAsia="zh-CN"/>
        </w:rPr>
      </w:pPr>
    </w:p>
    <w:p w14:paraId="70E1FCAB" w14:textId="5B719E41" w:rsidR="008A6D52" w:rsidRPr="008A6D52" w:rsidDel="00ED48C2" w:rsidRDefault="008A6D52" w:rsidP="008A6D52">
      <w:pPr>
        <w:keepNext/>
        <w:keepLines/>
        <w:spacing w:before="480" w:after="120"/>
        <w:jc w:val="center"/>
        <w:rPr>
          <w:del w:id="397" w:author="USA" w:date="2025-03-07T17:59:00Z" w16du:dateUtc="2025-03-07T22:59:00Z"/>
          <w:caps/>
          <w:sz w:val="20"/>
          <w:lang w:eastAsia="zh-CN"/>
        </w:rPr>
      </w:pPr>
      <w:del w:id="398" w:author="USA" w:date="2025-03-07T17:59:00Z" w16du:dateUtc="2025-03-07T22:59:00Z">
        <w:r w:rsidRPr="008A6D52" w:rsidDel="00ED48C2">
          <w:rPr>
            <w:caps/>
            <w:sz w:val="20"/>
            <w:lang w:eastAsia="zh-CN"/>
          </w:rPr>
          <w:lastRenderedPageBreak/>
          <w:delText>Figure 1</w:delText>
        </w:r>
      </w:del>
    </w:p>
    <w:p w14:paraId="28A72E6C" w14:textId="5DF3ED2A" w:rsidR="008A6D52" w:rsidRPr="008A6D52" w:rsidDel="00ED48C2" w:rsidRDefault="008A6D52" w:rsidP="008A6D52">
      <w:pPr>
        <w:keepNext/>
        <w:keepLines/>
        <w:spacing w:before="0" w:after="120"/>
        <w:jc w:val="center"/>
        <w:rPr>
          <w:del w:id="399" w:author="USA" w:date="2025-03-07T17:59:00Z" w16du:dateUtc="2025-03-07T22:59:00Z"/>
          <w:rFonts w:ascii="Times New Roman Bold" w:hAnsi="Times New Roman Bold"/>
          <w:b/>
          <w:sz w:val="20"/>
          <w:lang w:eastAsia="zh-CN"/>
        </w:rPr>
      </w:pPr>
      <w:del w:id="400" w:author="USA" w:date="2025-03-07T17:59:00Z" w16du:dateUtc="2025-03-07T22:59:00Z">
        <w:r w:rsidRPr="008A6D52" w:rsidDel="00ED48C2">
          <w:rPr>
            <w:rFonts w:ascii="Times New Roman Bold" w:hAnsi="Times New Roman Bold"/>
            <w:b/>
            <w:sz w:val="20"/>
            <w:lang w:eastAsia="zh-CN"/>
          </w:rPr>
          <w:delText>Table 10 of Recommendation ITU-R F.1565-1</w:delText>
        </w:r>
      </w:del>
    </w:p>
    <w:p w14:paraId="30ACBA47" w14:textId="1CC71953" w:rsidR="008A6D52" w:rsidRPr="008A6D52" w:rsidDel="00ED48C2" w:rsidRDefault="008A6D52" w:rsidP="008A6D52">
      <w:pPr>
        <w:spacing w:after="240"/>
        <w:jc w:val="center"/>
        <w:rPr>
          <w:del w:id="401" w:author="USA" w:date="2025-03-07T17:59:00Z" w16du:dateUtc="2025-03-07T22:59:00Z"/>
          <w:lang w:eastAsia="zh-CN"/>
        </w:rPr>
      </w:pPr>
      <w:del w:id="402" w:author="USA" w:date="2025-03-07T17:59:00Z" w16du:dateUtc="2025-03-07T22:59:00Z">
        <w:r w:rsidRPr="008A6D52" w:rsidDel="00ED48C2">
          <w:rPr>
            <w:noProof/>
            <w:lang w:eastAsia="zh-CN"/>
          </w:rPr>
          <w:drawing>
            <wp:inline distT="0" distB="0" distL="0" distR="0" wp14:anchorId="6C95CB58" wp14:editId="49A6E13C">
              <wp:extent cx="5651637" cy="2548255"/>
              <wp:effectExtent l="0" t="0" r="6350" b="4445"/>
              <wp:docPr id="4" name="图片 4" descr="A table with numbers an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A table with numbers and letters&#10;&#10;Description automatically generated"/>
                      <pic:cNvPicPr/>
                    </pic:nvPicPr>
                    <pic:blipFill rotWithShape="1">
                      <a:blip r:embed="rId25"/>
                      <a:srcRect t="7726"/>
                      <a:stretch/>
                    </pic:blipFill>
                    <pic:spPr bwMode="auto">
                      <a:xfrm>
                        <a:off x="0" y="0"/>
                        <a:ext cx="5678391" cy="2560318"/>
                      </a:xfrm>
                      <a:prstGeom prst="rect">
                        <a:avLst/>
                      </a:prstGeom>
                      <a:ln>
                        <a:noFill/>
                      </a:ln>
                      <a:extLst>
                        <a:ext uri="{53640926-AAD7-44D8-BBD7-CCE9431645EC}">
                          <a14:shadowObscured xmlns:a14="http://schemas.microsoft.com/office/drawing/2010/main"/>
                        </a:ext>
                      </a:extLst>
                    </pic:spPr>
                  </pic:pic>
                </a:graphicData>
              </a:graphic>
            </wp:inline>
          </w:drawing>
        </w:r>
      </w:del>
    </w:p>
    <w:p w14:paraId="6D7315D9" w14:textId="7081580F" w:rsidR="008A6D52" w:rsidRPr="008A6D52" w:rsidDel="00ED48C2" w:rsidRDefault="008A6D52" w:rsidP="008A6D52">
      <w:pPr>
        <w:rPr>
          <w:del w:id="403" w:author="USA" w:date="2025-03-07T17:59:00Z" w16du:dateUtc="2025-03-07T22:59:00Z"/>
          <w:lang w:eastAsia="zh-CN"/>
        </w:rPr>
      </w:pPr>
      <w:del w:id="404" w:author="USA" w:date="2025-03-07T17:59:00Z" w16du:dateUtc="2025-03-07T22:59:00Z">
        <w:r w:rsidRPr="008A6D52" w:rsidDel="00ED48C2">
          <w:rPr>
            <w:lang w:eastAsia="zh-CN"/>
          </w:rPr>
          <w:delText>Please note, EPO based on ESR is more stringent and is more appropriate to protect FS. However, consider there is no ESR value for high capacity in Table 10, EPO at E-band based on only SESR is provided in this contribution. Update of EPO at E-band should be considered if ESR value for high capacity is supplemented in the future.</w:delText>
        </w:r>
      </w:del>
    </w:p>
    <w:p w14:paraId="731A20C9" w14:textId="2D2B6374" w:rsidR="008A6D52" w:rsidRPr="008A6D52" w:rsidDel="00ED48C2" w:rsidRDefault="008A6D52" w:rsidP="008A6D52">
      <w:pPr>
        <w:keepNext/>
        <w:keepLines/>
        <w:spacing w:before="280"/>
        <w:ind w:left="1134" w:hanging="1134"/>
        <w:outlineLvl w:val="0"/>
        <w:rPr>
          <w:del w:id="405" w:author="USA" w:date="2025-03-07T17:59:00Z" w16du:dateUtc="2025-03-07T22:59:00Z"/>
          <w:b/>
          <w:sz w:val="28"/>
        </w:rPr>
      </w:pPr>
      <w:del w:id="406" w:author="USA" w:date="2025-03-07T17:59:00Z" w16du:dateUtc="2025-03-07T22:59:00Z">
        <w:r w:rsidRPr="008A6D52" w:rsidDel="00ED48C2">
          <w:rPr>
            <w:b/>
            <w:sz w:val="28"/>
          </w:rPr>
          <w:delText>3</w:delText>
        </w:r>
        <w:r w:rsidRPr="008A6D52" w:rsidDel="00ED48C2">
          <w:rPr>
            <w:b/>
            <w:sz w:val="28"/>
          </w:rPr>
          <w:tab/>
          <w:delText>Short-term criteria</w:delText>
        </w:r>
      </w:del>
    </w:p>
    <w:p w14:paraId="4C68C212" w14:textId="4B295A9C" w:rsidR="008A6D52" w:rsidRPr="008A6D52" w:rsidDel="00ED48C2" w:rsidRDefault="008A6D52" w:rsidP="008A6D52">
      <w:pPr>
        <w:keepNext/>
        <w:keepLines/>
        <w:spacing w:before="200"/>
        <w:ind w:left="1134" w:hanging="1134"/>
        <w:outlineLvl w:val="1"/>
        <w:rPr>
          <w:del w:id="407" w:author="USA" w:date="2025-03-07T17:59:00Z" w16du:dateUtc="2025-03-07T22:59:00Z"/>
          <w:b/>
        </w:rPr>
      </w:pPr>
      <w:del w:id="408" w:author="USA" w:date="2025-03-07T17:59:00Z" w16du:dateUtc="2025-03-07T22:59:00Z">
        <w:r w:rsidRPr="008A6D52" w:rsidDel="00ED48C2">
          <w:rPr>
            <w:b/>
          </w:rPr>
          <w:delText>3.1</w:delText>
        </w:r>
        <w:r w:rsidRPr="008A6D52" w:rsidDel="00ED48C2">
          <w:rPr>
            <w:b/>
          </w:rPr>
          <w:tab/>
          <w:delText>Methodology</w:delText>
        </w:r>
      </w:del>
    </w:p>
    <w:p w14:paraId="69E9FA8A" w14:textId="172EC134" w:rsidR="008A6D52" w:rsidRPr="008A6D52" w:rsidDel="00ED48C2" w:rsidRDefault="008A6D52" w:rsidP="008A6D52">
      <w:pPr>
        <w:rPr>
          <w:del w:id="409" w:author="USA" w:date="2025-03-07T17:59:00Z" w16du:dateUtc="2025-03-07T22:59:00Z"/>
        </w:rPr>
      </w:pPr>
      <w:del w:id="410" w:author="USA" w:date="2025-03-07T17:59:00Z" w16du:dateUtc="2025-03-07T22:59:00Z">
        <w:r w:rsidRPr="008A6D52" w:rsidDel="00ED48C2">
          <w:delText>As explained in § 1, the main way to have an outage of the FS link, considering short-term interference, is to have an interference level higher than the fade margin of the link, whatever the propagation conditions may be. That means, t</w:delText>
        </w:r>
        <w:r w:rsidRPr="008A6D52" w:rsidDel="00ED48C2">
          <w:rPr>
            <w:rFonts w:ascii="TimesNewRoman" w:hAnsi="TimesNewRoman" w:cs="TimesNewRoman"/>
            <w:szCs w:val="24"/>
          </w:rPr>
          <w:delText>he permissible I/N for short-term protection is the largest value that will not cause SES in the absence of fading.</w:delText>
        </w:r>
      </w:del>
    </w:p>
    <w:p w14:paraId="503D5D58" w14:textId="37029DFC" w:rsidR="008A6D52" w:rsidRPr="008A6D52" w:rsidDel="00ED48C2" w:rsidRDefault="008A6D52" w:rsidP="008A6D52">
      <w:pPr>
        <w:rPr>
          <w:del w:id="411" w:author="USA" w:date="2025-03-07T17:59:00Z" w16du:dateUtc="2025-03-07T22:59:00Z"/>
        </w:rPr>
      </w:pPr>
      <w:del w:id="412" w:author="USA" w:date="2025-03-07T17:59:00Z" w16du:dateUtc="2025-03-07T22:59:00Z">
        <w:r w:rsidRPr="008A6D52" w:rsidDel="00ED48C2">
          <w:delText>The definition of short-term criteria is then linked to both values of fade margin (or net fade margin considering ATPC</w:delText>
        </w:r>
        <w:r w:rsidRPr="008A6D52" w:rsidDel="00ED48C2">
          <w:rPr>
            <w:position w:val="6"/>
            <w:sz w:val="18"/>
          </w:rPr>
          <w:footnoteReference w:customMarkFollows="1" w:id="1"/>
          <w:delText>1</w:delText>
        </w:r>
        <w:r w:rsidRPr="008A6D52" w:rsidDel="00ED48C2">
          <w:delText>) and EPO allocated to short-term interference as defined in Table 1, considering that the fade margin is allocated to the short-term criteria.</w:delText>
        </w:r>
      </w:del>
    </w:p>
    <w:p w14:paraId="5D32D14F" w14:textId="3E11402F" w:rsidR="008A6D52" w:rsidRPr="008A6D52" w:rsidDel="00ED48C2" w:rsidRDefault="008A6D52" w:rsidP="008A6D52">
      <w:pPr>
        <w:keepNext/>
        <w:keepLines/>
        <w:spacing w:before="200"/>
        <w:ind w:left="1134" w:hanging="1134"/>
        <w:outlineLvl w:val="1"/>
        <w:rPr>
          <w:del w:id="415" w:author="USA" w:date="2025-03-07T17:59:00Z" w16du:dateUtc="2025-03-07T22:59:00Z"/>
          <w:b/>
        </w:rPr>
      </w:pPr>
      <w:del w:id="416" w:author="USA" w:date="2025-03-07T17:59:00Z" w16du:dateUtc="2025-03-07T22:59:00Z">
        <w:r w:rsidRPr="008A6D52" w:rsidDel="00ED48C2">
          <w:rPr>
            <w:b/>
          </w:rPr>
          <w:delText>3.2</w:delText>
        </w:r>
        <w:r w:rsidRPr="008A6D52" w:rsidDel="00ED48C2">
          <w:rPr>
            <w:b/>
          </w:rPr>
          <w:tab/>
          <w:delText>Fixed satellite fade margins</w:delText>
        </w:r>
      </w:del>
    </w:p>
    <w:p w14:paraId="0194A376" w14:textId="5AC806A4" w:rsidR="008A6D52" w:rsidRPr="008A6D52" w:rsidDel="00ED48C2" w:rsidRDefault="008A6D52" w:rsidP="008A6D52">
      <w:pPr>
        <w:rPr>
          <w:del w:id="417" w:author="USA" w:date="2025-03-07T17:59:00Z" w16du:dateUtc="2025-03-07T22:59:00Z"/>
        </w:rPr>
      </w:pPr>
      <w:del w:id="418" w:author="USA" w:date="2025-03-07T17:59:00Z" w16du:dateUtc="2025-03-07T22:59:00Z">
        <w:r w:rsidRPr="008A6D52" w:rsidDel="00ED48C2">
          <w:rPr>
            <w:rFonts w:ascii="TimesNewRoman" w:hAnsi="TimesNewRoman" w:cs="TimesNewRoman"/>
            <w:szCs w:val="24"/>
          </w:rPr>
          <w:delText xml:space="preserve">In the E-band, since link lengths are likely to be short and </w:delText>
        </w:r>
        <w:r w:rsidRPr="008A6D52" w:rsidDel="00ED48C2">
          <w:rPr>
            <w:rFonts w:ascii="TimesNewRoman" w:hAnsi="TimesNewRoman" w:cs="TimesNewRoman"/>
            <w:color w:val="000000"/>
            <w:szCs w:val="24"/>
          </w:rPr>
          <w:delText>AM is normally enabled to high modulation</w:delText>
        </w:r>
        <w:r w:rsidRPr="008A6D52" w:rsidDel="00ED48C2">
          <w:rPr>
            <w:rFonts w:ascii="TimesNewRoman" w:hAnsi="TimesNewRoman" w:cs="TimesNewRoman"/>
            <w:szCs w:val="24"/>
          </w:rPr>
          <w:delText>, and also BCA applications would decrease the fade margin, an FS fade margin of 10 dB was considered representative of conventional links.</w:delText>
        </w:r>
      </w:del>
    </w:p>
    <w:p w14:paraId="3E4F9E97" w14:textId="242CE518" w:rsidR="008A6D52" w:rsidRPr="008A6D52" w:rsidDel="00ED48C2" w:rsidRDefault="008A6D52" w:rsidP="008A6D52">
      <w:pPr>
        <w:rPr>
          <w:del w:id="419" w:author="USA" w:date="2025-03-07T17:59:00Z" w16du:dateUtc="2025-03-07T22:59:00Z"/>
          <w:rFonts w:ascii="TimesNewRoman" w:hAnsi="TimesNewRoman" w:cs="TimesNewRoman"/>
          <w:szCs w:val="24"/>
        </w:rPr>
      </w:pPr>
      <w:del w:id="420" w:author="USA" w:date="2025-03-07T17:59:00Z" w16du:dateUtc="2025-03-07T22:59:00Z">
        <w:r w:rsidRPr="008A6D52" w:rsidDel="00ED48C2">
          <w:rPr>
            <w:rFonts w:ascii="TimesNewRoman" w:hAnsi="TimesNewRoman" w:cs="TimesNewRoman"/>
            <w:szCs w:val="24"/>
          </w:rPr>
          <w:delText>As the EPO are referenced to ITU-T Recommendations G.826 definitions, it is necessary to extrapolate the fade margin corresponding to SES levels. On the basis of agreed assumptions (for detailed derivation, please refer to Recommendation ITU-R F.1606-0), the fade margin for SES is 1 dB higher than the fade margin referenced to the BER 1 ×10</w:delText>
        </w:r>
        <w:r w:rsidRPr="008A6D52" w:rsidDel="00ED48C2">
          <w:rPr>
            <w:rFonts w:ascii="TimesNewRoman" w:hAnsi="TimesNewRoman" w:cs="TimesNewRoman"/>
            <w:szCs w:val="24"/>
            <w:vertAlign w:val="superscript"/>
          </w:rPr>
          <w:delText>–6</w:delText>
        </w:r>
        <w:r w:rsidRPr="008A6D52" w:rsidDel="00ED48C2">
          <w:rPr>
            <w:rFonts w:ascii="TimesNewRoman" w:hAnsi="TimesNewRoman" w:cs="TimesNewRoman"/>
            <w:sz w:val="16"/>
            <w:szCs w:val="16"/>
          </w:rPr>
          <w:delText xml:space="preserve"> </w:delText>
        </w:r>
        <w:r w:rsidRPr="008A6D52" w:rsidDel="00ED48C2">
          <w:rPr>
            <w:rFonts w:ascii="TimesNewRoman" w:hAnsi="TimesNewRoman" w:cs="TimesNewRoman"/>
            <w:szCs w:val="24"/>
          </w:rPr>
          <w:delText>level. Table 2 summarizes these different values of fade margins and, associated with the correspondent EPO ratios, allows to define short-term criteria for the FS.</w:delText>
        </w:r>
      </w:del>
    </w:p>
    <w:p w14:paraId="0F83CD98" w14:textId="3123630E" w:rsidR="008A6D52" w:rsidRPr="008A6D52" w:rsidDel="00ED48C2" w:rsidRDefault="008A6D52" w:rsidP="008A6D52">
      <w:pPr>
        <w:keepNext/>
        <w:spacing w:before="360" w:after="120"/>
        <w:jc w:val="center"/>
        <w:rPr>
          <w:del w:id="421" w:author="USA" w:date="2025-03-07T17:59:00Z" w16du:dateUtc="2025-03-07T22:59:00Z"/>
          <w:caps/>
          <w:sz w:val="20"/>
        </w:rPr>
      </w:pPr>
      <w:del w:id="422" w:author="USA" w:date="2025-03-07T17:59:00Z" w16du:dateUtc="2025-03-07T22:59:00Z">
        <w:r w:rsidRPr="008A6D52" w:rsidDel="00ED48C2">
          <w:rPr>
            <w:caps/>
            <w:sz w:val="20"/>
          </w:rPr>
          <w:lastRenderedPageBreak/>
          <w:delText xml:space="preserve">Table </w:delText>
        </w:r>
        <w:r w:rsidRPr="008A6D52" w:rsidDel="00ED48C2">
          <w:rPr>
            <w:caps/>
            <w:sz w:val="20"/>
          </w:rPr>
          <w:fldChar w:fldCharType="begin"/>
        </w:r>
        <w:r w:rsidRPr="008A6D52" w:rsidDel="00ED48C2">
          <w:rPr>
            <w:caps/>
            <w:sz w:val="20"/>
          </w:rPr>
          <w:delInstrText xml:space="preserve"> SEQ Table \* ARABIC </w:delInstrText>
        </w:r>
        <w:r w:rsidRPr="008A6D52" w:rsidDel="00ED48C2">
          <w:rPr>
            <w:caps/>
            <w:sz w:val="20"/>
          </w:rPr>
          <w:fldChar w:fldCharType="separate"/>
        </w:r>
        <w:r w:rsidRPr="008A6D52" w:rsidDel="00ED48C2">
          <w:rPr>
            <w:caps/>
            <w:sz w:val="20"/>
          </w:rPr>
          <w:delText>8</w:delText>
        </w:r>
        <w:r w:rsidRPr="008A6D52" w:rsidDel="00ED48C2">
          <w:rPr>
            <w:caps/>
            <w:sz w:val="20"/>
          </w:rPr>
          <w:fldChar w:fldCharType="end"/>
        </w:r>
      </w:del>
    </w:p>
    <w:tbl>
      <w:tblPr>
        <w:tblStyle w:val="TableGrid2"/>
        <w:tblW w:w="5670" w:type="dxa"/>
        <w:jc w:val="center"/>
        <w:tblLook w:val="04A0" w:firstRow="1" w:lastRow="0" w:firstColumn="1" w:lastColumn="0" w:noHBand="0" w:noVBand="1"/>
      </w:tblPr>
      <w:tblGrid>
        <w:gridCol w:w="1854"/>
        <w:gridCol w:w="1952"/>
        <w:gridCol w:w="1864"/>
      </w:tblGrid>
      <w:tr w:rsidR="008A6D52" w:rsidRPr="008A6D52" w:rsidDel="00ED48C2" w14:paraId="580BC5F2" w14:textId="388BF145" w:rsidTr="0094343B">
        <w:trPr>
          <w:jc w:val="center"/>
          <w:del w:id="423" w:author="USA" w:date="2025-03-07T17:59:00Z"/>
        </w:trPr>
        <w:tc>
          <w:tcPr>
            <w:tcW w:w="2765" w:type="dxa"/>
          </w:tcPr>
          <w:p w14:paraId="4E72EAC7" w14:textId="359BEE0C" w:rsidR="008A6D52" w:rsidRPr="008A6D52" w:rsidDel="00ED48C2" w:rsidRDefault="008A6D52" w:rsidP="008A6D52">
            <w:pPr>
              <w:keepNext/>
              <w:spacing w:before="80" w:after="80"/>
              <w:jc w:val="center"/>
              <w:rPr>
                <w:del w:id="424" w:author="USA" w:date="2025-03-07T17:59:00Z" w16du:dateUtc="2025-03-07T22:59:00Z"/>
                <w:rFonts w:ascii="Times New Roman Bold" w:hAnsi="Times New Roman Bold" w:cs="Times New Roman Bold"/>
                <w:b/>
                <w:sz w:val="20"/>
              </w:rPr>
            </w:pPr>
          </w:p>
        </w:tc>
        <w:tc>
          <w:tcPr>
            <w:tcW w:w="2765" w:type="dxa"/>
          </w:tcPr>
          <w:p w14:paraId="29A5B4BA" w14:textId="62E6F0F1" w:rsidR="008A6D52" w:rsidRPr="008A6D52" w:rsidDel="00ED48C2" w:rsidRDefault="008A6D52" w:rsidP="008A6D52">
            <w:pPr>
              <w:keepNext/>
              <w:spacing w:before="80" w:after="80"/>
              <w:jc w:val="center"/>
              <w:rPr>
                <w:del w:id="425" w:author="USA" w:date="2025-03-07T17:59:00Z" w16du:dateUtc="2025-03-07T22:59:00Z"/>
                <w:rFonts w:ascii="Times New Roman Bold" w:hAnsi="Times New Roman Bold" w:cs="Times New Roman Bold"/>
                <w:b/>
                <w:sz w:val="20"/>
              </w:rPr>
            </w:pPr>
            <w:del w:id="426" w:author="USA" w:date="2025-03-07T17:59:00Z" w16du:dateUtc="2025-03-07T22:59:00Z">
              <w:r w:rsidRPr="008A6D52" w:rsidDel="00ED48C2">
                <w:rPr>
                  <w:rFonts w:ascii="Times New Roman Bold" w:hAnsi="Times New Roman Bold" w:cs="Times New Roman Bold"/>
                  <w:b/>
                  <w:sz w:val="20"/>
                </w:rPr>
                <w:delText xml:space="preserve">Fade margin </w:delText>
              </w:r>
              <w:r w:rsidRPr="008A6D52" w:rsidDel="00ED48C2">
                <w:rPr>
                  <w:rFonts w:ascii="Times New Roman Bold" w:hAnsi="Times New Roman Bold" w:cs="Times New Roman Bold"/>
                  <w:b/>
                  <w:sz w:val="20"/>
                </w:rPr>
                <w:br/>
                <w:delText>(dB)</w:delText>
              </w:r>
            </w:del>
          </w:p>
        </w:tc>
        <w:tc>
          <w:tcPr>
            <w:tcW w:w="2766" w:type="dxa"/>
          </w:tcPr>
          <w:p w14:paraId="551314A4" w14:textId="786AE97A" w:rsidR="008A6D52" w:rsidRPr="008A6D52" w:rsidDel="00ED48C2" w:rsidRDefault="008A6D52" w:rsidP="008A6D52">
            <w:pPr>
              <w:keepNext/>
              <w:spacing w:before="80" w:after="80"/>
              <w:jc w:val="center"/>
              <w:rPr>
                <w:del w:id="427" w:author="USA" w:date="2025-03-07T17:59:00Z" w16du:dateUtc="2025-03-07T22:59:00Z"/>
                <w:rFonts w:ascii="Times New Roman Bold" w:hAnsi="Times New Roman Bold" w:cs="Times New Roman Bold"/>
                <w:b/>
                <w:sz w:val="20"/>
              </w:rPr>
            </w:pPr>
            <w:del w:id="428" w:author="USA" w:date="2025-03-07T17:59:00Z" w16du:dateUtc="2025-03-07T22:59:00Z">
              <w:r w:rsidRPr="008A6D52" w:rsidDel="00ED48C2">
                <w:rPr>
                  <w:rFonts w:ascii="Times New Roman Bold" w:hAnsi="Times New Roman Bold" w:cs="Times New Roman Bold"/>
                  <w:b/>
                  <w:sz w:val="20"/>
                </w:rPr>
                <w:delText>EPO ratio</w:delText>
              </w:r>
            </w:del>
          </w:p>
        </w:tc>
      </w:tr>
      <w:tr w:rsidR="008A6D52" w:rsidRPr="008A6D52" w:rsidDel="00ED48C2" w14:paraId="3948B729" w14:textId="693EC483" w:rsidTr="0094343B">
        <w:trPr>
          <w:jc w:val="center"/>
          <w:del w:id="429" w:author="USA" w:date="2025-03-07T17:59:00Z"/>
        </w:trPr>
        <w:tc>
          <w:tcPr>
            <w:tcW w:w="2765" w:type="dxa"/>
          </w:tcPr>
          <w:p w14:paraId="56B5C41B" w14:textId="699883BF" w:rsidR="008A6D52" w:rsidRPr="008A6D52" w:rsidDel="00ED48C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30" w:author="USA" w:date="2025-03-07T17:59:00Z" w16du:dateUtc="2025-03-07T22:59:00Z"/>
                <w:sz w:val="22"/>
              </w:rPr>
            </w:pPr>
            <w:del w:id="431" w:author="USA" w:date="2025-03-07T17:59:00Z" w16du:dateUtc="2025-03-07T22:59:00Z">
              <w:r w:rsidRPr="008A6D52" w:rsidDel="00ED48C2">
                <w:rPr>
                  <w:sz w:val="20"/>
                </w:rPr>
                <w:delText>BER 1 ×10</w:delText>
              </w:r>
              <w:r w:rsidRPr="008A6D52" w:rsidDel="00ED48C2">
                <w:rPr>
                  <w:sz w:val="20"/>
                  <w:vertAlign w:val="superscript"/>
                </w:rPr>
                <w:delText>–6</w:delText>
              </w:r>
              <w:r w:rsidRPr="008A6D52" w:rsidDel="00ED48C2">
                <w:rPr>
                  <w:sz w:val="20"/>
                </w:rPr>
                <w:delText xml:space="preserve"> </w:delText>
              </w:r>
            </w:del>
          </w:p>
        </w:tc>
        <w:tc>
          <w:tcPr>
            <w:tcW w:w="2765" w:type="dxa"/>
          </w:tcPr>
          <w:p w14:paraId="16312EEE" w14:textId="638BE4F5" w:rsidR="008A6D52" w:rsidRPr="008A6D52" w:rsidDel="00ED48C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32" w:author="USA" w:date="2025-03-07T17:59:00Z" w16du:dateUtc="2025-03-07T22:59:00Z"/>
                <w:sz w:val="20"/>
              </w:rPr>
            </w:pPr>
            <w:del w:id="433" w:author="USA" w:date="2025-03-07T17:59:00Z" w16du:dateUtc="2025-03-07T22:59:00Z">
              <w:r w:rsidRPr="008A6D52" w:rsidDel="00ED48C2">
                <w:rPr>
                  <w:sz w:val="20"/>
                </w:rPr>
                <w:delText>10</w:delText>
              </w:r>
            </w:del>
          </w:p>
        </w:tc>
        <w:tc>
          <w:tcPr>
            <w:tcW w:w="2766" w:type="dxa"/>
          </w:tcPr>
          <w:p w14:paraId="77E2223F" w14:textId="08DB89B6" w:rsidR="008A6D52" w:rsidRPr="008A6D52" w:rsidDel="00ED48C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34" w:author="USA" w:date="2025-03-07T17:59:00Z" w16du:dateUtc="2025-03-07T22:59:00Z"/>
                <w:sz w:val="20"/>
              </w:rPr>
            </w:pPr>
          </w:p>
        </w:tc>
      </w:tr>
      <w:tr w:rsidR="008A6D52" w:rsidRPr="008A6D52" w:rsidDel="00ED48C2" w14:paraId="6504E599" w14:textId="4574A36A" w:rsidTr="0094343B">
        <w:trPr>
          <w:jc w:val="center"/>
          <w:del w:id="435" w:author="USA" w:date="2025-03-07T17:59:00Z"/>
        </w:trPr>
        <w:tc>
          <w:tcPr>
            <w:tcW w:w="2765" w:type="dxa"/>
          </w:tcPr>
          <w:p w14:paraId="35A76581" w14:textId="7DF11794" w:rsidR="008A6D52" w:rsidRPr="008A6D52" w:rsidDel="00ED48C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36" w:author="USA" w:date="2025-03-07T17:59:00Z" w16du:dateUtc="2025-03-07T22:59:00Z"/>
                <w:sz w:val="20"/>
              </w:rPr>
            </w:pPr>
            <w:del w:id="437" w:author="USA" w:date="2025-03-07T17:59:00Z" w16du:dateUtc="2025-03-07T22:59:00Z">
              <w:r w:rsidRPr="008A6D52" w:rsidDel="00ED48C2">
                <w:rPr>
                  <w:sz w:val="20"/>
                </w:rPr>
                <w:delText>SES</w:delText>
              </w:r>
            </w:del>
          </w:p>
        </w:tc>
        <w:tc>
          <w:tcPr>
            <w:tcW w:w="2765" w:type="dxa"/>
          </w:tcPr>
          <w:p w14:paraId="71EDD5E2" w14:textId="35DF8705" w:rsidR="008A6D52" w:rsidRPr="008A6D52" w:rsidDel="00ED48C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38" w:author="USA" w:date="2025-03-07T17:59:00Z" w16du:dateUtc="2025-03-07T22:59:00Z"/>
                <w:sz w:val="20"/>
              </w:rPr>
            </w:pPr>
            <w:del w:id="439" w:author="USA" w:date="2025-03-07T17:59:00Z" w16du:dateUtc="2025-03-07T22:59:00Z">
              <w:r w:rsidRPr="008A6D52" w:rsidDel="00ED48C2">
                <w:rPr>
                  <w:sz w:val="20"/>
                </w:rPr>
                <w:delText>11</w:delText>
              </w:r>
            </w:del>
          </w:p>
        </w:tc>
        <w:tc>
          <w:tcPr>
            <w:tcW w:w="2766" w:type="dxa"/>
          </w:tcPr>
          <w:p w14:paraId="4C333F01" w14:textId="2A096501" w:rsidR="008A6D52" w:rsidRPr="008A6D52" w:rsidDel="00ED48C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40" w:author="USA" w:date="2025-03-07T17:59:00Z" w16du:dateUtc="2025-03-07T22:59:00Z"/>
                <w:sz w:val="20"/>
              </w:rPr>
            </w:pPr>
            <w:del w:id="441" w:author="USA" w:date="2025-03-07T17:59:00Z" w16du:dateUtc="2025-03-07T22:59:00Z">
              <w:r w:rsidRPr="008A6D52" w:rsidDel="00ED48C2">
                <w:rPr>
                  <w:sz w:val="20"/>
                </w:rPr>
                <w:delText>1.28 × 10</w:delText>
              </w:r>
              <w:r w:rsidRPr="008A6D52" w:rsidDel="00ED48C2">
                <w:rPr>
                  <w:sz w:val="20"/>
                  <w:vertAlign w:val="superscript"/>
                </w:rPr>
                <w:delText>–5</w:delText>
              </w:r>
            </w:del>
          </w:p>
        </w:tc>
      </w:tr>
    </w:tbl>
    <w:p w14:paraId="07E90F6E" w14:textId="26AE015C" w:rsidR="008A6D52" w:rsidRPr="008A6D52" w:rsidDel="00ED48C2" w:rsidRDefault="008A6D52" w:rsidP="008A6D52">
      <w:pPr>
        <w:tabs>
          <w:tab w:val="clear" w:pos="1134"/>
          <w:tab w:val="clear" w:pos="1871"/>
          <w:tab w:val="clear" w:pos="2268"/>
        </w:tabs>
        <w:spacing w:before="0"/>
        <w:rPr>
          <w:del w:id="442" w:author="USA" w:date="2025-03-07T17:59:00Z" w16du:dateUtc="2025-03-07T22:59:00Z"/>
          <w:sz w:val="20"/>
          <w:lang w:eastAsia="zh-CN"/>
        </w:rPr>
      </w:pPr>
    </w:p>
    <w:p w14:paraId="13019135" w14:textId="24CA1A42" w:rsidR="008A6D52" w:rsidRPr="008A6D52" w:rsidDel="00ED48C2" w:rsidRDefault="008A6D52" w:rsidP="008A6D52">
      <w:pPr>
        <w:rPr>
          <w:del w:id="443" w:author="USA" w:date="2025-03-07T17:59:00Z" w16du:dateUtc="2025-03-07T22:59:00Z"/>
          <w:rFonts w:ascii="TimesNewRoman" w:hAnsi="TimesNewRoman" w:cs="TimesNewRoman"/>
          <w:szCs w:val="24"/>
        </w:rPr>
      </w:pPr>
      <w:del w:id="444" w:author="USA" w:date="2025-03-07T17:59:00Z" w16du:dateUtc="2025-03-07T22:59:00Z">
        <w:r w:rsidRPr="008A6D52" w:rsidDel="00ED48C2">
          <w:rPr>
            <w:rFonts w:ascii="TimesNewRoman" w:hAnsi="TimesNewRoman" w:cs="TimesNewRoman"/>
            <w:szCs w:val="24"/>
          </w:rPr>
          <w:delText>Thus, the short-term criteria proposed to be used in E-band have been defined associating the SES EPO (see Table 2) and the corresponding I/N as defined in Table 3.</w:delText>
        </w:r>
      </w:del>
    </w:p>
    <w:p w14:paraId="3E2C521B" w14:textId="7B39BC08" w:rsidR="008A6D52" w:rsidRPr="008A6D52" w:rsidDel="00ED48C2" w:rsidRDefault="008A6D52" w:rsidP="008A6D52">
      <w:pPr>
        <w:keepNext/>
        <w:spacing w:before="360" w:after="120"/>
        <w:jc w:val="center"/>
        <w:rPr>
          <w:del w:id="445" w:author="USA" w:date="2025-03-07T17:59:00Z" w16du:dateUtc="2025-03-07T22:59:00Z"/>
          <w:caps/>
          <w:sz w:val="20"/>
        </w:rPr>
      </w:pPr>
      <w:del w:id="446" w:author="USA" w:date="2025-03-07T17:59:00Z" w16du:dateUtc="2025-03-07T22:59:00Z">
        <w:r w:rsidRPr="008A6D52" w:rsidDel="00ED48C2">
          <w:rPr>
            <w:caps/>
            <w:sz w:val="20"/>
          </w:rPr>
          <w:delText xml:space="preserve">Table </w:delText>
        </w:r>
        <w:r w:rsidRPr="008A6D52" w:rsidDel="00ED48C2">
          <w:rPr>
            <w:caps/>
            <w:sz w:val="20"/>
          </w:rPr>
          <w:fldChar w:fldCharType="begin"/>
        </w:r>
        <w:r w:rsidRPr="008A6D52" w:rsidDel="00ED48C2">
          <w:rPr>
            <w:caps/>
            <w:sz w:val="20"/>
          </w:rPr>
          <w:delInstrText xml:space="preserve"> SEQ Table \* ARABIC </w:delInstrText>
        </w:r>
        <w:r w:rsidRPr="008A6D52" w:rsidDel="00ED48C2">
          <w:rPr>
            <w:caps/>
            <w:sz w:val="20"/>
          </w:rPr>
          <w:fldChar w:fldCharType="separate"/>
        </w:r>
        <w:r w:rsidRPr="008A6D52" w:rsidDel="00ED48C2">
          <w:rPr>
            <w:caps/>
            <w:sz w:val="20"/>
          </w:rPr>
          <w:delText>9</w:delText>
        </w:r>
        <w:r w:rsidRPr="008A6D52" w:rsidDel="00ED48C2">
          <w:rPr>
            <w:caps/>
            <w:sz w:val="20"/>
          </w:rPr>
          <w:fldChar w:fldCharType="end"/>
        </w:r>
      </w:del>
    </w:p>
    <w:tbl>
      <w:tblPr>
        <w:tblStyle w:val="TableGrid2"/>
        <w:tblW w:w="5670" w:type="dxa"/>
        <w:jc w:val="center"/>
        <w:tblLook w:val="04A0" w:firstRow="1" w:lastRow="0" w:firstColumn="1" w:lastColumn="0" w:noHBand="0" w:noVBand="1"/>
      </w:tblPr>
      <w:tblGrid>
        <w:gridCol w:w="1909"/>
        <w:gridCol w:w="1748"/>
        <w:gridCol w:w="2013"/>
      </w:tblGrid>
      <w:tr w:rsidR="008A6D52" w:rsidRPr="008A6D52" w:rsidDel="00ED48C2" w14:paraId="75697A35" w14:textId="29E93165" w:rsidTr="0094343B">
        <w:trPr>
          <w:jc w:val="center"/>
          <w:del w:id="447" w:author="USA" w:date="2025-03-07T17:59:00Z"/>
        </w:trPr>
        <w:tc>
          <w:tcPr>
            <w:tcW w:w="2765" w:type="dxa"/>
            <w:vAlign w:val="center"/>
          </w:tcPr>
          <w:p w14:paraId="4556A3F5" w14:textId="70EF6D93" w:rsidR="008A6D52" w:rsidRPr="008A6D52" w:rsidDel="00ED48C2" w:rsidRDefault="008A6D52" w:rsidP="008A6D52">
            <w:pPr>
              <w:keepNext/>
              <w:spacing w:before="80" w:after="80"/>
              <w:jc w:val="center"/>
              <w:rPr>
                <w:del w:id="448" w:author="USA" w:date="2025-03-07T17:59:00Z" w16du:dateUtc="2025-03-07T22:59:00Z"/>
                <w:rFonts w:ascii="Times New Roman Bold" w:hAnsi="Times New Roman Bold" w:cs="Times New Roman Bold"/>
                <w:b/>
                <w:sz w:val="20"/>
              </w:rPr>
            </w:pPr>
          </w:p>
        </w:tc>
        <w:tc>
          <w:tcPr>
            <w:tcW w:w="2765" w:type="dxa"/>
            <w:vAlign w:val="center"/>
          </w:tcPr>
          <w:p w14:paraId="27DCD927" w14:textId="68411B63" w:rsidR="008A6D52" w:rsidRPr="008A6D52" w:rsidDel="00ED48C2" w:rsidRDefault="008A6D52" w:rsidP="008A6D52">
            <w:pPr>
              <w:keepNext/>
              <w:spacing w:before="80" w:after="80"/>
              <w:jc w:val="center"/>
              <w:rPr>
                <w:del w:id="449" w:author="USA" w:date="2025-03-07T17:59:00Z" w16du:dateUtc="2025-03-07T22:59:00Z"/>
                <w:rFonts w:ascii="Times New Roman Bold" w:hAnsi="Times New Roman Bold" w:cs="Times New Roman Bold"/>
                <w:b/>
                <w:sz w:val="20"/>
              </w:rPr>
            </w:pPr>
            <w:del w:id="450" w:author="USA" w:date="2025-03-07T17:59:00Z" w16du:dateUtc="2025-03-07T22:59:00Z">
              <w:r w:rsidRPr="008A6D52" w:rsidDel="00ED48C2">
                <w:rPr>
                  <w:rFonts w:ascii="Times New Roman Bold" w:hAnsi="Times New Roman Bold" w:cs="Times New Roman Bold"/>
                  <w:b/>
                  <w:sz w:val="20"/>
                </w:rPr>
                <w:delText>I/N</w:delText>
              </w:r>
              <w:r w:rsidRPr="008A6D52" w:rsidDel="00ED48C2">
                <w:rPr>
                  <w:rFonts w:ascii="Times New Roman Bold" w:hAnsi="Times New Roman Bold" w:cs="Times New Roman Bold"/>
                  <w:b/>
                  <w:sz w:val="20"/>
                </w:rPr>
                <w:br/>
                <w:delText>(dB)</w:delText>
              </w:r>
            </w:del>
          </w:p>
        </w:tc>
        <w:tc>
          <w:tcPr>
            <w:tcW w:w="2766" w:type="dxa"/>
            <w:vAlign w:val="center"/>
          </w:tcPr>
          <w:p w14:paraId="5E837D44" w14:textId="240D364F" w:rsidR="008A6D52" w:rsidRPr="008A6D52" w:rsidDel="00ED48C2" w:rsidRDefault="008A6D52" w:rsidP="008A6D52">
            <w:pPr>
              <w:keepNext/>
              <w:spacing w:before="80" w:after="80"/>
              <w:jc w:val="center"/>
              <w:rPr>
                <w:del w:id="451" w:author="USA" w:date="2025-03-07T17:59:00Z" w16du:dateUtc="2025-03-07T22:59:00Z"/>
                <w:rFonts w:ascii="Times New Roman Bold" w:hAnsi="Times New Roman Bold" w:cs="Times New Roman Bold"/>
                <w:b/>
                <w:sz w:val="20"/>
              </w:rPr>
            </w:pPr>
            <w:del w:id="452" w:author="USA" w:date="2025-03-07T17:59:00Z" w16du:dateUtc="2025-03-07T22:59:00Z">
              <w:r w:rsidRPr="008A6D52" w:rsidDel="00ED48C2">
                <w:rPr>
                  <w:rFonts w:ascii="Times New Roman Bold" w:hAnsi="Times New Roman Bold" w:cs="Times New Roman Bold"/>
                  <w:b/>
                  <w:sz w:val="20"/>
                </w:rPr>
                <w:delText>Percentage of time not to be exceeded (%)</w:delText>
              </w:r>
            </w:del>
          </w:p>
        </w:tc>
      </w:tr>
      <w:tr w:rsidR="008A6D52" w:rsidRPr="008A6D52" w:rsidDel="00ED48C2" w14:paraId="63F9D9E8" w14:textId="197E71A4" w:rsidTr="0094343B">
        <w:trPr>
          <w:jc w:val="center"/>
          <w:del w:id="453" w:author="USA" w:date="2025-03-07T17:59:00Z"/>
        </w:trPr>
        <w:tc>
          <w:tcPr>
            <w:tcW w:w="2765" w:type="dxa"/>
          </w:tcPr>
          <w:p w14:paraId="6A8241A8" w14:textId="36F631C2" w:rsidR="008A6D52" w:rsidRPr="008A6D52" w:rsidDel="00ED48C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54" w:author="USA" w:date="2025-03-07T17:59:00Z" w16du:dateUtc="2025-03-07T22:59:00Z"/>
                <w:sz w:val="22"/>
              </w:rPr>
            </w:pPr>
            <w:del w:id="455" w:author="USA" w:date="2025-03-07T17:59:00Z" w16du:dateUtc="2025-03-07T22:59:00Z">
              <w:r w:rsidRPr="008A6D52" w:rsidDel="00ED48C2">
                <w:rPr>
                  <w:sz w:val="20"/>
                </w:rPr>
                <w:delText>Criterion</w:delText>
              </w:r>
            </w:del>
          </w:p>
        </w:tc>
        <w:tc>
          <w:tcPr>
            <w:tcW w:w="2765" w:type="dxa"/>
          </w:tcPr>
          <w:p w14:paraId="221DB45B" w14:textId="2A3FB0D3" w:rsidR="008A6D52" w:rsidRPr="008A6D52" w:rsidDel="00ED48C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56" w:author="USA" w:date="2025-03-07T17:59:00Z" w16du:dateUtc="2025-03-07T22:59:00Z"/>
                <w:sz w:val="20"/>
              </w:rPr>
            </w:pPr>
            <w:del w:id="457" w:author="USA" w:date="2025-03-07T17:59:00Z" w16du:dateUtc="2025-03-07T22:59:00Z">
              <w:r w:rsidRPr="008A6D52" w:rsidDel="00ED48C2">
                <w:rPr>
                  <w:sz w:val="20"/>
                </w:rPr>
                <w:delText>11</w:delText>
              </w:r>
            </w:del>
          </w:p>
        </w:tc>
        <w:tc>
          <w:tcPr>
            <w:tcW w:w="2766" w:type="dxa"/>
          </w:tcPr>
          <w:p w14:paraId="689CD73B" w14:textId="1295D7A4" w:rsidR="008A6D52" w:rsidRPr="008A6D52" w:rsidDel="00ED48C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58" w:author="USA" w:date="2025-03-07T17:59:00Z" w16du:dateUtc="2025-03-07T22:59:00Z"/>
                <w:sz w:val="20"/>
              </w:rPr>
            </w:pPr>
            <w:del w:id="459" w:author="USA" w:date="2025-03-07T17:59:00Z" w16du:dateUtc="2025-03-07T22:59:00Z">
              <w:r w:rsidRPr="008A6D52" w:rsidDel="00ED48C2">
                <w:rPr>
                  <w:sz w:val="20"/>
                </w:rPr>
                <w:delText>0.00128</w:delText>
              </w:r>
            </w:del>
          </w:p>
        </w:tc>
      </w:tr>
    </w:tbl>
    <w:p w14:paraId="03299391" w14:textId="22DA69DC" w:rsidR="008A6D52" w:rsidRPr="008A6D52" w:rsidDel="00ED48C2" w:rsidRDefault="008A6D52" w:rsidP="008A6D52">
      <w:pPr>
        <w:rPr>
          <w:del w:id="460" w:author="USA" w:date="2025-03-07T17:59:00Z" w16du:dateUtc="2025-03-07T22:59:00Z"/>
          <w:lang w:eastAsia="zh-CN"/>
        </w:rPr>
      </w:pPr>
    </w:p>
    <w:p w14:paraId="6D0EE5EF" w14:textId="39CB400D" w:rsidR="008A6D52" w:rsidRPr="008A6D52" w:rsidDel="00ED48C2" w:rsidRDefault="008A6D52" w:rsidP="008A6D52">
      <w:pPr>
        <w:rPr>
          <w:del w:id="461" w:author="USA" w:date="2025-03-07T17:59:00Z" w16du:dateUtc="2025-03-07T22:59:00Z"/>
          <w:rFonts w:eastAsia="SimSun"/>
          <w:sz w:val="32"/>
          <w:szCs w:val="32"/>
          <w:highlight w:val="yellow"/>
          <w:lang w:eastAsia="zh-CN"/>
        </w:rPr>
      </w:pPr>
      <w:del w:id="462" w:author="USA" w:date="2025-03-07T17:59:00Z" w16du:dateUtc="2025-03-07T22:59:00Z">
        <w:r w:rsidRPr="008A6D52" w:rsidDel="00ED48C2">
          <w:rPr>
            <w:highlight w:val="yellow"/>
            <w:lang w:eastAsia="zh-CN"/>
          </w:rPr>
          <w:br w:type="page"/>
        </w:r>
      </w:del>
    </w:p>
    <w:p w14:paraId="6F97EDDF" w14:textId="72F81BBD" w:rsidR="008A6D52" w:rsidRPr="008A6D52" w:rsidDel="00ED48C2" w:rsidRDefault="008A6D52" w:rsidP="008A6D52">
      <w:pPr>
        <w:rPr>
          <w:del w:id="463" w:author="USA" w:date="2025-03-07T17:59:00Z" w16du:dateUtc="2025-03-07T22:59:00Z"/>
          <w:b/>
          <w:bCs/>
          <w:i/>
          <w:iCs/>
          <w:highlight w:val="yellow"/>
          <w:lang w:eastAsia="zh-CN"/>
        </w:rPr>
      </w:pPr>
      <w:del w:id="464" w:author="USA" w:date="2025-03-07T17:59:00Z" w16du:dateUtc="2025-03-07T22:59:00Z">
        <w:r w:rsidRPr="008A6D52" w:rsidDel="00ED48C2">
          <w:rPr>
            <w:i/>
            <w:iCs/>
            <w:highlight w:val="yellow"/>
            <w:lang w:eastAsia="zh-CN"/>
          </w:rPr>
          <w:lastRenderedPageBreak/>
          <w:delText>Editor’s note: Option 2 from contribution 5C/130</w:delText>
        </w:r>
      </w:del>
    </w:p>
    <w:p w14:paraId="328D7215" w14:textId="7BFA1461" w:rsidR="008A6D52" w:rsidRPr="008A6D52" w:rsidRDefault="008A6D52" w:rsidP="008A6D52">
      <w:pPr>
        <w:keepNext/>
        <w:keepLines/>
        <w:spacing w:before="480" w:after="80"/>
        <w:jc w:val="center"/>
        <w:rPr>
          <w:b/>
          <w:bCs/>
          <w:caps/>
          <w:sz w:val="28"/>
          <w:highlight w:val="yellow"/>
          <w:lang w:eastAsia="zh-CN"/>
        </w:rPr>
      </w:pPr>
      <w:r w:rsidRPr="008A6D52">
        <w:rPr>
          <w:caps/>
          <w:sz w:val="28"/>
          <w:lang w:eastAsia="zh-CN"/>
        </w:rPr>
        <w:t xml:space="preserve">Attachment </w:t>
      </w:r>
      <w:ins w:id="465" w:author="USA" w:date="2025-03-07T17:59:00Z" w16du:dateUtc="2025-03-07T22:59:00Z">
        <w:r w:rsidR="00ED48C2">
          <w:rPr>
            <w:caps/>
            <w:sz w:val="28"/>
            <w:lang w:eastAsia="zh-CN"/>
          </w:rPr>
          <w:t>1</w:t>
        </w:r>
      </w:ins>
      <w:del w:id="466" w:author="USA" w:date="2025-03-07T17:59:00Z" w16du:dateUtc="2025-03-07T22:59:00Z">
        <w:r w:rsidRPr="008A6D52" w:rsidDel="00ED48C2">
          <w:rPr>
            <w:caps/>
            <w:sz w:val="28"/>
            <w:lang w:eastAsia="zh-CN"/>
          </w:rPr>
          <w:delText xml:space="preserve">2 </w:delText>
        </w:r>
        <w:r w:rsidRPr="008A6D52" w:rsidDel="00ED48C2">
          <w:rPr>
            <w:caps/>
            <w:sz w:val="28"/>
            <w:highlight w:val="yellow"/>
            <w:lang w:eastAsia="zh-CN"/>
          </w:rPr>
          <w:delText>(Option 2)</w:delText>
        </w:r>
      </w:del>
    </w:p>
    <w:p w14:paraId="775E6305" w14:textId="77777777" w:rsidR="008A6D52" w:rsidRPr="008A6D52" w:rsidRDefault="008A6D52" w:rsidP="008A6D52">
      <w:pPr>
        <w:keepNext/>
        <w:keepLines/>
        <w:spacing w:before="240" w:after="280"/>
        <w:jc w:val="center"/>
        <w:rPr>
          <w:rFonts w:ascii="Times New Roman Bold" w:hAnsi="Times New Roman Bold"/>
          <w:b/>
          <w:sz w:val="28"/>
          <w:lang w:eastAsia="zh-CN"/>
        </w:rPr>
      </w:pPr>
      <w:r w:rsidRPr="008A6D52">
        <w:rPr>
          <w:rFonts w:ascii="Times New Roman Bold" w:hAnsi="Times New Roman Bold"/>
          <w:b/>
          <w:sz w:val="28"/>
          <w:lang w:eastAsia="zh-CN"/>
        </w:rPr>
        <w:t>Derivation of short-term protection criteria for agenda item 1.10</w:t>
      </w:r>
    </w:p>
    <w:p w14:paraId="7B09BD62" w14:textId="77777777" w:rsidR="008A6D52" w:rsidRPr="008A6D52" w:rsidRDefault="008A6D52" w:rsidP="008A6D52">
      <w:pPr>
        <w:spacing w:before="360"/>
        <w:rPr>
          <w:lang w:eastAsia="zh-CN"/>
        </w:rPr>
      </w:pPr>
      <w:r w:rsidRPr="008A6D52">
        <w:rPr>
          <w:lang w:eastAsia="zh-CN"/>
        </w:rPr>
        <w:t xml:space="preserve">The allowable degradation in performance of FS systems due to interference from other services sharing the same frequency bands on a primary basis are expressed as a permissible fraction (10%) of the total Error Performance Objectives (EPO) and are defined in Recommendation ITU-R F.1565 and ITU-R F.1495 for the real FS systems which may form part of the national portion of a 27 500 km HRP, assumed to be representative of the </w:t>
      </w:r>
      <w:r w:rsidRPr="008A6D52">
        <w:t>71-76 GHz and 81-86 GHz</w:t>
      </w:r>
      <w:r w:rsidRPr="008A6D52">
        <w:rPr>
          <w:lang w:eastAsia="zh-CN"/>
        </w:rPr>
        <w:t xml:space="preserve"> FS links.</w:t>
      </w:r>
    </w:p>
    <w:p w14:paraId="3FB3617F" w14:textId="77777777" w:rsidR="008A6D52" w:rsidRPr="008A6D52" w:rsidRDefault="008A6D52" w:rsidP="008A6D52">
      <w:r w:rsidRPr="008A6D52">
        <w:t xml:space="preserve">The total corresponding EPO value is calculated to be 1.6 </w:t>
      </w:r>
      <w:r w:rsidRPr="008A6D52">
        <w:rPr>
          <w:rFonts w:ascii="Symbol" w:hAnsi="Symbol"/>
        </w:rPr>
        <w:t></w:t>
      </w:r>
      <w:r w:rsidRPr="008A6D52">
        <w:t xml:space="preserve"> 10</w:t>
      </w:r>
      <w:r w:rsidRPr="008A6D52">
        <w:rPr>
          <w:vertAlign w:val="superscript"/>
        </w:rPr>
        <w:t>–5</w:t>
      </w:r>
      <w:r w:rsidRPr="008A6D52">
        <w:t xml:space="preserve"> for severely errored second ratio, and correspond to the following assumptions:</w:t>
      </w:r>
    </w:p>
    <w:p w14:paraId="5FB01994" w14:textId="77777777" w:rsidR="008A6D52" w:rsidRPr="008A6D52" w:rsidRDefault="008A6D52" w:rsidP="008A6D52">
      <w:pPr>
        <w:tabs>
          <w:tab w:val="clear" w:pos="2268"/>
          <w:tab w:val="left" w:pos="2608"/>
          <w:tab w:val="left" w:pos="3345"/>
        </w:tabs>
        <w:spacing w:before="80"/>
        <w:ind w:left="1134" w:hanging="1134"/>
      </w:pPr>
      <w:r w:rsidRPr="008A6D52">
        <w:t>–</w:t>
      </w:r>
      <w:r w:rsidRPr="008A6D52">
        <w:tab/>
        <w:t>Access network section (Tables 10 of Recommendation ITU-R F.1565-1 below);</w:t>
      </w:r>
    </w:p>
    <w:p w14:paraId="01D237CF" w14:textId="77777777" w:rsidR="008A6D52" w:rsidRPr="008A6D52" w:rsidRDefault="008A6D52" w:rsidP="008A6D52">
      <w:pPr>
        <w:tabs>
          <w:tab w:val="clear" w:pos="2268"/>
          <w:tab w:val="left" w:pos="2608"/>
          <w:tab w:val="left" w:pos="3345"/>
        </w:tabs>
        <w:spacing w:before="80"/>
        <w:ind w:left="1134" w:hanging="1134"/>
      </w:pPr>
      <w:r w:rsidRPr="008A6D52">
        <w:t>–</w:t>
      </w:r>
      <w:r w:rsidRPr="008A6D52">
        <w:tab/>
        <w:t>Only SESR applies here as there is no ESR value in this table for 160 to 3 500 Mbit/s;</w:t>
      </w:r>
    </w:p>
    <w:p w14:paraId="78B3A908" w14:textId="77777777" w:rsidR="008A6D52" w:rsidRPr="008A6D52" w:rsidRDefault="008A6D52" w:rsidP="008A6D52">
      <w:pPr>
        <w:tabs>
          <w:tab w:val="clear" w:pos="2268"/>
          <w:tab w:val="left" w:pos="2608"/>
          <w:tab w:val="left" w:pos="3345"/>
        </w:tabs>
        <w:spacing w:before="80"/>
        <w:ind w:left="1134" w:hanging="1134"/>
      </w:pPr>
      <w:r w:rsidRPr="008A6D52">
        <w:t>–</w:t>
      </w:r>
      <w:r w:rsidRPr="008A6D52">
        <w:tab/>
        <w:t>Rate from 160 to 3 500 Mbit/s in Tables 10 of Recommendation ITU-R F.1565-1;</w:t>
      </w:r>
    </w:p>
    <w:p w14:paraId="1F6897E3" w14:textId="77777777" w:rsidR="008A6D52" w:rsidRPr="008A6D52" w:rsidRDefault="008A6D52" w:rsidP="008A6D52">
      <w:pPr>
        <w:tabs>
          <w:tab w:val="clear" w:pos="2268"/>
          <w:tab w:val="left" w:pos="2608"/>
          <w:tab w:val="left" w:pos="3345"/>
        </w:tabs>
        <w:spacing w:before="80" w:line="270" w:lineRule="exact"/>
        <w:ind w:left="1134" w:hanging="1134"/>
      </w:pPr>
      <w:r w:rsidRPr="008A6D52">
        <w:t>–</w:t>
      </w:r>
      <w:r w:rsidRPr="008A6D52">
        <w:tab/>
      </w:r>
      <w:r w:rsidRPr="008A6D52">
        <w:rPr>
          <w:i/>
          <w:iCs/>
        </w:rPr>
        <w:t>C</w:t>
      </w:r>
      <w:r w:rsidRPr="008A6D52">
        <w:t xml:space="preserve"> </w:t>
      </w:r>
      <w:r w:rsidRPr="008A6D52">
        <w:rPr>
          <w:rFonts w:ascii="Symbol" w:hAnsi="Symbol"/>
        </w:rPr>
        <w:t></w:t>
      </w:r>
      <w:r w:rsidRPr="008A6D52">
        <w:t xml:space="preserve"> 8%.</w:t>
      </w:r>
    </w:p>
    <w:p w14:paraId="0A97B350" w14:textId="77777777" w:rsidR="008A6D52" w:rsidRPr="008A6D52" w:rsidRDefault="008A6D52" w:rsidP="008A6D52">
      <w:pPr>
        <w:jc w:val="center"/>
        <w:rPr>
          <w:lang w:eastAsia="zh-CN"/>
        </w:rPr>
      </w:pPr>
      <w:r w:rsidRPr="008A6D52">
        <w:rPr>
          <w:noProof/>
          <w:lang w:eastAsia="zh-CN"/>
        </w:rPr>
        <w:drawing>
          <wp:inline distT="0" distB="0" distL="0" distR="0" wp14:anchorId="221B94CA" wp14:editId="1727C2A1">
            <wp:extent cx="4692585" cy="2132965"/>
            <wp:effectExtent l="0" t="0" r="0" b="635"/>
            <wp:docPr id="7" name="图片 7" descr="A table with numbers an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A table with numbers and letters&#10;&#10;Description automatically generated"/>
                    <pic:cNvPicPr/>
                  </pic:nvPicPr>
                  <pic:blipFill rotWithShape="1">
                    <a:blip r:embed="rId25"/>
                    <a:srcRect t="6978"/>
                    <a:stretch/>
                  </pic:blipFill>
                  <pic:spPr bwMode="auto">
                    <a:xfrm>
                      <a:off x="0" y="0"/>
                      <a:ext cx="4720133" cy="2145487"/>
                    </a:xfrm>
                    <a:prstGeom prst="rect">
                      <a:avLst/>
                    </a:prstGeom>
                    <a:ln>
                      <a:noFill/>
                    </a:ln>
                    <a:extLst>
                      <a:ext uri="{53640926-AAD7-44D8-BBD7-CCE9431645EC}">
                        <a14:shadowObscured xmlns:a14="http://schemas.microsoft.com/office/drawing/2010/main"/>
                      </a:ext>
                    </a:extLst>
                  </pic:spPr>
                </pic:pic>
              </a:graphicData>
            </a:graphic>
          </wp:inline>
        </w:drawing>
      </w:r>
    </w:p>
    <w:p w14:paraId="78C6C15A" w14:textId="77777777" w:rsidR="008A6D52" w:rsidRPr="008A6D52" w:rsidRDefault="008A6D52" w:rsidP="008A6D52">
      <w:pPr>
        <w:rPr>
          <w:lang w:eastAsia="zh-CN"/>
        </w:rPr>
      </w:pPr>
      <w:r w:rsidRPr="008A6D52">
        <w:rPr>
          <w:lang w:eastAsia="zh-CN"/>
        </w:rPr>
        <w:t xml:space="preserve">Table 10 from </w:t>
      </w:r>
      <w:r w:rsidRPr="008A6D52">
        <w:t>Recommendation ITU-R F.1565-1.</w:t>
      </w:r>
    </w:p>
    <w:p w14:paraId="7BF489DC" w14:textId="77777777" w:rsidR="008A6D52" w:rsidRPr="008A6D52" w:rsidRDefault="008A6D52" w:rsidP="008A6D52">
      <w:pPr>
        <w:rPr>
          <w:lang w:eastAsia="zh-CN"/>
        </w:rPr>
      </w:pPr>
      <w:r w:rsidRPr="008A6D52">
        <w:rPr>
          <w:lang w:eastAsia="zh-CN"/>
        </w:rPr>
        <w:t>It is well-known that rain is the dominating factor in fading at 71-76 GHz and 81-86 GHz. Therefore, even if long-term interference has an effect on the performance of the link, the main way to have an outage of the FS link is to have an interference level higher than the fade margin of the link, whatever the propagation conditions may be.</w:t>
      </w:r>
    </w:p>
    <w:p w14:paraId="6F59B9FA" w14:textId="77777777" w:rsidR="008A6D52" w:rsidRPr="008A6D52" w:rsidRDefault="008A6D52" w:rsidP="008A6D52">
      <w:r w:rsidRPr="008A6D52">
        <w:t>On this basis, the following apportionment of the effect of interference on the degradation of the link (and on the EPOs) has been assumed:</w:t>
      </w:r>
    </w:p>
    <w:p w14:paraId="60408BCD" w14:textId="77777777" w:rsidR="008A6D52" w:rsidRPr="008A6D52" w:rsidRDefault="008A6D52" w:rsidP="008A6D52">
      <w:pPr>
        <w:tabs>
          <w:tab w:val="clear" w:pos="2268"/>
          <w:tab w:val="left" w:pos="2608"/>
          <w:tab w:val="left" w:pos="3345"/>
        </w:tabs>
        <w:spacing w:before="80"/>
        <w:ind w:left="1134" w:hanging="1134"/>
      </w:pPr>
      <w:r w:rsidRPr="008A6D52">
        <w:t>–</w:t>
      </w:r>
      <w:r w:rsidRPr="008A6D52">
        <w:tab/>
        <w:t>20% of FS link degradation due to long-term interference;</w:t>
      </w:r>
    </w:p>
    <w:p w14:paraId="27402B8A" w14:textId="77777777" w:rsidR="008A6D52" w:rsidRPr="008A6D52" w:rsidRDefault="008A6D52" w:rsidP="008A6D52">
      <w:pPr>
        <w:tabs>
          <w:tab w:val="clear" w:pos="2268"/>
          <w:tab w:val="left" w:pos="2608"/>
          <w:tab w:val="left" w:pos="3345"/>
        </w:tabs>
        <w:spacing w:before="80"/>
        <w:ind w:left="1134" w:hanging="1134"/>
      </w:pPr>
      <w:r w:rsidRPr="008A6D52">
        <w:t>–</w:t>
      </w:r>
      <w:r w:rsidRPr="008A6D52">
        <w:tab/>
        <w:t>80% of FS link degradation due to short-term interference.</w:t>
      </w:r>
    </w:p>
    <w:p w14:paraId="63D30E78" w14:textId="77777777" w:rsidR="008A6D52" w:rsidRPr="008A6D52" w:rsidRDefault="008A6D52" w:rsidP="008A6D52">
      <w:pPr>
        <w:tabs>
          <w:tab w:val="clear" w:pos="2268"/>
          <w:tab w:val="left" w:pos="2608"/>
          <w:tab w:val="left" w:pos="3345"/>
        </w:tabs>
        <w:spacing w:before="80"/>
      </w:pPr>
      <w:r w:rsidRPr="008A6D52">
        <w:t xml:space="preserve">Then the corresponding EPO value for short-term is calculated to be 1.3 </w:t>
      </w:r>
      <w:r w:rsidRPr="008A6D52">
        <w:rPr>
          <w:rFonts w:ascii="Symbol" w:hAnsi="Symbol"/>
        </w:rPr>
        <w:t></w:t>
      </w:r>
      <w:r w:rsidRPr="008A6D52">
        <w:t xml:space="preserve"> 10</w:t>
      </w:r>
      <w:r w:rsidRPr="008A6D52">
        <w:rPr>
          <w:vertAlign w:val="superscript"/>
        </w:rPr>
        <w:t>–5</w:t>
      </w:r>
      <w:r w:rsidRPr="008A6D52">
        <w:t>, with the rounding value to the nearest decimal number, according to the total EPO value calculated in above paragraphs.</w:t>
      </w:r>
    </w:p>
    <w:p w14:paraId="32DEFA6B" w14:textId="77777777" w:rsidR="008A6D52" w:rsidRPr="008A6D52" w:rsidRDefault="008A6D52" w:rsidP="008A6D52">
      <w:r w:rsidRPr="008A6D52">
        <w:rPr>
          <w:rFonts w:ascii="TimesNewRoman" w:hAnsi="TimesNewRoman" w:cs="TimesNewRoman"/>
          <w:szCs w:val="24"/>
        </w:rPr>
        <w:t xml:space="preserve">Considering that in the </w:t>
      </w:r>
      <w:r w:rsidRPr="008A6D52">
        <w:t>71-76 GHz and 81-86 GHz band FS links</w:t>
      </w:r>
      <w:r w:rsidRPr="008A6D52">
        <w:rPr>
          <w:rFonts w:ascii="TimesNewRoman" w:hAnsi="TimesNewRoman" w:cs="TimesNewRoman"/>
          <w:szCs w:val="24"/>
        </w:rPr>
        <w:t xml:space="preserve">, rain is dominating factor in fading, then adaptive modulation is often used, and band carrier aggregation technologies are also often used to facilitate effective transmission by using </w:t>
      </w:r>
      <w:r w:rsidRPr="008A6D52">
        <w:t xml:space="preserve">71-76 GHz and 81-86 GHz and lower band </w:t>
      </w:r>
      <w:r w:rsidRPr="008A6D52">
        <w:lastRenderedPageBreak/>
        <w:t>such as 18 GHz, 23 GHz etc. together,</w:t>
      </w:r>
      <w:r w:rsidRPr="008A6D52">
        <w:rPr>
          <w:rFonts w:ascii="TimesNewRoman" w:hAnsi="TimesNewRoman" w:cs="TimesNewRoman"/>
          <w:szCs w:val="24"/>
        </w:rPr>
        <w:t xml:space="preserve"> an FS fade margin of 8 dB is thought to be the typical value at this band.</w:t>
      </w:r>
    </w:p>
    <w:p w14:paraId="2F39B922" w14:textId="77777777" w:rsidR="008A6D52" w:rsidRPr="008A6D52" w:rsidRDefault="008A6D52" w:rsidP="008A6D52">
      <w:pPr>
        <w:tabs>
          <w:tab w:val="clear" w:pos="2268"/>
          <w:tab w:val="left" w:pos="2608"/>
          <w:tab w:val="left" w:pos="3345"/>
        </w:tabs>
        <w:spacing w:before="80"/>
      </w:pPr>
      <w:r w:rsidRPr="008A6D52">
        <w:t xml:space="preserve">As this fade margin is given for a BER of 1 × </w:t>
      </w:r>
      <w:r w:rsidRPr="008A6D52">
        <w:rPr>
          <w:rFonts w:ascii="TimesNewRoman" w:hAnsi="TimesNewRoman" w:cs="TimesNewRoman"/>
          <w:szCs w:val="24"/>
        </w:rPr>
        <w:t>10</w:t>
      </w:r>
      <w:r w:rsidRPr="008A6D52">
        <w:rPr>
          <w:rFonts w:ascii="TimesNewRoman" w:hAnsi="TimesNewRoman" w:cs="TimesNewRoman"/>
          <w:szCs w:val="24"/>
          <w:vertAlign w:val="superscript"/>
        </w:rPr>
        <w:t>–6</w:t>
      </w:r>
      <w:r w:rsidRPr="008A6D52">
        <w:t xml:space="preserve"> and as the EPO are referenced to SES in Recommendation ITU-T G.826 definition, it is necessary to extrapolate the fade margin corresponding to SES levels. On the basis of the agreed assumptions that the fad margins for SES is 1 dB higher than the FM referenced to the BER 1 ×</w:t>
      </w:r>
      <w:r w:rsidRPr="008A6D52">
        <w:rPr>
          <w:rFonts w:ascii="TimesNewRoman" w:hAnsi="TimesNewRoman" w:cs="TimesNewRoman"/>
          <w:szCs w:val="24"/>
        </w:rPr>
        <w:t>10</w:t>
      </w:r>
      <w:r w:rsidRPr="008A6D52">
        <w:rPr>
          <w:rFonts w:ascii="TimesNewRoman" w:hAnsi="TimesNewRoman" w:cs="TimesNewRoman"/>
          <w:szCs w:val="24"/>
          <w:vertAlign w:val="superscript"/>
        </w:rPr>
        <w:t>–6</w:t>
      </w:r>
      <w:r w:rsidRPr="008A6D52">
        <w:t xml:space="preserve"> level</w:t>
      </w:r>
      <w:r w:rsidRPr="008A6D52">
        <w:rPr>
          <w:lang w:eastAsia="zh-CN"/>
        </w:rPr>
        <w:t>.</w:t>
      </w:r>
    </w:p>
    <w:p w14:paraId="54801428" w14:textId="77777777" w:rsidR="008A6D52" w:rsidRPr="008A6D52" w:rsidRDefault="008A6D52" w:rsidP="008A6D52">
      <w:pPr>
        <w:tabs>
          <w:tab w:val="clear" w:pos="2268"/>
          <w:tab w:val="left" w:pos="2608"/>
          <w:tab w:val="left" w:pos="3345"/>
        </w:tabs>
        <w:spacing w:before="80"/>
        <w:rPr>
          <w:lang w:eastAsia="zh-CN"/>
        </w:rPr>
        <w:sectPr w:rsidR="008A6D52" w:rsidRPr="008A6D52" w:rsidSect="008A6D52">
          <w:headerReference w:type="default" r:id="rId26"/>
          <w:footerReference w:type="default" r:id="rId27"/>
          <w:footerReference w:type="first" r:id="rId28"/>
          <w:pgSz w:w="11907" w:h="16834"/>
          <w:pgMar w:top="1418" w:right="1134" w:bottom="1418" w:left="1134" w:header="720" w:footer="720" w:gutter="0"/>
          <w:paperSrc w:first="15" w:other="15"/>
          <w:cols w:space="720"/>
          <w:titlePg/>
        </w:sectPr>
      </w:pPr>
      <w:r w:rsidRPr="008A6D52">
        <w:rPr>
          <w:lang w:eastAsia="zh-CN"/>
        </w:rPr>
        <w:t xml:space="preserve">Then the </w:t>
      </w:r>
      <w:r w:rsidRPr="008A6D52">
        <w:rPr>
          <w:rFonts w:ascii="TimesNewRoman" w:hAnsi="TimesNewRoman" w:cs="TimesNewRoman"/>
          <w:szCs w:val="24"/>
        </w:rPr>
        <w:t>short-term protection criteria proposed</w:t>
      </w:r>
      <w:r w:rsidRPr="008A6D52">
        <w:rPr>
          <w:lang w:eastAsia="zh-CN"/>
        </w:rPr>
        <w:t xml:space="preserve"> for agenda item 1.10 is </w:t>
      </w:r>
      <w:r w:rsidRPr="008A6D52">
        <w:rPr>
          <w:b/>
          <w:i/>
          <w:iCs/>
          <w:lang w:eastAsia="zh-CN"/>
        </w:rPr>
        <w:t>I/N</w:t>
      </w:r>
      <w:r w:rsidRPr="008A6D52">
        <w:rPr>
          <w:b/>
          <w:lang w:eastAsia="zh-CN"/>
        </w:rPr>
        <w:t xml:space="preserve"> not exceed +9 dB for more than </w:t>
      </w:r>
      <w:r w:rsidRPr="008A6D52">
        <w:rPr>
          <w:b/>
        </w:rPr>
        <w:t xml:space="preserve">1.3 </w:t>
      </w:r>
      <w:r w:rsidRPr="008A6D52">
        <w:rPr>
          <w:rFonts w:ascii="Symbol" w:hAnsi="Symbol"/>
          <w:b/>
        </w:rPr>
        <w:t></w:t>
      </w:r>
      <w:r w:rsidRPr="008A6D52">
        <w:rPr>
          <w:b/>
        </w:rPr>
        <w:t xml:space="preserve"> 10</w:t>
      </w:r>
      <w:r w:rsidRPr="008A6D52">
        <w:rPr>
          <w:b/>
          <w:vertAlign w:val="superscript"/>
        </w:rPr>
        <w:t>–5</w:t>
      </w:r>
      <w:r w:rsidRPr="008A6D52">
        <w:rPr>
          <w:b/>
          <w:lang w:eastAsia="zh-CN"/>
        </w:rPr>
        <w:t xml:space="preserve"> of the time</w:t>
      </w:r>
      <w:r w:rsidRPr="008A6D52">
        <w:rPr>
          <w:lang w:eastAsia="zh-CN"/>
        </w:rPr>
        <w:t>.]</w:t>
      </w:r>
    </w:p>
    <w:p w14:paraId="50923552" w14:textId="37CAFBB1" w:rsidR="008A6D52" w:rsidRPr="008A6D52" w:rsidRDefault="008A6D52" w:rsidP="008A6D52">
      <w:pPr>
        <w:keepNext/>
        <w:keepLines/>
        <w:spacing w:before="480" w:after="80"/>
        <w:jc w:val="center"/>
        <w:rPr>
          <w:b/>
          <w:bCs/>
          <w:caps/>
          <w:sz w:val="28"/>
          <w:lang w:eastAsia="zh-CN"/>
        </w:rPr>
      </w:pPr>
      <w:r w:rsidRPr="008A6D52">
        <w:rPr>
          <w:caps/>
          <w:sz w:val="28"/>
          <w:lang w:eastAsia="zh-CN"/>
        </w:rPr>
        <w:lastRenderedPageBreak/>
        <w:t xml:space="preserve">ATTACHMENT </w:t>
      </w:r>
      <w:ins w:id="467" w:author="USA" w:date="2025-03-07T18:00:00Z" w16du:dateUtc="2025-03-07T23:00:00Z">
        <w:r w:rsidR="00ED48C2">
          <w:rPr>
            <w:caps/>
            <w:sz w:val="28"/>
            <w:lang w:eastAsia="zh-CN"/>
          </w:rPr>
          <w:t>2</w:t>
        </w:r>
      </w:ins>
      <w:del w:id="468" w:author="USA" w:date="2025-03-07T18:00:00Z" w16du:dateUtc="2025-03-07T23:00:00Z">
        <w:r w:rsidRPr="008A6D52" w:rsidDel="00ED48C2">
          <w:rPr>
            <w:caps/>
            <w:sz w:val="28"/>
            <w:lang w:eastAsia="zh-CN"/>
          </w:rPr>
          <w:delText>3</w:delText>
        </w:r>
      </w:del>
    </w:p>
    <w:p w14:paraId="14146F1F" w14:textId="77777777" w:rsidR="008A6D52" w:rsidRPr="008A6D52" w:rsidRDefault="008A6D52" w:rsidP="008A6D52">
      <w:pPr>
        <w:keepNext/>
        <w:keepLines/>
        <w:spacing w:before="240" w:after="280"/>
        <w:jc w:val="center"/>
        <w:rPr>
          <w:rFonts w:ascii="Times New Roman Bold" w:hAnsi="Times New Roman Bold"/>
          <w:b/>
          <w:sz w:val="28"/>
          <w:lang w:eastAsia="zh-CN"/>
        </w:rPr>
      </w:pPr>
      <w:r w:rsidRPr="008A6D52">
        <w:rPr>
          <w:rFonts w:ascii="Times New Roman Bold" w:hAnsi="Times New Roman Bold"/>
          <w:b/>
          <w:sz w:val="28"/>
        </w:rPr>
        <w:t>Proposed</w:t>
      </w:r>
      <w:r w:rsidRPr="008A6D52">
        <w:rPr>
          <w:rFonts w:ascii="Times New Roman Bold" w:hAnsi="Times New Roman Bold"/>
          <w:b/>
          <w:sz w:val="28"/>
          <w:lang w:eastAsia="zh-CN"/>
        </w:rPr>
        <w:t xml:space="preserve"> examples of FSS satellite systems to be considered</w:t>
      </w:r>
      <w:r w:rsidRPr="008A6D52">
        <w:rPr>
          <w:rFonts w:ascii="Times New Roman Bold" w:hAnsi="Times New Roman Bold"/>
          <w:b/>
          <w:sz w:val="28"/>
          <w:lang w:eastAsia="zh-CN"/>
        </w:rPr>
        <w:br/>
        <w:t>for studies under WRC-27 agenda item 1.10</w:t>
      </w:r>
    </w:p>
    <w:p w14:paraId="6EF7B40D" w14:textId="77777777" w:rsidR="008A6D52" w:rsidRPr="008A6D52" w:rsidRDefault="008A6D52" w:rsidP="008A6D52">
      <w:pPr>
        <w:keepNext/>
        <w:spacing w:before="240" w:after="120"/>
        <w:jc w:val="center"/>
        <w:rPr>
          <w:caps/>
          <w:sz w:val="20"/>
        </w:rPr>
      </w:pPr>
      <w:r w:rsidRPr="008A6D52">
        <w:rPr>
          <w:caps/>
          <w:sz w:val="20"/>
        </w:rPr>
        <w:t xml:space="preserve">Table </w:t>
      </w:r>
      <w:r w:rsidRPr="008A6D52">
        <w:rPr>
          <w:caps/>
          <w:sz w:val="20"/>
        </w:rPr>
        <w:fldChar w:fldCharType="begin"/>
      </w:r>
      <w:r w:rsidRPr="008A6D52">
        <w:rPr>
          <w:caps/>
          <w:sz w:val="20"/>
        </w:rPr>
        <w:instrText xml:space="preserve"> SEQ Table \* ARABIC </w:instrText>
      </w:r>
      <w:r w:rsidRPr="008A6D52">
        <w:rPr>
          <w:caps/>
          <w:sz w:val="20"/>
        </w:rPr>
        <w:fldChar w:fldCharType="separate"/>
      </w:r>
      <w:r w:rsidRPr="008A6D52">
        <w:rPr>
          <w:caps/>
          <w:sz w:val="20"/>
        </w:rPr>
        <w:t>10</w:t>
      </w:r>
      <w:r w:rsidRPr="008A6D52">
        <w:rPr>
          <w:caps/>
          <w:sz w:val="20"/>
        </w:rPr>
        <w:fldChar w:fldCharType="end"/>
      </w:r>
    </w:p>
    <w:p w14:paraId="2FC354FA" w14:textId="77777777" w:rsidR="008A6D52" w:rsidRPr="008A6D52" w:rsidRDefault="008A6D52" w:rsidP="008A6D52">
      <w:pPr>
        <w:keepNext/>
        <w:keepLines/>
        <w:spacing w:before="0" w:after="120"/>
        <w:jc w:val="center"/>
        <w:rPr>
          <w:rFonts w:ascii="Times New Roman Bold" w:hAnsi="Times New Roman Bold"/>
          <w:b/>
          <w:sz w:val="20"/>
        </w:rPr>
      </w:pPr>
      <w:r w:rsidRPr="008A6D52">
        <w:rPr>
          <w:rFonts w:ascii="Times New Roman Bold" w:hAnsi="Times New Roman Bold"/>
          <w:b/>
          <w:sz w:val="20"/>
        </w:rPr>
        <w:t>Orbit configuration</w:t>
      </w:r>
    </w:p>
    <w:tbl>
      <w:tblPr>
        <w:tblStyle w:val="TableGrid2"/>
        <w:tblW w:w="15021" w:type="dxa"/>
        <w:jc w:val="center"/>
        <w:tblLook w:val="04A0" w:firstRow="1" w:lastRow="0" w:firstColumn="1" w:lastColumn="0" w:noHBand="0" w:noVBand="1"/>
      </w:tblPr>
      <w:tblGrid>
        <w:gridCol w:w="1127"/>
        <w:gridCol w:w="839"/>
        <w:gridCol w:w="839"/>
        <w:gridCol w:w="828"/>
        <w:gridCol w:w="839"/>
        <w:gridCol w:w="839"/>
        <w:gridCol w:w="839"/>
        <w:gridCol w:w="942"/>
        <w:gridCol w:w="844"/>
        <w:gridCol w:w="862"/>
        <w:gridCol w:w="970"/>
        <w:gridCol w:w="839"/>
        <w:gridCol w:w="3211"/>
        <w:gridCol w:w="1203"/>
      </w:tblGrid>
      <w:tr w:rsidR="008A6D52" w:rsidRPr="008A6D52" w14:paraId="6758C3F8" w14:textId="77777777" w:rsidTr="0094343B">
        <w:trPr>
          <w:trHeight w:val="413"/>
          <w:tblHeader/>
          <w:jc w:val="center"/>
        </w:trPr>
        <w:tc>
          <w:tcPr>
            <w:tcW w:w="1127" w:type="dxa"/>
            <w:vAlign w:val="center"/>
          </w:tcPr>
          <w:p w14:paraId="739FD734"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Parameter</w:t>
            </w:r>
          </w:p>
        </w:tc>
        <w:tc>
          <w:tcPr>
            <w:tcW w:w="839" w:type="dxa"/>
          </w:tcPr>
          <w:p w14:paraId="560FE4AB"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A</w:t>
            </w:r>
            <w:r w:rsidRPr="008A6D52">
              <w:rPr>
                <w:rFonts w:ascii="Times New Roman Bold" w:hAnsi="Times New Roman Bold" w:cs="Times New Roman Bold"/>
                <w:b/>
                <w:position w:val="6"/>
                <w:sz w:val="18"/>
              </w:rPr>
              <w:footnoteReference w:id="2"/>
            </w:r>
          </w:p>
        </w:tc>
        <w:tc>
          <w:tcPr>
            <w:tcW w:w="839" w:type="dxa"/>
          </w:tcPr>
          <w:p w14:paraId="3AC45AD9"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B</w:t>
            </w:r>
          </w:p>
        </w:tc>
        <w:tc>
          <w:tcPr>
            <w:tcW w:w="828" w:type="dxa"/>
          </w:tcPr>
          <w:p w14:paraId="19DE11CC"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C</w:t>
            </w:r>
          </w:p>
        </w:tc>
        <w:tc>
          <w:tcPr>
            <w:tcW w:w="839" w:type="dxa"/>
          </w:tcPr>
          <w:p w14:paraId="775D8637"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D</w:t>
            </w:r>
          </w:p>
        </w:tc>
        <w:tc>
          <w:tcPr>
            <w:tcW w:w="839" w:type="dxa"/>
          </w:tcPr>
          <w:p w14:paraId="59F2D448"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E</w:t>
            </w:r>
          </w:p>
        </w:tc>
        <w:tc>
          <w:tcPr>
            <w:tcW w:w="839" w:type="dxa"/>
          </w:tcPr>
          <w:p w14:paraId="53C6A200"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F</w:t>
            </w:r>
          </w:p>
        </w:tc>
        <w:tc>
          <w:tcPr>
            <w:tcW w:w="963" w:type="dxa"/>
          </w:tcPr>
          <w:p w14:paraId="0641BDA9"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G</w:t>
            </w:r>
          </w:p>
        </w:tc>
        <w:tc>
          <w:tcPr>
            <w:tcW w:w="845" w:type="dxa"/>
          </w:tcPr>
          <w:p w14:paraId="23159FD6"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H</w:t>
            </w:r>
          </w:p>
        </w:tc>
        <w:tc>
          <w:tcPr>
            <w:tcW w:w="866" w:type="dxa"/>
          </w:tcPr>
          <w:p w14:paraId="0FA1AB5D"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I</w:t>
            </w:r>
          </w:p>
        </w:tc>
        <w:tc>
          <w:tcPr>
            <w:tcW w:w="996" w:type="dxa"/>
          </w:tcPr>
          <w:p w14:paraId="4837C15D"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J</w:t>
            </w:r>
          </w:p>
        </w:tc>
        <w:tc>
          <w:tcPr>
            <w:tcW w:w="240" w:type="dxa"/>
          </w:tcPr>
          <w:p w14:paraId="1E01D791"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K</w:t>
            </w:r>
          </w:p>
        </w:tc>
        <w:tc>
          <w:tcPr>
            <w:tcW w:w="3685" w:type="dxa"/>
          </w:tcPr>
          <w:p w14:paraId="47B793CB"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L</w:t>
            </w:r>
          </w:p>
        </w:tc>
        <w:tc>
          <w:tcPr>
            <w:tcW w:w="1276" w:type="dxa"/>
          </w:tcPr>
          <w:p w14:paraId="68AD9C79"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M</w:t>
            </w:r>
            <w:r w:rsidRPr="008A6D52">
              <w:rPr>
                <w:rFonts w:ascii="Times New Roman Bold" w:hAnsi="Times New Roman Bold" w:cs="Times New Roman Bold"/>
                <w:b/>
                <w:position w:val="6"/>
                <w:sz w:val="18"/>
              </w:rPr>
              <w:footnoteReference w:id="3"/>
            </w:r>
          </w:p>
        </w:tc>
      </w:tr>
      <w:tr w:rsidR="008A6D52" w:rsidRPr="008A6D52" w14:paraId="00FC4612" w14:textId="77777777" w:rsidTr="0094343B">
        <w:trPr>
          <w:jc w:val="center"/>
        </w:trPr>
        <w:tc>
          <w:tcPr>
            <w:tcW w:w="1127" w:type="dxa"/>
          </w:tcPr>
          <w:p w14:paraId="5362DE2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A6D52">
              <w:rPr>
                <w:sz w:val="20"/>
              </w:rPr>
              <w:t>Height (km)</w:t>
            </w:r>
          </w:p>
        </w:tc>
        <w:tc>
          <w:tcPr>
            <w:tcW w:w="839" w:type="dxa"/>
          </w:tcPr>
          <w:p w14:paraId="12F16EF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525, 530, 535</w:t>
            </w:r>
          </w:p>
        </w:tc>
        <w:tc>
          <w:tcPr>
            <w:tcW w:w="839" w:type="dxa"/>
          </w:tcPr>
          <w:p w14:paraId="5339AED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590, 610, 630</w:t>
            </w:r>
          </w:p>
        </w:tc>
        <w:tc>
          <w:tcPr>
            <w:tcW w:w="828" w:type="dxa"/>
          </w:tcPr>
          <w:p w14:paraId="66F4B2F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35786</w:t>
            </w:r>
          </w:p>
        </w:tc>
        <w:tc>
          <w:tcPr>
            <w:tcW w:w="839" w:type="dxa"/>
          </w:tcPr>
          <w:p w14:paraId="548361AF"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1050</w:t>
            </w:r>
          </w:p>
        </w:tc>
        <w:tc>
          <w:tcPr>
            <w:tcW w:w="839" w:type="dxa"/>
          </w:tcPr>
          <w:p w14:paraId="4F47653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1414</w:t>
            </w:r>
          </w:p>
        </w:tc>
        <w:tc>
          <w:tcPr>
            <w:tcW w:w="839" w:type="dxa"/>
          </w:tcPr>
          <w:p w14:paraId="0103E03B"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450 to 900</w:t>
            </w:r>
          </w:p>
        </w:tc>
        <w:tc>
          <w:tcPr>
            <w:tcW w:w="963" w:type="dxa"/>
          </w:tcPr>
          <w:p w14:paraId="0CBDEFB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340 to 614</w:t>
            </w:r>
          </w:p>
        </w:tc>
        <w:tc>
          <w:tcPr>
            <w:tcW w:w="845" w:type="dxa"/>
          </w:tcPr>
          <w:p w14:paraId="6DA1B60A"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600, 1200</w:t>
            </w:r>
          </w:p>
        </w:tc>
        <w:tc>
          <w:tcPr>
            <w:tcW w:w="866" w:type="dxa"/>
          </w:tcPr>
          <w:p w14:paraId="6FD18751"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8 062</w:t>
            </w:r>
          </w:p>
        </w:tc>
        <w:tc>
          <w:tcPr>
            <w:tcW w:w="996" w:type="dxa"/>
          </w:tcPr>
          <w:p w14:paraId="5441236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1 175</w:t>
            </w:r>
          </w:p>
        </w:tc>
        <w:tc>
          <w:tcPr>
            <w:tcW w:w="240" w:type="dxa"/>
          </w:tcPr>
          <w:p w14:paraId="61F77BA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355, 347</w:t>
            </w:r>
          </w:p>
        </w:tc>
        <w:tc>
          <w:tcPr>
            <w:tcW w:w="3685" w:type="dxa"/>
          </w:tcPr>
          <w:p w14:paraId="6E4EDA8D"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500, 500, 600, 600, 700, 700, 800, 800, 900, 900, 1000, 1000, 1100, 1100, 1200, 1200, 1300, 1300, 1400, 1400, 8100, 8100, 8100, 8100, 8100, 8100, 8100, 8100, 12000, 12000, 12000, 12000, 12000, 12000, 12000, 12000, 16000, 16000, 16000, 16000, 16000, 16000, 16000, 16000, 20000, 20000, 20000, 20000, 20000, 20000, 20000, 20000, 23222, 23222,</w:t>
            </w:r>
          </w:p>
        </w:tc>
        <w:tc>
          <w:tcPr>
            <w:tcW w:w="1276" w:type="dxa"/>
          </w:tcPr>
          <w:p w14:paraId="6223583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340, 345, 350, 360, 525, 530, 535, 604, 614</w:t>
            </w:r>
          </w:p>
        </w:tc>
      </w:tr>
      <w:tr w:rsidR="008A6D52" w:rsidRPr="008A6D52" w14:paraId="1E5ACBA6" w14:textId="77777777" w:rsidTr="0094343B">
        <w:trPr>
          <w:jc w:val="center"/>
        </w:trPr>
        <w:tc>
          <w:tcPr>
            <w:tcW w:w="1127" w:type="dxa"/>
          </w:tcPr>
          <w:p w14:paraId="6918DF5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A6D52">
              <w:rPr>
                <w:sz w:val="20"/>
              </w:rPr>
              <w:t>Number of planes</w:t>
            </w:r>
          </w:p>
        </w:tc>
        <w:tc>
          <w:tcPr>
            <w:tcW w:w="839" w:type="dxa"/>
          </w:tcPr>
          <w:p w14:paraId="7A3C7B9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28, 28, (24,4)</w:t>
            </w:r>
          </w:p>
        </w:tc>
        <w:tc>
          <w:tcPr>
            <w:tcW w:w="839" w:type="dxa"/>
          </w:tcPr>
          <w:p w14:paraId="7D5E78F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bookmarkStart w:id="469" w:name="_Hlk180756383"/>
            <w:r w:rsidRPr="008A6D52">
              <w:rPr>
                <w:sz w:val="20"/>
              </w:rPr>
              <w:t>28, 36, 34</w:t>
            </w:r>
            <w:bookmarkEnd w:id="469"/>
          </w:p>
        </w:tc>
        <w:tc>
          <w:tcPr>
            <w:tcW w:w="828" w:type="dxa"/>
          </w:tcPr>
          <w:p w14:paraId="2C539A9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w:t>
            </w:r>
          </w:p>
        </w:tc>
        <w:tc>
          <w:tcPr>
            <w:tcW w:w="839" w:type="dxa"/>
          </w:tcPr>
          <w:p w14:paraId="1E5E33E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12</w:t>
            </w:r>
          </w:p>
        </w:tc>
        <w:tc>
          <w:tcPr>
            <w:tcW w:w="839" w:type="dxa"/>
          </w:tcPr>
          <w:p w14:paraId="1EF9DC5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8</w:t>
            </w:r>
          </w:p>
        </w:tc>
        <w:tc>
          <w:tcPr>
            <w:tcW w:w="839" w:type="dxa"/>
          </w:tcPr>
          <w:p w14:paraId="7287C58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81</w:t>
            </w:r>
          </w:p>
        </w:tc>
        <w:tc>
          <w:tcPr>
            <w:tcW w:w="963" w:type="dxa"/>
          </w:tcPr>
          <w:p w14:paraId="5DB0F161"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794</w:t>
            </w:r>
          </w:p>
        </w:tc>
        <w:tc>
          <w:tcPr>
            <w:tcW w:w="845" w:type="dxa"/>
          </w:tcPr>
          <w:p w14:paraId="6828F87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132</w:t>
            </w:r>
          </w:p>
        </w:tc>
        <w:tc>
          <w:tcPr>
            <w:tcW w:w="866" w:type="dxa"/>
          </w:tcPr>
          <w:p w14:paraId="06D0F27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1, 4, 6</w:t>
            </w:r>
          </w:p>
        </w:tc>
        <w:tc>
          <w:tcPr>
            <w:tcW w:w="996" w:type="dxa"/>
          </w:tcPr>
          <w:p w14:paraId="18F2245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18</w:t>
            </w:r>
          </w:p>
        </w:tc>
        <w:tc>
          <w:tcPr>
            <w:tcW w:w="240" w:type="dxa"/>
          </w:tcPr>
          <w:p w14:paraId="1C68A2B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24, 24</w:t>
            </w:r>
          </w:p>
        </w:tc>
        <w:tc>
          <w:tcPr>
            <w:tcW w:w="3685" w:type="dxa"/>
          </w:tcPr>
          <w:p w14:paraId="7536945A"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36, 36, 36, 36, 34, 34, 30, 30, 28, 28, 24, 24, 24, 24, 22, 24, 20, 20, 18, 18, 1, 12, 12, 12, 12, 12, 12, 12, 1, 12, 12, 12, 12, 12, 12, 12, 1, 12, 12, 12, 12, 12, 12, 12, 1, 12, 12, 12, 12, 12, 12, 12, 1, 12</w:t>
            </w:r>
          </w:p>
        </w:tc>
        <w:tc>
          <w:tcPr>
            <w:tcW w:w="1276" w:type="dxa"/>
          </w:tcPr>
          <w:p w14:paraId="49E62D0B"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12, 18, 48, 48, 48, 30, 28, 28, 28</w:t>
            </w:r>
          </w:p>
        </w:tc>
      </w:tr>
      <w:tr w:rsidR="008A6D52" w:rsidRPr="008A6D52" w14:paraId="282B5DDC" w14:textId="77777777" w:rsidTr="0094343B">
        <w:trPr>
          <w:jc w:val="center"/>
        </w:trPr>
        <w:tc>
          <w:tcPr>
            <w:tcW w:w="1127" w:type="dxa"/>
          </w:tcPr>
          <w:p w14:paraId="1C43722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A6D52">
              <w:rPr>
                <w:sz w:val="20"/>
              </w:rPr>
              <w:t>Satellites per plane</w:t>
            </w:r>
          </w:p>
        </w:tc>
        <w:tc>
          <w:tcPr>
            <w:tcW w:w="839" w:type="dxa"/>
          </w:tcPr>
          <w:p w14:paraId="627FFE2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120, 120, (28,27)</w:t>
            </w:r>
          </w:p>
        </w:tc>
        <w:tc>
          <w:tcPr>
            <w:tcW w:w="839" w:type="dxa"/>
          </w:tcPr>
          <w:p w14:paraId="6345841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bookmarkStart w:id="470" w:name="_Hlk180756392"/>
            <w:r w:rsidRPr="008A6D52">
              <w:rPr>
                <w:sz w:val="20"/>
              </w:rPr>
              <w:t>28, 36, 34</w:t>
            </w:r>
            <w:bookmarkEnd w:id="470"/>
          </w:p>
        </w:tc>
        <w:tc>
          <w:tcPr>
            <w:tcW w:w="828" w:type="dxa"/>
          </w:tcPr>
          <w:p w14:paraId="7CE95E7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w:t>
            </w:r>
          </w:p>
        </w:tc>
        <w:tc>
          <w:tcPr>
            <w:tcW w:w="839" w:type="dxa"/>
          </w:tcPr>
          <w:p w14:paraId="1FD9DB9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28</w:t>
            </w:r>
          </w:p>
        </w:tc>
        <w:tc>
          <w:tcPr>
            <w:tcW w:w="839" w:type="dxa"/>
          </w:tcPr>
          <w:p w14:paraId="03C9FA1D"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6</w:t>
            </w:r>
          </w:p>
        </w:tc>
        <w:tc>
          <w:tcPr>
            <w:tcW w:w="839" w:type="dxa"/>
          </w:tcPr>
          <w:p w14:paraId="768CDE3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 to 8</w:t>
            </w:r>
          </w:p>
        </w:tc>
        <w:tc>
          <w:tcPr>
            <w:tcW w:w="963" w:type="dxa"/>
          </w:tcPr>
          <w:p w14:paraId="15368A6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12 to 120</w:t>
            </w:r>
          </w:p>
        </w:tc>
        <w:tc>
          <w:tcPr>
            <w:tcW w:w="845" w:type="dxa"/>
          </w:tcPr>
          <w:p w14:paraId="686751F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36 to 72</w:t>
            </w:r>
          </w:p>
        </w:tc>
        <w:tc>
          <w:tcPr>
            <w:tcW w:w="866" w:type="dxa"/>
          </w:tcPr>
          <w:p w14:paraId="5EC0BA2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32, 16, 12</w:t>
            </w:r>
          </w:p>
        </w:tc>
        <w:tc>
          <w:tcPr>
            <w:tcW w:w="996" w:type="dxa"/>
          </w:tcPr>
          <w:p w14:paraId="22B1B42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48</w:t>
            </w:r>
          </w:p>
        </w:tc>
        <w:tc>
          <w:tcPr>
            <w:tcW w:w="240" w:type="dxa"/>
          </w:tcPr>
          <w:p w14:paraId="1658CAB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124</w:t>
            </w:r>
          </w:p>
        </w:tc>
        <w:tc>
          <w:tcPr>
            <w:tcW w:w="3685" w:type="dxa"/>
          </w:tcPr>
          <w:p w14:paraId="67653E5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 xml:space="preserve">36, 36, 32, 32, 32, 32, 32, 32, 30, 30, 24, 24, 24, 24, 24, 24, 24, 24, 20, 20, 96, 10, 10, 10, 10, 10, 10, 10, 96, 10, 10, 10, 10, 10, 10, 10, 96, 10, 10, 10, </w:t>
            </w:r>
            <w:r w:rsidRPr="008A6D52">
              <w:rPr>
                <w:sz w:val="20"/>
              </w:rPr>
              <w:lastRenderedPageBreak/>
              <w:t>10, 10, 10, 10, 96, 10, 10, 10, 10, 10, 10, 10, 96, 9</w:t>
            </w:r>
          </w:p>
        </w:tc>
        <w:tc>
          <w:tcPr>
            <w:tcW w:w="1276" w:type="dxa"/>
          </w:tcPr>
          <w:p w14:paraId="32169A5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lastRenderedPageBreak/>
              <w:t>110, 110, 110, 120, 120, 120, 120, 12, 18</w:t>
            </w:r>
          </w:p>
        </w:tc>
      </w:tr>
      <w:tr w:rsidR="008A6D52" w:rsidRPr="008A6D52" w14:paraId="0DC4BA1C" w14:textId="77777777" w:rsidTr="0094343B">
        <w:trPr>
          <w:jc w:val="center"/>
        </w:trPr>
        <w:tc>
          <w:tcPr>
            <w:tcW w:w="1127" w:type="dxa"/>
          </w:tcPr>
          <w:p w14:paraId="22BC967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A6D52">
              <w:rPr>
                <w:sz w:val="20"/>
              </w:rPr>
              <w:t>Inclination angle (deg)</w:t>
            </w:r>
          </w:p>
        </w:tc>
        <w:tc>
          <w:tcPr>
            <w:tcW w:w="839" w:type="dxa"/>
          </w:tcPr>
          <w:p w14:paraId="37E623E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53, 43, 33</w:t>
            </w:r>
          </w:p>
        </w:tc>
        <w:tc>
          <w:tcPr>
            <w:tcW w:w="839" w:type="dxa"/>
          </w:tcPr>
          <w:p w14:paraId="12FB733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33, 42, 51.9</w:t>
            </w:r>
          </w:p>
        </w:tc>
        <w:tc>
          <w:tcPr>
            <w:tcW w:w="828" w:type="dxa"/>
          </w:tcPr>
          <w:p w14:paraId="537FBDDA"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0</w:t>
            </w:r>
          </w:p>
        </w:tc>
        <w:tc>
          <w:tcPr>
            <w:tcW w:w="839" w:type="dxa"/>
          </w:tcPr>
          <w:p w14:paraId="66A328DD"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89</w:t>
            </w:r>
          </w:p>
        </w:tc>
        <w:tc>
          <w:tcPr>
            <w:tcW w:w="839" w:type="dxa"/>
          </w:tcPr>
          <w:p w14:paraId="1C6389D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52</w:t>
            </w:r>
          </w:p>
        </w:tc>
        <w:tc>
          <w:tcPr>
            <w:tcW w:w="839" w:type="dxa"/>
          </w:tcPr>
          <w:p w14:paraId="31ACCC7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0 to 98.9</w:t>
            </w:r>
          </w:p>
        </w:tc>
        <w:tc>
          <w:tcPr>
            <w:tcW w:w="963" w:type="dxa"/>
          </w:tcPr>
          <w:p w14:paraId="4D2D8BC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33 to 148</w:t>
            </w:r>
          </w:p>
        </w:tc>
        <w:tc>
          <w:tcPr>
            <w:tcW w:w="845" w:type="dxa"/>
          </w:tcPr>
          <w:p w14:paraId="6758769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40 to 87.9</w:t>
            </w:r>
          </w:p>
        </w:tc>
        <w:tc>
          <w:tcPr>
            <w:tcW w:w="866" w:type="dxa"/>
          </w:tcPr>
          <w:p w14:paraId="47CA26CB"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0, 90, 45</w:t>
            </w:r>
          </w:p>
        </w:tc>
        <w:tc>
          <w:tcPr>
            <w:tcW w:w="996" w:type="dxa"/>
          </w:tcPr>
          <w:p w14:paraId="313F0C7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86.5</w:t>
            </w:r>
          </w:p>
        </w:tc>
        <w:tc>
          <w:tcPr>
            <w:tcW w:w="240" w:type="dxa"/>
          </w:tcPr>
          <w:p w14:paraId="5ACE1F7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50, 50.2</w:t>
            </w:r>
          </w:p>
        </w:tc>
        <w:tc>
          <w:tcPr>
            <w:tcW w:w="3685" w:type="dxa"/>
          </w:tcPr>
          <w:p w14:paraId="3099600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50, 85, 50, 85, 50, 85, 50, 85, 50, 85, 50, 85, 50, 85, 50, 89, 50, 85, 50, 85, 0, 15, 45, 60, 65, 70, 75, 80, 0, 15, 45, 60, 65, 70, 75, 80, 0, 15, 45, 60, 65, 70, 75, 80, 0, 15, 45, 60, 65, 70, 75, 80, 0, 56</w:t>
            </w:r>
          </w:p>
        </w:tc>
        <w:tc>
          <w:tcPr>
            <w:tcW w:w="1276" w:type="dxa"/>
          </w:tcPr>
          <w:p w14:paraId="07060A4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53, 46, 38, 97, 53, 43, 33, 148, 116</w:t>
            </w:r>
          </w:p>
        </w:tc>
      </w:tr>
      <w:tr w:rsidR="008A6D52" w:rsidRPr="008A6D52" w14:paraId="7440710B" w14:textId="77777777" w:rsidTr="0094343B">
        <w:trPr>
          <w:jc w:val="center"/>
        </w:trPr>
        <w:tc>
          <w:tcPr>
            <w:tcW w:w="1127" w:type="dxa"/>
          </w:tcPr>
          <w:p w14:paraId="4F246AC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A6D52">
              <w:rPr>
                <w:sz w:val="20"/>
              </w:rPr>
              <w:t>RAAN</w:t>
            </w:r>
          </w:p>
        </w:tc>
        <w:tc>
          <w:tcPr>
            <w:tcW w:w="839" w:type="dxa"/>
          </w:tcPr>
          <w:p w14:paraId="4320833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Equally spaced</w:t>
            </w:r>
          </w:p>
        </w:tc>
        <w:tc>
          <w:tcPr>
            <w:tcW w:w="839" w:type="dxa"/>
          </w:tcPr>
          <w:p w14:paraId="5156E70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Equally spaced</w:t>
            </w:r>
          </w:p>
        </w:tc>
        <w:tc>
          <w:tcPr>
            <w:tcW w:w="828" w:type="dxa"/>
          </w:tcPr>
          <w:p w14:paraId="0DE95EF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839" w:type="dxa"/>
          </w:tcPr>
          <w:p w14:paraId="4CED13C1"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Equally spaced</w:t>
            </w:r>
          </w:p>
        </w:tc>
        <w:tc>
          <w:tcPr>
            <w:tcW w:w="839" w:type="dxa"/>
          </w:tcPr>
          <w:p w14:paraId="3E1BADC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Equally spaced</w:t>
            </w:r>
          </w:p>
        </w:tc>
        <w:tc>
          <w:tcPr>
            <w:tcW w:w="839" w:type="dxa"/>
          </w:tcPr>
          <w:p w14:paraId="46E67CE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Equally spaced</w:t>
            </w:r>
          </w:p>
        </w:tc>
        <w:tc>
          <w:tcPr>
            <w:tcW w:w="963" w:type="dxa"/>
          </w:tcPr>
          <w:p w14:paraId="13520941"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Equally spaced</w:t>
            </w:r>
          </w:p>
        </w:tc>
        <w:tc>
          <w:tcPr>
            <w:tcW w:w="845" w:type="dxa"/>
          </w:tcPr>
          <w:p w14:paraId="4D39AE9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Equally spaced</w:t>
            </w:r>
          </w:p>
        </w:tc>
        <w:tc>
          <w:tcPr>
            <w:tcW w:w="866" w:type="dxa"/>
          </w:tcPr>
          <w:p w14:paraId="38EBEEF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 xml:space="preserve">Equally spaced </w:t>
            </w:r>
          </w:p>
        </w:tc>
        <w:tc>
          <w:tcPr>
            <w:tcW w:w="996" w:type="dxa"/>
          </w:tcPr>
          <w:p w14:paraId="4E3B22D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Equally spaced</w:t>
            </w:r>
          </w:p>
        </w:tc>
        <w:tc>
          <w:tcPr>
            <w:tcW w:w="240" w:type="dxa"/>
          </w:tcPr>
          <w:p w14:paraId="4DB56DC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Equally spaced</w:t>
            </w:r>
          </w:p>
        </w:tc>
        <w:tc>
          <w:tcPr>
            <w:tcW w:w="3685" w:type="dxa"/>
          </w:tcPr>
          <w:p w14:paraId="4441179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Equally spaced</w:t>
            </w:r>
          </w:p>
        </w:tc>
        <w:tc>
          <w:tcPr>
            <w:tcW w:w="1276" w:type="dxa"/>
          </w:tcPr>
          <w:p w14:paraId="103249A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Equally spaced</w:t>
            </w:r>
          </w:p>
        </w:tc>
      </w:tr>
    </w:tbl>
    <w:p w14:paraId="673DA9FB" w14:textId="77777777" w:rsidR="008A6D52" w:rsidRPr="008A6D52" w:rsidRDefault="008A6D52" w:rsidP="008A6D52">
      <w:pPr>
        <w:tabs>
          <w:tab w:val="clear" w:pos="1134"/>
          <w:tab w:val="clear" w:pos="1871"/>
          <w:tab w:val="clear" w:pos="2268"/>
        </w:tabs>
        <w:spacing w:before="0"/>
        <w:rPr>
          <w:sz w:val="20"/>
          <w:lang w:eastAsia="zh-CN"/>
        </w:rPr>
      </w:pPr>
    </w:p>
    <w:p w14:paraId="43AEED1B" w14:textId="77777777" w:rsidR="008A6D52" w:rsidRPr="008A6D52" w:rsidRDefault="008A6D52" w:rsidP="008A6D52">
      <w:pPr>
        <w:tabs>
          <w:tab w:val="clear" w:pos="1134"/>
          <w:tab w:val="clear" w:pos="1871"/>
          <w:tab w:val="clear" w:pos="2268"/>
        </w:tabs>
        <w:overflowPunct/>
        <w:autoSpaceDE/>
        <w:autoSpaceDN/>
        <w:adjustRightInd/>
        <w:spacing w:before="0"/>
        <w:textAlignment w:val="auto"/>
        <w:rPr>
          <w:sz w:val="20"/>
          <w:lang w:eastAsia="zh-CN"/>
        </w:rPr>
      </w:pPr>
      <w:r w:rsidRPr="008A6D52">
        <w:br w:type="page"/>
      </w:r>
    </w:p>
    <w:p w14:paraId="28CB065E" w14:textId="77777777" w:rsidR="008A6D52" w:rsidRPr="008A6D52" w:rsidRDefault="008A6D52" w:rsidP="008A6D52">
      <w:pPr>
        <w:keepNext/>
        <w:spacing w:before="360" w:after="120"/>
        <w:jc w:val="center"/>
        <w:rPr>
          <w:caps/>
          <w:sz w:val="20"/>
        </w:rPr>
      </w:pPr>
      <w:r w:rsidRPr="008A6D52">
        <w:rPr>
          <w:caps/>
          <w:sz w:val="20"/>
        </w:rPr>
        <w:lastRenderedPageBreak/>
        <w:t xml:space="preserve">Table </w:t>
      </w:r>
      <w:r w:rsidRPr="008A6D52">
        <w:rPr>
          <w:caps/>
          <w:sz w:val="20"/>
        </w:rPr>
        <w:fldChar w:fldCharType="begin"/>
      </w:r>
      <w:r w:rsidRPr="008A6D52">
        <w:rPr>
          <w:caps/>
          <w:sz w:val="20"/>
        </w:rPr>
        <w:instrText xml:space="preserve"> SEQ Table \* ARABIC </w:instrText>
      </w:r>
      <w:r w:rsidRPr="008A6D52">
        <w:rPr>
          <w:caps/>
          <w:sz w:val="20"/>
        </w:rPr>
        <w:fldChar w:fldCharType="separate"/>
      </w:r>
      <w:r w:rsidRPr="008A6D52">
        <w:rPr>
          <w:caps/>
          <w:sz w:val="20"/>
        </w:rPr>
        <w:t>11</w:t>
      </w:r>
      <w:r w:rsidRPr="008A6D52">
        <w:rPr>
          <w:caps/>
          <w:sz w:val="20"/>
        </w:rPr>
        <w:fldChar w:fldCharType="end"/>
      </w:r>
    </w:p>
    <w:p w14:paraId="0FC00AA9" w14:textId="77777777" w:rsidR="008A6D52" w:rsidRPr="008A6D52" w:rsidRDefault="008A6D52" w:rsidP="008A6D52">
      <w:pPr>
        <w:keepNext/>
        <w:keepLines/>
        <w:spacing w:before="0" w:after="120"/>
        <w:jc w:val="center"/>
        <w:rPr>
          <w:rFonts w:ascii="Times New Roman Bold" w:hAnsi="Times New Roman Bold"/>
          <w:b/>
          <w:sz w:val="20"/>
        </w:rPr>
      </w:pPr>
      <w:r w:rsidRPr="008A6D52">
        <w:rPr>
          <w:rFonts w:ascii="Times New Roman Bold" w:hAnsi="Times New Roman Bold"/>
          <w:b/>
          <w:sz w:val="20"/>
        </w:rPr>
        <w:t>Other characteristics for systems A to C</w:t>
      </w:r>
    </w:p>
    <w:tbl>
      <w:tblPr>
        <w:tblStyle w:val="TableGrid2"/>
        <w:tblW w:w="14170" w:type="dxa"/>
        <w:jc w:val="center"/>
        <w:tblLayout w:type="fixed"/>
        <w:tblLook w:val="04A0" w:firstRow="1" w:lastRow="0" w:firstColumn="1" w:lastColumn="0" w:noHBand="0" w:noVBand="1"/>
      </w:tblPr>
      <w:tblGrid>
        <w:gridCol w:w="2716"/>
        <w:gridCol w:w="2077"/>
        <w:gridCol w:w="1812"/>
        <w:gridCol w:w="1754"/>
        <w:gridCol w:w="1842"/>
        <w:gridCol w:w="2127"/>
        <w:gridCol w:w="1842"/>
      </w:tblGrid>
      <w:tr w:rsidR="008A6D52" w:rsidRPr="008A6D52" w14:paraId="74CCD0F9" w14:textId="77777777" w:rsidTr="0094343B">
        <w:trPr>
          <w:trHeight w:val="300"/>
          <w:tblHeader/>
          <w:jc w:val="center"/>
        </w:trPr>
        <w:tc>
          <w:tcPr>
            <w:tcW w:w="2716" w:type="dxa"/>
          </w:tcPr>
          <w:p w14:paraId="5565A5F2"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Parameter</w:t>
            </w:r>
          </w:p>
        </w:tc>
        <w:tc>
          <w:tcPr>
            <w:tcW w:w="2077" w:type="dxa"/>
          </w:tcPr>
          <w:p w14:paraId="379C29BA"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A</w:t>
            </w:r>
          </w:p>
        </w:tc>
        <w:tc>
          <w:tcPr>
            <w:tcW w:w="1812" w:type="dxa"/>
          </w:tcPr>
          <w:p w14:paraId="7CF9A539"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A</w:t>
            </w:r>
          </w:p>
        </w:tc>
        <w:tc>
          <w:tcPr>
            <w:tcW w:w="1754" w:type="dxa"/>
          </w:tcPr>
          <w:p w14:paraId="1044880D"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B</w:t>
            </w:r>
          </w:p>
        </w:tc>
        <w:tc>
          <w:tcPr>
            <w:tcW w:w="1842" w:type="dxa"/>
          </w:tcPr>
          <w:p w14:paraId="30241671"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B</w:t>
            </w:r>
          </w:p>
        </w:tc>
        <w:tc>
          <w:tcPr>
            <w:tcW w:w="2127" w:type="dxa"/>
          </w:tcPr>
          <w:p w14:paraId="737DBDF8"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C</w:t>
            </w:r>
          </w:p>
        </w:tc>
        <w:tc>
          <w:tcPr>
            <w:tcW w:w="1842" w:type="dxa"/>
          </w:tcPr>
          <w:p w14:paraId="39EDD9E4"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C</w:t>
            </w:r>
          </w:p>
        </w:tc>
      </w:tr>
      <w:tr w:rsidR="008A6D52" w:rsidRPr="008A6D52" w14:paraId="507293A2" w14:textId="77777777" w:rsidTr="0094343B">
        <w:trPr>
          <w:trHeight w:val="300"/>
          <w:jc w:val="center"/>
        </w:trPr>
        <w:tc>
          <w:tcPr>
            <w:tcW w:w="2716" w:type="dxa"/>
          </w:tcPr>
          <w:p w14:paraId="7079D5CB"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A6D52">
              <w:rPr>
                <w:sz w:val="20"/>
              </w:rPr>
              <w:t>Frequency (GHz)</w:t>
            </w:r>
          </w:p>
        </w:tc>
        <w:tc>
          <w:tcPr>
            <w:tcW w:w="2077" w:type="dxa"/>
            <w:vAlign w:val="center"/>
          </w:tcPr>
          <w:p w14:paraId="0D0BB7F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71-76</w:t>
            </w:r>
          </w:p>
        </w:tc>
        <w:tc>
          <w:tcPr>
            <w:tcW w:w="1812" w:type="dxa"/>
            <w:vAlign w:val="center"/>
          </w:tcPr>
          <w:p w14:paraId="159D7C3D"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81-86</w:t>
            </w:r>
          </w:p>
        </w:tc>
        <w:tc>
          <w:tcPr>
            <w:tcW w:w="1754" w:type="dxa"/>
            <w:vAlign w:val="center"/>
          </w:tcPr>
          <w:p w14:paraId="55B3ED2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71-76</w:t>
            </w:r>
          </w:p>
        </w:tc>
        <w:tc>
          <w:tcPr>
            <w:tcW w:w="1842" w:type="dxa"/>
            <w:vAlign w:val="center"/>
          </w:tcPr>
          <w:p w14:paraId="729DC57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81-86</w:t>
            </w:r>
          </w:p>
        </w:tc>
        <w:tc>
          <w:tcPr>
            <w:tcW w:w="2127" w:type="dxa"/>
            <w:vAlign w:val="center"/>
          </w:tcPr>
          <w:p w14:paraId="29AD26F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71-76</w:t>
            </w:r>
          </w:p>
        </w:tc>
        <w:tc>
          <w:tcPr>
            <w:tcW w:w="1842" w:type="dxa"/>
            <w:vAlign w:val="center"/>
          </w:tcPr>
          <w:p w14:paraId="72BCCF8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81-86</w:t>
            </w:r>
          </w:p>
        </w:tc>
      </w:tr>
      <w:tr w:rsidR="008A6D52" w:rsidRPr="008A6D52" w14:paraId="1B2748D4" w14:textId="77777777" w:rsidTr="0094343B">
        <w:trPr>
          <w:trHeight w:val="300"/>
          <w:jc w:val="center"/>
        </w:trPr>
        <w:tc>
          <w:tcPr>
            <w:tcW w:w="2716" w:type="dxa"/>
          </w:tcPr>
          <w:p w14:paraId="5696982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A6D52">
              <w:rPr>
                <w:sz w:val="20"/>
              </w:rPr>
              <w:t>Peak antenna gain (dBi)</w:t>
            </w:r>
          </w:p>
        </w:tc>
        <w:tc>
          <w:tcPr>
            <w:tcW w:w="2077" w:type="dxa"/>
          </w:tcPr>
          <w:p w14:paraId="6A58C685" w14:textId="77777777" w:rsidR="008A6D52" w:rsidRPr="008A6D52" w:rsidRDefault="008A6D52" w:rsidP="008A6D52">
            <w:pPr>
              <w:tabs>
                <w:tab w:val="left" w:pos="284"/>
                <w:tab w:val="left" w:pos="567"/>
                <w:tab w:val="center" w:pos="687"/>
                <w:tab w:val="left" w:pos="851"/>
                <w:tab w:val="left" w:pos="1236"/>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52</w:t>
            </w:r>
          </w:p>
        </w:tc>
        <w:tc>
          <w:tcPr>
            <w:tcW w:w="1812" w:type="dxa"/>
            <w:vAlign w:val="center"/>
          </w:tcPr>
          <w:p w14:paraId="6AC4C3CA" w14:textId="77777777" w:rsidR="008A6D52" w:rsidRPr="008A6D52" w:rsidRDefault="008A6D52" w:rsidP="008A6D52">
            <w:pPr>
              <w:tabs>
                <w:tab w:val="left" w:pos="284"/>
                <w:tab w:val="left" w:pos="567"/>
                <w:tab w:val="center" w:pos="687"/>
                <w:tab w:val="left" w:pos="851"/>
                <w:tab w:val="left" w:pos="1236"/>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60.9 (D: 1.85 m)</w:t>
            </w:r>
          </w:p>
        </w:tc>
        <w:tc>
          <w:tcPr>
            <w:tcW w:w="1754" w:type="dxa"/>
            <w:vAlign w:val="center"/>
          </w:tcPr>
          <w:p w14:paraId="199816AB" w14:textId="77777777" w:rsidR="008A6D52" w:rsidRPr="008A6D52" w:rsidRDefault="008A6D52" w:rsidP="008A6D52">
            <w:pPr>
              <w:tabs>
                <w:tab w:val="left" w:pos="284"/>
                <w:tab w:val="left" w:pos="567"/>
                <w:tab w:val="center" w:pos="687"/>
                <w:tab w:val="left" w:pos="851"/>
                <w:tab w:val="left" w:pos="1236"/>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41.9 or 48</w:t>
            </w:r>
          </w:p>
        </w:tc>
        <w:tc>
          <w:tcPr>
            <w:tcW w:w="1842" w:type="dxa"/>
            <w:vAlign w:val="center"/>
          </w:tcPr>
          <w:p w14:paraId="7AAA6261" w14:textId="77777777" w:rsidR="008A6D52" w:rsidRPr="008A6D52" w:rsidRDefault="008A6D52" w:rsidP="008A6D52">
            <w:pPr>
              <w:tabs>
                <w:tab w:val="left" w:pos="284"/>
                <w:tab w:val="left" w:pos="567"/>
                <w:tab w:val="center" w:pos="687"/>
                <w:tab w:val="left" w:pos="851"/>
                <w:tab w:val="left" w:pos="1236"/>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53.6 (D: 1 m, 59.6 (D: 2 m, ), 64.5 (D: 3.5 m)</w:t>
            </w:r>
          </w:p>
        </w:tc>
        <w:tc>
          <w:tcPr>
            <w:tcW w:w="2127" w:type="dxa"/>
            <w:vAlign w:val="center"/>
          </w:tcPr>
          <w:p w14:paraId="758D0F48" w14:textId="77777777" w:rsidR="008A6D52" w:rsidRPr="008A6D52" w:rsidRDefault="008A6D52" w:rsidP="008A6D52">
            <w:pPr>
              <w:tabs>
                <w:tab w:val="left" w:pos="284"/>
                <w:tab w:val="left" w:pos="567"/>
                <w:tab w:val="center" w:pos="687"/>
                <w:tab w:val="left" w:pos="851"/>
                <w:tab w:val="left" w:pos="1236"/>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50</w:t>
            </w:r>
          </w:p>
        </w:tc>
        <w:tc>
          <w:tcPr>
            <w:tcW w:w="1842" w:type="dxa"/>
            <w:vAlign w:val="center"/>
          </w:tcPr>
          <w:p w14:paraId="3F903AA9" w14:textId="77777777" w:rsidR="008A6D52" w:rsidRPr="008A6D52" w:rsidRDefault="008A6D52" w:rsidP="008A6D52">
            <w:pPr>
              <w:tabs>
                <w:tab w:val="left" w:pos="284"/>
                <w:tab w:val="left" w:pos="567"/>
                <w:tab w:val="center" w:pos="687"/>
                <w:tab w:val="left" w:pos="851"/>
                <w:tab w:val="left" w:pos="1236"/>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50 (D:0.6 m)</w:t>
            </w:r>
          </w:p>
        </w:tc>
      </w:tr>
      <w:tr w:rsidR="008A6D52" w:rsidRPr="008A6D52" w14:paraId="3BFC78CA" w14:textId="77777777" w:rsidTr="0094343B">
        <w:trPr>
          <w:trHeight w:val="593"/>
          <w:jc w:val="center"/>
        </w:trPr>
        <w:tc>
          <w:tcPr>
            <w:tcW w:w="2716" w:type="dxa"/>
          </w:tcPr>
          <w:p w14:paraId="4D21A1EA"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A6D52">
              <w:rPr>
                <w:sz w:val="20"/>
              </w:rPr>
              <w:t>Antenna Pattern</w:t>
            </w:r>
          </w:p>
        </w:tc>
        <w:tc>
          <w:tcPr>
            <w:tcW w:w="2077" w:type="dxa"/>
          </w:tcPr>
          <w:p w14:paraId="1E4D70FE" w14:textId="77777777" w:rsidR="008A6D52" w:rsidRPr="008A6D52" w:rsidRDefault="008A6D52" w:rsidP="008A6D52">
            <w:pPr>
              <w:tabs>
                <w:tab w:val="left" w:pos="284"/>
                <w:tab w:val="left" w:pos="567"/>
                <w:tab w:val="center" w:pos="687"/>
                <w:tab w:val="left" w:pos="851"/>
                <w:tab w:val="left" w:pos="1236"/>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Rec S.1528</w:t>
            </w:r>
          </w:p>
          <w:p w14:paraId="1BF471BB" w14:textId="77777777" w:rsidR="008A6D52" w:rsidRPr="008A6D52" w:rsidRDefault="008A6D52" w:rsidP="008A6D52">
            <w:pPr>
              <w:tabs>
                <w:tab w:val="left" w:pos="284"/>
                <w:tab w:val="left" w:pos="567"/>
                <w:tab w:val="center" w:pos="687"/>
                <w:tab w:val="left" w:pos="851"/>
                <w:tab w:val="left" w:pos="1236"/>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Recommend 1.2 for main beam</w:t>
            </w:r>
          </w:p>
          <w:p w14:paraId="0BBBC1EB" w14:textId="77777777" w:rsidR="008A6D52" w:rsidRPr="008A6D52" w:rsidRDefault="008A6D52" w:rsidP="008A6D52">
            <w:pPr>
              <w:tabs>
                <w:tab w:val="left" w:pos="284"/>
                <w:tab w:val="left" w:pos="567"/>
                <w:tab w:val="center" w:pos="687"/>
                <w:tab w:val="left" w:pos="851"/>
                <w:tab w:val="left" w:pos="1236"/>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 xml:space="preserve">Recommend 1.4 for side lobes </w:t>
            </w:r>
            <w:r w:rsidRPr="008A6D52">
              <w:rPr>
                <w:sz w:val="20"/>
              </w:rPr>
              <w:br/>
              <w:t>(beyond 15°)</w:t>
            </w:r>
          </w:p>
        </w:tc>
        <w:tc>
          <w:tcPr>
            <w:tcW w:w="1812" w:type="dxa"/>
          </w:tcPr>
          <w:p w14:paraId="3D0B0394" w14:textId="77777777" w:rsidR="008A6D52" w:rsidRPr="008A6D52" w:rsidRDefault="008A6D52" w:rsidP="008A6D52">
            <w:pPr>
              <w:tabs>
                <w:tab w:val="left" w:pos="284"/>
                <w:tab w:val="left" w:pos="567"/>
                <w:tab w:val="center" w:pos="687"/>
                <w:tab w:val="left" w:pos="851"/>
                <w:tab w:val="left" w:pos="1236"/>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Recommendation ITU</w:t>
            </w:r>
            <w:r w:rsidRPr="008A6D52">
              <w:rPr>
                <w:sz w:val="20"/>
              </w:rPr>
              <w:noBreakHyphen/>
              <w:t>R S.580-6</w:t>
            </w:r>
          </w:p>
        </w:tc>
        <w:tc>
          <w:tcPr>
            <w:tcW w:w="1754" w:type="dxa"/>
            <w:vAlign w:val="center"/>
          </w:tcPr>
          <w:p w14:paraId="6A9508E0" w14:textId="77777777" w:rsidR="008A6D52" w:rsidRPr="008A6D52" w:rsidRDefault="008A6D52" w:rsidP="008A6D52">
            <w:pPr>
              <w:tabs>
                <w:tab w:val="left" w:pos="284"/>
                <w:tab w:val="left" w:pos="567"/>
                <w:tab w:val="center" w:pos="687"/>
                <w:tab w:val="left" w:pos="851"/>
                <w:tab w:val="left" w:pos="1236"/>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Rec. S.1528 Recommend 1.2 for main beam</w:t>
            </w:r>
          </w:p>
          <w:p w14:paraId="7282577B" w14:textId="77777777" w:rsidR="008A6D52" w:rsidRPr="008A6D52" w:rsidRDefault="008A6D52" w:rsidP="008A6D52">
            <w:pPr>
              <w:tabs>
                <w:tab w:val="left" w:pos="284"/>
                <w:tab w:val="left" w:pos="567"/>
                <w:tab w:val="center" w:pos="687"/>
                <w:tab w:val="left" w:pos="851"/>
                <w:tab w:val="left" w:pos="1236"/>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Recommend 1.4 for side lobes (beyond 15°)</w:t>
            </w:r>
          </w:p>
        </w:tc>
        <w:tc>
          <w:tcPr>
            <w:tcW w:w="1842" w:type="dxa"/>
            <w:vAlign w:val="center"/>
          </w:tcPr>
          <w:p w14:paraId="0D630F49" w14:textId="77777777" w:rsidR="008A6D52" w:rsidRPr="008A6D52" w:rsidRDefault="008A6D52" w:rsidP="008A6D52">
            <w:pPr>
              <w:tabs>
                <w:tab w:val="left" w:pos="284"/>
                <w:tab w:val="left" w:pos="567"/>
                <w:tab w:val="center" w:pos="687"/>
                <w:tab w:val="left" w:pos="851"/>
                <w:tab w:val="left" w:pos="1236"/>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Recommendation ITU</w:t>
            </w:r>
            <w:r w:rsidRPr="008A6D52">
              <w:rPr>
                <w:sz w:val="20"/>
              </w:rPr>
              <w:noBreakHyphen/>
              <w:t>R S.580-6</w:t>
            </w:r>
          </w:p>
        </w:tc>
        <w:tc>
          <w:tcPr>
            <w:tcW w:w="2127" w:type="dxa"/>
            <w:vAlign w:val="center"/>
          </w:tcPr>
          <w:p w14:paraId="2C4E11E7" w14:textId="77777777" w:rsidR="008A6D52" w:rsidRPr="008A6D52" w:rsidRDefault="008A6D52" w:rsidP="008A6D52">
            <w:pPr>
              <w:tabs>
                <w:tab w:val="left" w:pos="284"/>
                <w:tab w:val="left" w:pos="567"/>
                <w:tab w:val="center" w:pos="687"/>
                <w:tab w:val="left" w:pos="851"/>
                <w:tab w:val="left" w:pos="1236"/>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For satellite: Appendix 7 Annex 3 Section 3</w:t>
            </w:r>
          </w:p>
          <w:p w14:paraId="4A118F1A" w14:textId="77777777" w:rsidR="008A6D52" w:rsidRPr="008A6D52" w:rsidRDefault="008A6D52" w:rsidP="008A6D52">
            <w:pPr>
              <w:tabs>
                <w:tab w:val="left" w:pos="284"/>
                <w:tab w:val="left" w:pos="567"/>
                <w:tab w:val="center" w:pos="687"/>
                <w:tab w:val="left" w:pos="851"/>
                <w:tab w:val="left" w:pos="1236"/>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G1= ‒13 dB</w:t>
            </w:r>
          </w:p>
          <w:p w14:paraId="1EABBD87" w14:textId="77777777" w:rsidR="008A6D52" w:rsidRPr="008A6D52" w:rsidRDefault="008A6D52" w:rsidP="008A6D52">
            <w:pPr>
              <w:tabs>
                <w:tab w:val="left" w:pos="284"/>
                <w:tab w:val="left" w:pos="567"/>
                <w:tab w:val="center" w:pos="687"/>
                <w:tab w:val="left" w:pos="851"/>
                <w:tab w:val="left" w:pos="1236"/>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Beamwidth = 0.42 deg</w:t>
            </w:r>
          </w:p>
        </w:tc>
        <w:tc>
          <w:tcPr>
            <w:tcW w:w="1842" w:type="dxa"/>
            <w:vAlign w:val="center"/>
          </w:tcPr>
          <w:p w14:paraId="3D9298CB" w14:textId="77777777" w:rsidR="008A6D52" w:rsidRPr="008A6D52" w:rsidRDefault="008A6D52" w:rsidP="008A6D52">
            <w:pPr>
              <w:tabs>
                <w:tab w:val="left" w:pos="284"/>
                <w:tab w:val="left" w:pos="567"/>
                <w:tab w:val="center" w:pos="687"/>
                <w:tab w:val="left" w:pos="851"/>
                <w:tab w:val="left" w:pos="1236"/>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bookmarkStart w:id="471" w:name="_Hlk174618538"/>
            <w:r w:rsidRPr="008A6D52">
              <w:rPr>
                <w:sz w:val="20"/>
              </w:rPr>
              <w:t>For earth station: S.580</w:t>
            </w:r>
            <w:bookmarkEnd w:id="471"/>
          </w:p>
        </w:tc>
      </w:tr>
      <w:tr w:rsidR="008A6D52" w:rsidRPr="008A6D52" w14:paraId="5D460D9B" w14:textId="77777777" w:rsidTr="0094343B">
        <w:trPr>
          <w:trHeight w:val="300"/>
          <w:jc w:val="center"/>
        </w:trPr>
        <w:tc>
          <w:tcPr>
            <w:tcW w:w="2716" w:type="dxa"/>
          </w:tcPr>
          <w:p w14:paraId="5FB2BD7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A6D52">
              <w:rPr>
                <w:sz w:val="20"/>
              </w:rPr>
              <w:t>Input power density (dBW/Hz)</w:t>
            </w:r>
          </w:p>
        </w:tc>
        <w:tc>
          <w:tcPr>
            <w:tcW w:w="2077" w:type="dxa"/>
          </w:tcPr>
          <w:p w14:paraId="671A6CA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 xml:space="preserve">‒103 to ‒83.57 </w:t>
            </w:r>
          </w:p>
          <w:p w14:paraId="7BC6D28D"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Max power only used while compensating for low elevation angles or rain fade attenuation</w:t>
            </w:r>
          </w:p>
        </w:tc>
        <w:tc>
          <w:tcPr>
            <w:tcW w:w="1812" w:type="dxa"/>
          </w:tcPr>
          <w:p w14:paraId="1588588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‒93 to ‒80.8</w:t>
            </w:r>
          </w:p>
          <w:p w14:paraId="2AB9A6F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Max power only used while compensating for low elevation angles or rain fade attenuation</w:t>
            </w:r>
          </w:p>
        </w:tc>
        <w:tc>
          <w:tcPr>
            <w:tcW w:w="1754" w:type="dxa"/>
            <w:vAlign w:val="center"/>
          </w:tcPr>
          <w:p w14:paraId="2F4601E1"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‒106.2 to ‒86.2</w:t>
            </w:r>
          </w:p>
          <w:p w14:paraId="2BC2F38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Max power only used while compensating for low elevation angles or rain fade attenuation</w:t>
            </w:r>
          </w:p>
        </w:tc>
        <w:tc>
          <w:tcPr>
            <w:tcW w:w="1842" w:type="dxa"/>
            <w:vAlign w:val="center"/>
          </w:tcPr>
          <w:p w14:paraId="71052CE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‒97 to ‒77</w:t>
            </w:r>
          </w:p>
          <w:p w14:paraId="6E986FD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Max power only used while compensating for low elevation angles or rain fade attenuation</w:t>
            </w:r>
          </w:p>
        </w:tc>
        <w:tc>
          <w:tcPr>
            <w:tcW w:w="2127" w:type="dxa"/>
            <w:vAlign w:val="center"/>
          </w:tcPr>
          <w:p w14:paraId="690831F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‒77.8</w:t>
            </w:r>
            <w:r w:rsidRPr="008A6D52">
              <w:rPr>
                <w:position w:val="6"/>
                <w:sz w:val="20"/>
              </w:rPr>
              <w:footnoteReference w:id="4"/>
            </w:r>
          </w:p>
        </w:tc>
        <w:tc>
          <w:tcPr>
            <w:tcW w:w="1842" w:type="dxa"/>
            <w:vAlign w:val="center"/>
          </w:tcPr>
          <w:p w14:paraId="7A7107D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‒77.8</w:t>
            </w:r>
          </w:p>
        </w:tc>
      </w:tr>
      <w:tr w:rsidR="008A6D52" w:rsidRPr="008A6D52" w14:paraId="1890A697" w14:textId="77777777" w:rsidTr="0094343B">
        <w:trPr>
          <w:trHeight w:val="300"/>
          <w:jc w:val="center"/>
        </w:trPr>
        <w:tc>
          <w:tcPr>
            <w:tcW w:w="2716" w:type="dxa"/>
          </w:tcPr>
          <w:p w14:paraId="6384D92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A6D52">
              <w:rPr>
                <w:sz w:val="20"/>
              </w:rPr>
              <w:t>Minimum Elevation Angle (degrees)</w:t>
            </w:r>
          </w:p>
        </w:tc>
        <w:tc>
          <w:tcPr>
            <w:tcW w:w="2077" w:type="dxa"/>
          </w:tcPr>
          <w:p w14:paraId="7A8AE7C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15</w:t>
            </w:r>
          </w:p>
        </w:tc>
        <w:tc>
          <w:tcPr>
            <w:tcW w:w="1812" w:type="dxa"/>
          </w:tcPr>
          <w:p w14:paraId="3DEADC3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15</w:t>
            </w:r>
          </w:p>
        </w:tc>
        <w:tc>
          <w:tcPr>
            <w:tcW w:w="1754" w:type="dxa"/>
            <w:vAlign w:val="center"/>
          </w:tcPr>
          <w:p w14:paraId="760F0DDB"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20</w:t>
            </w:r>
          </w:p>
        </w:tc>
        <w:tc>
          <w:tcPr>
            <w:tcW w:w="1842" w:type="dxa"/>
            <w:vAlign w:val="center"/>
          </w:tcPr>
          <w:p w14:paraId="3A938FA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20</w:t>
            </w:r>
          </w:p>
        </w:tc>
        <w:tc>
          <w:tcPr>
            <w:tcW w:w="2127" w:type="dxa"/>
            <w:vAlign w:val="center"/>
          </w:tcPr>
          <w:p w14:paraId="49FA041B"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w:t>
            </w:r>
          </w:p>
        </w:tc>
        <w:tc>
          <w:tcPr>
            <w:tcW w:w="1842" w:type="dxa"/>
            <w:vAlign w:val="center"/>
          </w:tcPr>
          <w:p w14:paraId="177C59E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w:t>
            </w:r>
          </w:p>
        </w:tc>
      </w:tr>
      <w:tr w:rsidR="008A6D52" w:rsidRPr="008A6D52" w14:paraId="53FCE046" w14:textId="77777777" w:rsidTr="0094343B">
        <w:trPr>
          <w:trHeight w:val="300"/>
          <w:jc w:val="center"/>
        </w:trPr>
        <w:tc>
          <w:tcPr>
            <w:tcW w:w="2716" w:type="dxa"/>
          </w:tcPr>
          <w:p w14:paraId="0053BBE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A6D52">
              <w:rPr>
                <w:sz w:val="20"/>
              </w:rPr>
              <w:t>Bandwidth (MHz)</w:t>
            </w:r>
          </w:p>
        </w:tc>
        <w:tc>
          <w:tcPr>
            <w:tcW w:w="2077" w:type="dxa"/>
          </w:tcPr>
          <w:p w14:paraId="275B9C7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1 250</w:t>
            </w:r>
          </w:p>
        </w:tc>
        <w:tc>
          <w:tcPr>
            <w:tcW w:w="1812" w:type="dxa"/>
          </w:tcPr>
          <w:p w14:paraId="008DCF5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1 250</w:t>
            </w:r>
          </w:p>
        </w:tc>
        <w:tc>
          <w:tcPr>
            <w:tcW w:w="1754" w:type="dxa"/>
            <w:vAlign w:val="center"/>
          </w:tcPr>
          <w:p w14:paraId="5B57B2CA"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100</w:t>
            </w:r>
          </w:p>
        </w:tc>
        <w:tc>
          <w:tcPr>
            <w:tcW w:w="1842" w:type="dxa"/>
            <w:vAlign w:val="center"/>
          </w:tcPr>
          <w:p w14:paraId="4E72D11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100</w:t>
            </w:r>
          </w:p>
        </w:tc>
        <w:tc>
          <w:tcPr>
            <w:tcW w:w="2127" w:type="dxa"/>
            <w:vAlign w:val="center"/>
          </w:tcPr>
          <w:p w14:paraId="25CC3F4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180</w:t>
            </w:r>
          </w:p>
        </w:tc>
        <w:tc>
          <w:tcPr>
            <w:tcW w:w="1842" w:type="dxa"/>
            <w:vAlign w:val="center"/>
          </w:tcPr>
          <w:p w14:paraId="27A3DA5D"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180</w:t>
            </w:r>
          </w:p>
        </w:tc>
      </w:tr>
      <w:tr w:rsidR="008A6D52" w:rsidRPr="008A6D52" w14:paraId="52A05FD7" w14:textId="77777777" w:rsidTr="0094343B">
        <w:trPr>
          <w:trHeight w:val="300"/>
          <w:jc w:val="center"/>
        </w:trPr>
        <w:tc>
          <w:tcPr>
            <w:tcW w:w="2716" w:type="dxa"/>
          </w:tcPr>
          <w:p w14:paraId="2734CA01"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A6D52">
              <w:rPr>
                <w:sz w:val="20"/>
              </w:rPr>
              <w:t>Out of band emission mask</w:t>
            </w:r>
          </w:p>
        </w:tc>
        <w:tc>
          <w:tcPr>
            <w:tcW w:w="2077" w:type="dxa"/>
          </w:tcPr>
          <w:p w14:paraId="2F36436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SM.1541-6</w:t>
            </w:r>
          </w:p>
        </w:tc>
        <w:tc>
          <w:tcPr>
            <w:tcW w:w="1812" w:type="dxa"/>
          </w:tcPr>
          <w:p w14:paraId="4FC4CBB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SM.1541-6</w:t>
            </w:r>
          </w:p>
        </w:tc>
        <w:tc>
          <w:tcPr>
            <w:tcW w:w="1754" w:type="dxa"/>
            <w:vAlign w:val="center"/>
          </w:tcPr>
          <w:p w14:paraId="4BC80AA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SM.1541-6</w:t>
            </w:r>
          </w:p>
        </w:tc>
        <w:tc>
          <w:tcPr>
            <w:tcW w:w="1842" w:type="dxa"/>
            <w:vAlign w:val="center"/>
          </w:tcPr>
          <w:p w14:paraId="544D034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SM.1541-6</w:t>
            </w:r>
          </w:p>
        </w:tc>
        <w:tc>
          <w:tcPr>
            <w:tcW w:w="2127" w:type="dxa"/>
            <w:vAlign w:val="center"/>
          </w:tcPr>
          <w:p w14:paraId="2983A27F"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SM.1541-6</w:t>
            </w:r>
          </w:p>
        </w:tc>
        <w:tc>
          <w:tcPr>
            <w:tcW w:w="1842" w:type="dxa"/>
            <w:vAlign w:val="center"/>
          </w:tcPr>
          <w:p w14:paraId="39FDA49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SM.1541-6</w:t>
            </w:r>
          </w:p>
        </w:tc>
      </w:tr>
      <w:tr w:rsidR="008A6D52" w:rsidRPr="008A6D52" w14:paraId="2BFC597F" w14:textId="77777777" w:rsidTr="0094343B">
        <w:trPr>
          <w:trHeight w:val="300"/>
          <w:jc w:val="center"/>
        </w:trPr>
        <w:tc>
          <w:tcPr>
            <w:tcW w:w="2716" w:type="dxa"/>
          </w:tcPr>
          <w:p w14:paraId="6D89A84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A6D52">
              <w:rPr>
                <w:sz w:val="20"/>
              </w:rPr>
              <w:t>Number of co-frequency beams (N_co)</w:t>
            </w:r>
          </w:p>
        </w:tc>
        <w:tc>
          <w:tcPr>
            <w:tcW w:w="2077" w:type="dxa"/>
            <w:vAlign w:val="center"/>
          </w:tcPr>
          <w:p w14:paraId="5509783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32</w:t>
            </w:r>
          </w:p>
        </w:tc>
        <w:tc>
          <w:tcPr>
            <w:tcW w:w="1812" w:type="dxa"/>
            <w:vAlign w:val="center"/>
          </w:tcPr>
          <w:p w14:paraId="6755E0A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32</w:t>
            </w:r>
          </w:p>
        </w:tc>
        <w:tc>
          <w:tcPr>
            <w:tcW w:w="1754" w:type="dxa"/>
            <w:vAlign w:val="center"/>
          </w:tcPr>
          <w:p w14:paraId="649908A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32</w:t>
            </w:r>
          </w:p>
        </w:tc>
        <w:tc>
          <w:tcPr>
            <w:tcW w:w="1842" w:type="dxa"/>
            <w:vAlign w:val="center"/>
          </w:tcPr>
          <w:p w14:paraId="5DED537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32</w:t>
            </w:r>
          </w:p>
        </w:tc>
        <w:tc>
          <w:tcPr>
            <w:tcW w:w="2127" w:type="dxa"/>
            <w:vAlign w:val="center"/>
          </w:tcPr>
          <w:p w14:paraId="74A7FEE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w:t>
            </w:r>
          </w:p>
        </w:tc>
        <w:tc>
          <w:tcPr>
            <w:tcW w:w="1842" w:type="dxa"/>
            <w:vAlign w:val="center"/>
          </w:tcPr>
          <w:p w14:paraId="6BEADBBA"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w:t>
            </w:r>
          </w:p>
        </w:tc>
      </w:tr>
      <w:tr w:rsidR="008A6D52" w:rsidRPr="008A6D52" w14:paraId="47AE0A23" w14:textId="77777777" w:rsidTr="0094343B">
        <w:trPr>
          <w:trHeight w:val="300"/>
          <w:jc w:val="center"/>
        </w:trPr>
        <w:tc>
          <w:tcPr>
            <w:tcW w:w="2716" w:type="dxa"/>
          </w:tcPr>
          <w:p w14:paraId="0B02186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A6D52">
              <w:rPr>
                <w:sz w:val="20"/>
              </w:rPr>
              <w:t>Max Power Flux Density on the ground</w:t>
            </w:r>
          </w:p>
          <w:p w14:paraId="6A6F1B41"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A6D52">
              <w:rPr>
                <w:sz w:val="20"/>
              </w:rPr>
              <w:t>dBW/m</w:t>
            </w:r>
            <w:r w:rsidRPr="008A6D52">
              <w:rPr>
                <w:sz w:val="20"/>
                <w:vertAlign w:val="superscript"/>
              </w:rPr>
              <w:t>2</w:t>
            </w:r>
            <w:r w:rsidRPr="008A6D52">
              <w:rPr>
                <w:sz w:val="20"/>
              </w:rPr>
              <w:t>/MHz</w:t>
            </w:r>
          </w:p>
        </w:tc>
        <w:tc>
          <w:tcPr>
            <w:tcW w:w="2077" w:type="dxa"/>
            <w:vAlign w:val="center"/>
          </w:tcPr>
          <w:p w14:paraId="437585C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‒106</w:t>
            </w:r>
          </w:p>
        </w:tc>
        <w:tc>
          <w:tcPr>
            <w:tcW w:w="1812" w:type="dxa"/>
            <w:vAlign w:val="center"/>
          </w:tcPr>
          <w:p w14:paraId="0E99CBC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N/A</w:t>
            </w:r>
          </w:p>
        </w:tc>
        <w:tc>
          <w:tcPr>
            <w:tcW w:w="1754" w:type="dxa"/>
            <w:vAlign w:val="center"/>
          </w:tcPr>
          <w:p w14:paraId="3D2A884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‒104</w:t>
            </w:r>
          </w:p>
        </w:tc>
        <w:tc>
          <w:tcPr>
            <w:tcW w:w="1842" w:type="dxa"/>
            <w:vAlign w:val="center"/>
          </w:tcPr>
          <w:p w14:paraId="23B9D0A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N/A</w:t>
            </w:r>
          </w:p>
        </w:tc>
        <w:tc>
          <w:tcPr>
            <w:tcW w:w="2127" w:type="dxa"/>
            <w:vAlign w:val="center"/>
          </w:tcPr>
          <w:p w14:paraId="2A8547A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‒129.85</w:t>
            </w:r>
          </w:p>
        </w:tc>
        <w:tc>
          <w:tcPr>
            <w:tcW w:w="1842" w:type="dxa"/>
            <w:vAlign w:val="center"/>
          </w:tcPr>
          <w:p w14:paraId="561A3D4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N/A</w:t>
            </w:r>
          </w:p>
        </w:tc>
      </w:tr>
      <w:tr w:rsidR="008A6D52" w:rsidRPr="008A6D52" w14:paraId="3D7996CE" w14:textId="77777777" w:rsidTr="0094343B">
        <w:trPr>
          <w:trHeight w:val="300"/>
          <w:jc w:val="center"/>
        </w:trPr>
        <w:tc>
          <w:tcPr>
            <w:tcW w:w="2716" w:type="dxa"/>
          </w:tcPr>
          <w:p w14:paraId="7AC7BAC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A6D52">
              <w:rPr>
                <w:sz w:val="20"/>
              </w:rPr>
              <w:lastRenderedPageBreak/>
              <w:t>Worst</w:t>
            </w:r>
            <w:r w:rsidRPr="008A6D52">
              <w:rPr>
                <w:sz w:val="20"/>
              </w:rPr>
              <w:footnoteReference w:id="5"/>
            </w:r>
            <w:r w:rsidRPr="008A6D52">
              <w:rPr>
                <w:sz w:val="20"/>
              </w:rPr>
              <w:t xml:space="preserve"> Earth station density per 2 000 000 km</w:t>
            </w:r>
            <w:r w:rsidRPr="008A6D52">
              <w:rPr>
                <w:sz w:val="20"/>
                <w:vertAlign w:val="superscript"/>
              </w:rPr>
              <w:t>2</w:t>
            </w:r>
          </w:p>
        </w:tc>
        <w:tc>
          <w:tcPr>
            <w:tcW w:w="2077" w:type="dxa"/>
            <w:vAlign w:val="center"/>
          </w:tcPr>
          <w:p w14:paraId="5B554AD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N/A</w:t>
            </w:r>
          </w:p>
        </w:tc>
        <w:tc>
          <w:tcPr>
            <w:tcW w:w="1812" w:type="dxa"/>
            <w:vAlign w:val="center"/>
          </w:tcPr>
          <w:p w14:paraId="72261A1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76</w:t>
            </w:r>
          </w:p>
        </w:tc>
        <w:tc>
          <w:tcPr>
            <w:tcW w:w="1754" w:type="dxa"/>
            <w:vAlign w:val="center"/>
          </w:tcPr>
          <w:p w14:paraId="3AC4A0DA"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N/A</w:t>
            </w:r>
          </w:p>
        </w:tc>
        <w:tc>
          <w:tcPr>
            <w:tcW w:w="1842" w:type="dxa"/>
            <w:vAlign w:val="center"/>
          </w:tcPr>
          <w:p w14:paraId="245BAEA1"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5</w:t>
            </w:r>
          </w:p>
        </w:tc>
        <w:tc>
          <w:tcPr>
            <w:tcW w:w="2127" w:type="dxa"/>
            <w:vAlign w:val="center"/>
          </w:tcPr>
          <w:p w14:paraId="6C470B6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N/A</w:t>
            </w:r>
          </w:p>
        </w:tc>
        <w:tc>
          <w:tcPr>
            <w:tcW w:w="1842" w:type="dxa"/>
            <w:vAlign w:val="center"/>
          </w:tcPr>
          <w:p w14:paraId="7C8CB7F1"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25</w:t>
            </w:r>
          </w:p>
        </w:tc>
      </w:tr>
    </w:tbl>
    <w:p w14:paraId="7C9B3938" w14:textId="77777777" w:rsidR="008A6D52" w:rsidRPr="008A6D52" w:rsidRDefault="008A6D52" w:rsidP="008A6D52">
      <w:pPr>
        <w:tabs>
          <w:tab w:val="clear" w:pos="1134"/>
          <w:tab w:val="clear" w:pos="1871"/>
          <w:tab w:val="clear" w:pos="2268"/>
        </w:tabs>
        <w:spacing w:before="0"/>
        <w:rPr>
          <w:sz w:val="20"/>
          <w:lang w:eastAsia="zh-CN"/>
        </w:rPr>
      </w:pPr>
    </w:p>
    <w:p w14:paraId="69EF181F" w14:textId="77777777" w:rsidR="008A6D52" w:rsidRPr="008A6D52" w:rsidRDefault="008A6D52" w:rsidP="008A6D52">
      <w:pPr>
        <w:keepNext/>
        <w:spacing w:before="360" w:after="120"/>
        <w:jc w:val="center"/>
        <w:rPr>
          <w:caps/>
          <w:sz w:val="20"/>
        </w:rPr>
      </w:pPr>
      <w:r w:rsidRPr="008A6D52">
        <w:rPr>
          <w:caps/>
          <w:sz w:val="20"/>
        </w:rPr>
        <w:t xml:space="preserve">Table </w:t>
      </w:r>
      <w:r w:rsidRPr="008A6D52">
        <w:rPr>
          <w:caps/>
          <w:sz w:val="20"/>
        </w:rPr>
        <w:fldChar w:fldCharType="begin"/>
      </w:r>
      <w:r w:rsidRPr="008A6D52">
        <w:rPr>
          <w:caps/>
          <w:sz w:val="20"/>
        </w:rPr>
        <w:instrText xml:space="preserve"> SEQ Table \* ARABIC </w:instrText>
      </w:r>
      <w:r w:rsidRPr="008A6D52">
        <w:rPr>
          <w:caps/>
          <w:sz w:val="20"/>
        </w:rPr>
        <w:fldChar w:fldCharType="separate"/>
      </w:r>
      <w:r w:rsidRPr="008A6D52">
        <w:rPr>
          <w:caps/>
          <w:sz w:val="20"/>
        </w:rPr>
        <w:t>12</w:t>
      </w:r>
      <w:r w:rsidRPr="008A6D52">
        <w:rPr>
          <w:caps/>
          <w:sz w:val="20"/>
        </w:rPr>
        <w:fldChar w:fldCharType="end"/>
      </w:r>
    </w:p>
    <w:p w14:paraId="147D43FE" w14:textId="77777777" w:rsidR="008A6D52" w:rsidRPr="008A6D52" w:rsidRDefault="008A6D52" w:rsidP="008A6D52">
      <w:pPr>
        <w:keepNext/>
        <w:keepLines/>
        <w:spacing w:before="0" w:after="120"/>
        <w:jc w:val="center"/>
        <w:rPr>
          <w:rFonts w:ascii="Times New Roman Bold" w:hAnsi="Times New Roman Bold"/>
          <w:b/>
          <w:sz w:val="20"/>
        </w:rPr>
      </w:pPr>
      <w:r w:rsidRPr="008A6D52">
        <w:rPr>
          <w:rFonts w:ascii="Times New Roman Bold" w:hAnsi="Times New Roman Bold"/>
          <w:b/>
          <w:sz w:val="20"/>
        </w:rPr>
        <w:t>Other characteristics for systems D to H</w:t>
      </w:r>
    </w:p>
    <w:tbl>
      <w:tblPr>
        <w:tblStyle w:val="TableGrid2"/>
        <w:tblW w:w="14826" w:type="dxa"/>
        <w:jc w:val="center"/>
        <w:tblLook w:val="04A0" w:firstRow="1" w:lastRow="0" w:firstColumn="1" w:lastColumn="0" w:noHBand="0" w:noVBand="1"/>
      </w:tblPr>
      <w:tblGrid>
        <w:gridCol w:w="2025"/>
        <w:gridCol w:w="1372"/>
        <w:gridCol w:w="1134"/>
        <w:gridCol w:w="1329"/>
        <w:gridCol w:w="1134"/>
        <w:gridCol w:w="1288"/>
        <w:gridCol w:w="1176"/>
        <w:gridCol w:w="1433"/>
        <w:gridCol w:w="1231"/>
        <w:gridCol w:w="1513"/>
        <w:gridCol w:w="1191"/>
      </w:tblGrid>
      <w:tr w:rsidR="008A6D52" w:rsidRPr="008A6D52" w14:paraId="51BEE763" w14:textId="77777777" w:rsidTr="0094343B">
        <w:trPr>
          <w:trHeight w:val="288"/>
          <w:jc w:val="center"/>
        </w:trPr>
        <w:tc>
          <w:tcPr>
            <w:tcW w:w="2025" w:type="dxa"/>
            <w:noWrap/>
            <w:hideMark/>
          </w:tcPr>
          <w:p w14:paraId="24A61BE0" w14:textId="77777777" w:rsidR="008A6D52" w:rsidRPr="008A6D52" w:rsidRDefault="008A6D52" w:rsidP="008A6D52">
            <w:pPr>
              <w:keepNext/>
              <w:spacing w:before="80" w:after="80"/>
              <w:jc w:val="center"/>
              <w:rPr>
                <w:b/>
                <w:sz w:val="18"/>
                <w:szCs w:val="18"/>
              </w:rPr>
            </w:pPr>
            <w:r w:rsidRPr="008A6D52">
              <w:rPr>
                <w:b/>
                <w:sz w:val="18"/>
                <w:szCs w:val="18"/>
              </w:rPr>
              <w:t>System</w:t>
            </w:r>
          </w:p>
        </w:tc>
        <w:tc>
          <w:tcPr>
            <w:tcW w:w="2506" w:type="dxa"/>
            <w:gridSpan w:val="2"/>
            <w:noWrap/>
            <w:hideMark/>
          </w:tcPr>
          <w:p w14:paraId="1388277C" w14:textId="77777777" w:rsidR="008A6D52" w:rsidRPr="008A6D52" w:rsidRDefault="008A6D52" w:rsidP="008A6D52">
            <w:pPr>
              <w:keepNext/>
              <w:spacing w:before="80" w:after="80"/>
              <w:jc w:val="center"/>
              <w:rPr>
                <w:b/>
                <w:sz w:val="18"/>
                <w:szCs w:val="18"/>
              </w:rPr>
            </w:pPr>
            <w:r w:rsidRPr="008A6D52">
              <w:rPr>
                <w:b/>
                <w:sz w:val="18"/>
                <w:szCs w:val="18"/>
              </w:rPr>
              <w:t>System D</w:t>
            </w:r>
          </w:p>
        </w:tc>
        <w:tc>
          <w:tcPr>
            <w:tcW w:w="2463" w:type="dxa"/>
            <w:gridSpan w:val="2"/>
            <w:noWrap/>
            <w:hideMark/>
          </w:tcPr>
          <w:p w14:paraId="695F81FB" w14:textId="77777777" w:rsidR="008A6D52" w:rsidRPr="008A6D52" w:rsidRDefault="008A6D52" w:rsidP="008A6D52">
            <w:pPr>
              <w:keepNext/>
              <w:spacing w:before="80" w:after="80"/>
              <w:jc w:val="center"/>
              <w:rPr>
                <w:b/>
                <w:sz w:val="18"/>
                <w:szCs w:val="18"/>
              </w:rPr>
            </w:pPr>
            <w:r w:rsidRPr="008A6D52">
              <w:rPr>
                <w:b/>
                <w:sz w:val="18"/>
                <w:szCs w:val="18"/>
              </w:rPr>
              <w:t>System E</w:t>
            </w:r>
          </w:p>
        </w:tc>
        <w:tc>
          <w:tcPr>
            <w:tcW w:w="2464" w:type="dxa"/>
            <w:gridSpan w:val="2"/>
            <w:noWrap/>
            <w:hideMark/>
          </w:tcPr>
          <w:p w14:paraId="100A7465" w14:textId="77777777" w:rsidR="008A6D52" w:rsidRPr="008A6D52" w:rsidRDefault="008A6D52" w:rsidP="008A6D52">
            <w:pPr>
              <w:keepNext/>
              <w:spacing w:before="80" w:after="80"/>
              <w:jc w:val="center"/>
              <w:rPr>
                <w:b/>
                <w:sz w:val="18"/>
                <w:szCs w:val="18"/>
              </w:rPr>
            </w:pPr>
            <w:r w:rsidRPr="008A6D52">
              <w:rPr>
                <w:b/>
                <w:sz w:val="18"/>
                <w:szCs w:val="18"/>
              </w:rPr>
              <w:t>System F</w:t>
            </w:r>
          </w:p>
        </w:tc>
        <w:tc>
          <w:tcPr>
            <w:tcW w:w="2664" w:type="dxa"/>
            <w:gridSpan w:val="2"/>
            <w:noWrap/>
            <w:hideMark/>
          </w:tcPr>
          <w:p w14:paraId="7C2003FB" w14:textId="77777777" w:rsidR="008A6D52" w:rsidRPr="008A6D52" w:rsidRDefault="008A6D52" w:rsidP="008A6D52">
            <w:pPr>
              <w:keepNext/>
              <w:spacing w:before="80" w:after="80"/>
              <w:jc w:val="center"/>
              <w:rPr>
                <w:b/>
                <w:sz w:val="18"/>
                <w:szCs w:val="18"/>
              </w:rPr>
            </w:pPr>
            <w:r w:rsidRPr="008A6D52">
              <w:rPr>
                <w:b/>
                <w:sz w:val="18"/>
                <w:szCs w:val="18"/>
              </w:rPr>
              <w:t>System G</w:t>
            </w:r>
          </w:p>
        </w:tc>
        <w:tc>
          <w:tcPr>
            <w:tcW w:w="2704" w:type="dxa"/>
            <w:gridSpan w:val="2"/>
            <w:noWrap/>
            <w:hideMark/>
          </w:tcPr>
          <w:p w14:paraId="7345A459" w14:textId="77777777" w:rsidR="008A6D52" w:rsidRPr="008A6D52" w:rsidRDefault="008A6D52" w:rsidP="008A6D52">
            <w:pPr>
              <w:keepNext/>
              <w:spacing w:before="80" w:after="80"/>
              <w:jc w:val="center"/>
              <w:rPr>
                <w:b/>
                <w:sz w:val="18"/>
                <w:szCs w:val="18"/>
              </w:rPr>
            </w:pPr>
            <w:r w:rsidRPr="008A6D52">
              <w:rPr>
                <w:b/>
                <w:sz w:val="18"/>
                <w:szCs w:val="18"/>
              </w:rPr>
              <w:t>System H</w:t>
            </w:r>
          </w:p>
        </w:tc>
      </w:tr>
      <w:tr w:rsidR="008A6D52" w:rsidRPr="008A6D52" w:rsidDel="00200211" w14:paraId="5F312924" w14:textId="77777777" w:rsidTr="0094343B">
        <w:trPr>
          <w:trHeight w:val="334"/>
          <w:jc w:val="center"/>
        </w:trPr>
        <w:tc>
          <w:tcPr>
            <w:tcW w:w="2025" w:type="dxa"/>
          </w:tcPr>
          <w:p w14:paraId="23BFA0F3" w14:textId="77777777" w:rsidR="008A6D52" w:rsidRPr="008A6D52" w:rsidDel="00200211"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A6D52">
              <w:rPr>
                <w:sz w:val="18"/>
                <w:szCs w:val="18"/>
              </w:rPr>
              <w:t>Frequency (GHz)</w:t>
            </w:r>
          </w:p>
        </w:tc>
        <w:tc>
          <w:tcPr>
            <w:tcW w:w="1372" w:type="dxa"/>
            <w:noWrap/>
            <w:vAlign w:val="center"/>
          </w:tcPr>
          <w:p w14:paraId="098E57E8" w14:textId="77777777" w:rsidR="008A6D52" w:rsidRPr="008A6D52" w:rsidDel="00200211"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71-76</w:t>
            </w:r>
          </w:p>
        </w:tc>
        <w:tc>
          <w:tcPr>
            <w:tcW w:w="1134" w:type="dxa"/>
            <w:noWrap/>
            <w:vAlign w:val="center"/>
          </w:tcPr>
          <w:p w14:paraId="34CF19A7" w14:textId="77777777" w:rsidR="008A6D52" w:rsidRPr="008A6D52" w:rsidDel="00200211"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81-86</w:t>
            </w:r>
          </w:p>
        </w:tc>
        <w:tc>
          <w:tcPr>
            <w:tcW w:w="1329" w:type="dxa"/>
            <w:noWrap/>
            <w:vAlign w:val="center"/>
          </w:tcPr>
          <w:p w14:paraId="0817E241" w14:textId="77777777" w:rsidR="008A6D52" w:rsidRPr="008A6D52" w:rsidDel="00200211"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71-76</w:t>
            </w:r>
          </w:p>
        </w:tc>
        <w:tc>
          <w:tcPr>
            <w:tcW w:w="1134" w:type="dxa"/>
            <w:noWrap/>
            <w:vAlign w:val="center"/>
          </w:tcPr>
          <w:p w14:paraId="174F8F23" w14:textId="77777777" w:rsidR="008A6D52" w:rsidRPr="008A6D52" w:rsidDel="00200211"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81-86</w:t>
            </w:r>
          </w:p>
        </w:tc>
        <w:tc>
          <w:tcPr>
            <w:tcW w:w="1288" w:type="dxa"/>
            <w:noWrap/>
            <w:vAlign w:val="center"/>
          </w:tcPr>
          <w:p w14:paraId="6232FC0B" w14:textId="77777777" w:rsidR="008A6D52" w:rsidRPr="008A6D52" w:rsidDel="00200211"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71-76</w:t>
            </w:r>
          </w:p>
        </w:tc>
        <w:tc>
          <w:tcPr>
            <w:tcW w:w="1176" w:type="dxa"/>
            <w:noWrap/>
            <w:vAlign w:val="center"/>
          </w:tcPr>
          <w:p w14:paraId="58FC1307" w14:textId="77777777" w:rsidR="008A6D52" w:rsidRPr="008A6D52" w:rsidDel="00200211"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81-86</w:t>
            </w:r>
          </w:p>
        </w:tc>
        <w:tc>
          <w:tcPr>
            <w:tcW w:w="1433" w:type="dxa"/>
            <w:noWrap/>
            <w:vAlign w:val="center"/>
          </w:tcPr>
          <w:p w14:paraId="5972D5FF" w14:textId="77777777" w:rsidR="008A6D52" w:rsidRPr="008A6D52" w:rsidDel="00200211"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71-76</w:t>
            </w:r>
          </w:p>
        </w:tc>
        <w:tc>
          <w:tcPr>
            <w:tcW w:w="1231" w:type="dxa"/>
            <w:noWrap/>
            <w:vAlign w:val="center"/>
          </w:tcPr>
          <w:p w14:paraId="25888B67" w14:textId="77777777" w:rsidR="008A6D52" w:rsidRPr="008A6D52" w:rsidDel="00200211"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81-86</w:t>
            </w:r>
          </w:p>
        </w:tc>
        <w:tc>
          <w:tcPr>
            <w:tcW w:w="1513" w:type="dxa"/>
            <w:noWrap/>
            <w:vAlign w:val="center"/>
          </w:tcPr>
          <w:p w14:paraId="0258BA40" w14:textId="77777777" w:rsidR="008A6D52" w:rsidRPr="008A6D52" w:rsidDel="00200211"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71-76</w:t>
            </w:r>
          </w:p>
        </w:tc>
        <w:tc>
          <w:tcPr>
            <w:tcW w:w="1191" w:type="dxa"/>
            <w:noWrap/>
            <w:vAlign w:val="center"/>
          </w:tcPr>
          <w:p w14:paraId="20EDD5D6" w14:textId="77777777" w:rsidR="008A6D52" w:rsidRPr="008A6D52" w:rsidDel="00200211"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81-86</w:t>
            </w:r>
          </w:p>
        </w:tc>
      </w:tr>
      <w:tr w:rsidR="008A6D52" w:rsidRPr="008A6D52" w14:paraId="41179078" w14:textId="77777777" w:rsidTr="0094343B">
        <w:trPr>
          <w:trHeight w:val="421"/>
          <w:jc w:val="center"/>
        </w:trPr>
        <w:tc>
          <w:tcPr>
            <w:tcW w:w="2025" w:type="dxa"/>
            <w:hideMark/>
          </w:tcPr>
          <w:p w14:paraId="7C0435F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A6D52">
              <w:rPr>
                <w:sz w:val="18"/>
                <w:szCs w:val="18"/>
              </w:rPr>
              <w:t>Peak Antenna Gain (dBi)</w:t>
            </w:r>
          </w:p>
        </w:tc>
        <w:tc>
          <w:tcPr>
            <w:tcW w:w="1372" w:type="dxa"/>
            <w:noWrap/>
            <w:hideMark/>
          </w:tcPr>
          <w:p w14:paraId="489780E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34.1</w:t>
            </w:r>
          </w:p>
        </w:tc>
        <w:tc>
          <w:tcPr>
            <w:tcW w:w="1134" w:type="dxa"/>
            <w:noWrap/>
            <w:hideMark/>
          </w:tcPr>
          <w:p w14:paraId="7737EF1B"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40.9 to 61.3</w:t>
            </w:r>
          </w:p>
        </w:tc>
        <w:tc>
          <w:tcPr>
            <w:tcW w:w="1329" w:type="dxa"/>
            <w:noWrap/>
            <w:hideMark/>
          </w:tcPr>
          <w:p w14:paraId="37DCE7E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25 to 45</w:t>
            </w:r>
          </w:p>
        </w:tc>
        <w:tc>
          <w:tcPr>
            <w:tcW w:w="1134" w:type="dxa"/>
            <w:noWrap/>
            <w:hideMark/>
          </w:tcPr>
          <w:p w14:paraId="30BA588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35.4 to 72</w:t>
            </w:r>
          </w:p>
        </w:tc>
        <w:tc>
          <w:tcPr>
            <w:tcW w:w="1288" w:type="dxa"/>
            <w:noWrap/>
            <w:hideMark/>
          </w:tcPr>
          <w:p w14:paraId="77E2D5F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59</w:t>
            </w:r>
          </w:p>
        </w:tc>
        <w:tc>
          <w:tcPr>
            <w:tcW w:w="1176" w:type="dxa"/>
            <w:noWrap/>
            <w:hideMark/>
          </w:tcPr>
          <w:p w14:paraId="54370A9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30 to 70.5</w:t>
            </w:r>
          </w:p>
        </w:tc>
        <w:tc>
          <w:tcPr>
            <w:tcW w:w="1433" w:type="dxa"/>
            <w:noWrap/>
            <w:hideMark/>
          </w:tcPr>
          <w:p w14:paraId="5E9D528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35 to 60</w:t>
            </w:r>
          </w:p>
        </w:tc>
        <w:tc>
          <w:tcPr>
            <w:tcW w:w="1231" w:type="dxa"/>
            <w:noWrap/>
            <w:hideMark/>
          </w:tcPr>
          <w:p w14:paraId="5474474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35 to 71</w:t>
            </w:r>
          </w:p>
        </w:tc>
        <w:tc>
          <w:tcPr>
            <w:tcW w:w="1513" w:type="dxa"/>
            <w:noWrap/>
            <w:hideMark/>
          </w:tcPr>
          <w:p w14:paraId="0BDE81A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39.4 to 55.9</w:t>
            </w:r>
          </w:p>
        </w:tc>
        <w:tc>
          <w:tcPr>
            <w:tcW w:w="1191" w:type="dxa"/>
            <w:noWrap/>
            <w:hideMark/>
          </w:tcPr>
          <w:p w14:paraId="721F980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41.9 to 68.3</w:t>
            </w:r>
          </w:p>
        </w:tc>
      </w:tr>
      <w:tr w:rsidR="008A6D52" w:rsidRPr="008A6D52" w14:paraId="03EA2E7D" w14:textId="77777777" w:rsidTr="0094343B">
        <w:trPr>
          <w:trHeight w:val="421"/>
          <w:jc w:val="center"/>
        </w:trPr>
        <w:tc>
          <w:tcPr>
            <w:tcW w:w="2025" w:type="dxa"/>
          </w:tcPr>
          <w:p w14:paraId="400E1C4B" w14:textId="77777777" w:rsidR="008A6D52" w:rsidRPr="008A6D52" w:rsidDel="00200211"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A6D52">
              <w:rPr>
                <w:sz w:val="18"/>
                <w:szCs w:val="18"/>
              </w:rPr>
              <w:t>Antenna pattern</w:t>
            </w:r>
          </w:p>
        </w:tc>
        <w:tc>
          <w:tcPr>
            <w:tcW w:w="1372" w:type="dxa"/>
            <w:noWrap/>
          </w:tcPr>
          <w:p w14:paraId="786034C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Rec S.1528</w:t>
            </w:r>
          </w:p>
        </w:tc>
        <w:tc>
          <w:tcPr>
            <w:tcW w:w="1134" w:type="dxa"/>
            <w:noWrap/>
          </w:tcPr>
          <w:p w14:paraId="1DD56D5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Rec 580-6</w:t>
            </w:r>
          </w:p>
        </w:tc>
        <w:tc>
          <w:tcPr>
            <w:tcW w:w="1329" w:type="dxa"/>
            <w:noWrap/>
          </w:tcPr>
          <w:p w14:paraId="1FD1761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Rec S.1528</w:t>
            </w:r>
          </w:p>
        </w:tc>
        <w:tc>
          <w:tcPr>
            <w:tcW w:w="1134" w:type="dxa"/>
            <w:noWrap/>
          </w:tcPr>
          <w:p w14:paraId="41ACC42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AP8</w:t>
            </w:r>
          </w:p>
        </w:tc>
        <w:tc>
          <w:tcPr>
            <w:tcW w:w="1288" w:type="dxa"/>
            <w:noWrap/>
          </w:tcPr>
          <w:p w14:paraId="1BEEA81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Rec S.1528</w:t>
            </w:r>
          </w:p>
        </w:tc>
        <w:tc>
          <w:tcPr>
            <w:tcW w:w="1176" w:type="dxa"/>
            <w:noWrap/>
          </w:tcPr>
          <w:p w14:paraId="2DB29D7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Rec 580-6</w:t>
            </w:r>
          </w:p>
        </w:tc>
        <w:tc>
          <w:tcPr>
            <w:tcW w:w="1433" w:type="dxa"/>
            <w:noWrap/>
          </w:tcPr>
          <w:p w14:paraId="384EEF4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Rec S.1528</w:t>
            </w:r>
          </w:p>
        </w:tc>
        <w:tc>
          <w:tcPr>
            <w:tcW w:w="1231" w:type="dxa"/>
            <w:noWrap/>
          </w:tcPr>
          <w:p w14:paraId="473DB6C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AP8</w:t>
            </w:r>
          </w:p>
        </w:tc>
        <w:tc>
          <w:tcPr>
            <w:tcW w:w="1513" w:type="dxa"/>
            <w:noWrap/>
          </w:tcPr>
          <w:p w14:paraId="259AD20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Rec S.1528</w:t>
            </w:r>
          </w:p>
        </w:tc>
        <w:tc>
          <w:tcPr>
            <w:tcW w:w="1191" w:type="dxa"/>
            <w:noWrap/>
          </w:tcPr>
          <w:p w14:paraId="3F78448A"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AP8</w:t>
            </w:r>
          </w:p>
        </w:tc>
      </w:tr>
      <w:tr w:rsidR="008A6D52" w:rsidRPr="008A6D52" w14:paraId="69535EF0" w14:textId="77777777" w:rsidTr="0094343B">
        <w:trPr>
          <w:trHeight w:val="288"/>
          <w:jc w:val="center"/>
        </w:trPr>
        <w:tc>
          <w:tcPr>
            <w:tcW w:w="2025" w:type="dxa"/>
            <w:noWrap/>
          </w:tcPr>
          <w:p w14:paraId="4A06286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A6D52">
              <w:rPr>
                <w:sz w:val="18"/>
                <w:szCs w:val="18"/>
              </w:rPr>
              <w:t>Beamwidth</w:t>
            </w:r>
          </w:p>
        </w:tc>
        <w:tc>
          <w:tcPr>
            <w:tcW w:w="1372" w:type="dxa"/>
            <w:noWrap/>
          </w:tcPr>
          <w:p w14:paraId="6949040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p>
        </w:tc>
        <w:tc>
          <w:tcPr>
            <w:tcW w:w="1134" w:type="dxa"/>
            <w:noWrap/>
          </w:tcPr>
          <w:p w14:paraId="312D8AF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0.13 to 1.65</w:t>
            </w:r>
          </w:p>
        </w:tc>
        <w:tc>
          <w:tcPr>
            <w:tcW w:w="1329" w:type="dxa"/>
            <w:noWrap/>
          </w:tcPr>
          <w:p w14:paraId="3B39059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p>
        </w:tc>
        <w:tc>
          <w:tcPr>
            <w:tcW w:w="1134" w:type="dxa"/>
            <w:noWrap/>
          </w:tcPr>
          <w:p w14:paraId="15974B5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0.04 to 2.79</w:t>
            </w:r>
          </w:p>
        </w:tc>
        <w:tc>
          <w:tcPr>
            <w:tcW w:w="1288" w:type="dxa"/>
            <w:noWrap/>
          </w:tcPr>
          <w:p w14:paraId="683317C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p>
        </w:tc>
        <w:tc>
          <w:tcPr>
            <w:tcW w:w="1176" w:type="dxa"/>
            <w:noWrap/>
          </w:tcPr>
          <w:p w14:paraId="0B2359AD"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0.05 to 5.6</w:t>
            </w:r>
          </w:p>
        </w:tc>
        <w:tc>
          <w:tcPr>
            <w:tcW w:w="1433" w:type="dxa"/>
            <w:noWrap/>
          </w:tcPr>
          <w:p w14:paraId="6634006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p>
        </w:tc>
        <w:tc>
          <w:tcPr>
            <w:tcW w:w="1231" w:type="dxa"/>
            <w:noWrap/>
          </w:tcPr>
          <w:p w14:paraId="7400AFA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0.05 to 3</w:t>
            </w:r>
          </w:p>
        </w:tc>
        <w:tc>
          <w:tcPr>
            <w:tcW w:w="1513" w:type="dxa"/>
            <w:noWrap/>
          </w:tcPr>
          <w:p w14:paraId="5960A9D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p>
        </w:tc>
        <w:tc>
          <w:tcPr>
            <w:tcW w:w="1191" w:type="dxa"/>
            <w:noWrap/>
          </w:tcPr>
          <w:p w14:paraId="6C613C4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0.07 to 1.41</w:t>
            </w:r>
          </w:p>
        </w:tc>
      </w:tr>
      <w:tr w:rsidR="008A6D52" w:rsidRPr="008A6D52" w14:paraId="58949939" w14:textId="77777777" w:rsidTr="0094343B">
        <w:trPr>
          <w:trHeight w:val="330"/>
          <w:jc w:val="center"/>
        </w:trPr>
        <w:tc>
          <w:tcPr>
            <w:tcW w:w="2025" w:type="dxa"/>
          </w:tcPr>
          <w:p w14:paraId="3E6E1EE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A6D52">
              <w:rPr>
                <w:sz w:val="18"/>
                <w:szCs w:val="18"/>
              </w:rPr>
              <w:t>Input Power Density (dBW/Hz)</w:t>
            </w:r>
          </w:p>
        </w:tc>
        <w:tc>
          <w:tcPr>
            <w:tcW w:w="1372" w:type="dxa"/>
            <w:noWrap/>
          </w:tcPr>
          <w:p w14:paraId="21A3D46A"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−36.1 to −30.1</w:t>
            </w:r>
          </w:p>
        </w:tc>
        <w:tc>
          <w:tcPr>
            <w:tcW w:w="1134" w:type="dxa"/>
            <w:noWrap/>
          </w:tcPr>
          <w:p w14:paraId="2518BA3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p>
        </w:tc>
        <w:tc>
          <w:tcPr>
            <w:tcW w:w="1329" w:type="dxa"/>
            <w:noWrap/>
          </w:tcPr>
          <w:p w14:paraId="40AC329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−82.1 to −45.9</w:t>
            </w:r>
          </w:p>
        </w:tc>
        <w:tc>
          <w:tcPr>
            <w:tcW w:w="1134" w:type="dxa"/>
            <w:noWrap/>
          </w:tcPr>
          <w:p w14:paraId="291E5CB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p>
        </w:tc>
        <w:tc>
          <w:tcPr>
            <w:tcW w:w="1288" w:type="dxa"/>
            <w:noWrap/>
          </w:tcPr>
          <w:p w14:paraId="0CD7D4B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−83 to −74</w:t>
            </w:r>
          </w:p>
        </w:tc>
        <w:tc>
          <w:tcPr>
            <w:tcW w:w="1176" w:type="dxa"/>
            <w:noWrap/>
          </w:tcPr>
          <w:p w14:paraId="4F082A1A"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p>
        </w:tc>
        <w:tc>
          <w:tcPr>
            <w:tcW w:w="1433" w:type="dxa"/>
            <w:noWrap/>
          </w:tcPr>
          <w:p w14:paraId="0743F51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−80 to −55</w:t>
            </w:r>
          </w:p>
        </w:tc>
        <w:tc>
          <w:tcPr>
            <w:tcW w:w="1231" w:type="dxa"/>
            <w:noWrap/>
          </w:tcPr>
          <w:p w14:paraId="551D944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p>
        </w:tc>
        <w:tc>
          <w:tcPr>
            <w:tcW w:w="1513" w:type="dxa"/>
            <w:noWrap/>
          </w:tcPr>
          <w:p w14:paraId="6ACE080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r w:rsidRPr="008A6D52">
              <w:rPr>
                <w:sz w:val="18"/>
                <w:szCs w:val="18"/>
              </w:rPr>
              <w:t>−94.6 to −72.3</w:t>
            </w:r>
          </w:p>
        </w:tc>
        <w:tc>
          <w:tcPr>
            <w:tcW w:w="1191" w:type="dxa"/>
            <w:noWrap/>
          </w:tcPr>
          <w:p w14:paraId="7D1638F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rPr>
            </w:pPr>
          </w:p>
        </w:tc>
      </w:tr>
    </w:tbl>
    <w:p w14:paraId="57C707C8" w14:textId="77777777" w:rsidR="008A6D52" w:rsidRPr="008A6D52" w:rsidRDefault="008A6D52" w:rsidP="008A6D52">
      <w:pPr>
        <w:tabs>
          <w:tab w:val="clear" w:pos="1134"/>
          <w:tab w:val="clear" w:pos="1871"/>
          <w:tab w:val="clear" w:pos="2268"/>
        </w:tabs>
        <w:spacing w:before="0"/>
        <w:rPr>
          <w:sz w:val="20"/>
          <w:lang w:eastAsia="zh-CN"/>
        </w:rPr>
      </w:pPr>
    </w:p>
    <w:p w14:paraId="098268F7" w14:textId="77777777" w:rsidR="008A6D52" w:rsidRPr="008A6D52" w:rsidRDefault="008A6D52" w:rsidP="008A6D52">
      <w:pPr>
        <w:tabs>
          <w:tab w:val="clear" w:pos="1134"/>
          <w:tab w:val="clear" w:pos="1871"/>
          <w:tab w:val="clear" w:pos="2268"/>
        </w:tabs>
        <w:overflowPunct/>
        <w:autoSpaceDE/>
        <w:autoSpaceDN/>
        <w:adjustRightInd/>
        <w:spacing w:before="0"/>
        <w:textAlignment w:val="auto"/>
        <w:sectPr w:rsidR="008A6D52" w:rsidRPr="008A6D52" w:rsidSect="008A6D52">
          <w:headerReference w:type="default" r:id="rId29"/>
          <w:footerReference w:type="default" r:id="rId30"/>
          <w:headerReference w:type="first" r:id="rId31"/>
          <w:footerReference w:type="first" r:id="rId32"/>
          <w:pgSz w:w="16834" w:h="11907" w:orient="landscape"/>
          <w:pgMar w:top="1134" w:right="1418" w:bottom="1134" w:left="1418" w:header="720" w:footer="720" w:gutter="0"/>
          <w:paperSrc w:first="15" w:other="15"/>
          <w:cols w:space="720"/>
          <w:titlePg/>
        </w:sectPr>
      </w:pPr>
    </w:p>
    <w:p w14:paraId="6B016F05" w14:textId="09D9C2F8" w:rsidR="008A6D52" w:rsidRPr="008A6D52" w:rsidRDefault="008A6D52" w:rsidP="008A6D52">
      <w:pPr>
        <w:keepNext/>
        <w:keepLines/>
        <w:spacing w:before="480" w:after="80"/>
        <w:jc w:val="center"/>
        <w:rPr>
          <w:b/>
          <w:bCs/>
          <w:caps/>
          <w:sz w:val="28"/>
          <w:lang w:eastAsia="zh-CN"/>
        </w:rPr>
      </w:pPr>
      <w:r w:rsidRPr="008A6D52">
        <w:rPr>
          <w:caps/>
          <w:sz w:val="28"/>
          <w:lang w:eastAsia="zh-CN"/>
        </w:rPr>
        <w:lastRenderedPageBreak/>
        <w:t xml:space="preserve">ATTACHMENT </w:t>
      </w:r>
      <w:ins w:id="472" w:author="USA" w:date="2025-03-07T18:00:00Z" w16du:dateUtc="2025-03-07T23:00:00Z">
        <w:r w:rsidR="00ED48C2">
          <w:rPr>
            <w:caps/>
            <w:sz w:val="28"/>
            <w:lang w:eastAsia="zh-CN"/>
          </w:rPr>
          <w:t>3</w:t>
        </w:r>
      </w:ins>
      <w:del w:id="473" w:author="USA" w:date="2025-03-07T18:00:00Z" w16du:dateUtc="2025-03-07T23:00:00Z">
        <w:r w:rsidRPr="008A6D52" w:rsidDel="00ED48C2">
          <w:rPr>
            <w:caps/>
            <w:sz w:val="28"/>
            <w:lang w:eastAsia="zh-CN"/>
          </w:rPr>
          <w:delText>4</w:delText>
        </w:r>
      </w:del>
    </w:p>
    <w:p w14:paraId="310D01DD" w14:textId="77777777" w:rsidR="008A6D52" w:rsidRPr="008A6D52" w:rsidRDefault="008A6D52" w:rsidP="008A6D52">
      <w:pPr>
        <w:keepNext/>
        <w:keepLines/>
        <w:spacing w:before="240" w:after="280"/>
        <w:jc w:val="center"/>
        <w:rPr>
          <w:rFonts w:ascii="Times New Roman Bold" w:hAnsi="Times New Roman Bold"/>
          <w:b/>
          <w:sz w:val="28"/>
          <w:lang w:eastAsia="zh-CN"/>
        </w:rPr>
      </w:pPr>
      <w:r w:rsidRPr="008A6D52">
        <w:rPr>
          <w:rFonts w:ascii="Times New Roman Bold" w:hAnsi="Times New Roman Bold"/>
          <w:b/>
          <w:sz w:val="28"/>
        </w:rPr>
        <w:t>Proposed</w:t>
      </w:r>
      <w:r w:rsidRPr="008A6D52">
        <w:rPr>
          <w:rFonts w:ascii="Times New Roman Bold" w:hAnsi="Times New Roman Bold"/>
          <w:b/>
          <w:sz w:val="28"/>
          <w:lang w:eastAsia="zh-CN"/>
        </w:rPr>
        <w:t xml:space="preserve"> examples of MSS satellite systems to be considered</w:t>
      </w:r>
      <w:r w:rsidRPr="008A6D52">
        <w:rPr>
          <w:rFonts w:ascii="Times New Roman Bold" w:hAnsi="Times New Roman Bold"/>
          <w:b/>
          <w:sz w:val="28"/>
          <w:lang w:eastAsia="zh-CN"/>
        </w:rPr>
        <w:br/>
        <w:t>for studies under WRC-27 agenda item 1.10</w:t>
      </w:r>
    </w:p>
    <w:p w14:paraId="5B0D3641" w14:textId="77777777" w:rsidR="008A6D52" w:rsidRPr="008A6D52" w:rsidRDefault="008A6D52" w:rsidP="008A6D52">
      <w:pPr>
        <w:keepNext/>
        <w:spacing w:before="240" w:after="120"/>
        <w:jc w:val="center"/>
        <w:rPr>
          <w:caps/>
          <w:sz w:val="20"/>
        </w:rPr>
      </w:pPr>
      <w:r w:rsidRPr="008A6D52">
        <w:rPr>
          <w:caps/>
          <w:sz w:val="20"/>
        </w:rPr>
        <w:t xml:space="preserve">Table </w:t>
      </w:r>
      <w:r w:rsidRPr="008A6D52">
        <w:rPr>
          <w:caps/>
          <w:sz w:val="20"/>
        </w:rPr>
        <w:fldChar w:fldCharType="begin"/>
      </w:r>
      <w:r w:rsidRPr="008A6D52">
        <w:rPr>
          <w:caps/>
          <w:sz w:val="20"/>
        </w:rPr>
        <w:instrText xml:space="preserve"> SEQ Table \* ARABIC </w:instrText>
      </w:r>
      <w:r w:rsidRPr="008A6D52">
        <w:rPr>
          <w:caps/>
          <w:sz w:val="20"/>
        </w:rPr>
        <w:fldChar w:fldCharType="separate"/>
      </w:r>
      <w:r w:rsidRPr="008A6D52">
        <w:rPr>
          <w:caps/>
          <w:sz w:val="20"/>
        </w:rPr>
        <w:t>13</w:t>
      </w:r>
      <w:r w:rsidRPr="008A6D52">
        <w:rPr>
          <w:caps/>
          <w:sz w:val="20"/>
        </w:rPr>
        <w:fldChar w:fldCharType="end"/>
      </w:r>
    </w:p>
    <w:p w14:paraId="24E73395" w14:textId="77777777" w:rsidR="008A6D52" w:rsidRPr="008A6D52" w:rsidRDefault="008A6D52" w:rsidP="008A6D52">
      <w:pPr>
        <w:keepNext/>
        <w:keepLines/>
        <w:spacing w:before="0" w:after="120"/>
        <w:jc w:val="center"/>
        <w:rPr>
          <w:rFonts w:ascii="Times New Roman Bold" w:hAnsi="Times New Roman Bold"/>
          <w:b/>
          <w:sz w:val="20"/>
        </w:rPr>
      </w:pPr>
      <w:r w:rsidRPr="008A6D52">
        <w:rPr>
          <w:rFonts w:ascii="Times New Roman Bold" w:hAnsi="Times New Roman Bold"/>
          <w:b/>
          <w:sz w:val="20"/>
        </w:rPr>
        <w:t>Orbit configuration</w:t>
      </w:r>
    </w:p>
    <w:tbl>
      <w:tblPr>
        <w:tblStyle w:val="TableGrid2"/>
        <w:tblW w:w="10385" w:type="dxa"/>
        <w:jc w:val="center"/>
        <w:tblLook w:val="04A0" w:firstRow="1" w:lastRow="0" w:firstColumn="1" w:lastColumn="0" w:noHBand="0" w:noVBand="1"/>
      </w:tblPr>
      <w:tblGrid>
        <w:gridCol w:w="1711"/>
        <w:gridCol w:w="1066"/>
        <w:gridCol w:w="1793"/>
        <w:gridCol w:w="2743"/>
        <w:gridCol w:w="3072"/>
      </w:tblGrid>
      <w:tr w:rsidR="008A6D52" w:rsidRPr="008A6D52" w14:paraId="5212BCB6" w14:textId="77777777" w:rsidTr="0094343B">
        <w:trPr>
          <w:trHeight w:val="413"/>
          <w:tblHeader/>
          <w:jc w:val="center"/>
        </w:trPr>
        <w:tc>
          <w:tcPr>
            <w:tcW w:w="1711" w:type="dxa"/>
            <w:tcBorders>
              <w:top w:val="single" w:sz="4" w:space="0" w:color="000000"/>
              <w:left w:val="single" w:sz="4" w:space="0" w:color="000000"/>
              <w:bottom w:val="single" w:sz="4" w:space="0" w:color="000000"/>
              <w:right w:val="single" w:sz="4" w:space="0" w:color="000000"/>
            </w:tcBorders>
            <w:vAlign w:val="center"/>
            <w:hideMark/>
          </w:tcPr>
          <w:p w14:paraId="54B2980B"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Parameter</w:t>
            </w:r>
          </w:p>
        </w:tc>
        <w:tc>
          <w:tcPr>
            <w:tcW w:w="1066" w:type="dxa"/>
            <w:tcBorders>
              <w:top w:val="single" w:sz="4" w:space="0" w:color="000000"/>
              <w:left w:val="single" w:sz="4" w:space="0" w:color="000000"/>
              <w:bottom w:val="single" w:sz="4" w:space="0" w:color="000000"/>
              <w:right w:val="single" w:sz="4" w:space="0" w:color="000000"/>
            </w:tcBorders>
            <w:hideMark/>
          </w:tcPr>
          <w:p w14:paraId="627FD1AF"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N</w:t>
            </w:r>
          </w:p>
        </w:tc>
        <w:tc>
          <w:tcPr>
            <w:tcW w:w="1793" w:type="dxa"/>
            <w:tcBorders>
              <w:top w:val="single" w:sz="4" w:space="0" w:color="000000"/>
              <w:left w:val="single" w:sz="4" w:space="0" w:color="000000"/>
              <w:bottom w:val="single" w:sz="4" w:space="0" w:color="000000"/>
              <w:right w:val="single" w:sz="4" w:space="0" w:color="000000"/>
            </w:tcBorders>
            <w:hideMark/>
          </w:tcPr>
          <w:p w14:paraId="5C9C11CC"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O</w:t>
            </w:r>
          </w:p>
        </w:tc>
        <w:tc>
          <w:tcPr>
            <w:tcW w:w="2743" w:type="dxa"/>
            <w:tcBorders>
              <w:top w:val="single" w:sz="4" w:space="0" w:color="000000"/>
              <w:left w:val="single" w:sz="4" w:space="0" w:color="000000"/>
              <w:bottom w:val="single" w:sz="4" w:space="0" w:color="000000"/>
              <w:right w:val="single" w:sz="4" w:space="0" w:color="000000"/>
            </w:tcBorders>
            <w:hideMark/>
          </w:tcPr>
          <w:p w14:paraId="6A63962C"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P</w:t>
            </w:r>
          </w:p>
        </w:tc>
        <w:tc>
          <w:tcPr>
            <w:tcW w:w="3072" w:type="dxa"/>
            <w:tcBorders>
              <w:top w:val="single" w:sz="4" w:space="0" w:color="000000"/>
              <w:left w:val="single" w:sz="4" w:space="0" w:color="000000"/>
              <w:bottom w:val="single" w:sz="4" w:space="0" w:color="000000"/>
              <w:right w:val="single" w:sz="4" w:space="0" w:color="000000"/>
            </w:tcBorders>
            <w:hideMark/>
          </w:tcPr>
          <w:p w14:paraId="098518BD" w14:textId="77777777" w:rsidR="008A6D52" w:rsidRPr="008A6D52" w:rsidRDefault="008A6D52" w:rsidP="008A6D52">
            <w:pPr>
              <w:keepNext/>
              <w:spacing w:before="80" w:after="80"/>
              <w:jc w:val="center"/>
              <w:rPr>
                <w:rFonts w:ascii="Times New Roman Bold" w:hAnsi="Times New Roman Bold" w:cs="Times New Roman Bold"/>
                <w:b/>
                <w:sz w:val="20"/>
              </w:rPr>
            </w:pPr>
            <w:r w:rsidRPr="008A6D52">
              <w:rPr>
                <w:rFonts w:ascii="Times New Roman Bold" w:hAnsi="Times New Roman Bold" w:cs="Times New Roman Bold"/>
                <w:b/>
                <w:sz w:val="20"/>
              </w:rPr>
              <w:t>System Q</w:t>
            </w:r>
          </w:p>
        </w:tc>
      </w:tr>
      <w:tr w:rsidR="008A6D52" w:rsidRPr="008A6D52" w14:paraId="620F309E" w14:textId="77777777" w:rsidTr="0094343B">
        <w:trPr>
          <w:jc w:val="center"/>
        </w:trPr>
        <w:tc>
          <w:tcPr>
            <w:tcW w:w="1711" w:type="dxa"/>
            <w:tcBorders>
              <w:top w:val="single" w:sz="4" w:space="0" w:color="000000"/>
              <w:left w:val="single" w:sz="4" w:space="0" w:color="000000"/>
              <w:bottom w:val="single" w:sz="4" w:space="0" w:color="000000"/>
              <w:right w:val="single" w:sz="4" w:space="0" w:color="000000"/>
            </w:tcBorders>
            <w:hideMark/>
          </w:tcPr>
          <w:p w14:paraId="33DE78D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cs="Arial"/>
                <w:sz w:val="20"/>
              </w:rPr>
            </w:pPr>
            <w:r w:rsidRPr="008A6D52">
              <w:rPr>
                <w:sz w:val="20"/>
              </w:rPr>
              <w:t>Perigee (km)</w:t>
            </w:r>
          </w:p>
        </w:tc>
        <w:tc>
          <w:tcPr>
            <w:tcW w:w="1066" w:type="dxa"/>
            <w:tcBorders>
              <w:top w:val="single" w:sz="4" w:space="0" w:color="000000"/>
              <w:left w:val="single" w:sz="4" w:space="0" w:color="000000"/>
              <w:bottom w:val="single" w:sz="4" w:space="0" w:color="000000"/>
              <w:right w:val="single" w:sz="4" w:space="0" w:color="000000"/>
            </w:tcBorders>
            <w:hideMark/>
          </w:tcPr>
          <w:p w14:paraId="78CED16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21000</w:t>
            </w:r>
          </w:p>
        </w:tc>
        <w:tc>
          <w:tcPr>
            <w:tcW w:w="1793" w:type="dxa"/>
            <w:tcBorders>
              <w:top w:val="single" w:sz="4" w:space="0" w:color="000000"/>
              <w:left w:val="single" w:sz="4" w:space="0" w:color="000000"/>
              <w:bottom w:val="single" w:sz="4" w:space="0" w:color="000000"/>
              <w:right w:val="single" w:sz="4" w:space="0" w:color="000000"/>
            </w:tcBorders>
            <w:hideMark/>
          </w:tcPr>
          <w:p w14:paraId="3145566F"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3800, 3000, 1776, 1215, 6400</w:t>
            </w:r>
          </w:p>
        </w:tc>
        <w:tc>
          <w:tcPr>
            <w:tcW w:w="2743" w:type="dxa"/>
            <w:tcBorders>
              <w:top w:val="single" w:sz="4" w:space="0" w:color="000000"/>
              <w:left w:val="single" w:sz="4" w:space="0" w:color="000000"/>
              <w:bottom w:val="single" w:sz="4" w:space="0" w:color="000000"/>
              <w:right w:val="single" w:sz="4" w:space="0" w:color="000000"/>
            </w:tcBorders>
            <w:hideMark/>
          </w:tcPr>
          <w:p w14:paraId="4C11A25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540, 21028.6, 23136.8, 25245, 25245, 27353.2, 29461.4, 30726.3, 35786.1</w:t>
            </w:r>
          </w:p>
        </w:tc>
        <w:tc>
          <w:tcPr>
            <w:tcW w:w="3072" w:type="dxa"/>
            <w:tcBorders>
              <w:top w:val="single" w:sz="4" w:space="0" w:color="000000"/>
              <w:left w:val="single" w:sz="4" w:space="0" w:color="000000"/>
              <w:bottom w:val="single" w:sz="4" w:space="0" w:color="000000"/>
              <w:right w:val="single" w:sz="4" w:space="0" w:color="000000"/>
            </w:tcBorders>
            <w:hideMark/>
          </w:tcPr>
          <w:p w14:paraId="5B8D980E"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340, 345, 350, 360, 525, 528, 530, 535, 540, 550, 560, 560, 570, 604, 614</w:t>
            </w:r>
          </w:p>
        </w:tc>
      </w:tr>
      <w:tr w:rsidR="008A6D52" w:rsidRPr="008A6D52" w14:paraId="370B8F39" w14:textId="77777777" w:rsidTr="0094343B">
        <w:trPr>
          <w:jc w:val="center"/>
        </w:trPr>
        <w:tc>
          <w:tcPr>
            <w:tcW w:w="1711" w:type="dxa"/>
            <w:tcBorders>
              <w:top w:val="single" w:sz="4" w:space="0" w:color="000000"/>
              <w:left w:val="single" w:sz="4" w:space="0" w:color="000000"/>
              <w:bottom w:val="single" w:sz="4" w:space="0" w:color="000000"/>
              <w:right w:val="single" w:sz="4" w:space="0" w:color="000000"/>
            </w:tcBorders>
            <w:hideMark/>
          </w:tcPr>
          <w:p w14:paraId="7BC90DF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cs="Arial"/>
                <w:sz w:val="20"/>
              </w:rPr>
            </w:pPr>
            <w:r w:rsidRPr="008A6D52">
              <w:rPr>
                <w:sz w:val="20"/>
              </w:rPr>
              <w:t>Apogee (km)</w:t>
            </w:r>
          </w:p>
        </w:tc>
        <w:tc>
          <w:tcPr>
            <w:tcW w:w="1066" w:type="dxa"/>
            <w:tcBorders>
              <w:top w:val="single" w:sz="4" w:space="0" w:color="000000"/>
              <w:left w:val="single" w:sz="4" w:space="0" w:color="000000"/>
              <w:bottom w:val="single" w:sz="4" w:space="0" w:color="000000"/>
              <w:right w:val="single" w:sz="4" w:space="0" w:color="000000"/>
            </w:tcBorders>
            <w:hideMark/>
          </w:tcPr>
          <w:p w14:paraId="6B28A9A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21000</w:t>
            </w:r>
          </w:p>
        </w:tc>
        <w:tc>
          <w:tcPr>
            <w:tcW w:w="1793" w:type="dxa"/>
            <w:tcBorders>
              <w:top w:val="single" w:sz="4" w:space="0" w:color="000000"/>
              <w:left w:val="single" w:sz="4" w:space="0" w:color="000000"/>
              <w:bottom w:val="single" w:sz="4" w:space="0" w:color="000000"/>
              <w:right w:val="single" w:sz="4" w:space="0" w:color="000000"/>
            </w:tcBorders>
            <w:hideMark/>
          </w:tcPr>
          <w:p w14:paraId="120109B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9000, 9800, 11024, 11585, 6400</w:t>
            </w:r>
          </w:p>
        </w:tc>
        <w:tc>
          <w:tcPr>
            <w:tcW w:w="2743" w:type="dxa"/>
            <w:tcBorders>
              <w:top w:val="single" w:sz="4" w:space="0" w:color="000000"/>
              <w:left w:val="single" w:sz="4" w:space="0" w:color="000000"/>
              <w:bottom w:val="single" w:sz="4" w:space="0" w:color="000000"/>
              <w:right w:val="single" w:sz="4" w:space="0" w:color="000000"/>
            </w:tcBorders>
            <w:hideMark/>
          </w:tcPr>
          <w:p w14:paraId="4CDE852D"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540, 50543.5, 48435.2, 46327, 46327.1, 44218.9, 42110.6, 40845.7, 35786.1</w:t>
            </w:r>
          </w:p>
        </w:tc>
        <w:tc>
          <w:tcPr>
            <w:tcW w:w="3072" w:type="dxa"/>
            <w:tcBorders>
              <w:top w:val="single" w:sz="4" w:space="0" w:color="000000"/>
              <w:left w:val="single" w:sz="4" w:space="0" w:color="000000"/>
              <w:bottom w:val="single" w:sz="4" w:space="0" w:color="000000"/>
              <w:right w:val="single" w:sz="4" w:space="0" w:color="000000"/>
            </w:tcBorders>
            <w:hideMark/>
          </w:tcPr>
          <w:p w14:paraId="0FA7E51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340, 345, 350, 360, 525, 528, 530, 535, 540, 550, 560, 560, 570, 604, 614</w:t>
            </w:r>
          </w:p>
        </w:tc>
      </w:tr>
      <w:tr w:rsidR="008A6D52" w:rsidRPr="008A6D52" w14:paraId="1B4DF793" w14:textId="77777777" w:rsidTr="0094343B">
        <w:trPr>
          <w:jc w:val="center"/>
        </w:trPr>
        <w:tc>
          <w:tcPr>
            <w:tcW w:w="1711" w:type="dxa"/>
            <w:tcBorders>
              <w:top w:val="single" w:sz="4" w:space="0" w:color="000000"/>
              <w:left w:val="single" w:sz="4" w:space="0" w:color="000000"/>
              <w:bottom w:val="single" w:sz="4" w:space="0" w:color="000000"/>
              <w:right w:val="single" w:sz="4" w:space="0" w:color="000000"/>
            </w:tcBorders>
            <w:hideMark/>
          </w:tcPr>
          <w:p w14:paraId="5182539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cs="Arial"/>
                <w:sz w:val="20"/>
              </w:rPr>
            </w:pPr>
            <w:r w:rsidRPr="008A6D52">
              <w:rPr>
                <w:sz w:val="20"/>
              </w:rPr>
              <w:t>Number of planes</w:t>
            </w:r>
          </w:p>
        </w:tc>
        <w:tc>
          <w:tcPr>
            <w:tcW w:w="1066" w:type="dxa"/>
            <w:tcBorders>
              <w:top w:val="single" w:sz="4" w:space="0" w:color="000000"/>
              <w:left w:val="single" w:sz="4" w:space="0" w:color="000000"/>
              <w:bottom w:val="single" w:sz="4" w:space="0" w:color="000000"/>
              <w:right w:val="single" w:sz="4" w:space="0" w:color="000000"/>
            </w:tcBorders>
            <w:hideMark/>
          </w:tcPr>
          <w:p w14:paraId="0FCD0E6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6</w:t>
            </w:r>
          </w:p>
        </w:tc>
        <w:tc>
          <w:tcPr>
            <w:tcW w:w="1793" w:type="dxa"/>
            <w:tcBorders>
              <w:top w:val="single" w:sz="4" w:space="0" w:color="000000"/>
              <w:left w:val="single" w:sz="4" w:space="0" w:color="000000"/>
              <w:bottom w:val="single" w:sz="4" w:space="0" w:color="000000"/>
              <w:right w:val="single" w:sz="4" w:space="0" w:color="000000"/>
            </w:tcBorders>
            <w:hideMark/>
          </w:tcPr>
          <w:p w14:paraId="48ADB99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31, 1, 9, 9, 9</w:t>
            </w:r>
          </w:p>
        </w:tc>
        <w:tc>
          <w:tcPr>
            <w:tcW w:w="2743" w:type="dxa"/>
            <w:tcBorders>
              <w:top w:val="single" w:sz="4" w:space="0" w:color="000000"/>
              <w:left w:val="single" w:sz="4" w:space="0" w:color="000000"/>
              <w:bottom w:val="single" w:sz="4" w:space="0" w:color="000000"/>
              <w:right w:val="single" w:sz="4" w:space="0" w:color="000000"/>
            </w:tcBorders>
            <w:hideMark/>
          </w:tcPr>
          <w:p w14:paraId="4BB5B69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9, 256, 256, 256, 1, 255, 512, 512, 128, 256, 128, 128</w:t>
            </w:r>
          </w:p>
        </w:tc>
        <w:tc>
          <w:tcPr>
            <w:tcW w:w="3072" w:type="dxa"/>
            <w:tcBorders>
              <w:top w:val="single" w:sz="4" w:space="0" w:color="000000"/>
              <w:left w:val="single" w:sz="4" w:space="0" w:color="000000"/>
              <w:bottom w:val="single" w:sz="4" w:space="0" w:color="000000"/>
              <w:right w:val="single" w:sz="4" w:space="0" w:color="000000"/>
            </w:tcBorders>
            <w:hideMark/>
          </w:tcPr>
          <w:p w14:paraId="152A8571"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96, 96, 96, 60, 56, 28, 56, 56, 72, 72, 4, 6, 36, 24, 36</w:t>
            </w:r>
          </w:p>
        </w:tc>
      </w:tr>
      <w:tr w:rsidR="008A6D52" w:rsidRPr="008A6D52" w14:paraId="3BD11FC4" w14:textId="77777777" w:rsidTr="0094343B">
        <w:trPr>
          <w:jc w:val="center"/>
        </w:trPr>
        <w:tc>
          <w:tcPr>
            <w:tcW w:w="1711" w:type="dxa"/>
            <w:tcBorders>
              <w:top w:val="single" w:sz="4" w:space="0" w:color="000000"/>
              <w:left w:val="single" w:sz="4" w:space="0" w:color="000000"/>
              <w:bottom w:val="single" w:sz="4" w:space="0" w:color="000000"/>
              <w:right w:val="single" w:sz="4" w:space="0" w:color="000000"/>
            </w:tcBorders>
            <w:hideMark/>
          </w:tcPr>
          <w:p w14:paraId="191F8CBC"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cs="Arial"/>
                <w:sz w:val="20"/>
              </w:rPr>
            </w:pPr>
            <w:r w:rsidRPr="008A6D52">
              <w:rPr>
                <w:sz w:val="20"/>
              </w:rPr>
              <w:t>Satellites per plane</w:t>
            </w:r>
          </w:p>
        </w:tc>
        <w:tc>
          <w:tcPr>
            <w:tcW w:w="1066" w:type="dxa"/>
            <w:tcBorders>
              <w:top w:val="single" w:sz="4" w:space="0" w:color="000000"/>
              <w:left w:val="single" w:sz="4" w:space="0" w:color="000000"/>
              <w:bottom w:val="single" w:sz="4" w:space="0" w:color="000000"/>
              <w:right w:val="single" w:sz="4" w:space="0" w:color="000000"/>
            </w:tcBorders>
            <w:hideMark/>
          </w:tcPr>
          <w:p w14:paraId="6A66C2F7"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6</w:t>
            </w:r>
          </w:p>
        </w:tc>
        <w:tc>
          <w:tcPr>
            <w:tcW w:w="1793" w:type="dxa"/>
            <w:tcBorders>
              <w:top w:val="single" w:sz="4" w:space="0" w:color="000000"/>
              <w:left w:val="single" w:sz="4" w:space="0" w:color="000000"/>
              <w:bottom w:val="single" w:sz="4" w:space="0" w:color="000000"/>
              <w:right w:val="single" w:sz="4" w:space="0" w:color="000000"/>
            </w:tcBorders>
            <w:hideMark/>
          </w:tcPr>
          <w:p w14:paraId="03526031"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7, 7, 21, 21, 21</w:t>
            </w:r>
          </w:p>
        </w:tc>
        <w:tc>
          <w:tcPr>
            <w:tcW w:w="2743" w:type="dxa"/>
            <w:tcBorders>
              <w:top w:val="single" w:sz="4" w:space="0" w:color="000000"/>
              <w:left w:val="single" w:sz="4" w:space="0" w:color="000000"/>
              <w:bottom w:val="single" w:sz="4" w:space="0" w:color="000000"/>
              <w:right w:val="single" w:sz="4" w:space="0" w:color="000000"/>
            </w:tcBorders>
            <w:hideMark/>
          </w:tcPr>
          <w:p w14:paraId="0A40DED8"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23, 1, 1, 1, 1, 1, 1, 1, 1, 1, 1, 1</w:t>
            </w:r>
          </w:p>
        </w:tc>
        <w:tc>
          <w:tcPr>
            <w:tcW w:w="3072" w:type="dxa"/>
            <w:tcBorders>
              <w:top w:val="single" w:sz="4" w:space="0" w:color="000000"/>
              <w:left w:val="single" w:sz="4" w:space="0" w:color="000000"/>
              <w:bottom w:val="single" w:sz="4" w:space="0" w:color="000000"/>
              <w:right w:val="single" w:sz="4" w:space="0" w:color="000000"/>
            </w:tcBorders>
            <w:hideMark/>
          </w:tcPr>
          <w:p w14:paraId="75B1A9EF"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110, 110, 110, 120, 120, 120, 120, 120, 22, 22, 43, 58, 20, 12, 18</w:t>
            </w:r>
          </w:p>
        </w:tc>
      </w:tr>
      <w:tr w:rsidR="008A6D52" w:rsidRPr="008A6D52" w14:paraId="1FFAA5C3" w14:textId="77777777" w:rsidTr="0094343B">
        <w:trPr>
          <w:jc w:val="center"/>
        </w:trPr>
        <w:tc>
          <w:tcPr>
            <w:tcW w:w="1711" w:type="dxa"/>
            <w:tcBorders>
              <w:top w:val="single" w:sz="4" w:space="0" w:color="000000"/>
              <w:left w:val="single" w:sz="4" w:space="0" w:color="000000"/>
              <w:bottom w:val="single" w:sz="4" w:space="0" w:color="000000"/>
              <w:right w:val="single" w:sz="4" w:space="0" w:color="000000"/>
            </w:tcBorders>
            <w:hideMark/>
          </w:tcPr>
          <w:p w14:paraId="60BC66C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cs="Arial"/>
                <w:sz w:val="20"/>
              </w:rPr>
            </w:pPr>
            <w:r w:rsidRPr="008A6D52">
              <w:rPr>
                <w:sz w:val="20"/>
              </w:rPr>
              <w:t>Inclination angle (deg)</w:t>
            </w:r>
          </w:p>
        </w:tc>
        <w:tc>
          <w:tcPr>
            <w:tcW w:w="1066" w:type="dxa"/>
            <w:tcBorders>
              <w:top w:val="single" w:sz="4" w:space="0" w:color="000000"/>
              <w:left w:val="single" w:sz="4" w:space="0" w:color="000000"/>
              <w:bottom w:val="single" w:sz="4" w:space="0" w:color="000000"/>
              <w:right w:val="single" w:sz="4" w:space="0" w:color="000000"/>
            </w:tcBorders>
            <w:hideMark/>
          </w:tcPr>
          <w:p w14:paraId="36BF2866"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55</w:t>
            </w:r>
          </w:p>
        </w:tc>
        <w:tc>
          <w:tcPr>
            <w:tcW w:w="1793" w:type="dxa"/>
            <w:tcBorders>
              <w:top w:val="single" w:sz="4" w:space="0" w:color="000000"/>
              <w:left w:val="single" w:sz="4" w:space="0" w:color="000000"/>
              <w:bottom w:val="single" w:sz="4" w:space="0" w:color="000000"/>
              <w:right w:val="single" w:sz="4" w:space="0" w:color="000000"/>
            </w:tcBorders>
            <w:hideMark/>
          </w:tcPr>
          <w:p w14:paraId="5E7D9790"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63, 64, 45, 50, 52</w:t>
            </w:r>
          </w:p>
        </w:tc>
        <w:tc>
          <w:tcPr>
            <w:tcW w:w="2743" w:type="dxa"/>
            <w:tcBorders>
              <w:top w:val="single" w:sz="4" w:space="0" w:color="000000"/>
              <w:left w:val="single" w:sz="4" w:space="0" w:color="000000"/>
              <w:bottom w:val="single" w:sz="4" w:space="0" w:color="000000"/>
              <w:right w:val="single" w:sz="4" w:space="0" w:color="000000"/>
            </w:tcBorders>
            <w:hideMark/>
          </w:tcPr>
          <w:p w14:paraId="132C463B"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98, 63, 41, 46, 46, 46, 63, 63, 38, 42, 20, 25</w:t>
            </w:r>
          </w:p>
        </w:tc>
        <w:tc>
          <w:tcPr>
            <w:tcW w:w="3072" w:type="dxa"/>
            <w:tcBorders>
              <w:top w:val="single" w:sz="4" w:space="0" w:color="000000"/>
              <w:left w:val="single" w:sz="4" w:space="0" w:color="000000"/>
              <w:bottom w:val="single" w:sz="4" w:space="0" w:color="000000"/>
              <w:right w:val="single" w:sz="4" w:space="0" w:color="000000"/>
            </w:tcBorders>
            <w:hideMark/>
          </w:tcPr>
          <w:p w14:paraId="248F13E3"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53, 46, 38, 97, 53, 43, 43, 33, 53, 53, 98, 98, 70, 148, 116</w:t>
            </w:r>
          </w:p>
        </w:tc>
      </w:tr>
      <w:tr w:rsidR="008A6D52" w:rsidRPr="008A6D52" w14:paraId="3A4C15BA" w14:textId="77777777" w:rsidTr="0094343B">
        <w:trPr>
          <w:jc w:val="center"/>
        </w:trPr>
        <w:tc>
          <w:tcPr>
            <w:tcW w:w="1711" w:type="dxa"/>
            <w:tcBorders>
              <w:top w:val="single" w:sz="4" w:space="0" w:color="000000"/>
              <w:left w:val="single" w:sz="4" w:space="0" w:color="000000"/>
              <w:bottom w:val="single" w:sz="4" w:space="0" w:color="000000"/>
              <w:right w:val="single" w:sz="4" w:space="0" w:color="000000"/>
            </w:tcBorders>
            <w:hideMark/>
          </w:tcPr>
          <w:p w14:paraId="6DB5E974"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cs="Arial"/>
                <w:sz w:val="20"/>
              </w:rPr>
            </w:pPr>
            <w:r w:rsidRPr="008A6D52">
              <w:rPr>
                <w:sz w:val="20"/>
              </w:rPr>
              <w:t>RAAN</w:t>
            </w:r>
          </w:p>
        </w:tc>
        <w:tc>
          <w:tcPr>
            <w:tcW w:w="1066" w:type="dxa"/>
            <w:tcBorders>
              <w:top w:val="single" w:sz="4" w:space="0" w:color="000000"/>
              <w:left w:val="single" w:sz="4" w:space="0" w:color="000000"/>
              <w:bottom w:val="single" w:sz="4" w:space="0" w:color="000000"/>
              <w:right w:val="single" w:sz="4" w:space="0" w:color="000000"/>
            </w:tcBorders>
            <w:hideMark/>
          </w:tcPr>
          <w:p w14:paraId="76C9E925"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Equally spaced</w:t>
            </w:r>
          </w:p>
        </w:tc>
        <w:tc>
          <w:tcPr>
            <w:tcW w:w="1793" w:type="dxa"/>
            <w:tcBorders>
              <w:top w:val="single" w:sz="4" w:space="0" w:color="000000"/>
              <w:left w:val="single" w:sz="4" w:space="0" w:color="000000"/>
              <w:bottom w:val="single" w:sz="4" w:space="0" w:color="000000"/>
              <w:right w:val="single" w:sz="4" w:space="0" w:color="000000"/>
            </w:tcBorders>
            <w:hideMark/>
          </w:tcPr>
          <w:p w14:paraId="3B0220C2"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Equally spaced</w:t>
            </w:r>
          </w:p>
        </w:tc>
        <w:tc>
          <w:tcPr>
            <w:tcW w:w="2743" w:type="dxa"/>
            <w:tcBorders>
              <w:top w:val="single" w:sz="4" w:space="0" w:color="000000"/>
              <w:left w:val="single" w:sz="4" w:space="0" w:color="000000"/>
              <w:bottom w:val="single" w:sz="4" w:space="0" w:color="000000"/>
              <w:right w:val="single" w:sz="4" w:space="0" w:color="000000"/>
            </w:tcBorders>
            <w:hideMark/>
          </w:tcPr>
          <w:p w14:paraId="5BAF971B"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Equally spaced</w:t>
            </w:r>
          </w:p>
        </w:tc>
        <w:tc>
          <w:tcPr>
            <w:tcW w:w="3072" w:type="dxa"/>
            <w:tcBorders>
              <w:top w:val="single" w:sz="4" w:space="0" w:color="000000"/>
              <w:left w:val="single" w:sz="4" w:space="0" w:color="000000"/>
              <w:bottom w:val="single" w:sz="4" w:space="0" w:color="000000"/>
              <w:right w:val="single" w:sz="4" w:space="0" w:color="000000"/>
            </w:tcBorders>
            <w:hideMark/>
          </w:tcPr>
          <w:p w14:paraId="7A44BE79" w14:textId="77777777" w:rsidR="008A6D52" w:rsidRPr="008A6D52" w:rsidRDefault="008A6D52" w:rsidP="008A6D5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8A6D52">
              <w:rPr>
                <w:sz w:val="20"/>
              </w:rPr>
              <w:t>Equally spaced</w:t>
            </w:r>
          </w:p>
        </w:tc>
      </w:tr>
    </w:tbl>
    <w:p w14:paraId="13EA5E75" w14:textId="77777777" w:rsidR="008A6D52" w:rsidRPr="008A6D52" w:rsidRDefault="008A6D52" w:rsidP="008A6D52">
      <w:pPr>
        <w:tabs>
          <w:tab w:val="clear" w:pos="1134"/>
          <w:tab w:val="clear" w:pos="1871"/>
          <w:tab w:val="clear" w:pos="2268"/>
        </w:tabs>
        <w:spacing w:before="0"/>
        <w:rPr>
          <w:sz w:val="20"/>
          <w:lang w:eastAsia="zh-CN"/>
        </w:rPr>
      </w:pPr>
    </w:p>
    <w:p w14:paraId="213678D6" w14:textId="77777777" w:rsidR="008A6D52" w:rsidRPr="008A6D52" w:rsidRDefault="008A6D52" w:rsidP="008A6D52">
      <w:pPr>
        <w:spacing w:before="360"/>
        <w:jc w:val="center"/>
      </w:pPr>
      <w:r w:rsidRPr="008A6D52">
        <w:t>______________</w:t>
      </w:r>
      <w:r w:rsidRPr="008A6D52">
        <w:rPr>
          <w:b/>
          <w:bCs/>
        </w:rPr>
        <w:t>]</w:t>
      </w:r>
    </w:p>
    <w:p w14:paraId="152BB59C" w14:textId="77777777" w:rsidR="008A6D52" w:rsidRPr="008A6D52" w:rsidRDefault="008A6D52" w:rsidP="008A6D52">
      <w:pPr>
        <w:pStyle w:val="Title2"/>
        <w:rPr>
          <w:lang w:val="en-US"/>
        </w:rPr>
      </w:pPr>
    </w:p>
    <w:sectPr w:rsidR="008A6D52" w:rsidRPr="008A6D52" w:rsidSect="00DF51C3">
      <w:headerReference w:type="first" r:id="rId33"/>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FD771" w14:textId="77777777" w:rsidR="00E6473F" w:rsidRDefault="00E6473F">
      <w:pPr>
        <w:spacing w:before="0"/>
      </w:pPr>
      <w:r>
        <w:separator/>
      </w:r>
    </w:p>
  </w:endnote>
  <w:endnote w:type="continuationSeparator" w:id="0">
    <w:p w14:paraId="6BB91001" w14:textId="77777777" w:rsidR="00E6473F" w:rsidRDefault="00E647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auto"/>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22D04" w14:textId="77777777" w:rsidR="008A6D52" w:rsidRDefault="008A6D52">
    <w:pPr>
      <w:pStyle w:val="Footer"/>
    </w:pPr>
    <w:fldSimple w:instr=" FILENAME  \p  \* MERGEFORMAT ">
      <w:r>
        <w:t>\\Blue\dfs\BR\BRSGD\TEXT2023\SG05\WP5C\100\152\152N02.04e.docx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6342C" w14:textId="77777777" w:rsidR="008A6D52" w:rsidRDefault="008A6D52">
    <w:pPr>
      <w:pStyle w:val="Footer"/>
    </w:pPr>
    <w:fldSimple w:instr=" FILENAME  \p  \* MERGEFORMAT ">
      <w:r>
        <w:t>\\Blue\dfs\BR\BRSGD\TEXT2023\SG05\WP5C\100\152\152N02.04e.docx</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C7A4C" w14:textId="77777777" w:rsidR="008A6D52" w:rsidRPr="002F7CB3" w:rsidRDefault="008A6D52">
    <w:pPr>
      <w:pStyle w:val="Footer"/>
      <w:rPr>
        <w:lang w:val="en-US"/>
      </w:rPr>
    </w:pPr>
    <w:fldSimple w:instr=" FILENAME \p \* MERGEFORMAT ">
      <w:r w:rsidRPr="009B3537">
        <w:rPr>
          <w:lang w:val="en-US"/>
        </w:rPr>
        <w:t>\</w:t>
      </w:r>
      <w:r>
        <w:t>\Blue\dfs\BR\BRSGD\TEXT2023\SG05\WP5C\100\152\152N02.04e.docx</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5D5B9" w14:textId="77777777" w:rsidR="008A6D52" w:rsidRPr="002F7CB3" w:rsidRDefault="008A6D52" w:rsidP="00E6257C">
    <w:pPr>
      <w:pStyle w:val="Footer"/>
      <w:rPr>
        <w:lang w:val="en-US"/>
      </w:rPr>
    </w:pPr>
    <w:fldSimple w:instr=" FILENAME \p \* MERGEFORMAT ">
      <w:r w:rsidRPr="009B3537">
        <w:rPr>
          <w:lang w:val="en-US"/>
        </w:rPr>
        <w:t>\</w:t>
      </w:r>
      <w:r>
        <w:t>\Blue\dfs\BR\BRSGD\TEXT2023\SG05\WP5C\100\152\152N02.04e.docx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EA9FD" w14:textId="77777777" w:rsidR="00E6473F" w:rsidRDefault="00E6473F">
      <w:pPr>
        <w:spacing w:before="0"/>
      </w:pPr>
      <w:r>
        <w:separator/>
      </w:r>
    </w:p>
  </w:footnote>
  <w:footnote w:type="continuationSeparator" w:id="0">
    <w:p w14:paraId="5DD47C97" w14:textId="77777777" w:rsidR="00E6473F" w:rsidRDefault="00E6473F">
      <w:pPr>
        <w:spacing w:before="0"/>
      </w:pPr>
      <w:r>
        <w:continuationSeparator/>
      </w:r>
    </w:p>
  </w:footnote>
  <w:footnote w:id="1">
    <w:p w14:paraId="6B626BA2" w14:textId="77777777" w:rsidR="008A6D52" w:rsidDel="00ED48C2" w:rsidRDefault="008A6D52" w:rsidP="008A6D52">
      <w:pPr>
        <w:pStyle w:val="FootnoteText"/>
        <w:rPr>
          <w:del w:id="413" w:author="USA" w:date="2025-03-07T17:59:00Z" w16du:dateUtc="2025-03-07T22:59:00Z"/>
          <w:lang w:val="en-US"/>
        </w:rPr>
      </w:pPr>
      <w:del w:id="414" w:author="USA" w:date="2025-03-07T17:59:00Z" w16du:dateUtc="2025-03-07T22:59:00Z">
        <w:r w:rsidDel="00ED48C2">
          <w:rPr>
            <w:rStyle w:val="FootnoteReference"/>
            <w:lang w:val="en-US"/>
          </w:rPr>
          <w:delText>1</w:delText>
        </w:r>
        <w:r w:rsidDel="00ED48C2">
          <w:rPr>
            <w:lang w:val="en-US"/>
          </w:rPr>
          <w:delText xml:space="preserve"> </w:delText>
        </w:r>
        <w:r w:rsidDel="00ED48C2">
          <w:rPr>
            <w:lang w:val="en-US"/>
          </w:rPr>
          <w:tab/>
          <w:delText xml:space="preserve">For an FS link using ATPC, the net fade margin </w:delText>
        </w:r>
        <w:r w:rsidDel="00ED48C2">
          <w:rPr>
            <w:rFonts w:ascii="Symbol" w:hAnsi="Symbol"/>
            <w:lang w:val="en-US"/>
          </w:rPr>
          <w:delText></w:delText>
        </w:r>
        <w:r w:rsidDel="00ED48C2">
          <w:rPr>
            <w:lang w:val="en-US"/>
          </w:rPr>
          <w:delText xml:space="preserve"> total fade margin – ATPC range.</w:delText>
        </w:r>
      </w:del>
    </w:p>
  </w:footnote>
  <w:footnote w:id="2">
    <w:p w14:paraId="39C81B31" w14:textId="77777777" w:rsidR="008A6D52" w:rsidRPr="00EF0D72" w:rsidRDefault="008A6D52" w:rsidP="008A6D52">
      <w:pPr>
        <w:pStyle w:val="FootnoteText"/>
        <w:rPr>
          <w:lang w:val="en-US"/>
        </w:rPr>
      </w:pPr>
      <w:r w:rsidRPr="004934F1">
        <w:rPr>
          <w:rStyle w:val="FootnoteReference"/>
        </w:rPr>
        <w:footnoteRef/>
      </w:r>
      <w:r w:rsidRPr="004934F1">
        <w:t xml:space="preserve"> </w:t>
      </w:r>
      <w:r>
        <w:tab/>
      </w:r>
      <w:r w:rsidRPr="004934F1">
        <w:t>Altitude 535 km, Inclination 33 deg, 24 planes with 28 satellites per plane and 4 planes with 27 satellites per plane.</w:t>
      </w:r>
    </w:p>
  </w:footnote>
  <w:footnote w:id="3">
    <w:p w14:paraId="4CC7EBA9" w14:textId="77777777" w:rsidR="008A6D52" w:rsidRPr="00334E23" w:rsidRDefault="008A6D52" w:rsidP="008A6D52">
      <w:pPr>
        <w:pStyle w:val="FootnoteText"/>
      </w:pPr>
      <w:r>
        <w:rPr>
          <w:rStyle w:val="FootnoteReference"/>
        </w:rPr>
        <w:footnoteRef/>
      </w:r>
      <w:r>
        <w:t xml:space="preserve"> </w:t>
      </w:r>
      <w:r>
        <w:tab/>
      </w:r>
      <w:r w:rsidRPr="00334E23">
        <w:t xml:space="preserve">Systems A and M </w:t>
      </w:r>
      <w:r>
        <w:t xml:space="preserve">are variations of the same system and as such, they </w:t>
      </w:r>
      <w:r w:rsidRPr="00334E23">
        <w:t>s</w:t>
      </w:r>
      <w:r>
        <w:t>houldn’t be aggregated in studies.</w:t>
      </w:r>
    </w:p>
  </w:footnote>
  <w:footnote w:id="4">
    <w:p w14:paraId="2CA88976" w14:textId="77777777" w:rsidR="008A6D52" w:rsidRPr="00DC40E5" w:rsidRDefault="008A6D52" w:rsidP="008A6D52">
      <w:pPr>
        <w:pStyle w:val="FootnoteText"/>
        <w:spacing w:before="0"/>
        <w:rPr>
          <w:sz w:val="22"/>
          <w:szCs w:val="22"/>
          <w:highlight w:val="yellow"/>
          <w:lang w:val="en-US"/>
        </w:rPr>
      </w:pPr>
      <w:r w:rsidRPr="004934F1">
        <w:rPr>
          <w:rStyle w:val="FootnoteReference"/>
          <w:sz w:val="22"/>
          <w:szCs w:val="22"/>
        </w:rPr>
        <w:footnoteRef/>
      </w:r>
      <w:r w:rsidRPr="004934F1">
        <w:rPr>
          <w:sz w:val="22"/>
          <w:szCs w:val="22"/>
        </w:rPr>
        <w:t xml:space="preserve"> </w:t>
      </w:r>
      <w:r w:rsidRPr="004934F1">
        <w:rPr>
          <w:sz w:val="22"/>
          <w:szCs w:val="22"/>
        </w:rPr>
        <w:tab/>
      </w:r>
      <w:r w:rsidRPr="004934F1">
        <w:rPr>
          <w:sz w:val="22"/>
          <w:szCs w:val="22"/>
          <w:lang w:val="en-US"/>
        </w:rPr>
        <w:t xml:space="preserve">This is an average input power spectral density meaning there could be higher and lower power spectral densities employed by the System C satellite. </w:t>
      </w:r>
    </w:p>
  </w:footnote>
  <w:footnote w:id="5">
    <w:p w14:paraId="58AE5041" w14:textId="77777777" w:rsidR="008A6D52" w:rsidRPr="00CA32EF" w:rsidRDefault="008A6D52" w:rsidP="008A6D52">
      <w:pPr>
        <w:pStyle w:val="FootnoteText"/>
        <w:rPr>
          <w:lang w:val="en-US"/>
        </w:rPr>
      </w:pPr>
      <w:r w:rsidRPr="004934F1">
        <w:rPr>
          <w:rStyle w:val="FootnoteReference"/>
          <w:sz w:val="22"/>
          <w:szCs w:val="22"/>
        </w:rPr>
        <w:footnoteRef/>
      </w:r>
      <w:r w:rsidRPr="004934F1">
        <w:rPr>
          <w:sz w:val="22"/>
          <w:szCs w:val="22"/>
        </w:rPr>
        <w:t xml:space="preserve"> </w:t>
      </w:r>
      <w:r w:rsidRPr="004934F1">
        <w:rPr>
          <w:sz w:val="22"/>
          <w:szCs w:val="22"/>
        </w:rPr>
        <w:tab/>
        <w:t>The worst density is provided in the table. To scale for larger area, the density should be considered together with a factor of 0.65 to account for the fact that the worst density isn’t feasible on a wider scale. For instance, density of 10 in 2 million km</w:t>
      </w:r>
      <w:r w:rsidRPr="004934F1">
        <w:rPr>
          <w:sz w:val="22"/>
          <w:szCs w:val="22"/>
          <w:vertAlign w:val="superscript"/>
        </w:rPr>
        <w:t>2</w:t>
      </w:r>
      <w:r w:rsidRPr="004934F1">
        <w:rPr>
          <w:sz w:val="22"/>
          <w:szCs w:val="22"/>
        </w:rPr>
        <w:t>, if scaled to 10 million km</w:t>
      </w:r>
      <w:r w:rsidRPr="004934F1">
        <w:rPr>
          <w:sz w:val="22"/>
          <w:szCs w:val="22"/>
          <w:vertAlign w:val="superscript"/>
        </w:rPr>
        <w:t>2</w:t>
      </w:r>
      <w:r w:rsidRPr="004934F1">
        <w:rPr>
          <w:sz w:val="22"/>
          <w:szCs w:val="22"/>
        </w:rPr>
        <w:t xml:space="preserve"> is: 10 × 10 000 000/2 000 000 × 0.65 = 32.5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9A608" w14:textId="77777777" w:rsidR="008A6D52" w:rsidRDefault="008A6D52"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4E734145" w14:textId="77777777" w:rsidR="008A6D52" w:rsidRDefault="008A6D52">
    <w:pPr>
      <w:pStyle w:val="Header"/>
      <w:rPr>
        <w:lang w:val="en-US"/>
      </w:rPr>
    </w:pPr>
    <w:r>
      <w:rPr>
        <w:lang w:val="en-US"/>
      </w:rPr>
      <w:t>5C/152(Annex 2.4)-E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DE061" w14:textId="77777777" w:rsidR="008A6D52" w:rsidRDefault="008A6D52" w:rsidP="009B353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13</w:t>
    </w:r>
    <w:r>
      <w:rPr>
        <w:rStyle w:val="PageNumber"/>
      </w:rPr>
      <w:fldChar w:fldCharType="end"/>
    </w:r>
    <w:r>
      <w:rPr>
        <w:rStyle w:val="PageNumber"/>
      </w:rPr>
      <w:t xml:space="preserve"> -</w:t>
    </w:r>
  </w:p>
  <w:p w14:paraId="2815E638" w14:textId="77777777" w:rsidR="008A6D52" w:rsidRDefault="008A6D52" w:rsidP="009B3537">
    <w:pPr>
      <w:pStyle w:val="Header"/>
      <w:rPr>
        <w:lang w:val="en-US"/>
      </w:rPr>
    </w:pPr>
    <w:r>
      <w:rPr>
        <w:lang w:val="en-US"/>
      </w:rPr>
      <w:t>5C/152(Annex 2.4)-E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5EDD4" w14:textId="77777777" w:rsidR="008A6D52" w:rsidRDefault="008A6D52" w:rsidP="009B353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13</w:t>
    </w:r>
    <w:r>
      <w:rPr>
        <w:rStyle w:val="PageNumber"/>
      </w:rPr>
      <w:fldChar w:fldCharType="end"/>
    </w:r>
    <w:r>
      <w:rPr>
        <w:rStyle w:val="PageNumber"/>
      </w:rPr>
      <w:t xml:space="preserve"> -</w:t>
    </w:r>
  </w:p>
  <w:p w14:paraId="2041A56D" w14:textId="77777777" w:rsidR="008A6D52" w:rsidRDefault="008A6D52" w:rsidP="009B3537">
    <w:pPr>
      <w:pStyle w:val="Header"/>
      <w:rPr>
        <w:lang w:val="en-US"/>
      </w:rPr>
    </w:pPr>
    <w:r>
      <w:rPr>
        <w:lang w:val="en-US"/>
      </w:rPr>
      <w:t>5C/152(Annex 2.4)-E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D67A25"/>
    <w:multiLevelType w:val="hybridMultilevel"/>
    <w:tmpl w:val="6AEC547E"/>
    <w:lvl w:ilvl="0" w:tplc="9FA02DF4">
      <w:numFmt w:val="bullet"/>
      <w:lvlText w:val="–"/>
      <w:lvlJc w:val="left"/>
      <w:pPr>
        <w:ind w:left="420" w:hanging="420"/>
      </w:pPr>
      <w:rPr>
        <w:rFonts w:ascii="Times New Roman" w:eastAsia="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82798715">
    <w:abstractNumId w:val="12"/>
  </w:num>
  <w:num w:numId="2" w16cid:durableId="1828932966">
    <w:abstractNumId w:val="11"/>
  </w:num>
  <w:num w:numId="3" w16cid:durableId="453141581">
    <w:abstractNumId w:val="9"/>
  </w:num>
  <w:num w:numId="4" w16cid:durableId="321200878">
    <w:abstractNumId w:val="7"/>
  </w:num>
  <w:num w:numId="5" w16cid:durableId="1819684883">
    <w:abstractNumId w:val="6"/>
  </w:num>
  <w:num w:numId="6" w16cid:durableId="996154053">
    <w:abstractNumId w:val="5"/>
  </w:num>
  <w:num w:numId="7" w16cid:durableId="2085494585">
    <w:abstractNumId w:val="4"/>
  </w:num>
  <w:num w:numId="8" w16cid:durableId="649486215">
    <w:abstractNumId w:val="8"/>
  </w:num>
  <w:num w:numId="9" w16cid:durableId="1082288572">
    <w:abstractNumId w:val="3"/>
  </w:num>
  <w:num w:numId="10" w16cid:durableId="2061633318">
    <w:abstractNumId w:val="2"/>
  </w:num>
  <w:num w:numId="11" w16cid:durableId="256449187">
    <w:abstractNumId w:val="1"/>
  </w:num>
  <w:num w:numId="12" w16cid:durableId="348458207">
    <w:abstractNumId w:val="0"/>
  </w:num>
  <w:num w:numId="13" w16cid:durableId="896480257">
    <w:abstractNumId w:val="1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62EC"/>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5E61"/>
    <w:rsid w:val="00076269"/>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2BB9"/>
    <w:rsid w:val="000C3D51"/>
    <w:rsid w:val="000C4DA3"/>
    <w:rsid w:val="000C65DF"/>
    <w:rsid w:val="000C75EE"/>
    <w:rsid w:val="000C7FD4"/>
    <w:rsid w:val="000D0093"/>
    <w:rsid w:val="000D6DA7"/>
    <w:rsid w:val="000E4002"/>
    <w:rsid w:val="000E6C65"/>
    <w:rsid w:val="000F022A"/>
    <w:rsid w:val="000F1E16"/>
    <w:rsid w:val="000F3742"/>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1B09"/>
    <w:rsid w:val="00192627"/>
    <w:rsid w:val="00196B53"/>
    <w:rsid w:val="001A3C90"/>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186B"/>
    <w:rsid w:val="0021495D"/>
    <w:rsid w:val="0021502B"/>
    <w:rsid w:val="0021550A"/>
    <w:rsid w:val="00216287"/>
    <w:rsid w:val="002162DB"/>
    <w:rsid w:val="00220766"/>
    <w:rsid w:val="0022086C"/>
    <w:rsid w:val="00223136"/>
    <w:rsid w:val="00234172"/>
    <w:rsid w:val="00235786"/>
    <w:rsid w:val="00236A43"/>
    <w:rsid w:val="002409D5"/>
    <w:rsid w:val="00244FEF"/>
    <w:rsid w:val="00254261"/>
    <w:rsid w:val="00255ED1"/>
    <w:rsid w:val="00256C38"/>
    <w:rsid w:val="00272245"/>
    <w:rsid w:val="00273D2C"/>
    <w:rsid w:val="00277903"/>
    <w:rsid w:val="00277E6A"/>
    <w:rsid w:val="00286AB4"/>
    <w:rsid w:val="00286D80"/>
    <w:rsid w:val="00286E48"/>
    <w:rsid w:val="0029309D"/>
    <w:rsid w:val="002A0A0D"/>
    <w:rsid w:val="002A1330"/>
    <w:rsid w:val="002A778E"/>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3F50"/>
    <w:rsid w:val="00324A59"/>
    <w:rsid w:val="00325E95"/>
    <w:rsid w:val="003265B8"/>
    <w:rsid w:val="00337B04"/>
    <w:rsid w:val="00341991"/>
    <w:rsid w:val="00341ADA"/>
    <w:rsid w:val="003457DF"/>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2D6A"/>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1A4E"/>
    <w:rsid w:val="004D64F4"/>
    <w:rsid w:val="004D714C"/>
    <w:rsid w:val="004D7C86"/>
    <w:rsid w:val="004E415B"/>
    <w:rsid w:val="004E5C22"/>
    <w:rsid w:val="004F445B"/>
    <w:rsid w:val="004F7341"/>
    <w:rsid w:val="005001AD"/>
    <w:rsid w:val="0050288E"/>
    <w:rsid w:val="0050619A"/>
    <w:rsid w:val="00510D4D"/>
    <w:rsid w:val="00514566"/>
    <w:rsid w:val="00523BD3"/>
    <w:rsid w:val="00524321"/>
    <w:rsid w:val="00524BB4"/>
    <w:rsid w:val="005326E0"/>
    <w:rsid w:val="00534129"/>
    <w:rsid w:val="005346B6"/>
    <w:rsid w:val="0053489A"/>
    <w:rsid w:val="00534995"/>
    <w:rsid w:val="0053556F"/>
    <w:rsid w:val="00536818"/>
    <w:rsid w:val="0054219C"/>
    <w:rsid w:val="005421F6"/>
    <w:rsid w:val="00543598"/>
    <w:rsid w:val="00544305"/>
    <w:rsid w:val="00545D6D"/>
    <w:rsid w:val="0054603A"/>
    <w:rsid w:val="00547CAA"/>
    <w:rsid w:val="0055247E"/>
    <w:rsid w:val="0055693C"/>
    <w:rsid w:val="0056155A"/>
    <w:rsid w:val="00564498"/>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D61"/>
    <w:rsid w:val="005C5B74"/>
    <w:rsid w:val="005D7961"/>
    <w:rsid w:val="005E12A2"/>
    <w:rsid w:val="005E2BF1"/>
    <w:rsid w:val="005E2E64"/>
    <w:rsid w:val="005E667F"/>
    <w:rsid w:val="005F008A"/>
    <w:rsid w:val="005F3CA9"/>
    <w:rsid w:val="006005BF"/>
    <w:rsid w:val="00600964"/>
    <w:rsid w:val="00600981"/>
    <w:rsid w:val="006015B5"/>
    <w:rsid w:val="006023E9"/>
    <w:rsid w:val="00604EDA"/>
    <w:rsid w:val="00605BC9"/>
    <w:rsid w:val="00607975"/>
    <w:rsid w:val="00613937"/>
    <w:rsid w:val="00613B4E"/>
    <w:rsid w:val="00613C38"/>
    <w:rsid w:val="00614F89"/>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28C9"/>
    <w:rsid w:val="00655603"/>
    <w:rsid w:val="006567E4"/>
    <w:rsid w:val="00657D98"/>
    <w:rsid w:val="00667104"/>
    <w:rsid w:val="00667B53"/>
    <w:rsid w:val="00670BD7"/>
    <w:rsid w:val="00673E27"/>
    <w:rsid w:val="00685375"/>
    <w:rsid w:val="006873FD"/>
    <w:rsid w:val="0069375A"/>
    <w:rsid w:val="0069398C"/>
    <w:rsid w:val="00696704"/>
    <w:rsid w:val="00697647"/>
    <w:rsid w:val="006A091C"/>
    <w:rsid w:val="006A1C25"/>
    <w:rsid w:val="006A2038"/>
    <w:rsid w:val="006A41D4"/>
    <w:rsid w:val="006A7215"/>
    <w:rsid w:val="006B49A2"/>
    <w:rsid w:val="006B7DD5"/>
    <w:rsid w:val="006C05ED"/>
    <w:rsid w:val="006C463C"/>
    <w:rsid w:val="006C4847"/>
    <w:rsid w:val="006C60B9"/>
    <w:rsid w:val="006D4893"/>
    <w:rsid w:val="006D5EFE"/>
    <w:rsid w:val="006D73F8"/>
    <w:rsid w:val="006D7CA5"/>
    <w:rsid w:val="006E4EC6"/>
    <w:rsid w:val="006E4FF3"/>
    <w:rsid w:val="006F2A86"/>
    <w:rsid w:val="006F55DC"/>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1C04"/>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165F1"/>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76FDF"/>
    <w:rsid w:val="00887437"/>
    <w:rsid w:val="0089044C"/>
    <w:rsid w:val="00893925"/>
    <w:rsid w:val="00895C2D"/>
    <w:rsid w:val="00896064"/>
    <w:rsid w:val="00896F13"/>
    <w:rsid w:val="008976DD"/>
    <w:rsid w:val="008A413C"/>
    <w:rsid w:val="008A41B1"/>
    <w:rsid w:val="008A6D52"/>
    <w:rsid w:val="008B658D"/>
    <w:rsid w:val="008B70BA"/>
    <w:rsid w:val="008B7348"/>
    <w:rsid w:val="008B7C41"/>
    <w:rsid w:val="008C0AD8"/>
    <w:rsid w:val="008C4E6E"/>
    <w:rsid w:val="008C5122"/>
    <w:rsid w:val="008C5DF8"/>
    <w:rsid w:val="008D3810"/>
    <w:rsid w:val="008D5C7D"/>
    <w:rsid w:val="008E189E"/>
    <w:rsid w:val="008F213E"/>
    <w:rsid w:val="008F2648"/>
    <w:rsid w:val="008F36D2"/>
    <w:rsid w:val="008F6D61"/>
    <w:rsid w:val="009013D3"/>
    <w:rsid w:val="00901C4D"/>
    <w:rsid w:val="00912199"/>
    <w:rsid w:val="00914CB4"/>
    <w:rsid w:val="00921514"/>
    <w:rsid w:val="00927B0A"/>
    <w:rsid w:val="00931E4F"/>
    <w:rsid w:val="009373FE"/>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5992"/>
    <w:rsid w:val="00A7673B"/>
    <w:rsid w:val="00A76D11"/>
    <w:rsid w:val="00A770B6"/>
    <w:rsid w:val="00A8545E"/>
    <w:rsid w:val="00A86200"/>
    <w:rsid w:val="00A931DA"/>
    <w:rsid w:val="00A93A91"/>
    <w:rsid w:val="00A94D3B"/>
    <w:rsid w:val="00AA004A"/>
    <w:rsid w:val="00AA666A"/>
    <w:rsid w:val="00AC4F04"/>
    <w:rsid w:val="00AD1D1A"/>
    <w:rsid w:val="00AE759B"/>
    <w:rsid w:val="00AF0B78"/>
    <w:rsid w:val="00AF1AF0"/>
    <w:rsid w:val="00AF2503"/>
    <w:rsid w:val="00AF79C3"/>
    <w:rsid w:val="00AF7D8A"/>
    <w:rsid w:val="00B034A7"/>
    <w:rsid w:val="00B04BA7"/>
    <w:rsid w:val="00B06485"/>
    <w:rsid w:val="00B07326"/>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0203"/>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463D"/>
    <w:rsid w:val="00C57C9F"/>
    <w:rsid w:val="00C6055E"/>
    <w:rsid w:val="00C64D0F"/>
    <w:rsid w:val="00C65881"/>
    <w:rsid w:val="00C66862"/>
    <w:rsid w:val="00C71C2D"/>
    <w:rsid w:val="00C71FB6"/>
    <w:rsid w:val="00C76C2D"/>
    <w:rsid w:val="00C811E0"/>
    <w:rsid w:val="00C8310E"/>
    <w:rsid w:val="00C8445F"/>
    <w:rsid w:val="00C84BEE"/>
    <w:rsid w:val="00C864CC"/>
    <w:rsid w:val="00C93A27"/>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4D8"/>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9194C"/>
    <w:rsid w:val="00D91C1E"/>
    <w:rsid w:val="00D97409"/>
    <w:rsid w:val="00DA13AA"/>
    <w:rsid w:val="00DA4F3F"/>
    <w:rsid w:val="00DA74C0"/>
    <w:rsid w:val="00DB12C4"/>
    <w:rsid w:val="00DB1D03"/>
    <w:rsid w:val="00DB32B1"/>
    <w:rsid w:val="00DB6037"/>
    <w:rsid w:val="00DB730B"/>
    <w:rsid w:val="00DB736D"/>
    <w:rsid w:val="00DB7C4C"/>
    <w:rsid w:val="00DC129E"/>
    <w:rsid w:val="00DC1771"/>
    <w:rsid w:val="00DC2182"/>
    <w:rsid w:val="00DC3488"/>
    <w:rsid w:val="00DE5B16"/>
    <w:rsid w:val="00DE62B3"/>
    <w:rsid w:val="00DE7917"/>
    <w:rsid w:val="00DF0287"/>
    <w:rsid w:val="00DF0C14"/>
    <w:rsid w:val="00DF41B1"/>
    <w:rsid w:val="00DF51C3"/>
    <w:rsid w:val="00DF5A8D"/>
    <w:rsid w:val="00DF7F1E"/>
    <w:rsid w:val="00E023E5"/>
    <w:rsid w:val="00E05C0C"/>
    <w:rsid w:val="00E071B7"/>
    <w:rsid w:val="00E26674"/>
    <w:rsid w:val="00E27C39"/>
    <w:rsid w:val="00E31849"/>
    <w:rsid w:val="00E33E9F"/>
    <w:rsid w:val="00E34100"/>
    <w:rsid w:val="00E4145A"/>
    <w:rsid w:val="00E43C14"/>
    <w:rsid w:val="00E46322"/>
    <w:rsid w:val="00E5130D"/>
    <w:rsid w:val="00E54568"/>
    <w:rsid w:val="00E578A6"/>
    <w:rsid w:val="00E636E6"/>
    <w:rsid w:val="00E64215"/>
    <w:rsid w:val="00E6473F"/>
    <w:rsid w:val="00E66F16"/>
    <w:rsid w:val="00E74431"/>
    <w:rsid w:val="00E7525A"/>
    <w:rsid w:val="00E82765"/>
    <w:rsid w:val="00E84D0F"/>
    <w:rsid w:val="00E85BCE"/>
    <w:rsid w:val="00E87C18"/>
    <w:rsid w:val="00E87FB3"/>
    <w:rsid w:val="00E90E43"/>
    <w:rsid w:val="00E91E7A"/>
    <w:rsid w:val="00E965EA"/>
    <w:rsid w:val="00E96821"/>
    <w:rsid w:val="00E97A1E"/>
    <w:rsid w:val="00EA1408"/>
    <w:rsid w:val="00EA1409"/>
    <w:rsid w:val="00EA1872"/>
    <w:rsid w:val="00EA77CA"/>
    <w:rsid w:val="00EB355D"/>
    <w:rsid w:val="00EB63C9"/>
    <w:rsid w:val="00EC1987"/>
    <w:rsid w:val="00EC2A2E"/>
    <w:rsid w:val="00EC63D7"/>
    <w:rsid w:val="00ED0532"/>
    <w:rsid w:val="00ED23B8"/>
    <w:rsid w:val="00ED270C"/>
    <w:rsid w:val="00ED48C2"/>
    <w:rsid w:val="00ED634F"/>
    <w:rsid w:val="00EE0324"/>
    <w:rsid w:val="00EE0AC9"/>
    <w:rsid w:val="00EE10BB"/>
    <w:rsid w:val="00EE1954"/>
    <w:rsid w:val="00EE6FA5"/>
    <w:rsid w:val="00EF24F9"/>
    <w:rsid w:val="00EF62D1"/>
    <w:rsid w:val="00EF7702"/>
    <w:rsid w:val="00F125BF"/>
    <w:rsid w:val="00F16783"/>
    <w:rsid w:val="00F17B84"/>
    <w:rsid w:val="00F23AF1"/>
    <w:rsid w:val="00F26572"/>
    <w:rsid w:val="00F314EE"/>
    <w:rsid w:val="00F3430E"/>
    <w:rsid w:val="00F375CA"/>
    <w:rsid w:val="00F37DD1"/>
    <w:rsid w:val="00F40002"/>
    <w:rsid w:val="00F44EC9"/>
    <w:rsid w:val="00F46948"/>
    <w:rsid w:val="00F52791"/>
    <w:rsid w:val="00F562DD"/>
    <w:rsid w:val="00F566C1"/>
    <w:rsid w:val="00F608D0"/>
    <w:rsid w:val="00F64620"/>
    <w:rsid w:val="00F647B4"/>
    <w:rsid w:val="00F70CBE"/>
    <w:rsid w:val="00F729B6"/>
    <w:rsid w:val="00F72D02"/>
    <w:rsid w:val="00F7410F"/>
    <w:rsid w:val="00F810D9"/>
    <w:rsid w:val="00F81503"/>
    <w:rsid w:val="00F85351"/>
    <w:rsid w:val="00F86BB9"/>
    <w:rsid w:val="00F86C5B"/>
    <w:rsid w:val="00F92978"/>
    <w:rsid w:val="00F9766E"/>
    <w:rsid w:val="00FA436E"/>
    <w:rsid w:val="00FA70FF"/>
    <w:rsid w:val="00FB03ED"/>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uiPriority w:val="99"/>
    <w:qFormat/>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qFormat/>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DNV-"/>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DNV-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qFormat/>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qFormat/>
    <w:rsid w:val="00696704"/>
    <w:pPr>
      <w:keepNext/>
      <w:spacing w:before="560" w:after="120"/>
      <w:jc w:val="center"/>
    </w:pPr>
    <w:rPr>
      <w:caps/>
      <w:sz w:val="20"/>
    </w:rPr>
  </w:style>
  <w:style w:type="paragraph" w:customStyle="1" w:styleId="Tabletitle">
    <w:name w:val="Table_title"/>
    <w:basedOn w:val="Normal"/>
    <w:next w:val="Tabletext"/>
    <w:link w:val="TabletitleChar"/>
    <w:qFormat/>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link w:val="Title1Char"/>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uiPriority w:val="3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rsid w:val="00696704"/>
    <w:rPr>
      <w:rFonts w:cs="Times New Roman"/>
      <w:b/>
    </w:rPr>
  </w:style>
  <w:style w:type="character" w:customStyle="1" w:styleId="Resdef">
    <w:name w:val="Res_def"/>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qFormat/>
    <w:locked/>
    <w:rsid w:val="00696704"/>
    <w:rPr>
      <w:sz w:val="24"/>
      <w:lang w:val="en-GB"/>
    </w:rPr>
  </w:style>
  <w:style w:type="character" w:customStyle="1" w:styleId="TabletextChar">
    <w:name w:val="Table_text Char"/>
    <w:link w:val="Tabletext"/>
    <w:uiPriority w:val="99"/>
    <w:qFormat/>
    <w:locked/>
    <w:rsid w:val="00696704"/>
    <w:rPr>
      <w:lang w:val="en-GB"/>
    </w:rPr>
  </w:style>
  <w:style w:type="character" w:customStyle="1" w:styleId="TableheadChar">
    <w:name w:val="Table_head Char"/>
    <w:link w:val="Tablehead"/>
    <w:qFormat/>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aliases w:val="CEO_Hyperlink,超级链接"/>
    <w:uiPriority w:val="99"/>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UnresolvedMention">
    <w:name w:val="Unresolved Mention"/>
    <w:basedOn w:val="DefaultParagraphFont"/>
    <w:uiPriority w:val="99"/>
    <w:semiHidden/>
    <w:unhideWhenUsed/>
    <w:rsid w:val="008A6D52"/>
    <w:rPr>
      <w:color w:val="605E5C"/>
      <w:shd w:val="clear" w:color="auto" w:fill="E1DFDD"/>
    </w:rPr>
  </w:style>
  <w:style w:type="character" w:customStyle="1" w:styleId="Title1Char">
    <w:name w:val="Title 1 Char"/>
    <w:link w:val="Title1"/>
    <w:locked/>
    <w:rsid w:val="008A6D52"/>
    <w:rPr>
      <w:caps/>
      <w:sz w:val="28"/>
      <w:lang w:val="en-GB"/>
    </w:rPr>
  </w:style>
  <w:style w:type="paragraph" w:customStyle="1" w:styleId="DocData">
    <w:name w:val="DocData"/>
    <w:basedOn w:val="Normal"/>
    <w:rsid w:val="008A6D52"/>
    <w:pPr>
      <w:framePr w:hSpace="180" w:wrap="around" w:hAnchor="margin" w:y="-687"/>
      <w:shd w:val="solid" w:color="FFFFFF" w:fill="FFFFFF"/>
      <w:spacing w:before="0" w:line="240" w:lineRule="atLeast"/>
    </w:pPr>
    <w:rPr>
      <w:rFonts w:ascii="Verdana" w:hAnsi="Verdana"/>
      <w:b/>
      <w:sz w:val="20"/>
      <w:lang w:eastAsia="zh-CN"/>
    </w:rPr>
  </w:style>
  <w:style w:type="paragraph" w:customStyle="1" w:styleId="TOCHeading1">
    <w:name w:val="TOC Heading1"/>
    <w:basedOn w:val="Heading1"/>
    <w:next w:val="Normal"/>
    <w:uiPriority w:val="39"/>
    <w:semiHidden/>
    <w:unhideWhenUsed/>
    <w:qFormat/>
    <w:rsid w:val="008A6D52"/>
    <w:pPr>
      <w:spacing w:before="240"/>
      <w:ind w:left="0" w:firstLine="0"/>
      <w:outlineLvl w:val="9"/>
    </w:pPr>
    <w:rPr>
      <w:rFonts w:ascii="Cambria" w:eastAsia="SimSun" w:hAnsi="Cambria"/>
      <w:b w:val="0"/>
      <w:color w:val="365F91"/>
      <w:sz w:val="32"/>
      <w:szCs w:val="32"/>
    </w:rPr>
  </w:style>
  <w:style w:type="table" w:customStyle="1" w:styleId="TableGrid2">
    <w:name w:val="Table Grid2"/>
    <w:basedOn w:val="TableNormal"/>
    <w:next w:val="TableGrid"/>
    <w:qFormat/>
    <w:rsid w:val="008A6D52"/>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0">
    <w:name w:val="Title1"/>
    <w:basedOn w:val="Normal"/>
    <w:next w:val="Normal"/>
    <w:qFormat/>
    <w:rsid w:val="008A6D52"/>
    <w:pPr>
      <w:spacing w:before="240" w:after="60"/>
      <w:jc w:val="center"/>
      <w:outlineLvl w:val="0"/>
    </w:pPr>
    <w:rPr>
      <w:rFonts w:ascii="Cambria" w:eastAsia="SimSun" w:hAnsi="Cambria"/>
      <w:b/>
      <w:bCs/>
      <w:sz w:val="32"/>
      <w:szCs w:val="32"/>
    </w:rPr>
  </w:style>
  <w:style w:type="character" w:customStyle="1" w:styleId="TitleChar">
    <w:name w:val="Title Char"/>
    <w:basedOn w:val="DefaultParagraphFont"/>
    <w:link w:val="Title"/>
    <w:rsid w:val="008A6D52"/>
    <w:rPr>
      <w:rFonts w:ascii="Cambria" w:eastAsia="SimSun" w:hAnsi="Cambria" w:cs="Times New Roman"/>
      <w:b/>
      <w:bCs/>
      <w:sz w:val="32"/>
      <w:szCs w:val="32"/>
      <w:lang w:val="en-GB" w:eastAsia="en-US"/>
    </w:rPr>
  </w:style>
  <w:style w:type="character" w:customStyle="1" w:styleId="normaltextrun">
    <w:name w:val="normaltextrun"/>
    <w:basedOn w:val="DefaultParagraphFont"/>
    <w:rsid w:val="008A6D52"/>
  </w:style>
  <w:style w:type="paragraph" w:customStyle="1" w:styleId="xmsonormal">
    <w:name w:val="x_msonormal"/>
    <w:basedOn w:val="Normal"/>
    <w:rsid w:val="008A6D52"/>
    <w:pPr>
      <w:tabs>
        <w:tab w:val="clear" w:pos="1134"/>
        <w:tab w:val="clear" w:pos="1871"/>
        <w:tab w:val="clear" w:pos="2268"/>
      </w:tabs>
      <w:overflowPunct/>
      <w:autoSpaceDE/>
      <w:autoSpaceDN/>
      <w:adjustRightInd/>
      <w:spacing w:before="0"/>
      <w:textAlignment w:val="auto"/>
    </w:pPr>
    <w:rPr>
      <w:rFonts w:ascii="SimSun" w:eastAsia="SimSun" w:hAnsi="SimSun" w:cs="SimSun"/>
      <w:szCs w:val="24"/>
      <w:lang w:val="en-US" w:eastAsia="zh-CN"/>
    </w:rPr>
  </w:style>
  <w:style w:type="character" w:customStyle="1" w:styleId="TableNo0">
    <w:name w:val="Table_No Знак"/>
    <w:basedOn w:val="DefaultParagraphFont"/>
    <w:locked/>
    <w:rsid w:val="008A6D52"/>
    <w:rPr>
      <w:rFonts w:ascii="Times New Roman" w:hAnsi="Times New Roman"/>
      <w:caps/>
      <w:lang w:val="en-GB" w:eastAsia="en-US"/>
    </w:rPr>
  </w:style>
  <w:style w:type="paragraph" w:styleId="Title">
    <w:name w:val="Title"/>
    <w:basedOn w:val="Normal"/>
    <w:next w:val="Normal"/>
    <w:link w:val="TitleChar"/>
    <w:qFormat/>
    <w:rsid w:val="008A6D52"/>
    <w:pPr>
      <w:spacing w:before="0"/>
      <w:contextualSpacing/>
    </w:pPr>
    <w:rPr>
      <w:rFonts w:ascii="Cambria" w:eastAsia="SimSun" w:hAnsi="Cambria"/>
      <w:b/>
      <w:bCs/>
      <w:sz w:val="32"/>
      <w:szCs w:val="32"/>
    </w:rPr>
  </w:style>
  <w:style w:type="character" w:customStyle="1" w:styleId="TitleChar1">
    <w:name w:val="Title Char1"/>
    <w:basedOn w:val="DefaultParagraphFont"/>
    <w:rsid w:val="008A6D52"/>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 w:id="1002468989">
      <w:bodyDiv w:val="1"/>
      <w:marLeft w:val="0"/>
      <w:marRight w:val="0"/>
      <w:marTop w:val="0"/>
      <w:marBottom w:val="0"/>
      <w:divBdr>
        <w:top w:val="none" w:sz="0" w:space="0" w:color="auto"/>
        <w:left w:val="none" w:sz="0" w:space="0" w:color="auto"/>
        <w:bottom w:val="none" w:sz="0" w:space="0" w:color="auto"/>
        <w:right w:val="none" w:sz="0" w:space="0" w:color="auto"/>
      </w:divBdr>
    </w:div>
    <w:div w:id="1887253775">
      <w:bodyDiv w:val="1"/>
      <w:marLeft w:val="0"/>
      <w:marRight w:val="0"/>
      <w:marTop w:val="0"/>
      <w:marBottom w:val="0"/>
      <w:divBdr>
        <w:top w:val="none" w:sz="0" w:space="0" w:color="auto"/>
        <w:left w:val="none" w:sz="0" w:space="0" w:color="auto"/>
        <w:bottom w:val="none" w:sz="0" w:space="0" w:color="auto"/>
        <w:right w:val="none" w:sz="0" w:space="0" w:color="auto"/>
      </w:divBdr>
    </w:div>
    <w:div w:id="210299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dms_ties/itu-r/md/23/wp5c/c/R23-WP5C-C-0152!N02.04!MSW-E.docx" TargetMode="External"/><Relationship Id="rId18" Type="http://schemas.openxmlformats.org/officeDocument/2006/relationships/hyperlink" Target="https://www.itu.int/rec/R-REC-P.2108/en"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tu.int/rec/R-REC-F.1245/en"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www.itu.int/rec/R-REC-P.619/en" TargetMode="External"/><Relationship Id="rId25" Type="http://schemas.openxmlformats.org/officeDocument/2006/relationships/image" Target="media/image3.png"/><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itu.int/rec/R-REC-P.676/en" TargetMode="External"/><Relationship Id="rId20" Type="http://schemas.openxmlformats.org/officeDocument/2006/relationships/hyperlink" Target="https://www.itu.int/rec/R-REC-F.699/en"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mullinix@ctia.org" TargetMode="External"/><Relationship Id="rId24" Type="http://schemas.openxmlformats.org/officeDocument/2006/relationships/image" Target="media/image2.png"/><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www.itu.int/rec/R-REC-P.452/en" TargetMode="External"/><Relationship Id="rId23" Type="http://schemas.openxmlformats.org/officeDocument/2006/relationships/hyperlink" Target="https://www.itu.int/rec/R-REC-F.1108/en" TargetMode="External"/><Relationship Id="rId28" Type="http://schemas.openxmlformats.org/officeDocument/2006/relationships/footer" Target="footer2.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tu.int/rec/R-REC-F.758/recommendation.asp?lang=en&amp;parent=R-REC-F.758-7-201911-I"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md/R23-WP5C-C-0074/en" TargetMode="External"/><Relationship Id="rId22" Type="http://schemas.openxmlformats.org/officeDocument/2006/relationships/hyperlink" Target="https://eur01.safelinks.protection.outlook.com/?url=https%3A%2F%2Fextranet.itu.int%2Frsg-meetings%2Fsg5%2Fwp5c%2FShare%2FForms%2FColumn%2520view.aspx%3FRootFolder%3D%252Frsg-meetings%252Fsg5%252Fwp5c%252FShare%252FWG%25205C-2%2520Sharing%252C%2520compatibility%2520aspects%2520and%2520WRCs%2520issues%26FolderCTID%3D0x0120003D12FDCA4AB21246A058EC9F73544730%26View%3D%257BD767BD77-F6D3-429A-BA07-6B1F103BD607%257D&amp;data=05%7C02%7CNasarat.Ali%40ofcom.org.uk%7C5acfc255dc794d30b57008dd08bc1371%7C0af648de310c40688ae4f9418bae24cc%7C0%7C0%7C638676326146941601%7CUnknown%7CTWFpbGZsb3d8eyJFbXB0eU1hcGkiOnRydWUsIlYiOiIwLjAuMDAwMCIsIlAiOiJXaW4zMiIsIkFOIjoiTWFpbCIsIldUIjoyfQ%3D%3D%7C0%7C%7C%7C&amp;sdata=iqYDdAt934iliKA%2Ba7L9h9c4iRGk4FAUyxXK9wa2qTs%3D&amp;reserved=0" TargetMode="External"/><Relationship Id="rId27" Type="http://schemas.openxmlformats.org/officeDocument/2006/relationships/footer" Target="footer1.xml"/><Relationship Id="rId30" Type="http://schemas.openxmlformats.org/officeDocument/2006/relationships/footer" Target="footer3.xml"/><Relationship Id="rId35" Type="http://schemas.microsoft.com/office/2011/relationships/people" Target="peop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CB7CAD72-82E6-4C2F-A285-CC1CE51E49B4}">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21</Pages>
  <Words>5359</Words>
  <Characters>30547</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Eds</dc:creator>
  <cp:keywords>Update WD</cp:keywords>
  <cp:lastModifiedBy>Eds</cp:lastModifiedBy>
  <cp:revision>2</cp:revision>
  <dcterms:created xsi:type="dcterms:W3CDTF">2025-03-17T15:33:00Z</dcterms:created>
  <dcterms:modified xsi:type="dcterms:W3CDTF">2025-03-17T15:33:00Z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