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961CD9" w:rsidRPr="003530AC" w14:paraId="516BAC12" w14:textId="77777777" w:rsidTr="00133EC0">
        <w:trPr>
          <w:trHeight w:val="348"/>
        </w:trPr>
        <w:tc>
          <w:tcPr>
            <w:tcW w:w="3984" w:type="dxa"/>
            <w:tcBorders>
              <w:left w:val="double" w:sz="6" w:space="0" w:color="auto"/>
            </w:tcBorders>
          </w:tcPr>
          <w:p w14:paraId="4CD123CF" w14:textId="77777777" w:rsidR="00961CD9" w:rsidRPr="003530AC" w:rsidRDefault="00961CD9" w:rsidP="00133EC0">
            <w:pPr>
              <w:spacing w:after="120"/>
              <w:ind w:left="900" w:right="144" w:hanging="756"/>
              <w:rPr>
                <w:szCs w:val="24"/>
              </w:rPr>
            </w:pPr>
            <w:r w:rsidRPr="003530AC">
              <w:rPr>
                <w:b/>
                <w:szCs w:val="24"/>
              </w:rPr>
              <w:t>Working Party:</w:t>
            </w:r>
            <w:r w:rsidRPr="003530AC">
              <w:rPr>
                <w:szCs w:val="24"/>
              </w:rPr>
              <w:t xml:space="preserve">  ITU-R WP 5C</w:t>
            </w:r>
          </w:p>
        </w:tc>
        <w:tc>
          <w:tcPr>
            <w:tcW w:w="5409" w:type="dxa"/>
            <w:tcBorders>
              <w:right w:val="double" w:sz="6" w:space="0" w:color="auto"/>
            </w:tcBorders>
          </w:tcPr>
          <w:p w14:paraId="0E5797EA" w14:textId="77777777" w:rsidR="00961CD9" w:rsidRPr="003530AC" w:rsidRDefault="00961CD9" w:rsidP="00133EC0">
            <w:pPr>
              <w:spacing w:after="120"/>
              <w:ind w:left="144" w:right="144"/>
              <w:rPr>
                <w:szCs w:val="24"/>
              </w:rPr>
            </w:pPr>
            <w:r w:rsidRPr="003530AC">
              <w:rPr>
                <w:b/>
                <w:szCs w:val="24"/>
              </w:rPr>
              <w:t>Document No:</w:t>
            </w:r>
            <w:r w:rsidRPr="003530AC">
              <w:rPr>
                <w:szCs w:val="24"/>
              </w:rPr>
              <w:t xml:space="preserve">  </w:t>
            </w:r>
            <w:r>
              <w:rPr>
                <w:szCs w:val="24"/>
              </w:rPr>
              <w:t>USWP 5C XX-XX</w:t>
            </w:r>
          </w:p>
        </w:tc>
      </w:tr>
      <w:tr w:rsidR="00961CD9" w:rsidRPr="003530AC" w14:paraId="6F28DB16" w14:textId="77777777" w:rsidTr="00133EC0">
        <w:trPr>
          <w:trHeight w:val="378"/>
        </w:trPr>
        <w:tc>
          <w:tcPr>
            <w:tcW w:w="3984" w:type="dxa"/>
            <w:tcBorders>
              <w:left w:val="double" w:sz="6" w:space="0" w:color="auto"/>
            </w:tcBorders>
          </w:tcPr>
          <w:p w14:paraId="2AB513FE" w14:textId="2CB210B5" w:rsidR="00961CD9" w:rsidRPr="003530AC" w:rsidRDefault="00961CD9" w:rsidP="00133EC0">
            <w:pPr>
              <w:spacing w:before="0"/>
              <w:ind w:left="144" w:right="144"/>
              <w:rPr>
                <w:szCs w:val="24"/>
              </w:rPr>
            </w:pPr>
            <w:r w:rsidRPr="00480125">
              <w:rPr>
                <w:bCs/>
                <w:szCs w:val="24"/>
                <w:lang w:val="pt-BR"/>
              </w:rPr>
              <w:t>Ref:</w:t>
            </w:r>
            <w:r>
              <w:rPr>
                <w:bCs/>
                <w:szCs w:val="24"/>
                <w:lang w:val="pt-BR"/>
              </w:rPr>
              <w:t xml:space="preserve"> </w:t>
            </w:r>
            <w:r w:rsidRPr="001B3C22">
              <w:rPr>
                <w:bCs/>
                <w:szCs w:val="24"/>
                <w:lang w:val="pt-BR"/>
              </w:rPr>
              <w:t>Annex 3.</w:t>
            </w:r>
            <w:r w:rsidR="007A4216">
              <w:rPr>
                <w:bCs/>
                <w:szCs w:val="24"/>
                <w:lang w:val="pt-BR"/>
              </w:rPr>
              <w:t>3</w:t>
            </w:r>
            <w:r w:rsidRPr="001B3C22">
              <w:rPr>
                <w:bCs/>
                <w:szCs w:val="24"/>
                <w:lang w:val="pt-BR"/>
              </w:rPr>
              <w:t xml:space="preserve"> to</w:t>
            </w:r>
            <w:r>
              <w:rPr>
                <w:bCs/>
                <w:szCs w:val="24"/>
                <w:lang w:val="pt-BR"/>
              </w:rPr>
              <w:t xml:space="preserve"> </w:t>
            </w:r>
            <w:r w:rsidRPr="001B3C22">
              <w:rPr>
                <w:bCs/>
                <w:szCs w:val="24"/>
                <w:lang w:val="pt-BR"/>
              </w:rPr>
              <w:t>Document 5C/152-E</w:t>
            </w:r>
            <w:r>
              <w:rPr>
                <w:bCs/>
                <w:szCs w:val="24"/>
                <w:lang w:val="pt-BR"/>
              </w:rPr>
              <w:t xml:space="preserve"> </w:t>
            </w:r>
          </w:p>
        </w:tc>
        <w:tc>
          <w:tcPr>
            <w:tcW w:w="5409" w:type="dxa"/>
            <w:tcBorders>
              <w:right w:val="double" w:sz="6" w:space="0" w:color="auto"/>
            </w:tcBorders>
          </w:tcPr>
          <w:p w14:paraId="7FCCCEDC" w14:textId="7FF37940" w:rsidR="00961CD9" w:rsidRPr="003530AC" w:rsidRDefault="00961CD9" w:rsidP="00133EC0">
            <w:pPr>
              <w:tabs>
                <w:tab w:val="left" w:pos="162"/>
              </w:tabs>
              <w:spacing w:before="0"/>
              <w:ind w:left="612" w:right="144" w:hanging="468"/>
              <w:rPr>
                <w:szCs w:val="24"/>
              </w:rPr>
            </w:pPr>
            <w:r w:rsidRPr="003530AC">
              <w:rPr>
                <w:b/>
                <w:szCs w:val="24"/>
              </w:rPr>
              <w:t>Date:</w:t>
            </w:r>
            <w:r w:rsidRPr="003530AC">
              <w:rPr>
                <w:szCs w:val="24"/>
              </w:rPr>
              <w:t xml:space="preserve"> </w:t>
            </w:r>
            <w:r w:rsidR="00A0793B">
              <w:rPr>
                <w:szCs w:val="24"/>
              </w:rPr>
              <w:t>03</w:t>
            </w:r>
            <w:r>
              <w:rPr>
                <w:szCs w:val="24"/>
              </w:rPr>
              <w:t>/</w:t>
            </w:r>
            <w:r w:rsidR="00A0793B">
              <w:rPr>
                <w:szCs w:val="24"/>
              </w:rPr>
              <w:t>13</w:t>
            </w:r>
            <w:r>
              <w:rPr>
                <w:szCs w:val="24"/>
              </w:rPr>
              <w:t>/</w:t>
            </w:r>
            <w:r w:rsidR="00A0793B">
              <w:rPr>
                <w:szCs w:val="24"/>
              </w:rPr>
              <w:t>2025</w:t>
            </w:r>
          </w:p>
        </w:tc>
      </w:tr>
      <w:tr w:rsidR="00961CD9" w:rsidRPr="003530AC" w14:paraId="2C819329" w14:textId="77777777" w:rsidTr="00133EC0">
        <w:trPr>
          <w:trHeight w:val="459"/>
        </w:trPr>
        <w:tc>
          <w:tcPr>
            <w:tcW w:w="9393" w:type="dxa"/>
            <w:gridSpan w:val="2"/>
            <w:tcBorders>
              <w:left w:val="double" w:sz="6" w:space="0" w:color="auto"/>
              <w:right w:val="double" w:sz="6" w:space="0" w:color="auto"/>
            </w:tcBorders>
          </w:tcPr>
          <w:p w14:paraId="0D69BCED" w14:textId="1B231B5B" w:rsidR="00961CD9" w:rsidRPr="003530AC" w:rsidRDefault="00961CD9" w:rsidP="00133EC0">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30AC">
              <w:rPr>
                <w:b/>
                <w:bCs/>
                <w:szCs w:val="24"/>
              </w:rPr>
              <w:t>Document Title:</w:t>
            </w:r>
            <w:r w:rsidRPr="003530AC">
              <w:rPr>
                <w:bCs/>
                <w:szCs w:val="24"/>
              </w:rPr>
              <w:t xml:space="preserve">  </w:t>
            </w:r>
            <w:bookmarkStart w:id="0" w:name="_Hlk99372870"/>
            <w:r w:rsidRPr="003530AC">
              <w:rPr>
                <w:bCs/>
                <w:szCs w:val="24"/>
              </w:rPr>
              <w:t>Preliminary Draft Revision to Recommendation ITU-R F.1</w:t>
            </w:r>
            <w:r w:rsidR="007A4216">
              <w:rPr>
                <w:bCs/>
                <w:szCs w:val="24"/>
              </w:rPr>
              <w:t>821</w:t>
            </w:r>
            <w:r>
              <w:rPr>
                <w:bCs/>
                <w:szCs w:val="24"/>
              </w:rPr>
              <w:t>,</w:t>
            </w:r>
            <w:r w:rsidRPr="003530AC">
              <w:rPr>
                <w:bCs/>
                <w:szCs w:val="24"/>
              </w:rPr>
              <w:t xml:space="preserve"> “</w:t>
            </w:r>
            <w:r w:rsidR="007A4216" w:rsidRPr="001F3753">
              <w:rPr>
                <w:bCs/>
                <w:szCs w:val="24"/>
              </w:rPr>
              <w:t>Characteristics of advanced digital high frequency (HF) radiocommunication systems</w:t>
            </w:r>
            <w:r>
              <w:rPr>
                <w:bCs/>
                <w:szCs w:val="24"/>
              </w:rPr>
              <w:t>”</w:t>
            </w:r>
            <w:del w:id="1" w:author="USA" w:date="2025-02-19T16:58:00Z">
              <w:r w:rsidRPr="003530AC" w:rsidDel="002A3BE3">
                <w:rPr>
                  <w:bCs/>
                  <w:szCs w:val="24"/>
                </w:rPr>
                <w:delText xml:space="preserve"> </w:delText>
              </w:r>
            </w:del>
            <w:bookmarkEnd w:id="0"/>
          </w:p>
        </w:tc>
      </w:tr>
      <w:tr w:rsidR="00961CD9" w:rsidRPr="003530AC" w14:paraId="17667390" w14:textId="77777777" w:rsidTr="00133EC0">
        <w:trPr>
          <w:trHeight w:val="1960"/>
        </w:trPr>
        <w:tc>
          <w:tcPr>
            <w:tcW w:w="3984" w:type="dxa"/>
            <w:tcBorders>
              <w:left w:val="double" w:sz="6" w:space="0" w:color="auto"/>
            </w:tcBorders>
          </w:tcPr>
          <w:p w14:paraId="01F7552E" w14:textId="77777777" w:rsidR="00961CD9" w:rsidRPr="003530AC" w:rsidRDefault="00961CD9" w:rsidP="00133EC0">
            <w:pPr>
              <w:ind w:left="144" w:right="144"/>
              <w:rPr>
                <w:b/>
                <w:szCs w:val="24"/>
              </w:rPr>
            </w:pPr>
            <w:r w:rsidRPr="003530AC">
              <w:rPr>
                <w:b/>
                <w:szCs w:val="24"/>
              </w:rPr>
              <w:t>Author(s)/Contributors(s):</w:t>
            </w:r>
          </w:p>
          <w:p w14:paraId="088B6B8E" w14:textId="77777777" w:rsidR="00961CD9" w:rsidRPr="003530AC" w:rsidRDefault="00961CD9" w:rsidP="00133EC0">
            <w:pPr>
              <w:spacing w:before="0"/>
              <w:ind w:left="144" w:right="144"/>
              <w:rPr>
                <w:bCs/>
                <w:iCs/>
                <w:szCs w:val="24"/>
              </w:rPr>
            </w:pPr>
          </w:p>
          <w:p w14:paraId="67A9CFA6" w14:textId="77777777" w:rsidR="00961CD9" w:rsidRPr="003530AC" w:rsidRDefault="00961CD9" w:rsidP="00133EC0">
            <w:pPr>
              <w:spacing w:before="0"/>
              <w:ind w:left="144" w:right="144"/>
              <w:rPr>
                <w:bCs/>
                <w:iCs/>
                <w:szCs w:val="24"/>
              </w:rPr>
            </w:pPr>
            <w:r w:rsidRPr="003530AC">
              <w:rPr>
                <w:bCs/>
                <w:iCs/>
                <w:szCs w:val="24"/>
              </w:rPr>
              <w:t>Fumie Wingo</w:t>
            </w:r>
          </w:p>
          <w:p w14:paraId="788FF273" w14:textId="77777777" w:rsidR="00961CD9" w:rsidRPr="003530AC" w:rsidRDefault="00961CD9" w:rsidP="00133EC0">
            <w:pPr>
              <w:spacing w:before="0"/>
              <w:ind w:left="144" w:right="144"/>
              <w:rPr>
                <w:bCs/>
                <w:iCs/>
                <w:szCs w:val="24"/>
              </w:rPr>
            </w:pPr>
            <w:r w:rsidRPr="003530AC">
              <w:rPr>
                <w:bCs/>
                <w:iCs/>
                <w:szCs w:val="24"/>
              </w:rPr>
              <w:t>Department of the Navy</w:t>
            </w:r>
          </w:p>
          <w:p w14:paraId="455530EB" w14:textId="77777777" w:rsidR="00961CD9" w:rsidRPr="003530AC" w:rsidRDefault="00961CD9" w:rsidP="00133EC0">
            <w:pPr>
              <w:spacing w:before="0"/>
              <w:ind w:left="144" w:right="144"/>
              <w:rPr>
                <w:bCs/>
                <w:iCs/>
                <w:szCs w:val="24"/>
              </w:rPr>
            </w:pPr>
          </w:p>
          <w:p w14:paraId="70428D0C" w14:textId="77777777" w:rsidR="00961CD9" w:rsidRDefault="00961CD9" w:rsidP="00133EC0">
            <w:pPr>
              <w:spacing w:before="0"/>
              <w:ind w:left="144" w:right="144"/>
              <w:rPr>
                <w:bCs/>
                <w:iCs/>
                <w:szCs w:val="24"/>
              </w:rPr>
            </w:pPr>
            <w:r>
              <w:rPr>
                <w:bCs/>
                <w:iCs/>
                <w:szCs w:val="24"/>
              </w:rPr>
              <w:t>Andre Tarpinian</w:t>
            </w:r>
          </w:p>
          <w:p w14:paraId="4429F1DB" w14:textId="77777777" w:rsidR="00961CD9" w:rsidRDefault="00961CD9" w:rsidP="00133EC0">
            <w:pPr>
              <w:spacing w:before="0"/>
              <w:ind w:left="144" w:right="144"/>
              <w:rPr>
                <w:bCs/>
                <w:iCs/>
                <w:szCs w:val="24"/>
              </w:rPr>
            </w:pPr>
            <w:r>
              <w:rPr>
                <w:bCs/>
                <w:iCs/>
                <w:szCs w:val="24"/>
              </w:rPr>
              <w:t>HII in support of DON CIO</w:t>
            </w:r>
          </w:p>
          <w:p w14:paraId="18303900" w14:textId="77777777" w:rsidR="00961CD9" w:rsidRDefault="00961CD9" w:rsidP="00133EC0">
            <w:pPr>
              <w:spacing w:before="0"/>
              <w:ind w:left="144" w:right="144"/>
              <w:rPr>
                <w:bCs/>
                <w:iCs/>
                <w:szCs w:val="24"/>
              </w:rPr>
            </w:pPr>
          </w:p>
          <w:p w14:paraId="0D0771B2" w14:textId="77777777" w:rsidR="00961CD9" w:rsidRPr="003530AC" w:rsidRDefault="00961CD9" w:rsidP="00133EC0">
            <w:pPr>
              <w:spacing w:before="0"/>
              <w:ind w:left="144" w:right="144"/>
              <w:rPr>
                <w:bCs/>
                <w:iCs/>
                <w:szCs w:val="24"/>
              </w:rPr>
            </w:pPr>
            <w:r w:rsidRPr="003530AC">
              <w:rPr>
                <w:bCs/>
                <w:iCs/>
                <w:szCs w:val="24"/>
              </w:rPr>
              <w:t>Robert Leck</w:t>
            </w:r>
          </w:p>
          <w:p w14:paraId="71A17215" w14:textId="77777777" w:rsidR="00961CD9" w:rsidRPr="003530AC" w:rsidRDefault="00961CD9" w:rsidP="00133EC0">
            <w:pPr>
              <w:spacing w:before="0"/>
              <w:ind w:left="144" w:right="144"/>
              <w:rPr>
                <w:bCs/>
                <w:iCs/>
                <w:szCs w:val="24"/>
              </w:rPr>
            </w:pPr>
            <w:r w:rsidRPr="003530AC">
              <w:rPr>
                <w:bCs/>
                <w:iCs/>
                <w:szCs w:val="24"/>
              </w:rPr>
              <w:t xml:space="preserve">ACES in support of the </w:t>
            </w:r>
            <w:r>
              <w:rPr>
                <w:bCs/>
                <w:iCs/>
                <w:szCs w:val="24"/>
              </w:rPr>
              <w:t>DON CIO</w:t>
            </w:r>
          </w:p>
          <w:p w14:paraId="59A28737" w14:textId="77777777" w:rsidR="00961CD9" w:rsidRPr="003530AC" w:rsidRDefault="00961CD9" w:rsidP="00133EC0">
            <w:pPr>
              <w:spacing w:before="0"/>
              <w:ind w:left="144" w:right="144"/>
              <w:rPr>
                <w:bCs/>
                <w:iCs/>
                <w:szCs w:val="24"/>
              </w:rPr>
            </w:pPr>
          </w:p>
          <w:p w14:paraId="4B2A1EEC" w14:textId="77777777" w:rsidR="00961CD9" w:rsidRDefault="00961CD9" w:rsidP="00133EC0">
            <w:pPr>
              <w:spacing w:before="0"/>
              <w:ind w:left="144" w:right="144"/>
              <w:rPr>
                <w:bCs/>
                <w:iCs/>
                <w:szCs w:val="24"/>
              </w:rPr>
            </w:pPr>
          </w:p>
          <w:p w14:paraId="29F12AB0" w14:textId="77777777" w:rsidR="00961CD9" w:rsidRPr="003530AC" w:rsidRDefault="00961CD9" w:rsidP="00133EC0">
            <w:pPr>
              <w:spacing w:before="0"/>
              <w:ind w:left="144" w:right="144"/>
              <w:rPr>
                <w:bCs/>
                <w:iCs/>
                <w:szCs w:val="24"/>
              </w:rPr>
            </w:pPr>
          </w:p>
          <w:p w14:paraId="23FF6B72" w14:textId="77777777" w:rsidR="00961CD9" w:rsidRPr="003530AC" w:rsidRDefault="00961CD9" w:rsidP="00133EC0">
            <w:pPr>
              <w:spacing w:before="0"/>
              <w:ind w:left="144" w:right="144"/>
              <w:rPr>
                <w:bCs/>
                <w:iCs/>
                <w:szCs w:val="24"/>
              </w:rPr>
            </w:pPr>
          </w:p>
          <w:p w14:paraId="18C9AF29" w14:textId="77777777" w:rsidR="00961CD9" w:rsidRPr="003530AC" w:rsidRDefault="00961CD9" w:rsidP="00133EC0">
            <w:pPr>
              <w:spacing w:before="0"/>
              <w:ind w:left="144" w:right="144"/>
            </w:pPr>
          </w:p>
          <w:p w14:paraId="0C517AF5" w14:textId="77777777" w:rsidR="00961CD9" w:rsidRPr="003530AC" w:rsidRDefault="00961CD9" w:rsidP="00133EC0">
            <w:pPr>
              <w:spacing w:before="0"/>
              <w:ind w:right="144"/>
              <w:rPr>
                <w:bCs/>
                <w:iCs/>
                <w:szCs w:val="24"/>
              </w:rPr>
            </w:pPr>
          </w:p>
          <w:p w14:paraId="2CE6D249" w14:textId="77777777" w:rsidR="00961CD9" w:rsidRPr="003530AC" w:rsidRDefault="00961CD9" w:rsidP="00133EC0">
            <w:pPr>
              <w:spacing w:before="0"/>
              <w:ind w:left="144" w:right="144"/>
              <w:rPr>
                <w:bCs/>
                <w:iCs/>
                <w:szCs w:val="24"/>
              </w:rPr>
            </w:pPr>
          </w:p>
        </w:tc>
        <w:tc>
          <w:tcPr>
            <w:tcW w:w="5409" w:type="dxa"/>
            <w:tcBorders>
              <w:right w:val="double" w:sz="6" w:space="0" w:color="auto"/>
            </w:tcBorders>
          </w:tcPr>
          <w:p w14:paraId="2E1E06B9" w14:textId="77777777" w:rsidR="00961CD9" w:rsidRPr="003530AC" w:rsidRDefault="00961CD9" w:rsidP="00133EC0">
            <w:pPr>
              <w:ind w:left="144" w:right="144"/>
              <w:rPr>
                <w:bCs/>
                <w:szCs w:val="24"/>
              </w:rPr>
            </w:pPr>
          </w:p>
          <w:p w14:paraId="50F4B6A1" w14:textId="77777777" w:rsidR="00961CD9" w:rsidRPr="003530AC" w:rsidRDefault="00961CD9" w:rsidP="00133EC0">
            <w:pPr>
              <w:spacing w:before="0"/>
              <w:ind w:left="144" w:right="144"/>
              <w:rPr>
                <w:bCs/>
                <w:szCs w:val="24"/>
              </w:rPr>
            </w:pPr>
            <w:r w:rsidRPr="003530AC">
              <w:rPr>
                <w:bCs/>
                <w:szCs w:val="24"/>
              </w:rPr>
              <w:t xml:space="preserve">  </w:t>
            </w:r>
          </w:p>
          <w:p w14:paraId="570F2D02" w14:textId="77777777" w:rsidR="00961CD9" w:rsidRPr="003530AC" w:rsidRDefault="00961CD9" w:rsidP="00133EC0">
            <w:pPr>
              <w:spacing w:before="0"/>
              <w:ind w:left="144" w:right="144"/>
              <w:rPr>
                <w:bCs/>
                <w:color w:val="000000"/>
                <w:szCs w:val="24"/>
              </w:rPr>
            </w:pPr>
            <w:r w:rsidRPr="003530AC">
              <w:rPr>
                <w:bCs/>
                <w:color w:val="000000"/>
                <w:szCs w:val="24"/>
              </w:rPr>
              <w:t xml:space="preserve">Phone:   +1-703-697-0066 </w:t>
            </w:r>
          </w:p>
          <w:p w14:paraId="7C3E7C7D" w14:textId="77777777" w:rsidR="00961CD9" w:rsidRPr="003530AC" w:rsidRDefault="00961CD9" w:rsidP="00133EC0">
            <w:pPr>
              <w:spacing w:before="0"/>
              <w:ind w:left="144" w:right="144"/>
              <w:rPr>
                <w:bCs/>
                <w:color w:val="000000"/>
                <w:szCs w:val="24"/>
              </w:rPr>
            </w:pPr>
            <w:r w:rsidRPr="003530AC">
              <w:rPr>
                <w:bCs/>
                <w:color w:val="000000"/>
                <w:szCs w:val="24"/>
              </w:rPr>
              <w:t xml:space="preserve">Email:    </w:t>
            </w:r>
            <w:hyperlink r:id="rId7" w:history="1">
              <w:r w:rsidRPr="003530AC">
                <w:rPr>
                  <w:bCs/>
                  <w:color w:val="0000FF"/>
                  <w:szCs w:val="24"/>
                  <w:u w:val="single"/>
                </w:rPr>
                <w:t>fumie.n.wingo.civ@us.navy.mil</w:t>
              </w:r>
            </w:hyperlink>
          </w:p>
          <w:p w14:paraId="043AD4A7" w14:textId="77777777" w:rsidR="00961CD9" w:rsidRPr="003530AC" w:rsidRDefault="00961CD9" w:rsidP="00133EC0">
            <w:pPr>
              <w:spacing w:before="0"/>
              <w:ind w:left="144" w:right="144"/>
              <w:rPr>
                <w:bCs/>
                <w:color w:val="000000"/>
                <w:szCs w:val="24"/>
              </w:rPr>
            </w:pPr>
          </w:p>
          <w:p w14:paraId="5FFCCD47" w14:textId="73C3B9F9" w:rsidR="00961CD9" w:rsidRDefault="00961CD9" w:rsidP="00133EC0">
            <w:pPr>
              <w:spacing w:before="0"/>
              <w:ind w:right="144"/>
              <w:rPr>
                <w:bCs/>
                <w:color w:val="000000"/>
                <w:szCs w:val="24"/>
              </w:rPr>
            </w:pPr>
            <w:r>
              <w:rPr>
                <w:bCs/>
                <w:color w:val="000000"/>
                <w:szCs w:val="24"/>
              </w:rPr>
              <w:t xml:space="preserve">  Phone: </w:t>
            </w:r>
            <w:r w:rsidR="006D7727">
              <w:rPr>
                <w:bCs/>
                <w:color w:val="000000"/>
                <w:szCs w:val="24"/>
              </w:rPr>
              <w:t xml:space="preserve">  </w:t>
            </w:r>
            <w:r>
              <w:rPr>
                <w:bCs/>
                <w:color w:val="000000"/>
                <w:szCs w:val="24"/>
              </w:rPr>
              <w:t>+1-267-210-0324</w:t>
            </w:r>
          </w:p>
          <w:p w14:paraId="005C08FE" w14:textId="03294214" w:rsidR="00961CD9" w:rsidRDefault="00961CD9" w:rsidP="00133EC0">
            <w:pPr>
              <w:spacing w:before="0"/>
              <w:ind w:right="144"/>
              <w:rPr>
                <w:bCs/>
                <w:color w:val="000000"/>
                <w:szCs w:val="24"/>
              </w:rPr>
            </w:pPr>
            <w:r>
              <w:rPr>
                <w:bCs/>
                <w:color w:val="000000"/>
                <w:szCs w:val="24"/>
              </w:rPr>
              <w:t xml:space="preserve">  Email:  </w:t>
            </w:r>
            <w:r w:rsidR="006D7727">
              <w:rPr>
                <w:bCs/>
                <w:color w:val="000000"/>
                <w:szCs w:val="24"/>
              </w:rPr>
              <w:t xml:space="preserve">  </w:t>
            </w:r>
            <w:hyperlink r:id="rId8" w:history="1">
              <w:r w:rsidR="006D7727" w:rsidRPr="00EE4653">
                <w:rPr>
                  <w:rStyle w:val="Hyperlink"/>
                  <w:bCs/>
                  <w:szCs w:val="24"/>
                </w:rPr>
                <w:t>andre.a.tarpinian@hii.com</w:t>
              </w:r>
            </w:hyperlink>
            <w:r>
              <w:rPr>
                <w:bCs/>
                <w:color w:val="000000"/>
                <w:szCs w:val="24"/>
              </w:rPr>
              <w:t xml:space="preserve"> </w:t>
            </w:r>
            <w:r w:rsidRPr="003530AC">
              <w:rPr>
                <w:bCs/>
                <w:color w:val="000000"/>
                <w:szCs w:val="24"/>
              </w:rPr>
              <w:t xml:space="preserve"> </w:t>
            </w:r>
          </w:p>
          <w:p w14:paraId="65D1B6D6" w14:textId="77777777" w:rsidR="00961CD9" w:rsidRDefault="00961CD9" w:rsidP="00133EC0">
            <w:pPr>
              <w:spacing w:before="0"/>
              <w:ind w:right="144"/>
              <w:rPr>
                <w:bCs/>
                <w:color w:val="000000"/>
                <w:szCs w:val="24"/>
              </w:rPr>
            </w:pPr>
          </w:p>
          <w:p w14:paraId="39602349" w14:textId="77777777" w:rsidR="00961CD9" w:rsidRPr="004844BD" w:rsidRDefault="00961CD9" w:rsidP="00133EC0">
            <w:pPr>
              <w:spacing w:before="0"/>
              <w:ind w:right="144"/>
              <w:rPr>
                <w:bCs/>
                <w:color w:val="000000"/>
                <w:szCs w:val="24"/>
              </w:rPr>
            </w:pPr>
            <w:r>
              <w:rPr>
                <w:bCs/>
                <w:color w:val="000000"/>
                <w:szCs w:val="24"/>
                <w:lang w:val="fr-FR"/>
              </w:rPr>
              <w:t xml:space="preserve"> </w:t>
            </w:r>
            <w:r w:rsidRPr="003530AC">
              <w:rPr>
                <w:bCs/>
                <w:color w:val="000000"/>
                <w:szCs w:val="24"/>
                <w:lang w:val="fr-FR"/>
              </w:rPr>
              <w:t>Phone :   +1-321-332-2111</w:t>
            </w:r>
          </w:p>
          <w:p w14:paraId="38366CD4" w14:textId="77777777" w:rsidR="00961CD9" w:rsidRPr="003530AC" w:rsidRDefault="00961CD9" w:rsidP="00133EC0">
            <w:pPr>
              <w:spacing w:before="0"/>
              <w:ind w:right="144"/>
              <w:rPr>
                <w:bCs/>
                <w:color w:val="000000"/>
                <w:szCs w:val="24"/>
                <w:lang w:val="fr-FR"/>
              </w:rPr>
            </w:pPr>
            <w:r w:rsidRPr="003530AC">
              <w:rPr>
                <w:bCs/>
                <w:color w:val="000000"/>
                <w:szCs w:val="24"/>
                <w:lang w:val="fr-FR"/>
              </w:rPr>
              <w:t xml:space="preserve"> Email :     </w:t>
            </w:r>
            <w:hyperlink r:id="rId9" w:history="1">
              <w:r w:rsidRPr="003530AC">
                <w:rPr>
                  <w:bCs/>
                  <w:color w:val="0000FF"/>
                  <w:szCs w:val="24"/>
                  <w:u w:val="single"/>
                  <w:lang w:val="fr-FR"/>
                </w:rPr>
                <w:t>robert.leck@aces-inc.com</w:t>
              </w:r>
            </w:hyperlink>
          </w:p>
          <w:p w14:paraId="1AF9DB88" w14:textId="77777777" w:rsidR="00961CD9" w:rsidRPr="003530AC" w:rsidRDefault="00961CD9" w:rsidP="00133EC0">
            <w:pPr>
              <w:spacing w:before="0"/>
              <w:ind w:right="144"/>
              <w:rPr>
                <w:bCs/>
                <w:color w:val="000000"/>
                <w:szCs w:val="24"/>
                <w:lang w:val="fr-FR"/>
              </w:rPr>
            </w:pPr>
          </w:p>
          <w:p w14:paraId="7E67B410" w14:textId="77777777" w:rsidR="00961CD9" w:rsidRPr="003530AC" w:rsidRDefault="00961CD9" w:rsidP="00133EC0">
            <w:pPr>
              <w:spacing w:before="0"/>
              <w:ind w:right="144"/>
              <w:rPr>
                <w:bCs/>
                <w:color w:val="000000"/>
                <w:szCs w:val="24"/>
                <w:lang w:val="fr-FR"/>
              </w:rPr>
            </w:pPr>
          </w:p>
          <w:p w14:paraId="6B73CAD6" w14:textId="77777777" w:rsidR="00961CD9" w:rsidRDefault="00961CD9" w:rsidP="00133EC0">
            <w:pPr>
              <w:spacing w:before="0"/>
              <w:ind w:right="144"/>
              <w:rPr>
                <w:bCs/>
                <w:color w:val="000000"/>
                <w:szCs w:val="24"/>
                <w:lang w:val="fr-FR"/>
              </w:rPr>
            </w:pPr>
          </w:p>
          <w:p w14:paraId="54396BDA" w14:textId="77777777" w:rsidR="00961CD9" w:rsidRDefault="00961CD9" w:rsidP="00133EC0">
            <w:pPr>
              <w:spacing w:before="0"/>
              <w:ind w:right="144"/>
              <w:rPr>
                <w:bCs/>
                <w:color w:val="000000"/>
                <w:szCs w:val="24"/>
                <w:lang w:val="fr-FR"/>
              </w:rPr>
            </w:pPr>
          </w:p>
          <w:p w14:paraId="39EB6AA1" w14:textId="77777777" w:rsidR="00961CD9" w:rsidRPr="003530AC" w:rsidRDefault="00961CD9" w:rsidP="00133EC0">
            <w:pPr>
              <w:spacing w:before="0"/>
              <w:ind w:right="144"/>
              <w:rPr>
                <w:bCs/>
                <w:color w:val="000000"/>
                <w:szCs w:val="24"/>
                <w:lang w:val="fr-FR"/>
              </w:rPr>
            </w:pPr>
          </w:p>
        </w:tc>
      </w:tr>
      <w:tr w:rsidR="00961CD9" w:rsidRPr="003530AC" w14:paraId="5F93C99E" w14:textId="77777777" w:rsidTr="00133EC0">
        <w:trPr>
          <w:trHeight w:val="541"/>
        </w:trPr>
        <w:tc>
          <w:tcPr>
            <w:tcW w:w="9393" w:type="dxa"/>
            <w:gridSpan w:val="2"/>
            <w:tcBorders>
              <w:left w:val="double" w:sz="6" w:space="0" w:color="auto"/>
              <w:right w:val="double" w:sz="6" w:space="0" w:color="auto"/>
            </w:tcBorders>
          </w:tcPr>
          <w:p w14:paraId="506C2351" w14:textId="3F6DB8C0" w:rsidR="00961CD9" w:rsidRPr="003530AC" w:rsidRDefault="00961CD9" w:rsidP="00133EC0">
            <w:pPr>
              <w:spacing w:after="120"/>
              <w:ind w:left="187" w:right="144"/>
              <w:rPr>
                <w:szCs w:val="24"/>
              </w:rPr>
            </w:pPr>
            <w:r w:rsidRPr="003530AC">
              <w:rPr>
                <w:b/>
                <w:szCs w:val="24"/>
              </w:rPr>
              <w:t>Purpose/Objective:</w:t>
            </w:r>
            <w:r w:rsidRPr="003530AC">
              <w:rPr>
                <w:bCs/>
                <w:szCs w:val="24"/>
              </w:rPr>
              <w:t xml:space="preserve">  </w:t>
            </w:r>
            <w:bookmarkStart w:id="2" w:name="_Hlk98164590"/>
            <w:r w:rsidRPr="003530AC">
              <w:rPr>
                <w:bCs/>
                <w:szCs w:val="24"/>
              </w:rPr>
              <w:t>This is a Fact Sheet for continued work on the Preliminary Draft Revision to Recommendation ITU-R F.</w:t>
            </w:r>
            <w:r w:rsidR="007A4216">
              <w:rPr>
                <w:bCs/>
                <w:szCs w:val="24"/>
              </w:rPr>
              <w:t>1821</w:t>
            </w:r>
            <w:r>
              <w:rPr>
                <w:bCs/>
                <w:szCs w:val="24"/>
              </w:rPr>
              <w:t>,</w:t>
            </w:r>
            <w:r w:rsidRPr="003530AC">
              <w:rPr>
                <w:bCs/>
                <w:szCs w:val="24"/>
              </w:rPr>
              <w:t xml:space="preserve"> “</w:t>
            </w:r>
            <w:r w:rsidR="007A4216" w:rsidRPr="001F3753">
              <w:rPr>
                <w:bCs/>
                <w:szCs w:val="24"/>
              </w:rPr>
              <w:t>Characteristics of advanced digital high frequency (HF) radiocommunication systems</w:t>
            </w:r>
            <w:r>
              <w:rPr>
                <w:bCs/>
                <w:szCs w:val="24"/>
              </w:rPr>
              <w:t xml:space="preserve">”. </w:t>
            </w:r>
            <w:bookmarkEnd w:id="2"/>
            <w:r>
              <w:rPr>
                <w:bCs/>
                <w:szCs w:val="24"/>
              </w:rPr>
              <w:t>The intent is to elevate the document to Draft New Report at the Spring ITU-R meeting in Geneva</w:t>
            </w:r>
            <w:r>
              <w:t>.</w:t>
            </w:r>
          </w:p>
        </w:tc>
      </w:tr>
      <w:tr w:rsidR="00961CD9" w:rsidRPr="003530AC" w14:paraId="04032D1C" w14:textId="77777777" w:rsidTr="00133EC0">
        <w:trPr>
          <w:trHeight w:val="1380"/>
        </w:trPr>
        <w:tc>
          <w:tcPr>
            <w:tcW w:w="9393" w:type="dxa"/>
            <w:gridSpan w:val="2"/>
            <w:tcBorders>
              <w:left w:val="double" w:sz="6" w:space="0" w:color="auto"/>
              <w:bottom w:val="single" w:sz="12" w:space="0" w:color="auto"/>
              <w:right w:val="double" w:sz="6" w:space="0" w:color="auto"/>
            </w:tcBorders>
          </w:tcPr>
          <w:p w14:paraId="43AAA184" w14:textId="77777777" w:rsidR="00961CD9" w:rsidRPr="003530AC" w:rsidRDefault="00961CD9" w:rsidP="00133EC0">
            <w:pPr>
              <w:ind w:left="180" w:right="144"/>
              <w:rPr>
                <w:bCs/>
                <w:szCs w:val="24"/>
              </w:rPr>
            </w:pPr>
            <w:r w:rsidRPr="003530AC">
              <w:rPr>
                <w:b/>
                <w:szCs w:val="24"/>
              </w:rPr>
              <w:t>Abstract:</w:t>
            </w:r>
            <w:r w:rsidRPr="003530AC">
              <w:rPr>
                <w:bCs/>
                <w:szCs w:val="24"/>
              </w:rPr>
              <w:t xml:space="preserve"> This work will consist of </w:t>
            </w:r>
            <w:r>
              <w:rPr>
                <w:bCs/>
                <w:szCs w:val="24"/>
              </w:rPr>
              <w:t xml:space="preserve">confirming table parameters and assuring consistency between the parameters in the </w:t>
            </w:r>
            <w:r w:rsidRPr="003530AC">
              <w:rPr>
                <w:bCs/>
                <w:szCs w:val="24"/>
              </w:rPr>
              <w:t xml:space="preserve">Preliminary Draft Revision to Recommendation ITU-R F.1762 </w:t>
            </w:r>
            <w:r>
              <w:rPr>
                <w:bCs/>
                <w:szCs w:val="24"/>
              </w:rPr>
              <w:t xml:space="preserve">and the </w:t>
            </w:r>
            <w:r w:rsidRPr="00967409">
              <w:rPr>
                <w:bCs/>
                <w:szCs w:val="24"/>
              </w:rPr>
              <w:t>Preliminary Draft Revision to Recommendation ITU-R F.</w:t>
            </w:r>
            <w:r>
              <w:rPr>
                <w:bCs/>
                <w:szCs w:val="24"/>
              </w:rPr>
              <w:t xml:space="preserve">1821. </w:t>
            </w:r>
          </w:p>
        </w:tc>
      </w:tr>
    </w:tbl>
    <w:p w14:paraId="1E42C29D" w14:textId="3B1A3801" w:rsidR="00115E1E" w:rsidRDefault="00115E1E" w:rsidP="00115E1E"/>
    <w:p w14:paraId="09410CCA" w14:textId="77777777" w:rsidR="00961CD9" w:rsidRDefault="00961CD9">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15E1E" w14:paraId="7115A19C" w14:textId="77777777" w:rsidTr="0042044F">
        <w:trPr>
          <w:cantSplit/>
        </w:trPr>
        <w:tc>
          <w:tcPr>
            <w:tcW w:w="6487" w:type="dxa"/>
            <w:vAlign w:val="center"/>
          </w:tcPr>
          <w:p w14:paraId="0230BD82" w14:textId="4B68A9A5" w:rsidR="00115E1E" w:rsidRPr="00D8032B" w:rsidRDefault="00115E1E" w:rsidP="0042044F">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2E2C7BF" w14:textId="77777777" w:rsidR="00115E1E" w:rsidRDefault="00115E1E" w:rsidP="0042044F">
            <w:pPr>
              <w:shd w:val="solid" w:color="FFFFFF" w:fill="FFFFFF"/>
              <w:spacing w:before="0" w:line="240" w:lineRule="atLeast"/>
            </w:pPr>
            <w:r>
              <w:rPr>
                <w:noProof/>
                <w:lang w:val="en-US"/>
              </w:rPr>
              <w:drawing>
                <wp:inline distT="0" distB="0" distL="0" distR="0" wp14:anchorId="1BAB481D" wp14:editId="29573B6C">
                  <wp:extent cx="765175" cy="765175"/>
                  <wp:effectExtent l="0" t="0" r="0" b="0"/>
                  <wp:docPr id="743760025" name="Picture 74376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15E1E" w:rsidRPr="0051782D" w14:paraId="4B707F5C" w14:textId="77777777" w:rsidTr="0042044F">
        <w:trPr>
          <w:cantSplit/>
        </w:trPr>
        <w:tc>
          <w:tcPr>
            <w:tcW w:w="6487" w:type="dxa"/>
            <w:tcBorders>
              <w:bottom w:val="single" w:sz="12" w:space="0" w:color="auto"/>
            </w:tcBorders>
          </w:tcPr>
          <w:p w14:paraId="65E5C97E" w14:textId="77777777" w:rsidR="00115E1E" w:rsidRPr="00163271" w:rsidRDefault="00115E1E" w:rsidP="0042044F">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B6FCF4D" w14:textId="77777777" w:rsidR="00115E1E" w:rsidRPr="0051782D" w:rsidRDefault="00115E1E" w:rsidP="0042044F">
            <w:pPr>
              <w:shd w:val="solid" w:color="FFFFFF" w:fill="FFFFFF"/>
              <w:spacing w:before="0" w:after="48" w:line="240" w:lineRule="atLeast"/>
              <w:rPr>
                <w:sz w:val="22"/>
                <w:szCs w:val="22"/>
                <w:lang w:val="en-US"/>
              </w:rPr>
            </w:pPr>
          </w:p>
        </w:tc>
      </w:tr>
      <w:tr w:rsidR="00115E1E" w14:paraId="4A549E32" w14:textId="77777777" w:rsidTr="0042044F">
        <w:trPr>
          <w:cantSplit/>
        </w:trPr>
        <w:tc>
          <w:tcPr>
            <w:tcW w:w="6487" w:type="dxa"/>
            <w:tcBorders>
              <w:top w:val="single" w:sz="12" w:space="0" w:color="auto"/>
            </w:tcBorders>
          </w:tcPr>
          <w:p w14:paraId="35D2C3B7" w14:textId="77777777" w:rsidR="00115E1E" w:rsidRPr="0051782D" w:rsidRDefault="00115E1E" w:rsidP="0042044F">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1AB0E68" w14:textId="77777777" w:rsidR="00115E1E" w:rsidRPr="00710D66" w:rsidRDefault="00115E1E" w:rsidP="0042044F">
            <w:pPr>
              <w:shd w:val="solid" w:color="FFFFFF" w:fill="FFFFFF"/>
              <w:spacing w:before="0" w:after="48" w:line="240" w:lineRule="atLeast"/>
              <w:rPr>
                <w:lang w:val="en-US"/>
              </w:rPr>
            </w:pPr>
          </w:p>
        </w:tc>
      </w:tr>
      <w:tr w:rsidR="00115E1E" w:rsidRPr="008A321E" w14:paraId="3DD89FBD" w14:textId="77777777" w:rsidTr="0042044F">
        <w:trPr>
          <w:cantSplit/>
        </w:trPr>
        <w:tc>
          <w:tcPr>
            <w:tcW w:w="6487" w:type="dxa"/>
            <w:vMerge w:val="restart"/>
          </w:tcPr>
          <w:p w14:paraId="2B45CC17" w14:textId="77777777" w:rsidR="00115E1E" w:rsidRDefault="00115E1E" w:rsidP="0042044F">
            <w:pPr>
              <w:shd w:val="solid" w:color="FFFFFF" w:fill="FFFFFF"/>
              <w:tabs>
                <w:tab w:val="clear" w:pos="1134"/>
                <w:tab w:val="clear" w:pos="1871"/>
                <w:tab w:val="clear" w:pos="2268"/>
              </w:tabs>
              <w:spacing w:before="0" w:after="120"/>
              <w:ind w:left="1134" w:hanging="1134"/>
              <w:rPr>
                <w:rFonts w:ascii="Verdana" w:hAnsi="Verdana"/>
                <w:sz w:val="20"/>
                <w:lang w:eastAsia="zh-CN"/>
              </w:rPr>
            </w:pPr>
            <w:r w:rsidRPr="004C6903">
              <w:rPr>
                <w:rFonts w:ascii="Verdana" w:hAnsi="Verdana"/>
                <w:sz w:val="20"/>
                <w:lang w:eastAsia="zh-CN"/>
              </w:rPr>
              <w:t>Source:</w:t>
            </w:r>
            <w:r w:rsidRPr="004C6903">
              <w:rPr>
                <w:rFonts w:ascii="Verdana" w:hAnsi="Verdana"/>
                <w:sz w:val="20"/>
                <w:lang w:eastAsia="zh-CN"/>
              </w:rPr>
              <w:tab/>
            </w:r>
            <w:r>
              <w:t xml:space="preserve"> </w:t>
            </w:r>
            <w:r w:rsidRPr="002B0F67">
              <w:rPr>
                <w:rFonts w:ascii="Verdana" w:hAnsi="Verdana"/>
                <w:sz w:val="20"/>
                <w:lang w:eastAsia="zh-CN"/>
              </w:rPr>
              <w:t>Annex 3.</w:t>
            </w:r>
            <w:r>
              <w:rPr>
                <w:rFonts w:ascii="Verdana" w:hAnsi="Verdana"/>
                <w:sz w:val="20"/>
                <w:lang w:eastAsia="zh-CN"/>
              </w:rPr>
              <w:t>3</w:t>
            </w:r>
            <w:r w:rsidRPr="002B0F67">
              <w:rPr>
                <w:rFonts w:ascii="Verdana" w:hAnsi="Verdana"/>
                <w:sz w:val="20"/>
                <w:lang w:eastAsia="zh-CN"/>
              </w:rPr>
              <w:t xml:space="preserve"> to</w:t>
            </w:r>
            <w:r>
              <w:rPr>
                <w:rFonts w:ascii="Verdana" w:hAnsi="Verdana"/>
                <w:sz w:val="20"/>
                <w:lang w:eastAsia="zh-CN"/>
              </w:rPr>
              <w:t xml:space="preserve"> </w:t>
            </w:r>
            <w:r w:rsidRPr="002B0F67">
              <w:rPr>
                <w:rFonts w:ascii="Verdana" w:hAnsi="Verdana"/>
                <w:sz w:val="20"/>
                <w:lang w:eastAsia="zh-CN"/>
              </w:rPr>
              <w:t>Document 5C/152-E</w:t>
            </w:r>
          </w:p>
          <w:p w14:paraId="2FB365B9" w14:textId="77777777" w:rsidR="00115E1E" w:rsidRPr="00982084" w:rsidRDefault="00115E1E" w:rsidP="0042044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4C6903">
              <w:rPr>
                <w:rFonts w:ascii="Verdana" w:hAnsi="Verdana"/>
                <w:sz w:val="20"/>
                <w:lang w:eastAsia="zh-CN"/>
              </w:rPr>
              <w:t xml:space="preserve">Update to Recommendation </w:t>
            </w:r>
            <w:hyperlink r:id="rId11" w:history="1">
              <w:r w:rsidRPr="004C6903">
                <w:rPr>
                  <w:rStyle w:val="Hyperlink"/>
                  <w:rFonts w:ascii="Verdana" w:hAnsi="Verdana"/>
                  <w:sz w:val="20"/>
                  <w:lang w:eastAsia="zh-CN"/>
                </w:rPr>
                <w:t>ITU-R F.</w:t>
              </w:r>
              <w:r>
                <w:rPr>
                  <w:rStyle w:val="Hyperlink"/>
                  <w:rFonts w:ascii="Verdana" w:hAnsi="Verdana"/>
                  <w:sz w:val="20"/>
                  <w:lang w:eastAsia="zh-CN"/>
                </w:rPr>
                <w:t>1821</w:t>
              </w:r>
            </w:hyperlink>
          </w:p>
        </w:tc>
        <w:tc>
          <w:tcPr>
            <w:tcW w:w="3402" w:type="dxa"/>
          </w:tcPr>
          <w:p w14:paraId="10523C1B" w14:textId="77777777" w:rsidR="00115E1E" w:rsidRPr="000E59AE" w:rsidRDefault="00115E1E" w:rsidP="0042044F">
            <w:pPr>
              <w:pStyle w:val="DocData"/>
              <w:framePr w:hSpace="0" w:wrap="auto" w:hAnchor="text" w:yAlign="inline"/>
              <w:rPr>
                <w:lang w:val="it-IT"/>
              </w:rPr>
            </w:pPr>
            <w:r w:rsidRPr="000E59AE">
              <w:rPr>
                <w:lang w:val="it-IT"/>
              </w:rPr>
              <w:t>Annex 3.</w:t>
            </w:r>
            <w:r>
              <w:rPr>
                <w:lang w:val="it-IT"/>
              </w:rPr>
              <w:t>3</w:t>
            </w:r>
            <w:r w:rsidRPr="000E59AE">
              <w:rPr>
                <w:lang w:val="it-IT"/>
              </w:rPr>
              <w:t xml:space="preserve"> to</w:t>
            </w:r>
            <w:r w:rsidRPr="000E59AE">
              <w:rPr>
                <w:lang w:val="it-IT"/>
              </w:rPr>
              <w:br/>
              <w:t xml:space="preserve">Document </w:t>
            </w:r>
            <w:r>
              <w:rPr>
                <w:lang w:val="it-IT"/>
              </w:rPr>
              <w:t>5C</w:t>
            </w:r>
            <w:r w:rsidRPr="000E59AE">
              <w:rPr>
                <w:lang w:val="it-IT"/>
              </w:rPr>
              <w:t>/</w:t>
            </w:r>
            <w:r>
              <w:rPr>
                <w:lang w:val="it-IT"/>
              </w:rPr>
              <w:t>152</w:t>
            </w:r>
            <w:r w:rsidRPr="000E59AE">
              <w:rPr>
                <w:lang w:val="it-IT"/>
              </w:rPr>
              <w:t>-E</w:t>
            </w:r>
          </w:p>
        </w:tc>
      </w:tr>
      <w:tr w:rsidR="00115E1E" w14:paraId="75C58361" w14:textId="77777777" w:rsidTr="0042044F">
        <w:trPr>
          <w:cantSplit/>
        </w:trPr>
        <w:tc>
          <w:tcPr>
            <w:tcW w:w="6487" w:type="dxa"/>
            <w:vMerge/>
          </w:tcPr>
          <w:p w14:paraId="3A74FDE3" w14:textId="77777777" w:rsidR="00115E1E" w:rsidRPr="000E59AE" w:rsidRDefault="00115E1E" w:rsidP="0042044F">
            <w:pPr>
              <w:spacing w:before="60"/>
              <w:jc w:val="center"/>
              <w:rPr>
                <w:b/>
                <w:smallCaps/>
                <w:sz w:val="32"/>
                <w:lang w:val="it-IT" w:eastAsia="zh-CN"/>
              </w:rPr>
            </w:pPr>
          </w:p>
        </w:tc>
        <w:tc>
          <w:tcPr>
            <w:tcW w:w="3402" w:type="dxa"/>
          </w:tcPr>
          <w:p w14:paraId="353CBA58" w14:textId="77777777" w:rsidR="00115E1E" w:rsidRPr="00DA70C7" w:rsidRDefault="00115E1E" w:rsidP="0042044F">
            <w:pPr>
              <w:pStyle w:val="DocData"/>
              <w:framePr w:hSpace="0" w:wrap="auto" w:hAnchor="text" w:yAlign="inline"/>
            </w:pPr>
            <w:r>
              <w:t>XX February 2025</w:t>
            </w:r>
          </w:p>
        </w:tc>
      </w:tr>
      <w:tr w:rsidR="00115E1E" w14:paraId="7131DC8A" w14:textId="77777777" w:rsidTr="0042044F">
        <w:trPr>
          <w:cantSplit/>
        </w:trPr>
        <w:tc>
          <w:tcPr>
            <w:tcW w:w="6487" w:type="dxa"/>
            <w:vMerge/>
          </w:tcPr>
          <w:p w14:paraId="354E1008" w14:textId="77777777" w:rsidR="00115E1E" w:rsidRDefault="00115E1E" w:rsidP="0042044F">
            <w:pPr>
              <w:spacing w:before="60"/>
              <w:jc w:val="center"/>
              <w:rPr>
                <w:b/>
                <w:smallCaps/>
                <w:sz w:val="32"/>
                <w:lang w:eastAsia="zh-CN"/>
              </w:rPr>
            </w:pPr>
          </w:p>
        </w:tc>
        <w:tc>
          <w:tcPr>
            <w:tcW w:w="3402" w:type="dxa"/>
          </w:tcPr>
          <w:p w14:paraId="0EC9DD0C" w14:textId="77777777" w:rsidR="00115E1E" w:rsidRPr="00D73A04" w:rsidRDefault="00115E1E" w:rsidP="0042044F">
            <w:pPr>
              <w:pStyle w:val="DocData"/>
              <w:framePr w:hSpace="0" w:wrap="auto" w:hAnchor="text" w:yAlign="inline"/>
              <w:rPr>
                <w:rFonts w:eastAsia="SimSun"/>
              </w:rPr>
            </w:pPr>
            <w:r w:rsidRPr="00D73A04">
              <w:rPr>
                <w:rFonts w:eastAsia="SimSun"/>
              </w:rPr>
              <w:t>English only</w:t>
            </w:r>
          </w:p>
        </w:tc>
      </w:tr>
      <w:tr w:rsidR="00115E1E" w14:paraId="73BF17B7" w14:textId="77777777" w:rsidTr="0042044F">
        <w:trPr>
          <w:cantSplit/>
        </w:trPr>
        <w:tc>
          <w:tcPr>
            <w:tcW w:w="9889" w:type="dxa"/>
            <w:gridSpan w:val="2"/>
          </w:tcPr>
          <w:p w14:paraId="20E68967" w14:textId="77777777" w:rsidR="00115E1E" w:rsidRDefault="00115E1E" w:rsidP="0042044F">
            <w:pPr>
              <w:pStyle w:val="Title1"/>
              <w:rPr>
                <w:b/>
                <w:bCs/>
                <w:lang w:eastAsia="zh-CN"/>
              </w:rPr>
            </w:pPr>
          </w:p>
          <w:p w14:paraId="47320437" w14:textId="77777777" w:rsidR="00115E1E" w:rsidRDefault="00115E1E" w:rsidP="0042044F">
            <w:pPr>
              <w:pStyle w:val="Title1"/>
              <w:rPr>
                <w:b/>
                <w:bCs/>
                <w:lang w:eastAsia="zh-CN"/>
              </w:rPr>
            </w:pPr>
          </w:p>
          <w:p w14:paraId="64D89CFA" w14:textId="77777777" w:rsidR="00115E1E" w:rsidRPr="005A1C36" w:rsidRDefault="00115E1E" w:rsidP="0042044F">
            <w:pPr>
              <w:pStyle w:val="Title1"/>
              <w:rPr>
                <w:b/>
                <w:bCs/>
                <w:lang w:eastAsia="zh-CN"/>
              </w:rPr>
            </w:pPr>
            <w:r w:rsidRPr="005A1C36">
              <w:rPr>
                <w:b/>
                <w:bCs/>
                <w:lang w:eastAsia="zh-CN"/>
              </w:rPr>
              <w:t>UNITED STATES of AMERICA</w:t>
            </w:r>
          </w:p>
          <w:p w14:paraId="650B0B58" w14:textId="77777777" w:rsidR="00115E1E" w:rsidRDefault="00115E1E" w:rsidP="0042044F">
            <w:pPr>
              <w:pStyle w:val="Title1"/>
              <w:rPr>
                <w:lang w:eastAsia="zh-CN"/>
              </w:rPr>
            </w:pPr>
            <w:r w:rsidRPr="000E59AE">
              <w:rPr>
                <w:lang w:eastAsia="zh-CN"/>
              </w:rPr>
              <w:t>PRELIMINARY DRAFT REVISION TO RECOMMENDATION ITU-R F.</w:t>
            </w:r>
            <w:r>
              <w:rPr>
                <w:lang w:eastAsia="zh-CN"/>
              </w:rPr>
              <w:t>1821</w:t>
            </w:r>
          </w:p>
        </w:tc>
      </w:tr>
      <w:tr w:rsidR="00115E1E" w14:paraId="16809AB9" w14:textId="77777777" w:rsidTr="0042044F">
        <w:trPr>
          <w:cantSplit/>
        </w:trPr>
        <w:tc>
          <w:tcPr>
            <w:tcW w:w="9889" w:type="dxa"/>
            <w:gridSpan w:val="2"/>
          </w:tcPr>
          <w:p w14:paraId="04FDC524" w14:textId="77777777" w:rsidR="00115E1E" w:rsidRDefault="00115E1E" w:rsidP="0042044F">
            <w:pPr>
              <w:pStyle w:val="Title4"/>
              <w:rPr>
                <w:lang w:eastAsia="zh-CN"/>
              </w:rPr>
            </w:pPr>
            <w:r w:rsidRPr="001F3753">
              <w:rPr>
                <w:bCs/>
                <w:szCs w:val="24"/>
              </w:rPr>
              <w:t>Characteristics of advanced digital high frequency (HF) radiocommunication systems</w:t>
            </w:r>
          </w:p>
        </w:tc>
      </w:tr>
    </w:tbl>
    <w:p w14:paraId="5EBC57DD" w14:textId="77777777" w:rsidR="00115E1E" w:rsidRDefault="00115E1E" w:rsidP="00115E1E">
      <w:pPr>
        <w:rPr>
          <w:rFonts w:ascii="Times New Roman Bold" w:hAnsi="Times New Roman Bold"/>
          <w:b/>
        </w:rPr>
      </w:pPr>
    </w:p>
    <w:p w14:paraId="7A839D03" w14:textId="77777777" w:rsidR="00115E1E" w:rsidRPr="00E7115A" w:rsidRDefault="00115E1E" w:rsidP="00115E1E">
      <w:pPr>
        <w:rPr>
          <w:rFonts w:ascii="Times New Roman Bold" w:hAnsi="Times New Roman Bold"/>
          <w:b/>
        </w:rPr>
      </w:pPr>
      <w:r w:rsidRPr="00E7115A">
        <w:rPr>
          <w:rFonts w:ascii="Times New Roman Bold" w:hAnsi="Times New Roman Bold"/>
          <w:b/>
        </w:rPr>
        <w:t>Introduction</w:t>
      </w:r>
    </w:p>
    <w:p w14:paraId="262B733A" w14:textId="77777777" w:rsidR="00115E1E" w:rsidRPr="004C6903" w:rsidRDefault="00115E1E" w:rsidP="00115E1E">
      <w:r w:rsidRPr="00E7115A">
        <w:t>The United States proposes that ITU-R Working Party (WP) 5C consider the proposed revisions to ITU-R Recommendation F.1</w:t>
      </w:r>
      <w:r>
        <w:t>821</w:t>
      </w:r>
      <w:r w:rsidRPr="00E7115A">
        <w:t xml:space="preserve"> with a view towards elevating the document to a </w:t>
      </w:r>
      <w:r>
        <w:t>Draft New Report</w:t>
      </w:r>
      <w:r w:rsidRPr="00E7115A">
        <w:t xml:space="preserve"> at the next ITU-R 5C Meeting. </w:t>
      </w:r>
      <w:r>
        <w:t xml:space="preserve">Annex 3.3 to Document 5C/152-E, 13 December 2024, carries </w:t>
      </w:r>
      <w:r w:rsidRPr="00E7115A">
        <w:t>over this document to this current cycle</w:t>
      </w:r>
      <w:r>
        <w:t>.</w:t>
      </w:r>
      <w:r w:rsidRPr="00E7115A">
        <w:t xml:space="preserve"> </w:t>
      </w:r>
    </w:p>
    <w:p w14:paraId="6BF04AB7" w14:textId="77777777" w:rsidR="00115E1E" w:rsidRDefault="00115E1E" w:rsidP="00115E1E">
      <w:r w:rsidRPr="004C6903">
        <w:rPr>
          <w:b/>
          <w:bCs/>
        </w:rPr>
        <w:t>Attachment:</w:t>
      </w:r>
      <w:r>
        <w:t xml:space="preserve"> </w:t>
      </w:r>
      <w:r w:rsidRPr="00E7115A">
        <w:t>Draft revision to Recommendation ITU-R F.1</w:t>
      </w:r>
      <w:r>
        <w:t>821</w:t>
      </w:r>
      <w:r w:rsidRPr="00E7115A">
        <w:t xml:space="preserve"> – </w:t>
      </w:r>
      <w:r w:rsidRPr="001F3753">
        <w:rPr>
          <w:bCs/>
          <w:szCs w:val="24"/>
        </w:rPr>
        <w:t>Characteristics of advanced digital high frequency (HF) radiocommunication systems</w:t>
      </w:r>
      <w:r w:rsidRPr="00E7115A">
        <w:t xml:space="preserve"> </w:t>
      </w:r>
    </w:p>
    <w:p w14:paraId="7C6F35BA" w14:textId="77777777" w:rsidR="00115E1E" w:rsidRDefault="00115E1E" w:rsidP="00115E1E"/>
    <w:p w14:paraId="516D2C76" w14:textId="77777777" w:rsidR="00115E1E" w:rsidRDefault="00115E1E" w:rsidP="00115E1E">
      <w:pPr>
        <w:spacing w:before="100" w:beforeAutospacing="1"/>
      </w:pPr>
      <w:bookmarkStart w:id="3" w:name="_Hlk187067578"/>
      <w:r>
        <w:t xml:space="preserve">US modifications are highlighted in </w:t>
      </w:r>
      <w:r w:rsidRPr="005E4701">
        <w:rPr>
          <w:highlight w:val="cyan"/>
        </w:rPr>
        <w:t>turquoise</w:t>
      </w:r>
      <w:r w:rsidRPr="005C43B2">
        <w:rPr>
          <w:highlight w:val="cyan"/>
        </w:rPr>
        <w:t>.</w:t>
      </w:r>
    </w:p>
    <w:bookmarkEnd w:id="3"/>
    <w:p w14:paraId="644F8980" w14:textId="77777777" w:rsidR="00115E1E" w:rsidRPr="005E4701" w:rsidRDefault="00115E1E" w:rsidP="00115E1E">
      <w:pPr>
        <w:pStyle w:val="HeadingSum"/>
        <w:rPr>
          <w:sz w:val="24"/>
          <w:szCs w:val="24"/>
          <w:highlight w:val="cyan"/>
          <w:lang w:val="en-US"/>
        </w:rPr>
      </w:pPr>
      <w:r w:rsidRPr="005E4701">
        <w:rPr>
          <w:sz w:val="24"/>
          <w:szCs w:val="24"/>
          <w:highlight w:val="cyan"/>
          <w:lang w:val="en-US"/>
        </w:rPr>
        <w:t>Summary of revisions</w:t>
      </w:r>
    </w:p>
    <w:p w14:paraId="5A5ADD26" w14:textId="77777777" w:rsidR="00115E1E" w:rsidRPr="00E26E67" w:rsidRDefault="00115E1E" w:rsidP="00115E1E">
      <w:pPr>
        <w:rPr>
          <w:szCs w:val="24"/>
          <w:lang w:val="en-US"/>
        </w:rPr>
      </w:pPr>
      <w:r w:rsidRPr="005E4701">
        <w:rPr>
          <w:szCs w:val="24"/>
          <w:highlight w:val="cyan"/>
          <w:lang w:val="en-US"/>
        </w:rPr>
        <w:t xml:space="preserve">The proposed updates include modifications to Tables </w:t>
      </w:r>
      <w:r>
        <w:rPr>
          <w:szCs w:val="24"/>
          <w:highlight w:val="cyan"/>
          <w:lang w:val="en-US"/>
        </w:rPr>
        <w:t>1, 2, 3, 5, and 6</w:t>
      </w:r>
      <w:r w:rsidRPr="005E4701">
        <w:rPr>
          <w:szCs w:val="24"/>
          <w:highlight w:val="cyan"/>
          <w:lang w:val="en-US"/>
        </w:rPr>
        <w:t xml:space="preserve"> to improve consistency between the Tables</w:t>
      </w:r>
      <w:r>
        <w:rPr>
          <w:szCs w:val="24"/>
          <w:highlight w:val="cyan"/>
          <w:lang w:val="en-US"/>
        </w:rPr>
        <w:t xml:space="preserve"> and update technical parameters</w:t>
      </w:r>
      <w:r w:rsidRPr="005E4701">
        <w:rPr>
          <w:szCs w:val="24"/>
          <w:highlight w:val="cyan"/>
          <w:lang w:val="en-US"/>
        </w:rPr>
        <w:t>.</w:t>
      </w:r>
      <w:r w:rsidRPr="00E26E67">
        <w:rPr>
          <w:szCs w:val="24"/>
          <w:lang w:val="en-US"/>
        </w:rPr>
        <w:t xml:space="preserve"> </w:t>
      </w:r>
    </w:p>
    <w:p w14:paraId="05335B50" w14:textId="6AE2D8FD" w:rsidR="00115E1E" w:rsidRDefault="00115E1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1E4D0A" w14:paraId="0EE2E763" w14:textId="77777777" w:rsidTr="00876A8A">
        <w:trPr>
          <w:cantSplit/>
        </w:trPr>
        <w:tc>
          <w:tcPr>
            <w:tcW w:w="6487" w:type="dxa"/>
            <w:vAlign w:val="center"/>
          </w:tcPr>
          <w:p w14:paraId="00885938" w14:textId="21A9ABDF" w:rsidR="009F6520" w:rsidRPr="001E4D0A" w:rsidRDefault="009F6520" w:rsidP="009F6520">
            <w:pPr>
              <w:shd w:val="solid" w:color="FFFFFF" w:fill="FFFFFF"/>
              <w:spacing w:before="0"/>
              <w:rPr>
                <w:rFonts w:ascii="Verdana" w:hAnsi="Verdana" w:cs="Times New Roman Bold"/>
                <w:b/>
                <w:bCs/>
                <w:sz w:val="26"/>
                <w:szCs w:val="26"/>
              </w:rPr>
            </w:pPr>
            <w:r w:rsidRPr="001E4D0A">
              <w:rPr>
                <w:rFonts w:ascii="Verdana" w:hAnsi="Verdana" w:cs="Times New Roman Bold"/>
                <w:b/>
                <w:bCs/>
                <w:sz w:val="26"/>
                <w:szCs w:val="26"/>
              </w:rPr>
              <w:lastRenderedPageBreak/>
              <w:t>Radiocommunication Study Groups</w:t>
            </w:r>
          </w:p>
        </w:tc>
        <w:tc>
          <w:tcPr>
            <w:tcW w:w="3402" w:type="dxa"/>
          </w:tcPr>
          <w:p w14:paraId="09D36C00" w14:textId="77777777" w:rsidR="009F6520" w:rsidRPr="001E4D0A" w:rsidRDefault="00DA70C7" w:rsidP="00DA70C7">
            <w:pPr>
              <w:shd w:val="solid" w:color="FFFFFF" w:fill="FFFFFF"/>
              <w:spacing w:before="0" w:line="240" w:lineRule="atLeast"/>
            </w:pPr>
            <w:bookmarkStart w:id="4" w:name="ditulogo"/>
            <w:bookmarkEnd w:id="4"/>
            <w:r w:rsidRPr="001E4D0A">
              <w:rPr>
                <w:noProof/>
              </w:rPr>
              <w:drawing>
                <wp:inline distT="0" distB="0" distL="0" distR="0" wp14:anchorId="11C8B28D" wp14:editId="0CCCD6C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1E4D0A" w14:paraId="4047E14D" w14:textId="77777777" w:rsidTr="00876A8A">
        <w:trPr>
          <w:cantSplit/>
        </w:trPr>
        <w:tc>
          <w:tcPr>
            <w:tcW w:w="6487" w:type="dxa"/>
            <w:tcBorders>
              <w:bottom w:val="single" w:sz="12" w:space="0" w:color="auto"/>
            </w:tcBorders>
          </w:tcPr>
          <w:p w14:paraId="31D38676" w14:textId="77777777" w:rsidR="000069D4" w:rsidRPr="001E4D0A"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DA359F" w14:textId="77777777" w:rsidR="000069D4" w:rsidRPr="001E4D0A" w:rsidRDefault="000069D4" w:rsidP="00A5173C">
            <w:pPr>
              <w:shd w:val="solid" w:color="FFFFFF" w:fill="FFFFFF"/>
              <w:spacing w:before="0" w:after="48" w:line="240" w:lineRule="atLeast"/>
              <w:rPr>
                <w:sz w:val="22"/>
                <w:szCs w:val="22"/>
              </w:rPr>
            </w:pPr>
          </w:p>
        </w:tc>
      </w:tr>
      <w:tr w:rsidR="000069D4" w:rsidRPr="001E4D0A" w14:paraId="2183088E" w14:textId="77777777" w:rsidTr="00876A8A">
        <w:trPr>
          <w:cantSplit/>
        </w:trPr>
        <w:tc>
          <w:tcPr>
            <w:tcW w:w="6487" w:type="dxa"/>
            <w:tcBorders>
              <w:top w:val="single" w:sz="12" w:space="0" w:color="auto"/>
            </w:tcBorders>
          </w:tcPr>
          <w:p w14:paraId="209B2293" w14:textId="77777777" w:rsidR="000069D4" w:rsidRPr="001E4D0A"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A8A2A3B" w14:textId="77777777" w:rsidR="000069D4" w:rsidRPr="001E4D0A" w:rsidRDefault="000069D4" w:rsidP="00A5173C">
            <w:pPr>
              <w:shd w:val="solid" w:color="FFFFFF" w:fill="FFFFFF"/>
              <w:spacing w:before="0" w:after="48" w:line="240" w:lineRule="atLeast"/>
            </w:pPr>
          </w:p>
        </w:tc>
      </w:tr>
      <w:tr w:rsidR="000069D4" w:rsidRPr="001E4D0A" w14:paraId="2D6C0F72" w14:textId="77777777" w:rsidTr="00876A8A">
        <w:trPr>
          <w:cantSplit/>
        </w:trPr>
        <w:tc>
          <w:tcPr>
            <w:tcW w:w="6487" w:type="dxa"/>
            <w:vMerge w:val="restart"/>
          </w:tcPr>
          <w:p w14:paraId="1ED176D4" w14:textId="427F9559" w:rsidR="001E4D0A" w:rsidRPr="001E4D0A" w:rsidRDefault="001E4D0A" w:rsidP="001E4D0A">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sidRPr="001E4D0A">
              <w:rPr>
                <w:rFonts w:ascii="Verdana" w:hAnsi="Verdana"/>
                <w:sz w:val="20"/>
              </w:rPr>
              <w:t>Source:</w:t>
            </w:r>
            <w:r w:rsidRPr="001E4D0A">
              <w:rPr>
                <w:rFonts w:ascii="Verdana" w:hAnsi="Verdana"/>
                <w:sz w:val="20"/>
              </w:rPr>
              <w:tab/>
              <w:t>Document</w:t>
            </w:r>
            <w:r w:rsidR="004967B6">
              <w:rPr>
                <w:rFonts w:ascii="Verdana" w:hAnsi="Verdana"/>
                <w:sz w:val="20"/>
              </w:rPr>
              <w:t xml:space="preserve"> 5C/TEMP/55</w:t>
            </w:r>
          </w:p>
          <w:p w14:paraId="3AEBF173" w14:textId="64C877FB" w:rsidR="00DA70C7" w:rsidRPr="001E4D0A" w:rsidRDefault="001E4D0A" w:rsidP="001E4D0A">
            <w:pPr>
              <w:shd w:val="solid" w:color="FFFFFF" w:fill="FFFFFF"/>
              <w:tabs>
                <w:tab w:val="clear" w:pos="1134"/>
                <w:tab w:val="clear" w:pos="1871"/>
                <w:tab w:val="clear" w:pos="2268"/>
              </w:tabs>
              <w:spacing w:before="0" w:after="240"/>
              <w:ind w:left="1134" w:hanging="1134"/>
              <w:rPr>
                <w:rFonts w:ascii="Verdana" w:hAnsi="Verdana"/>
                <w:sz w:val="20"/>
              </w:rPr>
            </w:pPr>
            <w:r w:rsidRPr="001E4D0A">
              <w:rPr>
                <w:rFonts w:ascii="Verdana" w:hAnsi="Verdana"/>
                <w:sz w:val="20"/>
              </w:rPr>
              <w:t>Subject:</w:t>
            </w:r>
            <w:r w:rsidRPr="001E4D0A">
              <w:rPr>
                <w:rFonts w:ascii="Verdana" w:hAnsi="Verdana"/>
                <w:sz w:val="20"/>
              </w:rPr>
              <w:tab/>
              <w:t xml:space="preserve">Update of Recommendation </w:t>
            </w:r>
            <w:hyperlink r:id="rId12" w:history="1">
              <w:r w:rsidRPr="001E4D0A">
                <w:rPr>
                  <w:rStyle w:val="Hyperlink"/>
                  <w:rFonts w:ascii="Verdana" w:hAnsi="Verdana"/>
                  <w:sz w:val="20"/>
                </w:rPr>
                <w:t>ITU-R F.1821</w:t>
              </w:r>
            </w:hyperlink>
          </w:p>
        </w:tc>
        <w:tc>
          <w:tcPr>
            <w:tcW w:w="3402" w:type="dxa"/>
          </w:tcPr>
          <w:p w14:paraId="089A95A8" w14:textId="777BF713" w:rsidR="000069D4" w:rsidRPr="001E4D0A" w:rsidRDefault="004967B6" w:rsidP="00F81C80">
            <w:pPr>
              <w:pStyle w:val="DocData"/>
              <w:framePr w:hSpace="0" w:wrap="auto" w:hAnchor="text" w:yAlign="inline"/>
            </w:pPr>
            <w:r>
              <w:t>Annex 3.3 to</w:t>
            </w:r>
            <w:r>
              <w:br/>
            </w:r>
            <w:r w:rsidR="00DA70C7" w:rsidRPr="001E4D0A">
              <w:t xml:space="preserve">Document </w:t>
            </w:r>
            <w:r w:rsidR="001E4D0A" w:rsidRPr="001E4D0A">
              <w:t>5C</w:t>
            </w:r>
            <w:r w:rsidR="001A09D6" w:rsidRPr="001E4D0A">
              <w:t>/</w:t>
            </w:r>
            <w:r>
              <w:t>152</w:t>
            </w:r>
            <w:r w:rsidR="00DA70C7" w:rsidRPr="001E4D0A">
              <w:t>-E</w:t>
            </w:r>
          </w:p>
        </w:tc>
      </w:tr>
      <w:tr w:rsidR="000069D4" w:rsidRPr="001E4D0A" w14:paraId="560F18DA" w14:textId="77777777" w:rsidTr="00876A8A">
        <w:trPr>
          <w:cantSplit/>
        </w:trPr>
        <w:tc>
          <w:tcPr>
            <w:tcW w:w="6487" w:type="dxa"/>
            <w:vMerge/>
          </w:tcPr>
          <w:p w14:paraId="259951D9" w14:textId="77777777" w:rsidR="000069D4" w:rsidRPr="001E4D0A" w:rsidRDefault="000069D4" w:rsidP="00A5173C">
            <w:pPr>
              <w:spacing w:before="60"/>
              <w:jc w:val="center"/>
              <w:rPr>
                <w:b/>
                <w:smallCaps/>
                <w:sz w:val="32"/>
                <w:lang w:eastAsia="zh-CN"/>
              </w:rPr>
            </w:pPr>
            <w:bookmarkStart w:id="7" w:name="ddate" w:colFirst="1" w:colLast="1"/>
            <w:bookmarkEnd w:id="6"/>
          </w:p>
        </w:tc>
        <w:tc>
          <w:tcPr>
            <w:tcW w:w="3402" w:type="dxa"/>
          </w:tcPr>
          <w:p w14:paraId="05E5A59D" w14:textId="54F285EF" w:rsidR="000069D4" w:rsidRPr="001E4D0A" w:rsidRDefault="004967B6" w:rsidP="00F81C80">
            <w:pPr>
              <w:pStyle w:val="DocData"/>
              <w:framePr w:hSpace="0" w:wrap="auto" w:hAnchor="text" w:yAlign="inline"/>
            </w:pPr>
            <w:r>
              <w:t>12 Dec</w:t>
            </w:r>
            <w:r w:rsidR="001E4D0A" w:rsidRPr="001E4D0A">
              <w:t>ember 2024</w:t>
            </w:r>
          </w:p>
        </w:tc>
      </w:tr>
      <w:tr w:rsidR="000069D4" w:rsidRPr="001E4D0A" w14:paraId="2A366AAC" w14:textId="77777777" w:rsidTr="00876A8A">
        <w:trPr>
          <w:cantSplit/>
        </w:trPr>
        <w:tc>
          <w:tcPr>
            <w:tcW w:w="6487" w:type="dxa"/>
            <w:vMerge/>
          </w:tcPr>
          <w:p w14:paraId="1C395277" w14:textId="77777777" w:rsidR="000069D4" w:rsidRPr="001E4D0A" w:rsidRDefault="000069D4" w:rsidP="00A5173C">
            <w:pPr>
              <w:spacing w:before="60"/>
              <w:jc w:val="center"/>
              <w:rPr>
                <w:b/>
                <w:smallCaps/>
                <w:sz w:val="32"/>
                <w:lang w:eastAsia="zh-CN"/>
              </w:rPr>
            </w:pPr>
            <w:bookmarkStart w:id="8" w:name="dorlang" w:colFirst="1" w:colLast="1"/>
            <w:bookmarkEnd w:id="7"/>
          </w:p>
        </w:tc>
        <w:tc>
          <w:tcPr>
            <w:tcW w:w="3402" w:type="dxa"/>
          </w:tcPr>
          <w:p w14:paraId="5E1D6EF4" w14:textId="77777777" w:rsidR="000069D4" w:rsidRPr="001E4D0A" w:rsidRDefault="00DA70C7" w:rsidP="00F81C80">
            <w:pPr>
              <w:pStyle w:val="DocData"/>
              <w:framePr w:hSpace="0" w:wrap="auto" w:hAnchor="text" w:yAlign="inline"/>
              <w:rPr>
                <w:rFonts w:eastAsia="SimSun"/>
              </w:rPr>
            </w:pPr>
            <w:r w:rsidRPr="001E4D0A">
              <w:rPr>
                <w:rFonts w:eastAsia="SimSun"/>
              </w:rPr>
              <w:t>English only</w:t>
            </w:r>
          </w:p>
        </w:tc>
      </w:tr>
      <w:tr w:rsidR="000069D4" w:rsidRPr="001E4D0A" w14:paraId="17EE5D95" w14:textId="77777777" w:rsidTr="00D046A7">
        <w:trPr>
          <w:cantSplit/>
        </w:trPr>
        <w:tc>
          <w:tcPr>
            <w:tcW w:w="9889" w:type="dxa"/>
            <w:gridSpan w:val="2"/>
          </w:tcPr>
          <w:p w14:paraId="04A70EC5" w14:textId="6911EEDE" w:rsidR="000069D4" w:rsidRPr="001E4D0A" w:rsidRDefault="004967B6" w:rsidP="00DA70C7">
            <w:pPr>
              <w:pStyle w:val="Source"/>
              <w:rPr>
                <w:lang w:eastAsia="zh-CN"/>
              </w:rPr>
            </w:pPr>
            <w:bookmarkStart w:id="9" w:name="dsource" w:colFirst="0" w:colLast="0"/>
            <w:bookmarkEnd w:id="8"/>
            <w:r w:rsidRPr="004967B6">
              <w:rPr>
                <w:lang w:eastAsia="zh-CN"/>
              </w:rPr>
              <w:t xml:space="preserve">Annex </w:t>
            </w:r>
            <w:r>
              <w:rPr>
                <w:lang w:eastAsia="zh-CN"/>
              </w:rPr>
              <w:t>3.3</w:t>
            </w:r>
            <w:r w:rsidRPr="004967B6">
              <w:rPr>
                <w:lang w:eastAsia="zh-CN"/>
              </w:rPr>
              <w:t xml:space="preserve"> to Working Party 5C Chair’s Report</w:t>
            </w:r>
          </w:p>
        </w:tc>
      </w:tr>
      <w:tr w:rsidR="000069D4" w:rsidRPr="001E4D0A" w14:paraId="51DCFA4C" w14:textId="77777777" w:rsidTr="00D046A7">
        <w:trPr>
          <w:cantSplit/>
        </w:trPr>
        <w:tc>
          <w:tcPr>
            <w:tcW w:w="9889" w:type="dxa"/>
            <w:gridSpan w:val="2"/>
          </w:tcPr>
          <w:p w14:paraId="2E88D195" w14:textId="0D72FD27" w:rsidR="000069D4" w:rsidRPr="001E4D0A" w:rsidRDefault="001E4D0A" w:rsidP="00A5173C">
            <w:pPr>
              <w:pStyle w:val="Title1"/>
              <w:rPr>
                <w:lang w:eastAsia="zh-CN"/>
              </w:rPr>
            </w:pPr>
            <w:bookmarkStart w:id="10" w:name="drec" w:colFirst="0" w:colLast="0"/>
            <w:bookmarkEnd w:id="9"/>
            <w:r w:rsidRPr="001E4D0A">
              <w:rPr>
                <w:caps w:val="0"/>
              </w:rPr>
              <w:t>PRELIMINARY DRAFT REVISION OF RECOMMENDATION ITU-R F.1821-0</w:t>
            </w:r>
          </w:p>
        </w:tc>
      </w:tr>
      <w:tr w:rsidR="000069D4" w:rsidRPr="001E4D0A" w14:paraId="00737945" w14:textId="77777777" w:rsidTr="00D046A7">
        <w:trPr>
          <w:cantSplit/>
        </w:trPr>
        <w:tc>
          <w:tcPr>
            <w:tcW w:w="9889" w:type="dxa"/>
            <w:gridSpan w:val="2"/>
          </w:tcPr>
          <w:p w14:paraId="257B2627" w14:textId="63602D6A" w:rsidR="000069D4" w:rsidRPr="001E4D0A" w:rsidRDefault="001E4D0A" w:rsidP="001A09D6">
            <w:pPr>
              <w:pStyle w:val="Title4"/>
              <w:rPr>
                <w:lang w:eastAsia="zh-CN"/>
              </w:rPr>
            </w:pPr>
            <w:bookmarkStart w:id="11" w:name="dtitle1" w:colFirst="0" w:colLast="0"/>
            <w:bookmarkEnd w:id="10"/>
            <w:r w:rsidRPr="001E4D0A">
              <w:t xml:space="preserve">Characteristics of advanced digital high frequency (HF) </w:t>
            </w:r>
            <w:r w:rsidRPr="001E4D0A">
              <w:br/>
              <w:t>radiocommunication systems</w:t>
            </w:r>
          </w:p>
        </w:tc>
      </w:tr>
    </w:tbl>
    <w:p w14:paraId="6C647572" w14:textId="77777777" w:rsidR="002C0A6A" w:rsidRPr="001E4D0A" w:rsidRDefault="002C0A6A" w:rsidP="001E4D0A">
      <w:pPr>
        <w:pStyle w:val="Headingb"/>
        <w:spacing w:before="360"/>
        <w:rPr>
          <w:lang w:bidi="he-IL"/>
        </w:rPr>
      </w:pPr>
      <w:bookmarkStart w:id="12" w:name="dbreak"/>
      <w:bookmarkEnd w:id="11"/>
      <w:bookmarkEnd w:id="12"/>
      <w:r w:rsidRPr="001E4D0A">
        <w:t>Summary of the revisions</w:t>
      </w:r>
    </w:p>
    <w:p w14:paraId="64FA903F" w14:textId="77777777" w:rsidR="002C0A6A" w:rsidRDefault="002C0A6A" w:rsidP="00F56AB4">
      <w:r w:rsidRPr="001E4D0A">
        <w:t xml:space="preserve">This revision includes typical RF characteristics of advanced digital HF systems and networked system configurations that could be used to provide advanced high-speed network-based applications in HF frequency (3 to 30 MHz). </w:t>
      </w:r>
      <w:r w:rsidRPr="001E4D0A">
        <w:rPr>
          <w:lang w:eastAsia="zh-CN"/>
        </w:rPr>
        <w:t xml:space="preserve">The proposed revisions to this version include the addition of parameters to Tables 4 and 6, and </w:t>
      </w:r>
      <w:r w:rsidRPr="001E4D0A">
        <w:t xml:space="preserve">editorial revisions have been made, to align with the mandatory format for ITU-R Recommendations. </w:t>
      </w:r>
    </w:p>
    <w:p w14:paraId="7997227E" w14:textId="77777777" w:rsidR="00507DBE" w:rsidRDefault="00507DBE" w:rsidP="00F56AB4"/>
    <w:p w14:paraId="18CFBB3D" w14:textId="77777777" w:rsidR="00507DBE" w:rsidRDefault="00507DBE">
      <w:pPr>
        <w:spacing w:before="100" w:beforeAutospacing="1"/>
        <w:rPr>
          <w:ins w:id="13" w:author="Andre Tarpinian (DON CIO)" w:date="2025-03-10T15:39:00Z"/>
        </w:rPr>
        <w:pPrChange w:id="14" w:author="Auteur">
          <w:pPr>
            <w:spacing w:before="100" w:beforeAutospacing="1" w:after="100" w:afterAutospacing="1"/>
          </w:pPr>
        </w:pPrChange>
      </w:pPr>
      <w:ins w:id="15" w:author="Andre Tarpinian (DON CIO)" w:date="2025-03-10T15:39:00Z">
        <w:r>
          <w:t xml:space="preserve">US modifications are highlighted in </w:t>
        </w:r>
        <w:r>
          <w:rPr>
            <w:color w:val="92D050"/>
            <w:highlight w:val="cyan"/>
          </w:rPr>
          <w:t>turquoise</w:t>
        </w:r>
        <w:r w:rsidRPr="00942151">
          <w:rPr>
            <w:highlight w:val="cyan"/>
            <w:rPrChange w:id="16" w:author="Auteur">
              <w:rPr/>
            </w:rPrChange>
          </w:rPr>
          <w:t>.</w:t>
        </w:r>
      </w:ins>
    </w:p>
    <w:p w14:paraId="744EBF5D" w14:textId="77777777" w:rsidR="00507DBE" w:rsidRDefault="00507DBE">
      <w:pPr>
        <w:spacing w:before="0"/>
        <w:pPrChange w:id="17" w:author="Auteur">
          <w:pPr>
            <w:spacing w:before="100" w:beforeAutospacing="1" w:after="100" w:afterAutospacing="1"/>
          </w:pPr>
        </w:pPrChange>
      </w:pPr>
      <w:r>
        <w:t xml:space="preserve">ITU-BR SGD.DG 5C-1 and WG 5C-1 modifications are highlighted in </w:t>
      </w:r>
      <w:r w:rsidRPr="00942151">
        <w:rPr>
          <w:highlight w:val="yellow"/>
          <w:rPrChange w:id="18" w:author="Auteur">
            <w:rPr/>
          </w:rPrChange>
        </w:rPr>
        <w:t>yellow</w:t>
      </w:r>
      <w:r>
        <w:t>.</w:t>
      </w:r>
    </w:p>
    <w:p w14:paraId="7B7CA836" w14:textId="4A39A892" w:rsidR="002C0A6A" w:rsidRPr="001E4D0A" w:rsidRDefault="00507DBE" w:rsidP="001E4D0A">
      <w:pPr>
        <w:spacing w:before="1200"/>
        <w:rPr>
          <w:i/>
        </w:rPr>
      </w:pPr>
      <w:r>
        <w:rPr>
          <w:b/>
          <w:bCs/>
        </w:rPr>
        <w:t>A</w:t>
      </w:r>
      <w:r w:rsidR="002C0A6A" w:rsidRPr="001E4D0A">
        <w:rPr>
          <w:b/>
          <w:bCs/>
        </w:rPr>
        <w:t>ttachment</w:t>
      </w:r>
      <w:r w:rsidR="002C0A6A" w:rsidRPr="001E4D0A">
        <w:t>:</w:t>
      </w:r>
      <w:r w:rsidR="002C0A6A" w:rsidRPr="001E4D0A">
        <w:tab/>
        <w:t>1</w:t>
      </w:r>
    </w:p>
    <w:p w14:paraId="0DCEB443" w14:textId="77777777" w:rsidR="009A3E26" w:rsidRDefault="009A3E26" w:rsidP="002C2B96">
      <w:pPr>
        <w:tabs>
          <w:tab w:val="clear" w:pos="1134"/>
          <w:tab w:val="clear" w:pos="1871"/>
          <w:tab w:val="clear" w:pos="2268"/>
        </w:tabs>
        <w:overflowPunct/>
        <w:autoSpaceDE/>
        <w:autoSpaceDN/>
        <w:adjustRightInd/>
        <w:spacing w:before="0"/>
        <w:textAlignment w:val="auto"/>
        <w:rPr>
          <w:lang w:eastAsia="zh-CN"/>
        </w:rPr>
      </w:pPr>
    </w:p>
    <w:p w14:paraId="0F58EFDD" w14:textId="77777777" w:rsidR="009A3E26" w:rsidRDefault="009A3E26" w:rsidP="002C2B96">
      <w:pPr>
        <w:tabs>
          <w:tab w:val="clear" w:pos="1134"/>
          <w:tab w:val="clear" w:pos="1871"/>
          <w:tab w:val="clear" w:pos="2268"/>
        </w:tabs>
        <w:overflowPunct/>
        <w:autoSpaceDE/>
        <w:autoSpaceDN/>
        <w:adjustRightInd/>
        <w:spacing w:before="0"/>
        <w:textAlignment w:val="auto"/>
        <w:rPr>
          <w:lang w:eastAsia="zh-CN"/>
        </w:rPr>
      </w:pPr>
    </w:p>
    <w:p w14:paraId="784E0BF6" w14:textId="4DE618F9" w:rsidR="002C0A6A" w:rsidRPr="001E4D0A" w:rsidRDefault="002C0A6A" w:rsidP="002C2B96">
      <w:pPr>
        <w:tabs>
          <w:tab w:val="clear" w:pos="1134"/>
          <w:tab w:val="clear" w:pos="1871"/>
          <w:tab w:val="clear" w:pos="2268"/>
        </w:tabs>
        <w:overflowPunct/>
        <w:autoSpaceDE/>
        <w:autoSpaceDN/>
        <w:adjustRightInd/>
        <w:spacing w:before="0"/>
        <w:textAlignment w:val="auto"/>
        <w:rPr>
          <w:lang w:eastAsia="zh-CN"/>
        </w:rPr>
      </w:pPr>
      <w:r w:rsidRPr="001E4D0A">
        <w:rPr>
          <w:lang w:eastAsia="zh-CN"/>
        </w:rPr>
        <w:br w:type="page"/>
      </w:r>
    </w:p>
    <w:p w14:paraId="652DCF61" w14:textId="77777777" w:rsidR="002C0A6A" w:rsidRPr="001E4D0A" w:rsidRDefault="002C0A6A" w:rsidP="002C2B96">
      <w:pPr>
        <w:pStyle w:val="AnnexNo"/>
        <w:rPr>
          <w:lang w:eastAsia="zh-CN"/>
        </w:rPr>
      </w:pPr>
      <w:bookmarkStart w:id="19" w:name="_Toc183136958"/>
      <w:r w:rsidRPr="001E4D0A">
        <w:rPr>
          <w:lang w:eastAsia="zh-CN"/>
        </w:rPr>
        <w:lastRenderedPageBreak/>
        <w:t>attachment</w:t>
      </w:r>
      <w:bookmarkEnd w:id="19"/>
    </w:p>
    <w:p w14:paraId="2979B58D" w14:textId="77777777" w:rsidR="002C0A6A" w:rsidRPr="001E4D0A" w:rsidRDefault="002C0A6A" w:rsidP="002C2B96">
      <w:pPr>
        <w:pStyle w:val="RecNo"/>
        <w:rPr>
          <w:lang w:eastAsia="zh-CN"/>
        </w:rPr>
      </w:pPr>
      <w:r w:rsidRPr="001E4D0A">
        <w:rPr>
          <w:lang w:eastAsia="zh-CN"/>
        </w:rPr>
        <w:t>PRELIMINARY DRAFT REVISION OF RECOMMENDATION ITU-R F.1821-0</w:t>
      </w:r>
    </w:p>
    <w:p w14:paraId="3D36989F" w14:textId="77777777" w:rsidR="002C0A6A" w:rsidRPr="001E4D0A" w:rsidRDefault="002C0A6A" w:rsidP="002C2B96">
      <w:pPr>
        <w:pStyle w:val="Rectitle"/>
      </w:pPr>
      <w:r w:rsidRPr="001E4D0A">
        <w:t xml:space="preserve">Characteristics of advanced digital </w:t>
      </w:r>
      <w:del w:id="20" w:author="Carmelo Rivera" w:date="2024-05-20T03:23:00Z">
        <w:r w:rsidRPr="001E4D0A" w:rsidDel="0023209E">
          <w:delText>high frequency (HF)</w:delText>
        </w:r>
      </w:del>
      <w:r w:rsidRPr="001E4D0A">
        <w:t xml:space="preserve"> </w:t>
      </w:r>
      <w:r w:rsidRPr="001E4D0A">
        <w:br/>
        <w:t>radiocommunication systems</w:t>
      </w:r>
      <w:ins w:id="21" w:author="Carmelo Rivera" w:date="2024-05-20T03:25:00Z">
        <w:r w:rsidRPr="001E4D0A">
          <w:t xml:space="preserve"> </w:t>
        </w:r>
      </w:ins>
      <w:ins w:id="22" w:author="Carmelo Rivera" w:date="2024-05-20T03:26:00Z">
        <w:r w:rsidRPr="001E4D0A">
          <w:t xml:space="preserve">in the </w:t>
        </w:r>
      </w:ins>
      <w:ins w:id="23" w:author="ITU - BR SGD" w:date="2024-11-27T15:20:00Z">
        <w:r w:rsidRPr="001E4D0A">
          <w:t>2</w:t>
        </w:r>
      </w:ins>
      <w:ins w:id="24" w:author="Carmelo Rivera" w:date="2024-05-20T03:26:00Z">
        <w:r w:rsidRPr="001E4D0A">
          <w:t xml:space="preserve">-30 MHz frequency </w:t>
        </w:r>
      </w:ins>
      <w:ins w:id="25" w:author="FRANCE" w:date="2024-05-20T14:19:00Z">
        <w:r w:rsidRPr="001E4D0A">
          <w:t>range</w:t>
        </w:r>
      </w:ins>
    </w:p>
    <w:p w14:paraId="7289E0A7" w14:textId="77777777" w:rsidR="002C0A6A" w:rsidRPr="001E4D0A" w:rsidRDefault="002C0A6A" w:rsidP="00C014E7">
      <w:pPr>
        <w:pStyle w:val="Questionref"/>
      </w:pPr>
      <w:r w:rsidRPr="001E4D0A">
        <w:t>(Question ITU-R 147/9)</w:t>
      </w:r>
    </w:p>
    <w:p w14:paraId="2E7C5F27" w14:textId="77777777" w:rsidR="002C0A6A" w:rsidRPr="001E4D0A" w:rsidRDefault="002C0A6A" w:rsidP="002C2B96">
      <w:pPr>
        <w:pStyle w:val="Recdate"/>
      </w:pPr>
      <w:r w:rsidRPr="001E4D0A">
        <w:t>(2007</w:t>
      </w:r>
      <w:ins w:id="26" w:author="WG 5C-1" w:date="2022-11-15T19:45:00Z">
        <w:r w:rsidRPr="001E4D0A">
          <w:t>-202X</w:t>
        </w:r>
      </w:ins>
      <w:r w:rsidRPr="001E4D0A">
        <w:t>)</w:t>
      </w:r>
    </w:p>
    <w:p w14:paraId="745B3800" w14:textId="77777777" w:rsidR="002C0A6A" w:rsidRPr="008A6D0D" w:rsidRDefault="002C0A6A" w:rsidP="002C2B96">
      <w:pPr>
        <w:pStyle w:val="Headingb"/>
        <w:spacing w:before="240"/>
        <w:rPr>
          <w:sz w:val="22"/>
          <w:szCs w:val="22"/>
        </w:rPr>
      </w:pPr>
      <w:r w:rsidRPr="008A6D0D">
        <w:rPr>
          <w:sz w:val="22"/>
          <w:szCs w:val="22"/>
        </w:rPr>
        <w:t>Scope</w:t>
      </w:r>
    </w:p>
    <w:p w14:paraId="6A805A39" w14:textId="77777777" w:rsidR="002C0A6A" w:rsidRPr="008A6D0D" w:rsidRDefault="002C0A6A" w:rsidP="00836F37">
      <w:pPr>
        <w:tabs>
          <w:tab w:val="clear" w:pos="1134"/>
          <w:tab w:val="clear" w:pos="1871"/>
          <w:tab w:val="clear" w:pos="2268"/>
          <w:tab w:val="left" w:pos="794"/>
          <w:tab w:val="left" w:pos="1191"/>
          <w:tab w:val="left" w:pos="1588"/>
          <w:tab w:val="left" w:pos="1985"/>
        </w:tabs>
        <w:spacing w:after="120"/>
        <w:jc w:val="both"/>
        <w:textAlignment w:val="auto"/>
        <w:rPr>
          <w:sz w:val="22"/>
          <w:szCs w:val="22"/>
        </w:rPr>
      </w:pPr>
      <w:r w:rsidRPr="008A6D0D">
        <w:rPr>
          <w:sz w:val="22"/>
          <w:szCs w:val="22"/>
        </w:rPr>
        <w:t xml:space="preserve">This Recommendation </w:t>
      </w:r>
      <w:ins w:id="27" w:author="DG 5C-1" w:date="2023-05-09T22:08:00Z">
        <w:r w:rsidRPr="008A6D0D">
          <w:rPr>
            <w:sz w:val="22"/>
            <w:szCs w:val="22"/>
          </w:rPr>
          <w:t xml:space="preserve">describes advanced digital HF systems and networked protocols, and </w:t>
        </w:r>
      </w:ins>
      <w:r w:rsidRPr="008A6D0D">
        <w:rPr>
          <w:sz w:val="22"/>
          <w:szCs w:val="22"/>
        </w:rPr>
        <w:t xml:space="preserve">specifies the typical RF characteristics of </w:t>
      </w:r>
      <w:ins w:id="28" w:author="DG 5C-1" w:date="2023-05-09T22:08:00Z">
        <w:r w:rsidRPr="008A6D0D">
          <w:rPr>
            <w:sz w:val="22"/>
            <w:szCs w:val="22"/>
          </w:rPr>
          <w:t>wide</w:t>
        </w:r>
      </w:ins>
      <w:ins w:id="29" w:author="DG 5C-1" w:date="2023-05-09T22:09:00Z">
        <w:r w:rsidRPr="008A6D0D">
          <w:rPr>
            <w:sz w:val="22"/>
            <w:szCs w:val="22"/>
          </w:rPr>
          <w:t xml:space="preserve">band modems (single-channel, multichannel and Digital Radio Mondiale (DRM)) used for emerging </w:t>
        </w:r>
      </w:ins>
      <w:r w:rsidRPr="008A6D0D">
        <w:rPr>
          <w:sz w:val="22"/>
          <w:szCs w:val="22"/>
        </w:rPr>
        <w:t>advanced digital HF systems</w:t>
      </w:r>
      <w:del w:id="30" w:author="DG 5C-1" w:date="2023-05-09T22:10:00Z">
        <w:r w:rsidRPr="008A6D0D" w:rsidDel="00245CA1">
          <w:rPr>
            <w:sz w:val="22"/>
            <w:szCs w:val="22"/>
          </w:rPr>
          <w:delText xml:space="preserve"> for use in sharing studies for two types of emerging advanced digital HF systems, token passing protocols and wideband modems</w:delText>
        </w:r>
      </w:del>
      <w:r w:rsidRPr="008A6D0D">
        <w:rPr>
          <w:sz w:val="22"/>
          <w:szCs w:val="22"/>
        </w:rPr>
        <w:t xml:space="preserve">. Wideband modems </w:t>
      </w:r>
      <w:del w:id="31" w:author="DG 5C-1" w:date="2023-05-09T22:10:00Z">
        <w:r w:rsidRPr="008A6D0D" w:rsidDel="00245CA1">
          <w:rPr>
            <w:sz w:val="22"/>
            <w:szCs w:val="22"/>
          </w:rPr>
          <w:delText>are further subdivided into</w:delText>
        </w:r>
      </w:del>
      <w:ins w:id="32" w:author="DG 5C-1" w:date="2023-05-09T22:10:00Z">
        <w:r w:rsidRPr="008A6D0D">
          <w:rPr>
            <w:sz w:val="22"/>
            <w:szCs w:val="22"/>
          </w:rPr>
          <w:t>include</w:t>
        </w:r>
      </w:ins>
      <w:r w:rsidRPr="008A6D0D">
        <w:rPr>
          <w:sz w:val="22"/>
          <w:szCs w:val="22"/>
        </w:rPr>
        <w:t xml:space="preserve"> two major systems, multichannel operations and Digital Radio Mondiale operations. </w:t>
      </w:r>
      <w:del w:id="33" w:author="DG 5C-1" w:date="2023-05-09T22:11:00Z">
        <w:r w:rsidRPr="008A6D0D" w:rsidDel="00245CA1">
          <w:rPr>
            <w:sz w:val="22"/>
            <w:szCs w:val="22"/>
          </w:rPr>
          <w:delText>A table</w:delText>
        </w:r>
      </w:del>
      <w:ins w:id="34" w:author="DG 5C-1" w:date="2023-05-09T22:11:00Z">
        <w:r w:rsidRPr="008A6D0D">
          <w:rPr>
            <w:sz w:val="22"/>
            <w:szCs w:val="22"/>
          </w:rPr>
          <w:t>Tables</w:t>
        </w:r>
      </w:ins>
      <w:r w:rsidRPr="008A6D0D">
        <w:rPr>
          <w:sz w:val="22"/>
          <w:szCs w:val="22"/>
        </w:rPr>
        <w:t xml:space="preserve"> of characteristics within the Annex to this Recommendation provide</w:t>
      </w:r>
      <w:del w:id="35" w:author="WG 5C-3" w:date="2024-05-22T16:04:00Z">
        <w:r w:rsidRPr="008A6D0D" w:rsidDel="006F0BA6">
          <w:rPr>
            <w:sz w:val="22"/>
            <w:szCs w:val="22"/>
          </w:rPr>
          <w:delText>s</w:delText>
        </w:r>
      </w:del>
      <w:r w:rsidRPr="008A6D0D">
        <w:rPr>
          <w:sz w:val="22"/>
          <w:szCs w:val="22"/>
        </w:rPr>
        <w:t xml:space="preserve"> </w:t>
      </w:r>
      <w:del w:id="36" w:author="Haim Mazar" w:date="2024-11-22T01:31:00Z">
        <w:r w:rsidRPr="008A6D0D" w:rsidDel="00292E21">
          <w:rPr>
            <w:sz w:val="22"/>
            <w:szCs w:val="22"/>
          </w:rPr>
          <w:delText xml:space="preserve">a summary of </w:delText>
        </w:r>
      </w:del>
      <w:r w:rsidRPr="008A6D0D">
        <w:rPr>
          <w:sz w:val="22"/>
          <w:szCs w:val="22"/>
        </w:rPr>
        <w:t>the values</w:t>
      </w:r>
      <w:ins w:id="37" w:author="Haim Mazar" w:date="2024-11-22T01:31:00Z">
        <w:r w:rsidRPr="008A6D0D">
          <w:rPr>
            <w:sz w:val="22"/>
            <w:szCs w:val="22"/>
          </w:rPr>
          <w:t>,</w:t>
        </w:r>
      </w:ins>
      <w:r w:rsidRPr="008A6D0D">
        <w:rPr>
          <w:sz w:val="22"/>
          <w:szCs w:val="22"/>
        </w:rPr>
        <w:t xml:space="preserve"> </w:t>
      </w:r>
      <w:del w:id="38" w:author="DG 5C-1" w:date="2023-05-09T22:11:00Z">
        <w:r w:rsidRPr="008A6D0D" w:rsidDel="00245CA1">
          <w:rPr>
            <w:sz w:val="22"/>
            <w:szCs w:val="22"/>
          </w:rPr>
          <w:delText xml:space="preserve">needed </w:delText>
        </w:r>
      </w:del>
      <w:ins w:id="39" w:author="DG 5C-1" w:date="2023-05-09T22:11:00Z">
        <w:r w:rsidRPr="008A6D0D">
          <w:rPr>
            <w:sz w:val="22"/>
            <w:szCs w:val="22"/>
          </w:rPr>
          <w:t xml:space="preserve">that should be considered </w:t>
        </w:r>
      </w:ins>
      <w:r w:rsidRPr="008A6D0D">
        <w:rPr>
          <w:sz w:val="22"/>
          <w:szCs w:val="22"/>
        </w:rPr>
        <w:t>for sharing studies.</w:t>
      </w:r>
      <w:ins w:id="40" w:author="DG 5C-1" w:date="2023-05-09T22:46:00Z">
        <w:r w:rsidRPr="008A6D0D">
          <w:rPr>
            <w:rStyle w:val="FootnoteReference"/>
            <w:sz w:val="22"/>
            <w:szCs w:val="22"/>
          </w:rPr>
          <w:footnoteReference w:id="2"/>
        </w:r>
      </w:ins>
      <w:r w:rsidRPr="008A6D0D">
        <w:rPr>
          <w:sz w:val="22"/>
          <w:szCs w:val="22"/>
        </w:rPr>
        <w:t xml:space="preserve"> </w:t>
      </w:r>
    </w:p>
    <w:p w14:paraId="59123138" w14:textId="77777777" w:rsidR="002C0A6A" w:rsidRPr="001E4D0A" w:rsidRDefault="002C0A6A" w:rsidP="00836F37">
      <w:pPr>
        <w:pStyle w:val="Headingb"/>
        <w:rPr>
          <w:ins w:id="46" w:author="WG 5C-1" w:date="2022-11-15T19:46:00Z"/>
        </w:rPr>
      </w:pPr>
      <w:ins w:id="47" w:author="WG 5C-1" w:date="2022-11-15T19:46:00Z">
        <w:r w:rsidRPr="001E4D0A">
          <w:t>Keywords</w:t>
        </w:r>
      </w:ins>
    </w:p>
    <w:p w14:paraId="29F71C7E" w14:textId="77777777" w:rsidR="002C0A6A" w:rsidRPr="001E4D0A" w:rsidRDefault="002C0A6A" w:rsidP="002C2B96">
      <w:pPr>
        <w:rPr>
          <w:ins w:id="48" w:author="WG 5C-1" w:date="2022-11-15T19:46:00Z"/>
          <w:b/>
        </w:rPr>
      </w:pPr>
      <w:ins w:id="49" w:author="WG 5C-1" w:date="2022-11-15T19:46:00Z">
        <w:r w:rsidRPr="001E4D0A">
          <w:t>AGILE HF</w:t>
        </w:r>
      </w:ins>
      <w:ins w:id="50" w:author="Fernandez Jimenez, Virginia" w:date="2022-11-30T15:08:00Z">
        <w:r w:rsidRPr="001E4D0A">
          <w:t xml:space="preserve">, </w:t>
        </w:r>
      </w:ins>
      <w:ins w:id="51" w:author="WG 5C-1" w:date="2022-11-15T19:46:00Z">
        <w:r w:rsidRPr="001E4D0A">
          <w:t>MESH Network</w:t>
        </w:r>
      </w:ins>
      <w:ins w:id="52" w:author="Fernandez Jimenez, Virginia" w:date="2022-11-30T15:08:00Z">
        <w:r w:rsidRPr="001E4D0A">
          <w:rPr>
            <w:i/>
            <w:iCs/>
          </w:rPr>
          <w:t xml:space="preserve">, </w:t>
        </w:r>
      </w:ins>
      <w:ins w:id="53" w:author="WG 5C-1" w:date="2022-11-15T19:46:00Z">
        <w:r w:rsidRPr="001E4D0A">
          <w:t>Cognitive Radio</w:t>
        </w:r>
      </w:ins>
      <w:ins w:id="54" w:author="Fernandez Jimenez, Virginia" w:date="2022-11-30T15:08:00Z">
        <w:r w:rsidRPr="001E4D0A">
          <w:rPr>
            <w:i/>
            <w:iCs/>
          </w:rPr>
          <w:t xml:space="preserve">, </w:t>
        </w:r>
      </w:ins>
      <w:ins w:id="55" w:author="WG 5C-1" w:date="2022-11-15T19:46:00Z">
        <w:r w:rsidRPr="001E4D0A">
          <w:t>Automatic Link Establishment</w:t>
        </w:r>
      </w:ins>
    </w:p>
    <w:p w14:paraId="080CDDE0" w14:textId="77777777" w:rsidR="002C0A6A" w:rsidRPr="001E4D0A" w:rsidRDefault="002C0A6A" w:rsidP="002C2B96">
      <w:pPr>
        <w:pStyle w:val="Headingb"/>
      </w:pPr>
      <w:del w:id="56" w:author="WG 5C-1" w:date="2022-11-15T19:47:00Z">
        <w:r w:rsidRPr="001E4D0A" w:rsidDel="00065257">
          <w:delText>Acronyms</w:delText>
        </w:r>
      </w:del>
      <w:ins w:id="57" w:author="WG 5C-1" w:date="2022-11-15T19:47:00Z">
        <w:r w:rsidRPr="001E4D0A">
          <w:t>Abbreviations</w:t>
        </w:r>
      </w:ins>
    </w:p>
    <w:p w14:paraId="70A89484"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58" w:author="WG 5C-1" w:date="2022-11-15T19:47:00Z"/>
          <w:szCs w:val="24"/>
        </w:rPr>
      </w:pPr>
      <w:ins w:id="59" w:author="WG 5C-1" w:date="2022-11-15T19:47:00Z">
        <w:r w:rsidRPr="001E4D0A">
          <w:rPr>
            <w:szCs w:val="24"/>
          </w:rPr>
          <w:t>AGILE</w:t>
        </w:r>
      </w:ins>
      <w:ins w:id="60" w:author="ITU - BR SGD" w:date="2024-11-25T21:43:00Z">
        <w:r w:rsidRPr="001E4D0A">
          <w:rPr>
            <w:szCs w:val="24"/>
          </w:rPr>
          <w:tab/>
        </w:r>
        <w:r w:rsidRPr="001E4D0A">
          <w:rPr>
            <w:szCs w:val="24"/>
          </w:rPr>
          <w:tab/>
        </w:r>
        <w:r w:rsidRPr="001E4D0A">
          <w:rPr>
            <w:szCs w:val="24"/>
          </w:rPr>
          <w:tab/>
        </w:r>
      </w:ins>
      <w:ins w:id="61" w:author="WG 5C-1" w:date="2022-11-15T19:47:00Z">
        <w:r w:rsidRPr="001E4D0A">
          <w:rPr>
            <w:szCs w:val="24"/>
          </w:rPr>
          <w:t>Advanced, Global, Integrated, Low-latency, and Enhanced</w:t>
        </w:r>
      </w:ins>
    </w:p>
    <w:p w14:paraId="0E568A5C"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ins w:id="62" w:author="WG 5C-1" w:date="2022-11-15T19:47:00Z">
        <w:r w:rsidRPr="001E4D0A">
          <w:rPr>
            <w:szCs w:val="24"/>
          </w:rPr>
          <w:t>ALE</w:t>
        </w:r>
        <w:r w:rsidRPr="001E4D0A">
          <w:rPr>
            <w:szCs w:val="24"/>
          </w:rPr>
          <w:tab/>
        </w:r>
        <w:r w:rsidRPr="001E4D0A">
          <w:rPr>
            <w:szCs w:val="24"/>
          </w:rPr>
          <w:tab/>
        </w:r>
      </w:ins>
      <w:ins w:id="63" w:author="ITU - BR SGD" w:date="2024-11-25T21:43:00Z">
        <w:r w:rsidRPr="001E4D0A">
          <w:rPr>
            <w:szCs w:val="24"/>
          </w:rPr>
          <w:tab/>
        </w:r>
      </w:ins>
      <w:ins w:id="64" w:author="WG 5C-1" w:date="2022-11-15T19:47:00Z">
        <w:r w:rsidRPr="001E4D0A">
          <w:rPr>
            <w:szCs w:val="24"/>
          </w:rPr>
          <w:t>Automatic Link Establishment</w:t>
        </w:r>
      </w:ins>
    </w:p>
    <w:p w14:paraId="2906AF62"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65" w:author="ITU - BR SGD" w:date="2024-11-25T21:49:00Z"/>
          <w:szCs w:val="24"/>
        </w:rPr>
      </w:pPr>
      <w:ins w:id="66" w:author="ITU - BR SGD" w:date="2024-11-25T21:49:00Z">
        <w:r w:rsidRPr="001E4D0A">
          <w:rPr>
            <w:szCs w:val="24"/>
          </w:rPr>
          <w:t>CRS</w:t>
        </w:r>
        <w:r w:rsidRPr="001E4D0A">
          <w:rPr>
            <w:szCs w:val="24"/>
          </w:rPr>
          <w:tab/>
        </w:r>
        <w:r w:rsidRPr="001E4D0A">
          <w:rPr>
            <w:szCs w:val="24"/>
          </w:rPr>
          <w:tab/>
        </w:r>
        <w:r w:rsidRPr="001E4D0A">
          <w:rPr>
            <w:szCs w:val="24"/>
          </w:rPr>
          <w:tab/>
          <w:t>Cognitive Radio System</w:t>
        </w:r>
      </w:ins>
    </w:p>
    <w:p w14:paraId="008312C7"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67" w:author="WG 5C-1" w:date="2022-11-15T19:47:00Z"/>
          <w:bCs/>
        </w:rPr>
      </w:pPr>
      <w:ins w:id="68" w:author="USA" w:date="2024-03-05T14:51:00Z">
        <w:r w:rsidRPr="001E4D0A">
          <w:rPr>
            <w:szCs w:val="24"/>
          </w:rPr>
          <w:t>CSMA</w:t>
        </w:r>
      </w:ins>
      <w:ins w:id="69" w:author="ITU - BR SGD" w:date="2024-11-25T21:48:00Z">
        <w:r w:rsidRPr="001E4D0A">
          <w:rPr>
            <w:szCs w:val="24"/>
          </w:rPr>
          <w:tab/>
        </w:r>
      </w:ins>
      <w:ins w:id="70" w:author="USA" w:date="2024-03-05T14:52:00Z">
        <w:r w:rsidRPr="001E4D0A">
          <w:rPr>
            <w:szCs w:val="24"/>
          </w:rPr>
          <w:tab/>
        </w:r>
        <w:r w:rsidRPr="001E4D0A">
          <w:rPr>
            <w:szCs w:val="24"/>
          </w:rPr>
          <w:tab/>
          <w:t>Carrier Sense Multiple Access</w:t>
        </w:r>
      </w:ins>
    </w:p>
    <w:p w14:paraId="3F741D68"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71" w:author="Haim Mazar" w:date="2024-11-22T02:51:00Z"/>
          <w:szCs w:val="24"/>
        </w:rPr>
      </w:pPr>
      <w:r w:rsidRPr="001E4D0A">
        <w:rPr>
          <w:szCs w:val="24"/>
        </w:rPr>
        <w:t>DRM</w:t>
      </w:r>
      <w:r w:rsidRPr="001E4D0A">
        <w:rPr>
          <w:szCs w:val="24"/>
        </w:rPr>
        <w:tab/>
      </w:r>
      <w:r w:rsidRPr="001E4D0A">
        <w:rPr>
          <w:szCs w:val="24"/>
        </w:rPr>
        <w:tab/>
      </w:r>
      <w:r w:rsidRPr="001E4D0A">
        <w:rPr>
          <w:szCs w:val="24"/>
        </w:rPr>
        <w:tab/>
        <w:t xml:space="preserve">Digital Radio Mondiale </w:t>
      </w:r>
    </w:p>
    <w:p w14:paraId="6498F2B3"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ins w:id="72" w:author="Haim Mazar" w:date="2024-11-22T02:51:00Z">
        <w:r w:rsidRPr="001E4D0A">
          <w:rPr>
            <w:szCs w:val="24"/>
          </w:rPr>
          <w:t>DSSS</w:t>
        </w:r>
        <w:r w:rsidRPr="001E4D0A">
          <w:rPr>
            <w:szCs w:val="24"/>
          </w:rPr>
          <w:tab/>
        </w:r>
        <w:r w:rsidRPr="001E4D0A">
          <w:rPr>
            <w:szCs w:val="24"/>
          </w:rPr>
          <w:tab/>
        </w:r>
        <w:r w:rsidRPr="001E4D0A">
          <w:rPr>
            <w:szCs w:val="24"/>
          </w:rPr>
          <w:tab/>
          <w:t>Direct Sequence Spread Spectrum</w:t>
        </w:r>
      </w:ins>
    </w:p>
    <w:p w14:paraId="5AA3B31D"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73" w:author="WG 5C-1" w:date="2022-11-15T19:48:00Z"/>
          <w:szCs w:val="24"/>
        </w:rPr>
      </w:pPr>
      <w:ins w:id="74" w:author="WG 5C-1" w:date="2022-11-15T19:48:00Z">
        <w:r w:rsidRPr="001E4D0A">
          <w:rPr>
            <w:szCs w:val="24"/>
          </w:rPr>
          <w:t>HF</w:t>
        </w:r>
        <w:r w:rsidRPr="001E4D0A">
          <w:rPr>
            <w:szCs w:val="24"/>
          </w:rPr>
          <w:tab/>
        </w:r>
      </w:ins>
      <w:ins w:id="75" w:author="ITU - BR SGD" w:date="2024-11-25T21:46:00Z">
        <w:r w:rsidRPr="001E4D0A">
          <w:rPr>
            <w:szCs w:val="24"/>
          </w:rPr>
          <w:tab/>
        </w:r>
        <w:r w:rsidRPr="001E4D0A">
          <w:rPr>
            <w:szCs w:val="24"/>
          </w:rPr>
          <w:tab/>
        </w:r>
      </w:ins>
      <w:ins w:id="76" w:author="WG 5C-1" w:date="2022-11-15T19:48:00Z">
        <w:r w:rsidRPr="001E4D0A">
          <w:rPr>
            <w:szCs w:val="24"/>
          </w:rPr>
          <w:t>High Frequency</w:t>
        </w:r>
      </w:ins>
    </w:p>
    <w:p w14:paraId="551B4390"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HFTP</w:t>
      </w:r>
      <w:r w:rsidRPr="001E4D0A">
        <w:rPr>
          <w:szCs w:val="24"/>
        </w:rPr>
        <w:tab/>
      </w:r>
      <w:r w:rsidRPr="001E4D0A">
        <w:rPr>
          <w:szCs w:val="24"/>
        </w:rPr>
        <w:tab/>
      </w:r>
      <w:r w:rsidRPr="001E4D0A">
        <w:rPr>
          <w:szCs w:val="24"/>
        </w:rPr>
        <w:tab/>
        <w:t xml:space="preserve">HF token passing </w:t>
      </w:r>
    </w:p>
    <w:p w14:paraId="11FBD7F6"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HFWAN</w:t>
      </w:r>
      <w:r w:rsidRPr="001E4D0A">
        <w:rPr>
          <w:szCs w:val="24"/>
        </w:rPr>
        <w:tab/>
      </w:r>
      <w:r w:rsidRPr="001E4D0A">
        <w:rPr>
          <w:szCs w:val="24"/>
        </w:rPr>
        <w:tab/>
        <w:t>High frequency WAN</w:t>
      </w:r>
    </w:p>
    <w:p w14:paraId="0598BA62"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77" w:author="WG 5C-1" w:date="2022-11-15T19:49:00Z"/>
          <w:szCs w:val="24"/>
        </w:rPr>
      </w:pPr>
      <w:r w:rsidRPr="001E4D0A">
        <w:rPr>
          <w:szCs w:val="24"/>
        </w:rPr>
        <w:t>ISB</w:t>
      </w:r>
      <w:r w:rsidRPr="001E4D0A">
        <w:rPr>
          <w:szCs w:val="24"/>
        </w:rPr>
        <w:tab/>
      </w:r>
      <w:r w:rsidRPr="001E4D0A">
        <w:rPr>
          <w:szCs w:val="24"/>
        </w:rPr>
        <w:tab/>
      </w:r>
      <w:r w:rsidRPr="001E4D0A">
        <w:rPr>
          <w:szCs w:val="24"/>
        </w:rPr>
        <w:tab/>
        <w:t>Independent sideband</w:t>
      </w:r>
    </w:p>
    <w:p w14:paraId="4F32F60D" w14:textId="63E77315"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ins w:id="78" w:author="ITU - BR SGD" w:date="2024-11-25T17:50:00Z">
        <w:r w:rsidRPr="001E4D0A">
          <w:rPr>
            <w:szCs w:val="24"/>
          </w:rPr>
          <w:t>k</w:t>
        </w:r>
      </w:ins>
      <w:ins w:id="79" w:author="WG 5C-1" w:date="2022-11-15T19:49:00Z">
        <w:r w:rsidRPr="001E4D0A">
          <w:rPr>
            <w:szCs w:val="24"/>
          </w:rPr>
          <w:t>b</w:t>
        </w:r>
      </w:ins>
      <w:ins w:id="80" w:author="ITU - BR SGD" w:date="2024-11-25T21:46:00Z">
        <w:r w:rsidRPr="001E4D0A">
          <w:rPr>
            <w:szCs w:val="24"/>
          </w:rPr>
          <w:t>it/</w:t>
        </w:r>
      </w:ins>
      <w:ins w:id="81" w:author="WG 5C-1" w:date="2022-11-15T19:49:00Z">
        <w:r w:rsidRPr="001E4D0A">
          <w:rPr>
            <w:szCs w:val="24"/>
          </w:rPr>
          <w:t>s</w:t>
        </w:r>
        <w:r w:rsidRPr="001E4D0A">
          <w:rPr>
            <w:szCs w:val="24"/>
          </w:rPr>
          <w:tab/>
        </w:r>
      </w:ins>
      <w:ins w:id="82" w:author="ITU - BR SGD" w:date="2024-11-25T21:46:00Z">
        <w:r w:rsidRPr="001E4D0A">
          <w:rPr>
            <w:szCs w:val="24"/>
          </w:rPr>
          <w:tab/>
        </w:r>
        <w:r w:rsidRPr="001E4D0A">
          <w:rPr>
            <w:szCs w:val="24"/>
          </w:rPr>
          <w:tab/>
        </w:r>
      </w:ins>
      <w:ins w:id="83" w:author="WG 5C-1" w:date="2022-11-15T19:49:00Z">
        <w:r w:rsidRPr="001E4D0A">
          <w:rPr>
            <w:szCs w:val="24"/>
          </w:rPr>
          <w:t>kilobits per second</w:t>
        </w:r>
      </w:ins>
    </w:p>
    <w:p w14:paraId="71163041"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LSB</w:t>
      </w:r>
      <w:r w:rsidRPr="001E4D0A">
        <w:rPr>
          <w:szCs w:val="24"/>
        </w:rPr>
        <w:tab/>
      </w:r>
      <w:r w:rsidRPr="001E4D0A">
        <w:rPr>
          <w:szCs w:val="24"/>
        </w:rPr>
        <w:tab/>
      </w:r>
      <w:r w:rsidRPr="001E4D0A">
        <w:rPr>
          <w:szCs w:val="24"/>
        </w:rPr>
        <w:tab/>
        <w:t>Lower sideband</w:t>
      </w:r>
    </w:p>
    <w:p w14:paraId="7B461E27" w14:textId="77777777" w:rsidR="002C0A6A" w:rsidRDefault="002C0A6A" w:rsidP="002C2B96">
      <w:pPr>
        <w:tabs>
          <w:tab w:val="clear" w:pos="1134"/>
          <w:tab w:val="clear" w:pos="1871"/>
          <w:tab w:val="clear" w:pos="2268"/>
          <w:tab w:val="left" w:pos="794"/>
          <w:tab w:val="left" w:pos="1191"/>
          <w:tab w:val="left" w:pos="1588"/>
          <w:tab w:val="left" w:pos="1985"/>
        </w:tabs>
        <w:jc w:val="both"/>
        <w:textAlignment w:val="auto"/>
        <w:rPr>
          <w:ins w:id="84" w:author="Andre Tarpinian (DON CIO)" w:date="2025-03-10T15:41:00Z"/>
        </w:rPr>
      </w:pPr>
      <w:ins w:id="85" w:author="USA" w:date="2024-03-05T14:51:00Z">
        <w:r w:rsidRPr="001E4D0A">
          <w:rPr>
            <w:szCs w:val="24"/>
          </w:rPr>
          <w:t>MULTICAST</w:t>
        </w:r>
        <w:r w:rsidRPr="001E4D0A">
          <w:rPr>
            <w:szCs w:val="24"/>
          </w:rPr>
          <w:tab/>
        </w:r>
      </w:ins>
      <w:ins w:id="86" w:author="USA" w:date="2024-03-05T14:54:00Z">
        <w:r w:rsidRPr="001E4D0A">
          <w:t>IP Routing protocol</w:t>
        </w:r>
      </w:ins>
      <w:ins w:id="87" w:author="USA" w:date="2024-03-05T14:55:00Z">
        <w:r w:rsidRPr="001E4D0A">
          <w:t xml:space="preserve"> technique </w:t>
        </w:r>
      </w:ins>
      <w:ins w:id="88" w:author="USA" w:date="2024-03-05T14:54:00Z">
        <w:r w:rsidRPr="001E4D0A">
          <w:t xml:space="preserve">for </w:t>
        </w:r>
      </w:ins>
      <w:ins w:id="89" w:author="USA" w:date="2024-03-05T14:55:00Z">
        <w:r w:rsidRPr="001E4D0A">
          <w:t>data distribution</w:t>
        </w:r>
      </w:ins>
    </w:p>
    <w:p w14:paraId="2305E86A" w14:textId="7841C885" w:rsidR="00507DBE" w:rsidRPr="001E4D0A" w:rsidRDefault="00507DBE" w:rsidP="002C2B96">
      <w:pPr>
        <w:tabs>
          <w:tab w:val="clear" w:pos="1134"/>
          <w:tab w:val="clear" w:pos="1871"/>
          <w:tab w:val="clear" w:pos="2268"/>
          <w:tab w:val="left" w:pos="794"/>
          <w:tab w:val="left" w:pos="1191"/>
          <w:tab w:val="left" w:pos="1588"/>
          <w:tab w:val="left" w:pos="1985"/>
        </w:tabs>
        <w:jc w:val="both"/>
        <w:textAlignment w:val="auto"/>
        <w:rPr>
          <w:szCs w:val="24"/>
        </w:rPr>
      </w:pPr>
      <w:ins w:id="90" w:author="Andre Tarpinian (DON CIO)" w:date="2025-03-10T15:41:00Z">
        <w:r w:rsidRPr="006475C5">
          <w:rPr>
            <w:highlight w:val="cyan"/>
            <w:rPrChange w:id="91" w:author="Andre Tarpinian (DON CIO)" w:date="2025-03-10T15:41:00Z">
              <w:rPr/>
            </w:rPrChange>
          </w:rPr>
          <w:t>MIMO</w:t>
        </w:r>
        <w:r w:rsidRPr="006475C5">
          <w:rPr>
            <w:highlight w:val="cyan"/>
            <w:rPrChange w:id="92" w:author="Andre Tarpinian (DON CIO)" w:date="2025-03-10T15:41:00Z">
              <w:rPr/>
            </w:rPrChange>
          </w:rPr>
          <w:tab/>
        </w:r>
        <w:r w:rsidRPr="006475C5">
          <w:rPr>
            <w:highlight w:val="cyan"/>
            <w:rPrChange w:id="93" w:author="Andre Tarpinian (DON CIO)" w:date="2025-03-10T15:41:00Z">
              <w:rPr/>
            </w:rPrChange>
          </w:rPr>
          <w:tab/>
        </w:r>
        <w:r w:rsidRPr="006475C5">
          <w:rPr>
            <w:highlight w:val="cyan"/>
            <w:rPrChange w:id="94" w:author="Andre Tarpinian (DON CIO)" w:date="2025-03-10T15:41:00Z">
              <w:rPr/>
            </w:rPrChange>
          </w:rPr>
          <w:tab/>
        </w:r>
        <w:r w:rsidR="006475C5" w:rsidRPr="006475C5">
          <w:rPr>
            <w:highlight w:val="cyan"/>
            <w:rPrChange w:id="95" w:author="Andre Tarpinian (DON CIO)" w:date="2025-03-10T15:41:00Z">
              <w:rPr>
                <w:highlight w:val="green"/>
              </w:rPr>
            </w:rPrChange>
          </w:rPr>
          <w:t>Multiple Input Multiple Output</w:t>
        </w:r>
      </w:ins>
    </w:p>
    <w:p w14:paraId="4BFFB7C7"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NVIS</w:t>
      </w:r>
      <w:r w:rsidRPr="001E4D0A">
        <w:rPr>
          <w:szCs w:val="24"/>
        </w:rPr>
        <w:tab/>
      </w:r>
      <w:r w:rsidRPr="001E4D0A">
        <w:rPr>
          <w:szCs w:val="24"/>
        </w:rPr>
        <w:tab/>
      </w:r>
      <w:r w:rsidRPr="001E4D0A">
        <w:rPr>
          <w:szCs w:val="24"/>
        </w:rPr>
        <w:tab/>
        <w:t>Near vertical incidence skywave</w:t>
      </w:r>
    </w:p>
    <w:p w14:paraId="2C3A1FA4"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96" w:author="WG 5C-1" w:date="2022-11-15T19:50:00Z"/>
          <w:szCs w:val="24"/>
        </w:rPr>
      </w:pPr>
      <w:r w:rsidRPr="001E4D0A">
        <w:rPr>
          <w:szCs w:val="24"/>
        </w:rPr>
        <w:lastRenderedPageBreak/>
        <w:t>OFDM</w:t>
      </w:r>
      <w:r w:rsidRPr="001E4D0A">
        <w:rPr>
          <w:szCs w:val="24"/>
        </w:rPr>
        <w:tab/>
      </w:r>
      <w:r w:rsidRPr="001E4D0A">
        <w:rPr>
          <w:szCs w:val="24"/>
        </w:rPr>
        <w:tab/>
      </w:r>
      <w:r w:rsidRPr="001E4D0A">
        <w:rPr>
          <w:szCs w:val="24"/>
        </w:rPr>
        <w:tab/>
        <w:t>Orthogonal frequency division multiplex</w:t>
      </w:r>
    </w:p>
    <w:p w14:paraId="4CDCA1F5" w14:textId="402019CF" w:rsidR="002C0A6A" w:rsidRPr="001E4D0A" w:rsidRDefault="002C0A6A" w:rsidP="00025214">
      <w:pPr>
        <w:tabs>
          <w:tab w:val="clear" w:pos="1134"/>
          <w:tab w:val="clear" w:pos="1871"/>
          <w:tab w:val="clear" w:pos="2268"/>
          <w:tab w:val="left" w:pos="794"/>
          <w:tab w:val="left" w:pos="1191"/>
          <w:tab w:val="left" w:pos="1588"/>
          <w:tab w:val="left" w:pos="1985"/>
          <w:tab w:val="center" w:pos="4819"/>
        </w:tabs>
        <w:jc w:val="both"/>
        <w:textAlignment w:val="auto"/>
        <w:rPr>
          <w:szCs w:val="24"/>
        </w:rPr>
      </w:pPr>
      <w:ins w:id="97" w:author="WG 5C-1" w:date="2022-11-15T19:50:00Z">
        <w:r w:rsidRPr="001E4D0A">
          <w:rPr>
            <w:szCs w:val="24"/>
          </w:rPr>
          <w:t xml:space="preserve">OTH </w:t>
        </w:r>
        <w:r w:rsidRPr="001E4D0A">
          <w:rPr>
            <w:szCs w:val="24"/>
          </w:rPr>
          <w:tab/>
          <w:t xml:space="preserve"> </w:t>
        </w:r>
      </w:ins>
      <w:ins w:id="98" w:author="ITU - BR SGD" w:date="2024-11-25T21:47:00Z">
        <w:r w:rsidRPr="001E4D0A">
          <w:rPr>
            <w:szCs w:val="24"/>
          </w:rPr>
          <w:tab/>
        </w:r>
        <w:r w:rsidRPr="001E4D0A">
          <w:rPr>
            <w:szCs w:val="24"/>
          </w:rPr>
          <w:tab/>
        </w:r>
      </w:ins>
      <w:ins w:id="99" w:author="WG 5C-1" w:date="2022-11-15T19:50:00Z">
        <w:r w:rsidRPr="001E4D0A">
          <w:rPr>
            <w:szCs w:val="24"/>
          </w:rPr>
          <w:t>Over the Horizon</w:t>
        </w:r>
      </w:ins>
    </w:p>
    <w:p w14:paraId="473E0381"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PSK</w:t>
      </w:r>
      <w:r w:rsidRPr="001E4D0A">
        <w:rPr>
          <w:szCs w:val="24"/>
        </w:rPr>
        <w:tab/>
      </w:r>
      <w:r w:rsidRPr="001E4D0A">
        <w:rPr>
          <w:szCs w:val="24"/>
        </w:rPr>
        <w:tab/>
      </w:r>
      <w:r w:rsidRPr="001E4D0A">
        <w:rPr>
          <w:szCs w:val="24"/>
        </w:rPr>
        <w:tab/>
        <w:t>Phase-shift keying</w:t>
      </w:r>
    </w:p>
    <w:p w14:paraId="31193AFD"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t>QAM</w:t>
      </w:r>
      <w:r w:rsidRPr="001E4D0A">
        <w:rPr>
          <w:szCs w:val="24"/>
        </w:rPr>
        <w:tab/>
      </w:r>
      <w:r w:rsidRPr="001E4D0A">
        <w:rPr>
          <w:szCs w:val="24"/>
        </w:rPr>
        <w:tab/>
      </w:r>
      <w:r w:rsidRPr="001E4D0A">
        <w:rPr>
          <w:szCs w:val="24"/>
        </w:rPr>
        <w:tab/>
      </w:r>
      <w:r w:rsidRPr="001E4D0A">
        <w:t>Quadrature amplitude modulation</w:t>
      </w:r>
    </w:p>
    <w:p w14:paraId="2FF8CE8F" w14:textId="77777777" w:rsidR="002C0A6A" w:rsidRPr="001E4D0A" w:rsidRDefault="002C0A6A" w:rsidP="00B11F3A">
      <w:pPr>
        <w:tabs>
          <w:tab w:val="clear" w:pos="1134"/>
          <w:tab w:val="left" w:pos="1530"/>
        </w:tabs>
        <w:jc w:val="both"/>
        <w:rPr>
          <w:ins w:id="100" w:author="ITU - BR SGD" w:date="2024-11-25T21:49:00Z"/>
          <w:color w:val="000000" w:themeColor="text1"/>
        </w:rPr>
      </w:pPr>
      <w:ins w:id="101" w:author="ITU - BR SGD" w:date="2024-11-25T21:49:00Z">
        <w:r w:rsidRPr="001E4D0A">
          <w:rPr>
            <w:color w:val="000000" w:themeColor="text1"/>
          </w:rPr>
          <w:t>SDR</w:t>
        </w:r>
        <w:r w:rsidRPr="001E4D0A">
          <w:rPr>
            <w:color w:val="000000" w:themeColor="text1"/>
          </w:rPr>
          <w:tab/>
          <w:t>Software Defined Radio</w:t>
        </w:r>
      </w:ins>
    </w:p>
    <w:p w14:paraId="771904D6" w14:textId="77777777" w:rsidR="002C0A6A" w:rsidRPr="001E4D0A" w:rsidRDefault="002C0A6A">
      <w:pPr>
        <w:tabs>
          <w:tab w:val="clear" w:pos="1134"/>
          <w:tab w:val="left" w:pos="1530"/>
        </w:tabs>
        <w:jc w:val="both"/>
        <w:rPr>
          <w:ins w:id="102" w:author="ITU - BR SGD" w:date="2024-11-25T21:47:00Z"/>
          <w:color w:val="000000" w:themeColor="text1"/>
          <w:rPrChange w:id="103" w:author="ITU - BR SGD" w:date="2024-11-25T21:47:00Z">
            <w:rPr>
              <w:ins w:id="104" w:author="ITU - BR SGD" w:date="2024-11-25T21:47:00Z"/>
              <w:color w:val="000000" w:themeColor="text1"/>
              <w:highlight w:val="cyan"/>
            </w:rPr>
          </w:rPrChange>
        </w:rPr>
        <w:pPrChange w:id="105" w:author="USA" w:date="2024-11-24T07:12:00Z">
          <w:pPr>
            <w:jc w:val="both"/>
          </w:pPr>
        </w:pPrChange>
      </w:pPr>
      <w:ins w:id="106" w:author="ITU - BR SGD" w:date="2024-11-25T21:47:00Z">
        <w:r w:rsidRPr="001E4D0A">
          <w:rPr>
            <w:color w:val="000000" w:themeColor="text1"/>
            <w:rPrChange w:id="107" w:author="ITU - BR SGD" w:date="2024-11-25T21:47:00Z">
              <w:rPr>
                <w:color w:val="000000" w:themeColor="text1"/>
                <w:highlight w:val="cyan"/>
              </w:rPr>
            </w:rPrChange>
          </w:rPr>
          <w:t>SINAD</w:t>
        </w:r>
        <w:r w:rsidRPr="001E4D0A">
          <w:rPr>
            <w:color w:val="000000" w:themeColor="text1"/>
            <w:rPrChange w:id="108" w:author="ITU - BR SGD" w:date="2024-11-25T21:47:00Z">
              <w:rPr>
                <w:color w:val="000000" w:themeColor="text1"/>
                <w:highlight w:val="cyan"/>
              </w:rPr>
            </w:rPrChange>
          </w:rPr>
          <w:tab/>
          <w:t>Signal to Interference Ratio Including Noise and Distortion</w:t>
        </w:r>
      </w:ins>
    </w:p>
    <w:p w14:paraId="15DB6B20"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ins w:id="109" w:author="WG 5C-1" w:date="2022-11-15T19:51:00Z">
        <w:r w:rsidRPr="001E4D0A">
          <w:rPr>
            <w:szCs w:val="24"/>
          </w:rPr>
          <w:t>SNR</w:t>
        </w:r>
        <w:r w:rsidRPr="001E4D0A">
          <w:rPr>
            <w:szCs w:val="24"/>
          </w:rPr>
          <w:tab/>
        </w:r>
        <w:r w:rsidRPr="001E4D0A">
          <w:rPr>
            <w:szCs w:val="24"/>
          </w:rPr>
          <w:tab/>
        </w:r>
      </w:ins>
      <w:ins w:id="110" w:author="ITU - BR SGD" w:date="2024-11-25T21:47:00Z">
        <w:r w:rsidRPr="001E4D0A">
          <w:rPr>
            <w:szCs w:val="24"/>
          </w:rPr>
          <w:tab/>
        </w:r>
      </w:ins>
      <w:ins w:id="111" w:author="WG 5C-1" w:date="2022-11-15T19:51:00Z">
        <w:r w:rsidRPr="001E4D0A">
          <w:rPr>
            <w:szCs w:val="24"/>
          </w:rPr>
          <w:t>Signal to Noise Ratio</w:t>
        </w:r>
      </w:ins>
    </w:p>
    <w:p w14:paraId="1DA954F6"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112" w:author="USA" w:date="2024-03-05T14:51:00Z"/>
          <w:szCs w:val="24"/>
        </w:rPr>
      </w:pPr>
      <w:ins w:id="113" w:author="USA" w:date="2024-03-13T10:37:00Z">
        <w:r w:rsidRPr="001E4D0A">
          <w:rPr>
            <w:szCs w:val="24"/>
          </w:rPr>
          <w:t>SSB</w:t>
        </w:r>
        <w:r w:rsidRPr="001E4D0A">
          <w:rPr>
            <w:szCs w:val="24"/>
          </w:rPr>
          <w:tab/>
        </w:r>
        <w:r w:rsidRPr="001E4D0A">
          <w:rPr>
            <w:szCs w:val="24"/>
          </w:rPr>
          <w:tab/>
        </w:r>
        <w:r w:rsidRPr="001E4D0A">
          <w:rPr>
            <w:szCs w:val="24"/>
          </w:rPr>
          <w:tab/>
          <w:t>Single Side Band</w:t>
        </w:r>
      </w:ins>
    </w:p>
    <w:p w14:paraId="042D2CE6"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ins w:id="114" w:author="USA" w:date="2024-03-05T14:51:00Z">
        <w:r w:rsidRPr="001E4D0A">
          <w:rPr>
            <w:szCs w:val="24"/>
          </w:rPr>
          <w:t>TDMA</w:t>
        </w:r>
      </w:ins>
      <w:ins w:id="115" w:author="USA" w:date="2024-03-05T14:52:00Z">
        <w:r w:rsidRPr="001E4D0A">
          <w:rPr>
            <w:szCs w:val="24"/>
          </w:rPr>
          <w:tab/>
        </w:r>
      </w:ins>
      <w:ins w:id="116" w:author="USA" w:date="2024-03-05T14:53:00Z">
        <w:r w:rsidRPr="001E4D0A">
          <w:rPr>
            <w:szCs w:val="24"/>
          </w:rPr>
          <w:tab/>
        </w:r>
      </w:ins>
      <w:ins w:id="117" w:author="Chamova, Alisa" w:date="2024-11-07T09:11:00Z">
        <w:r w:rsidRPr="001E4D0A">
          <w:rPr>
            <w:szCs w:val="24"/>
          </w:rPr>
          <w:tab/>
        </w:r>
      </w:ins>
      <w:ins w:id="118" w:author="USA" w:date="2024-03-05T14:53:00Z">
        <w:r w:rsidRPr="001E4D0A">
          <w:rPr>
            <w:szCs w:val="24"/>
          </w:rPr>
          <w:t>Time Division Multiple Access</w:t>
        </w:r>
      </w:ins>
    </w:p>
    <w:p w14:paraId="54202AA0"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USB</w:t>
      </w:r>
      <w:r w:rsidRPr="001E4D0A">
        <w:rPr>
          <w:szCs w:val="24"/>
        </w:rPr>
        <w:tab/>
      </w:r>
      <w:r w:rsidRPr="001E4D0A">
        <w:rPr>
          <w:szCs w:val="24"/>
        </w:rPr>
        <w:tab/>
      </w:r>
      <w:r w:rsidRPr="001E4D0A">
        <w:rPr>
          <w:szCs w:val="24"/>
        </w:rPr>
        <w:tab/>
        <w:t>Upper sideband</w:t>
      </w:r>
    </w:p>
    <w:p w14:paraId="7110295E"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WAN</w:t>
      </w:r>
      <w:r w:rsidRPr="001E4D0A">
        <w:rPr>
          <w:szCs w:val="24"/>
        </w:rPr>
        <w:tab/>
      </w:r>
      <w:r w:rsidRPr="001E4D0A">
        <w:rPr>
          <w:szCs w:val="24"/>
        </w:rPr>
        <w:tab/>
      </w:r>
      <w:r w:rsidRPr="001E4D0A">
        <w:rPr>
          <w:szCs w:val="24"/>
        </w:rPr>
        <w:tab/>
        <w:t>Wide area network</w:t>
      </w:r>
    </w:p>
    <w:p w14:paraId="140FF4E9"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szCs w:val="24"/>
        </w:rPr>
      </w:pPr>
      <w:r w:rsidRPr="001E4D0A">
        <w:rPr>
          <w:szCs w:val="24"/>
        </w:rPr>
        <w:t>WTRP</w:t>
      </w:r>
      <w:r w:rsidRPr="001E4D0A">
        <w:rPr>
          <w:szCs w:val="24"/>
        </w:rPr>
        <w:tab/>
      </w:r>
      <w:r w:rsidRPr="001E4D0A">
        <w:rPr>
          <w:szCs w:val="24"/>
        </w:rPr>
        <w:tab/>
      </w:r>
      <w:r w:rsidRPr="001E4D0A">
        <w:rPr>
          <w:szCs w:val="24"/>
        </w:rPr>
        <w:tab/>
        <w:t xml:space="preserve">Wireless token ring protocol </w:t>
      </w:r>
    </w:p>
    <w:p w14:paraId="43334890" w14:textId="77777777" w:rsidR="002C0A6A" w:rsidRPr="001E4D0A" w:rsidRDefault="002C0A6A" w:rsidP="002C2B96">
      <w:pPr>
        <w:pStyle w:val="Headingb"/>
        <w:rPr>
          <w:ins w:id="119" w:author="WG 5C-1" w:date="2022-11-15T19:52:00Z"/>
        </w:rPr>
      </w:pPr>
      <w:ins w:id="120" w:author="WG 5C-1" w:date="2022-11-15T19:52:00Z">
        <w:r w:rsidRPr="001E4D0A">
          <w:t>Terms and Definitions</w:t>
        </w:r>
      </w:ins>
    </w:p>
    <w:p w14:paraId="2173A5D0" w14:textId="77777777" w:rsidR="002C0A6A" w:rsidRPr="001E4D0A" w:rsidRDefault="002C0A6A" w:rsidP="002C2B96">
      <w:pPr>
        <w:jc w:val="both"/>
        <w:rPr>
          <w:ins w:id="121" w:author="WG 5C-1" w:date="2022-11-15T19:52:00Z"/>
        </w:rPr>
      </w:pPr>
      <w:ins w:id="122" w:author="WG 5C-1" w:date="2022-11-15T19:52:00Z">
        <w:r w:rsidRPr="001E4D0A">
          <w:t>AGILE-HF – An advanced, global, integrated, low-latency HF environment that negotiates the RF environment while mitigating harmful interference to users in or adjacent to desired operational frequencies.</w:t>
        </w:r>
      </w:ins>
    </w:p>
    <w:p w14:paraId="6CACECCF" w14:textId="77777777" w:rsidR="002C0A6A" w:rsidRPr="001E4D0A" w:rsidRDefault="002C0A6A" w:rsidP="00B71E71">
      <w:pPr>
        <w:jc w:val="both"/>
        <w:rPr>
          <w:ins w:id="123" w:author="WG 5C-1" w:date="2022-11-15T19:52:00Z"/>
        </w:rPr>
      </w:pPr>
      <w:ins w:id="124" w:author="WG 5C-1" w:date="2022-11-15T19:52:00Z">
        <w:r w:rsidRPr="001E4D0A">
          <w:t>Cognitive Radio –</w:t>
        </w:r>
      </w:ins>
      <w:ins w:id="125" w:author="ITU - BR SGD" w:date="2024-11-25T21:48:00Z">
        <w:r w:rsidRPr="001E4D0A">
          <w:t xml:space="preserve"> </w:t>
        </w:r>
      </w:ins>
      <w:ins w:id="126" w:author="Haim Mazar" w:date="2024-11-22T02:27:00Z">
        <w:r w:rsidRPr="001E4D0A">
          <w:t xml:space="preserve">Report </w:t>
        </w:r>
        <w:r w:rsidRPr="001E4D0A">
          <w:fldChar w:fldCharType="begin"/>
        </w:r>
        <w:r w:rsidRPr="001E4D0A">
          <w:instrText>HYPERLINK "https://www.itu.int/pub/R-REP-SM/publications.aspx?lang=en&amp;parent=R-REP-SM.2152"</w:instrText>
        </w:r>
        <w:r w:rsidRPr="001E4D0A">
          <w:fldChar w:fldCharType="separate"/>
        </w:r>
        <w:r w:rsidRPr="001E4D0A">
          <w:rPr>
            <w:rStyle w:val="Hyperlink"/>
          </w:rPr>
          <w:t>ITU-R SM.2152</w:t>
        </w:r>
        <w:r w:rsidRPr="001E4D0A">
          <w:fldChar w:fldCharType="end"/>
        </w:r>
        <w:r w:rsidRPr="001E4D0A">
          <w:t xml:space="preserve"> ‘Definitions of Software Defined Radio (SDR) and Cognitive Radio System (CRS)</w:t>
        </w:r>
      </w:ins>
      <w:ins w:id="127" w:author="Haim Mazar" w:date="2024-11-22T02:28:00Z">
        <w:r w:rsidRPr="001E4D0A">
          <w:t>’,</w:t>
        </w:r>
      </w:ins>
      <w:ins w:id="128" w:author="Haim Mazar" w:date="2024-11-22T02:27:00Z">
        <w:r w:rsidRPr="001E4D0A">
          <w:t xml:space="preserve"> Section two </w:t>
        </w:r>
      </w:ins>
      <w:ins w:id="129" w:author="Haim Mazar" w:date="2024-11-22T02:28:00Z">
        <w:r w:rsidRPr="001E4D0A">
          <w:t>"</w:t>
        </w:r>
      </w:ins>
      <w:ins w:id="130" w:author="Haim Mazar" w:date="2024-11-22T02:27:00Z">
        <w:r w:rsidRPr="001E4D0A">
          <w:t>Definition of Cognitive Radio System (CRS) “</w:t>
        </w:r>
        <w:r w:rsidRPr="001E4D0A">
          <w:rPr>
            <w:i/>
            <w:iCs/>
          </w:rPr>
          <w:t>Cognitive radio system (CRS)</w:t>
        </w:r>
        <w:r w:rsidRPr="001E4D0A">
          <w:t>: A radio system employing technology that allows the system to obtain knowledge of its operational and geographical environment, established policies and its internal state; to dynamically and autonomously adjust its operational parameters and protocols according to its obtained knowledge in order to achieve predefined objectives; and to learn from the results obtained.”</w:t>
        </w:r>
      </w:ins>
    </w:p>
    <w:p w14:paraId="4105AFA5" w14:textId="77777777" w:rsidR="002C0A6A" w:rsidRPr="001E4D0A" w:rsidRDefault="002C0A6A" w:rsidP="00024FE7">
      <w:pPr>
        <w:jc w:val="both"/>
        <w:rPr>
          <w:ins w:id="131" w:author="Haim Mazar" w:date="2024-11-22T03:17:00Z"/>
        </w:rPr>
      </w:pPr>
      <w:bookmarkStart w:id="132" w:name="_Hlk100294639"/>
      <w:ins w:id="133" w:author="Haim Mazar" w:date="2024-11-22T03:17:00Z">
        <w:r w:rsidRPr="001E4D0A">
          <w:t xml:space="preserve">IEEE Standard </w:t>
        </w:r>
        <w:r w:rsidRPr="001E4D0A">
          <w:fldChar w:fldCharType="begin"/>
        </w:r>
        <w:r w:rsidRPr="001E4D0A">
          <w:instrText>HYPERLINK "https://standards.ieee.org/ieee/802.5v/1125/"</w:instrText>
        </w:r>
        <w:r w:rsidRPr="001E4D0A">
          <w:fldChar w:fldCharType="separate"/>
        </w:r>
        <w:r w:rsidRPr="001E4D0A">
          <w:rPr>
            <w:rStyle w:val="Hyperlink"/>
          </w:rPr>
          <w:t>802.5</w:t>
        </w:r>
        <w:r w:rsidRPr="001E4D0A">
          <w:fldChar w:fldCharType="end"/>
        </w:r>
        <w:r w:rsidRPr="001E4D0A">
          <w:t xml:space="preserve"> – IEEE Standard for Information Technology-Telecommunications and information exchange between systems-Local and metropolitan area networks-Part 5: Token Ring access method and physical layer specifications-Amendment 5: Gigabit Token Ring Operation</w:t>
        </w:r>
      </w:ins>
    </w:p>
    <w:p w14:paraId="12301CE5" w14:textId="77777777" w:rsidR="002C0A6A" w:rsidRPr="001E4D0A" w:rsidRDefault="002C0A6A" w:rsidP="002C2B96">
      <w:pPr>
        <w:jc w:val="both"/>
        <w:rPr>
          <w:ins w:id="134" w:author="WG 5C-1" w:date="2022-11-15T19:52:00Z"/>
        </w:rPr>
      </w:pPr>
      <w:ins w:id="135" w:author="WG 5C-1" w:date="2022-11-15T19:52:00Z">
        <w:r w:rsidRPr="001E4D0A">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32"/>
    <w:p w14:paraId="5AD12966" w14:textId="06543903" w:rsidR="002C0A6A" w:rsidRPr="001E4D0A" w:rsidRDefault="002C0A6A" w:rsidP="002C2B96">
      <w:pPr>
        <w:jc w:val="both"/>
        <w:rPr>
          <w:ins w:id="136" w:author="WG 5C-1" w:date="2022-11-15T19:52:00Z"/>
        </w:rPr>
      </w:pPr>
      <w:ins w:id="137" w:author="WG 5C-1" w:date="2022-11-15T19:52:00Z">
        <w:r w:rsidRPr="001E4D0A">
          <w:t xml:space="preserve">MIMO – A method </w:t>
        </w:r>
        <w:del w:id="138" w:author="Andre Tarpinian (DON CIO)" w:date="2025-03-10T15:41:00Z">
          <w:r w:rsidRPr="00135968" w:rsidDel="000C6360">
            <w:rPr>
              <w:highlight w:val="cyan"/>
              <w:rPrChange w:id="139" w:author="Andre Tarpinian (DON CIO)" w:date="2025-03-10T15:42:00Z">
                <w:rPr/>
              </w:rPrChange>
            </w:rPr>
            <w:delText xml:space="preserve">for </w:delText>
          </w:r>
        </w:del>
      </w:ins>
      <w:ins w:id="140" w:author="Andre Tarpinian (DON CIO)" w:date="2025-03-10T15:41:00Z">
        <w:r w:rsidR="00135968" w:rsidRPr="00135968">
          <w:rPr>
            <w:highlight w:val="cyan"/>
            <w:rPrChange w:id="141" w:author="Andre Tarpinian (DON CIO)" w:date="2025-03-10T15:42:00Z">
              <w:rPr/>
            </w:rPrChange>
          </w:rPr>
          <w:t>of</w:t>
        </w:r>
        <w:r w:rsidR="00135968">
          <w:t xml:space="preserve"> </w:t>
        </w:r>
      </w:ins>
      <w:ins w:id="142" w:author="WG 5C-1" w:date="2022-11-15T19:52:00Z">
        <w:r w:rsidRPr="001E4D0A">
          <w:t xml:space="preserve">multiplying </w:t>
        </w:r>
        <w:del w:id="143" w:author="Andre Tarpinian (DON CIO)" w:date="2025-03-10T15:44:00Z">
          <w:r w:rsidRPr="00332BFD" w:rsidDel="00533F9C">
            <w:rPr>
              <w:highlight w:val="cyan"/>
              <w:rPrChange w:id="144" w:author="Andre Tarpinian (DON CIO)" w:date="2025-03-10T15:45:00Z">
                <w:rPr/>
              </w:rPrChange>
            </w:rPr>
            <w:delText>the capacity of a radio link</w:delText>
          </w:r>
          <w:r w:rsidRPr="001E4D0A" w:rsidDel="00533F9C">
            <w:delText xml:space="preserve"> </w:delText>
          </w:r>
        </w:del>
        <w:r w:rsidRPr="001E4D0A">
          <w:t>using multiple transmission and receiving antennas</w:t>
        </w:r>
      </w:ins>
      <w:ins w:id="145" w:author="Andre Tarpinian (DON CIO)" w:date="2025-03-10T15:44:00Z">
        <w:r w:rsidR="00332BFD">
          <w:t xml:space="preserve"> </w:t>
        </w:r>
        <w:r w:rsidR="00332BFD" w:rsidRPr="00332BFD">
          <w:rPr>
            <w:highlight w:val="cyan"/>
            <w:rPrChange w:id="146" w:author="Andre Tarpinian (DON CIO)" w:date="2025-03-10T15:44:00Z">
              <w:rPr/>
            </w:rPrChange>
          </w:rPr>
          <w:t>that improves the capacity of a radio link in terms of range and rate</w:t>
        </w:r>
      </w:ins>
      <w:ins w:id="147" w:author="WG 5C-1" w:date="2022-11-15T19:52:00Z">
        <w:r w:rsidRPr="00332BFD">
          <w:rPr>
            <w:highlight w:val="cyan"/>
            <w:rPrChange w:id="148" w:author="Andre Tarpinian (DON CIO)" w:date="2025-03-10T15:44:00Z">
              <w:rPr/>
            </w:rPrChange>
          </w:rPr>
          <w:t>.</w:t>
        </w:r>
      </w:ins>
    </w:p>
    <w:p w14:paraId="72E8E2BD" w14:textId="2A8AE667" w:rsidR="002C0A6A" w:rsidRPr="001E4D0A" w:rsidRDefault="002C0A6A" w:rsidP="00F56AB4">
      <w:pPr>
        <w:pStyle w:val="Headingb"/>
        <w:spacing w:after="240"/>
        <w:rPr>
          <w:ins w:id="149" w:author="WG 5C-1" w:date="2022-11-15T19:52:00Z"/>
        </w:rPr>
      </w:pPr>
      <w:ins w:id="150" w:author="WG 5C-1" w:date="2022-11-15T19:52:00Z">
        <w:r w:rsidRPr="001E4D0A">
          <w:t>Related ITU-R Recommendations and Reports</w:t>
        </w:r>
      </w:ins>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6128"/>
      </w:tblGrid>
      <w:tr w:rsidR="002C0A6A" w:rsidRPr="001E4D0A" w14:paraId="21411D56" w14:textId="77777777" w:rsidTr="00973535">
        <w:tc>
          <w:tcPr>
            <w:tcW w:w="1821" w:type="pct"/>
          </w:tcPr>
          <w:p w14:paraId="6B4F6345" w14:textId="1EC6F91E" w:rsidR="002C0A6A" w:rsidRPr="001E4D0A" w:rsidRDefault="002C0A6A" w:rsidP="00EC32D8">
            <w:ins w:id="151" w:author="WG 5C-1" w:date="2022-11-15T19:52:00Z">
              <w:r w:rsidRPr="001E4D0A">
                <w:t xml:space="preserve">Recommendation </w:t>
              </w:r>
            </w:ins>
            <w:r w:rsidR="006602AA">
              <w:fldChar w:fldCharType="begin"/>
            </w:r>
            <w:r w:rsidR="006602AA">
              <w:instrText>HYPERLINK "https://www.itu.int/rec/R-REC-F.1610/en"</w:instrText>
            </w:r>
            <w:r w:rsidR="006602AA">
              <w:fldChar w:fldCharType="separate"/>
            </w:r>
            <w:ins w:id="152" w:author="WG 5C-1" w:date="2022-11-15T19:52:00Z">
              <w:r w:rsidRPr="006602AA">
                <w:rPr>
                  <w:rStyle w:val="Hyperlink"/>
                </w:rPr>
                <w:t>ITU-R F.1610</w:t>
              </w:r>
            </w:ins>
            <w:r w:rsidR="006602AA">
              <w:fldChar w:fldCharType="end"/>
            </w:r>
          </w:p>
        </w:tc>
        <w:tc>
          <w:tcPr>
            <w:tcW w:w="3179" w:type="pct"/>
          </w:tcPr>
          <w:p w14:paraId="5FA03C96" w14:textId="77777777" w:rsidR="002C0A6A" w:rsidRPr="001E4D0A" w:rsidRDefault="002C0A6A" w:rsidP="00EC32D8">
            <w:pPr>
              <w:rPr>
                <w:i/>
                <w:iCs/>
              </w:rPr>
            </w:pPr>
            <w:ins w:id="153" w:author="WG 5C-1" w:date="2022-11-15T19:52:00Z">
              <w:r w:rsidRPr="001E4D0A">
                <w:rPr>
                  <w:i/>
                  <w:iCs/>
                </w:rPr>
                <w:t>Planning, design and implementation of HF fixed service radio systems</w:t>
              </w:r>
            </w:ins>
          </w:p>
        </w:tc>
      </w:tr>
      <w:tr w:rsidR="002C0A6A" w:rsidRPr="001E4D0A" w14:paraId="7BD7BD25" w14:textId="77777777" w:rsidTr="00973535">
        <w:tc>
          <w:tcPr>
            <w:tcW w:w="1821" w:type="pct"/>
          </w:tcPr>
          <w:p w14:paraId="5A0F33B9" w14:textId="5EA54D9D" w:rsidR="002C0A6A" w:rsidRPr="001E4D0A" w:rsidRDefault="002C0A6A" w:rsidP="00EC32D8">
            <w:ins w:id="154" w:author="WG 5C-1" w:date="2022-11-15T19:52:00Z">
              <w:r w:rsidRPr="001E4D0A">
                <w:t xml:space="preserve">Recommendation </w:t>
              </w:r>
            </w:ins>
            <w:r w:rsidR="006602AA">
              <w:fldChar w:fldCharType="begin"/>
            </w:r>
            <w:r w:rsidR="006602AA">
              <w:instrText>HYPERLINK "https://www.itu.int/rec/R-REC-F.1611/en"</w:instrText>
            </w:r>
            <w:r w:rsidR="006602AA">
              <w:fldChar w:fldCharType="separate"/>
            </w:r>
            <w:ins w:id="155" w:author="WG 5C-1" w:date="2022-11-15T19:52:00Z">
              <w:r w:rsidRPr="006602AA">
                <w:rPr>
                  <w:rStyle w:val="Hyperlink"/>
                </w:rPr>
                <w:t>ITU-R F.1611</w:t>
              </w:r>
            </w:ins>
            <w:r w:rsidR="006602AA">
              <w:fldChar w:fldCharType="end"/>
            </w:r>
          </w:p>
        </w:tc>
        <w:tc>
          <w:tcPr>
            <w:tcW w:w="3179" w:type="pct"/>
          </w:tcPr>
          <w:p w14:paraId="144024FD" w14:textId="77777777" w:rsidR="002C0A6A" w:rsidRPr="001E4D0A" w:rsidRDefault="002C0A6A" w:rsidP="00EC32D8">
            <w:pPr>
              <w:rPr>
                <w:i/>
                <w:iCs/>
              </w:rPr>
            </w:pPr>
            <w:ins w:id="156" w:author="WG 5C-1" w:date="2022-11-15T19:52:00Z">
              <w:r w:rsidRPr="001E4D0A">
                <w:rPr>
                  <w:i/>
                  <w:iCs/>
                </w:rPr>
                <w:t>Prediction methods for adaptive HF system planning and operation</w:t>
              </w:r>
            </w:ins>
          </w:p>
        </w:tc>
      </w:tr>
      <w:tr w:rsidR="002C0A6A" w:rsidRPr="001E4D0A" w14:paraId="22621A3E" w14:textId="77777777" w:rsidTr="00973535">
        <w:tc>
          <w:tcPr>
            <w:tcW w:w="1821" w:type="pct"/>
          </w:tcPr>
          <w:p w14:paraId="1E804056" w14:textId="60B8E4ED" w:rsidR="002C0A6A" w:rsidRPr="001E4D0A" w:rsidRDefault="002C0A6A" w:rsidP="00EC32D8">
            <w:ins w:id="157" w:author="WG 5C-1" w:date="2022-11-15T19:52:00Z">
              <w:r w:rsidRPr="001E4D0A">
                <w:t xml:space="preserve">Recommendation </w:t>
              </w:r>
            </w:ins>
            <w:r w:rsidR="006602AA">
              <w:fldChar w:fldCharType="begin"/>
            </w:r>
            <w:r w:rsidR="006602AA">
              <w:instrText>HYPERLINK "https://www.itu.int/rec/R-REC-F.1761/en"</w:instrText>
            </w:r>
            <w:r w:rsidR="006602AA">
              <w:fldChar w:fldCharType="separate"/>
            </w:r>
            <w:ins w:id="158" w:author="WG 5C-1" w:date="2022-11-15T19:52:00Z">
              <w:r w:rsidRPr="006602AA">
                <w:rPr>
                  <w:rStyle w:val="Hyperlink"/>
                </w:rPr>
                <w:t>ITU-R F.1761</w:t>
              </w:r>
            </w:ins>
            <w:r w:rsidR="006602AA">
              <w:fldChar w:fldCharType="end"/>
            </w:r>
          </w:p>
        </w:tc>
        <w:tc>
          <w:tcPr>
            <w:tcW w:w="3179" w:type="pct"/>
          </w:tcPr>
          <w:p w14:paraId="3930DB84" w14:textId="77777777" w:rsidR="002C0A6A" w:rsidRPr="001E4D0A" w:rsidRDefault="002C0A6A" w:rsidP="00EC32D8">
            <w:pPr>
              <w:rPr>
                <w:i/>
                <w:iCs/>
              </w:rPr>
            </w:pPr>
            <w:ins w:id="159" w:author="WG 5C-1" w:date="2022-11-15T19:52:00Z">
              <w:r w:rsidRPr="001E4D0A">
                <w:rPr>
                  <w:i/>
                  <w:iCs/>
                </w:rPr>
                <w:t>Characteristics of HF fixed radiocommunication systems</w:t>
              </w:r>
            </w:ins>
          </w:p>
        </w:tc>
      </w:tr>
      <w:tr w:rsidR="002C0A6A" w:rsidRPr="001E4D0A" w14:paraId="12CD7A89" w14:textId="77777777" w:rsidTr="00973535">
        <w:tc>
          <w:tcPr>
            <w:tcW w:w="1821" w:type="pct"/>
          </w:tcPr>
          <w:p w14:paraId="28957459" w14:textId="58F88D5F" w:rsidR="002C0A6A" w:rsidRPr="001E4D0A" w:rsidRDefault="002C0A6A" w:rsidP="00EC32D8">
            <w:ins w:id="160" w:author="WG 5C-1" w:date="2022-11-15T19:52:00Z">
              <w:r w:rsidRPr="001E4D0A">
                <w:lastRenderedPageBreak/>
                <w:t xml:space="preserve">Recommendation </w:t>
              </w:r>
            </w:ins>
            <w:r w:rsidR="006602AA">
              <w:fldChar w:fldCharType="begin"/>
            </w:r>
            <w:r w:rsidR="006602AA">
              <w:instrText>HYPERLINK "https://www.itu.int/rec/R-REC-F.1762/en"</w:instrText>
            </w:r>
            <w:r w:rsidR="006602AA">
              <w:fldChar w:fldCharType="separate"/>
            </w:r>
            <w:ins w:id="161" w:author="WG 5C-1" w:date="2022-11-15T19:52:00Z">
              <w:r w:rsidRPr="006602AA">
                <w:rPr>
                  <w:rStyle w:val="Hyperlink"/>
                </w:rPr>
                <w:t>ITU-R F.1762</w:t>
              </w:r>
            </w:ins>
            <w:r w:rsidR="006602AA">
              <w:fldChar w:fldCharType="end"/>
            </w:r>
          </w:p>
        </w:tc>
        <w:tc>
          <w:tcPr>
            <w:tcW w:w="3179" w:type="pct"/>
          </w:tcPr>
          <w:p w14:paraId="089D3A2D" w14:textId="77777777" w:rsidR="002C0A6A" w:rsidRPr="006602AA" w:rsidRDefault="002C0A6A" w:rsidP="00EC32D8">
            <w:pPr>
              <w:rPr>
                <w:i/>
                <w:iCs/>
              </w:rPr>
            </w:pPr>
            <w:ins w:id="162" w:author="WG 5C-1" w:date="2022-11-15T19:52:00Z">
              <w:r w:rsidRPr="006602AA">
                <w:rPr>
                  <w:i/>
                  <w:iCs/>
                </w:rPr>
                <w:t>Characteristics of enhanced applications for high frequency (HF) radiocommunication systems</w:t>
              </w:r>
            </w:ins>
          </w:p>
        </w:tc>
      </w:tr>
      <w:tr w:rsidR="002C0A6A" w:rsidRPr="001E4D0A" w14:paraId="351FCDA7" w14:textId="77777777" w:rsidTr="00973535">
        <w:tc>
          <w:tcPr>
            <w:tcW w:w="1821" w:type="pct"/>
          </w:tcPr>
          <w:p w14:paraId="6FE2975C" w14:textId="69532F06" w:rsidR="002C0A6A" w:rsidRPr="001E4D0A" w:rsidRDefault="002C0A6A" w:rsidP="00EC32D8">
            <w:ins w:id="163" w:author="WG 5C-1" w:date="2022-11-15T19:52:00Z">
              <w:r w:rsidRPr="001E4D0A">
                <w:t xml:space="preserve">Recommendation </w:t>
              </w:r>
            </w:ins>
            <w:r w:rsidR="006602AA">
              <w:fldChar w:fldCharType="begin"/>
            </w:r>
            <w:r w:rsidR="006602AA">
              <w:instrText>HYPERLINK "https://www.itu.int/rec/R-REC-F.1778/en"</w:instrText>
            </w:r>
            <w:r w:rsidR="006602AA">
              <w:fldChar w:fldCharType="separate"/>
            </w:r>
            <w:ins w:id="164" w:author="WG 5C-1" w:date="2022-11-15T19:52:00Z">
              <w:r w:rsidRPr="006602AA">
                <w:rPr>
                  <w:rStyle w:val="Hyperlink"/>
                </w:rPr>
                <w:t>ITU-R F.1778</w:t>
              </w:r>
            </w:ins>
            <w:r w:rsidR="006602AA">
              <w:fldChar w:fldCharType="end"/>
            </w:r>
          </w:p>
        </w:tc>
        <w:tc>
          <w:tcPr>
            <w:tcW w:w="3179" w:type="pct"/>
          </w:tcPr>
          <w:p w14:paraId="62D58A19" w14:textId="77777777" w:rsidR="002C0A6A" w:rsidRPr="001E4D0A" w:rsidRDefault="002C0A6A" w:rsidP="00EC32D8">
            <w:pPr>
              <w:rPr>
                <w:i/>
                <w:iCs/>
              </w:rPr>
            </w:pPr>
            <w:ins w:id="165" w:author="WG 5C-1" w:date="2022-11-15T19:52:00Z">
              <w:r w:rsidRPr="001E4D0A">
                <w:rPr>
                  <w:i/>
                  <w:iCs/>
                </w:rPr>
                <w:t>Channel access requirements for HF adaptive systems in the fixed and land mobile services</w:t>
              </w:r>
            </w:ins>
          </w:p>
        </w:tc>
      </w:tr>
      <w:tr w:rsidR="002C0A6A" w:rsidRPr="001E4D0A" w14:paraId="02DE94E8" w14:textId="77777777" w:rsidTr="00973535">
        <w:tc>
          <w:tcPr>
            <w:tcW w:w="1821" w:type="pct"/>
          </w:tcPr>
          <w:p w14:paraId="20216114" w14:textId="2A85EAD6" w:rsidR="002C0A6A" w:rsidRPr="001E4D0A" w:rsidRDefault="002C0A6A" w:rsidP="00EC32D8">
            <w:ins w:id="166" w:author="WG 5C-1" w:date="2022-11-15T19:52:00Z">
              <w:r w:rsidRPr="001E4D0A">
                <w:t xml:space="preserve">Recommendation </w:t>
              </w:r>
              <w:r w:rsidRPr="006602AA">
                <w:t>ITU-R F.2061</w:t>
              </w:r>
            </w:ins>
          </w:p>
        </w:tc>
        <w:tc>
          <w:tcPr>
            <w:tcW w:w="3179" w:type="pct"/>
          </w:tcPr>
          <w:p w14:paraId="3B95F4D6" w14:textId="77777777" w:rsidR="002C0A6A" w:rsidRPr="001E4D0A" w:rsidRDefault="002C0A6A" w:rsidP="00EC32D8">
            <w:pPr>
              <w:rPr>
                <w:i/>
                <w:iCs/>
              </w:rPr>
            </w:pPr>
            <w:ins w:id="167" w:author="WG 5C-1" w:date="2022-11-15T19:52:00Z">
              <w:r w:rsidRPr="001E4D0A">
                <w:rPr>
                  <w:i/>
                  <w:iCs/>
                </w:rPr>
                <w:t>HF Fixed Radiocommunication Systems</w:t>
              </w:r>
            </w:ins>
          </w:p>
        </w:tc>
      </w:tr>
      <w:tr w:rsidR="002C0A6A" w:rsidRPr="001E4D0A" w14:paraId="02ABC6EA" w14:textId="77777777" w:rsidTr="00973535">
        <w:trPr>
          <w:ins w:id="168" w:author="ITU - BR SGD" w:date="2024-11-26T16:29:00Z"/>
        </w:trPr>
        <w:tc>
          <w:tcPr>
            <w:tcW w:w="1821" w:type="pct"/>
          </w:tcPr>
          <w:p w14:paraId="30032F9F" w14:textId="55FB33C4" w:rsidR="002C0A6A" w:rsidRPr="001E4D0A" w:rsidRDefault="002C0A6A" w:rsidP="00EC32D8">
            <w:pPr>
              <w:rPr>
                <w:ins w:id="169" w:author="ITU - BR SGD" w:date="2024-11-26T16:29:00Z"/>
              </w:rPr>
            </w:pPr>
            <w:ins w:id="170" w:author="ITU - BR SGD" w:date="2024-11-26T16:30:00Z">
              <w:r w:rsidRPr="001E4D0A">
                <w:rPr>
                  <w:szCs w:val="24"/>
                </w:rPr>
                <w:t xml:space="preserve">Recommendation </w:t>
              </w:r>
            </w:ins>
            <w:r w:rsidR="006602AA">
              <w:rPr>
                <w:szCs w:val="24"/>
              </w:rPr>
              <w:fldChar w:fldCharType="begin"/>
            </w:r>
            <w:r w:rsidR="006602AA">
              <w:rPr>
                <w:szCs w:val="24"/>
              </w:rPr>
              <w:instrText>HYPERLINK "https://www.itu.int/rec/R-REC-BS.1514/en"</w:instrText>
            </w:r>
            <w:r w:rsidR="006602AA">
              <w:rPr>
                <w:szCs w:val="24"/>
              </w:rPr>
            </w:r>
            <w:r w:rsidR="006602AA">
              <w:rPr>
                <w:szCs w:val="24"/>
              </w:rPr>
              <w:fldChar w:fldCharType="separate"/>
            </w:r>
            <w:ins w:id="171" w:author="ITU - BR SGD" w:date="2024-11-26T16:30:00Z">
              <w:r w:rsidRPr="006602AA">
                <w:rPr>
                  <w:rStyle w:val="Hyperlink"/>
                  <w:szCs w:val="24"/>
                </w:rPr>
                <w:t>ITU</w:t>
              </w:r>
              <w:r w:rsidRPr="006602AA">
                <w:rPr>
                  <w:rStyle w:val="Hyperlink"/>
                  <w:szCs w:val="24"/>
                </w:rPr>
                <w:noBreakHyphen/>
                <w:t>R BS.1514</w:t>
              </w:r>
            </w:ins>
            <w:r w:rsidR="006602AA">
              <w:rPr>
                <w:szCs w:val="24"/>
              </w:rPr>
              <w:fldChar w:fldCharType="end"/>
            </w:r>
          </w:p>
        </w:tc>
        <w:tc>
          <w:tcPr>
            <w:tcW w:w="3179" w:type="pct"/>
          </w:tcPr>
          <w:p w14:paraId="0546A81B" w14:textId="77777777" w:rsidR="002C0A6A" w:rsidRPr="001E4D0A" w:rsidRDefault="002C0A6A" w:rsidP="00EC32D8">
            <w:pPr>
              <w:rPr>
                <w:ins w:id="172" w:author="ITU - BR SGD" w:date="2024-11-26T16:29:00Z"/>
                <w:i/>
                <w:iCs/>
              </w:rPr>
            </w:pPr>
            <w:ins w:id="173" w:author="ITU - BR SGD" w:date="2024-11-26T16:45:00Z">
              <w:r w:rsidRPr="001E4D0A">
                <w:rPr>
                  <w:i/>
                  <w:iCs/>
                </w:rPr>
                <w:t>System for digital sound broadcasting in the broadcasting bands below 30 MHz</w:t>
              </w:r>
            </w:ins>
          </w:p>
        </w:tc>
      </w:tr>
      <w:tr w:rsidR="002C0A6A" w:rsidRPr="001E4D0A" w14:paraId="33E6AE04" w14:textId="77777777" w:rsidTr="00973535">
        <w:tc>
          <w:tcPr>
            <w:tcW w:w="1821" w:type="pct"/>
          </w:tcPr>
          <w:p w14:paraId="12FAADD7" w14:textId="25097944" w:rsidR="002C0A6A" w:rsidRPr="001E4D0A" w:rsidRDefault="002C0A6A" w:rsidP="00EC32D8">
            <w:ins w:id="174" w:author="WG 5C-1" w:date="2022-11-15T19:52:00Z">
              <w:r w:rsidRPr="001E4D0A">
                <w:t xml:space="preserve">Report </w:t>
              </w:r>
            </w:ins>
            <w:r w:rsidR="006602AA">
              <w:fldChar w:fldCharType="begin"/>
            </w:r>
            <w:r w:rsidR="006602AA">
              <w:instrText>HYPERLINK "https://www.itu.int/pub/R-REP-BS.458"</w:instrText>
            </w:r>
            <w:r w:rsidR="006602AA">
              <w:fldChar w:fldCharType="separate"/>
            </w:r>
            <w:ins w:id="175" w:author="WG 5C-1" w:date="2022-11-15T19:52:00Z">
              <w:r w:rsidRPr="006602AA">
                <w:rPr>
                  <w:rStyle w:val="Hyperlink"/>
                </w:rPr>
                <w:t>ITU-R BS.458</w:t>
              </w:r>
            </w:ins>
            <w:r w:rsidR="006602AA">
              <w:fldChar w:fldCharType="end"/>
            </w:r>
          </w:p>
        </w:tc>
        <w:tc>
          <w:tcPr>
            <w:tcW w:w="3179" w:type="pct"/>
          </w:tcPr>
          <w:p w14:paraId="35EBD8BD" w14:textId="77777777" w:rsidR="002C0A6A" w:rsidRPr="001E4D0A" w:rsidRDefault="002C0A6A" w:rsidP="00EC32D8">
            <w:pPr>
              <w:rPr>
                <w:i/>
                <w:iCs/>
              </w:rPr>
            </w:pPr>
            <w:ins w:id="176" w:author="WG 5C-1" w:date="2022-11-15T19:52:00Z">
              <w:r w:rsidRPr="001E4D0A">
                <w:rPr>
                  <w:i/>
                  <w:iCs/>
                  <w:lang w:eastAsia="zh-CN"/>
                </w:rPr>
                <w:t>Characteristics of systems in LF, MF and HF broadcasting</w:t>
              </w:r>
            </w:ins>
          </w:p>
        </w:tc>
      </w:tr>
      <w:tr w:rsidR="002C0A6A" w:rsidRPr="001E4D0A" w14:paraId="428E3BDA" w14:textId="77777777" w:rsidTr="00973535">
        <w:tc>
          <w:tcPr>
            <w:tcW w:w="1821" w:type="pct"/>
          </w:tcPr>
          <w:p w14:paraId="33AEA3C0" w14:textId="7A65F65D" w:rsidR="002C0A6A" w:rsidRPr="001E4D0A" w:rsidRDefault="002C0A6A" w:rsidP="00EC32D8">
            <w:pPr>
              <w:rPr>
                <w:lang w:eastAsia="zh-CN"/>
              </w:rPr>
            </w:pPr>
            <w:ins w:id="177" w:author="WG 5C-1" w:date="2022-11-15T19:52:00Z">
              <w:r w:rsidRPr="001E4D0A">
                <w:t xml:space="preserve">Report </w:t>
              </w:r>
            </w:ins>
            <w:r w:rsidR="006602AA">
              <w:fldChar w:fldCharType="begin"/>
            </w:r>
            <w:r w:rsidR="006602AA">
              <w:instrText>HYPERLINK "https://www.itu.int/pub/R-REP-F.2087"</w:instrText>
            </w:r>
            <w:r w:rsidR="006602AA">
              <w:fldChar w:fldCharType="separate"/>
            </w:r>
            <w:ins w:id="178" w:author="WG 5C-1" w:date="2022-11-15T19:52:00Z">
              <w:r w:rsidRPr="006602AA">
                <w:rPr>
                  <w:rStyle w:val="Hyperlink"/>
                </w:rPr>
                <w:t>ITU-R F.2087</w:t>
              </w:r>
            </w:ins>
            <w:r w:rsidR="006602AA">
              <w:fldChar w:fldCharType="end"/>
            </w:r>
          </w:p>
        </w:tc>
        <w:tc>
          <w:tcPr>
            <w:tcW w:w="3179" w:type="pct"/>
          </w:tcPr>
          <w:p w14:paraId="4DCCBD7D" w14:textId="77777777" w:rsidR="002C0A6A" w:rsidRPr="001E4D0A" w:rsidRDefault="002C0A6A" w:rsidP="00EC32D8">
            <w:pPr>
              <w:rPr>
                <w:i/>
                <w:iCs/>
                <w:lang w:eastAsia="zh-CN"/>
              </w:rPr>
            </w:pPr>
            <w:ins w:id="179" w:author="WG 5C-1" w:date="2022-11-15T19:52:00Z">
              <w:r w:rsidRPr="001E4D0A">
                <w:rPr>
                  <w:i/>
                  <w:iCs/>
                </w:rPr>
                <w:t>Requirements for high frequency (HF) radiocommunication systems in the fixed service</w:t>
              </w:r>
            </w:ins>
          </w:p>
        </w:tc>
      </w:tr>
      <w:tr w:rsidR="002C0A6A" w:rsidRPr="001E4D0A" w14:paraId="28CC6C5D" w14:textId="77777777" w:rsidTr="00973535">
        <w:tc>
          <w:tcPr>
            <w:tcW w:w="1821" w:type="pct"/>
          </w:tcPr>
          <w:p w14:paraId="659AF30F" w14:textId="50E26280" w:rsidR="002C0A6A" w:rsidRPr="001E4D0A" w:rsidRDefault="002C0A6A" w:rsidP="00EC32D8">
            <w:ins w:id="180" w:author="WG 5C-1" w:date="2022-11-15T19:52:00Z">
              <w:r w:rsidRPr="001E4D0A">
                <w:t xml:space="preserve">Report </w:t>
              </w:r>
            </w:ins>
            <w:r w:rsidR="006602AA">
              <w:fldChar w:fldCharType="begin"/>
            </w:r>
            <w:r w:rsidR="006602AA">
              <w:instrText>HYPERLINK "https://www.itu.int/pub/R-REP-F.2484"</w:instrText>
            </w:r>
            <w:r w:rsidR="006602AA">
              <w:fldChar w:fldCharType="separate"/>
            </w:r>
            <w:ins w:id="181" w:author="WG 5C-1" w:date="2022-11-15T19:52:00Z">
              <w:r w:rsidRPr="006602AA">
                <w:rPr>
                  <w:rStyle w:val="Hyperlink"/>
                </w:rPr>
                <w:t>ITU-R F.2484</w:t>
              </w:r>
            </w:ins>
            <w:r w:rsidR="006602AA">
              <w:fldChar w:fldCharType="end"/>
            </w:r>
          </w:p>
        </w:tc>
        <w:tc>
          <w:tcPr>
            <w:tcW w:w="3179" w:type="pct"/>
          </w:tcPr>
          <w:p w14:paraId="046B70A0" w14:textId="77777777" w:rsidR="002C0A6A" w:rsidRPr="001E4D0A" w:rsidRDefault="002C0A6A" w:rsidP="00EC32D8">
            <w:pPr>
              <w:rPr>
                <w:i/>
                <w:iCs/>
              </w:rPr>
            </w:pPr>
            <w:ins w:id="182" w:author="WG 5C-1" w:date="2022-11-15T19:52:00Z">
              <w:r w:rsidRPr="001E4D0A">
                <w:rPr>
                  <w:i/>
                  <w:iCs/>
                </w:rPr>
                <w:t>Cooperative frequency competition model and the corresponding algorithms and protocols for improving the HF sky-wave electromagnetic environment</w:t>
              </w:r>
            </w:ins>
          </w:p>
        </w:tc>
      </w:tr>
    </w:tbl>
    <w:p w14:paraId="4565F524" w14:textId="77777777" w:rsidR="002C0A6A" w:rsidRPr="001E4D0A" w:rsidRDefault="002C0A6A" w:rsidP="002C2B96">
      <w:pPr>
        <w:tabs>
          <w:tab w:val="clear" w:pos="1134"/>
          <w:tab w:val="clear" w:pos="1871"/>
          <w:tab w:val="clear" w:pos="2268"/>
          <w:tab w:val="left" w:pos="794"/>
          <w:tab w:val="left" w:pos="1191"/>
          <w:tab w:val="left" w:pos="1588"/>
          <w:tab w:val="left" w:pos="1985"/>
        </w:tabs>
        <w:spacing w:before="320"/>
        <w:jc w:val="both"/>
        <w:textAlignment w:val="auto"/>
      </w:pPr>
      <w:r w:rsidRPr="001E4D0A">
        <w:t>The ITU-R Radiocommunication Assembly,</w:t>
      </w:r>
    </w:p>
    <w:p w14:paraId="737A393F" w14:textId="77777777" w:rsidR="002C0A6A" w:rsidRPr="001E4D0A" w:rsidRDefault="002C0A6A" w:rsidP="002C2B96">
      <w:pPr>
        <w:pStyle w:val="Call"/>
      </w:pPr>
      <w:r w:rsidRPr="001E4D0A">
        <w:t>considering</w:t>
      </w:r>
    </w:p>
    <w:p w14:paraId="32F3178E" w14:textId="77777777" w:rsidR="002C0A6A" w:rsidRPr="001E4D0A" w:rsidRDefault="002C0A6A" w:rsidP="002C2B96">
      <w:pPr>
        <w:jc w:val="both"/>
      </w:pPr>
      <w:r w:rsidRPr="001E4D0A">
        <w:rPr>
          <w:i/>
        </w:rPr>
        <w:t>a)</w:t>
      </w:r>
      <w:r w:rsidRPr="001E4D0A">
        <w:rPr>
          <w:iCs/>
        </w:rPr>
        <w:tab/>
      </w:r>
      <w:r w:rsidRPr="001E4D0A">
        <w:t xml:space="preserve">that there is an increasing use of </w:t>
      </w:r>
      <w:del w:id="183" w:author="FRANCE" w:date="2024-05-20T14:24:00Z">
        <w:r w:rsidRPr="001E4D0A" w:rsidDel="001A4503">
          <w:delText>the spectrum</w:delText>
        </w:r>
      </w:del>
      <w:r w:rsidRPr="001E4D0A">
        <w:t xml:space="preserve"> </w:t>
      </w:r>
      <w:ins w:id="184" w:author="FRANCE" w:date="2024-05-20T14:25:00Z">
        <w:r w:rsidRPr="001E4D0A">
          <w:t xml:space="preserve">advanced digital systems </w:t>
        </w:r>
      </w:ins>
      <w:r w:rsidRPr="001E4D0A">
        <w:t>in the HF bands</w:t>
      </w:r>
      <w:del w:id="185" w:author="FRANCE" w:date="2024-05-20T14:24:00Z">
        <w:r w:rsidRPr="001E4D0A" w:rsidDel="001A4503">
          <w:delText xml:space="preserve"> by</w:delText>
        </w:r>
      </w:del>
      <w:del w:id="186" w:author="FRANCE" w:date="2024-05-20T14:25:00Z">
        <w:r w:rsidRPr="001E4D0A" w:rsidDel="001A4503">
          <w:delText xml:space="preserve"> advanced digital systems</w:delText>
        </w:r>
      </w:del>
      <w:r w:rsidRPr="001E4D0A">
        <w:t>;</w:t>
      </w:r>
    </w:p>
    <w:p w14:paraId="32DB6B31" w14:textId="77777777" w:rsidR="002C0A6A" w:rsidRPr="001E4D0A" w:rsidRDefault="002C0A6A" w:rsidP="002C2B96">
      <w:pPr>
        <w:jc w:val="both"/>
      </w:pPr>
      <w:r w:rsidRPr="001E4D0A">
        <w:rPr>
          <w:i/>
        </w:rPr>
        <w:t>b)</w:t>
      </w:r>
      <w:r w:rsidRPr="001E4D0A">
        <w:tab/>
        <w:t>that such advanced systems are not standardized and may have different operational technical characteristics;</w:t>
      </w:r>
    </w:p>
    <w:p w14:paraId="26AC1104" w14:textId="77777777" w:rsidR="002C0A6A" w:rsidRPr="001E4D0A" w:rsidRDefault="002C0A6A" w:rsidP="002C2B96">
      <w:pPr>
        <w:jc w:val="both"/>
      </w:pPr>
      <w:r w:rsidRPr="001E4D0A">
        <w:rPr>
          <w:i/>
          <w:iCs/>
        </w:rPr>
        <w:t>c)</w:t>
      </w:r>
      <w:r w:rsidRPr="001E4D0A">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del w:id="187" w:author="Patten, Brian" w:date="2022-11-16T14:19:00Z">
        <w:r w:rsidRPr="001E4D0A" w:rsidDel="004C4163">
          <w:delText>,</w:delText>
        </w:r>
      </w:del>
      <w:ins w:id="188" w:author="WG 5C-3" w:date="2024-05-22T16:06:00Z">
        <w:r w:rsidRPr="001E4D0A">
          <w:t>;</w:t>
        </w:r>
      </w:ins>
    </w:p>
    <w:p w14:paraId="3215949B" w14:textId="17E9A57D" w:rsidR="002C0A6A" w:rsidRPr="001E4D0A" w:rsidRDefault="002C0A6A" w:rsidP="002C2B96">
      <w:pPr>
        <w:jc w:val="both"/>
        <w:rPr>
          <w:ins w:id="189" w:author="WG 5C-1" w:date="2022-11-15T19:53:00Z"/>
        </w:rPr>
      </w:pPr>
      <w:ins w:id="190" w:author="WG 5C-1" w:date="2022-11-15T19:53:00Z">
        <w:r w:rsidRPr="001E4D0A">
          <w:rPr>
            <w:i/>
            <w:iCs/>
          </w:rPr>
          <w:t>d)</w:t>
        </w:r>
        <w:r w:rsidRPr="001E4D0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w:t>
        </w:r>
      </w:ins>
      <w:ins w:id="191" w:author="FRA-Philippe Delaroque" w:date="2024-05-16T10:53:00Z">
        <w:r w:rsidRPr="001E4D0A">
          <w:t>th</w:t>
        </w:r>
      </w:ins>
      <w:ins w:id="192" w:author="ITU - BR SGD" w:date="2024-11-27T15:23:00Z">
        <w:r w:rsidRPr="001E4D0A">
          <w:t>ese</w:t>
        </w:r>
      </w:ins>
      <w:ins w:id="193" w:author="FRA-Philippe Delaroque" w:date="2024-05-16T10:53:00Z">
        <w:r w:rsidRPr="001E4D0A">
          <w:t xml:space="preserve"> enhanced </w:t>
        </w:r>
      </w:ins>
      <w:ins w:id="194" w:author="FRA-Philippe Delaroque" w:date="2024-05-16T10:50:00Z">
        <w:r w:rsidRPr="001E4D0A">
          <w:t>digi</w:t>
        </w:r>
      </w:ins>
      <w:ins w:id="195" w:author="FRA-Philippe Delaroque" w:date="2024-05-16T10:51:00Z">
        <w:r w:rsidRPr="001E4D0A">
          <w:t xml:space="preserve">tal </w:t>
        </w:r>
      </w:ins>
      <w:ins w:id="196" w:author="WG 5C-1" w:date="2022-11-15T19:53:00Z">
        <w:r w:rsidRPr="001E4D0A">
          <w:t>information, should be considered;</w:t>
        </w:r>
      </w:ins>
    </w:p>
    <w:p w14:paraId="00F2C319" w14:textId="77777777" w:rsidR="002C0A6A" w:rsidRPr="001E4D0A" w:rsidRDefault="002C0A6A" w:rsidP="002C2B96">
      <w:pPr>
        <w:jc w:val="both"/>
        <w:rPr>
          <w:ins w:id="197" w:author="DG 5C-1" w:date="2023-05-09T22:49:00Z"/>
        </w:rPr>
      </w:pPr>
      <w:ins w:id="198" w:author="WG 5C-1" w:date="2022-11-15T19:53:00Z">
        <w:r w:rsidRPr="001E4D0A">
          <w:rPr>
            <w:i/>
          </w:rPr>
          <w:t>e)</w:t>
        </w:r>
        <w:r w:rsidRPr="001E4D0A">
          <w:tab/>
          <w:t>that such AGILE-HF systems are not standardized in use and may have different operational and technical characteristics</w:t>
        </w:r>
      </w:ins>
      <w:ins w:id="199" w:author="Fernandez Jimenez, Virginia" w:date="2023-05-12T15:31:00Z">
        <w:r w:rsidRPr="001E4D0A">
          <w:t>,</w:t>
        </w:r>
      </w:ins>
    </w:p>
    <w:p w14:paraId="7C333FD0" w14:textId="77777777" w:rsidR="002C0A6A" w:rsidRPr="001E4D0A" w:rsidRDefault="002C0A6A" w:rsidP="002C2B96">
      <w:pPr>
        <w:pStyle w:val="Call"/>
        <w:ind w:hanging="425"/>
        <w:rPr>
          <w:ins w:id="200" w:author="DG 5C-1" w:date="2023-05-09T22:49:00Z"/>
        </w:rPr>
      </w:pPr>
      <w:ins w:id="201" w:author="DG 5C-1" w:date="2023-05-09T22:49:00Z">
        <w:r w:rsidRPr="001E4D0A">
          <w:t>recognizing</w:t>
        </w:r>
      </w:ins>
    </w:p>
    <w:p w14:paraId="5524156F" w14:textId="77777777" w:rsidR="002C0A6A" w:rsidRPr="001E4D0A" w:rsidRDefault="002C0A6A" w:rsidP="002C2B96">
      <w:pPr>
        <w:jc w:val="both"/>
        <w:rPr>
          <w:ins w:id="202" w:author="DG 5C-1" w:date="2023-05-09T22:49:00Z"/>
        </w:rPr>
      </w:pPr>
      <w:ins w:id="203" w:author="DG 5C-1" w:date="2023-05-09T22:49:00Z">
        <w:r w:rsidRPr="001E4D0A">
          <w:t xml:space="preserve">that the frequency range </w:t>
        </w:r>
      </w:ins>
      <w:ins w:id="204" w:author="Ivan MARTIN" w:date="2024-05-21T09:00:00Z">
        <w:r w:rsidRPr="001E4D0A">
          <w:t>2</w:t>
        </w:r>
      </w:ins>
      <w:ins w:id="205" w:author="DG 5C-1" w:date="2023-05-09T22:49:00Z">
        <w:r w:rsidRPr="001E4D0A">
          <w:t xml:space="preserve"> to 30 MHz is also allocated to several other services on a primary basis,</w:t>
        </w:r>
      </w:ins>
    </w:p>
    <w:p w14:paraId="645726E7" w14:textId="77777777" w:rsidR="002C0A6A" w:rsidRPr="001E4D0A" w:rsidRDefault="002C0A6A" w:rsidP="002C2B96">
      <w:pPr>
        <w:pStyle w:val="Call"/>
      </w:pPr>
      <w:r w:rsidRPr="001E4D0A">
        <w:t>recommends</w:t>
      </w:r>
    </w:p>
    <w:p w14:paraId="7E7C551D" w14:textId="77777777" w:rsidR="002C0A6A" w:rsidRPr="001E4D0A" w:rsidRDefault="002C0A6A" w:rsidP="002C2B96">
      <w:del w:id="206" w:author="WG 5C-1" w:date="2022-11-15T19:54:00Z">
        <w:r w:rsidRPr="001E4D0A" w:rsidDel="00065257">
          <w:rPr>
            <w:b/>
            <w:bCs/>
          </w:rPr>
          <w:delText>1</w:delText>
        </w:r>
      </w:del>
      <w:del w:id="207" w:author="ITU" w:date="2022-11-17T14:02:00Z">
        <w:r w:rsidRPr="001E4D0A" w:rsidDel="00DF6993">
          <w:tab/>
        </w:r>
      </w:del>
      <w:r w:rsidRPr="001E4D0A">
        <w:t xml:space="preserve">that the technical and operational characteristics of advanced digital </w:t>
      </w:r>
      <w:del w:id="208" w:author="ITU - BR SGD" w:date="2024-11-27T15:27:00Z">
        <w:r w:rsidRPr="001E4D0A" w:rsidDel="00C44510">
          <w:delText>HF</w:delText>
        </w:r>
      </w:del>
      <w:ins w:id="209" w:author="ITU - BR SGD" w:date="2024-11-27T15:27:00Z">
        <w:r w:rsidRPr="001E4D0A">
          <w:t>radiocommunication</w:t>
        </w:r>
      </w:ins>
      <w:r w:rsidRPr="001E4D0A">
        <w:t xml:space="preserve"> systems described in</w:t>
      </w:r>
      <w:ins w:id="210" w:author="ITU - BR SGD" w:date="2024-11-27T15:26:00Z">
        <w:r w:rsidRPr="001E4D0A">
          <w:t xml:space="preserve"> the</w:t>
        </w:r>
      </w:ins>
      <w:r w:rsidRPr="001E4D0A">
        <w:t xml:space="preserve"> Annex</w:t>
      </w:r>
      <w:del w:id="211" w:author="ITU - BR SGD" w:date="2024-11-27T15:26:00Z">
        <w:r w:rsidRPr="001E4D0A" w:rsidDel="00C44510">
          <w:delText> 1</w:delText>
        </w:r>
      </w:del>
      <w:r w:rsidRPr="001E4D0A">
        <w:t xml:space="preserve"> should be considered representative of those systems operating in the HF frequency bands up to 30 MHz for use in sharing </w:t>
      </w:r>
      <w:ins w:id="212" w:author="DG 5C-1" w:date="2023-05-09T22:49:00Z">
        <w:r w:rsidRPr="001E4D0A">
          <w:t>and compa</w:t>
        </w:r>
      </w:ins>
      <w:ins w:id="213" w:author="DG 5C-1" w:date="2023-05-09T22:50:00Z">
        <w:r w:rsidRPr="001E4D0A">
          <w:t xml:space="preserve">tibility </w:t>
        </w:r>
      </w:ins>
      <w:r w:rsidRPr="001E4D0A">
        <w:t>studies.</w:t>
      </w:r>
    </w:p>
    <w:p w14:paraId="02DA3AA4" w14:textId="77777777" w:rsidR="002C0A6A" w:rsidRPr="001E4D0A" w:rsidRDefault="002C0A6A" w:rsidP="00152FD6">
      <w:pPr>
        <w:pStyle w:val="AnnexNo"/>
      </w:pPr>
      <w:bookmarkStart w:id="214" w:name="_Toc135905199"/>
      <w:bookmarkStart w:id="215" w:name="_Toc135905355"/>
      <w:bookmarkStart w:id="216" w:name="_Toc183136959"/>
      <w:r w:rsidRPr="001E4D0A">
        <w:t>Annex</w:t>
      </w:r>
      <w:del w:id="217" w:author="ITU - BR SGD" w:date="2024-11-25T21:54:00Z">
        <w:r w:rsidRPr="001E4D0A" w:rsidDel="007C6297">
          <w:delText xml:space="preserve"> 1</w:delText>
        </w:r>
      </w:del>
      <w:bookmarkStart w:id="218" w:name="_Hlk119434578"/>
      <w:bookmarkEnd w:id="214"/>
      <w:bookmarkEnd w:id="215"/>
      <w:bookmarkEnd w:id="216"/>
    </w:p>
    <w:customXmlInsRangeStart w:id="219" w:author="ITU - BR SGD" w:date="2024-11-25T22:38:00Z"/>
    <w:sdt>
      <w:sdtPr>
        <w:rPr>
          <w:rFonts w:ascii="Times New Roman" w:eastAsia="Times New Roman" w:hAnsi="Times New Roman" w:cs="Times New Roman"/>
          <w:color w:val="auto"/>
          <w:sz w:val="24"/>
          <w:szCs w:val="20"/>
          <w:lang w:val="en-GB"/>
        </w:rPr>
        <w:id w:val="-962185571"/>
        <w:docPartObj>
          <w:docPartGallery w:val="Table of Contents"/>
          <w:docPartUnique/>
        </w:docPartObj>
      </w:sdtPr>
      <w:sdtEndPr>
        <w:rPr>
          <w:b/>
          <w:bCs/>
        </w:rPr>
      </w:sdtEndPr>
      <w:sdtContent>
        <w:customXmlInsRangeEnd w:id="219"/>
        <w:p w14:paraId="090857DC" w14:textId="03DC73B5" w:rsidR="002C0A6A" w:rsidRPr="001E4D0A" w:rsidRDefault="00F56AB4" w:rsidP="00152FD6">
          <w:pPr>
            <w:pStyle w:val="TOCHeading"/>
            <w:jc w:val="center"/>
            <w:rPr>
              <w:ins w:id="220" w:author="ITU - BR SGD" w:date="2024-11-25T22:38:00Z"/>
              <w:rFonts w:ascii="Times New Roman" w:hAnsi="Times New Roman" w:cs="Times New Roman"/>
              <w:sz w:val="24"/>
              <w:szCs w:val="24"/>
              <w:lang w:val="en-GB"/>
            </w:rPr>
          </w:pPr>
          <w:ins w:id="221" w:author="ITU - BR SGD" w:date="2024-11-25T22:39:00Z">
            <w:r w:rsidRPr="001E4D0A">
              <w:rPr>
                <w:rFonts w:ascii="Times New Roman" w:hAnsi="Times New Roman" w:cs="Times New Roman"/>
                <w:sz w:val="24"/>
                <w:szCs w:val="24"/>
                <w:lang w:val="en-GB"/>
              </w:rPr>
              <w:t xml:space="preserve">TABLE OF </w:t>
            </w:r>
          </w:ins>
          <w:ins w:id="222" w:author="ITU - BR SGD" w:date="2024-11-25T22:38:00Z">
            <w:r w:rsidRPr="001E4D0A">
              <w:rPr>
                <w:rFonts w:ascii="Times New Roman" w:hAnsi="Times New Roman" w:cs="Times New Roman"/>
                <w:sz w:val="24"/>
                <w:szCs w:val="24"/>
                <w:lang w:val="en-GB"/>
              </w:rPr>
              <w:t>CONTENTS</w:t>
            </w:r>
          </w:ins>
        </w:p>
        <w:p w14:paraId="201F41D5" w14:textId="77777777" w:rsidR="002C0A6A" w:rsidRPr="001E4D0A" w:rsidRDefault="002C0A6A">
          <w:pPr>
            <w:pStyle w:val="TOC1"/>
            <w:keepNext/>
            <w:jc w:val="right"/>
            <w:rPr>
              <w:ins w:id="223" w:author="ITU - BR SGD" w:date="2024-11-25T22:39:00Z"/>
              <w:i/>
              <w:iCs/>
              <w:rPrChange w:id="224" w:author="ITU - BR SGD" w:date="2024-11-25T22:39:00Z">
                <w:rPr>
                  <w:ins w:id="225" w:author="ITU - BR SGD" w:date="2024-11-25T22:39:00Z"/>
                </w:rPr>
              </w:rPrChange>
            </w:rPr>
            <w:pPrChange w:id="226" w:author="ITU - BR SGD" w:date="2024-11-25T22:39:00Z">
              <w:pPr>
                <w:pStyle w:val="TOC1"/>
              </w:pPr>
            </w:pPrChange>
          </w:pPr>
          <w:ins w:id="227" w:author="ITU - BR SGD" w:date="2024-11-25T22:39:00Z">
            <w:r w:rsidRPr="001E4D0A">
              <w:rPr>
                <w:i/>
                <w:iCs/>
                <w:rPrChange w:id="228" w:author="ITU - BR SGD" w:date="2024-11-25T22:39:00Z">
                  <w:rPr/>
                </w:rPrChange>
              </w:rPr>
              <w:t>Pages</w:t>
            </w:r>
          </w:ins>
        </w:p>
        <w:p w14:paraId="6A2D479B" w14:textId="77777777" w:rsidR="002C0A6A" w:rsidRPr="001E4D0A" w:rsidRDefault="002C0A6A" w:rsidP="00152FD6">
          <w:pPr>
            <w:pStyle w:val="TOC1"/>
            <w:keepNext/>
            <w:rPr>
              <w:ins w:id="229" w:author="ITU - BR SGD" w:date="2024-11-25T22:38:00Z"/>
              <w:rFonts w:asciiTheme="minorHAnsi" w:eastAsiaTheme="minorEastAsia" w:hAnsiTheme="minorHAnsi" w:cstheme="minorBidi"/>
              <w:kern w:val="2"/>
              <w:szCs w:val="24"/>
              <w:lang w:eastAsia="en-GB"/>
              <w14:ligatures w14:val="standardContextual"/>
            </w:rPr>
          </w:pPr>
          <w:ins w:id="230" w:author="ITU - BR SGD" w:date="2024-11-25T22:38:00Z">
            <w:r w:rsidRPr="001E4D0A">
              <w:fldChar w:fldCharType="begin"/>
            </w:r>
            <w:r w:rsidRPr="001E4D0A">
              <w:instrText xml:space="preserve"> TOC \o "1-3" \h \z \u </w:instrText>
            </w:r>
            <w:r w:rsidRPr="001E4D0A">
              <w:fldChar w:fldCharType="separate"/>
            </w:r>
            <w:r w:rsidRPr="001E4D0A">
              <w:rPr>
                <w:rStyle w:val="Hyperlink"/>
              </w:rPr>
              <w:fldChar w:fldCharType="begin"/>
            </w:r>
            <w:r w:rsidRPr="001E4D0A">
              <w:rPr>
                <w:rStyle w:val="Hyperlink"/>
              </w:rPr>
              <w:instrText xml:space="preserve"> </w:instrText>
            </w:r>
            <w:r w:rsidRPr="001E4D0A">
              <w:instrText>HYPERLINK \l "_Toc183466723"</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1</w:t>
            </w:r>
            <w:r w:rsidRPr="001E4D0A">
              <w:rPr>
                <w:rFonts w:asciiTheme="minorHAnsi" w:eastAsiaTheme="minorEastAsia" w:hAnsiTheme="minorHAnsi" w:cstheme="minorBidi"/>
                <w:kern w:val="2"/>
                <w:szCs w:val="24"/>
                <w:lang w:eastAsia="en-GB"/>
                <w14:ligatures w14:val="standardContextual"/>
              </w:rPr>
              <w:tab/>
            </w:r>
            <w:r w:rsidRPr="001E4D0A">
              <w:rPr>
                <w:rStyle w:val="Hyperlink"/>
              </w:rPr>
              <w:t>Introduction</w:t>
            </w:r>
            <w:r w:rsidRPr="001E4D0A">
              <w:rPr>
                <w:webHidden/>
              </w:rPr>
              <w:tab/>
            </w:r>
          </w:ins>
          <w:ins w:id="231" w:author="ITU - BR SGD" w:date="2024-11-25T22:39:00Z">
            <w:r w:rsidRPr="001E4D0A">
              <w:rPr>
                <w:webHidden/>
              </w:rPr>
              <w:tab/>
            </w:r>
          </w:ins>
          <w:ins w:id="232" w:author="ITU - BR SGD" w:date="2024-11-25T22:38:00Z">
            <w:r w:rsidRPr="001E4D0A">
              <w:rPr>
                <w:webHidden/>
              </w:rPr>
              <w:fldChar w:fldCharType="begin"/>
            </w:r>
            <w:r w:rsidRPr="001E4D0A">
              <w:rPr>
                <w:webHidden/>
              </w:rPr>
              <w:instrText xml:space="preserve"> PAGEREF _Toc183466723 \h </w:instrText>
            </w:r>
          </w:ins>
          <w:r w:rsidRPr="001E4D0A">
            <w:rPr>
              <w:webHidden/>
            </w:rPr>
          </w:r>
          <w:r w:rsidRPr="001E4D0A">
            <w:rPr>
              <w:webHidden/>
            </w:rPr>
            <w:fldChar w:fldCharType="separate"/>
          </w:r>
          <w:ins w:id="233" w:author="ITU - BR SGD" w:date="2024-11-25T22:45:00Z">
            <w:r w:rsidRPr="001E4D0A">
              <w:rPr>
                <w:webHidden/>
              </w:rPr>
              <w:t>6</w:t>
            </w:r>
          </w:ins>
          <w:ins w:id="234" w:author="ITU - BR SGD" w:date="2024-11-25T22:38:00Z">
            <w:r w:rsidRPr="001E4D0A">
              <w:rPr>
                <w:webHidden/>
              </w:rPr>
              <w:fldChar w:fldCharType="end"/>
            </w:r>
            <w:r w:rsidRPr="001E4D0A">
              <w:rPr>
                <w:rStyle w:val="Hyperlink"/>
              </w:rPr>
              <w:fldChar w:fldCharType="end"/>
            </w:r>
          </w:ins>
        </w:p>
        <w:p w14:paraId="662101F3" w14:textId="77777777" w:rsidR="002C0A6A" w:rsidRPr="001E4D0A" w:rsidRDefault="002C0A6A" w:rsidP="00152FD6">
          <w:pPr>
            <w:pStyle w:val="TOC1"/>
            <w:keepNext/>
            <w:rPr>
              <w:ins w:id="235" w:author="ITU - BR SGD" w:date="2024-11-25T22:38:00Z"/>
              <w:rFonts w:asciiTheme="minorHAnsi" w:eastAsiaTheme="minorEastAsia" w:hAnsiTheme="minorHAnsi" w:cstheme="minorBidi"/>
              <w:kern w:val="2"/>
              <w:szCs w:val="24"/>
              <w:lang w:eastAsia="en-GB"/>
              <w14:ligatures w14:val="standardContextual"/>
            </w:rPr>
          </w:pPr>
          <w:ins w:id="236" w:author="ITU - BR SGD" w:date="2024-11-25T22:38:00Z">
            <w:r w:rsidRPr="001E4D0A">
              <w:rPr>
                <w:rStyle w:val="Hyperlink"/>
              </w:rPr>
              <w:fldChar w:fldCharType="begin"/>
            </w:r>
            <w:r w:rsidRPr="001E4D0A">
              <w:rPr>
                <w:rStyle w:val="Hyperlink"/>
              </w:rPr>
              <w:instrText xml:space="preserve"> </w:instrText>
            </w:r>
            <w:r w:rsidRPr="001E4D0A">
              <w:instrText>HYPERLINK \l "_Toc183466724"</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w:t>
            </w:r>
            <w:r w:rsidRPr="001E4D0A">
              <w:rPr>
                <w:rFonts w:asciiTheme="minorHAnsi" w:eastAsiaTheme="minorEastAsia" w:hAnsiTheme="minorHAnsi" w:cstheme="minorBidi"/>
                <w:kern w:val="2"/>
                <w:szCs w:val="24"/>
                <w:lang w:eastAsia="en-GB"/>
                <w14:ligatures w14:val="standardContextual"/>
              </w:rPr>
              <w:tab/>
            </w:r>
            <w:r w:rsidRPr="001E4D0A">
              <w:rPr>
                <w:rStyle w:val="Hyperlink"/>
              </w:rPr>
              <w:t>Wideband modems</w:t>
            </w:r>
            <w:r w:rsidRPr="001E4D0A">
              <w:rPr>
                <w:webHidden/>
              </w:rPr>
              <w:tab/>
            </w:r>
          </w:ins>
          <w:ins w:id="237" w:author="ITU - BR SGD" w:date="2024-11-25T22:40:00Z">
            <w:r w:rsidRPr="001E4D0A">
              <w:rPr>
                <w:webHidden/>
              </w:rPr>
              <w:tab/>
            </w:r>
          </w:ins>
          <w:ins w:id="238" w:author="ITU - BR SGD" w:date="2024-11-25T22:38:00Z">
            <w:r w:rsidRPr="001E4D0A">
              <w:rPr>
                <w:webHidden/>
              </w:rPr>
              <w:fldChar w:fldCharType="begin"/>
            </w:r>
            <w:r w:rsidRPr="001E4D0A">
              <w:rPr>
                <w:webHidden/>
              </w:rPr>
              <w:instrText xml:space="preserve"> PAGEREF _Toc183466724 \h </w:instrText>
            </w:r>
          </w:ins>
          <w:r w:rsidRPr="001E4D0A">
            <w:rPr>
              <w:webHidden/>
            </w:rPr>
          </w:r>
          <w:r w:rsidRPr="001E4D0A">
            <w:rPr>
              <w:webHidden/>
            </w:rPr>
            <w:fldChar w:fldCharType="separate"/>
          </w:r>
          <w:ins w:id="239" w:author="ITU - BR SGD" w:date="2024-11-25T22:45:00Z">
            <w:r w:rsidRPr="001E4D0A">
              <w:rPr>
                <w:webHidden/>
              </w:rPr>
              <w:t>7</w:t>
            </w:r>
          </w:ins>
          <w:ins w:id="240" w:author="ITU - BR SGD" w:date="2024-11-25T22:38:00Z">
            <w:r w:rsidRPr="001E4D0A">
              <w:rPr>
                <w:webHidden/>
              </w:rPr>
              <w:fldChar w:fldCharType="end"/>
            </w:r>
            <w:r w:rsidRPr="001E4D0A">
              <w:rPr>
                <w:rStyle w:val="Hyperlink"/>
              </w:rPr>
              <w:fldChar w:fldCharType="end"/>
            </w:r>
          </w:ins>
        </w:p>
        <w:p w14:paraId="1B54BA5F" w14:textId="77777777" w:rsidR="002C0A6A" w:rsidRPr="001E4D0A" w:rsidRDefault="002C0A6A" w:rsidP="00152FD6">
          <w:pPr>
            <w:pStyle w:val="TOC2"/>
            <w:keepNext/>
            <w:rPr>
              <w:ins w:id="241" w:author="ITU - BR SGD" w:date="2024-11-25T22:38:00Z"/>
              <w:rFonts w:asciiTheme="minorHAnsi" w:eastAsiaTheme="minorEastAsia" w:hAnsiTheme="minorHAnsi" w:cstheme="minorBidi"/>
              <w:kern w:val="2"/>
              <w:szCs w:val="24"/>
              <w:lang w:eastAsia="en-GB"/>
              <w14:ligatures w14:val="standardContextual"/>
            </w:rPr>
          </w:pPr>
          <w:ins w:id="242" w:author="ITU - BR SGD" w:date="2024-11-25T22:38:00Z">
            <w:r w:rsidRPr="001E4D0A">
              <w:rPr>
                <w:rStyle w:val="Hyperlink"/>
              </w:rPr>
              <w:fldChar w:fldCharType="begin"/>
            </w:r>
            <w:r w:rsidRPr="001E4D0A">
              <w:rPr>
                <w:rStyle w:val="Hyperlink"/>
              </w:rPr>
              <w:instrText xml:space="preserve"> </w:instrText>
            </w:r>
            <w:r w:rsidRPr="001E4D0A">
              <w:instrText>HYPERLINK \l "_Toc183466725"</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2.1</w:t>
            </w:r>
            <w:r w:rsidRPr="001E4D0A">
              <w:rPr>
                <w:rFonts w:asciiTheme="minorHAnsi" w:eastAsiaTheme="minorEastAsia" w:hAnsiTheme="minorHAnsi" w:cstheme="minorBidi"/>
                <w:kern w:val="2"/>
                <w:szCs w:val="24"/>
                <w:lang w:eastAsia="en-GB"/>
                <w14:ligatures w14:val="standardContextual"/>
              </w:rPr>
              <w:tab/>
            </w:r>
            <w:r w:rsidRPr="001E4D0A">
              <w:rPr>
                <w:rStyle w:val="Hyperlink"/>
              </w:rPr>
              <w:t>Direct Sequence Spread Spectrum (DSSS) approach</w:t>
            </w:r>
            <w:r w:rsidRPr="001E4D0A">
              <w:rPr>
                <w:webHidden/>
              </w:rPr>
              <w:tab/>
            </w:r>
          </w:ins>
          <w:ins w:id="243" w:author="ITU - BR SGD" w:date="2024-11-25T22:40:00Z">
            <w:r w:rsidRPr="001E4D0A">
              <w:rPr>
                <w:webHidden/>
              </w:rPr>
              <w:tab/>
            </w:r>
          </w:ins>
          <w:ins w:id="244" w:author="ITU - BR SGD" w:date="2024-11-25T22:38:00Z">
            <w:r w:rsidRPr="001E4D0A">
              <w:rPr>
                <w:webHidden/>
              </w:rPr>
              <w:fldChar w:fldCharType="begin"/>
            </w:r>
            <w:r w:rsidRPr="001E4D0A">
              <w:rPr>
                <w:webHidden/>
              </w:rPr>
              <w:instrText xml:space="preserve"> PAGEREF _Toc183466725 \h </w:instrText>
            </w:r>
          </w:ins>
          <w:r w:rsidRPr="001E4D0A">
            <w:rPr>
              <w:webHidden/>
            </w:rPr>
          </w:r>
          <w:r w:rsidRPr="001E4D0A">
            <w:rPr>
              <w:webHidden/>
            </w:rPr>
            <w:fldChar w:fldCharType="separate"/>
          </w:r>
          <w:ins w:id="245" w:author="ITU - BR SGD" w:date="2024-11-25T22:45:00Z">
            <w:r w:rsidRPr="001E4D0A">
              <w:rPr>
                <w:webHidden/>
              </w:rPr>
              <w:t>8</w:t>
            </w:r>
          </w:ins>
          <w:ins w:id="246" w:author="ITU - BR SGD" w:date="2024-11-25T22:38:00Z">
            <w:r w:rsidRPr="001E4D0A">
              <w:rPr>
                <w:webHidden/>
              </w:rPr>
              <w:fldChar w:fldCharType="end"/>
            </w:r>
            <w:r w:rsidRPr="001E4D0A">
              <w:rPr>
                <w:rStyle w:val="Hyperlink"/>
              </w:rPr>
              <w:fldChar w:fldCharType="end"/>
            </w:r>
          </w:ins>
        </w:p>
        <w:p w14:paraId="1C7E81FD" w14:textId="77777777" w:rsidR="002C0A6A" w:rsidRPr="001E4D0A" w:rsidRDefault="002C0A6A" w:rsidP="00152FD6">
          <w:pPr>
            <w:pStyle w:val="TOC2"/>
            <w:keepNext/>
            <w:rPr>
              <w:ins w:id="247" w:author="ITU - BR SGD" w:date="2024-11-25T22:38:00Z"/>
              <w:rFonts w:asciiTheme="minorHAnsi" w:eastAsiaTheme="minorEastAsia" w:hAnsiTheme="minorHAnsi" w:cstheme="minorBidi"/>
              <w:kern w:val="2"/>
              <w:szCs w:val="24"/>
              <w:lang w:eastAsia="en-GB"/>
              <w14:ligatures w14:val="standardContextual"/>
            </w:rPr>
          </w:pPr>
          <w:ins w:id="248" w:author="ITU - BR SGD" w:date="2024-11-25T22:38:00Z">
            <w:r w:rsidRPr="001E4D0A">
              <w:rPr>
                <w:rStyle w:val="Hyperlink"/>
              </w:rPr>
              <w:fldChar w:fldCharType="begin"/>
            </w:r>
            <w:r w:rsidRPr="001E4D0A">
              <w:rPr>
                <w:rStyle w:val="Hyperlink"/>
              </w:rPr>
              <w:instrText xml:space="preserve"> </w:instrText>
            </w:r>
            <w:r w:rsidRPr="001E4D0A">
              <w:instrText>HYPERLINK \l "_Toc183466726"</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2.2</w:t>
            </w:r>
            <w:r w:rsidRPr="001E4D0A">
              <w:rPr>
                <w:rFonts w:asciiTheme="minorHAnsi" w:eastAsiaTheme="minorEastAsia" w:hAnsiTheme="minorHAnsi" w:cstheme="minorBidi"/>
                <w:kern w:val="2"/>
                <w:szCs w:val="24"/>
                <w:lang w:eastAsia="en-GB"/>
                <w14:ligatures w14:val="standardContextual"/>
              </w:rPr>
              <w:tab/>
            </w:r>
            <w:r w:rsidRPr="001E4D0A">
              <w:rPr>
                <w:rStyle w:val="Hyperlink"/>
              </w:rPr>
              <w:t>Multichannel approach</w:t>
            </w:r>
            <w:r w:rsidRPr="001E4D0A">
              <w:rPr>
                <w:webHidden/>
              </w:rPr>
              <w:tab/>
            </w:r>
          </w:ins>
          <w:ins w:id="249" w:author="ITU - BR SGD" w:date="2024-11-25T22:40:00Z">
            <w:r w:rsidRPr="001E4D0A">
              <w:rPr>
                <w:webHidden/>
              </w:rPr>
              <w:tab/>
            </w:r>
          </w:ins>
          <w:ins w:id="250" w:author="ITU - BR SGD" w:date="2024-11-25T22:38:00Z">
            <w:r w:rsidRPr="001E4D0A">
              <w:rPr>
                <w:webHidden/>
              </w:rPr>
              <w:fldChar w:fldCharType="begin"/>
            </w:r>
            <w:r w:rsidRPr="001E4D0A">
              <w:rPr>
                <w:webHidden/>
              </w:rPr>
              <w:instrText xml:space="preserve"> PAGEREF _Toc183466726 \h </w:instrText>
            </w:r>
          </w:ins>
          <w:r w:rsidRPr="001E4D0A">
            <w:rPr>
              <w:webHidden/>
            </w:rPr>
          </w:r>
          <w:r w:rsidRPr="001E4D0A">
            <w:rPr>
              <w:webHidden/>
            </w:rPr>
            <w:fldChar w:fldCharType="separate"/>
          </w:r>
          <w:ins w:id="251" w:author="ITU - BR SGD" w:date="2024-11-25T22:45:00Z">
            <w:r w:rsidRPr="001E4D0A">
              <w:rPr>
                <w:webHidden/>
              </w:rPr>
              <w:t>8</w:t>
            </w:r>
          </w:ins>
          <w:ins w:id="252" w:author="ITU - BR SGD" w:date="2024-11-25T22:38:00Z">
            <w:r w:rsidRPr="001E4D0A">
              <w:rPr>
                <w:webHidden/>
              </w:rPr>
              <w:fldChar w:fldCharType="end"/>
            </w:r>
            <w:r w:rsidRPr="001E4D0A">
              <w:rPr>
                <w:rStyle w:val="Hyperlink"/>
              </w:rPr>
              <w:fldChar w:fldCharType="end"/>
            </w:r>
          </w:ins>
        </w:p>
        <w:p w14:paraId="3C4D9895" w14:textId="77777777" w:rsidR="002C0A6A" w:rsidRPr="001E4D0A" w:rsidRDefault="002C0A6A" w:rsidP="00152FD6">
          <w:pPr>
            <w:pStyle w:val="TOC3"/>
            <w:keepNext/>
            <w:rPr>
              <w:ins w:id="253" w:author="ITU - BR SGD" w:date="2024-11-25T22:38:00Z"/>
              <w:rFonts w:asciiTheme="minorHAnsi" w:eastAsiaTheme="minorEastAsia" w:hAnsiTheme="minorHAnsi" w:cstheme="minorBidi"/>
              <w:kern w:val="2"/>
              <w:szCs w:val="24"/>
              <w:lang w:eastAsia="en-GB"/>
              <w14:ligatures w14:val="standardContextual"/>
            </w:rPr>
          </w:pPr>
          <w:ins w:id="254" w:author="ITU - BR SGD" w:date="2024-11-25T22:38:00Z">
            <w:r w:rsidRPr="001E4D0A">
              <w:rPr>
                <w:rStyle w:val="Hyperlink"/>
              </w:rPr>
              <w:fldChar w:fldCharType="begin"/>
            </w:r>
            <w:r w:rsidRPr="001E4D0A">
              <w:rPr>
                <w:rStyle w:val="Hyperlink"/>
              </w:rPr>
              <w:instrText xml:space="preserve"> </w:instrText>
            </w:r>
            <w:r w:rsidRPr="001E4D0A">
              <w:instrText>HYPERLINK \l "_Toc183466727"</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2.2.1</w:t>
            </w:r>
            <w:r w:rsidRPr="001E4D0A">
              <w:rPr>
                <w:rFonts w:asciiTheme="minorHAnsi" w:eastAsiaTheme="minorEastAsia" w:hAnsiTheme="minorHAnsi" w:cstheme="minorBidi"/>
                <w:kern w:val="2"/>
                <w:szCs w:val="24"/>
                <w:lang w:eastAsia="en-GB"/>
                <w14:ligatures w14:val="standardContextual"/>
              </w:rPr>
              <w:tab/>
            </w:r>
            <w:r w:rsidRPr="001E4D0A">
              <w:rPr>
                <w:rStyle w:val="Hyperlink"/>
              </w:rPr>
              <w:t>Independent sideband (ISB) operation</w:t>
            </w:r>
            <w:r w:rsidRPr="001E4D0A">
              <w:rPr>
                <w:webHidden/>
              </w:rPr>
              <w:tab/>
            </w:r>
          </w:ins>
          <w:ins w:id="255" w:author="ITU - BR SGD" w:date="2024-11-25T22:40:00Z">
            <w:r w:rsidRPr="001E4D0A">
              <w:rPr>
                <w:webHidden/>
              </w:rPr>
              <w:tab/>
            </w:r>
          </w:ins>
          <w:ins w:id="256" w:author="ITU - BR SGD" w:date="2024-11-25T22:38:00Z">
            <w:r w:rsidRPr="001E4D0A">
              <w:rPr>
                <w:webHidden/>
              </w:rPr>
              <w:fldChar w:fldCharType="begin"/>
            </w:r>
            <w:r w:rsidRPr="001E4D0A">
              <w:rPr>
                <w:webHidden/>
              </w:rPr>
              <w:instrText xml:space="preserve"> PAGEREF _Toc183466727 \h </w:instrText>
            </w:r>
          </w:ins>
          <w:r w:rsidRPr="001E4D0A">
            <w:rPr>
              <w:webHidden/>
            </w:rPr>
          </w:r>
          <w:r w:rsidRPr="001E4D0A">
            <w:rPr>
              <w:webHidden/>
            </w:rPr>
            <w:fldChar w:fldCharType="separate"/>
          </w:r>
          <w:ins w:id="257" w:author="ITU - BR SGD" w:date="2024-11-25T22:45:00Z">
            <w:r w:rsidRPr="001E4D0A">
              <w:rPr>
                <w:webHidden/>
              </w:rPr>
              <w:t>8</w:t>
            </w:r>
          </w:ins>
          <w:ins w:id="258" w:author="ITU - BR SGD" w:date="2024-11-25T22:38:00Z">
            <w:r w:rsidRPr="001E4D0A">
              <w:rPr>
                <w:webHidden/>
              </w:rPr>
              <w:fldChar w:fldCharType="end"/>
            </w:r>
            <w:r w:rsidRPr="001E4D0A">
              <w:rPr>
                <w:rStyle w:val="Hyperlink"/>
              </w:rPr>
              <w:fldChar w:fldCharType="end"/>
            </w:r>
          </w:ins>
        </w:p>
        <w:p w14:paraId="07E36586" w14:textId="77777777" w:rsidR="002C0A6A" w:rsidRPr="001E4D0A" w:rsidRDefault="002C0A6A" w:rsidP="00152FD6">
          <w:pPr>
            <w:pStyle w:val="TOC3"/>
            <w:keepNext/>
            <w:rPr>
              <w:ins w:id="259" w:author="ITU - BR SGD" w:date="2024-11-25T22:38:00Z"/>
              <w:rFonts w:asciiTheme="minorHAnsi" w:eastAsiaTheme="minorEastAsia" w:hAnsiTheme="minorHAnsi" w:cstheme="minorBidi"/>
              <w:kern w:val="2"/>
              <w:szCs w:val="24"/>
              <w:lang w:eastAsia="en-GB"/>
              <w14:ligatures w14:val="standardContextual"/>
            </w:rPr>
          </w:pPr>
          <w:ins w:id="260" w:author="ITU - BR SGD" w:date="2024-11-25T22:38:00Z">
            <w:r w:rsidRPr="001E4D0A">
              <w:rPr>
                <w:rStyle w:val="Hyperlink"/>
              </w:rPr>
              <w:fldChar w:fldCharType="begin"/>
            </w:r>
            <w:r w:rsidRPr="001E4D0A">
              <w:rPr>
                <w:rStyle w:val="Hyperlink"/>
              </w:rPr>
              <w:instrText xml:space="preserve"> </w:instrText>
            </w:r>
            <w:r w:rsidRPr="001E4D0A">
              <w:instrText>HYPERLINK \l "_Toc183466728"</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2.2.2</w:t>
            </w:r>
            <w:r w:rsidRPr="001E4D0A">
              <w:rPr>
                <w:rFonts w:asciiTheme="minorHAnsi" w:eastAsiaTheme="minorEastAsia" w:hAnsiTheme="minorHAnsi" w:cstheme="minorBidi"/>
                <w:kern w:val="2"/>
                <w:szCs w:val="24"/>
                <w:lang w:eastAsia="en-GB"/>
                <w14:ligatures w14:val="standardContextual"/>
              </w:rPr>
              <w:tab/>
            </w:r>
            <w:r w:rsidRPr="001E4D0A">
              <w:rPr>
                <w:rStyle w:val="Hyperlink"/>
              </w:rPr>
              <w:t>Contiguous multichannel HF equipment</w:t>
            </w:r>
            <w:r w:rsidRPr="001E4D0A">
              <w:rPr>
                <w:webHidden/>
              </w:rPr>
              <w:tab/>
            </w:r>
          </w:ins>
          <w:ins w:id="261" w:author="ITU - BR SGD" w:date="2024-11-25T22:40:00Z">
            <w:r w:rsidRPr="001E4D0A">
              <w:rPr>
                <w:webHidden/>
              </w:rPr>
              <w:tab/>
            </w:r>
          </w:ins>
          <w:ins w:id="262" w:author="ITU - BR SGD" w:date="2024-11-25T22:38:00Z">
            <w:r w:rsidRPr="001E4D0A">
              <w:rPr>
                <w:webHidden/>
              </w:rPr>
              <w:fldChar w:fldCharType="begin"/>
            </w:r>
            <w:r w:rsidRPr="001E4D0A">
              <w:rPr>
                <w:webHidden/>
              </w:rPr>
              <w:instrText xml:space="preserve"> PAGEREF _Toc183466728 \h </w:instrText>
            </w:r>
          </w:ins>
          <w:r w:rsidRPr="001E4D0A">
            <w:rPr>
              <w:webHidden/>
            </w:rPr>
          </w:r>
          <w:r w:rsidRPr="001E4D0A">
            <w:rPr>
              <w:webHidden/>
            </w:rPr>
            <w:fldChar w:fldCharType="separate"/>
          </w:r>
          <w:ins w:id="263" w:author="ITU - BR SGD" w:date="2024-11-25T22:45:00Z">
            <w:r w:rsidRPr="001E4D0A">
              <w:rPr>
                <w:webHidden/>
              </w:rPr>
              <w:t>9</w:t>
            </w:r>
          </w:ins>
          <w:ins w:id="264" w:author="ITU - BR SGD" w:date="2024-11-25T22:38:00Z">
            <w:r w:rsidRPr="001E4D0A">
              <w:rPr>
                <w:webHidden/>
              </w:rPr>
              <w:fldChar w:fldCharType="end"/>
            </w:r>
            <w:r w:rsidRPr="001E4D0A">
              <w:rPr>
                <w:rStyle w:val="Hyperlink"/>
              </w:rPr>
              <w:fldChar w:fldCharType="end"/>
            </w:r>
          </w:ins>
        </w:p>
        <w:p w14:paraId="39BA6D8B" w14:textId="77777777" w:rsidR="002C0A6A" w:rsidRPr="001E4D0A" w:rsidRDefault="002C0A6A" w:rsidP="00152FD6">
          <w:pPr>
            <w:pStyle w:val="TOC3"/>
            <w:keepNext/>
            <w:rPr>
              <w:ins w:id="265" w:author="ITU - BR SGD" w:date="2024-11-25T22:38:00Z"/>
              <w:rFonts w:asciiTheme="minorHAnsi" w:eastAsiaTheme="minorEastAsia" w:hAnsiTheme="minorHAnsi" w:cstheme="minorBidi"/>
              <w:kern w:val="2"/>
              <w:szCs w:val="24"/>
              <w:lang w:eastAsia="en-GB"/>
              <w14:ligatures w14:val="standardContextual"/>
            </w:rPr>
          </w:pPr>
          <w:ins w:id="266" w:author="ITU - BR SGD" w:date="2024-11-25T22:38:00Z">
            <w:r w:rsidRPr="001E4D0A">
              <w:rPr>
                <w:rStyle w:val="Hyperlink"/>
              </w:rPr>
              <w:fldChar w:fldCharType="begin"/>
            </w:r>
            <w:r w:rsidRPr="001E4D0A">
              <w:rPr>
                <w:rStyle w:val="Hyperlink"/>
              </w:rPr>
              <w:instrText xml:space="preserve"> </w:instrText>
            </w:r>
            <w:r w:rsidRPr="001E4D0A">
              <w:instrText>HYPERLINK \l "_Toc183466729"</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2.2.3</w:t>
            </w:r>
            <w:r w:rsidRPr="001E4D0A">
              <w:rPr>
                <w:rFonts w:asciiTheme="minorHAnsi" w:eastAsiaTheme="minorEastAsia" w:hAnsiTheme="minorHAnsi" w:cstheme="minorBidi"/>
                <w:kern w:val="2"/>
                <w:szCs w:val="24"/>
                <w:lang w:eastAsia="en-GB"/>
                <w14:ligatures w14:val="standardContextual"/>
              </w:rPr>
              <w:tab/>
            </w:r>
            <w:r w:rsidRPr="001E4D0A">
              <w:rPr>
                <w:rStyle w:val="Hyperlink"/>
              </w:rPr>
              <w:t>Non-contiguous Multichannel HF equipment</w:t>
            </w:r>
            <w:r w:rsidRPr="001E4D0A">
              <w:rPr>
                <w:webHidden/>
              </w:rPr>
              <w:tab/>
            </w:r>
          </w:ins>
          <w:ins w:id="267" w:author="ITU - BR SGD" w:date="2024-11-25T22:40:00Z">
            <w:r w:rsidRPr="001E4D0A">
              <w:rPr>
                <w:webHidden/>
              </w:rPr>
              <w:tab/>
            </w:r>
          </w:ins>
          <w:ins w:id="268" w:author="ITU - BR SGD" w:date="2024-11-25T22:38:00Z">
            <w:r w:rsidRPr="001E4D0A">
              <w:rPr>
                <w:webHidden/>
              </w:rPr>
              <w:fldChar w:fldCharType="begin"/>
            </w:r>
            <w:r w:rsidRPr="001E4D0A">
              <w:rPr>
                <w:webHidden/>
              </w:rPr>
              <w:instrText xml:space="preserve"> PAGEREF _Toc183466729 \h </w:instrText>
            </w:r>
          </w:ins>
          <w:r w:rsidRPr="001E4D0A">
            <w:rPr>
              <w:webHidden/>
            </w:rPr>
          </w:r>
          <w:r w:rsidRPr="001E4D0A">
            <w:rPr>
              <w:webHidden/>
            </w:rPr>
            <w:fldChar w:fldCharType="separate"/>
          </w:r>
          <w:ins w:id="269" w:author="ITU - BR SGD" w:date="2024-11-25T22:45:00Z">
            <w:r w:rsidRPr="001E4D0A">
              <w:rPr>
                <w:webHidden/>
              </w:rPr>
              <w:t>10</w:t>
            </w:r>
          </w:ins>
          <w:ins w:id="270" w:author="ITU - BR SGD" w:date="2024-11-25T22:38:00Z">
            <w:r w:rsidRPr="001E4D0A">
              <w:rPr>
                <w:webHidden/>
              </w:rPr>
              <w:fldChar w:fldCharType="end"/>
            </w:r>
            <w:r w:rsidRPr="001E4D0A">
              <w:rPr>
                <w:rStyle w:val="Hyperlink"/>
              </w:rPr>
              <w:fldChar w:fldCharType="end"/>
            </w:r>
          </w:ins>
        </w:p>
        <w:p w14:paraId="40093940" w14:textId="77777777" w:rsidR="002C0A6A" w:rsidRPr="001E4D0A" w:rsidRDefault="002C0A6A" w:rsidP="00152FD6">
          <w:pPr>
            <w:pStyle w:val="TOC2"/>
            <w:keepNext/>
            <w:rPr>
              <w:ins w:id="271" w:author="ITU - BR SGD" w:date="2024-11-25T22:38:00Z"/>
              <w:rFonts w:asciiTheme="minorHAnsi" w:eastAsiaTheme="minorEastAsia" w:hAnsiTheme="minorHAnsi" w:cstheme="minorBidi"/>
              <w:kern w:val="2"/>
              <w:szCs w:val="24"/>
              <w:lang w:eastAsia="en-GB"/>
              <w14:ligatures w14:val="standardContextual"/>
            </w:rPr>
          </w:pPr>
          <w:ins w:id="272" w:author="ITU - BR SGD" w:date="2024-11-25T22:38:00Z">
            <w:r w:rsidRPr="001E4D0A">
              <w:rPr>
                <w:rStyle w:val="Hyperlink"/>
              </w:rPr>
              <w:fldChar w:fldCharType="begin"/>
            </w:r>
            <w:r w:rsidRPr="001E4D0A">
              <w:rPr>
                <w:rStyle w:val="Hyperlink"/>
              </w:rPr>
              <w:instrText xml:space="preserve"> </w:instrText>
            </w:r>
            <w:r w:rsidRPr="001E4D0A">
              <w:instrText>HYPERLINK \l "_Toc183466730"</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2.3</w:t>
            </w:r>
            <w:r w:rsidRPr="001E4D0A">
              <w:rPr>
                <w:rFonts w:asciiTheme="minorHAnsi" w:eastAsiaTheme="minorEastAsia" w:hAnsiTheme="minorHAnsi" w:cstheme="minorBidi"/>
                <w:kern w:val="2"/>
                <w:szCs w:val="24"/>
                <w:lang w:eastAsia="en-GB"/>
                <w14:ligatures w14:val="standardContextual"/>
              </w:rPr>
              <w:tab/>
            </w:r>
            <w:r w:rsidRPr="001E4D0A">
              <w:rPr>
                <w:rStyle w:val="Hyperlink"/>
              </w:rPr>
              <w:t>Digital Radio Mondiale (DRM)</w:t>
            </w:r>
            <w:r w:rsidRPr="001E4D0A">
              <w:rPr>
                <w:webHidden/>
              </w:rPr>
              <w:tab/>
            </w:r>
          </w:ins>
          <w:ins w:id="273" w:author="ITU - BR SGD" w:date="2024-11-25T22:40:00Z">
            <w:r w:rsidRPr="001E4D0A">
              <w:rPr>
                <w:webHidden/>
              </w:rPr>
              <w:tab/>
            </w:r>
          </w:ins>
          <w:ins w:id="274" w:author="ITU - BR SGD" w:date="2024-11-25T22:38:00Z">
            <w:r w:rsidRPr="001E4D0A">
              <w:rPr>
                <w:webHidden/>
              </w:rPr>
              <w:fldChar w:fldCharType="begin"/>
            </w:r>
            <w:r w:rsidRPr="001E4D0A">
              <w:rPr>
                <w:webHidden/>
              </w:rPr>
              <w:instrText xml:space="preserve"> PAGEREF _Toc183466730 \h </w:instrText>
            </w:r>
          </w:ins>
          <w:r w:rsidRPr="001E4D0A">
            <w:rPr>
              <w:webHidden/>
            </w:rPr>
          </w:r>
          <w:r w:rsidRPr="001E4D0A">
            <w:rPr>
              <w:webHidden/>
            </w:rPr>
            <w:fldChar w:fldCharType="separate"/>
          </w:r>
          <w:ins w:id="275" w:author="ITU - BR SGD" w:date="2024-11-25T22:45:00Z">
            <w:r w:rsidRPr="001E4D0A">
              <w:rPr>
                <w:webHidden/>
              </w:rPr>
              <w:t>10</w:t>
            </w:r>
          </w:ins>
          <w:ins w:id="276" w:author="ITU - BR SGD" w:date="2024-11-25T22:38:00Z">
            <w:r w:rsidRPr="001E4D0A">
              <w:rPr>
                <w:webHidden/>
              </w:rPr>
              <w:fldChar w:fldCharType="end"/>
            </w:r>
            <w:r w:rsidRPr="001E4D0A">
              <w:rPr>
                <w:rStyle w:val="Hyperlink"/>
              </w:rPr>
              <w:fldChar w:fldCharType="end"/>
            </w:r>
          </w:ins>
        </w:p>
        <w:p w14:paraId="3CE6183A" w14:textId="77777777" w:rsidR="002C0A6A" w:rsidRPr="001E4D0A" w:rsidRDefault="002C0A6A" w:rsidP="00152FD6">
          <w:pPr>
            <w:pStyle w:val="TOC1"/>
            <w:keepNext/>
            <w:rPr>
              <w:ins w:id="277" w:author="ITU - BR SGD" w:date="2024-11-25T22:38:00Z"/>
              <w:rFonts w:asciiTheme="minorHAnsi" w:eastAsiaTheme="minorEastAsia" w:hAnsiTheme="minorHAnsi" w:cstheme="minorBidi"/>
              <w:kern w:val="2"/>
              <w:szCs w:val="24"/>
              <w:lang w:eastAsia="en-GB"/>
              <w14:ligatures w14:val="standardContextual"/>
            </w:rPr>
          </w:pPr>
          <w:ins w:id="278" w:author="ITU - BR SGD" w:date="2024-11-25T22:38:00Z">
            <w:r w:rsidRPr="001E4D0A">
              <w:rPr>
                <w:rStyle w:val="Hyperlink"/>
              </w:rPr>
              <w:fldChar w:fldCharType="begin"/>
            </w:r>
            <w:r w:rsidRPr="001E4D0A">
              <w:rPr>
                <w:rStyle w:val="Hyperlink"/>
              </w:rPr>
              <w:instrText xml:space="preserve"> </w:instrText>
            </w:r>
            <w:r w:rsidRPr="001E4D0A">
              <w:instrText>HYPERLINK \l "_Toc183466731"</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3</w:t>
            </w:r>
            <w:r w:rsidRPr="001E4D0A">
              <w:rPr>
                <w:rFonts w:asciiTheme="minorHAnsi" w:eastAsiaTheme="minorEastAsia" w:hAnsiTheme="minorHAnsi" w:cstheme="minorBidi"/>
                <w:kern w:val="2"/>
                <w:szCs w:val="24"/>
                <w:lang w:eastAsia="en-GB"/>
                <w14:ligatures w14:val="standardContextual"/>
              </w:rPr>
              <w:tab/>
            </w:r>
            <w:r w:rsidRPr="001E4D0A">
              <w:rPr>
                <w:rStyle w:val="Hyperlink"/>
              </w:rPr>
              <w:t>Networked systems</w:t>
            </w:r>
            <w:r w:rsidRPr="001E4D0A">
              <w:rPr>
                <w:webHidden/>
              </w:rPr>
              <w:tab/>
            </w:r>
          </w:ins>
          <w:ins w:id="279" w:author="ITU - BR SGD" w:date="2024-11-25T22:40:00Z">
            <w:r w:rsidRPr="001E4D0A">
              <w:rPr>
                <w:webHidden/>
              </w:rPr>
              <w:tab/>
            </w:r>
          </w:ins>
          <w:ins w:id="280" w:author="ITU - BR SGD" w:date="2024-11-25T22:38:00Z">
            <w:r w:rsidRPr="001E4D0A">
              <w:rPr>
                <w:webHidden/>
              </w:rPr>
              <w:fldChar w:fldCharType="begin"/>
            </w:r>
            <w:r w:rsidRPr="001E4D0A">
              <w:rPr>
                <w:webHidden/>
              </w:rPr>
              <w:instrText xml:space="preserve"> PAGEREF _Toc183466731 \h </w:instrText>
            </w:r>
          </w:ins>
          <w:r w:rsidRPr="001E4D0A">
            <w:rPr>
              <w:webHidden/>
            </w:rPr>
          </w:r>
          <w:r w:rsidRPr="001E4D0A">
            <w:rPr>
              <w:webHidden/>
            </w:rPr>
            <w:fldChar w:fldCharType="separate"/>
          </w:r>
          <w:ins w:id="281" w:author="ITU - BR SGD" w:date="2024-11-25T22:45:00Z">
            <w:r w:rsidRPr="001E4D0A">
              <w:rPr>
                <w:webHidden/>
              </w:rPr>
              <w:t>11</w:t>
            </w:r>
          </w:ins>
          <w:ins w:id="282" w:author="ITU - BR SGD" w:date="2024-11-25T22:38:00Z">
            <w:r w:rsidRPr="001E4D0A">
              <w:rPr>
                <w:webHidden/>
              </w:rPr>
              <w:fldChar w:fldCharType="end"/>
            </w:r>
            <w:r w:rsidRPr="001E4D0A">
              <w:rPr>
                <w:rStyle w:val="Hyperlink"/>
              </w:rPr>
              <w:fldChar w:fldCharType="end"/>
            </w:r>
          </w:ins>
        </w:p>
        <w:p w14:paraId="623C49F3" w14:textId="77777777" w:rsidR="002C0A6A" w:rsidRPr="001E4D0A" w:rsidRDefault="002C0A6A" w:rsidP="00152FD6">
          <w:pPr>
            <w:pStyle w:val="TOC2"/>
            <w:keepNext/>
            <w:rPr>
              <w:ins w:id="283" w:author="ITU - BR SGD" w:date="2024-11-25T22:38:00Z"/>
              <w:rFonts w:asciiTheme="minorHAnsi" w:eastAsiaTheme="minorEastAsia" w:hAnsiTheme="minorHAnsi" w:cstheme="minorBidi"/>
              <w:kern w:val="2"/>
              <w:szCs w:val="24"/>
              <w:lang w:eastAsia="en-GB"/>
              <w14:ligatures w14:val="standardContextual"/>
            </w:rPr>
          </w:pPr>
          <w:ins w:id="284" w:author="ITU - BR SGD" w:date="2024-11-25T22:38:00Z">
            <w:r w:rsidRPr="001E4D0A">
              <w:rPr>
                <w:rStyle w:val="Hyperlink"/>
              </w:rPr>
              <w:fldChar w:fldCharType="begin"/>
            </w:r>
            <w:r w:rsidRPr="001E4D0A">
              <w:rPr>
                <w:rStyle w:val="Hyperlink"/>
              </w:rPr>
              <w:instrText xml:space="preserve"> </w:instrText>
            </w:r>
            <w:r w:rsidRPr="001E4D0A">
              <w:instrText>HYPERLINK \l "_Toc183466732"</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3.1</w:t>
            </w:r>
            <w:r w:rsidRPr="001E4D0A">
              <w:rPr>
                <w:rFonts w:asciiTheme="minorHAnsi" w:eastAsiaTheme="minorEastAsia" w:hAnsiTheme="minorHAnsi" w:cstheme="minorBidi"/>
                <w:kern w:val="2"/>
                <w:szCs w:val="24"/>
                <w:lang w:eastAsia="en-GB"/>
                <w14:ligatures w14:val="standardContextual"/>
              </w:rPr>
              <w:tab/>
            </w:r>
            <w:r w:rsidRPr="001E4D0A">
              <w:rPr>
                <w:rStyle w:val="Hyperlink"/>
              </w:rPr>
              <w:t>AGILE HF Networks</w:t>
            </w:r>
            <w:r w:rsidRPr="001E4D0A">
              <w:rPr>
                <w:webHidden/>
              </w:rPr>
              <w:tab/>
            </w:r>
          </w:ins>
          <w:ins w:id="285" w:author="ITU - BR SGD" w:date="2024-11-25T22:40:00Z">
            <w:r w:rsidRPr="001E4D0A">
              <w:rPr>
                <w:webHidden/>
              </w:rPr>
              <w:tab/>
            </w:r>
          </w:ins>
          <w:ins w:id="286" w:author="ITU - BR SGD" w:date="2024-11-25T22:38:00Z">
            <w:r w:rsidRPr="001E4D0A">
              <w:rPr>
                <w:webHidden/>
              </w:rPr>
              <w:fldChar w:fldCharType="begin"/>
            </w:r>
            <w:r w:rsidRPr="001E4D0A">
              <w:rPr>
                <w:webHidden/>
              </w:rPr>
              <w:instrText xml:space="preserve"> PAGEREF _Toc183466732 \h </w:instrText>
            </w:r>
          </w:ins>
          <w:r w:rsidRPr="001E4D0A">
            <w:rPr>
              <w:webHidden/>
            </w:rPr>
          </w:r>
          <w:r w:rsidRPr="001E4D0A">
            <w:rPr>
              <w:webHidden/>
            </w:rPr>
            <w:fldChar w:fldCharType="separate"/>
          </w:r>
          <w:ins w:id="287" w:author="ITU - BR SGD" w:date="2024-11-25T22:45:00Z">
            <w:r w:rsidRPr="001E4D0A">
              <w:rPr>
                <w:webHidden/>
              </w:rPr>
              <w:t>11</w:t>
            </w:r>
          </w:ins>
          <w:ins w:id="288" w:author="ITU - BR SGD" w:date="2024-11-25T22:38:00Z">
            <w:r w:rsidRPr="001E4D0A">
              <w:rPr>
                <w:webHidden/>
              </w:rPr>
              <w:fldChar w:fldCharType="end"/>
            </w:r>
            <w:r w:rsidRPr="001E4D0A">
              <w:rPr>
                <w:rStyle w:val="Hyperlink"/>
              </w:rPr>
              <w:fldChar w:fldCharType="end"/>
            </w:r>
          </w:ins>
        </w:p>
        <w:p w14:paraId="3DEDEA29" w14:textId="77777777" w:rsidR="002C0A6A" w:rsidRPr="001E4D0A" w:rsidRDefault="002C0A6A" w:rsidP="00152FD6">
          <w:pPr>
            <w:pStyle w:val="TOC1"/>
            <w:keepNext/>
            <w:rPr>
              <w:ins w:id="289" w:author="ITU - BR SGD" w:date="2024-11-25T22:38:00Z"/>
              <w:rFonts w:asciiTheme="minorHAnsi" w:eastAsiaTheme="minorEastAsia" w:hAnsiTheme="minorHAnsi" w:cstheme="minorBidi"/>
              <w:kern w:val="2"/>
              <w:szCs w:val="24"/>
              <w:lang w:eastAsia="en-GB"/>
              <w14:ligatures w14:val="standardContextual"/>
            </w:rPr>
          </w:pPr>
          <w:ins w:id="290" w:author="ITU - BR SGD" w:date="2024-11-25T22:38:00Z">
            <w:r w:rsidRPr="001E4D0A">
              <w:rPr>
                <w:rStyle w:val="Hyperlink"/>
              </w:rPr>
              <w:fldChar w:fldCharType="begin"/>
            </w:r>
            <w:r w:rsidRPr="001E4D0A">
              <w:rPr>
                <w:rStyle w:val="Hyperlink"/>
              </w:rPr>
              <w:instrText xml:space="preserve"> </w:instrText>
            </w:r>
            <w:r w:rsidRPr="001E4D0A">
              <w:instrText>HYPERLINK \l "_Toc183466733"</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4</w:t>
            </w:r>
            <w:r w:rsidRPr="001E4D0A">
              <w:rPr>
                <w:rFonts w:asciiTheme="minorHAnsi" w:eastAsiaTheme="minorEastAsia" w:hAnsiTheme="minorHAnsi" w:cstheme="minorBidi"/>
                <w:kern w:val="2"/>
                <w:szCs w:val="24"/>
                <w:lang w:eastAsia="en-GB"/>
                <w14:ligatures w14:val="standardContextual"/>
              </w:rPr>
              <w:tab/>
            </w:r>
            <w:r w:rsidRPr="001E4D0A">
              <w:rPr>
                <w:rStyle w:val="Hyperlink"/>
              </w:rPr>
              <w:t>Multicast technologies</w:t>
            </w:r>
            <w:r w:rsidRPr="001E4D0A">
              <w:rPr>
                <w:webHidden/>
              </w:rPr>
              <w:tab/>
            </w:r>
          </w:ins>
          <w:ins w:id="291" w:author="ITU - BR SGD" w:date="2024-11-25T22:40:00Z">
            <w:r w:rsidRPr="001E4D0A">
              <w:rPr>
                <w:webHidden/>
              </w:rPr>
              <w:tab/>
            </w:r>
          </w:ins>
          <w:ins w:id="292" w:author="ITU - BR SGD" w:date="2024-11-25T22:38:00Z">
            <w:r w:rsidRPr="001E4D0A">
              <w:rPr>
                <w:webHidden/>
              </w:rPr>
              <w:fldChar w:fldCharType="begin"/>
            </w:r>
            <w:r w:rsidRPr="001E4D0A">
              <w:rPr>
                <w:webHidden/>
              </w:rPr>
              <w:instrText xml:space="preserve"> PAGEREF _Toc183466733 \h </w:instrText>
            </w:r>
          </w:ins>
          <w:r w:rsidRPr="001E4D0A">
            <w:rPr>
              <w:webHidden/>
            </w:rPr>
          </w:r>
          <w:r w:rsidRPr="001E4D0A">
            <w:rPr>
              <w:webHidden/>
            </w:rPr>
            <w:fldChar w:fldCharType="separate"/>
          </w:r>
          <w:ins w:id="293" w:author="ITU - BR SGD" w:date="2024-11-25T22:45:00Z">
            <w:r w:rsidRPr="001E4D0A">
              <w:rPr>
                <w:webHidden/>
              </w:rPr>
              <w:t>13</w:t>
            </w:r>
          </w:ins>
          <w:ins w:id="294" w:author="ITU - BR SGD" w:date="2024-11-25T22:38:00Z">
            <w:r w:rsidRPr="001E4D0A">
              <w:rPr>
                <w:webHidden/>
              </w:rPr>
              <w:fldChar w:fldCharType="end"/>
            </w:r>
            <w:r w:rsidRPr="001E4D0A">
              <w:rPr>
                <w:rStyle w:val="Hyperlink"/>
              </w:rPr>
              <w:fldChar w:fldCharType="end"/>
            </w:r>
          </w:ins>
        </w:p>
        <w:p w14:paraId="6B3CFC89" w14:textId="77777777" w:rsidR="002C0A6A" w:rsidRPr="001E4D0A" w:rsidRDefault="002C0A6A" w:rsidP="00152FD6">
          <w:pPr>
            <w:pStyle w:val="TOC2"/>
            <w:keepNext/>
            <w:rPr>
              <w:ins w:id="295" w:author="ITU - BR SGD" w:date="2024-11-25T22:38:00Z"/>
              <w:rFonts w:asciiTheme="minorHAnsi" w:eastAsiaTheme="minorEastAsia" w:hAnsiTheme="minorHAnsi" w:cstheme="minorBidi"/>
              <w:kern w:val="2"/>
              <w:szCs w:val="24"/>
              <w:lang w:eastAsia="en-GB"/>
              <w14:ligatures w14:val="standardContextual"/>
            </w:rPr>
          </w:pPr>
          <w:ins w:id="296" w:author="ITU - BR SGD" w:date="2024-11-25T22:38:00Z">
            <w:r w:rsidRPr="001E4D0A">
              <w:rPr>
                <w:rStyle w:val="Hyperlink"/>
              </w:rPr>
              <w:fldChar w:fldCharType="begin"/>
            </w:r>
            <w:r w:rsidRPr="001E4D0A">
              <w:rPr>
                <w:rStyle w:val="Hyperlink"/>
              </w:rPr>
              <w:instrText xml:space="preserve"> </w:instrText>
            </w:r>
            <w:r w:rsidRPr="001E4D0A">
              <w:instrText>HYPERLINK \l "_Toc183466734"</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 xml:space="preserve">4.1 </w:t>
            </w:r>
            <w:r w:rsidRPr="001E4D0A">
              <w:rPr>
                <w:rFonts w:asciiTheme="minorHAnsi" w:eastAsiaTheme="minorEastAsia" w:hAnsiTheme="minorHAnsi" w:cstheme="minorBidi"/>
                <w:kern w:val="2"/>
                <w:szCs w:val="24"/>
                <w:lang w:eastAsia="en-GB"/>
                <w14:ligatures w14:val="standardContextual"/>
              </w:rPr>
              <w:tab/>
            </w:r>
            <w:r w:rsidRPr="001E4D0A">
              <w:rPr>
                <w:rStyle w:val="Hyperlink"/>
              </w:rPr>
              <w:t>Time Division Multiple Access (TDMA)</w:t>
            </w:r>
            <w:r w:rsidRPr="001E4D0A">
              <w:rPr>
                <w:webHidden/>
              </w:rPr>
              <w:tab/>
            </w:r>
          </w:ins>
          <w:ins w:id="297" w:author="ITU - BR SGD" w:date="2024-11-25T22:40:00Z">
            <w:r w:rsidRPr="001E4D0A">
              <w:rPr>
                <w:webHidden/>
              </w:rPr>
              <w:tab/>
            </w:r>
          </w:ins>
          <w:ins w:id="298" w:author="ITU - BR SGD" w:date="2024-11-25T22:38:00Z">
            <w:r w:rsidRPr="001E4D0A">
              <w:rPr>
                <w:webHidden/>
              </w:rPr>
              <w:fldChar w:fldCharType="begin"/>
            </w:r>
            <w:r w:rsidRPr="001E4D0A">
              <w:rPr>
                <w:webHidden/>
              </w:rPr>
              <w:instrText xml:space="preserve"> PAGEREF _Toc183466734 \h </w:instrText>
            </w:r>
          </w:ins>
          <w:r w:rsidRPr="001E4D0A">
            <w:rPr>
              <w:webHidden/>
            </w:rPr>
          </w:r>
          <w:r w:rsidRPr="001E4D0A">
            <w:rPr>
              <w:webHidden/>
            </w:rPr>
            <w:fldChar w:fldCharType="separate"/>
          </w:r>
          <w:ins w:id="299" w:author="ITU - BR SGD" w:date="2024-11-25T22:45:00Z">
            <w:r w:rsidRPr="001E4D0A">
              <w:rPr>
                <w:webHidden/>
              </w:rPr>
              <w:t>13</w:t>
            </w:r>
          </w:ins>
          <w:ins w:id="300" w:author="ITU - BR SGD" w:date="2024-11-25T22:38:00Z">
            <w:r w:rsidRPr="001E4D0A">
              <w:rPr>
                <w:webHidden/>
              </w:rPr>
              <w:fldChar w:fldCharType="end"/>
            </w:r>
            <w:r w:rsidRPr="001E4D0A">
              <w:rPr>
                <w:rStyle w:val="Hyperlink"/>
              </w:rPr>
              <w:fldChar w:fldCharType="end"/>
            </w:r>
          </w:ins>
        </w:p>
        <w:p w14:paraId="1DB10537" w14:textId="77777777" w:rsidR="002C0A6A" w:rsidRPr="001E4D0A" w:rsidRDefault="002C0A6A" w:rsidP="00152FD6">
          <w:pPr>
            <w:pStyle w:val="TOC2"/>
            <w:keepNext/>
            <w:rPr>
              <w:ins w:id="301" w:author="ITU - BR SGD" w:date="2024-11-25T22:38:00Z"/>
              <w:rFonts w:asciiTheme="minorHAnsi" w:eastAsiaTheme="minorEastAsia" w:hAnsiTheme="minorHAnsi" w:cstheme="minorBidi"/>
              <w:kern w:val="2"/>
              <w:szCs w:val="24"/>
              <w:lang w:eastAsia="en-GB"/>
              <w14:ligatures w14:val="standardContextual"/>
            </w:rPr>
          </w:pPr>
          <w:ins w:id="302" w:author="ITU - BR SGD" w:date="2024-11-25T22:38:00Z">
            <w:r w:rsidRPr="001E4D0A">
              <w:rPr>
                <w:rStyle w:val="Hyperlink"/>
              </w:rPr>
              <w:fldChar w:fldCharType="begin"/>
            </w:r>
            <w:r w:rsidRPr="001E4D0A">
              <w:rPr>
                <w:rStyle w:val="Hyperlink"/>
              </w:rPr>
              <w:instrText xml:space="preserve"> </w:instrText>
            </w:r>
            <w:r w:rsidRPr="001E4D0A">
              <w:instrText>HYPERLINK \l "_Toc183466735"</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 xml:space="preserve">4.2 </w:t>
            </w:r>
            <w:r w:rsidRPr="001E4D0A">
              <w:rPr>
                <w:rFonts w:asciiTheme="minorHAnsi" w:eastAsiaTheme="minorEastAsia" w:hAnsiTheme="minorHAnsi" w:cstheme="minorBidi"/>
                <w:kern w:val="2"/>
                <w:szCs w:val="24"/>
                <w:lang w:eastAsia="en-GB"/>
                <w14:ligatures w14:val="standardContextual"/>
              </w:rPr>
              <w:tab/>
            </w:r>
            <w:r w:rsidRPr="001E4D0A">
              <w:rPr>
                <w:rStyle w:val="Hyperlink"/>
              </w:rPr>
              <w:t>Carrier Sense Multiple Access (CSMA)</w:t>
            </w:r>
            <w:r w:rsidRPr="001E4D0A">
              <w:rPr>
                <w:webHidden/>
              </w:rPr>
              <w:tab/>
            </w:r>
          </w:ins>
          <w:ins w:id="303" w:author="ITU - BR SGD" w:date="2024-11-25T22:40:00Z">
            <w:r w:rsidRPr="001E4D0A">
              <w:rPr>
                <w:webHidden/>
              </w:rPr>
              <w:tab/>
            </w:r>
          </w:ins>
          <w:ins w:id="304" w:author="ITU - BR SGD" w:date="2024-11-25T22:38:00Z">
            <w:r w:rsidRPr="001E4D0A">
              <w:rPr>
                <w:webHidden/>
              </w:rPr>
              <w:fldChar w:fldCharType="begin"/>
            </w:r>
            <w:r w:rsidRPr="001E4D0A">
              <w:rPr>
                <w:webHidden/>
              </w:rPr>
              <w:instrText xml:space="preserve"> PAGEREF _Toc183466735 \h </w:instrText>
            </w:r>
          </w:ins>
          <w:r w:rsidRPr="001E4D0A">
            <w:rPr>
              <w:webHidden/>
            </w:rPr>
          </w:r>
          <w:r w:rsidRPr="001E4D0A">
            <w:rPr>
              <w:webHidden/>
            </w:rPr>
            <w:fldChar w:fldCharType="separate"/>
          </w:r>
          <w:ins w:id="305" w:author="ITU - BR SGD" w:date="2024-11-25T22:45:00Z">
            <w:r w:rsidRPr="001E4D0A">
              <w:rPr>
                <w:webHidden/>
              </w:rPr>
              <w:t>13</w:t>
            </w:r>
          </w:ins>
          <w:ins w:id="306" w:author="ITU - BR SGD" w:date="2024-11-25T22:38:00Z">
            <w:r w:rsidRPr="001E4D0A">
              <w:rPr>
                <w:webHidden/>
              </w:rPr>
              <w:fldChar w:fldCharType="end"/>
            </w:r>
            <w:r w:rsidRPr="001E4D0A">
              <w:rPr>
                <w:rStyle w:val="Hyperlink"/>
              </w:rPr>
              <w:fldChar w:fldCharType="end"/>
            </w:r>
          </w:ins>
        </w:p>
        <w:p w14:paraId="2B21C2C2" w14:textId="77777777" w:rsidR="002C0A6A" w:rsidRPr="001E4D0A" w:rsidRDefault="002C0A6A" w:rsidP="00152FD6">
          <w:pPr>
            <w:pStyle w:val="TOC2"/>
            <w:keepNext/>
            <w:rPr>
              <w:ins w:id="307" w:author="ITU - BR SGD" w:date="2024-11-25T22:38:00Z"/>
              <w:rFonts w:asciiTheme="minorHAnsi" w:eastAsiaTheme="minorEastAsia" w:hAnsiTheme="minorHAnsi" w:cstheme="minorBidi"/>
              <w:kern w:val="2"/>
              <w:szCs w:val="24"/>
              <w:lang w:eastAsia="en-GB"/>
              <w14:ligatures w14:val="standardContextual"/>
            </w:rPr>
          </w:pPr>
          <w:ins w:id="308" w:author="ITU - BR SGD" w:date="2024-11-25T22:38:00Z">
            <w:r w:rsidRPr="001E4D0A">
              <w:rPr>
                <w:rStyle w:val="Hyperlink"/>
              </w:rPr>
              <w:fldChar w:fldCharType="begin"/>
            </w:r>
            <w:r w:rsidRPr="001E4D0A">
              <w:rPr>
                <w:rStyle w:val="Hyperlink"/>
              </w:rPr>
              <w:instrText xml:space="preserve"> </w:instrText>
            </w:r>
            <w:r w:rsidRPr="001E4D0A">
              <w:instrText>HYPERLINK \l "_Toc183466736"</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4.3</w:t>
            </w:r>
            <w:r w:rsidRPr="001E4D0A">
              <w:rPr>
                <w:rFonts w:asciiTheme="minorHAnsi" w:eastAsiaTheme="minorEastAsia" w:hAnsiTheme="minorHAnsi" w:cstheme="minorBidi"/>
                <w:kern w:val="2"/>
                <w:szCs w:val="24"/>
                <w:lang w:eastAsia="en-GB"/>
                <w14:ligatures w14:val="standardContextual"/>
              </w:rPr>
              <w:tab/>
            </w:r>
            <w:r w:rsidRPr="001E4D0A">
              <w:rPr>
                <w:rStyle w:val="Hyperlink"/>
              </w:rPr>
              <w:t>Token passing protocols</w:t>
            </w:r>
            <w:r w:rsidRPr="001E4D0A">
              <w:rPr>
                <w:webHidden/>
              </w:rPr>
              <w:tab/>
            </w:r>
          </w:ins>
          <w:ins w:id="309" w:author="ITU - BR SGD" w:date="2024-11-25T22:40:00Z">
            <w:r w:rsidRPr="001E4D0A">
              <w:rPr>
                <w:webHidden/>
              </w:rPr>
              <w:tab/>
            </w:r>
          </w:ins>
          <w:ins w:id="310" w:author="ITU - BR SGD" w:date="2024-11-25T22:38:00Z">
            <w:r w:rsidRPr="001E4D0A">
              <w:rPr>
                <w:webHidden/>
              </w:rPr>
              <w:fldChar w:fldCharType="begin"/>
            </w:r>
            <w:r w:rsidRPr="001E4D0A">
              <w:rPr>
                <w:webHidden/>
              </w:rPr>
              <w:instrText xml:space="preserve"> PAGEREF _Toc183466736 \h </w:instrText>
            </w:r>
          </w:ins>
          <w:r w:rsidRPr="001E4D0A">
            <w:rPr>
              <w:webHidden/>
            </w:rPr>
          </w:r>
          <w:r w:rsidRPr="001E4D0A">
            <w:rPr>
              <w:webHidden/>
            </w:rPr>
            <w:fldChar w:fldCharType="separate"/>
          </w:r>
          <w:ins w:id="311" w:author="ITU - BR SGD" w:date="2024-11-25T22:45:00Z">
            <w:r w:rsidRPr="001E4D0A">
              <w:rPr>
                <w:webHidden/>
              </w:rPr>
              <w:t>14</w:t>
            </w:r>
          </w:ins>
          <w:ins w:id="312" w:author="ITU - BR SGD" w:date="2024-11-25T22:38:00Z">
            <w:r w:rsidRPr="001E4D0A">
              <w:rPr>
                <w:webHidden/>
              </w:rPr>
              <w:fldChar w:fldCharType="end"/>
            </w:r>
            <w:r w:rsidRPr="001E4D0A">
              <w:rPr>
                <w:rStyle w:val="Hyperlink"/>
              </w:rPr>
              <w:fldChar w:fldCharType="end"/>
            </w:r>
          </w:ins>
        </w:p>
        <w:p w14:paraId="493953A9" w14:textId="77777777" w:rsidR="002C0A6A" w:rsidRPr="001E4D0A" w:rsidRDefault="002C0A6A" w:rsidP="00152FD6">
          <w:pPr>
            <w:pStyle w:val="TOC3"/>
            <w:keepNext/>
            <w:rPr>
              <w:ins w:id="313" w:author="ITU - BR SGD" w:date="2024-11-25T22:38:00Z"/>
              <w:rFonts w:asciiTheme="minorHAnsi" w:eastAsiaTheme="minorEastAsia" w:hAnsiTheme="minorHAnsi" w:cstheme="minorBidi"/>
              <w:kern w:val="2"/>
              <w:szCs w:val="24"/>
              <w:lang w:eastAsia="en-GB"/>
              <w14:ligatures w14:val="standardContextual"/>
            </w:rPr>
          </w:pPr>
          <w:ins w:id="314" w:author="ITU - BR SGD" w:date="2024-11-25T22:38:00Z">
            <w:r w:rsidRPr="001E4D0A">
              <w:rPr>
                <w:rStyle w:val="Hyperlink"/>
              </w:rPr>
              <w:fldChar w:fldCharType="begin"/>
            </w:r>
            <w:r w:rsidRPr="001E4D0A">
              <w:rPr>
                <w:rStyle w:val="Hyperlink"/>
              </w:rPr>
              <w:instrText xml:space="preserve"> </w:instrText>
            </w:r>
            <w:r w:rsidRPr="001E4D0A">
              <w:instrText>HYPERLINK \l "_Toc183466737"</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4.3.1</w:t>
            </w:r>
            <w:r w:rsidRPr="001E4D0A">
              <w:rPr>
                <w:rFonts w:asciiTheme="minorHAnsi" w:eastAsiaTheme="minorEastAsia" w:hAnsiTheme="minorHAnsi" w:cstheme="minorBidi"/>
                <w:kern w:val="2"/>
                <w:szCs w:val="24"/>
                <w:lang w:eastAsia="en-GB"/>
                <w14:ligatures w14:val="standardContextual"/>
              </w:rPr>
              <w:tab/>
            </w:r>
            <w:r w:rsidRPr="001E4D0A">
              <w:rPr>
                <w:rStyle w:val="Hyperlink"/>
              </w:rPr>
              <w:t>HF Token Ring</w:t>
            </w:r>
            <w:r w:rsidRPr="001E4D0A">
              <w:rPr>
                <w:webHidden/>
              </w:rPr>
              <w:tab/>
            </w:r>
          </w:ins>
          <w:ins w:id="315" w:author="ITU - BR SGD" w:date="2024-11-25T22:40:00Z">
            <w:r w:rsidRPr="001E4D0A">
              <w:rPr>
                <w:webHidden/>
              </w:rPr>
              <w:tab/>
            </w:r>
          </w:ins>
          <w:ins w:id="316" w:author="ITU - BR SGD" w:date="2024-11-25T22:38:00Z">
            <w:r w:rsidRPr="001E4D0A">
              <w:rPr>
                <w:webHidden/>
              </w:rPr>
              <w:fldChar w:fldCharType="begin"/>
            </w:r>
            <w:r w:rsidRPr="001E4D0A">
              <w:rPr>
                <w:webHidden/>
              </w:rPr>
              <w:instrText xml:space="preserve"> PAGEREF _Toc183466737 \h </w:instrText>
            </w:r>
          </w:ins>
          <w:r w:rsidRPr="001E4D0A">
            <w:rPr>
              <w:webHidden/>
            </w:rPr>
          </w:r>
          <w:r w:rsidRPr="001E4D0A">
            <w:rPr>
              <w:webHidden/>
            </w:rPr>
            <w:fldChar w:fldCharType="separate"/>
          </w:r>
          <w:ins w:id="317" w:author="ITU - BR SGD" w:date="2024-11-25T22:45:00Z">
            <w:r w:rsidRPr="001E4D0A">
              <w:rPr>
                <w:webHidden/>
              </w:rPr>
              <w:t>15</w:t>
            </w:r>
          </w:ins>
          <w:ins w:id="318" w:author="ITU - BR SGD" w:date="2024-11-25T22:38:00Z">
            <w:r w:rsidRPr="001E4D0A">
              <w:rPr>
                <w:webHidden/>
              </w:rPr>
              <w:fldChar w:fldCharType="end"/>
            </w:r>
            <w:r w:rsidRPr="001E4D0A">
              <w:rPr>
                <w:rStyle w:val="Hyperlink"/>
              </w:rPr>
              <w:fldChar w:fldCharType="end"/>
            </w:r>
          </w:ins>
        </w:p>
        <w:p w14:paraId="374B434D" w14:textId="77777777" w:rsidR="002C0A6A" w:rsidRPr="001E4D0A" w:rsidRDefault="002C0A6A" w:rsidP="00152FD6">
          <w:pPr>
            <w:pStyle w:val="TOC3"/>
            <w:keepNext/>
            <w:rPr>
              <w:ins w:id="319" w:author="ITU - BR SGD" w:date="2024-11-25T22:38:00Z"/>
              <w:rFonts w:asciiTheme="minorHAnsi" w:eastAsiaTheme="minorEastAsia" w:hAnsiTheme="minorHAnsi" w:cstheme="minorBidi"/>
              <w:kern w:val="2"/>
              <w:szCs w:val="24"/>
              <w:lang w:eastAsia="en-GB"/>
              <w14:ligatures w14:val="standardContextual"/>
            </w:rPr>
          </w:pPr>
          <w:ins w:id="320" w:author="ITU - BR SGD" w:date="2024-11-25T22:38:00Z">
            <w:r w:rsidRPr="001E4D0A">
              <w:rPr>
                <w:rStyle w:val="Hyperlink"/>
              </w:rPr>
              <w:fldChar w:fldCharType="begin"/>
            </w:r>
            <w:r w:rsidRPr="001E4D0A">
              <w:rPr>
                <w:rStyle w:val="Hyperlink"/>
              </w:rPr>
              <w:instrText xml:space="preserve"> </w:instrText>
            </w:r>
            <w:r w:rsidRPr="001E4D0A">
              <w:instrText>HYPERLINK \l "_Toc183466738"</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4.3.2</w:t>
            </w:r>
            <w:r w:rsidRPr="001E4D0A">
              <w:rPr>
                <w:rFonts w:asciiTheme="minorHAnsi" w:eastAsiaTheme="minorEastAsia" w:hAnsiTheme="minorHAnsi" w:cstheme="minorBidi"/>
                <w:kern w:val="2"/>
                <w:szCs w:val="24"/>
                <w:lang w:eastAsia="en-GB"/>
                <w14:ligatures w14:val="standardContextual"/>
              </w:rPr>
              <w:tab/>
            </w:r>
            <w:r w:rsidRPr="001E4D0A">
              <w:rPr>
                <w:rStyle w:val="Hyperlink"/>
              </w:rPr>
              <w:t>HF Token Ring Mesh Networks</w:t>
            </w:r>
            <w:r w:rsidRPr="001E4D0A">
              <w:rPr>
                <w:webHidden/>
              </w:rPr>
              <w:tab/>
            </w:r>
          </w:ins>
          <w:ins w:id="321" w:author="ITU - BR SGD" w:date="2024-11-25T22:40:00Z">
            <w:r w:rsidRPr="001E4D0A">
              <w:rPr>
                <w:webHidden/>
              </w:rPr>
              <w:tab/>
            </w:r>
          </w:ins>
          <w:ins w:id="322" w:author="ITU - BR SGD" w:date="2024-11-25T22:38:00Z">
            <w:r w:rsidRPr="001E4D0A">
              <w:rPr>
                <w:webHidden/>
              </w:rPr>
              <w:fldChar w:fldCharType="begin"/>
            </w:r>
            <w:r w:rsidRPr="001E4D0A">
              <w:rPr>
                <w:webHidden/>
              </w:rPr>
              <w:instrText xml:space="preserve"> PAGEREF _Toc183466738 \h </w:instrText>
            </w:r>
          </w:ins>
          <w:r w:rsidRPr="001E4D0A">
            <w:rPr>
              <w:webHidden/>
            </w:rPr>
          </w:r>
          <w:r w:rsidRPr="001E4D0A">
            <w:rPr>
              <w:webHidden/>
            </w:rPr>
            <w:fldChar w:fldCharType="separate"/>
          </w:r>
          <w:ins w:id="323" w:author="ITU - BR SGD" w:date="2024-11-25T22:45:00Z">
            <w:r w:rsidRPr="001E4D0A">
              <w:rPr>
                <w:webHidden/>
              </w:rPr>
              <w:t>15</w:t>
            </w:r>
          </w:ins>
          <w:ins w:id="324" w:author="ITU - BR SGD" w:date="2024-11-25T22:38:00Z">
            <w:r w:rsidRPr="001E4D0A">
              <w:rPr>
                <w:webHidden/>
              </w:rPr>
              <w:fldChar w:fldCharType="end"/>
            </w:r>
            <w:r w:rsidRPr="001E4D0A">
              <w:rPr>
                <w:rStyle w:val="Hyperlink"/>
              </w:rPr>
              <w:fldChar w:fldCharType="end"/>
            </w:r>
          </w:ins>
        </w:p>
        <w:p w14:paraId="5D61B0B2" w14:textId="77777777" w:rsidR="002C0A6A" w:rsidRPr="001E4D0A" w:rsidRDefault="002C0A6A" w:rsidP="00152FD6">
          <w:pPr>
            <w:pStyle w:val="TOC3"/>
            <w:keepNext/>
            <w:rPr>
              <w:ins w:id="325" w:author="ITU - BR SGD" w:date="2024-11-25T22:38:00Z"/>
              <w:rFonts w:asciiTheme="minorHAnsi" w:eastAsiaTheme="minorEastAsia" w:hAnsiTheme="minorHAnsi" w:cstheme="minorBidi"/>
              <w:kern w:val="2"/>
              <w:szCs w:val="24"/>
              <w:lang w:eastAsia="en-GB"/>
              <w14:ligatures w14:val="standardContextual"/>
            </w:rPr>
          </w:pPr>
          <w:ins w:id="326" w:author="ITU - BR SGD" w:date="2024-11-25T22:38:00Z">
            <w:r w:rsidRPr="001E4D0A">
              <w:rPr>
                <w:rStyle w:val="Hyperlink"/>
              </w:rPr>
              <w:fldChar w:fldCharType="begin"/>
            </w:r>
            <w:r w:rsidRPr="001E4D0A">
              <w:rPr>
                <w:rStyle w:val="Hyperlink"/>
              </w:rPr>
              <w:instrText xml:space="preserve"> </w:instrText>
            </w:r>
            <w:r w:rsidRPr="001E4D0A">
              <w:instrText>HYPERLINK \l "_Toc183466739"</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4.3.3</w:t>
            </w:r>
            <w:r w:rsidRPr="001E4D0A">
              <w:rPr>
                <w:rFonts w:asciiTheme="minorHAnsi" w:eastAsiaTheme="minorEastAsia" w:hAnsiTheme="minorHAnsi" w:cstheme="minorBidi"/>
                <w:kern w:val="2"/>
                <w:szCs w:val="24"/>
                <w:lang w:eastAsia="en-GB"/>
                <w14:ligatures w14:val="standardContextual"/>
              </w:rPr>
              <w:tab/>
            </w:r>
            <w:r w:rsidRPr="001E4D0A">
              <w:rPr>
                <w:rStyle w:val="Hyperlink"/>
              </w:rPr>
              <w:t>HF ALE Mesh Network</w:t>
            </w:r>
            <w:r w:rsidRPr="001E4D0A">
              <w:rPr>
                <w:webHidden/>
              </w:rPr>
              <w:tab/>
            </w:r>
          </w:ins>
          <w:ins w:id="327" w:author="ITU - BR SGD" w:date="2024-11-25T22:40:00Z">
            <w:r w:rsidRPr="001E4D0A">
              <w:rPr>
                <w:webHidden/>
              </w:rPr>
              <w:tab/>
            </w:r>
          </w:ins>
          <w:ins w:id="328" w:author="ITU - BR SGD" w:date="2024-11-25T22:38:00Z">
            <w:r w:rsidRPr="001E4D0A">
              <w:rPr>
                <w:webHidden/>
              </w:rPr>
              <w:fldChar w:fldCharType="begin"/>
            </w:r>
            <w:r w:rsidRPr="001E4D0A">
              <w:rPr>
                <w:webHidden/>
              </w:rPr>
              <w:instrText xml:space="preserve"> PAGEREF _Toc183466739 \h </w:instrText>
            </w:r>
          </w:ins>
          <w:r w:rsidRPr="001E4D0A">
            <w:rPr>
              <w:webHidden/>
            </w:rPr>
          </w:r>
          <w:r w:rsidRPr="001E4D0A">
            <w:rPr>
              <w:webHidden/>
            </w:rPr>
            <w:fldChar w:fldCharType="separate"/>
          </w:r>
          <w:ins w:id="329" w:author="ITU - BR SGD" w:date="2024-11-25T22:45:00Z">
            <w:r w:rsidRPr="001E4D0A">
              <w:rPr>
                <w:webHidden/>
              </w:rPr>
              <w:t>16</w:t>
            </w:r>
          </w:ins>
          <w:ins w:id="330" w:author="ITU - BR SGD" w:date="2024-11-25T22:38:00Z">
            <w:r w:rsidRPr="001E4D0A">
              <w:rPr>
                <w:webHidden/>
              </w:rPr>
              <w:fldChar w:fldCharType="end"/>
            </w:r>
            <w:r w:rsidRPr="001E4D0A">
              <w:rPr>
                <w:rStyle w:val="Hyperlink"/>
              </w:rPr>
              <w:fldChar w:fldCharType="end"/>
            </w:r>
          </w:ins>
        </w:p>
        <w:p w14:paraId="07C480B2" w14:textId="77777777" w:rsidR="002C0A6A" w:rsidRPr="001E4D0A" w:rsidRDefault="002C0A6A" w:rsidP="00152FD6">
          <w:pPr>
            <w:pStyle w:val="TOC1"/>
            <w:keepNext/>
            <w:rPr>
              <w:ins w:id="331" w:author="ITU - BR SGD" w:date="2024-11-25T22:38:00Z"/>
              <w:rFonts w:asciiTheme="minorHAnsi" w:eastAsiaTheme="minorEastAsia" w:hAnsiTheme="minorHAnsi" w:cstheme="minorBidi"/>
              <w:kern w:val="2"/>
              <w:szCs w:val="24"/>
              <w:lang w:eastAsia="en-GB"/>
              <w14:ligatures w14:val="standardContextual"/>
            </w:rPr>
          </w:pPr>
          <w:ins w:id="332" w:author="ITU - BR SGD" w:date="2024-11-25T22:38:00Z">
            <w:r w:rsidRPr="001E4D0A">
              <w:rPr>
                <w:rStyle w:val="Hyperlink"/>
              </w:rPr>
              <w:fldChar w:fldCharType="begin"/>
            </w:r>
            <w:r w:rsidRPr="001E4D0A">
              <w:rPr>
                <w:rStyle w:val="Hyperlink"/>
              </w:rPr>
              <w:instrText xml:space="preserve"> </w:instrText>
            </w:r>
            <w:r w:rsidRPr="001E4D0A">
              <w:instrText>HYPERLINK \l "_Toc183466740"</w:instrText>
            </w:r>
            <w:r w:rsidRPr="001E4D0A">
              <w:rPr>
                <w:rStyle w:val="Hyperlink"/>
              </w:rPr>
              <w:instrText xml:space="preserve"> </w:instrText>
            </w:r>
            <w:r w:rsidRPr="001E4D0A">
              <w:rPr>
                <w:rStyle w:val="Hyperlink"/>
              </w:rPr>
            </w:r>
            <w:r w:rsidRPr="001E4D0A">
              <w:rPr>
                <w:rStyle w:val="Hyperlink"/>
              </w:rPr>
              <w:fldChar w:fldCharType="separate"/>
            </w:r>
            <w:r w:rsidRPr="001E4D0A">
              <w:rPr>
                <w:rStyle w:val="Hyperlink"/>
              </w:rPr>
              <w:t>5</w:t>
            </w:r>
            <w:r w:rsidRPr="001E4D0A">
              <w:rPr>
                <w:rFonts w:asciiTheme="minorHAnsi" w:eastAsiaTheme="minorEastAsia" w:hAnsiTheme="minorHAnsi" w:cstheme="minorBidi"/>
                <w:kern w:val="2"/>
                <w:szCs w:val="24"/>
                <w:lang w:eastAsia="en-GB"/>
                <w14:ligatures w14:val="standardContextual"/>
              </w:rPr>
              <w:tab/>
            </w:r>
            <w:r w:rsidRPr="001E4D0A">
              <w:rPr>
                <w:rStyle w:val="Hyperlink"/>
              </w:rPr>
              <w:t>Summary</w:t>
            </w:r>
            <w:r w:rsidRPr="001E4D0A">
              <w:rPr>
                <w:webHidden/>
              </w:rPr>
              <w:tab/>
            </w:r>
          </w:ins>
          <w:ins w:id="333" w:author="ITU - BR SGD" w:date="2024-11-25T22:40:00Z">
            <w:r w:rsidRPr="001E4D0A">
              <w:rPr>
                <w:webHidden/>
              </w:rPr>
              <w:tab/>
            </w:r>
          </w:ins>
          <w:ins w:id="334" w:author="ITU - BR SGD" w:date="2024-11-25T22:38:00Z">
            <w:r w:rsidRPr="001E4D0A">
              <w:rPr>
                <w:webHidden/>
              </w:rPr>
              <w:fldChar w:fldCharType="begin"/>
            </w:r>
            <w:r w:rsidRPr="001E4D0A">
              <w:rPr>
                <w:webHidden/>
              </w:rPr>
              <w:instrText xml:space="preserve"> PAGEREF _Toc183466740 \h </w:instrText>
            </w:r>
          </w:ins>
          <w:r w:rsidRPr="001E4D0A">
            <w:rPr>
              <w:webHidden/>
            </w:rPr>
          </w:r>
          <w:r w:rsidRPr="001E4D0A">
            <w:rPr>
              <w:webHidden/>
            </w:rPr>
            <w:fldChar w:fldCharType="separate"/>
          </w:r>
          <w:ins w:id="335" w:author="ITU - BR SGD" w:date="2024-11-25T22:45:00Z">
            <w:r w:rsidRPr="001E4D0A">
              <w:rPr>
                <w:webHidden/>
              </w:rPr>
              <w:t>17</w:t>
            </w:r>
          </w:ins>
          <w:ins w:id="336" w:author="ITU - BR SGD" w:date="2024-11-25T22:38:00Z">
            <w:r w:rsidRPr="001E4D0A">
              <w:rPr>
                <w:webHidden/>
              </w:rPr>
              <w:fldChar w:fldCharType="end"/>
            </w:r>
            <w:r w:rsidRPr="001E4D0A">
              <w:rPr>
                <w:rStyle w:val="Hyperlink"/>
              </w:rPr>
              <w:fldChar w:fldCharType="end"/>
            </w:r>
          </w:ins>
        </w:p>
        <w:p w14:paraId="1889F2F3" w14:textId="77777777" w:rsidR="002C0A6A" w:rsidRPr="001E4D0A" w:rsidRDefault="002C0A6A" w:rsidP="00152FD6">
          <w:pPr>
            <w:pStyle w:val="TOC1"/>
            <w:keepNext/>
            <w:rPr>
              <w:ins w:id="337" w:author="ITU - BR SGD" w:date="2024-11-25T22:39:00Z"/>
              <w:rFonts w:asciiTheme="minorHAnsi" w:eastAsiaTheme="minorEastAsia" w:hAnsiTheme="minorHAnsi" w:cstheme="minorBidi"/>
              <w:kern w:val="2"/>
              <w:sz w:val="22"/>
              <w:szCs w:val="22"/>
              <w:lang w:bidi="he-IL"/>
              <w14:ligatures w14:val="standardContextual"/>
            </w:rPr>
          </w:pPr>
          <w:ins w:id="338" w:author="ITU - BR SGD" w:date="2024-11-25T22:38:00Z">
            <w:r w:rsidRPr="001E4D0A">
              <w:rPr>
                <w:b/>
                <w:bCs/>
              </w:rPr>
              <w:fldChar w:fldCharType="end"/>
            </w:r>
          </w:ins>
          <w:ins w:id="339" w:author="ITU - BR SGD" w:date="2024-11-25T22:39:00Z">
            <w:r w:rsidRPr="001E4D0A">
              <w:fldChar w:fldCharType="begin"/>
            </w:r>
            <w:r w:rsidRPr="001E4D0A">
              <w:instrText>HYPERLINK \l "_Toc183136972"</w:instrText>
            </w:r>
            <w:r w:rsidRPr="001E4D0A">
              <w:fldChar w:fldCharType="separate"/>
            </w:r>
            <w:r w:rsidRPr="001E4D0A">
              <w:rPr>
                <w:rStyle w:val="Hyperlink"/>
              </w:rPr>
              <w:t xml:space="preserve">Attachment </w:t>
            </w:r>
          </w:ins>
          <w:ins w:id="340" w:author="ITU - BR SGD" w:date="2024-11-25T22:44:00Z">
            <w:r w:rsidRPr="001E4D0A">
              <w:rPr>
                <w:rStyle w:val="Hyperlink"/>
              </w:rPr>
              <w:t>to the Annex</w:t>
            </w:r>
          </w:ins>
          <w:ins w:id="341" w:author="ITU - BR SGD" w:date="2024-11-25T22:39:00Z">
            <w:r w:rsidRPr="001E4D0A">
              <w:rPr>
                <w:webHidden/>
              </w:rPr>
              <w:tab/>
            </w:r>
          </w:ins>
          <w:ins w:id="342" w:author="ITU - BR SGD" w:date="2024-11-25T22:44:00Z">
            <w:r w:rsidRPr="001E4D0A">
              <w:rPr>
                <w:webHidden/>
              </w:rPr>
              <w:tab/>
            </w:r>
          </w:ins>
          <w:ins w:id="343" w:author="ITU - BR SGD" w:date="2024-11-25T22:39:00Z">
            <w:r w:rsidRPr="001E4D0A">
              <w:rPr>
                <w:webHidden/>
              </w:rPr>
              <w:fldChar w:fldCharType="begin"/>
            </w:r>
            <w:r w:rsidRPr="001E4D0A">
              <w:rPr>
                <w:webHidden/>
              </w:rPr>
              <w:instrText xml:space="preserve"> PAGEREF _Toc183136972 \h </w:instrText>
            </w:r>
          </w:ins>
          <w:r w:rsidRPr="001E4D0A">
            <w:rPr>
              <w:webHidden/>
            </w:rPr>
          </w:r>
          <w:ins w:id="344" w:author="ITU - BR SGD" w:date="2024-11-25T22:39:00Z">
            <w:r w:rsidRPr="001E4D0A">
              <w:rPr>
                <w:webHidden/>
              </w:rPr>
              <w:fldChar w:fldCharType="separate"/>
            </w:r>
            <w:r w:rsidRPr="001E4D0A">
              <w:rPr>
                <w:webHidden/>
              </w:rPr>
              <w:t>1</w:t>
            </w:r>
          </w:ins>
          <w:ins w:id="345" w:author="ITU - BR SGD" w:date="2024-11-25T22:44:00Z">
            <w:r w:rsidRPr="001E4D0A">
              <w:rPr>
                <w:webHidden/>
              </w:rPr>
              <w:t>8</w:t>
            </w:r>
          </w:ins>
          <w:ins w:id="346" w:author="ITU - BR SGD" w:date="2024-11-25T22:39:00Z">
            <w:r w:rsidRPr="001E4D0A">
              <w:rPr>
                <w:webHidden/>
              </w:rPr>
              <w:fldChar w:fldCharType="end"/>
            </w:r>
            <w:r w:rsidRPr="001E4D0A">
              <w:fldChar w:fldCharType="end"/>
            </w:r>
          </w:ins>
        </w:p>
        <w:p w14:paraId="7F3A1649" w14:textId="77777777" w:rsidR="002C0A6A" w:rsidRPr="001E4D0A" w:rsidRDefault="00863035" w:rsidP="00152FD6">
          <w:pPr>
            <w:keepNext/>
            <w:keepLines/>
            <w:rPr>
              <w:ins w:id="347" w:author="ITU - BR SGD" w:date="2024-11-25T22:38:00Z"/>
            </w:rPr>
          </w:pPr>
        </w:p>
        <w:customXmlInsRangeStart w:id="348" w:author="ITU - BR SGD" w:date="2024-11-25T22:38:00Z"/>
      </w:sdtContent>
    </w:sdt>
    <w:customXmlInsRangeEnd w:id="348"/>
    <w:p w14:paraId="31795F33" w14:textId="77777777" w:rsidR="002C0A6A" w:rsidRPr="001E4D0A" w:rsidRDefault="002C0A6A">
      <w:pPr>
        <w:tabs>
          <w:tab w:val="clear" w:pos="1134"/>
          <w:tab w:val="clear" w:pos="1871"/>
          <w:tab w:val="clear" w:pos="2268"/>
        </w:tabs>
        <w:overflowPunct/>
        <w:autoSpaceDE/>
        <w:autoSpaceDN/>
        <w:adjustRightInd/>
        <w:spacing w:before="0"/>
        <w:textAlignment w:val="auto"/>
        <w:rPr>
          <w:ins w:id="349" w:author="ITU - BR SGD" w:date="2024-11-25T22:37:00Z"/>
        </w:rPr>
      </w:pPr>
      <w:bookmarkStart w:id="350" w:name="_Toc119440147"/>
      <w:bookmarkStart w:id="351" w:name="_Toc135905200"/>
      <w:bookmarkStart w:id="352" w:name="_Toc135905357"/>
      <w:bookmarkStart w:id="353" w:name="_Toc183136960"/>
      <w:bookmarkEnd w:id="218"/>
      <w:r w:rsidRPr="001E4D0A">
        <w:br w:type="page"/>
      </w:r>
    </w:p>
    <w:p w14:paraId="1845F1C9" w14:textId="77777777" w:rsidR="002C0A6A" w:rsidRPr="001E4D0A" w:rsidRDefault="002C0A6A" w:rsidP="002C2B96">
      <w:pPr>
        <w:pStyle w:val="Heading1"/>
      </w:pPr>
      <w:bookmarkStart w:id="354" w:name="_Toc183466674"/>
      <w:bookmarkStart w:id="355" w:name="_Toc183466723"/>
      <w:r w:rsidRPr="001E4D0A">
        <w:t>1</w:t>
      </w:r>
      <w:r w:rsidRPr="001E4D0A">
        <w:tab/>
        <w:t>Introduction</w:t>
      </w:r>
      <w:bookmarkEnd w:id="350"/>
      <w:bookmarkEnd w:id="351"/>
      <w:bookmarkEnd w:id="352"/>
      <w:bookmarkEnd w:id="353"/>
      <w:bookmarkEnd w:id="354"/>
      <w:bookmarkEnd w:id="355"/>
    </w:p>
    <w:p w14:paraId="4E595FB8"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HF systems have specific attributes that make them a viable solution for many radiocommunication </w:t>
      </w:r>
      <w:del w:id="356" w:author="DG 5C-1" w:date="2023-05-09T22:50:00Z">
        <w:r w:rsidRPr="001E4D0A" w:rsidDel="00EA0EAC">
          <w:delText>requirements</w:delText>
        </w:r>
      </w:del>
      <w:ins w:id="357" w:author="DG 5C-1" w:date="2023-05-09T22:50:00Z">
        <w:r w:rsidRPr="001E4D0A">
          <w:t>objectives</w:t>
        </w:r>
      </w:ins>
      <w:r w:rsidRPr="001E4D0A">
        <w:t xml:space="preserve">. They provide </w:t>
      </w:r>
      <w:del w:id="358" w:author="FRANCE" w:date="2024-05-20T14:39:00Z">
        <w:r w:rsidRPr="001E4D0A" w:rsidDel="001D6A7A">
          <w:delText xml:space="preserve">a </w:delText>
        </w:r>
      </w:del>
      <w:r w:rsidRPr="001E4D0A">
        <w:t xml:space="preserve">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w:t>
      </w:r>
      <w:del w:id="359" w:author="FRANCE" w:date="2024-05-20T14:38:00Z">
        <w:r w:rsidRPr="001E4D0A" w:rsidDel="00DC5AA0">
          <w:delText xml:space="preserve">types of </w:delText>
        </w:r>
      </w:del>
      <w:r w:rsidRPr="001E4D0A">
        <w:t>systems.</w:t>
      </w:r>
    </w:p>
    <w:p w14:paraId="55B9FC6B" w14:textId="77777777" w:rsidR="002C0A6A" w:rsidRPr="001E4D0A" w:rsidRDefault="002C0A6A" w:rsidP="002C2B96">
      <w:pPr>
        <w:jc w:val="both"/>
        <w:rPr>
          <w:rFonts w:eastAsia="Calibri"/>
          <w:szCs w:val="24"/>
        </w:rPr>
      </w:pPr>
      <w:ins w:id="360" w:author="WG 5C-1" w:date="2022-11-15T19:57:00Z">
        <w:r w:rsidRPr="001E4D0A">
          <w:rPr>
            <w:rFonts w:eastAsia="Calibri"/>
            <w:szCs w:val="24"/>
          </w:rPr>
          <w:t>Overall, the maturation of system configuration, advanced technology, and enhanced capabilities afford AGILE-HF (</w:t>
        </w:r>
        <w:r w:rsidRPr="001E4D0A">
          <w:rPr>
            <w:bCs/>
          </w:rPr>
          <w:t>Advanced, Global, Integrated, Low-latency, and Enhanced HF Networks)</w:t>
        </w:r>
        <w:r w:rsidRPr="001E4D0A">
          <w:rPr>
            <w:rFonts w:eastAsia="Calibri"/>
            <w:szCs w:val="24"/>
          </w:rPr>
          <w:t xml:space="preserve"> the ability to operate in environments not traditionally allocated for wider bandwidth operations. </w:t>
        </w:r>
      </w:ins>
    </w:p>
    <w:p w14:paraId="5B158842"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rPr>
          <w:ins w:id="361" w:author="WG 5C-1" w:date="2022-11-15T19:59:00Z"/>
        </w:rPr>
      </w:pPr>
      <w:r w:rsidRPr="001E4D0A">
        <w:t>For the purpose of this Recommendation</w:t>
      </w:r>
      <w:ins w:id="362" w:author="FRANCE" w:date="2024-05-20T14:41:00Z">
        <w:r w:rsidRPr="001E4D0A">
          <w:t>,</w:t>
        </w:r>
      </w:ins>
      <w:r w:rsidRPr="001E4D0A">
        <w:t xml:space="preserve"> spectrum efficiency is defined as an objective with </w:t>
      </w:r>
      <w:del w:id="363" w:author="WG 5C-1" w:date="2022-11-15T19:58:00Z">
        <w:r w:rsidRPr="001E4D0A" w:rsidDel="00707AE3">
          <w:delText>two</w:delText>
        </w:r>
      </w:del>
      <w:ins w:id="364" w:author="WG 5C-1" w:date="2022-11-15T19:58:00Z">
        <w:r w:rsidRPr="001E4D0A">
          <w:t>three</w:t>
        </w:r>
      </w:ins>
      <w:r w:rsidRPr="001E4D0A">
        <w:t xml:space="preserve"> parts. The first </w:t>
      </w:r>
      <w:ins w:id="365" w:author="FRANCE" w:date="2024-05-20T14:42:00Z">
        <w:r w:rsidRPr="001E4D0A">
          <w:t xml:space="preserve">one </w:t>
        </w:r>
      </w:ins>
      <w:r w:rsidRPr="001E4D0A">
        <w:t>is to achieve maximum throughput (bits/Hertz/s)</w:t>
      </w:r>
      <w:ins w:id="366" w:author="WG 5C-1" w:date="2022-11-15T19:58:00Z">
        <w:r w:rsidRPr="001E4D0A">
          <w:t>,</w:t>
        </w:r>
      </w:ins>
      <w:del w:id="367" w:author="WG 5C-1" w:date="2022-11-15T19:58:00Z">
        <w:r w:rsidRPr="001E4D0A" w:rsidDel="00707AE3">
          <w:delText xml:space="preserve"> and</w:delText>
        </w:r>
      </w:del>
      <w:r w:rsidRPr="001E4D0A">
        <w:t xml:space="preserve"> the second </w:t>
      </w:r>
      <w:ins w:id="368" w:author="FRANCE" w:date="2024-05-20T14:42:00Z">
        <w:r w:rsidRPr="001E4D0A">
          <w:t xml:space="preserve">one </w:t>
        </w:r>
      </w:ins>
      <w:r w:rsidRPr="001E4D0A">
        <w:t>is to maximize the number of users</w:t>
      </w:r>
      <w:del w:id="369" w:author="FRANCE" w:date="2024-05-20T14:41:00Z">
        <w:r w:rsidRPr="001E4D0A" w:rsidDel="001D6A7A">
          <w:delText>,</w:delText>
        </w:r>
      </w:del>
      <w:r w:rsidRPr="001E4D0A">
        <w:t xml:space="preserve"> per frequency net</w:t>
      </w:r>
      <w:ins w:id="370" w:author="FRANCE" w:date="2024-05-20T14:41:00Z">
        <w:r w:rsidRPr="001E4D0A">
          <w:t>,</w:t>
        </w:r>
      </w:ins>
      <w:ins w:id="371" w:author="WG 5C-1" w:date="2022-11-15T19:58:00Z">
        <w:r w:rsidRPr="001E4D0A">
          <w:t xml:space="preserve"> and the third </w:t>
        </w:r>
      </w:ins>
      <w:ins w:id="372" w:author="FRANCE" w:date="2024-05-20T14:42:00Z">
        <w:r w:rsidRPr="001E4D0A">
          <w:t xml:space="preserve">one </w:t>
        </w:r>
      </w:ins>
      <w:ins w:id="373" w:author="WG 5C-1" w:date="2022-11-15T19:58:00Z">
        <w:r w:rsidRPr="001E4D0A">
          <w:t>is to</w:t>
        </w:r>
      </w:ins>
      <w:del w:id="374" w:author="WG 5C-1" w:date="2022-11-15T19:59:00Z">
        <w:r w:rsidRPr="001E4D0A" w:rsidDel="00707AE3">
          <w:delText>. These objectives</w:delText>
        </w:r>
      </w:del>
      <w:r w:rsidRPr="001E4D0A">
        <w:t xml:space="preserve"> maximize the ability of fixed communications </w:t>
      </w:r>
      <w:ins w:id="375" w:author="FRANCE" w:date="2024-05-20T14:42:00Z">
        <w:r w:rsidRPr="001E4D0A">
          <w:t xml:space="preserve">operations </w:t>
        </w:r>
      </w:ins>
      <w:r w:rsidRPr="001E4D0A">
        <w:t>to achieve performance and mission goals.</w:t>
      </w:r>
      <w:ins w:id="376" w:author="WG 5C-1" w:date="2022-11-15T19:59:00Z">
        <w:r w:rsidRPr="001E4D0A">
          <w:t xml:space="preserve"> Several approaches can be </w:t>
        </w:r>
      </w:ins>
      <w:ins w:id="377" w:author="FRANCE" w:date="2024-05-20T14:42:00Z">
        <w:r w:rsidRPr="001E4D0A">
          <w:t>sought</w:t>
        </w:r>
      </w:ins>
      <w:ins w:id="378" w:author="WG 5C-1" w:date="2022-11-15T19:59:00Z">
        <w:r w:rsidRPr="001E4D0A">
          <w:t xml:space="preserve"> to accomplish th</w:t>
        </w:r>
      </w:ins>
      <w:ins w:id="379" w:author="FRANCE" w:date="2024-05-20T14:43:00Z">
        <w:r w:rsidRPr="001E4D0A">
          <w:t xml:space="preserve">is </w:t>
        </w:r>
      </w:ins>
      <w:ins w:id="380" w:author="WG 5C-1" w:date="2022-11-15T19:59:00Z">
        <w:r w:rsidRPr="001E4D0A">
          <w:t>objective.</w:t>
        </w:r>
      </w:ins>
    </w:p>
    <w:p w14:paraId="641941B0" w14:textId="77777777" w:rsidR="002C0A6A" w:rsidRPr="001E4D0A" w:rsidRDefault="002C0A6A" w:rsidP="002C2B96">
      <w:pPr>
        <w:jc w:val="both"/>
        <w:rPr>
          <w:ins w:id="381" w:author="DG 5C-1" w:date="2023-05-09T22:15:00Z"/>
        </w:rPr>
      </w:pPr>
      <w:ins w:id="382" w:author="FRANCE" w:date="2024-05-20T14:44:00Z">
        <w:r w:rsidRPr="001E4D0A">
          <w:t>Recently</w:t>
        </w:r>
      </w:ins>
      <w:ins w:id="383" w:author="WG 5C-1" w:date="2022-11-15T20:00:00Z">
        <w:r w:rsidRPr="001E4D0A">
          <w:t xml:space="preserve">, </w:t>
        </w:r>
      </w:ins>
      <w:ins w:id="384" w:author="FRANCE" w:date="2024-05-20T14:44:00Z">
        <w:r w:rsidRPr="001E4D0A">
          <w:t xml:space="preserve">several </w:t>
        </w:r>
      </w:ins>
      <w:ins w:id="385" w:author="WG 5C-1" w:date="2022-11-15T20:00:00Z">
        <w:r w:rsidRPr="001E4D0A">
          <w:t xml:space="preserve">wideband approaches have been proposed </w:t>
        </w:r>
      </w:ins>
      <w:ins w:id="386" w:author="FRANCE" w:date="2024-05-20T14:44:00Z">
        <w:r w:rsidRPr="001E4D0A">
          <w:t>to</w:t>
        </w:r>
      </w:ins>
      <w:ins w:id="387" w:author="WG 5C-1" w:date="2022-11-15T20:00:00Z">
        <w:r w:rsidRPr="001E4D0A">
          <w:t xml:space="preserve"> increas</w:t>
        </w:r>
      </w:ins>
      <w:ins w:id="388" w:author="FRANCE" w:date="2024-05-20T14:44:00Z">
        <w:r w:rsidRPr="001E4D0A">
          <w:t>e</w:t>
        </w:r>
      </w:ins>
      <w:ins w:id="389" w:author="WG 5C-1" w:date="2022-11-15T20:00:00Z">
        <w:r w:rsidRPr="001E4D0A">
          <w:t xml:space="preserve"> the capability of HF radio communications. These approaches use contiguous </w:t>
        </w:r>
      </w:ins>
      <w:ins w:id="390" w:author="FRANCE" w:date="2024-04-30T18:16:00Z">
        <w:r w:rsidRPr="001E4D0A">
          <w:t>(up to 48 kHz)</w:t>
        </w:r>
      </w:ins>
      <w:ins w:id="391" w:author="FRANCE" w:date="2024-05-20T14:45:00Z">
        <w:r w:rsidRPr="001E4D0A">
          <w:t>,</w:t>
        </w:r>
      </w:ins>
      <w:ins w:id="392" w:author="FRANCE" w:date="2024-04-30T18:16:00Z">
        <w:r w:rsidRPr="001E4D0A">
          <w:t xml:space="preserve"> </w:t>
        </w:r>
      </w:ins>
      <w:ins w:id="393" w:author="WG 5C-1" w:date="2022-11-15T20:00:00Z">
        <w:r w:rsidRPr="001E4D0A">
          <w:t>and non-contiguous (</w:t>
        </w:r>
      </w:ins>
      <w:ins w:id="394" w:author="FRANCE" w:date="2024-04-30T18:14:00Z">
        <w:r w:rsidRPr="001E4D0A">
          <w:t xml:space="preserve">within </w:t>
        </w:r>
      </w:ins>
      <w:ins w:id="395" w:author="DG 5C-1" w:date="2023-05-09T22:15:00Z">
        <w:r w:rsidRPr="001E4D0A">
          <w:t>up to</w:t>
        </w:r>
      </w:ins>
      <w:ins w:id="396" w:author="WG 5C-1" w:date="2022-11-15T20:00:00Z">
        <w:r w:rsidRPr="001E4D0A">
          <w:t xml:space="preserve"> </w:t>
        </w:r>
      </w:ins>
      <w:ins w:id="397" w:author="FRANCE" w:date="2024-04-30T18:17:00Z">
        <w:r w:rsidRPr="001E4D0A">
          <w:t>200</w:t>
        </w:r>
      </w:ins>
      <w:ins w:id="398" w:author="WG 5C-1" w:date="2022-11-15T20:00:00Z">
        <w:r w:rsidRPr="001E4D0A">
          <w:t xml:space="preserve"> kHz) signal</w:t>
        </w:r>
      </w:ins>
      <w:ins w:id="399" w:author="FRANCE" w:date="2024-04-30T18:17:00Z">
        <w:r w:rsidRPr="001E4D0A">
          <w:t>l</w:t>
        </w:r>
      </w:ins>
      <w:ins w:id="400" w:author="WG 5C-1" w:date="2022-11-15T20:00:00Z">
        <w:r w:rsidRPr="001E4D0A">
          <w:t xml:space="preserve">ing </w:t>
        </w:r>
      </w:ins>
      <w:ins w:id="401" w:author="FRANCE" w:date="2024-04-30T18:17:00Z">
        <w:r w:rsidRPr="001E4D0A">
          <w:t xml:space="preserve">test </w:t>
        </w:r>
      </w:ins>
      <w:ins w:id="402" w:author="WG 5C-1" w:date="2022-11-15T20:00:00Z">
        <w:r w:rsidRPr="001E4D0A">
          <w:t>bandwidths exceeding the SSB voice channel bandwidth of 3 kHz, in some cases by as much as a factor 16.</w:t>
        </w:r>
      </w:ins>
    </w:p>
    <w:p w14:paraId="37F9E47D" w14:textId="77777777" w:rsidR="002C0A6A" w:rsidRPr="001E4D0A" w:rsidRDefault="002C0A6A" w:rsidP="002C2B96">
      <w:pPr>
        <w:jc w:val="both"/>
        <w:rPr>
          <w:ins w:id="403" w:author="WG 5C-1" w:date="2022-11-15T20:00:00Z"/>
        </w:rPr>
      </w:pPr>
      <w:ins w:id="404" w:author="WG 5C-1" w:date="2022-11-15T20:00:00Z">
        <w:r w:rsidRPr="001E4D0A">
          <w:t xml:space="preserve">This Recommendation contains an Attachment </w:t>
        </w:r>
      </w:ins>
      <w:ins w:id="405" w:author="Haim Mazar" w:date="2024-11-22T02:45:00Z">
        <w:r w:rsidRPr="001E4D0A">
          <w:t xml:space="preserve">to the Annex </w:t>
        </w:r>
      </w:ins>
      <w:ins w:id="406" w:author="WG 5C-1" w:date="2022-11-15T20:00:00Z">
        <w:r w:rsidRPr="001E4D0A">
          <w:t xml:space="preserve">that provides technical characteristics of typical HF, digital HF and AGILE-HF Systems operating within the </w:t>
        </w:r>
      </w:ins>
      <w:ins w:id="407" w:author="DG 5C-1" w:date="2023-05-09T22:16:00Z">
        <w:r w:rsidRPr="001E4D0A">
          <w:t>2</w:t>
        </w:r>
      </w:ins>
      <w:ins w:id="408" w:author="WG 5C-1" w:date="2022-11-15T20:00:00Z">
        <w:r w:rsidRPr="001E4D0A">
          <w:t>-30 MHz frequency band (see</w:t>
        </w:r>
      </w:ins>
      <w:ins w:id="409" w:author="Limousin, Catherine" w:date="2023-05-25T11:31:00Z">
        <w:r w:rsidRPr="001E4D0A">
          <w:t> </w:t>
        </w:r>
      </w:ins>
      <w:ins w:id="410" w:author="WG 5C-1" w:date="2022-11-15T20:00:00Z">
        <w:r w:rsidRPr="001E4D0A">
          <w:t>Attachment).</w:t>
        </w:r>
      </w:ins>
    </w:p>
    <w:p w14:paraId="08BF6A4D" w14:textId="77777777" w:rsidR="002C0A6A" w:rsidRPr="001E4D0A" w:rsidRDefault="002C0A6A" w:rsidP="00B17428">
      <w:pPr>
        <w:jc w:val="both"/>
        <w:rPr>
          <w:ins w:id="411" w:author="WG 5C-1" w:date="2022-11-15T21:18:00Z"/>
        </w:rPr>
      </w:pPr>
      <w:ins w:id="412" w:author="WG 5C-1" w:date="2022-11-15T20:00:00Z">
        <w:r w:rsidRPr="001E4D0A">
          <w:rPr>
            <w:rFonts w:eastAsia="Calibri"/>
            <w:szCs w:val="24"/>
          </w:rPr>
          <w:t xml:space="preserve">While the HF band is advantageous for long-distant communication applications, it is also a critical and affordable option </w:t>
        </w:r>
      </w:ins>
      <w:ins w:id="413" w:author="FRANCE" w:date="2024-05-20T14:48:00Z">
        <w:r w:rsidRPr="001E4D0A">
          <w:rPr>
            <w:rFonts w:eastAsia="Calibri"/>
            <w:szCs w:val="24"/>
          </w:rPr>
          <w:t>together with</w:t>
        </w:r>
      </w:ins>
      <w:ins w:id="414" w:author="WG 5C-1" w:date="2022-11-15T20:00:00Z">
        <w:r w:rsidRPr="001E4D0A">
          <w:rPr>
            <w:rFonts w:eastAsia="Calibri"/>
            <w:szCs w:val="24"/>
          </w:rPr>
          <w:t xml:space="preserve"> satellite communications. The challenge with </w:t>
        </w:r>
      </w:ins>
      <w:ins w:id="415" w:author="FRANCE" w:date="2024-05-20T14:48:00Z">
        <w:r w:rsidRPr="001E4D0A">
          <w:rPr>
            <w:rFonts w:eastAsia="Calibri"/>
            <w:szCs w:val="24"/>
          </w:rPr>
          <w:t xml:space="preserve">these </w:t>
        </w:r>
      </w:ins>
      <w:ins w:id="416" w:author="WG 5C-1" w:date="2022-11-15T20:00:00Z">
        <w:r w:rsidRPr="001E4D0A">
          <w:rPr>
            <w:rFonts w:eastAsia="Calibri"/>
            <w:szCs w:val="24"/>
          </w:rPr>
          <w:t xml:space="preserve">emerging advanced digital HF networks is </w:t>
        </w:r>
      </w:ins>
      <w:ins w:id="417" w:author="FRANCE" w:date="2024-05-20T14:48:00Z">
        <w:r w:rsidRPr="001E4D0A">
          <w:rPr>
            <w:rFonts w:eastAsia="Calibri"/>
            <w:szCs w:val="24"/>
          </w:rPr>
          <w:t xml:space="preserve">to </w:t>
        </w:r>
      </w:ins>
      <w:ins w:id="418" w:author="WG 5C-1" w:date="2022-11-15T20:00:00Z">
        <w:r w:rsidRPr="001E4D0A">
          <w:rPr>
            <w:rFonts w:eastAsia="Calibri"/>
            <w:szCs w:val="24"/>
          </w:rPr>
          <w:t xml:space="preserve">seek increased bandwidth while not impeding incumbents within the frequency band or countries dedicated legacy frequency needs. </w:t>
        </w:r>
      </w:ins>
      <w:ins w:id="419" w:author="WG 5C-1" w:date="2022-11-15T20:01:00Z">
        <w:r w:rsidRPr="001E4D0A">
          <w:rPr>
            <w:rFonts w:eastAsia="Calibri"/>
            <w:szCs w:val="24"/>
          </w:rPr>
          <w:t>Advanced HF</w:t>
        </w:r>
      </w:ins>
      <w:ins w:id="420" w:author="WG 5C-1" w:date="2022-11-15T20:00:00Z">
        <w:r w:rsidRPr="001E4D0A">
          <w:rPr>
            <w:rFonts w:eastAsia="Calibri"/>
            <w:szCs w:val="24"/>
          </w:rPr>
          <w:t xml:space="preserve"> technologies can support digital HF networks that can enable a shared environment while maximizing utilization </w:t>
        </w:r>
      </w:ins>
      <w:ins w:id="421" w:author="Haim Mazar" w:date="2024-11-22T02:47:00Z">
        <w:r w:rsidRPr="001E4D0A">
          <w:rPr>
            <w:rFonts w:eastAsia="Calibri"/>
            <w:szCs w:val="24"/>
          </w:rPr>
          <w:t>below</w:t>
        </w:r>
      </w:ins>
      <w:ins w:id="422" w:author="DG 5C-1" w:date="2023-05-09T22:20:00Z">
        <w:r w:rsidRPr="001E4D0A">
          <w:rPr>
            <w:rFonts w:eastAsia="Calibri"/>
            <w:szCs w:val="24"/>
          </w:rPr>
          <w:t xml:space="preserve"> 30 MHz</w:t>
        </w:r>
      </w:ins>
      <w:ins w:id="423" w:author="FRA-Philippe Delaroque" w:date="2024-05-16T14:00:00Z">
        <w:r w:rsidRPr="001E4D0A">
          <w:rPr>
            <w:rFonts w:eastAsia="Calibri"/>
            <w:szCs w:val="24"/>
          </w:rPr>
          <w:t>.</w:t>
        </w:r>
      </w:ins>
    </w:p>
    <w:p w14:paraId="325DCC1D" w14:textId="77777777" w:rsidR="002C0A6A" w:rsidRPr="001E4D0A" w:rsidDel="00482B32" w:rsidRDefault="002C0A6A" w:rsidP="00482B32">
      <w:pPr>
        <w:pStyle w:val="Heading1"/>
        <w:rPr>
          <w:moveFrom w:id="424" w:author="ITU - BR SGD" w:date="2024-11-25T21:58:00Z"/>
        </w:rPr>
      </w:pPr>
      <w:bookmarkStart w:id="425" w:name="_Toc119440148"/>
      <w:bookmarkStart w:id="426" w:name="_Toc135905201"/>
      <w:bookmarkStart w:id="427" w:name="_Toc135905358"/>
      <w:bookmarkStart w:id="428" w:name="_Toc183136961"/>
      <w:moveFromRangeStart w:id="429" w:author="ITU - BR SGD" w:date="2024-11-25T21:58:00Z" w:name="move183464340"/>
      <w:moveFrom w:id="430" w:author="ITU - BR SGD" w:date="2024-11-25T21:58:00Z">
        <w:r w:rsidRPr="001E4D0A" w:rsidDel="00482B32">
          <w:t>2</w:t>
        </w:r>
        <w:r w:rsidRPr="001E4D0A" w:rsidDel="00482B32">
          <w:tab/>
          <w:t>Token passing protocols</w:t>
        </w:r>
      </w:moveFrom>
    </w:p>
    <w:p w14:paraId="536C3A98" w14:textId="77777777" w:rsidR="002C0A6A" w:rsidRPr="001E4D0A" w:rsidDel="00482B32" w:rsidRDefault="002C0A6A" w:rsidP="00482B32">
      <w:pPr>
        <w:rPr>
          <w:moveFrom w:id="431" w:author="ITU - BR SGD" w:date="2024-11-25T21:58:00Z"/>
        </w:rPr>
      </w:pPr>
      <w:moveFrom w:id="432" w:author="ITU - BR SGD" w:date="2024-11-25T21:58:00Z">
        <w:r w:rsidRPr="001E4D0A" w:rsidDel="00482B32">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moveFrom>
    </w:p>
    <w:p w14:paraId="7A10ACB0" w14:textId="77777777" w:rsidR="002C0A6A" w:rsidRPr="001E4D0A" w:rsidDel="00482B32" w:rsidRDefault="002C0A6A" w:rsidP="00482B32">
      <w:pPr>
        <w:rPr>
          <w:moveFrom w:id="433" w:author="ITU - BR SGD" w:date="2024-11-25T21:58:00Z"/>
        </w:rPr>
      </w:pPr>
      <w:moveFrom w:id="434" w:author="ITU - BR SGD" w:date="2024-11-25T21:58:00Z">
        <w:r w:rsidRPr="001E4D0A" w:rsidDel="00482B32">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moveFrom>
    </w:p>
    <w:p w14:paraId="6CBDC31D" w14:textId="77777777" w:rsidR="002C0A6A" w:rsidRPr="001E4D0A" w:rsidDel="00482B32" w:rsidRDefault="002C0A6A" w:rsidP="00482B32">
      <w:pPr>
        <w:rPr>
          <w:moveFrom w:id="435" w:author="ITU - BR SGD" w:date="2024-11-25T21:58:00Z"/>
        </w:rPr>
      </w:pPr>
      <w:moveFrom w:id="436" w:author="ITU - BR SGD" w:date="2024-11-25T21:58:00Z">
        <w:r w:rsidRPr="001E4D0A" w:rsidDel="00482B32">
          <w:t>Token passing protocols generally provide mechanisms for nodes to enter and leave the network. When token passing is to be used in a WAN, the characteristics of the wireless medium introduces additional token management issues:</w:t>
        </w:r>
      </w:moveFrom>
    </w:p>
    <w:p w14:paraId="46F30E05" w14:textId="77777777" w:rsidR="002C0A6A" w:rsidRPr="001E4D0A" w:rsidDel="00482B32" w:rsidRDefault="002C0A6A" w:rsidP="00482B32">
      <w:pPr>
        <w:pStyle w:val="enumlev1"/>
        <w:rPr>
          <w:moveFrom w:id="437" w:author="ITU - BR SGD" w:date="2024-11-25T21:58:00Z"/>
        </w:rPr>
      </w:pPr>
      <w:moveFrom w:id="438" w:author="ITU - BR SGD" w:date="2024-11-25T21:58:00Z">
        <w:r w:rsidRPr="001E4D0A" w:rsidDel="00482B32">
          <w:t>–</w:t>
        </w:r>
        <w:r w:rsidRPr="001E4D0A" w:rsidDel="00482B32">
          <w:tab/>
          <w:t>The node holding the token may lose connectivity to its successor, which can result in a lost token.</w:t>
        </w:r>
      </w:moveFrom>
    </w:p>
    <w:p w14:paraId="756DB19A" w14:textId="77777777" w:rsidR="002C0A6A" w:rsidRPr="001E4D0A" w:rsidDel="00482B32" w:rsidRDefault="002C0A6A" w:rsidP="00482B32">
      <w:pPr>
        <w:pStyle w:val="enumlev1"/>
        <w:rPr>
          <w:moveFrom w:id="439" w:author="ITU - BR SGD" w:date="2024-11-25T21:58:00Z"/>
        </w:rPr>
      </w:pPr>
      <w:moveFrom w:id="440" w:author="ITU - BR SGD" w:date="2024-11-25T21:58:00Z">
        <w:r w:rsidRPr="001E4D0A" w:rsidDel="00482B32">
          <w:t>–</w:t>
        </w:r>
        <w:r w:rsidRPr="001E4D0A" w:rsidDel="00482B32">
          <w:tab/>
          <w:t>The node holding the token can lose connectivity to the rest of the network. The network loses the token.</w:t>
        </w:r>
      </w:moveFrom>
    </w:p>
    <w:p w14:paraId="0C434E58" w14:textId="77777777" w:rsidR="002C0A6A" w:rsidRPr="001E4D0A" w:rsidDel="00482B32" w:rsidRDefault="002C0A6A" w:rsidP="00482B32">
      <w:pPr>
        <w:pStyle w:val="enumlev1"/>
        <w:rPr>
          <w:moveFrom w:id="441" w:author="ITU - BR SGD" w:date="2024-11-25T21:58:00Z"/>
        </w:rPr>
      </w:pPr>
      <w:moveFrom w:id="442" w:author="ITU - BR SGD" w:date="2024-11-25T21:58:00Z">
        <w:r w:rsidRPr="001E4D0A" w:rsidDel="00482B32">
          <w:t>–</w:t>
        </w:r>
        <w:r w:rsidRPr="001E4D0A" w:rsidDel="00482B32">
          <w:tab/>
          <w:t>A network may become partitioned. One subnetwork must create a new token.</w:t>
        </w:r>
      </w:moveFrom>
    </w:p>
    <w:p w14:paraId="0D2140F1" w14:textId="77777777" w:rsidR="002C0A6A" w:rsidRPr="001E4D0A" w:rsidDel="00482B32" w:rsidRDefault="002C0A6A" w:rsidP="00482B32">
      <w:pPr>
        <w:pStyle w:val="enumlev1"/>
        <w:rPr>
          <w:moveFrom w:id="443" w:author="ITU - BR SGD" w:date="2024-11-25T21:58:00Z"/>
        </w:rPr>
      </w:pPr>
      <w:moveFrom w:id="444" w:author="ITU - BR SGD" w:date="2024-11-25T21:58:00Z">
        <w:r w:rsidRPr="001E4D0A" w:rsidDel="00482B32">
          <w:t>–</w:t>
        </w:r>
        <w:r w:rsidRPr="001E4D0A" w:rsidDel="00482B32">
          <w:tab/>
          <w:t>A node may be reachable only by one other node, so a ring topology is not possible if that node is to be included.</w:t>
        </w:r>
      </w:moveFrom>
    </w:p>
    <w:p w14:paraId="4FC50F27" w14:textId="77777777" w:rsidR="002C0A6A" w:rsidRPr="001E4D0A" w:rsidDel="00482B32" w:rsidRDefault="002C0A6A" w:rsidP="00482B32">
      <w:pPr>
        <w:pStyle w:val="enumlev1"/>
        <w:rPr>
          <w:moveFrom w:id="445" w:author="ITU - BR SGD" w:date="2024-11-25T21:58:00Z"/>
        </w:rPr>
      </w:pPr>
      <w:moveFrom w:id="446" w:author="ITU - BR SGD" w:date="2024-11-25T21:58:00Z">
        <w:r w:rsidRPr="001E4D0A" w:rsidDel="00482B32">
          <w:t>–</w:t>
        </w:r>
        <w:r w:rsidRPr="001E4D0A" w:rsidDel="00482B32">
          <w:tab/>
          <w:t>Nodes from two or more rings using the same channel may come within range of each other. This results in interference unless the rings merge or change channel(s).</w:t>
        </w:r>
      </w:moveFrom>
    </w:p>
    <w:p w14:paraId="55E32E72" w14:textId="77777777" w:rsidR="002C0A6A" w:rsidRPr="001E4D0A" w:rsidDel="00482B32" w:rsidRDefault="002C0A6A" w:rsidP="00482B32">
      <w:pPr>
        <w:pStyle w:val="enumlev1"/>
        <w:rPr>
          <w:moveFrom w:id="447" w:author="ITU - BR SGD" w:date="2024-11-25T21:58:00Z"/>
        </w:rPr>
      </w:pPr>
      <w:moveFrom w:id="448" w:author="ITU - BR SGD" w:date="2024-11-25T21:58:00Z">
        <w:r w:rsidRPr="001E4D0A" w:rsidDel="00482B32">
          <w:t>–</w:t>
        </w:r>
        <w:r w:rsidRPr="001E4D0A" w:rsidDel="00482B32">
          <w:tab/>
          <w:t>Merging of rings or recovery from a lost token may result in multiple tokens in a ring.</w:t>
        </w:r>
      </w:moveFrom>
    </w:p>
    <w:p w14:paraId="0779BF1B" w14:textId="77777777" w:rsidR="002C0A6A" w:rsidRPr="001E4D0A" w:rsidDel="00482B32" w:rsidRDefault="002C0A6A" w:rsidP="00482B32">
      <w:pPr>
        <w:rPr>
          <w:moveFrom w:id="449" w:author="ITU - BR SGD" w:date="2024-11-25T21:58:00Z"/>
        </w:rPr>
      </w:pPr>
      <w:moveFrom w:id="450" w:author="ITU - BR SGD" w:date="2024-11-25T21:58:00Z">
        <w:r w:rsidRPr="001E4D0A" w:rsidDel="00482B32">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moveFrom>
    </w:p>
    <w:p w14:paraId="64A533AA" w14:textId="77777777" w:rsidR="002C0A6A" w:rsidRPr="001E4D0A" w:rsidDel="00482B32" w:rsidRDefault="002C0A6A" w:rsidP="00482B32">
      <w:pPr>
        <w:rPr>
          <w:moveFrom w:id="451" w:author="ITU - BR SGD" w:date="2024-11-25T21:58:00Z"/>
        </w:rPr>
      </w:pPr>
      <w:moveFrom w:id="452" w:author="ITU - BR SGD" w:date="2024-11-25T21:58:00Z">
        <w:r w:rsidRPr="001E4D0A" w:rsidDel="00482B32">
          <w:t xml:space="preserve">The long link turnarounds inherent in fielded HFWAN technology result in token rotation times on the order of a minute. For example, if link turnaround times are 2 s and we allow each of </w:t>
        </w:r>
        <w:r w:rsidRPr="001E4D0A" w:rsidDel="00482B32">
          <w:rPr>
            <w:i/>
            <w:iCs/>
          </w:rPr>
          <w:t>N </w:t>
        </w:r>
        <w:r w:rsidRPr="001E4D0A" w:rsidDel="00482B32">
          <w:t>nodes to transmit for up to 8 s when it receives the token, we achieve a throughput efficiency of at most 80% with a token rotation time (latency) of up to 10</w:t>
        </w:r>
        <w:r w:rsidRPr="001E4D0A" w:rsidDel="00482B32">
          <w:rPr>
            <w:i/>
            <w:iCs/>
          </w:rPr>
          <w:t>N </w:t>
        </w:r>
        <w:r w:rsidRPr="001E4D0A" w:rsidDel="00482B32">
          <w:t xml:space="preserve">s. </w:t>
        </w:r>
      </w:moveFrom>
    </w:p>
    <w:p w14:paraId="30BBFE30" w14:textId="77777777" w:rsidR="002C0A6A" w:rsidRPr="001E4D0A" w:rsidDel="00482B32" w:rsidRDefault="002C0A6A" w:rsidP="00482B32">
      <w:pPr>
        <w:rPr>
          <w:moveFrom w:id="453" w:author="ITU - BR SGD" w:date="2024-11-25T21:58:00Z"/>
        </w:rPr>
      </w:pPr>
      <w:moveFrom w:id="454" w:author="ITU - BR SGD" w:date="2024-11-25T21:58:00Z">
        <w:r w:rsidRPr="001E4D0A" w:rsidDel="00482B32">
          <w:t xml:space="preserve">If we limit solicitations to join the ring to one per token rotation, and rotate the authority to solicit among the nodes, each node will solicit once in </w:t>
        </w:r>
        <w:r w:rsidRPr="001E4D0A" w:rsidDel="00482B32">
          <w:rPr>
            <w:i/>
            <w:iCs/>
          </w:rPr>
          <w:t xml:space="preserve">N </w:t>
        </w:r>
        <w:r w:rsidRPr="001E4D0A" w:rsidDel="00482B32">
          <w:t xml:space="preserve">token rotations. </w:t>
        </w:r>
      </w:moveFrom>
    </w:p>
    <w:p w14:paraId="371353D3" w14:textId="77777777" w:rsidR="002C0A6A" w:rsidRPr="001E4D0A" w:rsidDel="00482B32" w:rsidRDefault="002C0A6A" w:rsidP="00482B32">
      <w:pPr>
        <w:rPr>
          <w:moveFrom w:id="455" w:author="ITU - BR SGD" w:date="2024-11-25T21:58:00Z"/>
        </w:rPr>
      </w:pPr>
      <w:moveFrom w:id="456" w:author="ITU - BR SGD" w:date="2024-11-25T21:58:00Z">
        <w:r w:rsidRPr="001E4D0A" w:rsidDel="00482B32">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moveFrom>
    </w:p>
    <w:p w14:paraId="7B839E10" w14:textId="77777777" w:rsidR="002C0A6A" w:rsidRPr="001E4D0A" w:rsidDel="00482B32" w:rsidRDefault="002C0A6A" w:rsidP="00482B32">
      <w:pPr>
        <w:rPr>
          <w:moveFrom w:id="457" w:author="ITU - BR SGD" w:date="2024-11-25T21:58:00Z"/>
        </w:rPr>
      </w:pPr>
      <w:moveFrom w:id="458" w:author="ITU - BR SGD" w:date="2024-11-25T21:58:00Z">
        <w:r w:rsidRPr="001E4D0A" w:rsidDel="00482B32">
          <w:t xml:space="preserve">The time required for WTRP to reform a new ring from the disconnected remains of two colliding rings would be at least that long: a small ring might emerge quickly, but the remaining nodes would then go silent and wait to be invited to join. </w:t>
        </w:r>
      </w:moveFrom>
    </w:p>
    <w:p w14:paraId="0353D8E8" w14:textId="77777777" w:rsidR="002C0A6A" w:rsidRPr="001E4D0A" w:rsidDel="00482B32" w:rsidRDefault="002C0A6A" w:rsidP="00482B32">
      <w:pPr>
        <w:rPr>
          <w:moveFrom w:id="459" w:author="ITU - BR SGD" w:date="2024-11-25T21:58:00Z"/>
        </w:rPr>
      </w:pPr>
      <w:moveFrom w:id="460" w:author="ITU - BR SGD" w:date="2024-11-25T21:58:00Z">
        <w:r w:rsidRPr="001E4D0A" w:rsidDel="00482B32">
          <w:t xml:space="preserve">The recovery times for </w:t>
        </w:r>
        <w:bookmarkStart w:id="461" w:name="OLE_LINK1"/>
        <w:bookmarkStart w:id="462" w:name="OLE_LINK2"/>
        <w:r w:rsidRPr="001E4D0A" w:rsidDel="00482B32">
          <w:t xml:space="preserve">HFTP </w:t>
        </w:r>
        <w:bookmarkEnd w:id="461"/>
        <w:bookmarkEnd w:id="462"/>
        <w:r w:rsidRPr="001E4D0A" w:rsidDel="00482B32">
          <w:t xml:space="preserve">are more attractive. In the case of a lost link, HF requires </w:t>
        </w:r>
        <w:r w:rsidRPr="001E4D0A" w:rsidDel="00482B32">
          <w:rPr>
            <w:i/>
            <w:iCs/>
          </w:rPr>
          <w:t>N</w:t>
        </w:r>
        <w:r w:rsidRPr="001E4D0A" w:rsidDel="00482B32">
          <w:t xml:space="preserve"> slots (whose duration equals a packet plus a turnaround time) to identify a relay. Thereafter, one additional packet time and turnaround time are required </w:t>
        </w:r>
        <w:r w:rsidRPr="001E4D0A" w:rsidDel="00482B32">
          <w:rPr>
            <w:i/>
            <w:iCs/>
          </w:rPr>
          <w:t>in each token rotation</w:t>
        </w:r>
        <w:r w:rsidRPr="001E4D0A" w:rsidDel="00482B32">
          <w:t xml:space="preserve">. In an example ten-node network, this amounts to a pause of less than 30 s while identifying the relay, and lengthening the token rotation time by a bit over 2%. </w:t>
        </w:r>
      </w:moveFrom>
    </w:p>
    <w:p w14:paraId="42B4F0F5" w14:textId="77777777" w:rsidR="002C0A6A" w:rsidRPr="001E4D0A" w:rsidDel="00482B32" w:rsidRDefault="002C0A6A" w:rsidP="00482B32">
      <w:pPr>
        <w:rPr>
          <w:moveFrom w:id="463" w:author="ITU - BR SGD" w:date="2024-11-25T21:58:00Z"/>
        </w:rPr>
      </w:pPr>
      <w:moveFrom w:id="464" w:author="ITU - BR SGD" w:date="2024-11-25T21:58:00Z">
        <w:r w:rsidRPr="001E4D0A" w:rsidDel="00482B32">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1E4D0A" w:rsidDel="00482B32">
          <w:rPr>
            <w:i/>
            <w:iCs/>
          </w:rPr>
          <w:t>N </w:t>
        </w:r>
        <w:r w:rsidRPr="001E4D0A" w:rsidDel="00482B32">
          <w:t>+ 1) packet + turnaround times (i.e. after the SET_SUCCESSOR and the fast token rotation of the DOUBLE_TIME_TOKEN). This amounts to less than 30 s in an example ten-node network.</w:t>
        </w:r>
      </w:moveFrom>
    </w:p>
    <w:p w14:paraId="328CB515" w14:textId="77777777" w:rsidR="002C0A6A" w:rsidRPr="001E4D0A" w:rsidRDefault="002C0A6A" w:rsidP="002C2B96">
      <w:pPr>
        <w:pStyle w:val="Heading1"/>
      </w:pPr>
      <w:bookmarkStart w:id="465" w:name="_Toc183466675"/>
      <w:bookmarkStart w:id="466" w:name="_Toc183466724"/>
      <w:moveFromRangeEnd w:id="429"/>
      <w:ins w:id="467" w:author="WG 5C-1" w:date="2022-11-15T20:56:00Z">
        <w:r w:rsidRPr="001E4D0A">
          <w:t>2</w:t>
        </w:r>
      </w:ins>
      <w:del w:id="468" w:author="WG 5C-1" w:date="2022-11-15T20:56:00Z">
        <w:r w:rsidRPr="001E4D0A" w:rsidDel="003C064E">
          <w:delText>3</w:delText>
        </w:r>
      </w:del>
      <w:r w:rsidRPr="001E4D0A">
        <w:tab/>
        <w:t>Wideband modems</w:t>
      </w:r>
      <w:bookmarkEnd w:id="425"/>
      <w:bookmarkEnd w:id="426"/>
      <w:bookmarkEnd w:id="427"/>
      <w:bookmarkEnd w:id="428"/>
      <w:bookmarkEnd w:id="465"/>
      <w:bookmarkEnd w:id="466"/>
    </w:p>
    <w:p w14:paraId="5B0BBB72" w14:textId="77777777" w:rsidR="002C0A6A" w:rsidRPr="001E4D0A" w:rsidRDefault="002C0A6A" w:rsidP="002C2B96">
      <w:pPr>
        <w:jc w:val="both"/>
        <w:rPr>
          <w:ins w:id="469" w:author="DG 5C-1" w:date="2023-05-09T22:17:00Z"/>
          <w:szCs w:val="24"/>
        </w:rPr>
      </w:pPr>
      <w:ins w:id="470" w:author="DG 5C-1" w:date="2023-05-09T22:17:00Z">
        <w:r w:rsidRPr="001E4D0A">
          <w:rPr>
            <w:szCs w:val="24"/>
          </w:rPr>
          <w:t xml:space="preserve">RF characteristics are presented in tables of </w:t>
        </w:r>
      </w:ins>
      <w:ins w:id="471" w:author="ITU - BR SGD" w:date="2024-11-25T21:56:00Z">
        <w:r w:rsidRPr="001E4D0A">
          <w:rPr>
            <w:szCs w:val="24"/>
          </w:rPr>
          <w:t>the A</w:t>
        </w:r>
      </w:ins>
      <w:ins w:id="472" w:author="DG 5C-1" w:date="2023-05-09T22:17:00Z">
        <w:r w:rsidRPr="001E4D0A">
          <w:rPr>
            <w:szCs w:val="24"/>
          </w:rPr>
          <w:t xml:space="preserve">ttachment </w:t>
        </w:r>
      </w:ins>
      <w:ins w:id="473" w:author="ITU - BR SGD" w:date="2024-11-25T21:56:00Z">
        <w:r w:rsidRPr="001E4D0A">
          <w:rPr>
            <w:szCs w:val="24"/>
          </w:rPr>
          <w:t>to the</w:t>
        </w:r>
      </w:ins>
      <w:ins w:id="474" w:author="DG 5C-1" w:date="2023-05-09T22:17:00Z">
        <w:r w:rsidRPr="001E4D0A">
          <w:rPr>
            <w:szCs w:val="24"/>
          </w:rPr>
          <w:t xml:space="preserve"> Annex.</w:t>
        </w:r>
      </w:ins>
    </w:p>
    <w:p w14:paraId="6C22F5EE" w14:textId="77777777" w:rsidR="002C0A6A" w:rsidRPr="001E4D0A" w:rsidRDefault="002C0A6A" w:rsidP="002C2B96">
      <w:pPr>
        <w:jc w:val="both"/>
        <w:rPr>
          <w:ins w:id="475" w:author="FRANCE" w:date="2024-04-30T18:18:00Z"/>
          <w:szCs w:val="24"/>
        </w:rPr>
      </w:pPr>
      <w:ins w:id="476" w:author="WG 5C-1" w:date="2022-11-15T20:05:00Z">
        <w:r w:rsidRPr="001E4D0A">
          <w:rPr>
            <w:szCs w:val="24"/>
          </w:rPr>
          <w:t>HF waveform design</w:t>
        </w:r>
      </w:ins>
      <w:ins w:id="477" w:author="FRANCE" w:date="2024-05-20T14:49:00Z">
        <w:r w:rsidRPr="001E4D0A">
          <w:rPr>
            <w:szCs w:val="24"/>
          </w:rPr>
          <w:t>ed</w:t>
        </w:r>
      </w:ins>
      <w:ins w:id="478" w:author="WG 5C-1" w:date="2022-11-15T20:05:00Z">
        <w:r w:rsidRPr="001E4D0A">
          <w:rPr>
            <w:szCs w:val="24"/>
          </w:rPr>
          <w:t xml:space="preserve"> </w:t>
        </w:r>
      </w:ins>
      <w:ins w:id="479" w:author="FRANCE" w:date="2024-05-20T14:50:00Z">
        <w:r w:rsidRPr="001E4D0A">
          <w:rPr>
            <w:szCs w:val="24"/>
          </w:rPr>
          <w:t>to</w:t>
        </w:r>
      </w:ins>
      <w:ins w:id="480" w:author="WG 5C-1" w:date="2022-11-15T20:05:00Z">
        <w:r w:rsidRPr="001E4D0A">
          <w:rPr>
            <w:szCs w:val="24"/>
          </w:rPr>
          <w:t xml:space="preserve"> optimiz</w:t>
        </w:r>
      </w:ins>
      <w:ins w:id="481" w:author="FRANCE" w:date="2024-05-20T14:50:00Z">
        <w:r w:rsidRPr="001E4D0A">
          <w:rPr>
            <w:szCs w:val="24"/>
          </w:rPr>
          <w:t>e</w:t>
        </w:r>
      </w:ins>
      <w:ins w:id="482" w:author="WG 5C-1" w:date="2022-11-15T20:05:00Z">
        <w:r w:rsidRPr="001E4D0A">
          <w:rPr>
            <w:szCs w:val="24"/>
          </w:rPr>
          <w:t xml:space="preserve"> data movement in varying spectral environments is as old as modulation and demodulation (MODEM) itself. Standards for different modulation methods and patterns have </w:t>
        </w:r>
      </w:ins>
      <w:ins w:id="483" w:author="FRANCE" w:date="2024-05-20T14:51:00Z">
        <w:r w:rsidRPr="001E4D0A">
          <w:rPr>
            <w:szCs w:val="24"/>
          </w:rPr>
          <w:t>cent</w:t>
        </w:r>
      </w:ins>
      <w:ins w:id="484" w:author="FRANCE" w:date="2024-05-20T14:53:00Z">
        <w:r w:rsidRPr="001E4D0A">
          <w:rPr>
            <w:szCs w:val="24"/>
          </w:rPr>
          <w:t>e</w:t>
        </w:r>
      </w:ins>
      <w:ins w:id="485" w:author="FRANCE" w:date="2024-05-20T14:51:00Z">
        <w:r w:rsidRPr="001E4D0A">
          <w:rPr>
            <w:szCs w:val="24"/>
          </w:rPr>
          <w:t>red</w:t>
        </w:r>
      </w:ins>
      <w:ins w:id="486" w:author="WG 5C-1" w:date="2022-11-15T20:05:00Z">
        <w:r w:rsidRPr="001E4D0A">
          <w:rPr>
            <w:szCs w:val="24"/>
          </w:rPr>
          <w:t xml:space="preserve"> either on best effort, high-reliability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E4D0A">
          <w:rPr>
            <w:i/>
            <w:iCs/>
            <w:szCs w:val="24"/>
          </w:rPr>
          <w:t>E</w:t>
        </w:r>
        <w:r w:rsidRPr="001E4D0A">
          <w:rPr>
            <w:i/>
            <w:iCs/>
            <w:szCs w:val="24"/>
            <w:vertAlign w:val="subscript"/>
          </w:rPr>
          <w:t>b</w:t>
        </w:r>
        <w:r w:rsidRPr="001E4D0A">
          <w:rPr>
            <w:szCs w:val="24"/>
          </w:rPr>
          <w:t>/</w:t>
        </w:r>
        <w:r w:rsidRPr="001E4D0A">
          <w:rPr>
            <w:i/>
            <w:iCs/>
            <w:szCs w:val="24"/>
          </w:rPr>
          <w:t>N</w:t>
        </w:r>
        <w:r w:rsidRPr="001E4D0A">
          <w:rPr>
            <w:szCs w:val="24"/>
            <w:vertAlign w:val="subscript"/>
          </w:rPr>
          <w:t>o</w:t>
        </w:r>
        <w:r w:rsidRPr="001E4D0A">
          <w:rPr>
            <w:szCs w:val="24"/>
          </w:rPr>
          <w:t xml:space="preserve"> &lt;-&gt; low detection techniques, typically based on a spreading the waveform across wideband HF (WBHF) that in field trials shows a responsive and resilient extensibility with high transmission reliability. </w:t>
        </w:r>
      </w:ins>
    </w:p>
    <w:p w14:paraId="14418C6C" w14:textId="77777777" w:rsidR="002C0A6A" w:rsidRPr="001E4D0A" w:rsidRDefault="002C0A6A" w:rsidP="002C2B96">
      <w:pPr>
        <w:pStyle w:val="Heading2"/>
        <w:rPr>
          <w:ins w:id="487" w:author="FRANCE" w:date="2024-04-30T18:18:00Z"/>
        </w:rPr>
      </w:pPr>
      <w:bookmarkStart w:id="488" w:name="_Toc183136962"/>
      <w:bookmarkStart w:id="489" w:name="_Toc183466676"/>
      <w:bookmarkStart w:id="490" w:name="_Toc183466725"/>
      <w:ins w:id="491" w:author="FRANCE" w:date="2024-04-30T18:18:00Z">
        <w:r w:rsidRPr="001E4D0A">
          <w:t>2.1</w:t>
        </w:r>
        <w:r w:rsidRPr="001E4D0A">
          <w:tab/>
          <w:t>Direct Sequence Spread Spectrum (DSSS) approach</w:t>
        </w:r>
      </w:ins>
      <w:bookmarkEnd w:id="488"/>
      <w:bookmarkEnd w:id="489"/>
      <w:bookmarkEnd w:id="490"/>
      <w:ins w:id="492" w:author="Haim Mazar" w:date="2024-11-22T02:50:00Z">
        <w:r w:rsidRPr="001E4D0A">
          <w:t xml:space="preserve"> </w:t>
        </w:r>
      </w:ins>
    </w:p>
    <w:p w14:paraId="31B4C082" w14:textId="77777777" w:rsidR="002C0A6A" w:rsidRDefault="002C0A6A" w:rsidP="00B17428">
      <w:pPr>
        <w:jc w:val="both"/>
        <w:rPr>
          <w:ins w:id="493" w:author="Fernandez Jimenez, Virginia" w:date="2024-12-13T08:58:00Z"/>
        </w:rPr>
      </w:pPr>
      <w:ins w:id="494" w:author="WG 5C-1" w:date="2022-11-15T20:05:00Z">
        <w:r w:rsidRPr="001E4D0A" w:rsidDel="00705373">
          <w:t>Some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 Spread spectrum using DSSS gives high immunity to interference which sustains links better in contested frequency bands</w:t>
        </w:r>
      </w:ins>
      <w:ins w:id="495" w:author="Chamova, Alisa" w:date="2022-12-01T09:55:00Z">
        <w:r w:rsidRPr="001E4D0A" w:rsidDel="00705373">
          <w:t>.</w:t>
        </w:r>
      </w:ins>
    </w:p>
    <w:p w14:paraId="7E4A1AAF" w14:textId="77777777" w:rsidR="002C0A6A" w:rsidRPr="001E4D0A" w:rsidRDefault="002C0A6A" w:rsidP="002C2B96">
      <w:pPr>
        <w:pStyle w:val="FigureNo"/>
        <w:rPr>
          <w:ins w:id="496" w:author="WG 5C-1" w:date="2022-11-15T20:05:00Z"/>
        </w:rPr>
      </w:pPr>
      <w:ins w:id="497" w:author="WG 5C-1" w:date="2022-11-15T20:05:00Z">
        <w:r w:rsidRPr="001E4D0A">
          <w:t>FIGURE 1</w:t>
        </w:r>
      </w:ins>
    </w:p>
    <w:p w14:paraId="7BEE9525" w14:textId="77777777" w:rsidR="002C0A6A" w:rsidRPr="001E4D0A" w:rsidRDefault="002C0A6A" w:rsidP="002C2B96">
      <w:pPr>
        <w:pStyle w:val="Figuretitle"/>
        <w:rPr>
          <w:ins w:id="498" w:author="WG 5C-1" w:date="2022-11-15T20:05:00Z"/>
          <w:rFonts w:eastAsia="Calibri"/>
        </w:rPr>
      </w:pPr>
      <w:ins w:id="499" w:author="WG 5C-1" w:date="2022-11-15T20:05:00Z">
        <w:r w:rsidRPr="001E4D0A">
          <w:rPr>
            <w:rFonts w:eastAsia="Calibri"/>
          </w:rPr>
          <w:t>Typical DSSS Waveform Design</w:t>
        </w:r>
      </w:ins>
    </w:p>
    <w:p w14:paraId="0ADCAA1A" w14:textId="77777777" w:rsidR="002C0A6A" w:rsidRPr="001E4D0A" w:rsidRDefault="002C0A6A" w:rsidP="002C2B96">
      <w:pPr>
        <w:pStyle w:val="Figure"/>
        <w:rPr>
          <w:ins w:id="500" w:author="WG 5C-1" w:date="2022-11-15T20:05:00Z"/>
          <w:noProof w:val="0"/>
        </w:rPr>
      </w:pPr>
      <w:ins w:id="501" w:author="Patten, Brian" w:date="2022-11-17T08:45:00Z">
        <w:r w:rsidRPr="001E4D0A">
          <w:rPr>
            <w:lang w:eastAsia="fr-FR"/>
          </w:rPr>
          <w:drawing>
            <wp:inline distT="0" distB="0" distL="0" distR="0" wp14:anchorId="0AF107B5" wp14:editId="5BC15456">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4E764C16" w14:textId="77777777" w:rsidR="002C0A6A" w:rsidRPr="001E4D0A" w:rsidRDefault="002C0A6A" w:rsidP="00E95E6B">
      <w:pPr>
        <w:pStyle w:val="Heading4"/>
        <w:rPr>
          <w:moveTo w:id="502" w:author="ITU - BR SGD" w:date="2024-11-26T15:23:00Z"/>
        </w:rPr>
      </w:pPr>
      <w:bookmarkStart w:id="503" w:name="_Toc119440149"/>
      <w:bookmarkStart w:id="504" w:name="_Toc135905202"/>
      <w:bookmarkStart w:id="505" w:name="_Toc135905359"/>
      <w:bookmarkStart w:id="506" w:name="_Toc183136963"/>
      <w:bookmarkStart w:id="507" w:name="_Toc183466677"/>
      <w:bookmarkStart w:id="508" w:name="_Toc183466726"/>
      <w:moveToRangeStart w:id="509" w:author="ITU - BR SGD" w:date="2024-11-26T15:23:00Z" w:name="move183527041"/>
      <w:moveTo w:id="510" w:author="ITU - BR SGD" w:date="2024-11-26T15:23:00Z">
        <w:del w:id="511" w:author="ITU - BR SGD" w:date="2024-11-26T15:24:00Z">
          <w:r w:rsidRPr="001E4D0A" w:rsidDel="00E95E6B">
            <w:delText>3.1.</w:delText>
          </w:r>
        </w:del>
        <w:r w:rsidRPr="001E4D0A">
          <w:t>2.</w:t>
        </w:r>
        <w:del w:id="512" w:author="ITU - BR SGD" w:date="2024-11-26T15:24:00Z">
          <w:r w:rsidRPr="001E4D0A" w:rsidDel="00E95E6B">
            <w:delText>1</w:delText>
          </w:r>
        </w:del>
      </w:moveTo>
      <w:ins w:id="513" w:author="ITU - BR SGD" w:date="2024-11-26T15:24:00Z">
        <w:r w:rsidRPr="001E4D0A">
          <w:t>2</w:t>
        </w:r>
      </w:ins>
      <w:moveTo w:id="514" w:author="ITU - BR SGD" w:date="2024-11-26T15:23:00Z">
        <w:r w:rsidRPr="001E4D0A">
          <w:tab/>
          <w:t>Single-channel</w:t>
        </w:r>
      </w:moveTo>
      <w:ins w:id="515" w:author="ITU - BR SGD" w:date="2024-11-26T15:26:00Z">
        <w:r w:rsidRPr="001E4D0A">
          <w:t xml:space="preserve"> approach</w:t>
        </w:r>
      </w:ins>
      <w:moveTo w:id="516" w:author="ITU - BR SGD" w:date="2024-11-26T15:23:00Z">
        <w:del w:id="517" w:author="ITU - BR SGD" w:date="2024-11-26T15:26:00Z">
          <w:r w:rsidRPr="001E4D0A" w:rsidDel="00BF4225">
            <w:delText xml:space="preserve"> HF equipment</w:delText>
          </w:r>
        </w:del>
      </w:moveTo>
    </w:p>
    <w:p w14:paraId="2B51BB04" w14:textId="77777777" w:rsidR="002C0A6A" w:rsidRPr="001E4D0A" w:rsidRDefault="002C0A6A" w:rsidP="00E95E6B">
      <w:pPr>
        <w:tabs>
          <w:tab w:val="clear" w:pos="1134"/>
          <w:tab w:val="clear" w:pos="1871"/>
          <w:tab w:val="clear" w:pos="2268"/>
          <w:tab w:val="left" w:pos="794"/>
          <w:tab w:val="left" w:pos="1191"/>
          <w:tab w:val="left" w:pos="1588"/>
          <w:tab w:val="left" w:pos="1985"/>
        </w:tabs>
        <w:jc w:val="both"/>
        <w:textAlignment w:val="auto"/>
        <w:rPr>
          <w:moveTo w:id="518" w:author="ITU - BR SGD" w:date="2024-11-26T15:23:00Z"/>
        </w:rPr>
      </w:pPr>
      <w:ins w:id="519" w:author="ITU - BR SGD" w:date="2024-11-26T15:26:00Z">
        <w:r w:rsidRPr="001E4D0A">
          <w:t xml:space="preserve">This approach will use a single-channel in </w:t>
        </w:r>
      </w:ins>
      <w:moveTo w:id="520" w:author="ITU - BR SGD" w:date="2024-11-26T15:23:00Z">
        <w:del w:id="521" w:author="ITU - BR SGD" w:date="2024-11-26T15:26:00Z">
          <w:r w:rsidRPr="001E4D0A" w:rsidDel="00C37EE7">
            <w:delText>O</w:delText>
          </w:r>
        </w:del>
      </w:moveTo>
      <w:ins w:id="522" w:author="ITU - BR SGD" w:date="2024-11-26T15:26:00Z">
        <w:r w:rsidRPr="001E4D0A">
          <w:t>o</w:t>
        </w:r>
      </w:ins>
      <w:moveTo w:id="523" w:author="ITU - BR SGD" w:date="2024-11-26T15:23:00Z">
        <w:r w:rsidRPr="001E4D0A">
          <w:t>ne nominal 3 kHz channel USB or LSB (selectable).</w:t>
        </w:r>
      </w:moveTo>
    </w:p>
    <w:moveToRangeEnd w:id="509"/>
    <w:p w14:paraId="798045D1" w14:textId="77777777" w:rsidR="002C0A6A" w:rsidRPr="001E4D0A" w:rsidRDefault="002C0A6A" w:rsidP="002C2B96">
      <w:pPr>
        <w:pStyle w:val="Heading2"/>
      </w:pPr>
      <w:del w:id="524" w:author="DG 5C-1" w:date="2023-05-09T22:17:00Z">
        <w:r w:rsidRPr="001E4D0A" w:rsidDel="00CC4EA9">
          <w:delText>3</w:delText>
        </w:r>
      </w:del>
      <w:ins w:id="525" w:author="DG 5C-1" w:date="2023-05-09T22:17:00Z">
        <w:r w:rsidRPr="001E4D0A">
          <w:t>2</w:t>
        </w:r>
      </w:ins>
      <w:ins w:id="526" w:author="DG 5C-1" w:date="2023-05-09T22:18:00Z">
        <w:r w:rsidRPr="001E4D0A">
          <w:t>.</w:t>
        </w:r>
      </w:ins>
      <w:ins w:id="527" w:author="ITU - BR SGD" w:date="2024-11-26T15:24:00Z">
        <w:r w:rsidRPr="001E4D0A">
          <w:t>3</w:t>
        </w:r>
      </w:ins>
      <w:ins w:id="528" w:author="Ivan MARTIN" w:date="2024-05-17T09:34:00Z">
        <w:del w:id="529" w:author="ITU - BR SGD" w:date="2024-11-26T15:24:00Z">
          <w:r w:rsidRPr="001E4D0A" w:rsidDel="00E95E6B">
            <w:delText>2</w:delText>
          </w:r>
        </w:del>
      </w:ins>
      <w:del w:id="530" w:author="WG 5C-1" w:date="2022-11-15T20:58:00Z">
        <w:r w:rsidRPr="001E4D0A" w:rsidDel="003C064E">
          <w:delText>.1</w:delText>
        </w:r>
      </w:del>
      <w:r w:rsidRPr="001E4D0A">
        <w:tab/>
        <w:t>Multichannel approach</w:t>
      </w:r>
      <w:bookmarkEnd w:id="503"/>
      <w:bookmarkEnd w:id="504"/>
      <w:bookmarkEnd w:id="505"/>
      <w:bookmarkEnd w:id="506"/>
      <w:bookmarkEnd w:id="507"/>
      <w:bookmarkEnd w:id="508"/>
    </w:p>
    <w:p w14:paraId="49035A10" w14:textId="77777777" w:rsidR="002C0A6A" w:rsidRPr="001E4D0A" w:rsidRDefault="002C0A6A" w:rsidP="002C2B96">
      <w:pPr>
        <w:pStyle w:val="Heading3"/>
      </w:pPr>
      <w:bookmarkStart w:id="531" w:name="_Toc119440150"/>
      <w:bookmarkStart w:id="532" w:name="_Toc183466678"/>
      <w:bookmarkStart w:id="533" w:name="_Toc183466727"/>
      <w:del w:id="534" w:author="DG 5C-1" w:date="2023-05-09T22:17:00Z">
        <w:r w:rsidRPr="001E4D0A" w:rsidDel="00CC4EA9">
          <w:delText>3</w:delText>
        </w:r>
      </w:del>
      <w:ins w:id="535" w:author="DG 5C-1" w:date="2023-05-09T22:17:00Z">
        <w:r w:rsidRPr="001E4D0A">
          <w:t>2</w:t>
        </w:r>
      </w:ins>
      <w:r w:rsidRPr="001E4D0A">
        <w:t>.</w:t>
      </w:r>
      <w:ins w:id="536" w:author="Ivan MARTIN" w:date="2024-05-17T09:34:00Z">
        <w:del w:id="537" w:author="ITU - BR SGD" w:date="2024-11-26T15:24:00Z">
          <w:r w:rsidRPr="001E4D0A" w:rsidDel="00E95E6B">
            <w:delText>2</w:delText>
          </w:r>
        </w:del>
      </w:ins>
      <w:ins w:id="538" w:author="ITU - BR SGD" w:date="2024-11-26T15:24:00Z">
        <w:r w:rsidRPr="001E4D0A">
          <w:t>3</w:t>
        </w:r>
      </w:ins>
      <w:ins w:id="539" w:author="Ivan MARTIN" w:date="2024-05-17T09:34:00Z">
        <w:r w:rsidRPr="001E4D0A">
          <w:t>.</w:t>
        </w:r>
      </w:ins>
      <w:r w:rsidRPr="001E4D0A">
        <w:t>1</w:t>
      </w:r>
      <w:del w:id="540" w:author="WG 5C-1" w:date="2022-11-15T20:59:00Z">
        <w:r w:rsidRPr="001E4D0A" w:rsidDel="003C064E">
          <w:delText>.1</w:delText>
        </w:r>
      </w:del>
      <w:r w:rsidRPr="001E4D0A">
        <w:tab/>
        <w:t>Independent sideband (ISB) operation</w:t>
      </w:r>
      <w:bookmarkEnd w:id="531"/>
      <w:bookmarkEnd w:id="532"/>
      <w:bookmarkEnd w:id="533"/>
    </w:p>
    <w:p w14:paraId="20A2EA76"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There are modems that convey data in multiple independent sidebands simultaneously. Such modems contain independent PSK/QAM modulators for each audio channel (for information on modulation see Recommendation ITU</w:t>
      </w:r>
      <w:r w:rsidRPr="001E4D0A">
        <w:noBreakHyphen/>
        <w:t>R F.763</w:t>
      </w:r>
      <w:r w:rsidRPr="001E4D0A">
        <w:noBreakHyphen/>
        <w:t xml:space="preserve">5, Annex 6), but employ a single forward error correction encoder, whose output bit stream is distributed over the individual channels for transmission. When these channels are carried by contiguous frequencies, the </w:t>
      </w:r>
      <w:r w:rsidRPr="001E4D0A">
        <w:rPr>
          <w:i/>
          <w:iCs/>
        </w:rPr>
        <w:t>S</w:t>
      </w:r>
      <w:r w:rsidRPr="001E4D0A">
        <w:t>/</w:t>
      </w:r>
      <w:r w:rsidRPr="001E4D0A">
        <w:rPr>
          <w:i/>
          <w:iCs/>
        </w:rPr>
        <w:t>N</w:t>
      </w:r>
      <w:r w:rsidRPr="001E4D0A">
        <w:t xml:space="preserve"> of the channels tend to be similar, although channel errors are not perfectly correlated. Thus, some improvement in output is achieved using receiver diversity.</w:t>
      </w:r>
    </w:p>
    <w:p w14:paraId="250971C2" w14:textId="77777777" w:rsidR="002C0A6A" w:rsidRPr="001E4D0A" w:rsidRDefault="002C0A6A" w:rsidP="002C2B96">
      <w:pPr>
        <w:pStyle w:val="Heading4"/>
      </w:pPr>
      <w:bookmarkStart w:id="541" w:name="_Toc119440151"/>
      <w:del w:id="542" w:author="DG 5C-1" w:date="2023-05-09T22:17:00Z">
        <w:r w:rsidRPr="001E4D0A" w:rsidDel="00CC4EA9">
          <w:delText>3</w:delText>
        </w:r>
      </w:del>
      <w:ins w:id="543" w:author="DG 5C-1" w:date="2023-05-09T22:17:00Z">
        <w:r w:rsidRPr="001E4D0A">
          <w:t>2</w:t>
        </w:r>
      </w:ins>
      <w:r w:rsidRPr="001E4D0A">
        <w:t>.</w:t>
      </w:r>
      <w:ins w:id="544" w:author="ITU - BR SGD" w:date="2024-11-26T15:24:00Z">
        <w:r w:rsidRPr="001E4D0A">
          <w:t>3</w:t>
        </w:r>
      </w:ins>
      <w:ins w:id="545" w:author="Ivan MARTIN" w:date="2024-05-17T09:39:00Z">
        <w:del w:id="546" w:author="ITU - BR SGD" w:date="2024-11-26T15:24:00Z">
          <w:r w:rsidRPr="001E4D0A" w:rsidDel="00E95E6B">
            <w:delText>2</w:delText>
          </w:r>
        </w:del>
      </w:ins>
      <w:del w:id="547" w:author="Ivan MARTIN" w:date="2024-05-17T09:39:00Z">
        <w:r w:rsidRPr="001E4D0A" w:rsidDel="007A222B">
          <w:delText>1</w:delText>
        </w:r>
      </w:del>
      <w:r w:rsidRPr="001E4D0A">
        <w:t>.</w:t>
      </w:r>
      <w:ins w:id="548" w:author="WG 5C-1" w:date="2022-11-15T20:59:00Z">
        <w:r w:rsidRPr="001E4D0A">
          <w:t>1</w:t>
        </w:r>
      </w:ins>
      <w:ins w:id="549" w:author="DG 5C-1" w:date="2023-05-09T22:18:00Z">
        <w:r w:rsidRPr="001E4D0A">
          <w:t>.1</w:t>
        </w:r>
      </w:ins>
      <w:del w:id="550" w:author="WG 5C-1" w:date="2022-11-15T20:59:00Z">
        <w:r w:rsidRPr="001E4D0A" w:rsidDel="003C064E">
          <w:delText>2</w:delText>
        </w:r>
      </w:del>
      <w:r w:rsidRPr="001E4D0A">
        <w:tab/>
      </w:r>
      <w:del w:id="551" w:author="WG 5C-1" w:date="2022-11-15T20:06:00Z">
        <w:r w:rsidRPr="001E4D0A" w:rsidDel="002C612F">
          <w:delText>Operation</w:delText>
        </w:r>
      </w:del>
      <w:ins w:id="552" w:author="WG 5C-1" w:date="2022-11-15T20:06:00Z">
        <w:r w:rsidRPr="001E4D0A">
          <w:t>Independent sideband (ISB) operation</w:t>
        </w:r>
      </w:ins>
      <w:r w:rsidRPr="001E4D0A">
        <w:t xml:space="preserve"> in non-contiguous channels</w:t>
      </w:r>
      <w:bookmarkEnd w:id="541"/>
    </w:p>
    <w:p w14:paraId="765DDE7D" w14:textId="77777777" w:rsidR="002C0A6A" w:rsidRPr="001E4D0A" w:rsidRDefault="002C0A6A" w:rsidP="006602AA">
      <w:pPr>
        <w:jc w:val="both"/>
      </w:pPr>
      <w:r w:rsidRPr="001E4D0A">
        <w:t xml:space="preserve">When contiguous channels are not available in sufficient quantity to support </w:t>
      </w:r>
      <w:ins w:id="553" w:author="DG 5C-1" w:date="2023-05-09T22:50:00Z">
        <w:r w:rsidRPr="001E4D0A">
          <w:t>operatio</w:t>
        </w:r>
      </w:ins>
      <w:ins w:id="554" w:author="DG 5C-1" w:date="2023-05-09T22:51:00Z">
        <w:r w:rsidRPr="001E4D0A">
          <w:t xml:space="preserve">nal </w:t>
        </w:r>
      </w:ins>
      <w:r w:rsidRPr="001E4D0A">
        <w:t xml:space="preserve">data requirements, operation in non-contiguous channels is necessary. In this case, channel </w:t>
      </w:r>
      <w:r w:rsidRPr="001E4D0A">
        <w:rPr>
          <w:i/>
          <w:iCs/>
        </w:rPr>
        <w:t>S</w:t>
      </w:r>
      <w:r w:rsidRPr="001E4D0A">
        <w:t>/</w:t>
      </w:r>
      <w:r w:rsidRPr="001E4D0A">
        <w:rPr>
          <w:i/>
          <w:iCs/>
        </w:rPr>
        <w:t>N</w:t>
      </w:r>
      <w:r w:rsidRPr="001E4D0A">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0A2D5866" w14:textId="77777777" w:rsidR="002C0A6A" w:rsidRPr="001E4D0A" w:rsidDel="00E95E6B" w:rsidRDefault="002C0A6A" w:rsidP="002C2B96">
      <w:pPr>
        <w:pStyle w:val="Heading4"/>
        <w:rPr>
          <w:moveFrom w:id="555" w:author="ITU - BR SGD" w:date="2024-11-26T15:23:00Z"/>
        </w:rPr>
      </w:pPr>
      <w:moveFromRangeStart w:id="556" w:author="ITU - BR SGD" w:date="2024-11-26T15:23:00Z" w:name="move183527041"/>
      <w:moveFrom w:id="557" w:author="ITU - BR SGD" w:date="2024-11-26T15:23:00Z">
        <w:r w:rsidRPr="001E4D0A" w:rsidDel="00E95E6B">
          <w:t>3.1.2.1</w:t>
        </w:r>
        <w:r w:rsidRPr="001E4D0A" w:rsidDel="00E95E6B">
          <w:tab/>
          <w:t>Single-channel HF equipment</w:t>
        </w:r>
      </w:moveFrom>
    </w:p>
    <w:p w14:paraId="08A5059E" w14:textId="77777777" w:rsidR="002C0A6A" w:rsidRPr="001E4D0A" w:rsidDel="00E95E6B" w:rsidRDefault="002C0A6A" w:rsidP="002C2B96">
      <w:pPr>
        <w:tabs>
          <w:tab w:val="clear" w:pos="1134"/>
          <w:tab w:val="clear" w:pos="1871"/>
          <w:tab w:val="clear" w:pos="2268"/>
          <w:tab w:val="left" w:pos="794"/>
          <w:tab w:val="left" w:pos="1191"/>
          <w:tab w:val="left" w:pos="1588"/>
          <w:tab w:val="left" w:pos="1985"/>
        </w:tabs>
        <w:jc w:val="both"/>
        <w:textAlignment w:val="auto"/>
        <w:rPr>
          <w:moveFrom w:id="558" w:author="ITU - BR SGD" w:date="2024-11-26T15:23:00Z"/>
        </w:rPr>
      </w:pPr>
      <w:moveFrom w:id="559" w:author="ITU - BR SGD" w:date="2024-11-26T15:23:00Z">
        <w:r w:rsidRPr="001E4D0A" w:rsidDel="00E95E6B">
          <w:t>One nominal 3 kHz channel USB or LSB (selectable).</w:t>
        </w:r>
      </w:moveFrom>
    </w:p>
    <w:p w14:paraId="3DD53998" w14:textId="77777777" w:rsidR="002C0A6A" w:rsidRPr="001E4D0A" w:rsidRDefault="002C0A6A" w:rsidP="002C2B96">
      <w:pPr>
        <w:pStyle w:val="Heading3"/>
      </w:pPr>
      <w:bookmarkStart w:id="560" w:name="_Toc183466679"/>
      <w:bookmarkStart w:id="561" w:name="_Toc183466728"/>
      <w:moveFromRangeEnd w:id="556"/>
      <w:del w:id="562" w:author="DG 5C-1" w:date="2023-05-09T22:21:00Z">
        <w:r w:rsidRPr="001E4D0A" w:rsidDel="00CC4EA9">
          <w:delText>3</w:delText>
        </w:r>
      </w:del>
      <w:ins w:id="563" w:author="DG 5C-1" w:date="2023-05-09T22:21:00Z">
        <w:r w:rsidRPr="001E4D0A">
          <w:t>2</w:t>
        </w:r>
      </w:ins>
      <w:r w:rsidRPr="001E4D0A">
        <w:t>.3</w:t>
      </w:r>
      <w:del w:id="564" w:author="Ivan MARTIN" w:date="2024-05-17T09:40:00Z">
        <w:r w:rsidRPr="001E4D0A" w:rsidDel="007A222B">
          <w:delText>1</w:delText>
        </w:r>
      </w:del>
      <w:r w:rsidRPr="001E4D0A">
        <w:t>.</w:t>
      </w:r>
      <w:ins w:id="565" w:author="DG 5C-1" w:date="2023-05-09T22:21:00Z">
        <w:r w:rsidRPr="001E4D0A">
          <w:t>2</w:t>
        </w:r>
      </w:ins>
      <w:del w:id="566" w:author="WG 5C-1" w:date="2022-11-15T21:00:00Z">
        <w:r w:rsidRPr="001E4D0A" w:rsidDel="00420C1E">
          <w:delText>2.2</w:delText>
        </w:r>
      </w:del>
      <w:r w:rsidRPr="001E4D0A">
        <w:tab/>
      </w:r>
      <w:ins w:id="567" w:author="DG 5C-1" w:date="2023-05-09T22:37:00Z">
        <w:r w:rsidRPr="001E4D0A">
          <w:t xml:space="preserve">Contiguous </w:t>
        </w:r>
      </w:ins>
      <w:del w:id="568" w:author="DG 5C-1" w:date="2023-05-09T22:37:00Z">
        <w:r w:rsidRPr="001E4D0A" w:rsidDel="004D19E3">
          <w:delText>M</w:delText>
        </w:r>
      </w:del>
      <w:ins w:id="569" w:author="DG 5C-1" w:date="2023-05-09T22:37:00Z">
        <w:r w:rsidRPr="001E4D0A">
          <w:t>m</w:t>
        </w:r>
      </w:ins>
      <w:r w:rsidRPr="001E4D0A">
        <w:t>ultichannel HF equipment</w:t>
      </w:r>
      <w:bookmarkEnd w:id="560"/>
      <w:bookmarkEnd w:id="561"/>
    </w:p>
    <w:p w14:paraId="380F42BA"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Multiple channelling arrangements are possible as shown below:</w:t>
      </w:r>
    </w:p>
    <w:p w14:paraId="3C7FB07D" w14:textId="77777777" w:rsidR="002C0A6A" w:rsidRPr="001E4D0A" w:rsidRDefault="002C0A6A" w:rsidP="002C2B96">
      <w:pPr>
        <w:pStyle w:val="enumlev1"/>
      </w:pPr>
      <w:r w:rsidRPr="001E4D0A">
        <w:t>–</w:t>
      </w:r>
      <w:r w:rsidRPr="001E4D0A">
        <w:tab/>
        <w:t>Two nominal 3 kHz channels in the USB or LSB (two independent channels in the same sideband – sideband selectable).</w:t>
      </w:r>
    </w:p>
    <w:p w14:paraId="09A279DD" w14:textId="77777777" w:rsidR="002C0A6A" w:rsidRPr="001E4D0A" w:rsidRDefault="002C0A6A" w:rsidP="002C2B96">
      <w:pPr>
        <w:pStyle w:val="enumlev1"/>
      </w:pPr>
      <w:r w:rsidRPr="001E4D0A">
        <w:t>–</w:t>
      </w:r>
      <w:r w:rsidRPr="001E4D0A">
        <w:tab/>
        <w:t>One nominal 6 kHz channel in the USB or LSB (selectable).</w:t>
      </w:r>
    </w:p>
    <w:p w14:paraId="3929CD95" w14:textId="77777777" w:rsidR="002C0A6A" w:rsidRPr="001E4D0A" w:rsidRDefault="002C0A6A" w:rsidP="002C2B96">
      <w:pPr>
        <w:pStyle w:val="enumlev1"/>
      </w:pPr>
      <w:r w:rsidRPr="001E4D0A">
        <w:t>–</w:t>
      </w:r>
      <w:r w:rsidRPr="001E4D0A">
        <w:tab/>
        <w:t>Two nominal 3 kHz channels in the USB and two in the LSB (four independent 3 kHz channels – two in each sideband).</w:t>
      </w:r>
    </w:p>
    <w:p w14:paraId="13C08CBF" w14:textId="77777777" w:rsidR="002C0A6A" w:rsidRPr="001E4D0A" w:rsidRDefault="002C0A6A" w:rsidP="002C2B96">
      <w:pPr>
        <w:pStyle w:val="enumlev1"/>
      </w:pPr>
      <w:r w:rsidRPr="001E4D0A">
        <w:t>–</w:t>
      </w:r>
      <w:r w:rsidRPr="001E4D0A">
        <w:tab/>
        <w:t>One nominal 6 kHz channel in the USB and one in the LSB (two independent 6 kHz channels – one in each sideband).</w:t>
      </w:r>
    </w:p>
    <w:p w14:paraId="5CE43707" w14:textId="77777777" w:rsidR="002C0A6A" w:rsidRPr="001E4D0A" w:rsidRDefault="002C0A6A" w:rsidP="002C2B96">
      <w:pPr>
        <w:pStyle w:val="enumlev1"/>
      </w:pPr>
      <w:r w:rsidRPr="001E4D0A">
        <w:t>–</w:t>
      </w:r>
      <w:r w:rsidRPr="001E4D0A">
        <w:tab/>
        <w:t>One nominal 12 kHz channel in the USB or LSB (selectable).</w:t>
      </w:r>
    </w:p>
    <w:p w14:paraId="3A1FF7DC" w14:textId="77777777" w:rsidR="002C0A6A" w:rsidRPr="001E4D0A" w:rsidRDefault="002C0A6A" w:rsidP="002C2B96">
      <w:pPr>
        <w:pStyle w:val="enumlev1"/>
      </w:pPr>
      <w:r w:rsidRPr="001E4D0A">
        <w:t>–</w:t>
      </w:r>
      <w:r w:rsidRPr="001E4D0A">
        <w:tab/>
        <w:t>One nominal 3 kHz channel in the USB and one in the LSB (two independent 3 kHz channels – one in each sideband).</w:t>
      </w:r>
    </w:p>
    <w:p w14:paraId="77749779"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When four-channel independent sideband operation is required, the four individual 3 kHz channels should be configured as shown in Fig. </w:t>
      </w:r>
      <w:del w:id="570" w:author="WG 5C-1" w:date="2022-11-15T20:07:00Z">
        <w:r w:rsidRPr="001E4D0A" w:rsidDel="002C612F">
          <w:delText>1</w:delText>
        </w:r>
      </w:del>
      <w:ins w:id="571" w:author="WG 5C-1" w:date="2022-11-15T20:07:00Z">
        <w:r w:rsidRPr="001E4D0A">
          <w:t>2</w:t>
        </w:r>
      </w:ins>
      <w:r w:rsidRPr="001E4D0A">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centre carrier frequency, or by other suitable techniques that produce the required channel displacements and inversions. </w:t>
      </w:r>
    </w:p>
    <w:p w14:paraId="4EE3F404"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1A152F6C"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Group delay distortion should not exceed 1 500 </w:t>
      </w:r>
      <w:r w:rsidRPr="001E4D0A">
        <w:sym w:font="Symbol" w:char="F06D"/>
      </w:r>
      <w:r w:rsidRPr="001E4D0A">
        <w:t xml:space="preserve">s over the ranges 370 Hz to 750 Hz and 3 000 Hz to 3 100 Hz, and 1 000 </w:t>
      </w:r>
      <w:r w:rsidRPr="001E4D0A">
        <w:sym w:font="Symbol" w:char="F06D"/>
      </w:r>
      <w:r w:rsidRPr="001E4D0A">
        <w:t>s over the range 750 Hz to 3 000 Hz and 150 </w:t>
      </w:r>
      <w:r w:rsidRPr="001E4D0A">
        <w:sym w:font="Symbol" w:char="F06D"/>
      </w:r>
      <w:r w:rsidRPr="001E4D0A">
        <w:t>s for any 100-Hz frequency increment between 570 Hz and 3 000 Hz. Absolute delay should be less than 10 ms over the frequency range of 300 Hz to 3 050 Hz. Measurements are from end-to-end (transmitter audio input to receiver audio output) with the radio equipment configured in a back-to-back configuration.</w:t>
      </w:r>
    </w:p>
    <w:p w14:paraId="39C90047" w14:textId="77777777" w:rsidR="002C0A6A" w:rsidRPr="001E4D0A" w:rsidRDefault="002C0A6A" w:rsidP="002C2B96">
      <w:pPr>
        <w:pStyle w:val="FigureNo"/>
      </w:pPr>
      <w:r w:rsidRPr="001E4D0A">
        <w:t xml:space="preserve">Figure </w:t>
      </w:r>
      <w:del w:id="572" w:author="WG 5C-1" w:date="2022-11-15T20:50:00Z">
        <w:r w:rsidRPr="001E4D0A" w:rsidDel="003C064E">
          <w:delText>1</w:delText>
        </w:r>
      </w:del>
      <w:ins w:id="573" w:author="WG 5C-1" w:date="2022-11-15T20:50:00Z">
        <w:r w:rsidRPr="001E4D0A">
          <w:t>2</w:t>
        </w:r>
      </w:ins>
    </w:p>
    <w:p w14:paraId="6F1C668D" w14:textId="77777777" w:rsidR="002C0A6A" w:rsidRPr="001E4D0A" w:rsidRDefault="002C0A6A" w:rsidP="002C2B96">
      <w:pPr>
        <w:pStyle w:val="Figuretitle"/>
      </w:pPr>
      <w:r w:rsidRPr="001E4D0A">
        <w:t>Four-channel independent sideband operation</w:t>
      </w:r>
    </w:p>
    <w:p w14:paraId="2F97295B" w14:textId="77777777" w:rsidR="002C0A6A" w:rsidRPr="001E4D0A" w:rsidDel="002E7094" w:rsidRDefault="002C0A6A" w:rsidP="002C2B96">
      <w:pPr>
        <w:pStyle w:val="Figure"/>
        <w:rPr>
          <w:del w:id="574" w:author="ITU - BR SGD" w:date="2024-11-25T22:52:00Z"/>
          <w:noProof w:val="0"/>
        </w:rPr>
      </w:pPr>
      <w:del w:id="575" w:author="ITU - BR SGD" w:date="2024-11-25T22:52:00Z">
        <w:r w:rsidRPr="001E4D0A" w:rsidDel="002E7094">
          <w:rPr>
            <w:noProof w:val="0"/>
          </w:rPr>
          <w:object w:dxaOrig="8544" w:dyaOrig="6348" w14:anchorId="7ADBA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7.25pt" o:ole="" o:allowoverlap="f">
              <v:imagedata r:id="rId14" o:title=""/>
            </v:shape>
            <o:OLEObject Type="Embed" ProgID="CorelDRAW.Graphic.12" ShapeID="_x0000_i1025" DrawAspect="Content" ObjectID="_1803716294" r:id="rId15"/>
          </w:object>
        </w:r>
      </w:del>
    </w:p>
    <w:p w14:paraId="551A64E5" w14:textId="77777777" w:rsidR="002C0A6A" w:rsidRPr="001E4D0A" w:rsidRDefault="002C0A6A" w:rsidP="002E7094">
      <w:pPr>
        <w:pStyle w:val="Figure"/>
        <w:rPr>
          <w:ins w:id="576" w:author="ITU - BR SGD" w:date="2024-11-25T22:52:00Z"/>
          <w:noProof w:val="0"/>
        </w:rPr>
      </w:pPr>
      <w:ins w:id="577" w:author="ITU - BR SGD" w:date="2024-11-25T22:52:00Z">
        <w:r w:rsidRPr="001E4D0A">
          <w:drawing>
            <wp:inline distT="0" distB="0" distL="0" distR="0" wp14:anchorId="22CD602E" wp14:editId="3BEF7EA2">
              <wp:extent cx="5088800" cy="3835344"/>
              <wp:effectExtent l="0" t="0" r="0" b="0"/>
              <wp:docPr id="790080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3973" cy="3839243"/>
                      </a:xfrm>
                      <a:prstGeom prst="rect">
                        <a:avLst/>
                      </a:prstGeom>
                      <a:noFill/>
                      <a:ln>
                        <a:noFill/>
                      </a:ln>
                    </pic:spPr>
                  </pic:pic>
                </a:graphicData>
              </a:graphic>
            </wp:inline>
          </w:drawing>
        </w:r>
      </w:ins>
    </w:p>
    <w:p w14:paraId="709D810D" w14:textId="76D6773F" w:rsidR="002C0A6A" w:rsidRPr="001E4D0A" w:rsidRDefault="002C0A6A" w:rsidP="002C2B96">
      <w:pPr>
        <w:pStyle w:val="Heading3"/>
        <w:rPr>
          <w:ins w:id="578" w:author="DG 5C-1" w:date="2023-05-09T22:22:00Z"/>
        </w:rPr>
      </w:pPr>
      <w:bookmarkStart w:id="579" w:name="_Toc183466680"/>
      <w:bookmarkStart w:id="580" w:name="_Toc183466729"/>
      <w:bookmarkStart w:id="581" w:name="_Toc119440152"/>
      <w:ins w:id="582" w:author="DG 5C-1" w:date="2023-05-09T22:22:00Z">
        <w:r w:rsidRPr="001E4D0A">
          <w:t>2.</w:t>
        </w:r>
      </w:ins>
      <w:ins w:id="583" w:author="Fernandez Jimenez, Virginia" w:date="2024-12-12T16:51:00Z">
        <w:r w:rsidR="00F56AB4">
          <w:t>3</w:t>
        </w:r>
      </w:ins>
      <w:ins w:id="584" w:author="DG 5C-1" w:date="2023-05-09T22:22:00Z">
        <w:r w:rsidRPr="001E4D0A">
          <w:t>.</w:t>
        </w:r>
      </w:ins>
      <w:ins w:id="585" w:author="DG 5C-1" w:date="2023-05-09T22:23:00Z">
        <w:r w:rsidRPr="001E4D0A">
          <w:t>3</w:t>
        </w:r>
      </w:ins>
      <w:ins w:id="586" w:author="DG 5C-1" w:date="2023-05-09T22:22:00Z">
        <w:r w:rsidRPr="001E4D0A">
          <w:tab/>
          <w:t>Non-contiguous Multichannel HF equipment</w:t>
        </w:r>
        <w:bookmarkEnd w:id="579"/>
        <w:bookmarkEnd w:id="580"/>
      </w:ins>
    </w:p>
    <w:p w14:paraId="656CC416" w14:textId="77777777" w:rsidR="002C0A6A" w:rsidRPr="001E4D0A" w:rsidRDefault="002C0A6A" w:rsidP="002C2B96">
      <w:pPr>
        <w:jc w:val="both"/>
        <w:rPr>
          <w:ins w:id="587" w:author="DG 5C-1" w:date="2023-05-09T22:22:00Z"/>
        </w:rPr>
      </w:pPr>
      <w:ins w:id="588" w:author="DG 5C-1" w:date="2023-05-09T22:22:00Z">
        <w:r w:rsidRPr="001E4D0A">
          <w:t xml:space="preserve">Some systems permit to reach data rate requirements by simultaneous use of up to 16 non-contiguous traditional SSB channels arranged in an (non-overlapping) arbitrary way. </w:t>
        </w:r>
      </w:ins>
    </w:p>
    <w:p w14:paraId="18AB5D48" w14:textId="77777777" w:rsidR="002C0A6A" w:rsidRPr="001E4D0A" w:rsidRDefault="002C0A6A" w:rsidP="002C2B96">
      <w:pPr>
        <w:jc w:val="both"/>
        <w:rPr>
          <w:ins w:id="589" w:author="DG 5C-1" w:date="2023-05-09T22:22:00Z"/>
        </w:rPr>
      </w:pPr>
      <w:ins w:id="590" w:author="DG 5C-1" w:date="2023-05-09T22:22:00Z">
        <w:r w:rsidRPr="001E4D0A">
          <w:t>The modulation of such an equipment consists in a set of elementary 3 kHz wide modulators, arranged in a frequency division multiplex. Any elementary modulation is processed and applied to a subcarrier whose frequency value is chosen according to the allocated channels.</w:t>
        </w:r>
      </w:ins>
    </w:p>
    <w:p w14:paraId="01264C1B" w14:textId="77777777" w:rsidR="002C0A6A" w:rsidRPr="001E4D0A" w:rsidRDefault="002C0A6A" w:rsidP="002C2B96">
      <w:pPr>
        <w:jc w:val="both"/>
        <w:rPr>
          <w:ins w:id="591" w:author="DG 5C-1" w:date="2023-05-09T22:22:00Z"/>
        </w:rPr>
      </w:pPr>
      <w:ins w:id="592" w:author="DG 5C-1" w:date="2023-05-09T22:22:00Z">
        <w:r w:rsidRPr="001E4D0A">
          <w:t>All channels shall be contained within a working bandwidth of up to a maximum of 200 kHz.</w:t>
        </w:r>
      </w:ins>
    </w:p>
    <w:p w14:paraId="35425D15" w14:textId="77777777" w:rsidR="002C0A6A" w:rsidRPr="001E4D0A" w:rsidRDefault="002C0A6A" w:rsidP="002C2B96">
      <w:pPr>
        <w:jc w:val="both"/>
        <w:rPr>
          <w:ins w:id="593" w:author="DG 5C-1" w:date="2023-05-09T22:22:00Z"/>
        </w:rPr>
      </w:pPr>
      <w:ins w:id="594" w:author="DG 5C-1" w:date="2023-05-09T22:22:00Z">
        <w:r w:rsidRPr="001E4D0A">
          <w:t>Each of the channels shall be modulated independently with a common modulation rate of 2 400 bauds. The transmit data clocks for all channel</w:t>
        </w:r>
      </w:ins>
      <w:ins w:id="595" w:author="ITU - BR SGD" w:date="2024-11-25T22:05:00Z">
        <w:r w:rsidRPr="001E4D0A">
          <w:t>s</w:t>
        </w:r>
      </w:ins>
      <w:ins w:id="596" w:author="DG 5C-1" w:date="2023-05-09T22:22:00Z">
        <w:r w:rsidRPr="001E4D0A">
          <w:t xml:space="preserve"> shall be synchronized so that there is no drift.</w:t>
        </w:r>
      </w:ins>
    </w:p>
    <w:p w14:paraId="4DF9CE17" w14:textId="77777777" w:rsidR="002C0A6A" w:rsidRPr="001E4D0A" w:rsidRDefault="002C0A6A" w:rsidP="002C2B96">
      <w:pPr>
        <w:jc w:val="both"/>
        <w:rPr>
          <w:ins w:id="597" w:author="DG 5C-1" w:date="2023-05-09T22:22:00Z"/>
        </w:rPr>
      </w:pPr>
      <w:ins w:id="598" w:author="DG 5C-1" w:date="2023-05-09T22:22:00Z">
        <w:r w:rsidRPr="001E4D0A">
          <w:t>The frequency of the suppressed carrier shall be the reference frequency, noted f0.</w:t>
        </w:r>
      </w:ins>
    </w:p>
    <w:p w14:paraId="03641712" w14:textId="77777777" w:rsidR="002C0A6A" w:rsidRPr="001E4D0A" w:rsidRDefault="002C0A6A" w:rsidP="002C2B96">
      <w:pPr>
        <w:jc w:val="both"/>
        <w:rPr>
          <w:ins w:id="599" w:author="DG 5C-1" w:date="2023-05-09T22:22:00Z"/>
        </w:rPr>
      </w:pPr>
      <w:ins w:id="600" w:author="DG 5C-1" w:date="2023-05-09T22:22:00Z">
        <w:r w:rsidRPr="001E4D0A">
          <w:t xml:space="preserve">The amplitude versus frequency response of the transmitter or the receiver over the frequency range (f0 + 300 Hz) to (f0 + 3 050 Hz) shall be within 3 dB for all types of equipment. The attenuation shall be at least 20 dB from f0 to (f0 – 415 Hz), at least 40 dB from (f0 – 415 Hz) to (f0 – 1 000 Hz), and at least 60 dB below (f0 – 1 000 Hz). Attenuation shall be at least 30 dB from (f0 + 4 000 Hz) to (f0 + 5 000 Hz) and at least 60 dB above (f0 + 5 000 Hz). </w:t>
        </w:r>
      </w:ins>
    </w:p>
    <w:p w14:paraId="31D5CD14" w14:textId="42E9F6B0" w:rsidR="002C0A6A" w:rsidRPr="001E4D0A" w:rsidRDefault="002C0A6A" w:rsidP="002C2B96">
      <w:pPr>
        <w:pStyle w:val="Heading2"/>
      </w:pPr>
      <w:bookmarkStart w:id="601" w:name="_Toc135905203"/>
      <w:bookmarkStart w:id="602" w:name="_Toc135905360"/>
      <w:bookmarkStart w:id="603" w:name="_Toc183136964"/>
      <w:bookmarkStart w:id="604" w:name="_Toc183466681"/>
      <w:bookmarkStart w:id="605" w:name="_Toc183466730"/>
      <w:del w:id="606" w:author="DG 5C-1" w:date="2023-05-09T22:23:00Z">
        <w:r w:rsidRPr="001E4D0A" w:rsidDel="00BA107D">
          <w:delText>3</w:delText>
        </w:r>
      </w:del>
      <w:ins w:id="607" w:author="DG 5C-1" w:date="2023-05-09T22:23:00Z">
        <w:r w:rsidRPr="001E4D0A">
          <w:t>2</w:t>
        </w:r>
      </w:ins>
      <w:r w:rsidRPr="001E4D0A">
        <w:t>.</w:t>
      </w:r>
      <w:ins w:id="608" w:author="Fernandez Jimenez, Virginia" w:date="2024-12-12T16:51:00Z">
        <w:r w:rsidR="00F56AB4">
          <w:t>4</w:t>
        </w:r>
      </w:ins>
      <w:del w:id="609" w:author="Ivan MARTIN" w:date="2024-05-17T09:46:00Z">
        <w:r w:rsidRPr="001E4D0A" w:rsidDel="007A222B">
          <w:delText>2</w:delText>
        </w:r>
      </w:del>
      <w:r w:rsidRPr="001E4D0A">
        <w:tab/>
        <w:t>Digital Radio Mondiale (DRM)</w:t>
      </w:r>
      <w:bookmarkEnd w:id="581"/>
      <w:bookmarkEnd w:id="601"/>
      <w:bookmarkEnd w:id="602"/>
      <w:bookmarkEnd w:id="603"/>
      <w:bookmarkEnd w:id="604"/>
      <w:bookmarkEnd w:id="605"/>
      <w:r w:rsidRPr="001E4D0A">
        <w:t xml:space="preserve"> </w:t>
      </w:r>
    </w:p>
    <w:p w14:paraId="7229534D" w14:textId="77777777" w:rsidR="002C0A6A" w:rsidRPr="001E4D0A" w:rsidDel="001F1638" w:rsidRDefault="002C0A6A" w:rsidP="002C2B96">
      <w:pPr>
        <w:tabs>
          <w:tab w:val="clear" w:pos="1134"/>
          <w:tab w:val="clear" w:pos="1871"/>
          <w:tab w:val="clear" w:pos="2268"/>
          <w:tab w:val="left" w:pos="794"/>
          <w:tab w:val="left" w:pos="1191"/>
          <w:tab w:val="left" w:pos="1588"/>
          <w:tab w:val="left" w:pos="1985"/>
        </w:tabs>
        <w:jc w:val="both"/>
        <w:textAlignment w:val="auto"/>
        <w:rPr>
          <w:del w:id="610" w:author="ITU - BR SGD" w:date="2024-11-26T16:29:00Z"/>
        </w:rPr>
      </w:pPr>
      <w:del w:id="611" w:author="ITU - BR SGD" w:date="2024-11-26T16:29:00Z">
        <w:r w:rsidRPr="001E4D0A" w:rsidDel="001F1638">
          <w:rPr>
            <w:szCs w:val="24"/>
          </w:rPr>
          <w:delText>DRM systems (see Recommendation ITU</w:delText>
        </w:r>
        <w:r w:rsidRPr="001E4D0A" w:rsidDel="001F1638">
          <w:rPr>
            <w:szCs w:val="24"/>
          </w:rPr>
          <w:noBreakHyphen/>
          <w:delText>R BS.1514</w:delText>
        </w:r>
        <w:r w:rsidRPr="001E4D0A" w:rsidDel="001F1638">
          <w:rPr>
            <w:szCs w:val="24"/>
          </w:rPr>
          <w:noBreakHyphen/>
          <w:delText>1) have undergone experimental demonstration trials for fixed and mobile use</w:delText>
        </w:r>
        <w:r w:rsidRPr="001E4D0A" w:rsidDel="001F1638">
          <w:delText xml:space="preserve">. </w:delText>
        </w:r>
      </w:del>
    </w:p>
    <w:p w14:paraId="366DA56A" w14:textId="77777777" w:rsidR="002C0A6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The DRM system is a narrow bandwidth orthogonally coded digital data transmission system that has the capability to tailor its transmission characteristics to match the service </w:t>
      </w:r>
      <w:del w:id="612" w:author="DG 5C-1" w:date="2023-05-09T22:51:00Z">
        <w:r w:rsidRPr="001E4D0A" w:rsidDel="00EA0EAC">
          <w:delText xml:space="preserve">requirements </w:delText>
        </w:r>
      </w:del>
      <w:ins w:id="613" w:author="DG 5C-1" w:date="2023-05-09T22:51:00Z">
        <w:r w:rsidRPr="001E4D0A">
          <w:t xml:space="preserve">objectives </w:t>
        </w:r>
      </w:ins>
      <w:r w:rsidRPr="001E4D0A">
        <w:t>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1E4D0A">
        <w:noBreakHyphen/>
        <w:t>QAM and 16</w:t>
      </w:r>
      <w:r w:rsidRPr="001E4D0A">
        <w:noBreakHyphen/>
        <w:t xml:space="preserve">QAM. In addition, a quadrature phase-shift keying (QPSK) modulation mode is available for highly robust signalling.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7" w:history="1">
        <w:r w:rsidRPr="001E4D0A">
          <w:rPr>
            <w:color w:val="0000FF"/>
            <w:u w:val="single"/>
          </w:rPr>
          <w:t>http://pda.etsi.org/pda/queryform.asp</w:t>
        </w:r>
      </w:hyperlink>
      <w:r w:rsidRPr="001E4D0A">
        <w:t>. In the search function for this webpage enter “data application directory.”</w:t>
      </w:r>
    </w:p>
    <w:p w14:paraId="276F917A" w14:textId="77777777" w:rsidR="002C0A6A" w:rsidRPr="001E4D0A" w:rsidDel="00A87923" w:rsidRDefault="002C0A6A" w:rsidP="00B47FA1">
      <w:pPr>
        <w:pStyle w:val="Heading2"/>
        <w:rPr>
          <w:del w:id="614" w:author="ITU - BR SGD" w:date="2024-11-25T22:08:00Z"/>
        </w:rPr>
      </w:pPr>
      <w:bookmarkStart w:id="615" w:name="_Toc133943288"/>
      <w:bookmarkStart w:id="616" w:name="_Toc135905204"/>
      <w:bookmarkStart w:id="617" w:name="_Toc135905361"/>
      <w:bookmarkStart w:id="618" w:name="_Toc183136965"/>
      <w:del w:id="619" w:author="ITU - BR SGD" w:date="2024-11-25T22:08:00Z">
        <w:r w:rsidRPr="001E4D0A" w:rsidDel="00A87923">
          <w:delText>3.3</w:delText>
        </w:r>
        <w:r w:rsidRPr="001E4D0A" w:rsidDel="00A87923">
          <w:tab/>
          <w:delText>Characteristics</w:delText>
        </w:r>
      </w:del>
    </w:p>
    <w:p w14:paraId="7E2CB11C" w14:textId="77777777" w:rsidR="002C0A6A" w:rsidRPr="001E4D0A" w:rsidDel="00A87923" w:rsidRDefault="002C0A6A" w:rsidP="00B47FA1">
      <w:pPr>
        <w:pStyle w:val="TableNo"/>
        <w:rPr>
          <w:moveFrom w:id="620" w:author="ITU - BR SGD" w:date="2024-11-25T22:10:00Z"/>
        </w:rPr>
      </w:pPr>
      <w:moveFromRangeStart w:id="621" w:author="ITU - BR SGD" w:date="2024-11-25T22:10:00Z" w:name="move183465036"/>
      <w:moveFrom w:id="622" w:author="ITU - BR SGD" w:date="2024-11-25T22:10:00Z">
        <w:r w:rsidRPr="001E4D0A" w:rsidDel="00A87923">
          <w:t>TABLE 1</w:t>
        </w:r>
      </w:moveFrom>
    </w:p>
    <w:p w14:paraId="13937D6E" w14:textId="77777777" w:rsidR="002C0A6A" w:rsidRPr="001E4D0A" w:rsidDel="00A87923" w:rsidRDefault="002C0A6A" w:rsidP="00B47FA1">
      <w:pPr>
        <w:pStyle w:val="Tabletitle"/>
        <w:rPr>
          <w:moveFrom w:id="623" w:author="ITU - BR SGD" w:date="2024-11-25T22:10:00Z"/>
        </w:rPr>
      </w:pPr>
      <w:moveFrom w:id="624" w:author="ITU - BR SGD" w:date="2024-11-25T22:10:00Z">
        <w:r w:rsidRPr="001E4D0A" w:rsidDel="00A87923">
          <w:t>Characteristics of advanced digital HF radiocommunication systems</w:t>
        </w:r>
      </w:moveFrom>
    </w:p>
    <w:tbl>
      <w:tblPr>
        <w:tblStyle w:val="TableGrid"/>
        <w:tblW w:w="9639" w:type="dxa"/>
        <w:jc w:val="center"/>
        <w:tblInd w:w="0" w:type="dxa"/>
        <w:tblLayout w:type="fixed"/>
        <w:tblLook w:val="01E0" w:firstRow="1" w:lastRow="1" w:firstColumn="1" w:lastColumn="1" w:noHBand="0" w:noVBand="0"/>
      </w:tblPr>
      <w:tblGrid>
        <w:gridCol w:w="3056"/>
        <w:gridCol w:w="2155"/>
        <w:gridCol w:w="2018"/>
        <w:gridCol w:w="2410"/>
      </w:tblGrid>
      <w:tr w:rsidR="002C0A6A" w:rsidRPr="001E4D0A" w:rsidDel="00A87923" w14:paraId="0837FD19" w14:textId="77777777" w:rsidTr="00DA3686">
        <w:trPr>
          <w:jc w:val="center"/>
        </w:trPr>
        <w:tc>
          <w:tcPr>
            <w:tcW w:w="2808" w:type="dxa"/>
            <w:vMerge w:val="restart"/>
            <w:vAlign w:val="center"/>
          </w:tcPr>
          <w:p w14:paraId="1C3F9AFD" w14:textId="77777777" w:rsidR="002C0A6A" w:rsidRPr="001E4D0A" w:rsidDel="00A87923" w:rsidRDefault="002C0A6A" w:rsidP="00DA3686">
            <w:pPr>
              <w:pStyle w:val="Tablehead"/>
              <w:rPr>
                <w:moveFrom w:id="625" w:author="ITU - BR SGD" w:date="2024-11-25T22:10:00Z"/>
              </w:rPr>
            </w:pPr>
            <w:moveFrom w:id="626" w:author="ITU - BR SGD" w:date="2024-11-25T22:10:00Z">
              <w:r w:rsidRPr="001E4D0A" w:rsidDel="00A87923">
                <w:t>Parameter</w:t>
              </w:r>
            </w:moveFrom>
          </w:p>
        </w:tc>
        <w:tc>
          <w:tcPr>
            <w:tcW w:w="6048" w:type="dxa"/>
            <w:gridSpan w:val="3"/>
          </w:tcPr>
          <w:p w14:paraId="4F298DF6" w14:textId="77777777" w:rsidR="002C0A6A" w:rsidRPr="001E4D0A" w:rsidDel="00A87923" w:rsidRDefault="002C0A6A" w:rsidP="00DA3686">
            <w:pPr>
              <w:pStyle w:val="Tablehead"/>
              <w:rPr>
                <w:moveFrom w:id="627" w:author="ITU - BR SGD" w:date="2024-11-25T22:10:00Z"/>
              </w:rPr>
            </w:pPr>
            <w:moveFrom w:id="628" w:author="ITU - BR SGD" w:date="2024-11-25T22:10:00Z">
              <w:r w:rsidRPr="001E4D0A" w:rsidDel="00A87923">
                <w:t>Propagation mode</w:t>
              </w:r>
            </w:moveFrom>
          </w:p>
        </w:tc>
      </w:tr>
      <w:tr w:rsidR="002C0A6A" w:rsidRPr="001E4D0A" w:rsidDel="00A87923" w14:paraId="64D5706F" w14:textId="77777777" w:rsidTr="00DA3686">
        <w:trPr>
          <w:jc w:val="center"/>
        </w:trPr>
        <w:tc>
          <w:tcPr>
            <w:tcW w:w="2808" w:type="dxa"/>
            <w:vMerge/>
          </w:tcPr>
          <w:p w14:paraId="66F55CAE" w14:textId="77777777" w:rsidR="002C0A6A" w:rsidRPr="001E4D0A" w:rsidDel="00A87923" w:rsidRDefault="002C0A6A" w:rsidP="00DA3686">
            <w:pPr>
              <w:pStyle w:val="Tablehead"/>
              <w:rPr>
                <w:moveFrom w:id="629" w:author="ITU - BR SGD" w:date="2024-11-25T22:10:00Z"/>
              </w:rPr>
            </w:pPr>
          </w:p>
        </w:tc>
        <w:tc>
          <w:tcPr>
            <w:tcW w:w="1980" w:type="dxa"/>
            <w:vMerge w:val="restart"/>
            <w:vAlign w:val="center"/>
          </w:tcPr>
          <w:p w14:paraId="6DF16CAE" w14:textId="77777777" w:rsidR="002C0A6A" w:rsidRPr="001E4D0A" w:rsidDel="00A87923" w:rsidRDefault="002C0A6A" w:rsidP="00DA3686">
            <w:pPr>
              <w:pStyle w:val="Tablehead"/>
              <w:rPr>
                <w:moveFrom w:id="630" w:author="ITU - BR SGD" w:date="2024-11-25T22:10:00Z"/>
              </w:rPr>
            </w:pPr>
            <w:moveFrom w:id="631" w:author="ITU - BR SGD" w:date="2024-11-25T22:10:00Z">
              <w:r w:rsidRPr="001E4D0A" w:rsidDel="00A87923">
                <w:t>Ground wave</w:t>
              </w:r>
            </w:moveFrom>
          </w:p>
        </w:tc>
        <w:tc>
          <w:tcPr>
            <w:tcW w:w="4068" w:type="dxa"/>
            <w:gridSpan w:val="2"/>
          </w:tcPr>
          <w:p w14:paraId="61E33782" w14:textId="77777777" w:rsidR="002C0A6A" w:rsidRPr="001E4D0A" w:rsidDel="00A87923" w:rsidRDefault="002C0A6A" w:rsidP="00DA3686">
            <w:pPr>
              <w:pStyle w:val="Tablehead"/>
              <w:rPr>
                <w:moveFrom w:id="632" w:author="ITU - BR SGD" w:date="2024-11-25T22:10:00Z"/>
              </w:rPr>
            </w:pPr>
            <w:moveFrom w:id="633" w:author="ITU - BR SGD" w:date="2024-11-25T22:10:00Z">
              <w:r w:rsidRPr="001E4D0A" w:rsidDel="00A87923">
                <w:t>Sky wave</w:t>
              </w:r>
            </w:moveFrom>
          </w:p>
        </w:tc>
      </w:tr>
      <w:tr w:rsidR="002C0A6A" w:rsidRPr="001E4D0A" w:rsidDel="00A87923" w14:paraId="3508E238" w14:textId="77777777" w:rsidTr="00DA3686">
        <w:trPr>
          <w:jc w:val="center"/>
        </w:trPr>
        <w:tc>
          <w:tcPr>
            <w:tcW w:w="2808" w:type="dxa"/>
            <w:vMerge/>
          </w:tcPr>
          <w:p w14:paraId="6B4735FA" w14:textId="77777777" w:rsidR="002C0A6A" w:rsidRPr="001E4D0A" w:rsidDel="00A87923" w:rsidRDefault="002C0A6A" w:rsidP="00DA3686">
            <w:pPr>
              <w:pStyle w:val="Tablehead"/>
              <w:rPr>
                <w:moveFrom w:id="634" w:author="ITU - BR SGD" w:date="2024-11-25T22:10:00Z"/>
              </w:rPr>
            </w:pPr>
          </w:p>
        </w:tc>
        <w:tc>
          <w:tcPr>
            <w:tcW w:w="1980" w:type="dxa"/>
            <w:vMerge/>
          </w:tcPr>
          <w:p w14:paraId="25EEA7FD" w14:textId="77777777" w:rsidR="002C0A6A" w:rsidRPr="001E4D0A" w:rsidDel="00A87923" w:rsidRDefault="002C0A6A" w:rsidP="00DA3686">
            <w:pPr>
              <w:pStyle w:val="Tablehead"/>
              <w:rPr>
                <w:moveFrom w:id="635" w:author="ITU - BR SGD" w:date="2024-11-25T22:10:00Z"/>
              </w:rPr>
            </w:pPr>
          </w:p>
        </w:tc>
        <w:tc>
          <w:tcPr>
            <w:tcW w:w="1854" w:type="dxa"/>
          </w:tcPr>
          <w:p w14:paraId="4FAF6B9A" w14:textId="77777777" w:rsidR="002C0A6A" w:rsidRPr="001E4D0A" w:rsidDel="00A87923" w:rsidRDefault="002C0A6A" w:rsidP="00DA3686">
            <w:pPr>
              <w:pStyle w:val="Tablehead"/>
              <w:rPr>
                <w:moveFrom w:id="636" w:author="ITU - BR SGD" w:date="2024-11-25T22:10:00Z"/>
              </w:rPr>
            </w:pPr>
            <w:moveFrom w:id="637" w:author="ITU - BR SGD" w:date="2024-11-25T22:10:00Z">
              <w:r w:rsidRPr="001E4D0A" w:rsidDel="00A87923">
                <w:t>NVIS</w:t>
              </w:r>
            </w:moveFrom>
          </w:p>
        </w:tc>
        <w:tc>
          <w:tcPr>
            <w:tcW w:w="2214" w:type="dxa"/>
          </w:tcPr>
          <w:p w14:paraId="17BFD2DB" w14:textId="77777777" w:rsidR="002C0A6A" w:rsidRPr="001E4D0A" w:rsidDel="00A87923" w:rsidRDefault="002C0A6A" w:rsidP="00DA3686">
            <w:pPr>
              <w:pStyle w:val="Tablehead"/>
              <w:rPr>
                <w:moveFrom w:id="638" w:author="ITU - BR SGD" w:date="2024-11-25T22:10:00Z"/>
              </w:rPr>
            </w:pPr>
            <w:moveFrom w:id="639" w:author="ITU - BR SGD" w:date="2024-11-25T22:10:00Z">
              <w:r w:rsidRPr="001E4D0A" w:rsidDel="00A87923">
                <w:t>Oblique incidence</w:t>
              </w:r>
            </w:moveFrom>
          </w:p>
        </w:tc>
      </w:tr>
      <w:tr w:rsidR="002C0A6A" w:rsidRPr="001E4D0A" w:rsidDel="00A87923" w14:paraId="55EF2462" w14:textId="77777777" w:rsidTr="00DA3686">
        <w:trPr>
          <w:jc w:val="center"/>
        </w:trPr>
        <w:tc>
          <w:tcPr>
            <w:tcW w:w="2808" w:type="dxa"/>
          </w:tcPr>
          <w:p w14:paraId="30DB3CD6" w14:textId="77777777" w:rsidR="002C0A6A" w:rsidRPr="001E4D0A" w:rsidDel="00A87923" w:rsidRDefault="002C0A6A" w:rsidP="00DA3686">
            <w:pPr>
              <w:pStyle w:val="Tabletext"/>
              <w:rPr>
                <w:moveFrom w:id="640" w:author="ITU - BR SGD" w:date="2024-11-25T22:10:00Z"/>
              </w:rPr>
            </w:pPr>
            <w:moveFrom w:id="641" w:author="ITU - BR SGD" w:date="2024-11-25T22:10:00Z">
              <w:r w:rsidRPr="001E4D0A" w:rsidDel="00A87923">
                <w:t>Frequency band (MHz)</w:t>
              </w:r>
            </w:moveFrom>
          </w:p>
        </w:tc>
        <w:tc>
          <w:tcPr>
            <w:tcW w:w="1980" w:type="dxa"/>
          </w:tcPr>
          <w:p w14:paraId="65B9A3F3" w14:textId="77777777" w:rsidR="002C0A6A" w:rsidRPr="001E4D0A" w:rsidDel="00A87923" w:rsidRDefault="002C0A6A" w:rsidP="00DA3686">
            <w:pPr>
              <w:pStyle w:val="Tabletext"/>
              <w:jc w:val="center"/>
              <w:rPr>
                <w:moveFrom w:id="642" w:author="ITU - BR SGD" w:date="2024-11-25T22:10:00Z"/>
              </w:rPr>
            </w:pPr>
            <w:moveFrom w:id="643" w:author="ITU - BR SGD" w:date="2024-11-25T22:10:00Z">
              <w:r w:rsidRPr="001E4D0A" w:rsidDel="00A87923">
                <w:t>2-10</w:t>
              </w:r>
            </w:moveFrom>
          </w:p>
        </w:tc>
        <w:tc>
          <w:tcPr>
            <w:tcW w:w="1854" w:type="dxa"/>
          </w:tcPr>
          <w:p w14:paraId="1DD382B0" w14:textId="77777777" w:rsidR="002C0A6A" w:rsidRPr="001E4D0A" w:rsidDel="00A87923" w:rsidRDefault="002C0A6A" w:rsidP="00DA3686">
            <w:pPr>
              <w:pStyle w:val="Tabletext"/>
              <w:jc w:val="center"/>
              <w:rPr>
                <w:moveFrom w:id="644" w:author="ITU - BR SGD" w:date="2024-11-25T22:10:00Z"/>
              </w:rPr>
            </w:pPr>
            <w:moveFrom w:id="645" w:author="ITU - BR SGD" w:date="2024-11-25T22:10:00Z">
              <w:r w:rsidRPr="001E4D0A" w:rsidDel="00A87923">
                <w:t>2-10</w:t>
              </w:r>
            </w:moveFrom>
          </w:p>
        </w:tc>
        <w:tc>
          <w:tcPr>
            <w:tcW w:w="2214" w:type="dxa"/>
          </w:tcPr>
          <w:p w14:paraId="56495282" w14:textId="77777777" w:rsidR="002C0A6A" w:rsidRPr="001E4D0A" w:rsidDel="00A87923" w:rsidRDefault="002C0A6A" w:rsidP="00DA3686">
            <w:pPr>
              <w:pStyle w:val="Tabletext"/>
              <w:jc w:val="center"/>
              <w:rPr>
                <w:moveFrom w:id="646" w:author="ITU - BR SGD" w:date="2024-11-25T22:10:00Z"/>
              </w:rPr>
            </w:pPr>
            <w:moveFrom w:id="647" w:author="ITU - BR SGD" w:date="2024-11-25T22:10:00Z">
              <w:r w:rsidRPr="001E4D0A" w:rsidDel="00A87923">
                <w:t>3-30</w:t>
              </w:r>
            </w:moveFrom>
          </w:p>
        </w:tc>
      </w:tr>
      <w:tr w:rsidR="002C0A6A" w:rsidRPr="001E4D0A" w:rsidDel="00A87923" w14:paraId="0979A1F9" w14:textId="77777777" w:rsidTr="00DA3686">
        <w:trPr>
          <w:jc w:val="center"/>
        </w:trPr>
        <w:tc>
          <w:tcPr>
            <w:tcW w:w="2808" w:type="dxa"/>
          </w:tcPr>
          <w:p w14:paraId="5253B7AA" w14:textId="77777777" w:rsidR="002C0A6A" w:rsidRPr="001E4D0A" w:rsidDel="00A87923" w:rsidRDefault="002C0A6A" w:rsidP="00DA3686">
            <w:pPr>
              <w:pStyle w:val="Tabletext"/>
              <w:rPr>
                <w:moveFrom w:id="648" w:author="ITU - BR SGD" w:date="2024-11-25T22:10:00Z"/>
              </w:rPr>
            </w:pPr>
            <w:moveFrom w:id="649" w:author="ITU - BR SGD" w:date="2024-11-25T22:10:00Z">
              <w:r w:rsidRPr="001E4D0A" w:rsidDel="00A87923">
                <w:t>Approximate service area</w:t>
              </w:r>
            </w:moveFrom>
          </w:p>
        </w:tc>
        <w:tc>
          <w:tcPr>
            <w:tcW w:w="1980" w:type="dxa"/>
          </w:tcPr>
          <w:p w14:paraId="70B9DC75" w14:textId="77777777" w:rsidR="002C0A6A" w:rsidRPr="001E4D0A" w:rsidDel="00A87923" w:rsidRDefault="002C0A6A" w:rsidP="00DA3686">
            <w:pPr>
              <w:pStyle w:val="Tabletext"/>
              <w:jc w:val="center"/>
              <w:rPr>
                <w:moveFrom w:id="650" w:author="ITU - BR SGD" w:date="2024-11-25T22:10:00Z"/>
              </w:rPr>
            </w:pPr>
            <w:moveFrom w:id="651" w:author="ITU - BR SGD" w:date="2024-11-25T22:10:00Z">
              <w:r w:rsidRPr="001E4D0A" w:rsidDel="00A87923">
                <w:t>Up to 80 km</w:t>
              </w:r>
            </w:moveFrom>
          </w:p>
        </w:tc>
        <w:tc>
          <w:tcPr>
            <w:tcW w:w="1854" w:type="dxa"/>
          </w:tcPr>
          <w:p w14:paraId="254B5D55" w14:textId="77777777" w:rsidR="002C0A6A" w:rsidRPr="001E4D0A" w:rsidDel="00A87923" w:rsidRDefault="002C0A6A" w:rsidP="00DA3686">
            <w:pPr>
              <w:pStyle w:val="Tabletext"/>
              <w:jc w:val="center"/>
              <w:rPr>
                <w:moveFrom w:id="652" w:author="ITU - BR SGD" w:date="2024-11-25T22:10:00Z"/>
              </w:rPr>
            </w:pPr>
            <w:moveFrom w:id="653" w:author="ITU - BR SGD" w:date="2024-11-25T22:10:00Z">
              <w:r w:rsidRPr="001E4D0A" w:rsidDel="00A87923">
                <w:t>Between 80 and 200 km</w:t>
              </w:r>
            </w:moveFrom>
          </w:p>
        </w:tc>
        <w:tc>
          <w:tcPr>
            <w:tcW w:w="2214" w:type="dxa"/>
          </w:tcPr>
          <w:p w14:paraId="57483DD9" w14:textId="77777777" w:rsidR="002C0A6A" w:rsidRPr="001E4D0A" w:rsidDel="00A87923" w:rsidRDefault="002C0A6A" w:rsidP="00DA3686">
            <w:pPr>
              <w:pStyle w:val="Tabletext"/>
              <w:jc w:val="center"/>
              <w:rPr>
                <w:moveFrom w:id="654" w:author="ITU - BR SGD" w:date="2024-11-25T22:10:00Z"/>
              </w:rPr>
            </w:pPr>
            <w:moveFrom w:id="655" w:author="ITU - BR SGD" w:date="2024-11-25T22:10:00Z">
              <w:r w:rsidRPr="001E4D0A" w:rsidDel="00A87923">
                <w:t>Greater than 200 km</w:t>
              </w:r>
            </w:moveFrom>
          </w:p>
        </w:tc>
      </w:tr>
      <w:tr w:rsidR="002C0A6A" w:rsidRPr="001E4D0A" w:rsidDel="00A87923" w14:paraId="099E9B67" w14:textId="77777777" w:rsidTr="00DA3686">
        <w:trPr>
          <w:jc w:val="center"/>
        </w:trPr>
        <w:tc>
          <w:tcPr>
            <w:tcW w:w="2808" w:type="dxa"/>
          </w:tcPr>
          <w:p w14:paraId="1A4795C4" w14:textId="77777777" w:rsidR="002C0A6A" w:rsidRPr="001E4D0A" w:rsidDel="00A87923" w:rsidRDefault="002C0A6A" w:rsidP="00DA3686">
            <w:pPr>
              <w:pStyle w:val="Tabletext"/>
              <w:rPr>
                <w:moveFrom w:id="656" w:author="ITU - BR SGD" w:date="2024-11-25T22:10:00Z"/>
              </w:rPr>
            </w:pPr>
            <w:moveFrom w:id="657" w:author="ITU - BR SGD" w:date="2024-11-25T22:10:00Z">
              <w:r w:rsidRPr="001E4D0A" w:rsidDel="00A87923">
                <w:t>Antenna polarization</w:t>
              </w:r>
            </w:moveFrom>
          </w:p>
        </w:tc>
        <w:tc>
          <w:tcPr>
            <w:tcW w:w="1980" w:type="dxa"/>
          </w:tcPr>
          <w:p w14:paraId="47493E8B" w14:textId="77777777" w:rsidR="002C0A6A" w:rsidRPr="001E4D0A" w:rsidDel="00A87923" w:rsidRDefault="002C0A6A" w:rsidP="00DA3686">
            <w:pPr>
              <w:pStyle w:val="Tabletext"/>
              <w:jc w:val="center"/>
              <w:rPr>
                <w:moveFrom w:id="658" w:author="ITU - BR SGD" w:date="2024-11-25T22:10:00Z"/>
              </w:rPr>
            </w:pPr>
            <w:moveFrom w:id="659" w:author="ITU - BR SGD" w:date="2024-11-25T22:10:00Z">
              <w:r w:rsidRPr="001E4D0A" w:rsidDel="00A87923">
                <w:t>Vertical</w:t>
              </w:r>
            </w:moveFrom>
          </w:p>
        </w:tc>
        <w:tc>
          <w:tcPr>
            <w:tcW w:w="1854" w:type="dxa"/>
          </w:tcPr>
          <w:p w14:paraId="5FF13921" w14:textId="77777777" w:rsidR="002C0A6A" w:rsidRPr="001E4D0A" w:rsidDel="00A87923" w:rsidRDefault="002C0A6A" w:rsidP="00DA3686">
            <w:pPr>
              <w:pStyle w:val="Tabletext"/>
              <w:jc w:val="center"/>
              <w:rPr>
                <w:moveFrom w:id="660" w:author="ITU - BR SGD" w:date="2024-11-25T22:10:00Z"/>
              </w:rPr>
            </w:pPr>
            <w:moveFrom w:id="661" w:author="ITU - BR SGD" w:date="2024-11-25T22:10:00Z">
              <w:r w:rsidRPr="001E4D0A" w:rsidDel="00A87923">
                <w:t>Horizontal</w:t>
              </w:r>
            </w:moveFrom>
          </w:p>
        </w:tc>
        <w:tc>
          <w:tcPr>
            <w:tcW w:w="2214" w:type="dxa"/>
          </w:tcPr>
          <w:p w14:paraId="442990A3" w14:textId="77777777" w:rsidR="002C0A6A" w:rsidRPr="001E4D0A" w:rsidDel="00A87923" w:rsidRDefault="002C0A6A" w:rsidP="00DA3686">
            <w:pPr>
              <w:pStyle w:val="Tabletext"/>
              <w:jc w:val="center"/>
              <w:rPr>
                <w:moveFrom w:id="662" w:author="ITU - BR SGD" w:date="2024-11-25T22:10:00Z"/>
              </w:rPr>
            </w:pPr>
            <w:moveFrom w:id="663" w:author="ITU - BR SGD" w:date="2024-11-25T22:10:00Z">
              <w:r w:rsidRPr="001E4D0A" w:rsidDel="00A87923">
                <w:t>Vertical/horizontal</w:t>
              </w:r>
            </w:moveFrom>
          </w:p>
        </w:tc>
      </w:tr>
      <w:tr w:rsidR="002C0A6A" w:rsidRPr="001E4D0A" w:rsidDel="00A87923" w14:paraId="5CD0FD47" w14:textId="77777777" w:rsidTr="00DA3686">
        <w:trPr>
          <w:jc w:val="center"/>
        </w:trPr>
        <w:tc>
          <w:tcPr>
            <w:tcW w:w="2808" w:type="dxa"/>
          </w:tcPr>
          <w:p w14:paraId="24BC7E42" w14:textId="77777777" w:rsidR="002C0A6A" w:rsidRPr="001E4D0A" w:rsidDel="00A87923" w:rsidRDefault="002C0A6A" w:rsidP="00DA3686">
            <w:pPr>
              <w:pStyle w:val="Tabletext"/>
              <w:rPr>
                <w:moveFrom w:id="664" w:author="ITU - BR SGD" w:date="2024-11-25T22:10:00Z"/>
              </w:rPr>
            </w:pPr>
            <w:moveFrom w:id="665" w:author="ITU - BR SGD" w:date="2024-11-25T22:10:00Z">
              <w:r w:rsidRPr="001E4D0A" w:rsidDel="00A87923">
                <w:t>Transmitting antenna gain (dBi)</w:t>
              </w:r>
            </w:moveFrom>
          </w:p>
        </w:tc>
        <w:tc>
          <w:tcPr>
            <w:tcW w:w="1980" w:type="dxa"/>
          </w:tcPr>
          <w:p w14:paraId="6E447A86" w14:textId="77777777" w:rsidR="002C0A6A" w:rsidRPr="001E4D0A" w:rsidDel="00A87923" w:rsidRDefault="002C0A6A" w:rsidP="00DA3686">
            <w:pPr>
              <w:pStyle w:val="Tabletext"/>
              <w:jc w:val="center"/>
              <w:rPr>
                <w:moveFrom w:id="666" w:author="ITU - BR SGD" w:date="2024-11-25T22:10:00Z"/>
              </w:rPr>
            </w:pPr>
            <w:moveFrom w:id="667" w:author="ITU - BR SGD" w:date="2024-11-25T22:10:00Z">
              <w:r w:rsidRPr="001E4D0A" w:rsidDel="00A87923">
                <w:t>1-3</w:t>
              </w:r>
            </w:moveFrom>
          </w:p>
        </w:tc>
        <w:tc>
          <w:tcPr>
            <w:tcW w:w="1854" w:type="dxa"/>
          </w:tcPr>
          <w:p w14:paraId="541D4AA2" w14:textId="77777777" w:rsidR="002C0A6A" w:rsidRPr="001E4D0A" w:rsidDel="00A87923" w:rsidRDefault="002C0A6A" w:rsidP="00DA3686">
            <w:pPr>
              <w:pStyle w:val="Tabletext"/>
              <w:jc w:val="center"/>
              <w:rPr>
                <w:moveFrom w:id="668" w:author="ITU - BR SGD" w:date="2024-11-25T22:10:00Z"/>
              </w:rPr>
            </w:pPr>
            <w:moveFrom w:id="669" w:author="ITU - BR SGD" w:date="2024-11-25T22:10:00Z">
              <w:r w:rsidRPr="001E4D0A" w:rsidDel="00A87923">
                <w:t>1-6</w:t>
              </w:r>
            </w:moveFrom>
          </w:p>
        </w:tc>
        <w:tc>
          <w:tcPr>
            <w:tcW w:w="2214" w:type="dxa"/>
          </w:tcPr>
          <w:p w14:paraId="02C50EAF" w14:textId="77777777" w:rsidR="002C0A6A" w:rsidRPr="001E4D0A" w:rsidDel="00A87923" w:rsidRDefault="002C0A6A" w:rsidP="00DA3686">
            <w:pPr>
              <w:pStyle w:val="Tabletext"/>
              <w:jc w:val="center"/>
              <w:rPr>
                <w:moveFrom w:id="670" w:author="ITU - BR SGD" w:date="2024-11-25T22:10:00Z"/>
              </w:rPr>
            </w:pPr>
            <w:moveFrom w:id="671" w:author="ITU - BR SGD" w:date="2024-11-25T22:10:00Z">
              <w:r w:rsidRPr="001E4D0A" w:rsidDel="00A87923">
                <w:t>6-15</w:t>
              </w:r>
            </w:moveFrom>
          </w:p>
        </w:tc>
      </w:tr>
      <w:tr w:rsidR="002C0A6A" w:rsidRPr="001E4D0A" w:rsidDel="00A87923" w14:paraId="56B1627E" w14:textId="77777777" w:rsidTr="00DA3686">
        <w:trPr>
          <w:jc w:val="center"/>
        </w:trPr>
        <w:tc>
          <w:tcPr>
            <w:tcW w:w="2808" w:type="dxa"/>
          </w:tcPr>
          <w:p w14:paraId="5891855B" w14:textId="77777777" w:rsidR="002C0A6A" w:rsidRPr="001E4D0A" w:rsidDel="00A87923" w:rsidRDefault="002C0A6A" w:rsidP="00DA3686">
            <w:pPr>
              <w:pStyle w:val="Tabletext"/>
              <w:rPr>
                <w:moveFrom w:id="672" w:author="ITU - BR SGD" w:date="2024-11-25T22:10:00Z"/>
              </w:rPr>
            </w:pPr>
            <w:moveFrom w:id="673" w:author="ITU - BR SGD" w:date="2024-11-25T22:10:00Z">
              <w:r w:rsidRPr="001E4D0A" w:rsidDel="00A87923">
                <w:t>Maximum e.i.r.p. (dBW)</w:t>
              </w:r>
            </w:moveFrom>
          </w:p>
        </w:tc>
        <w:tc>
          <w:tcPr>
            <w:tcW w:w="1980" w:type="dxa"/>
          </w:tcPr>
          <w:p w14:paraId="61B5C880" w14:textId="77777777" w:rsidR="002C0A6A" w:rsidRPr="001E4D0A" w:rsidDel="00A87923" w:rsidRDefault="002C0A6A" w:rsidP="00DA3686">
            <w:pPr>
              <w:pStyle w:val="Tabletext"/>
              <w:jc w:val="center"/>
              <w:rPr>
                <w:moveFrom w:id="674" w:author="ITU - BR SGD" w:date="2024-11-25T22:10:00Z"/>
              </w:rPr>
            </w:pPr>
            <w:moveFrom w:id="675" w:author="ITU - BR SGD" w:date="2024-11-25T22:10:00Z">
              <w:r w:rsidRPr="001E4D0A" w:rsidDel="00A87923">
                <w:t>1-29</w:t>
              </w:r>
            </w:moveFrom>
          </w:p>
        </w:tc>
        <w:tc>
          <w:tcPr>
            <w:tcW w:w="1854" w:type="dxa"/>
          </w:tcPr>
          <w:p w14:paraId="15D9CB8A" w14:textId="77777777" w:rsidR="002C0A6A" w:rsidRPr="001E4D0A" w:rsidDel="00A87923" w:rsidRDefault="002C0A6A" w:rsidP="00DA3686">
            <w:pPr>
              <w:pStyle w:val="Tabletext"/>
              <w:jc w:val="center"/>
              <w:rPr>
                <w:moveFrom w:id="676" w:author="ITU - BR SGD" w:date="2024-11-25T22:10:00Z"/>
              </w:rPr>
            </w:pPr>
            <w:moveFrom w:id="677" w:author="ITU - BR SGD" w:date="2024-11-25T22:10:00Z">
              <w:r w:rsidRPr="001E4D0A" w:rsidDel="00A87923">
                <w:t>10-32</w:t>
              </w:r>
            </w:moveFrom>
          </w:p>
        </w:tc>
        <w:tc>
          <w:tcPr>
            <w:tcW w:w="2214" w:type="dxa"/>
          </w:tcPr>
          <w:p w14:paraId="5F623C55" w14:textId="77777777" w:rsidR="002C0A6A" w:rsidRPr="001E4D0A" w:rsidDel="00A87923" w:rsidRDefault="002C0A6A" w:rsidP="00DA3686">
            <w:pPr>
              <w:pStyle w:val="Tabletext"/>
              <w:jc w:val="center"/>
              <w:rPr>
                <w:moveFrom w:id="678" w:author="ITU - BR SGD" w:date="2024-11-25T22:10:00Z"/>
              </w:rPr>
            </w:pPr>
            <w:moveFrom w:id="679" w:author="ITU - BR SGD" w:date="2024-11-25T22:10:00Z">
              <w:r w:rsidRPr="001E4D0A" w:rsidDel="00A87923">
                <w:t>16-55</w:t>
              </w:r>
            </w:moveFrom>
          </w:p>
        </w:tc>
      </w:tr>
      <w:tr w:rsidR="002C0A6A" w:rsidRPr="001E4D0A" w:rsidDel="00A87923" w14:paraId="387D8469" w14:textId="77777777" w:rsidTr="00DA3686">
        <w:trPr>
          <w:jc w:val="center"/>
        </w:trPr>
        <w:tc>
          <w:tcPr>
            <w:tcW w:w="2808" w:type="dxa"/>
            <w:tcBorders>
              <w:bottom w:val="single" w:sz="4" w:space="0" w:color="auto"/>
            </w:tcBorders>
          </w:tcPr>
          <w:p w14:paraId="6E1C5EE7" w14:textId="77777777" w:rsidR="002C0A6A" w:rsidRPr="001E4D0A" w:rsidDel="00A87923" w:rsidRDefault="002C0A6A" w:rsidP="00DA3686">
            <w:pPr>
              <w:pStyle w:val="Tabletext"/>
              <w:rPr>
                <w:moveFrom w:id="680" w:author="ITU - BR SGD" w:date="2024-11-25T22:10:00Z"/>
              </w:rPr>
            </w:pPr>
            <w:moveFrom w:id="681" w:author="ITU - BR SGD" w:date="2024-11-25T22:10:00Z">
              <w:r w:rsidRPr="001E4D0A" w:rsidDel="00A87923">
                <w:rPr>
                  <w:i/>
                  <w:iCs/>
                </w:rPr>
                <w:t>S</w:t>
              </w:r>
              <w:r w:rsidRPr="001E4D0A" w:rsidDel="00A87923">
                <w:t>/</w:t>
              </w:r>
              <w:r w:rsidRPr="001E4D0A" w:rsidDel="00A87923">
                <w:rPr>
                  <w:i/>
                  <w:iCs/>
                </w:rPr>
                <w:t>N</w:t>
              </w:r>
              <w:r w:rsidRPr="001E4D0A" w:rsidDel="00A87923">
                <w:t xml:space="preserve"> (dB)</w:t>
              </w:r>
              <w:r w:rsidRPr="001E4D0A" w:rsidDel="00A87923">
                <w:rPr>
                  <w:vertAlign w:val="superscript"/>
                </w:rPr>
                <w:t>1</w:t>
              </w:r>
            </w:moveFrom>
          </w:p>
        </w:tc>
        <w:tc>
          <w:tcPr>
            <w:tcW w:w="1980" w:type="dxa"/>
            <w:tcBorders>
              <w:bottom w:val="single" w:sz="4" w:space="0" w:color="auto"/>
            </w:tcBorders>
          </w:tcPr>
          <w:p w14:paraId="5171A9AB" w14:textId="77777777" w:rsidR="002C0A6A" w:rsidRPr="001E4D0A" w:rsidDel="00A87923" w:rsidRDefault="002C0A6A" w:rsidP="00DA3686">
            <w:pPr>
              <w:pStyle w:val="Tabletext"/>
              <w:jc w:val="center"/>
              <w:rPr>
                <w:moveFrom w:id="682" w:author="ITU - BR SGD" w:date="2024-11-25T22:10:00Z"/>
              </w:rPr>
            </w:pPr>
            <w:moveFrom w:id="683" w:author="ITU - BR SGD" w:date="2024-11-25T22:10:00Z">
              <w:r w:rsidRPr="001E4D0A" w:rsidDel="00A87923">
                <w:t>SSB 17</w:t>
              </w:r>
              <w:r w:rsidRPr="001E4D0A" w:rsidDel="00A87923">
                <w:br/>
                <w:t>DRM 18</w:t>
              </w:r>
            </w:moveFrom>
          </w:p>
        </w:tc>
        <w:tc>
          <w:tcPr>
            <w:tcW w:w="1854" w:type="dxa"/>
            <w:tcBorders>
              <w:bottom w:val="single" w:sz="4" w:space="0" w:color="auto"/>
            </w:tcBorders>
          </w:tcPr>
          <w:p w14:paraId="1086F8BD" w14:textId="77777777" w:rsidR="002C0A6A" w:rsidRPr="001E4D0A" w:rsidDel="00A87923" w:rsidRDefault="002C0A6A" w:rsidP="00DA3686">
            <w:pPr>
              <w:pStyle w:val="Tabletext"/>
              <w:jc w:val="center"/>
              <w:rPr>
                <w:moveFrom w:id="684" w:author="ITU - BR SGD" w:date="2024-11-25T22:10:00Z"/>
              </w:rPr>
            </w:pPr>
            <w:moveFrom w:id="685" w:author="ITU - BR SGD" w:date="2024-11-25T22:10:00Z">
              <w:r w:rsidRPr="001E4D0A" w:rsidDel="00A87923">
                <w:t>SSB 25</w:t>
              </w:r>
              <w:r w:rsidRPr="001E4D0A" w:rsidDel="00A87923">
                <w:br/>
                <w:t>DRM 26</w:t>
              </w:r>
            </w:moveFrom>
          </w:p>
        </w:tc>
        <w:tc>
          <w:tcPr>
            <w:tcW w:w="2214" w:type="dxa"/>
            <w:tcBorders>
              <w:bottom w:val="single" w:sz="4" w:space="0" w:color="auto"/>
            </w:tcBorders>
          </w:tcPr>
          <w:p w14:paraId="2501288E" w14:textId="77777777" w:rsidR="002C0A6A" w:rsidRPr="001E4D0A" w:rsidDel="00A87923" w:rsidRDefault="002C0A6A" w:rsidP="00DA3686">
            <w:pPr>
              <w:pStyle w:val="Tabletext"/>
              <w:jc w:val="center"/>
              <w:rPr>
                <w:moveFrom w:id="686" w:author="ITU - BR SGD" w:date="2024-11-25T22:10:00Z"/>
              </w:rPr>
            </w:pPr>
            <w:moveFrom w:id="687" w:author="ITU - BR SGD" w:date="2024-11-25T22:10:00Z">
              <w:r w:rsidRPr="001E4D0A" w:rsidDel="00A87923">
                <w:t>SSB 26</w:t>
              </w:r>
              <w:r w:rsidRPr="001E4D0A" w:rsidDel="00A87923">
                <w:br/>
                <w:t>DRM 26</w:t>
              </w:r>
            </w:moveFrom>
          </w:p>
        </w:tc>
      </w:tr>
      <w:tr w:rsidR="002C0A6A" w:rsidRPr="001E4D0A" w:rsidDel="00A87923" w14:paraId="0092EE91" w14:textId="77777777" w:rsidTr="00DA3686">
        <w:trPr>
          <w:trHeight w:val="562"/>
          <w:jc w:val="center"/>
        </w:trPr>
        <w:tc>
          <w:tcPr>
            <w:tcW w:w="2808" w:type="dxa"/>
            <w:vMerge w:val="restart"/>
            <w:tcBorders>
              <w:bottom w:val="single" w:sz="4" w:space="0" w:color="auto"/>
            </w:tcBorders>
          </w:tcPr>
          <w:p w14:paraId="424D8C28" w14:textId="77777777" w:rsidR="002C0A6A" w:rsidRPr="001E4D0A" w:rsidDel="00A87923" w:rsidRDefault="002C0A6A" w:rsidP="00DA3686">
            <w:pPr>
              <w:pStyle w:val="Tabletext"/>
              <w:rPr>
                <w:moveFrom w:id="688" w:author="ITU - BR SGD" w:date="2024-11-25T22:10:00Z"/>
              </w:rPr>
            </w:pPr>
            <w:moveFrom w:id="689" w:author="ITU - BR SGD" w:date="2024-11-25T22:10:00Z">
              <w:r w:rsidRPr="001E4D0A" w:rsidDel="00A87923">
                <w:t>Necessary bandwidths and types of emission</w:t>
              </w:r>
              <w:r w:rsidRPr="001E4D0A" w:rsidDel="00A87923">
                <w:rPr>
                  <w:vertAlign w:val="superscript"/>
                </w:rPr>
                <w:t>2</w:t>
              </w:r>
              <w:r w:rsidRPr="001E4D0A" w:rsidDel="00A87923">
                <w:t xml:space="preserve"> </w:t>
              </w:r>
            </w:moveFrom>
          </w:p>
        </w:tc>
        <w:tc>
          <w:tcPr>
            <w:tcW w:w="6048" w:type="dxa"/>
            <w:gridSpan w:val="3"/>
            <w:tcBorders>
              <w:bottom w:val="single" w:sz="4" w:space="0" w:color="auto"/>
            </w:tcBorders>
          </w:tcPr>
          <w:p w14:paraId="3406B678" w14:textId="77777777" w:rsidR="002C0A6A" w:rsidRPr="001E4D0A" w:rsidDel="00A87923" w:rsidRDefault="002C0A6A" w:rsidP="00DA3686">
            <w:pPr>
              <w:pStyle w:val="Tabletext"/>
              <w:rPr>
                <w:moveFrom w:id="690" w:author="ITU - BR SGD" w:date="2024-11-25T22:10:00Z"/>
              </w:rPr>
            </w:pPr>
            <w:moveFrom w:id="691" w:author="ITU - BR SGD" w:date="2024-11-25T22:10:00Z">
              <w:r w:rsidRPr="001E4D0A" w:rsidDel="00A87923">
                <w:t>SSB/ISB: 3, 6, 9 and 12 kHz</w:t>
              </w:r>
              <w:r w:rsidRPr="001E4D0A" w:rsidDel="00A87923">
                <w:br/>
                <w:t>3K00J2D, 6K00J2D, 9K00J2D and 12K0J2D</w:t>
              </w:r>
            </w:moveFrom>
          </w:p>
        </w:tc>
      </w:tr>
      <w:tr w:rsidR="002C0A6A" w:rsidRPr="001E4D0A" w:rsidDel="00A87923" w14:paraId="29576317" w14:textId="77777777" w:rsidTr="00DA3686">
        <w:trPr>
          <w:trHeight w:val="561"/>
          <w:jc w:val="center"/>
        </w:trPr>
        <w:tc>
          <w:tcPr>
            <w:tcW w:w="2808" w:type="dxa"/>
            <w:vMerge/>
            <w:tcBorders>
              <w:top w:val="single" w:sz="4" w:space="0" w:color="auto"/>
              <w:bottom w:val="single" w:sz="4" w:space="0" w:color="auto"/>
            </w:tcBorders>
          </w:tcPr>
          <w:p w14:paraId="1FD6E368" w14:textId="77777777" w:rsidR="002C0A6A" w:rsidRPr="001E4D0A" w:rsidDel="00A87923" w:rsidRDefault="002C0A6A" w:rsidP="00DA3686">
            <w:pPr>
              <w:rPr>
                <w:moveFrom w:id="692" w:author="ITU - BR SGD" w:date="2024-11-25T22:10:00Z"/>
              </w:rPr>
            </w:pPr>
          </w:p>
        </w:tc>
        <w:tc>
          <w:tcPr>
            <w:tcW w:w="6048" w:type="dxa"/>
            <w:gridSpan w:val="3"/>
            <w:tcBorders>
              <w:top w:val="single" w:sz="4" w:space="0" w:color="auto"/>
              <w:bottom w:val="single" w:sz="4" w:space="0" w:color="auto"/>
            </w:tcBorders>
          </w:tcPr>
          <w:p w14:paraId="11DEBF23" w14:textId="77777777" w:rsidR="002C0A6A" w:rsidRPr="001E4D0A" w:rsidDel="00A87923" w:rsidRDefault="002C0A6A" w:rsidP="00DA3686">
            <w:pPr>
              <w:pStyle w:val="Tabletext"/>
              <w:rPr>
                <w:moveFrom w:id="693" w:author="ITU - BR SGD" w:date="2024-11-25T22:10:00Z"/>
              </w:rPr>
            </w:pPr>
            <w:moveFrom w:id="694" w:author="ITU - BR SGD" w:date="2024-11-25T22:10:00Z">
              <w:r w:rsidRPr="001E4D0A" w:rsidDel="00A87923">
                <w:t>DRM: 3, 4.5, 5, 9, 10 and 20 kHz</w:t>
              </w:r>
              <w:r w:rsidRPr="001E4D0A" w:rsidDel="00A87923">
                <w:br/>
                <w:t>3K00J2D, 4K50J2D, 5K00J2D, 9K0J2D, 10K0J2D, 20K0J2D</w:t>
              </w:r>
            </w:moveFrom>
          </w:p>
        </w:tc>
      </w:tr>
      <w:tr w:rsidR="002C0A6A" w:rsidRPr="001E4D0A" w:rsidDel="00A87923" w14:paraId="069F4B2D" w14:textId="77777777" w:rsidTr="00DA3686">
        <w:trPr>
          <w:trHeight w:val="561"/>
          <w:jc w:val="center"/>
        </w:trPr>
        <w:tc>
          <w:tcPr>
            <w:tcW w:w="8856" w:type="dxa"/>
            <w:gridSpan w:val="4"/>
            <w:tcBorders>
              <w:top w:val="single" w:sz="4" w:space="0" w:color="auto"/>
              <w:left w:val="nil"/>
              <w:bottom w:val="nil"/>
              <w:right w:val="nil"/>
            </w:tcBorders>
          </w:tcPr>
          <w:p w14:paraId="1881427C" w14:textId="77777777" w:rsidR="002C0A6A" w:rsidRPr="001E4D0A" w:rsidDel="00A87923" w:rsidRDefault="002C0A6A" w:rsidP="00DA3686">
            <w:pPr>
              <w:pStyle w:val="Tablelegend"/>
              <w:ind w:left="-85"/>
              <w:rPr>
                <w:moveFrom w:id="695" w:author="ITU - BR SGD" w:date="2024-11-25T22:10:00Z"/>
              </w:rPr>
            </w:pPr>
            <w:moveFrom w:id="696" w:author="ITU - BR SGD" w:date="2024-11-25T22:10:00Z">
              <w:r w:rsidRPr="001E4D0A" w:rsidDel="00A87923">
                <w:t xml:space="preserve">NOTE 1 – More detailed information on required </w:t>
              </w:r>
              <w:r w:rsidRPr="001E4D0A" w:rsidDel="00A87923">
                <w:rPr>
                  <w:i/>
                  <w:iCs/>
                </w:rPr>
                <w:t>S</w:t>
              </w:r>
              <w:r w:rsidRPr="001E4D0A" w:rsidDel="00A87923">
                <w:t>/</w:t>
              </w:r>
              <w:r w:rsidRPr="001E4D0A" w:rsidDel="00A87923">
                <w:rPr>
                  <w:i/>
                  <w:iCs/>
                </w:rPr>
                <w:t>N</w:t>
              </w:r>
              <w:r w:rsidRPr="001E4D0A" w:rsidDel="00A87923">
                <w:t>s can be found in Recommendation ITU-R F.339.</w:t>
              </w:r>
            </w:moveFrom>
          </w:p>
          <w:p w14:paraId="31E05811" w14:textId="77777777" w:rsidR="002C0A6A" w:rsidRPr="001E4D0A" w:rsidDel="00A87923" w:rsidRDefault="002C0A6A" w:rsidP="00DA3686">
            <w:pPr>
              <w:pStyle w:val="Tablelegend"/>
              <w:ind w:left="-85"/>
              <w:rPr>
                <w:moveFrom w:id="697" w:author="ITU - BR SGD" w:date="2024-11-25T22:10:00Z"/>
              </w:rPr>
            </w:pPr>
            <w:moveFrom w:id="698" w:author="ITU - BR SGD" w:date="2024-11-25T22:10:00Z">
              <w:r w:rsidRPr="001E4D0A" w:rsidDel="00A87923">
                <w:t>NOTE 2 – For emission type the last letter (D) refers to data transmissions.  If emission is not data (D), substitute (E) for voice, (C) for facsimile, (W) combination or (X) for cases not otherwise covered.</w:t>
              </w:r>
            </w:moveFrom>
          </w:p>
        </w:tc>
      </w:tr>
    </w:tbl>
    <w:p w14:paraId="2813A1A7" w14:textId="77777777" w:rsidR="002C0A6A" w:rsidRPr="001E4D0A" w:rsidDel="00A87923" w:rsidRDefault="002C0A6A" w:rsidP="00B47FA1">
      <w:pPr>
        <w:pStyle w:val="Tablefin"/>
        <w:rPr>
          <w:moveFrom w:id="699" w:author="ITU - BR SGD" w:date="2024-11-25T22:10:00Z"/>
        </w:rPr>
      </w:pPr>
    </w:p>
    <w:p w14:paraId="142D4A84" w14:textId="77777777" w:rsidR="002C0A6A" w:rsidRPr="001E4D0A" w:rsidRDefault="002C0A6A" w:rsidP="002C2B96">
      <w:pPr>
        <w:pStyle w:val="Heading1"/>
        <w:rPr>
          <w:ins w:id="700" w:author="DG 5C-1" w:date="2023-05-09T22:23:00Z"/>
        </w:rPr>
      </w:pPr>
      <w:bookmarkStart w:id="701" w:name="_Toc183466682"/>
      <w:bookmarkStart w:id="702" w:name="_Toc183466731"/>
      <w:moveFromRangeEnd w:id="621"/>
      <w:ins w:id="703" w:author="DG 5C-1" w:date="2023-05-09T22:23:00Z">
        <w:r w:rsidRPr="001E4D0A">
          <w:t>3</w:t>
        </w:r>
        <w:r w:rsidRPr="001E4D0A">
          <w:tab/>
          <w:t>Networked systems</w:t>
        </w:r>
        <w:bookmarkEnd w:id="615"/>
        <w:bookmarkEnd w:id="616"/>
        <w:bookmarkEnd w:id="617"/>
        <w:bookmarkEnd w:id="618"/>
        <w:bookmarkEnd w:id="701"/>
        <w:bookmarkEnd w:id="702"/>
      </w:ins>
    </w:p>
    <w:p w14:paraId="289066AF" w14:textId="77777777" w:rsidR="002C0A6A" w:rsidRPr="001E4D0A" w:rsidRDefault="002C0A6A" w:rsidP="0065320E">
      <w:pPr>
        <w:jc w:val="both"/>
        <w:rPr>
          <w:ins w:id="704" w:author="DG 5C-1" w:date="2023-05-09T22:23:00Z"/>
        </w:rPr>
      </w:pPr>
      <w:ins w:id="705" w:author="DG 5C-1" w:date="2023-05-09T22:23:00Z">
        <w:r w:rsidRPr="001E4D0A">
          <w:t>Different types of networking protocols could be implemented to support advanced HF systems, such as, and not limited to, Token ring, Time Division Multiple Access (TDMA) and Carrier Sense Multiple Access (CSMA).</w:t>
        </w:r>
      </w:ins>
    </w:p>
    <w:p w14:paraId="46C016A9" w14:textId="77777777" w:rsidR="002C0A6A" w:rsidRPr="001E4D0A" w:rsidRDefault="002C0A6A" w:rsidP="002C2B96">
      <w:pPr>
        <w:rPr>
          <w:ins w:id="706" w:author="DG 5C-1" w:date="2023-05-09T22:23:00Z"/>
        </w:rPr>
      </w:pPr>
      <w:ins w:id="707" w:author="DG 5C-1" w:date="2023-05-09T22:23:00Z">
        <w:r w:rsidRPr="001E4D0A">
          <w:t>The purpose of this chapter is to describe some networking capabilities that could apply.</w:t>
        </w:r>
      </w:ins>
    </w:p>
    <w:p w14:paraId="523233BD" w14:textId="77777777" w:rsidR="002C0A6A" w:rsidRPr="001E4D0A" w:rsidRDefault="002C0A6A" w:rsidP="002C2B96">
      <w:pPr>
        <w:pStyle w:val="Heading2"/>
        <w:rPr>
          <w:ins w:id="708" w:author="WG 5C-1" w:date="2022-11-15T20:52:00Z"/>
        </w:rPr>
      </w:pPr>
      <w:bookmarkStart w:id="709" w:name="_Toc135905205"/>
      <w:bookmarkStart w:id="710" w:name="_Toc135905362"/>
      <w:bookmarkStart w:id="711" w:name="_Toc183136966"/>
      <w:bookmarkStart w:id="712" w:name="_Toc183466683"/>
      <w:bookmarkStart w:id="713" w:name="_Toc183466732"/>
      <w:ins w:id="714" w:author="WG 5C-1" w:date="2022-11-15T21:00:00Z">
        <w:r w:rsidRPr="001E4D0A">
          <w:t>3</w:t>
        </w:r>
      </w:ins>
      <w:ins w:id="715" w:author="WG 5C-1" w:date="2022-11-15T20:52:00Z">
        <w:r w:rsidRPr="001E4D0A">
          <w:t>.</w:t>
        </w:r>
      </w:ins>
      <w:ins w:id="716" w:author="DG 5C-1" w:date="2023-05-09T22:24:00Z">
        <w:r w:rsidRPr="001E4D0A">
          <w:t>1</w:t>
        </w:r>
      </w:ins>
      <w:ins w:id="717" w:author="WG 5C-1" w:date="2022-11-15T20:52:00Z">
        <w:r w:rsidRPr="001E4D0A">
          <w:tab/>
          <w:t>AGILE HF Networks</w:t>
        </w:r>
        <w:bookmarkEnd w:id="709"/>
        <w:bookmarkEnd w:id="710"/>
        <w:bookmarkEnd w:id="711"/>
        <w:bookmarkEnd w:id="712"/>
        <w:bookmarkEnd w:id="713"/>
      </w:ins>
    </w:p>
    <w:p w14:paraId="6AF7AFD3" w14:textId="77777777" w:rsidR="002C0A6A" w:rsidRPr="001E4D0A" w:rsidRDefault="002C0A6A" w:rsidP="002C2B96">
      <w:pPr>
        <w:jc w:val="both"/>
        <w:rPr>
          <w:ins w:id="718" w:author="WG 5C-1" w:date="2022-11-15T20:53:00Z"/>
        </w:rPr>
      </w:pPr>
      <w:ins w:id="719" w:author="WG 5C-1" w:date="2022-11-15T20:53:00Z">
        <w:r w:rsidRPr="001E4D0A">
          <w:t xml:space="preserve">AGILE-HF Systems will operate across </w:t>
        </w:r>
      </w:ins>
      <w:ins w:id="720" w:author="DG 5C-1" w:date="2023-05-09T22:51:00Z">
        <w:r w:rsidRPr="001E4D0A">
          <w:t>portions of</w:t>
        </w:r>
      </w:ins>
      <w:ins w:id="721" w:author="WG 5C-1" w:date="2022-11-15T20:53:00Z">
        <w:r w:rsidRPr="001E4D0A">
          <w:t xml:space="preserve"> the </w:t>
        </w:r>
      </w:ins>
      <w:ins w:id="722" w:author="DG 5C-1" w:date="2023-05-09T22:24:00Z">
        <w:r w:rsidRPr="001E4D0A">
          <w:t>2</w:t>
        </w:r>
      </w:ins>
      <w:ins w:id="723" w:author="WG 5C-1" w:date="2022-11-15T20:53:00Z">
        <w:r w:rsidRPr="001E4D0A">
          <w:t xml:space="preserve"> to 30 MHz frequency band </w:t>
        </w:r>
      </w:ins>
      <w:bookmarkStart w:id="724" w:name="_Hlk96697407"/>
      <w:ins w:id="725" w:author="DG 5C-1" w:date="2023-05-09T22:52:00Z">
        <w:r w:rsidRPr="001E4D0A">
          <w:t>to support</w:t>
        </w:r>
      </w:ins>
      <w:ins w:id="726" w:author="WG 5C-1" w:date="2022-11-15T20:53:00Z">
        <w:r w:rsidRPr="001E4D0A">
          <w:t xml:space="preserve"> digital voice (point-to-point and point to multi-point), data transfer and database replication (</w:t>
        </w:r>
      </w:ins>
      <w:ins w:id="727" w:author="DG 5C-1" w:date="2023-05-09T22:52:00Z">
        <w:r w:rsidRPr="001E4D0A">
          <w:t>e.g.</w:t>
        </w:r>
      </w:ins>
      <w:ins w:id="728" w:author="WG 5C-1" w:date="2022-11-15T20:53:00Z">
        <w:r w:rsidRPr="001E4D0A">
          <w:t xml:space="preserve"> financial transactions, logistics, medical records, law enforcement data, etc.), remote sensor reporting (</w:t>
        </w:r>
      </w:ins>
      <w:ins w:id="729" w:author="DG 5C-1" w:date="2023-05-09T22:52:00Z">
        <w:r w:rsidRPr="001E4D0A">
          <w:t xml:space="preserve">e.g. </w:t>
        </w:r>
      </w:ins>
      <w:ins w:id="730" w:author="WG 5C-1" w:date="2022-11-15T20:53:00Z">
        <w:r w:rsidRPr="001E4D0A">
          <w:t xml:space="preserve">tsunami or meteorological buoys, ice shelf diagnostics, seismic monitoring, etc.), emergency management and disaster relief </w:t>
        </w:r>
      </w:ins>
      <w:ins w:id="731" w:author="DG 5C-1" w:date="2023-05-09T22:53:00Z">
        <w:r w:rsidRPr="001E4D0A">
          <w:t>applications</w:t>
        </w:r>
      </w:ins>
      <w:ins w:id="732" w:author="WG 5C-1" w:date="2022-11-15T20:53:00Z">
        <w:r w:rsidRPr="001E4D0A">
          <w:t xml:space="preserve"> along with many other applications such as email, FTP file transfer, chat rooms and video calls across thousands of miles.</w:t>
        </w:r>
      </w:ins>
    </w:p>
    <w:bookmarkEnd w:id="724"/>
    <w:p w14:paraId="3B212D82" w14:textId="77777777" w:rsidR="002C0A6A" w:rsidRPr="001E4D0A" w:rsidRDefault="002C0A6A" w:rsidP="002C2B96">
      <w:pPr>
        <w:jc w:val="both"/>
        <w:rPr>
          <w:ins w:id="733" w:author="WG 5C-1" w:date="2022-11-15T20:53:00Z"/>
        </w:rPr>
      </w:pPr>
      <w:ins w:id="734" w:author="DG 5C-1" w:date="2023-05-09T22:53:00Z">
        <w:r w:rsidRPr="001E4D0A">
          <w:t>Deployment</w:t>
        </w:r>
      </w:ins>
      <w:ins w:id="735" w:author="WG 5C-1" w:date="2022-11-15T20:53:00Z">
        <w:r w:rsidRPr="001E4D0A">
          <w:t xml:space="preserve"> of AGILE-HF (Figure 3) networks can be accomplished through the use of Mesh Networks</w:t>
        </w:r>
      </w:ins>
      <w:ins w:id="736" w:author="DG 5C-1" w:date="2023-05-09T22:54:00Z">
        <w:r w:rsidRPr="001E4D0A">
          <w:t xml:space="preserve">. A mesh network is a group of devices that act as a single Wi-Fi network; and can provide real-time </w:t>
        </w:r>
      </w:ins>
      <w:ins w:id="737" w:author="DG 5C-1" w:date="2023-05-09T22:55:00Z">
        <w:r w:rsidRPr="001E4D0A">
          <w:t>video, high speed data transfers, email, internet access and other network-based services.</w:t>
        </w:r>
      </w:ins>
      <w:ins w:id="738" w:author="WG 5C-1" w:date="2022-11-15T20:53:00Z">
        <w:r w:rsidRPr="001E4D0A">
          <w:t xml:space="preserve"> Within this network all of the devices (points) act as a single network. AGILE-HF systems use RF as the means of connecting the points within the AGILE MESH network providing global connectivity. </w:t>
        </w:r>
      </w:ins>
    </w:p>
    <w:p w14:paraId="02DBB7CF" w14:textId="77777777" w:rsidR="002C0A6A" w:rsidRPr="001E4D0A" w:rsidRDefault="002C0A6A" w:rsidP="002C2B96">
      <w:pPr>
        <w:jc w:val="both"/>
        <w:rPr>
          <w:ins w:id="739" w:author="WG 5C-1" w:date="2022-11-15T20:53:00Z"/>
        </w:rPr>
      </w:pPr>
      <w:ins w:id="740" w:author="WG 5C-1" w:date="2022-11-15T20:53:00Z">
        <w:r w:rsidRPr="001E4D0A">
          <w:t xml:space="preserve">An AGILE-HF ALE Mesh Network provides for sensing the occupancy of a frequency and has a-priori knowledge programmed </w:t>
        </w:r>
      </w:ins>
      <w:ins w:id="741" w:author="DG 5C-1" w:date="2023-05-09T22:55:00Z">
        <w:r w:rsidRPr="001E4D0A">
          <w:t>information with</w:t>
        </w:r>
      </w:ins>
      <w:ins w:id="742" w:author="WG 5C-1" w:date="2022-11-15T20:53:00Z">
        <w:r w:rsidRPr="001E4D0A">
          <w:t xml:space="preserve"> regional </w:t>
        </w:r>
      </w:ins>
      <w:ins w:id="743" w:author="DG 5C-1" w:date="2023-05-09T22:55:00Z">
        <w:r w:rsidRPr="001E4D0A">
          <w:t xml:space="preserve">operational </w:t>
        </w:r>
      </w:ins>
      <w:ins w:id="744" w:author="WG 5C-1" w:date="2022-11-15T20:53:00Z">
        <w:r w:rsidRPr="001E4D0A">
          <w:t>restrictions on channel use; it can calculate and select a frequency based on availability and then release it when finished and select another later.</w:t>
        </w:r>
      </w:ins>
    </w:p>
    <w:p w14:paraId="42274309" w14:textId="77777777" w:rsidR="002C0A6A" w:rsidRPr="001E4D0A" w:rsidRDefault="002C0A6A" w:rsidP="002C2B96">
      <w:pPr>
        <w:pStyle w:val="FigureNo"/>
        <w:rPr>
          <w:ins w:id="745" w:author="WG 5C-1" w:date="2022-11-15T20:53:00Z"/>
        </w:rPr>
      </w:pPr>
      <w:ins w:id="746" w:author="WG 5C-1" w:date="2022-11-15T20:53:00Z">
        <w:r w:rsidRPr="001E4D0A">
          <w:t>FIGURE 3</w:t>
        </w:r>
      </w:ins>
    </w:p>
    <w:p w14:paraId="77438B02" w14:textId="77777777" w:rsidR="002C0A6A" w:rsidRPr="001E4D0A" w:rsidRDefault="002C0A6A" w:rsidP="002C2B96">
      <w:pPr>
        <w:pStyle w:val="Figuretitle"/>
        <w:rPr>
          <w:ins w:id="747" w:author="WG 5C-1" w:date="2022-11-15T20:53:00Z"/>
          <w:rFonts w:eastAsia="Calibri"/>
        </w:rPr>
      </w:pPr>
      <w:ins w:id="748" w:author="WG 5C-1" w:date="2022-11-15T20:53:00Z">
        <w:r w:rsidRPr="001E4D0A">
          <w:rPr>
            <w:rFonts w:eastAsia="Calibri"/>
          </w:rPr>
          <w:t>Global AGILE-HF Network Example</w:t>
        </w:r>
      </w:ins>
    </w:p>
    <w:p w14:paraId="7538BB4B" w14:textId="77777777" w:rsidR="002C0A6A" w:rsidRPr="001E4D0A" w:rsidRDefault="002C0A6A" w:rsidP="002C2B96">
      <w:pPr>
        <w:pStyle w:val="Figure"/>
        <w:rPr>
          <w:ins w:id="749" w:author="WG 5C-1" w:date="2022-11-15T20:53:00Z"/>
          <w:noProof w:val="0"/>
        </w:rPr>
      </w:pPr>
      <w:ins w:id="750" w:author="WG 5C-1" w:date="2022-11-15T20:53:00Z">
        <w:r w:rsidRPr="001E4D0A">
          <w:rPr>
            <w:lang w:eastAsia="fr-FR"/>
          </w:rPr>
          <w:drawing>
            <wp:inline distT="0" distB="0" distL="0" distR="0" wp14:anchorId="6DD9CFFC" wp14:editId="580CED28">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1C7617EC" w14:textId="77777777" w:rsidR="002C0A6A" w:rsidRPr="001E4D0A" w:rsidRDefault="002C0A6A" w:rsidP="002C2B96">
      <w:pPr>
        <w:jc w:val="both"/>
        <w:rPr>
          <w:ins w:id="751" w:author="WG 5C-1" w:date="2022-11-15T20:53:00Z"/>
        </w:rPr>
      </w:pPr>
      <w:ins w:id="752" w:author="WG 5C-1" w:date="2022-11-15T20:53:00Z">
        <w:r w:rsidRPr="001E4D0A">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w:t>
        </w:r>
      </w:ins>
      <w:ins w:id="753" w:author="DG 5C-1" w:date="2023-05-09T22:25:00Z">
        <w:r w:rsidRPr="001E4D0A">
          <w:t xml:space="preserve">with emission capacity (radio silence disabled) </w:t>
        </w:r>
      </w:ins>
      <w:ins w:id="754" w:author="WG 5C-1" w:date="2022-11-15T20:53:00Z">
        <w:r w:rsidRPr="001E4D0A">
          <w:t xml:space="preserve">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 “subnet.” </w:t>
        </w:r>
      </w:ins>
    </w:p>
    <w:p w14:paraId="79806CF5" w14:textId="77777777" w:rsidR="002C0A6A" w:rsidRPr="001E4D0A" w:rsidRDefault="002C0A6A" w:rsidP="002C2B96">
      <w:pPr>
        <w:jc w:val="both"/>
        <w:rPr>
          <w:ins w:id="755" w:author="WG 5C-1" w:date="2022-11-15T20:53:00Z"/>
          <w:szCs w:val="24"/>
        </w:rPr>
      </w:pPr>
      <w:ins w:id="756" w:author="WG 5C-1" w:date="2022-11-15T20:53:00Z">
        <w:r w:rsidRPr="001E4D0A">
          <w:rPr>
            <w:szCs w:val="24"/>
          </w:rPr>
          <w:t>Each “sub-net” in an AGILE-HF Mesh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4EE0E3FF" w14:textId="77777777" w:rsidR="002C0A6A" w:rsidRPr="001E4D0A" w:rsidRDefault="002C0A6A" w:rsidP="002C2B96">
      <w:pPr>
        <w:jc w:val="both"/>
        <w:rPr>
          <w:ins w:id="757" w:author="WG 5C-1" w:date="2022-11-15T20:53:00Z"/>
          <w:szCs w:val="24"/>
        </w:rPr>
      </w:pPr>
      <w:ins w:id="758" w:author="WG 5C-1" w:date="2022-11-15T20:53:00Z">
        <w:r w:rsidRPr="001E4D0A">
          <w:rPr>
            <w:szCs w:val="24"/>
          </w:rPr>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2497842E" w14:textId="77777777" w:rsidR="002C0A6A" w:rsidRPr="001E4D0A" w:rsidRDefault="002C0A6A" w:rsidP="002C2B96">
      <w:pPr>
        <w:jc w:val="both"/>
        <w:rPr>
          <w:ins w:id="759" w:author="WG 5C-1" w:date="2022-11-15T20:53:00Z"/>
          <w:szCs w:val="24"/>
        </w:rPr>
      </w:pPr>
      <w:ins w:id="760" w:author="WG 5C-1" w:date="2022-11-15T20:53:00Z">
        <w:r w:rsidRPr="001E4D0A">
          <w:rPr>
            <w:szCs w:val="24"/>
          </w:rPr>
          <w:t xml:space="preserve">Many AGILE-HF nodes are constantly </w:t>
        </w:r>
      </w:ins>
      <w:ins w:id="761" w:author="DG 5C-1" w:date="2023-05-09T22:27:00Z">
        <w:r w:rsidRPr="001E4D0A">
          <w:rPr>
            <w:szCs w:val="24"/>
          </w:rPr>
          <w:t>manoeuvring</w:t>
        </w:r>
      </w:ins>
      <w:ins w:id="762" w:author="WG 5C-1" w:date="2022-11-15T20:53:00Z">
        <w:r w:rsidRPr="001E4D0A">
          <w:rPr>
            <w:szCs w:val="24"/>
          </w:rPr>
          <w:t>, so they can join a “subnet” of the network and make use the extensibility as described above. At some time later they can switch frequencies and join the secondary “sub-net” (or even a tertiary, should the second subnet also have dual connection to a third “sub-net”</w:t>
        </w:r>
      </w:ins>
      <w:ins w:id="763" w:author="WG 5C-1" w:date="2022-11-15T20:54:00Z">
        <w:r w:rsidRPr="001E4D0A">
          <w:rPr>
            <w:szCs w:val="24"/>
          </w:rPr>
          <w:t>).</w:t>
        </w:r>
      </w:ins>
      <w:ins w:id="764" w:author="WG 5C-1" w:date="2022-11-15T20:53:00Z">
        <w:r w:rsidRPr="001E4D0A">
          <w:rPr>
            <w:szCs w:val="24"/>
          </w:rPr>
          <w:t xml:space="preserve"> This capability provides a persistent connection within the AGILE-HF Mesh Network with a high degree of “link durability.”</w:t>
        </w:r>
      </w:ins>
    </w:p>
    <w:p w14:paraId="63B6AAAE" w14:textId="77777777" w:rsidR="002C0A6A" w:rsidRPr="001E4D0A" w:rsidRDefault="002C0A6A" w:rsidP="002C2B96">
      <w:pPr>
        <w:jc w:val="both"/>
        <w:rPr>
          <w:ins w:id="765" w:author="WG 5C-1" w:date="2022-11-15T20:53:00Z"/>
        </w:rPr>
      </w:pPr>
      <w:ins w:id="766" w:author="WG 5C-1" w:date="2022-11-15T20:53:00Z">
        <w:r w:rsidRPr="001E4D0A">
          <w:t xml:space="preserve">Descriptions of HF Token Ring, </w:t>
        </w:r>
      </w:ins>
      <w:ins w:id="767" w:author="FRANCE" w:date="2024-04-30T18:24:00Z">
        <w:r w:rsidRPr="001E4D0A">
          <w:t xml:space="preserve">HF multicast, </w:t>
        </w:r>
      </w:ins>
      <w:ins w:id="768" w:author="WG 5C-1" w:date="2022-11-15T20:53:00Z">
        <w:r w:rsidRPr="001E4D0A">
          <w:t xml:space="preserve">HF Token Mesh and HF ALE Mesh can be found in the </w:t>
        </w:r>
      </w:ins>
      <w:ins w:id="769" w:author="5C-Fr" w:date="2023-05-10T10:43:00Z">
        <w:r w:rsidRPr="001E4D0A">
          <w:t xml:space="preserve">corresponding </w:t>
        </w:r>
      </w:ins>
      <w:ins w:id="770" w:author="WG 5C-1" w:date="2022-11-15T20:53:00Z">
        <w:r w:rsidRPr="001E4D0A">
          <w:t xml:space="preserve">following sections. </w:t>
        </w:r>
      </w:ins>
    </w:p>
    <w:p w14:paraId="71BECA79" w14:textId="77777777" w:rsidR="002C0A6A" w:rsidRPr="001E4D0A" w:rsidRDefault="002C0A6A" w:rsidP="002C2B96">
      <w:pPr>
        <w:pStyle w:val="Heading1"/>
        <w:rPr>
          <w:ins w:id="771" w:author="DG 5C-1" w:date="2023-05-09T22:27:00Z"/>
        </w:rPr>
      </w:pPr>
      <w:bookmarkStart w:id="772" w:name="_Toc135905206"/>
      <w:bookmarkStart w:id="773" w:name="_Toc135905363"/>
      <w:bookmarkStart w:id="774" w:name="_Toc183136967"/>
      <w:bookmarkStart w:id="775" w:name="_Toc183466684"/>
      <w:bookmarkStart w:id="776" w:name="_Toc183466733"/>
      <w:bookmarkStart w:id="777" w:name="_Toc119440153"/>
      <w:ins w:id="778" w:author="DG 5C-1" w:date="2023-05-09T22:27:00Z">
        <w:r w:rsidRPr="001E4D0A">
          <w:t>4</w:t>
        </w:r>
        <w:r w:rsidRPr="001E4D0A">
          <w:tab/>
          <w:t>Multicast technologies</w:t>
        </w:r>
        <w:bookmarkEnd w:id="772"/>
        <w:bookmarkEnd w:id="773"/>
        <w:bookmarkEnd w:id="774"/>
        <w:bookmarkEnd w:id="775"/>
        <w:bookmarkEnd w:id="776"/>
      </w:ins>
    </w:p>
    <w:p w14:paraId="3F6A6810" w14:textId="32F20800" w:rsidR="002C0A6A" w:rsidRDefault="002C0A6A" w:rsidP="002C2B96">
      <w:pPr>
        <w:rPr>
          <w:ins w:id="779" w:author="Fernandez Jimenez, Virginia" w:date="2024-12-13T09:00:00Z"/>
        </w:rPr>
      </w:pPr>
      <w:ins w:id="780" w:author="FRANCE" w:date="2024-04-30T18:19:00Z">
        <w:r w:rsidRPr="001E4D0A">
          <w:t>Sharing data access within an HF network can be achieved using a range of multiple access technologies.</w:t>
        </w:r>
      </w:ins>
    </w:p>
    <w:p w14:paraId="7026FB10" w14:textId="77777777" w:rsidR="002C0A6A" w:rsidRPr="001E4D0A" w:rsidRDefault="002C0A6A" w:rsidP="0065320E">
      <w:pPr>
        <w:jc w:val="both"/>
        <w:rPr>
          <w:ins w:id="781" w:author="USA" w:date="2024-03-05T10:39:00Z"/>
        </w:rPr>
      </w:pPr>
      <w:ins w:id="782" w:author="USA" w:date="2024-03-05T10:40:00Z">
        <w:r w:rsidRPr="001E4D0A">
          <w:t xml:space="preserve">Multicasting is an efficient mechanism for disseminating messages through </w:t>
        </w:r>
      </w:ins>
      <w:ins w:id="783" w:author="USA" w:date="2024-03-05T10:41:00Z">
        <w:r w:rsidRPr="001E4D0A">
          <w:t>HF Wireless Networks,</w:t>
        </w:r>
      </w:ins>
      <w:ins w:id="784" w:author="USA" w:date="2024-03-05T10:40:00Z">
        <w:r w:rsidRPr="001E4D0A">
          <w:t xml:space="preserve"> </w:t>
        </w:r>
      </w:ins>
      <w:ins w:id="785" w:author="USA" w:date="2024-03-05T10:55:00Z">
        <w:r w:rsidRPr="001E4D0A">
          <w:t xml:space="preserve">Multicast </w:t>
        </w:r>
        <w:bookmarkStart w:id="786" w:name="_Hlk160542882"/>
        <w:r w:rsidRPr="001E4D0A">
          <w:t xml:space="preserve">IP Routing protocols </w:t>
        </w:r>
        <w:bookmarkEnd w:id="786"/>
        <w:r w:rsidRPr="001E4D0A">
          <w:t xml:space="preserve">are used to distribute data (for example, audio/video streaming broadcasts) to multiple recipients. Using multicast, a source can send a single copy of data to a single multicast address, which is then distributed to an entire group of </w:t>
        </w:r>
      </w:ins>
      <w:ins w:id="787" w:author="USA" w:date="2024-03-05T10:56:00Z">
        <w:r w:rsidRPr="001E4D0A">
          <w:t>recipients. Multicasting</w:t>
        </w:r>
      </w:ins>
      <w:ins w:id="788" w:author="USA" w:date="2024-03-05T10:49:00Z">
        <w:r w:rsidRPr="001E4D0A">
          <w:t xml:space="preserve"> </w:t>
        </w:r>
      </w:ins>
      <w:ins w:id="789" w:author="USA" w:date="2024-03-05T10:56:00Z">
        <w:r w:rsidRPr="001E4D0A">
          <w:t xml:space="preserve">can </w:t>
        </w:r>
      </w:ins>
      <w:ins w:id="790" w:author="USA" w:date="2024-03-05T10:49:00Z">
        <w:r w:rsidRPr="001E4D0A">
          <w:t>provide a potentially bandwidth efficient transfer capability, especially</w:t>
        </w:r>
      </w:ins>
      <w:ins w:id="791" w:author="USA" w:date="2024-03-05T10:56:00Z">
        <w:r w:rsidRPr="001E4D0A">
          <w:t xml:space="preserve"> </w:t>
        </w:r>
      </w:ins>
      <w:ins w:id="792" w:author="USA" w:date="2024-03-05T10:49:00Z">
        <w:r w:rsidRPr="001E4D0A">
          <w:t>when there are many recipients of a message in the same radio network.</w:t>
        </w:r>
      </w:ins>
    </w:p>
    <w:p w14:paraId="227A7912" w14:textId="77777777" w:rsidR="002C0A6A" w:rsidRPr="001E4D0A" w:rsidRDefault="002C0A6A" w:rsidP="002C2B96">
      <w:pPr>
        <w:rPr>
          <w:ins w:id="793" w:author="DG 5C-1" w:date="2023-05-09T22:27:00Z"/>
        </w:rPr>
      </w:pPr>
      <w:ins w:id="794" w:author="Carmelo Rivera" w:date="2024-05-16T03:19:00Z">
        <w:r w:rsidRPr="001E4D0A">
          <w:t>Moreover, as a consequence of the nature of HF propagation, many nodes are in direct connectivity with each other, which favors the application of multicast principles.</w:t>
        </w:r>
      </w:ins>
    </w:p>
    <w:p w14:paraId="4F835C83" w14:textId="77777777" w:rsidR="002C0A6A" w:rsidRPr="001E4D0A" w:rsidDel="0022611A" w:rsidRDefault="002C0A6A" w:rsidP="002C2B96">
      <w:pPr>
        <w:pStyle w:val="Heading2"/>
        <w:rPr>
          <w:ins w:id="795" w:author="DG 5C-1" w:date="2023-05-09T22:27:00Z"/>
        </w:rPr>
      </w:pPr>
      <w:bookmarkStart w:id="796" w:name="_Toc133943291"/>
      <w:bookmarkStart w:id="797" w:name="_Toc135905207"/>
      <w:bookmarkStart w:id="798" w:name="_Toc135905364"/>
      <w:bookmarkStart w:id="799" w:name="_Toc183136968"/>
      <w:bookmarkStart w:id="800" w:name="_Toc183466685"/>
      <w:bookmarkStart w:id="801" w:name="_Toc183466734"/>
      <w:ins w:id="802" w:author="DG 5C-1" w:date="2023-05-09T22:27:00Z">
        <w:r w:rsidRPr="001E4D0A">
          <w:t>4</w:t>
        </w:r>
        <w:r w:rsidRPr="001E4D0A" w:rsidDel="0022611A">
          <w:t>.</w:t>
        </w:r>
        <w:r w:rsidRPr="001E4D0A">
          <w:t>1</w:t>
        </w:r>
        <w:r w:rsidRPr="001E4D0A">
          <w:tab/>
        </w:r>
        <w:r w:rsidRPr="001E4D0A" w:rsidDel="0022611A">
          <w:t>Time Division Multiple Access (TDMA)</w:t>
        </w:r>
        <w:bookmarkEnd w:id="796"/>
        <w:bookmarkEnd w:id="797"/>
        <w:bookmarkEnd w:id="798"/>
        <w:bookmarkEnd w:id="799"/>
        <w:bookmarkEnd w:id="800"/>
        <w:bookmarkEnd w:id="801"/>
      </w:ins>
    </w:p>
    <w:p w14:paraId="7D80F789" w14:textId="77777777" w:rsidR="002C0A6A" w:rsidRPr="001E4D0A" w:rsidRDefault="002C0A6A" w:rsidP="0065320E">
      <w:pPr>
        <w:jc w:val="both"/>
        <w:rPr>
          <w:ins w:id="803" w:author="Ivan MARTIN" w:date="2024-05-17T09:57:00Z"/>
        </w:rPr>
      </w:pPr>
      <w:ins w:id="804" w:author="USA" w:date="2024-03-05T10:20:00Z">
        <w:r w:rsidRPr="001E4D0A">
          <w:t xml:space="preserve">Time-division multiple access (TDMA) is a </w:t>
        </w:r>
      </w:ins>
      <w:ins w:id="805" w:author="Ivan MARTIN" w:date="2024-05-17T10:00:00Z">
        <w:r w:rsidRPr="001E4D0A">
          <w:t xml:space="preserve">frequency </w:t>
        </w:r>
      </w:ins>
      <w:ins w:id="806" w:author="USA" w:date="2024-03-05T10:20:00Z">
        <w:r w:rsidRPr="001E4D0A">
          <w:t>channel access method.</w:t>
        </w:r>
      </w:ins>
    </w:p>
    <w:p w14:paraId="57A53CD4" w14:textId="77777777" w:rsidR="002C0A6A" w:rsidRPr="001E4D0A" w:rsidRDefault="002C0A6A" w:rsidP="0065320E">
      <w:pPr>
        <w:jc w:val="both"/>
        <w:rPr>
          <w:ins w:id="807" w:author="USA" w:date="2024-03-05T10:20:00Z"/>
        </w:rPr>
      </w:pPr>
      <w:ins w:id="808" w:author="USA" w:date="2024-03-05T10:20:00Z">
        <w:r w:rsidRPr="001E4D0A">
          <w:t xml:space="preserve">It allows several users to share the same frequency channel by dividing the signal into different time slots. The users transmit in rapid succession, one after the other, each using their own time slot. This allows multiple stations to share the same radio frequency channel while using only a part of its channel capacity. </w:t>
        </w:r>
      </w:ins>
    </w:p>
    <w:p w14:paraId="791B66CE" w14:textId="77777777" w:rsidR="002C0A6A" w:rsidRDefault="002C0A6A" w:rsidP="002C2B96">
      <w:pPr>
        <w:jc w:val="both"/>
        <w:rPr>
          <w:ins w:id="809" w:author="Fernandez Jimenez, Virginia" w:date="2024-12-13T09:00:00Z"/>
        </w:rPr>
      </w:pPr>
      <w:ins w:id="810" w:author="FRANCE" w:date="2024-04-30T18:19:00Z">
        <w:r w:rsidRPr="001E4D0A">
          <w:t xml:space="preserve">Fixed TDMA protocols are based on static </w:t>
        </w:r>
      </w:ins>
      <w:ins w:id="811" w:author="Ivan MARTIN" w:date="2024-05-17T09:54:00Z">
        <w:r w:rsidRPr="001E4D0A">
          <w:t xml:space="preserve">time </w:t>
        </w:r>
      </w:ins>
      <w:ins w:id="812" w:author="FRANCE" w:date="2024-04-30T18:19:00Z">
        <w:r w:rsidRPr="001E4D0A">
          <w:t xml:space="preserve">slot allocation and will be generally inefficient in the context of HF networks to achieve a satisfactory trade-off between latency and link capacity. </w:t>
        </w:r>
      </w:ins>
      <w:ins w:id="813" w:author="Ivan MARTIN" w:date="2024-05-17T09:55:00Z">
        <w:r w:rsidRPr="001E4D0A">
          <w:t>To improve that, a</w:t>
        </w:r>
      </w:ins>
      <w:ins w:id="814" w:author="FRANCE" w:date="2024-04-30T18:19:00Z">
        <w:r w:rsidRPr="001E4D0A">
          <w:t>daptive TDMA principle would be preferred, due to the fact that it permits variations in the time</w:t>
        </w:r>
      </w:ins>
      <w:ins w:id="815" w:author="Ivan MARTIN" w:date="2024-05-17T09:56:00Z">
        <w:r w:rsidRPr="001E4D0A">
          <w:t xml:space="preserve"> </w:t>
        </w:r>
      </w:ins>
      <w:ins w:id="816" w:author="FRANCE" w:date="2024-04-30T18:19:00Z">
        <w:r w:rsidRPr="001E4D0A">
          <w:t>slot allocation to adapt to variations in the traffic generated by the nodes</w:t>
        </w:r>
      </w:ins>
      <w:ins w:id="817" w:author="DG 5C-1" w:date="2023-05-09T22:27:00Z">
        <w:r w:rsidRPr="001E4D0A">
          <w:t>.</w:t>
        </w:r>
      </w:ins>
    </w:p>
    <w:p w14:paraId="2B43EC37" w14:textId="77777777" w:rsidR="002C0A6A" w:rsidRPr="001E4D0A" w:rsidDel="0022611A" w:rsidRDefault="002C0A6A" w:rsidP="002C2B96">
      <w:pPr>
        <w:pStyle w:val="Heading2"/>
        <w:rPr>
          <w:ins w:id="818" w:author="DG 5C-1" w:date="2023-05-09T22:27:00Z"/>
        </w:rPr>
      </w:pPr>
      <w:bookmarkStart w:id="819" w:name="_Toc133943292"/>
      <w:bookmarkStart w:id="820" w:name="_Toc135905208"/>
      <w:bookmarkStart w:id="821" w:name="_Toc135905365"/>
      <w:bookmarkStart w:id="822" w:name="_Toc183136969"/>
      <w:bookmarkStart w:id="823" w:name="_Toc183466686"/>
      <w:bookmarkStart w:id="824" w:name="_Toc183466735"/>
      <w:ins w:id="825" w:author="DG 5C-1" w:date="2023-05-09T22:27:00Z">
        <w:r w:rsidRPr="001E4D0A">
          <w:t>4.2</w:t>
        </w:r>
        <w:r w:rsidRPr="001E4D0A">
          <w:tab/>
        </w:r>
        <w:r w:rsidRPr="001E4D0A" w:rsidDel="0022611A">
          <w:t>Carrier Sense Multiple Access (CSMA)</w:t>
        </w:r>
        <w:bookmarkEnd w:id="819"/>
        <w:bookmarkEnd w:id="820"/>
        <w:bookmarkEnd w:id="821"/>
        <w:bookmarkEnd w:id="822"/>
        <w:bookmarkEnd w:id="823"/>
        <w:bookmarkEnd w:id="824"/>
      </w:ins>
    </w:p>
    <w:p w14:paraId="67C9CBBA" w14:textId="77777777" w:rsidR="002C0A6A" w:rsidRPr="001E4D0A" w:rsidRDefault="002C0A6A" w:rsidP="0065320E">
      <w:pPr>
        <w:jc w:val="both"/>
        <w:rPr>
          <w:ins w:id="826" w:author="Ivan MARTIN" w:date="2024-05-17T09:59:00Z"/>
        </w:rPr>
      </w:pPr>
      <w:ins w:id="827" w:author="USA" w:date="2024-03-05T10:28:00Z">
        <w:r w:rsidRPr="001E4D0A">
          <w:t>Carrier-sense multiple access (CSMA) is a</w:t>
        </w:r>
      </w:ins>
      <w:ins w:id="828" w:author="Ivan MARTIN" w:date="2024-05-17T09:58:00Z">
        <w:r w:rsidRPr="001E4D0A">
          <w:t xml:space="preserve">lso a </w:t>
        </w:r>
      </w:ins>
      <w:ins w:id="829" w:author="Ivan MARTIN" w:date="2024-05-17T10:01:00Z">
        <w:r w:rsidRPr="001E4D0A">
          <w:t xml:space="preserve">frequency </w:t>
        </w:r>
      </w:ins>
      <w:ins w:id="830" w:author="Ivan MARTIN" w:date="2024-05-17T09:58:00Z">
        <w:r w:rsidRPr="001E4D0A">
          <w:t>channel access method.</w:t>
        </w:r>
      </w:ins>
    </w:p>
    <w:p w14:paraId="43997EEE" w14:textId="77777777" w:rsidR="002C0A6A" w:rsidRPr="001E4D0A" w:rsidRDefault="002C0A6A" w:rsidP="0065320E">
      <w:pPr>
        <w:rPr>
          <w:ins w:id="831" w:author="Ivan MARTIN" w:date="2024-05-17T10:01:00Z"/>
        </w:rPr>
      </w:pPr>
      <w:r w:rsidRPr="001E4D0A">
        <w:t>The Carrier-Sense Media Access</w:t>
      </w:r>
      <w:del w:id="832" w:author="Ivan MARTIN" w:date="2024-05-17T10:14:00Z">
        <w:r w:rsidRPr="001E4D0A" w:rsidDel="004C7333">
          <w:delText>- Collision Avoidance</w:delText>
        </w:r>
      </w:del>
      <w:r w:rsidRPr="001E4D0A">
        <w:t xml:space="preserve"> (CSMA</w:t>
      </w:r>
      <w:del w:id="833" w:author="Ivan MARTIN" w:date="2024-05-17T10:14:00Z">
        <w:r w:rsidRPr="001E4D0A" w:rsidDel="004C7333">
          <w:delText>-CA</w:delText>
        </w:r>
      </w:del>
      <w:r w:rsidRPr="001E4D0A">
        <w:t xml:space="preserve">) is based on a node’s ability to listen to the channel in order to detect another transmission, </w:t>
      </w:r>
      <w:ins w:id="834" w:author="USA" w:date="2024-03-05T10:28:00Z">
        <w:r w:rsidRPr="001E4D0A">
          <w:t>before initiating a transmission</w:t>
        </w:r>
      </w:ins>
      <w:ins w:id="835" w:author="Ivan MARTIN" w:date="2024-05-17T10:05:00Z">
        <w:r w:rsidRPr="001E4D0A">
          <w:t xml:space="preserve"> on a shared frequency</w:t>
        </w:r>
      </w:ins>
      <w:ins w:id="836" w:author="Ivan MARTIN" w:date="2024-05-17T10:08:00Z">
        <w:r w:rsidRPr="001E4D0A">
          <w:t xml:space="preserve"> </w:t>
        </w:r>
      </w:ins>
      <w:ins w:id="837" w:author="Ivan MARTIN" w:date="2024-05-17T10:05:00Z">
        <w:r w:rsidRPr="001E4D0A">
          <w:t>channel</w:t>
        </w:r>
      </w:ins>
      <w:ins w:id="838" w:author="USA" w:date="2024-03-05T10:28:00Z">
        <w:r w:rsidRPr="001E4D0A">
          <w:t>.</w:t>
        </w:r>
      </w:ins>
    </w:p>
    <w:p w14:paraId="72A73A90" w14:textId="77777777" w:rsidR="002C0A6A" w:rsidRPr="001E4D0A" w:rsidRDefault="002C0A6A" w:rsidP="0065320E">
      <w:pPr>
        <w:jc w:val="both"/>
        <w:rPr>
          <w:ins w:id="839" w:author="Ivan MARTIN" w:date="2024-05-17T09:59:00Z"/>
        </w:rPr>
      </w:pPr>
      <w:ins w:id="840" w:author="USA" w:date="2024-03-05T10:28:00Z">
        <w:r w:rsidRPr="001E4D0A">
          <w:t xml:space="preserve">If a carrier is sensed, the node waits for the transmission in progress to end before initiating its own transmission. Using CSMA, multiple nodes may, in turn, send and receive on the same </w:t>
        </w:r>
      </w:ins>
      <w:ins w:id="841" w:author="USA" w:date="2024-03-05T10:31:00Z">
        <w:r w:rsidRPr="001E4D0A">
          <w:t>frequency</w:t>
        </w:r>
        <w:del w:id="842" w:author="Ivan MARTIN" w:date="2024-05-17T10:08:00Z">
          <w:r w:rsidRPr="001E4D0A" w:rsidDel="00C22A0C">
            <w:delText>/</w:delText>
          </w:r>
        </w:del>
      </w:ins>
      <w:ins w:id="843" w:author="Ivan MARTIN" w:date="2024-05-17T10:08:00Z">
        <w:r w:rsidRPr="001E4D0A">
          <w:t xml:space="preserve"> </w:t>
        </w:r>
      </w:ins>
      <w:ins w:id="844" w:author="USA" w:date="2024-03-05T10:31:00Z">
        <w:r w:rsidRPr="001E4D0A">
          <w:t>channel</w:t>
        </w:r>
      </w:ins>
      <w:ins w:id="845" w:author="USA" w:date="2024-03-05T10:28:00Z">
        <w:r w:rsidRPr="001E4D0A">
          <w:t>. Transmissions by one node are generally received by all other nodes connected to the</w:t>
        </w:r>
      </w:ins>
      <w:ins w:id="846" w:author="USA" w:date="2024-03-05T10:32:00Z">
        <w:r w:rsidRPr="001E4D0A">
          <w:t xml:space="preserve"> </w:t>
        </w:r>
      </w:ins>
      <w:ins w:id="847" w:author="USA" w:date="2024-03-05T10:57:00Z">
        <w:r w:rsidRPr="001E4D0A">
          <w:t>channel.</w:t>
        </w:r>
      </w:ins>
    </w:p>
    <w:p w14:paraId="147E98CE" w14:textId="77777777" w:rsidR="002C0A6A" w:rsidRPr="001E4D0A" w:rsidRDefault="002C0A6A" w:rsidP="0065320E">
      <w:pPr>
        <w:rPr>
          <w:ins w:id="848" w:author="Ivan MARTIN" w:date="2024-05-17T10:14:00Z"/>
        </w:rPr>
      </w:pPr>
      <w:ins w:id="849" w:author="FRANCE" w:date="2024-04-30T18:19:00Z">
        <w:r w:rsidRPr="001E4D0A">
          <w:t>CSMA provides simple yet effective access sharing mechanism for a limited number of nodes in the HF network, and for a limited traffic load</w:t>
        </w:r>
      </w:ins>
      <w:ins w:id="850" w:author="DG 5C-1" w:date="2023-05-09T22:27:00Z">
        <w:r w:rsidRPr="001E4D0A">
          <w:t>.</w:t>
        </w:r>
      </w:ins>
    </w:p>
    <w:p w14:paraId="57B8DF4A" w14:textId="77777777" w:rsidR="002C0A6A" w:rsidRPr="001E4D0A" w:rsidRDefault="002C0A6A">
      <w:pPr>
        <w:pStyle w:val="Heading2"/>
        <w:rPr>
          <w:moveTo w:id="851" w:author="ITU - BR SGD" w:date="2024-11-25T21:58:00Z"/>
        </w:rPr>
        <w:pPrChange w:id="852" w:author="ITU - BR SGD" w:date="2024-11-25T22:00:00Z">
          <w:pPr>
            <w:pStyle w:val="Heading1"/>
          </w:pPr>
        </w:pPrChange>
      </w:pPr>
      <w:bookmarkStart w:id="853" w:name="_Toc183466687"/>
      <w:bookmarkStart w:id="854" w:name="_Toc183466736"/>
      <w:bookmarkStart w:id="855" w:name="_Toc135905209"/>
      <w:bookmarkStart w:id="856" w:name="_Toc135905366"/>
      <w:bookmarkStart w:id="857" w:name="_Toc183136970"/>
      <w:moveToRangeStart w:id="858" w:author="ITU - BR SGD" w:date="2024-11-25T21:58:00Z" w:name="move183464340"/>
      <w:moveTo w:id="859" w:author="ITU - BR SGD" w:date="2024-11-25T21:58:00Z">
        <w:del w:id="860" w:author="ITU - BR SGD" w:date="2024-11-25T22:00:00Z">
          <w:r w:rsidRPr="001E4D0A" w:rsidDel="00A60F3F">
            <w:delText>2</w:delText>
          </w:r>
        </w:del>
      </w:moveTo>
      <w:ins w:id="861" w:author="ITU - BR SGD" w:date="2024-11-25T22:00:00Z">
        <w:r w:rsidRPr="001E4D0A">
          <w:t>4.3</w:t>
        </w:r>
      </w:ins>
      <w:moveTo w:id="862" w:author="ITU - BR SGD" w:date="2024-11-25T21:58:00Z">
        <w:r w:rsidRPr="001E4D0A">
          <w:tab/>
          <w:t>Token passing protocols</w:t>
        </w:r>
        <w:bookmarkEnd w:id="853"/>
        <w:bookmarkEnd w:id="854"/>
      </w:moveTo>
    </w:p>
    <w:p w14:paraId="6A5B0C85" w14:textId="77777777" w:rsidR="002C0A6A" w:rsidRPr="001E4D0A" w:rsidRDefault="002C0A6A" w:rsidP="004E69C0">
      <w:pPr>
        <w:jc w:val="both"/>
        <w:rPr>
          <w:moveTo w:id="863" w:author="ITU - BR SGD" w:date="2024-11-25T21:58:00Z"/>
        </w:rPr>
      </w:pPr>
      <w:moveTo w:id="864" w:author="ITU - BR SGD" w:date="2024-11-25T21:58:00Z">
        <w:r w:rsidRPr="001E4D0A">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moveTo>
    </w:p>
    <w:p w14:paraId="41FC4712" w14:textId="77777777" w:rsidR="002C0A6A" w:rsidRPr="001E4D0A" w:rsidRDefault="002C0A6A" w:rsidP="004E69C0">
      <w:pPr>
        <w:jc w:val="both"/>
        <w:rPr>
          <w:moveTo w:id="865" w:author="ITU - BR SGD" w:date="2024-11-25T21:58:00Z"/>
        </w:rPr>
      </w:pPr>
      <w:moveTo w:id="866" w:author="ITU - BR SGD" w:date="2024-11-25T21:58:00Z">
        <w:r w:rsidRPr="001E4D0A">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moveTo>
    </w:p>
    <w:p w14:paraId="063F67F1" w14:textId="77777777" w:rsidR="002C0A6A" w:rsidRPr="001E4D0A" w:rsidRDefault="002C0A6A" w:rsidP="004E69C0">
      <w:pPr>
        <w:jc w:val="both"/>
        <w:rPr>
          <w:moveTo w:id="867" w:author="ITU - BR SGD" w:date="2024-11-25T21:58:00Z"/>
        </w:rPr>
      </w:pPr>
      <w:moveTo w:id="868" w:author="ITU - BR SGD" w:date="2024-11-25T21:58:00Z">
        <w:r w:rsidRPr="001E4D0A">
          <w:t>Token passing protocols generally provide mechanisms for nodes to enter and leave the network. When token passing is to be used in a WAN, the characteristics of the wireless medium introduces additional token management issues:</w:t>
        </w:r>
      </w:moveTo>
    </w:p>
    <w:p w14:paraId="49833954" w14:textId="77777777" w:rsidR="002C0A6A" w:rsidRPr="001E4D0A" w:rsidRDefault="002C0A6A" w:rsidP="004E69C0">
      <w:pPr>
        <w:pStyle w:val="enumlev1"/>
        <w:jc w:val="both"/>
        <w:rPr>
          <w:moveTo w:id="869" w:author="ITU - BR SGD" w:date="2024-11-25T21:58:00Z"/>
        </w:rPr>
      </w:pPr>
      <w:moveTo w:id="870" w:author="ITU - BR SGD" w:date="2024-11-25T21:58:00Z">
        <w:r w:rsidRPr="001E4D0A">
          <w:t>–</w:t>
        </w:r>
        <w:r w:rsidRPr="001E4D0A">
          <w:tab/>
          <w:t>The node holding the token may lose connectivity to its successor, which can result in a lost token.</w:t>
        </w:r>
      </w:moveTo>
    </w:p>
    <w:p w14:paraId="4A3B2EDF" w14:textId="77777777" w:rsidR="002C0A6A" w:rsidRPr="001E4D0A" w:rsidRDefault="002C0A6A" w:rsidP="004E69C0">
      <w:pPr>
        <w:pStyle w:val="enumlev1"/>
        <w:jc w:val="both"/>
        <w:rPr>
          <w:moveTo w:id="871" w:author="ITU - BR SGD" w:date="2024-11-25T21:58:00Z"/>
        </w:rPr>
      </w:pPr>
      <w:moveTo w:id="872" w:author="ITU - BR SGD" w:date="2024-11-25T21:58:00Z">
        <w:r w:rsidRPr="001E4D0A">
          <w:t>–</w:t>
        </w:r>
        <w:r w:rsidRPr="001E4D0A">
          <w:tab/>
          <w:t>The node holding the token can lose connectivity to the rest of the network. The network loses the token.</w:t>
        </w:r>
      </w:moveTo>
    </w:p>
    <w:p w14:paraId="5B81F54E" w14:textId="77777777" w:rsidR="002C0A6A" w:rsidRPr="001E4D0A" w:rsidRDefault="002C0A6A" w:rsidP="004E69C0">
      <w:pPr>
        <w:pStyle w:val="enumlev1"/>
        <w:jc w:val="both"/>
        <w:rPr>
          <w:moveTo w:id="873" w:author="ITU - BR SGD" w:date="2024-11-25T21:58:00Z"/>
        </w:rPr>
      </w:pPr>
      <w:moveTo w:id="874" w:author="ITU - BR SGD" w:date="2024-11-25T21:58:00Z">
        <w:r w:rsidRPr="001E4D0A">
          <w:t>–</w:t>
        </w:r>
        <w:r w:rsidRPr="001E4D0A">
          <w:tab/>
          <w:t>A network may become partitioned. One subnetwork must create a new token.</w:t>
        </w:r>
      </w:moveTo>
    </w:p>
    <w:p w14:paraId="23AC9870" w14:textId="77777777" w:rsidR="002C0A6A" w:rsidRPr="001E4D0A" w:rsidRDefault="002C0A6A" w:rsidP="004E69C0">
      <w:pPr>
        <w:pStyle w:val="enumlev1"/>
        <w:jc w:val="both"/>
        <w:rPr>
          <w:moveTo w:id="875" w:author="ITU - BR SGD" w:date="2024-11-25T21:58:00Z"/>
        </w:rPr>
      </w:pPr>
      <w:moveTo w:id="876" w:author="ITU - BR SGD" w:date="2024-11-25T21:58:00Z">
        <w:r w:rsidRPr="001E4D0A">
          <w:t>–</w:t>
        </w:r>
        <w:r w:rsidRPr="001E4D0A">
          <w:tab/>
          <w:t>A node may be reachable only by one other node, so a ring topology is not possible if that node is to be included.</w:t>
        </w:r>
      </w:moveTo>
    </w:p>
    <w:p w14:paraId="2F60D821" w14:textId="77777777" w:rsidR="002C0A6A" w:rsidRPr="001E4D0A" w:rsidRDefault="002C0A6A" w:rsidP="004E69C0">
      <w:pPr>
        <w:pStyle w:val="enumlev1"/>
        <w:jc w:val="both"/>
        <w:rPr>
          <w:moveTo w:id="877" w:author="ITU - BR SGD" w:date="2024-11-25T21:58:00Z"/>
        </w:rPr>
      </w:pPr>
      <w:moveTo w:id="878" w:author="ITU - BR SGD" w:date="2024-11-25T21:58:00Z">
        <w:r w:rsidRPr="001E4D0A">
          <w:t>–</w:t>
        </w:r>
        <w:r w:rsidRPr="001E4D0A">
          <w:tab/>
          <w:t>Nodes from two or more rings using the same channel may come within range of each other. This results in interference unless the rings merge or change channel(s).</w:t>
        </w:r>
      </w:moveTo>
    </w:p>
    <w:p w14:paraId="315042DB" w14:textId="77777777" w:rsidR="002C0A6A" w:rsidRPr="001E4D0A" w:rsidRDefault="002C0A6A" w:rsidP="004E69C0">
      <w:pPr>
        <w:pStyle w:val="enumlev1"/>
        <w:jc w:val="both"/>
        <w:rPr>
          <w:moveTo w:id="879" w:author="ITU - BR SGD" w:date="2024-11-25T21:58:00Z"/>
        </w:rPr>
      </w:pPr>
      <w:moveTo w:id="880" w:author="ITU - BR SGD" w:date="2024-11-25T21:58:00Z">
        <w:r w:rsidRPr="001E4D0A">
          <w:t>–</w:t>
        </w:r>
        <w:r w:rsidRPr="001E4D0A">
          <w:tab/>
          <w:t>Merging of rings or recovery from a lost token may result in multiple tokens in a ring.</w:t>
        </w:r>
      </w:moveTo>
    </w:p>
    <w:p w14:paraId="6F218F5E" w14:textId="77777777" w:rsidR="002C0A6A" w:rsidRPr="001E4D0A" w:rsidRDefault="002C0A6A" w:rsidP="004E69C0">
      <w:pPr>
        <w:jc w:val="both"/>
        <w:rPr>
          <w:moveTo w:id="881" w:author="ITU - BR SGD" w:date="2024-11-25T21:58:00Z"/>
        </w:rPr>
      </w:pPr>
      <w:moveTo w:id="882" w:author="ITU - BR SGD" w:date="2024-11-25T21:58:00Z">
        <w:r w:rsidRPr="001E4D0A">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moveTo>
    </w:p>
    <w:p w14:paraId="7585F1BF" w14:textId="073DCB6E" w:rsidR="002C0A6A" w:rsidRPr="001E4D0A" w:rsidRDefault="002C0A6A" w:rsidP="004E69C0">
      <w:pPr>
        <w:jc w:val="both"/>
        <w:rPr>
          <w:moveTo w:id="883" w:author="ITU - BR SGD" w:date="2024-11-25T21:58:00Z"/>
        </w:rPr>
      </w:pPr>
      <w:moveTo w:id="884" w:author="ITU - BR SGD" w:date="2024-11-25T21:58:00Z">
        <w:r w:rsidRPr="001E4D0A">
          <w:t xml:space="preserve">The long link turnarounds inherent in fielded HFWAN technology result in token rotation times on the order of a minute. For example, if link turnaround times are 2 s and we allow each of </w:t>
        </w:r>
        <w:r w:rsidRPr="001E4D0A">
          <w:rPr>
            <w:i/>
            <w:iCs/>
          </w:rPr>
          <w:t>N </w:t>
        </w:r>
        <w:r w:rsidRPr="001E4D0A">
          <w:t>nodes to transmit for up to 8 s when it receives the token, we achieve a throughput efficiency of at most 80% with a token rotation time (latency) of up to 10</w:t>
        </w:r>
        <w:r w:rsidRPr="001E4D0A">
          <w:rPr>
            <w:i/>
            <w:iCs/>
          </w:rPr>
          <w:t>N </w:t>
        </w:r>
        <w:r w:rsidRPr="001E4D0A">
          <w:t>s.</w:t>
        </w:r>
      </w:moveTo>
    </w:p>
    <w:p w14:paraId="2E981C1B" w14:textId="1ABB3649" w:rsidR="002C0A6A" w:rsidRPr="001E4D0A" w:rsidRDefault="002C0A6A" w:rsidP="004E69C0">
      <w:pPr>
        <w:jc w:val="both"/>
        <w:rPr>
          <w:moveTo w:id="885" w:author="ITU - BR SGD" w:date="2024-11-25T21:58:00Z"/>
        </w:rPr>
      </w:pPr>
      <w:moveTo w:id="886" w:author="ITU - BR SGD" w:date="2024-11-25T21:58:00Z">
        <w:r w:rsidRPr="001E4D0A">
          <w:t xml:space="preserve">If we limit solicitations to join the ring to one per token rotation, and rotate the authority to solicit among the nodes, each node will solicit once in </w:t>
        </w:r>
        <w:r w:rsidRPr="001E4D0A">
          <w:rPr>
            <w:i/>
            <w:iCs/>
          </w:rPr>
          <w:t xml:space="preserve">N </w:t>
        </w:r>
        <w:r w:rsidRPr="001E4D0A">
          <w:t>token rotations.</w:t>
        </w:r>
      </w:moveTo>
    </w:p>
    <w:p w14:paraId="1C7B0B0E" w14:textId="77029A76" w:rsidR="002C0A6A" w:rsidRPr="001E4D0A" w:rsidRDefault="002C0A6A" w:rsidP="004E69C0">
      <w:pPr>
        <w:jc w:val="both"/>
        <w:rPr>
          <w:moveTo w:id="887" w:author="ITU - BR SGD" w:date="2024-11-25T21:58:00Z"/>
        </w:rPr>
      </w:pPr>
      <w:moveTo w:id="888" w:author="ITU - BR SGD" w:date="2024-11-25T21:58:00Z">
        <w:r w:rsidRPr="001E4D0A">
          <w:t>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w:t>
        </w:r>
      </w:moveTo>
    </w:p>
    <w:p w14:paraId="3763EA5C" w14:textId="2252C467" w:rsidR="002C0A6A" w:rsidRPr="001E4D0A" w:rsidRDefault="002C0A6A" w:rsidP="004E69C0">
      <w:pPr>
        <w:jc w:val="both"/>
        <w:rPr>
          <w:moveTo w:id="889" w:author="ITU - BR SGD" w:date="2024-11-25T21:58:00Z"/>
        </w:rPr>
      </w:pPr>
      <w:moveTo w:id="890" w:author="ITU - BR SGD" w:date="2024-11-25T21:58:00Z">
        <w:r w:rsidRPr="001E4D0A">
          <w:t>The time required for WTRP to reform a new ring from the disconnected remains of two colliding rings would be at least that long: a small ring might emerge quickly, but the remaining nodes would then go silent and wait to be invited to join.</w:t>
        </w:r>
      </w:moveTo>
    </w:p>
    <w:p w14:paraId="0F228FD6" w14:textId="09DBB014" w:rsidR="002C0A6A" w:rsidRPr="001E4D0A" w:rsidRDefault="002C0A6A" w:rsidP="004E69C0">
      <w:pPr>
        <w:jc w:val="both"/>
        <w:rPr>
          <w:moveTo w:id="891" w:author="ITU - BR SGD" w:date="2024-11-25T21:58:00Z"/>
        </w:rPr>
      </w:pPr>
      <w:moveTo w:id="892" w:author="ITU - BR SGD" w:date="2024-11-25T21:58:00Z">
        <w:r w:rsidRPr="001E4D0A">
          <w:t xml:space="preserve">The recovery times for HFTP are more attractive. In the case of a lost link, HF requires </w:t>
        </w:r>
        <w:r w:rsidRPr="001E4D0A">
          <w:rPr>
            <w:i/>
            <w:iCs/>
          </w:rPr>
          <w:t>N</w:t>
        </w:r>
        <w:r w:rsidRPr="001E4D0A">
          <w:t xml:space="preserve"> slots (whose duration equals a packet plus a turnaround time) to identify a relay. Thereafter, one additional packet time and turnaround time are required </w:t>
        </w:r>
        <w:r w:rsidRPr="001E4D0A">
          <w:rPr>
            <w:i/>
            <w:iCs/>
          </w:rPr>
          <w:t>in each token rotation</w:t>
        </w:r>
        <w:r w:rsidRPr="001E4D0A">
          <w:t>. In an example ten-node network, this amounts to a pause of less than 30 s while identifying the relay, and lengthening the token rotation time by a bit over 2%.</w:t>
        </w:r>
      </w:moveTo>
    </w:p>
    <w:p w14:paraId="3BF4B200" w14:textId="77777777" w:rsidR="002C0A6A" w:rsidRPr="001E4D0A" w:rsidRDefault="002C0A6A" w:rsidP="004E69C0">
      <w:pPr>
        <w:jc w:val="both"/>
        <w:rPr>
          <w:moveTo w:id="893" w:author="ITU - BR SGD" w:date="2024-11-25T21:58:00Z"/>
        </w:rPr>
      </w:pPr>
      <w:moveTo w:id="894" w:author="ITU - BR SGD" w:date="2024-11-25T21:58:00Z">
        <w:r w:rsidRPr="001E4D0A">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1E4D0A">
          <w:rPr>
            <w:i/>
            <w:iCs/>
          </w:rPr>
          <w:t>N </w:t>
        </w:r>
        <w:r w:rsidRPr="001E4D0A">
          <w:t>+ 1) packet + turnaround times (i.e. after the SET_SUCCESSOR and the fast token rotation of the DOUBLE_TIME_TOKEN). This amounts to less than 30 s in an example ten-node network</w:t>
        </w:r>
      </w:moveTo>
      <w:ins w:id="895" w:author="WG 5C-1" w:date="2022-11-15T21:02:00Z">
        <w:r w:rsidRPr="001E4D0A">
          <w:t xml:space="preserve">, even faster </w:t>
        </w:r>
      </w:ins>
      <w:ins w:id="896" w:author="DG 5C-1" w:date="2023-05-09T22:56:00Z">
        <w:r w:rsidRPr="001E4D0A">
          <w:t>data trans</w:t>
        </w:r>
      </w:ins>
      <w:ins w:id="897" w:author="DG 5C-1" w:date="2023-05-09T22:57:00Z">
        <w:r w:rsidRPr="001E4D0A">
          <w:t>fers</w:t>
        </w:r>
      </w:ins>
      <w:ins w:id="898" w:author="ITU - BR SGD" w:date="2024-11-25T21:59:00Z">
        <w:r w:rsidRPr="001E4D0A">
          <w:t xml:space="preserve"> </w:t>
        </w:r>
      </w:ins>
      <w:ins w:id="899" w:author="WG 5C-1" w:date="2022-11-15T21:02:00Z">
        <w:r w:rsidRPr="001E4D0A">
          <w:t>when wider bandwidths are used</w:t>
        </w:r>
      </w:ins>
      <w:moveTo w:id="900" w:author="ITU - BR SGD" w:date="2024-11-25T21:58:00Z">
        <w:r w:rsidRPr="001E4D0A">
          <w:t>.</w:t>
        </w:r>
      </w:moveTo>
    </w:p>
    <w:p w14:paraId="355D78C0" w14:textId="77777777" w:rsidR="002C0A6A" w:rsidRPr="001E4D0A" w:rsidRDefault="002C0A6A" w:rsidP="002C2B96">
      <w:pPr>
        <w:pStyle w:val="Heading3"/>
        <w:rPr>
          <w:ins w:id="901" w:author="WG 5C-1" w:date="2022-11-15T21:03:00Z"/>
        </w:rPr>
      </w:pPr>
      <w:bookmarkStart w:id="902" w:name="_Toc112270171"/>
      <w:bookmarkStart w:id="903" w:name="_Toc118204748"/>
      <w:bookmarkStart w:id="904" w:name="_Toc119440154"/>
      <w:bookmarkStart w:id="905" w:name="_Toc183466688"/>
      <w:bookmarkStart w:id="906" w:name="_Toc183466737"/>
      <w:bookmarkEnd w:id="777"/>
      <w:bookmarkEnd w:id="855"/>
      <w:bookmarkEnd w:id="856"/>
      <w:bookmarkEnd w:id="857"/>
      <w:moveToRangeEnd w:id="858"/>
      <w:ins w:id="907" w:author="DG 5C-1" w:date="2023-05-09T22:29:00Z">
        <w:r w:rsidRPr="001E4D0A">
          <w:t>4</w:t>
        </w:r>
      </w:ins>
      <w:ins w:id="908" w:author="WG 5C-1" w:date="2022-11-15T21:03:00Z">
        <w:r w:rsidRPr="001E4D0A">
          <w:t>.</w:t>
        </w:r>
      </w:ins>
      <w:ins w:id="909" w:author="DG 5C-1" w:date="2023-05-09T22:29:00Z">
        <w:r w:rsidRPr="001E4D0A">
          <w:t>3</w:t>
        </w:r>
      </w:ins>
      <w:ins w:id="910" w:author="WG 5C-1" w:date="2022-11-15T21:03:00Z">
        <w:r w:rsidRPr="001E4D0A">
          <w:t>.1</w:t>
        </w:r>
        <w:r w:rsidRPr="001E4D0A">
          <w:tab/>
          <w:t>HF Token Ring</w:t>
        </w:r>
        <w:bookmarkEnd w:id="902"/>
        <w:bookmarkEnd w:id="903"/>
        <w:bookmarkEnd w:id="904"/>
        <w:bookmarkEnd w:id="905"/>
        <w:bookmarkEnd w:id="906"/>
      </w:ins>
    </w:p>
    <w:p w14:paraId="5DEE33EB" w14:textId="77777777" w:rsidR="002C0A6A" w:rsidRPr="001E4D0A" w:rsidRDefault="002C0A6A" w:rsidP="002C2B96">
      <w:pPr>
        <w:jc w:val="both"/>
        <w:rPr>
          <w:ins w:id="911" w:author="WG 5C-1" w:date="2022-11-15T21:03:00Z"/>
        </w:rPr>
      </w:pPr>
      <w:ins w:id="912" w:author="WG 5C-1" w:date="2022-11-15T21:03:00Z">
        <w:r w:rsidRPr="001E4D0A">
          <w:t>A Token Ring Network</w:t>
        </w:r>
        <w:r w:rsidRPr="001E4D0A">
          <w:rPr>
            <w:position w:val="6"/>
            <w:sz w:val="18"/>
          </w:rPr>
          <w:footnoteReference w:id="3"/>
        </w:r>
        <w:r w:rsidRPr="001E4D0A">
          <w:t xml:space="preserve"> (also known as</w:t>
        </w:r>
      </w:ins>
      <w:ins w:id="916" w:author="ITU - BR SGD" w:date="2024-11-25T22:06:00Z">
        <w:r w:rsidRPr="001E4D0A">
          <w:t xml:space="preserve"> </w:t>
        </w:r>
      </w:ins>
      <w:ins w:id="917" w:author="Haim Mazar" w:date="2024-11-22T03:14:00Z">
        <w:r w:rsidRPr="001E4D0A">
          <w:t xml:space="preserve">IEEE Standard </w:t>
        </w:r>
      </w:ins>
      <w:r w:rsidRPr="001E4D0A">
        <w:fldChar w:fldCharType="begin"/>
      </w:r>
      <w:r w:rsidRPr="001E4D0A">
        <w:instrText>HYPERLINK "https://standards.ieee.org/ieee/802.5v/1125/"</w:instrText>
      </w:r>
      <w:r w:rsidRPr="001E4D0A">
        <w:fldChar w:fldCharType="separate"/>
      </w:r>
      <w:ins w:id="918" w:author="WG 5C-1" w:date="2022-11-15T21:03:00Z">
        <w:r w:rsidRPr="001E4D0A">
          <w:rPr>
            <w:rStyle w:val="Hyperlink"/>
          </w:rPr>
          <w:t>802.5</w:t>
        </w:r>
      </w:ins>
      <w:r w:rsidRPr="001E4D0A">
        <w:fldChar w:fldCharType="end"/>
      </w:r>
      <w:ins w:id="919" w:author="WG 5C-1" w:date="2022-11-15T21:03:00Z">
        <w:r w:rsidRPr="001E4D0A">
          <w:t>)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w:t>
        </w:r>
      </w:ins>
    </w:p>
    <w:p w14:paraId="164A93DE" w14:textId="77777777" w:rsidR="002C0A6A" w:rsidRPr="001E4D0A" w:rsidRDefault="002C0A6A" w:rsidP="002C2B96">
      <w:pPr>
        <w:pStyle w:val="FigureNo"/>
        <w:rPr>
          <w:ins w:id="920" w:author="WG 5C-1" w:date="2022-11-15T21:03:00Z"/>
        </w:rPr>
      </w:pPr>
      <w:ins w:id="921" w:author="WG 5C-1" w:date="2022-11-15T21:03:00Z">
        <w:r w:rsidRPr="001E4D0A">
          <w:t>FIGURE 4</w:t>
        </w:r>
      </w:ins>
    </w:p>
    <w:p w14:paraId="461768CA" w14:textId="77777777" w:rsidR="002C0A6A" w:rsidRPr="001E4D0A" w:rsidRDefault="002C0A6A" w:rsidP="002C2B96">
      <w:pPr>
        <w:pStyle w:val="Figuretitle"/>
        <w:rPr>
          <w:ins w:id="922" w:author="WG 5C-1" w:date="2022-11-15T21:03:00Z"/>
          <w:rFonts w:eastAsia="Calibri"/>
        </w:rPr>
      </w:pPr>
      <w:ins w:id="923" w:author="WG 5C-1" w:date="2022-11-15T21:03:00Z">
        <w:r w:rsidRPr="001E4D0A">
          <w:rPr>
            <w:rFonts w:eastAsia="Calibri"/>
          </w:rPr>
          <w:t>TOKEN Ring</w:t>
        </w:r>
      </w:ins>
    </w:p>
    <w:p w14:paraId="0B1BEF9E" w14:textId="77777777" w:rsidR="002C0A6A" w:rsidRPr="001E4D0A" w:rsidRDefault="002C0A6A" w:rsidP="002C2B96">
      <w:pPr>
        <w:pStyle w:val="Figure"/>
        <w:rPr>
          <w:ins w:id="924" w:author="WG 5C-1" w:date="2022-11-15T21:03:00Z"/>
          <w:noProof w:val="0"/>
        </w:rPr>
      </w:pPr>
      <w:ins w:id="925" w:author="WG 5C-1" w:date="2022-11-15T21:03:00Z">
        <w:r w:rsidRPr="001E4D0A">
          <w:rPr>
            <w:lang w:eastAsia="fr-FR"/>
          </w:rPr>
          <w:drawing>
            <wp:inline distT="0" distB="0" distL="0" distR="0" wp14:anchorId="02F3060E" wp14:editId="403BF77D">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49C438E5" w14:textId="77777777" w:rsidR="002C0A6A" w:rsidRPr="001E4D0A" w:rsidRDefault="002C0A6A" w:rsidP="002C2B96">
      <w:pPr>
        <w:jc w:val="both"/>
        <w:rPr>
          <w:ins w:id="926" w:author="WG 5C-1" w:date="2022-11-15T21:03:00Z"/>
        </w:rPr>
      </w:pPr>
      <w:ins w:id="927" w:author="WG 5C-1" w:date="2022-11-15T21:03:00Z">
        <w:r w:rsidRPr="001E4D0A">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07C78163" w14:textId="77777777" w:rsidR="002C0A6A" w:rsidRPr="001E4D0A" w:rsidRDefault="002C0A6A" w:rsidP="002C2B96">
      <w:pPr>
        <w:pStyle w:val="Heading3"/>
        <w:rPr>
          <w:ins w:id="928" w:author="WG 5C-1" w:date="2022-11-15T21:03:00Z"/>
        </w:rPr>
      </w:pPr>
      <w:bookmarkStart w:id="929" w:name="_Toc112270172"/>
      <w:bookmarkStart w:id="930" w:name="_Toc118204749"/>
      <w:bookmarkStart w:id="931" w:name="_Toc119440155"/>
      <w:bookmarkStart w:id="932" w:name="_Toc183466689"/>
      <w:bookmarkStart w:id="933" w:name="_Toc183466738"/>
      <w:ins w:id="934" w:author="DG 5C-1" w:date="2023-05-09T22:30:00Z">
        <w:r w:rsidRPr="001E4D0A">
          <w:t>4</w:t>
        </w:r>
      </w:ins>
      <w:ins w:id="935" w:author="WG 5C-1" w:date="2022-11-15T21:03:00Z">
        <w:r w:rsidRPr="001E4D0A">
          <w:t>.</w:t>
        </w:r>
      </w:ins>
      <w:ins w:id="936" w:author="DG 5C-1" w:date="2023-05-09T22:30:00Z">
        <w:r w:rsidRPr="001E4D0A">
          <w:t>3</w:t>
        </w:r>
      </w:ins>
      <w:ins w:id="937" w:author="WG 5C-1" w:date="2022-11-15T21:03:00Z">
        <w:r w:rsidRPr="001E4D0A">
          <w:t>.2</w:t>
        </w:r>
        <w:r w:rsidRPr="001E4D0A">
          <w:tab/>
          <w:t>HF Token Ring Mesh Networks</w:t>
        </w:r>
        <w:bookmarkEnd w:id="929"/>
        <w:bookmarkEnd w:id="930"/>
        <w:bookmarkEnd w:id="931"/>
        <w:bookmarkEnd w:id="932"/>
        <w:bookmarkEnd w:id="933"/>
      </w:ins>
    </w:p>
    <w:p w14:paraId="0BBB5E6D" w14:textId="77777777" w:rsidR="002C0A6A" w:rsidRPr="001E4D0A" w:rsidRDefault="002C0A6A" w:rsidP="002C2B96">
      <w:pPr>
        <w:jc w:val="both"/>
        <w:rPr>
          <w:ins w:id="938" w:author="WG 5C-1" w:date="2022-11-15T21:03:00Z"/>
        </w:rPr>
      </w:pPr>
      <w:ins w:id="939" w:author="WG 5C-1" w:date="2022-11-15T21:03:00Z">
        <w:r w:rsidRPr="001E4D0A">
          <w:rPr>
            <w:szCs w:val="24"/>
          </w:rPr>
          <w:t>An HF ALE Mesh</w:t>
        </w:r>
        <w:r w:rsidRPr="001E4D0A">
          <w:rPr>
            <w:position w:val="6"/>
            <w:sz w:val="18"/>
          </w:rPr>
          <w:footnoteReference w:id="4"/>
        </w:r>
        <w:r w:rsidRPr="001E4D0A">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2E223C90" w14:textId="77777777" w:rsidR="002C0A6A" w:rsidRPr="001E4D0A" w:rsidRDefault="002C0A6A" w:rsidP="002C2B96">
      <w:pPr>
        <w:tabs>
          <w:tab w:val="left" w:pos="2790"/>
        </w:tabs>
        <w:jc w:val="both"/>
        <w:rPr>
          <w:ins w:id="943" w:author="WG 5C-1" w:date="2022-11-15T21:03:00Z"/>
          <w:szCs w:val="24"/>
        </w:rPr>
      </w:pPr>
      <w:bookmarkStart w:id="944" w:name="_Hlk98249275"/>
      <w:ins w:id="945" w:author="WG 5C-1" w:date="2022-11-15T21:03:00Z">
        <w:r w:rsidRPr="001E4D0A">
          <w:t xml:space="preserve">An HF </w:t>
        </w:r>
        <w:r w:rsidRPr="001E4D0A">
          <w:rPr>
            <w:szCs w:val="24"/>
          </w:rPr>
          <w:t>Token Ring</w:t>
        </w:r>
        <w:r w:rsidRPr="001E4D0A">
          <w:rPr>
            <w:position w:val="6"/>
            <w:sz w:val="18"/>
            <w:szCs w:val="24"/>
          </w:rPr>
          <w:footnoteReference w:id="5"/>
        </w:r>
        <w:r w:rsidRPr="001E4D0A">
          <w:t xml:space="preserve"> or an HF Token Ring</w:t>
        </w:r>
        <w:bookmarkEnd w:id="944"/>
        <w:r w:rsidRPr="001E4D0A">
          <w:t xml:space="preserve"> Mesh </w:t>
        </w:r>
        <w:r w:rsidRPr="001E4D0A">
          <w:rPr>
            <w:szCs w:val="24"/>
          </w:rPr>
          <w:t>Network</w:t>
        </w:r>
        <w:r w:rsidRPr="001E4D0A">
          <w:rPr>
            <w:position w:val="6"/>
            <w:sz w:val="18"/>
            <w:szCs w:val="24"/>
          </w:rPr>
          <w:footnoteReference w:id="6"/>
        </w:r>
        <w:r w:rsidRPr="001E4D0A">
          <w:rPr>
            <w:szCs w:val="24"/>
          </w:rPr>
          <w:t xml:space="preserve"> </w:t>
        </w:r>
        <w:r w:rsidRPr="001E4D0A">
          <w:t>could be formed by incorporating a routing protocol with either a network of ALE radios or one or token-passing fixed-frequency rings:</w:t>
        </w:r>
      </w:ins>
    </w:p>
    <w:p w14:paraId="727A264B" w14:textId="77777777" w:rsidR="002C0A6A" w:rsidRPr="001E4D0A" w:rsidRDefault="002C0A6A" w:rsidP="002C2B96">
      <w:pPr>
        <w:pStyle w:val="enumlev1"/>
        <w:rPr>
          <w:ins w:id="952" w:author="WG 5C-1" w:date="2022-11-15T21:03:00Z"/>
        </w:rPr>
      </w:pPr>
      <w:ins w:id="953" w:author="WG 5C-1" w:date="2022-11-15T21:03:00Z">
        <w:r w:rsidRPr="001E4D0A">
          <w:t>–</w:t>
        </w:r>
        <w:r w:rsidRPr="001E4D0A">
          <w:tab/>
          <w:t>ALE inherently uses multiple frequencies, although only a subset of the ALE frequency pool will be usable for each link in a network.</w:t>
        </w:r>
      </w:ins>
    </w:p>
    <w:p w14:paraId="531BFE1C" w14:textId="77777777" w:rsidR="002C0A6A" w:rsidRPr="001E4D0A" w:rsidRDefault="002C0A6A" w:rsidP="002C2B96">
      <w:pPr>
        <w:pStyle w:val="enumlev1"/>
        <w:rPr>
          <w:ins w:id="954" w:author="WG 5C-1" w:date="2022-11-15T21:03:00Z"/>
        </w:rPr>
      </w:pPr>
      <w:ins w:id="955" w:author="WG 5C-1" w:date="2022-11-15T21:03:00Z">
        <w:r w:rsidRPr="001E4D0A">
          <w:t>–</w:t>
        </w:r>
        <w:r w:rsidRPr="001E4D0A">
          <w:tab/>
          <w:t xml:space="preserve">Each token-passing ring will normally operate on a single frequency so achieving multiple-frequency operation will require the linking of multiple rings to form the mesh. </w:t>
        </w:r>
      </w:ins>
    </w:p>
    <w:p w14:paraId="73F0638B" w14:textId="77777777" w:rsidR="002C0A6A" w:rsidRPr="001E4D0A" w:rsidRDefault="002C0A6A" w:rsidP="002C2B96">
      <w:pPr>
        <w:jc w:val="both"/>
        <w:rPr>
          <w:ins w:id="956" w:author="WG 5C-1" w:date="2022-11-15T21:03:00Z"/>
        </w:rPr>
      </w:pPr>
      <w:ins w:id="957" w:author="WG 5C-1" w:date="2022-11-15T21:03:00Z">
        <w:r w:rsidRPr="001E4D0A">
          <w:t>Multiple radios per node would be required in a multi-ring token mesh so that relay nodes could simultaneously listen in all of their connected networks (which operate asynchronously).</w:t>
        </w:r>
      </w:ins>
    </w:p>
    <w:p w14:paraId="6827B07F" w14:textId="5C42073A" w:rsidR="002C0A6A" w:rsidRPr="001E4D0A" w:rsidRDefault="002C0A6A" w:rsidP="002C2B96">
      <w:pPr>
        <w:jc w:val="both"/>
        <w:rPr>
          <w:ins w:id="958" w:author="WG 5C-1" w:date="2022-11-15T21:03:00Z"/>
        </w:rPr>
      </w:pPr>
      <w:ins w:id="959" w:author="WG 5C-1" w:date="2022-11-15T21:03:00Z">
        <w:r w:rsidRPr="001E4D0A">
          <w:t xml:space="preserve">An example token mesh is shown in Figure </w:t>
        </w:r>
      </w:ins>
      <w:ins w:id="960" w:author="Fernandez Jimenez, Virginia" w:date="2024-12-12T16:52:00Z">
        <w:r w:rsidR="00F56AB4">
          <w:t>5</w:t>
        </w:r>
      </w:ins>
      <w:ins w:id="961" w:author="WG 5C-1" w:date="2022-11-15T21:03:00Z">
        <w:r w:rsidRPr="001E4D0A">
          <w:t>. The arrows show the successor-predecessor relationships in each ring. Note that one node acts as a gateway between rings A and B, and B and C.</w:t>
        </w:r>
      </w:ins>
    </w:p>
    <w:p w14:paraId="55AAF2A5" w14:textId="5545BEF4" w:rsidR="002C0A6A" w:rsidRPr="001E4D0A" w:rsidRDefault="002C0A6A" w:rsidP="002C2B96">
      <w:pPr>
        <w:pStyle w:val="FigureNo"/>
        <w:rPr>
          <w:ins w:id="962" w:author="WG 5C-1" w:date="2022-11-15T21:03:00Z"/>
        </w:rPr>
      </w:pPr>
      <w:ins w:id="963" w:author="WG 5C-1" w:date="2022-11-15T21:03:00Z">
        <w:r w:rsidRPr="001E4D0A">
          <w:t xml:space="preserve">FIGURE </w:t>
        </w:r>
      </w:ins>
      <w:ins w:id="964" w:author="Fernandez Jimenez, Virginia" w:date="2024-12-12T16:52:00Z">
        <w:r w:rsidR="00F56AB4">
          <w:t>5</w:t>
        </w:r>
      </w:ins>
    </w:p>
    <w:p w14:paraId="1A2B7D1C" w14:textId="77777777" w:rsidR="002C0A6A" w:rsidRPr="001E4D0A" w:rsidRDefault="002C0A6A" w:rsidP="002C2B96">
      <w:pPr>
        <w:pStyle w:val="Figuretitle"/>
        <w:rPr>
          <w:ins w:id="965" w:author="WG 5C-1" w:date="2022-11-15T21:03:00Z"/>
          <w:rFonts w:eastAsia="Calibri"/>
        </w:rPr>
      </w:pPr>
      <w:ins w:id="966" w:author="WG 5C-1" w:date="2022-11-15T21:03:00Z">
        <w:r w:rsidRPr="001E4D0A">
          <w:rPr>
            <w:rFonts w:eastAsia="Calibri"/>
          </w:rPr>
          <w:t>Mesh TOKEN Ring</w:t>
        </w:r>
      </w:ins>
    </w:p>
    <w:p w14:paraId="116B547F" w14:textId="77777777" w:rsidR="002C0A6A" w:rsidRPr="001E4D0A" w:rsidRDefault="002C0A6A" w:rsidP="002C2B96">
      <w:pPr>
        <w:pStyle w:val="Figure"/>
        <w:rPr>
          <w:ins w:id="967" w:author="WG 5C-1" w:date="2022-11-15T21:03:00Z"/>
          <w:noProof w:val="0"/>
        </w:rPr>
      </w:pPr>
      <w:ins w:id="968" w:author="WG 5C-1" w:date="2022-11-15T21:03:00Z">
        <w:r w:rsidRPr="001E4D0A">
          <w:rPr>
            <w:lang w:eastAsia="fr-FR"/>
          </w:rPr>
          <w:drawing>
            <wp:inline distT="0" distB="0" distL="0" distR="0" wp14:anchorId="57925D4A" wp14:editId="2511B96D">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5D953DE3" w14:textId="77777777" w:rsidR="002C0A6A" w:rsidRPr="001E4D0A" w:rsidRDefault="002C0A6A" w:rsidP="002C2B96">
      <w:pPr>
        <w:jc w:val="both"/>
        <w:rPr>
          <w:ins w:id="969" w:author="WG 5C-1" w:date="2022-11-15T21:03:00Z"/>
        </w:rPr>
      </w:pPr>
      <w:ins w:id="970" w:author="WG 5C-1" w:date="2022-11-15T21:03:00Z">
        <w:r w:rsidRPr="001E4D0A">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41741EAF" w14:textId="77777777" w:rsidR="002C0A6A" w:rsidRPr="001E4D0A" w:rsidRDefault="002C0A6A" w:rsidP="002C2B96">
      <w:pPr>
        <w:pStyle w:val="Heading3"/>
        <w:rPr>
          <w:ins w:id="971" w:author="WG 5C-1" w:date="2022-11-15T21:03:00Z"/>
        </w:rPr>
      </w:pPr>
      <w:bookmarkStart w:id="972" w:name="_Toc118204750"/>
      <w:bookmarkStart w:id="973" w:name="_Toc119440156"/>
      <w:bookmarkStart w:id="974" w:name="_Toc183466690"/>
      <w:bookmarkStart w:id="975" w:name="_Toc183466739"/>
      <w:ins w:id="976" w:author="DG 5C-1" w:date="2023-05-09T22:39:00Z">
        <w:r w:rsidRPr="001E4D0A">
          <w:t>4</w:t>
        </w:r>
      </w:ins>
      <w:ins w:id="977" w:author="WG 5C-1" w:date="2022-11-15T21:03:00Z">
        <w:r w:rsidRPr="001E4D0A">
          <w:t>.</w:t>
        </w:r>
      </w:ins>
      <w:ins w:id="978" w:author="DG 5C-1" w:date="2023-05-09T22:39:00Z">
        <w:r w:rsidRPr="001E4D0A">
          <w:t>3</w:t>
        </w:r>
      </w:ins>
      <w:ins w:id="979" w:author="WG 5C-1" w:date="2022-11-15T21:03:00Z">
        <w:r w:rsidRPr="001E4D0A">
          <w:t>.3</w:t>
        </w:r>
        <w:r w:rsidRPr="001E4D0A">
          <w:tab/>
          <w:t>HF ALE Mesh Network</w:t>
        </w:r>
        <w:bookmarkEnd w:id="972"/>
        <w:bookmarkEnd w:id="973"/>
        <w:bookmarkEnd w:id="974"/>
        <w:bookmarkEnd w:id="975"/>
      </w:ins>
    </w:p>
    <w:p w14:paraId="1EC9E4A9" w14:textId="77777777" w:rsidR="002C0A6A" w:rsidRPr="001E4D0A" w:rsidRDefault="002C0A6A" w:rsidP="004E69C0">
      <w:pPr>
        <w:jc w:val="both"/>
        <w:rPr>
          <w:ins w:id="980" w:author="WG 5C-1" w:date="2022-11-15T21:03:00Z"/>
          <w:szCs w:val="24"/>
        </w:rPr>
      </w:pPr>
      <w:ins w:id="981" w:author="WG 5C-1" w:date="2022-11-15T21:03:00Z">
        <w:r w:rsidRPr="001E4D0A">
          <w:rPr>
            <w:szCs w:val="24"/>
          </w:rPr>
          <w:t>An HF ALE Mesh</w:t>
        </w:r>
        <w:r w:rsidRPr="001E4D0A">
          <w:rPr>
            <w:rStyle w:val="FootnoteReference"/>
          </w:rPr>
          <w:footnoteReference w:id="7"/>
        </w:r>
        <w:r w:rsidRPr="001E4D0A">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986" w:author="ITU" w:date="2022-11-17T14:05:00Z">
        <w:r w:rsidRPr="001E4D0A">
          <w:rPr>
            <w:rStyle w:val="FootnoteReference"/>
            <w:szCs w:val="24"/>
          </w:rPr>
          <w:footnoteReference w:id="8"/>
        </w:r>
      </w:ins>
      <w:ins w:id="989" w:author="WG 5C-1" w:date="2022-11-15T21:03:00Z">
        <w:r w:rsidRPr="001E4D0A">
          <w:rPr>
            <w:szCs w:val="24"/>
          </w:rPr>
          <w:t>.</w:t>
        </w:r>
      </w:ins>
    </w:p>
    <w:p w14:paraId="4255ED01" w14:textId="7AA3989F" w:rsidR="002C0A6A" w:rsidRPr="001E4D0A" w:rsidRDefault="002C0A6A" w:rsidP="004E69C0">
      <w:pPr>
        <w:jc w:val="both"/>
        <w:rPr>
          <w:ins w:id="990" w:author="WG 5C-1" w:date="2022-11-15T21:03:00Z"/>
          <w:rFonts w:ascii="TimesNewRomanPSMT" w:hAnsi="TimesNewRomanPSMT" w:cs="TimesNewRomanPSMT"/>
          <w:szCs w:val="24"/>
        </w:rPr>
      </w:pPr>
      <w:ins w:id="991" w:author="WG 5C-1" w:date="2022-11-15T21:03:00Z">
        <w:r w:rsidRPr="001E4D0A">
          <w:rPr>
            <w:rFonts w:ascii="TimesNewRomanPSMT" w:hAnsi="TimesNewRomanPSMT" w:cs="TimesNewRomanPSMT"/>
            <w:szCs w:val="24"/>
          </w:rPr>
          <w:t>An HF ALE Mesh Network relays traffic through an ad-hoc network of HF nodes as shown in Figure</w:t>
        </w:r>
      </w:ins>
      <w:ins w:id="992" w:author="Fernandez Jimenez, Virginia" w:date="2024-12-13T09:02:00Z">
        <w:r w:rsidR="004E69C0">
          <w:rPr>
            <w:rFonts w:ascii="TimesNewRomanPSMT" w:hAnsi="TimesNewRomanPSMT" w:cs="TimesNewRomanPSMT"/>
            <w:szCs w:val="24"/>
          </w:rPr>
          <w:t> </w:t>
        </w:r>
      </w:ins>
      <w:ins w:id="993" w:author="Fernandez Jimenez, Virginia" w:date="2024-12-12T16:53:00Z">
        <w:r w:rsidR="00F56AB4">
          <w:rPr>
            <w:rFonts w:ascii="TimesNewRomanPSMT" w:hAnsi="TimesNewRomanPSMT" w:cs="TimesNewRomanPSMT"/>
            <w:szCs w:val="24"/>
          </w:rPr>
          <w:t>6</w:t>
        </w:r>
      </w:ins>
      <w:ins w:id="994" w:author="WG 5C-1" w:date="2022-11-15T21:03:00Z">
        <w:r w:rsidRPr="001E4D0A">
          <w:rPr>
            <w:rFonts w:ascii="TimesNewRomanPSMT" w:hAnsi="TimesNewRomanPSMT" w:cs="TimesNewRomanPSMT"/>
            <w:szCs w:val="24"/>
          </w:rPr>
          <w:t>. Connectivity in HF networks is not necessarily governed by the geographic location of the nodes. Distant stations that are farther away can be easier to reach than those that are nearby. In Fig.</w:t>
        </w:r>
      </w:ins>
      <w:ins w:id="995" w:author="Fernandez Jimenez, Virginia" w:date="2024-12-12T16:53:00Z">
        <w:r w:rsidR="00F56AB4">
          <w:rPr>
            <w:rFonts w:ascii="TimesNewRomanPSMT" w:hAnsi="TimesNewRomanPSMT" w:cs="TimesNewRomanPSMT"/>
            <w:szCs w:val="24"/>
          </w:rPr>
          <w:t> 6</w:t>
        </w:r>
      </w:ins>
      <w:ins w:id="996" w:author="WG 5C-1" w:date="2022-11-15T21:03:00Z">
        <w:r w:rsidRPr="001E4D0A">
          <w:rPr>
            <w:rFonts w:ascii="TimesNewRomanPSMT" w:hAnsi="TimesNewRomanPSMT" w:cs="TimesNewRomanPSMT"/>
            <w:szCs w:val="24"/>
          </w:rPr>
          <w:t xml:space="preserve"> the dark blue nodes are within NVIS range of each other; skywave links have been established between other pairs of nodes (green, white dark blue and light blue.) by pairwise usable frequency) to form indirect routes.</w:t>
        </w:r>
      </w:ins>
    </w:p>
    <w:p w14:paraId="75720F62" w14:textId="275D1BF0" w:rsidR="002C0A6A" w:rsidRPr="001E4D0A" w:rsidRDefault="002C0A6A" w:rsidP="002C2B96">
      <w:pPr>
        <w:pStyle w:val="FigureNo"/>
        <w:rPr>
          <w:ins w:id="997" w:author="WG 5C-1" w:date="2022-11-15T21:03:00Z"/>
        </w:rPr>
      </w:pPr>
      <w:ins w:id="998" w:author="WG 5C-1" w:date="2022-11-15T21:03:00Z">
        <w:r w:rsidRPr="001E4D0A">
          <w:t xml:space="preserve">FIGURE </w:t>
        </w:r>
      </w:ins>
      <w:ins w:id="999" w:author="Fernandez Jimenez, Virginia" w:date="2024-12-12T16:53:00Z">
        <w:r w:rsidR="00F56AB4">
          <w:t>6</w:t>
        </w:r>
      </w:ins>
    </w:p>
    <w:p w14:paraId="33C52281" w14:textId="77777777" w:rsidR="002C0A6A" w:rsidRPr="001E4D0A" w:rsidRDefault="002C0A6A" w:rsidP="002C2B96">
      <w:pPr>
        <w:pStyle w:val="Figuretitle"/>
        <w:rPr>
          <w:ins w:id="1000" w:author="WG 5C-1" w:date="2022-11-15T21:03:00Z"/>
          <w:rFonts w:eastAsia="Calibri"/>
        </w:rPr>
      </w:pPr>
      <w:ins w:id="1001" w:author="WG 5C-1" w:date="2022-11-15T21:03:00Z">
        <w:r w:rsidRPr="001E4D0A">
          <w:rPr>
            <w:rFonts w:eastAsia="Calibri"/>
          </w:rPr>
          <w:t>HF ALE Mesh Network</w:t>
        </w:r>
      </w:ins>
    </w:p>
    <w:p w14:paraId="2CC98B1A" w14:textId="77777777" w:rsidR="002C0A6A" w:rsidRPr="001E4D0A" w:rsidRDefault="002C0A6A" w:rsidP="002C2B96">
      <w:pPr>
        <w:pStyle w:val="Figure"/>
        <w:rPr>
          <w:ins w:id="1002" w:author="WG 5C-1" w:date="2022-11-15T21:03:00Z"/>
          <w:noProof w:val="0"/>
        </w:rPr>
      </w:pPr>
      <w:ins w:id="1003" w:author="WG 5C-1" w:date="2022-11-15T21:03:00Z">
        <w:r w:rsidRPr="001E4D0A">
          <w:rPr>
            <w:lang w:eastAsia="fr-FR"/>
          </w:rPr>
          <w:drawing>
            <wp:inline distT="0" distB="0" distL="0" distR="0" wp14:anchorId="34034066" wp14:editId="7BCA4C90">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4AEA2EEC" w14:textId="77777777" w:rsidR="002C0A6A" w:rsidRPr="001E4D0A" w:rsidRDefault="002C0A6A" w:rsidP="002C2B96">
      <w:pPr>
        <w:pStyle w:val="Heading1"/>
      </w:pPr>
      <w:bookmarkStart w:id="1004" w:name="_Toc119440157"/>
      <w:bookmarkStart w:id="1005" w:name="_Toc135905210"/>
      <w:bookmarkStart w:id="1006" w:name="_Toc135905367"/>
      <w:bookmarkStart w:id="1007" w:name="_Toc183136971"/>
      <w:bookmarkStart w:id="1008" w:name="_Toc183466691"/>
      <w:bookmarkStart w:id="1009" w:name="_Toc183466740"/>
      <w:del w:id="1010" w:author="DG 5C-1" w:date="2023-05-09T22:30:00Z">
        <w:r w:rsidRPr="001E4D0A" w:rsidDel="00BA107D">
          <w:delText>4</w:delText>
        </w:r>
      </w:del>
      <w:ins w:id="1011" w:author="DG 5C-1" w:date="2023-05-09T22:30:00Z">
        <w:r w:rsidRPr="001E4D0A">
          <w:t>5</w:t>
        </w:r>
      </w:ins>
      <w:r w:rsidRPr="001E4D0A">
        <w:tab/>
      </w:r>
      <w:del w:id="1012" w:author="DG 5C-1" w:date="2023-05-09T22:30:00Z">
        <w:r w:rsidRPr="001E4D0A" w:rsidDel="00BA107D">
          <w:delText>Conclusions</w:delText>
        </w:r>
      </w:del>
      <w:bookmarkEnd w:id="1004"/>
      <w:ins w:id="1013" w:author="DG 5C-1" w:date="2023-05-09T22:30:00Z">
        <w:r w:rsidRPr="001E4D0A">
          <w:t>Summary</w:t>
        </w:r>
      </w:ins>
      <w:bookmarkEnd w:id="1005"/>
      <w:bookmarkEnd w:id="1006"/>
      <w:bookmarkEnd w:id="1007"/>
      <w:bookmarkEnd w:id="1008"/>
      <w:bookmarkEnd w:id="1009"/>
    </w:p>
    <w:p w14:paraId="151702B5"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2ECF8D9B"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6B784175"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When multiple HF nodes wish to share a channel for efficient one-to-many as well as one-to-one communications, a channel access protocol is needed. </w:t>
      </w:r>
      <w:ins w:id="1014" w:author="WG 5C-1" w:date="2022-11-15T21:14:00Z">
        <w:r w:rsidRPr="001E4D0A">
          <w:t>Token Ring Mesh</w:t>
        </w:r>
      </w:ins>
      <w:ins w:id="1015" w:author="DG 5C-1" w:date="2023-05-09T22:30:00Z">
        <w:r w:rsidRPr="001E4D0A">
          <w:t>, TDMA,</w:t>
        </w:r>
      </w:ins>
      <w:ins w:id="1016" w:author="DG 5C-1" w:date="2023-05-09T22:31:00Z">
        <w:r w:rsidRPr="001E4D0A">
          <w:t xml:space="preserve"> CSMA</w:t>
        </w:r>
      </w:ins>
      <w:ins w:id="1017" w:author="WG 5C-1" w:date="2022-11-15T21:14:00Z">
        <w:r w:rsidRPr="001E4D0A">
          <w:t xml:space="preserve"> and ALE Mesh Networks</w:t>
        </w:r>
      </w:ins>
      <w:ins w:id="1018" w:author="WG 5C-1" w:date="2022-11-15T21:15:00Z">
        <w:r w:rsidRPr="001E4D0A">
          <w:t xml:space="preserve"> can </w:t>
        </w:r>
      </w:ins>
      <w:ins w:id="1019" w:author="DG 5C-1" w:date="2023-05-09T22:57:00Z">
        <w:r w:rsidRPr="001E4D0A">
          <w:t>support</w:t>
        </w:r>
      </w:ins>
      <w:ins w:id="1020" w:author="WG 5C-1" w:date="2022-11-15T21:15:00Z">
        <w:r w:rsidRPr="001E4D0A">
          <w:t xml:space="preserve"> this capability. </w:t>
        </w:r>
      </w:ins>
      <w:r w:rsidRPr="001E4D0A">
        <w:t xml:space="preserve">One approach uses a token passing protocol. The narrow-bandwidth, high-delay, and high-loss characteristics of the HF channel place especially stringent </w:t>
      </w:r>
      <w:ins w:id="1021" w:author="DG 5C-1" w:date="2023-05-09T22:57:00Z">
        <w:r w:rsidRPr="001E4D0A">
          <w:t>o</w:t>
        </w:r>
      </w:ins>
      <w:ins w:id="1022" w:author="DG 5C-1" w:date="2023-05-09T22:58:00Z">
        <w:r w:rsidRPr="001E4D0A">
          <w:t xml:space="preserve">perational </w:t>
        </w:r>
      </w:ins>
      <w:r w:rsidRPr="001E4D0A">
        <w:t xml:space="preserve">requirements on </w:t>
      </w:r>
      <w:ins w:id="1023" w:author="WG 5C-1" w:date="2022-11-15T21:15:00Z">
        <w:r w:rsidRPr="001E4D0A">
          <w:t>token passing</w:t>
        </w:r>
      </w:ins>
      <w:del w:id="1024" w:author="WG 5C-1" w:date="2022-11-15T21:15:00Z">
        <w:r w:rsidRPr="001E4D0A" w:rsidDel="004B7724">
          <w:delText>such a</w:delText>
        </w:r>
      </w:del>
      <w:r w:rsidRPr="001E4D0A">
        <w:t xml:space="preserve"> protocol.</w:t>
      </w:r>
    </w:p>
    <w:p w14:paraId="7F7410A6" w14:textId="77777777" w:rsidR="002C0A6A" w:rsidRPr="001E4D0A" w:rsidRDefault="002C0A6A" w:rsidP="002C2B96">
      <w:pPr>
        <w:tabs>
          <w:tab w:val="clear" w:pos="1134"/>
          <w:tab w:val="clear" w:pos="1871"/>
          <w:tab w:val="clear" w:pos="2268"/>
          <w:tab w:val="left" w:pos="794"/>
          <w:tab w:val="left" w:pos="1191"/>
          <w:tab w:val="left" w:pos="1588"/>
          <w:tab w:val="left" w:pos="1985"/>
        </w:tabs>
        <w:jc w:val="both"/>
        <w:textAlignment w:val="auto"/>
      </w:pPr>
      <w:r w:rsidRPr="001E4D0A">
        <w:t xml:space="preserve">When </w:t>
      </w:r>
      <w:ins w:id="1025" w:author="DG 5C-1" w:date="2023-05-09T23:08:00Z">
        <w:r w:rsidRPr="001E4D0A">
          <w:t xml:space="preserve">operational </w:t>
        </w:r>
      </w:ins>
      <w:r w:rsidRPr="001E4D0A">
        <w:t>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22AFA6EB" w14:textId="77777777" w:rsidR="002C0A6A" w:rsidRPr="001E4D0A" w:rsidRDefault="002C0A6A" w:rsidP="002C2B96">
      <w:pPr>
        <w:tabs>
          <w:tab w:val="clear" w:pos="1134"/>
          <w:tab w:val="clear" w:pos="1871"/>
          <w:tab w:val="clear" w:pos="2268"/>
        </w:tabs>
        <w:overflowPunct/>
        <w:autoSpaceDE/>
        <w:autoSpaceDN/>
        <w:adjustRightInd/>
        <w:spacing w:before="0" w:after="160" w:line="259" w:lineRule="auto"/>
        <w:textAlignment w:val="auto"/>
      </w:pPr>
      <w:ins w:id="1026" w:author="WG 5C-1" w:date="2022-11-15T21:16:00Z">
        <w:r w:rsidRPr="001E4D0A">
          <w:br w:type="page"/>
        </w:r>
      </w:ins>
    </w:p>
    <w:p w14:paraId="47A34D87" w14:textId="77777777" w:rsidR="002C0A6A" w:rsidRPr="001E4D0A" w:rsidRDefault="002C0A6A" w:rsidP="002C2B96">
      <w:pPr>
        <w:pStyle w:val="AnnexNo"/>
        <w:rPr>
          <w:ins w:id="1027" w:author="WG 5C-1" w:date="2022-11-15T21:16:00Z"/>
        </w:rPr>
      </w:pPr>
      <w:bookmarkStart w:id="1028" w:name="_Toc118204752"/>
      <w:bookmarkStart w:id="1029" w:name="_Toc135905211"/>
      <w:bookmarkStart w:id="1030" w:name="_Toc135905368"/>
      <w:bookmarkStart w:id="1031" w:name="_Toc135905524"/>
      <w:bookmarkStart w:id="1032" w:name="_Toc183136972"/>
      <w:ins w:id="1033" w:author="WG 5C-1" w:date="2022-11-15T21:16:00Z">
        <w:r w:rsidRPr="001E4D0A">
          <w:t>Attachment</w:t>
        </w:r>
      </w:ins>
      <w:bookmarkEnd w:id="1028"/>
      <w:ins w:id="1034" w:author="DG 5C-1" w:date="2023-05-09T22:31:00Z">
        <w:r w:rsidRPr="001E4D0A">
          <w:t xml:space="preserve"> </w:t>
        </w:r>
      </w:ins>
      <w:ins w:id="1035" w:author="WG 5C-3" w:date="2024-05-22T16:01:00Z">
        <w:r w:rsidRPr="001E4D0A">
          <w:t>TO</w:t>
        </w:r>
      </w:ins>
      <w:ins w:id="1036" w:author="ITU - BR SGD" w:date="2024-11-25T22:08:00Z">
        <w:r w:rsidRPr="001E4D0A">
          <w:t xml:space="preserve"> </w:t>
        </w:r>
      </w:ins>
      <w:ins w:id="1037" w:author="ITU - BR SGD" w:date="2024-11-25T22:09:00Z">
        <w:r w:rsidRPr="001E4D0A">
          <w:t>the</w:t>
        </w:r>
      </w:ins>
      <w:ins w:id="1038" w:author="DG 5C-1" w:date="2023-05-09T22:31:00Z">
        <w:r w:rsidRPr="001E4D0A">
          <w:t xml:space="preserve"> ANNEX</w:t>
        </w:r>
      </w:ins>
      <w:bookmarkEnd w:id="1029"/>
      <w:bookmarkEnd w:id="1030"/>
      <w:bookmarkEnd w:id="1031"/>
      <w:bookmarkEnd w:id="1032"/>
    </w:p>
    <w:p w14:paraId="5EE20ACF" w14:textId="4C84D405" w:rsidR="002C0A6A" w:rsidRPr="001E4D0A" w:rsidRDefault="002C0A6A" w:rsidP="002C2B96">
      <w:pPr>
        <w:pStyle w:val="Annextitle"/>
        <w:rPr>
          <w:ins w:id="1039" w:author="WG 5C-1" w:date="2022-11-15T21:16:00Z"/>
        </w:rPr>
      </w:pPr>
      <w:bookmarkStart w:id="1040" w:name="_Hlk166721119"/>
      <w:bookmarkStart w:id="1041" w:name="_Toc118204753"/>
      <w:bookmarkStart w:id="1042" w:name="_Toc135905212"/>
      <w:bookmarkStart w:id="1043" w:name="_Toc135905369"/>
      <w:bookmarkStart w:id="1044" w:name="_Hlk97022388"/>
      <w:bookmarkStart w:id="1045" w:name="_Toc183136973"/>
      <w:ins w:id="1046" w:author="USA" w:date="2024-03-05T11:00:00Z">
        <w:r w:rsidRPr="001E4D0A">
          <w:t>C</w:t>
        </w:r>
      </w:ins>
      <w:ins w:id="1047" w:author="USA" w:date="2024-03-05T10:59:00Z">
        <w:r w:rsidRPr="001E4D0A">
          <w:t xml:space="preserve">haracteristics for </w:t>
        </w:r>
      </w:ins>
      <w:ins w:id="1048" w:author="ITU - BR SGD" w:date="2024-11-26T15:33:00Z">
        <w:r w:rsidR="004E69C0" w:rsidRPr="001E4D0A">
          <w:t xml:space="preserve">advanced </w:t>
        </w:r>
        <w:r w:rsidRPr="001E4D0A">
          <w:t>digital HF radiocommunication systems</w:t>
        </w:r>
      </w:ins>
      <w:ins w:id="1049" w:author="ITU - BR SGD" w:date="2024-11-26T15:36:00Z">
        <w:r w:rsidRPr="001E4D0A">
          <w:t xml:space="preserve">, </w:t>
        </w:r>
        <w:r w:rsidRPr="001E4D0A">
          <w:br/>
          <w:t xml:space="preserve">such as </w:t>
        </w:r>
      </w:ins>
      <w:ins w:id="1050" w:author="USA" w:date="2024-03-05T10:59:00Z">
        <w:r w:rsidRPr="001E4D0A">
          <w:t xml:space="preserve">ISB, </w:t>
        </w:r>
      </w:ins>
      <w:ins w:id="1051" w:author="USA" w:date="2024-03-05T11:00:00Z">
        <w:r w:rsidR="004E69C0" w:rsidRPr="001E4D0A">
          <w:t>c</w:t>
        </w:r>
      </w:ins>
      <w:ins w:id="1052" w:author="USA" w:date="2024-03-05T10:59:00Z">
        <w:r w:rsidR="004E69C0" w:rsidRPr="001E4D0A">
          <w:t xml:space="preserve">ontiguous </w:t>
        </w:r>
        <w:r w:rsidRPr="001E4D0A">
          <w:t xml:space="preserve">and </w:t>
        </w:r>
      </w:ins>
      <w:ins w:id="1053" w:author="USA" w:date="2024-03-05T11:00:00Z">
        <w:r w:rsidR="004E69C0" w:rsidRPr="001E4D0A">
          <w:t>n</w:t>
        </w:r>
      </w:ins>
      <w:ins w:id="1054" w:author="USA" w:date="2024-03-05T10:59:00Z">
        <w:r w:rsidR="004E69C0" w:rsidRPr="001E4D0A">
          <w:t>on</w:t>
        </w:r>
        <w:r w:rsidRPr="001E4D0A">
          <w:t>-</w:t>
        </w:r>
      </w:ins>
      <w:ins w:id="1055" w:author="USA" w:date="2024-03-05T11:00:00Z">
        <w:r w:rsidR="004E69C0" w:rsidRPr="001E4D0A">
          <w:t>c</w:t>
        </w:r>
      </w:ins>
      <w:ins w:id="1056" w:author="USA" w:date="2024-03-05T10:59:00Z">
        <w:r w:rsidR="004E69C0" w:rsidRPr="001E4D0A">
          <w:t xml:space="preserve">ontiguous </w:t>
        </w:r>
        <w:r w:rsidRPr="001E4D0A">
          <w:t>channels</w:t>
        </w:r>
      </w:ins>
      <w:bookmarkEnd w:id="1040"/>
      <w:bookmarkEnd w:id="1041"/>
      <w:bookmarkEnd w:id="1042"/>
      <w:bookmarkEnd w:id="1043"/>
      <w:bookmarkEnd w:id="1044"/>
      <w:bookmarkEnd w:id="1045"/>
    </w:p>
    <w:p w14:paraId="20C58E14" w14:textId="77777777" w:rsidR="002C0A6A" w:rsidRPr="001E4D0A" w:rsidRDefault="002C0A6A">
      <w:pPr>
        <w:rPr>
          <w:ins w:id="1057" w:author="ITU - BR SGD" w:date="2024-11-27T15:54:00Z"/>
          <w:rPrChange w:id="1058" w:author="ITU - BR SGD" w:date="2024-11-27T15:54:00Z">
            <w:rPr>
              <w:ins w:id="1059" w:author="ITU - BR SGD" w:date="2024-11-27T15:54:00Z"/>
              <w:lang w:val="en-US"/>
            </w:rPr>
          </w:rPrChange>
        </w:rPr>
        <w:pPrChange w:id="1060" w:author="ITU - BR SGD" w:date="2024-11-27T15:54:00Z">
          <w:pPr>
            <w:pStyle w:val="TableNo"/>
          </w:pPr>
        </w:pPrChange>
      </w:pPr>
      <w:ins w:id="1061" w:author="ITU - BR SGD" w:date="2024-11-27T15:55:00Z">
        <w:r w:rsidRPr="001E4D0A">
          <w:t>The parameters listed in the tables below are typical for systems using the given propagation modes.</w:t>
        </w:r>
      </w:ins>
    </w:p>
    <w:p w14:paraId="55E857CD" w14:textId="77777777" w:rsidR="002C0A6A" w:rsidRPr="001E4D0A" w:rsidRDefault="002C0A6A" w:rsidP="003F0AE8">
      <w:pPr>
        <w:pStyle w:val="TableNo"/>
        <w:rPr>
          <w:moveTo w:id="1062" w:author="ITU - BR SGD" w:date="2024-11-25T22:10:00Z"/>
        </w:rPr>
      </w:pPr>
      <w:moveToRangeStart w:id="1063" w:author="ITU - BR SGD" w:date="2024-11-25T22:10:00Z" w:name="move183465036"/>
      <w:moveTo w:id="1064" w:author="ITU - BR SGD" w:date="2024-11-25T22:10:00Z">
        <w:r w:rsidRPr="001E4D0A">
          <w:t>TABLE 1</w:t>
        </w:r>
      </w:moveTo>
    </w:p>
    <w:p w14:paraId="4D7D38B3" w14:textId="77777777" w:rsidR="002C0A6A" w:rsidRPr="001E4D0A" w:rsidRDefault="002C0A6A" w:rsidP="003F0AE8">
      <w:pPr>
        <w:pStyle w:val="Tabletitle"/>
        <w:rPr>
          <w:moveTo w:id="1065" w:author="ITU - BR SGD" w:date="2024-11-25T22:10:00Z"/>
        </w:rPr>
      </w:pPr>
      <w:moveTo w:id="1066" w:author="ITU - BR SGD" w:date="2024-11-25T22:10:00Z">
        <w:r w:rsidRPr="001E4D0A">
          <w:t>Characteristics of advanced digital HF radiocommunication systems</w:t>
        </w:r>
      </w:moveTo>
      <w:ins w:id="1067" w:author="ITU - BR SGD" w:date="2024-11-25T22:10:00Z">
        <w:r w:rsidRPr="001E4D0A">
          <w:t xml:space="preserve"> </w:t>
        </w:r>
      </w:ins>
      <w:ins w:id="1068" w:author="DG 5C-1" w:date="2023-05-09T22:33:00Z">
        <w:r w:rsidRPr="001E4D0A">
          <w:t>(ISB and Contiguous channels Systems)</w:t>
        </w:r>
      </w:ins>
    </w:p>
    <w:tbl>
      <w:tblPr>
        <w:tblStyle w:val="TableGrid"/>
        <w:tblW w:w="9639" w:type="dxa"/>
        <w:jc w:val="center"/>
        <w:tblInd w:w="0" w:type="dxa"/>
        <w:tblLayout w:type="fixed"/>
        <w:tblLook w:val="01E0" w:firstRow="1" w:lastRow="1" w:firstColumn="1" w:lastColumn="1" w:noHBand="0" w:noVBand="0"/>
      </w:tblPr>
      <w:tblGrid>
        <w:gridCol w:w="3056"/>
        <w:gridCol w:w="2155"/>
        <w:gridCol w:w="2018"/>
        <w:gridCol w:w="2410"/>
      </w:tblGrid>
      <w:tr w:rsidR="002C0A6A" w:rsidRPr="001E4D0A" w14:paraId="33453CFC" w14:textId="77777777" w:rsidTr="00DA3686">
        <w:trPr>
          <w:jc w:val="center"/>
        </w:trPr>
        <w:tc>
          <w:tcPr>
            <w:tcW w:w="2808" w:type="dxa"/>
            <w:vMerge w:val="restart"/>
            <w:vAlign w:val="center"/>
          </w:tcPr>
          <w:p w14:paraId="57F51413" w14:textId="77777777" w:rsidR="002C0A6A" w:rsidRPr="001E4D0A" w:rsidRDefault="002C0A6A" w:rsidP="00DA3686">
            <w:pPr>
              <w:pStyle w:val="Tablehead"/>
              <w:rPr>
                <w:moveTo w:id="1069" w:author="ITU - BR SGD" w:date="2024-11-25T22:10:00Z"/>
              </w:rPr>
            </w:pPr>
            <w:moveTo w:id="1070" w:author="ITU - BR SGD" w:date="2024-11-25T22:10:00Z">
              <w:r w:rsidRPr="001E4D0A">
                <w:t>Parameter</w:t>
              </w:r>
            </w:moveTo>
          </w:p>
        </w:tc>
        <w:tc>
          <w:tcPr>
            <w:tcW w:w="6048" w:type="dxa"/>
            <w:gridSpan w:val="3"/>
          </w:tcPr>
          <w:p w14:paraId="70101011" w14:textId="77777777" w:rsidR="002C0A6A" w:rsidRPr="001E4D0A" w:rsidRDefault="002C0A6A" w:rsidP="00DA3686">
            <w:pPr>
              <w:pStyle w:val="Tablehead"/>
              <w:rPr>
                <w:moveTo w:id="1071" w:author="ITU - BR SGD" w:date="2024-11-25T22:10:00Z"/>
              </w:rPr>
            </w:pPr>
            <w:moveTo w:id="1072" w:author="ITU - BR SGD" w:date="2024-11-25T22:10:00Z">
              <w:r w:rsidRPr="001E4D0A">
                <w:t>Propagation mode</w:t>
              </w:r>
            </w:moveTo>
          </w:p>
        </w:tc>
      </w:tr>
      <w:tr w:rsidR="002C0A6A" w:rsidRPr="001E4D0A" w14:paraId="5F7F5848" w14:textId="77777777" w:rsidTr="00DA3686">
        <w:trPr>
          <w:jc w:val="center"/>
        </w:trPr>
        <w:tc>
          <w:tcPr>
            <w:tcW w:w="2808" w:type="dxa"/>
            <w:vMerge/>
          </w:tcPr>
          <w:p w14:paraId="02415D1A" w14:textId="77777777" w:rsidR="002C0A6A" w:rsidRPr="001E4D0A" w:rsidRDefault="002C0A6A" w:rsidP="00DA3686">
            <w:pPr>
              <w:pStyle w:val="Tablehead"/>
              <w:rPr>
                <w:moveTo w:id="1073" w:author="ITU - BR SGD" w:date="2024-11-25T22:10:00Z"/>
              </w:rPr>
            </w:pPr>
          </w:p>
        </w:tc>
        <w:tc>
          <w:tcPr>
            <w:tcW w:w="1980" w:type="dxa"/>
            <w:vMerge w:val="restart"/>
            <w:vAlign w:val="center"/>
          </w:tcPr>
          <w:p w14:paraId="209D61D9" w14:textId="528CF0F7" w:rsidR="002C0A6A" w:rsidRPr="001E4D0A" w:rsidRDefault="002C0A6A" w:rsidP="00DA3686">
            <w:pPr>
              <w:pStyle w:val="Tablehead"/>
              <w:rPr>
                <w:moveTo w:id="1074" w:author="ITU - BR SGD" w:date="2024-11-25T22:10:00Z"/>
              </w:rPr>
            </w:pPr>
            <w:moveTo w:id="1075" w:author="ITU - BR SGD" w:date="2024-11-25T22:10:00Z">
              <w:r w:rsidRPr="001E4D0A">
                <w:t>Groundwave</w:t>
              </w:r>
            </w:moveTo>
            <w:ins w:id="1076" w:author="Andre Tarpinian (DON CIO)" w:date="2025-03-10T15:46:00Z">
              <w:r w:rsidR="00C62B11" w:rsidRPr="00C62B11">
                <w:rPr>
                  <w:highlight w:val="cyan"/>
                  <w:rPrChange w:id="1077" w:author="Andre Tarpinian (DON CIO)" w:date="2025-03-10T15:46:00Z">
                    <w:rPr/>
                  </w:rPrChange>
                </w:rPr>
                <w:t>/Seawave</w:t>
              </w:r>
            </w:ins>
          </w:p>
        </w:tc>
        <w:tc>
          <w:tcPr>
            <w:tcW w:w="4068" w:type="dxa"/>
            <w:gridSpan w:val="2"/>
          </w:tcPr>
          <w:p w14:paraId="50BF8C8A" w14:textId="77777777" w:rsidR="002C0A6A" w:rsidRPr="001E4D0A" w:rsidRDefault="002C0A6A" w:rsidP="00DA3686">
            <w:pPr>
              <w:pStyle w:val="Tablehead"/>
              <w:rPr>
                <w:moveTo w:id="1078" w:author="ITU - BR SGD" w:date="2024-11-25T22:10:00Z"/>
              </w:rPr>
            </w:pPr>
            <w:moveTo w:id="1079" w:author="ITU - BR SGD" w:date="2024-11-25T22:10:00Z">
              <w:r w:rsidRPr="001E4D0A">
                <w:t>Sky wave</w:t>
              </w:r>
            </w:moveTo>
          </w:p>
        </w:tc>
      </w:tr>
      <w:tr w:rsidR="002C0A6A" w:rsidRPr="001E4D0A" w14:paraId="61A3991E" w14:textId="77777777" w:rsidTr="00DA3686">
        <w:trPr>
          <w:jc w:val="center"/>
        </w:trPr>
        <w:tc>
          <w:tcPr>
            <w:tcW w:w="2808" w:type="dxa"/>
            <w:vMerge/>
          </w:tcPr>
          <w:p w14:paraId="336AAD4E" w14:textId="77777777" w:rsidR="002C0A6A" w:rsidRPr="001E4D0A" w:rsidRDefault="002C0A6A" w:rsidP="00DA3686">
            <w:pPr>
              <w:pStyle w:val="Tablehead"/>
              <w:rPr>
                <w:moveTo w:id="1080" w:author="ITU - BR SGD" w:date="2024-11-25T22:10:00Z"/>
              </w:rPr>
            </w:pPr>
          </w:p>
        </w:tc>
        <w:tc>
          <w:tcPr>
            <w:tcW w:w="1980" w:type="dxa"/>
            <w:vMerge/>
          </w:tcPr>
          <w:p w14:paraId="1E875970" w14:textId="77777777" w:rsidR="002C0A6A" w:rsidRPr="001E4D0A" w:rsidRDefault="002C0A6A" w:rsidP="00DA3686">
            <w:pPr>
              <w:pStyle w:val="Tablehead"/>
              <w:rPr>
                <w:moveTo w:id="1081" w:author="ITU - BR SGD" w:date="2024-11-25T22:10:00Z"/>
              </w:rPr>
            </w:pPr>
          </w:p>
        </w:tc>
        <w:tc>
          <w:tcPr>
            <w:tcW w:w="1854" w:type="dxa"/>
          </w:tcPr>
          <w:p w14:paraId="497ED7D5" w14:textId="77777777" w:rsidR="002C0A6A" w:rsidRPr="001E4D0A" w:rsidRDefault="002C0A6A" w:rsidP="00DA3686">
            <w:pPr>
              <w:pStyle w:val="Tablehead"/>
              <w:rPr>
                <w:moveTo w:id="1082" w:author="ITU - BR SGD" w:date="2024-11-25T22:10:00Z"/>
              </w:rPr>
            </w:pPr>
            <w:moveTo w:id="1083" w:author="ITU - BR SGD" w:date="2024-11-25T22:10:00Z">
              <w:r w:rsidRPr="001E4D0A">
                <w:t>NVIS</w:t>
              </w:r>
            </w:moveTo>
          </w:p>
        </w:tc>
        <w:tc>
          <w:tcPr>
            <w:tcW w:w="2214" w:type="dxa"/>
          </w:tcPr>
          <w:p w14:paraId="222ADE6C" w14:textId="77777777" w:rsidR="002C0A6A" w:rsidRPr="001E4D0A" w:rsidRDefault="002C0A6A" w:rsidP="00DA3686">
            <w:pPr>
              <w:pStyle w:val="Tablehead"/>
              <w:rPr>
                <w:moveTo w:id="1084" w:author="ITU - BR SGD" w:date="2024-11-25T22:10:00Z"/>
              </w:rPr>
            </w:pPr>
            <w:moveTo w:id="1085" w:author="ITU - BR SGD" w:date="2024-11-25T22:10:00Z">
              <w:r w:rsidRPr="001E4D0A">
                <w:t>Oblique incidence</w:t>
              </w:r>
            </w:moveTo>
          </w:p>
        </w:tc>
      </w:tr>
      <w:tr w:rsidR="002C0A6A" w:rsidRPr="001E4D0A" w14:paraId="6B566A01" w14:textId="77777777" w:rsidTr="00DA3686">
        <w:trPr>
          <w:jc w:val="center"/>
        </w:trPr>
        <w:tc>
          <w:tcPr>
            <w:tcW w:w="2808" w:type="dxa"/>
          </w:tcPr>
          <w:p w14:paraId="5C360377" w14:textId="77777777" w:rsidR="002C0A6A" w:rsidRPr="001E4D0A" w:rsidRDefault="002C0A6A" w:rsidP="00DA3686">
            <w:pPr>
              <w:pStyle w:val="Tabletext"/>
              <w:rPr>
                <w:moveTo w:id="1086" w:author="ITU - BR SGD" w:date="2024-11-25T22:10:00Z"/>
              </w:rPr>
            </w:pPr>
            <w:moveTo w:id="1087" w:author="ITU - BR SGD" w:date="2024-11-25T22:10:00Z">
              <w:r w:rsidRPr="001E4D0A">
                <w:t xml:space="preserve">Frequency </w:t>
              </w:r>
              <w:del w:id="1088" w:author="ITU - BR SGD" w:date="2024-11-25T22:10:00Z">
                <w:r w:rsidRPr="001E4D0A" w:rsidDel="005D082C">
                  <w:delText xml:space="preserve">band </w:delText>
                </w:r>
              </w:del>
            </w:moveTo>
            <w:ins w:id="1089" w:author="ITU - BR SGD" w:date="2024-11-25T22:10:00Z">
              <w:r w:rsidRPr="001E4D0A">
                <w:t xml:space="preserve">range </w:t>
              </w:r>
            </w:ins>
            <w:moveTo w:id="1090" w:author="ITU - BR SGD" w:date="2024-11-25T22:10:00Z">
              <w:r w:rsidRPr="001E4D0A">
                <w:t>(MHz)</w:t>
              </w:r>
            </w:moveTo>
          </w:p>
        </w:tc>
        <w:tc>
          <w:tcPr>
            <w:tcW w:w="1980" w:type="dxa"/>
          </w:tcPr>
          <w:p w14:paraId="1F40B095" w14:textId="77777777" w:rsidR="002C0A6A" w:rsidRDefault="00641787" w:rsidP="00DA3686">
            <w:pPr>
              <w:pStyle w:val="Tabletext"/>
              <w:jc w:val="center"/>
              <w:rPr>
                <w:ins w:id="1091" w:author="Andre Tarpinian (DON CIO)" w:date="2025-03-10T15:48:00Z"/>
              </w:rPr>
            </w:pPr>
            <w:ins w:id="1092" w:author="Andre Tarpinian (DON CIO)" w:date="2025-03-10T15:47:00Z">
              <w:r w:rsidRPr="00842F21">
                <w:rPr>
                  <w:highlight w:val="cyan"/>
                  <w:rPrChange w:id="1093" w:author="Andre Tarpinian (DON CIO)" w:date="2025-03-10T15:47:00Z">
                    <w:rPr/>
                  </w:rPrChange>
                </w:rPr>
                <w:t>Groundwave</w:t>
              </w:r>
              <w:r w:rsidR="00842F21">
                <w:t xml:space="preserve"> </w:t>
              </w:r>
            </w:ins>
            <w:moveTo w:id="1094" w:author="ITU - BR SGD" w:date="2024-11-25T22:10:00Z">
              <w:r w:rsidR="002C0A6A" w:rsidRPr="001E4D0A">
                <w:t>2-1</w:t>
              </w:r>
              <w:del w:id="1095" w:author="Andre Tarpinian (DON CIO)" w:date="2025-03-10T15:47:00Z">
                <w:r w:rsidR="002C0A6A" w:rsidRPr="00842F21" w:rsidDel="00842F21">
                  <w:rPr>
                    <w:highlight w:val="cyan"/>
                    <w:rPrChange w:id="1096" w:author="Andre Tarpinian (DON CIO)" w:date="2025-03-10T15:47:00Z">
                      <w:rPr/>
                    </w:rPrChange>
                  </w:rPr>
                  <w:delText>0</w:delText>
                </w:r>
              </w:del>
            </w:moveTo>
            <w:ins w:id="1097" w:author="Andre Tarpinian (DON CIO)" w:date="2025-03-10T15:47:00Z">
              <w:r w:rsidR="00842F21" w:rsidRPr="00842F21">
                <w:rPr>
                  <w:highlight w:val="cyan"/>
                  <w:rPrChange w:id="1098" w:author="Andre Tarpinian (DON CIO)" w:date="2025-03-10T15:47:00Z">
                    <w:rPr/>
                  </w:rPrChange>
                </w:rPr>
                <w:t>5</w:t>
              </w:r>
            </w:ins>
          </w:p>
          <w:p w14:paraId="1F2FD7D4" w14:textId="438B1BEB" w:rsidR="00E21A6B" w:rsidRPr="001E4D0A" w:rsidRDefault="00E21A6B" w:rsidP="00DA3686">
            <w:pPr>
              <w:pStyle w:val="Tabletext"/>
              <w:jc w:val="center"/>
              <w:rPr>
                <w:moveTo w:id="1099" w:author="ITU - BR SGD" w:date="2024-11-25T22:10:00Z"/>
              </w:rPr>
            </w:pPr>
            <w:ins w:id="1100" w:author="Andre Tarpinian (DON CIO)" w:date="2025-03-10T15:48:00Z">
              <w:r w:rsidRPr="00E21A6B">
                <w:rPr>
                  <w:highlight w:val="cyan"/>
                  <w:rPrChange w:id="1101" w:author="Andre Tarpinian (DON CIO)" w:date="2025-03-10T15:48:00Z">
                    <w:rPr/>
                  </w:rPrChange>
                </w:rPr>
                <w:t>Seawave 3-30</w:t>
              </w:r>
            </w:ins>
          </w:p>
        </w:tc>
        <w:tc>
          <w:tcPr>
            <w:tcW w:w="1854" w:type="dxa"/>
          </w:tcPr>
          <w:p w14:paraId="0977B390" w14:textId="323C3E54" w:rsidR="002C0A6A" w:rsidRPr="001E4D0A" w:rsidRDefault="002C0A6A" w:rsidP="00DA3686">
            <w:pPr>
              <w:pStyle w:val="Tabletext"/>
              <w:jc w:val="center"/>
              <w:rPr>
                <w:moveTo w:id="1102" w:author="ITU - BR SGD" w:date="2024-11-25T22:10:00Z"/>
              </w:rPr>
            </w:pPr>
            <w:moveTo w:id="1103" w:author="ITU - BR SGD" w:date="2024-11-25T22:10:00Z">
              <w:r w:rsidRPr="001E4D0A">
                <w:t>2-1</w:t>
              </w:r>
              <w:del w:id="1104" w:author="Andre Tarpinian (DON CIO)" w:date="2025-03-10T15:48:00Z">
                <w:r w:rsidRPr="00D842BF" w:rsidDel="00D842BF">
                  <w:rPr>
                    <w:highlight w:val="cyan"/>
                    <w:rPrChange w:id="1105" w:author="Andre Tarpinian (DON CIO)" w:date="2025-03-10T15:48:00Z">
                      <w:rPr/>
                    </w:rPrChange>
                  </w:rPr>
                  <w:delText>0</w:delText>
                </w:r>
              </w:del>
            </w:moveTo>
            <w:ins w:id="1106" w:author="Andre Tarpinian (DON CIO)" w:date="2025-03-10T15:48:00Z">
              <w:r w:rsidR="00D842BF" w:rsidRPr="00D842BF">
                <w:rPr>
                  <w:highlight w:val="cyan"/>
                  <w:rPrChange w:id="1107" w:author="Andre Tarpinian (DON CIO)" w:date="2025-03-10T15:48:00Z">
                    <w:rPr/>
                  </w:rPrChange>
                </w:rPr>
                <w:t>5</w:t>
              </w:r>
            </w:ins>
          </w:p>
        </w:tc>
        <w:tc>
          <w:tcPr>
            <w:tcW w:w="2214" w:type="dxa"/>
          </w:tcPr>
          <w:p w14:paraId="50306318" w14:textId="77777777" w:rsidR="002C0A6A" w:rsidRPr="001E4D0A" w:rsidRDefault="002C0A6A" w:rsidP="00DA3686">
            <w:pPr>
              <w:pStyle w:val="Tabletext"/>
              <w:jc w:val="center"/>
              <w:rPr>
                <w:moveTo w:id="1108" w:author="ITU - BR SGD" w:date="2024-11-25T22:10:00Z"/>
              </w:rPr>
            </w:pPr>
            <w:moveTo w:id="1109" w:author="ITU - BR SGD" w:date="2024-11-25T22:10:00Z">
              <w:r w:rsidRPr="001E4D0A">
                <w:t>3-30</w:t>
              </w:r>
            </w:moveTo>
          </w:p>
        </w:tc>
      </w:tr>
      <w:tr w:rsidR="002C0A6A" w:rsidRPr="001E4D0A" w14:paraId="60BEADB8" w14:textId="77777777" w:rsidTr="00DA3686">
        <w:trPr>
          <w:jc w:val="center"/>
        </w:trPr>
        <w:tc>
          <w:tcPr>
            <w:tcW w:w="2808" w:type="dxa"/>
          </w:tcPr>
          <w:p w14:paraId="6D2DA3D8" w14:textId="77777777" w:rsidR="002C0A6A" w:rsidRPr="001E4D0A" w:rsidRDefault="002C0A6A" w:rsidP="00DA3686">
            <w:pPr>
              <w:pStyle w:val="Tabletext"/>
              <w:rPr>
                <w:moveTo w:id="1110" w:author="ITU - BR SGD" w:date="2024-11-25T22:10:00Z"/>
              </w:rPr>
            </w:pPr>
            <w:moveTo w:id="1111" w:author="ITU - BR SGD" w:date="2024-11-25T22:10:00Z">
              <w:r w:rsidRPr="001E4D0A">
                <w:t>Approximate service area</w:t>
              </w:r>
            </w:moveTo>
          </w:p>
        </w:tc>
        <w:tc>
          <w:tcPr>
            <w:tcW w:w="1980" w:type="dxa"/>
          </w:tcPr>
          <w:p w14:paraId="38CFF938" w14:textId="77777777" w:rsidR="002C0A6A" w:rsidRDefault="002C0A6A" w:rsidP="00DA3686">
            <w:pPr>
              <w:pStyle w:val="Tabletext"/>
              <w:jc w:val="center"/>
              <w:rPr>
                <w:ins w:id="1112" w:author="Andre Tarpinian (DON CIO)" w:date="2025-03-10T15:48:00Z"/>
              </w:rPr>
            </w:pPr>
            <w:moveTo w:id="1113" w:author="ITU - BR SGD" w:date="2024-11-25T22:10:00Z">
              <w:r w:rsidRPr="001E4D0A">
                <w:t xml:space="preserve">Up to </w:t>
              </w:r>
              <w:del w:id="1114" w:author="Andre Tarpinian (DON CIO)" w:date="2025-03-10T15:48:00Z">
                <w:r w:rsidRPr="00B311E0" w:rsidDel="00D842BF">
                  <w:rPr>
                    <w:highlight w:val="cyan"/>
                    <w:rPrChange w:id="1115" w:author="Andre Tarpinian (DON CIO)" w:date="2025-03-10T15:49:00Z">
                      <w:rPr/>
                    </w:rPrChange>
                  </w:rPr>
                  <w:delText>8</w:delText>
                </w:r>
              </w:del>
            </w:moveTo>
            <w:ins w:id="1116" w:author="Andre Tarpinian (DON CIO)" w:date="2025-03-10T15:48:00Z">
              <w:r w:rsidR="00D842BF" w:rsidRPr="00B311E0">
                <w:rPr>
                  <w:highlight w:val="cyan"/>
                  <w:rPrChange w:id="1117" w:author="Andre Tarpinian (DON CIO)" w:date="2025-03-10T15:49:00Z">
                    <w:rPr/>
                  </w:rPrChange>
                </w:rPr>
                <w:t>4</w:t>
              </w:r>
            </w:ins>
            <w:moveTo w:id="1118" w:author="ITU - BR SGD" w:date="2024-11-25T22:10:00Z">
              <w:r w:rsidRPr="001E4D0A">
                <w:t>0 km</w:t>
              </w:r>
            </w:moveTo>
            <w:ins w:id="1119" w:author="Andre Tarpinian (DON CIO)" w:date="2025-03-10T15:48:00Z">
              <w:r w:rsidR="00D842BF">
                <w:t xml:space="preserve"> </w:t>
              </w:r>
              <w:r w:rsidR="00D842BF" w:rsidRPr="00B311E0">
                <w:rPr>
                  <w:highlight w:val="cyan"/>
                  <w:rPrChange w:id="1120" w:author="Andre Tarpinian (DON CIO)" w:date="2025-03-10T15:49:00Z">
                    <w:rPr/>
                  </w:rPrChange>
                </w:rPr>
                <w:t>(ground)</w:t>
              </w:r>
            </w:ins>
          </w:p>
          <w:p w14:paraId="0AF37C80" w14:textId="33A3E1CB" w:rsidR="00B311E0" w:rsidRPr="001E4D0A" w:rsidRDefault="00B311E0" w:rsidP="00DA3686">
            <w:pPr>
              <w:pStyle w:val="Tabletext"/>
              <w:jc w:val="center"/>
              <w:rPr>
                <w:moveTo w:id="1121" w:author="ITU - BR SGD" w:date="2024-11-25T22:10:00Z"/>
              </w:rPr>
            </w:pPr>
            <w:ins w:id="1122" w:author="Andre Tarpinian (DON CIO)" w:date="2025-03-10T15:48:00Z">
              <w:r w:rsidRPr="00B311E0">
                <w:rPr>
                  <w:highlight w:val="cyan"/>
                  <w:rPrChange w:id="1123" w:author="Andre Tarpinian (DON CIO)" w:date="2025-03-10T15:49:00Z">
                    <w:rPr/>
                  </w:rPrChange>
                </w:rPr>
                <w:t>Up to 370 km (sea)</w:t>
              </w:r>
            </w:ins>
          </w:p>
        </w:tc>
        <w:tc>
          <w:tcPr>
            <w:tcW w:w="1854" w:type="dxa"/>
          </w:tcPr>
          <w:p w14:paraId="39FBE4AF" w14:textId="318457F0" w:rsidR="002C0A6A" w:rsidRPr="001E4D0A" w:rsidRDefault="002C0A6A" w:rsidP="00DA3686">
            <w:pPr>
              <w:pStyle w:val="Tabletext"/>
              <w:jc w:val="center"/>
              <w:rPr>
                <w:moveTo w:id="1124" w:author="ITU - BR SGD" w:date="2024-11-25T22:10:00Z"/>
              </w:rPr>
            </w:pPr>
            <w:moveTo w:id="1125" w:author="ITU - BR SGD" w:date="2024-11-25T22:10:00Z">
              <w:del w:id="1126" w:author="Andre Tarpinian (DON CIO)" w:date="2025-03-10T15:49:00Z">
                <w:r w:rsidRPr="00311EB2" w:rsidDel="00311EB2">
                  <w:rPr>
                    <w:highlight w:val="cyan"/>
                    <w:rPrChange w:id="1127" w:author="Andre Tarpinian (DON CIO)" w:date="2025-03-10T15:49:00Z">
                      <w:rPr/>
                    </w:rPrChange>
                  </w:rPr>
                  <w:delText>Between 80 and 200</w:delText>
                </w:r>
              </w:del>
            </w:moveTo>
            <w:ins w:id="1128" w:author="ITU - BR SGD" w:date="2024-11-25T22:25:00Z">
              <w:del w:id="1129" w:author="Andre Tarpinian (DON CIO)" w:date="2025-03-10T15:49:00Z">
                <w:r w:rsidRPr="00311EB2" w:rsidDel="00311EB2">
                  <w:rPr>
                    <w:highlight w:val="cyan"/>
                    <w:rPrChange w:id="1130" w:author="Andre Tarpinian (DON CIO)" w:date="2025-03-10T15:49:00Z">
                      <w:rPr/>
                    </w:rPrChange>
                  </w:rPr>
                  <w:delText> </w:delText>
                </w:r>
              </w:del>
            </w:ins>
            <w:moveTo w:id="1131" w:author="ITU - BR SGD" w:date="2024-11-25T22:10:00Z">
              <w:del w:id="1132" w:author="Andre Tarpinian (DON CIO)" w:date="2025-03-10T15:49:00Z">
                <w:r w:rsidRPr="00311EB2" w:rsidDel="00311EB2">
                  <w:rPr>
                    <w:highlight w:val="cyan"/>
                    <w:rPrChange w:id="1133" w:author="Andre Tarpinian (DON CIO)" w:date="2025-03-10T15:49:00Z">
                      <w:rPr/>
                    </w:rPrChange>
                  </w:rPr>
                  <w:delText>km</w:delText>
                </w:r>
              </w:del>
            </w:moveTo>
            <w:ins w:id="1134" w:author="Andre Tarpinian (DON CIO)" w:date="2025-03-10T15:49:00Z">
              <w:r w:rsidR="00311EB2" w:rsidRPr="00311EB2">
                <w:rPr>
                  <w:highlight w:val="cyan"/>
                  <w:rPrChange w:id="1135" w:author="Andre Tarpinian (DON CIO)" w:date="2025-03-10T15:49:00Z">
                    <w:rPr/>
                  </w:rPrChange>
                </w:rPr>
                <w:t>Up to 300 km</w:t>
              </w:r>
            </w:ins>
          </w:p>
        </w:tc>
        <w:tc>
          <w:tcPr>
            <w:tcW w:w="2214" w:type="dxa"/>
          </w:tcPr>
          <w:p w14:paraId="0F80F188" w14:textId="49FB9B8B" w:rsidR="002C0A6A" w:rsidRPr="001E4D0A" w:rsidRDefault="002C0A6A" w:rsidP="00DA3686">
            <w:pPr>
              <w:pStyle w:val="Tabletext"/>
              <w:jc w:val="center"/>
              <w:rPr>
                <w:moveTo w:id="1136" w:author="ITU - BR SGD" w:date="2024-11-25T22:10:00Z"/>
              </w:rPr>
            </w:pPr>
            <w:moveTo w:id="1137" w:author="ITU - BR SGD" w:date="2024-11-25T22:10:00Z">
              <w:r w:rsidRPr="001E4D0A">
                <w:t xml:space="preserve">Greater than </w:t>
              </w:r>
              <w:del w:id="1138" w:author="Andre Tarpinian (DON CIO)" w:date="2025-03-10T15:49:00Z">
                <w:r w:rsidRPr="00311EB2" w:rsidDel="00311EB2">
                  <w:rPr>
                    <w:highlight w:val="cyan"/>
                    <w:rPrChange w:id="1139" w:author="Andre Tarpinian (DON CIO)" w:date="2025-03-10T15:49:00Z">
                      <w:rPr/>
                    </w:rPrChange>
                  </w:rPr>
                  <w:delText>2</w:delText>
                </w:r>
              </w:del>
            </w:moveTo>
            <w:ins w:id="1140" w:author="Andre Tarpinian (DON CIO)" w:date="2025-03-10T15:49:00Z">
              <w:r w:rsidR="00311EB2" w:rsidRPr="00311EB2">
                <w:rPr>
                  <w:highlight w:val="cyan"/>
                  <w:rPrChange w:id="1141" w:author="Andre Tarpinian (DON CIO)" w:date="2025-03-10T15:49:00Z">
                    <w:rPr/>
                  </w:rPrChange>
                </w:rPr>
                <w:t>3</w:t>
              </w:r>
            </w:ins>
            <w:moveTo w:id="1142" w:author="ITU - BR SGD" w:date="2024-11-25T22:10:00Z">
              <w:r w:rsidRPr="001E4D0A">
                <w:t>00 km</w:t>
              </w:r>
            </w:moveTo>
          </w:p>
        </w:tc>
      </w:tr>
      <w:tr w:rsidR="002C0A6A" w:rsidRPr="001E4D0A" w14:paraId="05731674" w14:textId="77777777" w:rsidTr="00DA3686">
        <w:trPr>
          <w:jc w:val="center"/>
        </w:trPr>
        <w:tc>
          <w:tcPr>
            <w:tcW w:w="2808" w:type="dxa"/>
          </w:tcPr>
          <w:p w14:paraId="0E1B5858" w14:textId="77777777" w:rsidR="002C0A6A" w:rsidRPr="001E4D0A" w:rsidRDefault="002C0A6A" w:rsidP="00DA3686">
            <w:pPr>
              <w:pStyle w:val="Tabletext"/>
              <w:rPr>
                <w:moveTo w:id="1143" w:author="ITU - BR SGD" w:date="2024-11-25T22:10:00Z"/>
              </w:rPr>
            </w:pPr>
            <w:moveTo w:id="1144" w:author="ITU - BR SGD" w:date="2024-11-25T22:10:00Z">
              <w:r w:rsidRPr="001E4D0A">
                <w:t>Antenna polarization</w:t>
              </w:r>
            </w:moveTo>
          </w:p>
        </w:tc>
        <w:tc>
          <w:tcPr>
            <w:tcW w:w="1980" w:type="dxa"/>
          </w:tcPr>
          <w:p w14:paraId="4A18DC0B" w14:textId="0B90649F" w:rsidR="002C0A6A" w:rsidRPr="001E4D0A" w:rsidRDefault="002C0A6A" w:rsidP="00DA3686">
            <w:pPr>
              <w:pStyle w:val="Tabletext"/>
              <w:jc w:val="center"/>
              <w:rPr>
                <w:moveTo w:id="1145" w:author="ITU - BR SGD" w:date="2024-11-25T22:10:00Z"/>
              </w:rPr>
            </w:pPr>
            <w:moveTo w:id="1146" w:author="ITU - BR SGD" w:date="2024-11-25T22:10:00Z">
              <w:r w:rsidRPr="001E4D0A">
                <w:t>Vertical</w:t>
              </w:r>
            </w:moveTo>
            <w:ins w:id="1147" w:author="Andre Tarpinian (DON CIO)" w:date="2025-03-10T15:49:00Z">
              <w:r w:rsidR="00CA3F6D">
                <w:t>/</w:t>
              </w:r>
              <w:r w:rsidR="00CA3F6D" w:rsidRPr="00CA3F6D">
                <w:rPr>
                  <w:highlight w:val="cyan"/>
                  <w:rPrChange w:id="1148" w:author="Andre Tarpinian (DON CIO)" w:date="2025-03-10T15:50:00Z">
                    <w:rPr/>
                  </w:rPrChange>
                </w:rPr>
                <w:t>Horizontal</w:t>
              </w:r>
            </w:ins>
          </w:p>
        </w:tc>
        <w:tc>
          <w:tcPr>
            <w:tcW w:w="1854" w:type="dxa"/>
          </w:tcPr>
          <w:p w14:paraId="36BE750D" w14:textId="1AE36712" w:rsidR="002C0A6A" w:rsidRPr="001E4D0A" w:rsidRDefault="00CA3F6D" w:rsidP="00DA3686">
            <w:pPr>
              <w:pStyle w:val="Tabletext"/>
              <w:jc w:val="center"/>
              <w:rPr>
                <w:moveTo w:id="1149" w:author="ITU - BR SGD" w:date="2024-11-25T22:10:00Z"/>
              </w:rPr>
            </w:pPr>
            <w:ins w:id="1150" w:author="Andre Tarpinian (DON CIO)" w:date="2025-03-10T15:49:00Z">
              <w:r w:rsidRPr="00CA3F6D">
                <w:rPr>
                  <w:highlight w:val="cyan"/>
                  <w:rPrChange w:id="1151" w:author="Andre Tarpinian (DON CIO)" w:date="2025-03-10T15:50:00Z">
                    <w:rPr/>
                  </w:rPrChange>
                </w:rPr>
                <w:t>Ve</w:t>
              </w:r>
            </w:ins>
            <w:ins w:id="1152" w:author="Andre Tarpinian (DON CIO)" w:date="2025-03-10T15:50:00Z">
              <w:r w:rsidRPr="00CA3F6D">
                <w:rPr>
                  <w:highlight w:val="cyan"/>
                  <w:rPrChange w:id="1153" w:author="Andre Tarpinian (DON CIO)" w:date="2025-03-10T15:50:00Z">
                    <w:rPr/>
                  </w:rPrChange>
                </w:rPr>
                <w:t>rtical/</w:t>
              </w:r>
            </w:ins>
            <w:moveTo w:id="1154" w:author="ITU - BR SGD" w:date="2024-11-25T22:10:00Z">
              <w:r w:rsidR="002C0A6A" w:rsidRPr="001E4D0A">
                <w:t>Horizontal</w:t>
              </w:r>
            </w:moveTo>
          </w:p>
        </w:tc>
        <w:tc>
          <w:tcPr>
            <w:tcW w:w="2214" w:type="dxa"/>
          </w:tcPr>
          <w:p w14:paraId="439D5282" w14:textId="77777777" w:rsidR="002C0A6A" w:rsidRPr="001E4D0A" w:rsidRDefault="002C0A6A" w:rsidP="00DA3686">
            <w:pPr>
              <w:pStyle w:val="Tabletext"/>
              <w:jc w:val="center"/>
              <w:rPr>
                <w:moveTo w:id="1155" w:author="ITU - BR SGD" w:date="2024-11-25T22:10:00Z"/>
              </w:rPr>
            </w:pPr>
            <w:moveTo w:id="1156" w:author="ITU - BR SGD" w:date="2024-11-25T22:10:00Z">
              <w:r w:rsidRPr="001E4D0A">
                <w:t>Vertical/horizontal</w:t>
              </w:r>
            </w:moveTo>
          </w:p>
        </w:tc>
      </w:tr>
      <w:tr w:rsidR="002C0A6A" w:rsidRPr="001E4D0A" w14:paraId="5C5E2580" w14:textId="77777777" w:rsidTr="00DA3686">
        <w:trPr>
          <w:jc w:val="center"/>
        </w:trPr>
        <w:tc>
          <w:tcPr>
            <w:tcW w:w="2808" w:type="dxa"/>
          </w:tcPr>
          <w:p w14:paraId="2B310FB9" w14:textId="76C0DD4A" w:rsidR="002C0A6A" w:rsidRPr="001E4D0A" w:rsidRDefault="002C0A6A" w:rsidP="00DA3686">
            <w:pPr>
              <w:pStyle w:val="Tabletext"/>
              <w:rPr>
                <w:moveTo w:id="1157" w:author="ITU - BR SGD" w:date="2024-11-25T22:10:00Z"/>
              </w:rPr>
            </w:pPr>
            <w:moveTo w:id="1158" w:author="ITU - BR SGD" w:date="2024-11-25T22:10:00Z">
              <w:del w:id="1159" w:author="ITU - BR SGD" w:date="2024-11-27T15:39:00Z">
                <w:r w:rsidRPr="001E4D0A" w:rsidDel="000846B6">
                  <w:delText>Transmitting a</w:delText>
                </w:r>
              </w:del>
            </w:moveTo>
            <w:ins w:id="1160" w:author="ITU - BR SGD" w:date="2024-11-27T15:39:00Z">
              <w:r w:rsidRPr="001E4D0A">
                <w:t>A</w:t>
              </w:r>
            </w:ins>
            <w:moveTo w:id="1161" w:author="ITU - BR SGD" w:date="2024-11-25T22:10:00Z">
              <w:r w:rsidRPr="001E4D0A">
                <w:t xml:space="preserve">ntenna </w:t>
              </w:r>
            </w:moveTo>
            <w:ins w:id="1162" w:author="Andre Tarpinian (DON CIO)" w:date="2025-03-10T17:09:00Z">
              <w:r w:rsidR="00457A71" w:rsidRPr="0042044F">
                <w:rPr>
                  <w:highlight w:val="cyan"/>
                </w:rPr>
                <w:t>directivity</w:t>
              </w:r>
              <w:r w:rsidR="00457A71" w:rsidRPr="001E4D0A">
                <w:t xml:space="preserve"> </w:t>
              </w:r>
            </w:ins>
            <w:moveTo w:id="1163" w:author="ITU - BR SGD" w:date="2024-11-25T22:10:00Z">
              <w:r w:rsidRPr="001E4D0A">
                <w:t>gain</w:t>
              </w:r>
            </w:moveTo>
            <w:ins w:id="1164" w:author="Andre Tarpinian (DON CIO)" w:date="2025-03-10T15:50:00Z">
              <w:r w:rsidR="00CA3F6D">
                <w:t xml:space="preserve"> </w:t>
              </w:r>
            </w:ins>
            <w:moveTo w:id="1165" w:author="ITU - BR SGD" w:date="2024-11-25T22:10:00Z">
              <w:del w:id="1166" w:author="Andre Tarpinian (DON CIO)" w:date="2025-03-10T17:09:00Z">
                <w:r w:rsidRPr="001E4D0A" w:rsidDel="00457A71">
                  <w:delText xml:space="preserve"> </w:delText>
                </w:r>
              </w:del>
              <w:r w:rsidRPr="001E4D0A">
                <w:t>(dBi)</w:t>
              </w:r>
            </w:moveTo>
          </w:p>
        </w:tc>
        <w:tc>
          <w:tcPr>
            <w:tcW w:w="1980" w:type="dxa"/>
          </w:tcPr>
          <w:p w14:paraId="1434ECCC" w14:textId="7C2C41E4" w:rsidR="002C0A6A" w:rsidRPr="00E63819" w:rsidRDefault="002C0A6A" w:rsidP="00DA3686">
            <w:pPr>
              <w:pStyle w:val="Tabletext"/>
              <w:jc w:val="center"/>
              <w:rPr>
                <w:moveTo w:id="1167" w:author="ITU - BR SGD" w:date="2024-11-25T22:10:00Z"/>
                <w:highlight w:val="cyan"/>
                <w:rPrChange w:id="1168" w:author="Andre Tarpinian (DON CIO)" w:date="2025-03-11T10:32:00Z">
                  <w:rPr>
                    <w:moveTo w:id="1169" w:author="ITU - BR SGD" w:date="2024-11-25T22:10:00Z"/>
                  </w:rPr>
                </w:rPrChange>
              </w:rPr>
            </w:pPr>
            <w:moveTo w:id="1170" w:author="ITU - BR SGD" w:date="2024-11-25T22:10:00Z">
              <w:del w:id="1171" w:author="Andre Tarpinian (DON CIO)" w:date="2025-03-10T15:50:00Z">
                <w:r w:rsidRPr="00E63819" w:rsidDel="00FE6035">
                  <w:rPr>
                    <w:highlight w:val="cyan"/>
                    <w:rPrChange w:id="1172" w:author="Andre Tarpinian (DON CIO)" w:date="2025-03-11T10:32:00Z">
                      <w:rPr/>
                    </w:rPrChange>
                  </w:rPr>
                  <w:delText>1-3</w:delText>
                </w:r>
              </w:del>
            </w:moveTo>
            <w:ins w:id="1173" w:author="Andre Tarpinian (DON CIO)" w:date="2025-03-11T10:31:00Z">
              <w:r w:rsidR="00551D7B" w:rsidRPr="00E63819">
                <w:rPr>
                  <w:highlight w:val="cyan"/>
                  <w:rPrChange w:id="1174" w:author="Andre Tarpinian (DON CIO)" w:date="2025-03-11T10:32:00Z">
                    <w:rPr/>
                  </w:rPrChange>
                </w:rPr>
                <w:t xml:space="preserve"> 0-</w:t>
              </w:r>
            </w:ins>
            <w:ins w:id="1175" w:author="Andre Tarpinian (DON CIO)" w:date="2025-03-11T10:32:00Z">
              <w:r w:rsidR="00551D7B" w:rsidRPr="00E63819">
                <w:rPr>
                  <w:highlight w:val="cyan"/>
                  <w:rPrChange w:id="1176" w:author="Andre Tarpinian (DON CIO)" w:date="2025-03-11T10:32:00Z">
                    <w:rPr/>
                  </w:rPrChange>
                </w:rPr>
                <w:t>3</w:t>
              </w:r>
            </w:ins>
          </w:p>
        </w:tc>
        <w:tc>
          <w:tcPr>
            <w:tcW w:w="1854" w:type="dxa"/>
          </w:tcPr>
          <w:p w14:paraId="4D6D179D" w14:textId="5AEAF872" w:rsidR="002C0A6A" w:rsidRPr="00E63819" w:rsidRDefault="002C0A6A" w:rsidP="00DA3686">
            <w:pPr>
              <w:pStyle w:val="Tabletext"/>
              <w:jc w:val="center"/>
              <w:rPr>
                <w:moveTo w:id="1177" w:author="ITU - BR SGD" w:date="2024-11-25T22:10:00Z"/>
                <w:highlight w:val="cyan"/>
                <w:rPrChange w:id="1178" w:author="Andre Tarpinian (DON CIO)" w:date="2025-03-11T10:32:00Z">
                  <w:rPr>
                    <w:moveTo w:id="1179" w:author="ITU - BR SGD" w:date="2024-11-25T22:10:00Z"/>
                  </w:rPr>
                </w:rPrChange>
              </w:rPr>
            </w:pPr>
            <w:moveTo w:id="1180" w:author="ITU - BR SGD" w:date="2024-11-25T22:10:00Z">
              <w:del w:id="1181" w:author="Andre Tarpinian (DON CIO)" w:date="2025-03-10T15:51:00Z">
                <w:r w:rsidRPr="00E63819" w:rsidDel="00FE6035">
                  <w:rPr>
                    <w:highlight w:val="cyan"/>
                    <w:rPrChange w:id="1182" w:author="Andre Tarpinian (DON CIO)" w:date="2025-03-11T10:32:00Z">
                      <w:rPr/>
                    </w:rPrChange>
                  </w:rPr>
                  <w:delText>1-6</w:delText>
                </w:r>
              </w:del>
            </w:moveTo>
            <w:ins w:id="1183" w:author="Andre Tarpinian (DON CIO)" w:date="2025-03-11T10:32:00Z">
              <w:r w:rsidR="00551D7B" w:rsidRPr="00E63819">
                <w:rPr>
                  <w:highlight w:val="cyan"/>
                  <w:rPrChange w:id="1184" w:author="Andre Tarpinian (DON CIO)" w:date="2025-03-11T10:32:00Z">
                    <w:rPr/>
                  </w:rPrChange>
                </w:rPr>
                <w:t>0-</w:t>
              </w:r>
            </w:ins>
            <w:ins w:id="1185" w:author="Andre Tarpinian (DON CIO)" w:date="2025-03-11T10:40:00Z">
              <w:r w:rsidR="009C3CF8">
                <w:rPr>
                  <w:highlight w:val="cyan"/>
                </w:rPr>
                <w:t>6</w:t>
              </w:r>
            </w:ins>
          </w:p>
        </w:tc>
        <w:tc>
          <w:tcPr>
            <w:tcW w:w="2214" w:type="dxa"/>
          </w:tcPr>
          <w:p w14:paraId="6D2FC324" w14:textId="0EE1DC3B" w:rsidR="002C0A6A" w:rsidRPr="001E4D0A" w:rsidRDefault="002C0A6A" w:rsidP="00DA3686">
            <w:pPr>
              <w:pStyle w:val="Tabletext"/>
              <w:jc w:val="center"/>
              <w:rPr>
                <w:moveTo w:id="1186" w:author="ITU - BR SGD" w:date="2024-11-25T22:10:00Z"/>
              </w:rPr>
            </w:pPr>
            <w:moveTo w:id="1187" w:author="ITU - BR SGD" w:date="2024-11-25T22:10:00Z">
              <w:del w:id="1188" w:author="Andre Tarpinian (DON CIO)" w:date="2025-03-10T15:51:00Z">
                <w:r w:rsidRPr="00FE6035" w:rsidDel="00FE6035">
                  <w:rPr>
                    <w:highlight w:val="cyan"/>
                    <w:rPrChange w:id="1189" w:author="Andre Tarpinian (DON CIO)" w:date="2025-03-10T15:51:00Z">
                      <w:rPr/>
                    </w:rPrChange>
                  </w:rPr>
                  <w:delText>6</w:delText>
                </w:r>
              </w:del>
            </w:moveTo>
            <w:ins w:id="1190" w:author="Andre Tarpinian (DON CIO)" w:date="2025-03-10T15:51:00Z">
              <w:r w:rsidR="00FE6035" w:rsidRPr="00FE6035">
                <w:rPr>
                  <w:highlight w:val="cyan"/>
                  <w:rPrChange w:id="1191" w:author="Andre Tarpinian (DON CIO)" w:date="2025-03-10T15:51:00Z">
                    <w:rPr/>
                  </w:rPrChange>
                </w:rPr>
                <w:t>0</w:t>
              </w:r>
            </w:ins>
            <w:moveTo w:id="1192" w:author="ITU - BR SGD" w:date="2024-11-25T22:10:00Z">
              <w:r w:rsidRPr="001E4D0A">
                <w:t>-15</w:t>
              </w:r>
            </w:moveTo>
          </w:p>
        </w:tc>
      </w:tr>
      <w:tr w:rsidR="002C0A6A" w:rsidRPr="001E4D0A" w14:paraId="63000778" w14:textId="77777777" w:rsidTr="00DA3686">
        <w:trPr>
          <w:jc w:val="center"/>
        </w:trPr>
        <w:tc>
          <w:tcPr>
            <w:tcW w:w="2808" w:type="dxa"/>
          </w:tcPr>
          <w:p w14:paraId="22D18F38" w14:textId="77777777" w:rsidR="002C0A6A" w:rsidRPr="001E4D0A" w:rsidRDefault="002C0A6A" w:rsidP="00DA3686">
            <w:pPr>
              <w:pStyle w:val="Tabletext"/>
              <w:rPr>
                <w:moveTo w:id="1193" w:author="ITU - BR SGD" w:date="2024-11-25T22:10:00Z"/>
              </w:rPr>
            </w:pPr>
            <w:moveTo w:id="1194" w:author="ITU - BR SGD" w:date="2024-11-25T22:10:00Z">
              <w:r w:rsidRPr="001E4D0A">
                <w:t>Maximum e.i.r.p. (dBW)</w:t>
              </w:r>
            </w:moveTo>
          </w:p>
        </w:tc>
        <w:tc>
          <w:tcPr>
            <w:tcW w:w="1980" w:type="dxa"/>
          </w:tcPr>
          <w:p w14:paraId="5C702A83" w14:textId="42E07EAD" w:rsidR="002C0A6A" w:rsidRPr="001E4D0A" w:rsidRDefault="002C0A6A" w:rsidP="00DA3686">
            <w:pPr>
              <w:pStyle w:val="Tabletext"/>
              <w:jc w:val="center"/>
              <w:rPr>
                <w:moveTo w:id="1195" w:author="ITU - BR SGD" w:date="2024-11-25T22:10:00Z"/>
              </w:rPr>
            </w:pPr>
            <w:moveTo w:id="1196" w:author="ITU - BR SGD" w:date="2024-11-25T22:10:00Z">
              <w:del w:id="1197" w:author="Andre Tarpinian (DON CIO)" w:date="2025-03-10T15:57:00Z">
                <w:r w:rsidRPr="00EA5B4A" w:rsidDel="004368BF">
                  <w:rPr>
                    <w:highlight w:val="cyan"/>
                    <w:rPrChange w:id="1198" w:author="Andre Tarpinian (DON CIO)" w:date="2025-03-10T15:57:00Z">
                      <w:rPr/>
                    </w:rPrChange>
                  </w:rPr>
                  <w:delText>1-29</w:delText>
                </w:r>
              </w:del>
            </w:moveTo>
            <w:ins w:id="1199" w:author="Andre Tarpinian (DON CIO)" w:date="2025-03-11T12:54:00Z">
              <w:r w:rsidR="00D21E6E" w:rsidRPr="00457829">
                <w:rPr>
                  <w:highlight w:val="cyan"/>
                  <w:rPrChange w:id="1200" w:author="Andre Tarpinian (DON CIO)" w:date="2025-03-11T13:37:00Z">
                    <w:rPr/>
                  </w:rPrChange>
                </w:rPr>
                <w:t>3</w:t>
              </w:r>
            </w:ins>
            <w:ins w:id="1201" w:author="Andre Tarpinian (DON CIO)" w:date="2025-03-11T13:37:00Z">
              <w:r w:rsidR="00457829" w:rsidRPr="00457829">
                <w:rPr>
                  <w:highlight w:val="cyan"/>
                  <w:rPrChange w:id="1202" w:author="Andre Tarpinian (DON CIO)" w:date="2025-03-11T13:37:00Z">
                    <w:rPr/>
                  </w:rPrChange>
                </w:rPr>
                <w:t>1</w:t>
              </w:r>
            </w:ins>
          </w:p>
        </w:tc>
        <w:tc>
          <w:tcPr>
            <w:tcW w:w="1854" w:type="dxa"/>
          </w:tcPr>
          <w:p w14:paraId="561BD541" w14:textId="5EA1AB07" w:rsidR="002C0A6A" w:rsidRPr="001E4D0A" w:rsidRDefault="002C0A6A" w:rsidP="00DA3686">
            <w:pPr>
              <w:pStyle w:val="Tabletext"/>
              <w:jc w:val="center"/>
              <w:rPr>
                <w:moveTo w:id="1203" w:author="ITU - BR SGD" w:date="2024-11-25T22:10:00Z"/>
              </w:rPr>
            </w:pPr>
            <w:moveTo w:id="1204" w:author="ITU - BR SGD" w:date="2024-11-25T22:10:00Z">
              <w:del w:id="1205" w:author="Andre Tarpinian (DON CIO)" w:date="2025-03-10T15:57:00Z">
                <w:r w:rsidRPr="00EA5B4A" w:rsidDel="004368BF">
                  <w:rPr>
                    <w:highlight w:val="cyan"/>
                    <w:rPrChange w:id="1206" w:author="Andre Tarpinian (DON CIO)" w:date="2025-03-10T15:57:00Z">
                      <w:rPr/>
                    </w:rPrChange>
                  </w:rPr>
                  <w:delText>10-32</w:delText>
                </w:r>
              </w:del>
            </w:moveTo>
            <w:ins w:id="1207" w:author="Andre Tarpinian (DON CIO)" w:date="2025-03-11T13:37:00Z">
              <w:r w:rsidR="00457829" w:rsidRPr="00457829">
                <w:rPr>
                  <w:highlight w:val="cyan"/>
                  <w:rPrChange w:id="1208" w:author="Andre Tarpinian (DON CIO)" w:date="2025-03-11T13:37:00Z">
                    <w:rPr/>
                  </w:rPrChange>
                </w:rPr>
                <w:t>27</w:t>
              </w:r>
            </w:ins>
          </w:p>
        </w:tc>
        <w:tc>
          <w:tcPr>
            <w:tcW w:w="2214" w:type="dxa"/>
          </w:tcPr>
          <w:p w14:paraId="04D10D83" w14:textId="21AA0666" w:rsidR="002C0A6A" w:rsidRPr="001E4D0A" w:rsidRDefault="002C0A6A" w:rsidP="00DA3686">
            <w:pPr>
              <w:pStyle w:val="Tabletext"/>
              <w:jc w:val="center"/>
              <w:rPr>
                <w:moveTo w:id="1209" w:author="ITU - BR SGD" w:date="2024-11-25T22:10:00Z"/>
              </w:rPr>
            </w:pPr>
            <w:moveTo w:id="1210" w:author="ITU - BR SGD" w:date="2024-11-25T22:10:00Z">
              <w:del w:id="1211" w:author="Andre Tarpinian (DON CIO)" w:date="2025-03-10T15:57:00Z">
                <w:r w:rsidRPr="00EA5B4A" w:rsidDel="00EA5B4A">
                  <w:rPr>
                    <w:highlight w:val="cyan"/>
                    <w:rPrChange w:id="1212" w:author="Andre Tarpinian (DON CIO)" w:date="2025-03-10T15:58:00Z">
                      <w:rPr/>
                    </w:rPrChange>
                  </w:rPr>
                  <w:delText>16</w:delText>
                </w:r>
                <w:r w:rsidRPr="00C96344" w:rsidDel="00EA5B4A">
                  <w:rPr>
                    <w:highlight w:val="cyan"/>
                    <w:rPrChange w:id="1213" w:author="Andre Tarpinian (DON CIO)" w:date="2025-03-11T12:56:00Z">
                      <w:rPr/>
                    </w:rPrChange>
                  </w:rPr>
                  <w:delText>-</w:delText>
                </w:r>
                <w:r w:rsidRPr="00853EA5" w:rsidDel="00EA5B4A">
                  <w:rPr>
                    <w:highlight w:val="cyan"/>
                    <w:rPrChange w:id="1214" w:author="Andre Tarpinian (DON CIO)" w:date="2025-03-11T13:38:00Z">
                      <w:rPr/>
                    </w:rPrChange>
                  </w:rPr>
                  <w:delText>55</w:delText>
                </w:r>
              </w:del>
            </w:moveTo>
            <w:ins w:id="1215" w:author="Andre Tarpinian (DON CIO)" w:date="2025-03-11T13:38:00Z">
              <w:r w:rsidR="00853EA5" w:rsidRPr="00853EA5">
                <w:rPr>
                  <w:highlight w:val="cyan"/>
                  <w:rPrChange w:id="1216" w:author="Andre Tarpinian (DON CIO)" w:date="2025-03-11T13:38:00Z">
                    <w:rPr/>
                  </w:rPrChange>
                </w:rPr>
                <w:t>54</w:t>
              </w:r>
            </w:ins>
          </w:p>
        </w:tc>
      </w:tr>
      <w:tr w:rsidR="002C0A6A" w:rsidRPr="001E4D0A" w14:paraId="0C2476FB" w14:textId="77777777" w:rsidTr="00DA3686">
        <w:trPr>
          <w:jc w:val="center"/>
        </w:trPr>
        <w:tc>
          <w:tcPr>
            <w:tcW w:w="2808" w:type="dxa"/>
            <w:tcBorders>
              <w:bottom w:val="single" w:sz="4" w:space="0" w:color="auto"/>
            </w:tcBorders>
          </w:tcPr>
          <w:p w14:paraId="132B7F3B" w14:textId="77777777" w:rsidR="002C0A6A" w:rsidRPr="001E4D0A" w:rsidRDefault="002C0A6A" w:rsidP="00DA3686">
            <w:pPr>
              <w:pStyle w:val="Tabletext"/>
              <w:rPr>
                <w:moveTo w:id="1217" w:author="ITU - BR SGD" w:date="2024-11-25T22:10:00Z"/>
              </w:rPr>
            </w:pPr>
            <w:moveTo w:id="1218" w:author="ITU - BR SGD" w:date="2024-11-25T22:10:00Z">
              <w:r w:rsidRPr="001E4D0A">
                <w:rPr>
                  <w:i/>
                  <w:iCs/>
                </w:rPr>
                <w:t>S</w:t>
              </w:r>
              <w:r w:rsidRPr="001E4D0A">
                <w:t>/</w:t>
              </w:r>
              <w:r w:rsidRPr="001E4D0A">
                <w:rPr>
                  <w:i/>
                  <w:iCs/>
                </w:rPr>
                <w:t>N</w:t>
              </w:r>
              <w:r w:rsidRPr="001E4D0A">
                <w:t xml:space="preserve"> (dB)</w:t>
              </w:r>
              <w:r w:rsidRPr="001E4D0A">
                <w:rPr>
                  <w:vertAlign w:val="superscript"/>
                </w:rPr>
                <w:t>1</w:t>
              </w:r>
            </w:moveTo>
          </w:p>
        </w:tc>
        <w:tc>
          <w:tcPr>
            <w:tcW w:w="1980" w:type="dxa"/>
            <w:tcBorders>
              <w:bottom w:val="single" w:sz="4" w:space="0" w:color="auto"/>
            </w:tcBorders>
          </w:tcPr>
          <w:p w14:paraId="06BCBED9" w14:textId="77777777" w:rsidR="002C0A6A" w:rsidRPr="001E4D0A" w:rsidRDefault="002C0A6A" w:rsidP="00DA3686">
            <w:pPr>
              <w:pStyle w:val="Tabletext"/>
              <w:jc w:val="center"/>
              <w:rPr>
                <w:moveTo w:id="1219" w:author="ITU - BR SGD" w:date="2024-11-25T22:10:00Z"/>
              </w:rPr>
            </w:pPr>
            <w:moveTo w:id="1220" w:author="ITU - BR SGD" w:date="2024-11-25T22:10:00Z">
              <w:r w:rsidRPr="001E4D0A">
                <w:t>SSB 17</w:t>
              </w:r>
              <w:r w:rsidRPr="001E4D0A">
                <w:br/>
                <w:t>DRM 18</w:t>
              </w:r>
            </w:moveTo>
          </w:p>
        </w:tc>
        <w:tc>
          <w:tcPr>
            <w:tcW w:w="1854" w:type="dxa"/>
            <w:tcBorders>
              <w:bottom w:val="single" w:sz="4" w:space="0" w:color="auto"/>
            </w:tcBorders>
          </w:tcPr>
          <w:p w14:paraId="11F23818" w14:textId="77777777" w:rsidR="002C0A6A" w:rsidRPr="001E4D0A" w:rsidRDefault="002C0A6A" w:rsidP="00DA3686">
            <w:pPr>
              <w:pStyle w:val="Tabletext"/>
              <w:jc w:val="center"/>
              <w:rPr>
                <w:moveTo w:id="1221" w:author="ITU - BR SGD" w:date="2024-11-25T22:10:00Z"/>
              </w:rPr>
            </w:pPr>
            <w:moveTo w:id="1222" w:author="ITU - BR SGD" w:date="2024-11-25T22:10:00Z">
              <w:r w:rsidRPr="001E4D0A">
                <w:t>SSB 25</w:t>
              </w:r>
              <w:r w:rsidRPr="001E4D0A">
                <w:br/>
                <w:t>DRM 26</w:t>
              </w:r>
            </w:moveTo>
          </w:p>
        </w:tc>
        <w:tc>
          <w:tcPr>
            <w:tcW w:w="2214" w:type="dxa"/>
            <w:tcBorders>
              <w:bottom w:val="single" w:sz="4" w:space="0" w:color="auto"/>
            </w:tcBorders>
          </w:tcPr>
          <w:p w14:paraId="145E991C" w14:textId="77777777" w:rsidR="002C0A6A" w:rsidRPr="001E4D0A" w:rsidRDefault="002C0A6A" w:rsidP="00DA3686">
            <w:pPr>
              <w:pStyle w:val="Tabletext"/>
              <w:jc w:val="center"/>
              <w:rPr>
                <w:moveTo w:id="1223" w:author="ITU - BR SGD" w:date="2024-11-25T22:10:00Z"/>
              </w:rPr>
            </w:pPr>
            <w:moveTo w:id="1224" w:author="ITU - BR SGD" w:date="2024-11-25T22:10:00Z">
              <w:r w:rsidRPr="001E4D0A">
                <w:t>SSB 26</w:t>
              </w:r>
              <w:r w:rsidRPr="001E4D0A">
                <w:br/>
                <w:t>DRM 26</w:t>
              </w:r>
            </w:moveTo>
          </w:p>
        </w:tc>
      </w:tr>
      <w:tr w:rsidR="002C0A6A" w:rsidRPr="001E4D0A" w14:paraId="4FEBF6E8" w14:textId="77777777" w:rsidTr="00DA3686">
        <w:trPr>
          <w:trHeight w:val="562"/>
          <w:jc w:val="center"/>
        </w:trPr>
        <w:tc>
          <w:tcPr>
            <w:tcW w:w="2808" w:type="dxa"/>
            <w:vMerge w:val="restart"/>
            <w:tcBorders>
              <w:bottom w:val="single" w:sz="4" w:space="0" w:color="auto"/>
            </w:tcBorders>
          </w:tcPr>
          <w:p w14:paraId="6DF52A50" w14:textId="77777777" w:rsidR="002C0A6A" w:rsidRPr="001E4D0A" w:rsidRDefault="002C0A6A" w:rsidP="00DA3686">
            <w:pPr>
              <w:pStyle w:val="Tabletext"/>
              <w:rPr>
                <w:moveTo w:id="1225" w:author="ITU - BR SGD" w:date="2024-11-25T22:10:00Z"/>
              </w:rPr>
            </w:pPr>
            <w:moveTo w:id="1226" w:author="ITU - BR SGD" w:date="2024-11-25T22:10:00Z">
              <w:r w:rsidRPr="001E4D0A">
                <w:t>Necessary bandwidths and types of emission</w:t>
              </w:r>
              <w:r w:rsidRPr="001E4D0A">
                <w:rPr>
                  <w:vertAlign w:val="superscript"/>
                </w:rPr>
                <w:t>2</w:t>
              </w:r>
              <w:r w:rsidRPr="001E4D0A">
                <w:t xml:space="preserve"> </w:t>
              </w:r>
            </w:moveTo>
          </w:p>
        </w:tc>
        <w:tc>
          <w:tcPr>
            <w:tcW w:w="6048" w:type="dxa"/>
            <w:gridSpan w:val="3"/>
            <w:tcBorders>
              <w:bottom w:val="single" w:sz="4" w:space="0" w:color="auto"/>
            </w:tcBorders>
          </w:tcPr>
          <w:p w14:paraId="71652291" w14:textId="77777777" w:rsidR="002C0A6A" w:rsidRPr="001E4D0A" w:rsidRDefault="002C0A6A">
            <w:pPr>
              <w:pStyle w:val="Tabletext"/>
              <w:jc w:val="center"/>
              <w:rPr>
                <w:moveTo w:id="1227" w:author="ITU - BR SGD" w:date="2024-11-25T22:10:00Z"/>
              </w:rPr>
              <w:pPrChange w:id="1228" w:author="ITU - BR SGD" w:date="2024-11-25T22:13:00Z">
                <w:pPr>
                  <w:pStyle w:val="Tabletext"/>
                </w:pPr>
              </w:pPrChange>
            </w:pPr>
            <w:moveTo w:id="1229" w:author="ITU - BR SGD" w:date="2024-11-25T22:10:00Z">
              <w:r w:rsidRPr="001E4D0A">
                <w:t>SSB/ISB: 3, 6, 9</w:t>
              </w:r>
            </w:moveTo>
            <w:ins w:id="1230" w:author="WG 5C-1" w:date="2022-11-15T21:20:00Z">
              <w:r w:rsidRPr="001E4D0A">
                <w:t>,</w:t>
              </w:r>
            </w:ins>
            <w:moveTo w:id="1231" w:author="ITU - BR SGD" w:date="2024-11-25T22:10:00Z">
              <w:del w:id="1232" w:author="ITU - BR SGD" w:date="2024-11-25T22:11:00Z">
                <w:r w:rsidRPr="001E4D0A" w:rsidDel="00F14871">
                  <w:delText xml:space="preserve"> and</w:delText>
                </w:r>
              </w:del>
              <w:r w:rsidRPr="001E4D0A">
                <w:t xml:space="preserve"> 12</w:t>
              </w:r>
            </w:moveTo>
            <w:ins w:id="1233" w:author="WG 5C-1" w:date="2022-11-15T21:21:00Z">
              <w:r w:rsidRPr="001E4D0A">
                <w:t>,</w:t>
              </w:r>
            </w:ins>
            <w:moveTo w:id="1234" w:author="ITU - BR SGD" w:date="2024-11-25T22:10:00Z">
              <w:r w:rsidRPr="001E4D0A">
                <w:t> </w:t>
              </w:r>
            </w:moveTo>
            <w:ins w:id="1235" w:author="WG 5C-1" w:date="2022-11-15T21:21:00Z">
              <w:r w:rsidRPr="001E4D0A">
                <w:t>18, 24, and 4</w:t>
              </w:r>
            </w:ins>
            <w:ins w:id="1236" w:author="DG 5C-1" w:date="2023-05-09T22:32:00Z">
              <w:r w:rsidRPr="001E4D0A">
                <w:t>8</w:t>
              </w:r>
            </w:ins>
            <w:ins w:id="1237" w:author="WG 5C-1" w:date="2022-11-15T21:21:00Z">
              <w:r w:rsidRPr="001E4D0A">
                <w:t xml:space="preserve"> </w:t>
              </w:r>
            </w:ins>
            <w:moveTo w:id="1238" w:author="ITU - BR SGD" w:date="2024-11-25T22:10:00Z">
              <w:r w:rsidRPr="001E4D0A">
                <w:t>kHz</w:t>
              </w:r>
              <w:r w:rsidRPr="001E4D0A">
                <w:br/>
                <w:t>3K00J2D, 6K00J2D, 9K00J2D</w:t>
              </w:r>
            </w:moveTo>
            <w:ins w:id="1239" w:author="WG 5C-1" w:date="2022-11-15T21:21:00Z">
              <w:r w:rsidRPr="001E4D0A">
                <w:t>,</w:t>
              </w:r>
            </w:ins>
            <w:moveTo w:id="1240" w:author="ITU - BR SGD" w:date="2024-11-25T22:10:00Z">
              <w:r w:rsidRPr="001E4D0A">
                <w:t xml:space="preserve"> </w:t>
              </w:r>
              <w:del w:id="1241" w:author="ITU - BR SGD" w:date="2024-11-25T22:12:00Z">
                <w:r w:rsidRPr="001E4D0A" w:rsidDel="002A1D45">
                  <w:delText xml:space="preserve">and </w:delText>
                </w:r>
              </w:del>
              <w:r w:rsidRPr="001E4D0A">
                <w:t>12K0J2D</w:t>
              </w:r>
            </w:moveTo>
            <w:ins w:id="1242" w:author="WG 5C-1" w:date="2022-11-15T21:21:00Z">
              <w:r w:rsidRPr="001E4D0A">
                <w:t>, 18</w:t>
              </w:r>
            </w:ins>
            <w:ins w:id="1243" w:author="WG 5C-1" w:date="2022-11-15T21:22:00Z">
              <w:r w:rsidRPr="001E4D0A">
                <w:t>K0J2D, 24K0J2D and 48K0J2D</w:t>
              </w:r>
            </w:ins>
          </w:p>
        </w:tc>
      </w:tr>
      <w:tr w:rsidR="002C0A6A" w:rsidRPr="001E4D0A" w14:paraId="5E9584C7" w14:textId="77777777" w:rsidTr="00DA3686">
        <w:trPr>
          <w:trHeight w:val="561"/>
          <w:jc w:val="center"/>
        </w:trPr>
        <w:tc>
          <w:tcPr>
            <w:tcW w:w="2808" w:type="dxa"/>
            <w:vMerge/>
            <w:tcBorders>
              <w:top w:val="single" w:sz="4" w:space="0" w:color="auto"/>
              <w:bottom w:val="single" w:sz="4" w:space="0" w:color="auto"/>
            </w:tcBorders>
          </w:tcPr>
          <w:p w14:paraId="2A6C0138" w14:textId="77777777" w:rsidR="002C0A6A" w:rsidRPr="001E4D0A" w:rsidRDefault="002C0A6A" w:rsidP="00DA3686">
            <w:pPr>
              <w:rPr>
                <w:moveTo w:id="1244" w:author="ITU - BR SGD" w:date="2024-11-25T22:10:00Z"/>
              </w:rPr>
            </w:pPr>
          </w:p>
        </w:tc>
        <w:tc>
          <w:tcPr>
            <w:tcW w:w="6048" w:type="dxa"/>
            <w:gridSpan w:val="3"/>
            <w:tcBorders>
              <w:top w:val="single" w:sz="4" w:space="0" w:color="auto"/>
              <w:bottom w:val="single" w:sz="4" w:space="0" w:color="auto"/>
            </w:tcBorders>
          </w:tcPr>
          <w:p w14:paraId="0C777A25" w14:textId="77777777" w:rsidR="002C0A6A" w:rsidRPr="001E4D0A" w:rsidRDefault="002C0A6A">
            <w:pPr>
              <w:pStyle w:val="Tabletext"/>
              <w:jc w:val="center"/>
              <w:rPr>
                <w:moveTo w:id="1245" w:author="ITU - BR SGD" w:date="2024-11-25T22:10:00Z"/>
              </w:rPr>
              <w:pPrChange w:id="1246" w:author="ITU - BR SGD" w:date="2024-11-25T22:13:00Z">
                <w:pPr>
                  <w:pStyle w:val="Tabletext"/>
                </w:pPr>
              </w:pPrChange>
            </w:pPr>
            <w:moveTo w:id="1247" w:author="ITU - BR SGD" w:date="2024-11-25T22:10:00Z">
              <w:r w:rsidRPr="001E4D0A">
                <w:t>DRM: 3, 4.5, 5, 9, 10 and 20 kHz</w:t>
              </w:r>
              <w:r w:rsidRPr="001E4D0A">
                <w:br/>
                <w:t>3K00J2D, 4K50J2D, 5K00J2D, 9K0J2D, 10K0J2D, 20K0J2D</w:t>
              </w:r>
            </w:moveTo>
          </w:p>
        </w:tc>
      </w:tr>
      <w:tr w:rsidR="002C0A6A" w:rsidRPr="001E4D0A" w14:paraId="67B6E757" w14:textId="77777777" w:rsidTr="00DA3686">
        <w:trPr>
          <w:trHeight w:val="561"/>
          <w:jc w:val="center"/>
        </w:trPr>
        <w:tc>
          <w:tcPr>
            <w:tcW w:w="8856" w:type="dxa"/>
            <w:gridSpan w:val="4"/>
            <w:tcBorders>
              <w:top w:val="single" w:sz="4" w:space="0" w:color="auto"/>
              <w:left w:val="nil"/>
              <w:bottom w:val="nil"/>
              <w:right w:val="nil"/>
            </w:tcBorders>
          </w:tcPr>
          <w:p w14:paraId="2913ADFF" w14:textId="77777777" w:rsidR="002C0A6A" w:rsidRPr="001E4D0A" w:rsidRDefault="002C0A6A" w:rsidP="00DA3686">
            <w:pPr>
              <w:pStyle w:val="Tablelegend"/>
              <w:ind w:left="-85"/>
              <w:rPr>
                <w:moveTo w:id="1248" w:author="ITU - BR SGD" w:date="2024-11-25T22:10:00Z"/>
              </w:rPr>
            </w:pPr>
            <w:moveTo w:id="1249" w:author="ITU - BR SGD" w:date="2024-11-25T22:10:00Z">
              <w:r w:rsidRPr="001E4D0A">
                <w:t xml:space="preserve">NOTE 1 – More detailed information on required </w:t>
              </w:r>
              <w:r w:rsidRPr="001E4D0A">
                <w:rPr>
                  <w:i/>
                  <w:iCs/>
                </w:rPr>
                <w:t>S</w:t>
              </w:r>
              <w:r w:rsidRPr="001E4D0A">
                <w:t>/</w:t>
              </w:r>
              <w:r w:rsidRPr="001E4D0A">
                <w:rPr>
                  <w:i/>
                  <w:iCs/>
                </w:rPr>
                <w:t>N</w:t>
              </w:r>
              <w:r w:rsidRPr="001E4D0A">
                <w:t>s can be found in Recommendation ITU-R F.339.</w:t>
              </w:r>
            </w:moveTo>
          </w:p>
          <w:p w14:paraId="7306D218" w14:textId="78EE81B1" w:rsidR="002C0A6A" w:rsidRPr="001E4D0A" w:rsidRDefault="002C0A6A" w:rsidP="00DA3686">
            <w:pPr>
              <w:pStyle w:val="Tablelegend"/>
              <w:ind w:left="-85"/>
              <w:rPr>
                <w:moveTo w:id="1250" w:author="ITU - BR SGD" w:date="2024-11-25T22:10:00Z"/>
              </w:rPr>
            </w:pPr>
            <w:moveTo w:id="1251" w:author="ITU - BR SGD" w:date="2024-11-25T22:10:00Z">
              <w:r w:rsidRPr="001E4D0A">
                <w:t>NOTE 2 – For emission type the last letter (D) refers to data transmissions. If emission is not data (D), substitute (E) for voice, (C) for facsimile, (W) combination or (X) for cases not otherwise covered.</w:t>
              </w:r>
            </w:moveTo>
          </w:p>
        </w:tc>
      </w:tr>
    </w:tbl>
    <w:p w14:paraId="6ED5E1EC" w14:textId="77777777" w:rsidR="002C0A6A" w:rsidRPr="001E4D0A" w:rsidRDefault="002C0A6A" w:rsidP="003F0AE8">
      <w:pPr>
        <w:pStyle w:val="Tablefin"/>
        <w:rPr>
          <w:moveTo w:id="1252" w:author="ITU - BR SGD" w:date="2024-11-25T22:10:00Z"/>
        </w:rPr>
      </w:pPr>
    </w:p>
    <w:moveToRangeEnd w:id="1063"/>
    <w:p w14:paraId="63A4BE20" w14:textId="77777777" w:rsidR="0081322D" w:rsidRDefault="0081322D">
      <w:pPr>
        <w:tabs>
          <w:tab w:val="clear" w:pos="1134"/>
          <w:tab w:val="clear" w:pos="1871"/>
          <w:tab w:val="clear" w:pos="2268"/>
        </w:tabs>
        <w:overflowPunct/>
        <w:autoSpaceDE/>
        <w:autoSpaceDN/>
        <w:adjustRightInd/>
        <w:spacing w:before="0"/>
        <w:textAlignment w:val="auto"/>
        <w:rPr>
          <w:caps/>
          <w:sz w:val="20"/>
        </w:rPr>
      </w:pPr>
      <w:r>
        <w:br w:type="page"/>
      </w:r>
    </w:p>
    <w:p w14:paraId="1E491B77" w14:textId="661DAEC6" w:rsidR="002C0A6A" w:rsidRPr="001E4D0A" w:rsidRDefault="002C0A6A" w:rsidP="002C2B96">
      <w:pPr>
        <w:pStyle w:val="TableNo"/>
        <w:rPr>
          <w:ins w:id="1253" w:author="DG 5C-1" w:date="2023-05-09T22:32:00Z"/>
        </w:rPr>
      </w:pPr>
      <w:ins w:id="1254" w:author="DG 5C-1" w:date="2023-05-09T22:32:00Z">
        <w:r w:rsidRPr="001E4D0A">
          <w:t xml:space="preserve">TABLE </w:t>
        </w:r>
      </w:ins>
      <w:ins w:id="1255" w:author="ITU - BR SGD" w:date="2024-11-25T22:14:00Z">
        <w:r w:rsidRPr="001E4D0A">
          <w:t>2</w:t>
        </w:r>
      </w:ins>
    </w:p>
    <w:p w14:paraId="75AF5A1A" w14:textId="77777777" w:rsidR="002C0A6A" w:rsidRPr="001E4D0A" w:rsidRDefault="002C0A6A" w:rsidP="002C2B96">
      <w:pPr>
        <w:pStyle w:val="Tabletitle"/>
        <w:rPr>
          <w:ins w:id="1256" w:author="DG 5C-1" w:date="2023-05-09T22:32:00Z"/>
        </w:rPr>
      </w:pPr>
      <w:ins w:id="1257" w:author="DG 5C-1" w:date="2023-05-09T22:32:00Z">
        <w:r w:rsidRPr="001E4D0A">
          <w:t>Characteristics of advanced digital HF radiocommunication systems (non-contiguous multichannel systems)</w:t>
        </w:r>
      </w:ins>
    </w:p>
    <w:tbl>
      <w:tblPr>
        <w:tblStyle w:val="TableGrid"/>
        <w:tblW w:w="9645" w:type="dxa"/>
        <w:jc w:val="center"/>
        <w:tblInd w:w="0" w:type="dxa"/>
        <w:tblLayout w:type="fixed"/>
        <w:tblLook w:val="01E0" w:firstRow="1" w:lastRow="1" w:firstColumn="1" w:lastColumn="1" w:noHBand="0" w:noVBand="0"/>
      </w:tblPr>
      <w:tblGrid>
        <w:gridCol w:w="3325"/>
        <w:gridCol w:w="2250"/>
        <w:gridCol w:w="1980"/>
        <w:gridCol w:w="2090"/>
        <w:tblGridChange w:id="1258">
          <w:tblGrid>
            <w:gridCol w:w="3325"/>
            <w:gridCol w:w="2250"/>
            <w:gridCol w:w="1980"/>
            <w:gridCol w:w="2090"/>
          </w:tblGrid>
        </w:tblGridChange>
      </w:tblGrid>
      <w:tr w:rsidR="002C0A6A" w:rsidRPr="001E4D0A" w14:paraId="4EDE205D" w14:textId="77777777" w:rsidTr="000F4A33">
        <w:trPr>
          <w:jc w:val="center"/>
          <w:ins w:id="1259" w:author="DG 5C-1" w:date="2023-05-09T20:48:00Z"/>
        </w:trPr>
        <w:tc>
          <w:tcPr>
            <w:tcW w:w="3325" w:type="dxa"/>
            <w:vMerge w:val="restart"/>
            <w:tcBorders>
              <w:top w:val="single" w:sz="4" w:space="0" w:color="auto"/>
              <w:left w:val="single" w:sz="4" w:space="0" w:color="auto"/>
              <w:bottom w:val="single" w:sz="4" w:space="0" w:color="auto"/>
              <w:right w:val="single" w:sz="4" w:space="0" w:color="auto"/>
            </w:tcBorders>
            <w:vAlign w:val="center"/>
            <w:hideMark/>
          </w:tcPr>
          <w:p w14:paraId="63208849" w14:textId="77777777" w:rsidR="002C0A6A" w:rsidRPr="001E4D0A" w:rsidRDefault="002C0A6A" w:rsidP="000F4A33">
            <w:pPr>
              <w:pStyle w:val="Tablehead"/>
              <w:keepLines/>
              <w:rPr>
                <w:ins w:id="1260" w:author="DG 5C-1" w:date="2023-05-09T20:48:00Z"/>
              </w:rPr>
            </w:pPr>
            <w:ins w:id="1261" w:author="DG 5C-1" w:date="2023-05-09T20:48:00Z">
              <w:r w:rsidRPr="001E4D0A">
                <w:t>Parameter</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721947A3" w14:textId="77777777" w:rsidR="002C0A6A" w:rsidRPr="001E4D0A" w:rsidRDefault="002C0A6A" w:rsidP="000F4A33">
            <w:pPr>
              <w:pStyle w:val="Tablehead"/>
              <w:keepLines/>
              <w:rPr>
                <w:ins w:id="1262" w:author="DG 5C-1" w:date="2023-05-09T20:48:00Z"/>
              </w:rPr>
            </w:pPr>
            <w:ins w:id="1263" w:author="DG 5C-1" w:date="2023-05-09T20:48:00Z">
              <w:r w:rsidRPr="001E4D0A">
                <w:t>Propagation mode</w:t>
              </w:r>
            </w:ins>
          </w:p>
        </w:tc>
      </w:tr>
      <w:tr w:rsidR="002C0A6A" w:rsidRPr="001E4D0A" w14:paraId="5B468DD5" w14:textId="77777777" w:rsidTr="000F4A33">
        <w:trPr>
          <w:jc w:val="center"/>
          <w:ins w:id="1264" w:author="DG 5C-1" w:date="2023-05-09T20:48:00Z"/>
        </w:trPr>
        <w:tc>
          <w:tcPr>
            <w:tcW w:w="3325" w:type="dxa"/>
            <w:vMerge/>
            <w:tcBorders>
              <w:top w:val="single" w:sz="4" w:space="0" w:color="auto"/>
              <w:left w:val="single" w:sz="4" w:space="0" w:color="auto"/>
              <w:bottom w:val="single" w:sz="4" w:space="0" w:color="auto"/>
              <w:right w:val="single" w:sz="4" w:space="0" w:color="auto"/>
            </w:tcBorders>
            <w:vAlign w:val="center"/>
            <w:hideMark/>
          </w:tcPr>
          <w:p w14:paraId="3A8C7C35" w14:textId="77777777" w:rsidR="002C0A6A" w:rsidRPr="001E4D0A" w:rsidRDefault="002C0A6A" w:rsidP="000F4A33">
            <w:pPr>
              <w:tabs>
                <w:tab w:val="clear" w:pos="1134"/>
                <w:tab w:val="clear" w:pos="1871"/>
                <w:tab w:val="clear" w:pos="2268"/>
              </w:tabs>
              <w:overflowPunct/>
              <w:autoSpaceDE/>
              <w:autoSpaceDN/>
              <w:adjustRightInd/>
              <w:spacing w:before="0"/>
              <w:rPr>
                <w:ins w:id="1265" w:author="DG 5C-1" w:date="2023-05-09T20:48:00Z"/>
                <w:rFonts w:ascii="Times New Roman Bold" w:hAnsi="Times New Roman Bold" w:cs="Times New Roman Bold"/>
                <w:b/>
                <w:sz w:val="20"/>
              </w:rPr>
            </w:pP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3A85D0BA" w14:textId="77777777" w:rsidR="002C0A6A" w:rsidRPr="001E4D0A" w:rsidRDefault="002C0A6A" w:rsidP="000F4A33">
            <w:pPr>
              <w:pStyle w:val="Tablehead"/>
              <w:keepLines/>
              <w:rPr>
                <w:ins w:id="1266" w:author="FRANCE" w:date="2024-11-04T23:22:00Z"/>
              </w:rPr>
            </w:pPr>
            <w:ins w:id="1267" w:author="DG 5C-1" w:date="2023-05-09T20:48:00Z">
              <w:r w:rsidRPr="001E4D0A">
                <w:t>Ground wave</w:t>
              </w:r>
            </w:ins>
          </w:p>
          <w:p w14:paraId="3AA53062" w14:textId="77777777" w:rsidR="002C0A6A" w:rsidRPr="001E4D0A" w:rsidRDefault="002C0A6A" w:rsidP="000F4A33">
            <w:pPr>
              <w:pStyle w:val="Tablehead"/>
              <w:keepLines/>
              <w:rPr>
                <w:ins w:id="1268" w:author="DG 5C-1" w:date="2023-05-09T20:48:00Z"/>
              </w:rPr>
            </w:pPr>
            <w:ins w:id="1269" w:author="FRANCE" w:date="2024-11-04T23:22:00Z">
              <w:r w:rsidRPr="001E4D0A">
                <w:t>Seawave</w:t>
              </w:r>
            </w:ins>
          </w:p>
        </w:tc>
        <w:tc>
          <w:tcPr>
            <w:tcW w:w="4070" w:type="dxa"/>
            <w:gridSpan w:val="2"/>
            <w:tcBorders>
              <w:top w:val="single" w:sz="4" w:space="0" w:color="auto"/>
              <w:left w:val="single" w:sz="4" w:space="0" w:color="auto"/>
              <w:bottom w:val="single" w:sz="4" w:space="0" w:color="auto"/>
              <w:right w:val="single" w:sz="4" w:space="0" w:color="auto"/>
            </w:tcBorders>
            <w:hideMark/>
          </w:tcPr>
          <w:p w14:paraId="6E3DFE02" w14:textId="77777777" w:rsidR="002C0A6A" w:rsidRPr="001E4D0A" w:rsidRDefault="002C0A6A" w:rsidP="000F4A33">
            <w:pPr>
              <w:pStyle w:val="Tablehead"/>
              <w:keepLines/>
              <w:rPr>
                <w:ins w:id="1270" w:author="DG 5C-1" w:date="2023-05-09T20:48:00Z"/>
              </w:rPr>
            </w:pPr>
            <w:ins w:id="1271" w:author="DG 5C-1" w:date="2023-05-09T20:48:00Z">
              <w:r w:rsidRPr="001E4D0A">
                <w:t>Skywave</w:t>
              </w:r>
            </w:ins>
          </w:p>
        </w:tc>
      </w:tr>
      <w:tr w:rsidR="002C0A6A" w:rsidRPr="001E4D0A" w14:paraId="48D3D512" w14:textId="77777777" w:rsidTr="000F4A33">
        <w:trPr>
          <w:jc w:val="center"/>
          <w:ins w:id="1272" w:author="DG 5C-1" w:date="2023-05-09T20:48:00Z"/>
        </w:trPr>
        <w:tc>
          <w:tcPr>
            <w:tcW w:w="3325" w:type="dxa"/>
            <w:vMerge/>
            <w:tcBorders>
              <w:top w:val="single" w:sz="4" w:space="0" w:color="auto"/>
              <w:left w:val="single" w:sz="4" w:space="0" w:color="auto"/>
              <w:bottom w:val="single" w:sz="4" w:space="0" w:color="auto"/>
              <w:right w:val="single" w:sz="4" w:space="0" w:color="auto"/>
            </w:tcBorders>
            <w:vAlign w:val="center"/>
            <w:hideMark/>
          </w:tcPr>
          <w:p w14:paraId="3CBC0F01" w14:textId="77777777" w:rsidR="002C0A6A" w:rsidRPr="001E4D0A" w:rsidRDefault="002C0A6A" w:rsidP="000F4A33">
            <w:pPr>
              <w:tabs>
                <w:tab w:val="clear" w:pos="1134"/>
                <w:tab w:val="clear" w:pos="1871"/>
                <w:tab w:val="clear" w:pos="2268"/>
              </w:tabs>
              <w:overflowPunct/>
              <w:autoSpaceDE/>
              <w:autoSpaceDN/>
              <w:adjustRightInd/>
              <w:spacing w:before="0"/>
              <w:rPr>
                <w:ins w:id="1273" w:author="DG 5C-1" w:date="2023-05-09T20:48:00Z"/>
                <w:rFonts w:ascii="Times New Roman Bold" w:hAnsi="Times New Roman Bold" w:cs="Times New Roman Bold"/>
                <w:b/>
                <w:sz w:val="20"/>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15985F0D" w14:textId="77777777" w:rsidR="002C0A6A" w:rsidRPr="001E4D0A" w:rsidRDefault="002C0A6A" w:rsidP="000F4A33">
            <w:pPr>
              <w:tabs>
                <w:tab w:val="clear" w:pos="1134"/>
                <w:tab w:val="clear" w:pos="1871"/>
                <w:tab w:val="clear" w:pos="2268"/>
              </w:tabs>
              <w:overflowPunct/>
              <w:autoSpaceDE/>
              <w:autoSpaceDN/>
              <w:adjustRightInd/>
              <w:spacing w:before="0"/>
              <w:rPr>
                <w:ins w:id="1274" w:author="DG 5C-1" w:date="2023-05-09T20:48:00Z"/>
                <w:rFonts w:ascii="Times New Roman Bold" w:hAnsi="Times New Roman Bold" w:cs="Times New Roman Bold"/>
                <w:b/>
                <w:sz w:val="20"/>
              </w:rPr>
            </w:pPr>
          </w:p>
        </w:tc>
        <w:tc>
          <w:tcPr>
            <w:tcW w:w="1980" w:type="dxa"/>
            <w:tcBorders>
              <w:top w:val="single" w:sz="4" w:space="0" w:color="auto"/>
              <w:left w:val="single" w:sz="4" w:space="0" w:color="auto"/>
              <w:bottom w:val="single" w:sz="4" w:space="0" w:color="auto"/>
              <w:right w:val="single" w:sz="4" w:space="0" w:color="auto"/>
            </w:tcBorders>
            <w:hideMark/>
          </w:tcPr>
          <w:p w14:paraId="1183265B" w14:textId="77777777" w:rsidR="002C0A6A" w:rsidRPr="001E4D0A" w:rsidRDefault="002C0A6A" w:rsidP="000F4A33">
            <w:pPr>
              <w:pStyle w:val="Tablehead"/>
              <w:keepLines/>
              <w:rPr>
                <w:ins w:id="1275" w:author="DG 5C-1" w:date="2023-05-09T20:48:00Z"/>
              </w:rPr>
            </w:pPr>
            <w:ins w:id="1276" w:author="DG 5C-1" w:date="2023-05-09T20:48:00Z">
              <w:r w:rsidRPr="001E4D0A">
                <w:t>NVIS</w:t>
              </w:r>
            </w:ins>
          </w:p>
        </w:tc>
        <w:tc>
          <w:tcPr>
            <w:tcW w:w="2090" w:type="dxa"/>
            <w:tcBorders>
              <w:top w:val="single" w:sz="4" w:space="0" w:color="auto"/>
              <w:left w:val="single" w:sz="4" w:space="0" w:color="auto"/>
              <w:bottom w:val="single" w:sz="4" w:space="0" w:color="auto"/>
              <w:right w:val="single" w:sz="4" w:space="0" w:color="auto"/>
            </w:tcBorders>
            <w:hideMark/>
          </w:tcPr>
          <w:p w14:paraId="6F63201C" w14:textId="77777777" w:rsidR="002C0A6A" w:rsidRPr="001E4D0A" w:rsidRDefault="002C0A6A" w:rsidP="000F4A33">
            <w:pPr>
              <w:pStyle w:val="Tablehead"/>
              <w:keepLines/>
              <w:rPr>
                <w:ins w:id="1277" w:author="DG 5C-1" w:date="2023-05-09T20:48:00Z"/>
              </w:rPr>
            </w:pPr>
            <w:ins w:id="1278" w:author="DG 5C-1" w:date="2023-05-09T20:48:00Z">
              <w:r w:rsidRPr="001E4D0A">
                <w:t>Oblique incidence</w:t>
              </w:r>
            </w:ins>
          </w:p>
        </w:tc>
      </w:tr>
      <w:tr w:rsidR="002C0A6A" w:rsidRPr="001E4D0A" w14:paraId="6BEE4417" w14:textId="77777777" w:rsidTr="000F4A33">
        <w:trPr>
          <w:jc w:val="center"/>
          <w:ins w:id="1279"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01A1F9F8" w14:textId="77777777" w:rsidR="002C0A6A" w:rsidRPr="001E4D0A" w:rsidRDefault="002C0A6A" w:rsidP="000F4A33">
            <w:pPr>
              <w:pStyle w:val="Tabletext"/>
              <w:rPr>
                <w:ins w:id="1280" w:author="DG 5C-1" w:date="2023-05-09T20:48:00Z"/>
              </w:rPr>
            </w:pPr>
            <w:ins w:id="1281" w:author="DG 5C-1" w:date="2023-05-09T20:48:00Z">
              <w:r w:rsidRPr="001E4D0A">
                <w:t>Frequency band (MHz)</w:t>
              </w:r>
            </w:ins>
          </w:p>
        </w:tc>
        <w:tc>
          <w:tcPr>
            <w:tcW w:w="2250" w:type="dxa"/>
            <w:tcBorders>
              <w:top w:val="single" w:sz="4" w:space="0" w:color="auto"/>
              <w:left w:val="single" w:sz="4" w:space="0" w:color="auto"/>
              <w:bottom w:val="single" w:sz="4" w:space="0" w:color="auto"/>
              <w:right w:val="single" w:sz="4" w:space="0" w:color="auto"/>
            </w:tcBorders>
            <w:hideMark/>
          </w:tcPr>
          <w:p w14:paraId="2CEEC61A" w14:textId="77777777" w:rsidR="002C0A6A" w:rsidRDefault="003506BF" w:rsidP="000F4A33">
            <w:pPr>
              <w:pStyle w:val="Tabletext"/>
              <w:jc w:val="center"/>
              <w:rPr>
                <w:ins w:id="1282" w:author="Andre Tarpinian (DON CIO)" w:date="2025-03-10T15:54:00Z"/>
              </w:rPr>
            </w:pPr>
            <w:ins w:id="1283" w:author="Andre Tarpinian (DON CIO)" w:date="2025-03-10T15:54:00Z">
              <w:r w:rsidRPr="003506BF">
                <w:rPr>
                  <w:highlight w:val="cyan"/>
                  <w:rPrChange w:id="1284" w:author="Andre Tarpinian (DON CIO)" w:date="2025-03-10T15:54:00Z">
                    <w:rPr/>
                  </w:rPrChange>
                </w:rPr>
                <w:t>Groundwave</w:t>
              </w:r>
              <w:r>
                <w:t xml:space="preserve"> </w:t>
              </w:r>
            </w:ins>
            <w:ins w:id="1285" w:author="DG 5C-1" w:date="2023-05-09T20:48:00Z">
              <w:r w:rsidR="002C0A6A" w:rsidRPr="001E4D0A">
                <w:t>2-1</w:t>
              </w:r>
              <w:del w:id="1286" w:author="Andre Tarpinian (DON CIO)" w:date="2025-03-10T15:54:00Z">
                <w:r w:rsidR="002C0A6A" w:rsidRPr="003506BF" w:rsidDel="003506BF">
                  <w:rPr>
                    <w:highlight w:val="cyan"/>
                    <w:rPrChange w:id="1287" w:author="Andre Tarpinian (DON CIO)" w:date="2025-03-10T15:54:00Z">
                      <w:rPr/>
                    </w:rPrChange>
                  </w:rPr>
                  <w:delText>2</w:delText>
                </w:r>
              </w:del>
            </w:ins>
            <w:ins w:id="1288" w:author="Andre Tarpinian (DON CIO)" w:date="2025-03-10T15:54:00Z">
              <w:r w:rsidRPr="003506BF">
                <w:rPr>
                  <w:highlight w:val="cyan"/>
                  <w:rPrChange w:id="1289" w:author="Andre Tarpinian (DON CIO)" w:date="2025-03-10T15:54:00Z">
                    <w:rPr/>
                  </w:rPrChange>
                </w:rPr>
                <w:t>5</w:t>
              </w:r>
            </w:ins>
          </w:p>
          <w:p w14:paraId="3DFF5E2F" w14:textId="61FCDD42" w:rsidR="003506BF" w:rsidRPr="001E4D0A" w:rsidRDefault="003506BF" w:rsidP="000F4A33">
            <w:pPr>
              <w:pStyle w:val="Tabletext"/>
              <w:jc w:val="center"/>
              <w:rPr>
                <w:ins w:id="1290" w:author="DG 5C-1" w:date="2023-05-09T20:48:00Z"/>
              </w:rPr>
            </w:pPr>
            <w:ins w:id="1291" w:author="Andre Tarpinian (DON CIO)" w:date="2025-03-10T15:54:00Z">
              <w:r w:rsidRPr="00EC59C7">
                <w:rPr>
                  <w:highlight w:val="cyan"/>
                  <w:rPrChange w:id="1292" w:author="Andre Tarpinian (DON CIO)" w:date="2025-03-10T15:54:00Z">
                    <w:rPr/>
                  </w:rPrChange>
                </w:rPr>
                <w:t>Seawave 3-30</w:t>
              </w:r>
            </w:ins>
          </w:p>
        </w:tc>
        <w:tc>
          <w:tcPr>
            <w:tcW w:w="1980" w:type="dxa"/>
            <w:tcBorders>
              <w:top w:val="single" w:sz="4" w:space="0" w:color="auto"/>
              <w:left w:val="single" w:sz="4" w:space="0" w:color="auto"/>
              <w:bottom w:val="single" w:sz="4" w:space="0" w:color="auto"/>
              <w:right w:val="single" w:sz="4" w:space="0" w:color="auto"/>
            </w:tcBorders>
            <w:hideMark/>
          </w:tcPr>
          <w:p w14:paraId="08CD08AC" w14:textId="2C536D19" w:rsidR="002C0A6A" w:rsidRPr="001E4D0A" w:rsidRDefault="002C0A6A" w:rsidP="000F4A33">
            <w:pPr>
              <w:pStyle w:val="Tabletext"/>
              <w:jc w:val="center"/>
              <w:rPr>
                <w:ins w:id="1293" w:author="DG 5C-1" w:date="2023-05-09T20:48:00Z"/>
              </w:rPr>
            </w:pPr>
            <w:ins w:id="1294" w:author="DG 5C-1" w:date="2023-05-09T20:48:00Z">
              <w:r w:rsidRPr="001E4D0A">
                <w:t>2-1</w:t>
              </w:r>
            </w:ins>
            <w:ins w:id="1295" w:author="ITU - BR SGD" w:date="2024-11-26T15:42:00Z">
              <w:del w:id="1296" w:author="Andre Tarpinian (DON CIO)" w:date="2025-03-10T16:52:00Z">
                <w:r w:rsidRPr="00782194" w:rsidDel="00782194">
                  <w:rPr>
                    <w:highlight w:val="cyan"/>
                    <w:rPrChange w:id="1297" w:author="Andre Tarpinian (DON CIO)" w:date="2025-03-10T16:52:00Z">
                      <w:rPr/>
                    </w:rPrChange>
                  </w:rPr>
                  <w:delText>2</w:delText>
                </w:r>
              </w:del>
            </w:ins>
            <w:ins w:id="1298" w:author="Andre Tarpinian (DON CIO)" w:date="2025-03-10T16:52:00Z">
              <w:r w:rsidR="00782194" w:rsidRPr="00782194">
                <w:rPr>
                  <w:highlight w:val="cyan"/>
                  <w:rPrChange w:id="1299" w:author="Andre Tarpinian (DON CIO)" w:date="2025-03-10T16:52:00Z">
                    <w:rPr/>
                  </w:rPrChange>
                </w:rPr>
                <w:t>5</w:t>
              </w:r>
            </w:ins>
          </w:p>
        </w:tc>
        <w:tc>
          <w:tcPr>
            <w:tcW w:w="2090" w:type="dxa"/>
            <w:tcBorders>
              <w:top w:val="single" w:sz="4" w:space="0" w:color="auto"/>
              <w:left w:val="single" w:sz="4" w:space="0" w:color="auto"/>
              <w:bottom w:val="single" w:sz="4" w:space="0" w:color="auto"/>
              <w:right w:val="single" w:sz="4" w:space="0" w:color="auto"/>
            </w:tcBorders>
            <w:hideMark/>
          </w:tcPr>
          <w:p w14:paraId="3CD25406" w14:textId="77777777" w:rsidR="002C0A6A" w:rsidRPr="001E4D0A" w:rsidRDefault="002C0A6A" w:rsidP="000F4A33">
            <w:pPr>
              <w:pStyle w:val="Tabletext"/>
              <w:jc w:val="center"/>
              <w:rPr>
                <w:ins w:id="1300" w:author="DG 5C-1" w:date="2023-05-09T20:48:00Z"/>
              </w:rPr>
            </w:pPr>
            <w:ins w:id="1301" w:author="DG 5C-1" w:date="2023-05-09T20:48:00Z">
              <w:r w:rsidRPr="001E4D0A">
                <w:t>3-30</w:t>
              </w:r>
            </w:ins>
          </w:p>
        </w:tc>
      </w:tr>
      <w:tr w:rsidR="002C0A6A" w:rsidRPr="001E4D0A" w14:paraId="21AA5442" w14:textId="77777777" w:rsidTr="000F4A33">
        <w:trPr>
          <w:jc w:val="center"/>
          <w:ins w:id="1302"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2EB7255C" w14:textId="77777777" w:rsidR="002C0A6A" w:rsidRPr="001E4D0A" w:rsidRDefault="002C0A6A" w:rsidP="000F4A33">
            <w:pPr>
              <w:pStyle w:val="Tabletext"/>
              <w:rPr>
                <w:ins w:id="1303" w:author="DG 5C-1" w:date="2023-05-09T20:48:00Z"/>
              </w:rPr>
            </w:pPr>
            <w:ins w:id="1304" w:author="DG 5C-1" w:date="2023-05-09T20:48:00Z">
              <w:r w:rsidRPr="001E4D0A">
                <w:t>Approximate service area</w:t>
              </w:r>
            </w:ins>
          </w:p>
        </w:tc>
        <w:tc>
          <w:tcPr>
            <w:tcW w:w="2250" w:type="dxa"/>
            <w:tcBorders>
              <w:top w:val="single" w:sz="4" w:space="0" w:color="auto"/>
              <w:left w:val="single" w:sz="4" w:space="0" w:color="auto"/>
              <w:bottom w:val="single" w:sz="4" w:space="0" w:color="auto"/>
              <w:right w:val="single" w:sz="4" w:space="0" w:color="auto"/>
            </w:tcBorders>
            <w:hideMark/>
          </w:tcPr>
          <w:p w14:paraId="43210FC4" w14:textId="68543075" w:rsidR="002C0A6A" w:rsidRPr="001E4D0A" w:rsidRDefault="002C0A6A" w:rsidP="000F4A33">
            <w:pPr>
              <w:pStyle w:val="Tabletext"/>
              <w:jc w:val="center"/>
              <w:rPr>
                <w:ins w:id="1305" w:author="DG 5C-1" w:date="2023-05-09T20:48:00Z"/>
              </w:rPr>
            </w:pPr>
            <w:ins w:id="1306" w:author="DG 5C-1" w:date="2023-05-09T20:48:00Z">
              <w:r w:rsidRPr="001E4D0A">
                <w:t xml:space="preserve">Up to </w:t>
              </w:r>
              <w:del w:id="1307" w:author="Andre Tarpinian (DON CIO)" w:date="2025-03-10T15:54:00Z">
                <w:r w:rsidRPr="00EC59C7" w:rsidDel="00EC59C7">
                  <w:rPr>
                    <w:highlight w:val="cyan"/>
                    <w:rPrChange w:id="1308" w:author="Andre Tarpinian (DON CIO)" w:date="2025-03-10T15:54:00Z">
                      <w:rPr/>
                    </w:rPrChange>
                  </w:rPr>
                  <w:delText>8</w:delText>
                </w:r>
              </w:del>
            </w:ins>
            <w:ins w:id="1309" w:author="Andre Tarpinian (DON CIO)" w:date="2025-03-10T15:54:00Z">
              <w:r w:rsidR="00EC59C7" w:rsidRPr="00EC59C7">
                <w:rPr>
                  <w:highlight w:val="cyan"/>
                  <w:rPrChange w:id="1310" w:author="Andre Tarpinian (DON CIO)" w:date="2025-03-10T15:54:00Z">
                    <w:rPr/>
                  </w:rPrChange>
                </w:rPr>
                <w:t>4</w:t>
              </w:r>
            </w:ins>
            <w:ins w:id="1311" w:author="DG 5C-1" w:date="2023-05-09T20:48:00Z">
              <w:r w:rsidRPr="001E4D0A">
                <w:t>0 km (ground)</w:t>
              </w:r>
            </w:ins>
          </w:p>
          <w:p w14:paraId="6666A7C5" w14:textId="77777777" w:rsidR="002C0A6A" w:rsidRPr="001E4D0A" w:rsidRDefault="002C0A6A" w:rsidP="000F4A33">
            <w:pPr>
              <w:pStyle w:val="Tabletext"/>
              <w:jc w:val="center"/>
              <w:rPr>
                <w:ins w:id="1312" w:author="DG 5C-1" w:date="2023-05-09T20:48:00Z"/>
              </w:rPr>
            </w:pPr>
            <w:ins w:id="1313" w:author="DG 5C-1" w:date="2023-05-09T20:48:00Z">
              <w:r w:rsidRPr="001E4D0A">
                <w:t xml:space="preserve">Up to </w:t>
              </w:r>
            </w:ins>
            <w:ins w:id="1314" w:author="ITU - BR SGD" w:date="2024-11-22T10:04:00Z">
              <w:r w:rsidRPr="001E4D0A">
                <w:t>37</w:t>
              </w:r>
            </w:ins>
            <w:ins w:id="1315" w:author="DG 5C-1" w:date="2023-05-09T20:48:00Z">
              <w:r w:rsidRPr="001E4D0A">
                <w:t xml:space="preserve">0 </w:t>
              </w:r>
            </w:ins>
            <w:ins w:id="1316" w:author="ITU - BR SGD" w:date="2024-11-22T10:04:00Z">
              <w:r w:rsidRPr="001E4D0A">
                <w:t>km</w:t>
              </w:r>
            </w:ins>
            <w:ins w:id="1317" w:author="DG 5C-1" w:date="2023-05-09T20:48:00Z">
              <w:r w:rsidRPr="001E4D0A">
                <w:t xml:space="preserve"> (sea)</w:t>
              </w:r>
            </w:ins>
          </w:p>
        </w:tc>
        <w:tc>
          <w:tcPr>
            <w:tcW w:w="1980" w:type="dxa"/>
            <w:tcBorders>
              <w:top w:val="single" w:sz="4" w:space="0" w:color="auto"/>
              <w:left w:val="single" w:sz="4" w:space="0" w:color="auto"/>
              <w:bottom w:val="single" w:sz="4" w:space="0" w:color="auto"/>
              <w:right w:val="single" w:sz="4" w:space="0" w:color="auto"/>
            </w:tcBorders>
            <w:hideMark/>
          </w:tcPr>
          <w:p w14:paraId="0B3F1B0B" w14:textId="77777777" w:rsidR="002C0A6A" w:rsidRPr="001E4D0A" w:rsidRDefault="002C0A6A" w:rsidP="000F4A33">
            <w:pPr>
              <w:pStyle w:val="Tabletext"/>
              <w:jc w:val="center"/>
              <w:rPr>
                <w:ins w:id="1318" w:author="DG 5C-1" w:date="2023-05-09T20:48:00Z"/>
              </w:rPr>
            </w:pPr>
            <w:ins w:id="1319" w:author="DG 5C-1" w:date="2023-05-09T20:48:00Z">
              <w:r w:rsidRPr="001E4D0A">
                <w:t>Up to 300 km</w:t>
              </w:r>
            </w:ins>
          </w:p>
        </w:tc>
        <w:tc>
          <w:tcPr>
            <w:tcW w:w="2090" w:type="dxa"/>
            <w:tcBorders>
              <w:top w:val="single" w:sz="4" w:space="0" w:color="auto"/>
              <w:left w:val="single" w:sz="4" w:space="0" w:color="auto"/>
              <w:bottom w:val="single" w:sz="4" w:space="0" w:color="auto"/>
              <w:right w:val="single" w:sz="4" w:space="0" w:color="auto"/>
            </w:tcBorders>
            <w:hideMark/>
          </w:tcPr>
          <w:p w14:paraId="0EFD2CBF" w14:textId="77777777" w:rsidR="002C0A6A" w:rsidRPr="001E4D0A" w:rsidRDefault="002C0A6A" w:rsidP="000F4A33">
            <w:pPr>
              <w:pStyle w:val="Tabletext"/>
              <w:jc w:val="center"/>
              <w:rPr>
                <w:ins w:id="1320" w:author="DG 5C-1" w:date="2023-05-09T20:48:00Z"/>
              </w:rPr>
            </w:pPr>
            <w:ins w:id="1321" w:author="DG 5C-1" w:date="2023-05-09T20:48:00Z">
              <w:r w:rsidRPr="001E4D0A">
                <w:t>Greater than 300 km</w:t>
              </w:r>
            </w:ins>
          </w:p>
        </w:tc>
      </w:tr>
      <w:tr w:rsidR="002C0A6A" w:rsidRPr="001E4D0A" w14:paraId="2DEA14DE" w14:textId="77777777" w:rsidTr="000F4A33">
        <w:trPr>
          <w:jc w:val="center"/>
          <w:ins w:id="1322"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1E6F3CA6" w14:textId="77777777" w:rsidR="002C0A6A" w:rsidRPr="001E4D0A" w:rsidRDefault="002C0A6A" w:rsidP="000F4A33">
            <w:pPr>
              <w:pStyle w:val="Tabletext"/>
              <w:rPr>
                <w:ins w:id="1323" w:author="DG 5C-1" w:date="2023-05-09T20:48:00Z"/>
              </w:rPr>
            </w:pPr>
            <w:ins w:id="1324" w:author="DG 5C-1" w:date="2023-05-09T20:48:00Z">
              <w:r w:rsidRPr="001E4D0A">
                <w:t>Antenna polarization</w:t>
              </w:r>
            </w:ins>
          </w:p>
        </w:tc>
        <w:tc>
          <w:tcPr>
            <w:tcW w:w="2250" w:type="dxa"/>
            <w:tcBorders>
              <w:top w:val="single" w:sz="4" w:space="0" w:color="auto"/>
              <w:left w:val="single" w:sz="4" w:space="0" w:color="auto"/>
              <w:bottom w:val="single" w:sz="4" w:space="0" w:color="auto"/>
              <w:right w:val="single" w:sz="4" w:space="0" w:color="auto"/>
            </w:tcBorders>
            <w:hideMark/>
          </w:tcPr>
          <w:p w14:paraId="2C766986" w14:textId="13DBFD4F" w:rsidR="002C0A6A" w:rsidRPr="001E4D0A" w:rsidRDefault="002C0A6A" w:rsidP="000F4A33">
            <w:pPr>
              <w:pStyle w:val="Tabletext"/>
              <w:jc w:val="center"/>
              <w:rPr>
                <w:ins w:id="1325" w:author="DG 5C-1" w:date="2023-05-09T20:48:00Z"/>
              </w:rPr>
            </w:pPr>
            <w:ins w:id="1326" w:author="DG 5C-1" w:date="2023-05-09T20:48:00Z">
              <w:r w:rsidRPr="001E4D0A">
                <w:t>Vertical</w:t>
              </w:r>
            </w:ins>
            <w:ins w:id="1327" w:author="Andre Tarpinian (DON CIO)" w:date="2025-03-10T15:55:00Z">
              <w:r w:rsidR="00D07E8E" w:rsidRPr="00D07E8E">
                <w:rPr>
                  <w:highlight w:val="cyan"/>
                  <w:rPrChange w:id="1328" w:author="Andre Tarpinian (DON CIO)" w:date="2025-03-10T15:55:00Z">
                    <w:rPr/>
                  </w:rPrChange>
                </w:rPr>
                <w:t>/Horizontal</w:t>
              </w:r>
            </w:ins>
          </w:p>
        </w:tc>
        <w:tc>
          <w:tcPr>
            <w:tcW w:w="1980" w:type="dxa"/>
            <w:tcBorders>
              <w:top w:val="single" w:sz="4" w:space="0" w:color="auto"/>
              <w:left w:val="single" w:sz="4" w:space="0" w:color="auto"/>
              <w:bottom w:val="single" w:sz="4" w:space="0" w:color="auto"/>
              <w:right w:val="single" w:sz="4" w:space="0" w:color="auto"/>
            </w:tcBorders>
            <w:hideMark/>
          </w:tcPr>
          <w:p w14:paraId="55BAFC84" w14:textId="218943A6" w:rsidR="002C0A6A" w:rsidRPr="001E4D0A" w:rsidRDefault="002C0A6A" w:rsidP="000F4A33">
            <w:pPr>
              <w:pStyle w:val="Tabletext"/>
              <w:jc w:val="center"/>
              <w:rPr>
                <w:ins w:id="1329" w:author="DG 5C-1" w:date="2023-05-09T20:48:00Z"/>
              </w:rPr>
            </w:pPr>
            <w:ins w:id="1330" w:author="DG 5C-1" w:date="2023-05-09T20:48:00Z">
              <w:r w:rsidRPr="001E4D0A">
                <w:t>Vertical/</w:t>
              </w:r>
              <w:del w:id="1331" w:author="Andre Tarpinian (DON CIO)" w:date="2025-03-10T15:55:00Z">
                <w:r w:rsidRPr="00D07E8E" w:rsidDel="00D07E8E">
                  <w:rPr>
                    <w:highlight w:val="cyan"/>
                    <w:rPrChange w:id="1332" w:author="Andre Tarpinian (DON CIO)" w:date="2025-03-10T15:55:00Z">
                      <w:rPr/>
                    </w:rPrChange>
                  </w:rPr>
                  <w:delText>h</w:delText>
                </w:r>
              </w:del>
            </w:ins>
            <w:ins w:id="1333" w:author="Andre Tarpinian (DON CIO)" w:date="2025-03-10T15:55:00Z">
              <w:r w:rsidR="00D07E8E" w:rsidRPr="00D07E8E">
                <w:rPr>
                  <w:highlight w:val="cyan"/>
                  <w:rPrChange w:id="1334" w:author="Andre Tarpinian (DON CIO)" w:date="2025-03-10T15:55:00Z">
                    <w:rPr/>
                  </w:rPrChange>
                </w:rPr>
                <w:t>H</w:t>
              </w:r>
            </w:ins>
            <w:ins w:id="1335" w:author="DG 5C-1" w:date="2023-05-09T20:48:00Z">
              <w:r w:rsidRPr="001E4D0A">
                <w:t>orizontal</w:t>
              </w:r>
            </w:ins>
          </w:p>
        </w:tc>
        <w:tc>
          <w:tcPr>
            <w:tcW w:w="2090" w:type="dxa"/>
            <w:tcBorders>
              <w:top w:val="single" w:sz="4" w:space="0" w:color="auto"/>
              <w:left w:val="single" w:sz="4" w:space="0" w:color="auto"/>
              <w:bottom w:val="single" w:sz="4" w:space="0" w:color="auto"/>
              <w:right w:val="single" w:sz="4" w:space="0" w:color="auto"/>
            </w:tcBorders>
            <w:hideMark/>
          </w:tcPr>
          <w:p w14:paraId="01762EB2" w14:textId="4C681DCC" w:rsidR="002C0A6A" w:rsidRPr="001E4D0A" w:rsidRDefault="002C0A6A" w:rsidP="000F4A33">
            <w:pPr>
              <w:pStyle w:val="Tabletext"/>
              <w:jc w:val="center"/>
              <w:rPr>
                <w:ins w:id="1336" w:author="DG 5C-1" w:date="2023-05-09T20:48:00Z"/>
              </w:rPr>
            </w:pPr>
            <w:ins w:id="1337" w:author="DG 5C-1" w:date="2023-05-09T20:48:00Z">
              <w:r w:rsidRPr="001E4D0A">
                <w:t>Vertical/</w:t>
              </w:r>
              <w:del w:id="1338" w:author="Andre Tarpinian (DON CIO)" w:date="2025-03-10T15:55:00Z">
                <w:r w:rsidRPr="00D07E8E" w:rsidDel="00D07E8E">
                  <w:rPr>
                    <w:highlight w:val="cyan"/>
                    <w:rPrChange w:id="1339" w:author="Andre Tarpinian (DON CIO)" w:date="2025-03-10T15:55:00Z">
                      <w:rPr/>
                    </w:rPrChange>
                  </w:rPr>
                  <w:delText>h</w:delText>
                </w:r>
              </w:del>
            </w:ins>
            <w:ins w:id="1340" w:author="Andre Tarpinian (DON CIO)" w:date="2025-03-10T15:55:00Z">
              <w:r w:rsidR="00D07E8E" w:rsidRPr="00D07E8E">
                <w:rPr>
                  <w:highlight w:val="cyan"/>
                  <w:rPrChange w:id="1341" w:author="Andre Tarpinian (DON CIO)" w:date="2025-03-10T15:55:00Z">
                    <w:rPr/>
                  </w:rPrChange>
                </w:rPr>
                <w:t>H</w:t>
              </w:r>
            </w:ins>
            <w:ins w:id="1342" w:author="DG 5C-1" w:date="2023-05-09T20:48:00Z">
              <w:r w:rsidRPr="001E4D0A">
                <w:t>orizontal</w:t>
              </w:r>
            </w:ins>
          </w:p>
        </w:tc>
      </w:tr>
      <w:tr w:rsidR="002C0A6A" w:rsidRPr="001E4D0A" w14:paraId="63448A02" w14:textId="77777777" w:rsidTr="000F4A33">
        <w:trPr>
          <w:jc w:val="center"/>
          <w:ins w:id="1343"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082F56F4" w14:textId="52899523" w:rsidR="002C0A6A" w:rsidRPr="001E4D0A" w:rsidRDefault="002C0A6A" w:rsidP="000F4A33">
            <w:pPr>
              <w:pStyle w:val="Tabletext"/>
              <w:rPr>
                <w:ins w:id="1344" w:author="DG 5C-1" w:date="2023-05-09T20:48:00Z"/>
              </w:rPr>
            </w:pPr>
            <w:ins w:id="1345" w:author="DG 5C-1" w:date="2023-05-09T20:48:00Z">
              <w:r w:rsidRPr="001E4D0A">
                <w:t xml:space="preserve">Transmitting antenna </w:t>
              </w:r>
            </w:ins>
            <w:ins w:id="1346" w:author="Andre Tarpinian (DON CIO)" w:date="2025-03-10T17:18:00Z">
              <w:r w:rsidR="009118A7" w:rsidRPr="009118A7">
                <w:rPr>
                  <w:highlight w:val="cyan"/>
                  <w:rPrChange w:id="1347" w:author="Andre Tarpinian (DON CIO)" w:date="2025-03-10T17:18:00Z">
                    <w:rPr/>
                  </w:rPrChange>
                </w:rPr>
                <w:t>directivity</w:t>
              </w:r>
              <w:r w:rsidR="009118A7">
                <w:t xml:space="preserve"> </w:t>
              </w:r>
            </w:ins>
            <w:ins w:id="1348" w:author="DG 5C-1" w:date="2023-05-09T20:48:00Z">
              <w:r w:rsidRPr="001E4D0A">
                <w:t>gain (dBi)</w:t>
              </w:r>
            </w:ins>
          </w:p>
        </w:tc>
        <w:tc>
          <w:tcPr>
            <w:tcW w:w="2250" w:type="dxa"/>
            <w:tcBorders>
              <w:top w:val="single" w:sz="4" w:space="0" w:color="auto"/>
              <w:left w:val="single" w:sz="4" w:space="0" w:color="auto"/>
              <w:bottom w:val="single" w:sz="4" w:space="0" w:color="auto"/>
              <w:right w:val="single" w:sz="4" w:space="0" w:color="auto"/>
            </w:tcBorders>
            <w:hideMark/>
          </w:tcPr>
          <w:p w14:paraId="1B278681" w14:textId="48D53D27" w:rsidR="002C0A6A" w:rsidRPr="001E4D0A" w:rsidRDefault="004721FA" w:rsidP="000F4A33">
            <w:pPr>
              <w:pStyle w:val="Tabletext"/>
              <w:jc w:val="center"/>
              <w:rPr>
                <w:ins w:id="1349" w:author="DG 5C-1" w:date="2023-05-09T20:48:00Z"/>
              </w:rPr>
            </w:pPr>
            <w:ins w:id="1350" w:author="Andre Tarpinian (DON CIO)" w:date="2025-03-10T15:53:00Z">
              <w:r w:rsidRPr="004721FA">
                <w:rPr>
                  <w:highlight w:val="cyan"/>
                  <w:rPrChange w:id="1351" w:author="Andre Tarpinian (DON CIO)" w:date="2025-03-10T15:53:00Z">
                    <w:rPr/>
                  </w:rPrChange>
                </w:rPr>
                <w:t>0-</w:t>
              </w:r>
            </w:ins>
            <w:ins w:id="1352" w:author="DG 5C-1" w:date="2023-05-09T20:48:00Z">
              <w:r w:rsidR="002C0A6A" w:rsidRPr="004721FA">
                <w:rPr>
                  <w:highlight w:val="cyan"/>
                  <w:rPrChange w:id="1353" w:author="Andre Tarpinian (DON CIO)" w:date="2025-03-10T15:53:00Z">
                    <w:rPr/>
                  </w:rPrChange>
                </w:rPr>
                <w:t>3</w:t>
              </w:r>
            </w:ins>
          </w:p>
        </w:tc>
        <w:tc>
          <w:tcPr>
            <w:tcW w:w="1980" w:type="dxa"/>
            <w:tcBorders>
              <w:top w:val="single" w:sz="4" w:space="0" w:color="auto"/>
              <w:left w:val="single" w:sz="4" w:space="0" w:color="auto"/>
              <w:bottom w:val="single" w:sz="4" w:space="0" w:color="auto"/>
              <w:right w:val="single" w:sz="4" w:space="0" w:color="auto"/>
            </w:tcBorders>
            <w:hideMark/>
          </w:tcPr>
          <w:p w14:paraId="565FB301" w14:textId="024BCFCE" w:rsidR="002C0A6A" w:rsidRPr="001E4D0A" w:rsidRDefault="001A0497" w:rsidP="000F4A33">
            <w:pPr>
              <w:pStyle w:val="Tabletext"/>
              <w:jc w:val="center"/>
              <w:rPr>
                <w:ins w:id="1354" w:author="DG 5C-1" w:date="2023-05-09T20:48:00Z"/>
              </w:rPr>
            </w:pPr>
            <w:ins w:id="1355" w:author="Andre Tarpinian (DON CIO)" w:date="2025-03-10T17:13:00Z">
              <w:r>
                <w:rPr>
                  <w:highlight w:val="cyan"/>
                </w:rPr>
                <w:t>0-</w:t>
              </w:r>
            </w:ins>
            <w:ins w:id="1356" w:author="DG 5C-1" w:date="2023-05-09T20:48:00Z">
              <w:r w:rsidR="002C0A6A" w:rsidRPr="0004295C">
                <w:rPr>
                  <w:highlight w:val="cyan"/>
                  <w:rPrChange w:id="1357" w:author="Andre Tarpinian (DON CIO)" w:date="2025-03-10T15:53:00Z">
                    <w:rPr/>
                  </w:rPrChange>
                </w:rPr>
                <w:t>6</w:t>
              </w:r>
            </w:ins>
          </w:p>
        </w:tc>
        <w:tc>
          <w:tcPr>
            <w:tcW w:w="2090" w:type="dxa"/>
            <w:tcBorders>
              <w:top w:val="single" w:sz="4" w:space="0" w:color="auto"/>
              <w:left w:val="single" w:sz="4" w:space="0" w:color="auto"/>
              <w:bottom w:val="single" w:sz="4" w:space="0" w:color="auto"/>
              <w:right w:val="single" w:sz="4" w:space="0" w:color="auto"/>
            </w:tcBorders>
            <w:hideMark/>
          </w:tcPr>
          <w:p w14:paraId="30630F09" w14:textId="23BD34BC" w:rsidR="002C0A6A" w:rsidRPr="001E4D0A" w:rsidRDefault="0004295C" w:rsidP="000F4A33">
            <w:pPr>
              <w:pStyle w:val="Tabletext"/>
              <w:jc w:val="center"/>
              <w:rPr>
                <w:ins w:id="1358" w:author="DG 5C-1" w:date="2023-05-09T20:48:00Z"/>
              </w:rPr>
            </w:pPr>
            <w:ins w:id="1359" w:author="Andre Tarpinian (DON CIO)" w:date="2025-03-10T15:53:00Z">
              <w:r w:rsidRPr="0004295C">
                <w:rPr>
                  <w:highlight w:val="cyan"/>
                  <w:rPrChange w:id="1360" w:author="Andre Tarpinian (DON CIO)" w:date="2025-03-10T15:53:00Z">
                    <w:rPr/>
                  </w:rPrChange>
                </w:rPr>
                <w:t>0-</w:t>
              </w:r>
            </w:ins>
            <w:ins w:id="1361" w:author="DG 5C-1" w:date="2023-05-09T20:48:00Z">
              <w:r w:rsidR="002C0A6A" w:rsidRPr="001E4D0A">
                <w:t>15</w:t>
              </w:r>
            </w:ins>
          </w:p>
        </w:tc>
      </w:tr>
      <w:tr w:rsidR="002C0A6A" w:rsidRPr="001E4D0A" w14:paraId="23224B03" w14:textId="77777777" w:rsidTr="000F4A33">
        <w:trPr>
          <w:jc w:val="center"/>
          <w:ins w:id="1362" w:author="DG 5C-1" w:date="2023-05-09T20:48:00Z"/>
        </w:trPr>
        <w:tc>
          <w:tcPr>
            <w:tcW w:w="3325" w:type="dxa"/>
            <w:tcBorders>
              <w:top w:val="single" w:sz="4" w:space="0" w:color="auto"/>
              <w:left w:val="single" w:sz="4" w:space="0" w:color="auto"/>
              <w:bottom w:val="single" w:sz="4" w:space="0" w:color="auto"/>
              <w:right w:val="single" w:sz="4" w:space="0" w:color="auto"/>
            </w:tcBorders>
          </w:tcPr>
          <w:p w14:paraId="576F6257" w14:textId="77777777" w:rsidR="002C0A6A" w:rsidRPr="001E4D0A" w:rsidRDefault="002C0A6A" w:rsidP="000F4A33">
            <w:pPr>
              <w:pStyle w:val="Tabletext"/>
              <w:rPr>
                <w:ins w:id="1363" w:author="DG 5C-1" w:date="2023-05-09T20:48:00Z"/>
              </w:rPr>
            </w:pPr>
            <w:ins w:id="1364" w:author="DG 5C-1" w:date="2023-05-09T20:48:00Z">
              <w:r w:rsidRPr="001E4D0A">
                <w:t>Transmitter power PX (dBW)</w:t>
              </w:r>
            </w:ins>
          </w:p>
        </w:tc>
        <w:tc>
          <w:tcPr>
            <w:tcW w:w="2250" w:type="dxa"/>
            <w:tcBorders>
              <w:top w:val="single" w:sz="4" w:space="0" w:color="auto"/>
              <w:left w:val="single" w:sz="4" w:space="0" w:color="auto"/>
              <w:bottom w:val="single" w:sz="4" w:space="0" w:color="auto"/>
              <w:right w:val="single" w:sz="4" w:space="0" w:color="auto"/>
            </w:tcBorders>
          </w:tcPr>
          <w:p w14:paraId="671C87DC" w14:textId="0EE1AE70" w:rsidR="002C0A6A" w:rsidRPr="001E4D0A" w:rsidRDefault="002C0A6A" w:rsidP="000F4A33">
            <w:pPr>
              <w:pStyle w:val="Tabletext"/>
              <w:jc w:val="center"/>
              <w:rPr>
                <w:ins w:id="1365" w:author="DG 5C-1" w:date="2023-05-09T20:48:00Z"/>
              </w:rPr>
            </w:pPr>
            <w:ins w:id="1366" w:author="DG 5C-1" w:date="2023-05-09T20:48:00Z">
              <w:r w:rsidRPr="004368BF">
                <w:rPr>
                  <w:highlight w:val="cyan"/>
                  <w:rPrChange w:id="1367" w:author="Andre Tarpinian (DON CIO)" w:date="2025-03-10T15:57:00Z">
                    <w:rPr/>
                  </w:rPrChange>
                </w:rPr>
                <w:t>10-30</w:t>
              </w:r>
            </w:ins>
          </w:p>
        </w:tc>
        <w:tc>
          <w:tcPr>
            <w:tcW w:w="1980" w:type="dxa"/>
            <w:tcBorders>
              <w:top w:val="single" w:sz="4" w:space="0" w:color="auto"/>
              <w:left w:val="single" w:sz="4" w:space="0" w:color="auto"/>
              <w:bottom w:val="single" w:sz="4" w:space="0" w:color="auto"/>
              <w:right w:val="single" w:sz="4" w:space="0" w:color="auto"/>
            </w:tcBorders>
          </w:tcPr>
          <w:p w14:paraId="4C94DE1C" w14:textId="338AECD4" w:rsidR="002C0A6A" w:rsidRPr="001E4D0A" w:rsidRDefault="002C0A6A" w:rsidP="000F4A33">
            <w:pPr>
              <w:pStyle w:val="Tabletext"/>
              <w:jc w:val="center"/>
              <w:rPr>
                <w:ins w:id="1368" w:author="DG 5C-1" w:date="2023-05-09T20:48:00Z"/>
              </w:rPr>
            </w:pPr>
            <w:ins w:id="1369" w:author="DG 5C-1" w:date="2023-05-09T20:48:00Z">
              <w:r w:rsidRPr="001E4D0A">
                <w:t>10-</w:t>
              </w:r>
              <w:del w:id="1370" w:author="Andre Tarpinian (DON CIO)" w:date="2025-03-11T13:39:00Z">
                <w:r w:rsidRPr="0073038E" w:rsidDel="0073038E">
                  <w:rPr>
                    <w:highlight w:val="cyan"/>
                    <w:rPrChange w:id="1371" w:author="Andre Tarpinian (DON CIO)" w:date="2025-03-11T13:39:00Z">
                      <w:rPr/>
                    </w:rPrChange>
                  </w:rPr>
                  <w:delText>30</w:delText>
                </w:r>
              </w:del>
            </w:ins>
            <w:ins w:id="1372" w:author="Andre Tarpinian (DON CIO)" w:date="2025-03-11T13:39:00Z">
              <w:r w:rsidR="0073038E" w:rsidRPr="0073038E">
                <w:rPr>
                  <w:highlight w:val="cyan"/>
                  <w:rPrChange w:id="1373" w:author="Andre Tarpinian (DON CIO)" w:date="2025-03-11T13:39:00Z">
                    <w:rPr/>
                  </w:rPrChange>
                </w:rPr>
                <w:t>22</w:t>
              </w:r>
            </w:ins>
          </w:p>
        </w:tc>
        <w:tc>
          <w:tcPr>
            <w:tcW w:w="2090" w:type="dxa"/>
            <w:tcBorders>
              <w:top w:val="single" w:sz="4" w:space="0" w:color="auto"/>
              <w:left w:val="single" w:sz="4" w:space="0" w:color="auto"/>
              <w:bottom w:val="single" w:sz="4" w:space="0" w:color="auto"/>
              <w:right w:val="single" w:sz="4" w:space="0" w:color="auto"/>
            </w:tcBorders>
          </w:tcPr>
          <w:p w14:paraId="0619B430" w14:textId="77777777" w:rsidR="002C0A6A" w:rsidRPr="001E4D0A" w:rsidRDefault="002C0A6A" w:rsidP="000F4A33">
            <w:pPr>
              <w:pStyle w:val="Tabletext"/>
              <w:jc w:val="center"/>
              <w:rPr>
                <w:ins w:id="1374" w:author="DG 5C-1" w:date="2023-05-09T20:48:00Z"/>
              </w:rPr>
            </w:pPr>
            <w:ins w:id="1375" w:author="DG 5C-1" w:date="2023-05-09T20:48:00Z">
              <w:r w:rsidRPr="001E4D0A">
                <w:t>10-40</w:t>
              </w:r>
            </w:ins>
          </w:p>
        </w:tc>
      </w:tr>
      <w:tr w:rsidR="002C0A6A" w:rsidRPr="001E4D0A" w14:paraId="642708E8" w14:textId="77777777" w:rsidTr="000F4A33">
        <w:trPr>
          <w:jc w:val="center"/>
          <w:ins w:id="1376"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75A4870E" w14:textId="77777777" w:rsidR="002C0A6A" w:rsidRPr="001E4D0A" w:rsidRDefault="002C0A6A" w:rsidP="000F4A33">
            <w:pPr>
              <w:pStyle w:val="Tabletext"/>
              <w:rPr>
                <w:ins w:id="1377" w:author="DG 5C-1" w:date="2023-05-09T20:48:00Z"/>
              </w:rPr>
            </w:pPr>
            <w:ins w:id="1378" w:author="DG 5C-1" w:date="2023-05-09T20:48:00Z">
              <w:r w:rsidRPr="001E4D0A">
                <w:rPr>
                  <w:i/>
                  <w:iCs/>
                </w:rPr>
                <w:t>S</w:t>
              </w:r>
              <w:r w:rsidRPr="001E4D0A">
                <w:t>/</w:t>
              </w:r>
              <w:r w:rsidRPr="001E4D0A">
                <w:rPr>
                  <w:i/>
                  <w:iCs/>
                </w:rPr>
                <w:t>N</w:t>
              </w:r>
              <w:r w:rsidRPr="001E4D0A">
                <w:t xml:space="preserve"> per channel (dB)</w:t>
              </w:r>
            </w:ins>
            <w:ins w:id="1379" w:author="ITU - BR SGD" w:date="2024-11-26T15:02:00Z">
              <w:r w:rsidRPr="001E4D0A">
                <w:rPr>
                  <w:vertAlign w:val="superscript"/>
                </w:rPr>
                <w:t>1</w:t>
              </w:r>
            </w:ins>
          </w:p>
        </w:tc>
        <w:tc>
          <w:tcPr>
            <w:tcW w:w="2250" w:type="dxa"/>
            <w:tcBorders>
              <w:top w:val="single" w:sz="4" w:space="0" w:color="auto"/>
              <w:left w:val="single" w:sz="4" w:space="0" w:color="auto"/>
              <w:bottom w:val="single" w:sz="4" w:space="0" w:color="auto"/>
              <w:right w:val="single" w:sz="4" w:space="0" w:color="auto"/>
            </w:tcBorders>
            <w:hideMark/>
          </w:tcPr>
          <w:p w14:paraId="43DE238A" w14:textId="77777777" w:rsidR="002C0A6A" w:rsidRPr="001E4D0A" w:rsidRDefault="002C0A6A" w:rsidP="000F4A33">
            <w:pPr>
              <w:pStyle w:val="Tabletext"/>
              <w:jc w:val="center"/>
              <w:rPr>
                <w:ins w:id="1380" w:author="DG 5C-1" w:date="2023-05-09T20:48:00Z"/>
              </w:rPr>
            </w:pPr>
            <w:ins w:id="1381" w:author="DG 5C-1" w:date="2023-05-09T20:48:00Z">
              <w:r w:rsidRPr="001E4D0A">
                <w:t>17</w:t>
              </w:r>
            </w:ins>
          </w:p>
        </w:tc>
        <w:tc>
          <w:tcPr>
            <w:tcW w:w="1980" w:type="dxa"/>
            <w:tcBorders>
              <w:top w:val="single" w:sz="4" w:space="0" w:color="auto"/>
              <w:left w:val="single" w:sz="4" w:space="0" w:color="auto"/>
              <w:bottom w:val="single" w:sz="4" w:space="0" w:color="auto"/>
              <w:right w:val="single" w:sz="4" w:space="0" w:color="auto"/>
            </w:tcBorders>
            <w:hideMark/>
          </w:tcPr>
          <w:p w14:paraId="3C063DEC" w14:textId="77777777" w:rsidR="002C0A6A" w:rsidRPr="001E4D0A" w:rsidRDefault="002C0A6A" w:rsidP="000F4A33">
            <w:pPr>
              <w:pStyle w:val="Tabletext"/>
              <w:jc w:val="center"/>
              <w:rPr>
                <w:ins w:id="1382" w:author="DG 5C-1" w:date="2023-05-09T20:48:00Z"/>
              </w:rPr>
            </w:pPr>
            <w:ins w:id="1383" w:author="DG 5C-1" w:date="2023-05-09T20:48:00Z">
              <w:r w:rsidRPr="001E4D0A">
                <w:t>25</w:t>
              </w:r>
            </w:ins>
          </w:p>
        </w:tc>
        <w:tc>
          <w:tcPr>
            <w:tcW w:w="2090" w:type="dxa"/>
            <w:tcBorders>
              <w:top w:val="single" w:sz="4" w:space="0" w:color="auto"/>
              <w:left w:val="single" w:sz="4" w:space="0" w:color="auto"/>
              <w:bottom w:val="single" w:sz="4" w:space="0" w:color="auto"/>
              <w:right w:val="single" w:sz="4" w:space="0" w:color="auto"/>
            </w:tcBorders>
            <w:hideMark/>
          </w:tcPr>
          <w:p w14:paraId="568269F0" w14:textId="77777777" w:rsidR="002C0A6A" w:rsidRPr="001E4D0A" w:rsidRDefault="002C0A6A" w:rsidP="000F4A33">
            <w:pPr>
              <w:pStyle w:val="Tabletext"/>
              <w:jc w:val="center"/>
              <w:rPr>
                <w:ins w:id="1384" w:author="DG 5C-1" w:date="2023-05-09T20:48:00Z"/>
              </w:rPr>
            </w:pPr>
            <w:ins w:id="1385" w:author="DG 5C-1" w:date="2023-05-09T20:48:00Z">
              <w:r w:rsidRPr="001E4D0A">
                <w:t>25</w:t>
              </w:r>
            </w:ins>
          </w:p>
        </w:tc>
      </w:tr>
      <w:tr w:rsidR="002C0A6A" w:rsidRPr="001E4D0A" w14:paraId="160974D6" w14:textId="77777777" w:rsidTr="000F4A33">
        <w:trPr>
          <w:trHeight w:val="510"/>
          <w:jc w:val="center"/>
          <w:ins w:id="1386"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488D9BA0" w14:textId="77777777" w:rsidR="002C0A6A" w:rsidRPr="001E4D0A" w:rsidRDefault="002C0A6A" w:rsidP="000F4A33">
            <w:pPr>
              <w:pStyle w:val="Tabletext"/>
              <w:rPr>
                <w:ins w:id="1387" w:author="DG 5C-1" w:date="2023-05-09T20:48:00Z"/>
              </w:rPr>
            </w:pPr>
            <w:ins w:id="1388" w:author="DG 5C-1" w:date="2023-05-09T20:48:00Z">
              <w:r w:rsidRPr="001E4D0A">
                <w:t xml:space="preserve">Necessary bandwidth </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5FA25B5A" w14:textId="77777777" w:rsidR="002C0A6A" w:rsidRDefault="002C0A6A" w:rsidP="000F4A33">
            <w:pPr>
              <w:pStyle w:val="Tabletext"/>
              <w:jc w:val="center"/>
              <w:rPr>
                <w:ins w:id="1389" w:author="Andre Tarpinian (DON CIO)" w:date="2025-03-10T16:00:00Z"/>
              </w:rPr>
            </w:pPr>
            <w:ins w:id="1390" w:author="DG 5C-1" w:date="2023-05-09T20:48:00Z">
              <w:r w:rsidRPr="001E4D0A">
                <w:t xml:space="preserve">SSB: 3 kHz </w:t>
              </w:r>
            </w:ins>
          </w:p>
          <w:p w14:paraId="7B981FD0" w14:textId="54A4CCE2" w:rsidR="00523A45" w:rsidRPr="001E4D0A" w:rsidRDefault="00523A45" w:rsidP="000F4A33">
            <w:pPr>
              <w:pStyle w:val="Tabletext"/>
              <w:jc w:val="center"/>
              <w:rPr>
                <w:ins w:id="1391" w:author="DG 5C-1" w:date="2023-05-09T20:48:00Z"/>
              </w:rPr>
            </w:pPr>
            <w:ins w:id="1392" w:author="Andre Tarpinian (DON CIO)" w:date="2025-03-10T16:00:00Z">
              <w:r w:rsidRPr="00523A45">
                <w:rPr>
                  <w:highlight w:val="cyan"/>
                  <w:rPrChange w:id="1393" w:author="Andre Tarpinian (DON CIO)" w:date="2025-03-10T16:00:00Z">
                    <w:rPr/>
                  </w:rPrChange>
                </w:rPr>
                <w:t>ISB: 6 kHz</w:t>
              </w:r>
            </w:ins>
          </w:p>
        </w:tc>
      </w:tr>
      <w:tr w:rsidR="002C0A6A" w:rsidRPr="001E4D0A" w14:paraId="2996E5DB" w14:textId="77777777" w:rsidTr="000F4A33">
        <w:trPr>
          <w:trHeight w:val="510"/>
          <w:jc w:val="center"/>
          <w:ins w:id="1394"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03D3FC67" w14:textId="553D248F" w:rsidR="002C0A6A" w:rsidRPr="001E4D0A" w:rsidRDefault="002C0A6A" w:rsidP="000F4A33">
            <w:pPr>
              <w:pStyle w:val="Tabletext"/>
              <w:rPr>
                <w:ins w:id="1395" w:author="DG 5C-1" w:date="2023-05-09T20:48:00Z"/>
              </w:rPr>
            </w:pPr>
            <w:ins w:id="1396" w:author="DG 5C-1" w:date="2023-05-09T20:48:00Z">
              <w:r w:rsidRPr="001E4D0A">
                <w:t xml:space="preserve">Type of </w:t>
              </w:r>
              <w:del w:id="1397" w:author="Andre Tarpinian (DON CIO)" w:date="2025-03-10T16:00:00Z">
                <w:r w:rsidRPr="00D318CA" w:rsidDel="00D318CA">
                  <w:rPr>
                    <w:highlight w:val="cyan"/>
                    <w:rPrChange w:id="1398" w:author="Andre Tarpinian (DON CIO)" w:date="2025-03-10T16:00:00Z">
                      <w:rPr/>
                    </w:rPrChange>
                  </w:rPr>
                  <w:delText>modulation</w:delText>
                </w:r>
              </w:del>
            </w:ins>
            <w:ins w:id="1399" w:author="Andre Tarpinian (DON CIO)" w:date="2025-03-10T16:00:00Z">
              <w:r w:rsidR="00D318CA" w:rsidRPr="00D318CA">
                <w:rPr>
                  <w:highlight w:val="cyan"/>
                  <w:rPrChange w:id="1400" w:author="Andre Tarpinian (DON CIO)" w:date="2025-03-10T16:00:00Z">
                    <w:rPr/>
                  </w:rPrChange>
                </w:rPr>
                <w:t>emission</w:t>
              </w:r>
            </w:ins>
            <w:ins w:id="1401" w:author="DG 5C-1" w:date="2023-05-09T20:48:00Z">
              <w:r w:rsidRPr="001E4D0A">
                <w:t xml:space="preserve"> per channel</w:t>
              </w:r>
            </w:ins>
            <w:ins w:id="1402" w:author="ITU - BR SGD" w:date="2024-11-26T15:03:00Z">
              <w:r w:rsidRPr="001E4D0A">
                <w:rPr>
                  <w:vertAlign w:val="superscript"/>
                  <w:rPrChange w:id="1403" w:author="ITU - BR SGD" w:date="2024-11-26T15:03:00Z">
                    <w:rPr/>
                  </w:rPrChange>
                </w:rPr>
                <w:t>2</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7686B9E8" w14:textId="77777777" w:rsidR="002C0A6A" w:rsidRPr="001E4D0A" w:rsidRDefault="002C0A6A" w:rsidP="000F4A33">
            <w:pPr>
              <w:pStyle w:val="Tabletext"/>
              <w:jc w:val="center"/>
              <w:rPr>
                <w:ins w:id="1404" w:author="DG 5C-1" w:date="2023-05-09T20:48:00Z"/>
              </w:rPr>
            </w:pPr>
            <w:ins w:id="1405" w:author="DG 5C-1" w:date="2023-05-09T20:48:00Z">
              <w:r w:rsidRPr="001E4D0A">
                <w:t>3K00J2D</w:t>
              </w:r>
            </w:ins>
          </w:p>
        </w:tc>
      </w:tr>
      <w:tr w:rsidR="002C0A6A" w:rsidRPr="001E4D0A" w14:paraId="18694FCA" w14:textId="77777777" w:rsidTr="000F4A33">
        <w:trPr>
          <w:trHeight w:val="510"/>
          <w:jc w:val="center"/>
          <w:ins w:id="1406"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1CFCBDAE" w14:textId="77777777" w:rsidR="002C0A6A" w:rsidRPr="001E4D0A" w:rsidRDefault="002C0A6A" w:rsidP="000F4A33">
            <w:pPr>
              <w:pStyle w:val="Tabletext"/>
              <w:rPr>
                <w:ins w:id="1407" w:author="DG 5C-1" w:date="2023-05-09T20:48:00Z"/>
              </w:rPr>
            </w:pPr>
            <w:ins w:id="1408" w:author="DG 5C-1" w:date="2023-05-09T20:48:00Z">
              <w:r w:rsidRPr="001E4D0A">
                <w:t>Sensitivity for 10 dB SINAD in 3 kHz (dBm)</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27057BC1" w14:textId="3BDEA6EA" w:rsidR="002C0A6A" w:rsidRPr="001E4D0A" w:rsidRDefault="002C0A6A" w:rsidP="000F4A33">
            <w:pPr>
              <w:pStyle w:val="Tabletext"/>
              <w:jc w:val="center"/>
              <w:rPr>
                <w:ins w:id="1409" w:author="DG 5C-1" w:date="2023-05-09T20:48:00Z"/>
              </w:rPr>
            </w:pPr>
            <w:ins w:id="1410" w:author="DG 5C-1" w:date="2023-05-09T20:48:00Z">
              <w:del w:id="1411" w:author="Andre Tarpinian (DON CIO)" w:date="2025-03-10T16:00:00Z">
                <w:r w:rsidRPr="00D318CA" w:rsidDel="00D318CA">
                  <w:rPr>
                    <w:highlight w:val="cyan"/>
                    <w:rPrChange w:id="1412" w:author="Andre Tarpinian (DON CIO)" w:date="2025-03-10T16:00:00Z">
                      <w:rPr/>
                    </w:rPrChange>
                  </w:rPr>
                  <w:delText>–11</w:delText>
                </w:r>
              </w:del>
            </w:ins>
            <w:ins w:id="1413" w:author="ITU - BR SGD" w:date="2024-11-26T15:01:00Z">
              <w:del w:id="1414" w:author="Andre Tarpinian (DON CIO)" w:date="2025-03-10T16:00:00Z">
                <w:r w:rsidRPr="00D318CA" w:rsidDel="00D318CA">
                  <w:rPr>
                    <w:highlight w:val="cyan"/>
                    <w:rPrChange w:id="1415" w:author="Andre Tarpinian (DON CIO)" w:date="2025-03-10T16:00:00Z">
                      <w:rPr/>
                    </w:rPrChange>
                  </w:rPr>
                  <w:delText>3</w:delText>
                </w:r>
              </w:del>
            </w:ins>
            <w:ins w:id="1416" w:author="Andre Tarpinian (DON CIO)" w:date="2025-03-10T16:00:00Z">
              <w:r w:rsidR="00D318CA" w:rsidRPr="00D318CA">
                <w:rPr>
                  <w:highlight w:val="cyan"/>
                  <w:rPrChange w:id="1417" w:author="Andre Tarpinian (DON CIO)" w:date="2025-03-10T16:00:00Z">
                    <w:rPr/>
                  </w:rPrChange>
                </w:rPr>
                <w:t>-110 to -130</w:t>
              </w:r>
            </w:ins>
          </w:p>
        </w:tc>
      </w:tr>
      <w:tr w:rsidR="002C0A6A" w:rsidRPr="001E4D0A" w14:paraId="24DBBFCC" w14:textId="77777777" w:rsidTr="000F4A33">
        <w:trPr>
          <w:trHeight w:val="510"/>
          <w:jc w:val="center"/>
          <w:ins w:id="1418" w:author="DG 5C-1" w:date="2023-05-09T20:48:00Z"/>
        </w:trPr>
        <w:tc>
          <w:tcPr>
            <w:tcW w:w="3325" w:type="dxa"/>
            <w:tcBorders>
              <w:top w:val="single" w:sz="4" w:space="0" w:color="auto"/>
              <w:left w:val="single" w:sz="4" w:space="0" w:color="auto"/>
              <w:bottom w:val="single" w:sz="4" w:space="0" w:color="auto"/>
              <w:right w:val="single" w:sz="4" w:space="0" w:color="auto"/>
            </w:tcBorders>
            <w:hideMark/>
          </w:tcPr>
          <w:p w14:paraId="1B26C676" w14:textId="77777777" w:rsidR="002C0A6A" w:rsidRPr="001E4D0A" w:rsidRDefault="002C0A6A" w:rsidP="000F4A33">
            <w:pPr>
              <w:pStyle w:val="Tabletext"/>
              <w:rPr>
                <w:ins w:id="1419" w:author="DG 5C-1" w:date="2023-05-09T20:48:00Z"/>
              </w:rPr>
            </w:pPr>
            <w:ins w:id="1420" w:author="DG 5C-1" w:date="2023-05-09T20:48:00Z">
              <w:r w:rsidRPr="001E4D0A">
                <w:t>Receiver IF filter bandwidth (kHz)</w:t>
              </w:r>
            </w:ins>
          </w:p>
        </w:tc>
        <w:tc>
          <w:tcPr>
            <w:tcW w:w="6320" w:type="dxa"/>
            <w:gridSpan w:val="3"/>
            <w:tcBorders>
              <w:top w:val="single" w:sz="4" w:space="0" w:color="auto"/>
              <w:left w:val="single" w:sz="4" w:space="0" w:color="auto"/>
              <w:bottom w:val="single" w:sz="4" w:space="0" w:color="auto"/>
              <w:right w:val="single" w:sz="4" w:space="0" w:color="auto"/>
            </w:tcBorders>
            <w:hideMark/>
          </w:tcPr>
          <w:p w14:paraId="39985AAF" w14:textId="77777777" w:rsidR="002C0A6A" w:rsidRPr="001E4D0A" w:rsidRDefault="002C0A6A" w:rsidP="000F4A33">
            <w:pPr>
              <w:pStyle w:val="Tabletext"/>
              <w:jc w:val="center"/>
              <w:rPr>
                <w:ins w:id="1421" w:author="DG 5C-1" w:date="2023-05-09T20:48:00Z"/>
              </w:rPr>
            </w:pPr>
            <w:ins w:id="1422" w:author="DG 5C-1" w:date="2023-05-09T20:48:00Z">
              <w:r w:rsidRPr="001E4D0A">
                <w:t>&gt; 200 kHz</w:t>
              </w:r>
            </w:ins>
          </w:p>
        </w:tc>
      </w:tr>
      <w:tr w:rsidR="002C0A6A" w:rsidRPr="001E4D0A" w14:paraId="77B56776" w14:textId="77777777" w:rsidTr="000F4A33">
        <w:tblPrEx>
          <w:tblW w:w="9645" w:type="dxa"/>
          <w:jc w:val="center"/>
          <w:tblInd w:w="0" w:type="dxa"/>
          <w:tblLayout w:type="fixed"/>
          <w:tblLook w:val="01E0" w:firstRow="1" w:lastRow="1" w:firstColumn="1" w:lastColumn="1" w:noHBand="0" w:noVBand="0"/>
          <w:tblPrExChange w:id="1423" w:author="ITU - BR SGD" w:date="2024-11-26T15:03:00Z">
            <w:tblPrEx>
              <w:tblW w:w="9645" w:type="dxa"/>
              <w:jc w:val="center"/>
              <w:tblInd w:w="0" w:type="dxa"/>
              <w:tblLayout w:type="fixed"/>
              <w:tblLook w:val="01E0" w:firstRow="1" w:lastRow="1" w:firstColumn="1" w:lastColumn="1" w:noHBand="0" w:noVBand="0"/>
            </w:tblPrEx>
          </w:tblPrExChange>
        </w:tblPrEx>
        <w:trPr>
          <w:trHeight w:val="822"/>
          <w:jc w:val="center"/>
          <w:ins w:id="1424" w:author="Author" w:date="2024-11-07T09:06:00Z"/>
          <w:trPrChange w:id="1425" w:author="ITU - BR SGD" w:date="2024-11-26T15:03:00Z">
            <w:trPr>
              <w:trHeight w:val="822"/>
              <w:jc w:val="center"/>
            </w:trPr>
          </w:trPrChange>
        </w:trPr>
        <w:tc>
          <w:tcPr>
            <w:tcW w:w="9645" w:type="dxa"/>
            <w:gridSpan w:val="4"/>
            <w:tcBorders>
              <w:top w:val="single" w:sz="4" w:space="0" w:color="auto"/>
              <w:left w:val="nil"/>
              <w:bottom w:val="nil"/>
              <w:right w:val="nil"/>
            </w:tcBorders>
            <w:tcPrChange w:id="1426" w:author="ITU - BR SGD" w:date="2024-11-26T15:03:00Z">
              <w:tcPr>
                <w:tcW w:w="9645" w:type="dxa"/>
                <w:gridSpan w:val="4"/>
                <w:tcBorders>
                  <w:top w:val="single" w:sz="4" w:space="0" w:color="auto"/>
                  <w:left w:val="nil"/>
                  <w:bottom w:val="nil"/>
                  <w:right w:val="nil"/>
                </w:tcBorders>
              </w:tcPr>
            </w:tcPrChange>
          </w:tcPr>
          <w:p w14:paraId="1D59AEE2" w14:textId="70F2618D" w:rsidR="002C0A6A" w:rsidRPr="001E4D0A" w:rsidRDefault="002C0A6A" w:rsidP="000F4A33">
            <w:pPr>
              <w:pStyle w:val="Tabletext"/>
              <w:rPr>
                <w:ins w:id="1427" w:author="DG 5C-1" w:date="2023-05-09T20:48:00Z"/>
              </w:rPr>
            </w:pPr>
            <w:ins w:id="1428" w:author="DG 5C-1" w:date="2023-05-09T20:48:00Z">
              <w:r w:rsidRPr="001E4D0A">
                <w:t>NOTE </w:t>
              </w:r>
            </w:ins>
            <w:ins w:id="1429" w:author="ITU - BR SGD" w:date="2024-11-26T14:48:00Z">
              <w:r w:rsidRPr="001E4D0A">
                <w:t xml:space="preserve">1 </w:t>
              </w:r>
            </w:ins>
            <w:ins w:id="1430" w:author="DG 5C-1" w:date="2023-05-09T20:48:00Z">
              <w:r w:rsidRPr="001E4D0A">
                <w:t>– 1 second interleaver, 16 channels.</w:t>
              </w:r>
            </w:ins>
          </w:p>
          <w:p w14:paraId="1496C94E" w14:textId="1D9560FA" w:rsidR="002C0A6A" w:rsidRPr="001E4D0A" w:rsidRDefault="002C0A6A" w:rsidP="000F4A33">
            <w:pPr>
              <w:pStyle w:val="Tabletext"/>
              <w:rPr>
                <w:ins w:id="1431" w:author="Author" w:date="2024-11-07T09:06:00Z"/>
              </w:rPr>
            </w:pPr>
            <w:ins w:id="1432" w:author="DG 5C-1" w:date="2023-05-09T20:48:00Z">
              <w:r w:rsidRPr="001E4D0A">
                <w:t>NOTE </w:t>
              </w:r>
            </w:ins>
            <w:ins w:id="1433" w:author="ITU - BR SGD" w:date="2024-11-26T14:48:00Z">
              <w:r w:rsidRPr="001E4D0A">
                <w:t>2</w:t>
              </w:r>
            </w:ins>
            <w:ins w:id="1434" w:author="DG 5C-1" w:date="2023-05-09T20:48:00Z">
              <w:r w:rsidRPr="001E4D0A">
                <w:t> – For emission type the last letter (D) refers to data transmissions. If emission is not data (D), substitute (E) for voice, (C) for facsimile, (W) combination or (X) for cases not otherwise covered.</w:t>
              </w:r>
            </w:ins>
          </w:p>
        </w:tc>
      </w:tr>
    </w:tbl>
    <w:p w14:paraId="128E77E0" w14:textId="77777777" w:rsidR="004E69C0" w:rsidRDefault="004E69C0" w:rsidP="004E69C0">
      <w:pPr>
        <w:pStyle w:val="Tablefin"/>
        <w:rPr>
          <w:ins w:id="1435" w:author="Fernandez Jimenez, Virginia" w:date="2024-12-13T09:03:00Z"/>
        </w:rPr>
      </w:pPr>
    </w:p>
    <w:p w14:paraId="054F0791" w14:textId="1FB23456" w:rsidR="002C0A6A" w:rsidRPr="001E4D0A" w:rsidRDefault="002C0A6A" w:rsidP="002C2B96">
      <w:pPr>
        <w:pStyle w:val="TableNo"/>
        <w:rPr>
          <w:ins w:id="1436" w:author="WG 5C-1" w:date="2022-11-15T21:23:00Z"/>
        </w:rPr>
      </w:pPr>
      <w:ins w:id="1437" w:author="WG 5C-1" w:date="2022-11-15T21:23:00Z">
        <w:r w:rsidRPr="001E4D0A">
          <w:t xml:space="preserve">TABLE </w:t>
        </w:r>
      </w:ins>
      <w:ins w:id="1438" w:author="ITU - BR SGD" w:date="2024-11-25T22:14:00Z">
        <w:r w:rsidRPr="001E4D0A">
          <w:t>3</w:t>
        </w:r>
      </w:ins>
    </w:p>
    <w:p w14:paraId="43E1F628" w14:textId="77777777" w:rsidR="002C0A6A" w:rsidRPr="001E4D0A" w:rsidRDefault="002C0A6A" w:rsidP="002C2B96">
      <w:pPr>
        <w:pStyle w:val="Tabletitle"/>
        <w:rPr>
          <w:ins w:id="1439" w:author="WG 5C-1" w:date="2022-11-15T21:23:00Z"/>
        </w:rPr>
      </w:pPr>
      <w:bookmarkStart w:id="1440" w:name="_Hlk79750486"/>
      <w:bookmarkStart w:id="1441" w:name="_Hlk87533266"/>
      <w:ins w:id="1442" w:author="WG 5C-1" w:date="2022-11-15T21:23:00Z">
        <w:r w:rsidRPr="001E4D0A">
          <w:t>Typical RF characteristics of AGILE-HF systems</w:t>
        </w:r>
        <w:bookmarkEnd w:id="1440"/>
        <w:r w:rsidRPr="001E4D0A">
          <w:t xml:space="preserve"> (transmitter</w:t>
        </w:r>
      </w:ins>
      <w:ins w:id="1443" w:author="DG 5C-1" w:date="2023-05-09T22:33:00Z">
        <w:r w:rsidRPr="001E4D0A">
          <w:t xml:space="preserve"> for ISB and cont</w:t>
        </w:r>
      </w:ins>
      <w:ins w:id="1444" w:author="DG 5C-1" w:date="2023-05-09T22:34:00Z">
        <w:r w:rsidRPr="001E4D0A">
          <w:t>iguous channels systems</w:t>
        </w:r>
      </w:ins>
      <w:ins w:id="1445" w:author="WG 5C-1" w:date="2022-11-15T21:23:00Z">
        <w:r w:rsidRPr="001E4D0A">
          <w:t>)</w:t>
        </w:r>
      </w:ins>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446" w:author="Andre Tarpinian (DON CIO)" w:date="2025-03-10T16:02:00Z">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00"/>
        <w:gridCol w:w="1635"/>
        <w:gridCol w:w="1620"/>
        <w:gridCol w:w="1620"/>
        <w:gridCol w:w="1710"/>
        <w:tblGridChange w:id="1447">
          <w:tblGrid>
            <w:gridCol w:w="3400"/>
            <w:gridCol w:w="1566"/>
            <w:gridCol w:w="69"/>
            <w:gridCol w:w="1610"/>
            <w:gridCol w:w="10"/>
            <w:gridCol w:w="1609"/>
            <w:gridCol w:w="11"/>
            <w:gridCol w:w="1364"/>
            <w:gridCol w:w="346"/>
          </w:tblGrid>
        </w:tblGridChange>
      </w:tblGrid>
      <w:tr w:rsidR="002C0A6A" w:rsidRPr="001E4D0A" w14:paraId="315906E1" w14:textId="77777777" w:rsidTr="005A5AAD">
        <w:trPr>
          <w:cantSplit/>
          <w:tblHeader/>
          <w:jc w:val="center"/>
          <w:ins w:id="1448" w:author="WG 5C-1" w:date="2022-11-15T21:23:00Z"/>
          <w:trPrChange w:id="1449" w:author="Andre Tarpinian (DON CIO)" w:date="2025-03-10T16:02:00Z">
            <w:trPr>
              <w:gridAfter w:val="0"/>
              <w:cantSplit/>
              <w:tblHeader/>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450"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bookmarkEnd w:id="1441"/>
          <w:p w14:paraId="4EAD2403" w14:textId="77777777" w:rsidR="002C0A6A" w:rsidRPr="001E4D0A" w:rsidRDefault="002C0A6A" w:rsidP="00EC32D8">
            <w:pPr>
              <w:pStyle w:val="Tablehead"/>
              <w:rPr>
                <w:ins w:id="1451" w:author="WG 5C-1" w:date="2022-11-15T21:23:00Z"/>
                <w:rFonts w:eastAsia="Calibri"/>
                <w:lang w:eastAsia="zh-CN"/>
              </w:rPr>
            </w:pPr>
            <w:ins w:id="1452" w:author="WG 5C-1" w:date="2022-11-15T21:23:00Z">
              <w:r w:rsidRPr="001E4D0A">
                <w:rPr>
                  <w:rFonts w:eastAsia="Calibri"/>
                  <w:lang w:eastAsia="zh-CN"/>
                </w:rPr>
                <w:t>AGILE advanced HF transmitter parameters</w:t>
              </w:r>
            </w:ins>
          </w:p>
        </w:tc>
        <w:tc>
          <w:tcPr>
            <w:tcW w:w="1635" w:type="dxa"/>
            <w:tcBorders>
              <w:top w:val="single" w:sz="4" w:space="0" w:color="auto"/>
              <w:left w:val="single" w:sz="4" w:space="0" w:color="auto"/>
              <w:bottom w:val="single" w:sz="4" w:space="0" w:color="auto"/>
              <w:right w:val="single" w:sz="4" w:space="0" w:color="auto"/>
            </w:tcBorders>
            <w:hideMark/>
            <w:tcPrChange w:id="1453"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634B6BDE" w14:textId="50983659" w:rsidR="002C0A6A" w:rsidRPr="001E4D0A" w:rsidRDefault="002C0A6A" w:rsidP="00EC32D8">
            <w:pPr>
              <w:pStyle w:val="Tablehead"/>
              <w:rPr>
                <w:ins w:id="1454" w:author="WG 5C-1" w:date="2022-11-15T21:23:00Z"/>
                <w:rFonts w:eastAsia="Calibri"/>
                <w:lang w:eastAsia="zh-CN"/>
              </w:rPr>
            </w:pPr>
            <w:ins w:id="1455" w:author="WG 5C-1" w:date="2022-11-15T21:23:00Z">
              <w:r w:rsidRPr="001E4D0A">
                <w:rPr>
                  <w:rFonts w:eastAsia="Calibri"/>
                  <w:lang w:eastAsia="zh-CN"/>
                </w:rPr>
                <w:t xml:space="preserve">Groundwave / </w:t>
              </w:r>
              <w:del w:id="1456" w:author="Andre Tarpinian (DON CIO)" w:date="2025-03-10T16:01:00Z">
                <w:r w:rsidRPr="00677E56" w:rsidDel="00677E56">
                  <w:rPr>
                    <w:rFonts w:eastAsia="Calibri"/>
                    <w:highlight w:val="cyan"/>
                    <w:lang w:eastAsia="zh-CN"/>
                    <w:rPrChange w:id="1457" w:author="Andre Tarpinian (DON CIO)" w:date="2025-03-10T16:01:00Z">
                      <w:rPr>
                        <w:rFonts w:eastAsia="Calibri"/>
                        <w:lang w:eastAsia="zh-CN"/>
                      </w:rPr>
                    </w:rPrChange>
                  </w:rPr>
                  <w:delText>Skywave</w:delText>
                </w:r>
              </w:del>
            </w:ins>
            <w:ins w:id="1458" w:author="Andre Tarpinian (DON CIO)" w:date="2025-03-10T16:01:00Z">
              <w:r w:rsidR="00677E56" w:rsidRPr="00677E56">
                <w:rPr>
                  <w:rFonts w:eastAsia="Calibri"/>
                  <w:highlight w:val="cyan"/>
                  <w:lang w:eastAsia="zh-CN"/>
                  <w:rPrChange w:id="1459" w:author="Andre Tarpinian (DON CIO)" w:date="2025-03-10T16:01:00Z">
                    <w:rPr>
                      <w:rFonts w:eastAsia="Calibri"/>
                      <w:lang w:eastAsia="zh-CN"/>
                    </w:rPr>
                  </w:rPrChange>
                </w:rPr>
                <w:t>Seawave</w:t>
              </w:r>
            </w:ins>
          </w:p>
        </w:tc>
        <w:tc>
          <w:tcPr>
            <w:tcW w:w="1620" w:type="dxa"/>
            <w:tcBorders>
              <w:top w:val="single" w:sz="4" w:space="0" w:color="auto"/>
              <w:left w:val="single" w:sz="4" w:space="0" w:color="auto"/>
              <w:bottom w:val="single" w:sz="4" w:space="0" w:color="auto"/>
              <w:right w:val="single" w:sz="4" w:space="0" w:color="auto"/>
            </w:tcBorders>
            <w:hideMark/>
            <w:tcPrChange w:id="1460"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5F760940" w14:textId="64616CC6" w:rsidR="002C0A6A" w:rsidRPr="001E4D0A" w:rsidRDefault="00677E56" w:rsidP="00EC32D8">
            <w:pPr>
              <w:pStyle w:val="Tablehead"/>
              <w:rPr>
                <w:ins w:id="1461" w:author="WG 5C-1" w:date="2022-11-15T21:23:00Z"/>
                <w:rFonts w:eastAsia="Calibri"/>
                <w:lang w:eastAsia="zh-CN"/>
              </w:rPr>
            </w:pPr>
            <w:ins w:id="1462" w:author="Andre Tarpinian (DON CIO)" w:date="2025-03-10T16:01:00Z">
              <w:r w:rsidRPr="00677E56">
                <w:rPr>
                  <w:rFonts w:eastAsia="Calibri"/>
                  <w:highlight w:val="cyan"/>
                  <w:lang w:eastAsia="zh-CN"/>
                  <w:rPrChange w:id="1463" w:author="Andre Tarpinian (DON CIO)" w:date="2025-03-10T16:02:00Z">
                    <w:rPr>
                      <w:rFonts w:eastAsia="Calibri"/>
                      <w:lang w:eastAsia="zh-CN"/>
                    </w:rPr>
                  </w:rPrChange>
                </w:rPr>
                <w:t>Skywave</w:t>
              </w:r>
              <w:r>
                <w:rPr>
                  <w:rFonts w:eastAsia="Calibri"/>
                  <w:lang w:eastAsia="zh-CN"/>
                </w:rPr>
                <w:t>/</w:t>
              </w:r>
            </w:ins>
            <w:ins w:id="1464" w:author="DG 5C-1" w:date="2023-05-09T22:58:00Z">
              <w:r w:rsidR="002C0A6A" w:rsidRPr="001E4D0A">
                <w:rPr>
                  <w:rFonts w:eastAsia="Calibri"/>
                  <w:lang w:eastAsia="zh-CN"/>
                </w:rPr>
                <w:t>NVIS</w:t>
              </w:r>
            </w:ins>
            <w:ins w:id="1465" w:author="WG 5C-1" w:date="2022-11-15T21:23:00Z">
              <w:r w:rsidR="002C0A6A" w:rsidRPr="001E4D0A">
                <w:rPr>
                  <w:rFonts w:eastAsia="Calibri"/>
                  <w:lang w:eastAsia="zh-CN"/>
                </w:rPr>
                <w:t xml:space="preserve"> </w:t>
              </w:r>
              <w:del w:id="1466" w:author="Andre Tarpinian (DON CIO)" w:date="2025-03-10T16:01:00Z">
                <w:r w:rsidR="002C0A6A" w:rsidRPr="00677E56" w:rsidDel="00677E56">
                  <w:rPr>
                    <w:rFonts w:eastAsia="Calibri"/>
                    <w:highlight w:val="cyan"/>
                    <w:lang w:eastAsia="zh-CN"/>
                    <w:rPrChange w:id="1467" w:author="Andre Tarpinian (DON CIO)" w:date="2025-03-10T16:02:00Z">
                      <w:rPr>
                        <w:rFonts w:eastAsia="Calibri"/>
                        <w:lang w:eastAsia="zh-CN"/>
                      </w:rPr>
                    </w:rPrChange>
                  </w:rPr>
                  <w:delText>/ Groundwave</w:delText>
                </w:r>
              </w:del>
            </w:ins>
          </w:p>
        </w:tc>
        <w:tc>
          <w:tcPr>
            <w:tcW w:w="1620" w:type="dxa"/>
            <w:tcBorders>
              <w:top w:val="single" w:sz="4" w:space="0" w:color="auto"/>
              <w:left w:val="single" w:sz="4" w:space="0" w:color="auto"/>
              <w:bottom w:val="single" w:sz="4" w:space="0" w:color="auto"/>
              <w:right w:val="single" w:sz="4" w:space="0" w:color="auto"/>
            </w:tcBorders>
            <w:tcPrChange w:id="1468"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4E4DC1C7" w14:textId="254EFC56" w:rsidR="002C0A6A" w:rsidRPr="005A5AAD" w:rsidRDefault="002C0A6A" w:rsidP="00EC32D8">
            <w:pPr>
              <w:pStyle w:val="Tablehead"/>
              <w:rPr>
                <w:ins w:id="1469" w:author="WG 5C-1" w:date="2022-11-15T21:23:00Z"/>
                <w:rFonts w:eastAsia="Calibri"/>
                <w:highlight w:val="cyan"/>
                <w:lang w:eastAsia="zh-CN"/>
                <w:rPrChange w:id="1470" w:author="Andre Tarpinian (DON CIO)" w:date="2025-03-10T16:02:00Z">
                  <w:rPr>
                    <w:ins w:id="1471" w:author="WG 5C-1" w:date="2022-11-15T21:23:00Z"/>
                    <w:rFonts w:eastAsia="Calibri"/>
                    <w:lang w:eastAsia="zh-CN"/>
                  </w:rPr>
                </w:rPrChange>
              </w:rPr>
            </w:pPr>
            <w:ins w:id="1472" w:author="WG 5C-1" w:date="2022-11-15T21:23:00Z">
              <w:del w:id="1473" w:author="Andre Tarpinian (DON CIO)" w:date="2025-03-10T16:02:00Z">
                <w:r w:rsidRPr="005A5AAD" w:rsidDel="005A5AAD">
                  <w:rPr>
                    <w:rFonts w:eastAsia="Calibri"/>
                    <w:highlight w:val="cyan"/>
                    <w:lang w:eastAsia="zh-CN"/>
                    <w:rPrChange w:id="1474" w:author="Andre Tarpinian (DON CIO)" w:date="2025-03-10T16:02:00Z">
                      <w:rPr>
                        <w:rFonts w:eastAsia="Calibri"/>
                        <w:lang w:eastAsia="zh-CN"/>
                      </w:rPr>
                    </w:rPrChange>
                  </w:rPr>
                  <w:delText>Skywave / NVIS / Groundwave</w:delText>
                </w:r>
              </w:del>
            </w:ins>
          </w:p>
        </w:tc>
        <w:tc>
          <w:tcPr>
            <w:tcW w:w="1710" w:type="dxa"/>
            <w:tcBorders>
              <w:top w:val="single" w:sz="4" w:space="0" w:color="auto"/>
              <w:left w:val="single" w:sz="4" w:space="0" w:color="auto"/>
              <w:bottom w:val="single" w:sz="4" w:space="0" w:color="auto"/>
              <w:right w:val="single" w:sz="4" w:space="0" w:color="auto"/>
            </w:tcBorders>
            <w:hideMark/>
            <w:tcPrChange w:id="1475"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180FCDDB" w14:textId="38FFCEE6" w:rsidR="002C0A6A" w:rsidRPr="001E4D0A" w:rsidRDefault="002C0A6A" w:rsidP="00EC32D8">
            <w:pPr>
              <w:pStyle w:val="Tablehead"/>
              <w:rPr>
                <w:ins w:id="1476" w:author="WG 5C-1" w:date="2022-11-15T21:23:00Z"/>
                <w:rFonts w:eastAsia="Calibri"/>
                <w:lang w:eastAsia="zh-CN"/>
              </w:rPr>
            </w:pPr>
            <w:ins w:id="1477" w:author="WG 5C-1" w:date="2022-11-15T21:23:00Z">
              <w:r w:rsidRPr="001E4D0A">
                <w:rPr>
                  <w:rFonts w:eastAsia="Calibri"/>
                  <w:lang w:eastAsia="zh-CN"/>
                </w:rPr>
                <w:t>Skywave</w:t>
              </w:r>
            </w:ins>
            <w:ins w:id="1478" w:author="Andre Tarpinian (DON CIO)" w:date="2025-03-10T16:02:00Z">
              <w:r w:rsidR="00677E56">
                <w:rPr>
                  <w:rFonts w:eastAsia="Calibri"/>
                  <w:lang w:eastAsia="zh-CN"/>
                </w:rPr>
                <w:t>/</w:t>
              </w:r>
              <w:r w:rsidR="00677E56" w:rsidRPr="00461C07">
                <w:rPr>
                  <w:rFonts w:eastAsia="Calibri"/>
                  <w:highlight w:val="cyan"/>
                  <w:lang w:eastAsia="zh-CN"/>
                  <w:rPrChange w:id="1479" w:author="Andre Tarpinian (DON CIO)" w:date="2025-03-10T16:02:00Z">
                    <w:rPr>
                      <w:rFonts w:eastAsia="Calibri"/>
                      <w:lang w:eastAsia="zh-CN"/>
                    </w:rPr>
                  </w:rPrChange>
                </w:rPr>
                <w:t>Oblique I</w:t>
              </w:r>
              <w:r w:rsidR="00461C07" w:rsidRPr="00461C07">
                <w:rPr>
                  <w:rFonts w:eastAsia="Calibri"/>
                  <w:highlight w:val="cyan"/>
                  <w:lang w:eastAsia="zh-CN"/>
                  <w:rPrChange w:id="1480" w:author="Andre Tarpinian (DON CIO)" w:date="2025-03-10T16:02:00Z">
                    <w:rPr>
                      <w:rFonts w:eastAsia="Calibri"/>
                      <w:lang w:eastAsia="zh-CN"/>
                    </w:rPr>
                  </w:rPrChange>
                </w:rPr>
                <w:t>ncidence</w:t>
              </w:r>
            </w:ins>
          </w:p>
        </w:tc>
      </w:tr>
      <w:tr w:rsidR="002C0A6A" w:rsidRPr="001E4D0A" w14:paraId="2E28B95A" w14:textId="77777777" w:rsidTr="005A5AAD">
        <w:trPr>
          <w:cantSplit/>
          <w:jc w:val="center"/>
          <w:ins w:id="1481" w:author="WG 5C-1" w:date="2022-11-15T21:23:00Z"/>
          <w:trPrChange w:id="1482"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483"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3F69A1AE" w14:textId="77777777" w:rsidR="002C0A6A" w:rsidRPr="001E4D0A" w:rsidRDefault="002C0A6A" w:rsidP="00EC32D8">
            <w:pPr>
              <w:pStyle w:val="Tabletext"/>
              <w:rPr>
                <w:ins w:id="1484" w:author="WG 5C-1" w:date="2022-11-15T21:23:00Z"/>
                <w:rFonts w:eastAsia="Calibri"/>
                <w:lang w:eastAsia="zh-CN"/>
              </w:rPr>
            </w:pPr>
            <w:ins w:id="1485" w:author="WG 5C-1" w:date="2022-11-15T21:23:00Z">
              <w:r w:rsidRPr="001E4D0A">
                <w:rPr>
                  <w:rFonts w:eastAsia="Calibri"/>
                  <w:lang w:eastAsia="zh-CN"/>
                </w:rPr>
                <w:t>Frequency band (MHz)</w:t>
              </w:r>
            </w:ins>
            <w:ins w:id="1486" w:author="DG 5C-1" w:date="2023-05-09T22:58:00Z">
              <w:r w:rsidRPr="001E4D0A">
                <w:rPr>
                  <w:rFonts w:eastAsia="Calibri"/>
                  <w:lang w:eastAsia="zh-CN"/>
                </w:rPr>
                <w:t xml:space="preserve"> range</w:t>
              </w:r>
            </w:ins>
          </w:p>
        </w:tc>
        <w:tc>
          <w:tcPr>
            <w:tcW w:w="1635" w:type="dxa"/>
            <w:tcBorders>
              <w:top w:val="single" w:sz="4" w:space="0" w:color="auto"/>
              <w:left w:val="single" w:sz="4" w:space="0" w:color="auto"/>
              <w:bottom w:val="single" w:sz="4" w:space="0" w:color="auto"/>
              <w:right w:val="single" w:sz="4" w:space="0" w:color="auto"/>
            </w:tcBorders>
            <w:hideMark/>
            <w:tcPrChange w:id="1487"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526C760A" w14:textId="490AC06E" w:rsidR="002C0A6A" w:rsidRPr="001E4D0A" w:rsidRDefault="002C0A6A" w:rsidP="00EC32D8">
            <w:pPr>
              <w:pStyle w:val="Tabletext"/>
              <w:jc w:val="center"/>
              <w:rPr>
                <w:ins w:id="1488" w:author="WG 5C-1" w:date="2022-11-15T21:23:00Z"/>
                <w:rFonts w:eastAsia="Calibri"/>
                <w:lang w:eastAsia="zh-CN"/>
              </w:rPr>
            </w:pPr>
            <w:ins w:id="1489" w:author="WG 5C-1" w:date="2022-11-15T21:23:00Z">
              <w:del w:id="1490" w:author="Andre Tarpinian (DON CIO)" w:date="2025-03-10T16:15:00Z">
                <w:r w:rsidRPr="007D66FF" w:rsidDel="007D66FF">
                  <w:rPr>
                    <w:rFonts w:eastAsia="Calibri"/>
                    <w:highlight w:val="cyan"/>
                    <w:lang w:eastAsia="zh-CN"/>
                    <w:rPrChange w:id="1491" w:author="Andre Tarpinian (DON CIO)" w:date="2025-03-10T16:15:00Z">
                      <w:rPr>
                        <w:rFonts w:eastAsia="Calibri"/>
                        <w:lang w:eastAsia="zh-CN"/>
                      </w:rPr>
                    </w:rPrChange>
                  </w:rPr>
                  <w:delText>3</w:delText>
                </w:r>
              </w:del>
            </w:ins>
            <w:ins w:id="1492" w:author="Andre Tarpinian (DON CIO)" w:date="2025-03-10T16:15:00Z">
              <w:r w:rsidR="007D66FF" w:rsidRPr="007D66FF">
                <w:rPr>
                  <w:rFonts w:eastAsia="Calibri"/>
                  <w:highlight w:val="cyan"/>
                  <w:lang w:eastAsia="zh-CN"/>
                  <w:rPrChange w:id="1493" w:author="Andre Tarpinian (DON CIO)" w:date="2025-03-10T16:15:00Z">
                    <w:rPr>
                      <w:rFonts w:eastAsia="Calibri"/>
                      <w:lang w:eastAsia="zh-CN"/>
                    </w:rPr>
                  </w:rPrChange>
                </w:rPr>
                <w:t>2</w:t>
              </w:r>
            </w:ins>
            <w:ins w:id="1494" w:author="WG 5C-1" w:date="2022-11-15T21:23:00Z">
              <w:r w:rsidRPr="001E4D0A">
                <w:rPr>
                  <w:rFonts w:eastAsia="Calibri"/>
                  <w:lang w:eastAsia="zh-CN"/>
                </w:rPr>
                <w:t>-30</w:t>
              </w:r>
            </w:ins>
          </w:p>
        </w:tc>
        <w:tc>
          <w:tcPr>
            <w:tcW w:w="1620" w:type="dxa"/>
            <w:tcBorders>
              <w:top w:val="single" w:sz="4" w:space="0" w:color="auto"/>
              <w:left w:val="single" w:sz="4" w:space="0" w:color="auto"/>
              <w:bottom w:val="single" w:sz="4" w:space="0" w:color="auto"/>
              <w:right w:val="single" w:sz="4" w:space="0" w:color="auto"/>
            </w:tcBorders>
            <w:hideMark/>
            <w:tcPrChange w:id="1495"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25F931B4" w14:textId="51B89C8B" w:rsidR="002C0A6A" w:rsidRPr="001E4D0A" w:rsidRDefault="002C0A6A" w:rsidP="00EC32D8">
            <w:pPr>
              <w:pStyle w:val="Tabletext"/>
              <w:jc w:val="center"/>
              <w:rPr>
                <w:ins w:id="1496" w:author="WG 5C-1" w:date="2022-11-15T21:23:00Z"/>
                <w:rFonts w:eastAsia="Calibri"/>
                <w:lang w:eastAsia="zh-CN"/>
              </w:rPr>
            </w:pPr>
            <w:ins w:id="1497" w:author="WG 5C-1" w:date="2022-11-15T21:23:00Z">
              <w:del w:id="1498" w:author="Andre Tarpinian (DON CIO)" w:date="2025-03-10T16:03:00Z">
                <w:r w:rsidRPr="00D756AB" w:rsidDel="00D756AB">
                  <w:rPr>
                    <w:rFonts w:eastAsia="Calibri"/>
                    <w:highlight w:val="cyan"/>
                    <w:lang w:eastAsia="zh-CN"/>
                    <w:rPrChange w:id="1499" w:author="Andre Tarpinian (DON CIO)" w:date="2025-03-10T16:03:00Z">
                      <w:rPr>
                        <w:rFonts w:eastAsia="Calibri"/>
                        <w:lang w:eastAsia="zh-CN"/>
                      </w:rPr>
                    </w:rPrChange>
                  </w:rPr>
                  <w:delText>3-30</w:delText>
                </w:r>
              </w:del>
            </w:ins>
            <w:ins w:id="1500" w:author="Andre Tarpinian (DON CIO)" w:date="2025-03-10T16:03:00Z">
              <w:r w:rsidR="00D756AB" w:rsidRPr="00D756AB">
                <w:rPr>
                  <w:rFonts w:eastAsia="Calibri"/>
                  <w:highlight w:val="cyan"/>
                  <w:lang w:eastAsia="zh-CN"/>
                  <w:rPrChange w:id="1501" w:author="Andre Tarpinian (DON CIO)" w:date="2025-03-10T16:03:00Z">
                    <w:rPr>
                      <w:rFonts w:eastAsia="Calibri"/>
                      <w:lang w:eastAsia="zh-CN"/>
                    </w:rPr>
                  </w:rPrChange>
                </w:rPr>
                <w:t>2-</w:t>
              </w:r>
              <w:r w:rsidR="00D756AB" w:rsidRPr="00A73DE8">
                <w:rPr>
                  <w:rFonts w:eastAsia="Calibri"/>
                  <w:highlight w:val="cyan"/>
                  <w:lang w:eastAsia="zh-CN"/>
                  <w:rPrChange w:id="1502" w:author="Andre Tarpinian (DON CIO)" w:date="2025-03-10T16:52:00Z">
                    <w:rPr>
                      <w:rFonts w:eastAsia="Calibri"/>
                      <w:lang w:eastAsia="zh-CN"/>
                    </w:rPr>
                  </w:rPrChange>
                </w:rPr>
                <w:t>1</w:t>
              </w:r>
            </w:ins>
            <w:ins w:id="1503" w:author="Andre Tarpinian (DON CIO)" w:date="2025-03-10T16:52:00Z">
              <w:r w:rsidR="00A73DE8" w:rsidRPr="00A73DE8">
                <w:rPr>
                  <w:rFonts w:eastAsia="Calibri"/>
                  <w:highlight w:val="cyan"/>
                  <w:lang w:eastAsia="zh-CN"/>
                  <w:rPrChange w:id="1504" w:author="Andre Tarpinian (DON CIO)" w:date="2025-03-10T16:52:00Z">
                    <w:rPr>
                      <w:rFonts w:eastAsia="Calibri"/>
                      <w:lang w:eastAsia="zh-CN"/>
                    </w:rPr>
                  </w:rPrChange>
                </w:rPr>
                <w:t>5</w:t>
              </w:r>
            </w:ins>
          </w:p>
        </w:tc>
        <w:tc>
          <w:tcPr>
            <w:tcW w:w="1620" w:type="dxa"/>
            <w:tcBorders>
              <w:top w:val="single" w:sz="4" w:space="0" w:color="auto"/>
              <w:left w:val="single" w:sz="4" w:space="0" w:color="auto"/>
              <w:bottom w:val="single" w:sz="4" w:space="0" w:color="auto"/>
              <w:right w:val="single" w:sz="4" w:space="0" w:color="auto"/>
            </w:tcBorders>
            <w:tcPrChange w:id="1505"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63F49896" w14:textId="623348A1" w:rsidR="002C0A6A" w:rsidRPr="005A5AAD" w:rsidRDefault="002C0A6A" w:rsidP="00EC32D8">
            <w:pPr>
              <w:pStyle w:val="Tabletext"/>
              <w:jc w:val="center"/>
              <w:rPr>
                <w:ins w:id="1506" w:author="WG 5C-1" w:date="2022-11-15T21:23:00Z"/>
                <w:rFonts w:eastAsia="Calibri"/>
                <w:highlight w:val="cyan"/>
                <w:lang w:eastAsia="zh-CN"/>
                <w:rPrChange w:id="1507" w:author="Andre Tarpinian (DON CIO)" w:date="2025-03-10T16:02:00Z">
                  <w:rPr>
                    <w:ins w:id="1508" w:author="WG 5C-1" w:date="2022-11-15T21:23:00Z"/>
                    <w:rFonts w:eastAsia="Calibri"/>
                    <w:lang w:eastAsia="zh-CN"/>
                  </w:rPr>
                </w:rPrChange>
              </w:rPr>
            </w:pPr>
            <w:ins w:id="1509" w:author="WG 5C-1" w:date="2022-11-15T21:23:00Z">
              <w:del w:id="1510" w:author="Andre Tarpinian (DON CIO)" w:date="2025-03-10T16:02:00Z">
                <w:r w:rsidRPr="005A5AAD" w:rsidDel="005A5AAD">
                  <w:rPr>
                    <w:rFonts w:eastAsia="Calibri"/>
                    <w:highlight w:val="cyan"/>
                    <w:lang w:eastAsia="zh-CN"/>
                    <w:rPrChange w:id="1511" w:author="Andre Tarpinian (DON CIO)" w:date="2025-03-10T16:02:00Z">
                      <w:rPr>
                        <w:rFonts w:eastAsia="Calibri"/>
                        <w:lang w:eastAsia="zh-CN"/>
                      </w:rPr>
                    </w:rPrChange>
                  </w:rPr>
                  <w:delText>3-30</w:delText>
                </w:r>
              </w:del>
            </w:ins>
          </w:p>
        </w:tc>
        <w:tc>
          <w:tcPr>
            <w:tcW w:w="1710" w:type="dxa"/>
            <w:tcBorders>
              <w:top w:val="single" w:sz="4" w:space="0" w:color="auto"/>
              <w:left w:val="single" w:sz="4" w:space="0" w:color="auto"/>
              <w:bottom w:val="single" w:sz="4" w:space="0" w:color="auto"/>
              <w:right w:val="single" w:sz="4" w:space="0" w:color="auto"/>
            </w:tcBorders>
            <w:hideMark/>
            <w:tcPrChange w:id="1512"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398E964C" w14:textId="77777777" w:rsidR="002C0A6A" w:rsidRPr="001E4D0A" w:rsidRDefault="002C0A6A" w:rsidP="00EC32D8">
            <w:pPr>
              <w:pStyle w:val="Tabletext"/>
              <w:jc w:val="center"/>
              <w:rPr>
                <w:ins w:id="1513" w:author="WG 5C-1" w:date="2022-11-15T21:23:00Z"/>
                <w:rFonts w:eastAsia="Calibri"/>
                <w:lang w:eastAsia="zh-CN"/>
              </w:rPr>
            </w:pPr>
            <w:ins w:id="1514" w:author="WG 5C-1" w:date="2022-11-15T21:23:00Z">
              <w:r w:rsidRPr="001E4D0A">
                <w:rPr>
                  <w:rFonts w:eastAsia="Calibri"/>
                  <w:lang w:eastAsia="zh-CN"/>
                </w:rPr>
                <w:t>3-30</w:t>
              </w:r>
            </w:ins>
          </w:p>
        </w:tc>
      </w:tr>
      <w:tr w:rsidR="002C0A6A" w:rsidRPr="001E4D0A" w14:paraId="59E1125A" w14:textId="77777777" w:rsidTr="005A5AAD">
        <w:trPr>
          <w:cantSplit/>
          <w:jc w:val="center"/>
          <w:ins w:id="1515" w:author="WG 5C-1" w:date="2022-11-15T21:23:00Z"/>
          <w:trPrChange w:id="1516"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shd w:val="clear" w:color="auto" w:fill="F2F2F2"/>
            <w:hideMark/>
            <w:tcPrChange w:id="1517" w:author="Andre Tarpinian (DON CIO)" w:date="2025-03-10T16:02:00Z">
              <w:tcPr>
                <w:tcW w:w="3400"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B5B8011" w14:textId="77777777" w:rsidR="002C0A6A" w:rsidRPr="001E4D0A" w:rsidRDefault="002C0A6A" w:rsidP="00EC32D8">
            <w:pPr>
              <w:pStyle w:val="Tabletext"/>
              <w:rPr>
                <w:ins w:id="1518" w:author="WG 5C-1" w:date="2022-11-15T21:23:00Z"/>
                <w:rFonts w:eastAsia="Calibri"/>
                <w:lang w:eastAsia="zh-CN"/>
              </w:rPr>
            </w:pPr>
            <w:ins w:id="1519" w:author="WG 5C-1" w:date="2022-11-15T21:23:00Z">
              <w:r w:rsidRPr="001E4D0A">
                <w:rPr>
                  <w:rFonts w:eastAsia="Calibri"/>
                  <w:lang w:eastAsia="zh-CN"/>
                </w:rPr>
                <w:t xml:space="preserve">Channel bandwidth (kHz) </w:t>
              </w:r>
            </w:ins>
          </w:p>
        </w:tc>
        <w:tc>
          <w:tcPr>
            <w:tcW w:w="1635" w:type="dxa"/>
            <w:tcBorders>
              <w:top w:val="single" w:sz="4" w:space="0" w:color="auto"/>
              <w:left w:val="single" w:sz="4" w:space="0" w:color="auto"/>
              <w:bottom w:val="single" w:sz="4" w:space="0" w:color="auto"/>
              <w:right w:val="single" w:sz="4" w:space="0" w:color="auto"/>
            </w:tcBorders>
            <w:shd w:val="clear" w:color="auto" w:fill="F2F2F2"/>
            <w:hideMark/>
            <w:tcPrChange w:id="1520" w:author="Andre Tarpinian (DON CIO)" w:date="2025-03-10T16:02:00Z">
              <w:tcPr>
                <w:tcW w:w="156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04D0C3B" w14:textId="77777777" w:rsidR="002C0A6A" w:rsidRPr="001E4D0A" w:rsidRDefault="002C0A6A" w:rsidP="00EC32D8">
            <w:pPr>
              <w:pStyle w:val="Tabletext"/>
              <w:jc w:val="center"/>
              <w:rPr>
                <w:ins w:id="1521" w:author="WG 5C-1" w:date="2022-11-15T21:23:00Z"/>
                <w:rFonts w:eastAsia="Calibri"/>
                <w:lang w:eastAsia="zh-CN"/>
              </w:rPr>
            </w:pPr>
            <w:ins w:id="1522" w:author="WG 5C-1" w:date="2022-11-15T21:23:00Z">
              <w:r w:rsidRPr="001E4D0A">
                <w:rPr>
                  <w:rFonts w:eastAsia="Calibri"/>
                  <w:lang w:eastAsia="zh-CN"/>
                </w:rPr>
                <w:t>Variable 3-48</w:t>
              </w:r>
            </w:ins>
          </w:p>
        </w:tc>
        <w:tc>
          <w:tcPr>
            <w:tcW w:w="1620" w:type="dxa"/>
            <w:tcBorders>
              <w:top w:val="single" w:sz="4" w:space="0" w:color="auto"/>
              <w:left w:val="single" w:sz="4" w:space="0" w:color="auto"/>
              <w:bottom w:val="single" w:sz="4" w:space="0" w:color="auto"/>
              <w:right w:val="single" w:sz="4" w:space="0" w:color="auto"/>
            </w:tcBorders>
            <w:shd w:val="clear" w:color="auto" w:fill="F2F2F2"/>
            <w:hideMark/>
            <w:tcPrChange w:id="1523"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16DAF73F" w14:textId="77777777" w:rsidR="002C0A6A" w:rsidRPr="001E4D0A" w:rsidRDefault="002C0A6A" w:rsidP="00EC32D8">
            <w:pPr>
              <w:pStyle w:val="Tabletext"/>
              <w:jc w:val="center"/>
              <w:rPr>
                <w:ins w:id="1524" w:author="WG 5C-1" w:date="2022-11-15T21:23:00Z"/>
                <w:rFonts w:eastAsia="Calibri"/>
                <w:lang w:eastAsia="zh-CN"/>
              </w:rPr>
            </w:pPr>
            <w:ins w:id="1525" w:author="WG 5C-1" w:date="2022-11-15T21:23:00Z">
              <w:r w:rsidRPr="001E4D0A">
                <w:rPr>
                  <w:rFonts w:eastAsia="Calibri"/>
                  <w:lang w:eastAsia="zh-CN"/>
                </w:rPr>
                <w:t>Variable 3-48</w:t>
              </w:r>
            </w:ins>
          </w:p>
        </w:tc>
        <w:tc>
          <w:tcPr>
            <w:tcW w:w="1620" w:type="dxa"/>
            <w:tcBorders>
              <w:top w:val="single" w:sz="4" w:space="0" w:color="auto"/>
              <w:left w:val="single" w:sz="4" w:space="0" w:color="auto"/>
              <w:bottom w:val="single" w:sz="4" w:space="0" w:color="auto"/>
              <w:right w:val="single" w:sz="4" w:space="0" w:color="auto"/>
            </w:tcBorders>
            <w:shd w:val="clear" w:color="auto" w:fill="F2F2F2"/>
            <w:tcPrChange w:id="1526"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shd w:val="clear" w:color="auto" w:fill="F2F2F2"/>
              </w:tcPr>
            </w:tcPrChange>
          </w:tcPr>
          <w:p w14:paraId="694BEE1F" w14:textId="64763D13" w:rsidR="002C0A6A" w:rsidRPr="005A5AAD" w:rsidRDefault="002C0A6A" w:rsidP="00EC32D8">
            <w:pPr>
              <w:pStyle w:val="Tabletext"/>
              <w:jc w:val="center"/>
              <w:rPr>
                <w:ins w:id="1527" w:author="WG 5C-1" w:date="2022-11-15T21:23:00Z"/>
                <w:rFonts w:eastAsia="Calibri"/>
                <w:highlight w:val="cyan"/>
                <w:lang w:eastAsia="zh-CN"/>
                <w:rPrChange w:id="1528" w:author="Andre Tarpinian (DON CIO)" w:date="2025-03-10T16:02:00Z">
                  <w:rPr>
                    <w:ins w:id="1529" w:author="WG 5C-1" w:date="2022-11-15T21:23:00Z"/>
                    <w:rFonts w:eastAsia="Calibri"/>
                    <w:lang w:eastAsia="zh-CN"/>
                  </w:rPr>
                </w:rPrChange>
              </w:rPr>
            </w:pPr>
            <w:ins w:id="1530" w:author="WG 5C-1" w:date="2022-11-15T21:23:00Z">
              <w:del w:id="1531" w:author="Andre Tarpinian (DON CIO)" w:date="2025-03-10T16:02:00Z">
                <w:r w:rsidRPr="005A5AAD" w:rsidDel="005A5AAD">
                  <w:rPr>
                    <w:rFonts w:eastAsia="Calibri"/>
                    <w:highlight w:val="cyan"/>
                    <w:lang w:eastAsia="zh-CN"/>
                    <w:rPrChange w:id="1532" w:author="Andre Tarpinian (DON CIO)" w:date="2025-03-10T16:02:00Z">
                      <w:rPr>
                        <w:rFonts w:eastAsia="Calibri"/>
                        <w:lang w:eastAsia="zh-CN"/>
                      </w:rPr>
                    </w:rPrChange>
                  </w:rPr>
                  <w:delText>Variable 3-48</w:delText>
                </w:r>
              </w:del>
            </w:ins>
          </w:p>
        </w:tc>
        <w:tc>
          <w:tcPr>
            <w:tcW w:w="1710" w:type="dxa"/>
            <w:tcBorders>
              <w:top w:val="single" w:sz="4" w:space="0" w:color="auto"/>
              <w:left w:val="single" w:sz="4" w:space="0" w:color="auto"/>
              <w:bottom w:val="single" w:sz="4" w:space="0" w:color="auto"/>
              <w:right w:val="single" w:sz="4" w:space="0" w:color="auto"/>
            </w:tcBorders>
            <w:shd w:val="clear" w:color="auto" w:fill="F2F2F2"/>
            <w:hideMark/>
            <w:tcPrChange w:id="1533"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20FB0AFB" w14:textId="77777777" w:rsidR="002C0A6A" w:rsidRPr="001E4D0A" w:rsidRDefault="002C0A6A" w:rsidP="00EC32D8">
            <w:pPr>
              <w:pStyle w:val="Tabletext"/>
              <w:jc w:val="center"/>
              <w:rPr>
                <w:ins w:id="1534" w:author="WG 5C-1" w:date="2022-11-15T21:23:00Z"/>
                <w:rFonts w:eastAsia="Calibri"/>
                <w:lang w:eastAsia="zh-CN"/>
              </w:rPr>
            </w:pPr>
            <w:ins w:id="1535" w:author="WG 5C-1" w:date="2022-11-15T21:23:00Z">
              <w:r w:rsidRPr="001E4D0A">
                <w:rPr>
                  <w:rFonts w:eastAsia="Calibri"/>
                  <w:lang w:eastAsia="zh-CN"/>
                </w:rPr>
                <w:t>Variable 3-48</w:t>
              </w:r>
            </w:ins>
          </w:p>
        </w:tc>
      </w:tr>
      <w:tr w:rsidR="002C0A6A" w:rsidRPr="001E4D0A" w14:paraId="550A8C29" w14:textId="77777777" w:rsidTr="005A5AAD">
        <w:trPr>
          <w:cantSplit/>
          <w:jc w:val="center"/>
          <w:ins w:id="1536" w:author="WG 5C-1" w:date="2022-11-15T21:23:00Z"/>
          <w:trPrChange w:id="1537"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538"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2A89F85D" w14:textId="77777777" w:rsidR="002C0A6A" w:rsidRPr="001E4D0A" w:rsidRDefault="002C0A6A" w:rsidP="00EC32D8">
            <w:pPr>
              <w:pStyle w:val="Tabletext"/>
              <w:rPr>
                <w:ins w:id="1539" w:author="WG 5C-1" w:date="2022-11-15T21:23:00Z"/>
                <w:rFonts w:eastAsia="Calibri"/>
                <w:lang w:eastAsia="zh-CN"/>
              </w:rPr>
            </w:pPr>
            <w:ins w:id="1540" w:author="WG 5C-1" w:date="2022-11-15T21:23:00Z">
              <w:r w:rsidRPr="001E4D0A">
                <w:rPr>
                  <w:rFonts w:eastAsia="Calibri"/>
                  <w:lang w:eastAsia="zh-CN"/>
                </w:rPr>
                <w:t xml:space="preserve">Transmitter power (dBW) </w:t>
              </w:r>
            </w:ins>
          </w:p>
        </w:tc>
        <w:tc>
          <w:tcPr>
            <w:tcW w:w="1635" w:type="dxa"/>
            <w:tcBorders>
              <w:top w:val="single" w:sz="4" w:space="0" w:color="auto"/>
              <w:left w:val="single" w:sz="4" w:space="0" w:color="auto"/>
              <w:bottom w:val="single" w:sz="4" w:space="0" w:color="auto"/>
              <w:right w:val="single" w:sz="4" w:space="0" w:color="auto"/>
            </w:tcBorders>
            <w:hideMark/>
            <w:tcPrChange w:id="1541"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0A09D052" w14:textId="6124A182" w:rsidR="002C0A6A" w:rsidRPr="001E4D0A" w:rsidRDefault="002C0A6A" w:rsidP="00EC32D8">
            <w:pPr>
              <w:pStyle w:val="Tabletext"/>
              <w:jc w:val="center"/>
              <w:rPr>
                <w:ins w:id="1542" w:author="WG 5C-1" w:date="2022-11-15T21:23:00Z"/>
                <w:rFonts w:eastAsia="Calibri"/>
                <w:lang w:eastAsia="zh-CN"/>
              </w:rPr>
            </w:pPr>
            <w:ins w:id="1543" w:author="WG 5C-1" w:date="2022-11-15T21:23:00Z">
              <w:del w:id="1544" w:author="Andre Tarpinian (DON CIO)" w:date="2025-03-11T13:32:00Z">
                <w:r w:rsidRPr="00042092" w:rsidDel="00042092">
                  <w:rPr>
                    <w:rFonts w:eastAsia="Calibri"/>
                    <w:highlight w:val="cyan"/>
                    <w:lang w:eastAsia="zh-CN"/>
                    <w:rPrChange w:id="1545" w:author="Andre Tarpinian (DON CIO)" w:date="2025-03-11T13:33:00Z">
                      <w:rPr>
                        <w:rFonts w:eastAsia="Calibri"/>
                        <w:lang w:eastAsia="zh-CN"/>
                      </w:rPr>
                    </w:rPrChange>
                  </w:rPr>
                  <w:delText>36</w:delText>
                </w:r>
              </w:del>
            </w:ins>
            <w:ins w:id="1546" w:author="Andre Tarpinian (DON CIO)" w:date="2025-03-11T13:32:00Z">
              <w:r w:rsidR="00042092" w:rsidRPr="00042092">
                <w:rPr>
                  <w:rFonts w:eastAsia="Calibri"/>
                  <w:highlight w:val="cyan"/>
                  <w:lang w:eastAsia="zh-CN"/>
                  <w:rPrChange w:id="1547" w:author="Andre Tarpinian (DON CIO)" w:date="2025-03-11T13:33:00Z">
                    <w:rPr>
                      <w:rFonts w:eastAsia="Calibri"/>
                      <w:lang w:eastAsia="zh-CN"/>
                    </w:rPr>
                  </w:rPrChange>
                </w:rPr>
                <w:t>30</w:t>
              </w:r>
            </w:ins>
          </w:p>
        </w:tc>
        <w:tc>
          <w:tcPr>
            <w:tcW w:w="1620" w:type="dxa"/>
            <w:tcBorders>
              <w:top w:val="single" w:sz="4" w:space="0" w:color="auto"/>
              <w:left w:val="single" w:sz="4" w:space="0" w:color="auto"/>
              <w:bottom w:val="single" w:sz="4" w:space="0" w:color="auto"/>
              <w:right w:val="single" w:sz="4" w:space="0" w:color="auto"/>
            </w:tcBorders>
            <w:hideMark/>
            <w:tcPrChange w:id="1548"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358986AC" w14:textId="08C41883" w:rsidR="002C0A6A" w:rsidRPr="001E4D0A" w:rsidRDefault="002C0A6A" w:rsidP="00EC32D8">
            <w:pPr>
              <w:pStyle w:val="Tabletext"/>
              <w:jc w:val="center"/>
              <w:rPr>
                <w:ins w:id="1549" w:author="WG 5C-1" w:date="2022-11-15T21:23:00Z"/>
                <w:rFonts w:eastAsia="Calibri"/>
                <w:lang w:eastAsia="zh-CN"/>
              </w:rPr>
            </w:pPr>
            <w:ins w:id="1550" w:author="WG 5C-1" w:date="2022-11-15T21:23:00Z">
              <w:del w:id="1551" w:author="Andre Tarpinian (DON CIO)" w:date="2025-03-11T13:33:00Z">
                <w:r w:rsidRPr="00042092" w:rsidDel="00042092">
                  <w:rPr>
                    <w:rFonts w:eastAsia="Calibri"/>
                    <w:highlight w:val="cyan"/>
                    <w:lang w:eastAsia="zh-CN"/>
                    <w:rPrChange w:id="1552" w:author="Andre Tarpinian (DON CIO)" w:date="2025-03-11T13:33:00Z">
                      <w:rPr>
                        <w:rFonts w:eastAsia="Calibri"/>
                        <w:lang w:eastAsia="zh-CN"/>
                      </w:rPr>
                    </w:rPrChange>
                  </w:rPr>
                  <w:delText>26</w:delText>
                </w:r>
              </w:del>
            </w:ins>
            <w:ins w:id="1553" w:author="Andre Tarpinian (DON CIO)" w:date="2025-03-11T13:36:00Z">
              <w:r w:rsidR="00966F5C" w:rsidRPr="00966F5C">
                <w:rPr>
                  <w:rFonts w:eastAsia="Calibri"/>
                  <w:highlight w:val="cyan"/>
                  <w:lang w:eastAsia="zh-CN"/>
                  <w:rPrChange w:id="1554" w:author="Andre Tarpinian (DON CIO)" w:date="2025-03-11T13:36:00Z">
                    <w:rPr>
                      <w:rFonts w:eastAsia="Calibri"/>
                      <w:lang w:eastAsia="zh-CN"/>
                    </w:rPr>
                  </w:rPrChange>
                </w:rPr>
                <w:t>22</w:t>
              </w:r>
            </w:ins>
          </w:p>
        </w:tc>
        <w:tc>
          <w:tcPr>
            <w:tcW w:w="1620" w:type="dxa"/>
            <w:tcBorders>
              <w:top w:val="single" w:sz="4" w:space="0" w:color="auto"/>
              <w:left w:val="single" w:sz="4" w:space="0" w:color="auto"/>
              <w:bottom w:val="single" w:sz="4" w:space="0" w:color="auto"/>
              <w:right w:val="single" w:sz="4" w:space="0" w:color="auto"/>
            </w:tcBorders>
            <w:tcPrChange w:id="1555"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780046C1" w14:textId="2711F405" w:rsidR="002C0A6A" w:rsidRPr="005A5AAD" w:rsidRDefault="002C0A6A" w:rsidP="00EC32D8">
            <w:pPr>
              <w:pStyle w:val="Tabletext"/>
              <w:jc w:val="center"/>
              <w:rPr>
                <w:ins w:id="1556" w:author="WG 5C-1" w:date="2022-11-15T21:23:00Z"/>
                <w:rFonts w:eastAsia="Calibri"/>
                <w:highlight w:val="cyan"/>
                <w:lang w:eastAsia="zh-CN"/>
                <w:rPrChange w:id="1557" w:author="Andre Tarpinian (DON CIO)" w:date="2025-03-10T16:02:00Z">
                  <w:rPr>
                    <w:ins w:id="1558" w:author="WG 5C-1" w:date="2022-11-15T21:23:00Z"/>
                    <w:rFonts w:eastAsia="Calibri"/>
                    <w:lang w:eastAsia="zh-CN"/>
                  </w:rPr>
                </w:rPrChange>
              </w:rPr>
            </w:pPr>
            <w:ins w:id="1559" w:author="WG 5C-1" w:date="2022-11-15T21:23:00Z">
              <w:del w:id="1560" w:author="Andre Tarpinian (DON CIO)" w:date="2025-03-10T16:02:00Z">
                <w:r w:rsidRPr="005A5AAD" w:rsidDel="005A5AAD">
                  <w:rPr>
                    <w:rFonts w:eastAsia="Calibri"/>
                    <w:highlight w:val="cyan"/>
                    <w:lang w:eastAsia="zh-CN"/>
                    <w:rPrChange w:id="1561" w:author="Andre Tarpinian (DON CIO)" w:date="2025-03-10T16:02:00Z">
                      <w:rPr>
                        <w:rFonts w:eastAsia="Calibri"/>
                        <w:lang w:eastAsia="zh-CN"/>
                      </w:rPr>
                    </w:rPrChange>
                  </w:rPr>
                  <w:delText>36</w:delText>
                </w:r>
              </w:del>
            </w:ins>
          </w:p>
        </w:tc>
        <w:tc>
          <w:tcPr>
            <w:tcW w:w="1710" w:type="dxa"/>
            <w:tcBorders>
              <w:top w:val="single" w:sz="4" w:space="0" w:color="auto"/>
              <w:left w:val="single" w:sz="4" w:space="0" w:color="auto"/>
              <w:bottom w:val="single" w:sz="4" w:space="0" w:color="auto"/>
              <w:right w:val="single" w:sz="4" w:space="0" w:color="auto"/>
            </w:tcBorders>
            <w:hideMark/>
            <w:tcPrChange w:id="1562"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3DA744E3" w14:textId="6F1A78F4" w:rsidR="002C0A6A" w:rsidRPr="001E4D0A" w:rsidRDefault="002C0A6A" w:rsidP="00EC32D8">
            <w:pPr>
              <w:pStyle w:val="Tabletext"/>
              <w:jc w:val="center"/>
              <w:rPr>
                <w:ins w:id="1563" w:author="WG 5C-1" w:date="2022-11-15T21:23:00Z"/>
                <w:rFonts w:eastAsia="Calibri"/>
                <w:lang w:eastAsia="zh-CN"/>
              </w:rPr>
            </w:pPr>
            <w:ins w:id="1564" w:author="WG 5C-1" w:date="2022-11-15T21:23:00Z">
              <w:del w:id="1565" w:author="Andre Tarpinian (DON CIO)" w:date="2025-03-11T13:33:00Z">
                <w:r w:rsidRPr="00042092" w:rsidDel="00042092">
                  <w:rPr>
                    <w:rFonts w:eastAsia="Calibri"/>
                    <w:highlight w:val="cyan"/>
                    <w:lang w:eastAsia="zh-CN"/>
                    <w:rPrChange w:id="1566" w:author="Andre Tarpinian (DON CIO)" w:date="2025-03-11T13:33:00Z">
                      <w:rPr>
                        <w:rFonts w:eastAsia="Calibri"/>
                        <w:lang w:eastAsia="zh-CN"/>
                      </w:rPr>
                    </w:rPrChange>
                  </w:rPr>
                  <w:delText>27</w:delText>
                </w:r>
              </w:del>
            </w:ins>
            <w:ins w:id="1567" w:author="Andre Tarpinian (DON CIO)" w:date="2025-03-11T13:33:00Z">
              <w:r w:rsidR="00042092" w:rsidRPr="00042092">
                <w:rPr>
                  <w:rFonts w:eastAsia="Calibri"/>
                  <w:highlight w:val="cyan"/>
                  <w:lang w:eastAsia="zh-CN"/>
                  <w:rPrChange w:id="1568" w:author="Andre Tarpinian (DON CIO)" w:date="2025-03-11T13:33:00Z">
                    <w:rPr>
                      <w:rFonts w:eastAsia="Calibri"/>
                      <w:lang w:eastAsia="zh-CN"/>
                    </w:rPr>
                  </w:rPrChange>
                </w:rPr>
                <w:t>40</w:t>
              </w:r>
            </w:ins>
          </w:p>
        </w:tc>
      </w:tr>
      <w:tr w:rsidR="002C0A6A" w:rsidRPr="001E4D0A" w14:paraId="4E9E0524" w14:textId="77777777" w:rsidTr="005A5AAD">
        <w:trPr>
          <w:cantSplit/>
          <w:jc w:val="center"/>
          <w:ins w:id="1569" w:author="WG 5C-1" w:date="2022-11-15T21:23:00Z"/>
          <w:trPrChange w:id="1570"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571"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10AFD69E" w14:textId="77777777" w:rsidR="002C0A6A" w:rsidRPr="001E4D0A" w:rsidRDefault="002C0A6A" w:rsidP="00EC32D8">
            <w:pPr>
              <w:pStyle w:val="Tabletext"/>
              <w:rPr>
                <w:ins w:id="1572" w:author="WG 5C-1" w:date="2022-11-15T21:23:00Z"/>
                <w:rFonts w:eastAsia="Calibri"/>
                <w:lang w:eastAsia="zh-CN"/>
              </w:rPr>
            </w:pPr>
            <w:ins w:id="1573" w:author="WG 5C-1" w:date="2022-11-15T21:23:00Z">
              <w:r w:rsidRPr="001E4D0A">
                <w:rPr>
                  <w:rFonts w:eastAsia="Calibri"/>
                  <w:lang w:eastAsia="zh-CN"/>
                </w:rPr>
                <w:t xml:space="preserve">Feeder loss (dB) </w:t>
              </w:r>
            </w:ins>
          </w:p>
        </w:tc>
        <w:tc>
          <w:tcPr>
            <w:tcW w:w="1635" w:type="dxa"/>
            <w:tcBorders>
              <w:top w:val="single" w:sz="4" w:space="0" w:color="auto"/>
              <w:left w:val="single" w:sz="4" w:space="0" w:color="auto"/>
              <w:bottom w:val="single" w:sz="4" w:space="0" w:color="auto"/>
              <w:right w:val="single" w:sz="4" w:space="0" w:color="auto"/>
            </w:tcBorders>
            <w:hideMark/>
            <w:tcPrChange w:id="1574"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44C91715" w14:textId="77777777" w:rsidR="002C0A6A" w:rsidRPr="001E4D0A" w:rsidRDefault="002C0A6A" w:rsidP="00EC32D8">
            <w:pPr>
              <w:pStyle w:val="Tabletext"/>
              <w:jc w:val="center"/>
              <w:rPr>
                <w:ins w:id="1575" w:author="WG 5C-1" w:date="2022-11-15T21:23:00Z"/>
                <w:rFonts w:eastAsia="Calibri"/>
                <w:lang w:eastAsia="zh-CN"/>
              </w:rPr>
            </w:pPr>
            <w:ins w:id="1576" w:author="WG 5C-1" w:date="2022-11-15T21:23:00Z">
              <w:r w:rsidRPr="001E4D0A">
                <w:rPr>
                  <w:rFonts w:eastAsia="Calibri"/>
                  <w:lang w:eastAsia="zh-CN"/>
                </w:rPr>
                <w:t>2.2</w:t>
              </w:r>
            </w:ins>
          </w:p>
        </w:tc>
        <w:tc>
          <w:tcPr>
            <w:tcW w:w="1620" w:type="dxa"/>
            <w:tcBorders>
              <w:top w:val="single" w:sz="4" w:space="0" w:color="auto"/>
              <w:left w:val="single" w:sz="4" w:space="0" w:color="auto"/>
              <w:bottom w:val="single" w:sz="4" w:space="0" w:color="auto"/>
              <w:right w:val="single" w:sz="4" w:space="0" w:color="auto"/>
            </w:tcBorders>
            <w:hideMark/>
            <w:tcPrChange w:id="1577"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7187567E" w14:textId="77777777" w:rsidR="002C0A6A" w:rsidRPr="001E4D0A" w:rsidRDefault="002C0A6A" w:rsidP="00EC32D8">
            <w:pPr>
              <w:pStyle w:val="Tabletext"/>
              <w:jc w:val="center"/>
              <w:rPr>
                <w:ins w:id="1578" w:author="WG 5C-1" w:date="2022-11-15T21:23:00Z"/>
                <w:rFonts w:eastAsia="Calibri"/>
                <w:lang w:eastAsia="zh-CN"/>
              </w:rPr>
            </w:pPr>
            <w:ins w:id="1579" w:author="WG 5C-1" w:date="2022-11-15T21:23:00Z">
              <w:r w:rsidRPr="001E4D0A">
                <w:rPr>
                  <w:rFonts w:eastAsia="Calibri"/>
                  <w:lang w:eastAsia="zh-CN"/>
                </w:rPr>
                <w:t>1.5</w:t>
              </w:r>
            </w:ins>
          </w:p>
        </w:tc>
        <w:tc>
          <w:tcPr>
            <w:tcW w:w="1620" w:type="dxa"/>
            <w:tcBorders>
              <w:top w:val="single" w:sz="4" w:space="0" w:color="auto"/>
              <w:left w:val="single" w:sz="4" w:space="0" w:color="auto"/>
              <w:bottom w:val="single" w:sz="4" w:space="0" w:color="auto"/>
              <w:right w:val="single" w:sz="4" w:space="0" w:color="auto"/>
            </w:tcBorders>
            <w:tcPrChange w:id="1580"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700E261E" w14:textId="76CB2FCA" w:rsidR="002C0A6A" w:rsidRPr="005A5AAD" w:rsidRDefault="002C0A6A" w:rsidP="00EC32D8">
            <w:pPr>
              <w:pStyle w:val="Tabletext"/>
              <w:jc w:val="center"/>
              <w:rPr>
                <w:ins w:id="1581" w:author="WG 5C-1" w:date="2022-11-15T21:23:00Z"/>
                <w:rFonts w:eastAsia="Calibri"/>
                <w:highlight w:val="cyan"/>
                <w:lang w:eastAsia="zh-CN"/>
                <w:rPrChange w:id="1582" w:author="Andre Tarpinian (DON CIO)" w:date="2025-03-10T16:02:00Z">
                  <w:rPr>
                    <w:ins w:id="1583" w:author="WG 5C-1" w:date="2022-11-15T21:23:00Z"/>
                    <w:rFonts w:eastAsia="Calibri"/>
                    <w:lang w:eastAsia="zh-CN"/>
                  </w:rPr>
                </w:rPrChange>
              </w:rPr>
            </w:pPr>
            <w:ins w:id="1584" w:author="WG 5C-1" w:date="2022-11-15T21:23:00Z">
              <w:del w:id="1585" w:author="Andre Tarpinian (DON CIO)" w:date="2025-03-10T16:02:00Z">
                <w:r w:rsidRPr="005A5AAD" w:rsidDel="005A5AAD">
                  <w:rPr>
                    <w:rFonts w:eastAsia="Calibri"/>
                    <w:highlight w:val="cyan"/>
                    <w:lang w:eastAsia="zh-CN"/>
                    <w:rPrChange w:id="1586" w:author="Andre Tarpinian (DON CIO)" w:date="2025-03-10T16:02:00Z">
                      <w:rPr>
                        <w:rFonts w:eastAsia="Calibri"/>
                        <w:lang w:eastAsia="zh-CN"/>
                      </w:rPr>
                    </w:rPrChange>
                  </w:rPr>
                  <w:delText>2.6</w:delText>
                </w:r>
              </w:del>
            </w:ins>
          </w:p>
        </w:tc>
        <w:tc>
          <w:tcPr>
            <w:tcW w:w="1710" w:type="dxa"/>
            <w:tcBorders>
              <w:top w:val="single" w:sz="4" w:space="0" w:color="auto"/>
              <w:left w:val="single" w:sz="4" w:space="0" w:color="auto"/>
              <w:bottom w:val="single" w:sz="4" w:space="0" w:color="auto"/>
              <w:right w:val="single" w:sz="4" w:space="0" w:color="auto"/>
            </w:tcBorders>
            <w:hideMark/>
            <w:tcPrChange w:id="1587"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69D940F6" w14:textId="77777777" w:rsidR="002C0A6A" w:rsidRPr="001E4D0A" w:rsidRDefault="002C0A6A" w:rsidP="00EC32D8">
            <w:pPr>
              <w:pStyle w:val="Tabletext"/>
              <w:jc w:val="center"/>
              <w:rPr>
                <w:ins w:id="1588" w:author="WG 5C-1" w:date="2022-11-15T21:23:00Z"/>
                <w:rFonts w:eastAsia="Calibri"/>
                <w:lang w:eastAsia="zh-CN"/>
              </w:rPr>
            </w:pPr>
            <w:ins w:id="1589" w:author="WG 5C-1" w:date="2022-11-15T21:23:00Z">
              <w:r w:rsidRPr="001E4D0A">
                <w:rPr>
                  <w:rFonts w:eastAsia="Calibri"/>
                  <w:lang w:eastAsia="zh-CN"/>
                </w:rPr>
                <w:t>1.1</w:t>
              </w:r>
            </w:ins>
          </w:p>
        </w:tc>
      </w:tr>
      <w:tr w:rsidR="002C0A6A" w:rsidRPr="001E4D0A" w14:paraId="49B7D926" w14:textId="77777777" w:rsidTr="005A5AAD">
        <w:trPr>
          <w:cantSplit/>
          <w:jc w:val="center"/>
          <w:ins w:id="1590" w:author="WG 5C-1" w:date="2022-11-15T21:23:00Z"/>
          <w:trPrChange w:id="1591"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592"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1F3825E0" w14:textId="12BAE241" w:rsidR="002C0A6A" w:rsidRPr="001E4D0A" w:rsidRDefault="002C0A6A" w:rsidP="00EC32D8">
            <w:pPr>
              <w:pStyle w:val="Tabletext"/>
              <w:rPr>
                <w:ins w:id="1593" w:author="WG 5C-1" w:date="2022-11-15T21:23:00Z"/>
                <w:rFonts w:eastAsia="Calibri"/>
                <w:lang w:eastAsia="zh-CN"/>
              </w:rPr>
            </w:pPr>
            <w:ins w:id="1594" w:author="WG 5C-1" w:date="2022-11-15T21:23:00Z">
              <w:r w:rsidRPr="001E4D0A">
                <w:rPr>
                  <w:rFonts w:eastAsia="Calibri"/>
                  <w:lang w:eastAsia="zh-CN"/>
                </w:rPr>
                <w:t xml:space="preserve">Antenna </w:t>
              </w:r>
            </w:ins>
            <w:ins w:id="1595" w:author="Andre Tarpinian (DON CIO)" w:date="2025-03-10T16:03:00Z">
              <w:r w:rsidR="005A5AAD" w:rsidRPr="005A5AAD">
                <w:rPr>
                  <w:rFonts w:eastAsia="Calibri"/>
                  <w:highlight w:val="cyan"/>
                  <w:lang w:eastAsia="zh-CN"/>
                  <w:rPrChange w:id="1596" w:author="Andre Tarpinian (DON CIO)" w:date="2025-03-10T16:03:00Z">
                    <w:rPr>
                      <w:rFonts w:eastAsia="Calibri"/>
                      <w:lang w:eastAsia="zh-CN"/>
                    </w:rPr>
                  </w:rPrChange>
                </w:rPr>
                <w:t>directivity</w:t>
              </w:r>
              <w:r w:rsidR="005A5AAD">
                <w:rPr>
                  <w:rFonts w:eastAsia="Calibri"/>
                  <w:lang w:eastAsia="zh-CN"/>
                </w:rPr>
                <w:t xml:space="preserve"> </w:t>
              </w:r>
            </w:ins>
            <w:ins w:id="1597" w:author="WG 5C-1" w:date="2022-11-15T21:23:00Z">
              <w:r w:rsidRPr="001E4D0A">
                <w:rPr>
                  <w:rFonts w:eastAsia="Calibri"/>
                  <w:lang w:eastAsia="zh-CN"/>
                </w:rPr>
                <w:t>gain (dBi)</w:t>
              </w:r>
            </w:ins>
          </w:p>
        </w:tc>
        <w:tc>
          <w:tcPr>
            <w:tcW w:w="1635" w:type="dxa"/>
            <w:tcBorders>
              <w:top w:val="single" w:sz="4" w:space="0" w:color="auto"/>
              <w:left w:val="single" w:sz="4" w:space="0" w:color="auto"/>
              <w:bottom w:val="single" w:sz="4" w:space="0" w:color="auto"/>
              <w:right w:val="single" w:sz="4" w:space="0" w:color="auto"/>
            </w:tcBorders>
            <w:hideMark/>
            <w:tcPrChange w:id="1598"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4811B626" w14:textId="7E1EA361" w:rsidR="002C0A6A" w:rsidRPr="001E4D0A" w:rsidRDefault="002C0A6A" w:rsidP="00EC32D8">
            <w:pPr>
              <w:pStyle w:val="Tabletext"/>
              <w:jc w:val="center"/>
              <w:rPr>
                <w:ins w:id="1599" w:author="WG 5C-1" w:date="2022-11-15T21:23:00Z"/>
                <w:rFonts w:eastAsia="Calibri"/>
                <w:lang w:eastAsia="zh-CN"/>
              </w:rPr>
            </w:pPr>
            <w:ins w:id="1600" w:author="Carmelo Rivera" w:date="2024-11-27T03:11:00Z">
              <w:del w:id="1601" w:author="Andre Tarpinian (DON CIO)" w:date="2025-03-10T16:04:00Z">
                <w:r w:rsidRPr="00B842C3" w:rsidDel="00B842C3">
                  <w:rPr>
                    <w:rFonts w:eastAsia="Calibri"/>
                    <w:highlight w:val="cyan"/>
                    <w:lang w:eastAsia="zh-CN"/>
                    <w:rPrChange w:id="1602" w:author="Andre Tarpinian (DON CIO)" w:date="2025-03-10T16:04:00Z">
                      <w:rPr>
                        <w:rFonts w:eastAsia="Calibri"/>
                        <w:lang w:eastAsia="zh-CN"/>
                      </w:rPr>
                    </w:rPrChange>
                  </w:rPr>
                  <w:delText>2 to 1</w:delText>
                </w:r>
                <w:r w:rsidRPr="006349CA" w:rsidDel="00B842C3">
                  <w:rPr>
                    <w:rFonts w:eastAsia="Calibri"/>
                    <w:highlight w:val="cyan"/>
                    <w:lang w:eastAsia="zh-CN"/>
                    <w:rPrChange w:id="1603" w:author="Andre Tarpinian (DON CIO)" w:date="2025-03-11T10:42:00Z">
                      <w:rPr>
                        <w:rFonts w:eastAsia="Calibri"/>
                        <w:lang w:eastAsia="zh-CN"/>
                      </w:rPr>
                    </w:rPrChange>
                  </w:rPr>
                  <w:delText>2</w:delText>
                </w:r>
              </w:del>
            </w:ins>
            <w:ins w:id="1604" w:author="Andre Tarpinian (DON CIO)" w:date="2025-03-10T16:04:00Z">
              <w:r w:rsidR="00B842C3" w:rsidRPr="006349CA">
                <w:rPr>
                  <w:rFonts w:eastAsia="Calibri"/>
                  <w:highlight w:val="cyan"/>
                  <w:lang w:eastAsia="zh-CN"/>
                  <w:rPrChange w:id="1605" w:author="Andre Tarpinian (DON CIO)" w:date="2025-03-11T10:42:00Z">
                    <w:rPr>
                      <w:rFonts w:eastAsia="Calibri"/>
                      <w:lang w:eastAsia="zh-CN"/>
                    </w:rPr>
                  </w:rPrChange>
                </w:rPr>
                <w:t>0-</w:t>
              </w:r>
            </w:ins>
            <w:ins w:id="1606" w:author="Andre Tarpinian (DON CIO)" w:date="2025-03-11T10:42:00Z">
              <w:r w:rsidR="006349CA" w:rsidRPr="006349CA">
                <w:rPr>
                  <w:rFonts w:eastAsia="Calibri"/>
                  <w:highlight w:val="cyan"/>
                  <w:lang w:eastAsia="zh-CN"/>
                  <w:rPrChange w:id="1607" w:author="Andre Tarpinian (DON CIO)" w:date="2025-03-11T10:42:00Z">
                    <w:rPr>
                      <w:rFonts w:eastAsia="Calibri"/>
                      <w:lang w:eastAsia="zh-CN"/>
                    </w:rPr>
                  </w:rPrChange>
                </w:rPr>
                <w:t>3</w:t>
              </w:r>
            </w:ins>
          </w:p>
        </w:tc>
        <w:tc>
          <w:tcPr>
            <w:tcW w:w="1620" w:type="dxa"/>
            <w:tcBorders>
              <w:top w:val="single" w:sz="4" w:space="0" w:color="auto"/>
              <w:left w:val="single" w:sz="4" w:space="0" w:color="auto"/>
              <w:bottom w:val="single" w:sz="4" w:space="0" w:color="auto"/>
              <w:right w:val="single" w:sz="4" w:space="0" w:color="auto"/>
            </w:tcBorders>
            <w:hideMark/>
            <w:tcPrChange w:id="1608"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6A85BD59" w14:textId="5BBC3FE7" w:rsidR="002C0A6A" w:rsidRPr="001E4D0A" w:rsidRDefault="002C0A6A" w:rsidP="00EC32D8">
            <w:pPr>
              <w:pStyle w:val="Tabletext"/>
              <w:jc w:val="center"/>
              <w:rPr>
                <w:ins w:id="1609" w:author="WG 5C-1" w:date="2022-11-15T21:23:00Z"/>
                <w:rFonts w:eastAsia="Calibri"/>
                <w:lang w:eastAsia="zh-CN"/>
              </w:rPr>
            </w:pPr>
            <w:ins w:id="1610" w:author="WG 5C-1" w:date="2022-11-15T21:23:00Z">
              <w:del w:id="1611" w:author="Andre Tarpinian (DON CIO)" w:date="2025-03-10T16:05:00Z">
                <w:r w:rsidRPr="002C553A" w:rsidDel="002C553A">
                  <w:rPr>
                    <w:rFonts w:eastAsia="Calibri"/>
                    <w:highlight w:val="cyan"/>
                    <w:lang w:eastAsia="zh-CN"/>
                    <w:rPrChange w:id="1612" w:author="Andre Tarpinian (DON CIO)" w:date="2025-03-10T16:05:00Z">
                      <w:rPr>
                        <w:rFonts w:eastAsia="Calibri"/>
                        <w:lang w:eastAsia="zh-CN"/>
                      </w:rPr>
                    </w:rPrChange>
                  </w:rPr>
                  <w:delText>4.15</w:delText>
                </w:r>
              </w:del>
            </w:ins>
            <w:ins w:id="1613" w:author="Andre Tarpinian (DON CIO)" w:date="2025-03-10T16:05:00Z">
              <w:r w:rsidR="002C553A" w:rsidRPr="002C553A">
                <w:rPr>
                  <w:rFonts w:eastAsia="Calibri"/>
                  <w:highlight w:val="cyan"/>
                  <w:lang w:eastAsia="zh-CN"/>
                  <w:rPrChange w:id="1614" w:author="Andre Tarpinian (DON CIO)" w:date="2025-03-10T16:05:00Z">
                    <w:rPr>
                      <w:rFonts w:eastAsia="Calibri"/>
                      <w:lang w:eastAsia="zh-CN"/>
                    </w:rPr>
                  </w:rPrChange>
                </w:rPr>
                <w:t>0-</w:t>
              </w:r>
            </w:ins>
            <w:ins w:id="1615" w:author="Andre Tarpinian (DON CIO)" w:date="2025-03-11T10:42:00Z">
              <w:r w:rsidR="006349CA" w:rsidRPr="006349CA">
                <w:rPr>
                  <w:rFonts w:eastAsia="Calibri"/>
                  <w:highlight w:val="cyan"/>
                  <w:lang w:eastAsia="zh-CN"/>
                  <w:rPrChange w:id="1616" w:author="Andre Tarpinian (DON CIO)" w:date="2025-03-11T10:42:00Z">
                    <w:rPr>
                      <w:rFonts w:eastAsia="Calibri"/>
                      <w:lang w:eastAsia="zh-CN"/>
                    </w:rPr>
                  </w:rPrChange>
                </w:rPr>
                <w:t>6</w:t>
              </w:r>
            </w:ins>
          </w:p>
        </w:tc>
        <w:tc>
          <w:tcPr>
            <w:tcW w:w="1620" w:type="dxa"/>
            <w:tcBorders>
              <w:top w:val="single" w:sz="4" w:space="0" w:color="auto"/>
              <w:left w:val="single" w:sz="4" w:space="0" w:color="auto"/>
              <w:bottom w:val="single" w:sz="4" w:space="0" w:color="auto"/>
              <w:right w:val="single" w:sz="4" w:space="0" w:color="auto"/>
            </w:tcBorders>
            <w:tcPrChange w:id="1617"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27BDEE9A" w14:textId="6BF55FA0" w:rsidR="002C0A6A" w:rsidRPr="005A5AAD" w:rsidRDefault="002C0A6A" w:rsidP="00EC32D8">
            <w:pPr>
              <w:pStyle w:val="Tabletext"/>
              <w:jc w:val="center"/>
              <w:rPr>
                <w:ins w:id="1618" w:author="WG 5C-1" w:date="2022-11-15T21:23:00Z"/>
                <w:rFonts w:eastAsia="Calibri"/>
                <w:highlight w:val="cyan"/>
                <w:lang w:eastAsia="zh-CN"/>
                <w:rPrChange w:id="1619" w:author="Andre Tarpinian (DON CIO)" w:date="2025-03-10T16:02:00Z">
                  <w:rPr>
                    <w:ins w:id="1620" w:author="WG 5C-1" w:date="2022-11-15T21:23:00Z"/>
                    <w:rFonts w:eastAsia="Calibri"/>
                    <w:lang w:eastAsia="zh-CN"/>
                  </w:rPr>
                </w:rPrChange>
              </w:rPr>
            </w:pPr>
            <w:ins w:id="1621" w:author="WG 5C-1" w:date="2022-11-15T21:23:00Z">
              <w:del w:id="1622" w:author="Andre Tarpinian (DON CIO)" w:date="2025-03-10T16:02:00Z">
                <w:r w:rsidRPr="005A5AAD" w:rsidDel="005A5AAD">
                  <w:rPr>
                    <w:rFonts w:eastAsia="Calibri"/>
                    <w:highlight w:val="cyan"/>
                    <w:lang w:eastAsia="zh-CN"/>
                    <w:rPrChange w:id="1623" w:author="Andre Tarpinian (DON CIO)" w:date="2025-03-10T16:02:00Z">
                      <w:rPr>
                        <w:rFonts w:eastAsia="Calibri"/>
                        <w:lang w:eastAsia="zh-CN"/>
                      </w:rPr>
                    </w:rPrChange>
                  </w:rPr>
                  <w:delText>11</w:delText>
                </w:r>
              </w:del>
            </w:ins>
          </w:p>
        </w:tc>
        <w:tc>
          <w:tcPr>
            <w:tcW w:w="1710" w:type="dxa"/>
            <w:tcBorders>
              <w:top w:val="single" w:sz="4" w:space="0" w:color="auto"/>
              <w:left w:val="single" w:sz="4" w:space="0" w:color="auto"/>
              <w:bottom w:val="single" w:sz="4" w:space="0" w:color="auto"/>
              <w:right w:val="single" w:sz="4" w:space="0" w:color="auto"/>
            </w:tcBorders>
            <w:hideMark/>
            <w:tcPrChange w:id="1624"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3C7759AB" w14:textId="699DCB34" w:rsidR="002C0A6A" w:rsidRPr="001E4D0A" w:rsidRDefault="002C0A6A" w:rsidP="00EC32D8">
            <w:pPr>
              <w:pStyle w:val="Tabletext"/>
              <w:jc w:val="center"/>
              <w:rPr>
                <w:ins w:id="1625" w:author="WG 5C-1" w:date="2022-11-15T21:23:00Z"/>
                <w:rFonts w:eastAsia="Calibri"/>
                <w:lang w:eastAsia="zh-CN"/>
              </w:rPr>
            </w:pPr>
            <w:ins w:id="1626" w:author="WG 5C-1" w:date="2022-11-15T21:23:00Z">
              <w:del w:id="1627" w:author="Andre Tarpinian (DON CIO)" w:date="2025-03-10T16:05:00Z">
                <w:r w:rsidRPr="002C553A" w:rsidDel="002C553A">
                  <w:rPr>
                    <w:rFonts w:eastAsia="Calibri"/>
                    <w:highlight w:val="cyan"/>
                    <w:lang w:eastAsia="zh-CN"/>
                    <w:rPrChange w:id="1628" w:author="Andre Tarpinian (DON CIO)" w:date="2025-03-10T16:05:00Z">
                      <w:rPr>
                        <w:rFonts w:eastAsia="Calibri"/>
                        <w:lang w:eastAsia="zh-CN"/>
                      </w:rPr>
                    </w:rPrChange>
                  </w:rPr>
                  <w:delText>2.15</w:delText>
                </w:r>
              </w:del>
            </w:ins>
            <w:ins w:id="1629" w:author="Andre Tarpinian (DON CIO)" w:date="2025-03-10T16:05:00Z">
              <w:r w:rsidR="002C553A" w:rsidRPr="002C553A">
                <w:rPr>
                  <w:rFonts w:eastAsia="Calibri"/>
                  <w:highlight w:val="cyan"/>
                  <w:lang w:eastAsia="zh-CN"/>
                  <w:rPrChange w:id="1630" w:author="Andre Tarpinian (DON CIO)" w:date="2025-03-10T16:05:00Z">
                    <w:rPr>
                      <w:rFonts w:eastAsia="Calibri"/>
                      <w:lang w:eastAsia="zh-CN"/>
                    </w:rPr>
                  </w:rPrChange>
                </w:rPr>
                <w:t>0</w:t>
              </w:r>
              <w:r w:rsidR="002C553A" w:rsidRPr="003D72BF">
                <w:rPr>
                  <w:rFonts w:eastAsia="Calibri"/>
                  <w:highlight w:val="cyan"/>
                  <w:lang w:eastAsia="zh-CN"/>
                  <w:rPrChange w:id="1631" w:author="Andre Tarpinian (DON CIO)" w:date="2025-03-10T16:05:00Z">
                    <w:rPr>
                      <w:rFonts w:eastAsia="Calibri"/>
                      <w:lang w:eastAsia="zh-CN"/>
                    </w:rPr>
                  </w:rPrChange>
                </w:rPr>
                <w:t>-</w:t>
              </w:r>
              <w:r w:rsidR="003D72BF" w:rsidRPr="003D72BF">
                <w:rPr>
                  <w:rFonts w:eastAsia="Calibri"/>
                  <w:highlight w:val="cyan"/>
                  <w:lang w:eastAsia="zh-CN"/>
                  <w:rPrChange w:id="1632" w:author="Andre Tarpinian (DON CIO)" w:date="2025-03-10T16:05:00Z">
                    <w:rPr>
                      <w:rFonts w:eastAsia="Calibri"/>
                      <w:lang w:eastAsia="zh-CN"/>
                    </w:rPr>
                  </w:rPrChange>
                </w:rPr>
                <w:t>15</w:t>
              </w:r>
            </w:ins>
          </w:p>
        </w:tc>
      </w:tr>
      <w:tr w:rsidR="002C0A6A" w:rsidRPr="001E4D0A" w14:paraId="27C23347" w14:textId="77777777" w:rsidTr="005A5AAD">
        <w:trPr>
          <w:cantSplit/>
          <w:jc w:val="center"/>
          <w:ins w:id="1633" w:author="WG 5C-1" w:date="2022-11-15T21:23:00Z"/>
          <w:trPrChange w:id="1634"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635"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2D127374" w14:textId="77777777" w:rsidR="002C0A6A" w:rsidRPr="001E4D0A" w:rsidRDefault="002C0A6A" w:rsidP="00EC32D8">
            <w:pPr>
              <w:pStyle w:val="Tabletext"/>
              <w:rPr>
                <w:ins w:id="1636" w:author="WG 5C-1" w:date="2022-11-15T21:23:00Z"/>
                <w:rFonts w:eastAsia="Calibri"/>
                <w:highlight w:val="yellow"/>
                <w:lang w:eastAsia="zh-CN"/>
                <w:rPrChange w:id="1637" w:author="ITU - BR SGD" w:date="2024-11-26T15:58:00Z">
                  <w:rPr>
                    <w:ins w:id="1638" w:author="WG 5C-1" w:date="2022-11-15T21:23:00Z"/>
                    <w:rFonts w:eastAsia="Calibri"/>
                    <w:lang w:eastAsia="zh-CN"/>
                  </w:rPr>
                </w:rPrChange>
              </w:rPr>
            </w:pPr>
            <w:ins w:id="1639" w:author="WG 5C-1" w:date="2022-11-15T21:23:00Z">
              <w:r w:rsidRPr="001E4D0A">
                <w:rPr>
                  <w:rFonts w:eastAsia="Calibri"/>
                  <w:lang w:eastAsia="zh-CN"/>
                </w:rPr>
                <w:t>Antenna height</w:t>
              </w:r>
            </w:ins>
            <w:ins w:id="1640" w:author="ITU - BR SGD" w:date="2024-11-26T16:47:00Z">
              <w:r w:rsidRPr="001E4D0A">
                <w:rPr>
                  <w:rFonts w:eastAsia="Calibri"/>
                  <w:lang w:eastAsia="zh-CN"/>
                  <w:rPrChange w:id="1641" w:author="Carmelo Rivera" w:date="2024-11-27T03:05:00Z">
                    <w:rPr>
                      <w:rFonts w:eastAsia="Calibri"/>
                      <w:highlight w:val="yellow"/>
                      <w:lang w:eastAsia="zh-CN"/>
                    </w:rPr>
                  </w:rPrChange>
                </w:rPr>
                <w:t xml:space="preserve"> </w:t>
              </w:r>
              <w:r w:rsidRPr="001E4D0A">
                <w:rPr>
                  <w:rFonts w:eastAsia="Calibri"/>
                </w:rPr>
                <w:t>above ground level to the center of the antenna</w:t>
              </w:r>
            </w:ins>
            <w:ins w:id="1642" w:author="WG 5C-1" w:date="2022-11-15T21:23:00Z">
              <w:r w:rsidRPr="001E4D0A">
                <w:rPr>
                  <w:rFonts w:eastAsia="Calibri"/>
                  <w:lang w:eastAsia="zh-CN"/>
                </w:rPr>
                <w:t xml:space="preserve"> (m)</w:t>
              </w:r>
            </w:ins>
          </w:p>
        </w:tc>
        <w:tc>
          <w:tcPr>
            <w:tcW w:w="1635" w:type="dxa"/>
            <w:tcBorders>
              <w:top w:val="single" w:sz="4" w:space="0" w:color="auto"/>
              <w:left w:val="single" w:sz="4" w:space="0" w:color="auto"/>
              <w:bottom w:val="single" w:sz="4" w:space="0" w:color="auto"/>
              <w:right w:val="single" w:sz="4" w:space="0" w:color="auto"/>
            </w:tcBorders>
            <w:hideMark/>
            <w:tcPrChange w:id="1643"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37E3EB27" w14:textId="77777777" w:rsidR="002C0A6A" w:rsidRPr="001E4D0A" w:rsidRDefault="002C0A6A" w:rsidP="00EC32D8">
            <w:pPr>
              <w:pStyle w:val="Tabletext"/>
              <w:jc w:val="center"/>
              <w:rPr>
                <w:ins w:id="1644" w:author="WG 5C-1" w:date="2022-11-15T21:23:00Z"/>
                <w:rFonts w:eastAsia="Calibri"/>
                <w:lang w:eastAsia="zh-CN"/>
              </w:rPr>
            </w:pPr>
            <w:ins w:id="1645" w:author="Carmelo Rivera" w:date="2024-11-27T03:05:00Z">
              <w:r w:rsidRPr="001E4D0A">
                <w:rPr>
                  <w:rFonts w:eastAsia="Calibri"/>
                  <w:lang w:eastAsia="zh-CN"/>
                </w:rPr>
                <w:t>20-60</w:t>
              </w:r>
            </w:ins>
          </w:p>
        </w:tc>
        <w:tc>
          <w:tcPr>
            <w:tcW w:w="1620" w:type="dxa"/>
            <w:tcBorders>
              <w:top w:val="single" w:sz="4" w:space="0" w:color="auto"/>
              <w:left w:val="single" w:sz="4" w:space="0" w:color="auto"/>
              <w:bottom w:val="single" w:sz="4" w:space="0" w:color="auto"/>
              <w:right w:val="single" w:sz="4" w:space="0" w:color="auto"/>
            </w:tcBorders>
            <w:hideMark/>
            <w:tcPrChange w:id="1646"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3DC111FB" w14:textId="77777777" w:rsidR="002C0A6A" w:rsidRPr="001E4D0A" w:rsidRDefault="002C0A6A" w:rsidP="00EC32D8">
            <w:pPr>
              <w:pStyle w:val="Tabletext"/>
              <w:jc w:val="center"/>
              <w:rPr>
                <w:ins w:id="1647" w:author="WG 5C-1" w:date="2022-11-15T21:23:00Z"/>
                <w:rFonts w:eastAsia="Calibri"/>
                <w:lang w:eastAsia="zh-CN"/>
              </w:rPr>
            </w:pPr>
            <w:ins w:id="1648" w:author="Carmelo Rivera" w:date="2024-11-27T03:05:00Z">
              <w:r w:rsidRPr="001E4D0A">
                <w:rPr>
                  <w:rFonts w:eastAsia="Calibri"/>
                  <w:lang w:eastAsia="zh-CN"/>
                </w:rPr>
                <w:t>1-4</w:t>
              </w:r>
            </w:ins>
          </w:p>
        </w:tc>
        <w:tc>
          <w:tcPr>
            <w:tcW w:w="1620" w:type="dxa"/>
            <w:tcBorders>
              <w:top w:val="single" w:sz="4" w:space="0" w:color="auto"/>
              <w:left w:val="single" w:sz="4" w:space="0" w:color="auto"/>
              <w:bottom w:val="single" w:sz="4" w:space="0" w:color="auto"/>
              <w:right w:val="single" w:sz="4" w:space="0" w:color="auto"/>
            </w:tcBorders>
            <w:tcPrChange w:id="1649"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32DBA9B8" w14:textId="3F627815" w:rsidR="002C0A6A" w:rsidRPr="005A5AAD" w:rsidRDefault="002C0A6A" w:rsidP="00EC32D8">
            <w:pPr>
              <w:pStyle w:val="Tabletext"/>
              <w:jc w:val="center"/>
              <w:rPr>
                <w:ins w:id="1650" w:author="WG 5C-1" w:date="2022-11-15T21:23:00Z"/>
                <w:rFonts w:eastAsia="Calibri"/>
                <w:highlight w:val="cyan"/>
                <w:lang w:eastAsia="zh-CN"/>
                <w:rPrChange w:id="1651" w:author="Andre Tarpinian (DON CIO)" w:date="2025-03-10T16:02:00Z">
                  <w:rPr>
                    <w:ins w:id="1652" w:author="WG 5C-1" w:date="2022-11-15T21:23:00Z"/>
                    <w:rFonts w:eastAsia="Calibri"/>
                    <w:lang w:eastAsia="zh-CN"/>
                  </w:rPr>
                </w:rPrChange>
              </w:rPr>
            </w:pPr>
            <w:ins w:id="1653" w:author="Carmelo Rivera" w:date="2024-11-27T03:05:00Z">
              <w:del w:id="1654" w:author="Andre Tarpinian (DON CIO)" w:date="2025-03-10T16:02:00Z">
                <w:r w:rsidRPr="005A5AAD" w:rsidDel="005A5AAD">
                  <w:rPr>
                    <w:rFonts w:eastAsia="Calibri"/>
                    <w:highlight w:val="cyan"/>
                    <w:lang w:eastAsia="zh-CN"/>
                    <w:rPrChange w:id="1655" w:author="Andre Tarpinian (DON CIO)" w:date="2025-03-10T16:02:00Z">
                      <w:rPr>
                        <w:rFonts w:eastAsia="Calibri"/>
                        <w:lang w:eastAsia="zh-CN"/>
                      </w:rPr>
                    </w:rPrChange>
                  </w:rPr>
                  <w:delText>20-60</w:delText>
                </w:r>
              </w:del>
            </w:ins>
          </w:p>
        </w:tc>
        <w:tc>
          <w:tcPr>
            <w:tcW w:w="1710" w:type="dxa"/>
            <w:tcBorders>
              <w:top w:val="single" w:sz="4" w:space="0" w:color="auto"/>
              <w:left w:val="single" w:sz="4" w:space="0" w:color="auto"/>
              <w:bottom w:val="single" w:sz="4" w:space="0" w:color="auto"/>
              <w:right w:val="single" w:sz="4" w:space="0" w:color="auto"/>
            </w:tcBorders>
            <w:hideMark/>
            <w:tcPrChange w:id="1656"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300AC206" w14:textId="77777777" w:rsidR="002C0A6A" w:rsidRPr="001E4D0A" w:rsidRDefault="002C0A6A" w:rsidP="00EC32D8">
            <w:pPr>
              <w:pStyle w:val="Tabletext"/>
              <w:jc w:val="center"/>
              <w:rPr>
                <w:ins w:id="1657" w:author="WG 5C-1" w:date="2022-11-15T21:23:00Z"/>
                <w:rFonts w:eastAsia="Calibri"/>
                <w:lang w:eastAsia="zh-CN"/>
              </w:rPr>
            </w:pPr>
            <w:ins w:id="1658" w:author="Carmelo Rivera" w:date="2024-11-27T03:05:00Z">
              <w:r w:rsidRPr="001E4D0A">
                <w:rPr>
                  <w:rFonts w:eastAsia="Calibri"/>
                  <w:lang w:eastAsia="zh-CN"/>
                </w:rPr>
                <w:t>1-4</w:t>
              </w:r>
            </w:ins>
          </w:p>
        </w:tc>
      </w:tr>
      <w:tr w:rsidR="002C0A6A" w:rsidRPr="001E4D0A" w14:paraId="383C34D5" w14:textId="77777777" w:rsidTr="005A5AAD">
        <w:trPr>
          <w:cantSplit/>
          <w:jc w:val="center"/>
          <w:ins w:id="1659" w:author="WG 5C-1" w:date="2022-11-15T21:23:00Z"/>
          <w:trPrChange w:id="1660"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661"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6035EF20" w14:textId="77777777" w:rsidR="002C0A6A" w:rsidRPr="001E4D0A" w:rsidRDefault="002C0A6A" w:rsidP="00EC32D8">
            <w:pPr>
              <w:pStyle w:val="Tabletext"/>
              <w:rPr>
                <w:ins w:id="1662" w:author="WG 5C-1" w:date="2022-11-15T21:23:00Z"/>
                <w:rFonts w:eastAsia="Calibri"/>
                <w:lang w:eastAsia="zh-CN"/>
              </w:rPr>
            </w:pPr>
            <w:ins w:id="1663" w:author="WG 5C-1" w:date="2022-11-15T21:23:00Z">
              <w:r w:rsidRPr="001E4D0A">
                <w:rPr>
                  <w:rFonts w:eastAsia="Calibri"/>
                  <w:lang w:eastAsia="zh-CN"/>
                </w:rPr>
                <w:t>Antenna polarization</w:t>
              </w:r>
            </w:ins>
          </w:p>
        </w:tc>
        <w:tc>
          <w:tcPr>
            <w:tcW w:w="1635" w:type="dxa"/>
            <w:tcBorders>
              <w:top w:val="single" w:sz="4" w:space="0" w:color="auto"/>
              <w:left w:val="single" w:sz="4" w:space="0" w:color="auto"/>
              <w:bottom w:val="single" w:sz="4" w:space="0" w:color="auto"/>
              <w:right w:val="single" w:sz="4" w:space="0" w:color="auto"/>
            </w:tcBorders>
            <w:hideMark/>
            <w:tcPrChange w:id="1664"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102391A5" w14:textId="77777777" w:rsidR="002C0A6A" w:rsidRPr="001E4D0A" w:rsidRDefault="002C0A6A" w:rsidP="00EC32D8">
            <w:pPr>
              <w:pStyle w:val="Tabletext"/>
              <w:jc w:val="center"/>
              <w:rPr>
                <w:ins w:id="1665" w:author="WG 5C-1" w:date="2022-11-15T21:23:00Z"/>
                <w:rFonts w:eastAsia="Calibri"/>
                <w:lang w:eastAsia="zh-CN"/>
              </w:rPr>
            </w:pPr>
            <w:ins w:id="1666" w:author="Carmelo Rivera" w:date="2024-11-27T03:06:00Z">
              <w:r w:rsidRPr="001E4D0A">
                <w:rPr>
                  <w:rFonts w:eastAsia="Calibri"/>
                  <w:lang w:eastAsia="zh-CN"/>
                </w:rPr>
                <w:t>Horizontal/</w:t>
              </w:r>
            </w:ins>
            <w:ins w:id="1667" w:author="WG 5C-1" w:date="2022-11-15T21:23:00Z">
              <w:r w:rsidRPr="001E4D0A">
                <w:rPr>
                  <w:rFonts w:eastAsia="Calibri"/>
                  <w:lang w:eastAsia="zh-CN"/>
                </w:rPr>
                <w:t>Vertical</w:t>
              </w:r>
            </w:ins>
          </w:p>
        </w:tc>
        <w:tc>
          <w:tcPr>
            <w:tcW w:w="1620" w:type="dxa"/>
            <w:tcBorders>
              <w:top w:val="single" w:sz="4" w:space="0" w:color="auto"/>
              <w:left w:val="single" w:sz="4" w:space="0" w:color="auto"/>
              <w:bottom w:val="single" w:sz="4" w:space="0" w:color="auto"/>
              <w:right w:val="single" w:sz="4" w:space="0" w:color="auto"/>
            </w:tcBorders>
            <w:hideMark/>
            <w:tcPrChange w:id="1668"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3F971373" w14:textId="77777777" w:rsidR="002C0A6A" w:rsidRPr="001E4D0A" w:rsidRDefault="002C0A6A" w:rsidP="00EC32D8">
            <w:pPr>
              <w:pStyle w:val="Tabletext"/>
              <w:jc w:val="center"/>
              <w:rPr>
                <w:ins w:id="1669" w:author="WG 5C-1" w:date="2022-11-15T21:23:00Z"/>
                <w:rFonts w:eastAsia="Calibri"/>
                <w:lang w:eastAsia="zh-CN"/>
              </w:rPr>
            </w:pPr>
            <w:ins w:id="1670" w:author="Carmelo Rivera" w:date="2024-11-27T03:06:00Z">
              <w:r w:rsidRPr="001E4D0A">
                <w:rPr>
                  <w:rFonts w:eastAsia="Calibri"/>
                  <w:lang w:eastAsia="zh-CN"/>
                </w:rPr>
                <w:t>Horizontal/</w:t>
              </w:r>
            </w:ins>
            <w:ins w:id="1671" w:author="WG 5C-1" w:date="2022-11-15T21:23:00Z">
              <w:r w:rsidRPr="001E4D0A">
                <w:rPr>
                  <w:rFonts w:eastAsia="Calibri"/>
                  <w:lang w:eastAsia="zh-CN"/>
                </w:rPr>
                <w:t>Vertical</w:t>
              </w:r>
            </w:ins>
          </w:p>
        </w:tc>
        <w:tc>
          <w:tcPr>
            <w:tcW w:w="1620" w:type="dxa"/>
            <w:tcBorders>
              <w:top w:val="single" w:sz="4" w:space="0" w:color="auto"/>
              <w:left w:val="single" w:sz="4" w:space="0" w:color="auto"/>
              <w:bottom w:val="single" w:sz="4" w:space="0" w:color="auto"/>
              <w:right w:val="single" w:sz="4" w:space="0" w:color="auto"/>
            </w:tcBorders>
            <w:tcPrChange w:id="1672"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21D1F893" w14:textId="4F1DE35A" w:rsidR="002C0A6A" w:rsidRPr="005A5AAD" w:rsidRDefault="002C0A6A" w:rsidP="00EC32D8">
            <w:pPr>
              <w:pStyle w:val="Tabletext"/>
              <w:jc w:val="center"/>
              <w:rPr>
                <w:ins w:id="1673" w:author="WG 5C-1" w:date="2022-11-15T21:23:00Z"/>
                <w:rFonts w:eastAsia="Calibri"/>
                <w:highlight w:val="cyan"/>
                <w:lang w:eastAsia="zh-CN"/>
                <w:rPrChange w:id="1674" w:author="Andre Tarpinian (DON CIO)" w:date="2025-03-10T16:02:00Z">
                  <w:rPr>
                    <w:ins w:id="1675" w:author="WG 5C-1" w:date="2022-11-15T21:23:00Z"/>
                    <w:rFonts w:eastAsia="Calibri"/>
                    <w:lang w:eastAsia="zh-CN"/>
                  </w:rPr>
                </w:rPrChange>
              </w:rPr>
            </w:pPr>
            <w:ins w:id="1676" w:author="Carmelo Rivera" w:date="2024-11-27T03:06:00Z">
              <w:del w:id="1677" w:author="Andre Tarpinian (DON CIO)" w:date="2025-03-10T16:02:00Z">
                <w:r w:rsidRPr="005A5AAD" w:rsidDel="005A5AAD">
                  <w:rPr>
                    <w:rFonts w:eastAsia="Calibri"/>
                    <w:highlight w:val="cyan"/>
                    <w:lang w:eastAsia="zh-CN"/>
                    <w:rPrChange w:id="1678" w:author="Andre Tarpinian (DON CIO)" w:date="2025-03-10T16:02:00Z">
                      <w:rPr>
                        <w:rFonts w:eastAsia="Calibri"/>
                        <w:lang w:eastAsia="zh-CN"/>
                      </w:rPr>
                    </w:rPrChange>
                  </w:rPr>
                  <w:delText>Horizontal/</w:delText>
                </w:r>
              </w:del>
            </w:ins>
            <w:ins w:id="1679" w:author="WG 5C-1" w:date="2022-11-15T21:23:00Z">
              <w:del w:id="1680" w:author="Andre Tarpinian (DON CIO)" w:date="2025-03-10T16:02:00Z">
                <w:r w:rsidRPr="005A5AAD" w:rsidDel="005A5AAD">
                  <w:rPr>
                    <w:rFonts w:eastAsia="Calibri"/>
                    <w:highlight w:val="cyan"/>
                    <w:lang w:eastAsia="zh-CN"/>
                    <w:rPrChange w:id="1681" w:author="Andre Tarpinian (DON CIO)" w:date="2025-03-10T16:02:00Z">
                      <w:rPr>
                        <w:rFonts w:eastAsia="Calibri"/>
                        <w:lang w:eastAsia="zh-CN"/>
                      </w:rPr>
                    </w:rPrChange>
                  </w:rPr>
                  <w:delText>Vertical</w:delText>
                </w:r>
              </w:del>
            </w:ins>
          </w:p>
        </w:tc>
        <w:tc>
          <w:tcPr>
            <w:tcW w:w="1710" w:type="dxa"/>
            <w:tcBorders>
              <w:top w:val="single" w:sz="4" w:space="0" w:color="auto"/>
              <w:left w:val="single" w:sz="4" w:space="0" w:color="auto"/>
              <w:bottom w:val="single" w:sz="4" w:space="0" w:color="auto"/>
              <w:right w:val="single" w:sz="4" w:space="0" w:color="auto"/>
            </w:tcBorders>
            <w:hideMark/>
            <w:tcPrChange w:id="1682"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0F39D20F" w14:textId="77777777" w:rsidR="002C0A6A" w:rsidRPr="001E4D0A" w:rsidRDefault="002C0A6A" w:rsidP="00EC32D8">
            <w:pPr>
              <w:pStyle w:val="Tabletext"/>
              <w:jc w:val="center"/>
              <w:rPr>
                <w:ins w:id="1683" w:author="WG 5C-1" w:date="2022-11-15T21:23:00Z"/>
                <w:rFonts w:eastAsia="Calibri"/>
                <w:lang w:eastAsia="zh-CN"/>
              </w:rPr>
            </w:pPr>
            <w:ins w:id="1684" w:author="WG 5C-1" w:date="2022-11-15T21:23:00Z">
              <w:r w:rsidRPr="001E4D0A">
                <w:rPr>
                  <w:rFonts w:eastAsia="Calibri"/>
                  <w:lang w:eastAsia="zh-CN"/>
                </w:rPr>
                <w:t>Horizontal</w:t>
              </w:r>
            </w:ins>
            <w:ins w:id="1685" w:author="Carmelo Rivera" w:date="2024-11-27T03:06:00Z">
              <w:r w:rsidRPr="001E4D0A">
                <w:rPr>
                  <w:rFonts w:eastAsia="Calibri"/>
                  <w:lang w:eastAsia="zh-CN"/>
                </w:rPr>
                <w:t>/Vertical</w:t>
              </w:r>
            </w:ins>
          </w:p>
        </w:tc>
      </w:tr>
      <w:tr w:rsidR="002C0A6A" w:rsidRPr="001E4D0A" w14:paraId="34E1CAEA" w14:textId="77777777" w:rsidTr="005A5AAD">
        <w:trPr>
          <w:cantSplit/>
          <w:jc w:val="center"/>
          <w:ins w:id="1686" w:author="WG 5C-1" w:date="2022-11-15T21:23:00Z"/>
          <w:trPrChange w:id="1687"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688"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78C3AFBC" w14:textId="77777777" w:rsidR="002C0A6A" w:rsidRPr="001E4D0A" w:rsidRDefault="002C0A6A" w:rsidP="00EC32D8">
            <w:pPr>
              <w:pStyle w:val="Tabletext"/>
              <w:rPr>
                <w:ins w:id="1689" w:author="WG 5C-1" w:date="2022-11-15T21:23:00Z"/>
                <w:rFonts w:eastAsia="Calibri"/>
                <w:lang w:eastAsia="zh-CN"/>
              </w:rPr>
            </w:pPr>
            <w:ins w:id="1690" w:author="WG 5C-1" w:date="2022-11-15T21:23:00Z">
              <w:r w:rsidRPr="001E4D0A">
                <w:rPr>
                  <w:rFonts w:eastAsia="Calibri"/>
                  <w:lang w:eastAsia="zh-CN"/>
                </w:rPr>
                <w:t>Antenna type</w:t>
              </w:r>
            </w:ins>
          </w:p>
        </w:tc>
        <w:tc>
          <w:tcPr>
            <w:tcW w:w="1635" w:type="dxa"/>
            <w:tcBorders>
              <w:top w:val="single" w:sz="4" w:space="0" w:color="auto"/>
              <w:left w:val="single" w:sz="4" w:space="0" w:color="auto"/>
              <w:bottom w:val="single" w:sz="4" w:space="0" w:color="auto"/>
              <w:right w:val="single" w:sz="4" w:space="0" w:color="auto"/>
            </w:tcBorders>
            <w:hideMark/>
            <w:tcPrChange w:id="1691"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0639AFC5" w14:textId="77777777" w:rsidR="002C0A6A" w:rsidRPr="001E4D0A" w:rsidRDefault="002C0A6A" w:rsidP="00EC32D8">
            <w:pPr>
              <w:pStyle w:val="Tabletext"/>
              <w:jc w:val="center"/>
              <w:rPr>
                <w:ins w:id="1692" w:author="WG 5C-1" w:date="2022-11-15T21:23:00Z"/>
                <w:rFonts w:eastAsia="Calibri"/>
                <w:lang w:eastAsia="zh-CN"/>
              </w:rPr>
            </w:pPr>
            <w:ins w:id="1693" w:author="WG 5C-1" w:date="2022-11-15T21:23:00Z">
              <w:r w:rsidRPr="001E4D0A">
                <w:rPr>
                  <w:rFonts w:eastAsia="Calibri"/>
                  <w:lang w:eastAsia="zh-CN"/>
                </w:rPr>
                <w:t>Broadband omni</w:t>
              </w:r>
            </w:ins>
          </w:p>
        </w:tc>
        <w:tc>
          <w:tcPr>
            <w:tcW w:w="1620" w:type="dxa"/>
            <w:tcBorders>
              <w:top w:val="single" w:sz="4" w:space="0" w:color="auto"/>
              <w:left w:val="single" w:sz="4" w:space="0" w:color="auto"/>
              <w:bottom w:val="single" w:sz="4" w:space="0" w:color="auto"/>
              <w:right w:val="single" w:sz="4" w:space="0" w:color="auto"/>
            </w:tcBorders>
            <w:hideMark/>
            <w:tcPrChange w:id="1694"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6E18BE67" w14:textId="77777777" w:rsidR="002C0A6A" w:rsidRPr="001E4D0A" w:rsidRDefault="002C0A6A" w:rsidP="00EC32D8">
            <w:pPr>
              <w:pStyle w:val="Tabletext"/>
              <w:jc w:val="center"/>
              <w:rPr>
                <w:ins w:id="1695" w:author="WG 5C-1" w:date="2022-11-15T21:23:00Z"/>
                <w:rFonts w:eastAsia="Calibri"/>
                <w:lang w:eastAsia="zh-CN"/>
              </w:rPr>
            </w:pPr>
            <w:ins w:id="1696" w:author="WG 5C-1" w:date="2022-11-15T21:23:00Z">
              <w:r w:rsidRPr="001E4D0A">
                <w:rPr>
                  <w:rFonts w:eastAsia="Calibri"/>
                  <w:lang w:eastAsia="zh-CN"/>
                </w:rPr>
                <w:t>Narrowband monopole</w:t>
              </w:r>
            </w:ins>
          </w:p>
        </w:tc>
        <w:tc>
          <w:tcPr>
            <w:tcW w:w="1620" w:type="dxa"/>
            <w:tcBorders>
              <w:top w:val="single" w:sz="4" w:space="0" w:color="auto"/>
              <w:left w:val="single" w:sz="4" w:space="0" w:color="auto"/>
              <w:bottom w:val="single" w:sz="4" w:space="0" w:color="auto"/>
              <w:right w:val="single" w:sz="4" w:space="0" w:color="auto"/>
            </w:tcBorders>
            <w:tcPrChange w:id="1697"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464D6B35" w14:textId="48A7C9F0" w:rsidR="002C0A6A" w:rsidRPr="005A5AAD" w:rsidRDefault="002C0A6A" w:rsidP="00EC32D8">
            <w:pPr>
              <w:pStyle w:val="Tabletext"/>
              <w:jc w:val="center"/>
              <w:rPr>
                <w:ins w:id="1698" w:author="WG 5C-1" w:date="2022-11-15T21:23:00Z"/>
                <w:rFonts w:eastAsia="Calibri"/>
                <w:highlight w:val="cyan"/>
                <w:lang w:eastAsia="zh-CN"/>
                <w:rPrChange w:id="1699" w:author="Andre Tarpinian (DON CIO)" w:date="2025-03-10T16:02:00Z">
                  <w:rPr>
                    <w:ins w:id="1700" w:author="WG 5C-1" w:date="2022-11-15T21:23:00Z"/>
                    <w:rFonts w:eastAsia="Calibri"/>
                    <w:lang w:eastAsia="zh-CN"/>
                  </w:rPr>
                </w:rPrChange>
              </w:rPr>
            </w:pPr>
            <w:ins w:id="1701" w:author="WG 5C-1" w:date="2022-11-15T21:23:00Z">
              <w:del w:id="1702" w:author="Andre Tarpinian (DON CIO)" w:date="2025-03-10T16:02:00Z">
                <w:r w:rsidRPr="005A5AAD" w:rsidDel="005A5AAD">
                  <w:rPr>
                    <w:rFonts w:eastAsia="Calibri"/>
                    <w:highlight w:val="cyan"/>
                    <w:lang w:eastAsia="zh-CN"/>
                    <w:rPrChange w:id="1703" w:author="Andre Tarpinian (DON CIO)" w:date="2025-03-10T16:02:00Z">
                      <w:rPr>
                        <w:rFonts w:eastAsia="Calibri"/>
                        <w:lang w:eastAsia="zh-CN"/>
                      </w:rPr>
                    </w:rPrChange>
                  </w:rPr>
                  <w:delText>Broadband dual fan-wire</w:delText>
                </w:r>
              </w:del>
            </w:ins>
          </w:p>
        </w:tc>
        <w:tc>
          <w:tcPr>
            <w:tcW w:w="1710" w:type="dxa"/>
            <w:tcBorders>
              <w:top w:val="single" w:sz="4" w:space="0" w:color="auto"/>
              <w:left w:val="single" w:sz="4" w:space="0" w:color="auto"/>
              <w:bottom w:val="single" w:sz="4" w:space="0" w:color="auto"/>
              <w:right w:val="single" w:sz="4" w:space="0" w:color="auto"/>
            </w:tcBorders>
            <w:hideMark/>
            <w:tcPrChange w:id="1704"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200AF0BD" w14:textId="77777777" w:rsidR="002C0A6A" w:rsidRDefault="002C0A6A" w:rsidP="00EC32D8">
            <w:pPr>
              <w:pStyle w:val="Tabletext"/>
              <w:jc w:val="center"/>
              <w:rPr>
                <w:ins w:id="1705" w:author="Andre Tarpinian (DON CIO)" w:date="2025-03-10T16:07:00Z"/>
                <w:rFonts w:eastAsia="Calibri"/>
                <w:lang w:eastAsia="zh-CN"/>
              </w:rPr>
            </w:pPr>
            <w:ins w:id="1706" w:author="WG 5C-1" w:date="2022-11-15T21:23:00Z">
              <w:r w:rsidRPr="001E4D0A">
                <w:rPr>
                  <w:rFonts w:eastAsia="Calibri"/>
                  <w:lang w:eastAsia="zh-CN"/>
                </w:rPr>
                <w:t>Narrowband dipole</w:t>
              </w:r>
            </w:ins>
          </w:p>
          <w:p w14:paraId="23169869" w14:textId="7BFFB60B" w:rsidR="005A1F80" w:rsidRPr="001E4D0A" w:rsidRDefault="005A1F80" w:rsidP="00EC32D8">
            <w:pPr>
              <w:pStyle w:val="Tabletext"/>
              <w:jc w:val="center"/>
              <w:rPr>
                <w:ins w:id="1707" w:author="WG 5C-1" w:date="2022-11-15T21:23:00Z"/>
                <w:rFonts w:eastAsia="Calibri"/>
                <w:lang w:eastAsia="zh-CN"/>
              </w:rPr>
            </w:pPr>
            <w:ins w:id="1708" w:author="Andre Tarpinian (DON CIO)" w:date="2025-03-10T16:07:00Z">
              <w:r w:rsidRPr="005A1F80">
                <w:rPr>
                  <w:rFonts w:eastAsia="Calibri"/>
                  <w:highlight w:val="cyan"/>
                  <w:lang w:eastAsia="zh-CN"/>
                  <w:rPrChange w:id="1709" w:author="Andre Tarpinian (DON CIO)" w:date="2025-03-10T16:07:00Z">
                    <w:rPr>
                      <w:rFonts w:eastAsia="Calibri"/>
                      <w:lang w:eastAsia="zh-CN"/>
                    </w:rPr>
                  </w:rPrChange>
                </w:rPr>
                <w:t>Broadband Dual Fan-Wire</w:t>
              </w:r>
            </w:ins>
          </w:p>
        </w:tc>
      </w:tr>
      <w:tr w:rsidR="002C0A6A" w:rsidRPr="001E4D0A" w14:paraId="6E4897D1" w14:textId="77777777" w:rsidTr="005A5AAD">
        <w:trPr>
          <w:cantSplit/>
          <w:jc w:val="center"/>
          <w:ins w:id="1710" w:author="WG 5C-1" w:date="2022-11-15T21:23:00Z"/>
          <w:trPrChange w:id="1711"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712"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55323385" w14:textId="77777777" w:rsidR="002C0A6A" w:rsidRPr="001E4D0A" w:rsidRDefault="002C0A6A" w:rsidP="00EC32D8">
            <w:pPr>
              <w:pStyle w:val="Tabletext"/>
              <w:rPr>
                <w:ins w:id="1713" w:author="WG 5C-1" w:date="2022-11-15T21:23:00Z"/>
                <w:rFonts w:eastAsia="Calibri"/>
                <w:lang w:eastAsia="zh-CN"/>
              </w:rPr>
            </w:pPr>
            <w:ins w:id="1714" w:author="WG 5C-1" w:date="2022-11-15T21:23:00Z">
              <w:r w:rsidRPr="001E4D0A">
                <w:rPr>
                  <w:rFonts w:eastAsia="Calibri"/>
                  <w:lang w:eastAsia="zh-CN"/>
                </w:rPr>
                <w:t>Maximum e.i.r.p. (dBW)</w:t>
              </w:r>
            </w:ins>
          </w:p>
        </w:tc>
        <w:tc>
          <w:tcPr>
            <w:tcW w:w="1635" w:type="dxa"/>
            <w:tcBorders>
              <w:top w:val="single" w:sz="4" w:space="0" w:color="auto"/>
              <w:left w:val="single" w:sz="4" w:space="0" w:color="auto"/>
              <w:bottom w:val="single" w:sz="4" w:space="0" w:color="auto"/>
              <w:right w:val="single" w:sz="4" w:space="0" w:color="auto"/>
            </w:tcBorders>
            <w:hideMark/>
            <w:tcPrChange w:id="1715"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01EF5E38" w14:textId="2121E294" w:rsidR="002C0A6A" w:rsidRPr="00623E59" w:rsidRDefault="002C0A6A" w:rsidP="00EC32D8">
            <w:pPr>
              <w:pStyle w:val="Tabletext"/>
              <w:jc w:val="center"/>
              <w:rPr>
                <w:ins w:id="1716" w:author="WG 5C-1" w:date="2022-11-15T21:23:00Z"/>
                <w:rFonts w:eastAsia="Calibri"/>
                <w:highlight w:val="cyan"/>
                <w:lang w:eastAsia="zh-CN"/>
                <w:rPrChange w:id="1717" w:author="Andre Tarpinian (DON CIO)" w:date="2025-03-10T17:21:00Z">
                  <w:rPr>
                    <w:ins w:id="1718" w:author="WG 5C-1" w:date="2022-11-15T21:23:00Z"/>
                    <w:rFonts w:eastAsia="Calibri"/>
                    <w:lang w:eastAsia="zh-CN"/>
                  </w:rPr>
                </w:rPrChange>
              </w:rPr>
            </w:pPr>
            <w:ins w:id="1719" w:author="WG 5C-1" w:date="2022-11-15T21:23:00Z">
              <w:del w:id="1720" w:author="Andre Tarpinian (DON CIO)" w:date="2025-03-10T17:21:00Z">
                <w:r w:rsidRPr="00623E59" w:rsidDel="00623E59">
                  <w:rPr>
                    <w:rFonts w:eastAsia="Calibri"/>
                    <w:highlight w:val="cyan"/>
                    <w:lang w:eastAsia="zh-CN"/>
                    <w:rPrChange w:id="1721" w:author="Andre Tarpinian (DON CIO)" w:date="2025-03-10T17:21:00Z">
                      <w:rPr>
                        <w:rFonts w:eastAsia="Calibri"/>
                        <w:lang w:eastAsia="zh-CN"/>
                      </w:rPr>
                    </w:rPrChange>
                  </w:rPr>
                  <w:delText>34.2</w:delText>
                </w:r>
              </w:del>
            </w:ins>
            <w:ins w:id="1722" w:author="Andre Tarpinian (DON CIO)" w:date="2025-03-11T10:43:00Z">
              <w:r w:rsidR="00AF3286">
                <w:rPr>
                  <w:rFonts w:eastAsia="Calibri"/>
                  <w:highlight w:val="cyan"/>
                  <w:lang w:eastAsia="zh-CN"/>
                </w:rPr>
                <w:t>3</w:t>
              </w:r>
            </w:ins>
            <w:ins w:id="1723" w:author="Andre Tarpinian (DON CIO)" w:date="2025-03-11T13:33:00Z">
              <w:r w:rsidR="00042092">
                <w:rPr>
                  <w:rFonts w:eastAsia="Calibri"/>
                  <w:highlight w:val="cyan"/>
                  <w:lang w:eastAsia="zh-CN"/>
                </w:rPr>
                <w:t>1</w:t>
              </w:r>
            </w:ins>
          </w:p>
        </w:tc>
        <w:tc>
          <w:tcPr>
            <w:tcW w:w="1620" w:type="dxa"/>
            <w:tcBorders>
              <w:top w:val="single" w:sz="4" w:space="0" w:color="auto"/>
              <w:left w:val="single" w:sz="4" w:space="0" w:color="auto"/>
              <w:bottom w:val="single" w:sz="4" w:space="0" w:color="auto"/>
              <w:right w:val="single" w:sz="4" w:space="0" w:color="auto"/>
            </w:tcBorders>
            <w:hideMark/>
            <w:tcPrChange w:id="1724"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56FE4935" w14:textId="0BAECD50" w:rsidR="002C0A6A" w:rsidRPr="00623E59" w:rsidRDefault="002C0A6A" w:rsidP="00EC32D8">
            <w:pPr>
              <w:pStyle w:val="Tabletext"/>
              <w:jc w:val="center"/>
              <w:rPr>
                <w:ins w:id="1725" w:author="WG 5C-1" w:date="2022-11-15T21:23:00Z"/>
                <w:rFonts w:eastAsia="Calibri"/>
                <w:highlight w:val="cyan"/>
                <w:lang w:eastAsia="zh-CN"/>
                <w:rPrChange w:id="1726" w:author="Andre Tarpinian (DON CIO)" w:date="2025-03-10T17:21:00Z">
                  <w:rPr>
                    <w:ins w:id="1727" w:author="WG 5C-1" w:date="2022-11-15T21:23:00Z"/>
                    <w:rFonts w:eastAsia="Calibri"/>
                    <w:lang w:eastAsia="zh-CN"/>
                  </w:rPr>
                </w:rPrChange>
              </w:rPr>
            </w:pPr>
            <w:ins w:id="1728" w:author="WG 5C-1" w:date="2022-11-15T21:23:00Z">
              <w:del w:id="1729" w:author="Andre Tarpinian (DON CIO)" w:date="2025-03-10T17:21:00Z">
                <w:r w:rsidRPr="00623E59" w:rsidDel="00623E59">
                  <w:rPr>
                    <w:rFonts w:eastAsia="Calibri"/>
                    <w:highlight w:val="cyan"/>
                    <w:lang w:eastAsia="zh-CN"/>
                    <w:rPrChange w:id="1730" w:author="Andre Tarpinian (DON CIO)" w:date="2025-03-10T17:21:00Z">
                      <w:rPr>
                        <w:rFonts w:eastAsia="Calibri"/>
                        <w:lang w:eastAsia="zh-CN"/>
                      </w:rPr>
                    </w:rPrChange>
                  </w:rPr>
                  <w:delText>24.2</w:delText>
                </w:r>
              </w:del>
            </w:ins>
            <w:ins w:id="1731" w:author="Andre Tarpinian (DON CIO)" w:date="2025-03-11T13:36:00Z">
              <w:r w:rsidR="009A4921">
                <w:rPr>
                  <w:rFonts w:eastAsia="Calibri"/>
                  <w:highlight w:val="cyan"/>
                  <w:lang w:eastAsia="zh-CN"/>
                </w:rPr>
                <w:t>27</w:t>
              </w:r>
            </w:ins>
          </w:p>
        </w:tc>
        <w:tc>
          <w:tcPr>
            <w:tcW w:w="1620" w:type="dxa"/>
            <w:tcBorders>
              <w:top w:val="single" w:sz="4" w:space="0" w:color="auto"/>
              <w:left w:val="single" w:sz="4" w:space="0" w:color="auto"/>
              <w:bottom w:val="single" w:sz="4" w:space="0" w:color="auto"/>
              <w:right w:val="single" w:sz="4" w:space="0" w:color="auto"/>
            </w:tcBorders>
            <w:tcPrChange w:id="1732"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744B5F4E" w14:textId="67FAD8A6" w:rsidR="002C0A6A" w:rsidRPr="00623E59" w:rsidRDefault="002C0A6A" w:rsidP="00EC32D8">
            <w:pPr>
              <w:pStyle w:val="Tabletext"/>
              <w:jc w:val="center"/>
              <w:rPr>
                <w:ins w:id="1733" w:author="WG 5C-1" w:date="2022-11-15T21:23:00Z"/>
                <w:rFonts w:eastAsia="Calibri"/>
                <w:highlight w:val="cyan"/>
                <w:lang w:eastAsia="zh-CN"/>
                <w:rPrChange w:id="1734" w:author="Andre Tarpinian (DON CIO)" w:date="2025-03-10T17:21:00Z">
                  <w:rPr>
                    <w:ins w:id="1735" w:author="WG 5C-1" w:date="2022-11-15T21:23:00Z"/>
                    <w:rFonts w:eastAsia="Calibri"/>
                    <w:lang w:eastAsia="zh-CN"/>
                  </w:rPr>
                </w:rPrChange>
              </w:rPr>
            </w:pPr>
            <w:ins w:id="1736" w:author="WG 5C-1" w:date="2022-11-15T21:23:00Z">
              <w:del w:id="1737" w:author="Andre Tarpinian (DON CIO)" w:date="2025-03-10T16:02:00Z">
                <w:r w:rsidRPr="00623E59" w:rsidDel="005A5AAD">
                  <w:rPr>
                    <w:rFonts w:eastAsia="Calibri"/>
                    <w:highlight w:val="cyan"/>
                    <w:lang w:eastAsia="zh-CN"/>
                    <w:rPrChange w:id="1738" w:author="Andre Tarpinian (DON CIO)" w:date="2025-03-10T17:21:00Z">
                      <w:rPr>
                        <w:rFonts w:eastAsia="Calibri"/>
                        <w:lang w:eastAsia="zh-CN"/>
                      </w:rPr>
                    </w:rPrChange>
                  </w:rPr>
                  <w:delText>35.7</w:delText>
                </w:r>
              </w:del>
            </w:ins>
          </w:p>
        </w:tc>
        <w:tc>
          <w:tcPr>
            <w:tcW w:w="1710" w:type="dxa"/>
            <w:tcBorders>
              <w:top w:val="single" w:sz="4" w:space="0" w:color="auto"/>
              <w:left w:val="single" w:sz="4" w:space="0" w:color="auto"/>
              <w:bottom w:val="single" w:sz="4" w:space="0" w:color="auto"/>
              <w:right w:val="single" w:sz="4" w:space="0" w:color="auto"/>
            </w:tcBorders>
            <w:hideMark/>
            <w:tcPrChange w:id="1739"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0A941725" w14:textId="01D49A08" w:rsidR="002C0A6A" w:rsidRPr="00623E59" w:rsidRDefault="002C0A6A" w:rsidP="00EC32D8">
            <w:pPr>
              <w:pStyle w:val="Tabletext"/>
              <w:jc w:val="center"/>
              <w:rPr>
                <w:ins w:id="1740" w:author="WG 5C-1" w:date="2022-11-15T21:23:00Z"/>
                <w:rFonts w:eastAsia="Calibri"/>
                <w:highlight w:val="cyan"/>
                <w:lang w:eastAsia="zh-CN"/>
                <w:rPrChange w:id="1741" w:author="Andre Tarpinian (DON CIO)" w:date="2025-03-10T17:21:00Z">
                  <w:rPr>
                    <w:ins w:id="1742" w:author="WG 5C-1" w:date="2022-11-15T21:23:00Z"/>
                    <w:rFonts w:eastAsia="Calibri"/>
                    <w:lang w:eastAsia="zh-CN"/>
                  </w:rPr>
                </w:rPrChange>
              </w:rPr>
            </w:pPr>
            <w:ins w:id="1743" w:author="WG 5C-1" w:date="2022-11-15T21:23:00Z">
              <w:del w:id="1744" w:author="Andre Tarpinian (DON CIO)" w:date="2025-03-10T17:21:00Z">
                <w:r w:rsidRPr="00623E59" w:rsidDel="00623E59">
                  <w:rPr>
                    <w:rFonts w:eastAsia="Calibri"/>
                    <w:highlight w:val="cyan"/>
                    <w:lang w:eastAsia="zh-CN"/>
                    <w:rPrChange w:id="1745" w:author="Andre Tarpinian (DON CIO)" w:date="2025-03-10T17:21:00Z">
                      <w:rPr>
                        <w:rFonts w:eastAsia="Calibri"/>
                        <w:lang w:eastAsia="zh-CN"/>
                      </w:rPr>
                    </w:rPrChange>
                  </w:rPr>
                  <w:delText>26.7</w:delText>
                </w:r>
              </w:del>
            </w:ins>
            <w:ins w:id="1746" w:author="Andre Tarpinian (DON CIO)" w:date="2025-03-11T13:33:00Z">
              <w:r w:rsidR="00042092">
                <w:rPr>
                  <w:rFonts w:eastAsia="Calibri"/>
                  <w:highlight w:val="cyan"/>
                  <w:lang w:eastAsia="zh-CN"/>
                </w:rPr>
                <w:t>54</w:t>
              </w:r>
            </w:ins>
          </w:p>
        </w:tc>
      </w:tr>
      <w:tr w:rsidR="002C0A6A" w:rsidRPr="001E4D0A" w14:paraId="17AB7A19" w14:textId="77777777" w:rsidTr="005A5AAD">
        <w:trPr>
          <w:cantSplit/>
          <w:jc w:val="center"/>
          <w:ins w:id="1747" w:author="WG 5C-1" w:date="2022-11-15T21:23:00Z"/>
          <w:trPrChange w:id="1748" w:author="Andre Tarpinian (DON CIO)" w:date="2025-03-10T16:02:00Z">
            <w:trPr>
              <w:gridAfter w:val="0"/>
              <w:cantSplit/>
              <w:jc w:val="center"/>
            </w:trPr>
          </w:trPrChange>
        </w:trPr>
        <w:tc>
          <w:tcPr>
            <w:tcW w:w="3400" w:type="dxa"/>
            <w:tcBorders>
              <w:top w:val="single" w:sz="4" w:space="0" w:color="auto"/>
              <w:left w:val="single" w:sz="4" w:space="0" w:color="auto"/>
              <w:bottom w:val="single" w:sz="4" w:space="0" w:color="auto"/>
              <w:right w:val="single" w:sz="4" w:space="0" w:color="auto"/>
            </w:tcBorders>
            <w:hideMark/>
            <w:tcPrChange w:id="1749" w:author="Andre Tarpinian (DON CIO)" w:date="2025-03-10T16:02:00Z">
              <w:tcPr>
                <w:tcW w:w="3400" w:type="dxa"/>
                <w:tcBorders>
                  <w:top w:val="single" w:sz="4" w:space="0" w:color="auto"/>
                  <w:left w:val="single" w:sz="4" w:space="0" w:color="auto"/>
                  <w:bottom w:val="single" w:sz="4" w:space="0" w:color="auto"/>
                  <w:right w:val="single" w:sz="4" w:space="0" w:color="auto"/>
                </w:tcBorders>
                <w:hideMark/>
              </w:tcPr>
            </w:tcPrChange>
          </w:tcPr>
          <w:p w14:paraId="71F521A9" w14:textId="77777777" w:rsidR="002C0A6A" w:rsidRPr="001E4D0A" w:rsidRDefault="002C0A6A" w:rsidP="00EC32D8">
            <w:pPr>
              <w:pStyle w:val="Tabletext"/>
              <w:rPr>
                <w:ins w:id="1750" w:author="WG 5C-1" w:date="2022-11-15T21:23:00Z"/>
                <w:rFonts w:eastAsia="Calibri"/>
                <w:lang w:eastAsia="zh-CN"/>
              </w:rPr>
            </w:pPr>
            <w:ins w:id="1751" w:author="WG 5C-1" w:date="2022-11-15T21:23:00Z">
              <w:r w:rsidRPr="001E4D0A">
                <w:rPr>
                  <w:rFonts w:eastAsia="Calibri"/>
                  <w:lang w:eastAsia="zh-CN"/>
                </w:rPr>
                <w:t>Modulation</w:t>
              </w:r>
            </w:ins>
          </w:p>
        </w:tc>
        <w:tc>
          <w:tcPr>
            <w:tcW w:w="1635" w:type="dxa"/>
            <w:tcBorders>
              <w:top w:val="single" w:sz="4" w:space="0" w:color="auto"/>
              <w:left w:val="single" w:sz="4" w:space="0" w:color="auto"/>
              <w:bottom w:val="single" w:sz="4" w:space="0" w:color="auto"/>
              <w:right w:val="single" w:sz="4" w:space="0" w:color="auto"/>
            </w:tcBorders>
            <w:hideMark/>
            <w:tcPrChange w:id="1752" w:author="Andre Tarpinian (DON CIO)" w:date="2025-03-10T16:02:00Z">
              <w:tcPr>
                <w:tcW w:w="1566" w:type="dxa"/>
                <w:tcBorders>
                  <w:top w:val="single" w:sz="4" w:space="0" w:color="auto"/>
                  <w:left w:val="single" w:sz="4" w:space="0" w:color="auto"/>
                  <w:bottom w:val="single" w:sz="4" w:space="0" w:color="auto"/>
                  <w:right w:val="single" w:sz="4" w:space="0" w:color="auto"/>
                </w:tcBorders>
                <w:hideMark/>
              </w:tcPr>
            </w:tcPrChange>
          </w:tcPr>
          <w:p w14:paraId="64195098" w14:textId="77777777" w:rsidR="002C0A6A" w:rsidRPr="001E4D0A" w:rsidRDefault="002C0A6A" w:rsidP="00EC32D8">
            <w:pPr>
              <w:pStyle w:val="Tabletext"/>
              <w:jc w:val="center"/>
              <w:rPr>
                <w:ins w:id="1753" w:author="WG 5C-1" w:date="2022-11-15T21:23:00Z"/>
                <w:rFonts w:eastAsia="Calibri"/>
                <w:lang w:eastAsia="zh-CN"/>
              </w:rPr>
            </w:pPr>
            <w:ins w:id="1754" w:author="WG 5C-1" w:date="2022-11-15T21:23:00Z">
              <w:r w:rsidRPr="001E4D0A">
                <w:rPr>
                  <w:rFonts w:eastAsia="Calibri"/>
                  <w:lang w:eastAsia="zh-CN"/>
                </w:rPr>
                <w:t>AM/FM</w:t>
              </w:r>
            </w:ins>
            <w:ins w:id="1755" w:author="Carmelo Rivera" w:date="2024-11-27T03:07:00Z">
              <w:r w:rsidRPr="001E4D0A">
                <w:rPr>
                  <w:rFonts w:eastAsia="Calibri"/>
                  <w:lang w:eastAsia="zh-CN"/>
                </w:rPr>
                <w:t>/PSK/FS</w:t>
              </w:r>
            </w:ins>
            <w:ins w:id="1756" w:author="Carmelo Rivera" w:date="2024-11-27T03:08:00Z">
              <w:r w:rsidRPr="001E4D0A">
                <w:rPr>
                  <w:rFonts w:eastAsia="Calibri"/>
                  <w:lang w:eastAsia="zh-CN"/>
                </w:rPr>
                <w:t>K/QAM/OFDM</w:t>
              </w:r>
            </w:ins>
          </w:p>
        </w:tc>
        <w:tc>
          <w:tcPr>
            <w:tcW w:w="1620" w:type="dxa"/>
            <w:tcBorders>
              <w:top w:val="single" w:sz="4" w:space="0" w:color="auto"/>
              <w:left w:val="single" w:sz="4" w:space="0" w:color="auto"/>
              <w:bottom w:val="single" w:sz="4" w:space="0" w:color="auto"/>
              <w:right w:val="single" w:sz="4" w:space="0" w:color="auto"/>
            </w:tcBorders>
            <w:hideMark/>
            <w:tcPrChange w:id="1757" w:author="Andre Tarpinian (DON CIO)" w:date="2025-03-10T16:02:00Z">
              <w:tcPr>
                <w:tcW w:w="1679" w:type="dxa"/>
                <w:gridSpan w:val="2"/>
                <w:tcBorders>
                  <w:top w:val="single" w:sz="4" w:space="0" w:color="auto"/>
                  <w:left w:val="single" w:sz="4" w:space="0" w:color="auto"/>
                  <w:bottom w:val="single" w:sz="4" w:space="0" w:color="auto"/>
                  <w:right w:val="single" w:sz="4" w:space="0" w:color="auto"/>
                </w:tcBorders>
                <w:hideMark/>
              </w:tcPr>
            </w:tcPrChange>
          </w:tcPr>
          <w:p w14:paraId="3A35CF54" w14:textId="77777777" w:rsidR="002C0A6A" w:rsidRPr="001E4D0A" w:rsidRDefault="002C0A6A" w:rsidP="00EC32D8">
            <w:pPr>
              <w:pStyle w:val="Tabletext"/>
              <w:jc w:val="center"/>
              <w:rPr>
                <w:ins w:id="1758" w:author="WG 5C-1" w:date="2022-11-15T21:23:00Z"/>
                <w:rFonts w:eastAsia="Calibri"/>
                <w:lang w:eastAsia="zh-CN"/>
              </w:rPr>
            </w:pPr>
            <w:ins w:id="1759" w:author="WG 5C-1" w:date="2022-11-15T21:23:00Z">
              <w:r w:rsidRPr="001E4D0A">
                <w:rPr>
                  <w:rFonts w:eastAsia="Calibri"/>
                  <w:lang w:eastAsia="zh-CN"/>
                </w:rPr>
                <w:t>AM/FM</w:t>
              </w:r>
            </w:ins>
            <w:ins w:id="1760" w:author="Carmelo Rivera" w:date="2024-11-27T03:08:00Z">
              <w:r w:rsidRPr="001E4D0A">
                <w:rPr>
                  <w:rFonts w:eastAsia="Calibri"/>
                  <w:lang w:eastAsia="zh-CN"/>
                </w:rPr>
                <w:t>/PSK/FSK/QAM/OFDM</w:t>
              </w:r>
            </w:ins>
          </w:p>
        </w:tc>
        <w:tc>
          <w:tcPr>
            <w:tcW w:w="1620" w:type="dxa"/>
            <w:tcBorders>
              <w:top w:val="single" w:sz="4" w:space="0" w:color="auto"/>
              <w:left w:val="single" w:sz="4" w:space="0" w:color="auto"/>
              <w:bottom w:val="single" w:sz="4" w:space="0" w:color="auto"/>
              <w:right w:val="single" w:sz="4" w:space="0" w:color="auto"/>
            </w:tcBorders>
            <w:tcPrChange w:id="1761" w:author="Andre Tarpinian (DON CIO)" w:date="2025-03-10T16:02:00Z">
              <w:tcPr>
                <w:tcW w:w="1619" w:type="dxa"/>
                <w:gridSpan w:val="2"/>
                <w:tcBorders>
                  <w:top w:val="single" w:sz="4" w:space="0" w:color="auto"/>
                  <w:left w:val="single" w:sz="4" w:space="0" w:color="auto"/>
                  <w:bottom w:val="single" w:sz="4" w:space="0" w:color="auto"/>
                  <w:right w:val="single" w:sz="4" w:space="0" w:color="auto"/>
                </w:tcBorders>
              </w:tcPr>
            </w:tcPrChange>
          </w:tcPr>
          <w:p w14:paraId="3D5FA9E0" w14:textId="44974D54" w:rsidR="002C0A6A" w:rsidRPr="005A5AAD" w:rsidDel="005A5AAD" w:rsidRDefault="002C0A6A" w:rsidP="00EC32D8">
            <w:pPr>
              <w:pStyle w:val="Tabletext"/>
              <w:jc w:val="center"/>
              <w:rPr>
                <w:ins w:id="1762" w:author="Carmelo Rivera" w:date="2024-11-27T03:09:00Z"/>
                <w:del w:id="1763" w:author="Andre Tarpinian (DON CIO)" w:date="2025-03-10T16:02:00Z"/>
                <w:rFonts w:eastAsia="Calibri"/>
                <w:highlight w:val="cyan"/>
                <w:lang w:eastAsia="zh-CN"/>
                <w:rPrChange w:id="1764" w:author="Andre Tarpinian (DON CIO)" w:date="2025-03-10T16:02:00Z">
                  <w:rPr>
                    <w:ins w:id="1765" w:author="Carmelo Rivera" w:date="2024-11-27T03:09:00Z"/>
                    <w:del w:id="1766" w:author="Andre Tarpinian (DON CIO)" w:date="2025-03-10T16:02:00Z"/>
                    <w:rFonts w:eastAsia="Calibri"/>
                    <w:lang w:eastAsia="zh-CN"/>
                  </w:rPr>
                </w:rPrChange>
              </w:rPr>
            </w:pPr>
            <w:ins w:id="1767" w:author="WG 5C-1" w:date="2022-11-15T21:23:00Z">
              <w:del w:id="1768" w:author="Andre Tarpinian (DON CIO)" w:date="2025-03-10T16:02:00Z">
                <w:r w:rsidRPr="005A5AAD" w:rsidDel="005A5AAD">
                  <w:rPr>
                    <w:rFonts w:eastAsia="Calibri"/>
                    <w:highlight w:val="cyan"/>
                    <w:lang w:eastAsia="zh-CN"/>
                    <w:rPrChange w:id="1769" w:author="Andre Tarpinian (DON CIO)" w:date="2025-03-10T16:02:00Z">
                      <w:rPr>
                        <w:rFonts w:eastAsia="Calibri"/>
                        <w:lang w:eastAsia="zh-CN"/>
                      </w:rPr>
                    </w:rPrChange>
                  </w:rPr>
                  <w:delText>FM</w:delText>
                </w:r>
              </w:del>
            </w:ins>
            <w:ins w:id="1770" w:author="Carmelo Rivera" w:date="2024-11-27T03:08:00Z">
              <w:del w:id="1771" w:author="Andre Tarpinian (DON CIO)" w:date="2025-03-10T16:02:00Z">
                <w:r w:rsidRPr="005A5AAD" w:rsidDel="005A5AAD">
                  <w:rPr>
                    <w:rFonts w:eastAsia="Calibri"/>
                    <w:highlight w:val="cyan"/>
                    <w:lang w:eastAsia="zh-CN"/>
                    <w:rPrChange w:id="1772" w:author="Andre Tarpinian (DON CIO)" w:date="2025-03-10T16:02:00Z">
                      <w:rPr>
                        <w:rFonts w:eastAsia="Calibri"/>
                        <w:lang w:eastAsia="zh-CN"/>
                      </w:rPr>
                    </w:rPrChange>
                  </w:rPr>
                  <w:delText>/PSK/QA</w:delText>
                </w:r>
              </w:del>
            </w:ins>
            <w:ins w:id="1773" w:author="Carmelo Rivera" w:date="2024-11-27T03:09:00Z">
              <w:del w:id="1774" w:author="Andre Tarpinian (DON CIO)" w:date="2025-03-10T16:02:00Z">
                <w:r w:rsidRPr="005A5AAD" w:rsidDel="005A5AAD">
                  <w:rPr>
                    <w:rFonts w:eastAsia="Calibri"/>
                    <w:highlight w:val="cyan"/>
                    <w:lang w:eastAsia="zh-CN"/>
                    <w:rPrChange w:id="1775" w:author="Andre Tarpinian (DON CIO)" w:date="2025-03-10T16:02:00Z">
                      <w:rPr>
                        <w:rFonts w:eastAsia="Calibri"/>
                        <w:lang w:eastAsia="zh-CN"/>
                      </w:rPr>
                    </w:rPrChange>
                  </w:rPr>
                  <w:delText>M/</w:delText>
                </w:r>
              </w:del>
            </w:ins>
          </w:p>
          <w:p w14:paraId="1A04C07B" w14:textId="7B7E6335" w:rsidR="002C0A6A" w:rsidRPr="005A5AAD" w:rsidRDefault="002C0A6A" w:rsidP="00EC32D8">
            <w:pPr>
              <w:pStyle w:val="Tabletext"/>
              <w:jc w:val="center"/>
              <w:rPr>
                <w:ins w:id="1776" w:author="WG 5C-1" w:date="2022-11-15T21:23:00Z"/>
                <w:rFonts w:eastAsia="Calibri"/>
                <w:highlight w:val="cyan"/>
                <w:lang w:eastAsia="zh-CN"/>
                <w:rPrChange w:id="1777" w:author="Andre Tarpinian (DON CIO)" w:date="2025-03-10T16:02:00Z">
                  <w:rPr>
                    <w:ins w:id="1778" w:author="WG 5C-1" w:date="2022-11-15T21:23:00Z"/>
                    <w:rFonts w:eastAsia="Calibri"/>
                    <w:lang w:eastAsia="zh-CN"/>
                  </w:rPr>
                </w:rPrChange>
              </w:rPr>
            </w:pPr>
            <w:ins w:id="1779" w:author="Carmelo Rivera" w:date="2024-11-27T03:09:00Z">
              <w:del w:id="1780" w:author="Andre Tarpinian (DON CIO)" w:date="2025-03-10T16:02:00Z">
                <w:r w:rsidRPr="005A5AAD" w:rsidDel="005A5AAD">
                  <w:rPr>
                    <w:rFonts w:eastAsia="Calibri"/>
                    <w:highlight w:val="cyan"/>
                    <w:lang w:eastAsia="zh-CN"/>
                    <w:rPrChange w:id="1781" w:author="Andre Tarpinian (DON CIO)" w:date="2025-03-10T16:02:00Z">
                      <w:rPr>
                        <w:rFonts w:eastAsia="Calibri"/>
                        <w:lang w:eastAsia="zh-CN"/>
                      </w:rPr>
                    </w:rPrChange>
                  </w:rPr>
                  <w:delText>OFDM</w:delText>
                </w:r>
              </w:del>
            </w:ins>
          </w:p>
        </w:tc>
        <w:tc>
          <w:tcPr>
            <w:tcW w:w="1710" w:type="dxa"/>
            <w:tcBorders>
              <w:top w:val="single" w:sz="4" w:space="0" w:color="auto"/>
              <w:left w:val="single" w:sz="4" w:space="0" w:color="auto"/>
              <w:bottom w:val="single" w:sz="4" w:space="0" w:color="auto"/>
              <w:right w:val="single" w:sz="4" w:space="0" w:color="auto"/>
            </w:tcBorders>
            <w:hideMark/>
            <w:tcPrChange w:id="1782" w:author="Andre Tarpinian (DON CIO)" w:date="2025-03-10T16:02:00Z">
              <w:tcPr>
                <w:tcW w:w="1375" w:type="dxa"/>
                <w:gridSpan w:val="2"/>
                <w:tcBorders>
                  <w:top w:val="single" w:sz="4" w:space="0" w:color="auto"/>
                  <w:left w:val="single" w:sz="4" w:space="0" w:color="auto"/>
                  <w:bottom w:val="single" w:sz="4" w:space="0" w:color="auto"/>
                  <w:right w:val="single" w:sz="4" w:space="0" w:color="auto"/>
                </w:tcBorders>
                <w:hideMark/>
              </w:tcPr>
            </w:tcPrChange>
          </w:tcPr>
          <w:p w14:paraId="4358FAD0" w14:textId="77777777" w:rsidR="002C0A6A" w:rsidRPr="001E4D0A" w:rsidRDefault="002C0A6A" w:rsidP="00EC32D8">
            <w:pPr>
              <w:pStyle w:val="Tabletext"/>
              <w:jc w:val="center"/>
              <w:rPr>
                <w:ins w:id="1783" w:author="Carmelo Rivera" w:date="2024-11-27T03:09:00Z"/>
                <w:rFonts w:eastAsia="Calibri"/>
                <w:lang w:eastAsia="zh-CN"/>
              </w:rPr>
            </w:pPr>
            <w:ins w:id="1784" w:author="WG 5C-1" w:date="2022-11-15T21:23:00Z">
              <w:r w:rsidRPr="001E4D0A">
                <w:rPr>
                  <w:rFonts w:eastAsia="Calibri"/>
                  <w:lang w:eastAsia="zh-CN"/>
                </w:rPr>
                <w:t>FM</w:t>
              </w:r>
            </w:ins>
            <w:ins w:id="1785" w:author="Carmelo Rivera" w:date="2024-11-27T03:09:00Z">
              <w:r w:rsidRPr="001E4D0A">
                <w:rPr>
                  <w:rFonts w:eastAsia="Calibri"/>
                  <w:lang w:eastAsia="zh-CN"/>
                </w:rPr>
                <w:t>/PSK/FSK/</w:t>
              </w:r>
            </w:ins>
          </w:p>
          <w:p w14:paraId="479AC605" w14:textId="77777777" w:rsidR="002C0A6A" w:rsidRPr="001E4D0A" w:rsidRDefault="002C0A6A" w:rsidP="00EC32D8">
            <w:pPr>
              <w:pStyle w:val="Tabletext"/>
              <w:jc w:val="center"/>
              <w:rPr>
                <w:ins w:id="1786" w:author="WG 5C-1" w:date="2022-11-15T21:23:00Z"/>
                <w:rFonts w:eastAsia="Calibri"/>
                <w:lang w:eastAsia="zh-CN"/>
              </w:rPr>
            </w:pPr>
            <w:ins w:id="1787" w:author="Carmelo Rivera" w:date="2024-11-27T03:09:00Z">
              <w:r w:rsidRPr="001E4D0A">
                <w:rPr>
                  <w:rFonts w:eastAsia="Calibri"/>
                  <w:lang w:eastAsia="zh-CN"/>
                </w:rPr>
                <w:t>QAM/OFDM</w:t>
              </w:r>
            </w:ins>
          </w:p>
        </w:tc>
      </w:tr>
    </w:tbl>
    <w:p w14:paraId="7F1C16E7" w14:textId="77777777" w:rsidR="0081322D" w:rsidRDefault="002C0A6A" w:rsidP="00697A01">
      <w:pPr>
        <w:pStyle w:val="TableNo"/>
        <w:rPr>
          <w:ins w:id="1788" w:author="Fernandez Jimenez, Virginia" w:date="2024-12-12T17:03:00Z"/>
        </w:rPr>
      </w:pPr>
      <w:ins w:id="1789" w:author="DG 5C-1" w:date="2023-05-09T22:34:00Z">
        <w:r w:rsidRPr="001E4D0A">
          <w:t xml:space="preserve">TABLE </w:t>
        </w:r>
      </w:ins>
      <w:ins w:id="1790" w:author="ITU - BR SGD" w:date="2024-11-25T22:14:00Z">
        <w:r w:rsidRPr="001E4D0A">
          <w:t>4</w:t>
        </w:r>
      </w:ins>
    </w:p>
    <w:p w14:paraId="15383993" w14:textId="77777777" w:rsidR="002C0A6A" w:rsidRDefault="002C0A6A" w:rsidP="00697A01">
      <w:pPr>
        <w:pStyle w:val="Tabletitle"/>
        <w:rPr>
          <w:ins w:id="1791" w:author="Fernandez Jimenez, Virginia" w:date="2024-12-12T17:03:00Z"/>
        </w:rPr>
      </w:pPr>
      <w:ins w:id="1792" w:author="DG 5C-1" w:date="2023-05-09T22:34:00Z">
        <w:r w:rsidRPr="001E4D0A">
          <w:t>Typical RF characteristics of AGILE-HF systems (transmitter for non-contiguous multichannel</w:t>
        </w:r>
      </w:ins>
      <w:r w:rsidRPr="001E4D0A">
        <w:t xml:space="preserve"> </w:t>
      </w:r>
      <w:ins w:id="1793" w:author="DG 5C-1" w:date="2023-05-09T22:34:00Z">
        <w:r w:rsidRPr="001E4D0A">
          <w:t>systems)</w:t>
        </w:r>
      </w:ins>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00"/>
        <w:gridCol w:w="1566"/>
        <w:gridCol w:w="1619"/>
        <w:gridCol w:w="1619"/>
        <w:gridCol w:w="2057"/>
      </w:tblGrid>
      <w:tr w:rsidR="002C0A6A" w:rsidRPr="001E4D0A" w14:paraId="531A5BAC" w14:textId="77777777" w:rsidTr="00B12A33">
        <w:trPr>
          <w:cantSplit/>
          <w:tblHeader/>
          <w:jc w:val="center"/>
          <w:ins w:id="1794"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29056D2F" w14:textId="77777777" w:rsidR="002C0A6A" w:rsidRPr="001E4D0A" w:rsidRDefault="002C0A6A" w:rsidP="00EC32D8">
            <w:pPr>
              <w:pStyle w:val="Tablehead"/>
              <w:rPr>
                <w:ins w:id="1795" w:author="FRANCE" w:date="2024-04-30T18:20:00Z"/>
                <w:rFonts w:eastAsia="Calibri"/>
                <w:lang w:eastAsia="zh-CN"/>
              </w:rPr>
            </w:pPr>
            <w:ins w:id="1796" w:author="FRANCE" w:date="2024-04-30T18:20:00Z">
              <w:r w:rsidRPr="001E4D0A">
                <w:rPr>
                  <w:rFonts w:eastAsia="Calibri"/>
                  <w:lang w:eastAsia="zh-CN"/>
                </w:rPr>
                <w:t>AGILE advanced HF transmitter parameters</w:t>
              </w:r>
            </w:ins>
          </w:p>
        </w:tc>
        <w:tc>
          <w:tcPr>
            <w:tcW w:w="1566" w:type="dxa"/>
            <w:tcBorders>
              <w:top w:val="single" w:sz="4" w:space="0" w:color="auto"/>
              <w:left w:val="single" w:sz="4" w:space="0" w:color="auto"/>
              <w:bottom w:val="single" w:sz="4" w:space="0" w:color="auto"/>
              <w:right w:val="single" w:sz="4" w:space="0" w:color="auto"/>
            </w:tcBorders>
            <w:hideMark/>
          </w:tcPr>
          <w:p w14:paraId="503A6111" w14:textId="77777777" w:rsidR="002C0A6A" w:rsidRPr="001E4D0A" w:rsidRDefault="002C0A6A" w:rsidP="00EC32D8">
            <w:pPr>
              <w:pStyle w:val="Tablehead"/>
              <w:rPr>
                <w:ins w:id="1797" w:author="FRANCE" w:date="2024-04-30T18:20:00Z"/>
                <w:rFonts w:eastAsia="Calibri"/>
                <w:lang w:eastAsia="zh-CN"/>
              </w:rPr>
            </w:pPr>
            <w:ins w:id="1798" w:author="FRANCE" w:date="2024-04-30T18:20:00Z">
              <w:r w:rsidRPr="001E4D0A">
                <w:rPr>
                  <w:rFonts w:eastAsia="Calibri"/>
                  <w:lang w:eastAsia="zh-CN"/>
                </w:rPr>
                <w:t>System supporting Groundwave</w:t>
              </w:r>
            </w:ins>
          </w:p>
        </w:tc>
        <w:tc>
          <w:tcPr>
            <w:tcW w:w="1619" w:type="dxa"/>
            <w:tcBorders>
              <w:top w:val="single" w:sz="4" w:space="0" w:color="auto"/>
              <w:left w:val="single" w:sz="4" w:space="0" w:color="auto"/>
              <w:bottom w:val="single" w:sz="4" w:space="0" w:color="auto"/>
              <w:right w:val="single" w:sz="4" w:space="0" w:color="auto"/>
            </w:tcBorders>
          </w:tcPr>
          <w:p w14:paraId="6AAA9D78" w14:textId="77777777" w:rsidR="002C0A6A" w:rsidRPr="001E4D0A" w:rsidRDefault="002C0A6A" w:rsidP="00EC32D8">
            <w:pPr>
              <w:pStyle w:val="Tablehead"/>
              <w:rPr>
                <w:ins w:id="1799" w:author="FRANCE" w:date="2024-11-04T23:03:00Z"/>
                <w:rFonts w:eastAsia="Calibri"/>
                <w:lang w:eastAsia="zh-CN"/>
              </w:rPr>
            </w:pPr>
            <w:ins w:id="1800" w:author="FRANCE" w:date="2024-11-04T23:03:00Z">
              <w:r w:rsidRPr="001E4D0A">
                <w:rPr>
                  <w:rFonts w:eastAsia="Calibri"/>
                  <w:lang w:eastAsia="zh-CN"/>
                </w:rPr>
                <w:t>System supporting Seawave</w:t>
              </w:r>
            </w:ins>
          </w:p>
        </w:tc>
        <w:tc>
          <w:tcPr>
            <w:tcW w:w="1619" w:type="dxa"/>
            <w:tcBorders>
              <w:top w:val="single" w:sz="4" w:space="0" w:color="auto"/>
              <w:left w:val="single" w:sz="4" w:space="0" w:color="auto"/>
              <w:bottom w:val="single" w:sz="4" w:space="0" w:color="auto"/>
              <w:right w:val="single" w:sz="4" w:space="0" w:color="auto"/>
            </w:tcBorders>
            <w:hideMark/>
          </w:tcPr>
          <w:p w14:paraId="2E67EBB2" w14:textId="77777777" w:rsidR="002C0A6A" w:rsidRPr="001E4D0A" w:rsidRDefault="002C0A6A" w:rsidP="00EC32D8">
            <w:pPr>
              <w:pStyle w:val="Tablehead"/>
              <w:rPr>
                <w:ins w:id="1801" w:author="FRANCE" w:date="2024-04-30T18:20:00Z"/>
                <w:rFonts w:eastAsia="Calibri"/>
                <w:lang w:eastAsia="zh-CN"/>
              </w:rPr>
            </w:pPr>
            <w:ins w:id="1802" w:author="FRANCE" w:date="2024-04-30T18:20:00Z">
              <w:r w:rsidRPr="001E4D0A">
                <w:rPr>
                  <w:rFonts w:eastAsia="Calibri"/>
                  <w:lang w:eastAsia="zh-CN"/>
                </w:rPr>
                <w:t>System supporting Skywave / NVIS</w:t>
              </w:r>
            </w:ins>
          </w:p>
        </w:tc>
        <w:tc>
          <w:tcPr>
            <w:tcW w:w="2057" w:type="dxa"/>
            <w:tcBorders>
              <w:top w:val="single" w:sz="4" w:space="0" w:color="auto"/>
              <w:left w:val="single" w:sz="4" w:space="0" w:color="auto"/>
              <w:bottom w:val="single" w:sz="4" w:space="0" w:color="auto"/>
              <w:right w:val="single" w:sz="4" w:space="0" w:color="auto"/>
            </w:tcBorders>
            <w:hideMark/>
          </w:tcPr>
          <w:p w14:paraId="63C9E31B" w14:textId="77777777" w:rsidR="002C0A6A" w:rsidRPr="001E4D0A" w:rsidRDefault="002C0A6A" w:rsidP="00EC32D8">
            <w:pPr>
              <w:pStyle w:val="Tablehead"/>
              <w:rPr>
                <w:ins w:id="1803" w:author="FRANCE" w:date="2024-04-30T18:20:00Z"/>
                <w:rFonts w:eastAsia="Calibri"/>
                <w:lang w:eastAsia="zh-CN"/>
              </w:rPr>
            </w:pPr>
            <w:ins w:id="1804" w:author="FRANCE" w:date="2024-04-30T18:20:00Z">
              <w:r w:rsidRPr="001E4D0A">
                <w:rPr>
                  <w:rFonts w:eastAsia="Calibri"/>
                  <w:lang w:eastAsia="zh-CN"/>
                </w:rPr>
                <w:t>System supporting Skywave / Oblique incidence</w:t>
              </w:r>
            </w:ins>
          </w:p>
        </w:tc>
      </w:tr>
      <w:tr w:rsidR="002C0A6A" w:rsidRPr="001E4D0A" w14:paraId="5EDD3272" w14:textId="77777777" w:rsidTr="00B12A33">
        <w:trPr>
          <w:cantSplit/>
          <w:jc w:val="center"/>
          <w:ins w:id="1805"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353BBFA9" w14:textId="77777777" w:rsidR="002C0A6A" w:rsidRPr="001E4D0A" w:rsidRDefault="002C0A6A" w:rsidP="00EC32D8">
            <w:pPr>
              <w:pStyle w:val="Tabletext"/>
              <w:rPr>
                <w:ins w:id="1806" w:author="FRANCE" w:date="2024-04-30T18:20:00Z"/>
                <w:rFonts w:eastAsia="Calibri"/>
                <w:lang w:eastAsia="zh-CN"/>
              </w:rPr>
            </w:pPr>
            <w:ins w:id="1807" w:author="FRANCE" w:date="2024-04-30T18:20:00Z">
              <w:r w:rsidRPr="001E4D0A">
                <w:rPr>
                  <w:rFonts w:eastAsia="Calibri"/>
                  <w:lang w:eastAsia="zh-CN"/>
                </w:rPr>
                <w:t>Frequency band (MHz) range</w:t>
              </w:r>
            </w:ins>
          </w:p>
        </w:tc>
        <w:tc>
          <w:tcPr>
            <w:tcW w:w="1566" w:type="dxa"/>
            <w:tcBorders>
              <w:top w:val="single" w:sz="4" w:space="0" w:color="auto"/>
              <w:left w:val="single" w:sz="4" w:space="0" w:color="auto"/>
              <w:bottom w:val="single" w:sz="4" w:space="0" w:color="auto"/>
              <w:right w:val="single" w:sz="4" w:space="0" w:color="auto"/>
            </w:tcBorders>
            <w:hideMark/>
          </w:tcPr>
          <w:p w14:paraId="503478A1" w14:textId="7DCA28B3" w:rsidR="002C0A6A" w:rsidRPr="001E4D0A" w:rsidRDefault="002C0A6A" w:rsidP="00EC32D8">
            <w:pPr>
              <w:pStyle w:val="Tabletext"/>
              <w:jc w:val="center"/>
              <w:rPr>
                <w:ins w:id="1808" w:author="FRANCE" w:date="2024-04-30T18:20:00Z"/>
                <w:rFonts w:eastAsia="Calibri"/>
                <w:lang w:eastAsia="zh-CN"/>
              </w:rPr>
            </w:pPr>
            <w:ins w:id="1809" w:author="FRANCE" w:date="2024-04-30T18:20:00Z">
              <w:r w:rsidRPr="001E4D0A">
                <w:rPr>
                  <w:rFonts w:eastAsia="Calibri"/>
                  <w:lang w:eastAsia="zh-CN"/>
                </w:rPr>
                <w:t>2-1</w:t>
              </w:r>
              <w:del w:id="1810" w:author="Andre Tarpinian (DON CIO)" w:date="2025-03-10T16:08:00Z">
                <w:r w:rsidRPr="00F67C42" w:rsidDel="00F67C42">
                  <w:rPr>
                    <w:rFonts w:eastAsia="Calibri"/>
                    <w:highlight w:val="cyan"/>
                    <w:lang w:eastAsia="zh-CN"/>
                    <w:rPrChange w:id="1811" w:author="Andre Tarpinian (DON CIO)" w:date="2025-03-10T16:08:00Z">
                      <w:rPr>
                        <w:rFonts w:eastAsia="Calibri"/>
                        <w:lang w:eastAsia="zh-CN"/>
                      </w:rPr>
                    </w:rPrChange>
                  </w:rPr>
                  <w:delText>2</w:delText>
                </w:r>
              </w:del>
            </w:ins>
            <w:ins w:id="1812" w:author="Andre Tarpinian (DON CIO)" w:date="2025-03-10T16:08:00Z">
              <w:r w:rsidR="00F67C42" w:rsidRPr="00F67C42">
                <w:rPr>
                  <w:rFonts w:eastAsia="Calibri"/>
                  <w:highlight w:val="cyan"/>
                  <w:lang w:eastAsia="zh-CN"/>
                  <w:rPrChange w:id="1813" w:author="Andre Tarpinian (DON CIO)" w:date="2025-03-10T16:08:00Z">
                    <w:rPr>
                      <w:rFonts w:eastAsia="Calibri"/>
                      <w:lang w:eastAsia="zh-CN"/>
                    </w:rPr>
                  </w:rPrChange>
                </w:rPr>
                <w:t>5</w:t>
              </w:r>
            </w:ins>
          </w:p>
        </w:tc>
        <w:tc>
          <w:tcPr>
            <w:tcW w:w="1619" w:type="dxa"/>
            <w:tcBorders>
              <w:top w:val="single" w:sz="4" w:space="0" w:color="auto"/>
              <w:left w:val="single" w:sz="4" w:space="0" w:color="auto"/>
              <w:bottom w:val="single" w:sz="4" w:space="0" w:color="auto"/>
              <w:right w:val="single" w:sz="4" w:space="0" w:color="auto"/>
            </w:tcBorders>
          </w:tcPr>
          <w:p w14:paraId="0804A836" w14:textId="76AF8F7D" w:rsidR="002C0A6A" w:rsidRPr="001E4D0A" w:rsidRDefault="002C0A6A" w:rsidP="00EC32D8">
            <w:pPr>
              <w:pStyle w:val="Tabletext"/>
              <w:jc w:val="center"/>
              <w:rPr>
                <w:ins w:id="1814" w:author="FRANCE" w:date="2024-11-04T23:03:00Z"/>
                <w:rFonts w:eastAsia="Calibri"/>
                <w:lang w:eastAsia="zh-CN"/>
              </w:rPr>
            </w:pPr>
            <w:ins w:id="1815" w:author="FRANCE" w:date="2024-11-04T23:03:00Z">
              <w:del w:id="1816" w:author="Andre Tarpinian (DON CIO)" w:date="2025-03-10T16:08:00Z">
                <w:r w:rsidRPr="00C90DBB" w:rsidDel="00C90DBB">
                  <w:rPr>
                    <w:rFonts w:eastAsia="Calibri"/>
                    <w:highlight w:val="cyan"/>
                    <w:lang w:eastAsia="zh-CN"/>
                    <w:rPrChange w:id="1817" w:author="Andre Tarpinian (DON CIO)" w:date="2025-03-10T16:08:00Z">
                      <w:rPr>
                        <w:rFonts w:eastAsia="Calibri"/>
                        <w:lang w:eastAsia="zh-CN"/>
                      </w:rPr>
                    </w:rPrChange>
                  </w:rPr>
                  <w:delText>2-12</w:delText>
                </w:r>
              </w:del>
            </w:ins>
            <w:ins w:id="1818" w:author="Andre Tarpinian (DON CIO)" w:date="2025-03-10T16:08:00Z">
              <w:r w:rsidR="00C90DBB" w:rsidRPr="00C90DBB">
                <w:rPr>
                  <w:rFonts w:eastAsia="Calibri"/>
                  <w:highlight w:val="cyan"/>
                  <w:lang w:eastAsia="zh-CN"/>
                  <w:rPrChange w:id="1819" w:author="Andre Tarpinian (DON CIO)" w:date="2025-03-10T16:08:00Z">
                    <w:rPr>
                      <w:rFonts w:eastAsia="Calibri"/>
                      <w:lang w:eastAsia="zh-CN"/>
                    </w:rPr>
                  </w:rPrChange>
                </w:rPr>
                <w:t>3-30</w:t>
              </w:r>
            </w:ins>
          </w:p>
        </w:tc>
        <w:tc>
          <w:tcPr>
            <w:tcW w:w="1619" w:type="dxa"/>
            <w:tcBorders>
              <w:top w:val="single" w:sz="4" w:space="0" w:color="auto"/>
              <w:left w:val="single" w:sz="4" w:space="0" w:color="auto"/>
              <w:bottom w:val="single" w:sz="4" w:space="0" w:color="auto"/>
              <w:right w:val="single" w:sz="4" w:space="0" w:color="auto"/>
            </w:tcBorders>
            <w:hideMark/>
          </w:tcPr>
          <w:p w14:paraId="35B5CC6D" w14:textId="77777777" w:rsidR="002C0A6A" w:rsidRPr="001E4D0A" w:rsidRDefault="002C0A6A" w:rsidP="00EC32D8">
            <w:pPr>
              <w:pStyle w:val="Tabletext"/>
              <w:jc w:val="center"/>
              <w:rPr>
                <w:ins w:id="1820" w:author="FRANCE" w:date="2024-04-30T18:20:00Z"/>
                <w:rFonts w:eastAsia="Calibri"/>
                <w:lang w:eastAsia="zh-CN"/>
              </w:rPr>
            </w:pPr>
            <w:ins w:id="1821" w:author="FRANCE" w:date="2024-04-30T18:20:00Z">
              <w:r w:rsidRPr="001E4D0A">
                <w:rPr>
                  <w:rFonts w:eastAsia="Calibri"/>
                  <w:lang w:eastAsia="zh-CN"/>
                </w:rPr>
                <w:t>2-1</w:t>
              </w:r>
            </w:ins>
            <w:ins w:id="1822" w:author="FRANCE" w:date="2024-11-04T23:03:00Z">
              <w:r w:rsidRPr="001E4D0A">
                <w:rPr>
                  <w:rFonts w:eastAsia="Calibri"/>
                  <w:lang w:eastAsia="zh-CN"/>
                </w:rPr>
                <w:t>5</w:t>
              </w:r>
            </w:ins>
          </w:p>
        </w:tc>
        <w:tc>
          <w:tcPr>
            <w:tcW w:w="2057" w:type="dxa"/>
            <w:tcBorders>
              <w:top w:val="single" w:sz="4" w:space="0" w:color="auto"/>
              <w:left w:val="single" w:sz="4" w:space="0" w:color="auto"/>
              <w:bottom w:val="single" w:sz="4" w:space="0" w:color="auto"/>
              <w:right w:val="single" w:sz="4" w:space="0" w:color="auto"/>
            </w:tcBorders>
            <w:hideMark/>
          </w:tcPr>
          <w:p w14:paraId="1A703CE7" w14:textId="77777777" w:rsidR="002C0A6A" w:rsidRPr="001E4D0A" w:rsidRDefault="002C0A6A" w:rsidP="00EC32D8">
            <w:pPr>
              <w:pStyle w:val="Tabletext"/>
              <w:jc w:val="center"/>
              <w:rPr>
                <w:ins w:id="1823" w:author="FRANCE" w:date="2024-04-30T18:20:00Z"/>
                <w:rFonts w:eastAsia="Calibri"/>
                <w:lang w:eastAsia="zh-CN"/>
              </w:rPr>
            </w:pPr>
            <w:ins w:id="1824" w:author="FRANCE" w:date="2024-04-30T18:20:00Z">
              <w:r w:rsidRPr="001E4D0A">
                <w:rPr>
                  <w:rFonts w:eastAsia="Calibri"/>
                  <w:lang w:eastAsia="zh-CN"/>
                </w:rPr>
                <w:t>3-30</w:t>
              </w:r>
            </w:ins>
          </w:p>
        </w:tc>
      </w:tr>
      <w:tr w:rsidR="002C0A6A" w:rsidRPr="001E4D0A" w14:paraId="75FEFED5" w14:textId="77777777" w:rsidTr="00B12A33">
        <w:trPr>
          <w:cantSplit/>
          <w:jc w:val="center"/>
          <w:ins w:id="1825" w:author="FRANCE" w:date="2024-04-30T18:20:00Z"/>
        </w:trPr>
        <w:tc>
          <w:tcPr>
            <w:tcW w:w="3400" w:type="dxa"/>
            <w:tcBorders>
              <w:top w:val="single" w:sz="4" w:space="0" w:color="auto"/>
              <w:left w:val="single" w:sz="4" w:space="0" w:color="auto"/>
              <w:bottom w:val="single" w:sz="4" w:space="0" w:color="auto"/>
              <w:right w:val="single" w:sz="4" w:space="0" w:color="auto"/>
            </w:tcBorders>
            <w:shd w:val="clear" w:color="auto" w:fill="F2F2F2"/>
            <w:hideMark/>
          </w:tcPr>
          <w:p w14:paraId="66E53905" w14:textId="77777777" w:rsidR="002C0A6A" w:rsidRPr="001E4D0A" w:rsidRDefault="002C0A6A" w:rsidP="00EC32D8">
            <w:pPr>
              <w:pStyle w:val="Tabletext"/>
              <w:rPr>
                <w:ins w:id="1826" w:author="FRANCE" w:date="2024-04-30T18:20:00Z"/>
                <w:rFonts w:eastAsia="Calibri"/>
                <w:lang w:eastAsia="zh-CN"/>
              </w:rPr>
            </w:pPr>
            <w:ins w:id="1827" w:author="FRANCE" w:date="2024-04-30T18:20:00Z">
              <w:r w:rsidRPr="001E4D0A">
                <w:rPr>
                  <w:rFonts w:eastAsia="Calibri"/>
                  <w:lang w:eastAsia="zh-CN"/>
                </w:rPr>
                <w:t xml:space="preserve">Individual SSB Channel bandwidth (kHz) </w:t>
              </w:r>
            </w:ins>
          </w:p>
        </w:tc>
        <w:tc>
          <w:tcPr>
            <w:tcW w:w="1566" w:type="dxa"/>
            <w:tcBorders>
              <w:top w:val="single" w:sz="4" w:space="0" w:color="auto"/>
              <w:left w:val="single" w:sz="4" w:space="0" w:color="auto"/>
              <w:bottom w:val="single" w:sz="4" w:space="0" w:color="auto"/>
              <w:right w:val="single" w:sz="4" w:space="0" w:color="auto"/>
            </w:tcBorders>
            <w:shd w:val="clear" w:color="auto" w:fill="F2F2F2"/>
            <w:hideMark/>
          </w:tcPr>
          <w:p w14:paraId="02C96D74" w14:textId="77777777" w:rsidR="002C0A6A" w:rsidRPr="001E4D0A" w:rsidRDefault="002C0A6A" w:rsidP="00EC32D8">
            <w:pPr>
              <w:pStyle w:val="Tabletext"/>
              <w:jc w:val="center"/>
              <w:rPr>
                <w:ins w:id="1828" w:author="FRANCE" w:date="2024-04-30T18:20:00Z"/>
                <w:rFonts w:eastAsia="Calibri"/>
                <w:lang w:eastAsia="zh-CN"/>
              </w:rPr>
            </w:pPr>
            <w:ins w:id="1829" w:author="FRANCE" w:date="2024-04-30T18:20:00Z">
              <w:r w:rsidRPr="001E4D0A">
                <w:rPr>
                  <w:rFonts w:eastAsia="Calibri"/>
                  <w:lang w:eastAsia="zh-CN"/>
                </w:rPr>
                <w:t>3</w:t>
              </w:r>
            </w:ins>
          </w:p>
        </w:tc>
        <w:tc>
          <w:tcPr>
            <w:tcW w:w="1619" w:type="dxa"/>
            <w:tcBorders>
              <w:top w:val="single" w:sz="4" w:space="0" w:color="auto"/>
              <w:left w:val="single" w:sz="4" w:space="0" w:color="auto"/>
              <w:bottom w:val="single" w:sz="4" w:space="0" w:color="auto"/>
              <w:right w:val="single" w:sz="4" w:space="0" w:color="auto"/>
            </w:tcBorders>
            <w:shd w:val="clear" w:color="auto" w:fill="F2F2F2"/>
          </w:tcPr>
          <w:p w14:paraId="0478BF8E" w14:textId="77777777" w:rsidR="002C0A6A" w:rsidRPr="001E4D0A" w:rsidRDefault="002C0A6A" w:rsidP="00EC32D8">
            <w:pPr>
              <w:pStyle w:val="Tabletext"/>
              <w:jc w:val="center"/>
              <w:rPr>
                <w:ins w:id="1830" w:author="FRANCE" w:date="2024-11-04T23:03:00Z"/>
                <w:rFonts w:eastAsia="Calibri"/>
                <w:lang w:eastAsia="zh-CN"/>
              </w:rPr>
            </w:pPr>
            <w:ins w:id="1831" w:author="FRANCE" w:date="2024-11-04T23:03:00Z">
              <w:r w:rsidRPr="001E4D0A">
                <w:rPr>
                  <w:rFonts w:eastAsia="Calibri"/>
                  <w:lang w:eastAsia="zh-CN"/>
                </w:rPr>
                <w:t>3</w:t>
              </w:r>
            </w:ins>
          </w:p>
        </w:tc>
        <w:tc>
          <w:tcPr>
            <w:tcW w:w="1619" w:type="dxa"/>
            <w:tcBorders>
              <w:top w:val="single" w:sz="4" w:space="0" w:color="auto"/>
              <w:left w:val="single" w:sz="4" w:space="0" w:color="auto"/>
              <w:bottom w:val="single" w:sz="4" w:space="0" w:color="auto"/>
              <w:right w:val="single" w:sz="4" w:space="0" w:color="auto"/>
            </w:tcBorders>
            <w:shd w:val="clear" w:color="auto" w:fill="F2F2F2"/>
            <w:hideMark/>
          </w:tcPr>
          <w:p w14:paraId="275957D9" w14:textId="77777777" w:rsidR="002C0A6A" w:rsidRPr="001E4D0A" w:rsidRDefault="002C0A6A" w:rsidP="00EC32D8">
            <w:pPr>
              <w:pStyle w:val="Tabletext"/>
              <w:jc w:val="center"/>
              <w:rPr>
                <w:ins w:id="1832" w:author="FRANCE" w:date="2024-04-30T18:20:00Z"/>
                <w:rFonts w:eastAsia="Calibri"/>
                <w:lang w:eastAsia="zh-CN"/>
              </w:rPr>
            </w:pPr>
            <w:ins w:id="1833" w:author="FRANCE" w:date="2024-04-30T18:20:00Z">
              <w:r w:rsidRPr="001E4D0A">
                <w:rPr>
                  <w:rFonts w:eastAsia="Calibri"/>
                  <w:lang w:eastAsia="zh-CN"/>
                </w:rPr>
                <w:t>3</w:t>
              </w:r>
            </w:ins>
          </w:p>
        </w:tc>
        <w:tc>
          <w:tcPr>
            <w:tcW w:w="2057" w:type="dxa"/>
            <w:tcBorders>
              <w:top w:val="single" w:sz="4" w:space="0" w:color="auto"/>
              <w:left w:val="single" w:sz="4" w:space="0" w:color="auto"/>
              <w:bottom w:val="single" w:sz="4" w:space="0" w:color="auto"/>
              <w:right w:val="single" w:sz="4" w:space="0" w:color="auto"/>
            </w:tcBorders>
            <w:shd w:val="clear" w:color="auto" w:fill="F2F2F2"/>
            <w:hideMark/>
          </w:tcPr>
          <w:p w14:paraId="298BDF37" w14:textId="77777777" w:rsidR="002C0A6A" w:rsidRPr="001E4D0A" w:rsidRDefault="002C0A6A" w:rsidP="00EC32D8">
            <w:pPr>
              <w:pStyle w:val="Tabletext"/>
              <w:jc w:val="center"/>
              <w:rPr>
                <w:ins w:id="1834" w:author="FRANCE" w:date="2024-04-30T18:20:00Z"/>
                <w:rFonts w:eastAsia="Calibri"/>
                <w:lang w:eastAsia="zh-CN"/>
              </w:rPr>
            </w:pPr>
            <w:ins w:id="1835" w:author="FRANCE" w:date="2024-04-30T18:20:00Z">
              <w:r w:rsidRPr="001E4D0A">
                <w:rPr>
                  <w:rFonts w:eastAsia="Calibri"/>
                  <w:lang w:eastAsia="zh-CN"/>
                </w:rPr>
                <w:t>3</w:t>
              </w:r>
            </w:ins>
          </w:p>
        </w:tc>
      </w:tr>
      <w:tr w:rsidR="002C0A6A" w:rsidRPr="001E4D0A" w14:paraId="35CC301E" w14:textId="77777777" w:rsidTr="00B12A33">
        <w:trPr>
          <w:cantSplit/>
          <w:jc w:val="center"/>
          <w:ins w:id="1836" w:author="FRANCE" w:date="2024-04-30T18:20:00Z"/>
        </w:trPr>
        <w:tc>
          <w:tcPr>
            <w:tcW w:w="3400" w:type="dxa"/>
            <w:tcBorders>
              <w:top w:val="single" w:sz="4" w:space="0" w:color="auto"/>
              <w:left w:val="single" w:sz="4" w:space="0" w:color="auto"/>
              <w:bottom w:val="single" w:sz="4" w:space="0" w:color="auto"/>
              <w:right w:val="single" w:sz="4" w:space="0" w:color="auto"/>
            </w:tcBorders>
          </w:tcPr>
          <w:p w14:paraId="52831C43" w14:textId="77777777" w:rsidR="002C0A6A" w:rsidRPr="001E4D0A" w:rsidRDefault="002C0A6A" w:rsidP="00EC32D8">
            <w:pPr>
              <w:pStyle w:val="Tabletext"/>
              <w:rPr>
                <w:ins w:id="1837" w:author="FRANCE" w:date="2024-04-30T18:20:00Z"/>
                <w:rFonts w:eastAsia="Calibri"/>
                <w:lang w:eastAsia="zh-CN"/>
              </w:rPr>
            </w:pPr>
            <w:ins w:id="1838" w:author="FRANCE" w:date="2024-04-30T18:20:00Z">
              <w:r w:rsidRPr="001E4D0A">
                <w:rPr>
                  <w:rFonts w:eastAsia="Calibri"/>
                  <w:lang w:eastAsia="zh-CN"/>
                </w:rPr>
                <w:t>Number of</w:t>
              </w:r>
              <w:r w:rsidRPr="001E4D0A">
                <w:t xml:space="preserve"> </w:t>
              </w:r>
              <w:r w:rsidRPr="001E4D0A">
                <w:rPr>
                  <w:rFonts w:eastAsia="Calibri"/>
                  <w:lang w:eastAsia="zh-CN"/>
                </w:rPr>
                <w:t>simultaneous use of non-contiguous SSB channels</w:t>
              </w:r>
            </w:ins>
          </w:p>
        </w:tc>
        <w:tc>
          <w:tcPr>
            <w:tcW w:w="1566" w:type="dxa"/>
            <w:tcBorders>
              <w:top w:val="single" w:sz="4" w:space="0" w:color="auto"/>
              <w:left w:val="single" w:sz="4" w:space="0" w:color="auto"/>
              <w:bottom w:val="single" w:sz="4" w:space="0" w:color="auto"/>
              <w:right w:val="single" w:sz="4" w:space="0" w:color="auto"/>
            </w:tcBorders>
          </w:tcPr>
          <w:p w14:paraId="0AE027B6" w14:textId="77777777" w:rsidR="002C0A6A" w:rsidRPr="001E4D0A" w:rsidRDefault="002C0A6A" w:rsidP="00EC32D8">
            <w:pPr>
              <w:pStyle w:val="Tabletext"/>
              <w:jc w:val="center"/>
              <w:rPr>
                <w:ins w:id="1839" w:author="FRANCE" w:date="2024-04-30T18:20:00Z"/>
                <w:rFonts w:eastAsia="Calibri"/>
                <w:lang w:eastAsia="zh-CN"/>
              </w:rPr>
            </w:pPr>
            <w:ins w:id="1840" w:author="FRANCE" w:date="2024-04-30T18:20:00Z">
              <w:r w:rsidRPr="001E4D0A">
                <w:rPr>
                  <w:rFonts w:eastAsia="Calibri"/>
                  <w:lang w:eastAsia="zh-CN"/>
                </w:rPr>
                <w:t>Up to 16</w:t>
              </w:r>
            </w:ins>
          </w:p>
        </w:tc>
        <w:tc>
          <w:tcPr>
            <w:tcW w:w="1619" w:type="dxa"/>
            <w:tcBorders>
              <w:top w:val="single" w:sz="4" w:space="0" w:color="auto"/>
              <w:left w:val="single" w:sz="4" w:space="0" w:color="auto"/>
              <w:bottom w:val="single" w:sz="4" w:space="0" w:color="auto"/>
              <w:right w:val="single" w:sz="4" w:space="0" w:color="auto"/>
            </w:tcBorders>
          </w:tcPr>
          <w:p w14:paraId="54601DC6" w14:textId="77777777" w:rsidR="002C0A6A" w:rsidRPr="001E4D0A" w:rsidRDefault="002C0A6A" w:rsidP="00EC32D8">
            <w:pPr>
              <w:pStyle w:val="Tabletext"/>
              <w:jc w:val="center"/>
              <w:rPr>
                <w:ins w:id="1841" w:author="FRANCE" w:date="2024-11-04T23:03:00Z"/>
                <w:rFonts w:eastAsia="Calibri"/>
                <w:lang w:eastAsia="zh-CN"/>
              </w:rPr>
            </w:pPr>
            <w:ins w:id="1842" w:author="FRANCE" w:date="2024-11-04T23:03:00Z">
              <w:r w:rsidRPr="001E4D0A">
                <w:rPr>
                  <w:rFonts w:eastAsia="Calibri"/>
                  <w:lang w:eastAsia="zh-CN"/>
                </w:rPr>
                <w:t>Up to 16</w:t>
              </w:r>
            </w:ins>
          </w:p>
        </w:tc>
        <w:tc>
          <w:tcPr>
            <w:tcW w:w="1619" w:type="dxa"/>
            <w:tcBorders>
              <w:top w:val="single" w:sz="4" w:space="0" w:color="auto"/>
              <w:left w:val="single" w:sz="4" w:space="0" w:color="auto"/>
              <w:bottom w:val="single" w:sz="4" w:space="0" w:color="auto"/>
              <w:right w:val="single" w:sz="4" w:space="0" w:color="auto"/>
            </w:tcBorders>
          </w:tcPr>
          <w:p w14:paraId="066318AA" w14:textId="77777777" w:rsidR="002C0A6A" w:rsidRPr="001E4D0A" w:rsidRDefault="002C0A6A" w:rsidP="00EC32D8">
            <w:pPr>
              <w:pStyle w:val="Tabletext"/>
              <w:jc w:val="center"/>
              <w:rPr>
                <w:ins w:id="1843" w:author="FRANCE" w:date="2024-04-30T18:20:00Z"/>
                <w:rFonts w:eastAsia="Calibri"/>
                <w:lang w:eastAsia="zh-CN"/>
              </w:rPr>
            </w:pPr>
            <w:ins w:id="1844" w:author="FRANCE" w:date="2024-04-30T18:20:00Z">
              <w:r w:rsidRPr="001E4D0A">
                <w:rPr>
                  <w:rFonts w:eastAsia="Calibri"/>
                  <w:lang w:eastAsia="zh-CN"/>
                </w:rPr>
                <w:t>Up to 16</w:t>
              </w:r>
            </w:ins>
          </w:p>
        </w:tc>
        <w:tc>
          <w:tcPr>
            <w:tcW w:w="2057" w:type="dxa"/>
            <w:tcBorders>
              <w:top w:val="single" w:sz="4" w:space="0" w:color="auto"/>
              <w:left w:val="single" w:sz="4" w:space="0" w:color="auto"/>
              <w:bottom w:val="single" w:sz="4" w:space="0" w:color="auto"/>
              <w:right w:val="single" w:sz="4" w:space="0" w:color="auto"/>
            </w:tcBorders>
          </w:tcPr>
          <w:p w14:paraId="22B5DC2B" w14:textId="77777777" w:rsidR="002C0A6A" w:rsidRPr="001E4D0A" w:rsidRDefault="002C0A6A" w:rsidP="00EC32D8">
            <w:pPr>
              <w:pStyle w:val="Tabletext"/>
              <w:jc w:val="center"/>
              <w:rPr>
                <w:ins w:id="1845" w:author="FRANCE" w:date="2024-04-30T18:20:00Z"/>
                <w:rFonts w:eastAsia="Calibri"/>
                <w:lang w:eastAsia="zh-CN"/>
              </w:rPr>
            </w:pPr>
            <w:ins w:id="1846" w:author="FRANCE" w:date="2024-04-30T18:20:00Z">
              <w:r w:rsidRPr="001E4D0A">
                <w:rPr>
                  <w:rFonts w:eastAsia="Calibri"/>
                  <w:lang w:eastAsia="zh-CN"/>
                </w:rPr>
                <w:t>Up to 16</w:t>
              </w:r>
            </w:ins>
          </w:p>
        </w:tc>
      </w:tr>
      <w:tr w:rsidR="002C0A6A" w:rsidRPr="001E4D0A" w14:paraId="177D13D6" w14:textId="77777777" w:rsidTr="00B12A33">
        <w:trPr>
          <w:cantSplit/>
          <w:jc w:val="center"/>
          <w:ins w:id="1847" w:author="FRANCE" w:date="2024-04-30T18:20:00Z"/>
        </w:trPr>
        <w:tc>
          <w:tcPr>
            <w:tcW w:w="3400" w:type="dxa"/>
            <w:tcBorders>
              <w:top w:val="single" w:sz="4" w:space="0" w:color="auto"/>
              <w:left w:val="single" w:sz="4" w:space="0" w:color="auto"/>
              <w:bottom w:val="single" w:sz="4" w:space="0" w:color="auto"/>
              <w:right w:val="single" w:sz="4" w:space="0" w:color="auto"/>
            </w:tcBorders>
          </w:tcPr>
          <w:p w14:paraId="755EC836" w14:textId="77777777" w:rsidR="002C0A6A" w:rsidRPr="001E4D0A" w:rsidRDefault="002C0A6A" w:rsidP="00EC32D8">
            <w:pPr>
              <w:pStyle w:val="Tabletext"/>
              <w:rPr>
                <w:ins w:id="1848" w:author="FRANCE" w:date="2024-04-30T18:20:00Z"/>
                <w:rFonts w:eastAsia="Calibri"/>
                <w:lang w:eastAsia="zh-CN"/>
              </w:rPr>
            </w:pPr>
            <w:ins w:id="1849" w:author="FRANCE" w:date="2024-04-30T18:20:00Z">
              <w:r w:rsidRPr="001E4D0A">
                <w:rPr>
                  <w:rFonts w:eastAsia="Calibri"/>
                  <w:lang w:eastAsia="zh-CN"/>
                </w:rPr>
                <w:t>Aggregated non-contiguous bandwidth (kHz)</w:t>
              </w:r>
            </w:ins>
          </w:p>
        </w:tc>
        <w:tc>
          <w:tcPr>
            <w:tcW w:w="1566" w:type="dxa"/>
            <w:tcBorders>
              <w:top w:val="single" w:sz="4" w:space="0" w:color="auto"/>
              <w:left w:val="single" w:sz="4" w:space="0" w:color="auto"/>
              <w:bottom w:val="single" w:sz="4" w:space="0" w:color="auto"/>
              <w:right w:val="single" w:sz="4" w:space="0" w:color="auto"/>
            </w:tcBorders>
          </w:tcPr>
          <w:p w14:paraId="5033AD3D" w14:textId="77777777" w:rsidR="002C0A6A" w:rsidRPr="001E4D0A" w:rsidRDefault="002C0A6A" w:rsidP="00EC32D8">
            <w:pPr>
              <w:pStyle w:val="Tabletext"/>
              <w:jc w:val="center"/>
              <w:rPr>
                <w:ins w:id="1850" w:author="FRANCE" w:date="2024-04-30T18:20:00Z"/>
                <w:rFonts w:eastAsia="Calibri"/>
                <w:lang w:eastAsia="zh-CN"/>
              </w:rPr>
            </w:pPr>
            <w:ins w:id="1851" w:author="FRANCE" w:date="2024-04-30T18:20:00Z">
              <w:r w:rsidRPr="001E4D0A">
                <w:rPr>
                  <w:rFonts w:eastAsia="Calibri"/>
                  <w:lang w:eastAsia="zh-CN"/>
                </w:rPr>
                <w:t>Up to 200</w:t>
              </w:r>
            </w:ins>
          </w:p>
        </w:tc>
        <w:tc>
          <w:tcPr>
            <w:tcW w:w="1619" w:type="dxa"/>
            <w:tcBorders>
              <w:top w:val="single" w:sz="4" w:space="0" w:color="auto"/>
              <w:left w:val="single" w:sz="4" w:space="0" w:color="auto"/>
              <w:bottom w:val="single" w:sz="4" w:space="0" w:color="auto"/>
              <w:right w:val="single" w:sz="4" w:space="0" w:color="auto"/>
            </w:tcBorders>
          </w:tcPr>
          <w:p w14:paraId="6989CD1B" w14:textId="77777777" w:rsidR="002C0A6A" w:rsidRPr="001E4D0A" w:rsidRDefault="002C0A6A" w:rsidP="00EC32D8">
            <w:pPr>
              <w:pStyle w:val="Tabletext"/>
              <w:jc w:val="center"/>
              <w:rPr>
                <w:ins w:id="1852" w:author="FRANCE" w:date="2024-11-04T23:03:00Z"/>
                <w:rFonts w:eastAsia="Calibri"/>
                <w:lang w:eastAsia="zh-CN"/>
              </w:rPr>
            </w:pPr>
            <w:ins w:id="1853" w:author="FRANCE" w:date="2024-11-04T23:03:00Z">
              <w:r w:rsidRPr="001E4D0A">
                <w:rPr>
                  <w:rFonts w:eastAsia="Calibri"/>
                  <w:lang w:eastAsia="zh-CN"/>
                </w:rPr>
                <w:t>Up to 200</w:t>
              </w:r>
            </w:ins>
          </w:p>
        </w:tc>
        <w:tc>
          <w:tcPr>
            <w:tcW w:w="1619" w:type="dxa"/>
            <w:tcBorders>
              <w:top w:val="single" w:sz="4" w:space="0" w:color="auto"/>
              <w:left w:val="single" w:sz="4" w:space="0" w:color="auto"/>
              <w:bottom w:val="single" w:sz="4" w:space="0" w:color="auto"/>
              <w:right w:val="single" w:sz="4" w:space="0" w:color="auto"/>
            </w:tcBorders>
          </w:tcPr>
          <w:p w14:paraId="668E7DBE" w14:textId="77777777" w:rsidR="002C0A6A" w:rsidRPr="001E4D0A" w:rsidRDefault="002C0A6A" w:rsidP="00EC32D8">
            <w:pPr>
              <w:pStyle w:val="Tabletext"/>
              <w:jc w:val="center"/>
              <w:rPr>
                <w:ins w:id="1854" w:author="FRANCE" w:date="2024-04-30T18:20:00Z"/>
                <w:rFonts w:eastAsia="Calibri"/>
                <w:lang w:eastAsia="zh-CN"/>
              </w:rPr>
            </w:pPr>
            <w:ins w:id="1855" w:author="FRANCE" w:date="2024-04-30T18:20:00Z">
              <w:r w:rsidRPr="001E4D0A">
                <w:rPr>
                  <w:rFonts w:eastAsia="Calibri"/>
                  <w:lang w:eastAsia="zh-CN"/>
                </w:rPr>
                <w:t>Up to 200</w:t>
              </w:r>
            </w:ins>
          </w:p>
        </w:tc>
        <w:tc>
          <w:tcPr>
            <w:tcW w:w="2057" w:type="dxa"/>
            <w:tcBorders>
              <w:top w:val="single" w:sz="4" w:space="0" w:color="auto"/>
              <w:left w:val="single" w:sz="4" w:space="0" w:color="auto"/>
              <w:bottom w:val="single" w:sz="4" w:space="0" w:color="auto"/>
              <w:right w:val="single" w:sz="4" w:space="0" w:color="auto"/>
            </w:tcBorders>
          </w:tcPr>
          <w:p w14:paraId="037AC24F" w14:textId="77777777" w:rsidR="002C0A6A" w:rsidRPr="001E4D0A" w:rsidRDefault="002C0A6A" w:rsidP="00EC32D8">
            <w:pPr>
              <w:pStyle w:val="Tabletext"/>
              <w:jc w:val="center"/>
              <w:rPr>
                <w:ins w:id="1856" w:author="FRANCE" w:date="2024-04-30T18:20:00Z"/>
                <w:rFonts w:eastAsia="Calibri"/>
                <w:lang w:eastAsia="zh-CN"/>
              </w:rPr>
            </w:pPr>
            <w:ins w:id="1857" w:author="FRANCE" w:date="2024-04-30T18:20:00Z">
              <w:r w:rsidRPr="001E4D0A">
                <w:rPr>
                  <w:rFonts w:eastAsia="Calibri"/>
                  <w:lang w:eastAsia="zh-CN"/>
                </w:rPr>
                <w:t>Up to 200</w:t>
              </w:r>
            </w:ins>
          </w:p>
        </w:tc>
      </w:tr>
      <w:tr w:rsidR="002C0A6A" w:rsidRPr="001E4D0A" w14:paraId="0DBEE0ED" w14:textId="77777777" w:rsidTr="00B12A33">
        <w:trPr>
          <w:cantSplit/>
          <w:jc w:val="center"/>
          <w:ins w:id="1858"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346EC8FE" w14:textId="77777777" w:rsidR="002C0A6A" w:rsidRPr="001E4D0A" w:rsidRDefault="002C0A6A" w:rsidP="00EC32D8">
            <w:pPr>
              <w:pStyle w:val="Tabletext"/>
              <w:rPr>
                <w:ins w:id="1859" w:author="FRANCE" w:date="2024-04-30T18:20:00Z"/>
                <w:rFonts w:eastAsia="Calibri"/>
                <w:lang w:eastAsia="zh-CN"/>
              </w:rPr>
            </w:pPr>
            <w:ins w:id="1860" w:author="FRANCE" w:date="2024-04-30T18:20:00Z">
              <w:r w:rsidRPr="001E4D0A">
                <w:rPr>
                  <w:rFonts w:eastAsia="Calibri"/>
                  <w:lang w:eastAsia="zh-CN"/>
                </w:rPr>
                <w:t xml:space="preserve">Transmitter power (dBW) </w:t>
              </w:r>
            </w:ins>
          </w:p>
        </w:tc>
        <w:tc>
          <w:tcPr>
            <w:tcW w:w="1566" w:type="dxa"/>
            <w:tcBorders>
              <w:top w:val="single" w:sz="4" w:space="0" w:color="auto"/>
              <w:left w:val="single" w:sz="4" w:space="0" w:color="auto"/>
              <w:bottom w:val="single" w:sz="4" w:space="0" w:color="auto"/>
              <w:right w:val="single" w:sz="4" w:space="0" w:color="auto"/>
            </w:tcBorders>
            <w:hideMark/>
          </w:tcPr>
          <w:p w14:paraId="1921805B" w14:textId="77777777" w:rsidR="002C0A6A" w:rsidRPr="001E4D0A" w:rsidRDefault="002C0A6A" w:rsidP="00EC32D8">
            <w:pPr>
              <w:pStyle w:val="Tabletext"/>
              <w:jc w:val="center"/>
              <w:rPr>
                <w:ins w:id="1861" w:author="FRANCE" w:date="2024-04-30T18:20:00Z"/>
                <w:rFonts w:eastAsia="Calibri"/>
                <w:lang w:eastAsia="zh-CN"/>
              </w:rPr>
            </w:pPr>
            <w:ins w:id="1862" w:author="FRANCE" w:date="2024-11-04T23:04:00Z">
              <w:r w:rsidRPr="001E4D0A">
                <w:rPr>
                  <w:rFonts w:eastAsia="Calibri"/>
                  <w:lang w:eastAsia="zh-CN"/>
                </w:rPr>
                <w:t>30</w:t>
              </w:r>
            </w:ins>
          </w:p>
        </w:tc>
        <w:tc>
          <w:tcPr>
            <w:tcW w:w="1619" w:type="dxa"/>
            <w:tcBorders>
              <w:top w:val="single" w:sz="4" w:space="0" w:color="auto"/>
              <w:left w:val="single" w:sz="4" w:space="0" w:color="auto"/>
              <w:bottom w:val="single" w:sz="4" w:space="0" w:color="auto"/>
              <w:right w:val="single" w:sz="4" w:space="0" w:color="auto"/>
            </w:tcBorders>
          </w:tcPr>
          <w:p w14:paraId="3545F2DC" w14:textId="77777777" w:rsidR="002C0A6A" w:rsidRPr="001E4D0A" w:rsidRDefault="002C0A6A" w:rsidP="00EC32D8">
            <w:pPr>
              <w:pStyle w:val="Tabletext"/>
              <w:jc w:val="center"/>
              <w:rPr>
                <w:ins w:id="1863" w:author="FRANCE" w:date="2024-11-04T23:03:00Z"/>
                <w:rFonts w:eastAsia="Calibri"/>
                <w:lang w:eastAsia="zh-CN"/>
              </w:rPr>
            </w:pPr>
            <w:ins w:id="1864" w:author="FRANCE" w:date="2024-11-04T23:03:00Z">
              <w:r w:rsidRPr="001E4D0A">
                <w:rPr>
                  <w:rFonts w:eastAsia="Calibri"/>
                  <w:lang w:eastAsia="zh-CN"/>
                </w:rPr>
                <w:t>30</w:t>
              </w:r>
            </w:ins>
          </w:p>
        </w:tc>
        <w:tc>
          <w:tcPr>
            <w:tcW w:w="1619" w:type="dxa"/>
            <w:tcBorders>
              <w:top w:val="single" w:sz="4" w:space="0" w:color="auto"/>
              <w:left w:val="single" w:sz="4" w:space="0" w:color="auto"/>
              <w:bottom w:val="single" w:sz="4" w:space="0" w:color="auto"/>
              <w:right w:val="single" w:sz="4" w:space="0" w:color="auto"/>
            </w:tcBorders>
            <w:hideMark/>
          </w:tcPr>
          <w:p w14:paraId="5782A68E" w14:textId="77777777" w:rsidR="002C0A6A" w:rsidRPr="001E4D0A" w:rsidRDefault="002C0A6A" w:rsidP="00EC32D8">
            <w:pPr>
              <w:pStyle w:val="Tabletext"/>
              <w:jc w:val="center"/>
              <w:rPr>
                <w:ins w:id="1865" w:author="FRANCE" w:date="2024-04-30T18:20:00Z"/>
                <w:rFonts w:eastAsia="Calibri"/>
                <w:lang w:eastAsia="zh-CN"/>
              </w:rPr>
            </w:pPr>
            <w:ins w:id="1866" w:author="FRANCE" w:date="2024-11-04T23:05:00Z">
              <w:r w:rsidRPr="001E4D0A">
                <w:rPr>
                  <w:rFonts w:eastAsia="Calibri"/>
                  <w:lang w:eastAsia="zh-CN"/>
                </w:rPr>
                <w:t>22</w:t>
              </w:r>
            </w:ins>
          </w:p>
        </w:tc>
        <w:tc>
          <w:tcPr>
            <w:tcW w:w="2057" w:type="dxa"/>
            <w:tcBorders>
              <w:top w:val="single" w:sz="4" w:space="0" w:color="auto"/>
              <w:left w:val="single" w:sz="4" w:space="0" w:color="auto"/>
              <w:bottom w:val="single" w:sz="4" w:space="0" w:color="auto"/>
              <w:right w:val="single" w:sz="4" w:space="0" w:color="auto"/>
            </w:tcBorders>
            <w:hideMark/>
          </w:tcPr>
          <w:p w14:paraId="4A3C7E1C" w14:textId="77777777" w:rsidR="002C0A6A" w:rsidRPr="001E4D0A" w:rsidRDefault="002C0A6A" w:rsidP="00EC32D8">
            <w:pPr>
              <w:pStyle w:val="Tabletext"/>
              <w:jc w:val="center"/>
              <w:rPr>
                <w:ins w:id="1867" w:author="FRANCE" w:date="2024-04-30T18:20:00Z"/>
                <w:rFonts w:eastAsia="Calibri"/>
                <w:lang w:eastAsia="zh-CN"/>
              </w:rPr>
            </w:pPr>
            <w:ins w:id="1868" w:author="FRANCE" w:date="2024-11-04T23:05:00Z">
              <w:r w:rsidRPr="001E4D0A">
                <w:rPr>
                  <w:rFonts w:eastAsia="Calibri"/>
                  <w:lang w:eastAsia="zh-CN"/>
                </w:rPr>
                <w:t>40</w:t>
              </w:r>
            </w:ins>
          </w:p>
        </w:tc>
      </w:tr>
      <w:tr w:rsidR="002C0A6A" w:rsidRPr="001E4D0A" w14:paraId="2911A30A" w14:textId="77777777" w:rsidTr="00B12A33">
        <w:trPr>
          <w:cantSplit/>
          <w:jc w:val="center"/>
          <w:ins w:id="1869"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6EC79506" w14:textId="77777777" w:rsidR="002C0A6A" w:rsidRPr="001E4D0A" w:rsidRDefault="002C0A6A" w:rsidP="00EC32D8">
            <w:pPr>
              <w:pStyle w:val="Tabletext"/>
              <w:rPr>
                <w:ins w:id="1870" w:author="FRANCE" w:date="2024-04-30T18:20:00Z"/>
                <w:rFonts w:eastAsia="Calibri"/>
                <w:lang w:eastAsia="zh-CN"/>
              </w:rPr>
            </w:pPr>
            <w:ins w:id="1871" w:author="FRANCE" w:date="2024-04-30T18:20:00Z">
              <w:r w:rsidRPr="001E4D0A">
                <w:rPr>
                  <w:rFonts w:eastAsia="Calibri"/>
                  <w:lang w:eastAsia="zh-CN"/>
                </w:rPr>
                <w:t xml:space="preserve">Feeder loss (dB) </w:t>
              </w:r>
            </w:ins>
          </w:p>
        </w:tc>
        <w:tc>
          <w:tcPr>
            <w:tcW w:w="1566" w:type="dxa"/>
            <w:tcBorders>
              <w:top w:val="single" w:sz="4" w:space="0" w:color="auto"/>
              <w:left w:val="single" w:sz="4" w:space="0" w:color="auto"/>
              <w:bottom w:val="single" w:sz="4" w:space="0" w:color="auto"/>
              <w:right w:val="single" w:sz="4" w:space="0" w:color="auto"/>
            </w:tcBorders>
          </w:tcPr>
          <w:p w14:paraId="79ACF878" w14:textId="77777777" w:rsidR="002C0A6A" w:rsidRPr="001E4D0A" w:rsidRDefault="002C0A6A" w:rsidP="00EC32D8">
            <w:pPr>
              <w:pStyle w:val="Tabletext"/>
              <w:jc w:val="center"/>
              <w:rPr>
                <w:ins w:id="1872" w:author="FRANCE" w:date="2024-04-30T18:20:00Z"/>
                <w:rFonts w:eastAsia="Calibri"/>
                <w:lang w:eastAsia="zh-CN"/>
              </w:rPr>
            </w:pPr>
            <w:ins w:id="1873" w:author="FRANCE" w:date="2024-11-04T23:04:00Z">
              <w:r w:rsidRPr="001E4D0A">
                <w:rPr>
                  <w:rFonts w:eastAsia="Calibri"/>
                  <w:lang w:eastAsia="zh-CN"/>
                </w:rPr>
                <w:t>&lt;1</w:t>
              </w:r>
            </w:ins>
          </w:p>
        </w:tc>
        <w:tc>
          <w:tcPr>
            <w:tcW w:w="1619" w:type="dxa"/>
            <w:tcBorders>
              <w:top w:val="single" w:sz="4" w:space="0" w:color="auto"/>
              <w:left w:val="single" w:sz="4" w:space="0" w:color="auto"/>
              <w:bottom w:val="single" w:sz="4" w:space="0" w:color="auto"/>
              <w:right w:val="single" w:sz="4" w:space="0" w:color="auto"/>
            </w:tcBorders>
          </w:tcPr>
          <w:p w14:paraId="7BC50602" w14:textId="77777777" w:rsidR="002C0A6A" w:rsidRPr="001E4D0A" w:rsidRDefault="002C0A6A" w:rsidP="00EC32D8">
            <w:pPr>
              <w:pStyle w:val="Tabletext"/>
              <w:jc w:val="center"/>
              <w:rPr>
                <w:ins w:id="1874" w:author="FRANCE" w:date="2024-11-04T23:03:00Z"/>
                <w:rFonts w:eastAsia="Calibri"/>
                <w:lang w:eastAsia="zh-CN"/>
              </w:rPr>
            </w:pPr>
            <w:ins w:id="1875" w:author="FRANCE" w:date="2024-11-04T23:03:00Z">
              <w:r w:rsidRPr="001E4D0A">
                <w:rPr>
                  <w:rFonts w:eastAsia="Calibri"/>
                  <w:lang w:eastAsia="zh-CN"/>
                </w:rPr>
                <w:t>&lt;1</w:t>
              </w:r>
            </w:ins>
          </w:p>
        </w:tc>
        <w:tc>
          <w:tcPr>
            <w:tcW w:w="1619" w:type="dxa"/>
            <w:tcBorders>
              <w:top w:val="single" w:sz="4" w:space="0" w:color="auto"/>
              <w:left w:val="single" w:sz="4" w:space="0" w:color="auto"/>
              <w:bottom w:val="single" w:sz="4" w:space="0" w:color="auto"/>
              <w:right w:val="single" w:sz="4" w:space="0" w:color="auto"/>
            </w:tcBorders>
          </w:tcPr>
          <w:p w14:paraId="508462A7" w14:textId="77777777" w:rsidR="002C0A6A" w:rsidRPr="001E4D0A" w:rsidRDefault="002C0A6A" w:rsidP="00EC32D8">
            <w:pPr>
              <w:pStyle w:val="Tabletext"/>
              <w:jc w:val="center"/>
              <w:rPr>
                <w:ins w:id="1876" w:author="FRANCE" w:date="2024-04-30T18:20:00Z"/>
                <w:rFonts w:eastAsia="Calibri"/>
                <w:lang w:eastAsia="zh-CN"/>
              </w:rPr>
            </w:pPr>
            <w:ins w:id="1877" w:author="FRANCE" w:date="2024-11-04T23:05:00Z">
              <w:r w:rsidRPr="001E4D0A">
                <w:rPr>
                  <w:rFonts w:eastAsia="Calibri"/>
                  <w:lang w:eastAsia="zh-CN"/>
                </w:rPr>
                <w:t>&lt;1</w:t>
              </w:r>
            </w:ins>
          </w:p>
        </w:tc>
        <w:tc>
          <w:tcPr>
            <w:tcW w:w="2057" w:type="dxa"/>
            <w:tcBorders>
              <w:top w:val="single" w:sz="4" w:space="0" w:color="auto"/>
              <w:left w:val="single" w:sz="4" w:space="0" w:color="auto"/>
              <w:bottom w:val="single" w:sz="4" w:space="0" w:color="auto"/>
              <w:right w:val="single" w:sz="4" w:space="0" w:color="auto"/>
            </w:tcBorders>
          </w:tcPr>
          <w:p w14:paraId="01C9781D" w14:textId="77777777" w:rsidR="002C0A6A" w:rsidRPr="001E4D0A" w:rsidRDefault="002C0A6A" w:rsidP="00EC32D8">
            <w:pPr>
              <w:pStyle w:val="Tabletext"/>
              <w:jc w:val="center"/>
              <w:rPr>
                <w:ins w:id="1878" w:author="FRANCE" w:date="2024-04-30T18:20:00Z"/>
                <w:rFonts w:eastAsia="Calibri"/>
                <w:lang w:eastAsia="zh-CN"/>
              </w:rPr>
            </w:pPr>
            <w:ins w:id="1879" w:author="FRANCE" w:date="2024-11-04T23:05:00Z">
              <w:r w:rsidRPr="001E4D0A">
                <w:rPr>
                  <w:rFonts w:eastAsia="Calibri"/>
                  <w:lang w:eastAsia="zh-CN"/>
                </w:rPr>
                <w:t>&lt;1</w:t>
              </w:r>
            </w:ins>
          </w:p>
        </w:tc>
      </w:tr>
      <w:tr w:rsidR="002C0A6A" w:rsidRPr="001E4D0A" w14:paraId="2CBED4BF" w14:textId="77777777" w:rsidTr="00B12A33">
        <w:trPr>
          <w:cantSplit/>
          <w:jc w:val="center"/>
          <w:ins w:id="1880"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24A87A72" w14:textId="1F1B7EAE" w:rsidR="002C0A6A" w:rsidRPr="001E4D0A" w:rsidRDefault="002C0A6A" w:rsidP="00EC32D8">
            <w:pPr>
              <w:pStyle w:val="Tabletext"/>
              <w:rPr>
                <w:ins w:id="1881" w:author="FRANCE" w:date="2024-04-30T18:20:00Z"/>
                <w:rFonts w:eastAsia="Calibri"/>
                <w:lang w:eastAsia="zh-CN"/>
              </w:rPr>
            </w:pPr>
            <w:ins w:id="1882" w:author="FRANCE" w:date="2024-04-30T18:20:00Z">
              <w:r w:rsidRPr="001E4D0A">
                <w:rPr>
                  <w:rFonts w:eastAsia="Calibri"/>
                  <w:lang w:eastAsia="zh-CN"/>
                </w:rPr>
                <w:t xml:space="preserve">Antenna </w:t>
              </w:r>
            </w:ins>
            <w:ins w:id="1883" w:author="Andre Tarpinian (DON CIO)" w:date="2025-03-10T17:01:00Z">
              <w:r w:rsidR="000651CE" w:rsidRPr="000651CE">
                <w:rPr>
                  <w:rFonts w:eastAsia="Calibri"/>
                  <w:highlight w:val="cyan"/>
                  <w:lang w:eastAsia="zh-CN"/>
                  <w:rPrChange w:id="1884" w:author="Andre Tarpinian (DON CIO)" w:date="2025-03-10T17:01:00Z">
                    <w:rPr>
                      <w:rFonts w:eastAsia="Calibri"/>
                      <w:lang w:eastAsia="zh-CN"/>
                    </w:rPr>
                  </w:rPrChange>
                </w:rPr>
                <w:t>directivity</w:t>
              </w:r>
              <w:r w:rsidR="000651CE">
                <w:rPr>
                  <w:rFonts w:eastAsia="Calibri"/>
                  <w:lang w:eastAsia="zh-CN"/>
                </w:rPr>
                <w:t xml:space="preserve"> </w:t>
              </w:r>
            </w:ins>
            <w:ins w:id="1885" w:author="FRANCE" w:date="2024-04-30T18:20:00Z">
              <w:r w:rsidRPr="001E4D0A">
                <w:rPr>
                  <w:rFonts w:eastAsia="Calibri"/>
                  <w:lang w:eastAsia="zh-CN"/>
                </w:rPr>
                <w:t>gain (dBi)</w:t>
              </w:r>
            </w:ins>
          </w:p>
        </w:tc>
        <w:tc>
          <w:tcPr>
            <w:tcW w:w="1566" w:type="dxa"/>
            <w:tcBorders>
              <w:top w:val="single" w:sz="4" w:space="0" w:color="auto"/>
              <w:left w:val="single" w:sz="4" w:space="0" w:color="auto"/>
              <w:bottom w:val="single" w:sz="4" w:space="0" w:color="auto"/>
              <w:right w:val="single" w:sz="4" w:space="0" w:color="auto"/>
            </w:tcBorders>
          </w:tcPr>
          <w:p w14:paraId="6E6E40A7" w14:textId="74A26B96" w:rsidR="002C0A6A" w:rsidRPr="00081951" w:rsidRDefault="002C0A6A" w:rsidP="00EC32D8">
            <w:pPr>
              <w:pStyle w:val="Tabletext"/>
              <w:jc w:val="center"/>
              <w:rPr>
                <w:ins w:id="1886" w:author="FRANCE" w:date="2024-04-30T18:20:00Z"/>
                <w:rFonts w:eastAsia="Calibri"/>
                <w:lang w:eastAsia="zh-CN"/>
              </w:rPr>
            </w:pPr>
            <w:ins w:id="1887" w:author="FRANCE" w:date="2024-11-04T23:04:00Z">
              <w:r w:rsidRPr="00081951">
                <w:rPr>
                  <w:rFonts w:eastAsia="Calibri"/>
                  <w:lang w:eastAsia="zh-CN"/>
                </w:rPr>
                <w:t>0-3</w:t>
              </w:r>
            </w:ins>
          </w:p>
        </w:tc>
        <w:tc>
          <w:tcPr>
            <w:tcW w:w="1619" w:type="dxa"/>
            <w:tcBorders>
              <w:top w:val="single" w:sz="4" w:space="0" w:color="auto"/>
              <w:left w:val="single" w:sz="4" w:space="0" w:color="auto"/>
              <w:bottom w:val="single" w:sz="4" w:space="0" w:color="auto"/>
              <w:right w:val="single" w:sz="4" w:space="0" w:color="auto"/>
            </w:tcBorders>
          </w:tcPr>
          <w:p w14:paraId="16B32D53" w14:textId="0E5EDCE0" w:rsidR="002C0A6A" w:rsidRPr="00081951" w:rsidRDefault="002C0A6A" w:rsidP="00EC32D8">
            <w:pPr>
              <w:pStyle w:val="Tabletext"/>
              <w:jc w:val="center"/>
              <w:rPr>
                <w:ins w:id="1888" w:author="FRANCE" w:date="2024-11-04T23:03:00Z"/>
                <w:rFonts w:eastAsia="Calibri"/>
                <w:lang w:eastAsia="zh-CN"/>
              </w:rPr>
            </w:pPr>
            <w:ins w:id="1889" w:author="FRANCE" w:date="2024-11-04T23:03:00Z">
              <w:r w:rsidRPr="00081951">
                <w:rPr>
                  <w:rFonts w:eastAsia="Calibri"/>
                  <w:lang w:eastAsia="zh-CN"/>
                </w:rPr>
                <w:t>0-3</w:t>
              </w:r>
            </w:ins>
          </w:p>
        </w:tc>
        <w:tc>
          <w:tcPr>
            <w:tcW w:w="1619" w:type="dxa"/>
            <w:tcBorders>
              <w:top w:val="single" w:sz="4" w:space="0" w:color="auto"/>
              <w:left w:val="single" w:sz="4" w:space="0" w:color="auto"/>
              <w:bottom w:val="single" w:sz="4" w:space="0" w:color="auto"/>
              <w:right w:val="single" w:sz="4" w:space="0" w:color="auto"/>
            </w:tcBorders>
          </w:tcPr>
          <w:p w14:paraId="72DE76EE" w14:textId="450F1BD0" w:rsidR="002C0A6A" w:rsidRPr="00081951" w:rsidRDefault="002C0A6A" w:rsidP="00EC32D8">
            <w:pPr>
              <w:pStyle w:val="Tabletext"/>
              <w:jc w:val="center"/>
              <w:rPr>
                <w:ins w:id="1890" w:author="FRANCE" w:date="2024-04-30T18:20:00Z"/>
                <w:rFonts w:eastAsia="Calibri"/>
                <w:lang w:eastAsia="zh-CN"/>
              </w:rPr>
            </w:pPr>
            <w:ins w:id="1891" w:author="FRANCE" w:date="2024-11-04T23:05:00Z">
              <w:r w:rsidRPr="00081951">
                <w:rPr>
                  <w:rFonts w:eastAsia="Calibri"/>
                  <w:lang w:eastAsia="zh-CN"/>
                </w:rPr>
                <w:t>0-6</w:t>
              </w:r>
            </w:ins>
          </w:p>
        </w:tc>
        <w:tc>
          <w:tcPr>
            <w:tcW w:w="2057" w:type="dxa"/>
            <w:tcBorders>
              <w:top w:val="single" w:sz="4" w:space="0" w:color="auto"/>
              <w:left w:val="single" w:sz="4" w:space="0" w:color="auto"/>
              <w:bottom w:val="single" w:sz="4" w:space="0" w:color="auto"/>
              <w:right w:val="single" w:sz="4" w:space="0" w:color="auto"/>
            </w:tcBorders>
          </w:tcPr>
          <w:p w14:paraId="5B8587FD" w14:textId="77777777" w:rsidR="002C0A6A" w:rsidRPr="001E4D0A" w:rsidRDefault="002C0A6A" w:rsidP="00EC32D8">
            <w:pPr>
              <w:pStyle w:val="Tabletext"/>
              <w:jc w:val="center"/>
              <w:rPr>
                <w:ins w:id="1892" w:author="FRANCE" w:date="2024-04-30T18:20:00Z"/>
                <w:rFonts w:eastAsia="Calibri"/>
                <w:lang w:eastAsia="zh-CN"/>
              </w:rPr>
            </w:pPr>
            <w:ins w:id="1893" w:author="FRANCE" w:date="2024-11-04T23:05:00Z">
              <w:r w:rsidRPr="001E4D0A">
                <w:rPr>
                  <w:rFonts w:eastAsia="Calibri"/>
                  <w:lang w:eastAsia="zh-CN"/>
                </w:rPr>
                <w:t>0-15</w:t>
              </w:r>
            </w:ins>
          </w:p>
        </w:tc>
      </w:tr>
      <w:tr w:rsidR="002C0A6A" w:rsidRPr="001E4D0A" w14:paraId="72AD4559" w14:textId="77777777" w:rsidTr="00B12A33">
        <w:trPr>
          <w:cantSplit/>
          <w:jc w:val="center"/>
          <w:ins w:id="1894"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2FF46314" w14:textId="77777777" w:rsidR="002C0A6A" w:rsidRPr="001E4D0A" w:rsidRDefault="002C0A6A" w:rsidP="00EC32D8">
            <w:pPr>
              <w:pStyle w:val="Tabletext"/>
              <w:rPr>
                <w:ins w:id="1895" w:author="FRANCE" w:date="2024-04-30T18:20:00Z"/>
                <w:rFonts w:eastAsia="Calibri"/>
                <w:lang w:eastAsia="zh-CN"/>
              </w:rPr>
            </w:pPr>
            <w:ins w:id="1896" w:author="FRANCE" w:date="2024-04-30T18:20:00Z">
              <w:r w:rsidRPr="001E4D0A">
                <w:rPr>
                  <w:rFonts w:eastAsia="Calibri"/>
                  <w:lang w:eastAsia="zh-CN"/>
                </w:rPr>
                <w:t>Antenna height</w:t>
              </w:r>
            </w:ins>
            <w:ins w:id="1897" w:author="ITU - BR SGD" w:date="2024-11-26T16:47:00Z">
              <w:r w:rsidRPr="001E4D0A">
                <w:rPr>
                  <w:rFonts w:eastAsia="Calibri"/>
                  <w:lang w:eastAsia="zh-CN"/>
                </w:rPr>
                <w:t xml:space="preserve"> </w:t>
              </w:r>
            </w:ins>
            <w:ins w:id="1898" w:author="ITU - BR SGD" w:date="2024-11-26T16:05:00Z">
              <w:r w:rsidRPr="001E4D0A">
                <w:rPr>
                  <w:rFonts w:eastAsia="Calibri"/>
                </w:rPr>
                <w:t>above ground level to the center of the antenna</w:t>
              </w:r>
            </w:ins>
            <w:ins w:id="1899" w:author="FRANCE" w:date="2024-04-30T18:20:00Z">
              <w:r w:rsidRPr="001E4D0A">
                <w:rPr>
                  <w:rFonts w:eastAsia="Calibri"/>
                  <w:lang w:eastAsia="zh-CN"/>
                </w:rPr>
                <w:t xml:space="preserve"> (m)</w:t>
              </w:r>
            </w:ins>
          </w:p>
        </w:tc>
        <w:tc>
          <w:tcPr>
            <w:tcW w:w="1566" w:type="dxa"/>
            <w:tcBorders>
              <w:top w:val="single" w:sz="4" w:space="0" w:color="auto"/>
              <w:left w:val="single" w:sz="4" w:space="0" w:color="auto"/>
              <w:bottom w:val="single" w:sz="4" w:space="0" w:color="auto"/>
              <w:right w:val="single" w:sz="4" w:space="0" w:color="auto"/>
            </w:tcBorders>
          </w:tcPr>
          <w:p w14:paraId="4D89B8E0" w14:textId="77777777" w:rsidR="002C0A6A" w:rsidRPr="001E4D0A" w:rsidRDefault="002C0A6A" w:rsidP="00EC32D8">
            <w:pPr>
              <w:pStyle w:val="Tabletext"/>
              <w:jc w:val="center"/>
              <w:rPr>
                <w:ins w:id="1900" w:author="FRANCE" w:date="2024-04-30T18:20:00Z"/>
                <w:rFonts w:eastAsia="Calibri"/>
                <w:lang w:eastAsia="zh-CN"/>
              </w:rPr>
            </w:pPr>
            <w:ins w:id="1901" w:author="FRANCE" w:date="2024-11-04T23:04:00Z">
              <w:r w:rsidRPr="001E4D0A">
                <w:rPr>
                  <w:rFonts w:eastAsia="Calibri"/>
                  <w:lang w:eastAsia="zh-CN"/>
                </w:rPr>
                <w:t>5 to 10</w:t>
              </w:r>
            </w:ins>
          </w:p>
        </w:tc>
        <w:tc>
          <w:tcPr>
            <w:tcW w:w="1619" w:type="dxa"/>
            <w:tcBorders>
              <w:top w:val="single" w:sz="4" w:space="0" w:color="auto"/>
              <w:left w:val="single" w:sz="4" w:space="0" w:color="auto"/>
              <w:bottom w:val="single" w:sz="4" w:space="0" w:color="auto"/>
              <w:right w:val="single" w:sz="4" w:space="0" w:color="auto"/>
            </w:tcBorders>
          </w:tcPr>
          <w:p w14:paraId="37865593" w14:textId="77777777" w:rsidR="002C0A6A" w:rsidRPr="001E4D0A" w:rsidRDefault="002C0A6A" w:rsidP="00EC32D8">
            <w:pPr>
              <w:pStyle w:val="Tabletext"/>
              <w:jc w:val="center"/>
              <w:rPr>
                <w:ins w:id="1902" w:author="FRANCE" w:date="2024-11-04T23:03:00Z"/>
                <w:rFonts w:eastAsia="Calibri"/>
                <w:lang w:eastAsia="zh-CN"/>
              </w:rPr>
            </w:pPr>
            <w:ins w:id="1903" w:author="FRANCE" w:date="2024-11-04T23:03:00Z">
              <w:r w:rsidRPr="001E4D0A">
                <w:rPr>
                  <w:rFonts w:eastAsia="Calibri"/>
                  <w:lang w:eastAsia="zh-CN"/>
                </w:rPr>
                <w:t>5 to 12</w:t>
              </w:r>
            </w:ins>
          </w:p>
        </w:tc>
        <w:tc>
          <w:tcPr>
            <w:tcW w:w="1619" w:type="dxa"/>
            <w:tcBorders>
              <w:top w:val="single" w:sz="4" w:space="0" w:color="auto"/>
              <w:left w:val="single" w:sz="4" w:space="0" w:color="auto"/>
              <w:bottom w:val="single" w:sz="4" w:space="0" w:color="auto"/>
              <w:right w:val="single" w:sz="4" w:space="0" w:color="auto"/>
            </w:tcBorders>
          </w:tcPr>
          <w:p w14:paraId="378DA6F8" w14:textId="77777777" w:rsidR="002C0A6A" w:rsidRPr="001E4D0A" w:rsidRDefault="002C0A6A" w:rsidP="00EC32D8">
            <w:pPr>
              <w:pStyle w:val="Tabletext"/>
              <w:jc w:val="center"/>
              <w:rPr>
                <w:ins w:id="1904" w:author="FRANCE" w:date="2024-04-30T18:20:00Z"/>
                <w:rFonts w:eastAsia="Calibri"/>
                <w:lang w:eastAsia="zh-CN"/>
              </w:rPr>
            </w:pPr>
            <w:ins w:id="1905" w:author="FRANCE" w:date="2024-11-04T23:05:00Z">
              <w:r w:rsidRPr="001E4D0A">
                <w:rPr>
                  <w:rFonts w:eastAsia="Calibri"/>
                  <w:lang w:eastAsia="zh-CN"/>
                </w:rPr>
                <w:t>2 to 12</w:t>
              </w:r>
            </w:ins>
          </w:p>
        </w:tc>
        <w:tc>
          <w:tcPr>
            <w:tcW w:w="2057" w:type="dxa"/>
            <w:tcBorders>
              <w:top w:val="single" w:sz="4" w:space="0" w:color="auto"/>
              <w:left w:val="single" w:sz="4" w:space="0" w:color="auto"/>
              <w:bottom w:val="single" w:sz="4" w:space="0" w:color="auto"/>
              <w:right w:val="single" w:sz="4" w:space="0" w:color="auto"/>
            </w:tcBorders>
          </w:tcPr>
          <w:p w14:paraId="504B4545" w14:textId="77777777" w:rsidR="002C0A6A" w:rsidRPr="001E4D0A" w:rsidRDefault="002C0A6A" w:rsidP="00EC32D8">
            <w:pPr>
              <w:pStyle w:val="Tabletext"/>
              <w:jc w:val="center"/>
              <w:rPr>
                <w:ins w:id="1906" w:author="FRANCE" w:date="2024-04-30T18:20:00Z"/>
                <w:rFonts w:eastAsia="Calibri"/>
                <w:lang w:eastAsia="zh-CN"/>
              </w:rPr>
            </w:pPr>
            <w:ins w:id="1907" w:author="FRANCE" w:date="2024-11-04T23:05:00Z">
              <w:r w:rsidRPr="001E4D0A">
                <w:rPr>
                  <w:rFonts w:eastAsia="Calibri"/>
                  <w:lang w:eastAsia="zh-CN"/>
                </w:rPr>
                <w:t>&gt;12</w:t>
              </w:r>
            </w:ins>
          </w:p>
        </w:tc>
      </w:tr>
      <w:tr w:rsidR="002C0A6A" w:rsidRPr="001E4D0A" w14:paraId="62D9CF35" w14:textId="77777777" w:rsidTr="00B12A33">
        <w:trPr>
          <w:cantSplit/>
          <w:jc w:val="center"/>
          <w:ins w:id="1908"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7C4A6D00" w14:textId="77777777" w:rsidR="002C0A6A" w:rsidRPr="001E4D0A" w:rsidRDefault="002C0A6A" w:rsidP="00EC32D8">
            <w:pPr>
              <w:pStyle w:val="Tabletext"/>
              <w:rPr>
                <w:ins w:id="1909" w:author="FRANCE" w:date="2024-04-30T18:20:00Z"/>
                <w:rFonts w:eastAsia="Calibri"/>
                <w:lang w:eastAsia="zh-CN"/>
              </w:rPr>
            </w:pPr>
            <w:ins w:id="1910" w:author="FRANCE" w:date="2024-04-30T18:20:00Z">
              <w:r w:rsidRPr="001E4D0A">
                <w:rPr>
                  <w:rFonts w:eastAsia="Calibri"/>
                  <w:lang w:eastAsia="zh-CN"/>
                </w:rPr>
                <w:t>Antenna polarization</w:t>
              </w:r>
            </w:ins>
          </w:p>
        </w:tc>
        <w:tc>
          <w:tcPr>
            <w:tcW w:w="1566" w:type="dxa"/>
            <w:tcBorders>
              <w:top w:val="single" w:sz="4" w:space="0" w:color="auto"/>
              <w:left w:val="single" w:sz="4" w:space="0" w:color="auto"/>
              <w:bottom w:val="single" w:sz="4" w:space="0" w:color="auto"/>
              <w:right w:val="single" w:sz="4" w:space="0" w:color="auto"/>
            </w:tcBorders>
          </w:tcPr>
          <w:p w14:paraId="4E449B00" w14:textId="3F57547C" w:rsidR="002C0A6A" w:rsidRPr="001E4D0A" w:rsidRDefault="002C0A6A" w:rsidP="00EC32D8">
            <w:pPr>
              <w:pStyle w:val="Tabletext"/>
              <w:jc w:val="center"/>
              <w:rPr>
                <w:ins w:id="1911" w:author="FRANCE" w:date="2024-04-30T18:20:00Z"/>
                <w:rFonts w:eastAsia="Calibri"/>
                <w:lang w:eastAsia="zh-CN"/>
              </w:rPr>
            </w:pPr>
            <w:ins w:id="1912" w:author="FRANCE" w:date="2024-11-04T23:04:00Z">
              <w:r w:rsidRPr="001E4D0A">
                <w:rPr>
                  <w:rFonts w:eastAsia="Calibri"/>
                  <w:lang w:eastAsia="zh-CN"/>
                </w:rPr>
                <w:t>Vertical</w:t>
              </w:r>
            </w:ins>
            <w:ins w:id="1913" w:author="Andre Tarpinian (DON CIO)" w:date="2025-03-10T17:03:00Z">
              <w:r w:rsidR="00747572" w:rsidRPr="0042044F">
                <w:rPr>
                  <w:highlight w:val="cyan"/>
                </w:rPr>
                <w:t>/Horizontal</w:t>
              </w:r>
            </w:ins>
          </w:p>
        </w:tc>
        <w:tc>
          <w:tcPr>
            <w:tcW w:w="1619" w:type="dxa"/>
            <w:tcBorders>
              <w:top w:val="single" w:sz="4" w:space="0" w:color="auto"/>
              <w:left w:val="single" w:sz="4" w:space="0" w:color="auto"/>
              <w:bottom w:val="single" w:sz="4" w:space="0" w:color="auto"/>
              <w:right w:val="single" w:sz="4" w:space="0" w:color="auto"/>
            </w:tcBorders>
          </w:tcPr>
          <w:p w14:paraId="38FB2E89" w14:textId="45DC78E2" w:rsidR="002C0A6A" w:rsidRPr="001E4D0A" w:rsidRDefault="002C0A6A" w:rsidP="00EC32D8">
            <w:pPr>
              <w:pStyle w:val="Tabletext"/>
              <w:jc w:val="center"/>
              <w:rPr>
                <w:ins w:id="1914" w:author="FRANCE" w:date="2024-11-04T23:03:00Z"/>
                <w:rFonts w:eastAsia="Calibri"/>
                <w:lang w:eastAsia="zh-CN"/>
              </w:rPr>
            </w:pPr>
            <w:ins w:id="1915" w:author="FRANCE" w:date="2024-11-04T23:03:00Z">
              <w:r w:rsidRPr="001E4D0A">
                <w:rPr>
                  <w:rFonts w:eastAsia="Calibri"/>
                  <w:lang w:eastAsia="zh-CN"/>
                </w:rPr>
                <w:t>Vertical</w:t>
              </w:r>
            </w:ins>
            <w:ins w:id="1916" w:author="Andre Tarpinian (DON CIO)" w:date="2025-03-10T17:03:00Z">
              <w:r w:rsidR="00747572" w:rsidRPr="0042044F">
                <w:rPr>
                  <w:highlight w:val="cyan"/>
                </w:rPr>
                <w:t>/Horizontal</w:t>
              </w:r>
            </w:ins>
          </w:p>
        </w:tc>
        <w:tc>
          <w:tcPr>
            <w:tcW w:w="1619" w:type="dxa"/>
            <w:tcBorders>
              <w:top w:val="single" w:sz="4" w:space="0" w:color="auto"/>
              <w:left w:val="single" w:sz="4" w:space="0" w:color="auto"/>
              <w:bottom w:val="single" w:sz="4" w:space="0" w:color="auto"/>
              <w:right w:val="single" w:sz="4" w:space="0" w:color="auto"/>
            </w:tcBorders>
          </w:tcPr>
          <w:p w14:paraId="173507F4" w14:textId="59DE7254" w:rsidR="002C0A6A" w:rsidRPr="001E4D0A" w:rsidRDefault="00BE217A" w:rsidP="00EC32D8">
            <w:pPr>
              <w:pStyle w:val="Tabletext"/>
              <w:jc w:val="center"/>
              <w:rPr>
                <w:ins w:id="1917" w:author="FRANCE" w:date="2024-04-30T18:20:00Z"/>
                <w:rFonts w:eastAsia="Calibri"/>
                <w:lang w:eastAsia="zh-CN"/>
              </w:rPr>
            </w:pPr>
            <w:ins w:id="1918" w:author="Andre Tarpinian (DON CIO)" w:date="2025-03-10T17:04:00Z">
              <w:r w:rsidRPr="00BE217A">
                <w:rPr>
                  <w:rFonts w:eastAsia="Calibri"/>
                  <w:highlight w:val="cyan"/>
                  <w:lang w:eastAsia="zh-CN"/>
                  <w:rPrChange w:id="1919" w:author="Andre Tarpinian (DON CIO)" w:date="2025-03-10T17:04:00Z">
                    <w:rPr>
                      <w:rFonts w:eastAsia="Calibri"/>
                      <w:lang w:eastAsia="zh-CN"/>
                    </w:rPr>
                  </w:rPrChange>
                </w:rPr>
                <w:t>Vertical</w:t>
              </w:r>
              <w:r>
                <w:rPr>
                  <w:rFonts w:eastAsia="Calibri"/>
                  <w:lang w:eastAsia="zh-CN"/>
                </w:rPr>
                <w:t>/</w:t>
              </w:r>
            </w:ins>
            <w:ins w:id="1920" w:author="FRANCE" w:date="2024-11-04T23:05:00Z">
              <w:r w:rsidR="002C0A6A" w:rsidRPr="001E4D0A">
                <w:rPr>
                  <w:rFonts w:eastAsia="Calibri"/>
                  <w:lang w:eastAsia="zh-CN"/>
                </w:rPr>
                <w:t>Horizontal</w:t>
              </w:r>
            </w:ins>
          </w:p>
        </w:tc>
        <w:tc>
          <w:tcPr>
            <w:tcW w:w="2057" w:type="dxa"/>
            <w:tcBorders>
              <w:top w:val="single" w:sz="4" w:space="0" w:color="auto"/>
              <w:left w:val="single" w:sz="4" w:space="0" w:color="auto"/>
              <w:bottom w:val="single" w:sz="4" w:space="0" w:color="auto"/>
              <w:right w:val="single" w:sz="4" w:space="0" w:color="auto"/>
            </w:tcBorders>
          </w:tcPr>
          <w:p w14:paraId="687EC85F" w14:textId="0B135AEF" w:rsidR="002C0A6A" w:rsidRPr="001E4D0A" w:rsidRDefault="002C0A6A" w:rsidP="00EC32D8">
            <w:pPr>
              <w:pStyle w:val="Tabletext"/>
              <w:jc w:val="center"/>
              <w:rPr>
                <w:ins w:id="1921" w:author="FRANCE" w:date="2024-04-30T18:20:00Z"/>
                <w:rFonts w:eastAsia="Calibri"/>
                <w:lang w:eastAsia="zh-CN"/>
              </w:rPr>
            </w:pPr>
            <w:ins w:id="1922" w:author="FRANCE" w:date="2024-11-04T23:05:00Z">
              <w:del w:id="1923" w:author="Andre Tarpinian (DON CIO)" w:date="2025-03-10T17:04:00Z">
                <w:r w:rsidRPr="00BE217A" w:rsidDel="00BE217A">
                  <w:rPr>
                    <w:rFonts w:eastAsia="Calibri"/>
                    <w:highlight w:val="cyan"/>
                    <w:lang w:eastAsia="zh-CN"/>
                    <w:rPrChange w:id="1924" w:author="Andre Tarpinian (DON CIO)" w:date="2025-03-10T17:04:00Z">
                      <w:rPr>
                        <w:rFonts w:eastAsia="Calibri"/>
                        <w:lang w:eastAsia="zh-CN"/>
                      </w:rPr>
                    </w:rPrChange>
                  </w:rPr>
                  <w:delText>Horizontal and</w:delText>
                </w:r>
                <w:r w:rsidRPr="001E4D0A" w:rsidDel="00BE217A">
                  <w:rPr>
                    <w:rFonts w:eastAsia="Calibri"/>
                    <w:lang w:eastAsia="zh-CN"/>
                  </w:rPr>
                  <w:delText xml:space="preserve"> </w:delText>
                </w:r>
              </w:del>
              <w:r w:rsidRPr="001E4D0A">
                <w:rPr>
                  <w:rFonts w:eastAsia="Calibri"/>
                  <w:lang w:eastAsia="zh-CN"/>
                </w:rPr>
                <w:t>Vertical</w:t>
              </w:r>
            </w:ins>
            <w:ins w:id="1925" w:author="Andre Tarpinian (DON CIO)" w:date="2025-03-10T17:04:00Z">
              <w:r w:rsidR="00BE217A" w:rsidRPr="00BE217A">
                <w:rPr>
                  <w:rFonts w:eastAsia="Calibri"/>
                  <w:highlight w:val="cyan"/>
                  <w:lang w:eastAsia="zh-CN"/>
                  <w:rPrChange w:id="1926" w:author="Andre Tarpinian (DON CIO)" w:date="2025-03-10T17:04:00Z">
                    <w:rPr>
                      <w:rFonts w:eastAsia="Calibri"/>
                      <w:lang w:eastAsia="zh-CN"/>
                    </w:rPr>
                  </w:rPrChange>
                </w:rPr>
                <w:t>/Horizontal</w:t>
              </w:r>
            </w:ins>
          </w:p>
        </w:tc>
      </w:tr>
      <w:tr w:rsidR="002C0A6A" w:rsidRPr="001E4D0A" w14:paraId="07BEA1CB" w14:textId="77777777" w:rsidTr="00B12A33">
        <w:trPr>
          <w:cantSplit/>
          <w:jc w:val="center"/>
          <w:ins w:id="1927"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8EF1745" w14:textId="77777777" w:rsidR="002C0A6A" w:rsidRPr="001E4D0A" w:rsidRDefault="002C0A6A" w:rsidP="00EC32D8">
            <w:pPr>
              <w:pStyle w:val="Tabletext"/>
              <w:rPr>
                <w:ins w:id="1928" w:author="FRANCE" w:date="2024-04-30T18:20:00Z"/>
                <w:rFonts w:eastAsia="Calibri"/>
                <w:lang w:eastAsia="zh-CN"/>
              </w:rPr>
            </w:pPr>
            <w:ins w:id="1929" w:author="FRANCE" w:date="2024-04-30T18:20:00Z">
              <w:r w:rsidRPr="001E4D0A">
                <w:rPr>
                  <w:rFonts w:eastAsia="Calibri"/>
                  <w:lang w:eastAsia="zh-CN"/>
                </w:rPr>
                <w:t>Antenna type</w:t>
              </w:r>
            </w:ins>
          </w:p>
        </w:tc>
        <w:tc>
          <w:tcPr>
            <w:tcW w:w="1566" w:type="dxa"/>
            <w:tcBorders>
              <w:top w:val="single" w:sz="4" w:space="0" w:color="auto"/>
              <w:left w:val="single" w:sz="4" w:space="0" w:color="auto"/>
              <w:bottom w:val="single" w:sz="4" w:space="0" w:color="auto"/>
              <w:right w:val="single" w:sz="4" w:space="0" w:color="auto"/>
            </w:tcBorders>
          </w:tcPr>
          <w:p w14:paraId="675C84EF" w14:textId="77777777" w:rsidR="002C0A6A" w:rsidRPr="001E4D0A" w:rsidRDefault="002C0A6A" w:rsidP="00EC32D8">
            <w:pPr>
              <w:pStyle w:val="Tabletext"/>
              <w:jc w:val="center"/>
              <w:rPr>
                <w:ins w:id="1930" w:author="FRANCE" w:date="2024-04-30T18:20:00Z"/>
                <w:rFonts w:eastAsia="Calibri"/>
                <w:lang w:eastAsia="zh-CN"/>
              </w:rPr>
            </w:pPr>
            <w:ins w:id="1931" w:author="FRANCE" w:date="2024-11-04T23:04:00Z">
              <w:r w:rsidRPr="001E4D0A">
                <w:rPr>
                  <w:rFonts w:eastAsia="Calibri"/>
                  <w:lang w:eastAsia="zh-CN"/>
                </w:rPr>
                <w:t>Whip</w:t>
              </w:r>
            </w:ins>
          </w:p>
        </w:tc>
        <w:tc>
          <w:tcPr>
            <w:tcW w:w="1619" w:type="dxa"/>
            <w:tcBorders>
              <w:top w:val="single" w:sz="4" w:space="0" w:color="auto"/>
              <w:left w:val="single" w:sz="4" w:space="0" w:color="auto"/>
              <w:bottom w:val="single" w:sz="4" w:space="0" w:color="auto"/>
              <w:right w:val="single" w:sz="4" w:space="0" w:color="auto"/>
            </w:tcBorders>
          </w:tcPr>
          <w:p w14:paraId="6364C0FB" w14:textId="77777777" w:rsidR="002C0A6A" w:rsidRPr="001E4D0A" w:rsidRDefault="002C0A6A" w:rsidP="00EC32D8">
            <w:pPr>
              <w:pStyle w:val="Tabletext"/>
              <w:jc w:val="center"/>
              <w:rPr>
                <w:ins w:id="1932" w:author="FRANCE" w:date="2024-11-04T23:03:00Z"/>
                <w:rFonts w:eastAsia="Calibri"/>
                <w:lang w:eastAsia="zh-CN"/>
              </w:rPr>
            </w:pPr>
            <w:ins w:id="1933" w:author="FRANCE" w:date="2024-11-04T23:03:00Z">
              <w:r w:rsidRPr="001E4D0A">
                <w:rPr>
                  <w:rFonts w:eastAsia="Calibri"/>
                  <w:lang w:eastAsia="zh-CN"/>
                </w:rPr>
                <w:t>Whip</w:t>
              </w:r>
            </w:ins>
          </w:p>
        </w:tc>
        <w:tc>
          <w:tcPr>
            <w:tcW w:w="1619" w:type="dxa"/>
            <w:tcBorders>
              <w:top w:val="single" w:sz="4" w:space="0" w:color="auto"/>
              <w:left w:val="single" w:sz="4" w:space="0" w:color="auto"/>
              <w:bottom w:val="single" w:sz="4" w:space="0" w:color="auto"/>
              <w:right w:val="single" w:sz="4" w:space="0" w:color="auto"/>
            </w:tcBorders>
          </w:tcPr>
          <w:p w14:paraId="2B4C3633" w14:textId="77777777" w:rsidR="002C0A6A" w:rsidRPr="001E4D0A" w:rsidRDefault="002C0A6A" w:rsidP="00EC32D8">
            <w:pPr>
              <w:pStyle w:val="Tabletext"/>
              <w:jc w:val="center"/>
              <w:rPr>
                <w:ins w:id="1934" w:author="FRANCE" w:date="2024-04-30T18:20:00Z"/>
                <w:rFonts w:eastAsia="Calibri"/>
                <w:lang w:eastAsia="zh-CN"/>
              </w:rPr>
            </w:pPr>
            <w:ins w:id="1935" w:author="FRANCE" w:date="2024-11-04T23:05:00Z">
              <w:r w:rsidRPr="001E4D0A">
                <w:rPr>
                  <w:rFonts w:eastAsia="Calibri"/>
                  <w:lang w:eastAsia="zh-CN"/>
                </w:rPr>
                <w:t>Dipole / Loop</w:t>
              </w:r>
            </w:ins>
          </w:p>
        </w:tc>
        <w:tc>
          <w:tcPr>
            <w:tcW w:w="2057" w:type="dxa"/>
            <w:tcBorders>
              <w:top w:val="single" w:sz="4" w:space="0" w:color="auto"/>
              <w:left w:val="single" w:sz="4" w:space="0" w:color="auto"/>
              <w:bottom w:val="single" w:sz="4" w:space="0" w:color="auto"/>
              <w:right w:val="single" w:sz="4" w:space="0" w:color="auto"/>
            </w:tcBorders>
          </w:tcPr>
          <w:p w14:paraId="25C81447" w14:textId="77777777" w:rsidR="002C0A6A" w:rsidRPr="001E4D0A" w:rsidRDefault="002C0A6A" w:rsidP="00EC32D8">
            <w:pPr>
              <w:pStyle w:val="Tabletext"/>
              <w:jc w:val="center"/>
              <w:rPr>
                <w:ins w:id="1936" w:author="FRANCE" w:date="2024-04-30T18:20:00Z"/>
                <w:rFonts w:eastAsia="Calibri"/>
                <w:lang w:eastAsia="zh-CN"/>
              </w:rPr>
            </w:pPr>
            <w:ins w:id="1937" w:author="FRANCE" w:date="2024-11-04T23:05:00Z">
              <w:r w:rsidRPr="001E4D0A">
                <w:rPr>
                  <w:rFonts w:eastAsia="Calibri"/>
                  <w:lang w:eastAsia="zh-CN"/>
                </w:rPr>
                <w:t>Dipole / Loop</w:t>
              </w:r>
            </w:ins>
          </w:p>
        </w:tc>
      </w:tr>
      <w:tr w:rsidR="002C0A6A" w:rsidRPr="001E4D0A" w14:paraId="467E8F6C" w14:textId="77777777" w:rsidTr="00B12A33">
        <w:trPr>
          <w:cantSplit/>
          <w:jc w:val="center"/>
          <w:ins w:id="1938"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37518C7D" w14:textId="77777777" w:rsidR="002C0A6A" w:rsidRPr="001E4D0A" w:rsidRDefault="002C0A6A" w:rsidP="00EC32D8">
            <w:pPr>
              <w:pStyle w:val="Tabletext"/>
              <w:rPr>
                <w:ins w:id="1939" w:author="FRANCE" w:date="2024-04-30T18:20:00Z"/>
                <w:rFonts w:eastAsia="Calibri"/>
                <w:lang w:eastAsia="zh-CN"/>
              </w:rPr>
            </w:pPr>
            <w:ins w:id="1940" w:author="FRANCE" w:date="2024-04-30T18:20:00Z">
              <w:r w:rsidRPr="001E4D0A">
                <w:rPr>
                  <w:rFonts w:eastAsia="Calibri"/>
                  <w:lang w:eastAsia="zh-CN"/>
                </w:rPr>
                <w:t>Maximum e.i.r.p. (dBW)</w:t>
              </w:r>
            </w:ins>
          </w:p>
        </w:tc>
        <w:tc>
          <w:tcPr>
            <w:tcW w:w="1566" w:type="dxa"/>
            <w:tcBorders>
              <w:top w:val="single" w:sz="4" w:space="0" w:color="auto"/>
              <w:left w:val="single" w:sz="4" w:space="0" w:color="auto"/>
              <w:bottom w:val="single" w:sz="4" w:space="0" w:color="auto"/>
              <w:right w:val="single" w:sz="4" w:space="0" w:color="auto"/>
            </w:tcBorders>
          </w:tcPr>
          <w:p w14:paraId="4E876389" w14:textId="4BDC08A4" w:rsidR="002C0A6A" w:rsidRPr="001E4D0A" w:rsidRDefault="002C0A6A" w:rsidP="00EC32D8">
            <w:pPr>
              <w:pStyle w:val="Tabletext"/>
              <w:jc w:val="center"/>
              <w:rPr>
                <w:ins w:id="1941" w:author="FRANCE" w:date="2024-04-30T18:20:00Z"/>
                <w:rFonts w:eastAsia="Calibri"/>
                <w:lang w:eastAsia="zh-CN"/>
              </w:rPr>
            </w:pPr>
            <w:commentRangeStart w:id="1942"/>
            <w:commentRangeStart w:id="1943"/>
            <w:ins w:id="1944" w:author="FRANCE" w:date="2024-11-04T23:04:00Z">
              <w:del w:id="1945" w:author="Andre Tarpinian (DON CIO)" w:date="2025-03-11T10:45:00Z">
                <w:r w:rsidRPr="00AB4986" w:rsidDel="00AB4986">
                  <w:rPr>
                    <w:rFonts w:eastAsia="Calibri"/>
                    <w:highlight w:val="cyan"/>
                    <w:lang w:eastAsia="zh-CN"/>
                    <w:rPrChange w:id="1946" w:author="Andre Tarpinian (DON CIO)" w:date="2025-03-11T10:45:00Z">
                      <w:rPr>
                        <w:rFonts w:eastAsia="Calibri"/>
                        <w:lang w:eastAsia="zh-CN"/>
                      </w:rPr>
                    </w:rPrChange>
                  </w:rPr>
                  <w:delText>30</w:delText>
                </w:r>
              </w:del>
            </w:ins>
            <w:commentRangeEnd w:id="1942"/>
            <w:del w:id="1947" w:author="Andre Tarpinian (DON CIO)" w:date="2025-03-11T10:45:00Z">
              <w:r w:rsidR="001E3561" w:rsidRPr="00AB4986" w:rsidDel="00AB4986">
                <w:rPr>
                  <w:rStyle w:val="CommentReference"/>
                  <w:highlight w:val="cyan"/>
                  <w:rPrChange w:id="1948" w:author="Andre Tarpinian (DON CIO)" w:date="2025-03-11T10:45:00Z">
                    <w:rPr>
                      <w:rStyle w:val="CommentReference"/>
                    </w:rPr>
                  </w:rPrChange>
                </w:rPr>
                <w:commentReference w:id="1942"/>
              </w:r>
              <w:commentRangeEnd w:id="1943"/>
              <w:r w:rsidR="00DB7567" w:rsidRPr="00AB4986" w:rsidDel="00AB4986">
                <w:rPr>
                  <w:rStyle w:val="CommentReference"/>
                  <w:highlight w:val="cyan"/>
                  <w:rPrChange w:id="1949" w:author="Andre Tarpinian (DON CIO)" w:date="2025-03-11T10:45:00Z">
                    <w:rPr>
                      <w:rStyle w:val="CommentReference"/>
                    </w:rPr>
                  </w:rPrChange>
                </w:rPr>
                <w:commentReference w:id="1943"/>
              </w:r>
            </w:del>
            <w:ins w:id="1950" w:author="Andre Tarpinian (DON CIO)" w:date="2025-03-11T10:45:00Z">
              <w:r w:rsidR="00AB4986" w:rsidRPr="00AB4986">
                <w:rPr>
                  <w:rFonts w:eastAsia="Calibri"/>
                  <w:highlight w:val="cyan"/>
                  <w:lang w:eastAsia="zh-CN"/>
                  <w:rPrChange w:id="1951" w:author="Andre Tarpinian (DON CIO)" w:date="2025-03-11T10:45:00Z">
                    <w:rPr>
                      <w:rFonts w:eastAsia="Calibri"/>
                      <w:lang w:eastAsia="zh-CN"/>
                    </w:rPr>
                  </w:rPrChange>
                </w:rPr>
                <w:t>33</w:t>
              </w:r>
            </w:ins>
          </w:p>
        </w:tc>
        <w:tc>
          <w:tcPr>
            <w:tcW w:w="1619" w:type="dxa"/>
            <w:tcBorders>
              <w:top w:val="single" w:sz="4" w:space="0" w:color="auto"/>
              <w:left w:val="single" w:sz="4" w:space="0" w:color="auto"/>
              <w:bottom w:val="single" w:sz="4" w:space="0" w:color="auto"/>
              <w:right w:val="single" w:sz="4" w:space="0" w:color="auto"/>
            </w:tcBorders>
          </w:tcPr>
          <w:p w14:paraId="3B026D97" w14:textId="7C20E1FC" w:rsidR="002C0A6A" w:rsidRPr="001E4D0A" w:rsidRDefault="002C0A6A" w:rsidP="00EC32D8">
            <w:pPr>
              <w:pStyle w:val="Tabletext"/>
              <w:jc w:val="center"/>
              <w:rPr>
                <w:ins w:id="1952" w:author="FRANCE" w:date="2024-11-04T23:03:00Z"/>
                <w:rFonts w:eastAsia="Calibri"/>
                <w:lang w:eastAsia="zh-CN"/>
              </w:rPr>
            </w:pPr>
            <w:ins w:id="1953" w:author="FRANCE" w:date="2024-11-04T23:03:00Z">
              <w:del w:id="1954" w:author="Andre Tarpinian (DON CIO)" w:date="2025-03-11T10:45:00Z">
                <w:r w:rsidRPr="00AB4986" w:rsidDel="00AB4986">
                  <w:rPr>
                    <w:rFonts w:eastAsia="Calibri"/>
                    <w:highlight w:val="cyan"/>
                    <w:lang w:eastAsia="zh-CN"/>
                    <w:rPrChange w:id="1955" w:author="Andre Tarpinian (DON CIO)" w:date="2025-03-11T10:45:00Z">
                      <w:rPr>
                        <w:rFonts w:eastAsia="Calibri"/>
                        <w:lang w:eastAsia="zh-CN"/>
                      </w:rPr>
                    </w:rPrChange>
                  </w:rPr>
                  <w:delText>30</w:delText>
                </w:r>
              </w:del>
            </w:ins>
            <w:ins w:id="1956" w:author="Andre Tarpinian (DON CIO)" w:date="2025-03-11T10:45:00Z">
              <w:r w:rsidR="00AB4986" w:rsidRPr="00AB4986">
                <w:rPr>
                  <w:rFonts w:eastAsia="Calibri"/>
                  <w:highlight w:val="cyan"/>
                  <w:lang w:eastAsia="zh-CN"/>
                  <w:rPrChange w:id="1957" w:author="Andre Tarpinian (DON CIO)" w:date="2025-03-11T10:45:00Z">
                    <w:rPr>
                      <w:rFonts w:eastAsia="Calibri"/>
                      <w:lang w:eastAsia="zh-CN"/>
                    </w:rPr>
                  </w:rPrChange>
                </w:rPr>
                <w:t>33</w:t>
              </w:r>
            </w:ins>
          </w:p>
        </w:tc>
        <w:tc>
          <w:tcPr>
            <w:tcW w:w="1619" w:type="dxa"/>
            <w:tcBorders>
              <w:top w:val="single" w:sz="4" w:space="0" w:color="auto"/>
              <w:left w:val="single" w:sz="4" w:space="0" w:color="auto"/>
              <w:bottom w:val="single" w:sz="4" w:space="0" w:color="auto"/>
              <w:right w:val="single" w:sz="4" w:space="0" w:color="auto"/>
            </w:tcBorders>
          </w:tcPr>
          <w:p w14:paraId="67330621" w14:textId="57B3F61C" w:rsidR="002C0A6A" w:rsidRPr="001E4D0A" w:rsidRDefault="002C0A6A" w:rsidP="00EC32D8">
            <w:pPr>
              <w:pStyle w:val="Tabletext"/>
              <w:jc w:val="center"/>
              <w:rPr>
                <w:ins w:id="1958" w:author="FRANCE" w:date="2024-04-30T18:20:00Z"/>
                <w:rFonts w:eastAsia="Calibri"/>
                <w:lang w:eastAsia="zh-CN"/>
              </w:rPr>
            </w:pPr>
            <w:ins w:id="1959" w:author="FRANCE" w:date="2024-11-04T23:05:00Z">
              <w:del w:id="1960" w:author="Andre Tarpinian (DON CIO)" w:date="2025-03-11T10:45:00Z">
                <w:r w:rsidRPr="00AB4986" w:rsidDel="00AB4986">
                  <w:rPr>
                    <w:rFonts w:eastAsia="Calibri"/>
                    <w:highlight w:val="cyan"/>
                    <w:lang w:eastAsia="zh-CN"/>
                    <w:rPrChange w:id="1961" w:author="Andre Tarpinian (DON CIO)" w:date="2025-03-11T10:45:00Z">
                      <w:rPr>
                        <w:rFonts w:eastAsia="Calibri"/>
                        <w:lang w:eastAsia="zh-CN"/>
                      </w:rPr>
                    </w:rPrChange>
                  </w:rPr>
                  <w:delText>22</w:delText>
                </w:r>
              </w:del>
            </w:ins>
            <w:ins w:id="1962" w:author="Andre Tarpinian (DON CIO)" w:date="2025-03-11T10:45:00Z">
              <w:r w:rsidR="00AB4986" w:rsidRPr="00AB4986">
                <w:rPr>
                  <w:rFonts w:eastAsia="Calibri"/>
                  <w:highlight w:val="cyan"/>
                  <w:lang w:eastAsia="zh-CN"/>
                  <w:rPrChange w:id="1963" w:author="Andre Tarpinian (DON CIO)" w:date="2025-03-11T10:45:00Z">
                    <w:rPr>
                      <w:rFonts w:eastAsia="Calibri"/>
                      <w:lang w:eastAsia="zh-CN"/>
                    </w:rPr>
                  </w:rPrChange>
                </w:rPr>
                <w:t>28</w:t>
              </w:r>
            </w:ins>
          </w:p>
        </w:tc>
        <w:tc>
          <w:tcPr>
            <w:tcW w:w="2057" w:type="dxa"/>
            <w:tcBorders>
              <w:top w:val="single" w:sz="4" w:space="0" w:color="auto"/>
              <w:left w:val="single" w:sz="4" w:space="0" w:color="auto"/>
              <w:bottom w:val="single" w:sz="4" w:space="0" w:color="auto"/>
              <w:right w:val="single" w:sz="4" w:space="0" w:color="auto"/>
            </w:tcBorders>
          </w:tcPr>
          <w:p w14:paraId="2B7F1CBF" w14:textId="436AC95D" w:rsidR="002C0A6A" w:rsidRPr="001E4D0A" w:rsidRDefault="002C0A6A" w:rsidP="00EC32D8">
            <w:pPr>
              <w:pStyle w:val="Tabletext"/>
              <w:jc w:val="center"/>
              <w:rPr>
                <w:ins w:id="1964" w:author="FRANCE" w:date="2024-04-30T18:20:00Z"/>
                <w:rFonts w:eastAsia="Calibri"/>
                <w:lang w:eastAsia="zh-CN"/>
              </w:rPr>
            </w:pPr>
            <w:ins w:id="1965" w:author="FRANCE" w:date="2024-11-04T23:05:00Z">
              <w:del w:id="1966" w:author="Andre Tarpinian (DON CIO)" w:date="2025-03-11T10:46:00Z">
                <w:r w:rsidRPr="00AB4986" w:rsidDel="00AB4986">
                  <w:rPr>
                    <w:rFonts w:eastAsia="Calibri"/>
                    <w:highlight w:val="cyan"/>
                    <w:lang w:eastAsia="zh-CN"/>
                    <w:rPrChange w:id="1967" w:author="Andre Tarpinian (DON CIO)" w:date="2025-03-11T10:46:00Z">
                      <w:rPr>
                        <w:rFonts w:eastAsia="Calibri"/>
                        <w:lang w:eastAsia="zh-CN"/>
                      </w:rPr>
                    </w:rPrChange>
                  </w:rPr>
                  <w:delText>64</w:delText>
                </w:r>
              </w:del>
            </w:ins>
            <w:ins w:id="1968" w:author="Andre Tarpinian (DON CIO)" w:date="2025-03-11T10:46:00Z">
              <w:r w:rsidR="00AB4986" w:rsidRPr="00AB4986">
                <w:rPr>
                  <w:rFonts w:eastAsia="Calibri"/>
                  <w:highlight w:val="cyan"/>
                  <w:lang w:eastAsia="zh-CN"/>
                  <w:rPrChange w:id="1969" w:author="Andre Tarpinian (DON CIO)" w:date="2025-03-11T10:46:00Z">
                    <w:rPr>
                      <w:rFonts w:eastAsia="Calibri"/>
                      <w:lang w:eastAsia="zh-CN"/>
                    </w:rPr>
                  </w:rPrChange>
                </w:rPr>
                <w:t>55</w:t>
              </w:r>
            </w:ins>
          </w:p>
        </w:tc>
      </w:tr>
      <w:tr w:rsidR="002C0A6A" w:rsidRPr="001E4D0A" w14:paraId="4FCB48F8" w14:textId="77777777" w:rsidTr="00B12A33">
        <w:trPr>
          <w:cantSplit/>
          <w:jc w:val="center"/>
          <w:ins w:id="1970"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0050F961" w14:textId="77777777" w:rsidR="002C0A6A" w:rsidRPr="001E4D0A" w:rsidRDefault="002C0A6A" w:rsidP="00EC32D8">
            <w:pPr>
              <w:pStyle w:val="Tabletext"/>
              <w:rPr>
                <w:ins w:id="1971" w:author="FRANCE" w:date="2024-04-30T18:20:00Z"/>
                <w:rFonts w:eastAsia="Calibri"/>
                <w:lang w:eastAsia="zh-CN"/>
              </w:rPr>
            </w:pPr>
            <w:ins w:id="1972" w:author="FRANCE" w:date="2024-04-30T18:20:00Z">
              <w:r w:rsidRPr="001E4D0A">
                <w:rPr>
                  <w:rFonts w:eastAsia="Calibri"/>
                  <w:lang w:eastAsia="zh-CN"/>
                </w:rPr>
                <w:t>Modulation</w:t>
              </w:r>
            </w:ins>
          </w:p>
        </w:tc>
        <w:tc>
          <w:tcPr>
            <w:tcW w:w="1566" w:type="dxa"/>
            <w:tcBorders>
              <w:top w:val="single" w:sz="4" w:space="0" w:color="auto"/>
              <w:left w:val="single" w:sz="4" w:space="0" w:color="auto"/>
              <w:bottom w:val="single" w:sz="4" w:space="0" w:color="auto"/>
              <w:right w:val="single" w:sz="4" w:space="0" w:color="auto"/>
            </w:tcBorders>
          </w:tcPr>
          <w:p w14:paraId="3D7BBB3B" w14:textId="449004BB" w:rsidR="002C0A6A" w:rsidRPr="001E4D0A" w:rsidRDefault="002C0A6A" w:rsidP="00EC32D8">
            <w:pPr>
              <w:pStyle w:val="Tabletext"/>
              <w:jc w:val="center"/>
              <w:rPr>
                <w:ins w:id="1973" w:author="FRANCE" w:date="2024-04-30T18:20:00Z"/>
                <w:rFonts w:eastAsia="Calibri"/>
                <w:lang w:eastAsia="zh-CN"/>
              </w:rPr>
            </w:pPr>
            <w:ins w:id="1974" w:author="FRANCE" w:date="2024-11-04T23:04:00Z">
              <w:del w:id="1975" w:author="Andre Tarpinian (DON CIO)" w:date="2025-03-10T16:26:00Z">
                <w:r w:rsidRPr="00E44F5F" w:rsidDel="00E44F5F">
                  <w:rPr>
                    <w:highlight w:val="cyan"/>
                    <w:rPrChange w:id="1976" w:author="Andre Tarpinian (DON CIO)" w:date="2025-03-10T16:26:00Z">
                      <w:rPr/>
                    </w:rPrChange>
                  </w:rPr>
                  <w:delText>3K00J2D</w:delText>
                </w:r>
              </w:del>
            </w:ins>
            <w:ins w:id="1977" w:author="Andre Tarpinian (DON CIO)" w:date="2025-03-10T16:26:00Z">
              <w:r w:rsidR="00E44F5F" w:rsidRPr="00E44F5F">
                <w:rPr>
                  <w:highlight w:val="cyan"/>
                  <w:rPrChange w:id="1978" w:author="Andre Tarpinian (DON CIO)" w:date="2025-03-10T16:26:00Z">
                    <w:rPr/>
                  </w:rPrChange>
                </w:rPr>
                <w:t>AM/FM/PSK/FSK/QAM/OFDM</w:t>
              </w:r>
            </w:ins>
          </w:p>
        </w:tc>
        <w:tc>
          <w:tcPr>
            <w:tcW w:w="1619" w:type="dxa"/>
            <w:tcBorders>
              <w:top w:val="single" w:sz="4" w:space="0" w:color="auto"/>
              <w:left w:val="single" w:sz="4" w:space="0" w:color="auto"/>
              <w:bottom w:val="single" w:sz="4" w:space="0" w:color="auto"/>
              <w:right w:val="single" w:sz="4" w:space="0" w:color="auto"/>
            </w:tcBorders>
          </w:tcPr>
          <w:p w14:paraId="4ECA9ABB" w14:textId="1F365880" w:rsidR="002C0A6A" w:rsidRPr="001E4D0A" w:rsidRDefault="0002005C" w:rsidP="00EC32D8">
            <w:pPr>
              <w:pStyle w:val="Tabletext"/>
              <w:jc w:val="center"/>
              <w:rPr>
                <w:ins w:id="1979" w:author="FRANCE" w:date="2024-11-04T23:03:00Z"/>
                <w:rFonts w:eastAsia="Calibri"/>
                <w:lang w:eastAsia="zh-CN"/>
              </w:rPr>
            </w:pPr>
            <w:ins w:id="1980" w:author="Andre Tarpinian (DON CIO)" w:date="2025-03-10T16:26:00Z">
              <w:r w:rsidRPr="0042044F">
                <w:rPr>
                  <w:highlight w:val="cyan"/>
                </w:rPr>
                <w:t>AM/FM/PSK/FSK/QAM/OFDM</w:t>
              </w:r>
            </w:ins>
            <w:ins w:id="1981" w:author="FRANCE" w:date="2024-11-04T23:03:00Z">
              <w:del w:id="1982" w:author="Andre Tarpinian (DON CIO)" w:date="2025-03-10T16:26:00Z">
                <w:r w:rsidR="002C0A6A" w:rsidRPr="0002005C" w:rsidDel="0002005C">
                  <w:rPr>
                    <w:highlight w:val="cyan"/>
                    <w:rPrChange w:id="1983" w:author="Andre Tarpinian (DON CIO)" w:date="2025-03-10T16:26:00Z">
                      <w:rPr/>
                    </w:rPrChange>
                  </w:rPr>
                  <w:delText>3K00J2D</w:delText>
                </w:r>
              </w:del>
            </w:ins>
          </w:p>
        </w:tc>
        <w:tc>
          <w:tcPr>
            <w:tcW w:w="1619" w:type="dxa"/>
            <w:tcBorders>
              <w:top w:val="single" w:sz="4" w:space="0" w:color="auto"/>
              <w:left w:val="single" w:sz="4" w:space="0" w:color="auto"/>
              <w:bottom w:val="single" w:sz="4" w:space="0" w:color="auto"/>
              <w:right w:val="single" w:sz="4" w:space="0" w:color="auto"/>
            </w:tcBorders>
          </w:tcPr>
          <w:p w14:paraId="4D9EC70F" w14:textId="7095DB4B" w:rsidR="002C0A6A" w:rsidRPr="001E4D0A" w:rsidRDefault="002C0A6A" w:rsidP="00EC32D8">
            <w:pPr>
              <w:pStyle w:val="Tabletext"/>
              <w:jc w:val="center"/>
              <w:rPr>
                <w:ins w:id="1984" w:author="FRANCE" w:date="2024-04-30T18:20:00Z"/>
                <w:rFonts w:eastAsia="Calibri"/>
                <w:lang w:eastAsia="zh-CN"/>
              </w:rPr>
            </w:pPr>
            <w:ins w:id="1985" w:author="FRANCE" w:date="2024-11-04T23:05:00Z">
              <w:del w:id="1986" w:author="Andre Tarpinian (DON CIO)" w:date="2025-03-10T16:26:00Z">
                <w:r w:rsidRPr="0002005C" w:rsidDel="0002005C">
                  <w:rPr>
                    <w:highlight w:val="cyan"/>
                    <w:rPrChange w:id="1987" w:author="Andre Tarpinian (DON CIO)" w:date="2025-03-10T16:27:00Z">
                      <w:rPr/>
                    </w:rPrChange>
                  </w:rPr>
                  <w:delText>3K00J2D</w:delText>
                </w:r>
              </w:del>
            </w:ins>
            <w:ins w:id="1988" w:author="Andre Tarpinian (DON CIO)" w:date="2025-03-10T16:26:00Z">
              <w:r w:rsidR="0002005C" w:rsidRPr="0002005C">
                <w:rPr>
                  <w:highlight w:val="cyan"/>
                  <w:rPrChange w:id="1989" w:author="Andre Tarpinian (DON CIO)" w:date="2025-03-10T16:27:00Z">
                    <w:rPr/>
                  </w:rPrChange>
                </w:rPr>
                <w:t>FM/PSK/QAM/OFDM</w:t>
              </w:r>
            </w:ins>
          </w:p>
        </w:tc>
        <w:tc>
          <w:tcPr>
            <w:tcW w:w="2057" w:type="dxa"/>
            <w:tcBorders>
              <w:top w:val="single" w:sz="4" w:space="0" w:color="auto"/>
              <w:left w:val="single" w:sz="4" w:space="0" w:color="auto"/>
              <w:bottom w:val="single" w:sz="4" w:space="0" w:color="auto"/>
              <w:right w:val="single" w:sz="4" w:space="0" w:color="auto"/>
            </w:tcBorders>
          </w:tcPr>
          <w:p w14:paraId="5F475D18" w14:textId="2D376661" w:rsidR="002C0A6A" w:rsidRPr="001E4D0A" w:rsidRDefault="002C0A6A" w:rsidP="00EC32D8">
            <w:pPr>
              <w:pStyle w:val="Tabletext"/>
              <w:jc w:val="center"/>
              <w:rPr>
                <w:ins w:id="1990" w:author="FRANCE" w:date="2024-04-30T18:20:00Z"/>
                <w:rFonts w:eastAsia="Calibri"/>
                <w:lang w:eastAsia="zh-CN"/>
              </w:rPr>
            </w:pPr>
            <w:ins w:id="1991" w:author="FRANCE" w:date="2024-11-04T23:05:00Z">
              <w:del w:id="1992" w:author="Andre Tarpinian (DON CIO)" w:date="2025-03-10T16:27:00Z">
                <w:r w:rsidRPr="0002005C" w:rsidDel="0002005C">
                  <w:rPr>
                    <w:highlight w:val="cyan"/>
                    <w:rPrChange w:id="1993" w:author="Andre Tarpinian (DON CIO)" w:date="2025-03-10T16:27:00Z">
                      <w:rPr/>
                    </w:rPrChange>
                  </w:rPr>
                  <w:delText>3K00J2D</w:delText>
                </w:r>
              </w:del>
            </w:ins>
            <w:ins w:id="1994" w:author="Andre Tarpinian (DON CIO)" w:date="2025-03-10T16:27:00Z">
              <w:r w:rsidR="0002005C" w:rsidRPr="0002005C">
                <w:rPr>
                  <w:highlight w:val="cyan"/>
                  <w:rPrChange w:id="1995" w:author="Andre Tarpinian (DON CIO)" w:date="2025-03-10T16:27:00Z">
                    <w:rPr/>
                  </w:rPrChange>
                </w:rPr>
                <w:t>FM/PSK/FSK/QAM/OFDM</w:t>
              </w:r>
            </w:ins>
          </w:p>
        </w:tc>
      </w:tr>
      <w:tr w:rsidR="002C0A6A" w:rsidRPr="001E4D0A" w14:paraId="0BDD64DD" w14:textId="77777777" w:rsidTr="00B12A33">
        <w:trPr>
          <w:cantSplit/>
          <w:jc w:val="center"/>
          <w:ins w:id="1996"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44BB3779" w14:textId="77777777" w:rsidR="002C0A6A" w:rsidRPr="001E4D0A" w:rsidRDefault="002C0A6A" w:rsidP="00EC32D8">
            <w:pPr>
              <w:pStyle w:val="Tabletext"/>
              <w:rPr>
                <w:ins w:id="1997" w:author="FRANCE" w:date="2024-04-30T18:20:00Z"/>
                <w:rFonts w:eastAsia="Calibri"/>
                <w:lang w:eastAsia="zh-CN"/>
              </w:rPr>
            </w:pPr>
            <w:ins w:id="1998" w:author="FRANCE" w:date="2024-04-30T18:20:00Z">
              <w:r w:rsidRPr="001E4D0A">
                <w:rPr>
                  <w:rFonts w:eastAsia="Calibri"/>
                  <w:lang w:eastAsia="zh-CN"/>
                </w:rPr>
                <w:t>Typical Minimum Path Length (km)</w:t>
              </w:r>
            </w:ins>
          </w:p>
        </w:tc>
        <w:tc>
          <w:tcPr>
            <w:tcW w:w="1566" w:type="dxa"/>
            <w:tcBorders>
              <w:top w:val="single" w:sz="4" w:space="0" w:color="auto"/>
              <w:left w:val="single" w:sz="4" w:space="0" w:color="auto"/>
              <w:bottom w:val="single" w:sz="4" w:space="0" w:color="auto"/>
              <w:right w:val="single" w:sz="4" w:space="0" w:color="auto"/>
            </w:tcBorders>
          </w:tcPr>
          <w:p w14:paraId="5D4BED94" w14:textId="0AC8E7C0" w:rsidR="002C0A6A" w:rsidRPr="001E4D0A" w:rsidRDefault="002C0A6A" w:rsidP="00EC32D8">
            <w:pPr>
              <w:pStyle w:val="Tabletext"/>
              <w:jc w:val="center"/>
              <w:rPr>
                <w:ins w:id="1999" w:author="FRANCE" w:date="2024-04-30T18:20:00Z"/>
                <w:rFonts w:eastAsia="Calibri"/>
                <w:lang w:eastAsia="zh-CN"/>
              </w:rPr>
            </w:pPr>
            <w:ins w:id="2000" w:author="FRANCE" w:date="2024-11-04T23:04:00Z">
              <w:r w:rsidRPr="001E4D0A">
                <w:rPr>
                  <w:rFonts w:eastAsia="Calibri"/>
                  <w:lang w:eastAsia="zh-CN"/>
                </w:rPr>
                <w:t xml:space="preserve">0 to </w:t>
              </w:r>
              <w:del w:id="2001" w:author="Andre Tarpinian (DON CIO)" w:date="2025-03-10T16:27:00Z">
                <w:r w:rsidRPr="00424EA2" w:rsidDel="00424EA2">
                  <w:rPr>
                    <w:rFonts w:eastAsia="Calibri"/>
                    <w:highlight w:val="cyan"/>
                    <w:lang w:eastAsia="zh-CN"/>
                    <w:rPrChange w:id="2002" w:author="Andre Tarpinian (DON CIO)" w:date="2025-03-10T16:27:00Z">
                      <w:rPr>
                        <w:rFonts w:eastAsia="Calibri"/>
                        <w:lang w:eastAsia="zh-CN"/>
                      </w:rPr>
                    </w:rPrChange>
                  </w:rPr>
                  <w:delText>8</w:delText>
                </w:r>
              </w:del>
            </w:ins>
            <w:ins w:id="2003" w:author="Andre Tarpinian (DON CIO)" w:date="2025-03-10T16:27:00Z">
              <w:r w:rsidR="00424EA2" w:rsidRPr="00424EA2">
                <w:rPr>
                  <w:rFonts w:eastAsia="Calibri"/>
                  <w:highlight w:val="cyan"/>
                  <w:lang w:eastAsia="zh-CN"/>
                  <w:rPrChange w:id="2004" w:author="Andre Tarpinian (DON CIO)" w:date="2025-03-10T16:27:00Z">
                    <w:rPr>
                      <w:rFonts w:eastAsia="Calibri"/>
                      <w:lang w:eastAsia="zh-CN"/>
                    </w:rPr>
                  </w:rPrChange>
                </w:rPr>
                <w:t>4</w:t>
              </w:r>
            </w:ins>
            <w:ins w:id="2005" w:author="FRANCE" w:date="2024-11-04T23:04:00Z">
              <w:r w:rsidRPr="001E4D0A">
                <w:rPr>
                  <w:rFonts w:eastAsia="Calibri"/>
                  <w:lang w:eastAsia="zh-CN"/>
                </w:rPr>
                <w:t>0</w:t>
              </w:r>
            </w:ins>
          </w:p>
        </w:tc>
        <w:tc>
          <w:tcPr>
            <w:tcW w:w="1619" w:type="dxa"/>
            <w:tcBorders>
              <w:top w:val="single" w:sz="4" w:space="0" w:color="auto"/>
              <w:left w:val="single" w:sz="4" w:space="0" w:color="auto"/>
              <w:bottom w:val="single" w:sz="4" w:space="0" w:color="auto"/>
              <w:right w:val="single" w:sz="4" w:space="0" w:color="auto"/>
            </w:tcBorders>
          </w:tcPr>
          <w:p w14:paraId="44E631B0" w14:textId="77777777" w:rsidR="002C0A6A" w:rsidRPr="001E4D0A" w:rsidRDefault="002C0A6A" w:rsidP="00EC32D8">
            <w:pPr>
              <w:pStyle w:val="Tabletext"/>
              <w:jc w:val="center"/>
              <w:rPr>
                <w:ins w:id="2006" w:author="FRANCE" w:date="2024-11-04T23:03:00Z"/>
                <w:rFonts w:eastAsia="Calibri"/>
                <w:lang w:eastAsia="zh-CN"/>
              </w:rPr>
            </w:pPr>
            <w:ins w:id="2007" w:author="FRANCE" w:date="2024-11-04T23:03:00Z">
              <w:r w:rsidRPr="001E4D0A">
                <w:rPr>
                  <w:rFonts w:eastAsia="Calibri"/>
                  <w:lang w:eastAsia="zh-CN"/>
                </w:rPr>
                <w:t>0 to 300</w:t>
              </w:r>
            </w:ins>
          </w:p>
        </w:tc>
        <w:tc>
          <w:tcPr>
            <w:tcW w:w="1619" w:type="dxa"/>
            <w:tcBorders>
              <w:top w:val="single" w:sz="4" w:space="0" w:color="auto"/>
              <w:left w:val="single" w:sz="4" w:space="0" w:color="auto"/>
              <w:bottom w:val="single" w:sz="4" w:space="0" w:color="auto"/>
              <w:right w:val="single" w:sz="4" w:space="0" w:color="auto"/>
            </w:tcBorders>
          </w:tcPr>
          <w:p w14:paraId="4E0D0E7E" w14:textId="77777777" w:rsidR="002C0A6A" w:rsidRPr="001E4D0A" w:rsidRDefault="002C0A6A" w:rsidP="00EC32D8">
            <w:pPr>
              <w:pStyle w:val="Tabletext"/>
              <w:jc w:val="center"/>
              <w:rPr>
                <w:ins w:id="2008" w:author="FRANCE" w:date="2024-04-30T18:20:00Z"/>
                <w:rFonts w:eastAsia="Calibri"/>
                <w:lang w:eastAsia="zh-CN"/>
              </w:rPr>
            </w:pPr>
            <w:ins w:id="2009" w:author="FRANCE" w:date="2024-11-04T23:05:00Z">
              <w:r w:rsidRPr="001E4D0A">
                <w:rPr>
                  <w:rFonts w:eastAsia="Calibri"/>
                  <w:lang w:eastAsia="zh-CN"/>
                </w:rPr>
                <w:t>0 to 1</w:t>
              </w:r>
            </w:ins>
            <w:ins w:id="2010" w:author="Chamova, Alisa" w:date="2024-11-07T09:06:00Z">
              <w:r w:rsidRPr="001E4D0A">
                <w:rPr>
                  <w:rFonts w:eastAsia="Calibri"/>
                  <w:lang w:eastAsia="zh-CN"/>
                </w:rPr>
                <w:t xml:space="preserve"> </w:t>
              </w:r>
            </w:ins>
            <w:ins w:id="2011" w:author="FRANCE" w:date="2024-11-04T23:05:00Z">
              <w:r w:rsidRPr="001E4D0A">
                <w:rPr>
                  <w:rFonts w:eastAsia="Calibri"/>
                  <w:lang w:eastAsia="zh-CN"/>
                </w:rPr>
                <w:t>000</w:t>
              </w:r>
            </w:ins>
          </w:p>
        </w:tc>
        <w:tc>
          <w:tcPr>
            <w:tcW w:w="2057" w:type="dxa"/>
            <w:tcBorders>
              <w:top w:val="single" w:sz="4" w:space="0" w:color="auto"/>
              <w:left w:val="single" w:sz="4" w:space="0" w:color="auto"/>
              <w:bottom w:val="single" w:sz="4" w:space="0" w:color="auto"/>
              <w:right w:val="single" w:sz="4" w:space="0" w:color="auto"/>
            </w:tcBorders>
          </w:tcPr>
          <w:p w14:paraId="65F1E4A4" w14:textId="77777777" w:rsidR="002C0A6A" w:rsidRPr="001E4D0A" w:rsidRDefault="002C0A6A" w:rsidP="00EC32D8">
            <w:pPr>
              <w:pStyle w:val="Tabletext"/>
              <w:jc w:val="center"/>
              <w:rPr>
                <w:ins w:id="2012" w:author="FRANCE" w:date="2024-04-30T18:20:00Z"/>
                <w:rFonts w:eastAsia="Calibri"/>
                <w:lang w:eastAsia="zh-CN"/>
              </w:rPr>
            </w:pPr>
            <w:ins w:id="2013" w:author="FRANCE" w:date="2024-11-04T23:05:00Z">
              <w:r w:rsidRPr="001E4D0A">
                <w:rPr>
                  <w:rFonts w:eastAsia="Calibri"/>
                  <w:lang w:eastAsia="zh-CN"/>
                </w:rPr>
                <w:t>300 to 5</w:t>
              </w:r>
            </w:ins>
            <w:ins w:id="2014" w:author="Chamova, Alisa" w:date="2024-11-07T09:06:00Z">
              <w:r w:rsidRPr="001E4D0A">
                <w:rPr>
                  <w:rFonts w:eastAsia="Calibri"/>
                  <w:lang w:eastAsia="zh-CN"/>
                </w:rPr>
                <w:t xml:space="preserve"> </w:t>
              </w:r>
            </w:ins>
            <w:ins w:id="2015" w:author="FRANCE" w:date="2024-11-04T23:05:00Z">
              <w:r w:rsidRPr="001E4D0A">
                <w:rPr>
                  <w:rFonts w:eastAsia="Calibri"/>
                  <w:lang w:eastAsia="zh-CN"/>
                </w:rPr>
                <w:t>000</w:t>
              </w:r>
            </w:ins>
          </w:p>
        </w:tc>
      </w:tr>
    </w:tbl>
    <w:p w14:paraId="3A4D4A05" w14:textId="77777777" w:rsidR="004E69C0" w:rsidRDefault="004E69C0" w:rsidP="004E69C0">
      <w:pPr>
        <w:pStyle w:val="Tablefin"/>
        <w:rPr>
          <w:ins w:id="2016" w:author="Fernandez Jimenez, Virginia" w:date="2024-12-13T09:03:00Z"/>
        </w:rPr>
      </w:pPr>
    </w:p>
    <w:p w14:paraId="7D4C2E29" w14:textId="77777777" w:rsidR="004E69C0" w:rsidRDefault="004E69C0">
      <w:pPr>
        <w:tabs>
          <w:tab w:val="clear" w:pos="1134"/>
          <w:tab w:val="clear" w:pos="1871"/>
          <w:tab w:val="clear" w:pos="2268"/>
        </w:tabs>
        <w:overflowPunct/>
        <w:autoSpaceDE/>
        <w:autoSpaceDN/>
        <w:adjustRightInd/>
        <w:spacing w:before="0"/>
        <w:textAlignment w:val="auto"/>
        <w:rPr>
          <w:caps/>
          <w:sz w:val="20"/>
        </w:rPr>
      </w:pPr>
      <w:r>
        <w:br w:type="page"/>
      </w:r>
    </w:p>
    <w:p w14:paraId="47731A5F" w14:textId="421D68D9" w:rsidR="002C0A6A" w:rsidRPr="001E4D0A" w:rsidRDefault="002C0A6A" w:rsidP="002C2B96">
      <w:pPr>
        <w:pStyle w:val="TableNo"/>
        <w:rPr>
          <w:ins w:id="2017" w:author="WG 5C-1" w:date="2022-11-15T21:23:00Z"/>
        </w:rPr>
      </w:pPr>
      <w:ins w:id="2018" w:author="WG 5C-1" w:date="2022-11-15T21:23:00Z">
        <w:r w:rsidRPr="001E4D0A">
          <w:t xml:space="preserve">TABLE </w:t>
        </w:r>
      </w:ins>
      <w:ins w:id="2019" w:author="ITU - BR SGD" w:date="2024-11-25T22:15:00Z">
        <w:r w:rsidRPr="001E4D0A">
          <w:t>5</w:t>
        </w:r>
      </w:ins>
    </w:p>
    <w:p w14:paraId="25C78F2C" w14:textId="77777777" w:rsidR="002C0A6A" w:rsidRPr="001E4D0A" w:rsidRDefault="002C0A6A" w:rsidP="002C2B96">
      <w:pPr>
        <w:pStyle w:val="Tabletitle"/>
        <w:rPr>
          <w:ins w:id="2020" w:author="WG 5C-1" w:date="2022-11-15T21:23:00Z"/>
        </w:rPr>
      </w:pPr>
      <w:ins w:id="2021" w:author="WG 5C-1" w:date="2022-11-15T21:23:00Z">
        <w:r w:rsidRPr="001E4D0A">
          <w:t>Typical RF characteristic of AGILE-HF (receiver</w:t>
        </w:r>
      </w:ins>
      <w:ins w:id="2022" w:author="DG 5C-1" w:date="2023-05-09T22:34:00Z">
        <w:r w:rsidRPr="001E4D0A">
          <w:t xml:space="preserve"> of ISB and Contiguous channels Systems</w:t>
        </w:r>
      </w:ins>
      <w:ins w:id="2023" w:author="WG 5C-1" w:date="2022-11-15T21:23:00Z">
        <w:r w:rsidRPr="001E4D0A">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2024" w:author="Andre Tarpinian (DON CIO)" w:date="2025-03-10T16:31: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2965"/>
        <w:gridCol w:w="1620"/>
        <w:gridCol w:w="1655"/>
        <w:gridCol w:w="1692"/>
        <w:gridCol w:w="1697"/>
        <w:gridCol w:w="10"/>
        <w:tblGridChange w:id="2025">
          <w:tblGrid>
            <w:gridCol w:w="2965"/>
            <w:gridCol w:w="490"/>
            <w:gridCol w:w="1130"/>
            <w:gridCol w:w="358"/>
            <w:gridCol w:w="1297"/>
            <w:gridCol w:w="191"/>
            <w:gridCol w:w="1501"/>
            <w:gridCol w:w="241"/>
            <w:gridCol w:w="1456"/>
            <w:gridCol w:w="10"/>
            <w:gridCol w:w="281"/>
            <w:gridCol w:w="10"/>
          </w:tblGrid>
        </w:tblGridChange>
      </w:tblGrid>
      <w:tr w:rsidR="002C0A6A" w:rsidRPr="001E4D0A" w14:paraId="388130FB" w14:textId="77777777" w:rsidTr="00CB3850">
        <w:trPr>
          <w:gridAfter w:val="1"/>
          <w:wAfter w:w="10" w:type="dxa"/>
          <w:trHeight w:val="315"/>
          <w:tblHeader/>
          <w:jc w:val="center"/>
          <w:ins w:id="2026" w:author="WG 5C-1" w:date="2022-11-15T21:23:00Z"/>
          <w:trPrChange w:id="2027" w:author="Andre Tarpinian (DON CIO)" w:date="2025-03-10T16:31:00Z">
            <w:trPr>
              <w:gridAfter w:val="1"/>
              <w:wAfter w:w="10" w:type="dxa"/>
              <w:trHeight w:val="315"/>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028"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73CC4A98" w14:textId="77777777" w:rsidR="002C0A6A" w:rsidRPr="001E4D0A" w:rsidRDefault="002C0A6A" w:rsidP="00EC32D8">
            <w:pPr>
              <w:pStyle w:val="Tablehead"/>
              <w:rPr>
                <w:ins w:id="2029" w:author="WG 5C-1" w:date="2022-11-15T21:23:00Z"/>
                <w:rFonts w:eastAsia="Calibri"/>
                <w:lang w:eastAsia="zh-CN"/>
              </w:rPr>
            </w:pPr>
            <w:ins w:id="2030" w:author="WG 5C-1" w:date="2022-11-15T21:23:00Z">
              <w:r w:rsidRPr="001E4D0A">
                <w:rPr>
                  <w:lang w:eastAsia="zh-CN"/>
                </w:rPr>
                <w:t>AGILE HF receiver parameters</w:t>
              </w:r>
            </w:ins>
          </w:p>
        </w:tc>
        <w:tc>
          <w:tcPr>
            <w:tcW w:w="1620" w:type="dxa"/>
            <w:tcBorders>
              <w:top w:val="single" w:sz="4" w:space="0" w:color="auto"/>
              <w:left w:val="single" w:sz="4" w:space="0" w:color="auto"/>
              <w:bottom w:val="single" w:sz="4" w:space="0" w:color="auto"/>
              <w:right w:val="single" w:sz="4" w:space="0" w:color="auto"/>
            </w:tcBorders>
            <w:hideMark/>
            <w:tcPrChange w:id="2031"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F56B196" w14:textId="7AE74925" w:rsidR="002C0A6A" w:rsidRPr="001E4D0A" w:rsidRDefault="002C0A6A" w:rsidP="00EC32D8">
            <w:pPr>
              <w:pStyle w:val="Tablehead"/>
              <w:rPr>
                <w:ins w:id="2032" w:author="WG 5C-1" w:date="2022-11-15T21:23:00Z"/>
                <w:rFonts w:eastAsia="Calibri"/>
                <w:lang w:eastAsia="zh-CN"/>
              </w:rPr>
            </w:pPr>
            <w:ins w:id="2033" w:author="WG 5C-1" w:date="2022-11-15T21:23:00Z">
              <w:r w:rsidRPr="001E4D0A">
                <w:rPr>
                  <w:rFonts w:eastAsia="Calibri"/>
                  <w:lang w:eastAsia="zh-CN"/>
                </w:rPr>
                <w:t xml:space="preserve">Groundwave / </w:t>
              </w:r>
              <w:del w:id="2034" w:author="Andre Tarpinian (DON CIO)" w:date="2025-03-10T16:30:00Z">
                <w:r w:rsidRPr="00CB3850" w:rsidDel="00CB3850">
                  <w:rPr>
                    <w:rFonts w:eastAsia="Calibri"/>
                    <w:highlight w:val="cyan"/>
                    <w:lang w:eastAsia="zh-CN"/>
                    <w:rPrChange w:id="2035" w:author="Andre Tarpinian (DON CIO)" w:date="2025-03-10T16:30:00Z">
                      <w:rPr>
                        <w:rFonts w:eastAsia="Calibri"/>
                        <w:lang w:eastAsia="zh-CN"/>
                      </w:rPr>
                    </w:rPrChange>
                  </w:rPr>
                  <w:delText>Skywave</w:delText>
                </w:r>
              </w:del>
            </w:ins>
            <w:ins w:id="2036" w:author="Andre Tarpinian (DON CIO)" w:date="2025-03-10T16:30:00Z">
              <w:r w:rsidR="00CB3850" w:rsidRPr="00CB3850">
                <w:rPr>
                  <w:rFonts w:eastAsia="Calibri"/>
                  <w:highlight w:val="cyan"/>
                  <w:lang w:eastAsia="zh-CN"/>
                  <w:rPrChange w:id="2037" w:author="Andre Tarpinian (DON CIO)" w:date="2025-03-10T16:30:00Z">
                    <w:rPr>
                      <w:rFonts w:eastAsia="Calibri"/>
                      <w:lang w:eastAsia="zh-CN"/>
                    </w:rPr>
                  </w:rPrChange>
                </w:rPr>
                <w:t>Seawave</w:t>
              </w:r>
            </w:ins>
          </w:p>
        </w:tc>
        <w:tc>
          <w:tcPr>
            <w:tcW w:w="1655" w:type="dxa"/>
            <w:tcBorders>
              <w:top w:val="single" w:sz="4" w:space="0" w:color="auto"/>
              <w:left w:val="single" w:sz="4" w:space="0" w:color="auto"/>
              <w:bottom w:val="single" w:sz="4" w:space="0" w:color="auto"/>
              <w:right w:val="single" w:sz="4" w:space="0" w:color="auto"/>
            </w:tcBorders>
            <w:hideMark/>
            <w:tcPrChange w:id="2038"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BE7B7CF" w14:textId="5E4D213D" w:rsidR="002C0A6A" w:rsidRPr="001E4D0A" w:rsidRDefault="00CB3850" w:rsidP="00EC32D8">
            <w:pPr>
              <w:pStyle w:val="Tablehead"/>
              <w:rPr>
                <w:ins w:id="2039" w:author="WG 5C-1" w:date="2022-11-15T21:23:00Z"/>
                <w:rFonts w:eastAsia="Calibri"/>
                <w:lang w:eastAsia="zh-CN"/>
              </w:rPr>
            </w:pPr>
            <w:ins w:id="2040" w:author="Andre Tarpinian (DON CIO)" w:date="2025-03-10T16:30:00Z">
              <w:r w:rsidRPr="00CB3850">
                <w:rPr>
                  <w:rFonts w:eastAsia="Calibri"/>
                  <w:highlight w:val="cyan"/>
                  <w:lang w:eastAsia="zh-CN"/>
                  <w:rPrChange w:id="2041" w:author="Andre Tarpinian (DON CIO)" w:date="2025-03-10T16:31:00Z">
                    <w:rPr>
                      <w:rFonts w:eastAsia="Calibri"/>
                      <w:lang w:eastAsia="zh-CN"/>
                    </w:rPr>
                  </w:rPrChange>
                </w:rPr>
                <w:t>Skywave/</w:t>
              </w:r>
            </w:ins>
            <w:ins w:id="2042" w:author="WG 5C-1" w:date="2022-11-15T21:23:00Z">
              <w:r w:rsidR="002C0A6A" w:rsidRPr="00CB3850">
                <w:rPr>
                  <w:rFonts w:eastAsia="Calibri"/>
                  <w:highlight w:val="cyan"/>
                  <w:lang w:eastAsia="zh-CN"/>
                  <w:rPrChange w:id="2043" w:author="Andre Tarpinian (DON CIO)" w:date="2025-03-10T16:31:00Z">
                    <w:rPr>
                      <w:rFonts w:eastAsia="Calibri"/>
                      <w:lang w:eastAsia="zh-CN"/>
                    </w:rPr>
                  </w:rPrChange>
                </w:rPr>
                <w:t>N</w:t>
              </w:r>
            </w:ins>
            <w:ins w:id="2044" w:author="FRANCE" w:date="2024-04-30T18:22:00Z">
              <w:r w:rsidR="002C0A6A" w:rsidRPr="00CB3850">
                <w:rPr>
                  <w:rFonts w:eastAsia="Calibri"/>
                  <w:highlight w:val="cyan"/>
                  <w:lang w:eastAsia="zh-CN"/>
                  <w:rPrChange w:id="2045" w:author="Andre Tarpinian (DON CIO)" w:date="2025-03-10T16:31:00Z">
                    <w:rPr>
                      <w:rFonts w:eastAsia="Calibri"/>
                      <w:lang w:eastAsia="zh-CN"/>
                    </w:rPr>
                  </w:rPrChange>
                </w:rPr>
                <w:t>VI</w:t>
              </w:r>
            </w:ins>
            <w:ins w:id="2046" w:author="WG 5C-1" w:date="2022-11-15T21:23:00Z">
              <w:r w:rsidR="002C0A6A" w:rsidRPr="00CB3850">
                <w:rPr>
                  <w:rFonts w:eastAsia="Calibri"/>
                  <w:highlight w:val="cyan"/>
                  <w:lang w:eastAsia="zh-CN"/>
                  <w:rPrChange w:id="2047" w:author="Andre Tarpinian (DON CIO)" w:date="2025-03-10T16:31:00Z">
                    <w:rPr>
                      <w:rFonts w:eastAsia="Calibri"/>
                      <w:lang w:eastAsia="zh-CN"/>
                    </w:rPr>
                  </w:rPrChange>
                </w:rPr>
                <w:t>S</w:t>
              </w:r>
              <w:r w:rsidR="002C0A6A" w:rsidRPr="001E4D0A">
                <w:rPr>
                  <w:rFonts w:eastAsia="Calibri"/>
                  <w:lang w:eastAsia="zh-CN"/>
                </w:rPr>
                <w:t xml:space="preserve"> </w:t>
              </w:r>
              <w:del w:id="2048" w:author="Andre Tarpinian (DON CIO)" w:date="2025-03-10T16:30:00Z">
                <w:r w:rsidR="002C0A6A" w:rsidRPr="001E4D0A" w:rsidDel="00CB3850">
                  <w:rPr>
                    <w:rFonts w:eastAsia="Calibri"/>
                    <w:lang w:eastAsia="zh-CN"/>
                  </w:rPr>
                  <w:delText>/ Groundwave</w:delText>
                </w:r>
              </w:del>
            </w:ins>
          </w:p>
        </w:tc>
        <w:tc>
          <w:tcPr>
            <w:tcW w:w="1692" w:type="dxa"/>
            <w:tcBorders>
              <w:top w:val="single" w:sz="4" w:space="0" w:color="auto"/>
              <w:left w:val="single" w:sz="4" w:space="0" w:color="auto"/>
              <w:bottom w:val="single" w:sz="4" w:space="0" w:color="auto"/>
              <w:right w:val="single" w:sz="4" w:space="0" w:color="auto"/>
            </w:tcBorders>
            <w:tcPrChange w:id="2049"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438364D4" w14:textId="14F8CDD2" w:rsidR="002C0A6A" w:rsidRPr="00CB3850" w:rsidRDefault="002C0A6A" w:rsidP="00EC32D8">
            <w:pPr>
              <w:pStyle w:val="Tablehead"/>
              <w:rPr>
                <w:ins w:id="2050" w:author="WG 5C-1" w:date="2022-11-15T21:23:00Z"/>
                <w:rFonts w:eastAsia="Calibri"/>
                <w:highlight w:val="cyan"/>
                <w:lang w:eastAsia="zh-CN"/>
                <w:rPrChange w:id="2051" w:author="Andre Tarpinian (DON CIO)" w:date="2025-03-10T16:31:00Z">
                  <w:rPr>
                    <w:ins w:id="2052" w:author="WG 5C-1" w:date="2022-11-15T21:23:00Z"/>
                    <w:rFonts w:eastAsia="Calibri"/>
                    <w:lang w:eastAsia="zh-CN"/>
                  </w:rPr>
                </w:rPrChange>
              </w:rPr>
            </w:pPr>
            <w:ins w:id="2053" w:author="WG 5C-1" w:date="2022-11-15T21:23:00Z">
              <w:del w:id="2054" w:author="Andre Tarpinian (DON CIO)" w:date="2025-03-10T16:31:00Z">
                <w:r w:rsidRPr="00CB3850" w:rsidDel="00CB3850">
                  <w:rPr>
                    <w:rFonts w:eastAsia="Calibri"/>
                    <w:highlight w:val="cyan"/>
                    <w:lang w:eastAsia="zh-CN"/>
                    <w:rPrChange w:id="2055" w:author="Andre Tarpinian (DON CIO)" w:date="2025-03-10T16:31:00Z">
                      <w:rPr>
                        <w:rFonts w:eastAsia="Calibri"/>
                        <w:lang w:eastAsia="zh-CN"/>
                      </w:rPr>
                    </w:rPrChange>
                  </w:rPr>
                  <w:delText>Skywave / NVIS / Groundwave</w:delText>
                </w:r>
              </w:del>
            </w:ins>
          </w:p>
        </w:tc>
        <w:tc>
          <w:tcPr>
            <w:tcW w:w="1697" w:type="dxa"/>
            <w:tcBorders>
              <w:top w:val="single" w:sz="4" w:space="0" w:color="auto"/>
              <w:left w:val="single" w:sz="4" w:space="0" w:color="auto"/>
              <w:bottom w:val="single" w:sz="4" w:space="0" w:color="auto"/>
              <w:right w:val="single" w:sz="4" w:space="0" w:color="auto"/>
            </w:tcBorders>
            <w:hideMark/>
            <w:tcPrChange w:id="2056" w:author="Andre Tarpinian (DON CIO)" w:date="2025-03-10T16:31: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22BFF0AF" w14:textId="1D52CA6E" w:rsidR="002C0A6A" w:rsidRPr="001E4D0A" w:rsidRDefault="002C0A6A" w:rsidP="00EC32D8">
            <w:pPr>
              <w:pStyle w:val="Tablehead"/>
              <w:rPr>
                <w:ins w:id="2057" w:author="WG 5C-1" w:date="2022-11-15T21:23:00Z"/>
                <w:rFonts w:eastAsia="Calibri"/>
                <w:lang w:eastAsia="zh-CN"/>
              </w:rPr>
            </w:pPr>
            <w:ins w:id="2058" w:author="WG 5C-1" w:date="2022-11-15T21:23:00Z">
              <w:r w:rsidRPr="001E4D0A">
                <w:rPr>
                  <w:rFonts w:eastAsia="Calibri"/>
                  <w:lang w:eastAsia="zh-CN"/>
                </w:rPr>
                <w:t>Skywave</w:t>
              </w:r>
            </w:ins>
            <w:ins w:id="2059" w:author="Andre Tarpinian (DON CIO)" w:date="2025-03-10T16:31:00Z">
              <w:r w:rsidR="00CB3850" w:rsidRPr="00CB3850">
                <w:rPr>
                  <w:rFonts w:eastAsia="Calibri"/>
                  <w:highlight w:val="cyan"/>
                  <w:lang w:eastAsia="zh-CN"/>
                  <w:rPrChange w:id="2060" w:author="Andre Tarpinian (DON CIO)" w:date="2025-03-10T16:31:00Z">
                    <w:rPr>
                      <w:rFonts w:eastAsia="Calibri"/>
                      <w:lang w:eastAsia="zh-CN"/>
                    </w:rPr>
                  </w:rPrChange>
                </w:rPr>
                <w:t>/Oblique Incidence</w:t>
              </w:r>
            </w:ins>
          </w:p>
        </w:tc>
      </w:tr>
      <w:tr w:rsidR="002C0A6A" w:rsidRPr="001E4D0A" w14:paraId="6F5A1799" w14:textId="77777777" w:rsidTr="00CB3850">
        <w:trPr>
          <w:gridAfter w:val="1"/>
          <w:wAfter w:w="10" w:type="dxa"/>
          <w:trHeight w:val="20"/>
          <w:jc w:val="center"/>
          <w:ins w:id="2061" w:author="WG 5C-1" w:date="2022-11-15T21:23:00Z"/>
          <w:trPrChange w:id="2062" w:author="Andre Tarpinian (DON CIO)" w:date="2025-03-10T16:31:00Z">
            <w:trPr>
              <w:gridAfter w:val="1"/>
              <w:wAfter w:w="10" w:type="dxa"/>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063"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4F40EAFE" w14:textId="77777777" w:rsidR="002C0A6A" w:rsidRPr="001E4D0A" w:rsidRDefault="002C0A6A" w:rsidP="00EC32D8">
            <w:pPr>
              <w:pStyle w:val="Tabletext"/>
              <w:rPr>
                <w:ins w:id="2064" w:author="WG 5C-1" w:date="2022-11-15T21:23:00Z"/>
                <w:rFonts w:eastAsia="Calibri"/>
                <w:lang w:eastAsia="zh-CN"/>
              </w:rPr>
            </w:pPr>
            <w:ins w:id="2065" w:author="WG 5C-1" w:date="2022-11-15T21:23:00Z">
              <w:r w:rsidRPr="001E4D0A">
                <w:rPr>
                  <w:rFonts w:eastAsia="Calibri"/>
                  <w:lang w:eastAsia="zh-CN"/>
                </w:rPr>
                <w:t>Frequency band (MHz)</w:t>
              </w:r>
            </w:ins>
          </w:p>
        </w:tc>
        <w:tc>
          <w:tcPr>
            <w:tcW w:w="1620" w:type="dxa"/>
            <w:tcBorders>
              <w:top w:val="single" w:sz="4" w:space="0" w:color="auto"/>
              <w:left w:val="single" w:sz="4" w:space="0" w:color="auto"/>
              <w:bottom w:val="single" w:sz="4" w:space="0" w:color="auto"/>
              <w:right w:val="single" w:sz="4" w:space="0" w:color="auto"/>
            </w:tcBorders>
            <w:hideMark/>
            <w:tcPrChange w:id="2066"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883FC00" w14:textId="7BC60CF9" w:rsidR="002C0A6A" w:rsidRPr="001E4D0A" w:rsidRDefault="002C0A6A" w:rsidP="00EC32D8">
            <w:pPr>
              <w:pStyle w:val="Tabletext"/>
              <w:jc w:val="center"/>
              <w:rPr>
                <w:ins w:id="2067" w:author="WG 5C-1" w:date="2022-11-15T21:23:00Z"/>
                <w:rFonts w:eastAsia="Calibri"/>
                <w:lang w:eastAsia="zh-CN"/>
              </w:rPr>
            </w:pPr>
            <w:ins w:id="2068" w:author="WG 5C-1" w:date="2022-11-15T21:23:00Z">
              <w:del w:id="2069" w:author="Andre Tarpinian (DON CIO)" w:date="2025-03-10T16:51:00Z">
                <w:r w:rsidRPr="001C03DE" w:rsidDel="001C03DE">
                  <w:rPr>
                    <w:rFonts w:eastAsia="Calibri"/>
                    <w:highlight w:val="cyan"/>
                    <w:lang w:eastAsia="zh-CN"/>
                    <w:rPrChange w:id="2070" w:author="Andre Tarpinian (DON CIO)" w:date="2025-03-10T16:51:00Z">
                      <w:rPr>
                        <w:rFonts w:eastAsia="Calibri"/>
                        <w:lang w:eastAsia="zh-CN"/>
                      </w:rPr>
                    </w:rPrChange>
                  </w:rPr>
                  <w:delText>3.</w:delText>
                </w:r>
              </w:del>
            </w:ins>
            <w:ins w:id="2071" w:author="Andre Tarpinian (DON CIO)" w:date="2025-03-10T16:51:00Z">
              <w:r w:rsidR="001C03DE" w:rsidRPr="001C03DE">
                <w:rPr>
                  <w:rFonts w:eastAsia="Calibri"/>
                  <w:highlight w:val="cyan"/>
                  <w:lang w:eastAsia="zh-CN"/>
                  <w:rPrChange w:id="2072" w:author="Andre Tarpinian (DON CIO)" w:date="2025-03-10T16:51:00Z">
                    <w:rPr>
                      <w:rFonts w:eastAsia="Calibri"/>
                      <w:lang w:eastAsia="zh-CN"/>
                    </w:rPr>
                  </w:rPrChange>
                </w:rPr>
                <w:t>2</w:t>
              </w:r>
            </w:ins>
            <w:ins w:id="2073" w:author="WG 5C-1" w:date="2022-11-15T21:23:00Z">
              <w:del w:id="2074" w:author="ITU - BR SGD" w:date="2024-11-26T16:10:00Z">
                <w:r w:rsidRPr="001C03DE" w:rsidDel="007B0DC2">
                  <w:rPr>
                    <w:rFonts w:eastAsia="Calibri"/>
                    <w:highlight w:val="cyan"/>
                    <w:lang w:eastAsia="zh-CN"/>
                    <w:rPrChange w:id="2075" w:author="Andre Tarpinian (DON CIO)" w:date="2025-03-10T16:51:00Z">
                      <w:rPr>
                        <w:rFonts w:eastAsia="Calibri"/>
                        <w:lang w:eastAsia="zh-CN"/>
                      </w:rPr>
                    </w:rPrChange>
                  </w:rPr>
                  <w:delText>0</w:delText>
                </w:r>
              </w:del>
              <w:r w:rsidRPr="001E4D0A">
                <w:rPr>
                  <w:rFonts w:eastAsia="Calibri"/>
                  <w:lang w:eastAsia="zh-CN"/>
                </w:rPr>
                <w:t>-30</w:t>
              </w:r>
            </w:ins>
          </w:p>
        </w:tc>
        <w:tc>
          <w:tcPr>
            <w:tcW w:w="1655" w:type="dxa"/>
            <w:tcBorders>
              <w:top w:val="single" w:sz="4" w:space="0" w:color="auto"/>
              <w:left w:val="single" w:sz="4" w:space="0" w:color="auto"/>
              <w:bottom w:val="single" w:sz="4" w:space="0" w:color="auto"/>
              <w:right w:val="single" w:sz="4" w:space="0" w:color="auto"/>
            </w:tcBorders>
            <w:hideMark/>
            <w:tcPrChange w:id="2076"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A674ACA" w14:textId="36FF343D" w:rsidR="002C0A6A" w:rsidRPr="001E4D0A" w:rsidRDefault="002C0A6A" w:rsidP="00EC32D8">
            <w:pPr>
              <w:pStyle w:val="Tabletext"/>
              <w:jc w:val="center"/>
              <w:rPr>
                <w:ins w:id="2077" w:author="WG 5C-1" w:date="2022-11-15T21:23:00Z"/>
                <w:rFonts w:eastAsia="Calibri"/>
                <w:lang w:eastAsia="zh-CN"/>
              </w:rPr>
            </w:pPr>
            <w:ins w:id="2078" w:author="WG 5C-1" w:date="2022-11-15T21:23:00Z">
              <w:del w:id="2079" w:author="Andre Tarpinian (DON CIO)" w:date="2025-03-10T16:51:00Z">
                <w:r w:rsidRPr="00CC521E" w:rsidDel="00CC521E">
                  <w:rPr>
                    <w:rFonts w:eastAsia="Calibri"/>
                    <w:highlight w:val="cyan"/>
                    <w:lang w:eastAsia="zh-CN"/>
                    <w:rPrChange w:id="2080" w:author="Andre Tarpinian (DON CIO)" w:date="2025-03-10T16:51:00Z">
                      <w:rPr>
                        <w:rFonts w:eastAsia="Calibri"/>
                        <w:lang w:eastAsia="zh-CN"/>
                      </w:rPr>
                    </w:rPrChange>
                  </w:rPr>
                  <w:delText>3.0-30</w:delText>
                </w:r>
              </w:del>
            </w:ins>
            <w:ins w:id="2081" w:author="Andre Tarpinian (DON CIO)" w:date="2025-03-10T16:51:00Z">
              <w:r w:rsidR="00CC521E" w:rsidRPr="00CC521E">
                <w:rPr>
                  <w:rFonts w:eastAsia="Calibri"/>
                  <w:highlight w:val="cyan"/>
                  <w:lang w:eastAsia="zh-CN"/>
                  <w:rPrChange w:id="2082" w:author="Andre Tarpinian (DON CIO)" w:date="2025-03-10T16:51:00Z">
                    <w:rPr>
                      <w:rFonts w:eastAsia="Calibri"/>
                      <w:lang w:eastAsia="zh-CN"/>
                    </w:rPr>
                  </w:rPrChange>
                </w:rPr>
                <w:t>2-</w:t>
              </w:r>
              <w:r w:rsidR="00CC521E" w:rsidRPr="00730D6E">
                <w:rPr>
                  <w:rFonts w:eastAsia="Calibri"/>
                  <w:highlight w:val="cyan"/>
                  <w:lang w:eastAsia="zh-CN"/>
                  <w:rPrChange w:id="2083" w:author="Andre Tarpinian (DON CIO)" w:date="2025-03-10T16:53:00Z">
                    <w:rPr>
                      <w:rFonts w:eastAsia="Calibri"/>
                      <w:lang w:eastAsia="zh-CN"/>
                    </w:rPr>
                  </w:rPrChange>
                </w:rPr>
                <w:t>1</w:t>
              </w:r>
            </w:ins>
            <w:ins w:id="2084" w:author="Andre Tarpinian (DON CIO)" w:date="2025-03-10T16:53:00Z">
              <w:r w:rsidR="00730D6E" w:rsidRPr="00730D6E">
                <w:rPr>
                  <w:rFonts w:eastAsia="Calibri"/>
                  <w:highlight w:val="cyan"/>
                  <w:lang w:eastAsia="zh-CN"/>
                  <w:rPrChange w:id="2085" w:author="Andre Tarpinian (DON CIO)" w:date="2025-03-10T16:53:00Z">
                    <w:rPr>
                      <w:rFonts w:eastAsia="Calibri"/>
                      <w:lang w:eastAsia="zh-CN"/>
                    </w:rPr>
                  </w:rPrChange>
                </w:rPr>
                <w:t>5</w:t>
              </w:r>
            </w:ins>
          </w:p>
        </w:tc>
        <w:tc>
          <w:tcPr>
            <w:tcW w:w="1692" w:type="dxa"/>
            <w:tcBorders>
              <w:top w:val="single" w:sz="4" w:space="0" w:color="auto"/>
              <w:left w:val="single" w:sz="4" w:space="0" w:color="auto"/>
              <w:bottom w:val="single" w:sz="4" w:space="0" w:color="auto"/>
              <w:right w:val="single" w:sz="4" w:space="0" w:color="auto"/>
            </w:tcBorders>
            <w:tcPrChange w:id="2086"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77AD0976" w14:textId="35FB25B5" w:rsidR="002C0A6A" w:rsidRPr="00CB3850" w:rsidRDefault="002C0A6A" w:rsidP="00EC32D8">
            <w:pPr>
              <w:pStyle w:val="Tabletext"/>
              <w:jc w:val="center"/>
              <w:rPr>
                <w:ins w:id="2087" w:author="WG 5C-1" w:date="2022-11-15T21:23:00Z"/>
                <w:rFonts w:eastAsia="Calibri"/>
                <w:highlight w:val="cyan"/>
                <w:lang w:eastAsia="zh-CN"/>
                <w:rPrChange w:id="2088" w:author="Andre Tarpinian (DON CIO)" w:date="2025-03-10T16:31:00Z">
                  <w:rPr>
                    <w:ins w:id="2089" w:author="WG 5C-1" w:date="2022-11-15T21:23:00Z"/>
                    <w:rFonts w:eastAsia="Calibri"/>
                    <w:lang w:eastAsia="zh-CN"/>
                  </w:rPr>
                </w:rPrChange>
              </w:rPr>
            </w:pPr>
            <w:ins w:id="2090" w:author="WG 5C-1" w:date="2022-11-15T21:23:00Z">
              <w:del w:id="2091" w:author="Andre Tarpinian (DON CIO)" w:date="2025-03-10T16:31:00Z">
                <w:r w:rsidRPr="00CB3850" w:rsidDel="00CB3850">
                  <w:rPr>
                    <w:rFonts w:eastAsia="Calibri"/>
                    <w:highlight w:val="cyan"/>
                    <w:lang w:eastAsia="zh-CN"/>
                    <w:rPrChange w:id="2092" w:author="Andre Tarpinian (DON CIO)" w:date="2025-03-10T16:31:00Z">
                      <w:rPr>
                        <w:rFonts w:eastAsia="Calibri"/>
                        <w:lang w:eastAsia="zh-CN"/>
                      </w:rPr>
                    </w:rPrChange>
                  </w:rPr>
                  <w:delText>3.0-30</w:delText>
                </w:r>
              </w:del>
            </w:ins>
          </w:p>
        </w:tc>
        <w:tc>
          <w:tcPr>
            <w:tcW w:w="1697" w:type="dxa"/>
            <w:tcBorders>
              <w:top w:val="single" w:sz="4" w:space="0" w:color="auto"/>
              <w:left w:val="single" w:sz="4" w:space="0" w:color="auto"/>
              <w:bottom w:val="single" w:sz="4" w:space="0" w:color="auto"/>
              <w:right w:val="single" w:sz="4" w:space="0" w:color="auto"/>
            </w:tcBorders>
            <w:hideMark/>
            <w:tcPrChange w:id="2093" w:author="Andre Tarpinian (DON CIO)" w:date="2025-03-10T16:31: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4450EB27" w14:textId="77777777" w:rsidR="002C0A6A" w:rsidRPr="001E4D0A" w:rsidRDefault="002C0A6A" w:rsidP="00EC32D8">
            <w:pPr>
              <w:pStyle w:val="Tabletext"/>
              <w:jc w:val="center"/>
              <w:rPr>
                <w:ins w:id="2094" w:author="WG 5C-1" w:date="2022-11-15T21:23:00Z"/>
                <w:rFonts w:eastAsia="Calibri"/>
                <w:lang w:eastAsia="zh-CN"/>
              </w:rPr>
            </w:pPr>
            <w:ins w:id="2095" w:author="WG 5C-1" w:date="2022-11-15T21:23:00Z">
              <w:r w:rsidRPr="001E4D0A">
                <w:rPr>
                  <w:rFonts w:eastAsia="Calibri"/>
                  <w:lang w:eastAsia="zh-CN"/>
                </w:rPr>
                <w:t>3</w:t>
              </w:r>
              <w:del w:id="2096" w:author="ITU - BR SGD" w:date="2024-11-26T16:10:00Z">
                <w:r w:rsidRPr="001E4D0A" w:rsidDel="007B0DC2">
                  <w:rPr>
                    <w:rFonts w:eastAsia="Calibri"/>
                    <w:lang w:eastAsia="zh-CN"/>
                  </w:rPr>
                  <w:delText>.0</w:delText>
                </w:r>
              </w:del>
              <w:r w:rsidRPr="001E4D0A">
                <w:rPr>
                  <w:rFonts w:eastAsia="Calibri"/>
                  <w:lang w:eastAsia="zh-CN"/>
                </w:rPr>
                <w:t>-30</w:t>
              </w:r>
            </w:ins>
          </w:p>
        </w:tc>
      </w:tr>
      <w:tr w:rsidR="002C0A6A" w:rsidRPr="001E4D0A" w14:paraId="072A5DFA" w14:textId="77777777" w:rsidTr="00CB3850">
        <w:trPr>
          <w:gridAfter w:val="1"/>
          <w:wAfter w:w="10" w:type="dxa"/>
          <w:trHeight w:val="20"/>
          <w:jc w:val="center"/>
          <w:ins w:id="2097" w:author="WG 5C-1" w:date="2022-11-15T21:23:00Z"/>
          <w:trPrChange w:id="2098" w:author="Andre Tarpinian (DON CIO)" w:date="2025-03-10T16:31:00Z">
            <w:trPr>
              <w:gridAfter w:val="1"/>
              <w:wAfter w:w="10" w:type="dxa"/>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099"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6E484004" w14:textId="77777777" w:rsidR="002C0A6A" w:rsidRPr="001E4D0A" w:rsidRDefault="002C0A6A" w:rsidP="00EC32D8">
            <w:pPr>
              <w:pStyle w:val="Tabletext"/>
              <w:rPr>
                <w:ins w:id="2100" w:author="WG 5C-1" w:date="2022-11-15T21:23:00Z"/>
                <w:rFonts w:eastAsia="Calibri"/>
                <w:lang w:eastAsia="zh-CN"/>
              </w:rPr>
            </w:pPr>
            <w:ins w:id="2101" w:author="ITU - BR SGD" w:date="2024-11-27T16:01:00Z">
              <w:r w:rsidRPr="001E4D0A">
                <w:rPr>
                  <w:rFonts w:eastAsia="Calibri"/>
                  <w:lang w:eastAsia="zh-CN"/>
                </w:rPr>
                <w:t>B</w:t>
              </w:r>
            </w:ins>
            <w:ins w:id="2102" w:author="WG 5C-1" w:date="2022-11-15T21:23:00Z">
              <w:r w:rsidRPr="001E4D0A">
                <w:rPr>
                  <w:rFonts w:eastAsia="Calibri"/>
                  <w:lang w:eastAsia="zh-CN"/>
                </w:rPr>
                <w:t>andwidth (kHz)</w:t>
              </w:r>
            </w:ins>
          </w:p>
        </w:tc>
        <w:tc>
          <w:tcPr>
            <w:tcW w:w="1620" w:type="dxa"/>
            <w:tcBorders>
              <w:top w:val="single" w:sz="4" w:space="0" w:color="auto"/>
              <w:left w:val="single" w:sz="4" w:space="0" w:color="auto"/>
              <w:bottom w:val="single" w:sz="4" w:space="0" w:color="auto"/>
              <w:right w:val="single" w:sz="4" w:space="0" w:color="auto"/>
            </w:tcBorders>
            <w:hideMark/>
            <w:tcPrChange w:id="2103"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4CCC7F8" w14:textId="5C59842A" w:rsidR="002C0A6A" w:rsidRPr="001E4D0A" w:rsidRDefault="00730D6E" w:rsidP="00EC32D8">
            <w:pPr>
              <w:pStyle w:val="Tabletext"/>
              <w:jc w:val="center"/>
              <w:rPr>
                <w:ins w:id="2104" w:author="WG 5C-1" w:date="2022-11-15T21:23:00Z"/>
                <w:rFonts w:eastAsia="Calibri"/>
                <w:lang w:eastAsia="zh-CN"/>
              </w:rPr>
            </w:pPr>
            <w:ins w:id="2105" w:author="Andre Tarpinian (DON CIO)" w:date="2025-03-10T16:53:00Z">
              <w:r w:rsidRPr="00082E52">
                <w:rPr>
                  <w:rFonts w:eastAsia="Calibri"/>
                  <w:highlight w:val="cyan"/>
                  <w:lang w:eastAsia="zh-CN"/>
                  <w:rPrChange w:id="2106" w:author="Andre Tarpinian (DON CIO)" w:date="2025-03-10T16:54:00Z">
                    <w:rPr>
                      <w:rFonts w:eastAsia="Calibri"/>
                      <w:lang w:eastAsia="zh-CN"/>
                    </w:rPr>
                  </w:rPrChange>
                </w:rPr>
                <w:t>Variable</w:t>
              </w:r>
              <w:r w:rsidR="00082E52" w:rsidRPr="00082E52">
                <w:rPr>
                  <w:rFonts w:eastAsia="Calibri"/>
                  <w:highlight w:val="cyan"/>
                  <w:lang w:eastAsia="zh-CN"/>
                  <w:rPrChange w:id="2107" w:author="Andre Tarpinian (DON CIO)" w:date="2025-03-10T16:54:00Z">
                    <w:rPr>
                      <w:rFonts w:eastAsia="Calibri"/>
                      <w:lang w:eastAsia="zh-CN"/>
                    </w:rPr>
                  </w:rPrChange>
                </w:rPr>
                <w:t xml:space="preserve"> </w:t>
              </w:r>
            </w:ins>
            <w:ins w:id="2108" w:author="Andre Tarpinian (DON CIO)" w:date="2025-03-10T16:54:00Z">
              <w:r w:rsidR="00082E52" w:rsidRPr="00082E52">
                <w:rPr>
                  <w:rFonts w:eastAsia="Calibri"/>
                  <w:highlight w:val="cyan"/>
                  <w:lang w:eastAsia="zh-CN"/>
                  <w:rPrChange w:id="2109" w:author="Andre Tarpinian (DON CIO)" w:date="2025-03-10T16:54:00Z">
                    <w:rPr>
                      <w:rFonts w:eastAsia="Calibri"/>
                      <w:lang w:eastAsia="zh-CN"/>
                    </w:rPr>
                  </w:rPrChange>
                </w:rPr>
                <w:t>3-</w:t>
              </w:r>
            </w:ins>
            <w:ins w:id="2110" w:author="WG 5C-1" w:date="2022-11-15T21:23:00Z">
              <w:r w:rsidR="002C0A6A" w:rsidRPr="001E4D0A">
                <w:rPr>
                  <w:rFonts w:eastAsia="Calibri"/>
                  <w:lang w:eastAsia="zh-CN"/>
                </w:rPr>
                <w:t>48</w:t>
              </w:r>
            </w:ins>
          </w:p>
        </w:tc>
        <w:tc>
          <w:tcPr>
            <w:tcW w:w="1655" w:type="dxa"/>
            <w:tcBorders>
              <w:top w:val="single" w:sz="4" w:space="0" w:color="auto"/>
              <w:left w:val="single" w:sz="4" w:space="0" w:color="auto"/>
              <w:bottom w:val="single" w:sz="4" w:space="0" w:color="auto"/>
              <w:right w:val="single" w:sz="4" w:space="0" w:color="auto"/>
            </w:tcBorders>
            <w:hideMark/>
            <w:tcPrChange w:id="2111"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F20724D" w14:textId="409E9376" w:rsidR="002C0A6A" w:rsidRPr="001E4D0A" w:rsidRDefault="000A27C4" w:rsidP="00EC32D8">
            <w:pPr>
              <w:pStyle w:val="Tabletext"/>
              <w:jc w:val="center"/>
              <w:rPr>
                <w:ins w:id="2112" w:author="WG 5C-1" w:date="2022-11-15T21:23:00Z"/>
                <w:rFonts w:eastAsia="Calibri"/>
                <w:lang w:eastAsia="zh-CN"/>
              </w:rPr>
            </w:pPr>
            <w:ins w:id="2113" w:author="Andre Tarpinian (DON CIO)" w:date="2025-03-10T16:55:00Z">
              <w:r w:rsidRPr="0042044F">
                <w:rPr>
                  <w:rFonts w:eastAsia="Calibri"/>
                  <w:highlight w:val="cyan"/>
                  <w:lang w:eastAsia="zh-CN"/>
                </w:rPr>
                <w:t>Variable 3-</w:t>
              </w:r>
            </w:ins>
            <w:ins w:id="2114" w:author="WG 5C-1" w:date="2022-11-15T21:23:00Z">
              <w:del w:id="2115" w:author="Andre Tarpinian (DON CIO)" w:date="2025-03-10T16:55:00Z">
                <w:r w:rsidR="002C0A6A" w:rsidRPr="001E4D0A" w:rsidDel="000A27C4">
                  <w:rPr>
                    <w:rFonts w:eastAsia="Calibri"/>
                    <w:lang w:eastAsia="zh-CN"/>
                  </w:rPr>
                  <w:delText>24</w:delText>
                </w:r>
              </w:del>
            </w:ins>
          </w:p>
        </w:tc>
        <w:tc>
          <w:tcPr>
            <w:tcW w:w="1692" w:type="dxa"/>
            <w:tcBorders>
              <w:top w:val="single" w:sz="4" w:space="0" w:color="auto"/>
              <w:left w:val="single" w:sz="4" w:space="0" w:color="auto"/>
              <w:bottom w:val="single" w:sz="4" w:space="0" w:color="auto"/>
              <w:right w:val="single" w:sz="4" w:space="0" w:color="auto"/>
            </w:tcBorders>
            <w:tcPrChange w:id="2116"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3ACDBB74" w14:textId="7EE2730E" w:rsidR="002C0A6A" w:rsidRPr="00CB3850" w:rsidRDefault="002C0A6A" w:rsidP="00EC32D8">
            <w:pPr>
              <w:pStyle w:val="Tabletext"/>
              <w:jc w:val="center"/>
              <w:rPr>
                <w:ins w:id="2117" w:author="WG 5C-1" w:date="2022-11-15T21:23:00Z"/>
                <w:rFonts w:eastAsia="Calibri"/>
                <w:highlight w:val="cyan"/>
                <w:lang w:eastAsia="zh-CN"/>
                <w:rPrChange w:id="2118" w:author="Andre Tarpinian (DON CIO)" w:date="2025-03-10T16:31:00Z">
                  <w:rPr>
                    <w:ins w:id="2119" w:author="WG 5C-1" w:date="2022-11-15T21:23:00Z"/>
                    <w:rFonts w:eastAsia="Calibri"/>
                    <w:lang w:eastAsia="zh-CN"/>
                  </w:rPr>
                </w:rPrChange>
              </w:rPr>
            </w:pPr>
            <w:ins w:id="2120" w:author="WG 5C-1" w:date="2022-11-15T21:23:00Z">
              <w:del w:id="2121" w:author="Andre Tarpinian (DON CIO)" w:date="2025-03-10T16:31:00Z">
                <w:r w:rsidRPr="00CB3850" w:rsidDel="00CB3850">
                  <w:rPr>
                    <w:rFonts w:eastAsia="Calibri"/>
                    <w:highlight w:val="cyan"/>
                    <w:lang w:eastAsia="zh-CN"/>
                    <w:rPrChange w:id="2122" w:author="Andre Tarpinian (DON CIO)" w:date="2025-03-10T16:31:00Z">
                      <w:rPr>
                        <w:rFonts w:eastAsia="Calibri"/>
                        <w:lang w:eastAsia="zh-CN"/>
                      </w:rPr>
                    </w:rPrChange>
                  </w:rPr>
                  <w:delText>48</w:delText>
                </w:r>
              </w:del>
            </w:ins>
          </w:p>
        </w:tc>
        <w:tc>
          <w:tcPr>
            <w:tcW w:w="1697" w:type="dxa"/>
            <w:tcBorders>
              <w:top w:val="single" w:sz="4" w:space="0" w:color="auto"/>
              <w:left w:val="single" w:sz="4" w:space="0" w:color="auto"/>
              <w:bottom w:val="single" w:sz="4" w:space="0" w:color="auto"/>
              <w:right w:val="single" w:sz="4" w:space="0" w:color="auto"/>
            </w:tcBorders>
            <w:hideMark/>
            <w:tcPrChange w:id="2123" w:author="Andre Tarpinian (DON CIO)" w:date="2025-03-10T16:31: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019D35EC" w14:textId="77CCECC4" w:rsidR="002C0A6A" w:rsidRPr="001E4D0A" w:rsidRDefault="000A27C4" w:rsidP="00EC32D8">
            <w:pPr>
              <w:pStyle w:val="Tabletext"/>
              <w:jc w:val="center"/>
              <w:rPr>
                <w:ins w:id="2124" w:author="WG 5C-1" w:date="2022-11-15T21:23:00Z"/>
                <w:rFonts w:eastAsia="Calibri"/>
                <w:lang w:eastAsia="zh-CN"/>
              </w:rPr>
            </w:pPr>
            <w:ins w:id="2125" w:author="Andre Tarpinian (DON CIO)" w:date="2025-03-10T16:55:00Z">
              <w:r w:rsidRPr="0042044F">
                <w:rPr>
                  <w:rFonts w:eastAsia="Calibri"/>
                  <w:highlight w:val="cyan"/>
                  <w:lang w:eastAsia="zh-CN"/>
                </w:rPr>
                <w:t>Variable 3-</w:t>
              </w:r>
            </w:ins>
            <w:ins w:id="2126" w:author="WG 5C-1" w:date="2022-11-15T21:23:00Z">
              <w:del w:id="2127" w:author="Andre Tarpinian (DON CIO)" w:date="2025-03-10T16:55:00Z">
                <w:r w:rsidR="002C0A6A" w:rsidRPr="001E4D0A" w:rsidDel="000A27C4">
                  <w:rPr>
                    <w:rFonts w:eastAsia="Calibri"/>
                    <w:lang w:eastAsia="zh-CN"/>
                  </w:rPr>
                  <w:delText>48</w:delText>
                </w:r>
              </w:del>
            </w:ins>
          </w:p>
        </w:tc>
      </w:tr>
      <w:tr w:rsidR="002C0A6A" w:rsidRPr="001E4D0A" w14:paraId="36A01303" w14:textId="77777777" w:rsidTr="00CB3850">
        <w:tblPrEx>
          <w:tblPrExChange w:id="2128" w:author="Andre Tarpinian (DON CIO)" w:date="2025-03-10T16:31:00Z">
            <w:tblPrEx>
              <w:tblW w:w="9639" w:type="dxa"/>
            </w:tblPrEx>
          </w:tblPrExChange>
        </w:tblPrEx>
        <w:trPr>
          <w:trHeight w:val="20"/>
          <w:jc w:val="center"/>
          <w:ins w:id="2129" w:author="WG 5C-1" w:date="2022-11-15T21:23:00Z"/>
          <w:trPrChange w:id="2130" w:author="Andre Tarpinian (DON CIO)" w:date="2025-03-10T16:31:00Z">
            <w:trPr>
              <w:gridAfter w:val="0"/>
              <w:trHeight w:val="20"/>
              <w:jc w:val="center"/>
            </w:trPr>
          </w:trPrChange>
        </w:trPr>
        <w:tc>
          <w:tcPr>
            <w:tcW w:w="2965" w:type="dxa"/>
            <w:tcBorders>
              <w:top w:val="single" w:sz="4" w:space="0" w:color="auto"/>
              <w:left w:val="single" w:sz="4" w:space="0" w:color="auto"/>
              <w:bottom w:val="single" w:sz="4" w:space="0" w:color="auto"/>
              <w:right w:val="single" w:sz="4" w:space="0" w:color="auto"/>
            </w:tcBorders>
            <w:shd w:val="clear" w:color="auto" w:fill="F2F2F2"/>
            <w:hideMark/>
            <w:tcPrChange w:id="2131" w:author="Andre Tarpinian (DON CIO)" w:date="2025-03-10T16:31:00Z">
              <w:tcPr>
                <w:tcW w:w="2965"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7F63FEFC" w14:textId="77777777" w:rsidR="002C0A6A" w:rsidRPr="001E4D0A" w:rsidRDefault="002C0A6A" w:rsidP="00EC32D8">
            <w:pPr>
              <w:pStyle w:val="Tabletext"/>
              <w:rPr>
                <w:ins w:id="2132" w:author="WG 5C-1" w:date="2022-11-15T21:23:00Z"/>
                <w:rFonts w:eastAsia="Calibri"/>
                <w:lang w:eastAsia="zh-CN"/>
              </w:rPr>
            </w:pPr>
            <w:ins w:id="2133" w:author="WG 5C-1" w:date="2022-11-15T21:23:00Z">
              <w:r w:rsidRPr="001E4D0A">
                <w:rPr>
                  <w:rFonts w:eastAsia="Calibri"/>
                  <w:lang w:eastAsia="zh-CN"/>
                </w:rPr>
                <w:t>Sensitivity (dBm)</w:t>
              </w:r>
            </w:ins>
          </w:p>
        </w:tc>
        <w:tc>
          <w:tcPr>
            <w:tcW w:w="1620" w:type="dxa"/>
            <w:tcBorders>
              <w:top w:val="single" w:sz="4" w:space="0" w:color="auto"/>
              <w:left w:val="single" w:sz="4" w:space="0" w:color="auto"/>
              <w:bottom w:val="single" w:sz="4" w:space="0" w:color="auto"/>
              <w:right w:val="single" w:sz="4" w:space="0" w:color="auto"/>
            </w:tcBorders>
            <w:shd w:val="clear" w:color="auto" w:fill="F2F2F2"/>
            <w:hideMark/>
            <w:tcPrChange w:id="2134" w:author="Andre Tarpinian (DON CIO)" w:date="2025-03-10T16:31:00Z">
              <w:tcPr>
                <w:tcW w:w="1620"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3A39F39C" w14:textId="77777777" w:rsidR="002C0A6A" w:rsidRPr="001E4D0A" w:rsidRDefault="002C0A6A" w:rsidP="00EC32D8">
            <w:pPr>
              <w:pStyle w:val="Tabletext"/>
              <w:jc w:val="center"/>
              <w:rPr>
                <w:ins w:id="2135" w:author="WG 5C-1" w:date="2022-11-15T21:23:00Z"/>
                <w:rFonts w:eastAsia="Calibri"/>
                <w:lang w:eastAsia="zh-CN"/>
              </w:rPr>
            </w:pPr>
          </w:p>
        </w:tc>
        <w:tc>
          <w:tcPr>
            <w:tcW w:w="1655" w:type="dxa"/>
            <w:tcBorders>
              <w:top w:val="single" w:sz="4" w:space="0" w:color="auto"/>
              <w:left w:val="single" w:sz="4" w:space="0" w:color="auto"/>
              <w:bottom w:val="single" w:sz="4" w:space="0" w:color="auto"/>
              <w:right w:val="single" w:sz="4" w:space="0" w:color="auto"/>
            </w:tcBorders>
            <w:shd w:val="clear" w:color="auto" w:fill="F2F2F2"/>
            <w:hideMark/>
            <w:tcPrChange w:id="2136" w:author="Andre Tarpinian (DON CIO)" w:date="2025-03-10T16:31:00Z">
              <w:tcPr>
                <w:tcW w:w="1655"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5C4372AC" w14:textId="77777777" w:rsidR="002C0A6A" w:rsidRPr="001E4D0A" w:rsidRDefault="002C0A6A" w:rsidP="00EC32D8">
            <w:pPr>
              <w:pStyle w:val="Tabletext"/>
              <w:jc w:val="center"/>
              <w:rPr>
                <w:ins w:id="2137" w:author="WG 5C-1" w:date="2022-11-15T21:23:00Z"/>
                <w:rFonts w:ascii="CG Times" w:hAnsi="CG Times"/>
              </w:rPr>
            </w:pPr>
          </w:p>
        </w:tc>
        <w:tc>
          <w:tcPr>
            <w:tcW w:w="1692" w:type="dxa"/>
            <w:tcBorders>
              <w:top w:val="single" w:sz="4" w:space="0" w:color="auto"/>
              <w:left w:val="single" w:sz="4" w:space="0" w:color="auto"/>
              <w:bottom w:val="single" w:sz="4" w:space="0" w:color="auto"/>
              <w:right w:val="single" w:sz="4" w:space="0" w:color="auto"/>
            </w:tcBorders>
            <w:shd w:val="clear" w:color="auto" w:fill="F2F2F2"/>
            <w:tcPrChange w:id="2138" w:author="Andre Tarpinian (DON CIO)" w:date="2025-03-10T16:31:00Z">
              <w:tcPr>
                <w:tcW w:w="1692" w:type="dxa"/>
                <w:gridSpan w:val="2"/>
                <w:tcBorders>
                  <w:top w:val="single" w:sz="4" w:space="0" w:color="auto"/>
                  <w:left w:val="single" w:sz="4" w:space="0" w:color="auto"/>
                  <w:bottom w:val="single" w:sz="4" w:space="0" w:color="auto"/>
                  <w:right w:val="single" w:sz="4" w:space="0" w:color="auto"/>
                </w:tcBorders>
                <w:shd w:val="clear" w:color="auto" w:fill="F2F2F2"/>
              </w:tcPr>
            </w:tcPrChange>
          </w:tcPr>
          <w:p w14:paraId="229329DF" w14:textId="77777777" w:rsidR="002C0A6A" w:rsidRPr="00CB3850" w:rsidRDefault="002C0A6A" w:rsidP="00EC32D8">
            <w:pPr>
              <w:pStyle w:val="Tabletext"/>
              <w:jc w:val="center"/>
              <w:rPr>
                <w:ins w:id="2139" w:author="WG 5C-1" w:date="2022-11-15T21:23:00Z"/>
                <w:rFonts w:ascii="CG Times" w:hAnsi="CG Times"/>
                <w:highlight w:val="cyan"/>
                <w:rPrChange w:id="2140" w:author="Andre Tarpinian (DON CIO)" w:date="2025-03-10T16:31:00Z">
                  <w:rPr>
                    <w:ins w:id="2141" w:author="WG 5C-1" w:date="2022-11-15T21:23:00Z"/>
                    <w:rFonts w:ascii="CG Times" w:hAnsi="CG Times"/>
                  </w:rPr>
                </w:rPrChange>
              </w:rPr>
            </w:pPr>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hideMark/>
            <w:tcPrChange w:id="2142" w:author="Andre Tarpinian (DON CIO)" w:date="2025-03-10T16:31:00Z">
              <w:tcPr>
                <w:tcW w:w="1707" w:type="dxa"/>
                <w:gridSpan w:val="3"/>
                <w:tcBorders>
                  <w:top w:val="single" w:sz="4" w:space="0" w:color="auto"/>
                  <w:left w:val="single" w:sz="4" w:space="0" w:color="auto"/>
                  <w:bottom w:val="single" w:sz="4" w:space="0" w:color="auto"/>
                  <w:right w:val="single" w:sz="4" w:space="0" w:color="auto"/>
                </w:tcBorders>
                <w:shd w:val="clear" w:color="auto" w:fill="F2F2F2"/>
                <w:hideMark/>
              </w:tcPr>
            </w:tcPrChange>
          </w:tcPr>
          <w:p w14:paraId="02BA0D62" w14:textId="77777777" w:rsidR="002C0A6A" w:rsidRPr="001E4D0A" w:rsidRDefault="002C0A6A" w:rsidP="00EC32D8">
            <w:pPr>
              <w:pStyle w:val="Tabletext"/>
              <w:jc w:val="center"/>
              <w:rPr>
                <w:ins w:id="2143" w:author="WG 5C-1" w:date="2022-11-15T21:23:00Z"/>
                <w:rFonts w:ascii="CG Times" w:hAnsi="CG Times"/>
              </w:rPr>
            </w:pPr>
          </w:p>
        </w:tc>
      </w:tr>
      <w:tr w:rsidR="002C0A6A" w:rsidRPr="001E4D0A" w14:paraId="64BD79CA" w14:textId="77777777" w:rsidTr="00CB3850">
        <w:trPr>
          <w:trHeight w:val="20"/>
          <w:jc w:val="center"/>
          <w:ins w:id="2144" w:author="WG 5C-1" w:date="2022-11-15T21:23:00Z"/>
          <w:trPrChange w:id="2145"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146"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6062C97" w14:textId="77777777" w:rsidR="002C0A6A" w:rsidRPr="001E4D0A" w:rsidRDefault="002C0A6A" w:rsidP="00EC32D8">
            <w:pPr>
              <w:pStyle w:val="Tabletext"/>
              <w:rPr>
                <w:ins w:id="2147" w:author="WG 5C-1" w:date="2022-11-15T21:23:00Z"/>
                <w:rFonts w:eastAsia="Calibri"/>
                <w:lang w:eastAsia="zh-CN"/>
              </w:rPr>
            </w:pPr>
            <w:ins w:id="2148" w:author="WG 5C-1" w:date="2022-11-15T21:23:00Z">
              <w:r w:rsidRPr="001E4D0A">
                <w:rPr>
                  <w:rFonts w:eastAsia="Calibri"/>
                  <w:lang w:eastAsia="zh-CN"/>
                </w:rPr>
                <w:tab/>
                <w:t>SSB for 10 dB SINAD</w:t>
              </w:r>
            </w:ins>
          </w:p>
        </w:tc>
        <w:tc>
          <w:tcPr>
            <w:tcW w:w="1620" w:type="dxa"/>
            <w:tcBorders>
              <w:top w:val="single" w:sz="4" w:space="0" w:color="auto"/>
              <w:left w:val="single" w:sz="4" w:space="0" w:color="auto"/>
              <w:bottom w:val="single" w:sz="4" w:space="0" w:color="auto"/>
              <w:right w:val="single" w:sz="4" w:space="0" w:color="auto"/>
            </w:tcBorders>
            <w:hideMark/>
            <w:tcPrChange w:id="2149"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5E966D0" w14:textId="762A1BF8" w:rsidR="002C0A6A" w:rsidRPr="008F73E2" w:rsidRDefault="00757D92" w:rsidP="00EC32D8">
            <w:pPr>
              <w:pStyle w:val="Tabletext"/>
              <w:jc w:val="center"/>
              <w:rPr>
                <w:ins w:id="2150" w:author="WG 5C-1" w:date="2022-11-15T21:23:00Z"/>
                <w:rFonts w:eastAsia="Calibri"/>
                <w:highlight w:val="cyan"/>
                <w:lang w:eastAsia="zh-CN"/>
                <w:rPrChange w:id="2151" w:author="Andre Tarpinian (DON CIO)" w:date="2025-03-10T16:56:00Z">
                  <w:rPr>
                    <w:ins w:id="2152" w:author="WG 5C-1" w:date="2022-11-15T21:23:00Z"/>
                    <w:rFonts w:eastAsia="Calibri"/>
                    <w:lang w:eastAsia="zh-CN"/>
                  </w:rPr>
                </w:rPrChange>
              </w:rPr>
            </w:pPr>
            <w:ins w:id="2153" w:author="Andre Tarpinian (DON CIO)" w:date="2025-03-10T16:55:00Z">
              <w:r w:rsidRPr="008F73E2">
                <w:rPr>
                  <w:rFonts w:eastAsia="Calibri"/>
                  <w:highlight w:val="cyan"/>
                  <w:lang w:eastAsia="zh-CN"/>
                </w:rPr>
                <w:t>-110 to -130</w:t>
              </w:r>
            </w:ins>
            <w:ins w:id="2154" w:author="WG 5C-1" w:date="2022-11-15T21:23:00Z">
              <w:del w:id="2155" w:author="Andre Tarpinian (DON CIO)" w:date="2025-03-10T16:55:00Z">
                <w:r w:rsidR="002C0A6A" w:rsidRPr="008F73E2" w:rsidDel="00757D92">
                  <w:rPr>
                    <w:rFonts w:eastAsia="Calibri"/>
                    <w:highlight w:val="cyan"/>
                    <w:lang w:eastAsia="zh-CN"/>
                    <w:rPrChange w:id="2156" w:author="Andre Tarpinian (DON CIO)" w:date="2025-03-10T16:56:00Z">
                      <w:rPr>
                        <w:rFonts w:eastAsia="Calibri"/>
                        <w:lang w:eastAsia="zh-CN"/>
                      </w:rPr>
                    </w:rPrChange>
                  </w:rPr>
                  <w:delText>−113</w:delText>
                </w:r>
              </w:del>
            </w:ins>
          </w:p>
        </w:tc>
        <w:tc>
          <w:tcPr>
            <w:tcW w:w="1655" w:type="dxa"/>
            <w:tcBorders>
              <w:top w:val="single" w:sz="4" w:space="0" w:color="auto"/>
              <w:left w:val="single" w:sz="4" w:space="0" w:color="auto"/>
              <w:bottom w:val="single" w:sz="4" w:space="0" w:color="auto"/>
              <w:right w:val="single" w:sz="4" w:space="0" w:color="auto"/>
            </w:tcBorders>
            <w:hideMark/>
            <w:tcPrChange w:id="2157"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619F7C2" w14:textId="2AD4CC40" w:rsidR="002C0A6A" w:rsidRPr="008F73E2" w:rsidRDefault="00757D92" w:rsidP="00EC32D8">
            <w:pPr>
              <w:pStyle w:val="Tabletext"/>
              <w:jc w:val="center"/>
              <w:rPr>
                <w:ins w:id="2158" w:author="WG 5C-1" w:date="2022-11-15T21:23:00Z"/>
                <w:rFonts w:eastAsia="Calibri"/>
                <w:highlight w:val="cyan"/>
                <w:lang w:eastAsia="zh-CN"/>
                <w:rPrChange w:id="2159" w:author="Andre Tarpinian (DON CIO)" w:date="2025-03-10T16:56:00Z">
                  <w:rPr>
                    <w:ins w:id="2160" w:author="WG 5C-1" w:date="2022-11-15T21:23:00Z"/>
                    <w:rFonts w:eastAsia="Calibri"/>
                    <w:lang w:eastAsia="zh-CN"/>
                  </w:rPr>
                </w:rPrChange>
              </w:rPr>
            </w:pPr>
            <w:ins w:id="2161" w:author="Andre Tarpinian (DON CIO)" w:date="2025-03-10T16:55:00Z">
              <w:r w:rsidRPr="008F73E2">
                <w:rPr>
                  <w:rFonts w:eastAsia="Calibri"/>
                  <w:highlight w:val="cyan"/>
                  <w:lang w:eastAsia="zh-CN"/>
                </w:rPr>
                <w:t>-110 to -130</w:t>
              </w:r>
            </w:ins>
            <w:ins w:id="2162" w:author="WG 5C-1" w:date="2022-11-15T21:23:00Z">
              <w:del w:id="2163" w:author="Andre Tarpinian (DON CIO)" w:date="2025-03-10T16:55:00Z">
                <w:r w:rsidR="002C0A6A" w:rsidRPr="008F73E2" w:rsidDel="00757D92">
                  <w:rPr>
                    <w:rFonts w:eastAsia="Calibri"/>
                    <w:highlight w:val="cyan"/>
                    <w:lang w:eastAsia="zh-CN"/>
                    <w:rPrChange w:id="2164" w:author="Andre Tarpinian (DON CIO)" w:date="2025-03-10T16:56:00Z">
                      <w:rPr>
                        <w:rFonts w:eastAsia="Calibri"/>
                        <w:lang w:eastAsia="zh-CN"/>
                      </w:rPr>
                    </w:rPrChange>
                  </w:rPr>
                  <w:delText>−113</w:delText>
                </w:r>
              </w:del>
            </w:ins>
          </w:p>
        </w:tc>
        <w:tc>
          <w:tcPr>
            <w:tcW w:w="1692" w:type="dxa"/>
            <w:tcBorders>
              <w:top w:val="single" w:sz="4" w:space="0" w:color="auto"/>
              <w:left w:val="single" w:sz="4" w:space="0" w:color="auto"/>
              <w:bottom w:val="single" w:sz="4" w:space="0" w:color="auto"/>
              <w:right w:val="single" w:sz="4" w:space="0" w:color="auto"/>
            </w:tcBorders>
            <w:tcPrChange w:id="2165"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2D4277D0" w14:textId="624C99E9" w:rsidR="002C0A6A" w:rsidRPr="008F73E2" w:rsidRDefault="002C0A6A" w:rsidP="00EC32D8">
            <w:pPr>
              <w:pStyle w:val="Tabletext"/>
              <w:jc w:val="center"/>
              <w:rPr>
                <w:ins w:id="2166" w:author="WG 5C-1" w:date="2022-11-15T21:23:00Z"/>
                <w:rFonts w:eastAsia="Calibri"/>
                <w:highlight w:val="cyan"/>
                <w:lang w:eastAsia="zh-CN"/>
                <w:rPrChange w:id="2167" w:author="Andre Tarpinian (DON CIO)" w:date="2025-03-10T16:56:00Z">
                  <w:rPr>
                    <w:ins w:id="2168" w:author="WG 5C-1" w:date="2022-11-15T21:23:00Z"/>
                    <w:rFonts w:eastAsia="Calibri"/>
                    <w:lang w:eastAsia="zh-CN"/>
                  </w:rPr>
                </w:rPrChange>
              </w:rPr>
            </w:pPr>
            <w:ins w:id="2169" w:author="WG 5C-1" w:date="2022-11-15T21:23:00Z">
              <w:del w:id="2170" w:author="Andre Tarpinian (DON CIO)" w:date="2025-03-10T16:31:00Z">
                <w:r w:rsidRPr="008F73E2" w:rsidDel="00CB3850">
                  <w:rPr>
                    <w:rFonts w:eastAsia="Calibri"/>
                    <w:highlight w:val="cyan"/>
                    <w:lang w:eastAsia="zh-CN"/>
                    <w:rPrChange w:id="2171" w:author="Andre Tarpinian (DON CIO)" w:date="2025-03-10T16:56:00Z">
                      <w:rPr>
                        <w:rFonts w:eastAsia="Calibri"/>
                        <w:lang w:eastAsia="zh-CN"/>
                      </w:rPr>
                    </w:rPrChange>
                  </w:rPr>
                  <w:delText>−113</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172"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69FB3217" w14:textId="3CA0C3F1" w:rsidR="002C0A6A" w:rsidRPr="008F73E2" w:rsidRDefault="00757D92" w:rsidP="00EC32D8">
            <w:pPr>
              <w:pStyle w:val="Tabletext"/>
              <w:jc w:val="center"/>
              <w:rPr>
                <w:ins w:id="2173" w:author="WG 5C-1" w:date="2022-11-15T21:23:00Z"/>
                <w:rFonts w:eastAsia="Calibri"/>
                <w:highlight w:val="cyan"/>
                <w:lang w:eastAsia="zh-CN"/>
                <w:rPrChange w:id="2174" w:author="Andre Tarpinian (DON CIO)" w:date="2025-03-10T16:56:00Z">
                  <w:rPr>
                    <w:ins w:id="2175" w:author="WG 5C-1" w:date="2022-11-15T21:23:00Z"/>
                    <w:rFonts w:eastAsia="Calibri"/>
                    <w:lang w:eastAsia="zh-CN"/>
                  </w:rPr>
                </w:rPrChange>
              </w:rPr>
            </w:pPr>
            <w:ins w:id="2176" w:author="Andre Tarpinian (DON CIO)" w:date="2025-03-10T16:55:00Z">
              <w:r w:rsidRPr="008F73E2">
                <w:rPr>
                  <w:rFonts w:eastAsia="Calibri"/>
                  <w:highlight w:val="cyan"/>
                  <w:lang w:eastAsia="zh-CN"/>
                </w:rPr>
                <w:t>-110 to -130</w:t>
              </w:r>
            </w:ins>
            <w:ins w:id="2177" w:author="WG 5C-1" w:date="2022-11-15T21:23:00Z">
              <w:del w:id="2178" w:author="Andre Tarpinian (DON CIO)" w:date="2025-03-10T16:55:00Z">
                <w:r w:rsidR="002C0A6A" w:rsidRPr="008F73E2" w:rsidDel="00757D92">
                  <w:rPr>
                    <w:rFonts w:eastAsia="Calibri"/>
                    <w:highlight w:val="cyan"/>
                    <w:lang w:eastAsia="zh-CN"/>
                    <w:rPrChange w:id="2179" w:author="Andre Tarpinian (DON CIO)" w:date="2025-03-10T16:56:00Z">
                      <w:rPr>
                        <w:rFonts w:eastAsia="Calibri"/>
                        <w:lang w:eastAsia="zh-CN"/>
                      </w:rPr>
                    </w:rPrChange>
                  </w:rPr>
                  <w:delText>−113</w:delText>
                </w:r>
              </w:del>
            </w:ins>
          </w:p>
        </w:tc>
      </w:tr>
      <w:tr w:rsidR="002C0A6A" w:rsidRPr="001E4D0A" w14:paraId="463A3A8B" w14:textId="77777777" w:rsidTr="00CB3850">
        <w:trPr>
          <w:trHeight w:val="20"/>
          <w:jc w:val="center"/>
          <w:ins w:id="2180" w:author="WG 5C-1" w:date="2022-11-15T21:23:00Z"/>
          <w:trPrChange w:id="2181"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182"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3F627A1" w14:textId="77777777" w:rsidR="002C0A6A" w:rsidRPr="001E4D0A" w:rsidRDefault="002C0A6A" w:rsidP="00EC32D8">
            <w:pPr>
              <w:pStyle w:val="Tabletext"/>
              <w:rPr>
                <w:ins w:id="2183" w:author="WG 5C-1" w:date="2022-11-15T21:23:00Z"/>
                <w:rFonts w:eastAsia="Calibri"/>
                <w:lang w:eastAsia="zh-CN"/>
              </w:rPr>
            </w:pPr>
            <w:ins w:id="2184" w:author="WG 5C-1" w:date="2022-11-15T21:23:00Z">
              <w:r w:rsidRPr="001E4D0A">
                <w:rPr>
                  <w:rFonts w:eastAsia="Calibri"/>
                  <w:lang w:eastAsia="zh-CN"/>
                </w:rPr>
                <w:tab/>
                <w:t>ISB for 10 dB SINAD</w:t>
              </w:r>
            </w:ins>
          </w:p>
        </w:tc>
        <w:tc>
          <w:tcPr>
            <w:tcW w:w="1620" w:type="dxa"/>
            <w:tcBorders>
              <w:top w:val="single" w:sz="4" w:space="0" w:color="auto"/>
              <w:left w:val="single" w:sz="4" w:space="0" w:color="auto"/>
              <w:bottom w:val="single" w:sz="4" w:space="0" w:color="auto"/>
              <w:right w:val="single" w:sz="4" w:space="0" w:color="auto"/>
            </w:tcBorders>
            <w:hideMark/>
            <w:tcPrChange w:id="2185"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55B1EE3" w14:textId="6909EE25" w:rsidR="002C0A6A" w:rsidRPr="008F73E2" w:rsidRDefault="00A03961" w:rsidP="00EC32D8">
            <w:pPr>
              <w:pStyle w:val="Tabletext"/>
              <w:jc w:val="center"/>
              <w:rPr>
                <w:ins w:id="2186" w:author="WG 5C-1" w:date="2022-11-15T21:23:00Z"/>
                <w:rFonts w:eastAsia="Calibri"/>
                <w:highlight w:val="cyan"/>
                <w:lang w:eastAsia="zh-CN"/>
                <w:rPrChange w:id="2187" w:author="Andre Tarpinian (DON CIO)" w:date="2025-03-10T16:56:00Z">
                  <w:rPr>
                    <w:ins w:id="2188" w:author="WG 5C-1" w:date="2022-11-15T21:23:00Z"/>
                    <w:rFonts w:eastAsia="Calibri"/>
                    <w:lang w:eastAsia="zh-CN"/>
                  </w:rPr>
                </w:rPrChange>
              </w:rPr>
            </w:pPr>
            <w:ins w:id="2189" w:author="Andre Tarpinian (DON CIO)" w:date="2025-03-10T16:55:00Z">
              <w:r w:rsidRPr="008F73E2">
                <w:rPr>
                  <w:rFonts w:eastAsia="Calibri"/>
                  <w:highlight w:val="cyan"/>
                  <w:lang w:eastAsia="zh-CN"/>
                </w:rPr>
                <w:t>-125 to -130</w:t>
              </w:r>
            </w:ins>
            <w:ins w:id="2190" w:author="Carmelo Rivera" w:date="2024-11-27T03:13:00Z">
              <w:del w:id="2191" w:author="Andre Tarpinian (DON CIO)" w:date="2025-03-10T16:55:00Z">
                <w:r w:rsidR="002C0A6A" w:rsidRPr="008F73E2" w:rsidDel="00A03961">
                  <w:rPr>
                    <w:rFonts w:eastAsia="Calibri"/>
                    <w:highlight w:val="cyan"/>
                    <w:lang w:eastAsia="zh-CN"/>
                    <w:rPrChange w:id="2192" w:author="Andre Tarpinian (DON CIO)" w:date="2025-03-10T16:56:00Z">
                      <w:rPr>
                        <w:rFonts w:eastAsia="Calibri"/>
                        <w:lang w:eastAsia="zh-CN"/>
                      </w:rPr>
                    </w:rPrChange>
                  </w:rPr>
                  <w:delText>-113</w:delText>
                </w:r>
              </w:del>
            </w:ins>
          </w:p>
        </w:tc>
        <w:tc>
          <w:tcPr>
            <w:tcW w:w="1655" w:type="dxa"/>
            <w:tcBorders>
              <w:top w:val="single" w:sz="4" w:space="0" w:color="auto"/>
              <w:left w:val="single" w:sz="4" w:space="0" w:color="auto"/>
              <w:bottom w:val="single" w:sz="4" w:space="0" w:color="auto"/>
              <w:right w:val="single" w:sz="4" w:space="0" w:color="auto"/>
            </w:tcBorders>
            <w:hideMark/>
            <w:tcPrChange w:id="2193"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3BCA450" w14:textId="5A3302EB" w:rsidR="002C0A6A" w:rsidRPr="008F73E2" w:rsidRDefault="00A03961" w:rsidP="00EC32D8">
            <w:pPr>
              <w:pStyle w:val="Tabletext"/>
              <w:jc w:val="center"/>
              <w:rPr>
                <w:ins w:id="2194" w:author="WG 5C-1" w:date="2022-11-15T21:23:00Z"/>
                <w:rFonts w:eastAsia="Calibri"/>
                <w:highlight w:val="cyan"/>
                <w:lang w:eastAsia="zh-CN"/>
                <w:rPrChange w:id="2195" w:author="Andre Tarpinian (DON CIO)" w:date="2025-03-10T16:56:00Z">
                  <w:rPr>
                    <w:ins w:id="2196" w:author="WG 5C-1" w:date="2022-11-15T21:23:00Z"/>
                    <w:rFonts w:eastAsia="Calibri"/>
                    <w:lang w:eastAsia="zh-CN"/>
                  </w:rPr>
                </w:rPrChange>
              </w:rPr>
            </w:pPr>
            <w:ins w:id="2197" w:author="Andre Tarpinian (DON CIO)" w:date="2025-03-10T16:55:00Z">
              <w:r w:rsidRPr="008F73E2">
                <w:rPr>
                  <w:rFonts w:eastAsia="Calibri"/>
                  <w:highlight w:val="cyan"/>
                  <w:lang w:eastAsia="zh-CN"/>
                </w:rPr>
                <w:t>-125 to -130</w:t>
              </w:r>
            </w:ins>
            <w:ins w:id="2198" w:author="Carmelo Rivera" w:date="2024-11-27T03:13:00Z">
              <w:del w:id="2199" w:author="Andre Tarpinian (DON CIO)" w:date="2025-03-10T16:55:00Z">
                <w:r w:rsidR="002C0A6A" w:rsidRPr="008F73E2" w:rsidDel="00A03961">
                  <w:rPr>
                    <w:rFonts w:eastAsia="Calibri"/>
                    <w:highlight w:val="cyan"/>
                    <w:lang w:eastAsia="zh-CN"/>
                    <w:rPrChange w:id="2200" w:author="Andre Tarpinian (DON CIO)" w:date="2025-03-10T16:56:00Z">
                      <w:rPr>
                        <w:rFonts w:eastAsia="Calibri"/>
                        <w:lang w:eastAsia="zh-CN"/>
                      </w:rPr>
                    </w:rPrChange>
                  </w:rPr>
                  <w:delText>-113</w:delText>
                </w:r>
              </w:del>
            </w:ins>
          </w:p>
        </w:tc>
        <w:tc>
          <w:tcPr>
            <w:tcW w:w="1692" w:type="dxa"/>
            <w:tcBorders>
              <w:top w:val="single" w:sz="4" w:space="0" w:color="auto"/>
              <w:left w:val="single" w:sz="4" w:space="0" w:color="auto"/>
              <w:bottom w:val="single" w:sz="4" w:space="0" w:color="auto"/>
              <w:right w:val="single" w:sz="4" w:space="0" w:color="auto"/>
            </w:tcBorders>
            <w:tcPrChange w:id="2201"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66F84D3A" w14:textId="2FB96B18" w:rsidR="002C0A6A" w:rsidRPr="008F73E2" w:rsidRDefault="002C0A6A" w:rsidP="00EC32D8">
            <w:pPr>
              <w:pStyle w:val="Tabletext"/>
              <w:jc w:val="center"/>
              <w:rPr>
                <w:ins w:id="2202" w:author="WG 5C-1" w:date="2022-11-15T21:23:00Z"/>
                <w:rFonts w:eastAsia="Calibri"/>
                <w:highlight w:val="cyan"/>
                <w:lang w:eastAsia="zh-CN"/>
                <w:rPrChange w:id="2203" w:author="Andre Tarpinian (DON CIO)" w:date="2025-03-10T16:56:00Z">
                  <w:rPr>
                    <w:ins w:id="2204" w:author="WG 5C-1" w:date="2022-11-15T21:23:00Z"/>
                    <w:rFonts w:eastAsia="Calibri"/>
                    <w:lang w:eastAsia="zh-CN"/>
                  </w:rPr>
                </w:rPrChange>
              </w:rPr>
            </w:pPr>
            <w:ins w:id="2205" w:author="Carmelo Rivera" w:date="2024-11-27T03:13:00Z">
              <w:del w:id="2206" w:author="Andre Tarpinian (DON CIO)" w:date="2025-03-10T16:31:00Z">
                <w:r w:rsidRPr="008F73E2" w:rsidDel="00CB3850">
                  <w:rPr>
                    <w:rFonts w:eastAsia="Calibri"/>
                    <w:highlight w:val="cyan"/>
                    <w:lang w:eastAsia="zh-CN"/>
                    <w:rPrChange w:id="2207" w:author="Andre Tarpinian (DON CIO)" w:date="2025-03-10T16:56:00Z">
                      <w:rPr>
                        <w:rFonts w:eastAsia="Calibri"/>
                        <w:lang w:eastAsia="zh-CN"/>
                      </w:rPr>
                    </w:rPrChange>
                  </w:rPr>
                  <w:delText>-113</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208"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5EB7A4CD" w14:textId="1EA3FAD4" w:rsidR="002C0A6A" w:rsidRPr="008F73E2" w:rsidRDefault="00A03961" w:rsidP="00EC32D8">
            <w:pPr>
              <w:pStyle w:val="Tabletext"/>
              <w:jc w:val="center"/>
              <w:rPr>
                <w:ins w:id="2209" w:author="WG 5C-1" w:date="2022-11-15T21:23:00Z"/>
                <w:rFonts w:eastAsia="Calibri"/>
                <w:highlight w:val="cyan"/>
                <w:lang w:eastAsia="zh-CN"/>
                <w:rPrChange w:id="2210" w:author="Andre Tarpinian (DON CIO)" w:date="2025-03-10T16:56:00Z">
                  <w:rPr>
                    <w:ins w:id="2211" w:author="WG 5C-1" w:date="2022-11-15T21:23:00Z"/>
                    <w:rFonts w:eastAsia="Calibri"/>
                    <w:lang w:eastAsia="zh-CN"/>
                  </w:rPr>
                </w:rPrChange>
              </w:rPr>
            </w:pPr>
            <w:ins w:id="2212" w:author="Andre Tarpinian (DON CIO)" w:date="2025-03-10T16:55:00Z">
              <w:r w:rsidRPr="008F73E2">
                <w:rPr>
                  <w:rFonts w:eastAsia="Calibri"/>
                  <w:highlight w:val="cyan"/>
                  <w:lang w:eastAsia="zh-CN"/>
                </w:rPr>
                <w:t>-125 to -130</w:t>
              </w:r>
            </w:ins>
            <w:ins w:id="2213" w:author="Carmelo Rivera" w:date="2024-11-27T03:13:00Z">
              <w:del w:id="2214" w:author="Andre Tarpinian (DON CIO)" w:date="2025-03-10T16:55:00Z">
                <w:r w:rsidR="002C0A6A" w:rsidRPr="008F73E2" w:rsidDel="00A03961">
                  <w:rPr>
                    <w:rFonts w:eastAsia="Calibri"/>
                    <w:highlight w:val="cyan"/>
                    <w:lang w:eastAsia="zh-CN"/>
                    <w:rPrChange w:id="2215" w:author="Andre Tarpinian (DON CIO)" w:date="2025-03-10T16:56:00Z">
                      <w:rPr>
                        <w:rFonts w:eastAsia="Calibri"/>
                        <w:lang w:eastAsia="zh-CN"/>
                      </w:rPr>
                    </w:rPrChange>
                  </w:rPr>
                  <w:delText>-113</w:delText>
                </w:r>
              </w:del>
            </w:ins>
          </w:p>
        </w:tc>
      </w:tr>
      <w:tr w:rsidR="002C0A6A" w:rsidRPr="001E4D0A" w14:paraId="3E174FA2" w14:textId="77777777" w:rsidTr="00CB3850">
        <w:trPr>
          <w:trHeight w:val="20"/>
          <w:jc w:val="center"/>
          <w:ins w:id="2216" w:author="WG 5C-1" w:date="2022-11-15T21:23:00Z"/>
          <w:trPrChange w:id="2217"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218"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42E4B9D1" w14:textId="77777777" w:rsidR="002C0A6A" w:rsidRPr="001E4D0A" w:rsidRDefault="002C0A6A" w:rsidP="00EC32D8">
            <w:pPr>
              <w:pStyle w:val="Tabletext"/>
              <w:rPr>
                <w:ins w:id="2219" w:author="WG 5C-1" w:date="2022-11-15T21:23:00Z"/>
                <w:rFonts w:eastAsia="Calibri"/>
                <w:lang w:eastAsia="zh-CN"/>
              </w:rPr>
            </w:pPr>
            <w:ins w:id="2220" w:author="WG 5C-1" w:date="2022-11-15T21:23:00Z">
              <w:r w:rsidRPr="001E4D0A">
                <w:rPr>
                  <w:rFonts w:eastAsia="Calibri"/>
                  <w:lang w:eastAsia="zh-CN"/>
                </w:rPr>
                <w:tab/>
                <w:t>CW for 10 dB SINAD</w:t>
              </w:r>
            </w:ins>
          </w:p>
        </w:tc>
        <w:tc>
          <w:tcPr>
            <w:tcW w:w="1620" w:type="dxa"/>
            <w:tcBorders>
              <w:top w:val="single" w:sz="4" w:space="0" w:color="auto"/>
              <w:left w:val="single" w:sz="4" w:space="0" w:color="auto"/>
              <w:bottom w:val="single" w:sz="4" w:space="0" w:color="auto"/>
              <w:right w:val="single" w:sz="4" w:space="0" w:color="auto"/>
            </w:tcBorders>
            <w:hideMark/>
            <w:tcPrChange w:id="2221"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BB9602A" w14:textId="48B4E1E0" w:rsidR="002C0A6A" w:rsidRPr="008F73E2" w:rsidRDefault="008F73E2" w:rsidP="00EC32D8">
            <w:pPr>
              <w:pStyle w:val="Tabletext"/>
              <w:jc w:val="center"/>
              <w:rPr>
                <w:ins w:id="2222" w:author="WG 5C-1" w:date="2022-11-15T21:23:00Z"/>
                <w:rFonts w:eastAsia="Calibri"/>
                <w:highlight w:val="cyan"/>
                <w:lang w:eastAsia="zh-CN"/>
                <w:rPrChange w:id="2223" w:author="Andre Tarpinian (DON CIO)" w:date="2025-03-10T16:56:00Z">
                  <w:rPr>
                    <w:ins w:id="2224" w:author="WG 5C-1" w:date="2022-11-15T21:23:00Z"/>
                    <w:rFonts w:eastAsia="Calibri"/>
                    <w:lang w:eastAsia="zh-CN"/>
                  </w:rPr>
                </w:rPrChange>
              </w:rPr>
            </w:pPr>
            <w:ins w:id="2225" w:author="Andre Tarpinian (DON CIO)" w:date="2025-03-10T16:56:00Z">
              <w:r w:rsidRPr="008F73E2">
                <w:rPr>
                  <w:rFonts w:eastAsia="Calibri"/>
                  <w:highlight w:val="cyan"/>
                  <w:lang w:eastAsia="zh-CN"/>
                </w:rPr>
                <w:t>-110 to -130</w:t>
              </w:r>
            </w:ins>
            <w:ins w:id="2226" w:author="WG 5C-1" w:date="2022-11-15T21:23:00Z">
              <w:del w:id="2227" w:author="Andre Tarpinian (DON CIO)" w:date="2025-03-10T16:56:00Z">
                <w:r w:rsidR="002C0A6A" w:rsidRPr="008F73E2" w:rsidDel="008F73E2">
                  <w:rPr>
                    <w:rFonts w:eastAsia="Calibri"/>
                    <w:highlight w:val="cyan"/>
                    <w:lang w:eastAsia="zh-CN"/>
                    <w:rPrChange w:id="2228" w:author="Andre Tarpinian (DON CIO)" w:date="2025-03-10T16:56:00Z">
                      <w:rPr>
                        <w:rFonts w:eastAsia="Calibri"/>
                        <w:lang w:eastAsia="zh-CN"/>
                      </w:rPr>
                    </w:rPrChange>
                  </w:rPr>
                  <w:delText>−116</w:delText>
                </w:r>
              </w:del>
            </w:ins>
          </w:p>
        </w:tc>
        <w:tc>
          <w:tcPr>
            <w:tcW w:w="1655" w:type="dxa"/>
            <w:tcBorders>
              <w:top w:val="single" w:sz="4" w:space="0" w:color="auto"/>
              <w:left w:val="single" w:sz="4" w:space="0" w:color="auto"/>
              <w:bottom w:val="single" w:sz="4" w:space="0" w:color="auto"/>
              <w:right w:val="single" w:sz="4" w:space="0" w:color="auto"/>
            </w:tcBorders>
            <w:hideMark/>
            <w:tcPrChange w:id="2229"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1AB11E8" w14:textId="12403FC9" w:rsidR="002C0A6A" w:rsidRPr="008F73E2" w:rsidRDefault="008F73E2" w:rsidP="00EC32D8">
            <w:pPr>
              <w:pStyle w:val="Tabletext"/>
              <w:jc w:val="center"/>
              <w:rPr>
                <w:ins w:id="2230" w:author="WG 5C-1" w:date="2022-11-15T21:23:00Z"/>
                <w:rFonts w:eastAsia="Calibri"/>
                <w:highlight w:val="cyan"/>
                <w:lang w:eastAsia="zh-CN"/>
                <w:rPrChange w:id="2231" w:author="Andre Tarpinian (DON CIO)" w:date="2025-03-10T16:56:00Z">
                  <w:rPr>
                    <w:ins w:id="2232" w:author="WG 5C-1" w:date="2022-11-15T21:23:00Z"/>
                    <w:rFonts w:eastAsia="Calibri"/>
                    <w:lang w:eastAsia="zh-CN"/>
                  </w:rPr>
                </w:rPrChange>
              </w:rPr>
            </w:pPr>
            <w:ins w:id="2233" w:author="Andre Tarpinian (DON CIO)" w:date="2025-03-10T16:56:00Z">
              <w:r w:rsidRPr="008F73E2">
                <w:rPr>
                  <w:rFonts w:eastAsia="Calibri"/>
                  <w:highlight w:val="cyan"/>
                  <w:lang w:eastAsia="zh-CN"/>
                </w:rPr>
                <w:t>-110 to -130</w:t>
              </w:r>
            </w:ins>
            <w:ins w:id="2234" w:author="WG 5C-1" w:date="2022-11-15T21:23:00Z">
              <w:del w:id="2235" w:author="Andre Tarpinian (DON CIO)" w:date="2025-03-10T16:56:00Z">
                <w:r w:rsidR="002C0A6A" w:rsidRPr="008F73E2" w:rsidDel="008F73E2">
                  <w:rPr>
                    <w:rFonts w:eastAsia="Calibri"/>
                    <w:highlight w:val="cyan"/>
                    <w:lang w:eastAsia="zh-CN"/>
                    <w:rPrChange w:id="2236" w:author="Andre Tarpinian (DON CIO)" w:date="2025-03-10T16:56:00Z">
                      <w:rPr>
                        <w:rFonts w:eastAsia="Calibri"/>
                        <w:lang w:eastAsia="zh-CN"/>
                      </w:rPr>
                    </w:rPrChange>
                  </w:rPr>
                  <w:delText>−116</w:delText>
                </w:r>
              </w:del>
            </w:ins>
          </w:p>
        </w:tc>
        <w:tc>
          <w:tcPr>
            <w:tcW w:w="1692" w:type="dxa"/>
            <w:tcBorders>
              <w:top w:val="single" w:sz="4" w:space="0" w:color="auto"/>
              <w:left w:val="single" w:sz="4" w:space="0" w:color="auto"/>
              <w:bottom w:val="single" w:sz="4" w:space="0" w:color="auto"/>
              <w:right w:val="single" w:sz="4" w:space="0" w:color="auto"/>
            </w:tcBorders>
            <w:tcPrChange w:id="2237"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4ADAEBA4" w14:textId="0F938F8B" w:rsidR="002C0A6A" w:rsidRPr="008F73E2" w:rsidRDefault="002C0A6A" w:rsidP="00EC32D8">
            <w:pPr>
              <w:pStyle w:val="Tabletext"/>
              <w:jc w:val="center"/>
              <w:rPr>
                <w:ins w:id="2238" w:author="WG 5C-1" w:date="2022-11-15T21:23:00Z"/>
                <w:rFonts w:eastAsia="Calibri"/>
                <w:highlight w:val="cyan"/>
                <w:lang w:eastAsia="zh-CN"/>
                <w:rPrChange w:id="2239" w:author="Andre Tarpinian (DON CIO)" w:date="2025-03-10T16:56:00Z">
                  <w:rPr>
                    <w:ins w:id="2240" w:author="WG 5C-1" w:date="2022-11-15T21:23:00Z"/>
                    <w:rFonts w:eastAsia="Calibri"/>
                    <w:lang w:eastAsia="zh-CN"/>
                  </w:rPr>
                </w:rPrChange>
              </w:rPr>
            </w:pPr>
            <w:ins w:id="2241" w:author="WG 5C-1" w:date="2022-11-15T21:23:00Z">
              <w:del w:id="2242" w:author="Andre Tarpinian (DON CIO)" w:date="2025-03-10T16:31:00Z">
                <w:r w:rsidRPr="008F73E2" w:rsidDel="00CB3850">
                  <w:rPr>
                    <w:rFonts w:eastAsia="Calibri"/>
                    <w:highlight w:val="cyan"/>
                    <w:lang w:eastAsia="zh-CN"/>
                    <w:rPrChange w:id="2243" w:author="Andre Tarpinian (DON CIO)" w:date="2025-03-10T16:56:00Z">
                      <w:rPr>
                        <w:rFonts w:eastAsia="Calibri"/>
                        <w:lang w:eastAsia="zh-CN"/>
                      </w:rPr>
                    </w:rPrChange>
                  </w:rPr>
                  <w:delText>−116</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244"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4B8EBDE1" w14:textId="2E67653D" w:rsidR="002C0A6A" w:rsidRPr="008F73E2" w:rsidRDefault="008F73E2" w:rsidP="00EC32D8">
            <w:pPr>
              <w:pStyle w:val="Tabletext"/>
              <w:jc w:val="center"/>
              <w:rPr>
                <w:ins w:id="2245" w:author="WG 5C-1" w:date="2022-11-15T21:23:00Z"/>
                <w:rFonts w:eastAsia="Calibri"/>
                <w:highlight w:val="cyan"/>
                <w:lang w:eastAsia="zh-CN"/>
                <w:rPrChange w:id="2246" w:author="Andre Tarpinian (DON CIO)" w:date="2025-03-10T16:56:00Z">
                  <w:rPr>
                    <w:ins w:id="2247" w:author="WG 5C-1" w:date="2022-11-15T21:23:00Z"/>
                    <w:rFonts w:eastAsia="Calibri"/>
                    <w:lang w:eastAsia="zh-CN"/>
                  </w:rPr>
                </w:rPrChange>
              </w:rPr>
            </w:pPr>
            <w:ins w:id="2248" w:author="Andre Tarpinian (DON CIO)" w:date="2025-03-10T16:56:00Z">
              <w:r w:rsidRPr="008F73E2">
                <w:rPr>
                  <w:rFonts w:eastAsia="Calibri"/>
                  <w:highlight w:val="cyan"/>
                  <w:lang w:eastAsia="zh-CN"/>
                </w:rPr>
                <w:t>-110 to -130</w:t>
              </w:r>
            </w:ins>
            <w:ins w:id="2249" w:author="WG 5C-1" w:date="2022-11-15T21:23:00Z">
              <w:del w:id="2250" w:author="Andre Tarpinian (DON CIO)" w:date="2025-03-10T16:56:00Z">
                <w:r w:rsidR="002C0A6A" w:rsidRPr="008F73E2" w:rsidDel="008F73E2">
                  <w:rPr>
                    <w:rFonts w:eastAsia="Calibri"/>
                    <w:highlight w:val="cyan"/>
                    <w:lang w:eastAsia="zh-CN"/>
                    <w:rPrChange w:id="2251" w:author="Andre Tarpinian (DON CIO)" w:date="2025-03-10T16:56:00Z">
                      <w:rPr>
                        <w:rFonts w:eastAsia="Calibri"/>
                        <w:lang w:eastAsia="zh-CN"/>
                      </w:rPr>
                    </w:rPrChange>
                  </w:rPr>
                  <w:delText>−116</w:delText>
                </w:r>
              </w:del>
            </w:ins>
          </w:p>
        </w:tc>
      </w:tr>
      <w:tr w:rsidR="002C0A6A" w:rsidRPr="001E4D0A" w14:paraId="145AEC2E" w14:textId="77777777" w:rsidTr="00CB3850">
        <w:tblPrEx>
          <w:tblPrExChange w:id="2252" w:author="Andre Tarpinian (DON CIO)" w:date="2025-03-10T16:31:00Z">
            <w:tblPrEx>
              <w:tblW w:w="9639" w:type="dxa"/>
            </w:tblPrEx>
          </w:tblPrExChange>
        </w:tblPrEx>
        <w:trPr>
          <w:trHeight w:val="20"/>
          <w:jc w:val="center"/>
          <w:ins w:id="2253" w:author="WG 5C-1" w:date="2022-11-15T21:23:00Z"/>
          <w:trPrChange w:id="2254" w:author="Andre Tarpinian (DON CIO)" w:date="2025-03-10T16:31:00Z">
            <w:trPr>
              <w:gridAfter w:val="0"/>
              <w:trHeight w:val="20"/>
              <w:jc w:val="center"/>
            </w:trPr>
          </w:trPrChange>
        </w:trPr>
        <w:tc>
          <w:tcPr>
            <w:tcW w:w="2965" w:type="dxa"/>
            <w:tcBorders>
              <w:top w:val="single" w:sz="4" w:space="0" w:color="auto"/>
              <w:left w:val="single" w:sz="4" w:space="0" w:color="auto"/>
              <w:bottom w:val="single" w:sz="4" w:space="0" w:color="auto"/>
              <w:right w:val="single" w:sz="4" w:space="0" w:color="auto"/>
            </w:tcBorders>
            <w:shd w:val="clear" w:color="auto" w:fill="F2F2F2"/>
            <w:hideMark/>
            <w:tcPrChange w:id="2255" w:author="Andre Tarpinian (DON CIO)" w:date="2025-03-10T16:31:00Z">
              <w:tcPr>
                <w:tcW w:w="2965"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1F56CD19" w14:textId="77777777" w:rsidR="002C0A6A" w:rsidRPr="001E4D0A" w:rsidRDefault="002C0A6A" w:rsidP="00EC32D8">
            <w:pPr>
              <w:pStyle w:val="Tabletext"/>
              <w:rPr>
                <w:ins w:id="2256" w:author="WG 5C-1" w:date="2022-11-15T21:23:00Z"/>
                <w:rFonts w:eastAsia="Calibri"/>
                <w:lang w:eastAsia="zh-CN"/>
              </w:rPr>
            </w:pPr>
            <w:bookmarkStart w:id="2257" w:name="_Hlk100230732"/>
            <w:ins w:id="2258" w:author="WG 5C-1" w:date="2022-11-15T21:23:00Z">
              <w:r w:rsidRPr="001E4D0A">
                <w:rPr>
                  <w:rFonts w:eastAsia="Calibri"/>
                  <w:lang w:eastAsia="zh-CN"/>
                </w:rPr>
                <w:t xml:space="preserve">Signal-to-noise ratio </w:t>
              </w:r>
              <w:bookmarkEnd w:id="2257"/>
              <w:r w:rsidRPr="001E4D0A">
                <w:rPr>
                  <w:rFonts w:eastAsia="Calibri"/>
                  <w:lang w:eastAsia="zh-CN"/>
                </w:rPr>
                <w:t>(dB)</w:t>
              </w:r>
              <w:r w:rsidRPr="001E4D0A">
                <w:rPr>
                  <w:rFonts w:eastAsia="Calibri"/>
                  <w:position w:val="6"/>
                  <w:sz w:val="14"/>
                  <w:szCs w:val="14"/>
                  <w:lang w:eastAsia="zh-CN"/>
                </w:rPr>
                <w:footnoteReference w:id="9"/>
              </w:r>
            </w:ins>
          </w:p>
        </w:tc>
        <w:tc>
          <w:tcPr>
            <w:tcW w:w="1620" w:type="dxa"/>
            <w:tcBorders>
              <w:top w:val="single" w:sz="4" w:space="0" w:color="auto"/>
              <w:left w:val="single" w:sz="4" w:space="0" w:color="auto"/>
              <w:bottom w:val="single" w:sz="4" w:space="0" w:color="auto"/>
              <w:right w:val="single" w:sz="4" w:space="0" w:color="auto"/>
            </w:tcBorders>
            <w:shd w:val="clear" w:color="auto" w:fill="F2F2F2"/>
            <w:hideMark/>
            <w:tcPrChange w:id="2265" w:author="Andre Tarpinian (DON CIO)" w:date="2025-03-10T16:31:00Z">
              <w:tcPr>
                <w:tcW w:w="1620"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60070A5A" w14:textId="77777777" w:rsidR="002C0A6A" w:rsidRPr="001E4D0A" w:rsidRDefault="002C0A6A" w:rsidP="00EC32D8">
            <w:pPr>
              <w:pStyle w:val="Tabletext"/>
              <w:jc w:val="center"/>
              <w:rPr>
                <w:ins w:id="2266" w:author="WG 5C-1" w:date="2022-11-15T21:23:00Z"/>
                <w:rFonts w:eastAsia="Calibri"/>
                <w:lang w:eastAsia="zh-CN"/>
              </w:rPr>
            </w:pPr>
          </w:p>
        </w:tc>
        <w:tc>
          <w:tcPr>
            <w:tcW w:w="1655" w:type="dxa"/>
            <w:tcBorders>
              <w:top w:val="single" w:sz="4" w:space="0" w:color="auto"/>
              <w:left w:val="single" w:sz="4" w:space="0" w:color="auto"/>
              <w:bottom w:val="single" w:sz="4" w:space="0" w:color="auto"/>
              <w:right w:val="single" w:sz="4" w:space="0" w:color="auto"/>
            </w:tcBorders>
            <w:shd w:val="clear" w:color="auto" w:fill="F2F2F2"/>
            <w:hideMark/>
            <w:tcPrChange w:id="2267" w:author="Andre Tarpinian (DON CIO)" w:date="2025-03-10T16:31:00Z">
              <w:tcPr>
                <w:tcW w:w="1655"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09250979" w14:textId="77777777" w:rsidR="002C0A6A" w:rsidRPr="001E4D0A" w:rsidRDefault="002C0A6A" w:rsidP="00EC32D8">
            <w:pPr>
              <w:pStyle w:val="Tabletext"/>
              <w:jc w:val="center"/>
              <w:rPr>
                <w:ins w:id="2268" w:author="WG 5C-1" w:date="2022-11-15T21:23:00Z"/>
                <w:rFonts w:ascii="CG Times" w:hAnsi="CG Times"/>
              </w:rPr>
            </w:pPr>
          </w:p>
        </w:tc>
        <w:tc>
          <w:tcPr>
            <w:tcW w:w="1692" w:type="dxa"/>
            <w:tcBorders>
              <w:top w:val="single" w:sz="4" w:space="0" w:color="auto"/>
              <w:left w:val="single" w:sz="4" w:space="0" w:color="auto"/>
              <w:bottom w:val="single" w:sz="4" w:space="0" w:color="auto"/>
              <w:right w:val="single" w:sz="4" w:space="0" w:color="auto"/>
            </w:tcBorders>
            <w:shd w:val="clear" w:color="auto" w:fill="F2F2F2"/>
            <w:tcPrChange w:id="2269" w:author="Andre Tarpinian (DON CIO)" w:date="2025-03-10T16:31:00Z">
              <w:tcPr>
                <w:tcW w:w="1692" w:type="dxa"/>
                <w:gridSpan w:val="2"/>
                <w:tcBorders>
                  <w:top w:val="single" w:sz="4" w:space="0" w:color="auto"/>
                  <w:left w:val="single" w:sz="4" w:space="0" w:color="auto"/>
                  <w:bottom w:val="single" w:sz="4" w:space="0" w:color="auto"/>
                  <w:right w:val="single" w:sz="4" w:space="0" w:color="auto"/>
                </w:tcBorders>
                <w:shd w:val="clear" w:color="auto" w:fill="F2F2F2"/>
              </w:tcPr>
            </w:tcPrChange>
          </w:tcPr>
          <w:p w14:paraId="6CE91436" w14:textId="77777777" w:rsidR="002C0A6A" w:rsidRPr="00CB3850" w:rsidRDefault="002C0A6A" w:rsidP="00EC32D8">
            <w:pPr>
              <w:pStyle w:val="Tabletext"/>
              <w:jc w:val="center"/>
              <w:rPr>
                <w:ins w:id="2270" w:author="WG 5C-1" w:date="2022-11-15T21:23:00Z"/>
                <w:rFonts w:ascii="CG Times" w:hAnsi="CG Times"/>
                <w:highlight w:val="cyan"/>
                <w:rPrChange w:id="2271" w:author="Andre Tarpinian (DON CIO)" w:date="2025-03-10T16:31:00Z">
                  <w:rPr>
                    <w:ins w:id="2272" w:author="WG 5C-1" w:date="2022-11-15T21:23:00Z"/>
                    <w:rFonts w:ascii="CG Times" w:hAnsi="CG Times"/>
                  </w:rPr>
                </w:rPrChange>
              </w:rPr>
            </w:pPr>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hideMark/>
            <w:tcPrChange w:id="2273" w:author="Andre Tarpinian (DON CIO)" w:date="2025-03-10T16:31:00Z">
              <w:tcPr>
                <w:tcW w:w="1707" w:type="dxa"/>
                <w:gridSpan w:val="3"/>
                <w:tcBorders>
                  <w:top w:val="single" w:sz="4" w:space="0" w:color="auto"/>
                  <w:left w:val="single" w:sz="4" w:space="0" w:color="auto"/>
                  <w:bottom w:val="single" w:sz="4" w:space="0" w:color="auto"/>
                  <w:right w:val="single" w:sz="4" w:space="0" w:color="auto"/>
                </w:tcBorders>
                <w:shd w:val="clear" w:color="auto" w:fill="F2F2F2"/>
                <w:hideMark/>
              </w:tcPr>
            </w:tcPrChange>
          </w:tcPr>
          <w:p w14:paraId="44B950BB" w14:textId="77777777" w:rsidR="002C0A6A" w:rsidRPr="001E4D0A" w:rsidRDefault="002C0A6A" w:rsidP="00EC32D8">
            <w:pPr>
              <w:pStyle w:val="Tabletext"/>
              <w:jc w:val="center"/>
              <w:rPr>
                <w:ins w:id="2274" w:author="WG 5C-1" w:date="2022-11-15T21:23:00Z"/>
                <w:rFonts w:ascii="CG Times" w:hAnsi="CG Times"/>
              </w:rPr>
            </w:pPr>
          </w:p>
        </w:tc>
      </w:tr>
      <w:tr w:rsidR="002C0A6A" w:rsidRPr="001E4D0A" w14:paraId="54CB9B5F" w14:textId="77777777" w:rsidTr="00CB3850">
        <w:trPr>
          <w:trHeight w:val="20"/>
          <w:jc w:val="center"/>
          <w:ins w:id="2275" w:author="WG 5C-1" w:date="2022-11-15T21:23:00Z"/>
          <w:trPrChange w:id="2276"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277"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7F2356CE" w14:textId="77777777" w:rsidR="002C0A6A" w:rsidRPr="001E4D0A" w:rsidRDefault="002C0A6A" w:rsidP="00EC32D8">
            <w:pPr>
              <w:pStyle w:val="Tabletext"/>
              <w:rPr>
                <w:ins w:id="2278" w:author="WG 5C-1" w:date="2022-11-15T21:23:00Z"/>
                <w:rFonts w:eastAsia="Calibri"/>
                <w:lang w:eastAsia="zh-CN"/>
              </w:rPr>
            </w:pPr>
            <w:ins w:id="2279" w:author="WG 5C-1" w:date="2022-11-15T21:23:00Z">
              <w:r w:rsidRPr="001E4D0A">
                <w:rPr>
                  <w:rFonts w:eastAsia="Calibri"/>
                  <w:lang w:eastAsia="zh-CN"/>
                </w:rPr>
                <w:tab/>
                <w:t>PSK</w:t>
              </w:r>
            </w:ins>
          </w:p>
        </w:tc>
        <w:tc>
          <w:tcPr>
            <w:tcW w:w="1620" w:type="dxa"/>
            <w:tcBorders>
              <w:top w:val="single" w:sz="4" w:space="0" w:color="auto"/>
              <w:left w:val="single" w:sz="4" w:space="0" w:color="auto"/>
              <w:bottom w:val="single" w:sz="4" w:space="0" w:color="auto"/>
              <w:right w:val="single" w:sz="4" w:space="0" w:color="auto"/>
            </w:tcBorders>
            <w:hideMark/>
            <w:tcPrChange w:id="2280"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9C62296" w14:textId="77777777" w:rsidR="002C0A6A" w:rsidRPr="001E4D0A" w:rsidRDefault="002C0A6A" w:rsidP="00EC32D8">
            <w:pPr>
              <w:pStyle w:val="Tabletext"/>
              <w:jc w:val="center"/>
              <w:rPr>
                <w:ins w:id="2281" w:author="WG 5C-1" w:date="2022-11-15T21:23:00Z"/>
                <w:rFonts w:eastAsia="Calibri"/>
                <w:lang w:eastAsia="zh-CN"/>
              </w:rPr>
            </w:pPr>
            <w:ins w:id="2282" w:author="WG 5C-1" w:date="2022-11-15T21:23:00Z">
              <w:r w:rsidRPr="001E4D0A">
                <w:rPr>
                  <w:rFonts w:eastAsia="Calibri"/>
                  <w:lang w:eastAsia="zh-CN"/>
                </w:rPr>
                <w:t>5</w:t>
              </w:r>
            </w:ins>
          </w:p>
        </w:tc>
        <w:tc>
          <w:tcPr>
            <w:tcW w:w="1655" w:type="dxa"/>
            <w:tcBorders>
              <w:top w:val="single" w:sz="4" w:space="0" w:color="auto"/>
              <w:left w:val="single" w:sz="4" w:space="0" w:color="auto"/>
              <w:bottom w:val="single" w:sz="4" w:space="0" w:color="auto"/>
              <w:right w:val="single" w:sz="4" w:space="0" w:color="auto"/>
            </w:tcBorders>
            <w:hideMark/>
            <w:tcPrChange w:id="2283"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12990D0" w14:textId="77777777" w:rsidR="002C0A6A" w:rsidRPr="001E4D0A" w:rsidRDefault="002C0A6A" w:rsidP="00EC32D8">
            <w:pPr>
              <w:pStyle w:val="Tabletext"/>
              <w:jc w:val="center"/>
              <w:rPr>
                <w:ins w:id="2284" w:author="WG 5C-1" w:date="2022-11-15T21:23:00Z"/>
                <w:rFonts w:eastAsia="Calibri"/>
                <w:lang w:eastAsia="zh-CN"/>
              </w:rPr>
            </w:pPr>
            <w:ins w:id="2285" w:author="WG 5C-1" w:date="2022-11-15T21:23:00Z">
              <w:r w:rsidRPr="001E4D0A">
                <w:rPr>
                  <w:rFonts w:eastAsia="Calibri"/>
                  <w:lang w:eastAsia="zh-CN"/>
                </w:rPr>
                <w:t>12</w:t>
              </w:r>
            </w:ins>
          </w:p>
        </w:tc>
        <w:tc>
          <w:tcPr>
            <w:tcW w:w="1692" w:type="dxa"/>
            <w:tcBorders>
              <w:top w:val="single" w:sz="4" w:space="0" w:color="auto"/>
              <w:left w:val="single" w:sz="4" w:space="0" w:color="auto"/>
              <w:bottom w:val="single" w:sz="4" w:space="0" w:color="auto"/>
              <w:right w:val="single" w:sz="4" w:space="0" w:color="auto"/>
            </w:tcBorders>
            <w:tcPrChange w:id="2286"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02A53782" w14:textId="567118EB" w:rsidR="002C0A6A" w:rsidRPr="00CB3850" w:rsidRDefault="002C0A6A" w:rsidP="00EC32D8">
            <w:pPr>
              <w:pStyle w:val="Tabletext"/>
              <w:jc w:val="center"/>
              <w:rPr>
                <w:ins w:id="2287" w:author="WG 5C-1" w:date="2022-11-15T21:23:00Z"/>
                <w:rFonts w:eastAsia="Calibri"/>
                <w:highlight w:val="cyan"/>
                <w:lang w:eastAsia="zh-CN"/>
                <w:rPrChange w:id="2288" w:author="Andre Tarpinian (DON CIO)" w:date="2025-03-10T16:31:00Z">
                  <w:rPr>
                    <w:ins w:id="2289" w:author="WG 5C-1" w:date="2022-11-15T21:23:00Z"/>
                    <w:rFonts w:eastAsia="Calibri"/>
                    <w:lang w:eastAsia="zh-CN"/>
                  </w:rPr>
                </w:rPrChange>
              </w:rPr>
            </w:pPr>
            <w:ins w:id="2290" w:author="WG 5C-1" w:date="2022-11-15T21:23:00Z">
              <w:del w:id="2291" w:author="Andre Tarpinian (DON CIO)" w:date="2025-03-10T16:31:00Z">
                <w:r w:rsidRPr="00CB3850" w:rsidDel="00CB3850">
                  <w:rPr>
                    <w:rFonts w:eastAsia="Calibri"/>
                    <w:highlight w:val="cyan"/>
                    <w:lang w:eastAsia="zh-CN"/>
                    <w:rPrChange w:id="2292" w:author="Andre Tarpinian (DON CIO)" w:date="2025-03-10T16:31:00Z">
                      <w:rPr>
                        <w:rFonts w:eastAsia="Calibri"/>
                        <w:lang w:eastAsia="zh-CN"/>
                      </w:rPr>
                    </w:rPrChange>
                  </w:rPr>
                  <w:delText>8</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293"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174F35B2" w14:textId="77777777" w:rsidR="002C0A6A" w:rsidRPr="001E4D0A" w:rsidRDefault="002C0A6A" w:rsidP="00EC32D8">
            <w:pPr>
              <w:pStyle w:val="Tabletext"/>
              <w:jc w:val="center"/>
              <w:rPr>
                <w:ins w:id="2294" w:author="WG 5C-1" w:date="2022-11-15T21:23:00Z"/>
                <w:rFonts w:eastAsia="Calibri"/>
                <w:lang w:eastAsia="zh-CN"/>
              </w:rPr>
            </w:pPr>
            <w:ins w:id="2295" w:author="WG 5C-1" w:date="2022-11-15T21:23:00Z">
              <w:r w:rsidRPr="001E4D0A">
                <w:rPr>
                  <w:rFonts w:eastAsia="Calibri"/>
                  <w:lang w:eastAsia="zh-CN"/>
                </w:rPr>
                <w:t>14</w:t>
              </w:r>
            </w:ins>
          </w:p>
        </w:tc>
      </w:tr>
      <w:tr w:rsidR="002C0A6A" w:rsidRPr="001E4D0A" w14:paraId="1BBB7526" w14:textId="77777777" w:rsidTr="00CB3850">
        <w:trPr>
          <w:trHeight w:val="20"/>
          <w:jc w:val="center"/>
          <w:ins w:id="2296" w:author="WG 5C-1" w:date="2022-11-15T21:23:00Z"/>
          <w:trPrChange w:id="2297"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298"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21474B7" w14:textId="77777777" w:rsidR="002C0A6A" w:rsidRPr="001E4D0A" w:rsidRDefault="002C0A6A" w:rsidP="00EC32D8">
            <w:pPr>
              <w:pStyle w:val="Tabletext"/>
              <w:rPr>
                <w:ins w:id="2299" w:author="WG 5C-1" w:date="2022-11-15T21:23:00Z"/>
                <w:rFonts w:eastAsia="Calibri"/>
                <w:lang w:eastAsia="zh-CN"/>
              </w:rPr>
            </w:pPr>
            <w:ins w:id="2300" w:author="WG 5C-1" w:date="2022-11-15T21:23:00Z">
              <w:r w:rsidRPr="001E4D0A">
                <w:rPr>
                  <w:rFonts w:eastAsia="Calibri"/>
                  <w:lang w:eastAsia="zh-CN"/>
                </w:rPr>
                <w:tab/>
                <w:t>FSK</w:t>
              </w:r>
            </w:ins>
          </w:p>
        </w:tc>
        <w:tc>
          <w:tcPr>
            <w:tcW w:w="1620" w:type="dxa"/>
            <w:tcBorders>
              <w:top w:val="single" w:sz="4" w:space="0" w:color="auto"/>
              <w:left w:val="single" w:sz="4" w:space="0" w:color="auto"/>
              <w:bottom w:val="single" w:sz="4" w:space="0" w:color="auto"/>
              <w:right w:val="single" w:sz="4" w:space="0" w:color="auto"/>
            </w:tcBorders>
            <w:hideMark/>
            <w:tcPrChange w:id="2301"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5CE44DC" w14:textId="77777777" w:rsidR="002C0A6A" w:rsidRPr="001E4D0A" w:rsidRDefault="002C0A6A" w:rsidP="00EC32D8">
            <w:pPr>
              <w:pStyle w:val="Tabletext"/>
              <w:jc w:val="center"/>
              <w:rPr>
                <w:ins w:id="2302" w:author="WG 5C-1" w:date="2022-11-15T21:23:00Z"/>
                <w:rFonts w:eastAsia="Calibri"/>
                <w:lang w:eastAsia="zh-CN"/>
              </w:rPr>
            </w:pPr>
            <w:ins w:id="2303" w:author="WG 5C-1" w:date="2022-11-15T21:23:00Z">
              <w:r w:rsidRPr="001E4D0A">
                <w:rPr>
                  <w:rFonts w:eastAsia="Calibri"/>
                  <w:lang w:eastAsia="zh-CN"/>
                </w:rPr>
                <w:t>8</w:t>
              </w:r>
            </w:ins>
          </w:p>
        </w:tc>
        <w:tc>
          <w:tcPr>
            <w:tcW w:w="1655" w:type="dxa"/>
            <w:tcBorders>
              <w:top w:val="single" w:sz="4" w:space="0" w:color="auto"/>
              <w:left w:val="single" w:sz="4" w:space="0" w:color="auto"/>
              <w:bottom w:val="single" w:sz="4" w:space="0" w:color="auto"/>
              <w:right w:val="single" w:sz="4" w:space="0" w:color="auto"/>
            </w:tcBorders>
            <w:hideMark/>
            <w:tcPrChange w:id="2304"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5345E1F" w14:textId="77777777" w:rsidR="002C0A6A" w:rsidRPr="001E4D0A" w:rsidRDefault="002C0A6A" w:rsidP="00EC32D8">
            <w:pPr>
              <w:pStyle w:val="Tabletext"/>
              <w:jc w:val="center"/>
              <w:rPr>
                <w:ins w:id="2305" w:author="WG 5C-1" w:date="2022-11-15T21:23:00Z"/>
                <w:rFonts w:eastAsia="Calibri"/>
                <w:lang w:eastAsia="zh-CN"/>
              </w:rPr>
            </w:pPr>
            <w:ins w:id="2306" w:author="WG 5C-1" w:date="2022-11-15T21:23:00Z">
              <w:r w:rsidRPr="001E4D0A">
                <w:rPr>
                  <w:rFonts w:eastAsia="Calibri"/>
                  <w:lang w:eastAsia="zh-CN"/>
                </w:rPr>
                <w:t>18</w:t>
              </w:r>
            </w:ins>
          </w:p>
        </w:tc>
        <w:tc>
          <w:tcPr>
            <w:tcW w:w="1692" w:type="dxa"/>
            <w:tcBorders>
              <w:top w:val="single" w:sz="4" w:space="0" w:color="auto"/>
              <w:left w:val="single" w:sz="4" w:space="0" w:color="auto"/>
              <w:bottom w:val="single" w:sz="4" w:space="0" w:color="auto"/>
              <w:right w:val="single" w:sz="4" w:space="0" w:color="auto"/>
            </w:tcBorders>
            <w:tcPrChange w:id="2307"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550BBFED" w14:textId="4BD5E4A2" w:rsidR="002C0A6A" w:rsidRPr="00CB3850" w:rsidRDefault="002C0A6A" w:rsidP="00EC32D8">
            <w:pPr>
              <w:pStyle w:val="Tabletext"/>
              <w:jc w:val="center"/>
              <w:rPr>
                <w:ins w:id="2308" w:author="WG 5C-1" w:date="2022-11-15T21:23:00Z"/>
                <w:rFonts w:eastAsia="Calibri"/>
                <w:highlight w:val="cyan"/>
                <w:lang w:eastAsia="zh-CN"/>
                <w:rPrChange w:id="2309" w:author="Andre Tarpinian (DON CIO)" w:date="2025-03-10T16:31:00Z">
                  <w:rPr>
                    <w:ins w:id="2310" w:author="WG 5C-1" w:date="2022-11-15T21:23:00Z"/>
                    <w:rFonts w:eastAsia="Calibri"/>
                    <w:lang w:eastAsia="zh-CN"/>
                  </w:rPr>
                </w:rPrChange>
              </w:rPr>
            </w:pPr>
            <w:ins w:id="2311" w:author="WG 5C-1" w:date="2022-11-15T21:23:00Z">
              <w:del w:id="2312" w:author="Andre Tarpinian (DON CIO)" w:date="2025-03-10T16:31:00Z">
                <w:r w:rsidRPr="00CB3850" w:rsidDel="00CB3850">
                  <w:rPr>
                    <w:rFonts w:eastAsia="Calibri"/>
                    <w:highlight w:val="cyan"/>
                    <w:lang w:eastAsia="zh-CN"/>
                    <w:rPrChange w:id="2313" w:author="Andre Tarpinian (DON CIO)" w:date="2025-03-10T16:31:00Z">
                      <w:rPr>
                        <w:rFonts w:eastAsia="Calibri"/>
                        <w:lang w:eastAsia="zh-CN"/>
                      </w:rPr>
                    </w:rPrChange>
                  </w:rPr>
                  <w:delText>12</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314"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3ECEB9D2" w14:textId="77777777" w:rsidR="002C0A6A" w:rsidRPr="001E4D0A" w:rsidRDefault="002C0A6A" w:rsidP="00EC32D8">
            <w:pPr>
              <w:pStyle w:val="Tabletext"/>
              <w:jc w:val="center"/>
              <w:rPr>
                <w:ins w:id="2315" w:author="WG 5C-1" w:date="2022-11-15T21:23:00Z"/>
                <w:rFonts w:eastAsia="Calibri"/>
                <w:lang w:eastAsia="zh-CN"/>
              </w:rPr>
            </w:pPr>
            <w:ins w:id="2316" w:author="WG 5C-1" w:date="2022-11-15T21:23:00Z">
              <w:r w:rsidRPr="001E4D0A">
                <w:rPr>
                  <w:rFonts w:eastAsia="Calibri"/>
                  <w:lang w:eastAsia="zh-CN"/>
                </w:rPr>
                <w:t>18</w:t>
              </w:r>
            </w:ins>
          </w:p>
        </w:tc>
      </w:tr>
      <w:tr w:rsidR="002C0A6A" w:rsidRPr="001E4D0A" w14:paraId="7AD8D38C" w14:textId="77777777" w:rsidTr="00CB3850">
        <w:trPr>
          <w:trHeight w:val="20"/>
          <w:jc w:val="center"/>
          <w:ins w:id="2317" w:author="WG 5C-1" w:date="2022-11-15T21:23:00Z"/>
          <w:trPrChange w:id="2318"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319"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0189EDB4" w14:textId="77777777" w:rsidR="002C0A6A" w:rsidRPr="001E4D0A" w:rsidRDefault="002C0A6A" w:rsidP="00EC32D8">
            <w:pPr>
              <w:pStyle w:val="Tabletext"/>
              <w:rPr>
                <w:ins w:id="2320" w:author="WG 5C-1" w:date="2022-11-15T21:23:00Z"/>
                <w:rFonts w:eastAsia="Calibri"/>
                <w:lang w:eastAsia="zh-CN"/>
              </w:rPr>
            </w:pPr>
            <w:ins w:id="2321" w:author="WG 5C-1" w:date="2022-11-15T21:23:00Z">
              <w:r w:rsidRPr="001E4D0A">
                <w:rPr>
                  <w:rFonts w:eastAsia="Calibri"/>
                  <w:lang w:eastAsia="zh-CN"/>
                </w:rPr>
                <w:tab/>
                <w:t>QAM</w:t>
              </w:r>
            </w:ins>
          </w:p>
        </w:tc>
        <w:tc>
          <w:tcPr>
            <w:tcW w:w="1620" w:type="dxa"/>
            <w:tcBorders>
              <w:top w:val="single" w:sz="4" w:space="0" w:color="auto"/>
              <w:left w:val="single" w:sz="4" w:space="0" w:color="auto"/>
              <w:bottom w:val="single" w:sz="4" w:space="0" w:color="auto"/>
              <w:right w:val="single" w:sz="4" w:space="0" w:color="auto"/>
            </w:tcBorders>
            <w:hideMark/>
            <w:tcPrChange w:id="2322"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370BD07" w14:textId="77777777" w:rsidR="002C0A6A" w:rsidRPr="001E4D0A" w:rsidRDefault="002C0A6A" w:rsidP="00EC32D8">
            <w:pPr>
              <w:pStyle w:val="Tabletext"/>
              <w:jc w:val="center"/>
              <w:rPr>
                <w:ins w:id="2323" w:author="WG 5C-1" w:date="2022-11-15T21:23:00Z"/>
                <w:rFonts w:eastAsia="Calibri"/>
                <w:lang w:eastAsia="zh-CN"/>
              </w:rPr>
            </w:pPr>
            <w:ins w:id="2324" w:author="WG 5C-1" w:date="2022-11-15T21:23:00Z">
              <w:r w:rsidRPr="001E4D0A">
                <w:rPr>
                  <w:rFonts w:eastAsia="Calibri"/>
                  <w:lang w:eastAsia="zh-CN"/>
                </w:rPr>
                <w:t>14</w:t>
              </w:r>
            </w:ins>
          </w:p>
        </w:tc>
        <w:tc>
          <w:tcPr>
            <w:tcW w:w="1655" w:type="dxa"/>
            <w:tcBorders>
              <w:top w:val="single" w:sz="4" w:space="0" w:color="auto"/>
              <w:left w:val="single" w:sz="4" w:space="0" w:color="auto"/>
              <w:bottom w:val="single" w:sz="4" w:space="0" w:color="auto"/>
              <w:right w:val="single" w:sz="4" w:space="0" w:color="auto"/>
            </w:tcBorders>
            <w:hideMark/>
            <w:tcPrChange w:id="2325"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7107695" w14:textId="77777777" w:rsidR="002C0A6A" w:rsidRPr="001E4D0A" w:rsidRDefault="002C0A6A" w:rsidP="00EC32D8">
            <w:pPr>
              <w:pStyle w:val="Tabletext"/>
              <w:jc w:val="center"/>
              <w:rPr>
                <w:ins w:id="2326" w:author="WG 5C-1" w:date="2022-11-15T21:23:00Z"/>
                <w:rFonts w:eastAsia="Calibri"/>
                <w:lang w:eastAsia="zh-CN"/>
              </w:rPr>
            </w:pPr>
            <w:ins w:id="2327" w:author="WG 5C-1" w:date="2022-11-15T21:23:00Z">
              <w:r w:rsidRPr="001E4D0A">
                <w:rPr>
                  <w:rFonts w:eastAsia="Calibri"/>
                  <w:lang w:eastAsia="zh-CN"/>
                </w:rPr>
                <w:t>24</w:t>
              </w:r>
            </w:ins>
          </w:p>
        </w:tc>
        <w:tc>
          <w:tcPr>
            <w:tcW w:w="1692" w:type="dxa"/>
            <w:tcBorders>
              <w:top w:val="single" w:sz="4" w:space="0" w:color="auto"/>
              <w:left w:val="single" w:sz="4" w:space="0" w:color="auto"/>
              <w:bottom w:val="single" w:sz="4" w:space="0" w:color="auto"/>
              <w:right w:val="single" w:sz="4" w:space="0" w:color="auto"/>
            </w:tcBorders>
            <w:tcPrChange w:id="2328"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0DA20A96" w14:textId="67B0FEF4" w:rsidR="002C0A6A" w:rsidRPr="00CB3850" w:rsidRDefault="002C0A6A" w:rsidP="00EC32D8">
            <w:pPr>
              <w:pStyle w:val="Tabletext"/>
              <w:jc w:val="center"/>
              <w:rPr>
                <w:ins w:id="2329" w:author="WG 5C-1" w:date="2022-11-15T21:23:00Z"/>
                <w:rFonts w:eastAsia="Calibri"/>
                <w:highlight w:val="cyan"/>
                <w:lang w:eastAsia="zh-CN"/>
                <w:rPrChange w:id="2330" w:author="Andre Tarpinian (DON CIO)" w:date="2025-03-10T16:31:00Z">
                  <w:rPr>
                    <w:ins w:id="2331" w:author="WG 5C-1" w:date="2022-11-15T21:23:00Z"/>
                    <w:rFonts w:eastAsia="Calibri"/>
                    <w:lang w:eastAsia="zh-CN"/>
                  </w:rPr>
                </w:rPrChange>
              </w:rPr>
            </w:pPr>
            <w:ins w:id="2332" w:author="WG 5C-1" w:date="2022-11-15T21:23:00Z">
              <w:del w:id="2333" w:author="Andre Tarpinian (DON CIO)" w:date="2025-03-10T16:31:00Z">
                <w:r w:rsidRPr="00CB3850" w:rsidDel="00CB3850">
                  <w:rPr>
                    <w:rFonts w:eastAsia="Calibri"/>
                    <w:highlight w:val="cyan"/>
                    <w:lang w:eastAsia="zh-CN"/>
                    <w:rPrChange w:id="2334" w:author="Andre Tarpinian (DON CIO)" w:date="2025-03-10T16:31:00Z">
                      <w:rPr>
                        <w:rFonts w:eastAsia="Calibri"/>
                        <w:lang w:eastAsia="zh-CN"/>
                      </w:rPr>
                    </w:rPrChange>
                  </w:rPr>
                  <w:delText>20</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335"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1C7CCD33" w14:textId="77777777" w:rsidR="002C0A6A" w:rsidRPr="001E4D0A" w:rsidRDefault="002C0A6A" w:rsidP="00EC32D8">
            <w:pPr>
              <w:pStyle w:val="Tabletext"/>
              <w:jc w:val="center"/>
              <w:rPr>
                <w:ins w:id="2336" w:author="WG 5C-1" w:date="2022-11-15T21:23:00Z"/>
                <w:rFonts w:eastAsia="Calibri"/>
                <w:lang w:eastAsia="zh-CN"/>
              </w:rPr>
            </w:pPr>
            <w:ins w:id="2337" w:author="WG 5C-1" w:date="2022-11-15T21:23:00Z">
              <w:r w:rsidRPr="001E4D0A">
                <w:rPr>
                  <w:rFonts w:eastAsia="Calibri"/>
                  <w:lang w:eastAsia="zh-CN"/>
                </w:rPr>
                <w:t>24</w:t>
              </w:r>
            </w:ins>
          </w:p>
        </w:tc>
      </w:tr>
      <w:tr w:rsidR="002C0A6A" w:rsidRPr="001E4D0A" w14:paraId="00A980B1" w14:textId="77777777" w:rsidTr="00CB3850">
        <w:trPr>
          <w:trHeight w:val="20"/>
          <w:jc w:val="center"/>
          <w:ins w:id="2338" w:author="WG 5C-1" w:date="2022-11-15T21:23:00Z"/>
          <w:trPrChange w:id="2339"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340"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6B38A0A3" w14:textId="77777777" w:rsidR="002C0A6A" w:rsidRPr="001E4D0A" w:rsidRDefault="002C0A6A" w:rsidP="00EC32D8">
            <w:pPr>
              <w:pStyle w:val="Tabletext"/>
              <w:rPr>
                <w:ins w:id="2341" w:author="WG 5C-1" w:date="2022-11-15T21:23:00Z"/>
                <w:rFonts w:eastAsia="Calibri"/>
                <w:lang w:eastAsia="zh-CN"/>
              </w:rPr>
            </w:pPr>
            <w:ins w:id="2342" w:author="WG 5C-1" w:date="2022-11-15T21:23:00Z">
              <w:r w:rsidRPr="001E4D0A">
                <w:rPr>
                  <w:rFonts w:eastAsia="Calibri"/>
                  <w:lang w:eastAsia="zh-CN"/>
                </w:rPr>
                <w:tab/>
                <w:t>OFDM</w:t>
              </w:r>
            </w:ins>
          </w:p>
        </w:tc>
        <w:tc>
          <w:tcPr>
            <w:tcW w:w="1620" w:type="dxa"/>
            <w:tcBorders>
              <w:top w:val="single" w:sz="4" w:space="0" w:color="auto"/>
              <w:left w:val="single" w:sz="4" w:space="0" w:color="auto"/>
              <w:bottom w:val="single" w:sz="4" w:space="0" w:color="auto"/>
              <w:right w:val="single" w:sz="4" w:space="0" w:color="auto"/>
            </w:tcBorders>
            <w:hideMark/>
            <w:tcPrChange w:id="2343"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67773F0" w14:textId="77777777" w:rsidR="002C0A6A" w:rsidRPr="001E4D0A" w:rsidRDefault="002C0A6A" w:rsidP="00EC32D8">
            <w:pPr>
              <w:pStyle w:val="Tabletext"/>
              <w:jc w:val="center"/>
              <w:rPr>
                <w:ins w:id="2344" w:author="WG 5C-1" w:date="2022-11-15T21:23:00Z"/>
                <w:rFonts w:eastAsia="Calibri"/>
                <w:lang w:eastAsia="zh-CN"/>
              </w:rPr>
            </w:pPr>
            <w:ins w:id="2345" w:author="WG 5C-1" w:date="2022-11-15T21:23:00Z">
              <w:r w:rsidRPr="001E4D0A">
                <w:rPr>
                  <w:rFonts w:eastAsia="Calibri"/>
                  <w:lang w:eastAsia="zh-CN"/>
                </w:rPr>
                <w:t>16</w:t>
              </w:r>
            </w:ins>
          </w:p>
        </w:tc>
        <w:tc>
          <w:tcPr>
            <w:tcW w:w="1655" w:type="dxa"/>
            <w:tcBorders>
              <w:top w:val="single" w:sz="4" w:space="0" w:color="auto"/>
              <w:left w:val="single" w:sz="4" w:space="0" w:color="auto"/>
              <w:bottom w:val="single" w:sz="4" w:space="0" w:color="auto"/>
              <w:right w:val="single" w:sz="4" w:space="0" w:color="auto"/>
            </w:tcBorders>
            <w:hideMark/>
            <w:tcPrChange w:id="2346"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FA7BF96" w14:textId="77777777" w:rsidR="002C0A6A" w:rsidRPr="001E4D0A" w:rsidRDefault="002C0A6A" w:rsidP="00EC32D8">
            <w:pPr>
              <w:pStyle w:val="Tabletext"/>
              <w:jc w:val="center"/>
              <w:rPr>
                <w:ins w:id="2347" w:author="WG 5C-1" w:date="2022-11-15T21:23:00Z"/>
                <w:rFonts w:eastAsia="Calibri"/>
                <w:lang w:eastAsia="zh-CN"/>
              </w:rPr>
            </w:pPr>
            <w:ins w:id="2348" w:author="WG 5C-1" w:date="2022-11-15T21:23:00Z">
              <w:r w:rsidRPr="001E4D0A">
                <w:rPr>
                  <w:rFonts w:eastAsia="Calibri"/>
                  <w:lang w:eastAsia="zh-CN"/>
                </w:rPr>
                <w:t>26</w:t>
              </w:r>
            </w:ins>
          </w:p>
        </w:tc>
        <w:tc>
          <w:tcPr>
            <w:tcW w:w="1692" w:type="dxa"/>
            <w:tcBorders>
              <w:top w:val="single" w:sz="4" w:space="0" w:color="auto"/>
              <w:left w:val="single" w:sz="4" w:space="0" w:color="auto"/>
              <w:bottom w:val="single" w:sz="4" w:space="0" w:color="auto"/>
              <w:right w:val="single" w:sz="4" w:space="0" w:color="auto"/>
            </w:tcBorders>
            <w:tcPrChange w:id="2349"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416DD202" w14:textId="0C31CA42" w:rsidR="002C0A6A" w:rsidRPr="00CB3850" w:rsidRDefault="002C0A6A" w:rsidP="00EC32D8">
            <w:pPr>
              <w:pStyle w:val="Tabletext"/>
              <w:jc w:val="center"/>
              <w:rPr>
                <w:ins w:id="2350" w:author="WG 5C-1" w:date="2022-11-15T21:23:00Z"/>
                <w:rFonts w:eastAsia="Calibri"/>
                <w:highlight w:val="cyan"/>
                <w:lang w:eastAsia="zh-CN"/>
                <w:rPrChange w:id="2351" w:author="Andre Tarpinian (DON CIO)" w:date="2025-03-10T16:31:00Z">
                  <w:rPr>
                    <w:ins w:id="2352" w:author="WG 5C-1" w:date="2022-11-15T21:23:00Z"/>
                    <w:rFonts w:eastAsia="Calibri"/>
                    <w:lang w:eastAsia="zh-CN"/>
                  </w:rPr>
                </w:rPrChange>
              </w:rPr>
            </w:pPr>
            <w:ins w:id="2353" w:author="WG 5C-1" w:date="2022-11-15T21:23:00Z">
              <w:del w:id="2354" w:author="Andre Tarpinian (DON CIO)" w:date="2025-03-10T16:31:00Z">
                <w:r w:rsidRPr="00CB3850" w:rsidDel="00CB3850">
                  <w:rPr>
                    <w:rFonts w:eastAsia="Calibri"/>
                    <w:highlight w:val="cyan"/>
                    <w:lang w:eastAsia="zh-CN"/>
                    <w:rPrChange w:id="2355" w:author="Andre Tarpinian (DON CIO)" w:date="2025-03-10T16:31:00Z">
                      <w:rPr>
                        <w:rFonts w:eastAsia="Calibri"/>
                        <w:lang w:eastAsia="zh-CN"/>
                      </w:rPr>
                    </w:rPrChange>
                  </w:rPr>
                  <w:delText>26</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356"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2D1E5B83" w14:textId="77777777" w:rsidR="002C0A6A" w:rsidRPr="001E4D0A" w:rsidRDefault="002C0A6A" w:rsidP="00EC32D8">
            <w:pPr>
              <w:pStyle w:val="Tabletext"/>
              <w:jc w:val="center"/>
              <w:rPr>
                <w:ins w:id="2357" w:author="WG 5C-1" w:date="2022-11-15T21:23:00Z"/>
                <w:rFonts w:eastAsia="Calibri"/>
                <w:lang w:eastAsia="zh-CN"/>
              </w:rPr>
            </w:pPr>
            <w:ins w:id="2358" w:author="WG 5C-1" w:date="2022-11-15T21:23:00Z">
              <w:r w:rsidRPr="001E4D0A">
                <w:rPr>
                  <w:rFonts w:eastAsia="Calibri"/>
                  <w:lang w:eastAsia="zh-CN"/>
                </w:rPr>
                <w:t>30</w:t>
              </w:r>
            </w:ins>
          </w:p>
        </w:tc>
      </w:tr>
      <w:tr w:rsidR="002C0A6A" w:rsidRPr="001E4D0A" w14:paraId="30B21270" w14:textId="77777777" w:rsidTr="00CB3850">
        <w:trPr>
          <w:trHeight w:val="20"/>
          <w:jc w:val="center"/>
          <w:ins w:id="2359" w:author="WG 5C-1" w:date="2022-11-15T21:23:00Z"/>
          <w:trPrChange w:id="2360"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361"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01BAC073" w14:textId="77777777" w:rsidR="002C0A6A" w:rsidRPr="001E4D0A" w:rsidRDefault="002C0A6A" w:rsidP="00EC32D8">
            <w:pPr>
              <w:pStyle w:val="Tabletext"/>
              <w:rPr>
                <w:ins w:id="2362" w:author="WG 5C-1" w:date="2022-11-15T21:23:00Z"/>
                <w:rFonts w:eastAsia="Calibri"/>
                <w:lang w:eastAsia="zh-CN"/>
              </w:rPr>
            </w:pPr>
            <w:ins w:id="2363" w:author="WG 5C-1" w:date="2022-11-15T21:23:00Z">
              <w:r w:rsidRPr="001E4D0A">
                <w:rPr>
                  <w:rFonts w:eastAsia="Calibri"/>
                  <w:lang w:eastAsia="zh-CN"/>
                </w:rPr>
                <w:t xml:space="preserve">Feeder loss (dB) </w:t>
              </w:r>
            </w:ins>
          </w:p>
        </w:tc>
        <w:tc>
          <w:tcPr>
            <w:tcW w:w="1620" w:type="dxa"/>
            <w:tcBorders>
              <w:top w:val="single" w:sz="4" w:space="0" w:color="auto"/>
              <w:left w:val="single" w:sz="4" w:space="0" w:color="auto"/>
              <w:bottom w:val="single" w:sz="4" w:space="0" w:color="auto"/>
              <w:right w:val="single" w:sz="4" w:space="0" w:color="auto"/>
            </w:tcBorders>
            <w:hideMark/>
            <w:tcPrChange w:id="2364"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475AD74" w14:textId="77777777" w:rsidR="002C0A6A" w:rsidRPr="001E4D0A" w:rsidRDefault="002C0A6A" w:rsidP="00EC32D8">
            <w:pPr>
              <w:pStyle w:val="Tabletext"/>
              <w:jc w:val="center"/>
              <w:rPr>
                <w:ins w:id="2365" w:author="WG 5C-1" w:date="2022-11-15T21:23:00Z"/>
                <w:rFonts w:eastAsia="Calibri"/>
                <w:lang w:eastAsia="zh-CN"/>
              </w:rPr>
            </w:pPr>
            <w:ins w:id="2366" w:author="WG 5C-1" w:date="2022-11-15T21:23:00Z">
              <w:r w:rsidRPr="001E4D0A">
                <w:rPr>
                  <w:rFonts w:eastAsia="Calibri"/>
                  <w:lang w:eastAsia="zh-CN"/>
                </w:rPr>
                <w:t>2.2</w:t>
              </w:r>
            </w:ins>
          </w:p>
        </w:tc>
        <w:tc>
          <w:tcPr>
            <w:tcW w:w="1655" w:type="dxa"/>
            <w:tcBorders>
              <w:top w:val="single" w:sz="4" w:space="0" w:color="auto"/>
              <w:left w:val="single" w:sz="4" w:space="0" w:color="auto"/>
              <w:bottom w:val="single" w:sz="4" w:space="0" w:color="auto"/>
              <w:right w:val="single" w:sz="4" w:space="0" w:color="auto"/>
            </w:tcBorders>
            <w:hideMark/>
            <w:tcPrChange w:id="2367"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18C30E3" w14:textId="77777777" w:rsidR="002C0A6A" w:rsidRPr="001E4D0A" w:rsidRDefault="002C0A6A" w:rsidP="00EC32D8">
            <w:pPr>
              <w:pStyle w:val="Tabletext"/>
              <w:jc w:val="center"/>
              <w:rPr>
                <w:ins w:id="2368" w:author="WG 5C-1" w:date="2022-11-15T21:23:00Z"/>
                <w:rFonts w:eastAsia="Calibri"/>
                <w:lang w:eastAsia="zh-CN"/>
              </w:rPr>
            </w:pPr>
            <w:ins w:id="2369" w:author="WG 5C-1" w:date="2022-11-15T21:23:00Z">
              <w:r w:rsidRPr="001E4D0A">
                <w:rPr>
                  <w:rFonts w:eastAsia="Calibri"/>
                  <w:lang w:eastAsia="zh-CN"/>
                </w:rPr>
                <w:t>1.5</w:t>
              </w:r>
            </w:ins>
          </w:p>
        </w:tc>
        <w:tc>
          <w:tcPr>
            <w:tcW w:w="1692" w:type="dxa"/>
            <w:tcBorders>
              <w:top w:val="single" w:sz="4" w:space="0" w:color="auto"/>
              <w:left w:val="single" w:sz="4" w:space="0" w:color="auto"/>
              <w:bottom w:val="single" w:sz="4" w:space="0" w:color="auto"/>
              <w:right w:val="single" w:sz="4" w:space="0" w:color="auto"/>
            </w:tcBorders>
            <w:tcPrChange w:id="2370"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5A3C5BCA" w14:textId="6D2903DD" w:rsidR="002C0A6A" w:rsidRPr="00CB3850" w:rsidRDefault="002C0A6A" w:rsidP="00EC32D8">
            <w:pPr>
              <w:pStyle w:val="Tabletext"/>
              <w:jc w:val="center"/>
              <w:rPr>
                <w:ins w:id="2371" w:author="WG 5C-1" w:date="2022-11-15T21:23:00Z"/>
                <w:rFonts w:eastAsia="Calibri"/>
                <w:highlight w:val="cyan"/>
                <w:lang w:eastAsia="zh-CN"/>
                <w:rPrChange w:id="2372" w:author="Andre Tarpinian (DON CIO)" w:date="2025-03-10T16:31:00Z">
                  <w:rPr>
                    <w:ins w:id="2373" w:author="WG 5C-1" w:date="2022-11-15T21:23:00Z"/>
                    <w:rFonts w:eastAsia="Calibri"/>
                    <w:lang w:eastAsia="zh-CN"/>
                  </w:rPr>
                </w:rPrChange>
              </w:rPr>
            </w:pPr>
            <w:ins w:id="2374" w:author="WG 5C-1" w:date="2022-11-15T21:23:00Z">
              <w:del w:id="2375" w:author="Andre Tarpinian (DON CIO)" w:date="2025-03-10T16:31:00Z">
                <w:r w:rsidRPr="00CB3850" w:rsidDel="00CB3850">
                  <w:rPr>
                    <w:rFonts w:eastAsia="Calibri"/>
                    <w:highlight w:val="cyan"/>
                    <w:lang w:eastAsia="zh-CN"/>
                    <w:rPrChange w:id="2376" w:author="Andre Tarpinian (DON CIO)" w:date="2025-03-10T16:31:00Z">
                      <w:rPr>
                        <w:rFonts w:eastAsia="Calibri"/>
                        <w:lang w:eastAsia="zh-CN"/>
                      </w:rPr>
                    </w:rPrChange>
                  </w:rPr>
                  <w:delText>2.6</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377"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589A40BA" w14:textId="77777777" w:rsidR="002C0A6A" w:rsidRPr="001E4D0A" w:rsidRDefault="002C0A6A" w:rsidP="00EC32D8">
            <w:pPr>
              <w:pStyle w:val="Tabletext"/>
              <w:jc w:val="center"/>
              <w:rPr>
                <w:ins w:id="2378" w:author="WG 5C-1" w:date="2022-11-15T21:23:00Z"/>
                <w:rFonts w:eastAsia="Calibri"/>
                <w:lang w:eastAsia="zh-CN"/>
              </w:rPr>
            </w:pPr>
            <w:ins w:id="2379" w:author="WG 5C-1" w:date="2022-11-15T21:23:00Z">
              <w:r w:rsidRPr="001E4D0A">
                <w:rPr>
                  <w:rFonts w:eastAsia="Calibri"/>
                  <w:lang w:eastAsia="zh-CN"/>
                </w:rPr>
                <w:t>1.1</w:t>
              </w:r>
            </w:ins>
          </w:p>
        </w:tc>
      </w:tr>
      <w:tr w:rsidR="002C0A6A" w:rsidRPr="001E4D0A" w14:paraId="39063ADF" w14:textId="77777777" w:rsidTr="00CB3850">
        <w:trPr>
          <w:trHeight w:val="20"/>
          <w:jc w:val="center"/>
          <w:ins w:id="2380" w:author="WG 5C-1" w:date="2022-11-15T21:23:00Z"/>
          <w:trPrChange w:id="2381"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382"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A7A179F" w14:textId="05DB6C86" w:rsidR="002C0A6A" w:rsidRPr="001E4D0A" w:rsidRDefault="002C0A6A" w:rsidP="00EC32D8">
            <w:pPr>
              <w:pStyle w:val="Tabletext"/>
              <w:rPr>
                <w:ins w:id="2383" w:author="WG 5C-1" w:date="2022-11-15T21:23:00Z"/>
                <w:rFonts w:eastAsia="Calibri"/>
                <w:lang w:eastAsia="zh-CN"/>
              </w:rPr>
            </w:pPr>
            <w:ins w:id="2384" w:author="WG 5C-1" w:date="2022-11-15T21:23:00Z">
              <w:r w:rsidRPr="001E4D0A">
                <w:rPr>
                  <w:rFonts w:eastAsia="Calibri"/>
                  <w:lang w:eastAsia="zh-CN"/>
                </w:rPr>
                <w:t xml:space="preserve">Antenna </w:t>
              </w:r>
            </w:ins>
            <w:ins w:id="2385" w:author="Andre Tarpinian (DON CIO)" w:date="2025-03-10T17:09:00Z">
              <w:r w:rsidR="008963C3" w:rsidRPr="008963C3">
                <w:rPr>
                  <w:rFonts w:eastAsia="Calibri"/>
                  <w:highlight w:val="cyan"/>
                  <w:lang w:eastAsia="zh-CN"/>
                  <w:rPrChange w:id="2386" w:author="Andre Tarpinian (DON CIO)" w:date="2025-03-10T17:09:00Z">
                    <w:rPr>
                      <w:rFonts w:eastAsia="Calibri"/>
                      <w:lang w:eastAsia="zh-CN"/>
                    </w:rPr>
                  </w:rPrChange>
                </w:rPr>
                <w:t>directivity</w:t>
              </w:r>
              <w:r w:rsidR="008963C3">
                <w:rPr>
                  <w:rFonts w:eastAsia="Calibri"/>
                  <w:lang w:eastAsia="zh-CN"/>
                </w:rPr>
                <w:t xml:space="preserve"> </w:t>
              </w:r>
            </w:ins>
            <w:ins w:id="2387" w:author="WG 5C-1" w:date="2022-11-15T21:23:00Z">
              <w:r w:rsidRPr="001E4D0A">
                <w:rPr>
                  <w:rFonts w:eastAsia="Calibri"/>
                  <w:lang w:eastAsia="zh-CN"/>
                </w:rPr>
                <w:t>gain (dBi)</w:t>
              </w:r>
            </w:ins>
          </w:p>
        </w:tc>
        <w:tc>
          <w:tcPr>
            <w:tcW w:w="1620" w:type="dxa"/>
            <w:tcBorders>
              <w:top w:val="single" w:sz="4" w:space="0" w:color="auto"/>
              <w:left w:val="single" w:sz="4" w:space="0" w:color="auto"/>
              <w:bottom w:val="single" w:sz="4" w:space="0" w:color="auto"/>
              <w:right w:val="single" w:sz="4" w:space="0" w:color="auto"/>
            </w:tcBorders>
            <w:hideMark/>
            <w:tcPrChange w:id="2388"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8E90CCB" w14:textId="35D2C6F5" w:rsidR="002C0A6A" w:rsidRPr="00AB4986" w:rsidRDefault="002C0A6A" w:rsidP="00EC32D8">
            <w:pPr>
              <w:pStyle w:val="Tabletext"/>
              <w:jc w:val="center"/>
              <w:rPr>
                <w:ins w:id="2389" w:author="WG 5C-1" w:date="2022-11-15T21:23:00Z"/>
                <w:rFonts w:eastAsia="Calibri"/>
                <w:highlight w:val="cyan"/>
                <w:lang w:eastAsia="zh-CN"/>
                <w:rPrChange w:id="2390" w:author="Andre Tarpinian (DON CIO)" w:date="2025-03-11T10:47:00Z">
                  <w:rPr>
                    <w:ins w:id="2391" w:author="WG 5C-1" w:date="2022-11-15T21:23:00Z"/>
                    <w:rFonts w:eastAsia="Calibri"/>
                    <w:lang w:eastAsia="zh-CN"/>
                  </w:rPr>
                </w:rPrChange>
              </w:rPr>
            </w:pPr>
            <w:ins w:id="2392" w:author="WG 5C-1" w:date="2022-11-15T21:23:00Z">
              <w:del w:id="2393" w:author="Andre Tarpinian (DON CIO)" w:date="2025-03-10T16:56:00Z">
                <w:r w:rsidRPr="00AB4986" w:rsidDel="00487C02">
                  <w:rPr>
                    <w:rFonts w:eastAsia="Calibri"/>
                    <w:highlight w:val="cyan"/>
                    <w:lang w:eastAsia="zh-CN"/>
                    <w:rPrChange w:id="2394" w:author="Andre Tarpinian (DON CIO)" w:date="2025-03-11T10:47:00Z">
                      <w:rPr>
                        <w:rFonts w:eastAsia="Calibri"/>
                        <w:lang w:eastAsia="zh-CN"/>
                      </w:rPr>
                    </w:rPrChange>
                  </w:rPr>
                  <w:delText>14.15</w:delText>
                </w:r>
              </w:del>
            </w:ins>
            <w:ins w:id="2395" w:author="Andre Tarpinian (DON CIO)" w:date="2025-03-10T16:56:00Z">
              <w:r w:rsidR="00487C02" w:rsidRPr="00AB4986">
                <w:rPr>
                  <w:rFonts w:eastAsia="Calibri"/>
                  <w:highlight w:val="cyan"/>
                  <w:lang w:eastAsia="zh-CN"/>
                  <w:rPrChange w:id="2396" w:author="Andre Tarpinian (DON CIO)" w:date="2025-03-11T10:47:00Z">
                    <w:rPr>
                      <w:rFonts w:eastAsia="Calibri"/>
                      <w:lang w:eastAsia="zh-CN"/>
                    </w:rPr>
                  </w:rPrChange>
                </w:rPr>
                <w:t>0-</w:t>
              </w:r>
            </w:ins>
            <w:ins w:id="2397" w:author="Andre Tarpinian (DON CIO)" w:date="2025-03-11T10:47:00Z">
              <w:r w:rsidR="00AB4986" w:rsidRPr="00AB4986">
                <w:rPr>
                  <w:rFonts w:eastAsia="Calibri"/>
                  <w:highlight w:val="cyan"/>
                  <w:lang w:eastAsia="zh-CN"/>
                  <w:rPrChange w:id="2398" w:author="Andre Tarpinian (DON CIO)" w:date="2025-03-11T10:47:00Z">
                    <w:rPr>
                      <w:rFonts w:eastAsia="Calibri"/>
                      <w:lang w:eastAsia="zh-CN"/>
                    </w:rPr>
                  </w:rPrChange>
                </w:rPr>
                <w:t>3</w:t>
              </w:r>
            </w:ins>
          </w:p>
        </w:tc>
        <w:tc>
          <w:tcPr>
            <w:tcW w:w="1655" w:type="dxa"/>
            <w:tcBorders>
              <w:top w:val="single" w:sz="4" w:space="0" w:color="auto"/>
              <w:left w:val="single" w:sz="4" w:space="0" w:color="auto"/>
              <w:bottom w:val="single" w:sz="4" w:space="0" w:color="auto"/>
              <w:right w:val="single" w:sz="4" w:space="0" w:color="auto"/>
            </w:tcBorders>
            <w:hideMark/>
            <w:tcPrChange w:id="2399"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F9CC661" w14:textId="163F535F" w:rsidR="002C0A6A" w:rsidRPr="00AB4986" w:rsidRDefault="002C0A6A" w:rsidP="00EC32D8">
            <w:pPr>
              <w:pStyle w:val="Tabletext"/>
              <w:jc w:val="center"/>
              <w:rPr>
                <w:ins w:id="2400" w:author="WG 5C-1" w:date="2022-11-15T21:23:00Z"/>
                <w:rFonts w:eastAsia="Calibri"/>
                <w:highlight w:val="cyan"/>
                <w:lang w:eastAsia="zh-CN"/>
                <w:rPrChange w:id="2401" w:author="Andre Tarpinian (DON CIO)" w:date="2025-03-11T10:47:00Z">
                  <w:rPr>
                    <w:ins w:id="2402" w:author="WG 5C-1" w:date="2022-11-15T21:23:00Z"/>
                    <w:rFonts w:eastAsia="Calibri"/>
                    <w:lang w:eastAsia="zh-CN"/>
                  </w:rPr>
                </w:rPrChange>
              </w:rPr>
            </w:pPr>
            <w:ins w:id="2403" w:author="WG 5C-1" w:date="2022-11-15T21:23:00Z">
              <w:del w:id="2404" w:author="Andre Tarpinian (DON CIO)" w:date="2025-03-10T16:56:00Z">
                <w:r w:rsidRPr="00AB4986" w:rsidDel="00487C02">
                  <w:rPr>
                    <w:rFonts w:eastAsia="Calibri"/>
                    <w:highlight w:val="cyan"/>
                    <w:lang w:eastAsia="zh-CN"/>
                    <w:rPrChange w:id="2405" w:author="Andre Tarpinian (DON CIO)" w:date="2025-03-11T10:47:00Z">
                      <w:rPr>
                        <w:rFonts w:eastAsia="Calibri"/>
                        <w:lang w:eastAsia="zh-CN"/>
                      </w:rPr>
                    </w:rPrChange>
                  </w:rPr>
                  <w:delText>4.15</w:delText>
                </w:r>
              </w:del>
            </w:ins>
            <w:ins w:id="2406" w:author="Andre Tarpinian (DON CIO)" w:date="2025-03-10T16:56:00Z">
              <w:r w:rsidR="00487C02" w:rsidRPr="00AB4986">
                <w:rPr>
                  <w:rFonts w:eastAsia="Calibri"/>
                  <w:highlight w:val="cyan"/>
                  <w:lang w:eastAsia="zh-CN"/>
                  <w:rPrChange w:id="2407" w:author="Andre Tarpinian (DON CIO)" w:date="2025-03-11T10:47:00Z">
                    <w:rPr>
                      <w:rFonts w:eastAsia="Calibri"/>
                      <w:lang w:eastAsia="zh-CN"/>
                    </w:rPr>
                  </w:rPrChange>
                </w:rPr>
                <w:t>0-</w:t>
              </w:r>
            </w:ins>
            <w:ins w:id="2408" w:author="Andre Tarpinian (DON CIO)" w:date="2025-03-11T10:47:00Z">
              <w:r w:rsidR="00AB4986" w:rsidRPr="00AB4986">
                <w:rPr>
                  <w:rFonts w:eastAsia="Calibri"/>
                  <w:highlight w:val="cyan"/>
                  <w:lang w:eastAsia="zh-CN"/>
                  <w:rPrChange w:id="2409" w:author="Andre Tarpinian (DON CIO)" w:date="2025-03-11T10:47:00Z">
                    <w:rPr>
                      <w:rFonts w:eastAsia="Calibri"/>
                      <w:lang w:eastAsia="zh-CN"/>
                    </w:rPr>
                  </w:rPrChange>
                </w:rPr>
                <w:t>6</w:t>
              </w:r>
            </w:ins>
          </w:p>
        </w:tc>
        <w:tc>
          <w:tcPr>
            <w:tcW w:w="1692" w:type="dxa"/>
            <w:tcBorders>
              <w:top w:val="single" w:sz="4" w:space="0" w:color="auto"/>
              <w:left w:val="single" w:sz="4" w:space="0" w:color="auto"/>
              <w:bottom w:val="single" w:sz="4" w:space="0" w:color="auto"/>
              <w:right w:val="single" w:sz="4" w:space="0" w:color="auto"/>
            </w:tcBorders>
            <w:tcPrChange w:id="2410"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5C7329D0" w14:textId="598636D6" w:rsidR="002C0A6A" w:rsidRPr="00CB3850" w:rsidRDefault="002C0A6A" w:rsidP="00EC32D8">
            <w:pPr>
              <w:pStyle w:val="Tabletext"/>
              <w:jc w:val="center"/>
              <w:rPr>
                <w:ins w:id="2411" w:author="WG 5C-1" w:date="2022-11-15T21:23:00Z"/>
                <w:rFonts w:eastAsia="Calibri"/>
                <w:highlight w:val="cyan"/>
                <w:lang w:eastAsia="zh-CN"/>
                <w:rPrChange w:id="2412" w:author="Andre Tarpinian (DON CIO)" w:date="2025-03-10T16:31:00Z">
                  <w:rPr>
                    <w:ins w:id="2413" w:author="WG 5C-1" w:date="2022-11-15T21:23:00Z"/>
                    <w:rFonts w:eastAsia="Calibri"/>
                    <w:lang w:eastAsia="zh-CN"/>
                  </w:rPr>
                </w:rPrChange>
              </w:rPr>
            </w:pPr>
            <w:ins w:id="2414" w:author="WG 5C-1" w:date="2022-11-15T21:23:00Z">
              <w:del w:id="2415" w:author="Andre Tarpinian (DON CIO)" w:date="2025-03-10T16:31:00Z">
                <w:r w:rsidRPr="00CB3850" w:rsidDel="00CB3850">
                  <w:rPr>
                    <w:rFonts w:eastAsia="Calibri"/>
                    <w:highlight w:val="cyan"/>
                    <w:lang w:eastAsia="zh-CN"/>
                    <w:rPrChange w:id="2416" w:author="Andre Tarpinian (DON CIO)" w:date="2025-03-10T16:31:00Z">
                      <w:rPr>
                        <w:rFonts w:eastAsia="Calibri"/>
                        <w:lang w:eastAsia="zh-CN"/>
                      </w:rPr>
                    </w:rPrChange>
                  </w:rPr>
                  <w:delText>11.15</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417"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491801B4" w14:textId="14FCD8C5" w:rsidR="002C0A6A" w:rsidRPr="001E4D0A" w:rsidRDefault="002C0A6A" w:rsidP="00EC32D8">
            <w:pPr>
              <w:pStyle w:val="Tabletext"/>
              <w:jc w:val="center"/>
              <w:rPr>
                <w:ins w:id="2418" w:author="WG 5C-1" w:date="2022-11-15T21:23:00Z"/>
                <w:rFonts w:eastAsia="Calibri"/>
                <w:lang w:eastAsia="zh-CN"/>
              </w:rPr>
            </w:pPr>
            <w:ins w:id="2419" w:author="WG 5C-1" w:date="2022-11-15T21:23:00Z">
              <w:del w:id="2420" w:author="Andre Tarpinian (DON CIO)" w:date="2025-03-10T16:57:00Z">
                <w:r w:rsidRPr="003A6107" w:rsidDel="003A6107">
                  <w:rPr>
                    <w:rFonts w:eastAsia="Calibri"/>
                    <w:highlight w:val="cyan"/>
                    <w:lang w:eastAsia="zh-CN"/>
                    <w:rPrChange w:id="2421" w:author="Andre Tarpinian (DON CIO)" w:date="2025-03-10T16:57:00Z">
                      <w:rPr>
                        <w:rFonts w:eastAsia="Calibri"/>
                        <w:lang w:eastAsia="zh-CN"/>
                      </w:rPr>
                    </w:rPrChange>
                  </w:rPr>
                  <w:delText>2.15</w:delText>
                </w:r>
              </w:del>
            </w:ins>
            <w:ins w:id="2422" w:author="Andre Tarpinian (DON CIO)" w:date="2025-03-10T16:57:00Z">
              <w:r w:rsidR="003A6107" w:rsidRPr="003A6107">
                <w:rPr>
                  <w:rFonts w:eastAsia="Calibri"/>
                  <w:highlight w:val="cyan"/>
                  <w:lang w:eastAsia="zh-CN"/>
                  <w:rPrChange w:id="2423" w:author="Andre Tarpinian (DON CIO)" w:date="2025-03-10T16:57:00Z">
                    <w:rPr>
                      <w:rFonts w:eastAsia="Calibri"/>
                      <w:lang w:eastAsia="zh-CN"/>
                    </w:rPr>
                  </w:rPrChange>
                </w:rPr>
                <w:t>0-15</w:t>
              </w:r>
            </w:ins>
          </w:p>
        </w:tc>
      </w:tr>
      <w:tr w:rsidR="002C0A6A" w:rsidRPr="001E4D0A" w14:paraId="795417B8" w14:textId="77777777" w:rsidTr="00CB3850">
        <w:trPr>
          <w:trHeight w:val="20"/>
          <w:jc w:val="center"/>
          <w:ins w:id="2424" w:author="WG 5C-1" w:date="2022-11-15T21:23:00Z"/>
          <w:trPrChange w:id="2425"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426"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F0D46BE" w14:textId="77777777" w:rsidR="002C0A6A" w:rsidRPr="001E4D0A" w:rsidRDefault="002C0A6A" w:rsidP="00282C73">
            <w:pPr>
              <w:pStyle w:val="Tabletext"/>
              <w:rPr>
                <w:ins w:id="2427" w:author="WG 5C-1" w:date="2022-11-15T21:23:00Z"/>
                <w:rFonts w:eastAsia="Calibri"/>
                <w:lang w:eastAsia="zh-CN"/>
              </w:rPr>
            </w:pPr>
            <w:ins w:id="2428" w:author="WG 5C-1" w:date="2022-11-15T21:23:00Z">
              <w:r w:rsidRPr="001E4D0A">
                <w:rPr>
                  <w:rFonts w:eastAsia="Calibri"/>
                  <w:lang w:eastAsia="zh-CN"/>
                </w:rPr>
                <w:t xml:space="preserve">Antenna height </w:t>
              </w:r>
            </w:ins>
            <w:ins w:id="2429" w:author="ITU - BR SGD" w:date="2024-11-26T16:05:00Z">
              <w:r w:rsidRPr="001E4D0A">
                <w:rPr>
                  <w:rFonts w:eastAsia="Calibri"/>
                </w:rPr>
                <w:t xml:space="preserve">above ground level to the center of the antenna </w:t>
              </w:r>
            </w:ins>
            <w:ins w:id="2430" w:author="WG 5C-1" w:date="2022-11-15T21:23:00Z">
              <w:r w:rsidRPr="001E4D0A">
                <w:rPr>
                  <w:rFonts w:eastAsia="Calibri"/>
                  <w:lang w:eastAsia="zh-CN"/>
                </w:rPr>
                <w:t>(m)</w:t>
              </w:r>
            </w:ins>
          </w:p>
        </w:tc>
        <w:tc>
          <w:tcPr>
            <w:tcW w:w="1620" w:type="dxa"/>
            <w:tcBorders>
              <w:top w:val="single" w:sz="4" w:space="0" w:color="auto"/>
              <w:left w:val="single" w:sz="4" w:space="0" w:color="auto"/>
              <w:bottom w:val="single" w:sz="4" w:space="0" w:color="auto"/>
              <w:right w:val="single" w:sz="4" w:space="0" w:color="auto"/>
            </w:tcBorders>
            <w:hideMark/>
            <w:tcPrChange w:id="2431"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B5FB6AB" w14:textId="77777777" w:rsidR="002C0A6A" w:rsidRPr="001E4D0A" w:rsidRDefault="002C0A6A" w:rsidP="00282C73">
            <w:pPr>
              <w:pStyle w:val="Tabletext"/>
              <w:jc w:val="center"/>
              <w:rPr>
                <w:ins w:id="2432" w:author="WG 5C-1" w:date="2022-11-15T21:23:00Z"/>
                <w:rFonts w:eastAsia="Calibri"/>
                <w:highlight w:val="yellow"/>
                <w:lang w:eastAsia="zh-CN"/>
                <w:rPrChange w:id="2433" w:author="ITU - BR SGD" w:date="2024-11-26T16:05:00Z">
                  <w:rPr>
                    <w:ins w:id="2434" w:author="WG 5C-1" w:date="2022-11-15T21:23:00Z"/>
                    <w:rFonts w:eastAsia="Calibri"/>
                    <w:lang w:eastAsia="zh-CN"/>
                  </w:rPr>
                </w:rPrChange>
              </w:rPr>
            </w:pPr>
            <w:ins w:id="2435" w:author="ITU - BR SGD" w:date="2024-11-26T16:06:00Z">
              <w:r w:rsidRPr="001E4D0A">
                <w:rPr>
                  <w:rFonts w:eastAsia="Calibri"/>
                  <w:szCs w:val="22"/>
                </w:rPr>
                <w:t>20-60</w:t>
              </w:r>
            </w:ins>
          </w:p>
        </w:tc>
        <w:tc>
          <w:tcPr>
            <w:tcW w:w="1655" w:type="dxa"/>
            <w:tcBorders>
              <w:top w:val="single" w:sz="4" w:space="0" w:color="auto"/>
              <w:left w:val="single" w:sz="4" w:space="0" w:color="auto"/>
              <w:bottom w:val="single" w:sz="4" w:space="0" w:color="auto"/>
              <w:right w:val="single" w:sz="4" w:space="0" w:color="auto"/>
            </w:tcBorders>
            <w:hideMark/>
            <w:tcPrChange w:id="2436"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1EFC18C" w14:textId="77777777" w:rsidR="002C0A6A" w:rsidRPr="001E4D0A" w:rsidRDefault="002C0A6A" w:rsidP="00282C73">
            <w:pPr>
              <w:pStyle w:val="Tabletext"/>
              <w:jc w:val="center"/>
              <w:rPr>
                <w:ins w:id="2437" w:author="WG 5C-1" w:date="2022-11-15T21:23:00Z"/>
                <w:rFonts w:eastAsia="Calibri"/>
                <w:highlight w:val="yellow"/>
                <w:lang w:eastAsia="zh-CN"/>
                <w:rPrChange w:id="2438" w:author="ITU - BR SGD" w:date="2024-11-26T16:05:00Z">
                  <w:rPr>
                    <w:ins w:id="2439" w:author="WG 5C-1" w:date="2022-11-15T21:23:00Z"/>
                    <w:rFonts w:eastAsia="Calibri"/>
                    <w:lang w:eastAsia="zh-CN"/>
                  </w:rPr>
                </w:rPrChange>
              </w:rPr>
            </w:pPr>
            <w:ins w:id="2440" w:author="ITU - BR SGD" w:date="2024-11-26T16:06:00Z">
              <w:r w:rsidRPr="001E4D0A">
                <w:rPr>
                  <w:rFonts w:eastAsia="Calibri"/>
                  <w:szCs w:val="22"/>
                </w:rPr>
                <w:t>1-4</w:t>
              </w:r>
            </w:ins>
          </w:p>
        </w:tc>
        <w:tc>
          <w:tcPr>
            <w:tcW w:w="1692" w:type="dxa"/>
            <w:tcBorders>
              <w:top w:val="single" w:sz="4" w:space="0" w:color="auto"/>
              <w:left w:val="single" w:sz="4" w:space="0" w:color="auto"/>
              <w:bottom w:val="single" w:sz="4" w:space="0" w:color="auto"/>
              <w:right w:val="single" w:sz="4" w:space="0" w:color="auto"/>
            </w:tcBorders>
            <w:tcPrChange w:id="2441"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05E0E26B" w14:textId="0CF28BD5" w:rsidR="002C0A6A" w:rsidRPr="00CB3850" w:rsidRDefault="002C0A6A" w:rsidP="00282C73">
            <w:pPr>
              <w:pStyle w:val="Tabletext"/>
              <w:jc w:val="center"/>
              <w:rPr>
                <w:ins w:id="2442" w:author="WG 5C-1" w:date="2022-11-15T21:23:00Z"/>
                <w:rFonts w:eastAsia="Calibri"/>
                <w:highlight w:val="cyan"/>
                <w:lang w:eastAsia="zh-CN"/>
                <w:rPrChange w:id="2443" w:author="Andre Tarpinian (DON CIO)" w:date="2025-03-10T16:31:00Z">
                  <w:rPr>
                    <w:ins w:id="2444" w:author="WG 5C-1" w:date="2022-11-15T21:23:00Z"/>
                    <w:rFonts w:eastAsia="Calibri"/>
                    <w:lang w:eastAsia="zh-CN"/>
                  </w:rPr>
                </w:rPrChange>
              </w:rPr>
            </w:pPr>
            <w:ins w:id="2445" w:author="ITU - BR SGD" w:date="2024-11-26T16:06:00Z">
              <w:del w:id="2446" w:author="Andre Tarpinian (DON CIO)" w:date="2025-03-10T16:31:00Z">
                <w:r w:rsidRPr="00CB3850" w:rsidDel="00CB3850">
                  <w:rPr>
                    <w:rFonts w:eastAsia="Calibri"/>
                    <w:szCs w:val="22"/>
                    <w:highlight w:val="cyan"/>
                    <w:rPrChange w:id="2447" w:author="Andre Tarpinian (DON CIO)" w:date="2025-03-10T16:31:00Z">
                      <w:rPr>
                        <w:rFonts w:eastAsia="Calibri"/>
                        <w:szCs w:val="22"/>
                      </w:rPr>
                    </w:rPrChange>
                  </w:rPr>
                  <w:delText>20-60</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448"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1F5ACC15" w14:textId="77777777" w:rsidR="002C0A6A" w:rsidRPr="001E4D0A" w:rsidRDefault="002C0A6A" w:rsidP="00282C73">
            <w:pPr>
              <w:pStyle w:val="Tabletext"/>
              <w:jc w:val="center"/>
              <w:rPr>
                <w:ins w:id="2449" w:author="WG 5C-1" w:date="2022-11-15T21:23:00Z"/>
                <w:rFonts w:eastAsia="Calibri"/>
                <w:highlight w:val="yellow"/>
                <w:lang w:eastAsia="zh-CN"/>
                <w:rPrChange w:id="2450" w:author="ITU - BR SGD" w:date="2024-11-26T16:05:00Z">
                  <w:rPr>
                    <w:ins w:id="2451" w:author="WG 5C-1" w:date="2022-11-15T21:23:00Z"/>
                    <w:rFonts w:eastAsia="Calibri"/>
                    <w:lang w:eastAsia="zh-CN"/>
                  </w:rPr>
                </w:rPrChange>
              </w:rPr>
            </w:pPr>
            <w:ins w:id="2452" w:author="ITU - BR SGD" w:date="2024-11-26T16:06:00Z">
              <w:r w:rsidRPr="001E4D0A">
                <w:rPr>
                  <w:rFonts w:eastAsia="Calibri"/>
                  <w:szCs w:val="22"/>
                </w:rPr>
                <w:t>1-4</w:t>
              </w:r>
            </w:ins>
          </w:p>
        </w:tc>
      </w:tr>
      <w:tr w:rsidR="002C0A6A" w:rsidRPr="001E4D0A" w14:paraId="13328307" w14:textId="77777777" w:rsidTr="00CB3850">
        <w:trPr>
          <w:trHeight w:val="20"/>
          <w:jc w:val="center"/>
          <w:ins w:id="2453" w:author="WG 5C-1" w:date="2022-11-15T21:23:00Z"/>
          <w:trPrChange w:id="2454" w:author="Andre Tarpinian (DON CIO)" w:date="2025-03-10T16:31:00Z">
            <w:trPr>
              <w:trHeight w:val="20"/>
              <w:jc w:val="center"/>
            </w:trPr>
          </w:trPrChange>
        </w:trPr>
        <w:tc>
          <w:tcPr>
            <w:tcW w:w="2965" w:type="dxa"/>
            <w:tcBorders>
              <w:top w:val="single" w:sz="4" w:space="0" w:color="auto"/>
              <w:left w:val="single" w:sz="4" w:space="0" w:color="auto"/>
              <w:bottom w:val="single" w:sz="4" w:space="0" w:color="auto"/>
              <w:right w:val="single" w:sz="4" w:space="0" w:color="auto"/>
            </w:tcBorders>
            <w:hideMark/>
            <w:tcPrChange w:id="2455" w:author="Andre Tarpinian (DON CIO)" w:date="2025-03-10T16:31: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A1EE2BC" w14:textId="77777777" w:rsidR="002C0A6A" w:rsidRPr="001E4D0A" w:rsidRDefault="002C0A6A" w:rsidP="00396BD0">
            <w:pPr>
              <w:pStyle w:val="Tabletext"/>
              <w:rPr>
                <w:ins w:id="2456" w:author="WG 5C-1" w:date="2022-11-15T21:23:00Z"/>
                <w:rFonts w:eastAsia="Calibri"/>
                <w:lang w:eastAsia="zh-CN"/>
              </w:rPr>
            </w:pPr>
            <w:ins w:id="2457" w:author="WG 5C-1" w:date="2022-11-15T21:23:00Z">
              <w:r w:rsidRPr="001E4D0A">
                <w:rPr>
                  <w:rFonts w:eastAsia="Calibri"/>
                  <w:lang w:eastAsia="zh-CN"/>
                </w:rPr>
                <w:t>Antenna polarization</w:t>
              </w:r>
            </w:ins>
          </w:p>
        </w:tc>
        <w:tc>
          <w:tcPr>
            <w:tcW w:w="1620" w:type="dxa"/>
            <w:tcBorders>
              <w:top w:val="single" w:sz="4" w:space="0" w:color="auto"/>
              <w:left w:val="single" w:sz="4" w:space="0" w:color="auto"/>
              <w:bottom w:val="single" w:sz="4" w:space="0" w:color="auto"/>
              <w:right w:val="single" w:sz="4" w:space="0" w:color="auto"/>
            </w:tcBorders>
            <w:hideMark/>
            <w:tcPrChange w:id="2458"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DED078E" w14:textId="77777777" w:rsidR="002C0A6A" w:rsidRPr="001E4D0A" w:rsidRDefault="002C0A6A" w:rsidP="00396BD0">
            <w:pPr>
              <w:pStyle w:val="Tabletext"/>
              <w:jc w:val="center"/>
              <w:rPr>
                <w:ins w:id="2459" w:author="WG 5C-1" w:date="2022-11-15T21:23:00Z"/>
                <w:rFonts w:eastAsia="Calibri"/>
                <w:lang w:eastAsia="zh-CN"/>
              </w:rPr>
            </w:pPr>
            <w:ins w:id="2460" w:author="ITU - BR SGD" w:date="2024-11-26T14:02:00Z">
              <w:r w:rsidRPr="001E4D0A">
                <w:rPr>
                  <w:rFonts w:eastAsia="Calibri"/>
                  <w:szCs w:val="22"/>
                </w:rPr>
                <w:t>Horizontal/</w:t>
              </w:r>
            </w:ins>
            <w:ins w:id="2461" w:author="WG 5C-1" w:date="2022-11-15T18:53:00Z">
              <w:r w:rsidRPr="001E4D0A">
                <w:rPr>
                  <w:rFonts w:eastAsia="Calibri"/>
                  <w:szCs w:val="22"/>
                </w:rPr>
                <w:t>Vertical</w:t>
              </w:r>
            </w:ins>
          </w:p>
        </w:tc>
        <w:tc>
          <w:tcPr>
            <w:tcW w:w="1655" w:type="dxa"/>
            <w:tcBorders>
              <w:top w:val="single" w:sz="4" w:space="0" w:color="auto"/>
              <w:left w:val="single" w:sz="4" w:space="0" w:color="auto"/>
              <w:bottom w:val="single" w:sz="4" w:space="0" w:color="auto"/>
              <w:right w:val="single" w:sz="4" w:space="0" w:color="auto"/>
            </w:tcBorders>
            <w:hideMark/>
            <w:tcPrChange w:id="2462" w:author="Andre Tarpinian (DON CIO)" w:date="2025-03-10T16:31: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947DACF" w14:textId="77777777" w:rsidR="002C0A6A" w:rsidRPr="001E4D0A" w:rsidRDefault="002C0A6A" w:rsidP="00396BD0">
            <w:pPr>
              <w:pStyle w:val="Tabletext"/>
              <w:jc w:val="center"/>
              <w:rPr>
                <w:ins w:id="2463" w:author="WG 5C-1" w:date="2022-11-15T21:23:00Z"/>
                <w:rFonts w:eastAsia="Calibri"/>
                <w:lang w:eastAsia="zh-CN"/>
              </w:rPr>
            </w:pPr>
            <w:ins w:id="2464" w:author="ITU - BR SGD" w:date="2024-11-26T14:02:00Z">
              <w:r w:rsidRPr="001E4D0A">
                <w:rPr>
                  <w:rFonts w:eastAsia="Calibri"/>
                  <w:szCs w:val="22"/>
                </w:rPr>
                <w:t>Horizontal/</w:t>
              </w:r>
            </w:ins>
            <w:ins w:id="2465" w:author="WG 5C-1" w:date="2022-11-15T18:53:00Z">
              <w:r w:rsidRPr="001E4D0A">
                <w:rPr>
                  <w:rFonts w:eastAsia="Calibri"/>
                  <w:szCs w:val="22"/>
                </w:rPr>
                <w:t>Vertical</w:t>
              </w:r>
            </w:ins>
          </w:p>
        </w:tc>
        <w:tc>
          <w:tcPr>
            <w:tcW w:w="1692" w:type="dxa"/>
            <w:tcBorders>
              <w:top w:val="single" w:sz="4" w:space="0" w:color="auto"/>
              <w:left w:val="single" w:sz="4" w:space="0" w:color="auto"/>
              <w:bottom w:val="single" w:sz="4" w:space="0" w:color="auto"/>
              <w:right w:val="single" w:sz="4" w:space="0" w:color="auto"/>
            </w:tcBorders>
            <w:tcPrChange w:id="2466" w:author="Andre Tarpinian (DON CIO)" w:date="2025-03-10T16:31:00Z">
              <w:tcPr>
                <w:tcW w:w="1743" w:type="dxa"/>
                <w:gridSpan w:val="2"/>
                <w:tcBorders>
                  <w:top w:val="single" w:sz="4" w:space="0" w:color="auto"/>
                  <w:left w:val="single" w:sz="4" w:space="0" w:color="auto"/>
                  <w:bottom w:val="single" w:sz="4" w:space="0" w:color="auto"/>
                  <w:right w:val="single" w:sz="4" w:space="0" w:color="auto"/>
                </w:tcBorders>
              </w:tcPr>
            </w:tcPrChange>
          </w:tcPr>
          <w:p w14:paraId="24A1F35E" w14:textId="0B40FC96" w:rsidR="002C0A6A" w:rsidRPr="00CB3850" w:rsidRDefault="002C0A6A" w:rsidP="00396BD0">
            <w:pPr>
              <w:pStyle w:val="Tabletext"/>
              <w:jc w:val="center"/>
              <w:rPr>
                <w:ins w:id="2467" w:author="WG 5C-1" w:date="2022-11-15T21:23:00Z"/>
                <w:rFonts w:eastAsia="Calibri"/>
                <w:highlight w:val="cyan"/>
                <w:lang w:eastAsia="zh-CN"/>
                <w:rPrChange w:id="2468" w:author="Andre Tarpinian (DON CIO)" w:date="2025-03-10T16:31:00Z">
                  <w:rPr>
                    <w:ins w:id="2469" w:author="WG 5C-1" w:date="2022-11-15T21:23:00Z"/>
                    <w:rFonts w:eastAsia="Calibri"/>
                    <w:lang w:eastAsia="zh-CN"/>
                  </w:rPr>
                </w:rPrChange>
              </w:rPr>
            </w:pPr>
            <w:ins w:id="2470" w:author="ITU - BR SGD" w:date="2024-11-26T13:58:00Z">
              <w:del w:id="2471" w:author="Andre Tarpinian (DON CIO)" w:date="2025-03-10T16:31:00Z">
                <w:r w:rsidRPr="00CB3850" w:rsidDel="00CB3850">
                  <w:rPr>
                    <w:rFonts w:eastAsia="Calibri"/>
                    <w:szCs w:val="22"/>
                    <w:highlight w:val="cyan"/>
                    <w:rPrChange w:id="2472" w:author="Andre Tarpinian (DON CIO)" w:date="2025-03-10T16:31:00Z">
                      <w:rPr>
                        <w:rFonts w:eastAsia="Calibri"/>
                        <w:szCs w:val="22"/>
                      </w:rPr>
                    </w:rPrChange>
                  </w:rPr>
                  <w:delText>Horizontal/</w:delText>
                </w:r>
              </w:del>
            </w:ins>
            <w:ins w:id="2473" w:author="WG 5C-1" w:date="2022-11-15T18:53:00Z">
              <w:del w:id="2474" w:author="Andre Tarpinian (DON CIO)" w:date="2025-03-10T16:31:00Z">
                <w:r w:rsidRPr="00CB3850" w:rsidDel="00CB3850">
                  <w:rPr>
                    <w:rFonts w:eastAsia="Calibri"/>
                    <w:szCs w:val="22"/>
                    <w:highlight w:val="cyan"/>
                    <w:rPrChange w:id="2475" w:author="Andre Tarpinian (DON CIO)" w:date="2025-03-10T16:31:00Z">
                      <w:rPr>
                        <w:rFonts w:eastAsia="Calibri"/>
                        <w:szCs w:val="22"/>
                      </w:rPr>
                    </w:rPrChange>
                  </w:rPr>
                  <w:delText>Vertical</w:delText>
                </w:r>
              </w:del>
            </w:ins>
          </w:p>
        </w:tc>
        <w:tc>
          <w:tcPr>
            <w:tcW w:w="1707" w:type="dxa"/>
            <w:gridSpan w:val="2"/>
            <w:tcBorders>
              <w:top w:val="single" w:sz="4" w:space="0" w:color="auto"/>
              <w:left w:val="single" w:sz="4" w:space="0" w:color="auto"/>
              <w:bottom w:val="single" w:sz="4" w:space="0" w:color="auto"/>
              <w:right w:val="single" w:sz="4" w:space="0" w:color="auto"/>
            </w:tcBorders>
            <w:hideMark/>
            <w:tcPrChange w:id="2476" w:author="Andre Tarpinian (DON CIO)" w:date="2025-03-10T16:31: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74023184" w14:textId="77777777" w:rsidR="002C0A6A" w:rsidRPr="001E4D0A" w:rsidRDefault="002C0A6A" w:rsidP="00396BD0">
            <w:pPr>
              <w:pStyle w:val="Tabletext"/>
              <w:jc w:val="center"/>
              <w:rPr>
                <w:ins w:id="2477" w:author="WG 5C-1" w:date="2022-11-15T21:23:00Z"/>
                <w:rFonts w:eastAsia="Calibri"/>
                <w:lang w:eastAsia="zh-CN"/>
              </w:rPr>
            </w:pPr>
            <w:ins w:id="2478" w:author="WG 5C-1" w:date="2022-11-15T18:53:00Z">
              <w:r w:rsidRPr="001E4D0A">
                <w:rPr>
                  <w:rFonts w:eastAsia="Calibri"/>
                  <w:szCs w:val="22"/>
                </w:rPr>
                <w:t>Horizontal</w:t>
              </w:r>
            </w:ins>
            <w:ins w:id="2479" w:author="USA" w:date="2024-11-22T09:40:00Z">
              <w:r w:rsidRPr="001E4D0A">
                <w:rPr>
                  <w:rFonts w:eastAsia="Calibri"/>
                  <w:szCs w:val="22"/>
                </w:rPr>
                <w:t>/Vertical</w:t>
              </w:r>
            </w:ins>
          </w:p>
        </w:tc>
      </w:tr>
    </w:tbl>
    <w:p w14:paraId="0176EB8C" w14:textId="77777777" w:rsidR="004E69C0" w:rsidRDefault="004E69C0" w:rsidP="004E69C0">
      <w:pPr>
        <w:pStyle w:val="Tablefin"/>
        <w:rPr>
          <w:ins w:id="2480" w:author="Fernandez Jimenez, Virginia" w:date="2024-12-13T09:03:00Z"/>
        </w:rPr>
      </w:pPr>
    </w:p>
    <w:p w14:paraId="13D95094" w14:textId="435726C3" w:rsidR="002C0A6A" w:rsidRPr="001E4D0A" w:rsidRDefault="002C0A6A" w:rsidP="002C2B96">
      <w:pPr>
        <w:pStyle w:val="TableNo"/>
        <w:rPr>
          <w:ins w:id="2481" w:author="DG 5C-1" w:date="2023-05-09T22:35:00Z"/>
        </w:rPr>
      </w:pPr>
      <w:ins w:id="2482" w:author="DG 5C-1" w:date="2023-05-09T22:35:00Z">
        <w:r w:rsidRPr="001E4D0A">
          <w:t xml:space="preserve">TABLE </w:t>
        </w:r>
      </w:ins>
      <w:ins w:id="2483" w:author="ITU - BR SGD" w:date="2024-11-25T22:15:00Z">
        <w:r w:rsidRPr="001E4D0A">
          <w:t>6</w:t>
        </w:r>
      </w:ins>
    </w:p>
    <w:p w14:paraId="12F4F79D" w14:textId="77777777" w:rsidR="002C0A6A" w:rsidRPr="001E4D0A" w:rsidRDefault="002C0A6A" w:rsidP="002C2B96">
      <w:pPr>
        <w:pStyle w:val="Tabletitle"/>
        <w:rPr>
          <w:ins w:id="2484" w:author="DG 5C-1" w:date="2023-05-09T22:35:00Z"/>
        </w:rPr>
      </w:pPr>
      <w:ins w:id="2485" w:author="DG 5C-1" w:date="2023-05-09T22:35:00Z">
        <w:r w:rsidRPr="001E4D0A">
          <w:t>Typical RF characteristics of AGILE-HF systems (receiver of non-contiguous multichannel systems)</w:t>
        </w:r>
      </w:ins>
    </w:p>
    <w:tbl>
      <w:tblPr>
        <w:tblW w:w="9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2486" w:author="FRANCE" w:date="2024-11-04T23:08:00Z">
          <w:tblPr>
            <w:tblW w:w="11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351"/>
        <w:gridCol w:w="1444"/>
        <w:gridCol w:w="1692"/>
        <w:gridCol w:w="1692"/>
        <w:gridCol w:w="1697"/>
        <w:gridCol w:w="10"/>
        <w:tblGridChange w:id="2487">
          <w:tblGrid>
            <w:gridCol w:w="3351"/>
            <w:gridCol w:w="1444"/>
            <w:gridCol w:w="1692"/>
            <w:gridCol w:w="1692"/>
            <w:gridCol w:w="1697"/>
            <w:gridCol w:w="10"/>
          </w:tblGrid>
        </w:tblGridChange>
      </w:tblGrid>
      <w:tr w:rsidR="002C0A6A" w:rsidRPr="001E4D0A" w14:paraId="24DAC482" w14:textId="77777777" w:rsidTr="00295219">
        <w:trPr>
          <w:gridAfter w:val="1"/>
          <w:wAfter w:w="10" w:type="dxa"/>
          <w:trHeight w:val="315"/>
          <w:tblHeader/>
          <w:jc w:val="center"/>
          <w:ins w:id="2488" w:author="FRANCE" w:date="2024-04-30T18:21:00Z"/>
          <w:trPrChange w:id="2489" w:author="FRANCE" w:date="2024-11-04T23:08:00Z">
            <w:trPr>
              <w:gridAfter w:val="1"/>
              <w:wAfter w:w="10" w:type="dxa"/>
              <w:trHeight w:val="315"/>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490"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5ACBFE34" w14:textId="77777777" w:rsidR="002C0A6A" w:rsidRPr="001E4D0A" w:rsidRDefault="002C0A6A" w:rsidP="00EC32D8">
            <w:pPr>
              <w:pStyle w:val="Tablehead"/>
              <w:rPr>
                <w:ins w:id="2491" w:author="FRANCE" w:date="2024-04-30T18:21:00Z"/>
                <w:rFonts w:eastAsia="Calibri"/>
                <w:lang w:eastAsia="zh-CN"/>
              </w:rPr>
            </w:pPr>
            <w:ins w:id="2492" w:author="FRANCE" w:date="2024-04-30T18:21:00Z">
              <w:r w:rsidRPr="001E4D0A">
                <w:rPr>
                  <w:lang w:eastAsia="zh-CN"/>
                </w:rPr>
                <w:t>AGILE HF receiver parameters</w:t>
              </w:r>
            </w:ins>
          </w:p>
        </w:tc>
        <w:tc>
          <w:tcPr>
            <w:tcW w:w="1444" w:type="dxa"/>
            <w:tcBorders>
              <w:top w:val="single" w:sz="4" w:space="0" w:color="auto"/>
              <w:left w:val="single" w:sz="4" w:space="0" w:color="auto"/>
              <w:bottom w:val="single" w:sz="4" w:space="0" w:color="auto"/>
              <w:right w:val="single" w:sz="4" w:space="0" w:color="auto"/>
            </w:tcBorders>
            <w:hideMark/>
            <w:tcPrChange w:id="2493" w:author="FRANCE" w:date="2024-11-04T23:08:00Z">
              <w:tcPr>
                <w:tcW w:w="1444" w:type="dxa"/>
                <w:tcBorders>
                  <w:top w:val="single" w:sz="4" w:space="0" w:color="auto"/>
                  <w:left w:val="single" w:sz="4" w:space="0" w:color="auto"/>
                  <w:bottom w:val="single" w:sz="4" w:space="0" w:color="auto"/>
                  <w:right w:val="single" w:sz="4" w:space="0" w:color="auto"/>
                </w:tcBorders>
                <w:hideMark/>
              </w:tcPr>
            </w:tcPrChange>
          </w:tcPr>
          <w:p w14:paraId="5EE3E542" w14:textId="77777777" w:rsidR="002C0A6A" w:rsidRPr="001E4D0A" w:rsidRDefault="002C0A6A" w:rsidP="00EC32D8">
            <w:pPr>
              <w:pStyle w:val="Tablehead"/>
              <w:rPr>
                <w:ins w:id="2494" w:author="FRANCE" w:date="2024-04-30T18:21:00Z"/>
                <w:rFonts w:eastAsia="Calibri"/>
                <w:lang w:eastAsia="zh-CN"/>
              </w:rPr>
            </w:pPr>
            <w:ins w:id="2495" w:author="FRANCE" w:date="2024-04-30T18:21:00Z">
              <w:r w:rsidRPr="001E4D0A">
                <w:rPr>
                  <w:rFonts w:eastAsia="Calibri"/>
                  <w:lang w:eastAsia="zh-CN"/>
                </w:rPr>
                <w:t>System supporting Groundwave</w:t>
              </w:r>
            </w:ins>
          </w:p>
        </w:tc>
        <w:tc>
          <w:tcPr>
            <w:tcW w:w="1692" w:type="dxa"/>
            <w:tcBorders>
              <w:top w:val="single" w:sz="4" w:space="0" w:color="auto"/>
              <w:left w:val="single" w:sz="4" w:space="0" w:color="auto"/>
              <w:bottom w:val="single" w:sz="4" w:space="0" w:color="auto"/>
              <w:right w:val="single" w:sz="4" w:space="0" w:color="auto"/>
            </w:tcBorders>
            <w:tcPrChange w:id="2496"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67DF030B" w14:textId="77777777" w:rsidR="002C0A6A" w:rsidRPr="001E4D0A" w:rsidRDefault="002C0A6A" w:rsidP="00EC32D8">
            <w:pPr>
              <w:pStyle w:val="Tablehead"/>
              <w:rPr>
                <w:ins w:id="2497" w:author="FRANCE" w:date="2024-11-04T23:08:00Z"/>
                <w:rFonts w:eastAsia="Calibri"/>
                <w:lang w:eastAsia="zh-CN"/>
              </w:rPr>
            </w:pPr>
            <w:ins w:id="2498" w:author="FRANCE" w:date="2024-11-04T23:08:00Z">
              <w:r w:rsidRPr="001E4D0A">
                <w:rPr>
                  <w:rFonts w:eastAsia="Calibri"/>
                  <w:lang w:eastAsia="zh-CN"/>
                </w:rPr>
                <w:t>System supporting Seawave</w:t>
              </w:r>
            </w:ins>
          </w:p>
        </w:tc>
        <w:tc>
          <w:tcPr>
            <w:tcW w:w="1692" w:type="dxa"/>
            <w:tcBorders>
              <w:top w:val="single" w:sz="4" w:space="0" w:color="auto"/>
              <w:left w:val="single" w:sz="4" w:space="0" w:color="auto"/>
              <w:bottom w:val="single" w:sz="4" w:space="0" w:color="auto"/>
              <w:right w:val="single" w:sz="4" w:space="0" w:color="auto"/>
            </w:tcBorders>
            <w:hideMark/>
            <w:tcPrChange w:id="2499" w:author="FRANCE" w:date="2024-11-04T23:08:00Z">
              <w:tcPr>
                <w:tcW w:w="1692" w:type="dxa"/>
                <w:tcBorders>
                  <w:top w:val="single" w:sz="4" w:space="0" w:color="auto"/>
                  <w:left w:val="single" w:sz="4" w:space="0" w:color="auto"/>
                  <w:bottom w:val="single" w:sz="4" w:space="0" w:color="auto"/>
                  <w:right w:val="single" w:sz="4" w:space="0" w:color="auto"/>
                </w:tcBorders>
                <w:hideMark/>
              </w:tcPr>
            </w:tcPrChange>
          </w:tcPr>
          <w:p w14:paraId="7184B6AD" w14:textId="77777777" w:rsidR="002C0A6A" w:rsidRPr="001E4D0A" w:rsidRDefault="002C0A6A" w:rsidP="00EC32D8">
            <w:pPr>
              <w:pStyle w:val="Tablehead"/>
              <w:rPr>
                <w:ins w:id="2500" w:author="FRANCE" w:date="2024-04-30T18:21:00Z"/>
                <w:rFonts w:eastAsia="Calibri"/>
                <w:lang w:eastAsia="zh-CN"/>
              </w:rPr>
            </w:pPr>
            <w:ins w:id="2501" w:author="FRANCE" w:date="2024-04-30T18:21:00Z">
              <w:r w:rsidRPr="001E4D0A">
                <w:rPr>
                  <w:rFonts w:eastAsia="Calibri"/>
                  <w:lang w:eastAsia="zh-CN"/>
                </w:rPr>
                <w:t>System supporting Skywave / NVIS</w:t>
              </w:r>
            </w:ins>
          </w:p>
        </w:tc>
        <w:tc>
          <w:tcPr>
            <w:tcW w:w="1697" w:type="dxa"/>
            <w:tcBorders>
              <w:top w:val="single" w:sz="4" w:space="0" w:color="auto"/>
              <w:left w:val="single" w:sz="4" w:space="0" w:color="auto"/>
              <w:bottom w:val="single" w:sz="4" w:space="0" w:color="auto"/>
              <w:right w:val="single" w:sz="4" w:space="0" w:color="auto"/>
            </w:tcBorders>
            <w:hideMark/>
            <w:tcPrChange w:id="2502" w:author="FRANCE" w:date="2024-11-04T23:08:00Z">
              <w:tcPr>
                <w:tcW w:w="1697" w:type="dxa"/>
                <w:tcBorders>
                  <w:top w:val="single" w:sz="4" w:space="0" w:color="auto"/>
                  <w:left w:val="single" w:sz="4" w:space="0" w:color="auto"/>
                  <w:bottom w:val="single" w:sz="4" w:space="0" w:color="auto"/>
                  <w:right w:val="single" w:sz="4" w:space="0" w:color="auto"/>
                </w:tcBorders>
                <w:hideMark/>
              </w:tcPr>
            </w:tcPrChange>
          </w:tcPr>
          <w:p w14:paraId="0B610A74" w14:textId="77777777" w:rsidR="002C0A6A" w:rsidRPr="001E4D0A" w:rsidRDefault="002C0A6A" w:rsidP="00EC32D8">
            <w:pPr>
              <w:pStyle w:val="Tablehead"/>
              <w:rPr>
                <w:ins w:id="2503" w:author="FRANCE" w:date="2024-04-30T18:21:00Z"/>
                <w:rFonts w:eastAsia="Calibri"/>
                <w:lang w:eastAsia="zh-CN"/>
              </w:rPr>
            </w:pPr>
            <w:ins w:id="2504" w:author="FRANCE" w:date="2024-04-30T18:21:00Z">
              <w:r w:rsidRPr="001E4D0A">
                <w:rPr>
                  <w:rFonts w:eastAsia="Calibri"/>
                  <w:lang w:eastAsia="zh-CN"/>
                </w:rPr>
                <w:t>System supporting Skywave / Oblique incidence</w:t>
              </w:r>
            </w:ins>
          </w:p>
        </w:tc>
      </w:tr>
      <w:tr w:rsidR="002C0A6A" w:rsidRPr="001E4D0A" w14:paraId="6AF92B55" w14:textId="77777777" w:rsidTr="00EC32D8">
        <w:trPr>
          <w:gridAfter w:val="1"/>
          <w:wAfter w:w="10" w:type="dxa"/>
          <w:trHeight w:val="20"/>
          <w:jc w:val="center"/>
          <w:ins w:id="2505" w:author="FRANCE" w:date="2024-04-30T18:21:00Z"/>
          <w:trPrChange w:id="2506" w:author="FRANCE" w:date="2024-11-04T23:08:00Z">
            <w:trPr>
              <w:gridAfter w:val="1"/>
              <w:wAfter w:w="10" w:type="dxa"/>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507"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77B163D3" w14:textId="77777777" w:rsidR="002C0A6A" w:rsidRPr="001E4D0A" w:rsidRDefault="002C0A6A" w:rsidP="00EC32D8">
            <w:pPr>
              <w:pStyle w:val="Tabletext"/>
              <w:rPr>
                <w:ins w:id="2508" w:author="FRANCE" w:date="2024-04-30T18:21:00Z"/>
                <w:rFonts w:eastAsia="Calibri"/>
                <w:lang w:eastAsia="zh-CN"/>
              </w:rPr>
            </w:pPr>
            <w:ins w:id="2509" w:author="FRANCE" w:date="2024-04-30T18:21:00Z">
              <w:r w:rsidRPr="001E4D0A">
                <w:rPr>
                  <w:rFonts w:eastAsia="Calibri"/>
                  <w:lang w:eastAsia="zh-CN"/>
                </w:rPr>
                <w:t>Frequency band (MHz)</w:t>
              </w:r>
            </w:ins>
          </w:p>
        </w:tc>
        <w:tc>
          <w:tcPr>
            <w:tcW w:w="1444" w:type="dxa"/>
            <w:tcBorders>
              <w:top w:val="single" w:sz="4" w:space="0" w:color="auto"/>
              <w:left w:val="single" w:sz="4" w:space="0" w:color="auto"/>
              <w:bottom w:val="single" w:sz="4" w:space="0" w:color="auto"/>
              <w:right w:val="single" w:sz="4" w:space="0" w:color="auto"/>
            </w:tcBorders>
            <w:hideMark/>
            <w:tcPrChange w:id="2510" w:author="FRANCE" w:date="2024-11-04T23:08:00Z">
              <w:tcPr>
                <w:tcW w:w="1444" w:type="dxa"/>
                <w:tcBorders>
                  <w:top w:val="single" w:sz="4" w:space="0" w:color="auto"/>
                  <w:left w:val="single" w:sz="4" w:space="0" w:color="auto"/>
                  <w:bottom w:val="single" w:sz="4" w:space="0" w:color="auto"/>
                  <w:right w:val="single" w:sz="4" w:space="0" w:color="auto"/>
                </w:tcBorders>
                <w:hideMark/>
              </w:tcPr>
            </w:tcPrChange>
          </w:tcPr>
          <w:p w14:paraId="6B4F831F" w14:textId="17A56E6B" w:rsidR="002C0A6A" w:rsidRPr="001E4D0A" w:rsidRDefault="002C0A6A" w:rsidP="00EC32D8">
            <w:pPr>
              <w:pStyle w:val="Tabletext"/>
              <w:jc w:val="center"/>
              <w:rPr>
                <w:ins w:id="2511" w:author="FRANCE" w:date="2024-04-30T18:21:00Z"/>
                <w:rFonts w:eastAsia="Calibri"/>
                <w:lang w:eastAsia="zh-CN"/>
              </w:rPr>
            </w:pPr>
            <w:ins w:id="2512" w:author="FRANCE" w:date="2024-04-30T18:21:00Z">
              <w:r w:rsidRPr="001E4D0A">
                <w:rPr>
                  <w:rFonts w:eastAsia="Calibri"/>
                  <w:lang w:eastAsia="zh-CN"/>
                </w:rPr>
                <w:t>2-1</w:t>
              </w:r>
              <w:del w:id="2513" w:author="Andre Tarpinian (DON CIO)" w:date="2025-03-10T16:58:00Z">
                <w:r w:rsidRPr="00126D4B" w:rsidDel="00126D4B">
                  <w:rPr>
                    <w:rFonts w:eastAsia="Calibri"/>
                    <w:highlight w:val="cyan"/>
                    <w:lang w:eastAsia="zh-CN"/>
                    <w:rPrChange w:id="2514" w:author="Andre Tarpinian (DON CIO)" w:date="2025-03-10T16:58:00Z">
                      <w:rPr>
                        <w:rFonts w:eastAsia="Calibri"/>
                        <w:lang w:eastAsia="zh-CN"/>
                      </w:rPr>
                    </w:rPrChange>
                  </w:rPr>
                  <w:delText>2</w:delText>
                </w:r>
              </w:del>
            </w:ins>
            <w:ins w:id="2515" w:author="Andre Tarpinian (DON CIO)" w:date="2025-03-10T16:58:00Z">
              <w:r w:rsidR="00126D4B" w:rsidRPr="00126D4B">
                <w:rPr>
                  <w:rFonts w:eastAsia="Calibri"/>
                  <w:highlight w:val="cyan"/>
                  <w:lang w:eastAsia="zh-CN"/>
                  <w:rPrChange w:id="2516" w:author="Andre Tarpinian (DON CIO)" w:date="2025-03-10T16:58:00Z">
                    <w:rPr>
                      <w:rFonts w:eastAsia="Calibri"/>
                      <w:lang w:eastAsia="zh-CN"/>
                    </w:rPr>
                  </w:rPrChange>
                </w:rPr>
                <w:t>5</w:t>
              </w:r>
            </w:ins>
          </w:p>
        </w:tc>
        <w:tc>
          <w:tcPr>
            <w:tcW w:w="1692" w:type="dxa"/>
            <w:tcBorders>
              <w:top w:val="single" w:sz="4" w:space="0" w:color="auto"/>
              <w:left w:val="single" w:sz="4" w:space="0" w:color="auto"/>
              <w:bottom w:val="single" w:sz="4" w:space="0" w:color="auto"/>
              <w:right w:val="single" w:sz="4" w:space="0" w:color="auto"/>
            </w:tcBorders>
            <w:tcPrChange w:id="2517"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646624A3" w14:textId="19284247" w:rsidR="002C0A6A" w:rsidRPr="001E4D0A" w:rsidRDefault="002C0A6A" w:rsidP="00EC32D8">
            <w:pPr>
              <w:pStyle w:val="Tabletext"/>
              <w:jc w:val="center"/>
              <w:rPr>
                <w:ins w:id="2518" w:author="FRANCE" w:date="2024-11-04T23:08:00Z"/>
                <w:rFonts w:eastAsia="Calibri"/>
                <w:lang w:eastAsia="zh-CN"/>
              </w:rPr>
            </w:pPr>
            <w:ins w:id="2519" w:author="FRANCE" w:date="2024-11-04T23:08:00Z">
              <w:del w:id="2520" w:author="Andre Tarpinian (DON CIO)" w:date="2025-03-10T16:58:00Z">
                <w:r w:rsidRPr="00126D4B" w:rsidDel="00126D4B">
                  <w:rPr>
                    <w:rFonts w:eastAsia="Calibri"/>
                    <w:highlight w:val="cyan"/>
                    <w:lang w:eastAsia="zh-CN"/>
                    <w:rPrChange w:id="2521" w:author="Andre Tarpinian (DON CIO)" w:date="2025-03-10T16:58:00Z">
                      <w:rPr>
                        <w:rFonts w:eastAsia="Calibri"/>
                        <w:lang w:eastAsia="zh-CN"/>
                      </w:rPr>
                    </w:rPrChange>
                  </w:rPr>
                  <w:delText>2-12</w:delText>
                </w:r>
              </w:del>
            </w:ins>
            <w:ins w:id="2522" w:author="Andre Tarpinian (DON CIO)" w:date="2025-03-10T16:58:00Z">
              <w:r w:rsidR="00126D4B" w:rsidRPr="00126D4B">
                <w:rPr>
                  <w:rFonts w:eastAsia="Calibri"/>
                  <w:highlight w:val="cyan"/>
                  <w:lang w:eastAsia="zh-CN"/>
                  <w:rPrChange w:id="2523" w:author="Andre Tarpinian (DON CIO)" w:date="2025-03-10T16:58:00Z">
                    <w:rPr>
                      <w:rFonts w:eastAsia="Calibri"/>
                      <w:lang w:eastAsia="zh-CN"/>
                    </w:rPr>
                  </w:rPrChange>
                </w:rPr>
                <w:t>3-30</w:t>
              </w:r>
            </w:ins>
          </w:p>
        </w:tc>
        <w:tc>
          <w:tcPr>
            <w:tcW w:w="1692" w:type="dxa"/>
            <w:tcBorders>
              <w:top w:val="single" w:sz="4" w:space="0" w:color="auto"/>
              <w:left w:val="single" w:sz="4" w:space="0" w:color="auto"/>
              <w:bottom w:val="single" w:sz="4" w:space="0" w:color="auto"/>
              <w:right w:val="single" w:sz="4" w:space="0" w:color="auto"/>
            </w:tcBorders>
            <w:hideMark/>
            <w:tcPrChange w:id="2524" w:author="FRANCE" w:date="2024-11-04T23:08:00Z">
              <w:tcPr>
                <w:tcW w:w="1692" w:type="dxa"/>
                <w:tcBorders>
                  <w:top w:val="single" w:sz="4" w:space="0" w:color="auto"/>
                  <w:left w:val="single" w:sz="4" w:space="0" w:color="auto"/>
                  <w:bottom w:val="single" w:sz="4" w:space="0" w:color="auto"/>
                  <w:right w:val="single" w:sz="4" w:space="0" w:color="auto"/>
                </w:tcBorders>
                <w:hideMark/>
              </w:tcPr>
            </w:tcPrChange>
          </w:tcPr>
          <w:p w14:paraId="3D985C1A" w14:textId="15F8A16E" w:rsidR="002C0A6A" w:rsidRPr="001E4D0A" w:rsidRDefault="002C0A6A" w:rsidP="00EC32D8">
            <w:pPr>
              <w:pStyle w:val="Tabletext"/>
              <w:jc w:val="center"/>
              <w:rPr>
                <w:ins w:id="2525" w:author="FRANCE" w:date="2024-04-30T18:21:00Z"/>
                <w:rFonts w:eastAsia="Calibri"/>
                <w:lang w:eastAsia="zh-CN"/>
              </w:rPr>
            </w:pPr>
            <w:ins w:id="2526" w:author="FRANCE" w:date="2024-04-30T18:21:00Z">
              <w:r w:rsidRPr="001E4D0A">
                <w:rPr>
                  <w:rFonts w:eastAsia="Calibri"/>
                  <w:lang w:eastAsia="zh-CN"/>
                </w:rPr>
                <w:t>2-1</w:t>
              </w:r>
              <w:del w:id="2527" w:author="Andre Tarpinian (DON CIO)" w:date="2025-03-10T16:59:00Z">
                <w:r w:rsidRPr="00126D4B" w:rsidDel="00126D4B">
                  <w:rPr>
                    <w:rFonts w:eastAsia="Calibri"/>
                    <w:highlight w:val="cyan"/>
                    <w:lang w:eastAsia="zh-CN"/>
                    <w:rPrChange w:id="2528" w:author="Andre Tarpinian (DON CIO)" w:date="2025-03-10T16:59:00Z">
                      <w:rPr>
                        <w:rFonts w:eastAsia="Calibri"/>
                        <w:lang w:eastAsia="zh-CN"/>
                      </w:rPr>
                    </w:rPrChange>
                  </w:rPr>
                  <w:delText>2</w:delText>
                </w:r>
              </w:del>
            </w:ins>
            <w:ins w:id="2529" w:author="Andre Tarpinian (DON CIO)" w:date="2025-03-10T16:59:00Z">
              <w:r w:rsidR="00126D4B" w:rsidRPr="00126D4B">
                <w:rPr>
                  <w:rFonts w:eastAsia="Calibri"/>
                  <w:highlight w:val="cyan"/>
                  <w:lang w:eastAsia="zh-CN"/>
                  <w:rPrChange w:id="2530" w:author="Andre Tarpinian (DON CIO)" w:date="2025-03-10T16:59:00Z">
                    <w:rPr>
                      <w:rFonts w:eastAsia="Calibri"/>
                      <w:lang w:eastAsia="zh-CN"/>
                    </w:rPr>
                  </w:rPrChange>
                </w:rPr>
                <w:t>5</w:t>
              </w:r>
            </w:ins>
          </w:p>
        </w:tc>
        <w:tc>
          <w:tcPr>
            <w:tcW w:w="1697" w:type="dxa"/>
            <w:tcBorders>
              <w:top w:val="single" w:sz="4" w:space="0" w:color="auto"/>
              <w:left w:val="single" w:sz="4" w:space="0" w:color="auto"/>
              <w:bottom w:val="single" w:sz="4" w:space="0" w:color="auto"/>
              <w:right w:val="single" w:sz="4" w:space="0" w:color="auto"/>
            </w:tcBorders>
            <w:hideMark/>
            <w:tcPrChange w:id="2531" w:author="FRANCE" w:date="2024-11-04T23:08:00Z">
              <w:tcPr>
                <w:tcW w:w="1697" w:type="dxa"/>
                <w:tcBorders>
                  <w:top w:val="single" w:sz="4" w:space="0" w:color="auto"/>
                  <w:left w:val="single" w:sz="4" w:space="0" w:color="auto"/>
                  <w:bottom w:val="single" w:sz="4" w:space="0" w:color="auto"/>
                  <w:right w:val="single" w:sz="4" w:space="0" w:color="auto"/>
                </w:tcBorders>
                <w:hideMark/>
              </w:tcPr>
            </w:tcPrChange>
          </w:tcPr>
          <w:p w14:paraId="191237F3" w14:textId="77777777" w:rsidR="002C0A6A" w:rsidRPr="001E4D0A" w:rsidRDefault="002C0A6A" w:rsidP="00EC32D8">
            <w:pPr>
              <w:pStyle w:val="Tabletext"/>
              <w:jc w:val="center"/>
              <w:rPr>
                <w:ins w:id="2532" w:author="FRANCE" w:date="2024-04-30T18:21:00Z"/>
                <w:rFonts w:eastAsia="Calibri"/>
                <w:lang w:eastAsia="zh-CN"/>
              </w:rPr>
            </w:pPr>
            <w:ins w:id="2533" w:author="FRANCE" w:date="2024-04-30T18:21:00Z">
              <w:r w:rsidRPr="001E4D0A">
                <w:rPr>
                  <w:rFonts w:eastAsia="Calibri"/>
                  <w:lang w:eastAsia="zh-CN"/>
                </w:rPr>
                <w:t>3-30</w:t>
              </w:r>
            </w:ins>
          </w:p>
        </w:tc>
      </w:tr>
      <w:tr w:rsidR="002C0A6A" w:rsidRPr="001E4D0A" w14:paraId="77306856" w14:textId="77777777" w:rsidTr="00EC32D8">
        <w:trPr>
          <w:gridAfter w:val="1"/>
          <w:wAfter w:w="10" w:type="dxa"/>
          <w:trHeight w:val="20"/>
          <w:jc w:val="center"/>
          <w:ins w:id="2534" w:author="FRANCE" w:date="2024-04-30T18:21:00Z"/>
          <w:trPrChange w:id="2535" w:author="FRANCE" w:date="2024-11-04T23:08:00Z">
            <w:trPr>
              <w:gridAfter w:val="1"/>
              <w:wAfter w:w="10" w:type="dxa"/>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536"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740055B6" w14:textId="77777777" w:rsidR="002C0A6A" w:rsidRPr="001E4D0A" w:rsidRDefault="002C0A6A" w:rsidP="00EC32D8">
            <w:pPr>
              <w:pStyle w:val="Tabletext"/>
              <w:rPr>
                <w:ins w:id="2537" w:author="FRANCE" w:date="2024-04-30T18:21:00Z"/>
                <w:rFonts w:eastAsia="Calibri"/>
                <w:lang w:eastAsia="zh-CN"/>
              </w:rPr>
            </w:pPr>
            <w:ins w:id="2538" w:author="ITU - BR SGD" w:date="2024-11-27T16:00:00Z">
              <w:r w:rsidRPr="001E4D0A">
                <w:rPr>
                  <w:rFonts w:eastAsia="Calibri"/>
                  <w:lang w:eastAsia="zh-CN"/>
                </w:rPr>
                <w:t>B</w:t>
              </w:r>
            </w:ins>
            <w:ins w:id="2539" w:author="FRANCE" w:date="2024-04-30T18:21:00Z">
              <w:r w:rsidRPr="001E4D0A">
                <w:rPr>
                  <w:rFonts w:eastAsia="Calibri"/>
                  <w:lang w:eastAsia="zh-CN"/>
                </w:rPr>
                <w:t>andwidth (kHz)</w:t>
              </w:r>
            </w:ins>
          </w:p>
        </w:tc>
        <w:tc>
          <w:tcPr>
            <w:tcW w:w="1444" w:type="dxa"/>
            <w:tcBorders>
              <w:top w:val="single" w:sz="4" w:space="0" w:color="auto"/>
              <w:left w:val="single" w:sz="4" w:space="0" w:color="auto"/>
              <w:bottom w:val="single" w:sz="4" w:space="0" w:color="auto"/>
              <w:right w:val="single" w:sz="4" w:space="0" w:color="auto"/>
            </w:tcBorders>
            <w:hideMark/>
            <w:tcPrChange w:id="2540" w:author="FRANCE" w:date="2024-11-04T23:08:00Z">
              <w:tcPr>
                <w:tcW w:w="1444" w:type="dxa"/>
                <w:tcBorders>
                  <w:top w:val="single" w:sz="4" w:space="0" w:color="auto"/>
                  <w:left w:val="single" w:sz="4" w:space="0" w:color="auto"/>
                  <w:bottom w:val="single" w:sz="4" w:space="0" w:color="auto"/>
                  <w:right w:val="single" w:sz="4" w:space="0" w:color="auto"/>
                </w:tcBorders>
                <w:hideMark/>
              </w:tcPr>
            </w:tcPrChange>
          </w:tcPr>
          <w:p w14:paraId="4BE50E71" w14:textId="77777777" w:rsidR="002C0A6A" w:rsidRPr="001E4D0A" w:rsidRDefault="002C0A6A" w:rsidP="00EC32D8">
            <w:pPr>
              <w:pStyle w:val="Tabletext"/>
              <w:jc w:val="center"/>
              <w:rPr>
                <w:ins w:id="2541" w:author="FRANCE" w:date="2024-04-30T18:21:00Z"/>
                <w:rFonts w:eastAsia="Calibri"/>
                <w:lang w:eastAsia="zh-CN"/>
              </w:rPr>
            </w:pPr>
            <w:ins w:id="2542" w:author="FRANCE" w:date="2024-04-30T18:21:00Z">
              <w:r w:rsidRPr="001E4D0A">
                <w:rPr>
                  <w:rFonts w:eastAsia="Calibri"/>
                  <w:lang w:eastAsia="zh-CN"/>
                </w:rPr>
                <w:t>200</w:t>
              </w:r>
            </w:ins>
          </w:p>
        </w:tc>
        <w:tc>
          <w:tcPr>
            <w:tcW w:w="1692" w:type="dxa"/>
            <w:tcBorders>
              <w:top w:val="single" w:sz="4" w:space="0" w:color="auto"/>
              <w:left w:val="single" w:sz="4" w:space="0" w:color="auto"/>
              <w:bottom w:val="single" w:sz="4" w:space="0" w:color="auto"/>
              <w:right w:val="single" w:sz="4" w:space="0" w:color="auto"/>
            </w:tcBorders>
            <w:tcPrChange w:id="2543"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2D67F179" w14:textId="77777777" w:rsidR="002C0A6A" w:rsidRPr="001E4D0A" w:rsidRDefault="002C0A6A" w:rsidP="00EC32D8">
            <w:pPr>
              <w:pStyle w:val="Tabletext"/>
              <w:jc w:val="center"/>
              <w:rPr>
                <w:ins w:id="2544" w:author="FRANCE" w:date="2024-11-04T23:08:00Z"/>
                <w:rFonts w:eastAsia="Calibri"/>
                <w:lang w:eastAsia="zh-CN"/>
              </w:rPr>
            </w:pPr>
            <w:ins w:id="2545" w:author="FRANCE" w:date="2024-11-04T23:08:00Z">
              <w:r w:rsidRPr="001E4D0A">
                <w:rPr>
                  <w:rFonts w:eastAsia="Calibri"/>
                  <w:lang w:eastAsia="zh-CN"/>
                </w:rPr>
                <w:t>200</w:t>
              </w:r>
            </w:ins>
          </w:p>
        </w:tc>
        <w:tc>
          <w:tcPr>
            <w:tcW w:w="1692" w:type="dxa"/>
            <w:tcBorders>
              <w:top w:val="single" w:sz="4" w:space="0" w:color="auto"/>
              <w:left w:val="single" w:sz="4" w:space="0" w:color="auto"/>
              <w:bottom w:val="single" w:sz="4" w:space="0" w:color="auto"/>
              <w:right w:val="single" w:sz="4" w:space="0" w:color="auto"/>
            </w:tcBorders>
            <w:hideMark/>
            <w:tcPrChange w:id="2546" w:author="FRANCE" w:date="2024-11-04T23:08:00Z">
              <w:tcPr>
                <w:tcW w:w="1692" w:type="dxa"/>
                <w:tcBorders>
                  <w:top w:val="single" w:sz="4" w:space="0" w:color="auto"/>
                  <w:left w:val="single" w:sz="4" w:space="0" w:color="auto"/>
                  <w:bottom w:val="single" w:sz="4" w:space="0" w:color="auto"/>
                  <w:right w:val="single" w:sz="4" w:space="0" w:color="auto"/>
                </w:tcBorders>
                <w:hideMark/>
              </w:tcPr>
            </w:tcPrChange>
          </w:tcPr>
          <w:p w14:paraId="07A7826E" w14:textId="77777777" w:rsidR="002C0A6A" w:rsidRPr="001E4D0A" w:rsidRDefault="002C0A6A" w:rsidP="00EC32D8">
            <w:pPr>
              <w:pStyle w:val="Tabletext"/>
              <w:jc w:val="center"/>
              <w:rPr>
                <w:ins w:id="2547" w:author="FRANCE" w:date="2024-04-30T18:21:00Z"/>
                <w:rFonts w:eastAsia="Calibri"/>
                <w:lang w:eastAsia="zh-CN"/>
              </w:rPr>
            </w:pPr>
            <w:ins w:id="2548" w:author="FRANCE" w:date="2024-04-30T18:21:00Z">
              <w:r w:rsidRPr="001E4D0A">
                <w:rPr>
                  <w:rFonts w:eastAsia="Calibri"/>
                  <w:lang w:eastAsia="zh-CN"/>
                </w:rPr>
                <w:t>200</w:t>
              </w:r>
            </w:ins>
          </w:p>
        </w:tc>
        <w:tc>
          <w:tcPr>
            <w:tcW w:w="1697" w:type="dxa"/>
            <w:tcBorders>
              <w:top w:val="single" w:sz="4" w:space="0" w:color="auto"/>
              <w:left w:val="single" w:sz="4" w:space="0" w:color="auto"/>
              <w:bottom w:val="single" w:sz="4" w:space="0" w:color="auto"/>
              <w:right w:val="single" w:sz="4" w:space="0" w:color="auto"/>
            </w:tcBorders>
            <w:hideMark/>
            <w:tcPrChange w:id="2549" w:author="FRANCE" w:date="2024-11-04T23:08:00Z">
              <w:tcPr>
                <w:tcW w:w="1697" w:type="dxa"/>
                <w:tcBorders>
                  <w:top w:val="single" w:sz="4" w:space="0" w:color="auto"/>
                  <w:left w:val="single" w:sz="4" w:space="0" w:color="auto"/>
                  <w:bottom w:val="single" w:sz="4" w:space="0" w:color="auto"/>
                  <w:right w:val="single" w:sz="4" w:space="0" w:color="auto"/>
                </w:tcBorders>
                <w:hideMark/>
              </w:tcPr>
            </w:tcPrChange>
          </w:tcPr>
          <w:p w14:paraId="404376C6" w14:textId="77777777" w:rsidR="002C0A6A" w:rsidRPr="001E4D0A" w:rsidRDefault="002C0A6A" w:rsidP="00EC32D8">
            <w:pPr>
              <w:pStyle w:val="Tabletext"/>
              <w:jc w:val="center"/>
              <w:rPr>
                <w:ins w:id="2550" w:author="FRANCE" w:date="2024-04-30T18:21:00Z"/>
                <w:rFonts w:eastAsia="Calibri"/>
                <w:lang w:eastAsia="zh-CN"/>
              </w:rPr>
            </w:pPr>
            <w:ins w:id="2551" w:author="FRANCE" w:date="2024-04-30T18:21:00Z">
              <w:r w:rsidRPr="001E4D0A">
                <w:rPr>
                  <w:rFonts w:eastAsia="Calibri"/>
                  <w:lang w:eastAsia="zh-CN"/>
                </w:rPr>
                <w:t>200</w:t>
              </w:r>
            </w:ins>
          </w:p>
        </w:tc>
      </w:tr>
      <w:tr w:rsidR="002C0A6A" w:rsidRPr="001E4D0A" w14:paraId="4C887746" w14:textId="77777777" w:rsidTr="00EC32D8">
        <w:trPr>
          <w:trHeight w:val="20"/>
          <w:jc w:val="center"/>
          <w:ins w:id="2552" w:author="FRANCE" w:date="2024-04-30T18:21:00Z"/>
          <w:trPrChange w:id="2553" w:author="FRANCE" w:date="2024-11-04T23:0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shd w:val="clear" w:color="auto" w:fill="F2F2F2"/>
            <w:hideMark/>
            <w:tcPrChange w:id="2554" w:author="FRANCE" w:date="2024-11-04T23:08:00Z">
              <w:tcPr>
                <w:tcW w:w="3351"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171FA65A" w14:textId="77777777" w:rsidR="002C0A6A" w:rsidRPr="001E4D0A" w:rsidRDefault="002C0A6A" w:rsidP="00EC32D8">
            <w:pPr>
              <w:pStyle w:val="Tabletext"/>
              <w:rPr>
                <w:ins w:id="2555" w:author="FRANCE" w:date="2024-04-30T18:21:00Z"/>
                <w:rFonts w:eastAsia="Calibri"/>
                <w:lang w:eastAsia="zh-CN"/>
              </w:rPr>
            </w:pPr>
            <w:ins w:id="2556" w:author="FRANCE" w:date="2024-11-04T23:07:00Z">
              <w:r w:rsidRPr="001E4D0A">
                <w:rPr>
                  <w:rFonts w:eastAsia="Calibri"/>
                  <w:lang w:eastAsia="zh-CN"/>
                </w:rPr>
                <w:t>Receiver noise factor</w:t>
              </w:r>
            </w:ins>
            <w:ins w:id="2557" w:author="FRANCE" w:date="2024-04-30T18:21:00Z">
              <w:r w:rsidRPr="001E4D0A">
                <w:rPr>
                  <w:rFonts w:eastAsia="Calibri"/>
                  <w:lang w:eastAsia="zh-CN"/>
                </w:rPr>
                <w:t xml:space="preserve"> (dB)</w:t>
              </w:r>
            </w:ins>
          </w:p>
        </w:tc>
        <w:tc>
          <w:tcPr>
            <w:tcW w:w="1444" w:type="dxa"/>
            <w:tcBorders>
              <w:top w:val="single" w:sz="4" w:space="0" w:color="auto"/>
              <w:left w:val="single" w:sz="4" w:space="0" w:color="auto"/>
              <w:bottom w:val="single" w:sz="4" w:space="0" w:color="auto"/>
              <w:right w:val="single" w:sz="4" w:space="0" w:color="auto"/>
            </w:tcBorders>
            <w:shd w:val="clear" w:color="auto" w:fill="F2F2F2"/>
            <w:hideMark/>
            <w:tcPrChange w:id="2558" w:author="FRANCE" w:date="2024-11-04T23:08:00Z">
              <w:tcPr>
                <w:tcW w:w="1444"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43D8EF5" w14:textId="1FF3DD73" w:rsidR="002C0A6A" w:rsidRPr="001E4D0A" w:rsidRDefault="002C0A6A" w:rsidP="00EC32D8">
            <w:pPr>
              <w:pStyle w:val="Tabletext"/>
              <w:jc w:val="center"/>
              <w:rPr>
                <w:ins w:id="2559" w:author="FRANCE" w:date="2024-04-30T18:21:00Z"/>
                <w:rFonts w:eastAsia="Calibri"/>
                <w:lang w:eastAsia="zh-CN"/>
              </w:rPr>
            </w:pPr>
            <w:ins w:id="2560" w:author="FRANCE" w:date="2024-04-30T18:21:00Z">
              <w:del w:id="2561" w:author="Andre Tarpinian (DON CIO)" w:date="2025-03-10T16:59:00Z">
                <w:r w:rsidRPr="000054C4" w:rsidDel="000054C4">
                  <w:rPr>
                    <w:rFonts w:eastAsia="Calibri"/>
                    <w:highlight w:val="cyan"/>
                    <w:lang w:eastAsia="zh-CN"/>
                    <w:rPrChange w:id="2562" w:author="Andre Tarpinian (DON CIO)" w:date="2025-03-10T16:59:00Z">
                      <w:rPr>
                        <w:rFonts w:eastAsia="Calibri"/>
                        <w:lang w:eastAsia="zh-CN"/>
                      </w:rPr>
                    </w:rPrChange>
                  </w:rPr>
                  <w:delText>TBD</w:delText>
                </w:r>
              </w:del>
            </w:ins>
            <w:ins w:id="2563" w:author="Andre Tarpinian (DON CIO)" w:date="2025-03-10T16:59:00Z">
              <w:r w:rsidR="000054C4" w:rsidRPr="000054C4">
                <w:rPr>
                  <w:rFonts w:eastAsia="Calibri"/>
                  <w:highlight w:val="cyan"/>
                  <w:lang w:eastAsia="zh-CN"/>
                  <w:rPrChange w:id="2564" w:author="Andre Tarpinian (DON CIO)" w:date="2025-03-10T16:59:00Z">
                    <w:rPr>
                      <w:rFonts w:eastAsia="Calibri"/>
                      <w:lang w:eastAsia="zh-CN"/>
                    </w:rPr>
                  </w:rPrChange>
                </w:rPr>
                <w:t>10-20</w:t>
              </w:r>
            </w:ins>
          </w:p>
        </w:tc>
        <w:tc>
          <w:tcPr>
            <w:tcW w:w="1692" w:type="dxa"/>
            <w:tcBorders>
              <w:top w:val="single" w:sz="4" w:space="0" w:color="auto"/>
              <w:left w:val="single" w:sz="4" w:space="0" w:color="auto"/>
              <w:bottom w:val="single" w:sz="4" w:space="0" w:color="auto"/>
              <w:right w:val="single" w:sz="4" w:space="0" w:color="auto"/>
            </w:tcBorders>
            <w:shd w:val="clear" w:color="auto" w:fill="F2F2F2"/>
            <w:tcPrChange w:id="2565" w:author="FRANCE" w:date="2024-11-04T23:08:00Z">
              <w:tcPr>
                <w:tcW w:w="1692" w:type="dxa"/>
                <w:tcBorders>
                  <w:top w:val="single" w:sz="4" w:space="0" w:color="auto"/>
                  <w:left w:val="single" w:sz="4" w:space="0" w:color="auto"/>
                  <w:bottom w:val="single" w:sz="4" w:space="0" w:color="auto"/>
                  <w:right w:val="single" w:sz="4" w:space="0" w:color="auto"/>
                </w:tcBorders>
                <w:shd w:val="clear" w:color="auto" w:fill="F2F2F2"/>
              </w:tcPr>
            </w:tcPrChange>
          </w:tcPr>
          <w:p w14:paraId="38A212B0" w14:textId="5DB47021" w:rsidR="002C0A6A" w:rsidRPr="000054C4" w:rsidRDefault="000054C4" w:rsidP="00EC32D8">
            <w:pPr>
              <w:pStyle w:val="Tabletext"/>
              <w:jc w:val="center"/>
              <w:rPr>
                <w:ins w:id="2566" w:author="FRANCE" w:date="2024-11-04T23:08:00Z"/>
                <w:rFonts w:eastAsia="Calibri"/>
                <w:highlight w:val="cyan"/>
                <w:lang w:eastAsia="zh-CN"/>
                <w:rPrChange w:id="2567" w:author="Andre Tarpinian (DON CIO)" w:date="2025-03-10T16:59:00Z">
                  <w:rPr>
                    <w:ins w:id="2568" w:author="FRANCE" w:date="2024-11-04T23:08:00Z"/>
                    <w:rFonts w:eastAsia="Calibri"/>
                    <w:lang w:eastAsia="zh-CN"/>
                  </w:rPr>
                </w:rPrChange>
              </w:rPr>
            </w:pPr>
            <w:ins w:id="2569" w:author="Andre Tarpinian (DON CIO)" w:date="2025-03-10T16:59:00Z">
              <w:r w:rsidRPr="000054C4">
                <w:rPr>
                  <w:rFonts w:eastAsia="Calibri"/>
                  <w:highlight w:val="cyan"/>
                  <w:lang w:eastAsia="zh-CN"/>
                  <w:rPrChange w:id="2570" w:author="Andre Tarpinian (DON CIO)" w:date="2025-03-10T16:59:00Z">
                    <w:rPr>
                      <w:rFonts w:eastAsia="Calibri"/>
                      <w:lang w:eastAsia="zh-CN"/>
                    </w:rPr>
                  </w:rPrChange>
                </w:rPr>
                <w:t>10-20</w:t>
              </w:r>
            </w:ins>
            <w:ins w:id="2571" w:author="FRANCE" w:date="2024-11-04T23:08:00Z">
              <w:del w:id="2572" w:author="Andre Tarpinian (DON CIO)" w:date="2025-03-10T16:59:00Z">
                <w:r w:rsidR="002C0A6A" w:rsidRPr="000054C4" w:rsidDel="000054C4">
                  <w:rPr>
                    <w:rFonts w:eastAsia="Calibri"/>
                    <w:highlight w:val="cyan"/>
                    <w:lang w:eastAsia="zh-CN"/>
                    <w:rPrChange w:id="2573" w:author="Andre Tarpinian (DON CIO)" w:date="2025-03-10T16:59:00Z">
                      <w:rPr>
                        <w:rFonts w:eastAsia="Calibri"/>
                        <w:lang w:eastAsia="zh-CN"/>
                      </w:rPr>
                    </w:rPrChange>
                  </w:rPr>
                  <w:delText>&lt;14</w:delText>
                </w:r>
              </w:del>
            </w:ins>
          </w:p>
        </w:tc>
        <w:tc>
          <w:tcPr>
            <w:tcW w:w="1692" w:type="dxa"/>
            <w:tcBorders>
              <w:top w:val="single" w:sz="4" w:space="0" w:color="auto"/>
              <w:left w:val="single" w:sz="4" w:space="0" w:color="auto"/>
              <w:bottom w:val="single" w:sz="4" w:space="0" w:color="auto"/>
              <w:right w:val="single" w:sz="4" w:space="0" w:color="auto"/>
            </w:tcBorders>
            <w:shd w:val="clear" w:color="auto" w:fill="F2F2F2"/>
            <w:hideMark/>
            <w:tcPrChange w:id="2574" w:author="FRANCE" w:date="2024-11-04T23:08:00Z">
              <w:tcPr>
                <w:tcW w:w="1692"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CB3C0EE" w14:textId="48E0ABAA" w:rsidR="002C0A6A" w:rsidRPr="000054C4" w:rsidRDefault="000054C4" w:rsidP="00EC32D8">
            <w:pPr>
              <w:pStyle w:val="Tabletext"/>
              <w:jc w:val="center"/>
              <w:rPr>
                <w:ins w:id="2575" w:author="FRANCE" w:date="2024-04-30T18:21:00Z"/>
                <w:rFonts w:ascii="CG Times" w:hAnsi="CG Times"/>
                <w:highlight w:val="cyan"/>
                <w:rPrChange w:id="2576" w:author="Andre Tarpinian (DON CIO)" w:date="2025-03-10T16:59:00Z">
                  <w:rPr>
                    <w:ins w:id="2577" w:author="FRANCE" w:date="2024-04-30T18:21:00Z"/>
                    <w:rFonts w:ascii="CG Times" w:hAnsi="CG Times"/>
                  </w:rPr>
                </w:rPrChange>
              </w:rPr>
            </w:pPr>
            <w:ins w:id="2578" w:author="Andre Tarpinian (DON CIO)" w:date="2025-03-10T16:59:00Z">
              <w:r w:rsidRPr="000054C4">
                <w:rPr>
                  <w:rFonts w:eastAsia="Calibri"/>
                  <w:highlight w:val="cyan"/>
                  <w:lang w:eastAsia="zh-CN"/>
                  <w:rPrChange w:id="2579" w:author="Andre Tarpinian (DON CIO)" w:date="2025-03-10T16:59:00Z">
                    <w:rPr>
                      <w:rFonts w:eastAsia="Calibri"/>
                      <w:lang w:eastAsia="zh-CN"/>
                    </w:rPr>
                  </w:rPrChange>
                </w:rPr>
                <w:t>10-20</w:t>
              </w:r>
            </w:ins>
            <w:ins w:id="2580" w:author="FRANCE" w:date="2024-04-30T18:21:00Z">
              <w:del w:id="2581" w:author="Andre Tarpinian (DON CIO)" w:date="2025-03-10T16:59:00Z">
                <w:r w:rsidR="002C0A6A" w:rsidRPr="000054C4" w:rsidDel="000054C4">
                  <w:rPr>
                    <w:rFonts w:eastAsia="Calibri"/>
                    <w:highlight w:val="cyan"/>
                    <w:lang w:eastAsia="zh-CN"/>
                    <w:rPrChange w:id="2582" w:author="Andre Tarpinian (DON CIO)" w:date="2025-03-10T16:59: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hideMark/>
            <w:tcPrChange w:id="2583" w:author="FRANCE" w:date="2024-11-04T23:08:00Z">
              <w:tcPr>
                <w:tcW w:w="1707"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56FD3FE1" w14:textId="754AF288" w:rsidR="002C0A6A" w:rsidRPr="000054C4" w:rsidRDefault="000054C4" w:rsidP="00EC32D8">
            <w:pPr>
              <w:pStyle w:val="Tabletext"/>
              <w:jc w:val="center"/>
              <w:rPr>
                <w:ins w:id="2584" w:author="FRANCE" w:date="2024-04-30T18:21:00Z"/>
                <w:rFonts w:ascii="CG Times" w:hAnsi="CG Times"/>
                <w:highlight w:val="cyan"/>
                <w:rPrChange w:id="2585" w:author="Andre Tarpinian (DON CIO)" w:date="2025-03-10T16:59:00Z">
                  <w:rPr>
                    <w:ins w:id="2586" w:author="FRANCE" w:date="2024-04-30T18:21:00Z"/>
                    <w:rFonts w:ascii="CG Times" w:hAnsi="CG Times"/>
                  </w:rPr>
                </w:rPrChange>
              </w:rPr>
            </w:pPr>
            <w:ins w:id="2587" w:author="Andre Tarpinian (DON CIO)" w:date="2025-03-10T16:59:00Z">
              <w:r w:rsidRPr="000054C4">
                <w:rPr>
                  <w:rFonts w:eastAsia="Calibri"/>
                  <w:highlight w:val="cyan"/>
                  <w:lang w:eastAsia="zh-CN"/>
                  <w:rPrChange w:id="2588" w:author="Andre Tarpinian (DON CIO)" w:date="2025-03-10T16:59:00Z">
                    <w:rPr>
                      <w:rFonts w:eastAsia="Calibri"/>
                      <w:lang w:eastAsia="zh-CN"/>
                    </w:rPr>
                  </w:rPrChange>
                </w:rPr>
                <w:t>10-20</w:t>
              </w:r>
            </w:ins>
            <w:ins w:id="2589" w:author="FRANCE" w:date="2024-04-30T18:21:00Z">
              <w:del w:id="2590" w:author="Andre Tarpinian (DON CIO)" w:date="2025-03-10T16:59:00Z">
                <w:r w:rsidR="002C0A6A" w:rsidRPr="000054C4" w:rsidDel="000054C4">
                  <w:rPr>
                    <w:rFonts w:eastAsia="Calibri"/>
                    <w:highlight w:val="cyan"/>
                    <w:lang w:eastAsia="zh-CN"/>
                    <w:rPrChange w:id="2591" w:author="Andre Tarpinian (DON CIO)" w:date="2025-03-10T16:59:00Z">
                      <w:rPr>
                        <w:rFonts w:eastAsia="Calibri"/>
                        <w:lang w:eastAsia="zh-CN"/>
                      </w:rPr>
                    </w:rPrChange>
                  </w:rPr>
                  <w:delText>TBD</w:delText>
                </w:r>
              </w:del>
            </w:ins>
          </w:p>
        </w:tc>
      </w:tr>
      <w:tr w:rsidR="002C0A6A" w:rsidRPr="001E4D0A" w14:paraId="53B09021" w14:textId="77777777" w:rsidTr="00EC32D8">
        <w:trPr>
          <w:trHeight w:val="20"/>
          <w:jc w:val="center"/>
          <w:ins w:id="2592" w:author="FRANCE" w:date="2024-04-30T18:21:00Z"/>
          <w:trPrChange w:id="2593" w:author="FRANCE" w:date="2024-11-04T23:0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594"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2A549EC9" w14:textId="77777777" w:rsidR="002C0A6A" w:rsidRPr="001E4D0A" w:rsidRDefault="002C0A6A" w:rsidP="00EC32D8">
            <w:pPr>
              <w:pStyle w:val="Tabletext"/>
              <w:rPr>
                <w:ins w:id="2595" w:author="FRANCE" w:date="2024-04-30T18:21:00Z"/>
                <w:rFonts w:eastAsia="Calibri"/>
                <w:lang w:eastAsia="zh-CN"/>
              </w:rPr>
            </w:pPr>
            <w:ins w:id="2596" w:author="FRANCE" w:date="2024-04-30T18:21:00Z">
              <w:r w:rsidRPr="001E4D0A">
                <w:rPr>
                  <w:rFonts w:eastAsia="Calibri"/>
                  <w:lang w:eastAsia="zh-CN"/>
                </w:rPr>
                <w:t xml:space="preserve">Feeder loss (dB) </w:t>
              </w:r>
            </w:ins>
          </w:p>
        </w:tc>
        <w:tc>
          <w:tcPr>
            <w:tcW w:w="1444" w:type="dxa"/>
            <w:tcBorders>
              <w:top w:val="single" w:sz="4" w:space="0" w:color="auto"/>
              <w:left w:val="single" w:sz="4" w:space="0" w:color="auto"/>
              <w:bottom w:val="single" w:sz="4" w:space="0" w:color="auto"/>
              <w:right w:val="single" w:sz="4" w:space="0" w:color="auto"/>
            </w:tcBorders>
            <w:tcPrChange w:id="2597" w:author="FRANCE" w:date="2024-11-04T23:08:00Z">
              <w:tcPr>
                <w:tcW w:w="1444" w:type="dxa"/>
                <w:tcBorders>
                  <w:top w:val="single" w:sz="4" w:space="0" w:color="auto"/>
                  <w:left w:val="single" w:sz="4" w:space="0" w:color="auto"/>
                  <w:bottom w:val="single" w:sz="4" w:space="0" w:color="auto"/>
                  <w:right w:val="single" w:sz="4" w:space="0" w:color="auto"/>
                </w:tcBorders>
              </w:tcPr>
            </w:tcPrChange>
          </w:tcPr>
          <w:p w14:paraId="0B5C3D25" w14:textId="77777777" w:rsidR="002C0A6A" w:rsidRPr="001E4D0A" w:rsidRDefault="002C0A6A" w:rsidP="00EC32D8">
            <w:pPr>
              <w:pStyle w:val="Tabletext"/>
              <w:jc w:val="center"/>
              <w:rPr>
                <w:ins w:id="2598" w:author="FRANCE" w:date="2024-04-30T18:21:00Z"/>
                <w:rFonts w:eastAsia="Calibri"/>
                <w:lang w:eastAsia="zh-CN"/>
              </w:rPr>
            </w:pPr>
            <w:ins w:id="2599" w:author="FRANCE" w:date="2024-11-04T23:09:00Z">
              <w:r w:rsidRPr="001E4D0A">
                <w:rPr>
                  <w:rFonts w:eastAsia="Calibri"/>
                  <w:lang w:eastAsia="zh-CN"/>
                </w:rPr>
                <w:t>&lt;1</w:t>
              </w:r>
            </w:ins>
          </w:p>
        </w:tc>
        <w:tc>
          <w:tcPr>
            <w:tcW w:w="1692" w:type="dxa"/>
            <w:tcBorders>
              <w:top w:val="single" w:sz="4" w:space="0" w:color="auto"/>
              <w:left w:val="single" w:sz="4" w:space="0" w:color="auto"/>
              <w:bottom w:val="single" w:sz="4" w:space="0" w:color="auto"/>
              <w:right w:val="single" w:sz="4" w:space="0" w:color="auto"/>
            </w:tcBorders>
            <w:tcPrChange w:id="2600"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6CA269CA" w14:textId="77777777" w:rsidR="002C0A6A" w:rsidRPr="001E4D0A" w:rsidRDefault="002C0A6A" w:rsidP="00EC32D8">
            <w:pPr>
              <w:pStyle w:val="Tabletext"/>
              <w:jc w:val="center"/>
              <w:rPr>
                <w:ins w:id="2601" w:author="FRANCE" w:date="2024-11-04T23:08:00Z"/>
                <w:rFonts w:eastAsia="Calibri"/>
                <w:lang w:eastAsia="zh-CN"/>
              </w:rPr>
            </w:pPr>
            <w:ins w:id="2602" w:author="FRANCE" w:date="2024-11-04T23:09:00Z">
              <w:r w:rsidRPr="001E4D0A">
                <w:rPr>
                  <w:rFonts w:eastAsia="Calibri"/>
                  <w:lang w:eastAsia="zh-CN"/>
                </w:rPr>
                <w:t>&lt;1</w:t>
              </w:r>
            </w:ins>
          </w:p>
        </w:tc>
        <w:tc>
          <w:tcPr>
            <w:tcW w:w="1692" w:type="dxa"/>
            <w:tcBorders>
              <w:top w:val="single" w:sz="4" w:space="0" w:color="auto"/>
              <w:left w:val="single" w:sz="4" w:space="0" w:color="auto"/>
              <w:bottom w:val="single" w:sz="4" w:space="0" w:color="auto"/>
              <w:right w:val="single" w:sz="4" w:space="0" w:color="auto"/>
            </w:tcBorders>
            <w:tcPrChange w:id="2603"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2DC150D0" w14:textId="77777777" w:rsidR="002C0A6A" w:rsidRPr="001E4D0A" w:rsidRDefault="002C0A6A" w:rsidP="00EC32D8">
            <w:pPr>
              <w:pStyle w:val="Tabletext"/>
              <w:jc w:val="center"/>
              <w:rPr>
                <w:ins w:id="2604" w:author="FRANCE" w:date="2024-04-30T18:21:00Z"/>
                <w:rFonts w:eastAsia="Calibri"/>
                <w:lang w:eastAsia="zh-CN"/>
              </w:rPr>
            </w:pPr>
            <w:ins w:id="2605" w:author="FRANCE" w:date="2024-11-04T23:09:00Z">
              <w:r w:rsidRPr="001E4D0A">
                <w:rPr>
                  <w:rFonts w:eastAsia="Calibri"/>
                  <w:lang w:eastAsia="zh-CN"/>
                </w:rPr>
                <w:t>&lt;1</w:t>
              </w:r>
            </w:ins>
          </w:p>
        </w:tc>
        <w:tc>
          <w:tcPr>
            <w:tcW w:w="1707" w:type="dxa"/>
            <w:gridSpan w:val="2"/>
            <w:tcBorders>
              <w:top w:val="single" w:sz="4" w:space="0" w:color="auto"/>
              <w:left w:val="single" w:sz="4" w:space="0" w:color="auto"/>
              <w:bottom w:val="single" w:sz="4" w:space="0" w:color="auto"/>
              <w:right w:val="single" w:sz="4" w:space="0" w:color="auto"/>
            </w:tcBorders>
            <w:tcPrChange w:id="2606" w:author="FRANCE" w:date="2024-11-04T23:08:00Z">
              <w:tcPr>
                <w:tcW w:w="1707" w:type="dxa"/>
                <w:gridSpan w:val="2"/>
                <w:tcBorders>
                  <w:top w:val="single" w:sz="4" w:space="0" w:color="auto"/>
                  <w:left w:val="single" w:sz="4" w:space="0" w:color="auto"/>
                  <w:bottom w:val="single" w:sz="4" w:space="0" w:color="auto"/>
                  <w:right w:val="single" w:sz="4" w:space="0" w:color="auto"/>
                </w:tcBorders>
              </w:tcPr>
            </w:tcPrChange>
          </w:tcPr>
          <w:p w14:paraId="6C45FABA" w14:textId="77777777" w:rsidR="002C0A6A" w:rsidRPr="001E4D0A" w:rsidRDefault="002C0A6A" w:rsidP="00EC32D8">
            <w:pPr>
              <w:pStyle w:val="Tabletext"/>
              <w:jc w:val="center"/>
              <w:rPr>
                <w:ins w:id="2607" w:author="FRANCE" w:date="2024-04-30T18:21:00Z"/>
                <w:rFonts w:eastAsia="Calibri"/>
                <w:lang w:eastAsia="zh-CN"/>
              </w:rPr>
            </w:pPr>
            <w:ins w:id="2608" w:author="FRANCE" w:date="2024-11-04T23:09:00Z">
              <w:r w:rsidRPr="001E4D0A">
                <w:rPr>
                  <w:rFonts w:eastAsia="Calibri"/>
                  <w:lang w:eastAsia="zh-CN"/>
                </w:rPr>
                <w:t>&lt;1</w:t>
              </w:r>
            </w:ins>
          </w:p>
        </w:tc>
      </w:tr>
      <w:tr w:rsidR="002C0A6A" w:rsidRPr="001E4D0A" w14:paraId="3DCAC50B" w14:textId="77777777" w:rsidTr="00EC32D8">
        <w:trPr>
          <w:trHeight w:val="20"/>
          <w:jc w:val="center"/>
          <w:ins w:id="2609" w:author="FRANCE" w:date="2024-04-30T18:21:00Z"/>
          <w:trPrChange w:id="2610" w:author="FRANCE" w:date="2024-11-04T23:0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611"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379624D2" w14:textId="54A5B921" w:rsidR="002C0A6A" w:rsidRPr="001E4D0A" w:rsidRDefault="002C0A6A" w:rsidP="00EC32D8">
            <w:pPr>
              <w:pStyle w:val="Tabletext"/>
              <w:rPr>
                <w:ins w:id="2612" w:author="FRANCE" w:date="2024-04-30T18:21:00Z"/>
                <w:rFonts w:eastAsia="Calibri"/>
                <w:lang w:eastAsia="zh-CN"/>
              </w:rPr>
            </w:pPr>
            <w:ins w:id="2613" w:author="FRANCE" w:date="2024-04-30T18:21:00Z">
              <w:r w:rsidRPr="001E4D0A">
                <w:rPr>
                  <w:rFonts w:eastAsia="Calibri"/>
                  <w:lang w:eastAsia="zh-CN"/>
                </w:rPr>
                <w:t xml:space="preserve">Antenna </w:t>
              </w:r>
            </w:ins>
            <w:ins w:id="2614" w:author="Andre Tarpinian (DON CIO)" w:date="2025-03-10T17:08:00Z">
              <w:r w:rsidR="00B556B8" w:rsidRPr="00B556B8">
                <w:rPr>
                  <w:rFonts w:eastAsia="Calibri"/>
                  <w:highlight w:val="cyan"/>
                  <w:lang w:eastAsia="zh-CN"/>
                  <w:rPrChange w:id="2615" w:author="Andre Tarpinian (DON CIO)" w:date="2025-03-10T17:09:00Z">
                    <w:rPr>
                      <w:rFonts w:eastAsia="Calibri"/>
                      <w:lang w:eastAsia="zh-CN"/>
                    </w:rPr>
                  </w:rPrChange>
                </w:rPr>
                <w:t>directivity</w:t>
              </w:r>
              <w:r w:rsidR="00B556B8">
                <w:rPr>
                  <w:rFonts w:eastAsia="Calibri"/>
                  <w:lang w:eastAsia="zh-CN"/>
                </w:rPr>
                <w:t xml:space="preserve"> </w:t>
              </w:r>
            </w:ins>
            <w:ins w:id="2616" w:author="FRANCE" w:date="2024-04-30T18:21:00Z">
              <w:r w:rsidRPr="001E4D0A">
                <w:rPr>
                  <w:rFonts w:eastAsia="Calibri"/>
                  <w:lang w:eastAsia="zh-CN"/>
                </w:rPr>
                <w:t>gain (dBi)</w:t>
              </w:r>
            </w:ins>
          </w:p>
        </w:tc>
        <w:tc>
          <w:tcPr>
            <w:tcW w:w="1444" w:type="dxa"/>
            <w:tcBorders>
              <w:top w:val="single" w:sz="4" w:space="0" w:color="auto"/>
              <w:left w:val="single" w:sz="4" w:space="0" w:color="auto"/>
              <w:bottom w:val="single" w:sz="4" w:space="0" w:color="auto"/>
              <w:right w:val="single" w:sz="4" w:space="0" w:color="auto"/>
            </w:tcBorders>
            <w:tcPrChange w:id="2617" w:author="FRANCE" w:date="2024-11-04T23:08:00Z">
              <w:tcPr>
                <w:tcW w:w="1444" w:type="dxa"/>
                <w:tcBorders>
                  <w:top w:val="single" w:sz="4" w:space="0" w:color="auto"/>
                  <w:left w:val="single" w:sz="4" w:space="0" w:color="auto"/>
                  <w:bottom w:val="single" w:sz="4" w:space="0" w:color="auto"/>
                  <w:right w:val="single" w:sz="4" w:space="0" w:color="auto"/>
                </w:tcBorders>
              </w:tcPr>
            </w:tcPrChange>
          </w:tcPr>
          <w:p w14:paraId="160F562C" w14:textId="77777777" w:rsidR="002C0A6A" w:rsidRPr="001E4D0A" w:rsidRDefault="002C0A6A" w:rsidP="00EC32D8">
            <w:pPr>
              <w:pStyle w:val="Tabletext"/>
              <w:jc w:val="center"/>
              <w:rPr>
                <w:ins w:id="2618" w:author="FRANCE" w:date="2024-04-30T18:21:00Z"/>
                <w:rFonts w:eastAsia="Calibri"/>
                <w:lang w:eastAsia="zh-CN"/>
              </w:rPr>
            </w:pPr>
            <w:ins w:id="2619" w:author="FRANCE" w:date="2024-11-04T23:09:00Z">
              <w:r w:rsidRPr="001E4D0A">
                <w:rPr>
                  <w:rFonts w:eastAsia="Calibri"/>
                  <w:lang w:eastAsia="zh-CN"/>
                </w:rPr>
                <w:t>0-3</w:t>
              </w:r>
            </w:ins>
          </w:p>
        </w:tc>
        <w:tc>
          <w:tcPr>
            <w:tcW w:w="1692" w:type="dxa"/>
            <w:tcBorders>
              <w:top w:val="single" w:sz="4" w:space="0" w:color="auto"/>
              <w:left w:val="single" w:sz="4" w:space="0" w:color="auto"/>
              <w:bottom w:val="single" w:sz="4" w:space="0" w:color="auto"/>
              <w:right w:val="single" w:sz="4" w:space="0" w:color="auto"/>
            </w:tcBorders>
            <w:tcPrChange w:id="2620"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65698D34" w14:textId="77777777" w:rsidR="002C0A6A" w:rsidRPr="001E4D0A" w:rsidRDefault="002C0A6A" w:rsidP="00EC32D8">
            <w:pPr>
              <w:pStyle w:val="Tabletext"/>
              <w:jc w:val="center"/>
              <w:rPr>
                <w:ins w:id="2621" w:author="FRANCE" w:date="2024-11-04T23:08:00Z"/>
                <w:rFonts w:eastAsia="Calibri"/>
                <w:lang w:eastAsia="zh-CN"/>
              </w:rPr>
            </w:pPr>
            <w:ins w:id="2622" w:author="FRANCE" w:date="2024-11-04T23:09:00Z">
              <w:r w:rsidRPr="001E4D0A">
                <w:rPr>
                  <w:rFonts w:eastAsia="Calibri"/>
                  <w:lang w:eastAsia="zh-CN"/>
                </w:rPr>
                <w:t>0-3</w:t>
              </w:r>
            </w:ins>
          </w:p>
        </w:tc>
        <w:tc>
          <w:tcPr>
            <w:tcW w:w="1692" w:type="dxa"/>
            <w:tcBorders>
              <w:top w:val="single" w:sz="4" w:space="0" w:color="auto"/>
              <w:left w:val="single" w:sz="4" w:space="0" w:color="auto"/>
              <w:bottom w:val="single" w:sz="4" w:space="0" w:color="auto"/>
              <w:right w:val="single" w:sz="4" w:space="0" w:color="auto"/>
            </w:tcBorders>
            <w:tcPrChange w:id="2623"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1D5AFF13" w14:textId="77777777" w:rsidR="002C0A6A" w:rsidRPr="001E4D0A" w:rsidRDefault="002C0A6A" w:rsidP="00EC32D8">
            <w:pPr>
              <w:pStyle w:val="Tabletext"/>
              <w:jc w:val="center"/>
              <w:rPr>
                <w:ins w:id="2624" w:author="FRANCE" w:date="2024-04-30T18:21:00Z"/>
                <w:rFonts w:eastAsia="Calibri"/>
                <w:lang w:eastAsia="zh-CN"/>
              </w:rPr>
            </w:pPr>
            <w:ins w:id="2625" w:author="FRANCE" w:date="2024-11-04T23:09:00Z">
              <w:r w:rsidRPr="001E4D0A">
                <w:rPr>
                  <w:rFonts w:eastAsia="Calibri"/>
                  <w:lang w:eastAsia="zh-CN"/>
                </w:rPr>
                <w:t>0-6</w:t>
              </w:r>
            </w:ins>
          </w:p>
        </w:tc>
        <w:tc>
          <w:tcPr>
            <w:tcW w:w="1707" w:type="dxa"/>
            <w:gridSpan w:val="2"/>
            <w:tcBorders>
              <w:top w:val="single" w:sz="4" w:space="0" w:color="auto"/>
              <w:left w:val="single" w:sz="4" w:space="0" w:color="auto"/>
              <w:bottom w:val="single" w:sz="4" w:space="0" w:color="auto"/>
              <w:right w:val="single" w:sz="4" w:space="0" w:color="auto"/>
            </w:tcBorders>
            <w:tcPrChange w:id="2626" w:author="FRANCE" w:date="2024-11-04T23:08:00Z">
              <w:tcPr>
                <w:tcW w:w="1707" w:type="dxa"/>
                <w:gridSpan w:val="2"/>
                <w:tcBorders>
                  <w:top w:val="single" w:sz="4" w:space="0" w:color="auto"/>
                  <w:left w:val="single" w:sz="4" w:space="0" w:color="auto"/>
                  <w:bottom w:val="single" w:sz="4" w:space="0" w:color="auto"/>
                  <w:right w:val="single" w:sz="4" w:space="0" w:color="auto"/>
                </w:tcBorders>
              </w:tcPr>
            </w:tcPrChange>
          </w:tcPr>
          <w:p w14:paraId="46F8470E" w14:textId="77777777" w:rsidR="002C0A6A" w:rsidRPr="001E4D0A" w:rsidRDefault="002C0A6A" w:rsidP="00EC32D8">
            <w:pPr>
              <w:pStyle w:val="Tabletext"/>
              <w:jc w:val="center"/>
              <w:rPr>
                <w:ins w:id="2627" w:author="FRANCE" w:date="2024-04-30T18:21:00Z"/>
                <w:rFonts w:eastAsia="Calibri"/>
                <w:lang w:eastAsia="zh-CN"/>
              </w:rPr>
            </w:pPr>
            <w:ins w:id="2628" w:author="FRANCE" w:date="2024-11-04T23:09:00Z">
              <w:r w:rsidRPr="001E4D0A">
                <w:rPr>
                  <w:rFonts w:eastAsia="Calibri"/>
                  <w:lang w:eastAsia="zh-CN"/>
                </w:rPr>
                <w:t>0-15</w:t>
              </w:r>
            </w:ins>
          </w:p>
        </w:tc>
      </w:tr>
      <w:tr w:rsidR="002C0A6A" w:rsidRPr="001E4D0A" w14:paraId="23C47311" w14:textId="77777777" w:rsidTr="00EC32D8">
        <w:trPr>
          <w:trHeight w:val="20"/>
          <w:jc w:val="center"/>
          <w:ins w:id="2629" w:author="FRANCE" w:date="2024-04-30T18:21:00Z"/>
          <w:trPrChange w:id="2630" w:author="FRANCE" w:date="2024-11-04T23:0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631"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26F6127C" w14:textId="77777777" w:rsidR="002C0A6A" w:rsidRPr="001E4D0A" w:rsidRDefault="002C0A6A" w:rsidP="00EC32D8">
            <w:pPr>
              <w:pStyle w:val="Tabletext"/>
              <w:rPr>
                <w:ins w:id="2632" w:author="FRANCE" w:date="2024-04-30T18:21:00Z"/>
                <w:rFonts w:eastAsia="Calibri"/>
                <w:lang w:eastAsia="zh-CN"/>
              </w:rPr>
            </w:pPr>
            <w:ins w:id="2633" w:author="FRANCE" w:date="2024-04-30T18:21:00Z">
              <w:r w:rsidRPr="001E4D0A">
                <w:rPr>
                  <w:rFonts w:eastAsia="Calibri"/>
                  <w:lang w:eastAsia="zh-CN"/>
                </w:rPr>
                <w:t xml:space="preserve">Antenna height </w:t>
              </w:r>
            </w:ins>
            <w:ins w:id="2634" w:author="ITU - BR SGD" w:date="2024-11-26T16:05:00Z">
              <w:r w:rsidRPr="001E4D0A">
                <w:rPr>
                  <w:rFonts w:eastAsia="Calibri"/>
                </w:rPr>
                <w:t xml:space="preserve">above ground level to the center of the antenna </w:t>
              </w:r>
            </w:ins>
            <w:ins w:id="2635" w:author="FRANCE" w:date="2024-04-30T18:21:00Z">
              <w:r w:rsidRPr="001E4D0A">
                <w:rPr>
                  <w:rFonts w:eastAsia="Calibri"/>
                  <w:lang w:eastAsia="zh-CN"/>
                </w:rPr>
                <w:t>(m)</w:t>
              </w:r>
            </w:ins>
          </w:p>
        </w:tc>
        <w:tc>
          <w:tcPr>
            <w:tcW w:w="1444" w:type="dxa"/>
            <w:tcBorders>
              <w:top w:val="single" w:sz="4" w:space="0" w:color="auto"/>
              <w:left w:val="single" w:sz="4" w:space="0" w:color="auto"/>
              <w:bottom w:val="single" w:sz="4" w:space="0" w:color="auto"/>
              <w:right w:val="single" w:sz="4" w:space="0" w:color="auto"/>
            </w:tcBorders>
            <w:tcPrChange w:id="2636" w:author="FRANCE" w:date="2024-11-04T23:08:00Z">
              <w:tcPr>
                <w:tcW w:w="1444" w:type="dxa"/>
                <w:tcBorders>
                  <w:top w:val="single" w:sz="4" w:space="0" w:color="auto"/>
                  <w:left w:val="single" w:sz="4" w:space="0" w:color="auto"/>
                  <w:bottom w:val="single" w:sz="4" w:space="0" w:color="auto"/>
                  <w:right w:val="single" w:sz="4" w:space="0" w:color="auto"/>
                </w:tcBorders>
              </w:tcPr>
            </w:tcPrChange>
          </w:tcPr>
          <w:p w14:paraId="492FF092" w14:textId="77777777" w:rsidR="002C0A6A" w:rsidRPr="001E4D0A" w:rsidRDefault="002C0A6A" w:rsidP="00EC32D8">
            <w:pPr>
              <w:pStyle w:val="Tabletext"/>
              <w:jc w:val="center"/>
              <w:rPr>
                <w:ins w:id="2637" w:author="FRANCE" w:date="2024-04-30T18:21:00Z"/>
                <w:rFonts w:eastAsia="Calibri"/>
                <w:lang w:eastAsia="zh-CN"/>
              </w:rPr>
            </w:pPr>
            <w:ins w:id="2638" w:author="FRANCE" w:date="2024-11-04T23:10:00Z">
              <w:r w:rsidRPr="001E4D0A">
                <w:rPr>
                  <w:rFonts w:eastAsia="Calibri"/>
                  <w:lang w:eastAsia="zh-CN"/>
                </w:rPr>
                <w:t>1 to 10</w:t>
              </w:r>
            </w:ins>
          </w:p>
        </w:tc>
        <w:tc>
          <w:tcPr>
            <w:tcW w:w="1692" w:type="dxa"/>
            <w:tcBorders>
              <w:top w:val="single" w:sz="4" w:space="0" w:color="auto"/>
              <w:left w:val="single" w:sz="4" w:space="0" w:color="auto"/>
              <w:bottom w:val="single" w:sz="4" w:space="0" w:color="auto"/>
              <w:right w:val="single" w:sz="4" w:space="0" w:color="auto"/>
            </w:tcBorders>
            <w:tcPrChange w:id="2639"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4F2CDC7E" w14:textId="77777777" w:rsidR="002C0A6A" w:rsidRPr="001E4D0A" w:rsidRDefault="002C0A6A" w:rsidP="00EC32D8">
            <w:pPr>
              <w:pStyle w:val="Tabletext"/>
              <w:jc w:val="center"/>
              <w:rPr>
                <w:ins w:id="2640" w:author="FRANCE" w:date="2024-11-04T23:08:00Z"/>
                <w:rFonts w:eastAsia="Calibri"/>
                <w:lang w:eastAsia="zh-CN"/>
              </w:rPr>
            </w:pPr>
            <w:ins w:id="2641" w:author="FRANCE" w:date="2024-11-04T23:10:00Z">
              <w:r w:rsidRPr="001E4D0A">
                <w:rPr>
                  <w:rFonts w:eastAsia="Calibri"/>
                  <w:lang w:eastAsia="zh-CN"/>
                </w:rPr>
                <w:t>1 to 12</w:t>
              </w:r>
            </w:ins>
          </w:p>
        </w:tc>
        <w:tc>
          <w:tcPr>
            <w:tcW w:w="1692" w:type="dxa"/>
            <w:tcBorders>
              <w:top w:val="single" w:sz="4" w:space="0" w:color="auto"/>
              <w:left w:val="single" w:sz="4" w:space="0" w:color="auto"/>
              <w:bottom w:val="single" w:sz="4" w:space="0" w:color="auto"/>
              <w:right w:val="single" w:sz="4" w:space="0" w:color="auto"/>
            </w:tcBorders>
            <w:tcPrChange w:id="2642"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0713A43F" w14:textId="77777777" w:rsidR="002C0A6A" w:rsidRPr="001E4D0A" w:rsidRDefault="002C0A6A" w:rsidP="00EC32D8">
            <w:pPr>
              <w:pStyle w:val="Tabletext"/>
              <w:jc w:val="center"/>
              <w:rPr>
                <w:ins w:id="2643" w:author="FRANCE" w:date="2024-04-30T18:21:00Z"/>
                <w:rFonts w:eastAsia="Calibri"/>
                <w:lang w:eastAsia="zh-CN"/>
              </w:rPr>
            </w:pPr>
            <w:ins w:id="2644" w:author="FRANCE" w:date="2024-11-04T23:10:00Z">
              <w:r w:rsidRPr="001E4D0A">
                <w:rPr>
                  <w:rFonts w:eastAsia="Calibri"/>
                  <w:lang w:eastAsia="zh-CN"/>
                </w:rPr>
                <w:t>3 to 12</w:t>
              </w:r>
            </w:ins>
          </w:p>
        </w:tc>
        <w:tc>
          <w:tcPr>
            <w:tcW w:w="1707" w:type="dxa"/>
            <w:gridSpan w:val="2"/>
            <w:tcBorders>
              <w:top w:val="single" w:sz="4" w:space="0" w:color="auto"/>
              <w:left w:val="single" w:sz="4" w:space="0" w:color="auto"/>
              <w:bottom w:val="single" w:sz="4" w:space="0" w:color="auto"/>
              <w:right w:val="single" w:sz="4" w:space="0" w:color="auto"/>
            </w:tcBorders>
            <w:tcPrChange w:id="2645" w:author="FRANCE" w:date="2024-11-04T23:08:00Z">
              <w:tcPr>
                <w:tcW w:w="1707" w:type="dxa"/>
                <w:gridSpan w:val="2"/>
                <w:tcBorders>
                  <w:top w:val="single" w:sz="4" w:space="0" w:color="auto"/>
                  <w:left w:val="single" w:sz="4" w:space="0" w:color="auto"/>
                  <w:bottom w:val="single" w:sz="4" w:space="0" w:color="auto"/>
                  <w:right w:val="single" w:sz="4" w:space="0" w:color="auto"/>
                </w:tcBorders>
              </w:tcPr>
            </w:tcPrChange>
          </w:tcPr>
          <w:p w14:paraId="1790A988" w14:textId="77777777" w:rsidR="002C0A6A" w:rsidRPr="001E4D0A" w:rsidRDefault="002C0A6A" w:rsidP="00EC32D8">
            <w:pPr>
              <w:pStyle w:val="Tabletext"/>
              <w:jc w:val="center"/>
              <w:rPr>
                <w:ins w:id="2646" w:author="FRANCE" w:date="2024-04-30T18:21:00Z"/>
                <w:rFonts w:eastAsia="Calibri"/>
                <w:lang w:eastAsia="zh-CN"/>
              </w:rPr>
            </w:pPr>
            <w:ins w:id="2647" w:author="FRANCE" w:date="2024-11-04T23:10:00Z">
              <w:r w:rsidRPr="001E4D0A">
                <w:rPr>
                  <w:rFonts w:eastAsia="Calibri"/>
                  <w:lang w:eastAsia="zh-CN"/>
                </w:rPr>
                <w:t>3 to 20</w:t>
              </w:r>
            </w:ins>
          </w:p>
        </w:tc>
      </w:tr>
      <w:tr w:rsidR="002C0A6A" w:rsidRPr="001E4D0A" w14:paraId="77144142" w14:textId="77777777" w:rsidTr="00EC32D8">
        <w:trPr>
          <w:trHeight w:val="20"/>
          <w:jc w:val="center"/>
          <w:ins w:id="2648" w:author="FRANCE" w:date="2024-04-30T18:21:00Z"/>
          <w:trPrChange w:id="2649" w:author="FRANCE" w:date="2024-11-04T23:0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650"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427F108B" w14:textId="77777777" w:rsidR="002C0A6A" w:rsidRPr="001E4D0A" w:rsidRDefault="002C0A6A" w:rsidP="00EC32D8">
            <w:pPr>
              <w:pStyle w:val="Tabletext"/>
              <w:rPr>
                <w:ins w:id="2651" w:author="FRANCE" w:date="2024-04-30T18:21:00Z"/>
                <w:rFonts w:eastAsia="Calibri"/>
                <w:lang w:eastAsia="zh-CN"/>
              </w:rPr>
            </w:pPr>
            <w:ins w:id="2652" w:author="FRANCE" w:date="2024-04-30T18:21:00Z">
              <w:r w:rsidRPr="001E4D0A">
                <w:rPr>
                  <w:rFonts w:eastAsia="Calibri"/>
                  <w:lang w:eastAsia="zh-CN"/>
                </w:rPr>
                <w:t>Antenna polarization</w:t>
              </w:r>
            </w:ins>
          </w:p>
        </w:tc>
        <w:tc>
          <w:tcPr>
            <w:tcW w:w="1444" w:type="dxa"/>
            <w:tcBorders>
              <w:top w:val="single" w:sz="4" w:space="0" w:color="auto"/>
              <w:left w:val="single" w:sz="4" w:space="0" w:color="auto"/>
              <w:bottom w:val="single" w:sz="4" w:space="0" w:color="auto"/>
              <w:right w:val="single" w:sz="4" w:space="0" w:color="auto"/>
            </w:tcBorders>
            <w:tcPrChange w:id="2653" w:author="FRANCE" w:date="2024-11-04T23:08:00Z">
              <w:tcPr>
                <w:tcW w:w="1444" w:type="dxa"/>
                <w:tcBorders>
                  <w:top w:val="single" w:sz="4" w:space="0" w:color="auto"/>
                  <w:left w:val="single" w:sz="4" w:space="0" w:color="auto"/>
                  <w:bottom w:val="single" w:sz="4" w:space="0" w:color="auto"/>
                  <w:right w:val="single" w:sz="4" w:space="0" w:color="auto"/>
                </w:tcBorders>
              </w:tcPr>
            </w:tcPrChange>
          </w:tcPr>
          <w:p w14:paraId="1FAA7545" w14:textId="6BFE6FEF" w:rsidR="002C0A6A" w:rsidRPr="001E4D0A" w:rsidRDefault="002C0A6A" w:rsidP="00EC32D8">
            <w:pPr>
              <w:pStyle w:val="Tabletext"/>
              <w:jc w:val="center"/>
              <w:rPr>
                <w:ins w:id="2654" w:author="FRANCE" w:date="2024-04-30T18:21:00Z"/>
                <w:rFonts w:eastAsia="Calibri"/>
                <w:lang w:eastAsia="zh-CN"/>
              </w:rPr>
            </w:pPr>
            <w:ins w:id="2655" w:author="FRANCE" w:date="2024-11-04T23:10:00Z">
              <w:r w:rsidRPr="001E4D0A">
                <w:rPr>
                  <w:rFonts w:eastAsia="Calibri"/>
                  <w:lang w:eastAsia="zh-CN"/>
                </w:rPr>
                <w:t>Vertical</w:t>
              </w:r>
            </w:ins>
            <w:ins w:id="2656" w:author="Andre Tarpinian (DON CIO)" w:date="2025-03-11T10:47:00Z">
              <w:r w:rsidR="00AB4986" w:rsidRPr="00AB4986">
                <w:rPr>
                  <w:rFonts w:eastAsia="Calibri"/>
                  <w:highlight w:val="cyan"/>
                  <w:lang w:eastAsia="zh-CN"/>
                  <w:rPrChange w:id="2657" w:author="Andre Tarpinian (DON CIO)" w:date="2025-03-11T10:48:00Z">
                    <w:rPr>
                      <w:rFonts w:eastAsia="Calibri"/>
                      <w:lang w:eastAsia="zh-CN"/>
                    </w:rPr>
                  </w:rPrChange>
                </w:rPr>
                <w:t>/Horizaontal</w:t>
              </w:r>
            </w:ins>
          </w:p>
        </w:tc>
        <w:tc>
          <w:tcPr>
            <w:tcW w:w="1692" w:type="dxa"/>
            <w:tcBorders>
              <w:top w:val="single" w:sz="4" w:space="0" w:color="auto"/>
              <w:left w:val="single" w:sz="4" w:space="0" w:color="auto"/>
              <w:bottom w:val="single" w:sz="4" w:space="0" w:color="auto"/>
              <w:right w:val="single" w:sz="4" w:space="0" w:color="auto"/>
            </w:tcBorders>
            <w:tcPrChange w:id="2658"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6961AA8F" w14:textId="21D9B2EA" w:rsidR="002C0A6A" w:rsidRPr="001E4D0A" w:rsidRDefault="002C0A6A" w:rsidP="00EC32D8">
            <w:pPr>
              <w:pStyle w:val="Tabletext"/>
              <w:jc w:val="center"/>
              <w:rPr>
                <w:ins w:id="2659" w:author="FRANCE" w:date="2024-11-04T23:08:00Z"/>
                <w:rFonts w:eastAsia="Calibri"/>
                <w:lang w:eastAsia="zh-CN"/>
              </w:rPr>
            </w:pPr>
            <w:ins w:id="2660" w:author="FRANCE" w:date="2024-11-04T23:10:00Z">
              <w:r w:rsidRPr="001E4D0A">
                <w:rPr>
                  <w:rFonts w:eastAsia="Calibri"/>
                  <w:lang w:eastAsia="zh-CN"/>
                </w:rPr>
                <w:t>Vertical</w:t>
              </w:r>
            </w:ins>
            <w:ins w:id="2661" w:author="Andre Tarpinian (DON CIO)" w:date="2025-03-11T10:48:00Z">
              <w:r w:rsidR="00AB4986" w:rsidRPr="00AB4986">
                <w:rPr>
                  <w:rFonts w:eastAsia="Calibri"/>
                  <w:highlight w:val="cyan"/>
                  <w:lang w:eastAsia="zh-CN"/>
                  <w:rPrChange w:id="2662" w:author="Andre Tarpinian (DON CIO)" w:date="2025-03-11T10:48:00Z">
                    <w:rPr>
                      <w:rFonts w:eastAsia="Calibri"/>
                      <w:lang w:eastAsia="zh-CN"/>
                    </w:rPr>
                  </w:rPrChange>
                </w:rPr>
                <w:t>/Horizontal</w:t>
              </w:r>
            </w:ins>
          </w:p>
        </w:tc>
        <w:tc>
          <w:tcPr>
            <w:tcW w:w="1692" w:type="dxa"/>
            <w:tcBorders>
              <w:top w:val="single" w:sz="4" w:space="0" w:color="auto"/>
              <w:left w:val="single" w:sz="4" w:space="0" w:color="auto"/>
              <w:bottom w:val="single" w:sz="4" w:space="0" w:color="auto"/>
              <w:right w:val="single" w:sz="4" w:space="0" w:color="auto"/>
            </w:tcBorders>
            <w:tcPrChange w:id="2663"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62D92FA0" w14:textId="688FAD92" w:rsidR="002C0A6A" w:rsidRPr="001E4D0A" w:rsidRDefault="00AB4986" w:rsidP="00EC32D8">
            <w:pPr>
              <w:pStyle w:val="Tabletext"/>
              <w:jc w:val="center"/>
              <w:rPr>
                <w:ins w:id="2664" w:author="FRANCE" w:date="2024-04-30T18:21:00Z"/>
                <w:rFonts w:eastAsia="Calibri"/>
                <w:lang w:eastAsia="zh-CN"/>
              </w:rPr>
            </w:pPr>
            <w:ins w:id="2665" w:author="Andre Tarpinian (DON CIO)" w:date="2025-03-11T10:48:00Z">
              <w:r w:rsidRPr="00AB4986">
                <w:rPr>
                  <w:rFonts w:eastAsia="Calibri"/>
                  <w:highlight w:val="cyan"/>
                  <w:lang w:eastAsia="zh-CN"/>
                  <w:rPrChange w:id="2666" w:author="Andre Tarpinian (DON CIO)" w:date="2025-03-11T10:48:00Z">
                    <w:rPr>
                      <w:rFonts w:eastAsia="Calibri"/>
                      <w:lang w:eastAsia="zh-CN"/>
                    </w:rPr>
                  </w:rPrChange>
                </w:rPr>
                <w:t>Vertical</w:t>
              </w:r>
              <w:r>
                <w:rPr>
                  <w:rFonts w:eastAsia="Calibri"/>
                  <w:lang w:eastAsia="zh-CN"/>
                </w:rPr>
                <w:t>/</w:t>
              </w:r>
            </w:ins>
            <w:ins w:id="2667" w:author="FRANCE" w:date="2024-11-04T23:10:00Z">
              <w:r w:rsidR="002C0A6A" w:rsidRPr="001E4D0A">
                <w:rPr>
                  <w:rFonts w:eastAsia="Calibri"/>
                  <w:lang w:eastAsia="zh-CN"/>
                </w:rPr>
                <w:t>Horizontal</w:t>
              </w:r>
            </w:ins>
          </w:p>
        </w:tc>
        <w:tc>
          <w:tcPr>
            <w:tcW w:w="1707" w:type="dxa"/>
            <w:gridSpan w:val="2"/>
            <w:tcBorders>
              <w:top w:val="single" w:sz="4" w:space="0" w:color="auto"/>
              <w:left w:val="single" w:sz="4" w:space="0" w:color="auto"/>
              <w:bottom w:val="single" w:sz="4" w:space="0" w:color="auto"/>
              <w:right w:val="single" w:sz="4" w:space="0" w:color="auto"/>
            </w:tcBorders>
            <w:tcPrChange w:id="2668" w:author="FRANCE" w:date="2024-11-04T23:08:00Z">
              <w:tcPr>
                <w:tcW w:w="1707" w:type="dxa"/>
                <w:gridSpan w:val="2"/>
                <w:tcBorders>
                  <w:top w:val="single" w:sz="4" w:space="0" w:color="auto"/>
                  <w:left w:val="single" w:sz="4" w:space="0" w:color="auto"/>
                  <w:bottom w:val="single" w:sz="4" w:space="0" w:color="auto"/>
                  <w:right w:val="single" w:sz="4" w:space="0" w:color="auto"/>
                </w:tcBorders>
              </w:tcPr>
            </w:tcPrChange>
          </w:tcPr>
          <w:p w14:paraId="4104FABF" w14:textId="0B1B3818" w:rsidR="002C0A6A" w:rsidRPr="001E4D0A" w:rsidRDefault="002C0A6A" w:rsidP="00EC32D8">
            <w:pPr>
              <w:pStyle w:val="Tabletext"/>
              <w:jc w:val="center"/>
              <w:rPr>
                <w:ins w:id="2669" w:author="FRANCE" w:date="2024-04-30T18:21:00Z"/>
                <w:rFonts w:eastAsia="Calibri"/>
                <w:lang w:eastAsia="zh-CN"/>
              </w:rPr>
            </w:pPr>
            <w:ins w:id="2670" w:author="FRANCE" w:date="2024-11-04T23:10:00Z">
              <w:del w:id="2671" w:author="Andre Tarpinian (DON CIO)" w:date="2025-03-11T10:48:00Z">
                <w:r w:rsidRPr="00AB4986" w:rsidDel="00AB4986">
                  <w:rPr>
                    <w:rFonts w:eastAsia="Calibri"/>
                    <w:highlight w:val="cyan"/>
                    <w:lang w:eastAsia="zh-CN"/>
                    <w:rPrChange w:id="2672" w:author="Andre Tarpinian (DON CIO)" w:date="2025-03-11T10:48:00Z">
                      <w:rPr>
                        <w:rFonts w:eastAsia="Calibri"/>
                        <w:lang w:eastAsia="zh-CN"/>
                      </w:rPr>
                    </w:rPrChange>
                  </w:rPr>
                  <w:delText>Horizontal and Vertical</w:delText>
                </w:r>
              </w:del>
            </w:ins>
            <w:ins w:id="2673" w:author="Andre Tarpinian (DON CIO)" w:date="2025-03-11T10:48:00Z">
              <w:r w:rsidR="00AB4986" w:rsidRPr="00AB4986">
                <w:rPr>
                  <w:rFonts w:eastAsia="Calibri"/>
                  <w:highlight w:val="cyan"/>
                  <w:lang w:eastAsia="zh-CN"/>
                  <w:rPrChange w:id="2674" w:author="Andre Tarpinian (DON CIO)" w:date="2025-03-11T10:48:00Z">
                    <w:rPr>
                      <w:rFonts w:eastAsia="Calibri"/>
                      <w:lang w:eastAsia="zh-CN"/>
                    </w:rPr>
                  </w:rPrChange>
                </w:rPr>
                <w:t>Vertical/Hoizontal</w:t>
              </w:r>
            </w:ins>
          </w:p>
        </w:tc>
      </w:tr>
      <w:tr w:rsidR="002C0A6A" w:rsidRPr="001E4D0A" w14:paraId="2BE883E3" w14:textId="77777777" w:rsidTr="00EC32D8">
        <w:trPr>
          <w:trHeight w:val="20"/>
          <w:jc w:val="center"/>
          <w:ins w:id="2675" w:author="FRANCE" w:date="2024-04-30T18:21:00Z"/>
          <w:trPrChange w:id="2676" w:author="FRANCE" w:date="2024-11-04T23:0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hideMark/>
            <w:tcPrChange w:id="2677" w:author="FRANCE" w:date="2024-11-04T23:08:00Z">
              <w:tcPr>
                <w:tcW w:w="3351" w:type="dxa"/>
                <w:tcBorders>
                  <w:top w:val="single" w:sz="4" w:space="0" w:color="auto"/>
                  <w:left w:val="single" w:sz="4" w:space="0" w:color="auto"/>
                  <w:bottom w:val="single" w:sz="4" w:space="0" w:color="auto"/>
                  <w:right w:val="single" w:sz="4" w:space="0" w:color="auto"/>
                </w:tcBorders>
                <w:hideMark/>
              </w:tcPr>
            </w:tcPrChange>
          </w:tcPr>
          <w:p w14:paraId="5F1872F1" w14:textId="77777777" w:rsidR="002C0A6A" w:rsidRPr="001E4D0A" w:rsidRDefault="002C0A6A" w:rsidP="00EC32D8">
            <w:pPr>
              <w:pStyle w:val="Tabletext"/>
              <w:rPr>
                <w:ins w:id="2678" w:author="FRANCE" w:date="2024-04-30T18:21:00Z"/>
                <w:rFonts w:eastAsia="Calibri"/>
                <w:lang w:eastAsia="zh-CN"/>
              </w:rPr>
            </w:pPr>
            <w:ins w:id="2679" w:author="FRANCE" w:date="2024-04-30T18:21:00Z">
              <w:r w:rsidRPr="001E4D0A">
                <w:rPr>
                  <w:rFonts w:eastAsia="Calibri"/>
                  <w:lang w:eastAsia="zh-CN"/>
                </w:rPr>
                <w:t>Typical minimum path length (km)</w:t>
              </w:r>
            </w:ins>
          </w:p>
        </w:tc>
        <w:tc>
          <w:tcPr>
            <w:tcW w:w="1444" w:type="dxa"/>
            <w:tcBorders>
              <w:top w:val="single" w:sz="4" w:space="0" w:color="auto"/>
              <w:left w:val="single" w:sz="4" w:space="0" w:color="auto"/>
              <w:bottom w:val="single" w:sz="4" w:space="0" w:color="auto"/>
              <w:right w:val="single" w:sz="4" w:space="0" w:color="auto"/>
            </w:tcBorders>
            <w:tcPrChange w:id="2680" w:author="FRANCE" w:date="2024-11-04T23:08:00Z">
              <w:tcPr>
                <w:tcW w:w="1444" w:type="dxa"/>
                <w:tcBorders>
                  <w:top w:val="single" w:sz="4" w:space="0" w:color="auto"/>
                  <w:left w:val="single" w:sz="4" w:space="0" w:color="auto"/>
                  <w:bottom w:val="single" w:sz="4" w:space="0" w:color="auto"/>
                  <w:right w:val="single" w:sz="4" w:space="0" w:color="auto"/>
                </w:tcBorders>
              </w:tcPr>
            </w:tcPrChange>
          </w:tcPr>
          <w:p w14:paraId="47FE6C08" w14:textId="4381C87A" w:rsidR="002C0A6A" w:rsidRPr="001E4D0A" w:rsidRDefault="002C0A6A" w:rsidP="00EC32D8">
            <w:pPr>
              <w:pStyle w:val="Tabletext"/>
              <w:jc w:val="center"/>
              <w:rPr>
                <w:ins w:id="2681" w:author="FRANCE" w:date="2024-04-30T18:21:00Z"/>
                <w:rFonts w:eastAsia="Calibri"/>
                <w:lang w:eastAsia="zh-CN"/>
              </w:rPr>
            </w:pPr>
            <w:ins w:id="2682" w:author="FRANCE" w:date="2024-11-04T23:10:00Z">
              <w:r w:rsidRPr="001E4D0A">
                <w:rPr>
                  <w:rFonts w:eastAsia="Calibri"/>
                  <w:lang w:eastAsia="zh-CN"/>
                </w:rPr>
                <w:t xml:space="preserve">0 to </w:t>
              </w:r>
              <w:del w:id="2683" w:author="Andre Tarpinian (DON CIO)" w:date="2025-03-10T17:08:00Z">
                <w:r w:rsidRPr="00837D85" w:rsidDel="00837D85">
                  <w:rPr>
                    <w:rFonts w:eastAsia="Calibri"/>
                    <w:highlight w:val="cyan"/>
                    <w:lang w:eastAsia="zh-CN"/>
                    <w:rPrChange w:id="2684" w:author="Andre Tarpinian (DON CIO)" w:date="2025-03-10T17:08:00Z">
                      <w:rPr>
                        <w:rFonts w:eastAsia="Calibri"/>
                        <w:lang w:eastAsia="zh-CN"/>
                      </w:rPr>
                    </w:rPrChange>
                  </w:rPr>
                  <w:delText>8</w:delText>
                </w:r>
              </w:del>
            </w:ins>
            <w:ins w:id="2685" w:author="Andre Tarpinian (DON CIO)" w:date="2025-03-10T17:08:00Z">
              <w:r w:rsidR="00837D85" w:rsidRPr="00837D85">
                <w:rPr>
                  <w:rFonts w:eastAsia="Calibri"/>
                  <w:highlight w:val="cyan"/>
                  <w:lang w:eastAsia="zh-CN"/>
                  <w:rPrChange w:id="2686" w:author="Andre Tarpinian (DON CIO)" w:date="2025-03-10T17:08:00Z">
                    <w:rPr>
                      <w:rFonts w:eastAsia="Calibri"/>
                      <w:lang w:eastAsia="zh-CN"/>
                    </w:rPr>
                  </w:rPrChange>
                </w:rPr>
                <w:t>4</w:t>
              </w:r>
            </w:ins>
            <w:ins w:id="2687" w:author="FRANCE" w:date="2024-11-04T23:10:00Z">
              <w:r w:rsidRPr="001E4D0A">
                <w:rPr>
                  <w:rFonts w:eastAsia="Calibri"/>
                  <w:lang w:eastAsia="zh-CN"/>
                </w:rPr>
                <w:t>0</w:t>
              </w:r>
            </w:ins>
          </w:p>
        </w:tc>
        <w:tc>
          <w:tcPr>
            <w:tcW w:w="1692" w:type="dxa"/>
            <w:tcBorders>
              <w:top w:val="single" w:sz="4" w:space="0" w:color="auto"/>
              <w:left w:val="single" w:sz="4" w:space="0" w:color="auto"/>
              <w:bottom w:val="single" w:sz="4" w:space="0" w:color="auto"/>
              <w:right w:val="single" w:sz="4" w:space="0" w:color="auto"/>
            </w:tcBorders>
            <w:tcPrChange w:id="2688"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068338A4" w14:textId="77777777" w:rsidR="002C0A6A" w:rsidRPr="001E4D0A" w:rsidRDefault="002C0A6A" w:rsidP="00EC32D8">
            <w:pPr>
              <w:pStyle w:val="Tabletext"/>
              <w:jc w:val="center"/>
              <w:rPr>
                <w:ins w:id="2689" w:author="FRANCE" w:date="2024-11-04T23:08:00Z"/>
                <w:rFonts w:eastAsia="Calibri"/>
                <w:lang w:eastAsia="zh-CN"/>
              </w:rPr>
            </w:pPr>
            <w:ins w:id="2690" w:author="FRANCE" w:date="2024-11-04T23:10:00Z">
              <w:r w:rsidRPr="001E4D0A">
                <w:rPr>
                  <w:rFonts w:eastAsia="Calibri"/>
                  <w:lang w:eastAsia="zh-CN"/>
                </w:rPr>
                <w:t>0 to 300</w:t>
              </w:r>
            </w:ins>
          </w:p>
        </w:tc>
        <w:tc>
          <w:tcPr>
            <w:tcW w:w="1692" w:type="dxa"/>
            <w:tcBorders>
              <w:top w:val="single" w:sz="4" w:space="0" w:color="auto"/>
              <w:left w:val="single" w:sz="4" w:space="0" w:color="auto"/>
              <w:bottom w:val="single" w:sz="4" w:space="0" w:color="auto"/>
              <w:right w:val="single" w:sz="4" w:space="0" w:color="auto"/>
            </w:tcBorders>
            <w:tcPrChange w:id="2691" w:author="FRANCE" w:date="2024-11-04T23:08:00Z">
              <w:tcPr>
                <w:tcW w:w="1692" w:type="dxa"/>
                <w:tcBorders>
                  <w:top w:val="single" w:sz="4" w:space="0" w:color="auto"/>
                  <w:left w:val="single" w:sz="4" w:space="0" w:color="auto"/>
                  <w:bottom w:val="single" w:sz="4" w:space="0" w:color="auto"/>
                  <w:right w:val="single" w:sz="4" w:space="0" w:color="auto"/>
                </w:tcBorders>
              </w:tcPr>
            </w:tcPrChange>
          </w:tcPr>
          <w:p w14:paraId="732094DC" w14:textId="77777777" w:rsidR="002C0A6A" w:rsidRPr="001E4D0A" w:rsidRDefault="002C0A6A" w:rsidP="00EC32D8">
            <w:pPr>
              <w:pStyle w:val="Tabletext"/>
              <w:jc w:val="center"/>
              <w:rPr>
                <w:ins w:id="2692" w:author="FRANCE" w:date="2024-04-30T18:21:00Z"/>
                <w:rFonts w:eastAsia="Calibri"/>
                <w:lang w:eastAsia="zh-CN"/>
              </w:rPr>
            </w:pPr>
            <w:ins w:id="2693" w:author="FRANCE" w:date="2024-11-04T23:10:00Z">
              <w:r w:rsidRPr="001E4D0A">
                <w:rPr>
                  <w:rFonts w:eastAsia="Calibri"/>
                  <w:lang w:eastAsia="zh-CN"/>
                </w:rPr>
                <w:t>0 to 1</w:t>
              </w:r>
            </w:ins>
            <w:ins w:id="2694" w:author="Chamova, Alisa" w:date="2024-11-07T09:06:00Z">
              <w:r w:rsidRPr="001E4D0A">
                <w:rPr>
                  <w:rFonts w:eastAsia="Calibri"/>
                  <w:lang w:eastAsia="zh-CN"/>
                </w:rPr>
                <w:t xml:space="preserve"> </w:t>
              </w:r>
            </w:ins>
            <w:ins w:id="2695" w:author="FRANCE" w:date="2024-11-04T23:10:00Z">
              <w:r w:rsidRPr="001E4D0A">
                <w:rPr>
                  <w:rFonts w:eastAsia="Calibri"/>
                  <w:lang w:eastAsia="zh-CN"/>
                </w:rPr>
                <w:t>000</w:t>
              </w:r>
            </w:ins>
          </w:p>
        </w:tc>
        <w:tc>
          <w:tcPr>
            <w:tcW w:w="1707" w:type="dxa"/>
            <w:gridSpan w:val="2"/>
            <w:tcBorders>
              <w:top w:val="single" w:sz="4" w:space="0" w:color="auto"/>
              <w:left w:val="single" w:sz="4" w:space="0" w:color="auto"/>
              <w:bottom w:val="single" w:sz="4" w:space="0" w:color="auto"/>
              <w:right w:val="single" w:sz="4" w:space="0" w:color="auto"/>
            </w:tcBorders>
            <w:tcPrChange w:id="2696" w:author="FRANCE" w:date="2024-11-04T23:08:00Z">
              <w:tcPr>
                <w:tcW w:w="1707" w:type="dxa"/>
                <w:gridSpan w:val="2"/>
                <w:tcBorders>
                  <w:top w:val="single" w:sz="4" w:space="0" w:color="auto"/>
                  <w:left w:val="single" w:sz="4" w:space="0" w:color="auto"/>
                  <w:bottom w:val="single" w:sz="4" w:space="0" w:color="auto"/>
                  <w:right w:val="single" w:sz="4" w:space="0" w:color="auto"/>
                </w:tcBorders>
              </w:tcPr>
            </w:tcPrChange>
          </w:tcPr>
          <w:p w14:paraId="43FBBF59" w14:textId="77777777" w:rsidR="002C0A6A" w:rsidRPr="001E4D0A" w:rsidRDefault="002C0A6A" w:rsidP="00EC32D8">
            <w:pPr>
              <w:pStyle w:val="Tabletext"/>
              <w:jc w:val="center"/>
              <w:rPr>
                <w:ins w:id="2697" w:author="FRANCE" w:date="2024-04-30T18:21:00Z"/>
                <w:rFonts w:eastAsia="Calibri"/>
                <w:lang w:eastAsia="zh-CN"/>
              </w:rPr>
            </w:pPr>
            <w:ins w:id="2698" w:author="FRANCE" w:date="2024-11-04T23:10:00Z">
              <w:r w:rsidRPr="001E4D0A">
                <w:rPr>
                  <w:rFonts w:eastAsia="Calibri"/>
                  <w:lang w:eastAsia="zh-CN"/>
                </w:rPr>
                <w:t>300 to 5</w:t>
              </w:r>
            </w:ins>
            <w:ins w:id="2699" w:author="Chamova, Alisa" w:date="2024-11-07T09:06:00Z">
              <w:r w:rsidRPr="001E4D0A">
                <w:rPr>
                  <w:rFonts w:eastAsia="Calibri"/>
                  <w:lang w:eastAsia="zh-CN"/>
                </w:rPr>
                <w:t xml:space="preserve"> </w:t>
              </w:r>
            </w:ins>
            <w:ins w:id="2700" w:author="FRANCE" w:date="2024-11-04T23:10:00Z">
              <w:r w:rsidRPr="001E4D0A">
                <w:rPr>
                  <w:rFonts w:eastAsia="Calibri"/>
                  <w:lang w:eastAsia="zh-CN"/>
                </w:rPr>
                <w:t>000</w:t>
              </w:r>
            </w:ins>
          </w:p>
        </w:tc>
      </w:tr>
    </w:tbl>
    <w:p w14:paraId="12186B0B" w14:textId="77777777" w:rsidR="002C0A6A" w:rsidRPr="001E4D0A" w:rsidRDefault="002C0A6A" w:rsidP="004E69C0">
      <w:pPr>
        <w:pStyle w:val="Tablefin"/>
      </w:pPr>
    </w:p>
    <w:sectPr w:rsidR="002C0A6A" w:rsidRPr="001E4D0A" w:rsidSect="00D02712">
      <w:headerReference w:type="default" r:id="rId26"/>
      <w:footerReference w:type="default" r:id="rId27"/>
      <w:footerReference w:type="first" r:id="rId2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42" w:author="Andre Tarpinian (DON CIO)" w:date="2025-03-10T17:22:00Z" w:initials="AAT">
    <w:p w14:paraId="1A8A660E" w14:textId="77777777" w:rsidR="001E3561" w:rsidRDefault="001E3561" w:rsidP="001E3561">
      <w:pPr>
        <w:pStyle w:val="CommentText"/>
      </w:pPr>
      <w:r>
        <w:rPr>
          <w:rStyle w:val="CommentReference"/>
        </w:rPr>
        <w:annotationRef/>
      </w:r>
      <w:r>
        <w:t>Check with 1762</w:t>
      </w:r>
    </w:p>
  </w:comment>
  <w:comment w:id="1943" w:author="Andre Tarpinian (DON CIO)" w:date="2025-03-10T17:42:00Z" w:initials="AAT">
    <w:p w14:paraId="308A9DF7" w14:textId="77777777" w:rsidR="003C7E40" w:rsidRDefault="00DB7567" w:rsidP="003C7E40">
      <w:pPr>
        <w:pStyle w:val="CommentText"/>
      </w:pPr>
      <w:r>
        <w:rPr>
          <w:rStyle w:val="CommentReference"/>
        </w:rPr>
        <w:annotationRef/>
      </w:r>
      <w:r w:rsidR="003C7E40">
        <w:t xml:space="preserve">Antenna gains line up with table 2 (non cont) but eirp doesn’t add up; also, table 2 and table 1 do not align for antenna gains.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8A660E" w15:done="0"/>
  <w15:commentEx w15:paraId="308A9D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070C86" w16cex:dateUtc="2025-03-10T21:22:00Z"/>
  <w16cex:commentExtensible w16cex:durableId="69B98496" w16cex:dateUtc="2025-03-10T2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8A660E" w16cid:durableId="76070C86"/>
  <w16cid:commentId w16cid:paraId="308A9DF7" w16cid:durableId="69B984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9865F" w14:textId="77777777" w:rsidR="00CA02A9" w:rsidRDefault="00CA02A9">
      <w:r>
        <w:separator/>
      </w:r>
    </w:p>
  </w:endnote>
  <w:endnote w:type="continuationSeparator" w:id="0">
    <w:p w14:paraId="59B232A5" w14:textId="77777777" w:rsidR="00CA02A9" w:rsidRDefault="00CA02A9">
      <w:r>
        <w:continuationSeparator/>
      </w:r>
    </w:p>
  </w:endnote>
  <w:endnote w:type="continuationNotice" w:id="1">
    <w:p w14:paraId="5778FC2D" w14:textId="77777777" w:rsidR="00CA02A9" w:rsidRDefault="00CA02A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67568" w14:textId="33A79C33" w:rsidR="00FA124A" w:rsidRPr="002F7CB3" w:rsidRDefault="00F56AB4">
    <w:pPr>
      <w:pStyle w:val="Footer"/>
      <w:rPr>
        <w:lang w:val="en-US"/>
      </w:rPr>
    </w:pPr>
    <w:fldSimple w:instr=" FILENAME \p \* MERGEFORMAT ">
      <w:r w:rsidRPr="00F56AB4">
        <w:rPr>
          <w:lang w:val="en-US"/>
        </w:rPr>
        <w:t>M</w:t>
      </w:r>
      <w:r>
        <w:t>:\BRSGD\TEXT2023\SG05\WP5C\100\152\152N03.03e.docx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5B410" w14:textId="2CBFAD33" w:rsidR="00FA124A" w:rsidRPr="002F7CB3" w:rsidRDefault="00F56AB4" w:rsidP="00E6257C">
    <w:pPr>
      <w:pStyle w:val="Footer"/>
      <w:rPr>
        <w:lang w:val="en-US"/>
      </w:rPr>
    </w:pPr>
    <w:fldSimple w:instr=" FILENAME \p \* MERGEFORMAT ">
      <w:r w:rsidRPr="00F56AB4">
        <w:rPr>
          <w:lang w:val="en-US"/>
        </w:rPr>
        <w:t>M</w:t>
      </w:r>
      <w:r>
        <w:t>:\BRSGD\TEXT2023\SG05\WP5C\100\152\152N03.03e.docx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0BD7C" w14:textId="77777777" w:rsidR="00CA02A9" w:rsidRDefault="00CA02A9">
      <w:r>
        <w:t>____________________</w:t>
      </w:r>
    </w:p>
  </w:footnote>
  <w:footnote w:type="continuationSeparator" w:id="0">
    <w:p w14:paraId="268DBC30" w14:textId="77777777" w:rsidR="00CA02A9" w:rsidRDefault="00CA02A9">
      <w:r>
        <w:continuationSeparator/>
      </w:r>
    </w:p>
  </w:footnote>
  <w:footnote w:type="continuationNotice" w:id="1">
    <w:p w14:paraId="14A68F0B" w14:textId="77777777" w:rsidR="00CA02A9" w:rsidRDefault="00CA02A9">
      <w:pPr>
        <w:spacing w:before="0"/>
      </w:pPr>
    </w:p>
  </w:footnote>
  <w:footnote w:id="2">
    <w:p w14:paraId="1AE82368" w14:textId="77777777" w:rsidR="002C0A6A" w:rsidRPr="00DF049F" w:rsidRDefault="002C0A6A" w:rsidP="00F56AB4">
      <w:pPr>
        <w:pStyle w:val="FootnoteText"/>
        <w:jc w:val="both"/>
        <w:rPr>
          <w:lang w:val="en-US"/>
        </w:rPr>
      </w:pPr>
      <w:ins w:id="41" w:author="DG 5C-1" w:date="2023-05-09T22:46:00Z">
        <w:r w:rsidRPr="00E12BD3">
          <w:rPr>
            <w:rStyle w:val="FootnoteReference"/>
          </w:rPr>
          <w:footnoteRef/>
        </w:r>
      </w:ins>
      <w:ins w:id="42" w:author="Chamova, Alisa" w:date="2024-06-06T15:49:00Z">
        <w:r>
          <w:tab/>
        </w:r>
      </w:ins>
      <w:ins w:id="43" w:author="Limousin, Catherine" w:date="2023-05-25T10:49:00Z">
        <w:r>
          <w:t xml:space="preserve">Recommendation </w:t>
        </w:r>
      </w:ins>
      <w:ins w:id="44" w:author="DG 5C-1" w:date="2023-05-09T22:47:00Z">
        <w:r w:rsidRPr="00E12BD3">
          <w:t xml:space="preserve">ITU-R </w:t>
        </w:r>
      </w:ins>
      <w:ins w:id="45" w:author="DG 5C-1" w:date="2023-05-09T22:48:00Z">
        <w:r w:rsidRPr="00E12BD3">
          <w:t>F.1762 addresses characteristics and applications of HF systems that operate in a non-networked environment. This document is focused on HF systems operating in HF MESH networked environments.</w:t>
        </w:r>
      </w:ins>
    </w:p>
  </w:footnote>
  <w:footnote w:id="3">
    <w:p w14:paraId="56A30042" w14:textId="77777777" w:rsidR="002C0A6A" w:rsidRPr="006F251B" w:rsidRDefault="002C0A6A" w:rsidP="002C2B96">
      <w:pPr>
        <w:pStyle w:val="FootnoteText"/>
        <w:rPr>
          <w:ins w:id="913" w:author="WG 5C-1" w:date="2022-11-15T21:03:00Z"/>
        </w:rPr>
      </w:pPr>
      <w:ins w:id="914"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915" w:author="Chamova, Alisa" w:date="2022-12-01T09:54:00Z">
        <w:r>
          <w:t>.</w:t>
        </w:r>
      </w:ins>
    </w:p>
  </w:footnote>
  <w:footnote w:id="4">
    <w:p w14:paraId="464DB5A6" w14:textId="77777777" w:rsidR="002C0A6A" w:rsidRPr="006F251B" w:rsidRDefault="002C0A6A" w:rsidP="002C2B96">
      <w:pPr>
        <w:pStyle w:val="FootnoteText"/>
        <w:rPr>
          <w:ins w:id="940" w:author="WG 5C-1" w:date="2022-11-15T21:03:00Z"/>
          <w:color w:val="C00000"/>
        </w:rPr>
      </w:pPr>
      <w:ins w:id="941" w:author="WG 5C-1" w:date="2022-11-15T21:03:00Z">
        <w:r w:rsidRPr="006F251B">
          <w:rPr>
            <w:rStyle w:val="FootnoteReference"/>
          </w:rPr>
          <w:footnoteRef/>
        </w:r>
        <w:r w:rsidRPr="006F251B">
          <w:tab/>
          <w:t>HF Radio Mesh Networks; Eric E. Johnson</w:t>
        </w:r>
        <w:r w:rsidRPr="002379C0">
          <w:t xml:space="preserve">, </w:t>
        </w:r>
      </w:ins>
      <w:r>
        <w:fldChar w:fldCharType="begin"/>
      </w:r>
      <w:r>
        <w:instrText>HYPERLINK "</w:instrText>
      </w:r>
      <w:r w:rsidRPr="002379C0">
        <w:instrText>http://tracebase.nmsu.edu/hf/papers/hf_mesh.pdf</w:instrText>
      </w:r>
      <w:r>
        <w:instrText>"</w:instrText>
      </w:r>
      <w:r>
        <w:fldChar w:fldCharType="separate"/>
      </w:r>
      <w:ins w:id="942" w:author="WG 5C-1" w:date="2022-11-15T21:03:00Z">
        <w:r w:rsidRPr="00EA13AD">
          <w:rPr>
            <w:rStyle w:val="Hyperlink"/>
          </w:rPr>
          <w:t>http://tracebase.nmsu.edu/hf/papers/hf_mesh.pdf</w:t>
        </w:r>
      </w:ins>
      <w:r>
        <w:fldChar w:fldCharType="end"/>
      </w:r>
      <w:r>
        <w:t>.</w:t>
      </w:r>
      <w:r w:rsidRPr="002379C0">
        <w:t xml:space="preserve"> </w:t>
      </w:r>
    </w:p>
  </w:footnote>
  <w:footnote w:id="5">
    <w:p w14:paraId="2E3E7AB2" w14:textId="77777777" w:rsidR="002C0A6A" w:rsidRPr="006F251B" w:rsidRDefault="002C0A6A" w:rsidP="002C2B96">
      <w:pPr>
        <w:pStyle w:val="FootnoteText"/>
        <w:jc w:val="both"/>
        <w:rPr>
          <w:ins w:id="946" w:author="WG 5C-1" w:date="2022-11-15T21:03:00Z"/>
        </w:rPr>
      </w:pPr>
      <w:ins w:id="947" w:author="WG 5C-1" w:date="2022-11-15T21:03:00Z">
        <w:r w:rsidRPr="006F251B">
          <w:rPr>
            <w:rStyle w:val="FootnoteReference"/>
          </w:rPr>
          <w:footnoteRef/>
        </w:r>
        <w:r w:rsidRPr="006F251B">
          <w:tab/>
          <w:t>“Third-Generation and Wideband HF Radio Communications”; Johnson, Koski, Furman, Jorgenson and Nieto; 2013 Artech House</w:t>
        </w:r>
      </w:ins>
      <w:ins w:id="948" w:author="Chamova, Alisa" w:date="2024-05-02T10:42:00Z">
        <w:r>
          <w:t>.</w:t>
        </w:r>
      </w:ins>
    </w:p>
  </w:footnote>
  <w:footnote w:id="6">
    <w:p w14:paraId="2DF5CCE4" w14:textId="77777777" w:rsidR="002C0A6A" w:rsidRDefault="002C0A6A" w:rsidP="002C2B96">
      <w:pPr>
        <w:pStyle w:val="FootnoteText"/>
        <w:jc w:val="both"/>
        <w:rPr>
          <w:ins w:id="949" w:author="WG 5C-1" w:date="2022-11-15T21:03:00Z"/>
        </w:rPr>
      </w:pPr>
      <w:ins w:id="950"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ins w:id="951" w:author="Chamova, Alisa" w:date="2024-05-02T10:42:00Z">
        <w:r>
          <w:t>.</w:t>
        </w:r>
      </w:ins>
    </w:p>
  </w:footnote>
  <w:footnote w:id="7">
    <w:p w14:paraId="49C21295" w14:textId="77777777" w:rsidR="002C0A6A" w:rsidRDefault="002C0A6A" w:rsidP="002C2B96">
      <w:pPr>
        <w:pStyle w:val="FootnoteText"/>
        <w:jc w:val="both"/>
        <w:rPr>
          <w:ins w:id="982" w:author="WG 5C-1" w:date="2022-11-15T21:03:00Z"/>
        </w:rPr>
      </w:pPr>
      <w:ins w:id="983" w:author="WG 5C-1" w:date="2022-11-15T21:03:00Z">
        <w:r w:rsidRPr="006F251B">
          <w:rPr>
            <w:rStyle w:val="FootnoteReference"/>
          </w:rPr>
          <w:footnoteRef/>
        </w:r>
        <w:r w:rsidRPr="006F251B">
          <w:tab/>
          <w:t>HF Radio Mesh Networks; Eric E. Johnson</w:t>
        </w:r>
      </w:ins>
      <w:ins w:id="984" w:author="Chamova, Alisa" w:date="2024-05-02T10:42:00Z">
        <w:r>
          <w:t>.</w:t>
        </w:r>
      </w:ins>
      <w:ins w:id="985" w:author="WG 5C-1" w:date="2022-11-15T21:03:00Z">
        <w:r w:rsidRPr="006F251B">
          <w:t xml:space="preserve"> </w:t>
        </w:r>
      </w:ins>
    </w:p>
  </w:footnote>
  <w:footnote w:id="8">
    <w:p w14:paraId="354FAA1B" w14:textId="77777777" w:rsidR="002C0A6A" w:rsidRPr="00F1668E" w:rsidRDefault="002C0A6A" w:rsidP="002C2B96">
      <w:pPr>
        <w:pStyle w:val="FootnoteText"/>
      </w:pPr>
      <w:ins w:id="987" w:author="ITU" w:date="2022-11-17T14:05:00Z">
        <w:r>
          <w:rPr>
            <w:rStyle w:val="FootnoteReference"/>
          </w:rPr>
          <w:footnoteRef/>
        </w:r>
        <w:r>
          <w:t xml:space="preserve"> </w:t>
        </w:r>
        <w:r>
          <w:tab/>
        </w:r>
      </w:ins>
      <w:ins w:id="988" w:author="WG 5C-1" w:date="2022-11-15T21:03:00Z">
        <w:r w:rsidRPr="006F251B">
          <w:t>Cognitive Radio Outside The Radio Whitepaper, Mahan, Rockway, Luong.</w:t>
        </w:r>
      </w:ins>
    </w:p>
  </w:footnote>
  <w:footnote w:id="9">
    <w:p w14:paraId="4C3DAEB1" w14:textId="77777777" w:rsidR="002C0A6A" w:rsidRPr="006F251B" w:rsidRDefault="002C0A6A" w:rsidP="002C2B96">
      <w:pPr>
        <w:pStyle w:val="FootnoteText"/>
        <w:rPr>
          <w:ins w:id="2259" w:author="WG 5C-1" w:date="2022-11-15T21:23:00Z"/>
        </w:rPr>
      </w:pPr>
      <w:ins w:id="2260" w:author="WG 5C-1" w:date="2022-11-15T21:23:00Z">
        <w:r w:rsidRPr="006F251B">
          <w:rPr>
            <w:rStyle w:val="FootnoteReference"/>
          </w:rPr>
          <w:footnoteRef/>
        </w:r>
        <w:r w:rsidRPr="006F251B">
          <w:tab/>
        </w:r>
        <w:r w:rsidRPr="00324067">
          <w:rPr>
            <w:rFonts w:eastAsia="Calibri"/>
          </w:rPr>
          <w:t xml:space="preserve">Signal-to-noise ratios listed here </w:t>
        </w:r>
      </w:ins>
      <w:ins w:id="2261" w:author="ITU - BR SGD" w:date="2024-11-26T16:09:00Z">
        <w:r>
          <w:t xml:space="preserve">depend on </w:t>
        </w:r>
      </w:ins>
      <w:ins w:id="2262" w:author="WG 5C-1" w:date="2022-11-15T21:23:00Z">
        <w:r w:rsidRPr="006F251B">
          <w:t xml:space="preserve">bandwidth </w:t>
        </w:r>
      </w:ins>
      <w:ins w:id="2263" w:author="DG 5C-1" w:date="2023-05-09T23:09:00Z">
        <w:r w:rsidRPr="005E29B7">
          <w:t>for</w:t>
        </w:r>
      </w:ins>
      <w:ins w:id="2264" w:author="WG 5C-1" w:date="2022-11-15T21:23:00Z">
        <w:r w:rsidRPr="005E29B7">
          <w:t xml:space="preserve"> syst</w:t>
        </w:r>
        <w:r w:rsidRPr="006F251B">
          <w: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DFA7D"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517F6500" w14:textId="08DE9906" w:rsidR="00FA124A" w:rsidRDefault="001E4D0A">
    <w:pPr>
      <w:pStyle w:val="Header"/>
      <w:rPr>
        <w:lang w:val="en-US"/>
      </w:rPr>
    </w:pPr>
    <w:r>
      <w:rPr>
        <w:lang w:val="en-US"/>
      </w:rPr>
      <w:t>5C</w:t>
    </w:r>
    <w:r w:rsidR="001A09D6">
      <w:rPr>
        <w:lang w:val="en-US"/>
      </w:rPr>
      <w:t>/</w:t>
    </w:r>
    <w:r w:rsidR="00FC6B68">
      <w:rPr>
        <w:lang w:val="en-US"/>
      </w:rPr>
      <w:t>152 (Annex 3.3)</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920915449">
    <w:abstractNumId w:val="9"/>
  </w:num>
  <w:num w:numId="2" w16cid:durableId="1312556809">
    <w:abstractNumId w:val="7"/>
  </w:num>
  <w:num w:numId="3" w16cid:durableId="1963879809">
    <w:abstractNumId w:val="6"/>
  </w:num>
  <w:num w:numId="4" w16cid:durableId="1032652859">
    <w:abstractNumId w:val="5"/>
  </w:num>
  <w:num w:numId="5" w16cid:durableId="1749426545">
    <w:abstractNumId w:val="4"/>
  </w:num>
  <w:num w:numId="6" w16cid:durableId="224606607">
    <w:abstractNumId w:val="8"/>
  </w:num>
  <w:num w:numId="7" w16cid:durableId="1569418988">
    <w:abstractNumId w:val="3"/>
  </w:num>
  <w:num w:numId="8" w16cid:durableId="873733466">
    <w:abstractNumId w:val="2"/>
  </w:num>
  <w:num w:numId="9" w16cid:durableId="1632857535">
    <w:abstractNumId w:val="1"/>
  </w:num>
  <w:num w:numId="10" w16cid:durableId="175377418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Andre Tarpinian (DON CIO)">
    <w15:presenceInfo w15:providerId="None" w15:userId="Andre Tarpinian (DON CIO)"/>
  </w15:person>
  <w15:person w15:author="Carmelo Rivera">
    <w15:presenceInfo w15:providerId="Windows Live" w15:userId="acecc714fea69198"/>
  </w15:person>
  <w15:person w15:author="ITU - BR SGD">
    <w15:presenceInfo w15:providerId="None" w15:userId="ITU - BR SGD"/>
  </w15:person>
  <w15:person w15:author="FRANCE">
    <w15:presenceInfo w15:providerId="None" w15:userId="FRANCE"/>
  </w15:person>
  <w15:person w15:author="WG 5C-1">
    <w15:presenceInfo w15:providerId="None" w15:userId="WG 5C-1"/>
  </w15:person>
  <w15:person w15:author="DG 5C-1">
    <w15:presenceInfo w15:providerId="None" w15:userId="DG 5C-1"/>
  </w15:person>
  <w15:person w15:author="WG 5C-3">
    <w15:presenceInfo w15:providerId="None" w15:userId="WG 5C-3"/>
  </w15:person>
  <w15:person w15:author="Haim Mazar">
    <w15:presenceInfo w15:providerId="Windows Live" w15:userId="b0533241a4bd5aa2"/>
  </w15:person>
  <w15:person w15:author="Chamova, Alisa">
    <w15:presenceInfo w15:providerId="AD" w15:userId="S::alisa.chamova@itu.int::22d471ad-1704-47cb-acab-d70b801be3d5"/>
  </w15:person>
  <w15:person w15:author="Limousin, Catherine">
    <w15:presenceInfo w15:providerId="AD" w15:userId="S::catherine.limousin@itu.int::f989ae12-b841-415c-86df-5ec5cb96e9e1"/>
  </w15:person>
  <w15:person w15:author="Fernandez Jimenez, Virginia">
    <w15:presenceInfo w15:providerId="AD" w15:userId="S::virginia.fernandez@itu.int::6d460222-a6cb-4df0-8dd7-a947ce731002"/>
  </w15:person>
  <w15:person w15:author="Patten, Brian">
    <w15:presenceInfo w15:providerId="AD" w15:userId="S::BPatten@ntia.doc.gov::002b6045-aec6-4dd3-b3b6-2452034840f4"/>
  </w15:person>
  <w15:person w15:author="FRA-Philippe Delaroque">
    <w15:presenceInfo w15:providerId="Windows Live" w15:userId="feff266b259584d1"/>
  </w15:person>
  <w15:person w15:author="Ivan MARTIN">
    <w15:presenceInfo w15:providerId="None" w15:userId="Ivan MARTIN"/>
  </w15:person>
  <w15:person w15:author="ITU">
    <w15:presenceInfo w15:providerId="None" w15:userId="ITU"/>
  </w15:person>
  <w15:person w15:author="5C-Fr">
    <w15:presenceInfo w15:providerId="None" w15:userId="5C-Fr"/>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A6A"/>
    <w:rsid w:val="000054C4"/>
    <w:rsid w:val="000069D4"/>
    <w:rsid w:val="000174AD"/>
    <w:rsid w:val="0002005C"/>
    <w:rsid w:val="00042092"/>
    <w:rsid w:val="0004295C"/>
    <w:rsid w:val="00047A1D"/>
    <w:rsid w:val="000604B9"/>
    <w:rsid w:val="000651CE"/>
    <w:rsid w:val="0006720C"/>
    <w:rsid w:val="00081951"/>
    <w:rsid w:val="00082E52"/>
    <w:rsid w:val="000A27C4"/>
    <w:rsid w:val="000A7D55"/>
    <w:rsid w:val="000C12C8"/>
    <w:rsid w:val="000C2E8E"/>
    <w:rsid w:val="000C6360"/>
    <w:rsid w:val="000E0E7C"/>
    <w:rsid w:val="000F1B4B"/>
    <w:rsid w:val="00115E1E"/>
    <w:rsid w:val="00126D4B"/>
    <w:rsid w:val="0012744F"/>
    <w:rsid w:val="00131178"/>
    <w:rsid w:val="00135968"/>
    <w:rsid w:val="00156F66"/>
    <w:rsid w:val="00163271"/>
    <w:rsid w:val="00172122"/>
    <w:rsid w:val="00182528"/>
    <w:rsid w:val="0018500B"/>
    <w:rsid w:val="00186E62"/>
    <w:rsid w:val="001935C0"/>
    <w:rsid w:val="00196A19"/>
    <w:rsid w:val="001A0497"/>
    <w:rsid w:val="001A09D6"/>
    <w:rsid w:val="001C03DE"/>
    <w:rsid w:val="001E3561"/>
    <w:rsid w:val="001E4D0A"/>
    <w:rsid w:val="00202DC1"/>
    <w:rsid w:val="002116EE"/>
    <w:rsid w:val="002222EE"/>
    <w:rsid w:val="002309D8"/>
    <w:rsid w:val="0023664A"/>
    <w:rsid w:val="00252E19"/>
    <w:rsid w:val="00274B89"/>
    <w:rsid w:val="002A7FE2"/>
    <w:rsid w:val="002B3A15"/>
    <w:rsid w:val="002B5276"/>
    <w:rsid w:val="002B5773"/>
    <w:rsid w:val="002C0A6A"/>
    <w:rsid w:val="002C3F1F"/>
    <w:rsid w:val="002C553A"/>
    <w:rsid w:val="002E1B4F"/>
    <w:rsid w:val="002F2E67"/>
    <w:rsid w:val="002F7CB3"/>
    <w:rsid w:val="00311EB2"/>
    <w:rsid w:val="00315546"/>
    <w:rsid w:val="00330567"/>
    <w:rsid w:val="00332BFD"/>
    <w:rsid w:val="003506BF"/>
    <w:rsid w:val="003655B2"/>
    <w:rsid w:val="00386A9D"/>
    <w:rsid w:val="00391081"/>
    <w:rsid w:val="0039461F"/>
    <w:rsid w:val="003A6107"/>
    <w:rsid w:val="003B2789"/>
    <w:rsid w:val="003C13CE"/>
    <w:rsid w:val="003C697E"/>
    <w:rsid w:val="003C7E40"/>
    <w:rsid w:val="003D1E8B"/>
    <w:rsid w:val="003D72BF"/>
    <w:rsid w:val="003E2518"/>
    <w:rsid w:val="003E7CEF"/>
    <w:rsid w:val="004151EF"/>
    <w:rsid w:val="00424EA2"/>
    <w:rsid w:val="004368BF"/>
    <w:rsid w:val="004471BA"/>
    <w:rsid w:val="00457829"/>
    <w:rsid w:val="00457A71"/>
    <w:rsid w:val="00461C07"/>
    <w:rsid w:val="004721FA"/>
    <w:rsid w:val="00487C02"/>
    <w:rsid w:val="0049569E"/>
    <w:rsid w:val="004967B6"/>
    <w:rsid w:val="004B1EF7"/>
    <w:rsid w:val="004B3FAD"/>
    <w:rsid w:val="004C31AA"/>
    <w:rsid w:val="004C5749"/>
    <w:rsid w:val="004D722A"/>
    <w:rsid w:val="004E69C0"/>
    <w:rsid w:val="004F7472"/>
    <w:rsid w:val="00501DCA"/>
    <w:rsid w:val="00503FBF"/>
    <w:rsid w:val="00507DBE"/>
    <w:rsid w:val="00513A47"/>
    <w:rsid w:val="00523A45"/>
    <w:rsid w:val="00533F9C"/>
    <w:rsid w:val="005408DF"/>
    <w:rsid w:val="00551D7B"/>
    <w:rsid w:val="00573344"/>
    <w:rsid w:val="00583F9B"/>
    <w:rsid w:val="005A1E20"/>
    <w:rsid w:val="005A1F80"/>
    <w:rsid w:val="005A5580"/>
    <w:rsid w:val="005A5AAD"/>
    <w:rsid w:val="005B0D29"/>
    <w:rsid w:val="005B294D"/>
    <w:rsid w:val="005D007C"/>
    <w:rsid w:val="005E5C10"/>
    <w:rsid w:val="005F2C78"/>
    <w:rsid w:val="006144E4"/>
    <w:rsid w:val="00623E59"/>
    <w:rsid w:val="006265CF"/>
    <w:rsid w:val="006349CA"/>
    <w:rsid w:val="00641787"/>
    <w:rsid w:val="006475C5"/>
    <w:rsid w:val="00650299"/>
    <w:rsid w:val="00655FC5"/>
    <w:rsid w:val="006602AA"/>
    <w:rsid w:val="00677E56"/>
    <w:rsid w:val="006C7194"/>
    <w:rsid w:val="006D7727"/>
    <w:rsid w:val="006E67F8"/>
    <w:rsid w:val="0073038E"/>
    <w:rsid w:val="00730D6E"/>
    <w:rsid w:val="00747572"/>
    <w:rsid w:val="00757D92"/>
    <w:rsid w:val="00782194"/>
    <w:rsid w:val="00795605"/>
    <w:rsid w:val="007A4216"/>
    <w:rsid w:val="007C75DA"/>
    <w:rsid w:val="007D66FF"/>
    <w:rsid w:val="007F755B"/>
    <w:rsid w:val="0080538C"/>
    <w:rsid w:val="0081322D"/>
    <w:rsid w:val="00814E0A"/>
    <w:rsid w:val="00822581"/>
    <w:rsid w:val="008309DD"/>
    <w:rsid w:val="0083227A"/>
    <w:rsid w:val="00837D85"/>
    <w:rsid w:val="00842F21"/>
    <w:rsid w:val="00853EA5"/>
    <w:rsid w:val="00863035"/>
    <w:rsid w:val="00866900"/>
    <w:rsid w:val="00876A8A"/>
    <w:rsid w:val="00881BA1"/>
    <w:rsid w:val="008963C3"/>
    <w:rsid w:val="008A6D0D"/>
    <w:rsid w:val="008C2302"/>
    <w:rsid w:val="008C26B8"/>
    <w:rsid w:val="008F208F"/>
    <w:rsid w:val="008F73E2"/>
    <w:rsid w:val="00902C1F"/>
    <w:rsid w:val="009118A7"/>
    <w:rsid w:val="00957722"/>
    <w:rsid w:val="00961CD9"/>
    <w:rsid w:val="00966F5C"/>
    <w:rsid w:val="00982084"/>
    <w:rsid w:val="00995963"/>
    <w:rsid w:val="009A3E26"/>
    <w:rsid w:val="009A4921"/>
    <w:rsid w:val="009B086F"/>
    <w:rsid w:val="009B61EB"/>
    <w:rsid w:val="009C185B"/>
    <w:rsid w:val="009C2064"/>
    <w:rsid w:val="009C3CF8"/>
    <w:rsid w:val="009D1697"/>
    <w:rsid w:val="009F3A46"/>
    <w:rsid w:val="009F6520"/>
    <w:rsid w:val="00A014F8"/>
    <w:rsid w:val="00A03961"/>
    <w:rsid w:val="00A0793B"/>
    <w:rsid w:val="00A5173C"/>
    <w:rsid w:val="00A6010D"/>
    <w:rsid w:val="00A61AEF"/>
    <w:rsid w:val="00A637D3"/>
    <w:rsid w:val="00A73DE8"/>
    <w:rsid w:val="00A812C7"/>
    <w:rsid w:val="00AA6E94"/>
    <w:rsid w:val="00AB4986"/>
    <w:rsid w:val="00AD2345"/>
    <w:rsid w:val="00AF173A"/>
    <w:rsid w:val="00AF2587"/>
    <w:rsid w:val="00AF3286"/>
    <w:rsid w:val="00B0176E"/>
    <w:rsid w:val="00B066A4"/>
    <w:rsid w:val="00B07A13"/>
    <w:rsid w:val="00B311E0"/>
    <w:rsid w:val="00B4279B"/>
    <w:rsid w:val="00B45FC9"/>
    <w:rsid w:val="00B556B8"/>
    <w:rsid w:val="00B76F35"/>
    <w:rsid w:val="00B81138"/>
    <w:rsid w:val="00B842C3"/>
    <w:rsid w:val="00BC7CCF"/>
    <w:rsid w:val="00BE217A"/>
    <w:rsid w:val="00BE470B"/>
    <w:rsid w:val="00C05BDB"/>
    <w:rsid w:val="00C57A91"/>
    <w:rsid w:val="00C62B11"/>
    <w:rsid w:val="00C90DBB"/>
    <w:rsid w:val="00C96344"/>
    <w:rsid w:val="00CA02A9"/>
    <w:rsid w:val="00CA3F6D"/>
    <w:rsid w:val="00CB3850"/>
    <w:rsid w:val="00CC01C2"/>
    <w:rsid w:val="00CC521E"/>
    <w:rsid w:val="00CD6220"/>
    <w:rsid w:val="00CE4CE6"/>
    <w:rsid w:val="00CF21F2"/>
    <w:rsid w:val="00D02712"/>
    <w:rsid w:val="00D046A7"/>
    <w:rsid w:val="00D07E8E"/>
    <w:rsid w:val="00D15BD7"/>
    <w:rsid w:val="00D20421"/>
    <w:rsid w:val="00D214D0"/>
    <w:rsid w:val="00D21E6E"/>
    <w:rsid w:val="00D318CA"/>
    <w:rsid w:val="00D53D73"/>
    <w:rsid w:val="00D64311"/>
    <w:rsid w:val="00D65412"/>
    <w:rsid w:val="00D6546B"/>
    <w:rsid w:val="00D756AB"/>
    <w:rsid w:val="00D842BF"/>
    <w:rsid w:val="00DA7018"/>
    <w:rsid w:val="00DA70C7"/>
    <w:rsid w:val="00DA722D"/>
    <w:rsid w:val="00DB178B"/>
    <w:rsid w:val="00DB7567"/>
    <w:rsid w:val="00DC17D3"/>
    <w:rsid w:val="00DD4BED"/>
    <w:rsid w:val="00DE39F0"/>
    <w:rsid w:val="00DF0AF3"/>
    <w:rsid w:val="00DF7E9F"/>
    <w:rsid w:val="00E042EC"/>
    <w:rsid w:val="00E21A6B"/>
    <w:rsid w:val="00E27D7E"/>
    <w:rsid w:val="00E42E13"/>
    <w:rsid w:val="00E44F5F"/>
    <w:rsid w:val="00E56D5C"/>
    <w:rsid w:val="00E6257C"/>
    <w:rsid w:val="00E63819"/>
    <w:rsid w:val="00E63C59"/>
    <w:rsid w:val="00E735AB"/>
    <w:rsid w:val="00E8348D"/>
    <w:rsid w:val="00EA5B4A"/>
    <w:rsid w:val="00EB0DBE"/>
    <w:rsid w:val="00EC1987"/>
    <w:rsid w:val="00EC59C7"/>
    <w:rsid w:val="00EE68A2"/>
    <w:rsid w:val="00F25662"/>
    <w:rsid w:val="00F35F2E"/>
    <w:rsid w:val="00F56AB4"/>
    <w:rsid w:val="00F62AC9"/>
    <w:rsid w:val="00F67C42"/>
    <w:rsid w:val="00F81C80"/>
    <w:rsid w:val="00F85864"/>
    <w:rsid w:val="00FA124A"/>
    <w:rsid w:val="00FA29A9"/>
    <w:rsid w:val="00FC08DD"/>
    <w:rsid w:val="00FC2316"/>
    <w:rsid w:val="00FC2CFD"/>
    <w:rsid w:val="00FC6B68"/>
    <w:rsid w:val="00FE6035"/>
    <w:rsid w:val="00FF15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A9FC8BE"/>
  <w15:docId w15:val="{27BEA812-7BEF-4541-B8B4-5A6875F6C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4D0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rsid w:val="002C0A6A"/>
    <w:rPr>
      <w:color w:val="0000FF" w:themeColor="hyperlink"/>
      <w:u w:val="single"/>
    </w:rPr>
  </w:style>
  <w:style w:type="character" w:customStyle="1" w:styleId="Recdef">
    <w:name w:val="Rec_def"/>
    <w:basedOn w:val="DefaultParagraphFont"/>
    <w:rsid w:val="002C0A6A"/>
    <w:rPr>
      <w:b/>
    </w:rPr>
  </w:style>
  <w:style w:type="character" w:customStyle="1" w:styleId="Resdef">
    <w:name w:val="Res_def"/>
    <w:basedOn w:val="DefaultParagraphFont"/>
    <w:rsid w:val="002C0A6A"/>
    <w:rPr>
      <w:rFonts w:ascii="Times New Roman" w:hAnsi="Times New Roman"/>
      <w:b/>
    </w:rPr>
  </w:style>
  <w:style w:type="character" w:styleId="UnresolvedMention">
    <w:name w:val="Unresolved Mention"/>
    <w:basedOn w:val="DefaultParagraphFont"/>
    <w:uiPriority w:val="99"/>
    <w:semiHidden/>
    <w:unhideWhenUsed/>
    <w:rsid w:val="002C0A6A"/>
    <w:rPr>
      <w:color w:val="605E5C"/>
      <w:shd w:val="clear" w:color="auto" w:fill="E1DFDD"/>
    </w:rPr>
  </w:style>
  <w:style w:type="character" w:customStyle="1" w:styleId="Heading1Char">
    <w:name w:val="Heading 1 Char"/>
    <w:basedOn w:val="DefaultParagraphFont"/>
    <w:link w:val="Heading1"/>
    <w:rsid w:val="002C0A6A"/>
    <w:rPr>
      <w:rFonts w:ascii="Times New Roman" w:hAnsi="Times New Roman"/>
      <w:b/>
      <w:sz w:val="28"/>
      <w:lang w:val="en-GB" w:eastAsia="en-US"/>
    </w:rPr>
  </w:style>
  <w:style w:type="character" w:customStyle="1" w:styleId="Heading2Char">
    <w:name w:val="Heading 2 Char"/>
    <w:basedOn w:val="DefaultParagraphFont"/>
    <w:link w:val="Heading2"/>
    <w:rsid w:val="002C0A6A"/>
    <w:rPr>
      <w:rFonts w:ascii="Times New Roman" w:hAnsi="Times New Roman"/>
      <w:b/>
      <w:sz w:val="24"/>
      <w:lang w:val="en-GB" w:eastAsia="en-US"/>
    </w:rPr>
  </w:style>
  <w:style w:type="character" w:customStyle="1" w:styleId="Heading3Char">
    <w:name w:val="Heading 3 Char"/>
    <w:basedOn w:val="DefaultParagraphFont"/>
    <w:link w:val="Heading3"/>
    <w:rsid w:val="002C0A6A"/>
    <w:rPr>
      <w:rFonts w:ascii="Times New Roman" w:hAnsi="Times New Roman"/>
      <w:b/>
      <w:sz w:val="24"/>
      <w:lang w:val="en-GB" w:eastAsia="en-US"/>
    </w:rPr>
  </w:style>
  <w:style w:type="character" w:customStyle="1" w:styleId="Heading4Char">
    <w:name w:val="Heading 4 Char"/>
    <w:basedOn w:val="DefaultParagraphFont"/>
    <w:link w:val="Heading4"/>
    <w:rsid w:val="002C0A6A"/>
    <w:rPr>
      <w:rFonts w:ascii="Times New Roman" w:hAnsi="Times New Roman"/>
      <w:b/>
      <w:sz w:val="24"/>
      <w:lang w:val="en-GB" w:eastAsia="en-US"/>
    </w:rPr>
  </w:style>
  <w:style w:type="character" w:customStyle="1" w:styleId="Heading5Char">
    <w:name w:val="Heading 5 Char"/>
    <w:basedOn w:val="DefaultParagraphFont"/>
    <w:link w:val="Heading5"/>
    <w:rsid w:val="002C0A6A"/>
    <w:rPr>
      <w:rFonts w:ascii="Times New Roman" w:hAnsi="Times New Roman"/>
      <w:b/>
      <w:sz w:val="24"/>
      <w:lang w:val="en-GB" w:eastAsia="en-US"/>
    </w:rPr>
  </w:style>
  <w:style w:type="character" w:customStyle="1" w:styleId="Heading6Char">
    <w:name w:val="Heading 6 Char"/>
    <w:basedOn w:val="DefaultParagraphFont"/>
    <w:link w:val="Heading6"/>
    <w:rsid w:val="002C0A6A"/>
    <w:rPr>
      <w:rFonts w:ascii="Times New Roman" w:hAnsi="Times New Roman"/>
      <w:b/>
      <w:sz w:val="24"/>
      <w:lang w:val="en-GB" w:eastAsia="en-US"/>
    </w:rPr>
  </w:style>
  <w:style w:type="character" w:customStyle="1" w:styleId="Heading7Char">
    <w:name w:val="Heading 7 Char"/>
    <w:basedOn w:val="DefaultParagraphFont"/>
    <w:link w:val="Heading7"/>
    <w:rsid w:val="002C0A6A"/>
    <w:rPr>
      <w:rFonts w:ascii="Times New Roman" w:hAnsi="Times New Roman"/>
      <w:b/>
      <w:sz w:val="24"/>
      <w:lang w:val="en-GB" w:eastAsia="en-US"/>
    </w:rPr>
  </w:style>
  <w:style w:type="character" w:customStyle="1" w:styleId="Heading8Char">
    <w:name w:val="Heading 8 Char"/>
    <w:basedOn w:val="DefaultParagraphFont"/>
    <w:link w:val="Heading8"/>
    <w:rsid w:val="002C0A6A"/>
    <w:rPr>
      <w:rFonts w:ascii="Times New Roman" w:hAnsi="Times New Roman"/>
      <w:b/>
      <w:sz w:val="24"/>
      <w:lang w:val="en-GB" w:eastAsia="en-US"/>
    </w:rPr>
  </w:style>
  <w:style w:type="character" w:customStyle="1" w:styleId="Heading9Char">
    <w:name w:val="Heading 9 Char"/>
    <w:basedOn w:val="DefaultParagraphFont"/>
    <w:link w:val="Heading9"/>
    <w:rsid w:val="002C0A6A"/>
    <w:rPr>
      <w:rFonts w:ascii="Times New Roman" w:hAnsi="Times New Roman"/>
      <w:b/>
      <w:sz w:val="24"/>
      <w:lang w:val="en-GB" w:eastAsia="en-US"/>
    </w:rPr>
  </w:style>
  <w:style w:type="table" w:styleId="TableGrid">
    <w:name w:val="Table Grid"/>
    <w:basedOn w:val="TableNormal"/>
    <w:rsid w:val="002C0A6A"/>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C0A6A"/>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2C0A6A"/>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2C0A6A"/>
    <w:rPr>
      <w:rFonts w:ascii="Times New Roman" w:hAnsi="Times New Roman"/>
      <w:sz w:val="24"/>
      <w:lang w:val="en-GB" w:eastAsia="en-US"/>
    </w:rPr>
  </w:style>
  <w:style w:type="paragraph" w:styleId="BalloonText">
    <w:name w:val="Balloon Text"/>
    <w:basedOn w:val="Normal"/>
    <w:link w:val="BalloonTextChar"/>
    <w:semiHidden/>
    <w:unhideWhenUsed/>
    <w:rsid w:val="002C0A6A"/>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C0A6A"/>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2C0A6A"/>
    <w:rPr>
      <w:color w:val="605E5C"/>
      <w:shd w:val="clear" w:color="auto" w:fill="E1DFDD"/>
    </w:rPr>
  </w:style>
  <w:style w:type="paragraph" w:styleId="ListParagraph">
    <w:name w:val="List Paragraph"/>
    <w:basedOn w:val="Normal"/>
    <w:uiPriority w:val="34"/>
    <w:qFormat/>
    <w:rsid w:val="002C0A6A"/>
    <w:pPr>
      <w:ind w:left="720"/>
      <w:contextualSpacing/>
    </w:pPr>
  </w:style>
  <w:style w:type="character" w:styleId="CommentReference">
    <w:name w:val="annotation reference"/>
    <w:basedOn w:val="DefaultParagraphFont"/>
    <w:semiHidden/>
    <w:unhideWhenUsed/>
    <w:rsid w:val="002C0A6A"/>
    <w:rPr>
      <w:sz w:val="16"/>
      <w:szCs w:val="16"/>
    </w:rPr>
  </w:style>
  <w:style w:type="paragraph" w:styleId="CommentText">
    <w:name w:val="annotation text"/>
    <w:basedOn w:val="Normal"/>
    <w:link w:val="CommentTextChar"/>
    <w:unhideWhenUsed/>
    <w:rsid w:val="002C0A6A"/>
    <w:rPr>
      <w:sz w:val="20"/>
    </w:rPr>
  </w:style>
  <w:style w:type="character" w:customStyle="1" w:styleId="CommentTextChar">
    <w:name w:val="Comment Text Char"/>
    <w:basedOn w:val="DefaultParagraphFont"/>
    <w:link w:val="CommentText"/>
    <w:rsid w:val="002C0A6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C0A6A"/>
    <w:rPr>
      <w:b/>
      <w:bCs/>
    </w:rPr>
  </w:style>
  <w:style w:type="character" w:customStyle="1" w:styleId="CommentSubjectChar">
    <w:name w:val="Comment Subject Char"/>
    <w:basedOn w:val="CommentTextChar"/>
    <w:link w:val="CommentSubject"/>
    <w:semiHidden/>
    <w:rsid w:val="002C0A6A"/>
    <w:rPr>
      <w:rFonts w:ascii="Times New Roman" w:hAnsi="Times New Roman"/>
      <w:b/>
      <w:bCs/>
      <w:lang w:val="en-GB" w:eastAsia="en-US"/>
    </w:rPr>
  </w:style>
  <w:style w:type="character" w:customStyle="1" w:styleId="TabletextChar">
    <w:name w:val="Table_text Char"/>
    <w:link w:val="Tabletext"/>
    <w:locked/>
    <w:rsid w:val="002C0A6A"/>
    <w:rPr>
      <w:rFonts w:ascii="Times New Roman" w:hAnsi="Times New Roman"/>
      <w:lang w:val="en-GB" w:eastAsia="en-US"/>
    </w:rPr>
  </w:style>
  <w:style w:type="character" w:customStyle="1" w:styleId="TableheadChar">
    <w:name w:val="Table_head Char"/>
    <w:link w:val="Tablehead"/>
    <w:locked/>
    <w:rsid w:val="002C0A6A"/>
    <w:rPr>
      <w:rFonts w:ascii="Times New Roman Bold" w:hAnsi="Times New Roman Bold" w:cs="Times New Roman Bold"/>
      <w:b/>
      <w:lang w:val="en-GB" w:eastAsia="en-US"/>
    </w:rPr>
  </w:style>
  <w:style w:type="character" w:styleId="FollowedHyperlink">
    <w:name w:val="FollowedHyperlink"/>
    <w:basedOn w:val="DefaultParagraphFont"/>
    <w:semiHidden/>
    <w:unhideWhenUsed/>
    <w:rsid w:val="006602AA"/>
    <w:rPr>
      <w:color w:val="800080" w:themeColor="followedHyperlink"/>
      <w:u w:val="single"/>
    </w:rPr>
  </w:style>
  <w:style w:type="paragraph" w:customStyle="1" w:styleId="HeadingSum">
    <w:name w:val="Heading_Sum"/>
    <w:basedOn w:val="Headingb"/>
    <w:next w:val="Normal"/>
    <w:rsid w:val="00115E1E"/>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tarpinian@hii.com" TargetMode="External"/><Relationship Id="rId13" Type="http://schemas.openxmlformats.org/officeDocument/2006/relationships/image" Target="media/image2.png"/><Relationship Id="rId18" Type="http://schemas.openxmlformats.org/officeDocument/2006/relationships/image" Target="media/image5.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mailto:fumie.n.wingo.civ@us.navy.mil" TargetMode="External"/><Relationship Id="rId12" Type="http://schemas.openxmlformats.org/officeDocument/2006/relationships/hyperlink" Target="https://www.itu.int/rec/R-REC-F.1821/en" TargetMode="External"/><Relationship Id="rId17" Type="http://schemas.openxmlformats.org/officeDocument/2006/relationships/hyperlink" Target="http://pda.etsi.org/pda/queryform.asp" TargetMode="Externa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F.1762/en" TargetMode="External"/><Relationship Id="rId24"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oleObject" Target="embeddings/oleObject1.bin"/><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PE_BR_TEMP</Template>
  <TotalTime>0</TotalTime>
  <Pages>6</Pages>
  <Words>7378</Words>
  <Characters>42056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Eds</cp:lastModifiedBy>
  <cp:revision>2</cp:revision>
  <cp:lastPrinted>2008-02-21T14:04:00Z</cp:lastPrinted>
  <dcterms:created xsi:type="dcterms:W3CDTF">2025-03-17T15:32:00Z</dcterms:created>
  <dcterms:modified xsi:type="dcterms:W3CDTF">2025-03-17T15:32:00Z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